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350"/>
        <w:gridCol w:w="2651"/>
      </w:tblGrid>
      <w:tr w:rsidR="00A353D7" w:rsidRPr="00CC2C3C" w14:paraId="11FD21C3" w14:textId="77777777" w:rsidTr="00024E44">
        <w:trPr>
          <w:trHeight w:val="350"/>
          <w:jc w:val="center"/>
        </w:trPr>
        <w:tc>
          <w:tcPr>
            <w:tcW w:w="9576" w:type="dxa"/>
            <w:gridSpan w:val="5"/>
            <w:vAlign w:val="center"/>
          </w:tcPr>
          <w:p w14:paraId="4624EF4C" w14:textId="0923A2BD" w:rsidR="00A353D7" w:rsidRPr="00CC2C3C" w:rsidRDefault="004E0589" w:rsidP="00C75F57">
            <w:pPr>
              <w:pStyle w:val="T2"/>
              <w:suppressAutoHyphens/>
              <w:spacing w:before="120" w:after="120"/>
              <w:ind w:left="0"/>
              <w:rPr>
                <w:b w:val="0"/>
              </w:rPr>
            </w:pPr>
            <w:r>
              <w:rPr>
                <w:b w:val="0"/>
              </w:rPr>
              <w:t>LB</w:t>
            </w:r>
            <w:r w:rsidR="00F04819">
              <w:rPr>
                <w:b w:val="0"/>
              </w:rPr>
              <w:t>27</w:t>
            </w:r>
            <w:r w:rsidR="003658E2">
              <w:rPr>
                <w:b w:val="0"/>
              </w:rPr>
              <w:t>5</w:t>
            </w:r>
            <w:r w:rsidR="00F86D49">
              <w:rPr>
                <w:b w:val="0"/>
              </w:rPr>
              <w:t xml:space="preserve"> </w:t>
            </w:r>
            <w:r w:rsidR="00BD7D8E">
              <w:rPr>
                <w:b w:val="0"/>
              </w:rPr>
              <w:t xml:space="preserve">CR </w:t>
            </w:r>
            <w:r w:rsidR="00BD7D8E" w:rsidRPr="00F22431">
              <w:rPr>
                <w:b w:val="0"/>
              </w:rPr>
              <w:t xml:space="preserve">for </w:t>
            </w:r>
            <w:r w:rsidR="008378E7">
              <w:rPr>
                <w:b w:val="0"/>
              </w:rPr>
              <w:t xml:space="preserve">ML Reconfiguration </w:t>
            </w:r>
            <w:r w:rsidR="004B7B21">
              <w:rPr>
                <w:b w:val="0"/>
              </w:rPr>
              <w:t>part 2</w:t>
            </w:r>
            <w:r w:rsidR="00AD1792">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5F49A20C"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60CA0">
              <w:rPr>
                <w:b w:val="0"/>
                <w:sz w:val="20"/>
              </w:rPr>
              <w:t>September 1</w:t>
            </w:r>
            <w:r w:rsidR="00B23AAA">
              <w:rPr>
                <w:b w:val="0"/>
                <w:sz w:val="20"/>
              </w:rPr>
              <w:t>, 20</w:t>
            </w:r>
            <w:r w:rsidR="00D11553">
              <w:rPr>
                <w:b w:val="0"/>
                <w:sz w:val="20"/>
              </w:rPr>
              <w:t>2</w:t>
            </w:r>
            <w:r w:rsidR="00F04819">
              <w:rPr>
                <w:b w:val="0"/>
                <w:sz w:val="20"/>
              </w:rPr>
              <w:t>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1314D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35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65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1314D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Align w:val="center"/>
          </w:tcPr>
          <w:p w14:paraId="7844B7EE" w14:textId="0C73F4A6" w:rsidR="007A334F"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7F512835" w14:textId="7A6351DB" w:rsidR="007A334F" w:rsidRPr="0050038D" w:rsidRDefault="007A334F" w:rsidP="0050038D">
            <w:pPr>
              <w:pStyle w:val="T2"/>
              <w:spacing w:before="0" w:after="0"/>
              <w:ind w:left="0" w:right="0"/>
              <w:jc w:val="left"/>
              <w:rPr>
                <w:rFonts w:eastAsia="Times New Roman"/>
                <w:b w:val="0"/>
                <w:sz w:val="20"/>
                <w:lang w:val="en-GB"/>
              </w:rPr>
            </w:pPr>
          </w:p>
        </w:tc>
        <w:tc>
          <w:tcPr>
            <w:tcW w:w="135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651" w:type="dxa"/>
            <w:vAlign w:val="center"/>
          </w:tcPr>
          <w:p w14:paraId="468C9194" w14:textId="76605394" w:rsidR="007A334F" w:rsidRPr="0050038D"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binitag@cisco.com</w:t>
            </w:r>
          </w:p>
        </w:tc>
      </w:tr>
      <w:tr w:rsidR="00F31533" w:rsidRPr="00CC2C3C" w14:paraId="7B269625" w14:textId="77777777" w:rsidTr="001314DE">
        <w:trPr>
          <w:jc w:val="center"/>
        </w:trPr>
        <w:tc>
          <w:tcPr>
            <w:tcW w:w="1705" w:type="dxa"/>
            <w:vAlign w:val="center"/>
          </w:tcPr>
          <w:p w14:paraId="5FC3FC95" w14:textId="169D78EF" w:rsidR="00F31533"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 xml:space="preserve">Brian </w:t>
            </w:r>
            <w:r w:rsidR="00091BB2">
              <w:rPr>
                <w:rFonts w:eastAsia="Times New Roman"/>
                <w:b w:val="0"/>
                <w:sz w:val="20"/>
                <w:lang w:val="en-GB"/>
              </w:rPr>
              <w:t>Hart</w:t>
            </w:r>
          </w:p>
        </w:tc>
        <w:tc>
          <w:tcPr>
            <w:tcW w:w="1695" w:type="dxa"/>
            <w:vAlign w:val="center"/>
          </w:tcPr>
          <w:p w14:paraId="7CBDD324" w14:textId="3943D66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195A0551" w14:textId="77777777" w:rsidR="00F31533" w:rsidRPr="0050038D" w:rsidRDefault="00F31533" w:rsidP="0050038D">
            <w:pPr>
              <w:pStyle w:val="T2"/>
              <w:spacing w:before="0" w:after="0"/>
              <w:ind w:left="0" w:right="0"/>
              <w:jc w:val="left"/>
              <w:rPr>
                <w:rFonts w:eastAsia="Times New Roman"/>
                <w:b w:val="0"/>
                <w:sz w:val="20"/>
                <w:lang w:val="en-GB"/>
              </w:rPr>
            </w:pPr>
          </w:p>
        </w:tc>
        <w:tc>
          <w:tcPr>
            <w:tcW w:w="1350" w:type="dxa"/>
            <w:vAlign w:val="center"/>
          </w:tcPr>
          <w:p w14:paraId="2D8AA3DB" w14:textId="77777777" w:rsidR="00F31533" w:rsidRPr="0050038D" w:rsidRDefault="00F31533" w:rsidP="0050038D">
            <w:pPr>
              <w:pStyle w:val="T2"/>
              <w:spacing w:before="0" w:after="0"/>
              <w:ind w:left="0" w:right="0"/>
              <w:jc w:val="left"/>
              <w:rPr>
                <w:rFonts w:eastAsia="Times New Roman"/>
                <w:b w:val="0"/>
                <w:sz w:val="20"/>
                <w:lang w:val="en-GB"/>
              </w:rPr>
            </w:pPr>
          </w:p>
        </w:tc>
        <w:tc>
          <w:tcPr>
            <w:tcW w:w="2651" w:type="dxa"/>
            <w:vAlign w:val="center"/>
          </w:tcPr>
          <w:p w14:paraId="3ABCE193" w14:textId="73CA7DA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brianh@cisco.com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5A07EE35" w:rsidR="00361EF6" w:rsidRDefault="00467E8A" w:rsidP="000D12D1">
      <w:pPr>
        <w:suppressAutoHyphens/>
        <w:jc w:val="both"/>
        <w:rPr>
          <w:ins w:id="0" w:author="Binita Gupta (binitag)" w:date="2023-09-05T23:16:00Z"/>
          <w:sz w:val="18"/>
          <w:szCs w:val="18"/>
          <w:lang w:eastAsia="ko-KR"/>
        </w:rPr>
      </w:pPr>
      <w:bookmarkStart w:id="1" w:name="_Hlk13974497"/>
      <w:r w:rsidRPr="00D140D7">
        <w:rPr>
          <w:sz w:val="18"/>
          <w:szCs w:val="18"/>
          <w:lang w:eastAsia="ko-KR"/>
        </w:rPr>
        <w:t xml:space="preserve">This submission proposes resolutions for </w:t>
      </w:r>
      <w:r>
        <w:rPr>
          <w:sz w:val="18"/>
          <w:szCs w:val="18"/>
          <w:lang w:eastAsia="ko-KR"/>
        </w:rPr>
        <w:t>following</w:t>
      </w:r>
      <w:r w:rsidR="00C5479A">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w:t>
      </w:r>
      <w:r w:rsidR="005E4D5B">
        <w:rPr>
          <w:sz w:val="18"/>
          <w:szCs w:val="18"/>
          <w:lang w:eastAsia="ko-KR"/>
        </w:rPr>
        <w:t>7</w:t>
      </w:r>
      <w:r w:rsidR="003D0F1A">
        <w:rPr>
          <w:sz w:val="18"/>
          <w:szCs w:val="18"/>
          <w:lang w:eastAsia="ko-KR"/>
        </w:rPr>
        <w:t>5</w:t>
      </w:r>
      <w:r>
        <w:rPr>
          <w:sz w:val="18"/>
          <w:szCs w:val="18"/>
          <w:lang w:eastAsia="ko-KR"/>
        </w:rPr>
        <w:t>:</w:t>
      </w:r>
      <w:bookmarkEnd w:id="1"/>
      <w:r w:rsidR="00AB2689">
        <w:rPr>
          <w:sz w:val="18"/>
          <w:szCs w:val="18"/>
          <w:lang w:eastAsia="ko-KR"/>
        </w:rPr>
        <w:t xml:space="preserve"> </w:t>
      </w:r>
    </w:p>
    <w:p w14:paraId="421F347B" w14:textId="77777777" w:rsidR="006F29DE" w:rsidRDefault="003169C2" w:rsidP="006F29DE">
      <w:pPr>
        <w:suppressAutoHyphens/>
        <w:spacing w:before="120"/>
        <w:jc w:val="both"/>
        <w:rPr>
          <w:sz w:val="18"/>
          <w:szCs w:val="18"/>
          <w:lang w:eastAsia="ko-KR"/>
        </w:rPr>
      </w:pPr>
      <w:r w:rsidRPr="00255F94">
        <w:rPr>
          <w:sz w:val="18"/>
          <w:szCs w:val="18"/>
          <w:highlight w:val="yellow"/>
          <w:lang w:eastAsia="ko-KR"/>
        </w:rPr>
        <w:t>19055</w:t>
      </w:r>
      <w:r>
        <w:rPr>
          <w:sz w:val="18"/>
          <w:szCs w:val="18"/>
          <w:lang w:eastAsia="ko-KR"/>
        </w:rPr>
        <w:t xml:space="preserve">, </w:t>
      </w:r>
      <w:r w:rsidRPr="003169C2">
        <w:rPr>
          <w:sz w:val="18"/>
          <w:szCs w:val="18"/>
          <w:lang w:eastAsia="ko-KR"/>
        </w:rPr>
        <w:t>19664</w:t>
      </w:r>
      <w:r>
        <w:rPr>
          <w:sz w:val="18"/>
          <w:szCs w:val="18"/>
          <w:lang w:eastAsia="ko-KR"/>
        </w:rPr>
        <w:t xml:space="preserve">, </w:t>
      </w:r>
      <w:r w:rsidRPr="003169C2">
        <w:rPr>
          <w:sz w:val="18"/>
          <w:szCs w:val="18"/>
          <w:lang w:eastAsia="ko-KR"/>
        </w:rPr>
        <w:t>19673</w:t>
      </w:r>
      <w:r>
        <w:rPr>
          <w:sz w:val="18"/>
          <w:szCs w:val="18"/>
          <w:lang w:eastAsia="ko-KR"/>
        </w:rPr>
        <w:t xml:space="preserve">, </w:t>
      </w:r>
      <w:r w:rsidRPr="003169C2">
        <w:rPr>
          <w:sz w:val="18"/>
          <w:szCs w:val="18"/>
          <w:lang w:eastAsia="ko-KR"/>
        </w:rPr>
        <w:t>19674</w:t>
      </w:r>
      <w:r>
        <w:rPr>
          <w:sz w:val="18"/>
          <w:szCs w:val="18"/>
          <w:lang w:eastAsia="ko-KR"/>
        </w:rPr>
        <w:t xml:space="preserve">, </w:t>
      </w:r>
      <w:r w:rsidRPr="00255F94">
        <w:rPr>
          <w:sz w:val="18"/>
          <w:szCs w:val="18"/>
          <w:highlight w:val="yellow"/>
          <w:lang w:eastAsia="ko-KR"/>
        </w:rPr>
        <w:t>19679</w:t>
      </w:r>
      <w:r>
        <w:rPr>
          <w:sz w:val="18"/>
          <w:szCs w:val="18"/>
          <w:lang w:eastAsia="ko-KR"/>
        </w:rPr>
        <w:t xml:space="preserve">, </w:t>
      </w:r>
      <w:r w:rsidRPr="003169C2">
        <w:rPr>
          <w:sz w:val="18"/>
          <w:szCs w:val="18"/>
          <w:lang w:eastAsia="ko-KR"/>
        </w:rPr>
        <w:t>19681</w:t>
      </w:r>
      <w:r>
        <w:rPr>
          <w:sz w:val="18"/>
          <w:szCs w:val="18"/>
          <w:lang w:eastAsia="ko-KR"/>
        </w:rPr>
        <w:t xml:space="preserve">, </w:t>
      </w:r>
      <w:r w:rsidRPr="003169C2">
        <w:rPr>
          <w:sz w:val="18"/>
          <w:szCs w:val="18"/>
          <w:lang w:eastAsia="ko-KR"/>
        </w:rPr>
        <w:t>19934</w:t>
      </w:r>
      <w:r>
        <w:rPr>
          <w:sz w:val="18"/>
          <w:szCs w:val="18"/>
          <w:lang w:eastAsia="ko-KR"/>
        </w:rPr>
        <w:t xml:space="preserve">, </w:t>
      </w:r>
      <w:r w:rsidRPr="003169C2">
        <w:rPr>
          <w:sz w:val="18"/>
          <w:szCs w:val="18"/>
          <w:lang w:eastAsia="ko-KR"/>
        </w:rPr>
        <w:t>20015</w:t>
      </w:r>
      <w:r>
        <w:rPr>
          <w:sz w:val="18"/>
          <w:szCs w:val="18"/>
          <w:lang w:eastAsia="ko-KR"/>
        </w:rPr>
        <w:t xml:space="preserve">, </w:t>
      </w:r>
      <w:r w:rsidRPr="003169C2">
        <w:rPr>
          <w:sz w:val="18"/>
          <w:szCs w:val="18"/>
          <w:lang w:eastAsia="ko-KR"/>
        </w:rPr>
        <w:t>20021</w:t>
      </w:r>
      <w:r>
        <w:rPr>
          <w:sz w:val="18"/>
          <w:szCs w:val="18"/>
          <w:lang w:eastAsia="ko-KR"/>
        </w:rPr>
        <w:t xml:space="preserve">, </w:t>
      </w:r>
      <w:r w:rsidRPr="003169C2">
        <w:rPr>
          <w:sz w:val="18"/>
          <w:szCs w:val="18"/>
          <w:lang w:eastAsia="ko-KR"/>
        </w:rPr>
        <w:t>20023</w:t>
      </w:r>
    </w:p>
    <w:p w14:paraId="59D39AFB" w14:textId="712561A0" w:rsidR="00131A55" w:rsidRPr="000D12D1" w:rsidRDefault="003169C2" w:rsidP="006F29DE">
      <w:pPr>
        <w:suppressAutoHyphens/>
        <w:spacing w:before="120"/>
        <w:jc w:val="both"/>
        <w:rPr>
          <w:sz w:val="18"/>
          <w:szCs w:val="18"/>
          <w:lang w:eastAsia="ko-KR"/>
        </w:rPr>
      </w:pPr>
      <w:r w:rsidRPr="003169C2">
        <w:rPr>
          <w:sz w:val="18"/>
          <w:szCs w:val="18"/>
          <w:lang w:eastAsia="ko-KR"/>
        </w:rPr>
        <w:t>20024</w:t>
      </w:r>
      <w:r>
        <w:rPr>
          <w:sz w:val="18"/>
          <w:szCs w:val="18"/>
          <w:lang w:eastAsia="ko-KR"/>
        </w:rPr>
        <w:t xml:space="preserve">, </w:t>
      </w:r>
      <w:r w:rsidRPr="003169C2">
        <w:rPr>
          <w:sz w:val="18"/>
          <w:szCs w:val="18"/>
          <w:lang w:eastAsia="ko-KR"/>
        </w:rPr>
        <w:t>20025</w:t>
      </w:r>
    </w:p>
    <w:p w14:paraId="41E33368" w14:textId="30C3DD9A" w:rsidR="002534AA" w:rsidRDefault="002534AA" w:rsidP="00604ED5">
      <w:pPr>
        <w:suppressAutoHyphens/>
        <w:spacing w:before="0"/>
        <w:rPr>
          <w:rFonts w:eastAsia="Malgun Gothic"/>
          <w:sz w:val="18"/>
          <w:szCs w:val="20"/>
          <w:lang w:val="en-GB"/>
        </w:rPr>
      </w:pPr>
    </w:p>
    <w:p w14:paraId="0E8B857F" w14:textId="275F94E4"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1EF1E11C" w:rsidR="00165C54" w:rsidRPr="005C1FE4"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672F129D" w14:textId="0C57E965" w:rsidR="005C1FE4" w:rsidRPr="003D0F1A" w:rsidRDefault="005C1FE4"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 xml:space="preserve">Rev 1: Changes made during the </w:t>
      </w:r>
      <w:proofErr w:type="spellStart"/>
      <w:r>
        <w:rPr>
          <w:rFonts w:eastAsia="Malgun Gothic"/>
          <w:sz w:val="18"/>
          <w:szCs w:val="20"/>
          <w:lang w:val="en-GB"/>
        </w:rPr>
        <w:t>TGbe</w:t>
      </w:r>
      <w:proofErr w:type="spellEnd"/>
      <w:r>
        <w:rPr>
          <w:rFonts w:eastAsia="Malgun Gothic"/>
          <w:sz w:val="18"/>
          <w:szCs w:val="20"/>
          <w:lang w:val="en-GB"/>
        </w:rPr>
        <w:t xml:space="preserve"> call</w:t>
      </w:r>
    </w:p>
    <w:p w14:paraId="755BCA48" w14:textId="77777777" w:rsidR="003D0F1A" w:rsidRDefault="003D0F1A" w:rsidP="003D0F1A">
      <w:pPr>
        <w:suppressAutoHyphens/>
        <w:rPr>
          <w:rFonts w:eastAsia="Malgun Gothic"/>
          <w:b/>
          <w:bCs/>
          <w:sz w:val="18"/>
          <w:szCs w:val="20"/>
          <w:lang w:val="en-GB"/>
        </w:rPr>
      </w:pPr>
    </w:p>
    <w:p w14:paraId="21AF4592" w14:textId="77777777" w:rsidR="003D0F1A" w:rsidRPr="003D0F1A" w:rsidRDefault="003D0F1A" w:rsidP="003D0F1A">
      <w:pPr>
        <w:suppressAutoHyphens/>
        <w:rPr>
          <w:rFonts w:eastAsia="Malgun Gothic"/>
          <w:b/>
          <w:bCs/>
          <w:sz w:val="18"/>
          <w:szCs w:val="20"/>
          <w:lang w:val="en-GB"/>
        </w:rPr>
      </w:pPr>
    </w:p>
    <w:p w14:paraId="42618C74" w14:textId="35EB85FE"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w:t>
      </w:r>
      <w:r w:rsidR="00B36C5A">
        <w:rPr>
          <w:b/>
          <w:i/>
          <w:iCs/>
          <w:highlight w:val="yellow"/>
        </w:rPr>
        <w:t xml:space="preserve"> </w:t>
      </w:r>
      <w:r>
        <w:rPr>
          <w:b/>
          <w:i/>
          <w:iCs/>
          <w:highlight w:val="yellow"/>
        </w:rPr>
        <w:t xml:space="preserve">this document </w:t>
      </w:r>
      <w:r w:rsidRPr="009C7AC4">
        <w:rPr>
          <w:b/>
          <w:i/>
          <w:iCs/>
          <w:highlight w:val="yellow"/>
        </w:rPr>
        <w:t xml:space="preserve">is </w:t>
      </w:r>
      <w:r w:rsidRPr="00BD2DC2">
        <w:rPr>
          <w:b/>
          <w:i/>
          <w:iCs/>
          <w:highlight w:val="yellow"/>
        </w:rPr>
        <w:t xml:space="preserve">11be </w:t>
      </w:r>
      <w:r w:rsidR="005E4D5B">
        <w:rPr>
          <w:b/>
          <w:i/>
          <w:iCs/>
          <w:highlight w:val="yellow"/>
        </w:rPr>
        <w:t>D</w:t>
      </w:r>
      <w:r w:rsidR="003D0F1A">
        <w:rPr>
          <w:b/>
          <w:i/>
          <w:iCs/>
          <w:highlight w:val="yellow"/>
        </w:rPr>
        <w:t>4.0</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70665301"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1A0D8B86" w14:textId="77777777" w:rsidR="000B2967" w:rsidRDefault="000B2967" w:rsidP="00C75F57">
      <w:pPr>
        <w:suppressAutoHyphens/>
        <w:rPr>
          <w:rFonts w:eastAsia="Malgun Gothic"/>
          <w:b/>
          <w:bCs/>
          <w:i/>
          <w:iCs/>
          <w:sz w:val="18"/>
          <w:szCs w:val="20"/>
          <w:lang w:val="en-GB" w:eastAsia="ko-KR"/>
        </w:rPr>
      </w:pPr>
    </w:p>
    <w:tbl>
      <w:tblPr>
        <w:tblW w:w="10790" w:type="dxa"/>
        <w:tblLook w:val="04A0" w:firstRow="1" w:lastRow="0" w:firstColumn="1" w:lastColumn="0" w:noHBand="0" w:noVBand="1"/>
      </w:tblPr>
      <w:tblGrid>
        <w:gridCol w:w="934"/>
        <w:gridCol w:w="1211"/>
        <w:gridCol w:w="867"/>
        <w:gridCol w:w="853"/>
        <w:gridCol w:w="2610"/>
        <w:gridCol w:w="2351"/>
        <w:gridCol w:w="1964"/>
      </w:tblGrid>
      <w:tr w:rsidR="00604AE5" w:rsidRPr="000B2967" w14:paraId="2C4FD062" w14:textId="3C9E32E8" w:rsidTr="00AC401B">
        <w:trPr>
          <w:trHeight w:val="539"/>
        </w:trPr>
        <w:tc>
          <w:tcPr>
            <w:tcW w:w="934" w:type="dxa"/>
            <w:tcBorders>
              <w:top w:val="single" w:sz="4" w:space="0" w:color="333300"/>
              <w:left w:val="single" w:sz="4" w:space="0" w:color="333300"/>
              <w:bottom w:val="single" w:sz="4" w:space="0" w:color="333300"/>
              <w:right w:val="single" w:sz="4" w:space="0" w:color="333300"/>
            </w:tcBorders>
            <w:shd w:val="clear" w:color="auto" w:fill="auto"/>
            <w:hideMark/>
          </w:tcPr>
          <w:p w14:paraId="41247CE9" w14:textId="77777777" w:rsidR="00604AE5" w:rsidRPr="000B2967" w:rsidRDefault="00604AE5" w:rsidP="00604AE5">
            <w:pPr>
              <w:spacing w:before="0"/>
              <w:rPr>
                <w:rFonts w:ascii="Calibri" w:hAnsi="Calibri" w:cs="Calibri"/>
                <w:b/>
                <w:bCs/>
                <w:sz w:val="18"/>
                <w:szCs w:val="18"/>
              </w:rPr>
            </w:pPr>
            <w:r w:rsidRPr="000B2967">
              <w:rPr>
                <w:rFonts w:ascii="Calibri" w:hAnsi="Calibri" w:cs="Calibri"/>
                <w:b/>
                <w:bCs/>
                <w:sz w:val="18"/>
                <w:szCs w:val="18"/>
              </w:rPr>
              <w:t>CID</w:t>
            </w:r>
          </w:p>
        </w:tc>
        <w:tc>
          <w:tcPr>
            <w:tcW w:w="1211" w:type="dxa"/>
            <w:tcBorders>
              <w:top w:val="single" w:sz="4" w:space="0" w:color="333300"/>
              <w:left w:val="nil"/>
              <w:bottom w:val="single" w:sz="4" w:space="0" w:color="333300"/>
              <w:right w:val="single" w:sz="4" w:space="0" w:color="333300"/>
            </w:tcBorders>
            <w:shd w:val="clear" w:color="auto" w:fill="auto"/>
            <w:hideMark/>
          </w:tcPr>
          <w:p w14:paraId="2FD8D428" w14:textId="77777777" w:rsidR="00604AE5" w:rsidRPr="000B2967" w:rsidRDefault="00604AE5" w:rsidP="00604AE5">
            <w:pPr>
              <w:spacing w:before="0"/>
              <w:rPr>
                <w:rFonts w:ascii="Calibri" w:hAnsi="Calibri" w:cs="Calibri"/>
                <w:b/>
                <w:bCs/>
                <w:sz w:val="18"/>
                <w:szCs w:val="18"/>
              </w:rPr>
            </w:pPr>
            <w:r w:rsidRPr="000B2967">
              <w:rPr>
                <w:rFonts w:ascii="Calibri" w:hAnsi="Calibri" w:cs="Calibri"/>
                <w:b/>
                <w:bCs/>
                <w:sz w:val="18"/>
                <w:szCs w:val="18"/>
              </w:rPr>
              <w:t>Commenter</w:t>
            </w:r>
          </w:p>
        </w:tc>
        <w:tc>
          <w:tcPr>
            <w:tcW w:w="867" w:type="dxa"/>
            <w:tcBorders>
              <w:top w:val="single" w:sz="4" w:space="0" w:color="333300"/>
              <w:left w:val="nil"/>
              <w:bottom w:val="single" w:sz="4" w:space="0" w:color="333300"/>
              <w:right w:val="single" w:sz="4" w:space="0" w:color="333300"/>
            </w:tcBorders>
          </w:tcPr>
          <w:p w14:paraId="1619C348" w14:textId="097DBF7D" w:rsidR="00604AE5" w:rsidRPr="00604AE5" w:rsidRDefault="00604AE5" w:rsidP="00604AE5">
            <w:pPr>
              <w:spacing w:before="0"/>
              <w:rPr>
                <w:rFonts w:ascii="Calibri" w:hAnsi="Calibri" w:cs="Calibri"/>
                <w:b/>
                <w:bCs/>
                <w:sz w:val="18"/>
                <w:szCs w:val="18"/>
              </w:rPr>
            </w:pPr>
            <w:r w:rsidRPr="00604AE5">
              <w:rPr>
                <w:rFonts w:ascii="Calibri" w:hAnsi="Calibri" w:cs="Calibri"/>
                <w:b/>
                <w:bCs/>
                <w:sz w:val="18"/>
                <w:szCs w:val="18"/>
              </w:rPr>
              <w:t>Clause</w:t>
            </w:r>
          </w:p>
        </w:tc>
        <w:tc>
          <w:tcPr>
            <w:tcW w:w="853" w:type="dxa"/>
            <w:tcBorders>
              <w:top w:val="single" w:sz="4" w:space="0" w:color="333300"/>
              <w:left w:val="nil"/>
              <w:bottom w:val="single" w:sz="4" w:space="0" w:color="333300"/>
              <w:right w:val="single" w:sz="4" w:space="0" w:color="333300"/>
            </w:tcBorders>
          </w:tcPr>
          <w:p w14:paraId="6D996344" w14:textId="3827E5BE" w:rsidR="00604AE5" w:rsidRPr="00604AE5" w:rsidRDefault="00604AE5" w:rsidP="00604AE5">
            <w:pPr>
              <w:spacing w:before="0"/>
              <w:rPr>
                <w:rFonts w:ascii="Calibri" w:hAnsi="Calibri" w:cs="Calibri"/>
                <w:b/>
                <w:bCs/>
                <w:sz w:val="18"/>
                <w:szCs w:val="18"/>
              </w:rPr>
            </w:pPr>
            <w:r w:rsidRPr="00604AE5">
              <w:rPr>
                <w:rFonts w:ascii="Calibri" w:hAnsi="Calibri" w:cs="Calibri"/>
                <w:b/>
                <w:bCs/>
                <w:sz w:val="18"/>
                <w:szCs w:val="18"/>
              </w:rPr>
              <w:t>Page</w:t>
            </w:r>
          </w:p>
        </w:tc>
        <w:tc>
          <w:tcPr>
            <w:tcW w:w="2610" w:type="dxa"/>
            <w:tcBorders>
              <w:top w:val="single" w:sz="4" w:space="0" w:color="333300"/>
              <w:left w:val="nil"/>
              <w:bottom w:val="single" w:sz="4" w:space="0" w:color="333300"/>
              <w:right w:val="single" w:sz="4" w:space="0" w:color="333300"/>
            </w:tcBorders>
          </w:tcPr>
          <w:p w14:paraId="1369257C" w14:textId="6DA580DD" w:rsidR="00604AE5" w:rsidRPr="00604AE5" w:rsidRDefault="00604AE5" w:rsidP="00604AE5">
            <w:pPr>
              <w:spacing w:before="0"/>
              <w:rPr>
                <w:rFonts w:ascii="Calibri" w:hAnsi="Calibri" w:cs="Calibri"/>
                <w:b/>
                <w:bCs/>
                <w:sz w:val="18"/>
                <w:szCs w:val="18"/>
              </w:rPr>
            </w:pPr>
            <w:r w:rsidRPr="00604AE5">
              <w:rPr>
                <w:rFonts w:ascii="Calibri" w:hAnsi="Calibri" w:cs="Calibri"/>
                <w:b/>
                <w:bCs/>
                <w:sz w:val="18"/>
                <w:szCs w:val="18"/>
              </w:rPr>
              <w:t>Comment</w:t>
            </w:r>
          </w:p>
        </w:tc>
        <w:tc>
          <w:tcPr>
            <w:tcW w:w="2351" w:type="dxa"/>
            <w:tcBorders>
              <w:top w:val="single" w:sz="4" w:space="0" w:color="333300"/>
              <w:left w:val="nil"/>
              <w:bottom w:val="single" w:sz="4" w:space="0" w:color="333300"/>
              <w:right w:val="single" w:sz="4" w:space="0" w:color="333300"/>
            </w:tcBorders>
          </w:tcPr>
          <w:p w14:paraId="0CCCC123" w14:textId="014D8C22" w:rsidR="00604AE5" w:rsidRPr="00604AE5" w:rsidRDefault="00604AE5" w:rsidP="00604AE5">
            <w:pPr>
              <w:spacing w:before="0"/>
              <w:rPr>
                <w:rFonts w:ascii="Calibri" w:hAnsi="Calibri" w:cs="Calibri"/>
                <w:b/>
                <w:bCs/>
                <w:sz w:val="18"/>
                <w:szCs w:val="18"/>
              </w:rPr>
            </w:pPr>
            <w:r w:rsidRPr="00604AE5">
              <w:rPr>
                <w:rFonts w:ascii="Calibri" w:hAnsi="Calibri" w:cs="Calibri"/>
                <w:b/>
                <w:bCs/>
                <w:sz w:val="18"/>
                <w:szCs w:val="18"/>
              </w:rPr>
              <w:t>Proposed Change</w:t>
            </w:r>
          </w:p>
        </w:tc>
        <w:tc>
          <w:tcPr>
            <w:tcW w:w="1964" w:type="dxa"/>
            <w:tcBorders>
              <w:top w:val="single" w:sz="4" w:space="0" w:color="333300"/>
              <w:left w:val="nil"/>
              <w:bottom w:val="single" w:sz="4" w:space="0" w:color="333300"/>
              <w:right w:val="single" w:sz="4" w:space="0" w:color="333300"/>
            </w:tcBorders>
          </w:tcPr>
          <w:p w14:paraId="1C13BF35" w14:textId="0BEAEC48" w:rsidR="00604AE5" w:rsidRPr="00604AE5" w:rsidRDefault="00604AE5" w:rsidP="00604AE5">
            <w:pPr>
              <w:spacing w:before="0"/>
              <w:rPr>
                <w:rFonts w:ascii="Calibri" w:hAnsi="Calibri" w:cs="Calibri"/>
                <w:b/>
                <w:bCs/>
                <w:sz w:val="18"/>
                <w:szCs w:val="18"/>
              </w:rPr>
            </w:pPr>
            <w:r>
              <w:rPr>
                <w:rFonts w:ascii="Calibri" w:hAnsi="Calibri" w:cs="Calibri"/>
                <w:b/>
                <w:bCs/>
                <w:sz w:val="18"/>
                <w:szCs w:val="18"/>
              </w:rPr>
              <w:t>Resolution</w:t>
            </w:r>
          </w:p>
        </w:tc>
      </w:tr>
      <w:tr w:rsidR="002B484B" w:rsidRPr="000B2967" w14:paraId="00CE1398"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3DFE1C1A" w14:textId="15F0B282" w:rsidR="002B484B" w:rsidRPr="008663F5" w:rsidRDefault="002B484B" w:rsidP="002B484B">
            <w:pPr>
              <w:spacing w:before="0"/>
              <w:jc w:val="right"/>
              <w:rPr>
                <w:rFonts w:ascii="Arial" w:hAnsi="Arial" w:cs="Arial"/>
                <w:sz w:val="18"/>
                <w:szCs w:val="18"/>
              </w:rPr>
            </w:pPr>
            <w:r w:rsidRPr="0036536F">
              <w:rPr>
                <w:rFonts w:ascii="Arial" w:hAnsi="Arial" w:cs="Arial"/>
                <w:sz w:val="18"/>
                <w:szCs w:val="18"/>
                <w:highlight w:val="yellow"/>
              </w:rPr>
              <w:t>19055</w:t>
            </w:r>
          </w:p>
        </w:tc>
        <w:tc>
          <w:tcPr>
            <w:tcW w:w="1211" w:type="dxa"/>
            <w:tcBorders>
              <w:top w:val="nil"/>
              <w:left w:val="nil"/>
              <w:bottom w:val="single" w:sz="4" w:space="0" w:color="333300"/>
              <w:right w:val="single" w:sz="4" w:space="0" w:color="333300"/>
            </w:tcBorders>
            <w:shd w:val="clear" w:color="auto" w:fill="auto"/>
          </w:tcPr>
          <w:p w14:paraId="5888F699" w14:textId="4DFCD687" w:rsidR="002B484B" w:rsidRPr="008663F5" w:rsidRDefault="002B484B" w:rsidP="002B484B">
            <w:pPr>
              <w:spacing w:before="0"/>
              <w:rPr>
                <w:rFonts w:ascii="Arial" w:hAnsi="Arial" w:cs="Arial"/>
                <w:sz w:val="18"/>
                <w:szCs w:val="18"/>
              </w:rPr>
            </w:pPr>
            <w:r w:rsidRPr="008663F5">
              <w:rPr>
                <w:rFonts w:ascii="Arial" w:hAnsi="Arial" w:cs="Arial"/>
                <w:sz w:val="18"/>
                <w:szCs w:val="18"/>
              </w:rPr>
              <w:t>Po-Kai Huang</w:t>
            </w:r>
          </w:p>
        </w:tc>
        <w:tc>
          <w:tcPr>
            <w:tcW w:w="867" w:type="dxa"/>
            <w:tcBorders>
              <w:top w:val="nil"/>
              <w:left w:val="nil"/>
              <w:bottom w:val="single" w:sz="4" w:space="0" w:color="333300"/>
              <w:right w:val="single" w:sz="4" w:space="0" w:color="333300"/>
            </w:tcBorders>
          </w:tcPr>
          <w:p w14:paraId="19692DAA" w14:textId="01C3FA90" w:rsidR="002B484B" w:rsidRPr="008663F5" w:rsidRDefault="002B484B" w:rsidP="002B484B">
            <w:pPr>
              <w:spacing w:before="0"/>
              <w:rPr>
                <w:rFonts w:ascii="Arial" w:hAnsi="Arial" w:cs="Arial"/>
                <w:sz w:val="18"/>
                <w:szCs w:val="18"/>
              </w:rPr>
            </w:pPr>
            <w:r w:rsidRPr="008663F5">
              <w:rPr>
                <w:rFonts w:ascii="Arial" w:hAnsi="Arial" w:cs="Arial"/>
                <w:sz w:val="18"/>
                <w:szCs w:val="18"/>
              </w:rPr>
              <w:t>3.2</w:t>
            </w:r>
          </w:p>
        </w:tc>
        <w:tc>
          <w:tcPr>
            <w:tcW w:w="853" w:type="dxa"/>
            <w:tcBorders>
              <w:top w:val="nil"/>
              <w:left w:val="nil"/>
              <w:bottom w:val="single" w:sz="4" w:space="0" w:color="333300"/>
              <w:right w:val="single" w:sz="4" w:space="0" w:color="333300"/>
            </w:tcBorders>
          </w:tcPr>
          <w:p w14:paraId="7309A3AD" w14:textId="56701272" w:rsidR="002B484B" w:rsidRPr="008663F5" w:rsidRDefault="002B484B" w:rsidP="002B484B">
            <w:pPr>
              <w:spacing w:before="0"/>
              <w:rPr>
                <w:rFonts w:ascii="Arial" w:hAnsi="Arial" w:cs="Arial"/>
                <w:sz w:val="18"/>
                <w:szCs w:val="18"/>
              </w:rPr>
            </w:pPr>
            <w:r w:rsidRPr="008663F5">
              <w:rPr>
                <w:rFonts w:ascii="Arial" w:hAnsi="Arial" w:cs="Arial"/>
                <w:sz w:val="18"/>
                <w:szCs w:val="18"/>
              </w:rPr>
              <w:t>60.01</w:t>
            </w:r>
          </w:p>
        </w:tc>
        <w:tc>
          <w:tcPr>
            <w:tcW w:w="2610" w:type="dxa"/>
            <w:tcBorders>
              <w:top w:val="nil"/>
              <w:left w:val="nil"/>
              <w:bottom w:val="single" w:sz="4" w:space="0" w:color="333300"/>
              <w:right w:val="single" w:sz="4" w:space="0" w:color="333300"/>
            </w:tcBorders>
          </w:tcPr>
          <w:p w14:paraId="53D92AA5" w14:textId="248078BC" w:rsidR="002B484B" w:rsidRPr="008663F5" w:rsidRDefault="002B484B" w:rsidP="002B484B">
            <w:pPr>
              <w:spacing w:before="0"/>
              <w:rPr>
                <w:rFonts w:ascii="Arial" w:hAnsi="Arial" w:cs="Arial"/>
                <w:sz w:val="18"/>
                <w:szCs w:val="18"/>
              </w:rPr>
            </w:pPr>
            <w:r w:rsidRPr="008663F5">
              <w:rPr>
                <w:rFonts w:ascii="Arial" w:hAnsi="Arial" w:cs="Arial"/>
                <w:sz w:val="18"/>
                <w:szCs w:val="18"/>
              </w:rPr>
              <w:t xml:space="preserve">Setup link maybe added or removed due to ML reconfiguration. Need to update the </w:t>
            </w:r>
            <w:proofErr w:type="spellStart"/>
            <w:r w:rsidRPr="008663F5">
              <w:rPr>
                <w:rFonts w:ascii="Arial" w:hAnsi="Arial" w:cs="Arial"/>
                <w:sz w:val="18"/>
                <w:szCs w:val="18"/>
              </w:rPr>
              <w:t>defintion</w:t>
            </w:r>
            <w:proofErr w:type="spellEnd"/>
            <w:r w:rsidRPr="008663F5">
              <w:rPr>
                <w:rFonts w:ascii="Arial" w:hAnsi="Arial" w:cs="Arial"/>
                <w:sz w:val="18"/>
                <w:szCs w:val="18"/>
              </w:rPr>
              <w:t xml:space="preserve"> to reflect the add/remove operation.</w:t>
            </w:r>
          </w:p>
        </w:tc>
        <w:tc>
          <w:tcPr>
            <w:tcW w:w="2351" w:type="dxa"/>
            <w:tcBorders>
              <w:top w:val="nil"/>
              <w:left w:val="nil"/>
              <w:bottom w:val="single" w:sz="4" w:space="0" w:color="333300"/>
              <w:right w:val="single" w:sz="4" w:space="0" w:color="333300"/>
            </w:tcBorders>
          </w:tcPr>
          <w:p w14:paraId="4D45CD17" w14:textId="6FA47C31" w:rsidR="002B484B" w:rsidRPr="008663F5" w:rsidRDefault="002B484B" w:rsidP="002B484B">
            <w:pPr>
              <w:spacing w:before="0"/>
              <w:rPr>
                <w:rFonts w:ascii="Arial" w:hAnsi="Arial" w:cs="Arial"/>
                <w:sz w:val="18"/>
                <w:szCs w:val="18"/>
              </w:rPr>
            </w:pPr>
            <w:r w:rsidRPr="008663F5">
              <w:rPr>
                <w:rFonts w:ascii="Arial" w:hAnsi="Arial" w:cs="Arial"/>
                <w:sz w:val="18"/>
                <w:szCs w:val="18"/>
              </w:rPr>
              <w:t xml:space="preserve">Change the </w:t>
            </w:r>
            <w:proofErr w:type="spellStart"/>
            <w:r w:rsidRPr="008663F5">
              <w:rPr>
                <w:rFonts w:ascii="Arial" w:hAnsi="Arial" w:cs="Arial"/>
                <w:sz w:val="18"/>
                <w:szCs w:val="18"/>
              </w:rPr>
              <w:t>definiotn</w:t>
            </w:r>
            <w:proofErr w:type="spellEnd"/>
            <w:r w:rsidRPr="008663F5">
              <w:rPr>
                <w:rFonts w:ascii="Arial" w:hAnsi="Arial" w:cs="Arial"/>
                <w:sz w:val="18"/>
                <w:szCs w:val="18"/>
              </w:rPr>
              <w:t xml:space="preserve"> to the following. "setup link: Between the access point (AP) multi-link device (MLD) and the associated non-AP MLD, a link</w:t>
            </w:r>
            <w:r w:rsidRPr="008663F5">
              <w:rPr>
                <w:rFonts w:ascii="Arial" w:hAnsi="Arial" w:cs="Arial"/>
                <w:sz w:val="18"/>
                <w:szCs w:val="18"/>
              </w:rPr>
              <w:br/>
              <w:t>that is requested by the non-AP MLD in the (Re)Association Request frame, is accepted by the AP MLD</w:t>
            </w:r>
            <w:r w:rsidRPr="008663F5">
              <w:rPr>
                <w:rFonts w:ascii="Arial" w:hAnsi="Arial" w:cs="Arial"/>
                <w:sz w:val="18"/>
                <w:szCs w:val="18"/>
              </w:rPr>
              <w:br/>
              <w:t>in the (Re)Association Response frame (see 35.3.5 (ML (re)setup)), and is not removed (see 35.3.6.3 (Removing affiliated APs)) or deleted (see 35.3.6.4 (ML reconfiguration to the ML setup)) at a later time or a link that is added through multi-link reconfiguration (see 35.3.6.4 ML (reconfiguration to the ML setup)) and is not removed (see 35.3.6.3 (Removing affiliated APs)) or deleted (see 35.3.6.4 (ML reconfiguration to the ML setup)) at a later time."</w:t>
            </w:r>
          </w:p>
        </w:tc>
        <w:tc>
          <w:tcPr>
            <w:tcW w:w="1964" w:type="dxa"/>
            <w:tcBorders>
              <w:top w:val="nil"/>
              <w:left w:val="nil"/>
              <w:bottom w:val="single" w:sz="4" w:space="0" w:color="333300"/>
              <w:right w:val="single" w:sz="4" w:space="0" w:color="333300"/>
            </w:tcBorders>
          </w:tcPr>
          <w:p w14:paraId="2AA9BC54" w14:textId="77777777" w:rsidR="002B484B" w:rsidRPr="008663F5" w:rsidRDefault="00D07351" w:rsidP="002B484B">
            <w:pPr>
              <w:spacing w:before="0"/>
              <w:rPr>
                <w:ins w:id="2" w:author="Binita Gupta (binitag)" w:date="2023-09-05T19:40:00Z"/>
                <w:rFonts w:ascii="Arial" w:hAnsi="Arial" w:cs="Arial"/>
                <w:sz w:val="18"/>
                <w:szCs w:val="18"/>
              </w:rPr>
            </w:pPr>
            <w:r w:rsidRPr="008663F5">
              <w:rPr>
                <w:rFonts w:ascii="Arial" w:hAnsi="Arial" w:cs="Arial"/>
                <w:sz w:val="18"/>
                <w:szCs w:val="18"/>
              </w:rPr>
              <w:t>Revised</w:t>
            </w:r>
          </w:p>
          <w:p w14:paraId="7F25DEE2" w14:textId="77777777" w:rsidR="007D7DD8" w:rsidRPr="008663F5" w:rsidRDefault="007D7DD8" w:rsidP="002B484B">
            <w:pPr>
              <w:spacing w:before="0"/>
              <w:rPr>
                <w:ins w:id="3" w:author="Binita Gupta (binitag)" w:date="2023-09-05T19:40:00Z"/>
                <w:rFonts w:ascii="Arial" w:hAnsi="Arial" w:cs="Arial"/>
                <w:sz w:val="18"/>
                <w:szCs w:val="18"/>
              </w:rPr>
            </w:pPr>
          </w:p>
          <w:p w14:paraId="1E9075ED" w14:textId="2D4149E4" w:rsidR="007D7DD8" w:rsidRPr="008663F5" w:rsidRDefault="007D7DD8" w:rsidP="002B484B">
            <w:pPr>
              <w:spacing w:before="0"/>
              <w:rPr>
                <w:rFonts w:ascii="Arial" w:hAnsi="Arial" w:cs="Arial"/>
                <w:sz w:val="18"/>
                <w:szCs w:val="18"/>
              </w:rPr>
            </w:pPr>
            <w:r w:rsidRPr="008663F5">
              <w:rPr>
                <w:rFonts w:ascii="Arial" w:hAnsi="Arial" w:cs="Arial"/>
                <w:sz w:val="18"/>
                <w:szCs w:val="18"/>
              </w:rPr>
              <w:t>Agree with the comment</w:t>
            </w:r>
            <w:r w:rsidR="00D91D6F" w:rsidRPr="008663F5">
              <w:rPr>
                <w:rFonts w:ascii="Arial" w:hAnsi="Arial" w:cs="Arial"/>
                <w:sz w:val="18"/>
                <w:szCs w:val="18"/>
              </w:rPr>
              <w:t>e</w:t>
            </w:r>
            <w:r w:rsidRPr="008663F5">
              <w:rPr>
                <w:rFonts w:ascii="Arial" w:hAnsi="Arial" w:cs="Arial"/>
                <w:sz w:val="18"/>
                <w:szCs w:val="18"/>
              </w:rPr>
              <w:t xml:space="preserve">r. </w:t>
            </w:r>
          </w:p>
          <w:p w14:paraId="1452F471" w14:textId="77777777" w:rsidR="007D7DD8" w:rsidRPr="008663F5" w:rsidRDefault="007D7DD8" w:rsidP="002B484B">
            <w:pPr>
              <w:spacing w:before="0"/>
              <w:rPr>
                <w:rFonts w:ascii="Arial" w:hAnsi="Arial" w:cs="Arial"/>
                <w:sz w:val="18"/>
                <w:szCs w:val="18"/>
              </w:rPr>
            </w:pPr>
          </w:p>
          <w:p w14:paraId="09D9BA55" w14:textId="1EE532CA" w:rsidR="007D7DD8" w:rsidRPr="008663F5" w:rsidRDefault="007D7DD8" w:rsidP="002B484B">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#19055 in 11-23/</w:t>
            </w:r>
            <w:r w:rsidR="00255F94">
              <w:rPr>
                <w:rFonts w:ascii="Arial" w:hAnsi="Arial" w:cs="Arial"/>
                <w:sz w:val="18"/>
                <w:szCs w:val="18"/>
              </w:rPr>
              <w:t>1466r1</w:t>
            </w:r>
            <w:r w:rsidRPr="008663F5">
              <w:rPr>
                <w:rFonts w:ascii="Arial" w:hAnsi="Arial" w:cs="Arial"/>
                <w:sz w:val="18"/>
                <w:szCs w:val="18"/>
              </w:rPr>
              <w:t>.</w:t>
            </w:r>
          </w:p>
        </w:tc>
      </w:tr>
      <w:tr w:rsidR="003C0021" w:rsidRPr="000B2967" w14:paraId="6ACAFA93"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4E18660B" w14:textId="17A7F44C" w:rsidR="003C0021" w:rsidRPr="008663F5" w:rsidRDefault="003C0021" w:rsidP="003C0021">
            <w:pPr>
              <w:spacing w:before="0"/>
              <w:jc w:val="right"/>
              <w:rPr>
                <w:rFonts w:ascii="Arial" w:hAnsi="Arial" w:cs="Arial"/>
                <w:sz w:val="18"/>
                <w:szCs w:val="18"/>
              </w:rPr>
            </w:pPr>
            <w:r w:rsidRPr="008663F5">
              <w:rPr>
                <w:rFonts w:ascii="Arial" w:hAnsi="Arial" w:cs="Arial"/>
                <w:sz w:val="18"/>
                <w:szCs w:val="18"/>
              </w:rPr>
              <w:t>19664</w:t>
            </w:r>
          </w:p>
        </w:tc>
        <w:tc>
          <w:tcPr>
            <w:tcW w:w="1211" w:type="dxa"/>
            <w:tcBorders>
              <w:top w:val="nil"/>
              <w:left w:val="nil"/>
              <w:bottom w:val="single" w:sz="4" w:space="0" w:color="333300"/>
              <w:right w:val="single" w:sz="4" w:space="0" w:color="333300"/>
            </w:tcBorders>
            <w:shd w:val="clear" w:color="auto" w:fill="auto"/>
          </w:tcPr>
          <w:p w14:paraId="190F8A2B" w14:textId="2153C4FA" w:rsidR="003C0021" w:rsidRPr="008663F5" w:rsidRDefault="003C0021" w:rsidP="003C0021">
            <w:pPr>
              <w:spacing w:before="0"/>
              <w:rPr>
                <w:rFonts w:ascii="Arial" w:hAnsi="Arial" w:cs="Arial"/>
                <w:sz w:val="18"/>
                <w:szCs w:val="18"/>
              </w:rPr>
            </w:pPr>
            <w:r w:rsidRPr="008663F5">
              <w:rPr>
                <w:rFonts w:ascii="Arial" w:hAnsi="Arial" w:cs="Arial"/>
                <w:sz w:val="18"/>
                <w:szCs w:val="18"/>
              </w:rPr>
              <w:t xml:space="preserve">Laurent </w:t>
            </w:r>
            <w:proofErr w:type="spellStart"/>
            <w:r w:rsidRPr="008663F5">
              <w:rPr>
                <w:rFonts w:ascii="Arial" w:hAnsi="Arial" w:cs="Arial"/>
                <w:sz w:val="18"/>
                <w:szCs w:val="18"/>
              </w:rPr>
              <w:t>Cariou</w:t>
            </w:r>
            <w:proofErr w:type="spellEnd"/>
          </w:p>
        </w:tc>
        <w:tc>
          <w:tcPr>
            <w:tcW w:w="867" w:type="dxa"/>
            <w:tcBorders>
              <w:top w:val="nil"/>
              <w:left w:val="nil"/>
              <w:bottom w:val="single" w:sz="4" w:space="0" w:color="333300"/>
              <w:right w:val="single" w:sz="4" w:space="0" w:color="333300"/>
            </w:tcBorders>
          </w:tcPr>
          <w:p w14:paraId="043442C1" w14:textId="3D6700C9" w:rsidR="003C0021" w:rsidRPr="008663F5" w:rsidRDefault="003C0021" w:rsidP="003C0021">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63F1A341" w14:textId="3395EEE5" w:rsidR="003C0021" w:rsidRPr="008663F5" w:rsidRDefault="003C0021" w:rsidP="003C0021">
            <w:pPr>
              <w:spacing w:before="0"/>
              <w:rPr>
                <w:rFonts w:ascii="Arial" w:hAnsi="Arial" w:cs="Arial"/>
                <w:sz w:val="18"/>
                <w:szCs w:val="18"/>
              </w:rPr>
            </w:pPr>
            <w:r w:rsidRPr="008663F5">
              <w:rPr>
                <w:rFonts w:ascii="Arial" w:hAnsi="Arial" w:cs="Arial"/>
                <w:sz w:val="18"/>
                <w:szCs w:val="18"/>
              </w:rPr>
              <w:t>513.14</w:t>
            </w:r>
          </w:p>
        </w:tc>
        <w:tc>
          <w:tcPr>
            <w:tcW w:w="2610" w:type="dxa"/>
            <w:tcBorders>
              <w:top w:val="nil"/>
              <w:left w:val="nil"/>
              <w:bottom w:val="single" w:sz="4" w:space="0" w:color="333300"/>
              <w:right w:val="single" w:sz="4" w:space="0" w:color="333300"/>
            </w:tcBorders>
          </w:tcPr>
          <w:p w14:paraId="4810D6D8" w14:textId="19FA92CC" w:rsidR="003C0021" w:rsidRPr="008663F5" w:rsidRDefault="003C0021" w:rsidP="003C0021">
            <w:pPr>
              <w:spacing w:before="0"/>
              <w:rPr>
                <w:rFonts w:ascii="Arial" w:hAnsi="Arial" w:cs="Arial"/>
                <w:sz w:val="18"/>
                <w:szCs w:val="18"/>
              </w:rPr>
            </w:pPr>
            <w:r w:rsidRPr="008663F5">
              <w:rPr>
                <w:rFonts w:ascii="Arial" w:hAnsi="Arial" w:cs="Arial"/>
                <w:sz w:val="18"/>
                <w:szCs w:val="18"/>
              </w:rPr>
              <w:t>"Reconfiguration Operation type subfield shall be set to 1". Seems it shall be set to 0.</w:t>
            </w:r>
          </w:p>
        </w:tc>
        <w:tc>
          <w:tcPr>
            <w:tcW w:w="2351" w:type="dxa"/>
            <w:tcBorders>
              <w:top w:val="nil"/>
              <w:left w:val="nil"/>
              <w:bottom w:val="single" w:sz="4" w:space="0" w:color="333300"/>
              <w:right w:val="single" w:sz="4" w:space="0" w:color="333300"/>
            </w:tcBorders>
          </w:tcPr>
          <w:p w14:paraId="490EFB54" w14:textId="3CDE5A27" w:rsidR="003C0021" w:rsidRPr="008663F5" w:rsidRDefault="003C0021" w:rsidP="003C0021">
            <w:pPr>
              <w:spacing w:before="0"/>
              <w:rPr>
                <w:rFonts w:ascii="Arial" w:hAnsi="Arial" w:cs="Arial"/>
                <w:sz w:val="18"/>
                <w:szCs w:val="18"/>
              </w:rPr>
            </w:pPr>
            <w:r w:rsidRPr="008663F5">
              <w:rPr>
                <w:rFonts w:ascii="Arial" w:hAnsi="Arial" w:cs="Arial"/>
                <w:sz w:val="18"/>
                <w:szCs w:val="18"/>
              </w:rPr>
              <w:t>as in comment</w:t>
            </w:r>
          </w:p>
        </w:tc>
        <w:tc>
          <w:tcPr>
            <w:tcW w:w="1964" w:type="dxa"/>
            <w:tcBorders>
              <w:top w:val="nil"/>
              <w:left w:val="nil"/>
              <w:bottom w:val="single" w:sz="4" w:space="0" w:color="333300"/>
              <w:right w:val="single" w:sz="4" w:space="0" w:color="333300"/>
            </w:tcBorders>
          </w:tcPr>
          <w:p w14:paraId="364B019D" w14:textId="77777777" w:rsidR="003C0021" w:rsidRPr="008663F5" w:rsidRDefault="003C0021" w:rsidP="003C0021">
            <w:pPr>
              <w:spacing w:before="0"/>
              <w:rPr>
                <w:rFonts w:ascii="Arial" w:hAnsi="Arial" w:cs="Arial"/>
                <w:sz w:val="18"/>
                <w:szCs w:val="18"/>
              </w:rPr>
            </w:pPr>
            <w:r w:rsidRPr="008663F5">
              <w:rPr>
                <w:rFonts w:ascii="Arial" w:hAnsi="Arial" w:cs="Arial"/>
                <w:sz w:val="18"/>
                <w:szCs w:val="18"/>
              </w:rPr>
              <w:t>Revised</w:t>
            </w:r>
          </w:p>
          <w:p w14:paraId="196098ED" w14:textId="77777777" w:rsidR="003C0021" w:rsidRPr="008663F5" w:rsidRDefault="003C0021" w:rsidP="003C0021">
            <w:pPr>
              <w:spacing w:before="0"/>
              <w:rPr>
                <w:rFonts w:ascii="Arial" w:hAnsi="Arial" w:cs="Arial"/>
                <w:sz w:val="18"/>
                <w:szCs w:val="18"/>
              </w:rPr>
            </w:pPr>
          </w:p>
          <w:p w14:paraId="55E4AA6A" w14:textId="77777777" w:rsidR="003C0021" w:rsidRPr="008663F5" w:rsidRDefault="003C0021" w:rsidP="003C0021">
            <w:pPr>
              <w:spacing w:before="0"/>
              <w:rPr>
                <w:rFonts w:ascii="Arial" w:hAnsi="Arial" w:cs="Arial"/>
                <w:sz w:val="18"/>
                <w:szCs w:val="18"/>
              </w:rPr>
            </w:pPr>
            <w:r w:rsidRPr="008663F5">
              <w:rPr>
                <w:rFonts w:ascii="Arial" w:hAnsi="Arial" w:cs="Arial"/>
                <w:sz w:val="18"/>
                <w:szCs w:val="18"/>
              </w:rPr>
              <w:t xml:space="preserve">Agree </w:t>
            </w:r>
            <w:r w:rsidR="009638F0" w:rsidRPr="008663F5">
              <w:rPr>
                <w:rFonts w:ascii="Arial" w:hAnsi="Arial" w:cs="Arial"/>
                <w:sz w:val="18"/>
                <w:szCs w:val="18"/>
              </w:rPr>
              <w:t xml:space="preserve">with the commenter. </w:t>
            </w:r>
          </w:p>
          <w:p w14:paraId="53E4E6D1" w14:textId="77777777" w:rsidR="009638F0" w:rsidRPr="008663F5" w:rsidRDefault="009638F0" w:rsidP="003C0021">
            <w:pPr>
              <w:spacing w:before="0"/>
              <w:rPr>
                <w:rFonts w:ascii="Arial" w:hAnsi="Arial" w:cs="Arial"/>
                <w:sz w:val="18"/>
                <w:szCs w:val="18"/>
              </w:rPr>
            </w:pPr>
          </w:p>
          <w:p w14:paraId="553E4151" w14:textId="01D609FE" w:rsidR="00856228" w:rsidRPr="008663F5" w:rsidRDefault="009638F0" w:rsidP="00856228">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w:t>
            </w:r>
            <w:r w:rsidR="00856228" w:rsidRPr="008663F5">
              <w:rPr>
                <w:rFonts w:ascii="Arial" w:hAnsi="Arial" w:cs="Arial"/>
                <w:sz w:val="18"/>
                <w:szCs w:val="18"/>
              </w:rPr>
              <w:t>replace “</w:t>
            </w:r>
            <w:r w:rsidR="00856228" w:rsidRPr="008663F5">
              <w:rPr>
                <w:rFonts w:ascii="Calibri" w:hAnsi="Calibri" w:cs="Calibri"/>
                <w:sz w:val="18"/>
                <w:szCs w:val="18"/>
              </w:rPr>
              <w:t>﻿</w:t>
            </w:r>
            <w:r w:rsidR="00856228" w:rsidRPr="008663F5">
              <w:rPr>
                <w:rFonts w:ascii="Arial" w:hAnsi="Arial" w:cs="Arial"/>
                <w:sz w:val="18"/>
                <w:szCs w:val="18"/>
              </w:rPr>
              <w:t>Reconfiguration Operation Type subfield shall be set to 1” with “</w:t>
            </w:r>
            <w:r w:rsidR="00856228" w:rsidRPr="008663F5">
              <w:rPr>
                <w:rFonts w:ascii="Calibri" w:hAnsi="Calibri" w:cs="Calibri"/>
                <w:sz w:val="18"/>
                <w:szCs w:val="18"/>
              </w:rPr>
              <w:t>﻿</w:t>
            </w:r>
            <w:r w:rsidR="00856228" w:rsidRPr="008663F5">
              <w:rPr>
                <w:rFonts w:ascii="Arial" w:hAnsi="Arial" w:cs="Arial"/>
                <w:sz w:val="18"/>
                <w:szCs w:val="18"/>
              </w:rPr>
              <w:t>Reconfiguration Operation Type</w:t>
            </w:r>
          </w:p>
          <w:p w14:paraId="34B1233B" w14:textId="45080BC0" w:rsidR="009638F0" w:rsidRPr="008663F5" w:rsidRDefault="00856228" w:rsidP="00856228">
            <w:pPr>
              <w:spacing w:before="0"/>
              <w:rPr>
                <w:rFonts w:ascii="Arial" w:hAnsi="Arial" w:cs="Arial"/>
                <w:sz w:val="18"/>
                <w:szCs w:val="18"/>
              </w:rPr>
            </w:pPr>
            <w:r w:rsidRPr="008663F5">
              <w:rPr>
                <w:rFonts w:ascii="Arial" w:hAnsi="Arial" w:cs="Arial"/>
                <w:sz w:val="18"/>
                <w:szCs w:val="18"/>
              </w:rPr>
              <w:lastRenderedPageBreak/>
              <w:t>subfield shall be set to 0”</w:t>
            </w:r>
            <w:r w:rsidR="006206CC" w:rsidRPr="008663F5">
              <w:rPr>
                <w:rFonts w:ascii="Arial" w:hAnsi="Arial" w:cs="Arial"/>
                <w:sz w:val="18"/>
                <w:szCs w:val="18"/>
              </w:rPr>
              <w:t xml:space="preserve"> on P513L14-15.</w:t>
            </w:r>
          </w:p>
          <w:p w14:paraId="5ECC9DB4" w14:textId="13C0DDEA" w:rsidR="00856228" w:rsidRPr="008663F5" w:rsidRDefault="00856228" w:rsidP="00856228">
            <w:pPr>
              <w:spacing w:before="0"/>
              <w:rPr>
                <w:rFonts w:ascii="Arial" w:hAnsi="Arial" w:cs="Arial"/>
                <w:sz w:val="18"/>
                <w:szCs w:val="18"/>
              </w:rPr>
            </w:pPr>
          </w:p>
        </w:tc>
      </w:tr>
      <w:tr w:rsidR="00992EEB" w:rsidRPr="000B2967" w14:paraId="66EB5C3F"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763A9EE6" w14:textId="191A836C" w:rsidR="00992EEB" w:rsidRPr="008663F5" w:rsidRDefault="00992EEB" w:rsidP="00992EEB">
            <w:pPr>
              <w:spacing w:before="0"/>
              <w:jc w:val="right"/>
              <w:rPr>
                <w:rFonts w:ascii="Arial" w:hAnsi="Arial" w:cs="Arial"/>
                <w:sz w:val="18"/>
                <w:szCs w:val="18"/>
              </w:rPr>
            </w:pPr>
            <w:r w:rsidRPr="008663F5">
              <w:rPr>
                <w:rFonts w:ascii="Arial" w:hAnsi="Arial" w:cs="Arial"/>
                <w:sz w:val="18"/>
                <w:szCs w:val="18"/>
              </w:rPr>
              <w:lastRenderedPageBreak/>
              <w:t>19673</w:t>
            </w:r>
          </w:p>
        </w:tc>
        <w:tc>
          <w:tcPr>
            <w:tcW w:w="1211" w:type="dxa"/>
            <w:tcBorders>
              <w:top w:val="nil"/>
              <w:left w:val="nil"/>
              <w:bottom w:val="single" w:sz="4" w:space="0" w:color="333300"/>
              <w:right w:val="single" w:sz="4" w:space="0" w:color="333300"/>
            </w:tcBorders>
            <w:shd w:val="clear" w:color="auto" w:fill="auto"/>
          </w:tcPr>
          <w:p w14:paraId="41EED477" w14:textId="2930974F" w:rsidR="00992EEB" w:rsidRPr="008663F5" w:rsidRDefault="00992EEB" w:rsidP="00992EEB">
            <w:pPr>
              <w:spacing w:before="0"/>
              <w:rPr>
                <w:rFonts w:ascii="Arial" w:hAnsi="Arial" w:cs="Arial"/>
                <w:sz w:val="18"/>
                <w:szCs w:val="18"/>
              </w:rPr>
            </w:pPr>
            <w:r w:rsidRPr="008663F5">
              <w:rPr>
                <w:rFonts w:ascii="Arial" w:hAnsi="Arial" w:cs="Arial"/>
                <w:sz w:val="18"/>
                <w:szCs w:val="18"/>
              </w:rPr>
              <w:t>Arik Klein</w:t>
            </w:r>
          </w:p>
        </w:tc>
        <w:tc>
          <w:tcPr>
            <w:tcW w:w="867" w:type="dxa"/>
            <w:tcBorders>
              <w:top w:val="nil"/>
              <w:left w:val="nil"/>
              <w:bottom w:val="single" w:sz="4" w:space="0" w:color="333300"/>
              <w:right w:val="single" w:sz="4" w:space="0" w:color="333300"/>
            </w:tcBorders>
          </w:tcPr>
          <w:p w14:paraId="0259BD44" w14:textId="7766632B" w:rsidR="00992EEB" w:rsidRPr="008663F5" w:rsidRDefault="00992EEB" w:rsidP="00992EEB">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47BE799F" w14:textId="2DF760E2" w:rsidR="00992EEB" w:rsidRPr="008663F5" w:rsidRDefault="00992EEB" w:rsidP="00992EEB">
            <w:pPr>
              <w:spacing w:before="0"/>
              <w:rPr>
                <w:rFonts w:ascii="Arial" w:hAnsi="Arial" w:cs="Arial"/>
                <w:sz w:val="18"/>
                <w:szCs w:val="18"/>
              </w:rPr>
            </w:pPr>
            <w:r w:rsidRPr="008663F5">
              <w:rPr>
                <w:rFonts w:ascii="Arial" w:hAnsi="Arial" w:cs="Arial"/>
                <w:sz w:val="18"/>
                <w:szCs w:val="18"/>
              </w:rPr>
              <w:t>512.57</w:t>
            </w:r>
          </w:p>
        </w:tc>
        <w:tc>
          <w:tcPr>
            <w:tcW w:w="2610" w:type="dxa"/>
            <w:tcBorders>
              <w:top w:val="nil"/>
              <w:left w:val="nil"/>
              <w:bottom w:val="single" w:sz="4" w:space="0" w:color="333300"/>
              <w:right w:val="single" w:sz="4" w:space="0" w:color="333300"/>
            </w:tcBorders>
          </w:tcPr>
          <w:p w14:paraId="714CB123" w14:textId="064C861D" w:rsidR="00992EEB" w:rsidRPr="008663F5" w:rsidRDefault="00992EEB" w:rsidP="00992EEB">
            <w:pPr>
              <w:spacing w:before="0"/>
              <w:rPr>
                <w:rFonts w:ascii="Arial" w:hAnsi="Arial" w:cs="Arial"/>
                <w:sz w:val="18"/>
                <w:szCs w:val="18"/>
              </w:rPr>
            </w:pPr>
            <w:r w:rsidRPr="008663F5">
              <w:rPr>
                <w:rFonts w:ascii="Arial" w:hAnsi="Arial" w:cs="Arial"/>
                <w:sz w:val="18"/>
                <w:szCs w:val="18"/>
              </w:rPr>
              <w:t>Please add a sentence (</w:t>
            </w:r>
            <w:proofErr w:type="gramStart"/>
            <w:r w:rsidRPr="008663F5">
              <w:rPr>
                <w:rFonts w:ascii="Arial" w:hAnsi="Arial" w:cs="Arial"/>
                <w:sz w:val="18"/>
                <w:szCs w:val="18"/>
              </w:rPr>
              <w:t>similar to</w:t>
            </w:r>
            <w:proofErr w:type="gramEnd"/>
            <w:r w:rsidRPr="008663F5">
              <w:rPr>
                <w:rFonts w:ascii="Arial" w:hAnsi="Arial" w:cs="Arial"/>
                <w:sz w:val="18"/>
                <w:szCs w:val="18"/>
              </w:rPr>
              <w:t xml:space="preserve"> that in P512L52, before NOTE1) for the case that the Reconfiguration Multi-Link element is included in a nontransmitted BSSID profile of a Multiple BSSID element, as suggested</w:t>
            </w:r>
          </w:p>
        </w:tc>
        <w:tc>
          <w:tcPr>
            <w:tcW w:w="2351" w:type="dxa"/>
            <w:tcBorders>
              <w:top w:val="nil"/>
              <w:left w:val="nil"/>
              <w:bottom w:val="single" w:sz="4" w:space="0" w:color="333300"/>
              <w:right w:val="single" w:sz="4" w:space="0" w:color="333300"/>
            </w:tcBorders>
          </w:tcPr>
          <w:p w14:paraId="26347D88" w14:textId="40C1A901" w:rsidR="00992EEB" w:rsidRPr="008663F5" w:rsidRDefault="00992EEB" w:rsidP="00992EEB">
            <w:pPr>
              <w:spacing w:before="0"/>
              <w:rPr>
                <w:rFonts w:ascii="Arial" w:hAnsi="Arial" w:cs="Arial"/>
                <w:sz w:val="18"/>
                <w:szCs w:val="18"/>
              </w:rPr>
            </w:pPr>
            <w:r w:rsidRPr="008663F5">
              <w:rPr>
                <w:rFonts w:ascii="Arial" w:hAnsi="Arial" w:cs="Arial"/>
                <w:sz w:val="18"/>
                <w:szCs w:val="18"/>
              </w:rPr>
              <w:t>Please add the following sentence: "In the Reconfiguration Multi-Link element included in a nontransmitted BSSID profile of a Multiple BSSID set and carried in Beacon and Probe Response frames transmitted by the transmitted BSSID of that multiple BSSID set, the MLD MAC Address Present subfield shall be set to 0. The AP MLD for which the AP removal information is provided in the Reconfiguration Multi-Link element shall be identified by the MLD MAC Address subfield of the Basic Multi-Link element corresponding to the same AP MLD and is included in the same nontransmitted BSSID profile."</w:t>
            </w:r>
          </w:p>
        </w:tc>
        <w:tc>
          <w:tcPr>
            <w:tcW w:w="1964" w:type="dxa"/>
            <w:tcBorders>
              <w:top w:val="nil"/>
              <w:left w:val="nil"/>
              <w:bottom w:val="single" w:sz="4" w:space="0" w:color="333300"/>
              <w:right w:val="single" w:sz="4" w:space="0" w:color="333300"/>
            </w:tcBorders>
          </w:tcPr>
          <w:p w14:paraId="08C2813B" w14:textId="77777777" w:rsidR="00992EEB" w:rsidRPr="008663F5" w:rsidRDefault="00992EEB" w:rsidP="00992EEB">
            <w:pPr>
              <w:spacing w:before="0"/>
              <w:rPr>
                <w:rFonts w:ascii="Arial" w:hAnsi="Arial" w:cs="Arial"/>
                <w:sz w:val="18"/>
                <w:szCs w:val="18"/>
              </w:rPr>
            </w:pPr>
            <w:r w:rsidRPr="008663F5">
              <w:rPr>
                <w:rFonts w:ascii="Arial" w:hAnsi="Arial" w:cs="Arial"/>
                <w:sz w:val="18"/>
                <w:szCs w:val="18"/>
              </w:rPr>
              <w:t xml:space="preserve">Revised </w:t>
            </w:r>
          </w:p>
          <w:p w14:paraId="577E70C1" w14:textId="77777777" w:rsidR="007D7DD8" w:rsidRPr="008663F5" w:rsidRDefault="007D7DD8" w:rsidP="00992EEB">
            <w:pPr>
              <w:spacing w:before="0"/>
              <w:rPr>
                <w:rFonts w:ascii="Arial" w:hAnsi="Arial" w:cs="Arial"/>
                <w:sz w:val="18"/>
                <w:szCs w:val="18"/>
              </w:rPr>
            </w:pPr>
          </w:p>
          <w:p w14:paraId="0784B261" w14:textId="12E53CB7" w:rsidR="007D7DD8" w:rsidRPr="008663F5" w:rsidRDefault="007D7DD8" w:rsidP="00992EEB">
            <w:pPr>
              <w:spacing w:before="0"/>
              <w:rPr>
                <w:rFonts w:ascii="Arial" w:hAnsi="Arial" w:cs="Arial"/>
                <w:sz w:val="18"/>
                <w:szCs w:val="18"/>
              </w:rPr>
            </w:pPr>
            <w:r w:rsidRPr="008663F5">
              <w:rPr>
                <w:rFonts w:ascii="Arial" w:hAnsi="Arial" w:cs="Arial"/>
                <w:sz w:val="18"/>
                <w:szCs w:val="18"/>
              </w:rPr>
              <w:t>Agree with the commenter. Revised the text as per suggestion.</w:t>
            </w:r>
          </w:p>
          <w:p w14:paraId="6706BBCE" w14:textId="77777777" w:rsidR="007D7DD8" w:rsidRPr="008663F5" w:rsidRDefault="007D7DD8" w:rsidP="00992EEB">
            <w:pPr>
              <w:spacing w:before="0"/>
              <w:rPr>
                <w:rFonts w:ascii="Arial" w:hAnsi="Arial" w:cs="Arial"/>
                <w:sz w:val="18"/>
                <w:szCs w:val="18"/>
              </w:rPr>
            </w:pPr>
          </w:p>
          <w:p w14:paraId="15659DF1" w14:textId="20F69DE8" w:rsidR="007D7DD8" w:rsidRPr="008663F5" w:rsidRDefault="007D7DD8" w:rsidP="00992EEB">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#19673 in 11-23/</w:t>
            </w:r>
            <w:r w:rsidR="00255F94">
              <w:rPr>
                <w:rFonts w:ascii="Arial" w:hAnsi="Arial" w:cs="Arial"/>
                <w:sz w:val="18"/>
                <w:szCs w:val="18"/>
              </w:rPr>
              <w:t>1466r1</w:t>
            </w:r>
            <w:r w:rsidRPr="008663F5">
              <w:rPr>
                <w:rFonts w:ascii="Arial" w:hAnsi="Arial" w:cs="Arial"/>
                <w:sz w:val="18"/>
                <w:szCs w:val="18"/>
              </w:rPr>
              <w:t>.</w:t>
            </w:r>
          </w:p>
          <w:p w14:paraId="46C0A0F3" w14:textId="13625E17" w:rsidR="007D7DD8" w:rsidRPr="008663F5" w:rsidRDefault="007D7DD8" w:rsidP="00992EEB">
            <w:pPr>
              <w:spacing w:before="0"/>
              <w:rPr>
                <w:rFonts w:ascii="Arial" w:hAnsi="Arial" w:cs="Arial"/>
                <w:sz w:val="18"/>
                <w:szCs w:val="18"/>
              </w:rPr>
            </w:pPr>
          </w:p>
        </w:tc>
      </w:tr>
      <w:tr w:rsidR="00755EB7" w:rsidRPr="000B2967" w14:paraId="1CEEFF6B"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4E6DF457" w14:textId="32EFE43B" w:rsidR="00755EB7" w:rsidRPr="008663F5" w:rsidRDefault="00755EB7" w:rsidP="00755EB7">
            <w:pPr>
              <w:spacing w:before="0"/>
              <w:jc w:val="right"/>
              <w:rPr>
                <w:rFonts w:ascii="Arial" w:hAnsi="Arial" w:cs="Arial"/>
                <w:sz w:val="18"/>
                <w:szCs w:val="18"/>
              </w:rPr>
            </w:pPr>
            <w:r w:rsidRPr="008663F5">
              <w:rPr>
                <w:rFonts w:ascii="Arial" w:hAnsi="Arial" w:cs="Arial"/>
                <w:sz w:val="18"/>
                <w:szCs w:val="18"/>
              </w:rPr>
              <w:t>19674</w:t>
            </w:r>
          </w:p>
        </w:tc>
        <w:tc>
          <w:tcPr>
            <w:tcW w:w="1211" w:type="dxa"/>
            <w:tcBorders>
              <w:top w:val="nil"/>
              <w:left w:val="nil"/>
              <w:bottom w:val="single" w:sz="4" w:space="0" w:color="333300"/>
              <w:right w:val="single" w:sz="4" w:space="0" w:color="333300"/>
            </w:tcBorders>
            <w:shd w:val="clear" w:color="auto" w:fill="auto"/>
          </w:tcPr>
          <w:p w14:paraId="6B439587" w14:textId="1DE6D2EE" w:rsidR="00755EB7" w:rsidRPr="008663F5" w:rsidRDefault="00755EB7" w:rsidP="00755EB7">
            <w:pPr>
              <w:spacing w:before="0"/>
              <w:rPr>
                <w:rFonts w:ascii="Arial" w:hAnsi="Arial" w:cs="Arial"/>
                <w:sz w:val="18"/>
                <w:szCs w:val="18"/>
              </w:rPr>
            </w:pPr>
            <w:r w:rsidRPr="008663F5">
              <w:rPr>
                <w:rFonts w:ascii="Arial" w:hAnsi="Arial" w:cs="Arial"/>
                <w:sz w:val="18"/>
                <w:szCs w:val="18"/>
              </w:rPr>
              <w:t>Arik Klein</w:t>
            </w:r>
          </w:p>
        </w:tc>
        <w:tc>
          <w:tcPr>
            <w:tcW w:w="867" w:type="dxa"/>
            <w:tcBorders>
              <w:top w:val="nil"/>
              <w:left w:val="nil"/>
              <w:bottom w:val="single" w:sz="4" w:space="0" w:color="333300"/>
              <w:right w:val="single" w:sz="4" w:space="0" w:color="333300"/>
            </w:tcBorders>
          </w:tcPr>
          <w:p w14:paraId="1ACC59C6" w14:textId="73907D97" w:rsidR="00755EB7" w:rsidRPr="008663F5" w:rsidRDefault="00755EB7" w:rsidP="00755EB7">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2C9CD2D4" w14:textId="4B5082BB" w:rsidR="00755EB7" w:rsidRPr="008663F5" w:rsidRDefault="00755EB7" w:rsidP="00755EB7">
            <w:pPr>
              <w:spacing w:before="0"/>
              <w:rPr>
                <w:rFonts w:ascii="Arial" w:hAnsi="Arial" w:cs="Arial"/>
                <w:sz w:val="18"/>
                <w:szCs w:val="18"/>
              </w:rPr>
            </w:pPr>
            <w:r w:rsidRPr="008663F5">
              <w:rPr>
                <w:rFonts w:ascii="Arial" w:hAnsi="Arial" w:cs="Arial"/>
                <w:sz w:val="18"/>
                <w:szCs w:val="18"/>
              </w:rPr>
              <w:t>513.01</w:t>
            </w:r>
          </w:p>
        </w:tc>
        <w:tc>
          <w:tcPr>
            <w:tcW w:w="2610" w:type="dxa"/>
            <w:tcBorders>
              <w:top w:val="nil"/>
              <w:left w:val="nil"/>
              <w:bottom w:val="single" w:sz="4" w:space="0" w:color="333300"/>
              <w:right w:val="single" w:sz="4" w:space="0" w:color="333300"/>
            </w:tcBorders>
          </w:tcPr>
          <w:p w14:paraId="1750D6F3" w14:textId="6AB42DED" w:rsidR="00755EB7" w:rsidRPr="008663F5" w:rsidRDefault="00755EB7" w:rsidP="00755EB7">
            <w:pPr>
              <w:spacing w:before="0"/>
              <w:rPr>
                <w:rFonts w:ascii="Arial" w:hAnsi="Arial" w:cs="Arial"/>
                <w:sz w:val="18"/>
                <w:szCs w:val="18"/>
              </w:rPr>
            </w:pPr>
            <w:r w:rsidRPr="008663F5">
              <w:rPr>
                <w:rFonts w:ascii="Arial" w:hAnsi="Arial" w:cs="Arial"/>
                <w:sz w:val="18"/>
                <w:szCs w:val="18"/>
              </w:rPr>
              <w:t>Need to correct the reference to Annex AF.3.2 and AF.3.3</w:t>
            </w:r>
          </w:p>
        </w:tc>
        <w:tc>
          <w:tcPr>
            <w:tcW w:w="2351" w:type="dxa"/>
            <w:tcBorders>
              <w:top w:val="nil"/>
              <w:left w:val="nil"/>
              <w:bottom w:val="single" w:sz="4" w:space="0" w:color="333300"/>
              <w:right w:val="single" w:sz="4" w:space="0" w:color="333300"/>
            </w:tcBorders>
          </w:tcPr>
          <w:p w14:paraId="1352EA24" w14:textId="1D52CFD1" w:rsidR="00755EB7" w:rsidRPr="008663F5" w:rsidRDefault="00755EB7" w:rsidP="00755EB7">
            <w:pPr>
              <w:spacing w:before="0"/>
              <w:rPr>
                <w:rFonts w:ascii="Arial" w:hAnsi="Arial" w:cs="Arial"/>
                <w:sz w:val="18"/>
                <w:szCs w:val="18"/>
              </w:rPr>
            </w:pPr>
            <w:r w:rsidRPr="008663F5">
              <w:rPr>
                <w:rFonts w:ascii="Arial" w:hAnsi="Arial" w:cs="Arial"/>
                <w:sz w:val="18"/>
                <w:szCs w:val="18"/>
              </w:rPr>
              <w:t>Replace "Annex AF.2.3" with "Annex AF.3.2 and AF.3.3"</w:t>
            </w:r>
          </w:p>
        </w:tc>
        <w:tc>
          <w:tcPr>
            <w:tcW w:w="1964" w:type="dxa"/>
            <w:tcBorders>
              <w:top w:val="nil"/>
              <w:left w:val="nil"/>
              <w:bottom w:val="single" w:sz="4" w:space="0" w:color="333300"/>
              <w:right w:val="single" w:sz="4" w:space="0" w:color="333300"/>
            </w:tcBorders>
          </w:tcPr>
          <w:p w14:paraId="45EAFAD0" w14:textId="77777777" w:rsidR="00755EB7" w:rsidRPr="008663F5" w:rsidRDefault="00755EB7" w:rsidP="00755EB7">
            <w:pPr>
              <w:spacing w:before="0"/>
              <w:rPr>
                <w:rFonts w:ascii="Arial" w:hAnsi="Arial" w:cs="Arial"/>
                <w:sz w:val="18"/>
                <w:szCs w:val="18"/>
              </w:rPr>
            </w:pPr>
            <w:r w:rsidRPr="008663F5">
              <w:rPr>
                <w:rFonts w:ascii="Arial" w:hAnsi="Arial" w:cs="Arial"/>
                <w:sz w:val="18"/>
                <w:szCs w:val="18"/>
              </w:rPr>
              <w:t>Rejected</w:t>
            </w:r>
          </w:p>
          <w:p w14:paraId="27AE0F1F" w14:textId="77777777" w:rsidR="00755EB7" w:rsidRPr="008663F5" w:rsidRDefault="00755EB7" w:rsidP="00755EB7">
            <w:pPr>
              <w:spacing w:before="0"/>
              <w:rPr>
                <w:rFonts w:ascii="Arial" w:hAnsi="Arial" w:cs="Arial"/>
                <w:sz w:val="18"/>
                <w:szCs w:val="18"/>
              </w:rPr>
            </w:pPr>
          </w:p>
          <w:p w14:paraId="1AD57E10" w14:textId="3545CC4D" w:rsidR="00755EB7" w:rsidRPr="008663F5" w:rsidRDefault="00755EB7" w:rsidP="00755EB7">
            <w:pPr>
              <w:spacing w:before="0"/>
              <w:rPr>
                <w:rFonts w:ascii="Arial" w:hAnsi="Arial" w:cs="Arial"/>
                <w:sz w:val="18"/>
                <w:szCs w:val="18"/>
              </w:rPr>
            </w:pPr>
            <w:r w:rsidRPr="008663F5">
              <w:rPr>
                <w:rFonts w:ascii="Arial" w:hAnsi="Arial" w:cs="Arial"/>
                <w:sz w:val="18"/>
                <w:szCs w:val="18"/>
              </w:rPr>
              <w:t>Annex AF.2.3</w:t>
            </w:r>
            <w:r w:rsidR="00567A3F" w:rsidRPr="008663F5">
              <w:rPr>
                <w:rFonts w:ascii="Arial" w:hAnsi="Arial" w:cs="Arial"/>
                <w:sz w:val="18"/>
                <w:szCs w:val="18"/>
              </w:rPr>
              <w:t xml:space="preserve"> shows </w:t>
            </w:r>
            <w:r w:rsidR="004F1C01" w:rsidRPr="008663F5">
              <w:rPr>
                <w:rFonts w:ascii="Arial" w:hAnsi="Arial" w:cs="Arial"/>
                <w:sz w:val="18"/>
                <w:szCs w:val="18"/>
              </w:rPr>
              <w:t>illustration</w:t>
            </w:r>
            <w:r w:rsidR="00567A3F" w:rsidRPr="008663F5">
              <w:rPr>
                <w:rFonts w:ascii="Arial" w:hAnsi="Arial" w:cs="Arial"/>
                <w:sz w:val="18"/>
                <w:szCs w:val="18"/>
              </w:rPr>
              <w:t xml:space="preserve"> for </w:t>
            </w:r>
            <w:r w:rsidR="004F1C01" w:rsidRPr="008663F5">
              <w:rPr>
                <w:rFonts w:ascii="Arial" w:hAnsi="Arial" w:cs="Arial"/>
                <w:sz w:val="18"/>
                <w:szCs w:val="18"/>
              </w:rPr>
              <w:t>contents of Management frames during ML Reconfiguration operation</w:t>
            </w:r>
            <w:r w:rsidR="006220FD" w:rsidRPr="008663F5">
              <w:rPr>
                <w:rFonts w:ascii="Arial" w:hAnsi="Arial" w:cs="Arial"/>
                <w:sz w:val="18"/>
                <w:szCs w:val="18"/>
              </w:rPr>
              <w:t xml:space="preserve"> and i</w:t>
            </w:r>
            <w:r w:rsidR="00B131E9" w:rsidRPr="008663F5">
              <w:rPr>
                <w:rFonts w:ascii="Arial" w:hAnsi="Arial" w:cs="Arial"/>
                <w:sz w:val="18"/>
                <w:szCs w:val="18"/>
              </w:rPr>
              <w:t xml:space="preserve">s </w:t>
            </w:r>
            <w:r w:rsidR="006220FD" w:rsidRPr="008663F5">
              <w:rPr>
                <w:rFonts w:ascii="Arial" w:hAnsi="Arial" w:cs="Arial"/>
                <w:sz w:val="18"/>
                <w:szCs w:val="18"/>
              </w:rPr>
              <w:t>the correct Annex clause</w:t>
            </w:r>
            <w:r w:rsidR="00B131E9" w:rsidRPr="008663F5">
              <w:rPr>
                <w:rFonts w:ascii="Arial" w:hAnsi="Arial" w:cs="Arial"/>
                <w:sz w:val="18"/>
                <w:szCs w:val="18"/>
              </w:rPr>
              <w:t xml:space="preserve"> to be referenced</w:t>
            </w:r>
            <w:r w:rsidR="004F1C01" w:rsidRPr="008663F5">
              <w:rPr>
                <w:rFonts w:ascii="Arial" w:hAnsi="Arial" w:cs="Arial"/>
                <w:sz w:val="18"/>
                <w:szCs w:val="18"/>
              </w:rPr>
              <w:t xml:space="preserve">. </w:t>
            </w:r>
            <w:r w:rsidR="008E0A1D" w:rsidRPr="008663F5">
              <w:rPr>
                <w:rFonts w:ascii="Arial" w:hAnsi="Arial" w:cs="Arial"/>
                <w:sz w:val="18"/>
                <w:szCs w:val="18"/>
              </w:rPr>
              <w:t xml:space="preserve">AF.3.2 and AF.3.3 </w:t>
            </w:r>
            <w:r w:rsidR="00AC6730" w:rsidRPr="008663F5">
              <w:rPr>
                <w:rFonts w:ascii="Arial" w:hAnsi="Arial" w:cs="Arial"/>
                <w:sz w:val="18"/>
                <w:szCs w:val="18"/>
              </w:rPr>
              <w:t>does not capture any management fram</w:t>
            </w:r>
            <w:r w:rsidR="006611B8" w:rsidRPr="008663F5">
              <w:rPr>
                <w:rFonts w:ascii="Arial" w:hAnsi="Arial" w:cs="Arial"/>
                <w:sz w:val="18"/>
                <w:szCs w:val="18"/>
              </w:rPr>
              <w:t>e contents for ML reconfiguration.</w:t>
            </w:r>
          </w:p>
          <w:p w14:paraId="6EED33F4" w14:textId="00CE1D2A" w:rsidR="006611B8" w:rsidRPr="008663F5" w:rsidRDefault="006611B8" w:rsidP="00755EB7">
            <w:pPr>
              <w:spacing w:before="0"/>
              <w:rPr>
                <w:rFonts w:ascii="Arial" w:hAnsi="Arial" w:cs="Arial"/>
                <w:sz w:val="18"/>
                <w:szCs w:val="18"/>
              </w:rPr>
            </w:pPr>
          </w:p>
        </w:tc>
      </w:tr>
      <w:tr w:rsidR="00F205AE" w:rsidRPr="000B2967" w14:paraId="3664066A"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7EC6C816" w14:textId="269D8C99" w:rsidR="00F205AE" w:rsidRPr="008663F5" w:rsidRDefault="00F205AE" w:rsidP="00F205AE">
            <w:pPr>
              <w:spacing w:before="0"/>
              <w:jc w:val="right"/>
              <w:rPr>
                <w:rFonts w:ascii="Arial" w:hAnsi="Arial" w:cs="Arial"/>
                <w:sz w:val="18"/>
                <w:szCs w:val="18"/>
              </w:rPr>
            </w:pPr>
            <w:r w:rsidRPr="00255F94">
              <w:rPr>
                <w:rFonts w:ascii="Arial" w:hAnsi="Arial" w:cs="Arial"/>
                <w:sz w:val="18"/>
                <w:szCs w:val="18"/>
                <w:highlight w:val="yellow"/>
              </w:rPr>
              <w:t>19679</w:t>
            </w:r>
          </w:p>
        </w:tc>
        <w:tc>
          <w:tcPr>
            <w:tcW w:w="1211" w:type="dxa"/>
            <w:tcBorders>
              <w:top w:val="nil"/>
              <w:left w:val="nil"/>
              <w:bottom w:val="single" w:sz="4" w:space="0" w:color="333300"/>
              <w:right w:val="single" w:sz="4" w:space="0" w:color="333300"/>
            </w:tcBorders>
            <w:shd w:val="clear" w:color="auto" w:fill="auto"/>
          </w:tcPr>
          <w:p w14:paraId="2AF6E270" w14:textId="386BEEAA" w:rsidR="00F205AE" w:rsidRPr="008663F5" w:rsidRDefault="00F205AE" w:rsidP="00F205AE">
            <w:pPr>
              <w:spacing w:before="0"/>
              <w:rPr>
                <w:rFonts w:ascii="Arial" w:hAnsi="Arial" w:cs="Arial"/>
                <w:sz w:val="18"/>
                <w:szCs w:val="18"/>
              </w:rPr>
            </w:pPr>
            <w:r w:rsidRPr="008663F5">
              <w:rPr>
                <w:rFonts w:ascii="Arial" w:hAnsi="Arial" w:cs="Arial"/>
                <w:sz w:val="18"/>
                <w:szCs w:val="18"/>
              </w:rPr>
              <w:t>Arik Klein</w:t>
            </w:r>
          </w:p>
        </w:tc>
        <w:tc>
          <w:tcPr>
            <w:tcW w:w="867" w:type="dxa"/>
            <w:tcBorders>
              <w:top w:val="nil"/>
              <w:left w:val="nil"/>
              <w:bottom w:val="single" w:sz="4" w:space="0" w:color="333300"/>
              <w:right w:val="single" w:sz="4" w:space="0" w:color="333300"/>
            </w:tcBorders>
          </w:tcPr>
          <w:p w14:paraId="5C59B27C" w14:textId="147D38E4" w:rsidR="00F205AE" w:rsidRPr="008663F5" w:rsidRDefault="00F205AE" w:rsidP="00F205AE">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78212A0B" w14:textId="48CD8754" w:rsidR="00F205AE" w:rsidRPr="008663F5" w:rsidRDefault="00F205AE" w:rsidP="00F205AE">
            <w:pPr>
              <w:spacing w:before="0"/>
              <w:rPr>
                <w:rFonts w:ascii="Arial" w:hAnsi="Arial" w:cs="Arial"/>
                <w:sz w:val="18"/>
                <w:szCs w:val="18"/>
              </w:rPr>
            </w:pPr>
            <w:r w:rsidRPr="008663F5">
              <w:rPr>
                <w:rFonts w:ascii="Arial" w:hAnsi="Arial" w:cs="Arial"/>
                <w:sz w:val="18"/>
                <w:szCs w:val="18"/>
              </w:rPr>
              <w:t>513.47</w:t>
            </w:r>
          </w:p>
        </w:tc>
        <w:tc>
          <w:tcPr>
            <w:tcW w:w="2610" w:type="dxa"/>
            <w:tcBorders>
              <w:top w:val="nil"/>
              <w:left w:val="nil"/>
              <w:bottom w:val="single" w:sz="4" w:space="0" w:color="333300"/>
              <w:right w:val="single" w:sz="4" w:space="0" w:color="333300"/>
            </w:tcBorders>
          </w:tcPr>
          <w:p w14:paraId="2B56D086" w14:textId="0FCD6CD2" w:rsidR="00F205AE" w:rsidRPr="008663F5" w:rsidRDefault="00F205AE" w:rsidP="00F205AE">
            <w:pPr>
              <w:spacing w:before="0"/>
              <w:rPr>
                <w:rFonts w:ascii="Arial" w:hAnsi="Arial" w:cs="Arial"/>
                <w:sz w:val="18"/>
                <w:szCs w:val="18"/>
              </w:rPr>
            </w:pPr>
            <w:r w:rsidRPr="008663F5">
              <w:rPr>
                <w:rFonts w:ascii="Arial" w:hAnsi="Arial" w:cs="Arial"/>
                <w:sz w:val="18"/>
                <w:szCs w:val="18"/>
              </w:rPr>
              <w:t>The SME is not connected and does not initiate the operation of the BTM Request frame. Please remove this part from the sentence.</w:t>
            </w:r>
          </w:p>
        </w:tc>
        <w:tc>
          <w:tcPr>
            <w:tcW w:w="2351" w:type="dxa"/>
            <w:tcBorders>
              <w:top w:val="nil"/>
              <w:left w:val="nil"/>
              <w:bottom w:val="single" w:sz="4" w:space="0" w:color="333300"/>
              <w:right w:val="single" w:sz="4" w:space="0" w:color="333300"/>
            </w:tcBorders>
          </w:tcPr>
          <w:p w14:paraId="3C8A6724" w14:textId="56D47CD2" w:rsidR="00F205AE" w:rsidRPr="008663F5" w:rsidRDefault="00F205AE" w:rsidP="00F205AE">
            <w:pPr>
              <w:spacing w:before="0"/>
              <w:rPr>
                <w:rFonts w:ascii="Arial" w:hAnsi="Arial" w:cs="Arial"/>
                <w:sz w:val="18"/>
                <w:szCs w:val="18"/>
              </w:rPr>
            </w:pPr>
            <w:r w:rsidRPr="008663F5">
              <w:rPr>
                <w:rFonts w:ascii="Arial" w:hAnsi="Arial" w:cs="Arial"/>
                <w:sz w:val="18"/>
                <w:szCs w:val="18"/>
              </w:rPr>
              <w:t>Please replace the text "the SME of that affiliated AP" with "it"</w:t>
            </w:r>
          </w:p>
        </w:tc>
        <w:tc>
          <w:tcPr>
            <w:tcW w:w="1964" w:type="dxa"/>
            <w:tcBorders>
              <w:top w:val="nil"/>
              <w:left w:val="nil"/>
              <w:bottom w:val="single" w:sz="4" w:space="0" w:color="333300"/>
              <w:right w:val="single" w:sz="4" w:space="0" w:color="333300"/>
            </w:tcBorders>
          </w:tcPr>
          <w:p w14:paraId="00AAAB5F" w14:textId="77777777" w:rsidR="00FB2CE7" w:rsidRPr="008663F5" w:rsidRDefault="00591827" w:rsidP="00F205AE">
            <w:pPr>
              <w:spacing w:before="0"/>
              <w:rPr>
                <w:rFonts w:ascii="Arial" w:hAnsi="Arial" w:cs="Arial"/>
                <w:sz w:val="18"/>
                <w:szCs w:val="18"/>
              </w:rPr>
            </w:pPr>
            <w:r w:rsidRPr="008663F5">
              <w:rPr>
                <w:rFonts w:ascii="Arial" w:hAnsi="Arial" w:cs="Arial"/>
                <w:sz w:val="18"/>
                <w:szCs w:val="18"/>
              </w:rPr>
              <w:t>Revised</w:t>
            </w:r>
          </w:p>
          <w:p w14:paraId="6BC0E6E4" w14:textId="77777777" w:rsidR="00591827" w:rsidRPr="008663F5" w:rsidRDefault="00591827" w:rsidP="00F205AE">
            <w:pPr>
              <w:spacing w:before="0"/>
              <w:rPr>
                <w:rFonts w:ascii="Arial" w:hAnsi="Arial" w:cs="Arial"/>
                <w:sz w:val="18"/>
                <w:szCs w:val="18"/>
              </w:rPr>
            </w:pPr>
          </w:p>
          <w:p w14:paraId="45AF1D3C" w14:textId="13F757E0" w:rsidR="00591827" w:rsidRPr="008663F5" w:rsidRDefault="00713146" w:rsidP="00F205AE">
            <w:pPr>
              <w:spacing w:before="0"/>
              <w:rPr>
                <w:rFonts w:ascii="Arial" w:hAnsi="Arial" w:cs="Arial"/>
                <w:sz w:val="18"/>
                <w:szCs w:val="18"/>
              </w:rPr>
            </w:pPr>
            <w:r w:rsidRPr="008663F5">
              <w:rPr>
                <w:rFonts w:ascii="Arial" w:hAnsi="Arial" w:cs="Arial"/>
                <w:sz w:val="18"/>
                <w:szCs w:val="18"/>
              </w:rPr>
              <w:t xml:space="preserve">Agree with the commenter. Revised to remove mention of SME in </w:t>
            </w:r>
            <w:r w:rsidR="002F16FF" w:rsidRPr="008663F5">
              <w:rPr>
                <w:rFonts w:ascii="Arial" w:hAnsi="Arial" w:cs="Arial"/>
                <w:sz w:val="18"/>
                <w:szCs w:val="18"/>
              </w:rPr>
              <w:t>few</w:t>
            </w:r>
            <w:r w:rsidRPr="008663F5">
              <w:rPr>
                <w:rFonts w:ascii="Arial" w:hAnsi="Arial" w:cs="Arial"/>
                <w:sz w:val="18"/>
                <w:szCs w:val="18"/>
              </w:rPr>
              <w:t xml:space="preserve"> places.</w:t>
            </w:r>
          </w:p>
          <w:p w14:paraId="099B8FA8" w14:textId="77777777" w:rsidR="002F16FF" w:rsidRPr="008663F5" w:rsidRDefault="002F16FF" w:rsidP="00F205AE">
            <w:pPr>
              <w:spacing w:before="0"/>
              <w:rPr>
                <w:rFonts w:ascii="Arial" w:hAnsi="Arial" w:cs="Arial"/>
                <w:sz w:val="18"/>
                <w:szCs w:val="18"/>
              </w:rPr>
            </w:pPr>
          </w:p>
          <w:p w14:paraId="7B57D9C9" w14:textId="06AE768A" w:rsidR="002F16FF" w:rsidRPr="008663F5" w:rsidRDefault="00013C6F" w:rsidP="00F205AE">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following changes: </w:t>
            </w:r>
          </w:p>
          <w:p w14:paraId="66F4F0BC" w14:textId="5CB2CEBE" w:rsidR="00013C6F" w:rsidRPr="008663F5" w:rsidRDefault="00013C6F" w:rsidP="00013C6F">
            <w:pPr>
              <w:spacing w:before="0"/>
              <w:rPr>
                <w:rFonts w:ascii="Arial" w:hAnsi="Arial" w:cs="Arial"/>
                <w:sz w:val="18"/>
                <w:szCs w:val="18"/>
              </w:rPr>
            </w:pPr>
            <w:r w:rsidRPr="008663F5">
              <w:rPr>
                <w:rFonts w:ascii="Arial" w:hAnsi="Arial" w:cs="Arial"/>
                <w:sz w:val="18"/>
                <w:szCs w:val="18"/>
              </w:rPr>
              <w:lastRenderedPageBreak/>
              <w:t>1)replace "the SME of that affiliated AP" with "</w:t>
            </w:r>
            <w:r w:rsidR="00767D36" w:rsidRPr="008663F5">
              <w:rPr>
                <w:rFonts w:ascii="Arial" w:hAnsi="Arial" w:cs="Arial"/>
                <w:sz w:val="18"/>
                <w:szCs w:val="18"/>
              </w:rPr>
              <w:t>the affiliated AP</w:t>
            </w:r>
            <w:r w:rsidRPr="008663F5">
              <w:rPr>
                <w:rFonts w:ascii="Arial" w:hAnsi="Arial" w:cs="Arial"/>
                <w:sz w:val="18"/>
                <w:szCs w:val="18"/>
              </w:rPr>
              <w:t>"</w:t>
            </w:r>
            <w:r w:rsidR="00767D36" w:rsidRPr="008663F5">
              <w:rPr>
                <w:rFonts w:ascii="Arial" w:hAnsi="Arial" w:cs="Arial"/>
                <w:sz w:val="18"/>
                <w:szCs w:val="18"/>
              </w:rPr>
              <w:t xml:space="preserve"> on P513L</w:t>
            </w:r>
            <w:r w:rsidR="003D2238" w:rsidRPr="008663F5">
              <w:rPr>
                <w:rFonts w:ascii="Arial" w:hAnsi="Arial" w:cs="Arial"/>
                <w:sz w:val="18"/>
                <w:szCs w:val="18"/>
              </w:rPr>
              <w:t>47</w:t>
            </w:r>
          </w:p>
          <w:p w14:paraId="5A677589" w14:textId="465FDC78" w:rsidR="00767D36" w:rsidRPr="008663F5" w:rsidRDefault="00767D36" w:rsidP="00013C6F">
            <w:pPr>
              <w:spacing w:before="0"/>
              <w:rPr>
                <w:rFonts w:ascii="Arial" w:hAnsi="Arial" w:cs="Arial"/>
                <w:sz w:val="18"/>
                <w:szCs w:val="18"/>
              </w:rPr>
            </w:pPr>
            <w:r w:rsidRPr="008663F5">
              <w:rPr>
                <w:rFonts w:ascii="Arial" w:hAnsi="Arial" w:cs="Arial"/>
                <w:sz w:val="18"/>
                <w:szCs w:val="18"/>
              </w:rPr>
              <w:t>2)replace</w:t>
            </w:r>
            <w:r w:rsidR="00155FEE" w:rsidRPr="008663F5">
              <w:rPr>
                <w:rFonts w:ascii="Arial" w:hAnsi="Arial" w:cs="Arial"/>
                <w:sz w:val="18"/>
                <w:szCs w:val="18"/>
              </w:rPr>
              <w:t xml:space="preserve"> “</w:t>
            </w:r>
            <w:r w:rsidR="00155FEE" w:rsidRPr="008663F5">
              <w:rPr>
                <w:rFonts w:ascii="Calibri" w:hAnsi="Calibri" w:cs="Calibri"/>
                <w:sz w:val="18"/>
                <w:szCs w:val="18"/>
              </w:rPr>
              <w:t>﻿</w:t>
            </w:r>
            <w:r w:rsidR="00155FEE" w:rsidRPr="008663F5">
              <w:rPr>
                <w:rFonts w:ascii="Arial" w:hAnsi="Arial" w:cs="Arial"/>
                <w:sz w:val="18"/>
                <w:szCs w:val="18"/>
              </w:rPr>
              <w:t>the SME of the affiliated AP” with “the affiliated AP” on P</w:t>
            </w:r>
            <w:r w:rsidR="00D33D98" w:rsidRPr="008663F5">
              <w:rPr>
                <w:rFonts w:ascii="Arial" w:hAnsi="Arial" w:cs="Arial"/>
                <w:sz w:val="18"/>
                <w:szCs w:val="18"/>
              </w:rPr>
              <w:t>514L40.</w:t>
            </w:r>
          </w:p>
          <w:p w14:paraId="6917A48F" w14:textId="1C817AE5" w:rsidR="00D33D98" w:rsidRPr="008663F5" w:rsidRDefault="00D33D98" w:rsidP="00013C6F">
            <w:pPr>
              <w:spacing w:before="0"/>
              <w:rPr>
                <w:rFonts w:ascii="Arial" w:hAnsi="Arial" w:cs="Arial"/>
                <w:sz w:val="18"/>
                <w:szCs w:val="18"/>
              </w:rPr>
            </w:pPr>
            <w:r w:rsidRPr="008663F5">
              <w:rPr>
                <w:rFonts w:ascii="Arial" w:hAnsi="Arial" w:cs="Arial"/>
                <w:sz w:val="18"/>
                <w:szCs w:val="18"/>
              </w:rPr>
              <w:t>3)replace “</w:t>
            </w:r>
            <w:r w:rsidR="002D221A" w:rsidRPr="008663F5">
              <w:rPr>
                <w:rFonts w:ascii="Calibri" w:hAnsi="Calibri" w:cs="Calibri"/>
                <w:sz w:val="18"/>
                <w:szCs w:val="18"/>
              </w:rPr>
              <w:t>﻿</w:t>
            </w:r>
            <w:r w:rsidR="002D221A" w:rsidRPr="008663F5">
              <w:rPr>
                <w:rFonts w:ascii="Arial" w:hAnsi="Arial" w:cs="Arial"/>
                <w:sz w:val="18"/>
                <w:szCs w:val="18"/>
              </w:rPr>
              <w:t>the SME of the non-AP MLD” with “</w:t>
            </w:r>
            <w:r w:rsidR="002525AB" w:rsidRPr="008663F5">
              <w:rPr>
                <w:rFonts w:ascii="Arial" w:hAnsi="Arial" w:cs="Arial"/>
                <w:sz w:val="18"/>
                <w:szCs w:val="18"/>
              </w:rPr>
              <w:t>the non-AP MLD” on P515L1.</w:t>
            </w:r>
          </w:p>
          <w:p w14:paraId="29ED0C34" w14:textId="77777777" w:rsidR="00713146" w:rsidRPr="008663F5" w:rsidRDefault="00713146" w:rsidP="00F205AE">
            <w:pPr>
              <w:spacing w:before="0"/>
              <w:rPr>
                <w:rFonts w:ascii="Arial" w:hAnsi="Arial" w:cs="Arial"/>
                <w:sz w:val="18"/>
                <w:szCs w:val="18"/>
              </w:rPr>
            </w:pPr>
          </w:p>
          <w:p w14:paraId="24A3AE57" w14:textId="0459994B" w:rsidR="00713146" w:rsidRPr="008663F5" w:rsidRDefault="00713146" w:rsidP="00F205AE">
            <w:pPr>
              <w:spacing w:before="0"/>
              <w:rPr>
                <w:rFonts w:ascii="Arial" w:hAnsi="Arial" w:cs="Arial"/>
                <w:sz w:val="18"/>
                <w:szCs w:val="18"/>
              </w:rPr>
            </w:pPr>
          </w:p>
        </w:tc>
      </w:tr>
      <w:tr w:rsidR="003D670A" w:rsidRPr="000B2967" w14:paraId="312B17A7"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6C3FF4BF" w14:textId="1573672F" w:rsidR="003D670A" w:rsidRPr="008663F5" w:rsidRDefault="003D670A" w:rsidP="003D670A">
            <w:pPr>
              <w:spacing w:before="0"/>
              <w:jc w:val="right"/>
              <w:rPr>
                <w:rFonts w:ascii="Arial" w:hAnsi="Arial" w:cs="Arial"/>
                <w:sz w:val="18"/>
                <w:szCs w:val="18"/>
              </w:rPr>
            </w:pPr>
            <w:r w:rsidRPr="008663F5">
              <w:rPr>
                <w:rFonts w:ascii="Arial" w:hAnsi="Arial" w:cs="Arial"/>
                <w:sz w:val="18"/>
                <w:szCs w:val="18"/>
              </w:rPr>
              <w:lastRenderedPageBreak/>
              <w:t>19681</w:t>
            </w:r>
          </w:p>
        </w:tc>
        <w:tc>
          <w:tcPr>
            <w:tcW w:w="1211" w:type="dxa"/>
            <w:tcBorders>
              <w:top w:val="nil"/>
              <w:left w:val="nil"/>
              <w:bottom w:val="single" w:sz="4" w:space="0" w:color="333300"/>
              <w:right w:val="single" w:sz="4" w:space="0" w:color="333300"/>
            </w:tcBorders>
            <w:shd w:val="clear" w:color="auto" w:fill="auto"/>
          </w:tcPr>
          <w:p w14:paraId="6C9D2B89" w14:textId="0EDC17D1" w:rsidR="003D670A" w:rsidRPr="008663F5" w:rsidRDefault="003D670A" w:rsidP="003D670A">
            <w:pPr>
              <w:spacing w:before="0"/>
              <w:rPr>
                <w:rFonts w:ascii="Arial" w:hAnsi="Arial" w:cs="Arial"/>
                <w:sz w:val="18"/>
                <w:szCs w:val="18"/>
              </w:rPr>
            </w:pPr>
            <w:r w:rsidRPr="008663F5">
              <w:rPr>
                <w:rFonts w:ascii="Arial" w:hAnsi="Arial" w:cs="Arial"/>
                <w:sz w:val="18"/>
                <w:szCs w:val="18"/>
              </w:rPr>
              <w:t>Arik Klein</w:t>
            </w:r>
          </w:p>
        </w:tc>
        <w:tc>
          <w:tcPr>
            <w:tcW w:w="867" w:type="dxa"/>
            <w:tcBorders>
              <w:top w:val="nil"/>
              <w:left w:val="nil"/>
              <w:bottom w:val="single" w:sz="4" w:space="0" w:color="333300"/>
              <w:right w:val="single" w:sz="4" w:space="0" w:color="333300"/>
            </w:tcBorders>
          </w:tcPr>
          <w:p w14:paraId="649C130A" w14:textId="1620D22B" w:rsidR="003D670A" w:rsidRPr="008663F5" w:rsidRDefault="003D670A" w:rsidP="003D670A">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5293529B" w14:textId="1BCE7672" w:rsidR="003D670A" w:rsidRPr="008663F5" w:rsidRDefault="003D670A" w:rsidP="003D670A">
            <w:pPr>
              <w:spacing w:before="0"/>
              <w:rPr>
                <w:rFonts w:ascii="Arial" w:hAnsi="Arial" w:cs="Arial"/>
                <w:sz w:val="18"/>
                <w:szCs w:val="18"/>
              </w:rPr>
            </w:pPr>
            <w:r w:rsidRPr="008663F5">
              <w:rPr>
                <w:rFonts w:ascii="Arial" w:hAnsi="Arial" w:cs="Arial"/>
                <w:sz w:val="18"/>
                <w:szCs w:val="18"/>
              </w:rPr>
              <w:t>514.55</w:t>
            </w:r>
          </w:p>
        </w:tc>
        <w:tc>
          <w:tcPr>
            <w:tcW w:w="2610" w:type="dxa"/>
            <w:tcBorders>
              <w:top w:val="nil"/>
              <w:left w:val="nil"/>
              <w:bottom w:val="single" w:sz="4" w:space="0" w:color="333300"/>
              <w:right w:val="single" w:sz="4" w:space="0" w:color="333300"/>
            </w:tcBorders>
          </w:tcPr>
          <w:p w14:paraId="78D4D454" w14:textId="5AA2BCD8" w:rsidR="003D670A" w:rsidRPr="008663F5" w:rsidRDefault="003D670A" w:rsidP="003D670A">
            <w:pPr>
              <w:spacing w:before="0"/>
              <w:rPr>
                <w:rFonts w:ascii="Arial" w:hAnsi="Arial" w:cs="Arial"/>
                <w:sz w:val="18"/>
                <w:szCs w:val="18"/>
              </w:rPr>
            </w:pPr>
            <w:r w:rsidRPr="008663F5">
              <w:rPr>
                <w:rFonts w:ascii="Arial" w:hAnsi="Arial" w:cs="Arial"/>
                <w:sz w:val="18"/>
                <w:szCs w:val="18"/>
              </w:rPr>
              <w:t>Need to clarify that the Basic MLE is carried in the subsequent Beacon and Probe Response frames that are transmitted after the removal of the affiliated AP. Please revise as suggested.</w:t>
            </w:r>
          </w:p>
        </w:tc>
        <w:tc>
          <w:tcPr>
            <w:tcW w:w="2351" w:type="dxa"/>
            <w:tcBorders>
              <w:top w:val="nil"/>
              <w:left w:val="nil"/>
              <w:bottom w:val="single" w:sz="4" w:space="0" w:color="333300"/>
              <w:right w:val="single" w:sz="4" w:space="0" w:color="333300"/>
            </w:tcBorders>
          </w:tcPr>
          <w:p w14:paraId="17E29A6C" w14:textId="3033849C" w:rsidR="003D670A" w:rsidRPr="008663F5" w:rsidRDefault="003D670A" w:rsidP="003D670A">
            <w:pPr>
              <w:spacing w:before="0"/>
              <w:rPr>
                <w:rFonts w:ascii="Arial" w:hAnsi="Arial" w:cs="Arial"/>
                <w:sz w:val="18"/>
                <w:szCs w:val="18"/>
              </w:rPr>
            </w:pPr>
            <w:r w:rsidRPr="008663F5">
              <w:rPr>
                <w:rFonts w:ascii="Arial" w:hAnsi="Arial" w:cs="Arial"/>
                <w:sz w:val="18"/>
                <w:szCs w:val="18"/>
              </w:rPr>
              <w:t>Please revise the sentence as follows: "After the affiliated AP is removed, the AP MLD shall remove the Per-STA Profile subelement for that affiliated AP (if any) from the Basic Multi-Link element *that is carried in the subsequent Beacon and Probe Response frames* "</w:t>
            </w:r>
          </w:p>
        </w:tc>
        <w:tc>
          <w:tcPr>
            <w:tcW w:w="1964" w:type="dxa"/>
            <w:tcBorders>
              <w:top w:val="nil"/>
              <w:left w:val="nil"/>
              <w:bottom w:val="single" w:sz="4" w:space="0" w:color="333300"/>
              <w:right w:val="single" w:sz="4" w:space="0" w:color="333300"/>
            </w:tcBorders>
          </w:tcPr>
          <w:p w14:paraId="069F676A" w14:textId="77777777" w:rsidR="003D670A" w:rsidRPr="008663F5" w:rsidRDefault="00B402E4" w:rsidP="003D670A">
            <w:pPr>
              <w:spacing w:before="0"/>
              <w:rPr>
                <w:rFonts w:ascii="Arial" w:hAnsi="Arial" w:cs="Arial"/>
                <w:sz w:val="18"/>
                <w:szCs w:val="18"/>
              </w:rPr>
            </w:pPr>
            <w:r w:rsidRPr="008663F5">
              <w:rPr>
                <w:rFonts w:ascii="Arial" w:hAnsi="Arial" w:cs="Arial"/>
                <w:sz w:val="18"/>
                <w:szCs w:val="18"/>
              </w:rPr>
              <w:t>Revised</w:t>
            </w:r>
          </w:p>
          <w:p w14:paraId="1C794E29" w14:textId="77777777" w:rsidR="00B402E4" w:rsidRPr="008663F5" w:rsidRDefault="00B402E4" w:rsidP="003D670A">
            <w:pPr>
              <w:spacing w:before="0"/>
              <w:rPr>
                <w:rFonts w:ascii="Arial" w:hAnsi="Arial" w:cs="Arial"/>
                <w:sz w:val="18"/>
                <w:szCs w:val="18"/>
              </w:rPr>
            </w:pPr>
          </w:p>
          <w:p w14:paraId="7491684C" w14:textId="487D8964" w:rsidR="00B402E4" w:rsidRPr="008663F5" w:rsidRDefault="00B402E4" w:rsidP="00B402E4">
            <w:pPr>
              <w:spacing w:before="0"/>
              <w:rPr>
                <w:rFonts w:ascii="Arial" w:hAnsi="Arial" w:cs="Arial"/>
                <w:sz w:val="18"/>
                <w:szCs w:val="18"/>
              </w:rPr>
            </w:pPr>
            <w:r w:rsidRPr="008663F5">
              <w:rPr>
                <w:rFonts w:ascii="Arial" w:hAnsi="Arial" w:cs="Arial"/>
                <w:sz w:val="18"/>
                <w:szCs w:val="18"/>
              </w:rPr>
              <w:t>Agree with the comment</w:t>
            </w:r>
            <w:r w:rsidR="003E4D93" w:rsidRPr="008663F5">
              <w:rPr>
                <w:rFonts w:ascii="Arial" w:hAnsi="Arial" w:cs="Arial"/>
                <w:sz w:val="18"/>
                <w:szCs w:val="18"/>
              </w:rPr>
              <w:t>er</w:t>
            </w:r>
            <w:r w:rsidRPr="008663F5">
              <w:rPr>
                <w:rFonts w:ascii="Arial" w:hAnsi="Arial" w:cs="Arial"/>
                <w:sz w:val="18"/>
                <w:szCs w:val="18"/>
              </w:rPr>
              <w:t>. Revised text as per suggestion.</w:t>
            </w:r>
          </w:p>
          <w:p w14:paraId="095B1FFA" w14:textId="77777777" w:rsidR="00B402E4" w:rsidRPr="008663F5" w:rsidRDefault="00B402E4" w:rsidP="00B402E4">
            <w:pPr>
              <w:spacing w:before="0"/>
              <w:rPr>
                <w:rFonts w:ascii="Arial" w:hAnsi="Arial" w:cs="Arial"/>
                <w:sz w:val="18"/>
                <w:szCs w:val="18"/>
              </w:rPr>
            </w:pPr>
          </w:p>
          <w:p w14:paraId="07E670BF" w14:textId="24180AC7" w:rsidR="00B402E4" w:rsidRPr="008663F5" w:rsidRDefault="00B402E4" w:rsidP="00B402E4">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#19</w:t>
            </w:r>
            <w:r w:rsidR="008B1B96" w:rsidRPr="008663F5">
              <w:rPr>
                <w:rFonts w:ascii="Arial" w:hAnsi="Arial" w:cs="Arial"/>
                <w:sz w:val="18"/>
                <w:szCs w:val="18"/>
              </w:rPr>
              <w:t>681</w:t>
            </w:r>
            <w:r w:rsidRPr="008663F5">
              <w:rPr>
                <w:rFonts w:ascii="Arial" w:hAnsi="Arial" w:cs="Arial"/>
                <w:sz w:val="18"/>
                <w:szCs w:val="18"/>
              </w:rPr>
              <w:t xml:space="preserve"> in 11-23/</w:t>
            </w:r>
            <w:proofErr w:type="gramStart"/>
            <w:r w:rsidR="00255F94">
              <w:rPr>
                <w:rFonts w:ascii="Arial" w:hAnsi="Arial" w:cs="Arial"/>
                <w:sz w:val="18"/>
                <w:szCs w:val="18"/>
              </w:rPr>
              <w:t>1466r1</w:t>
            </w:r>
            <w:proofErr w:type="gramEnd"/>
          </w:p>
          <w:p w14:paraId="6B4AD71B" w14:textId="6739D355" w:rsidR="00B402E4" w:rsidRPr="008663F5" w:rsidRDefault="00B402E4" w:rsidP="003D670A">
            <w:pPr>
              <w:spacing w:before="0"/>
              <w:rPr>
                <w:rFonts w:ascii="Arial" w:hAnsi="Arial" w:cs="Arial"/>
                <w:sz w:val="18"/>
                <w:szCs w:val="18"/>
              </w:rPr>
            </w:pPr>
          </w:p>
        </w:tc>
      </w:tr>
      <w:tr w:rsidR="0035256A" w:rsidRPr="000B2967" w14:paraId="76D762A1"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7F1D4FB8" w14:textId="38A6BFF0" w:rsidR="0035256A" w:rsidRPr="008663F5" w:rsidRDefault="0035256A" w:rsidP="0035256A">
            <w:pPr>
              <w:spacing w:before="0"/>
              <w:jc w:val="right"/>
              <w:rPr>
                <w:rFonts w:ascii="Arial" w:hAnsi="Arial" w:cs="Arial"/>
                <w:sz w:val="18"/>
                <w:szCs w:val="18"/>
              </w:rPr>
            </w:pPr>
            <w:r w:rsidRPr="008663F5">
              <w:rPr>
                <w:rFonts w:ascii="Arial" w:hAnsi="Arial" w:cs="Arial"/>
                <w:sz w:val="18"/>
                <w:szCs w:val="18"/>
              </w:rPr>
              <w:t>19934</w:t>
            </w:r>
          </w:p>
        </w:tc>
        <w:tc>
          <w:tcPr>
            <w:tcW w:w="1211" w:type="dxa"/>
            <w:tcBorders>
              <w:top w:val="nil"/>
              <w:left w:val="nil"/>
              <w:bottom w:val="single" w:sz="4" w:space="0" w:color="333300"/>
              <w:right w:val="single" w:sz="4" w:space="0" w:color="333300"/>
            </w:tcBorders>
            <w:shd w:val="clear" w:color="auto" w:fill="auto"/>
          </w:tcPr>
          <w:p w14:paraId="22884633" w14:textId="701E323A" w:rsidR="0035256A" w:rsidRPr="008663F5" w:rsidRDefault="0035256A" w:rsidP="0035256A">
            <w:pPr>
              <w:spacing w:before="0"/>
              <w:rPr>
                <w:rFonts w:ascii="Arial" w:hAnsi="Arial" w:cs="Arial"/>
                <w:sz w:val="18"/>
                <w:szCs w:val="18"/>
              </w:rPr>
            </w:pPr>
            <w:proofErr w:type="spellStart"/>
            <w:r w:rsidRPr="008663F5">
              <w:rPr>
                <w:rFonts w:ascii="Arial" w:hAnsi="Arial" w:cs="Arial"/>
                <w:sz w:val="18"/>
                <w:szCs w:val="18"/>
              </w:rPr>
              <w:t>Rubayet</w:t>
            </w:r>
            <w:proofErr w:type="spellEnd"/>
            <w:r w:rsidRPr="008663F5">
              <w:rPr>
                <w:rFonts w:ascii="Arial" w:hAnsi="Arial" w:cs="Arial"/>
                <w:sz w:val="18"/>
                <w:szCs w:val="18"/>
              </w:rPr>
              <w:t xml:space="preserve"> </w:t>
            </w:r>
            <w:proofErr w:type="spellStart"/>
            <w:r w:rsidRPr="008663F5">
              <w:rPr>
                <w:rFonts w:ascii="Arial" w:hAnsi="Arial" w:cs="Arial"/>
                <w:sz w:val="18"/>
                <w:szCs w:val="18"/>
              </w:rPr>
              <w:t>Shafin</w:t>
            </w:r>
            <w:proofErr w:type="spellEnd"/>
          </w:p>
        </w:tc>
        <w:tc>
          <w:tcPr>
            <w:tcW w:w="867" w:type="dxa"/>
            <w:tcBorders>
              <w:top w:val="nil"/>
              <w:left w:val="nil"/>
              <w:bottom w:val="single" w:sz="4" w:space="0" w:color="333300"/>
              <w:right w:val="single" w:sz="4" w:space="0" w:color="333300"/>
            </w:tcBorders>
          </w:tcPr>
          <w:p w14:paraId="60F9CBD9" w14:textId="1FC2DE75" w:rsidR="0035256A" w:rsidRPr="008663F5" w:rsidRDefault="0035256A" w:rsidP="0035256A">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6A0E1BF2" w14:textId="11DCE6A1" w:rsidR="0035256A" w:rsidRPr="008663F5" w:rsidRDefault="0035256A" w:rsidP="0035256A">
            <w:pPr>
              <w:spacing w:before="0"/>
              <w:rPr>
                <w:rFonts w:ascii="Arial" w:hAnsi="Arial" w:cs="Arial"/>
                <w:sz w:val="18"/>
                <w:szCs w:val="18"/>
              </w:rPr>
            </w:pPr>
            <w:r w:rsidRPr="008663F5">
              <w:rPr>
                <w:rFonts w:ascii="Arial" w:hAnsi="Arial" w:cs="Arial"/>
                <w:sz w:val="18"/>
                <w:szCs w:val="18"/>
              </w:rPr>
              <w:t>514.52</w:t>
            </w:r>
          </w:p>
        </w:tc>
        <w:tc>
          <w:tcPr>
            <w:tcW w:w="2610" w:type="dxa"/>
            <w:tcBorders>
              <w:top w:val="nil"/>
              <w:left w:val="nil"/>
              <w:bottom w:val="single" w:sz="4" w:space="0" w:color="333300"/>
              <w:right w:val="single" w:sz="4" w:space="0" w:color="333300"/>
            </w:tcBorders>
          </w:tcPr>
          <w:p w14:paraId="3A530422" w14:textId="628863D6" w:rsidR="0035256A" w:rsidRPr="008663F5" w:rsidRDefault="0035256A" w:rsidP="0035256A">
            <w:pPr>
              <w:spacing w:before="0"/>
              <w:rPr>
                <w:rFonts w:ascii="Arial" w:hAnsi="Arial" w:cs="Arial"/>
                <w:sz w:val="18"/>
                <w:szCs w:val="18"/>
              </w:rPr>
            </w:pPr>
            <w:r w:rsidRPr="008663F5">
              <w:rPr>
                <w:rFonts w:ascii="Arial" w:hAnsi="Arial" w:cs="Arial"/>
                <w:sz w:val="18"/>
                <w:szCs w:val="18"/>
              </w:rPr>
              <w:t xml:space="preserve">It needs to be clarified that after removal of one AP, if there are still other APs that are pending to be removed, then the AP MLD would </w:t>
            </w:r>
            <w:proofErr w:type="gramStart"/>
            <w:r w:rsidRPr="008663F5">
              <w:rPr>
                <w:rFonts w:ascii="Arial" w:hAnsi="Arial" w:cs="Arial"/>
                <w:sz w:val="18"/>
                <w:szCs w:val="18"/>
              </w:rPr>
              <w:t>still continue</w:t>
            </w:r>
            <w:proofErr w:type="gramEnd"/>
            <w:r w:rsidRPr="008663F5">
              <w:rPr>
                <w:rFonts w:ascii="Arial" w:hAnsi="Arial" w:cs="Arial"/>
                <w:sz w:val="18"/>
                <w:szCs w:val="18"/>
              </w:rPr>
              <w:t xml:space="preserve"> including the Reconfiguration ML IE in the Beacon and Probe Response frame.</w:t>
            </w:r>
          </w:p>
        </w:tc>
        <w:tc>
          <w:tcPr>
            <w:tcW w:w="2351" w:type="dxa"/>
            <w:tcBorders>
              <w:top w:val="nil"/>
              <w:left w:val="nil"/>
              <w:bottom w:val="single" w:sz="4" w:space="0" w:color="333300"/>
              <w:right w:val="single" w:sz="4" w:space="0" w:color="333300"/>
            </w:tcBorders>
          </w:tcPr>
          <w:p w14:paraId="1DD25170" w14:textId="256AEF2C" w:rsidR="0035256A" w:rsidRPr="008663F5" w:rsidRDefault="0035256A" w:rsidP="0035256A">
            <w:pPr>
              <w:spacing w:before="0"/>
              <w:rPr>
                <w:rFonts w:ascii="Arial" w:hAnsi="Arial" w:cs="Arial"/>
                <w:sz w:val="18"/>
                <w:szCs w:val="18"/>
              </w:rPr>
            </w:pPr>
            <w:r w:rsidRPr="008663F5">
              <w:rPr>
                <w:rFonts w:ascii="Arial" w:hAnsi="Arial" w:cs="Arial"/>
                <w:sz w:val="18"/>
                <w:szCs w:val="18"/>
              </w:rPr>
              <w:t>as in comment.</w:t>
            </w:r>
          </w:p>
        </w:tc>
        <w:tc>
          <w:tcPr>
            <w:tcW w:w="1964" w:type="dxa"/>
            <w:tcBorders>
              <w:top w:val="nil"/>
              <w:left w:val="nil"/>
              <w:bottom w:val="single" w:sz="4" w:space="0" w:color="333300"/>
              <w:right w:val="single" w:sz="4" w:space="0" w:color="333300"/>
            </w:tcBorders>
          </w:tcPr>
          <w:p w14:paraId="5123F580" w14:textId="77777777" w:rsidR="0035256A" w:rsidRPr="008663F5" w:rsidRDefault="0035256A" w:rsidP="0035256A">
            <w:pPr>
              <w:spacing w:before="0"/>
              <w:rPr>
                <w:rFonts w:ascii="Arial" w:hAnsi="Arial" w:cs="Arial"/>
                <w:sz w:val="18"/>
                <w:szCs w:val="18"/>
              </w:rPr>
            </w:pPr>
            <w:r w:rsidRPr="008663F5">
              <w:rPr>
                <w:rFonts w:ascii="Arial" w:hAnsi="Arial" w:cs="Arial"/>
                <w:sz w:val="18"/>
                <w:szCs w:val="18"/>
              </w:rPr>
              <w:t>Revised</w:t>
            </w:r>
          </w:p>
          <w:p w14:paraId="714EB336" w14:textId="77777777" w:rsidR="0035256A" w:rsidRPr="008663F5" w:rsidRDefault="0035256A" w:rsidP="0035256A">
            <w:pPr>
              <w:spacing w:before="0"/>
              <w:rPr>
                <w:rFonts w:ascii="Arial" w:hAnsi="Arial" w:cs="Arial"/>
                <w:sz w:val="18"/>
                <w:szCs w:val="18"/>
              </w:rPr>
            </w:pPr>
          </w:p>
          <w:p w14:paraId="59C15712" w14:textId="3DC92CFC" w:rsidR="0035256A" w:rsidRPr="008663F5" w:rsidRDefault="0035256A" w:rsidP="0035256A">
            <w:pPr>
              <w:spacing w:before="0"/>
              <w:rPr>
                <w:rFonts w:ascii="Arial" w:hAnsi="Arial" w:cs="Arial"/>
                <w:sz w:val="18"/>
                <w:szCs w:val="18"/>
              </w:rPr>
            </w:pPr>
            <w:r w:rsidRPr="008663F5">
              <w:rPr>
                <w:rFonts w:ascii="Arial" w:hAnsi="Arial" w:cs="Arial"/>
                <w:sz w:val="18"/>
                <w:szCs w:val="18"/>
              </w:rPr>
              <w:t>Agree with the comment</w:t>
            </w:r>
            <w:r w:rsidR="00521049" w:rsidRPr="008663F5">
              <w:rPr>
                <w:rFonts w:ascii="Arial" w:hAnsi="Arial" w:cs="Arial"/>
                <w:sz w:val="18"/>
                <w:szCs w:val="18"/>
              </w:rPr>
              <w:t>e</w:t>
            </w:r>
            <w:r w:rsidRPr="008663F5">
              <w:rPr>
                <w:rFonts w:ascii="Arial" w:hAnsi="Arial" w:cs="Arial"/>
                <w:sz w:val="18"/>
                <w:szCs w:val="18"/>
              </w:rPr>
              <w:t xml:space="preserve">r. </w:t>
            </w:r>
            <w:r w:rsidR="0073772D" w:rsidRPr="008663F5">
              <w:rPr>
                <w:rFonts w:ascii="Arial" w:hAnsi="Arial" w:cs="Arial"/>
                <w:sz w:val="18"/>
                <w:szCs w:val="18"/>
              </w:rPr>
              <w:t>Revised text as per suggestion.</w:t>
            </w:r>
          </w:p>
          <w:p w14:paraId="604C01E2" w14:textId="77777777" w:rsidR="0073772D" w:rsidRPr="008663F5" w:rsidRDefault="0073772D" w:rsidP="0035256A">
            <w:pPr>
              <w:spacing w:before="0"/>
              <w:rPr>
                <w:rFonts w:ascii="Arial" w:hAnsi="Arial" w:cs="Arial"/>
                <w:sz w:val="18"/>
                <w:szCs w:val="18"/>
              </w:rPr>
            </w:pPr>
          </w:p>
          <w:p w14:paraId="6D44249E" w14:textId="5A370D37" w:rsidR="0073772D" w:rsidRPr="008663F5" w:rsidRDefault="0073772D" w:rsidP="0035256A">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#19934 in 11-23/</w:t>
            </w:r>
            <w:proofErr w:type="gramStart"/>
            <w:r w:rsidR="00255F94">
              <w:rPr>
                <w:rFonts w:ascii="Arial" w:hAnsi="Arial" w:cs="Arial"/>
                <w:sz w:val="18"/>
                <w:szCs w:val="18"/>
              </w:rPr>
              <w:t>1466r1</w:t>
            </w:r>
            <w:proofErr w:type="gramEnd"/>
          </w:p>
          <w:p w14:paraId="72EB5342" w14:textId="77777777" w:rsidR="0035256A" w:rsidRPr="008663F5" w:rsidRDefault="0035256A" w:rsidP="0035256A">
            <w:pPr>
              <w:spacing w:before="0"/>
              <w:rPr>
                <w:rFonts w:ascii="Arial" w:hAnsi="Arial" w:cs="Arial"/>
                <w:sz w:val="18"/>
                <w:szCs w:val="18"/>
              </w:rPr>
            </w:pPr>
          </w:p>
          <w:p w14:paraId="288AFB4C" w14:textId="0AFFABBE" w:rsidR="0035256A" w:rsidRPr="008663F5" w:rsidRDefault="0035256A" w:rsidP="0035256A">
            <w:pPr>
              <w:spacing w:before="0"/>
              <w:rPr>
                <w:rFonts w:ascii="Arial" w:hAnsi="Arial" w:cs="Arial"/>
                <w:sz w:val="18"/>
                <w:szCs w:val="18"/>
              </w:rPr>
            </w:pPr>
          </w:p>
        </w:tc>
      </w:tr>
      <w:tr w:rsidR="003A1A1F" w:rsidRPr="000B2967" w14:paraId="5AB718D8"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61068639" w14:textId="62642EA7" w:rsidR="003A1A1F" w:rsidRPr="008663F5" w:rsidRDefault="003A1A1F" w:rsidP="003A1A1F">
            <w:pPr>
              <w:spacing w:before="0"/>
              <w:jc w:val="right"/>
              <w:rPr>
                <w:rFonts w:ascii="Arial" w:hAnsi="Arial" w:cs="Arial"/>
                <w:sz w:val="18"/>
                <w:szCs w:val="18"/>
              </w:rPr>
            </w:pPr>
            <w:r w:rsidRPr="008663F5">
              <w:rPr>
                <w:rFonts w:ascii="Arial" w:hAnsi="Arial" w:cs="Arial"/>
                <w:sz w:val="18"/>
                <w:szCs w:val="18"/>
              </w:rPr>
              <w:t>20015</w:t>
            </w:r>
          </w:p>
        </w:tc>
        <w:tc>
          <w:tcPr>
            <w:tcW w:w="1211" w:type="dxa"/>
            <w:tcBorders>
              <w:top w:val="nil"/>
              <w:left w:val="nil"/>
              <w:bottom w:val="single" w:sz="4" w:space="0" w:color="333300"/>
              <w:right w:val="single" w:sz="4" w:space="0" w:color="333300"/>
            </w:tcBorders>
            <w:shd w:val="clear" w:color="auto" w:fill="auto"/>
          </w:tcPr>
          <w:p w14:paraId="525812FF" w14:textId="385E9682" w:rsidR="003A1A1F" w:rsidRPr="008663F5" w:rsidRDefault="003A1A1F" w:rsidP="003A1A1F">
            <w:pPr>
              <w:spacing w:before="0"/>
              <w:rPr>
                <w:rFonts w:ascii="Arial" w:hAnsi="Arial" w:cs="Arial"/>
                <w:sz w:val="18"/>
                <w:szCs w:val="18"/>
              </w:rPr>
            </w:pPr>
            <w:r w:rsidRPr="008663F5">
              <w:rPr>
                <w:rFonts w:ascii="Arial" w:hAnsi="Arial" w:cs="Arial"/>
                <w:sz w:val="18"/>
                <w:szCs w:val="18"/>
              </w:rPr>
              <w:t>Binita Gupta</w:t>
            </w:r>
          </w:p>
        </w:tc>
        <w:tc>
          <w:tcPr>
            <w:tcW w:w="867" w:type="dxa"/>
            <w:tcBorders>
              <w:top w:val="nil"/>
              <w:left w:val="nil"/>
              <w:bottom w:val="single" w:sz="4" w:space="0" w:color="333300"/>
              <w:right w:val="single" w:sz="4" w:space="0" w:color="333300"/>
            </w:tcBorders>
          </w:tcPr>
          <w:p w14:paraId="17DD95C2" w14:textId="3A795099" w:rsidR="003A1A1F" w:rsidRPr="008663F5" w:rsidRDefault="003A1A1F" w:rsidP="003A1A1F">
            <w:pPr>
              <w:spacing w:before="0"/>
              <w:rPr>
                <w:rFonts w:ascii="Arial" w:hAnsi="Arial" w:cs="Arial"/>
                <w:sz w:val="18"/>
                <w:szCs w:val="18"/>
              </w:rPr>
            </w:pPr>
            <w:r w:rsidRPr="008663F5">
              <w:rPr>
                <w:rFonts w:ascii="Arial" w:hAnsi="Arial" w:cs="Arial"/>
                <w:sz w:val="18"/>
                <w:szCs w:val="18"/>
              </w:rPr>
              <w:t>35.3.6.1</w:t>
            </w:r>
          </w:p>
        </w:tc>
        <w:tc>
          <w:tcPr>
            <w:tcW w:w="853" w:type="dxa"/>
            <w:tcBorders>
              <w:top w:val="nil"/>
              <w:left w:val="nil"/>
              <w:bottom w:val="single" w:sz="4" w:space="0" w:color="333300"/>
              <w:right w:val="single" w:sz="4" w:space="0" w:color="333300"/>
            </w:tcBorders>
          </w:tcPr>
          <w:p w14:paraId="2AC6F424" w14:textId="5B15C570" w:rsidR="003A1A1F" w:rsidRPr="008663F5" w:rsidRDefault="003A1A1F" w:rsidP="003A1A1F">
            <w:pPr>
              <w:spacing w:before="0"/>
              <w:rPr>
                <w:rFonts w:ascii="Arial" w:hAnsi="Arial" w:cs="Arial"/>
                <w:sz w:val="18"/>
                <w:szCs w:val="18"/>
              </w:rPr>
            </w:pPr>
            <w:r w:rsidRPr="008663F5">
              <w:rPr>
                <w:rFonts w:ascii="Arial" w:hAnsi="Arial" w:cs="Arial"/>
                <w:sz w:val="18"/>
                <w:szCs w:val="18"/>
              </w:rPr>
              <w:t>511.48</w:t>
            </w:r>
          </w:p>
        </w:tc>
        <w:tc>
          <w:tcPr>
            <w:tcW w:w="2610" w:type="dxa"/>
            <w:tcBorders>
              <w:top w:val="nil"/>
              <w:left w:val="nil"/>
              <w:bottom w:val="single" w:sz="4" w:space="0" w:color="333300"/>
              <w:right w:val="single" w:sz="4" w:space="0" w:color="333300"/>
            </w:tcBorders>
          </w:tcPr>
          <w:p w14:paraId="2D90D98D" w14:textId="6D443AF1" w:rsidR="003A1A1F" w:rsidRPr="008663F5" w:rsidRDefault="003A1A1F" w:rsidP="003A1A1F">
            <w:pPr>
              <w:spacing w:before="0"/>
              <w:rPr>
                <w:rFonts w:ascii="Arial" w:hAnsi="Arial" w:cs="Arial"/>
                <w:sz w:val="18"/>
                <w:szCs w:val="18"/>
              </w:rPr>
            </w:pPr>
            <w:r w:rsidRPr="008663F5">
              <w:rPr>
                <w:rFonts w:ascii="Arial" w:hAnsi="Arial" w:cs="Arial"/>
                <w:sz w:val="18"/>
                <w:szCs w:val="18"/>
              </w:rPr>
              <w:t>Add reference to specific subclauses in 35.3.6 for different ML reconfiguration operations under the general subclause.</w:t>
            </w:r>
          </w:p>
        </w:tc>
        <w:tc>
          <w:tcPr>
            <w:tcW w:w="2351" w:type="dxa"/>
            <w:tcBorders>
              <w:top w:val="nil"/>
              <w:left w:val="nil"/>
              <w:bottom w:val="single" w:sz="4" w:space="0" w:color="333300"/>
              <w:right w:val="single" w:sz="4" w:space="0" w:color="333300"/>
            </w:tcBorders>
          </w:tcPr>
          <w:p w14:paraId="28F6D336" w14:textId="6D9626E9" w:rsidR="003A1A1F" w:rsidRPr="008663F5" w:rsidRDefault="003A1A1F" w:rsidP="003A1A1F">
            <w:pPr>
              <w:spacing w:before="0"/>
              <w:rPr>
                <w:rFonts w:ascii="Arial" w:hAnsi="Arial" w:cs="Arial"/>
                <w:sz w:val="18"/>
                <w:szCs w:val="18"/>
              </w:rPr>
            </w:pPr>
            <w:r w:rsidRPr="008663F5">
              <w:rPr>
                <w:rFonts w:ascii="Arial" w:hAnsi="Arial" w:cs="Arial"/>
                <w:sz w:val="18"/>
                <w:szCs w:val="18"/>
              </w:rPr>
              <w:t>Revise as per comment</w:t>
            </w:r>
          </w:p>
        </w:tc>
        <w:tc>
          <w:tcPr>
            <w:tcW w:w="1964" w:type="dxa"/>
            <w:tcBorders>
              <w:top w:val="nil"/>
              <w:left w:val="nil"/>
              <w:bottom w:val="single" w:sz="4" w:space="0" w:color="333300"/>
              <w:right w:val="single" w:sz="4" w:space="0" w:color="333300"/>
            </w:tcBorders>
          </w:tcPr>
          <w:p w14:paraId="23A616A0" w14:textId="77777777" w:rsidR="003A1A1F" w:rsidRPr="008663F5" w:rsidRDefault="003A1A1F" w:rsidP="003A1A1F">
            <w:pPr>
              <w:spacing w:before="0"/>
              <w:rPr>
                <w:rFonts w:ascii="Arial" w:hAnsi="Arial" w:cs="Arial"/>
                <w:sz w:val="18"/>
                <w:szCs w:val="18"/>
              </w:rPr>
            </w:pPr>
            <w:r w:rsidRPr="008663F5">
              <w:rPr>
                <w:rFonts w:ascii="Arial" w:hAnsi="Arial" w:cs="Arial"/>
                <w:sz w:val="18"/>
                <w:szCs w:val="18"/>
              </w:rPr>
              <w:t xml:space="preserve">Revised </w:t>
            </w:r>
          </w:p>
          <w:p w14:paraId="38F4323F" w14:textId="77777777" w:rsidR="003A1A1F" w:rsidRPr="008663F5" w:rsidRDefault="003A1A1F" w:rsidP="003A1A1F">
            <w:pPr>
              <w:spacing w:before="0"/>
              <w:rPr>
                <w:rFonts w:ascii="Arial" w:hAnsi="Arial" w:cs="Arial"/>
                <w:sz w:val="18"/>
                <w:szCs w:val="18"/>
              </w:rPr>
            </w:pPr>
          </w:p>
          <w:p w14:paraId="024EFC40" w14:textId="77777777" w:rsidR="003A1A1F" w:rsidRPr="008663F5" w:rsidRDefault="003A1A1F" w:rsidP="003A1A1F">
            <w:pPr>
              <w:spacing w:before="0"/>
              <w:rPr>
                <w:rFonts w:ascii="Arial" w:hAnsi="Arial" w:cs="Arial"/>
                <w:sz w:val="18"/>
                <w:szCs w:val="18"/>
              </w:rPr>
            </w:pPr>
            <w:r w:rsidRPr="008663F5">
              <w:rPr>
                <w:rFonts w:ascii="Arial" w:hAnsi="Arial" w:cs="Arial"/>
                <w:sz w:val="18"/>
                <w:szCs w:val="18"/>
              </w:rPr>
              <w:t>Revised text to add re</w:t>
            </w:r>
            <w:r w:rsidR="001462F0" w:rsidRPr="008663F5">
              <w:rPr>
                <w:rFonts w:ascii="Arial" w:hAnsi="Arial" w:cs="Arial"/>
                <w:sz w:val="18"/>
                <w:szCs w:val="18"/>
              </w:rPr>
              <w:t>ferences to subclauses.</w:t>
            </w:r>
          </w:p>
          <w:p w14:paraId="2E9F6EE6" w14:textId="77777777" w:rsidR="001462F0" w:rsidRPr="008663F5" w:rsidRDefault="001462F0" w:rsidP="003A1A1F">
            <w:pPr>
              <w:spacing w:before="0"/>
              <w:rPr>
                <w:rFonts w:ascii="Arial" w:hAnsi="Arial" w:cs="Arial"/>
                <w:sz w:val="18"/>
                <w:szCs w:val="18"/>
              </w:rPr>
            </w:pPr>
          </w:p>
          <w:p w14:paraId="00D2489D" w14:textId="3FC15D95" w:rsidR="001462F0" w:rsidRPr="008663F5" w:rsidRDefault="001462F0" w:rsidP="001462F0">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#20015 in 11-23/</w:t>
            </w:r>
            <w:proofErr w:type="gramStart"/>
            <w:r w:rsidR="00255F94">
              <w:rPr>
                <w:rFonts w:ascii="Arial" w:hAnsi="Arial" w:cs="Arial"/>
                <w:sz w:val="18"/>
                <w:szCs w:val="18"/>
              </w:rPr>
              <w:t>1466r1</w:t>
            </w:r>
            <w:proofErr w:type="gramEnd"/>
          </w:p>
          <w:p w14:paraId="2011820E" w14:textId="71969950" w:rsidR="001462F0" w:rsidRPr="008663F5" w:rsidRDefault="001462F0" w:rsidP="003A1A1F">
            <w:pPr>
              <w:spacing w:before="0"/>
              <w:rPr>
                <w:rFonts w:ascii="Arial" w:hAnsi="Arial" w:cs="Arial"/>
                <w:sz w:val="18"/>
                <w:szCs w:val="18"/>
              </w:rPr>
            </w:pPr>
          </w:p>
        </w:tc>
      </w:tr>
      <w:tr w:rsidR="002041C6" w:rsidRPr="000B2967" w14:paraId="173CBAD3"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48EA20D7" w14:textId="54D32080" w:rsidR="002041C6" w:rsidRPr="008663F5" w:rsidRDefault="002041C6" w:rsidP="002041C6">
            <w:pPr>
              <w:spacing w:before="0"/>
              <w:jc w:val="right"/>
              <w:rPr>
                <w:rFonts w:ascii="Arial" w:hAnsi="Arial" w:cs="Arial"/>
                <w:sz w:val="18"/>
                <w:szCs w:val="18"/>
              </w:rPr>
            </w:pPr>
            <w:r w:rsidRPr="008663F5">
              <w:rPr>
                <w:rFonts w:ascii="Arial" w:hAnsi="Arial" w:cs="Arial"/>
                <w:sz w:val="18"/>
                <w:szCs w:val="18"/>
              </w:rPr>
              <w:t>20021</w:t>
            </w:r>
          </w:p>
        </w:tc>
        <w:tc>
          <w:tcPr>
            <w:tcW w:w="1211" w:type="dxa"/>
            <w:tcBorders>
              <w:top w:val="nil"/>
              <w:left w:val="nil"/>
              <w:bottom w:val="single" w:sz="4" w:space="0" w:color="333300"/>
              <w:right w:val="single" w:sz="4" w:space="0" w:color="333300"/>
            </w:tcBorders>
            <w:shd w:val="clear" w:color="auto" w:fill="auto"/>
          </w:tcPr>
          <w:p w14:paraId="58FAAB20" w14:textId="5191F1F2" w:rsidR="002041C6" w:rsidRPr="008663F5" w:rsidRDefault="002041C6" w:rsidP="002041C6">
            <w:pPr>
              <w:spacing w:before="0"/>
              <w:rPr>
                <w:rFonts w:ascii="Arial" w:hAnsi="Arial" w:cs="Arial"/>
                <w:sz w:val="18"/>
                <w:szCs w:val="18"/>
              </w:rPr>
            </w:pPr>
            <w:r w:rsidRPr="008663F5">
              <w:rPr>
                <w:rFonts w:ascii="Arial" w:hAnsi="Arial" w:cs="Arial"/>
                <w:sz w:val="18"/>
                <w:szCs w:val="18"/>
              </w:rPr>
              <w:t>Binita Gupta</w:t>
            </w:r>
          </w:p>
        </w:tc>
        <w:tc>
          <w:tcPr>
            <w:tcW w:w="867" w:type="dxa"/>
            <w:tcBorders>
              <w:top w:val="nil"/>
              <w:left w:val="nil"/>
              <w:bottom w:val="single" w:sz="4" w:space="0" w:color="333300"/>
              <w:right w:val="single" w:sz="4" w:space="0" w:color="333300"/>
            </w:tcBorders>
          </w:tcPr>
          <w:p w14:paraId="2383CE5B" w14:textId="4C488917" w:rsidR="002041C6" w:rsidRPr="008663F5" w:rsidRDefault="002041C6" w:rsidP="002041C6">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129049D6" w14:textId="31169FEC" w:rsidR="002041C6" w:rsidRPr="008663F5" w:rsidRDefault="002041C6" w:rsidP="002041C6">
            <w:pPr>
              <w:spacing w:before="0"/>
              <w:rPr>
                <w:rFonts w:ascii="Arial" w:hAnsi="Arial" w:cs="Arial"/>
                <w:sz w:val="18"/>
                <w:szCs w:val="18"/>
              </w:rPr>
            </w:pPr>
            <w:r w:rsidRPr="008663F5">
              <w:rPr>
                <w:rFonts w:ascii="Arial" w:hAnsi="Arial" w:cs="Arial"/>
                <w:sz w:val="18"/>
                <w:szCs w:val="18"/>
              </w:rPr>
              <w:t>513.61</w:t>
            </w:r>
          </w:p>
        </w:tc>
        <w:tc>
          <w:tcPr>
            <w:tcW w:w="2610" w:type="dxa"/>
            <w:tcBorders>
              <w:top w:val="nil"/>
              <w:left w:val="nil"/>
              <w:bottom w:val="single" w:sz="4" w:space="0" w:color="333300"/>
              <w:right w:val="single" w:sz="4" w:space="0" w:color="333300"/>
            </w:tcBorders>
          </w:tcPr>
          <w:p w14:paraId="446D42E0" w14:textId="4C01E643" w:rsidR="002041C6" w:rsidRPr="008663F5" w:rsidRDefault="002041C6" w:rsidP="002041C6">
            <w:pPr>
              <w:spacing w:before="0"/>
              <w:rPr>
                <w:rFonts w:ascii="Arial" w:hAnsi="Arial" w:cs="Arial"/>
                <w:sz w:val="18"/>
                <w:szCs w:val="18"/>
              </w:rPr>
            </w:pPr>
            <w:r w:rsidRPr="008663F5">
              <w:rPr>
                <w:rFonts w:ascii="Arial" w:hAnsi="Arial" w:cs="Arial"/>
                <w:sz w:val="18"/>
                <w:szCs w:val="18"/>
              </w:rPr>
              <w:t>The Disassociation frame(s) are transmitted to the non-MLD non-AP STAs. See existing text "</w:t>
            </w:r>
            <w:proofErr w:type="spellStart"/>
            <w:r w:rsidRPr="008663F5">
              <w:rPr>
                <w:rFonts w:ascii="Arial" w:hAnsi="Arial" w:cs="Arial"/>
                <w:sz w:val="18"/>
                <w:szCs w:val="18"/>
              </w:rPr>
              <w:t>ï»¿Once</w:t>
            </w:r>
            <w:proofErr w:type="spellEnd"/>
            <w:r w:rsidRPr="008663F5">
              <w:rPr>
                <w:rFonts w:ascii="Arial" w:hAnsi="Arial" w:cs="Arial"/>
                <w:sz w:val="18"/>
                <w:szCs w:val="18"/>
              </w:rPr>
              <w:t xml:space="preserve"> the disassociation timer reaches a </w:t>
            </w:r>
            <w:r w:rsidRPr="008663F5">
              <w:rPr>
                <w:rFonts w:ascii="Arial" w:hAnsi="Arial" w:cs="Arial"/>
                <w:sz w:val="18"/>
                <w:szCs w:val="18"/>
              </w:rPr>
              <w:lastRenderedPageBreak/>
              <w:t>value of 0, and before the TSF indicated by the BSS Termination TSF field, it shall follow the procedure in 11.3.6.8 (AP, AP MLD, or PCP disassociation initiation procedure) to transmit Disassociation frame(s) to all non-AP STAs associated with the AP being removed that are not affiliated with a non-AP MLD"</w:t>
            </w:r>
          </w:p>
        </w:tc>
        <w:tc>
          <w:tcPr>
            <w:tcW w:w="2351" w:type="dxa"/>
            <w:tcBorders>
              <w:top w:val="nil"/>
              <w:left w:val="nil"/>
              <w:bottom w:val="single" w:sz="4" w:space="0" w:color="333300"/>
              <w:right w:val="single" w:sz="4" w:space="0" w:color="333300"/>
            </w:tcBorders>
          </w:tcPr>
          <w:p w14:paraId="2EAB64B1" w14:textId="7FEB801D" w:rsidR="002041C6" w:rsidRPr="008663F5" w:rsidRDefault="002041C6" w:rsidP="002041C6">
            <w:pPr>
              <w:spacing w:before="0"/>
              <w:rPr>
                <w:rFonts w:ascii="Arial" w:hAnsi="Arial" w:cs="Arial"/>
                <w:sz w:val="18"/>
                <w:szCs w:val="18"/>
              </w:rPr>
            </w:pPr>
            <w:r w:rsidRPr="008663F5">
              <w:rPr>
                <w:rFonts w:ascii="Arial" w:hAnsi="Arial" w:cs="Arial"/>
                <w:sz w:val="18"/>
                <w:szCs w:val="18"/>
              </w:rPr>
              <w:lastRenderedPageBreak/>
              <w:t>Change 'STA(s)' to 'non-MLD non-AP STA(s)'</w:t>
            </w:r>
          </w:p>
        </w:tc>
        <w:tc>
          <w:tcPr>
            <w:tcW w:w="1964" w:type="dxa"/>
            <w:tcBorders>
              <w:top w:val="nil"/>
              <w:left w:val="nil"/>
              <w:bottom w:val="single" w:sz="4" w:space="0" w:color="333300"/>
              <w:right w:val="single" w:sz="4" w:space="0" w:color="333300"/>
            </w:tcBorders>
          </w:tcPr>
          <w:p w14:paraId="0042A190" w14:textId="04A1BE19" w:rsidR="002041C6" w:rsidRPr="008663F5" w:rsidRDefault="00703814" w:rsidP="002041C6">
            <w:pPr>
              <w:spacing w:before="0"/>
              <w:rPr>
                <w:rFonts w:ascii="Arial" w:hAnsi="Arial" w:cs="Arial"/>
                <w:sz w:val="18"/>
                <w:szCs w:val="18"/>
              </w:rPr>
            </w:pPr>
            <w:r w:rsidRPr="008663F5">
              <w:rPr>
                <w:rFonts w:ascii="Arial" w:hAnsi="Arial" w:cs="Arial"/>
                <w:sz w:val="18"/>
                <w:szCs w:val="18"/>
              </w:rPr>
              <w:t>Accepted</w:t>
            </w:r>
          </w:p>
        </w:tc>
      </w:tr>
      <w:tr w:rsidR="00497757" w:rsidRPr="000B2967" w14:paraId="4B6E0F65"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0B36640B" w14:textId="60F98A29" w:rsidR="00497757" w:rsidRPr="008663F5" w:rsidRDefault="00497757" w:rsidP="00497757">
            <w:pPr>
              <w:spacing w:before="0"/>
              <w:jc w:val="right"/>
              <w:rPr>
                <w:rFonts w:ascii="Arial" w:hAnsi="Arial" w:cs="Arial"/>
                <w:sz w:val="18"/>
                <w:szCs w:val="18"/>
              </w:rPr>
            </w:pPr>
            <w:r w:rsidRPr="008663F5">
              <w:rPr>
                <w:rFonts w:ascii="Arial" w:hAnsi="Arial" w:cs="Arial"/>
                <w:sz w:val="18"/>
                <w:szCs w:val="18"/>
              </w:rPr>
              <w:t>20023</w:t>
            </w:r>
          </w:p>
        </w:tc>
        <w:tc>
          <w:tcPr>
            <w:tcW w:w="1211" w:type="dxa"/>
            <w:tcBorders>
              <w:top w:val="nil"/>
              <w:left w:val="nil"/>
              <w:bottom w:val="single" w:sz="4" w:space="0" w:color="333300"/>
              <w:right w:val="single" w:sz="4" w:space="0" w:color="333300"/>
            </w:tcBorders>
            <w:shd w:val="clear" w:color="auto" w:fill="auto"/>
          </w:tcPr>
          <w:p w14:paraId="40A8B08B" w14:textId="35ECFDAB" w:rsidR="00497757" w:rsidRPr="008663F5" w:rsidRDefault="00497757" w:rsidP="00497757">
            <w:pPr>
              <w:spacing w:before="0"/>
              <w:rPr>
                <w:rFonts w:ascii="Arial" w:hAnsi="Arial" w:cs="Arial"/>
                <w:sz w:val="18"/>
                <w:szCs w:val="18"/>
              </w:rPr>
            </w:pPr>
            <w:r w:rsidRPr="008663F5">
              <w:rPr>
                <w:rFonts w:ascii="Arial" w:hAnsi="Arial" w:cs="Arial"/>
                <w:sz w:val="18"/>
                <w:szCs w:val="18"/>
              </w:rPr>
              <w:t>Binita Gupta</w:t>
            </w:r>
          </w:p>
        </w:tc>
        <w:tc>
          <w:tcPr>
            <w:tcW w:w="867" w:type="dxa"/>
            <w:tcBorders>
              <w:top w:val="nil"/>
              <w:left w:val="nil"/>
              <w:bottom w:val="single" w:sz="4" w:space="0" w:color="333300"/>
              <w:right w:val="single" w:sz="4" w:space="0" w:color="333300"/>
            </w:tcBorders>
          </w:tcPr>
          <w:p w14:paraId="2289A754" w14:textId="6698EA2C" w:rsidR="00497757" w:rsidRPr="008663F5" w:rsidRDefault="00497757" w:rsidP="00497757">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15E50B66" w14:textId="247722F7" w:rsidR="00497757" w:rsidRPr="008663F5" w:rsidRDefault="00497757" w:rsidP="00497757">
            <w:pPr>
              <w:spacing w:before="0"/>
              <w:rPr>
                <w:rFonts w:ascii="Arial" w:hAnsi="Arial" w:cs="Arial"/>
                <w:sz w:val="18"/>
                <w:szCs w:val="18"/>
              </w:rPr>
            </w:pPr>
            <w:r w:rsidRPr="008663F5">
              <w:rPr>
                <w:rFonts w:ascii="Arial" w:hAnsi="Arial" w:cs="Arial"/>
                <w:sz w:val="18"/>
                <w:szCs w:val="18"/>
              </w:rPr>
              <w:t>514.63</w:t>
            </w:r>
          </w:p>
        </w:tc>
        <w:tc>
          <w:tcPr>
            <w:tcW w:w="2610" w:type="dxa"/>
            <w:tcBorders>
              <w:top w:val="nil"/>
              <w:left w:val="nil"/>
              <w:bottom w:val="single" w:sz="4" w:space="0" w:color="333300"/>
              <w:right w:val="single" w:sz="4" w:space="0" w:color="333300"/>
            </w:tcBorders>
          </w:tcPr>
          <w:p w14:paraId="0EF2FF48" w14:textId="098515B5" w:rsidR="00497757" w:rsidRPr="008663F5" w:rsidRDefault="00497757" w:rsidP="00497757">
            <w:pPr>
              <w:spacing w:before="0"/>
              <w:rPr>
                <w:rFonts w:ascii="Arial" w:hAnsi="Arial" w:cs="Arial"/>
                <w:sz w:val="18"/>
                <w:szCs w:val="18"/>
              </w:rPr>
            </w:pPr>
            <w:r w:rsidRPr="008663F5">
              <w:rPr>
                <w:rFonts w:ascii="Arial" w:hAnsi="Arial" w:cs="Arial"/>
                <w:sz w:val="18"/>
                <w:szCs w:val="18"/>
              </w:rPr>
              <w:t>It is good to clarify that the non-AP MLD identifies set of affiliated APs being removed from the received Reconfiguration ML element.</w:t>
            </w:r>
          </w:p>
        </w:tc>
        <w:tc>
          <w:tcPr>
            <w:tcW w:w="2351" w:type="dxa"/>
            <w:tcBorders>
              <w:top w:val="nil"/>
              <w:left w:val="nil"/>
              <w:bottom w:val="single" w:sz="4" w:space="0" w:color="333300"/>
              <w:right w:val="single" w:sz="4" w:space="0" w:color="333300"/>
            </w:tcBorders>
          </w:tcPr>
          <w:p w14:paraId="1B381B9D" w14:textId="519E682A" w:rsidR="00497757" w:rsidRPr="008663F5" w:rsidRDefault="00497757" w:rsidP="00497757">
            <w:pPr>
              <w:spacing w:before="0"/>
              <w:rPr>
                <w:rFonts w:ascii="Arial" w:hAnsi="Arial" w:cs="Arial"/>
                <w:sz w:val="18"/>
                <w:szCs w:val="18"/>
              </w:rPr>
            </w:pPr>
            <w:r w:rsidRPr="008663F5">
              <w:rPr>
                <w:rFonts w:ascii="Arial" w:hAnsi="Arial" w:cs="Arial"/>
                <w:sz w:val="18"/>
                <w:szCs w:val="18"/>
              </w:rPr>
              <w:t>Add following at the start of the paragraph:</w:t>
            </w:r>
            <w:r w:rsidRPr="008663F5">
              <w:rPr>
                <w:rFonts w:ascii="Arial" w:hAnsi="Arial" w:cs="Arial"/>
                <w:sz w:val="18"/>
                <w:szCs w:val="18"/>
              </w:rPr>
              <w:br/>
              <w:t>"A non-AP MLD identifies one or more affiliated APs being removed from its associated AP MLD from the Reconfiguration Multi-Link element received from the AP MLD."</w:t>
            </w:r>
          </w:p>
        </w:tc>
        <w:tc>
          <w:tcPr>
            <w:tcW w:w="1964" w:type="dxa"/>
            <w:tcBorders>
              <w:top w:val="nil"/>
              <w:left w:val="nil"/>
              <w:bottom w:val="single" w:sz="4" w:space="0" w:color="333300"/>
              <w:right w:val="single" w:sz="4" w:space="0" w:color="333300"/>
            </w:tcBorders>
          </w:tcPr>
          <w:p w14:paraId="4AC877AD" w14:textId="77777777" w:rsidR="00497757" w:rsidRPr="008663F5" w:rsidRDefault="00411266" w:rsidP="00497757">
            <w:pPr>
              <w:spacing w:before="0"/>
              <w:rPr>
                <w:rFonts w:ascii="Arial" w:hAnsi="Arial" w:cs="Arial"/>
                <w:sz w:val="18"/>
                <w:szCs w:val="18"/>
              </w:rPr>
            </w:pPr>
            <w:r w:rsidRPr="008663F5">
              <w:rPr>
                <w:rFonts w:ascii="Arial" w:hAnsi="Arial" w:cs="Arial"/>
                <w:sz w:val="18"/>
                <w:szCs w:val="18"/>
              </w:rPr>
              <w:t>Revised</w:t>
            </w:r>
          </w:p>
          <w:p w14:paraId="2025D2F4" w14:textId="77777777" w:rsidR="00411266" w:rsidRPr="008663F5" w:rsidRDefault="00411266" w:rsidP="00497757">
            <w:pPr>
              <w:spacing w:before="0"/>
              <w:rPr>
                <w:rFonts w:ascii="Arial" w:hAnsi="Arial" w:cs="Arial"/>
                <w:sz w:val="18"/>
                <w:szCs w:val="18"/>
              </w:rPr>
            </w:pPr>
          </w:p>
          <w:p w14:paraId="3A59B13D" w14:textId="77777777" w:rsidR="00411266" w:rsidRPr="008663F5" w:rsidRDefault="00411266" w:rsidP="00497757">
            <w:pPr>
              <w:spacing w:before="0"/>
              <w:rPr>
                <w:rFonts w:ascii="Arial" w:hAnsi="Arial" w:cs="Arial"/>
                <w:sz w:val="18"/>
                <w:szCs w:val="18"/>
              </w:rPr>
            </w:pPr>
            <w:r w:rsidRPr="008663F5">
              <w:rPr>
                <w:rFonts w:ascii="Arial" w:hAnsi="Arial" w:cs="Arial"/>
                <w:sz w:val="18"/>
                <w:szCs w:val="18"/>
              </w:rPr>
              <w:t xml:space="preserve">Agree with the commentor. </w:t>
            </w:r>
            <w:r w:rsidR="001E093E" w:rsidRPr="008663F5">
              <w:rPr>
                <w:rFonts w:ascii="Arial" w:hAnsi="Arial" w:cs="Arial"/>
                <w:sz w:val="18"/>
                <w:szCs w:val="18"/>
              </w:rPr>
              <w:t>Added text per suggestion.</w:t>
            </w:r>
          </w:p>
          <w:p w14:paraId="2B2D8F6E" w14:textId="77777777" w:rsidR="001E093E" w:rsidRPr="008663F5" w:rsidRDefault="001E093E" w:rsidP="00497757">
            <w:pPr>
              <w:spacing w:before="0"/>
              <w:rPr>
                <w:rFonts w:ascii="Arial" w:hAnsi="Arial" w:cs="Arial"/>
                <w:sz w:val="18"/>
                <w:szCs w:val="18"/>
              </w:rPr>
            </w:pPr>
          </w:p>
          <w:p w14:paraId="744E039A" w14:textId="631C9A06" w:rsidR="00424278" w:rsidRPr="008663F5" w:rsidRDefault="00424278" w:rsidP="00424278">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#200</w:t>
            </w:r>
            <w:r>
              <w:rPr>
                <w:rFonts w:ascii="Arial" w:hAnsi="Arial" w:cs="Arial"/>
                <w:sz w:val="18"/>
                <w:szCs w:val="18"/>
              </w:rPr>
              <w:t>23</w:t>
            </w:r>
            <w:r w:rsidRPr="008663F5">
              <w:rPr>
                <w:rFonts w:ascii="Arial" w:hAnsi="Arial" w:cs="Arial"/>
                <w:sz w:val="18"/>
                <w:szCs w:val="18"/>
              </w:rPr>
              <w:t xml:space="preserve"> in 11-23/</w:t>
            </w:r>
            <w:proofErr w:type="gramStart"/>
            <w:r w:rsidR="00255F94">
              <w:rPr>
                <w:rFonts w:ascii="Arial" w:hAnsi="Arial" w:cs="Arial"/>
                <w:sz w:val="18"/>
                <w:szCs w:val="18"/>
              </w:rPr>
              <w:t>1466r1</w:t>
            </w:r>
            <w:proofErr w:type="gramEnd"/>
          </w:p>
          <w:p w14:paraId="52882130" w14:textId="6385D249" w:rsidR="001E093E" w:rsidRPr="008663F5" w:rsidRDefault="001E093E" w:rsidP="00497757">
            <w:pPr>
              <w:spacing w:before="0"/>
              <w:rPr>
                <w:rFonts w:ascii="Arial" w:hAnsi="Arial" w:cs="Arial"/>
                <w:sz w:val="18"/>
                <w:szCs w:val="18"/>
              </w:rPr>
            </w:pPr>
          </w:p>
        </w:tc>
      </w:tr>
      <w:tr w:rsidR="00AD5A7C" w:rsidRPr="000B2967" w14:paraId="515F4A62"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08597D2E" w14:textId="2D259512" w:rsidR="00AD5A7C" w:rsidRPr="008663F5" w:rsidRDefault="00AD5A7C" w:rsidP="00AD5A7C">
            <w:pPr>
              <w:spacing w:before="0"/>
              <w:jc w:val="right"/>
              <w:rPr>
                <w:rFonts w:ascii="Arial" w:hAnsi="Arial" w:cs="Arial"/>
                <w:sz w:val="18"/>
                <w:szCs w:val="18"/>
              </w:rPr>
            </w:pPr>
            <w:r w:rsidRPr="008663F5">
              <w:rPr>
                <w:rFonts w:ascii="Arial" w:hAnsi="Arial" w:cs="Arial"/>
                <w:sz w:val="18"/>
                <w:szCs w:val="18"/>
              </w:rPr>
              <w:t>20024</w:t>
            </w:r>
          </w:p>
        </w:tc>
        <w:tc>
          <w:tcPr>
            <w:tcW w:w="1211" w:type="dxa"/>
            <w:tcBorders>
              <w:top w:val="nil"/>
              <w:left w:val="nil"/>
              <w:bottom w:val="single" w:sz="4" w:space="0" w:color="333300"/>
              <w:right w:val="single" w:sz="4" w:space="0" w:color="333300"/>
            </w:tcBorders>
            <w:shd w:val="clear" w:color="auto" w:fill="auto"/>
          </w:tcPr>
          <w:p w14:paraId="6C2412DE" w14:textId="2CE2EB5D" w:rsidR="00AD5A7C" w:rsidRPr="008663F5" w:rsidRDefault="00AD5A7C" w:rsidP="00AD5A7C">
            <w:pPr>
              <w:spacing w:before="0"/>
              <w:rPr>
                <w:rFonts w:ascii="Arial" w:hAnsi="Arial" w:cs="Arial"/>
                <w:sz w:val="18"/>
                <w:szCs w:val="18"/>
              </w:rPr>
            </w:pPr>
            <w:r w:rsidRPr="008663F5">
              <w:rPr>
                <w:rFonts w:ascii="Arial" w:hAnsi="Arial" w:cs="Arial"/>
                <w:sz w:val="18"/>
                <w:szCs w:val="18"/>
              </w:rPr>
              <w:t>Binita Gupta</w:t>
            </w:r>
          </w:p>
        </w:tc>
        <w:tc>
          <w:tcPr>
            <w:tcW w:w="867" w:type="dxa"/>
            <w:tcBorders>
              <w:top w:val="nil"/>
              <w:left w:val="nil"/>
              <w:bottom w:val="single" w:sz="4" w:space="0" w:color="333300"/>
              <w:right w:val="single" w:sz="4" w:space="0" w:color="333300"/>
            </w:tcBorders>
          </w:tcPr>
          <w:p w14:paraId="3EF4C197" w14:textId="4D45AFFA" w:rsidR="00AD5A7C" w:rsidRPr="008663F5" w:rsidRDefault="00AD5A7C" w:rsidP="00AD5A7C">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4EB389C2" w14:textId="4D16792A" w:rsidR="00AD5A7C" w:rsidRPr="008663F5" w:rsidRDefault="00AD5A7C" w:rsidP="00AD5A7C">
            <w:pPr>
              <w:spacing w:before="0"/>
              <w:rPr>
                <w:rFonts w:ascii="Arial" w:hAnsi="Arial" w:cs="Arial"/>
                <w:sz w:val="18"/>
                <w:szCs w:val="18"/>
              </w:rPr>
            </w:pPr>
            <w:r w:rsidRPr="008663F5">
              <w:rPr>
                <w:rFonts w:ascii="Arial" w:hAnsi="Arial" w:cs="Arial"/>
                <w:sz w:val="18"/>
                <w:szCs w:val="18"/>
              </w:rPr>
              <w:t>514.48</w:t>
            </w:r>
          </w:p>
        </w:tc>
        <w:tc>
          <w:tcPr>
            <w:tcW w:w="2610" w:type="dxa"/>
            <w:tcBorders>
              <w:top w:val="nil"/>
              <w:left w:val="nil"/>
              <w:bottom w:val="single" w:sz="4" w:space="0" w:color="333300"/>
              <w:right w:val="single" w:sz="4" w:space="0" w:color="333300"/>
            </w:tcBorders>
          </w:tcPr>
          <w:p w14:paraId="58B8B164" w14:textId="723316CC" w:rsidR="00AD5A7C" w:rsidRPr="008663F5" w:rsidRDefault="00AD5A7C" w:rsidP="00AD5A7C">
            <w:pPr>
              <w:spacing w:before="0"/>
              <w:rPr>
                <w:rFonts w:ascii="Arial" w:hAnsi="Arial" w:cs="Arial"/>
                <w:sz w:val="18"/>
                <w:szCs w:val="18"/>
              </w:rPr>
            </w:pPr>
            <w:r w:rsidRPr="008663F5">
              <w:rPr>
                <w:rFonts w:ascii="Arial" w:hAnsi="Arial" w:cs="Arial"/>
                <w:sz w:val="18"/>
                <w:szCs w:val="18"/>
              </w:rPr>
              <w:t>There is a single Reconfiguration ML element transmitted in Beacon/Probe Response etc. Change plural to singular</w:t>
            </w:r>
          </w:p>
        </w:tc>
        <w:tc>
          <w:tcPr>
            <w:tcW w:w="2351" w:type="dxa"/>
            <w:tcBorders>
              <w:top w:val="nil"/>
              <w:left w:val="nil"/>
              <w:bottom w:val="single" w:sz="4" w:space="0" w:color="333300"/>
              <w:right w:val="single" w:sz="4" w:space="0" w:color="333300"/>
            </w:tcBorders>
          </w:tcPr>
          <w:p w14:paraId="407A21F8" w14:textId="2CFE8872" w:rsidR="00AD5A7C" w:rsidRPr="008663F5" w:rsidRDefault="00AD5A7C" w:rsidP="00AD5A7C">
            <w:pPr>
              <w:spacing w:before="0"/>
              <w:rPr>
                <w:rFonts w:ascii="Arial" w:hAnsi="Arial" w:cs="Arial"/>
                <w:sz w:val="18"/>
                <w:szCs w:val="18"/>
              </w:rPr>
            </w:pPr>
            <w:r w:rsidRPr="008663F5">
              <w:rPr>
                <w:rFonts w:ascii="Arial" w:hAnsi="Arial" w:cs="Arial"/>
                <w:sz w:val="18"/>
                <w:szCs w:val="18"/>
              </w:rPr>
              <w:t>Change "</w:t>
            </w:r>
            <w:proofErr w:type="spellStart"/>
            <w:r w:rsidRPr="008663F5">
              <w:rPr>
                <w:rFonts w:ascii="Arial" w:hAnsi="Arial" w:cs="Arial"/>
                <w:sz w:val="18"/>
                <w:szCs w:val="18"/>
              </w:rPr>
              <w:t>ï»¿Reconfiguration</w:t>
            </w:r>
            <w:proofErr w:type="spellEnd"/>
            <w:r w:rsidRPr="008663F5">
              <w:rPr>
                <w:rFonts w:ascii="Arial" w:hAnsi="Arial" w:cs="Arial"/>
                <w:sz w:val="18"/>
                <w:szCs w:val="18"/>
              </w:rPr>
              <w:t xml:space="preserve"> Multi-Link elements" to "</w:t>
            </w:r>
            <w:proofErr w:type="spellStart"/>
            <w:r w:rsidRPr="008663F5">
              <w:rPr>
                <w:rFonts w:ascii="Arial" w:hAnsi="Arial" w:cs="Arial"/>
                <w:sz w:val="18"/>
                <w:szCs w:val="18"/>
              </w:rPr>
              <w:t>ï»¿Reconfiguration</w:t>
            </w:r>
            <w:proofErr w:type="spellEnd"/>
            <w:r w:rsidRPr="008663F5">
              <w:rPr>
                <w:rFonts w:ascii="Arial" w:hAnsi="Arial" w:cs="Arial"/>
                <w:sz w:val="18"/>
                <w:szCs w:val="18"/>
              </w:rPr>
              <w:t xml:space="preserve"> Multi-Link element".</w:t>
            </w:r>
            <w:r w:rsidRPr="008663F5">
              <w:rPr>
                <w:rFonts w:ascii="Arial" w:hAnsi="Arial" w:cs="Arial"/>
                <w:sz w:val="18"/>
                <w:szCs w:val="18"/>
              </w:rPr>
              <w:br/>
              <w:t>Same change for line 59 and 65.</w:t>
            </w:r>
          </w:p>
        </w:tc>
        <w:tc>
          <w:tcPr>
            <w:tcW w:w="1964" w:type="dxa"/>
            <w:tcBorders>
              <w:top w:val="nil"/>
              <w:left w:val="nil"/>
              <w:bottom w:val="single" w:sz="4" w:space="0" w:color="333300"/>
              <w:right w:val="single" w:sz="4" w:space="0" w:color="333300"/>
            </w:tcBorders>
          </w:tcPr>
          <w:p w14:paraId="2B09EC9A" w14:textId="77777777" w:rsidR="00DA694E" w:rsidRPr="008663F5" w:rsidRDefault="001818BB" w:rsidP="00AD5A7C">
            <w:pPr>
              <w:spacing w:before="0"/>
              <w:rPr>
                <w:rFonts w:ascii="Arial" w:hAnsi="Arial" w:cs="Arial"/>
                <w:sz w:val="18"/>
                <w:szCs w:val="18"/>
              </w:rPr>
            </w:pPr>
            <w:r w:rsidRPr="008663F5">
              <w:rPr>
                <w:rFonts w:ascii="Arial" w:hAnsi="Arial" w:cs="Arial"/>
                <w:sz w:val="18"/>
                <w:szCs w:val="18"/>
              </w:rPr>
              <w:t>Revised</w:t>
            </w:r>
          </w:p>
          <w:p w14:paraId="0350E7BD" w14:textId="77777777" w:rsidR="00DA694E" w:rsidRPr="008663F5" w:rsidRDefault="00DA694E" w:rsidP="00AD5A7C">
            <w:pPr>
              <w:spacing w:before="0"/>
              <w:rPr>
                <w:rFonts w:ascii="Arial" w:hAnsi="Arial" w:cs="Arial"/>
                <w:sz w:val="18"/>
                <w:szCs w:val="18"/>
              </w:rPr>
            </w:pPr>
          </w:p>
          <w:p w14:paraId="26C3ADE8" w14:textId="0D810CAF" w:rsidR="00AD5A7C" w:rsidRPr="008663F5" w:rsidRDefault="00DA694E" w:rsidP="00AD5A7C">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w:t>
            </w:r>
            <w:r w:rsidR="00911E7E" w:rsidRPr="008663F5">
              <w:rPr>
                <w:rFonts w:ascii="Arial" w:hAnsi="Arial" w:cs="Arial"/>
                <w:sz w:val="18"/>
                <w:szCs w:val="18"/>
              </w:rPr>
              <w:t>replace</w:t>
            </w:r>
            <w:r w:rsidRPr="008663F5">
              <w:rPr>
                <w:rFonts w:ascii="Arial" w:hAnsi="Arial" w:cs="Arial"/>
                <w:sz w:val="18"/>
                <w:szCs w:val="18"/>
              </w:rPr>
              <w:t xml:space="preserve"> </w:t>
            </w:r>
            <w:r w:rsidR="00911E7E" w:rsidRPr="008663F5">
              <w:rPr>
                <w:rFonts w:ascii="Arial" w:hAnsi="Arial" w:cs="Arial"/>
                <w:sz w:val="18"/>
                <w:szCs w:val="18"/>
              </w:rPr>
              <w:t>“Reconfiguration Multi-Link elements” with “Reconfiguration Multi-Link element” on P</w:t>
            </w:r>
            <w:r w:rsidR="00B46A13" w:rsidRPr="008663F5">
              <w:rPr>
                <w:rFonts w:ascii="Arial" w:hAnsi="Arial" w:cs="Arial"/>
                <w:sz w:val="18"/>
                <w:szCs w:val="18"/>
              </w:rPr>
              <w:t>514 L47-48, L59-</w:t>
            </w:r>
            <w:proofErr w:type="gramStart"/>
            <w:r w:rsidR="00B46A13" w:rsidRPr="008663F5">
              <w:rPr>
                <w:rFonts w:ascii="Arial" w:hAnsi="Arial" w:cs="Arial"/>
                <w:sz w:val="18"/>
                <w:szCs w:val="18"/>
              </w:rPr>
              <w:t>60</w:t>
            </w:r>
            <w:proofErr w:type="gramEnd"/>
            <w:r w:rsidR="00B46A13" w:rsidRPr="008663F5">
              <w:rPr>
                <w:rFonts w:ascii="Arial" w:hAnsi="Arial" w:cs="Arial"/>
                <w:sz w:val="18"/>
                <w:szCs w:val="18"/>
              </w:rPr>
              <w:t xml:space="preserve"> and </w:t>
            </w:r>
            <w:r w:rsidR="00A164E6" w:rsidRPr="008663F5">
              <w:rPr>
                <w:rFonts w:ascii="Arial" w:hAnsi="Arial" w:cs="Arial"/>
                <w:sz w:val="18"/>
                <w:szCs w:val="18"/>
              </w:rPr>
              <w:t>L64-65.</w:t>
            </w:r>
          </w:p>
          <w:p w14:paraId="30C462A1" w14:textId="77777777" w:rsidR="00127F1E" w:rsidRPr="008663F5" w:rsidRDefault="00127F1E" w:rsidP="00AD5A7C">
            <w:pPr>
              <w:spacing w:before="0"/>
              <w:rPr>
                <w:rFonts w:ascii="Arial" w:hAnsi="Arial" w:cs="Arial"/>
                <w:sz w:val="18"/>
                <w:szCs w:val="18"/>
              </w:rPr>
            </w:pPr>
          </w:p>
          <w:p w14:paraId="2875FC5D" w14:textId="5A3D7E43" w:rsidR="00127F1E" w:rsidRPr="008663F5" w:rsidRDefault="00127F1E" w:rsidP="00AD5A7C">
            <w:pPr>
              <w:spacing w:before="0"/>
              <w:rPr>
                <w:rFonts w:ascii="Arial" w:hAnsi="Arial" w:cs="Arial"/>
                <w:sz w:val="18"/>
                <w:szCs w:val="18"/>
              </w:rPr>
            </w:pPr>
          </w:p>
        </w:tc>
      </w:tr>
      <w:tr w:rsidR="005031A2" w:rsidRPr="000B2967" w14:paraId="684C9A4E" w14:textId="77777777" w:rsidTr="00AC401B">
        <w:trPr>
          <w:trHeight w:val="840"/>
        </w:trPr>
        <w:tc>
          <w:tcPr>
            <w:tcW w:w="934" w:type="dxa"/>
            <w:tcBorders>
              <w:top w:val="nil"/>
              <w:left w:val="single" w:sz="4" w:space="0" w:color="333300"/>
              <w:bottom w:val="single" w:sz="4" w:space="0" w:color="333300"/>
              <w:right w:val="single" w:sz="4" w:space="0" w:color="333300"/>
            </w:tcBorders>
            <w:shd w:val="clear" w:color="auto" w:fill="auto"/>
          </w:tcPr>
          <w:p w14:paraId="18AC80F1" w14:textId="4BC5073B" w:rsidR="005031A2" w:rsidRPr="008663F5" w:rsidRDefault="005031A2" w:rsidP="005031A2">
            <w:pPr>
              <w:spacing w:before="0"/>
              <w:jc w:val="right"/>
              <w:rPr>
                <w:rFonts w:ascii="Arial" w:hAnsi="Arial" w:cs="Arial"/>
                <w:sz w:val="18"/>
                <w:szCs w:val="18"/>
              </w:rPr>
            </w:pPr>
            <w:r w:rsidRPr="008663F5">
              <w:rPr>
                <w:rFonts w:ascii="Arial" w:hAnsi="Arial" w:cs="Arial"/>
                <w:sz w:val="18"/>
                <w:szCs w:val="18"/>
              </w:rPr>
              <w:t>20025</w:t>
            </w:r>
          </w:p>
        </w:tc>
        <w:tc>
          <w:tcPr>
            <w:tcW w:w="1211" w:type="dxa"/>
            <w:tcBorders>
              <w:top w:val="nil"/>
              <w:left w:val="nil"/>
              <w:bottom w:val="single" w:sz="4" w:space="0" w:color="333300"/>
              <w:right w:val="single" w:sz="4" w:space="0" w:color="333300"/>
            </w:tcBorders>
            <w:shd w:val="clear" w:color="auto" w:fill="auto"/>
          </w:tcPr>
          <w:p w14:paraId="2CDB6C60" w14:textId="1F34AEE3" w:rsidR="005031A2" w:rsidRPr="008663F5" w:rsidRDefault="005031A2" w:rsidP="005031A2">
            <w:pPr>
              <w:spacing w:before="0"/>
              <w:rPr>
                <w:rFonts w:ascii="Arial" w:hAnsi="Arial" w:cs="Arial"/>
                <w:sz w:val="18"/>
                <w:szCs w:val="18"/>
              </w:rPr>
            </w:pPr>
            <w:r w:rsidRPr="008663F5">
              <w:rPr>
                <w:rFonts w:ascii="Arial" w:hAnsi="Arial" w:cs="Arial"/>
                <w:sz w:val="18"/>
                <w:szCs w:val="18"/>
              </w:rPr>
              <w:t>Binita Gupta</w:t>
            </w:r>
          </w:p>
        </w:tc>
        <w:tc>
          <w:tcPr>
            <w:tcW w:w="867" w:type="dxa"/>
            <w:tcBorders>
              <w:top w:val="nil"/>
              <w:left w:val="nil"/>
              <w:bottom w:val="single" w:sz="4" w:space="0" w:color="333300"/>
              <w:right w:val="single" w:sz="4" w:space="0" w:color="333300"/>
            </w:tcBorders>
          </w:tcPr>
          <w:p w14:paraId="78D97C02" w14:textId="0229B69E" w:rsidR="005031A2" w:rsidRPr="008663F5" w:rsidRDefault="005031A2" w:rsidP="005031A2">
            <w:pPr>
              <w:spacing w:before="0"/>
              <w:rPr>
                <w:rFonts w:ascii="Arial" w:hAnsi="Arial" w:cs="Arial"/>
                <w:sz w:val="18"/>
                <w:szCs w:val="18"/>
              </w:rPr>
            </w:pPr>
            <w:r w:rsidRPr="008663F5">
              <w:rPr>
                <w:rFonts w:ascii="Arial" w:hAnsi="Arial" w:cs="Arial"/>
                <w:sz w:val="18"/>
                <w:szCs w:val="18"/>
              </w:rPr>
              <w:t>35.3.6.3</w:t>
            </w:r>
          </w:p>
        </w:tc>
        <w:tc>
          <w:tcPr>
            <w:tcW w:w="853" w:type="dxa"/>
            <w:tcBorders>
              <w:top w:val="nil"/>
              <w:left w:val="nil"/>
              <w:bottom w:val="single" w:sz="4" w:space="0" w:color="333300"/>
              <w:right w:val="single" w:sz="4" w:space="0" w:color="333300"/>
            </w:tcBorders>
          </w:tcPr>
          <w:p w14:paraId="4A775076" w14:textId="52FCECA1" w:rsidR="005031A2" w:rsidRPr="008663F5" w:rsidRDefault="005031A2" w:rsidP="005031A2">
            <w:pPr>
              <w:spacing w:before="0"/>
              <w:rPr>
                <w:rFonts w:ascii="Arial" w:hAnsi="Arial" w:cs="Arial"/>
                <w:sz w:val="18"/>
                <w:szCs w:val="18"/>
              </w:rPr>
            </w:pPr>
            <w:r w:rsidRPr="008663F5">
              <w:rPr>
                <w:rFonts w:ascii="Arial" w:hAnsi="Arial" w:cs="Arial"/>
                <w:sz w:val="18"/>
                <w:szCs w:val="18"/>
              </w:rPr>
              <w:t>514.63</w:t>
            </w:r>
          </w:p>
        </w:tc>
        <w:tc>
          <w:tcPr>
            <w:tcW w:w="2610" w:type="dxa"/>
            <w:tcBorders>
              <w:top w:val="nil"/>
              <w:left w:val="nil"/>
              <w:bottom w:val="single" w:sz="4" w:space="0" w:color="333300"/>
              <w:right w:val="single" w:sz="4" w:space="0" w:color="333300"/>
            </w:tcBorders>
          </w:tcPr>
          <w:p w14:paraId="5E56A2BF" w14:textId="4C0ECEE7" w:rsidR="005031A2" w:rsidRPr="008663F5" w:rsidRDefault="005031A2" w:rsidP="005031A2">
            <w:pPr>
              <w:spacing w:before="0"/>
              <w:rPr>
                <w:rFonts w:ascii="Arial" w:hAnsi="Arial" w:cs="Arial"/>
                <w:sz w:val="18"/>
                <w:szCs w:val="18"/>
              </w:rPr>
            </w:pPr>
            <w:r w:rsidRPr="008663F5">
              <w:rPr>
                <w:rFonts w:ascii="Arial" w:hAnsi="Arial" w:cs="Arial"/>
                <w:sz w:val="18"/>
                <w:szCs w:val="18"/>
              </w:rPr>
              <w:t xml:space="preserve">This requirement is for the non-AP </w:t>
            </w:r>
            <w:proofErr w:type="gramStart"/>
            <w:r w:rsidRPr="008663F5">
              <w:rPr>
                <w:rFonts w:ascii="Arial" w:hAnsi="Arial" w:cs="Arial"/>
                <w:sz w:val="18"/>
                <w:szCs w:val="18"/>
              </w:rPr>
              <w:t>MLD,</w:t>
            </w:r>
            <w:proofErr w:type="gramEnd"/>
            <w:r w:rsidRPr="008663F5">
              <w:rPr>
                <w:rFonts w:ascii="Arial" w:hAnsi="Arial" w:cs="Arial"/>
                <w:sz w:val="18"/>
                <w:szCs w:val="18"/>
              </w:rPr>
              <w:t xml:space="preserve"> hence it should refer to received </w:t>
            </w:r>
            <w:proofErr w:type="spellStart"/>
            <w:r w:rsidRPr="008663F5">
              <w:rPr>
                <w:rFonts w:ascii="Arial" w:hAnsi="Arial" w:cs="Arial"/>
                <w:sz w:val="18"/>
                <w:szCs w:val="18"/>
              </w:rPr>
              <w:t>ï»¿Reconfiguration</w:t>
            </w:r>
            <w:proofErr w:type="spellEnd"/>
            <w:r w:rsidRPr="008663F5">
              <w:rPr>
                <w:rFonts w:ascii="Arial" w:hAnsi="Arial" w:cs="Arial"/>
                <w:sz w:val="18"/>
                <w:szCs w:val="18"/>
              </w:rPr>
              <w:t xml:space="preserve"> Multi-Link element instead of transmitted </w:t>
            </w:r>
            <w:proofErr w:type="spellStart"/>
            <w:r w:rsidRPr="008663F5">
              <w:rPr>
                <w:rFonts w:ascii="Arial" w:hAnsi="Arial" w:cs="Arial"/>
                <w:sz w:val="18"/>
                <w:szCs w:val="18"/>
              </w:rPr>
              <w:t>ï»¿Reconfiguration</w:t>
            </w:r>
            <w:proofErr w:type="spellEnd"/>
            <w:r w:rsidRPr="008663F5">
              <w:rPr>
                <w:rFonts w:ascii="Arial" w:hAnsi="Arial" w:cs="Arial"/>
                <w:sz w:val="18"/>
                <w:szCs w:val="18"/>
              </w:rPr>
              <w:br/>
              <w:t>Multi-Link element.</w:t>
            </w:r>
          </w:p>
        </w:tc>
        <w:tc>
          <w:tcPr>
            <w:tcW w:w="2351" w:type="dxa"/>
            <w:tcBorders>
              <w:top w:val="nil"/>
              <w:left w:val="nil"/>
              <w:bottom w:val="single" w:sz="4" w:space="0" w:color="333300"/>
              <w:right w:val="single" w:sz="4" w:space="0" w:color="333300"/>
            </w:tcBorders>
          </w:tcPr>
          <w:p w14:paraId="3CAE5819" w14:textId="6F245BC4" w:rsidR="005031A2" w:rsidRPr="008663F5" w:rsidRDefault="005031A2" w:rsidP="005031A2">
            <w:pPr>
              <w:spacing w:before="0"/>
              <w:rPr>
                <w:rFonts w:ascii="Arial" w:hAnsi="Arial" w:cs="Arial"/>
                <w:sz w:val="18"/>
                <w:szCs w:val="18"/>
              </w:rPr>
            </w:pPr>
            <w:r w:rsidRPr="008663F5">
              <w:rPr>
                <w:rFonts w:ascii="Arial" w:hAnsi="Arial" w:cs="Arial"/>
                <w:sz w:val="18"/>
                <w:szCs w:val="18"/>
              </w:rPr>
              <w:t>Change to "</w:t>
            </w:r>
            <w:proofErr w:type="spellStart"/>
            <w:r w:rsidRPr="008663F5">
              <w:rPr>
                <w:rFonts w:ascii="Arial" w:hAnsi="Arial" w:cs="Arial"/>
                <w:sz w:val="18"/>
                <w:szCs w:val="18"/>
              </w:rPr>
              <w:t>ï»¿At</w:t>
            </w:r>
            <w:proofErr w:type="spellEnd"/>
            <w:r w:rsidRPr="008663F5">
              <w:rPr>
                <w:rFonts w:ascii="Arial" w:hAnsi="Arial" w:cs="Arial"/>
                <w:sz w:val="18"/>
                <w:szCs w:val="18"/>
              </w:rPr>
              <w:t xml:space="preserve"> the TBTT indicated by the value of the AP Removal Timer subfield in a *received* Reconfiguration Multi-Link element, an associated non-AP MLD shall consider..."</w:t>
            </w:r>
          </w:p>
        </w:tc>
        <w:tc>
          <w:tcPr>
            <w:tcW w:w="1964" w:type="dxa"/>
            <w:tcBorders>
              <w:top w:val="nil"/>
              <w:left w:val="nil"/>
              <w:bottom w:val="single" w:sz="4" w:space="0" w:color="333300"/>
              <w:right w:val="single" w:sz="4" w:space="0" w:color="333300"/>
            </w:tcBorders>
          </w:tcPr>
          <w:p w14:paraId="550688C8" w14:textId="77777777" w:rsidR="005031A2" w:rsidRPr="008663F5" w:rsidRDefault="00D05083" w:rsidP="005031A2">
            <w:pPr>
              <w:spacing w:before="0"/>
              <w:rPr>
                <w:rFonts w:ascii="Arial" w:hAnsi="Arial" w:cs="Arial"/>
                <w:sz w:val="18"/>
                <w:szCs w:val="18"/>
              </w:rPr>
            </w:pPr>
            <w:r w:rsidRPr="008663F5">
              <w:rPr>
                <w:rFonts w:ascii="Arial" w:hAnsi="Arial" w:cs="Arial"/>
                <w:sz w:val="18"/>
                <w:szCs w:val="18"/>
              </w:rPr>
              <w:t>Revised</w:t>
            </w:r>
          </w:p>
          <w:p w14:paraId="2CCF55FB" w14:textId="77777777" w:rsidR="00131A55" w:rsidRPr="008663F5" w:rsidRDefault="00131A55" w:rsidP="005031A2">
            <w:pPr>
              <w:spacing w:before="0"/>
              <w:rPr>
                <w:rFonts w:ascii="Arial" w:hAnsi="Arial" w:cs="Arial"/>
                <w:sz w:val="18"/>
                <w:szCs w:val="18"/>
              </w:rPr>
            </w:pPr>
          </w:p>
          <w:p w14:paraId="07768157" w14:textId="4FDE2E0A" w:rsidR="00131A55" w:rsidRPr="008663F5" w:rsidRDefault="00131A55" w:rsidP="005031A2">
            <w:pPr>
              <w:spacing w:before="0"/>
              <w:rPr>
                <w:rFonts w:ascii="Arial" w:hAnsi="Arial" w:cs="Arial"/>
                <w:sz w:val="18"/>
                <w:szCs w:val="18"/>
              </w:rPr>
            </w:pPr>
            <w:proofErr w:type="spellStart"/>
            <w:r w:rsidRPr="008663F5">
              <w:rPr>
                <w:rFonts w:ascii="Arial" w:hAnsi="Arial" w:cs="Arial"/>
                <w:sz w:val="18"/>
                <w:szCs w:val="18"/>
              </w:rPr>
              <w:t>TGbe</w:t>
            </w:r>
            <w:proofErr w:type="spellEnd"/>
            <w:r w:rsidRPr="008663F5">
              <w:rPr>
                <w:rFonts w:ascii="Arial" w:hAnsi="Arial" w:cs="Arial"/>
                <w:sz w:val="18"/>
                <w:szCs w:val="18"/>
              </w:rPr>
              <w:t xml:space="preserve"> editor, please make the changes tagged by CID #20025 in 11-23/</w:t>
            </w:r>
            <w:r w:rsidR="00255F94">
              <w:rPr>
                <w:rFonts w:ascii="Arial" w:hAnsi="Arial" w:cs="Arial"/>
                <w:sz w:val="18"/>
                <w:szCs w:val="18"/>
              </w:rPr>
              <w:t>1466r1</w:t>
            </w:r>
          </w:p>
        </w:tc>
      </w:tr>
    </w:tbl>
    <w:p w14:paraId="392372DD" w14:textId="77777777" w:rsidR="00B13939" w:rsidRDefault="00B13939" w:rsidP="00C75F57">
      <w:pPr>
        <w:suppressAutoHyphens/>
        <w:rPr>
          <w:rFonts w:eastAsia="Malgun Gothic"/>
          <w:b/>
          <w:bCs/>
          <w:i/>
          <w:iCs/>
          <w:sz w:val="18"/>
          <w:szCs w:val="20"/>
          <w:lang w:val="en-GB" w:eastAsia="ko-KR"/>
        </w:rPr>
      </w:pPr>
    </w:p>
    <w:p w14:paraId="0AA5465D" w14:textId="77777777" w:rsidR="00B13939" w:rsidRDefault="00B13939" w:rsidP="00C75F57">
      <w:pPr>
        <w:suppressAutoHyphens/>
        <w:rPr>
          <w:rFonts w:eastAsia="Malgun Gothic"/>
          <w:b/>
          <w:bCs/>
          <w:i/>
          <w:iCs/>
          <w:sz w:val="18"/>
          <w:szCs w:val="20"/>
          <w:lang w:val="en-GB" w:eastAsia="ko-KR"/>
        </w:rPr>
      </w:pPr>
    </w:p>
    <w:p w14:paraId="2993717D" w14:textId="77777777" w:rsidR="0058646C" w:rsidRDefault="0058646C" w:rsidP="00C75F57">
      <w:pPr>
        <w:suppressAutoHyphens/>
        <w:rPr>
          <w:rFonts w:eastAsia="Malgun Gothic"/>
          <w:b/>
          <w:bCs/>
          <w:i/>
          <w:iCs/>
          <w:sz w:val="18"/>
          <w:szCs w:val="20"/>
          <w:lang w:val="en-GB" w:eastAsia="ko-KR"/>
        </w:rPr>
      </w:pPr>
    </w:p>
    <w:p w14:paraId="710423C5" w14:textId="77777777" w:rsidR="0058646C" w:rsidRDefault="0058646C" w:rsidP="00C75F57">
      <w:pPr>
        <w:suppressAutoHyphens/>
        <w:rPr>
          <w:rFonts w:eastAsia="Malgun Gothic"/>
          <w:b/>
          <w:bCs/>
          <w:i/>
          <w:iCs/>
          <w:sz w:val="18"/>
          <w:szCs w:val="20"/>
          <w:lang w:val="en-GB" w:eastAsia="ko-KR"/>
        </w:rPr>
      </w:pPr>
    </w:p>
    <w:p w14:paraId="2C43D36D" w14:textId="77777777" w:rsidR="0058646C" w:rsidRDefault="0058646C" w:rsidP="00C75F57">
      <w:pPr>
        <w:suppressAutoHyphens/>
        <w:rPr>
          <w:rFonts w:eastAsia="Malgun Gothic"/>
          <w:b/>
          <w:bCs/>
          <w:i/>
          <w:iCs/>
          <w:sz w:val="18"/>
          <w:szCs w:val="20"/>
          <w:lang w:val="en-GB" w:eastAsia="ko-KR"/>
        </w:rPr>
      </w:pPr>
    </w:p>
    <w:p w14:paraId="2E93E170" w14:textId="77777777" w:rsidR="00AC401B" w:rsidRDefault="00AC401B" w:rsidP="00C75F57">
      <w:pPr>
        <w:suppressAutoHyphens/>
        <w:rPr>
          <w:rFonts w:eastAsia="Malgun Gothic"/>
          <w:b/>
          <w:bCs/>
          <w:i/>
          <w:iCs/>
          <w:sz w:val="18"/>
          <w:szCs w:val="20"/>
          <w:lang w:val="en-GB" w:eastAsia="ko-KR"/>
        </w:rPr>
      </w:pPr>
    </w:p>
    <w:p w14:paraId="7627325F" w14:textId="77777777" w:rsidR="00AC401B" w:rsidRDefault="00AC401B" w:rsidP="00C75F57">
      <w:pPr>
        <w:suppressAutoHyphens/>
        <w:rPr>
          <w:rFonts w:eastAsia="Malgun Gothic"/>
          <w:b/>
          <w:bCs/>
          <w:i/>
          <w:iCs/>
          <w:sz w:val="18"/>
          <w:szCs w:val="20"/>
          <w:lang w:val="en-GB" w:eastAsia="ko-KR"/>
        </w:rPr>
      </w:pPr>
    </w:p>
    <w:p w14:paraId="005D9AF9" w14:textId="77777777" w:rsidR="00AC401B" w:rsidRDefault="00AC401B" w:rsidP="00C75F57">
      <w:pPr>
        <w:suppressAutoHyphens/>
        <w:rPr>
          <w:rFonts w:eastAsia="Malgun Gothic"/>
          <w:b/>
          <w:bCs/>
          <w:i/>
          <w:iCs/>
          <w:sz w:val="18"/>
          <w:szCs w:val="20"/>
          <w:lang w:val="en-GB" w:eastAsia="ko-KR"/>
        </w:rPr>
      </w:pPr>
    </w:p>
    <w:p w14:paraId="0B244C5E" w14:textId="5417D1E1" w:rsidR="006A75C8" w:rsidRDefault="006A75C8" w:rsidP="00C75F57">
      <w:pPr>
        <w:suppressAutoHyphens/>
        <w:rPr>
          <w:rFonts w:eastAsia="Malgun Gothic"/>
          <w:b/>
          <w:bCs/>
          <w:sz w:val="18"/>
          <w:szCs w:val="20"/>
          <w:lang w:val="en-GB" w:eastAsia="ko-KR"/>
        </w:rPr>
      </w:pPr>
      <w:r w:rsidRPr="006A75C8">
        <w:rPr>
          <w:rFonts w:ascii="Calibri" w:eastAsia="Malgun Gothic" w:hAnsi="Calibri" w:cs="Calibri"/>
          <w:b/>
          <w:bCs/>
          <w:sz w:val="18"/>
          <w:szCs w:val="20"/>
          <w:lang w:val="en-GB" w:eastAsia="ko-KR"/>
        </w:rPr>
        <w:t>﻿</w:t>
      </w:r>
      <w:r w:rsidRPr="006A75C8">
        <w:rPr>
          <w:rFonts w:eastAsia="Malgun Gothic"/>
          <w:b/>
          <w:bCs/>
          <w:sz w:val="21"/>
          <w:szCs w:val="22"/>
          <w:lang w:val="en-GB" w:eastAsia="ko-KR"/>
        </w:rPr>
        <w:t>3.2 Definitions specific to IEEE 802.11</w:t>
      </w:r>
    </w:p>
    <w:p w14:paraId="45BCC12D" w14:textId="77777777" w:rsidR="006A75C8" w:rsidRDefault="006A75C8" w:rsidP="00C75F57">
      <w:pPr>
        <w:suppressAutoHyphens/>
        <w:rPr>
          <w:rFonts w:eastAsia="Malgun Gothic"/>
          <w:b/>
          <w:bCs/>
          <w:sz w:val="18"/>
          <w:szCs w:val="20"/>
          <w:lang w:val="en-GB" w:eastAsia="ko-KR"/>
        </w:rPr>
      </w:pPr>
    </w:p>
    <w:p w14:paraId="71BD456B" w14:textId="4901BCAB" w:rsidR="006F29DE" w:rsidRPr="006F29DE" w:rsidRDefault="006F29DE" w:rsidP="006F29DE">
      <w:pPr>
        <w:widowControl w:val="0"/>
        <w:kinsoku w:val="0"/>
        <w:overflowPunct w:val="0"/>
        <w:autoSpaceDE w:val="0"/>
        <w:autoSpaceDN w:val="0"/>
        <w:adjustRightInd w:val="0"/>
        <w:spacing w:before="0" w:line="249" w:lineRule="auto"/>
        <w:ind w:right="997"/>
        <w:jc w:val="both"/>
        <w:rPr>
          <w:b/>
          <w:i/>
          <w:iCs/>
        </w:rPr>
      </w:pPr>
      <w:proofErr w:type="spellStart"/>
      <w:r w:rsidRPr="006240A7">
        <w:rPr>
          <w:b/>
          <w:i/>
          <w:iCs/>
          <w:highlight w:val="yellow"/>
        </w:rPr>
        <w:t>TGbe</w:t>
      </w:r>
      <w:proofErr w:type="spellEnd"/>
      <w:r w:rsidRPr="006240A7">
        <w:rPr>
          <w:b/>
          <w:i/>
          <w:iCs/>
          <w:highlight w:val="yellow"/>
        </w:rPr>
        <w:t xml:space="preserve"> editor: </w:t>
      </w:r>
      <w:r w:rsidRPr="007D70E5">
        <w:rPr>
          <w:b/>
          <w:i/>
          <w:iCs/>
          <w:highlight w:val="yellow"/>
        </w:rPr>
        <w:t xml:space="preserve">Please modify </w:t>
      </w:r>
      <w:r w:rsidR="007D70E5" w:rsidRPr="007D70E5">
        <w:rPr>
          <w:b/>
          <w:i/>
          <w:iCs/>
          <w:highlight w:val="yellow"/>
        </w:rPr>
        <w:t xml:space="preserve">definition in this </w:t>
      </w:r>
      <w:r w:rsidRPr="007D70E5">
        <w:rPr>
          <w:b/>
          <w:i/>
          <w:iCs/>
          <w:highlight w:val="yellow"/>
        </w:rPr>
        <w:t>subclause as shown belo</w:t>
      </w:r>
      <w:r w:rsidR="007D70E5" w:rsidRPr="007D70E5">
        <w:rPr>
          <w:b/>
          <w:i/>
          <w:iCs/>
          <w:highlight w:val="yellow"/>
        </w:rPr>
        <w:t>w.</w:t>
      </w:r>
    </w:p>
    <w:p w14:paraId="327FB6F7" w14:textId="60678C4B" w:rsidR="006C2F3E" w:rsidRPr="00C91CA7" w:rsidRDefault="00C91CA7" w:rsidP="008D34DF">
      <w:pPr>
        <w:suppressAutoHyphens/>
        <w:spacing w:before="120"/>
        <w:rPr>
          <w:szCs w:val="20"/>
          <w14:ligatures w14:val="standardContextual"/>
        </w:rPr>
      </w:pPr>
      <w:r w:rsidRPr="00C91CA7">
        <w:rPr>
          <w:rFonts w:ascii="Calibri" w:eastAsia="Malgun Gothic" w:hAnsi="Calibri" w:cs="Calibri"/>
          <w:b/>
          <w:bCs/>
          <w:i/>
          <w:iCs/>
          <w:sz w:val="18"/>
          <w:szCs w:val="20"/>
          <w:lang w:val="en-GB" w:eastAsia="ko-KR"/>
        </w:rPr>
        <w:t>﻿</w:t>
      </w:r>
      <w:r w:rsidRPr="006A75C8">
        <w:rPr>
          <w:b/>
          <w:bCs/>
          <w:szCs w:val="20"/>
          <w14:ligatures w14:val="standardContextual"/>
        </w:rPr>
        <w:t>setup link:</w:t>
      </w:r>
      <w:r w:rsidRPr="00C91CA7">
        <w:rPr>
          <w:szCs w:val="20"/>
          <w14:ligatures w14:val="standardContextual"/>
        </w:rPr>
        <w:t xml:space="preserve"> Between the access point (AP) multi-link device (MLD) and the associated non-AP MLD, a link</w:t>
      </w:r>
      <w:r w:rsidR="008D34DF">
        <w:rPr>
          <w:szCs w:val="20"/>
          <w14:ligatures w14:val="standardContextual"/>
        </w:rPr>
        <w:t xml:space="preserve"> </w:t>
      </w:r>
      <w:r w:rsidRPr="00C91CA7">
        <w:rPr>
          <w:szCs w:val="20"/>
          <w14:ligatures w14:val="standardContextual"/>
        </w:rPr>
        <w:t>that is requested by the non-AP MLD in the (Re)Association Request frame and is accepted by the AP MLD</w:t>
      </w:r>
      <w:r w:rsidR="008D34DF">
        <w:rPr>
          <w:szCs w:val="20"/>
          <w14:ligatures w14:val="standardContextual"/>
        </w:rPr>
        <w:t xml:space="preserve"> i</w:t>
      </w:r>
      <w:r w:rsidRPr="00C91CA7">
        <w:rPr>
          <w:szCs w:val="20"/>
          <w14:ligatures w14:val="standardContextual"/>
        </w:rPr>
        <w:t>n the (Re)Association Response frame (see 35.3.5 (ML (re)setup))</w:t>
      </w:r>
      <w:ins w:id="4" w:author="Binita Gupta (binitag)" w:date="2023-09-05T19:39:00Z">
        <w:r w:rsidR="00550233">
          <w:rPr>
            <w:szCs w:val="20"/>
            <w14:ligatures w14:val="standardContextual"/>
          </w:rPr>
          <w:t>(#1</w:t>
        </w:r>
      </w:ins>
      <w:ins w:id="5" w:author="Binita Gupta (binitag)" w:date="2023-09-05T19:40:00Z">
        <w:r w:rsidR="00550233">
          <w:rPr>
            <w:szCs w:val="20"/>
            <w14:ligatures w14:val="standardContextual"/>
          </w:rPr>
          <w:t>9055)</w:t>
        </w:r>
      </w:ins>
      <w:del w:id="6" w:author="Binita Gupta (binitag)" w:date="2023-09-05T19:18:00Z">
        <w:r w:rsidRPr="00C91CA7" w:rsidDel="000B13DB">
          <w:rPr>
            <w:szCs w:val="20"/>
            <w14:ligatures w14:val="standardContextual"/>
          </w:rPr>
          <w:delText>.</w:delText>
        </w:r>
      </w:del>
      <w:ins w:id="7" w:author="Binita Gupta (binitag)" w:date="2023-09-05T19:18:00Z">
        <w:r w:rsidR="00645BFA">
          <w:rPr>
            <w:szCs w:val="20"/>
            <w14:ligatures w14:val="standardContextual"/>
          </w:rPr>
          <w:t xml:space="preserve">, </w:t>
        </w:r>
        <w:r w:rsidR="00645BFA" w:rsidRPr="00645BFA">
          <w:rPr>
            <w:szCs w:val="20"/>
            <w14:ligatures w14:val="standardContextual"/>
          </w:rPr>
          <w:t>or a link that is added after association through multi-link reconfiguration (see 35.3.6.4 ML (reconfiguration to the ML setup)), and is not removed at a later time because of the removal of an affiliated AP (see 35.3.6.3 (Removing affiliated APs)) or deletion of a link (see 35.3.6.4 (ML reconfiguration to the ML setup)).</w:t>
        </w:r>
      </w:ins>
    </w:p>
    <w:p w14:paraId="49DC4901" w14:textId="77777777" w:rsidR="00E55DC7" w:rsidRDefault="00E55DC7" w:rsidP="00E55DC7">
      <w:pPr>
        <w:suppressAutoHyphens/>
        <w:rPr>
          <w:rFonts w:eastAsia="Malgun Gothic"/>
          <w:sz w:val="18"/>
          <w:szCs w:val="20"/>
          <w:lang w:val="en-GB" w:eastAsia="ko-KR"/>
        </w:rPr>
      </w:pPr>
    </w:p>
    <w:p w14:paraId="0ECFDE61" w14:textId="77777777" w:rsidR="00625C45" w:rsidRPr="00CA2632" w:rsidRDefault="00625C45" w:rsidP="00E55DC7">
      <w:pPr>
        <w:suppressAutoHyphens/>
        <w:rPr>
          <w:rFonts w:eastAsia="Malgun Gothic"/>
          <w:sz w:val="18"/>
          <w:szCs w:val="20"/>
          <w:lang w:val="en-GB" w:eastAsia="ko-KR"/>
        </w:rPr>
      </w:pPr>
    </w:p>
    <w:p w14:paraId="264ED41B" w14:textId="77777777" w:rsidR="00290124" w:rsidRDefault="00E12C2E" w:rsidP="00290124">
      <w:pPr>
        <w:suppressAutoHyphens/>
        <w:rPr>
          <w:rFonts w:ascii="Calibri" w:eastAsia="Malgun Gothic" w:hAnsi="Calibri" w:cs="Calibri"/>
          <w:b/>
          <w:bCs/>
          <w:sz w:val="22"/>
          <w:szCs w:val="22"/>
          <w:lang w:val="en-GB" w:eastAsia="ko-KR"/>
        </w:rPr>
      </w:pPr>
      <w:r w:rsidRPr="00E12C2E">
        <w:rPr>
          <w:rFonts w:ascii="Calibri" w:eastAsia="Malgun Gothic" w:hAnsi="Calibri" w:cs="Calibri"/>
          <w:b/>
          <w:bCs/>
          <w:sz w:val="22"/>
          <w:szCs w:val="22"/>
          <w:lang w:val="en-GB" w:eastAsia="ko-KR"/>
        </w:rPr>
        <w:t>﻿</w:t>
      </w:r>
      <w:ins w:id="8" w:author="Binita Gupta (binitag)" w:date="2023-09-05T21:23:00Z">
        <w:r w:rsidR="000E7878" w:rsidRPr="000E7878">
          <w:rPr>
            <w:rFonts w:ascii="Calibri" w:eastAsia="Malgun Gothic" w:hAnsi="Calibri" w:cs="Calibri"/>
            <w:b/>
            <w:bCs/>
            <w:sz w:val="22"/>
            <w:szCs w:val="22"/>
            <w:lang w:val="en-GB" w:eastAsia="ko-KR"/>
          </w:rPr>
          <w:t>﻿</w:t>
        </w:r>
      </w:ins>
      <w:r w:rsidR="00290124" w:rsidRPr="000E7878">
        <w:rPr>
          <w:rFonts w:ascii="Calibri" w:eastAsia="Malgun Gothic" w:hAnsi="Calibri" w:cs="Calibri"/>
          <w:b/>
          <w:bCs/>
          <w:sz w:val="22"/>
          <w:szCs w:val="22"/>
          <w:lang w:val="en-GB" w:eastAsia="ko-KR"/>
        </w:rPr>
        <w:t>35.3.6.1 General</w:t>
      </w:r>
    </w:p>
    <w:p w14:paraId="6DCBCC73" w14:textId="77777777" w:rsidR="0095679E" w:rsidRDefault="0095679E" w:rsidP="0095679E">
      <w:pPr>
        <w:widowControl w:val="0"/>
        <w:kinsoku w:val="0"/>
        <w:overflowPunct w:val="0"/>
        <w:autoSpaceDE w:val="0"/>
        <w:autoSpaceDN w:val="0"/>
        <w:adjustRightInd w:val="0"/>
        <w:spacing w:before="0" w:line="249" w:lineRule="auto"/>
        <w:ind w:right="997"/>
        <w:jc w:val="both"/>
        <w:rPr>
          <w:b/>
          <w:i/>
          <w:iCs/>
          <w:highlight w:val="yellow"/>
        </w:rPr>
      </w:pPr>
    </w:p>
    <w:p w14:paraId="4999FD5B" w14:textId="62724D44" w:rsidR="0095679E" w:rsidRDefault="0095679E" w:rsidP="0095679E">
      <w:pPr>
        <w:widowControl w:val="0"/>
        <w:kinsoku w:val="0"/>
        <w:overflowPunct w:val="0"/>
        <w:autoSpaceDE w:val="0"/>
        <w:autoSpaceDN w:val="0"/>
        <w:adjustRightInd w:val="0"/>
        <w:spacing w:before="0" w:line="249" w:lineRule="auto"/>
        <w:ind w:right="997"/>
        <w:jc w:val="both"/>
        <w:rPr>
          <w:b/>
          <w:i/>
          <w:iCs/>
        </w:rPr>
      </w:pPr>
      <w:proofErr w:type="spellStart"/>
      <w:r w:rsidRPr="006240A7">
        <w:rPr>
          <w:b/>
          <w:i/>
          <w:iCs/>
          <w:highlight w:val="yellow"/>
        </w:rPr>
        <w:t>TGbe</w:t>
      </w:r>
      <w:proofErr w:type="spellEnd"/>
      <w:r w:rsidRPr="006240A7">
        <w:rPr>
          <w:b/>
          <w:i/>
          <w:iCs/>
          <w:highlight w:val="yellow"/>
        </w:rPr>
        <w:t xml:space="preserve"> editor: Please </w:t>
      </w:r>
      <w:r>
        <w:rPr>
          <w:b/>
          <w:i/>
          <w:iCs/>
          <w:highlight w:val="yellow"/>
        </w:rPr>
        <w:t>modify</w:t>
      </w:r>
      <w:r w:rsidRPr="006240A7">
        <w:rPr>
          <w:b/>
          <w:i/>
          <w:iCs/>
          <w:highlight w:val="yellow"/>
        </w:rPr>
        <w:t xml:space="preserve"> this subclause</w:t>
      </w:r>
      <w:r>
        <w:rPr>
          <w:b/>
          <w:i/>
          <w:iCs/>
          <w:highlight w:val="yellow"/>
        </w:rPr>
        <w:t xml:space="preserve"> as shown below</w:t>
      </w:r>
      <w:r w:rsidRPr="006240A7">
        <w:rPr>
          <w:b/>
          <w:i/>
          <w:iCs/>
          <w:highlight w:val="yellow"/>
        </w:rPr>
        <w:t>.</w:t>
      </w:r>
    </w:p>
    <w:p w14:paraId="02BE58B4" w14:textId="77777777" w:rsidR="0095679E" w:rsidRPr="0095679E" w:rsidRDefault="0095679E" w:rsidP="0095679E">
      <w:pPr>
        <w:widowControl w:val="0"/>
        <w:kinsoku w:val="0"/>
        <w:overflowPunct w:val="0"/>
        <w:autoSpaceDE w:val="0"/>
        <w:autoSpaceDN w:val="0"/>
        <w:adjustRightInd w:val="0"/>
        <w:spacing w:before="0" w:line="249" w:lineRule="auto"/>
        <w:ind w:right="997"/>
        <w:jc w:val="both"/>
        <w:rPr>
          <w:b/>
          <w:i/>
          <w:iCs/>
        </w:rPr>
      </w:pPr>
    </w:p>
    <w:p w14:paraId="392BC66F" w14:textId="77777777" w:rsidR="00290124" w:rsidRPr="00366E43" w:rsidRDefault="00290124" w:rsidP="00290124">
      <w:pPr>
        <w:spacing w:before="0"/>
        <w:jc w:val="both"/>
        <w:rPr>
          <w:szCs w:val="20"/>
          <w14:ligatures w14:val="standardContextual"/>
        </w:rPr>
      </w:pPr>
      <w:r w:rsidRPr="00366E43">
        <w:rPr>
          <w:szCs w:val="20"/>
          <w14:ligatures w14:val="standardContextual"/>
        </w:rPr>
        <w:t xml:space="preserve">ML reconfiguration refers to a set of procedures through which an AP MLD can add one or more </w:t>
      </w:r>
      <w:proofErr w:type="gramStart"/>
      <w:r w:rsidRPr="00366E43">
        <w:rPr>
          <w:szCs w:val="20"/>
          <w14:ligatures w14:val="standardContextual"/>
        </w:rPr>
        <w:t>affiliated</w:t>
      </w:r>
      <w:proofErr w:type="gramEnd"/>
    </w:p>
    <w:p w14:paraId="5F6853C2" w14:textId="24729DF3" w:rsidR="00290124" w:rsidRPr="00366E43" w:rsidRDefault="00290124" w:rsidP="00290124">
      <w:pPr>
        <w:spacing w:before="0"/>
        <w:jc w:val="both"/>
        <w:rPr>
          <w:szCs w:val="20"/>
          <w14:ligatures w14:val="standardContextual"/>
        </w:rPr>
      </w:pPr>
      <w:r w:rsidRPr="00366E43">
        <w:rPr>
          <w:szCs w:val="20"/>
          <w14:ligatures w14:val="standardContextual"/>
        </w:rPr>
        <w:t>APs to the AP MLD</w:t>
      </w:r>
      <w:ins w:id="9" w:author="Binita Gupta (binitag)" w:date="2023-09-05T21:25:00Z">
        <w:r w:rsidR="00F94B5C">
          <w:rPr>
            <w:szCs w:val="20"/>
            <w14:ligatures w14:val="standardContextual"/>
          </w:rPr>
          <w:t xml:space="preserve"> </w:t>
        </w:r>
      </w:ins>
      <w:ins w:id="10" w:author="Binita Gupta (binitag)" w:date="2023-09-05T21:40:00Z">
        <w:r w:rsidR="001462F0">
          <w:rPr>
            <w:szCs w:val="20"/>
            <w14:ligatures w14:val="standardContextual"/>
          </w:rPr>
          <w:t>(</w:t>
        </w:r>
        <w:r w:rsidR="001462F0" w:rsidRPr="00760EF9">
          <w:rPr>
            <w:szCs w:val="20"/>
            <w14:ligatures w14:val="standardContextual"/>
          </w:rPr>
          <w:t>#</w:t>
        </w:r>
        <w:proofErr w:type="gramStart"/>
        <w:r w:rsidR="001462F0" w:rsidRPr="00760EF9">
          <w:rPr>
            <w:szCs w:val="20"/>
            <w14:ligatures w14:val="standardContextual"/>
          </w:rPr>
          <w:t>20015</w:t>
        </w:r>
        <w:r w:rsidR="00760EF9" w:rsidRPr="00760EF9">
          <w:rPr>
            <w:szCs w:val="20"/>
            <w14:ligatures w14:val="standardContextual"/>
          </w:rPr>
          <w:t>)</w:t>
        </w:r>
      </w:ins>
      <w:ins w:id="11" w:author="Binita Gupta (binitag)" w:date="2023-09-05T21:25:00Z">
        <w:r w:rsidR="00F94B5C">
          <w:rPr>
            <w:szCs w:val="20"/>
            <w14:ligatures w14:val="standardContextual"/>
          </w:rPr>
          <w:t>as</w:t>
        </w:r>
        <w:proofErr w:type="gramEnd"/>
        <w:r w:rsidR="00F94B5C">
          <w:rPr>
            <w:szCs w:val="20"/>
            <w14:ligatures w14:val="standardContextual"/>
          </w:rPr>
          <w:t xml:space="preserve"> described in </w:t>
        </w:r>
      </w:ins>
      <w:ins w:id="12" w:author="Binita Gupta (binitag)" w:date="2023-09-05T21:26:00Z">
        <w:r w:rsidR="004015CD">
          <w:rPr>
            <w:szCs w:val="20"/>
            <w14:ligatures w14:val="standardContextual"/>
          </w:rPr>
          <w:t>sub</w:t>
        </w:r>
      </w:ins>
      <w:ins w:id="13" w:author="Binita Gupta (binitag)" w:date="2023-09-05T21:25:00Z">
        <w:r w:rsidR="00F94B5C">
          <w:rPr>
            <w:szCs w:val="20"/>
            <w14:ligatures w14:val="standardContextual"/>
          </w:rPr>
          <w:t xml:space="preserve">clause </w:t>
        </w:r>
        <w:r w:rsidR="004015CD" w:rsidRPr="004015CD">
          <w:rPr>
            <w:rFonts w:ascii="Calibri" w:hAnsi="Calibri" w:cs="Calibri"/>
            <w:szCs w:val="20"/>
            <w14:ligatures w14:val="standardContextual"/>
          </w:rPr>
          <w:t>﻿</w:t>
        </w:r>
        <w:r w:rsidR="004015CD" w:rsidRPr="004015CD">
          <w:rPr>
            <w:szCs w:val="20"/>
            <w14:ligatures w14:val="standardContextual"/>
          </w:rPr>
          <w:t xml:space="preserve">35.3.6.2 </w:t>
        </w:r>
        <w:r w:rsidR="004015CD">
          <w:rPr>
            <w:szCs w:val="20"/>
            <w14:ligatures w14:val="standardContextual"/>
          </w:rPr>
          <w:t>(</w:t>
        </w:r>
        <w:r w:rsidR="004015CD" w:rsidRPr="004015CD">
          <w:rPr>
            <w:szCs w:val="20"/>
            <w14:ligatures w14:val="standardContextual"/>
          </w:rPr>
          <w:t>Adding affiliated APs</w:t>
        </w:r>
        <w:r w:rsidR="004015CD">
          <w:rPr>
            <w:szCs w:val="20"/>
            <w14:ligatures w14:val="standardContextual"/>
          </w:rPr>
          <w:t>)</w:t>
        </w:r>
      </w:ins>
      <w:r w:rsidRPr="00366E43">
        <w:rPr>
          <w:szCs w:val="20"/>
          <w14:ligatures w14:val="standardContextual"/>
        </w:rPr>
        <w:t>, or remove one or more affiliated APs from the AP MLD</w:t>
      </w:r>
      <w:ins w:id="14" w:author="Binita Gupta (binitag)" w:date="2023-09-05T21:25:00Z">
        <w:r w:rsidR="004015CD">
          <w:rPr>
            <w:szCs w:val="20"/>
            <w14:ligatures w14:val="standardContextual"/>
          </w:rPr>
          <w:t xml:space="preserve"> as </w:t>
        </w:r>
      </w:ins>
      <w:ins w:id="15" w:author="Binita Gupta (binitag)" w:date="2023-09-05T21:26:00Z">
        <w:r w:rsidR="004015CD">
          <w:rPr>
            <w:szCs w:val="20"/>
            <w14:ligatures w14:val="standardContextual"/>
          </w:rPr>
          <w:t xml:space="preserve">described in subclause </w:t>
        </w:r>
        <w:r w:rsidR="004015CD" w:rsidRPr="004015CD">
          <w:rPr>
            <w:szCs w:val="20"/>
            <w14:ligatures w14:val="standardContextual"/>
          </w:rPr>
          <w:t xml:space="preserve">35.3.6.3 </w:t>
        </w:r>
        <w:r w:rsidR="004015CD">
          <w:rPr>
            <w:szCs w:val="20"/>
            <w14:ligatures w14:val="standardContextual"/>
          </w:rPr>
          <w:t>(</w:t>
        </w:r>
        <w:r w:rsidR="004015CD" w:rsidRPr="004015CD">
          <w:rPr>
            <w:szCs w:val="20"/>
            <w14:ligatures w14:val="standardContextual"/>
          </w:rPr>
          <w:t>Removing affiliated APs</w:t>
        </w:r>
        <w:r w:rsidR="004015CD">
          <w:rPr>
            <w:szCs w:val="20"/>
            <w14:ligatures w14:val="standardContextual"/>
          </w:rPr>
          <w:t>)</w:t>
        </w:r>
      </w:ins>
      <w:r w:rsidRPr="00366E43">
        <w:rPr>
          <w:szCs w:val="20"/>
          <w14:ligatures w14:val="standardContextual"/>
        </w:rPr>
        <w:t>. The ML reconfiguration also</w:t>
      </w:r>
    </w:p>
    <w:p w14:paraId="40622599" w14:textId="77777777" w:rsidR="00290124" w:rsidRPr="00366E43" w:rsidRDefault="00290124" w:rsidP="00290124">
      <w:pPr>
        <w:spacing w:before="0"/>
        <w:jc w:val="both"/>
        <w:rPr>
          <w:szCs w:val="20"/>
          <w14:ligatures w14:val="standardContextual"/>
        </w:rPr>
      </w:pPr>
      <w:r w:rsidRPr="00366E43">
        <w:rPr>
          <w:szCs w:val="20"/>
          <w14:ligatures w14:val="standardContextual"/>
        </w:rPr>
        <w:t>defines procedure for adding and deleting links dynamically to the ML setup of a non-AP MLD without</w:t>
      </w:r>
    </w:p>
    <w:p w14:paraId="7F54FCFC" w14:textId="68206017" w:rsidR="00F81634" w:rsidRDefault="00290124" w:rsidP="00625C45">
      <w:pPr>
        <w:spacing w:before="0"/>
        <w:jc w:val="both"/>
        <w:rPr>
          <w:szCs w:val="20"/>
          <w14:ligatures w14:val="standardContextual"/>
        </w:rPr>
      </w:pPr>
      <w:r w:rsidRPr="00366E43">
        <w:rPr>
          <w:szCs w:val="20"/>
          <w14:ligatures w14:val="standardContextual"/>
        </w:rPr>
        <w:t>requiring (re)association between the peer MLDs</w:t>
      </w:r>
      <w:ins w:id="16" w:author="Binita Gupta (binitag)" w:date="2023-09-05T21:37:00Z">
        <w:r w:rsidR="00F806C7">
          <w:rPr>
            <w:szCs w:val="20"/>
            <w14:ligatures w14:val="standardContextual"/>
          </w:rPr>
          <w:t xml:space="preserve"> as described in subclause </w:t>
        </w:r>
        <w:r w:rsidR="000D1574" w:rsidRPr="000D1574">
          <w:rPr>
            <w:rFonts w:ascii="Calibri" w:hAnsi="Calibri" w:cs="Calibri"/>
            <w:szCs w:val="20"/>
            <w14:ligatures w14:val="standardContextual"/>
          </w:rPr>
          <w:t>﻿</w:t>
        </w:r>
        <w:r w:rsidR="000D1574" w:rsidRPr="000D1574">
          <w:rPr>
            <w:szCs w:val="20"/>
            <w14:ligatures w14:val="standardContextual"/>
          </w:rPr>
          <w:t xml:space="preserve">35.3.6.4 </w:t>
        </w:r>
        <w:r w:rsidR="000D1574">
          <w:rPr>
            <w:szCs w:val="20"/>
            <w14:ligatures w14:val="standardContextual"/>
          </w:rPr>
          <w:t>(</w:t>
        </w:r>
        <w:r w:rsidR="000D1574" w:rsidRPr="000D1574">
          <w:rPr>
            <w:szCs w:val="20"/>
            <w14:ligatures w14:val="standardContextual"/>
          </w:rPr>
          <w:t>ML reconfiguration to the ML setup</w:t>
        </w:r>
      </w:ins>
      <w:ins w:id="17" w:author="Binita Gupta (binitag)" w:date="2023-09-05T21:38:00Z">
        <w:r w:rsidR="000D1574">
          <w:rPr>
            <w:szCs w:val="20"/>
            <w14:ligatures w14:val="standardContextual"/>
          </w:rPr>
          <w:t>)</w:t>
        </w:r>
      </w:ins>
      <w:r w:rsidRPr="00366E43">
        <w:rPr>
          <w:szCs w:val="20"/>
          <w14:ligatures w14:val="standardContextual"/>
        </w:rPr>
        <w:t xml:space="preserve"> and for AP MLD to recommend ML reconfiguration to the</w:t>
      </w:r>
      <w:r w:rsidR="000D1574">
        <w:rPr>
          <w:szCs w:val="20"/>
          <w14:ligatures w14:val="standardContextual"/>
        </w:rPr>
        <w:t xml:space="preserve"> </w:t>
      </w:r>
      <w:r w:rsidRPr="00366E43">
        <w:rPr>
          <w:szCs w:val="20"/>
          <w14:ligatures w14:val="standardContextual"/>
        </w:rPr>
        <w:t>ML setup of its associated non-AP MLD(s)</w:t>
      </w:r>
      <w:ins w:id="18" w:author="Binita Gupta (binitag)" w:date="2023-09-05T21:38:00Z">
        <w:r w:rsidR="000D1574">
          <w:rPr>
            <w:szCs w:val="20"/>
            <w14:ligatures w14:val="standardContextual"/>
          </w:rPr>
          <w:t xml:space="preserve"> as described in subclause </w:t>
        </w:r>
        <w:r w:rsidR="00900FAB" w:rsidRPr="00900FAB">
          <w:rPr>
            <w:rFonts w:ascii="Calibri" w:hAnsi="Calibri" w:cs="Calibri"/>
            <w:szCs w:val="20"/>
            <w14:ligatures w14:val="standardContextual"/>
          </w:rPr>
          <w:t>﻿</w:t>
        </w:r>
        <w:r w:rsidR="00900FAB" w:rsidRPr="00900FAB">
          <w:rPr>
            <w:szCs w:val="20"/>
            <w14:ligatures w14:val="standardContextual"/>
          </w:rPr>
          <w:t xml:space="preserve">35.3.6.5 </w:t>
        </w:r>
        <w:r w:rsidR="00900FAB">
          <w:rPr>
            <w:szCs w:val="20"/>
            <w14:ligatures w14:val="standardContextual"/>
          </w:rPr>
          <w:t>(</w:t>
        </w:r>
        <w:r w:rsidR="00900FAB" w:rsidRPr="00900FAB">
          <w:rPr>
            <w:szCs w:val="20"/>
            <w14:ligatures w14:val="standardContextual"/>
          </w:rPr>
          <w:t>AP MLD recommendation for ML reconfiguration</w:t>
        </w:r>
        <w:r w:rsidR="00900FAB">
          <w:rPr>
            <w:szCs w:val="20"/>
            <w14:ligatures w14:val="standardContextual"/>
          </w:rPr>
          <w:t>)</w:t>
        </w:r>
      </w:ins>
      <w:r w:rsidRPr="00366E43">
        <w:rPr>
          <w:szCs w:val="20"/>
          <w14:ligatures w14:val="standardContextual"/>
        </w:rPr>
        <w:t>.</w:t>
      </w:r>
    </w:p>
    <w:p w14:paraId="29198C36" w14:textId="77777777" w:rsidR="00625C45" w:rsidRPr="00625C45" w:rsidRDefault="00625C45" w:rsidP="00625C45">
      <w:pPr>
        <w:spacing w:before="0"/>
        <w:jc w:val="both"/>
        <w:rPr>
          <w:szCs w:val="20"/>
          <w14:ligatures w14:val="standardContextual"/>
        </w:rPr>
      </w:pPr>
    </w:p>
    <w:p w14:paraId="59244184" w14:textId="77777777" w:rsidR="00625C45" w:rsidRDefault="00625C45">
      <w:pPr>
        <w:spacing w:before="0" w:after="160" w:line="259" w:lineRule="auto"/>
        <w:rPr>
          <w:b/>
          <w:i/>
          <w:iCs/>
        </w:rPr>
      </w:pPr>
    </w:p>
    <w:p w14:paraId="52EB83F6" w14:textId="77777777" w:rsidR="00F81634" w:rsidRDefault="00F81634">
      <w:pPr>
        <w:spacing w:before="0" w:after="160" w:line="259" w:lineRule="auto"/>
        <w:rPr>
          <w:rFonts w:eastAsia="Malgun Gothic"/>
          <w:sz w:val="18"/>
          <w:szCs w:val="18"/>
          <w:lang w:val="en-GB" w:eastAsia="ko-KR"/>
        </w:rPr>
      </w:pPr>
      <w:r w:rsidRPr="00F81634">
        <w:rPr>
          <w:rFonts w:ascii="Calibri" w:eastAsia="Malgun Gothic" w:hAnsi="Calibri" w:cs="Calibri"/>
          <w:sz w:val="18"/>
          <w:szCs w:val="18"/>
          <w:lang w:val="en-GB" w:eastAsia="ko-KR"/>
        </w:rPr>
        <w:t>﻿</w:t>
      </w:r>
      <w:r w:rsidRPr="008D2D58">
        <w:rPr>
          <w:rFonts w:eastAsia="Malgun Gothic"/>
          <w:b/>
          <w:bCs/>
          <w:sz w:val="22"/>
          <w:szCs w:val="22"/>
          <w:lang w:val="en-GB" w:eastAsia="ko-KR"/>
        </w:rPr>
        <w:t xml:space="preserve">35.3.6.3 Removing affiliated </w:t>
      </w:r>
      <w:proofErr w:type="gramStart"/>
      <w:r w:rsidRPr="008D2D58">
        <w:rPr>
          <w:rFonts w:eastAsia="Malgun Gothic"/>
          <w:b/>
          <w:bCs/>
          <w:sz w:val="22"/>
          <w:szCs w:val="22"/>
          <w:lang w:val="en-GB" w:eastAsia="ko-KR"/>
        </w:rPr>
        <w:t>APs</w:t>
      </w:r>
      <w:proofErr w:type="gramEnd"/>
    </w:p>
    <w:p w14:paraId="15E1C881" w14:textId="77777777" w:rsidR="008D2D58" w:rsidRDefault="008D2D58" w:rsidP="008D2D58">
      <w:pPr>
        <w:widowControl w:val="0"/>
        <w:kinsoku w:val="0"/>
        <w:overflowPunct w:val="0"/>
        <w:autoSpaceDE w:val="0"/>
        <w:autoSpaceDN w:val="0"/>
        <w:adjustRightInd w:val="0"/>
        <w:spacing w:before="0" w:line="249" w:lineRule="auto"/>
        <w:ind w:right="997"/>
        <w:jc w:val="both"/>
        <w:rPr>
          <w:rFonts w:eastAsia="Malgun Gothic"/>
          <w:sz w:val="18"/>
          <w:szCs w:val="18"/>
          <w:lang w:val="en-GB" w:eastAsia="ko-KR"/>
        </w:rPr>
      </w:pPr>
    </w:p>
    <w:p w14:paraId="485562DA" w14:textId="77777777" w:rsidR="008D2D58" w:rsidRDefault="008D2D58" w:rsidP="008D2D58">
      <w:pPr>
        <w:widowControl w:val="0"/>
        <w:kinsoku w:val="0"/>
        <w:overflowPunct w:val="0"/>
        <w:autoSpaceDE w:val="0"/>
        <w:autoSpaceDN w:val="0"/>
        <w:adjustRightInd w:val="0"/>
        <w:spacing w:before="0" w:line="249" w:lineRule="auto"/>
        <w:ind w:right="997"/>
        <w:jc w:val="both"/>
        <w:rPr>
          <w:rFonts w:eastAsia="Malgun Gothic"/>
          <w:sz w:val="18"/>
          <w:szCs w:val="18"/>
          <w:lang w:val="en-GB" w:eastAsia="ko-KR"/>
        </w:rPr>
      </w:pPr>
    </w:p>
    <w:p w14:paraId="50858F2E" w14:textId="78725CFC" w:rsidR="00FA37F6" w:rsidRPr="006240A7" w:rsidRDefault="008D2D58" w:rsidP="00972784">
      <w:pPr>
        <w:widowControl w:val="0"/>
        <w:kinsoku w:val="0"/>
        <w:overflowPunct w:val="0"/>
        <w:autoSpaceDE w:val="0"/>
        <w:autoSpaceDN w:val="0"/>
        <w:adjustRightInd w:val="0"/>
        <w:spacing w:before="0" w:line="249" w:lineRule="auto"/>
        <w:ind w:right="997"/>
        <w:jc w:val="both"/>
        <w:rPr>
          <w:b/>
          <w:i/>
          <w:iCs/>
        </w:rPr>
      </w:pPr>
      <w:proofErr w:type="spellStart"/>
      <w:r w:rsidRPr="006240A7">
        <w:rPr>
          <w:b/>
          <w:i/>
          <w:iCs/>
          <w:highlight w:val="yellow"/>
        </w:rPr>
        <w:t>TGbe</w:t>
      </w:r>
      <w:proofErr w:type="spellEnd"/>
      <w:r w:rsidRPr="006240A7">
        <w:rPr>
          <w:b/>
          <w:i/>
          <w:iCs/>
          <w:highlight w:val="yellow"/>
        </w:rPr>
        <w:t xml:space="preserve"> editor: Please </w:t>
      </w:r>
      <w:r w:rsidR="00C13589" w:rsidRPr="006240A7">
        <w:rPr>
          <w:b/>
          <w:i/>
          <w:iCs/>
          <w:highlight w:val="yellow"/>
        </w:rPr>
        <w:t>add following</w:t>
      </w:r>
      <w:r w:rsidRPr="006240A7">
        <w:rPr>
          <w:b/>
          <w:i/>
          <w:iCs/>
          <w:highlight w:val="yellow"/>
        </w:rPr>
        <w:t xml:space="preserve"> paragraph </w:t>
      </w:r>
      <w:r w:rsidR="00262526">
        <w:rPr>
          <w:b/>
          <w:i/>
          <w:iCs/>
          <w:highlight w:val="yellow"/>
        </w:rPr>
        <w:t>after the</w:t>
      </w:r>
      <w:r w:rsidR="006240A7" w:rsidRPr="006240A7">
        <w:rPr>
          <w:b/>
          <w:i/>
          <w:iCs/>
          <w:highlight w:val="yellow"/>
        </w:rPr>
        <w:t xml:space="preserve"> 3</w:t>
      </w:r>
      <w:r w:rsidR="006240A7" w:rsidRPr="006240A7">
        <w:rPr>
          <w:b/>
          <w:i/>
          <w:iCs/>
          <w:highlight w:val="yellow"/>
          <w:vertAlign w:val="superscript"/>
        </w:rPr>
        <w:t>rd</w:t>
      </w:r>
      <w:r w:rsidR="006240A7" w:rsidRPr="006240A7">
        <w:rPr>
          <w:b/>
          <w:i/>
          <w:iCs/>
          <w:highlight w:val="yellow"/>
        </w:rPr>
        <w:t xml:space="preserve"> paragraph in this subclause.</w:t>
      </w:r>
    </w:p>
    <w:p w14:paraId="558D5E3C" w14:textId="77777777" w:rsidR="0065418B" w:rsidRDefault="0065418B" w:rsidP="00972784">
      <w:pPr>
        <w:widowControl w:val="0"/>
        <w:kinsoku w:val="0"/>
        <w:overflowPunct w:val="0"/>
        <w:autoSpaceDE w:val="0"/>
        <w:autoSpaceDN w:val="0"/>
        <w:adjustRightInd w:val="0"/>
        <w:spacing w:before="0" w:line="249" w:lineRule="auto"/>
        <w:ind w:right="997"/>
        <w:jc w:val="both"/>
        <w:rPr>
          <w:szCs w:val="20"/>
          <w14:ligatures w14:val="standardContextual"/>
        </w:rPr>
      </w:pPr>
    </w:p>
    <w:p w14:paraId="6059E5B2" w14:textId="5213100C" w:rsidR="0065418B" w:rsidRDefault="00410AA6" w:rsidP="00E97888">
      <w:pPr>
        <w:spacing w:before="0"/>
        <w:jc w:val="both"/>
        <w:rPr>
          <w:szCs w:val="20"/>
          <w14:ligatures w14:val="standardContextual"/>
        </w:rPr>
      </w:pPr>
      <w:ins w:id="19" w:author="Binita Gupta (binitag)" w:date="2023-09-05T20:14:00Z">
        <w:r>
          <w:rPr>
            <w:szCs w:val="20"/>
            <w14:ligatures w14:val="standardContextual"/>
          </w:rPr>
          <w:t>(#</w:t>
        </w:r>
        <w:proofErr w:type="gramStart"/>
        <w:r>
          <w:rPr>
            <w:szCs w:val="20"/>
            <w14:ligatures w14:val="standardContextual"/>
          </w:rPr>
          <w:t>19673)</w:t>
        </w:r>
      </w:ins>
      <w:ins w:id="20" w:author="Binita Gupta (binitag)" w:date="2023-09-05T19:38:00Z">
        <w:r w:rsidR="00E97888" w:rsidRPr="00C13589">
          <w:rPr>
            <w:szCs w:val="20"/>
            <w14:ligatures w14:val="standardContextual"/>
          </w:rPr>
          <w:t>In</w:t>
        </w:r>
        <w:proofErr w:type="gramEnd"/>
        <w:r w:rsidR="00E97888" w:rsidRPr="00C13589">
          <w:rPr>
            <w:szCs w:val="20"/>
            <w14:ligatures w14:val="standardContextual"/>
          </w:rPr>
          <w:t xml:space="preserve"> the Reconfiguration Multi-Link element</w:t>
        </w:r>
      </w:ins>
      <w:ins w:id="21" w:author="Binita Gupta (binitag)" w:date="2023-09-05T22:29:00Z">
        <w:r w:rsidR="00B131E9">
          <w:rPr>
            <w:szCs w:val="20"/>
            <w14:ligatures w14:val="standardContextual"/>
          </w:rPr>
          <w:t xml:space="preserve"> </w:t>
        </w:r>
      </w:ins>
      <w:ins w:id="22" w:author="Binita Gupta (binitag)" w:date="2023-09-05T19:38:00Z">
        <w:r w:rsidR="00E97888" w:rsidRPr="00C13589">
          <w:rPr>
            <w:szCs w:val="20"/>
            <w14:ligatures w14:val="standardContextual"/>
          </w:rPr>
          <w:t xml:space="preserve">included in a nontransmitted BSSID profile of a </w:t>
        </w:r>
        <w:r w:rsidR="00E97888">
          <w:rPr>
            <w:szCs w:val="20"/>
            <w14:ligatures w14:val="standardContextual"/>
          </w:rPr>
          <w:t>M</w:t>
        </w:r>
        <w:r w:rsidR="00E97888" w:rsidRPr="00C13589">
          <w:rPr>
            <w:szCs w:val="20"/>
            <w14:ligatures w14:val="standardContextual"/>
          </w:rPr>
          <w:t xml:space="preserve">ultiple BSSID </w:t>
        </w:r>
        <w:r w:rsidR="00E97888">
          <w:rPr>
            <w:szCs w:val="20"/>
            <w14:ligatures w14:val="standardContextual"/>
          </w:rPr>
          <w:t>element that is</w:t>
        </w:r>
        <w:r w:rsidR="00E97888" w:rsidRPr="00C13589">
          <w:rPr>
            <w:szCs w:val="20"/>
            <w14:ligatures w14:val="standardContextual"/>
          </w:rPr>
          <w:t xml:space="preserve"> carried in </w:t>
        </w:r>
        <w:r w:rsidR="00E97888">
          <w:rPr>
            <w:szCs w:val="20"/>
            <w14:ligatures w14:val="standardContextual"/>
          </w:rPr>
          <w:t xml:space="preserve">the </w:t>
        </w:r>
        <w:r w:rsidR="00E97888" w:rsidRPr="00C13589">
          <w:rPr>
            <w:szCs w:val="20"/>
            <w14:ligatures w14:val="standardContextual"/>
          </w:rPr>
          <w:t>Beacon and Probe Response frames transmitted by the transmitted BSSID of that multiple BSSID set, the MLD MAC Address Present subfield shall be set to 0. The AP MLD for which the AP removal information is provided in the Reconfiguration Multi-Link element shall be identified by the MLD MAC Address subfield of the Basic Multi-Link element corresponding to the same AP MLD</w:t>
        </w:r>
        <w:r w:rsidR="00E97888">
          <w:rPr>
            <w:szCs w:val="20"/>
            <w14:ligatures w14:val="standardContextual"/>
          </w:rPr>
          <w:t>.</w:t>
        </w:r>
      </w:ins>
    </w:p>
    <w:p w14:paraId="45860E86" w14:textId="77777777" w:rsidR="00625C45" w:rsidRDefault="00625C45" w:rsidP="00E97888">
      <w:pPr>
        <w:spacing w:before="0"/>
        <w:jc w:val="both"/>
        <w:rPr>
          <w:szCs w:val="20"/>
          <w14:ligatures w14:val="standardContextual"/>
        </w:rPr>
      </w:pPr>
    </w:p>
    <w:p w14:paraId="5B4CC51D" w14:textId="77777777" w:rsidR="00625C45" w:rsidRDefault="00625C45" w:rsidP="00E97888">
      <w:pPr>
        <w:spacing w:before="0"/>
        <w:jc w:val="both"/>
        <w:rPr>
          <w:szCs w:val="20"/>
          <w14:ligatures w14:val="standardContextual"/>
        </w:rPr>
      </w:pPr>
    </w:p>
    <w:p w14:paraId="424F6467" w14:textId="77777777" w:rsidR="00625C45" w:rsidRDefault="00625C45" w:rsidP="00E97888">
      <w:pPr>
        <w:spacing w:before="0"/>
        <w:jc w:val="both"/>
        <w:rPr>
          <w:szCs w:val="20"/>
          <w14:ligatures w14:val="standardContextual"/>
        </w:rPr>
      </w:pPr>
    </w:p>
    <w:p w14:paraId="68FE1A55" w14:textId="77777777" w:rsidR="00752EA9" w:rsidRDefault="00752EA9" w:rsidP="00E23BED">
      <w:pPr>
        <w:widowControl w:val="0"/>
        <w:kinsoku w:val="0"/>
        <w:overflowPunct w:val="0"/>
        <w:autoSpaceDE w:val="0"/>
        <w:autoSpaceDN w:val="0"/>
        <w:adjustRightInd w:val="0"/>
        <w:spacing w:before="0" w:line="249" w:lineRule="auto"/>
        <w:ind w:right="997"/>
        <w:jc w:val="both"/>
        <w:rPr>
          <w:b/>
          <w:i/>
          <w:iCs/>
          <w:highlight w:val="yellow"/>
        </w:rPr>
      </w:pPr>
    </w:p>
    <w:p w14:paraId="551F6018" w14:textId="29A745E6" w:rsidR="00E23BED" w:rsidRPr="00625C45" w:rsidRDefault="00E23BED" w:rsidP="00625C45">
      <w:pPr>
        <w:widowControl w:val="0"/>
        <w:kinsoku w:val="0"/>
        <w:overflowPunct w:val="0"/>
        <w:autoSpaceDE w:val="0"/>
        <w:autoSpaceDN w:val="0"/>
        <w:adjustRightInd w:val="0"/>
        <w:spacing w:before="0" w:line="249" w:lineRule="auto"/>
        <w:ind w:right="997"/>
        <w:jc w:val="both"/>
        <w:rPr>
          <w:b/>
          <w:i/>
          <w:iCs/>
        </w:rPr>
      </w:pPr>
      <w:proofErr w:type="spellStart"/>
      <w:r w:rsidRPr="006240A7">
        <w:rPr>
          <w:b/>
          <w:i/>
          <w:iCs/>
          <w:highlight w:val="yellow"/>
        </w:rPr>
        <w:t>TGbe</w:t>
      </w:r>
      <w:proofErr w:type="spellEnd"/>
      <w:r w:rsidRPr="006240A7">
        <w:rPr>
          <w:b/>
          <w:i/>
          <w:iCs/>
          <w:highlight w:val="yellow"/>
        </w:rPr>
        <w:t xml:space="preserve"> editor: Please </w:t>
      </w:r>
      <w:r>
        <w:rPr>
          <w:b/>
          <w:i/>
          <w:iCs/>
          <w:highlight w:val="yellow"/>
        </w:rPr>
        <w:t>modify</w:t>
      </w:r>
      <w:r w:rsidRPr="006240A7">
        <w:rPr>
          <w:b/>
          <w:i/>
          <w:iCs/>
          <w:highlight w:val="yellow"/>
        </w:rPr>
        <w:t xml:space="preserve"> </w:t>
      </w:r>
      <w:r w:rsidR="00752EA9">
        <w:rPr>
          <w:b/>
          <w:i/>
          <w:iCs/>
          <w:highlight w:val="yellow"/>
        </w:rPr>
        <w:t>the 16</w:t>
      </w:r>
      <w:r w:rsidR="00752EA9" w:rsidRPr="00262526">
        <w:rPr>
          <w:b/>
          <w:i/>
          <w:iCs/>
          <w:highlight w:val="yellow"/>
          <w:vertAlign w:val="superscript"/>
        </w:rPr>
        <w:t>th</w:t>
      </w:r>
      <w:r w:rsidRPr="006240A7">
        <w:rPr>
          <w:b/>
          <w:i/>
          <w:iCs/>
          <w:highlight w:val="yellow"/>
        </w:rPr>
        <w:t xml:space="preserve"> paragraph in this subclause</w:t>
      </w:r>
      <w:r w:rsidR="00752EA9">
        <w:rPr>
          <w:b/>
          <w:i/>
          <w:iCs/>
          <w:highlight w:val="yellow"/>
        </w:rPr>
        <w:t xml:space="preserve"> as shown below</w:t>
      </w:r>
      <w:r w:rsidRPr="006240A7">
        <w:rPr>
          <w:b/>
          <w:i/>
          <w:iCs/>
          <w:highlight w:val="yellow"/>
        </w:rPr>
        <w:t>.</w:t>
      </w:r>
    </w:p>
    <w:p w14:paraId="25BC18E3" w14:textId="77777777" w:rsidR="00E23BED" w:rsidRDefault="00E23BED" w:rsidP="00E97888">
      <w:pPr>
        <w:spacing w:before="0"/>
        <w:jc w:val="both"/>
        <w:rPr>
          <w:szCs w:val="20"/>
          <w14:ligatures w14:val="standardContextual"/>
        </w:rPr>
      </w:pPr>
    </w:p>
    <w:p w14:paraId="7CEC670C" w14:textId="77777777" w:rsidR="00E23BED" w:rsidRPr="00E23BED" w:rsidRDefault="00E23BED" w:rsidP="00E23BED">
      <w:pPr>
        <w:spacing w:before="0"/>
        <w:jc w:val="both"/>
        <w:rPr>
          <w:szCs w:val="20"/>
          <w14:ligatures w14:val="standardContextual"/>
        </w:rPr>
      </w:pPr>
      <w:r w:rsidRPr="00E23BED">
        <w:rPr>
          <w:rFonts w:ascii="Calibri" w:hAnsi="Calibri" w:cs="Calibri"/>
          <w:szCs w:val="20"/>
          <w14:ligatures w14:val="standardContextual"/>
        </w:rPr>
        <w:lastRenderedPageBreak/>
        <w:t>﻿</w:t>
      </w:r>
      <w:r w:rsidRPr="00E23BED">
        <w:rPr>
          <w:szCs w:val="20"/>
          <w14:ligatures w14:val="standardContextual"/>
        </w:rPr>
        <w:t xml:space="preserve">At the TBTT indicated by the value of the AP Removal Timer subfield in transmitted </w:t>
      </w:r>
      <w:proofErr w:type="gramStart"/>
      <w:r w:rsidRPr="00E23BED">
        <w:rPr>
          <w:szCs w:val="20"/>
          <w14:ligatures w14:val="standardContextual"/>
        </w:rPr>
        <w:t>Reconfiguration</w:t>
      </w:r>
      <w:proofErr w:type="gramEnd"/>
    </w:p>
    <w:p w14:paraId="143A22E2" w14:textId="77777777" w:rsidR="00E23BED" w:rsidRPr="00E23BED" w:rsidRDefault="00E23BED" w:rsidP="00E23BED">
      <w:pPr>
        <w:spacing w:before="0"/>
        <w:jc w:val="both"/>
        <w:rPr>
          <w:szCs w:val="20"/>
          <w14:ligatures w14:val="standardContextual"/>
        </w:rPr>
      </w:pPr>
      <w:r w:rsidRPr="00E23BED">
        <w:rPr>
          <w:szCs w:val="20"/>
          <w14:ligatures w14:val="standardContextual"/>
        </w:rPr>
        <w:t>Multi-Link elements, the AP MLD shall remove the affiliated AP indicated by the Link ID subfield in the</w:t>
      </w:r>
    </w:p>
    <w:p w14:paraId="155904C2" w14:textId="77777777" w:rsidR="00E23BED" w:rsidRPr="00E23BED" w:rsidRDefault="00E23BED" w:rsidP="00E23BED">
      <w:pPr>
        <w:spacing w:before="0"/>
        <w:jc w:val="both"/>
        <w:rPr>
          <w:szCs w:val="20"/>
          <w14:ligatures w14:val="standardContextual"/>
        </w:rPr>
      </w:pPr>
      <w:r w:rsidRPr="00E23BED">
        <w:rPr>
          <w:szCs w:val="20"/>
          <w14:ligatures w14:val="standardContextual"/>
        </w:rPr>
        <w:t>STA Control field of the Per-STA Profile subelement that includes the AP Removal Timer subfield. After</w:t>
      </w:r>
    </w:p>
    <w:p w14:paraId="131832FD" w14:textId="77777777" w:rsidR="00E23BED" w:rsidRPr="00E23BED" w:rsidRDefault="00E23BED" w:rsidP="00E23BED">
      <w:pPr>
        <w:spacing w:before="0"/>
        <w:jc w:val="both"/>
        <w:rPr>
          <w:szCs w:val="20"/>
          <w14:ligatures w14:val="standardContextual"/>
        </w:rPr>
      </w:pPr>
      <w:r w:rsidRPr="00E23BED">
        <w:rPr>
          <w:szCs w:val="20"/>
          <w14:ligatures w14:val="standardContextual"/>
        </w:rPr>
        <w:t>removing the affiliated AP, the AP MLD shall remove the Per-STA Profile subelement from the</w:t>
      </w:r>
    </w:p>
    <w:p w14:paraId="29D7771B" w14:textId="310E1506" w:rsidR="00E37BDD" w:rsidRPr="00E23BED" w:rsidRDefault="00E23BED" w:rsidP="00E37BDD">
      <w:pPr>
        <w:spacing w:before="0"/>
        <w:jc w:val="both"/>
        <w:rPr>
          <w:ins w:id="23" w:author="Binita Gupta (binitag)" w:date="2023-09-05T21:04:00Z"/>
          <w:szCs w:val="20"/>
          <w14:ligatures w14:val="standardContextual"/>
        </w:rPr>
      </w:pPr>
      <w:r w:rsidRPr="00E23BED">
        <w:rPr>
          <w:szCs w:val="20"/>
          <w14:ligatures w14:val="standardContextual"/>
        </w:rPr>
        <w:t>Reconfiguration Multi-Link element corresponding to the removed AP,</w:t>
      </w:r>
      <w:ins w:id="24" w:author="Binita Gupta (binitag)" w:date="2023-09-05T21:17:00Z">
        <w:r w:rsidR="00712606">
          <w:rPr>
            <w:szCs w:val="20"/>
            <w14:ligatures w14:val="standardContextual"/>
          </w:rPr>
          <w:t xml:space="preserve"> </w:t>
        </w:r>
        <w:r w:rsidR="00FC6EC7">
          <w:rPr>
            <w:szCs w:val="20"/>
            <w14:ligatures w14:val="standardContextual"/>
          </w:rPr>
          <w:t>(#</w:t>
        </w:r>
        <w:proofErr w:type="gramStart"/>
        <w:r w:rsidR="00FC6EC7" w:rsidRPr="000B6C78">
          <w:rPr>
            <w:szCs w:val="20"/>
            <w14:ligatures w14:val="standardContextual"/>
          </w:rPr>
          <w:t>19934)</w:t>
        </w:r>
      </w:ins>
      <w:ins w:id="25" w:author="Binita Gupta (binitag)" w:date="2023-09-05T21:04:00Z">
        <w:r w:rsidR="00E37BDD">
          <w:rPr>
            <w:szCs w:val="20"/>
            <w14:ligatures w14:val="standardContextual"/>
          </w:rPr>
          <w:t>and</w:t>
        </w:r>
      </w:ins>
      <w:proofErr w:type="gramEnd"/>
      <w:ins w:id="26" w:author="Binita Gupta (binitag)" w:date="2023-09-05T21:02:00Z">
        <w:r w:rsidR="00752EA9">
          <w:rPr>
            <w:szCs w:val="20"/>
            <w14:ligatures w14:val="standardContextual"/>
          </w:rPr>
          <w:t xml:space="preserve"> </w:t>
        </w:r>
      </w:ins>
      <w:ins w:id="27" w:author="Binita Gupta (binitag)" w:date="2023-09-05T21:04:00Z">
        <w:r w:rsidR="00E37BDD">
          <w:rPr>
            <w:szCs w:val="20"/>
            <w14:ligatures w14:val="standardContextual"/>
          </w:rPr>
          <w:t>i</w:t>
        </w:r>
      </w:ins>
      <w:ins w:id="28" w:author="Binita Gupta (binitag)" w:date="2023-09-05T21:02:00Z">
        <w:r w:rsidR="00096084">
          <w:rPr>
            <w:szCs w:val="20"/>
            <w14:ligatures w14:val="standardContextual"/>
          </w:rPr>
          <w:t xml:space="preserve">f </w:t>
        </w:r>
      </w:ins>
      <w:ins w:id="29" w:author="Binita Gupta (binitag)" w:date="2023-09-05T21:03:00Z">
        <w:r w:rsidR="00096084">
          <w:rPr>
            <w:szCs w:val="20"/>
            <w14:ligatures w14:val="standardContextual"/>
          </w:rPr>
          <w:t xml:space="preserve">there </w:t>
        </w:r>
        <w:r w:rsidR="00525DC5">
          <w:rPr>
            <w:szCs w:val="20"/>
            <w14:ligatures w14:val="standardContextual"/>
          </w:rPr>
          <w:t>is</w:t>
        </w:r>
      </w:ins>
      <w:ins w:id="30" w:author="Binita Gupta (binitag)" w:date="2023-09-05T22:32:00Z">
        <w:r w:rsidR="00B34DE4">
          <w:rPr>
            <w:szCs w:val="20"/>
            <w14:ligatures w14:val="standardContextual"/>
          </w:rPr>
          <w:t xml:space="preserve"> </w:t>
        </w:r>
      </w:ins>
      <w:ins w:id="31" w:author="Binita Gupta (binitag)" w:date="2023-09-05T22:33:00Z">
        <w:r w:rsidR="003B6F89">
          <w:rPr>
            <w:szCs w:val="20"/>
            <w14:ligatures w14:val="standardContextual"/>
          </w:rPr>
          <w:t xml:space="preserve">still </w:t>
        </w:r>
      </w:ins>
      <w:ins w:id="32" w:author="Binita Gupta (binitag)" w:date="2023-09-05T22:32:00Z">
        <w:r w:rsidR="00B34DE4">
          <w:rPr>
            <w:szCs w:val="20"/>
            <w14:ligatures w14:val="standardContextual"/>
          </w:rPr>
          <w:t>at least</w:t>
        </w:r>
      </w:ins>
      <w:ins w:id="33" w:author="Binita Gupta (binitag)" w:date="2023-09-05T21:03:00Z">
        <w:r w:rsidR="00525DC5">
          <w:rPr>
            <w:szCs w:val="20"/>
            <w14:ligatures w14:val="standardContextual"/>
          </w:rPr>
          <w:t xml:space="preserve"> one</w:t>
        </w:r>
      </w:ins>
      <w:ins w:id="34" w:author="Binita Gupta (binitag)" w:date="2023-09-05T21:04:00Z">
        <w:r w:rsidR="00E37BDD">
          <w:rPr>
            <w:szCs w:val="20"/>
            <w14:ligatures w14:val="standardContextual"/>
          </w:rPr>
          <w:t xml:space="preserve"> </w:t>
        </w:r>
        <w:r w:rsidR="00E37BDD" w:rsidRPr="00E23BED">
          <w:rPr>
            <w:szCs w:val="20"/>
            <w14:ligatures w14:val="standardContextual"/>
          </w:rPr>
          <w:t>Per-STA Profile</w:t>
        </w:r>
      </w:ins>
    </w:p>
    <w:p w14:paraId="281AB99F" w14:textId="1DFCD9ED" w:rsidR="00E23BED" w:rsidRPr="00E23BED" w:rsidRDefault="00E37BDD" w:rsidP="00AD3ED0">
      <w:pPr>
        <w:spacing w:before="0"/>
        <w:jc w:val="both"/>
        <w:rPr>
          <w:szCs w:val="20"/>
          <w14:ligatures w14:val="standardContextual"/>
        </w:rPr>
      </w:pPr>
      <w:ins w:id="35" w:author="Binita Gupta (binitag)" w:date="2023-09-05T21:04:00Z">
        <w:r w:rsidRPr="00E23BED">
          <w:rPr>
            <w:szCs w:val="20"/>
            <w14:ligatures w14:val="standardContextual"/>
          </w:rPr>
          <w:t>subelement remain</w:t>
        </w:r>
        <w:r>
          <w:rPr>
            <w:szCs w:val="20"/>
            <w14:ligatures w14:val="standardContextual"/>
          </w:rPr>
          <w:t>ing</w:t>
        </w:r>
        <w:r w:rsidRPr="00E23BED">
          <w:rPr>
            <w:szCs w:val="20"/>
            <w14:ligatures w14:val="standardContextual"/>
          </w:rPr>
          <w:t xml:space="preserve"> </w:t>
        </w:r>
      </w:ins>
      <w:ins w:id="36" w:author="Binita Gupta (binitag)" w:date="2023-09-05T21:07:00Z">
        <w:r w:rsidR="007A0A33">
          <w:rPr>
            <w:szCs w:val="20"/>
            <w14:ligatures w14:val="standardContextual"/>
          </w:rPr>
          <w:t xml:space="preserve">in </w:t>
        </w:r>
      </w:ins>
      <w:ins w:id="37" w:author="Binita Gupta (binitag)" w:date="2023-09-05T21:05:00Z">
        <w:r w:rsidR="007A0A33" w:rsidRPr="00E23BED">
          <w:rPr>
            <w:szCs w:val="20"/>
            <w14:ligatures w14:val="standardContextual"/>
          </w:rPr>
          <w:t>the Reconfiguration Multi-Link element</w:t>
        </w:r>
      </w:ins>
      <w:ins w:id="38" w:author="Binita Gupta (binitag)" w:date="2023-09-05T21:17:00Z">
        <w:r w:rsidR="00FC6EC7">
          <w:rPr>
            <w:szCs w:val="20"/>
            <w14:ligatures w14:val="standardContextual"/>
          </w:rPr>
          <w:t>,</w:t>
        </w:r>
      </w:ins>
      <w:r w:rsidR="007A0A33" w:rsidRPr="00E23BED">
        <w:rPr>
          <w:szCs w:val="20"/>
          <w14:ligatures w14:val="standardContextual"/>
        </w:rPr>
        <w:t xml:space="preserve"> </w:t>
      </w:r>
      <w:ins w:id="39" w:author="Binita Gupta (binitag)" w:date="2023-09-05T21:04:00Z">
        <w:r w:rsidR="00AD07F7">
          <w:rPr>
            <w:szCs w:val="20"/>
            <w14:ligatures w14:val="standardContextual"/>
          </w:rPr>
          <w:t>the AP MLD shall continue to transmit</w:t>
        </w:r>
      </w:ins>
      <w:ins w:id="40" w:author="Binita Gupta (binitag)" w:date="2023-09-05T21:05:00Z">
        <w:r w:rsidR="00AD07F7">
          <w:rPr>
            <w:szCs w:val="20"/>
            <w14:ligatures w14:val="standardContextual"/>
          </w:rPr>
          <w:t xml:space="preserve"> </w:t>
        </w:r>
        <w:r w:rsidR="00AD07F7" w:rsidRPr="00E23BED">
          <w:rPr>
            <w:szCs w:val="20"/>
            <w14:ligatures w14:val="standardContextual"/>
          </w:rPr>
          <w:t>the Reconfiguration Multi-Link element</w:t>
        </w:r>
      </w:ins>
      <w:r w:rsidR="00E23BED" w:rsidRPr="00E23BED">
        <w:rPr>
          <w:szCs w:val="20"/>
          <w14:ligatures w14:val="standardContextual"/>
        </w:rPr>
        <w:t xml:space="preserve"> </w:t>
      </w:r>
      <w:ins w:id="41" w:author="Binita Gupta (binitag)" w:date="2023-09-05T21:05:00Z">
        <w:r w:rsidR="00AD07F7">
          <w:rPr>
            <w:szCs w:val="20"/>
            <w14:ligatures w14:val="standardContextual"/>
          </w:rPr>
          <w:t xml:space="preserve">in </w:t>
        </w:r>
      </w:ins>
      <w:ins w:id="42" w:author="Binita Gupta (binitag)" w:date="2023-09-05T21:06:00Z">
        <w:r w:rsidR="002738FE">
          <w:rPr>
            <w:szCs w:val="20"/>
            <w14:ligatures w14:val="standardContextual"/>
          </w:rPr>
          <w:t>the s</w:t>
        </w:r>
      </w:ins>
      <w:ins w:id="43" w:author="Binita Gupta (binitag)" w:date="2023-09-05T21:05:00Z">
        <w:r w:rsidR="00211B1B">
          <w:rPr>
            <w:szCs w:val="20"/>
            <w14:ligatures w14:val="standardContextual"/>
          </w:rPr>
          <w:t xml:space="preserve">ubsequent Beacon </w:t>
        </w:r>
      </w:ins>
      <w:ins w:id="44" w:author="Binita Gupta (binitag)" w:date="2023-09-05T21:06:00Z">
        <w:r w:rsidR="002738FE">
          <w:rPr>
            <w:szCs w:val="20"/>
            <w14:ligatures w14:val="standardContextual"/>
          </w:rPr>
          <w:t>and Probe R</w:t>
        </w:r>
        <w:r w:rsidR="00032D6F">
          <w:rPr>
            <w:szCs w:val="20"/>
            <w14:ligatures w14:val="standardContextual"/>
          </w:rPr>
          <w:t>esponse frame</w:t>
        </w:r>
      </w:ins>
      <w:ins w:id="45" w:author="Binita Gupta (binitag)" w:date="2023-09-05T21:10:00Z">
        <w:r w:rsidR="002203D4">
          <w:rPr>
            <w:szCs w:val="20"/>
            <w14:ligatures w14:val="standardContextual"/>
          </w:rPr>
          <w:t>s</w:t>
        </w:r>
        <w:r w:rsidR="00AD3ED0">
          <w:rPr>
            <w:szCs w:val="20"/>
            <w14:ligatures w14:val="standardContextual"/>
          </w:rPr>
          <w:t xml:space="preserve"> </w:t>
        </w:r>
        <w:r w:rsidR="00AD3ED0" w:rsidRPr="00E23BED">
          <w:rPr>
            <w:szCs w:val="20"/>
            <w14:ligatures w14:val="standardContextual"/>
          </w:rPr>
          <w:t>of the remaining</w:t>
        </w:r>
        <w:r w:rsidR="00AD3ED0">
          <w:rPr>
            <w:szCs w:val="20"/>
            <w14:ligatures w14:val="standardContextual"/>
          </w:rPr>
          <w:t xml:space="preserve"> </w:t>
        </w:r>
        <w:r w:rsidR="00AD3ED0" w:rsidRPr="00E23BED">
          <w:rPr>
            <w:szCs w:val="20"/>
            <w14:ligatures w14:val="standardContextual"/>
          </w:rPr>
          <w:t>affiliated APs</w:t>
        </w:r>
      </w:ins>
      <w:ins w:id="46" w:author="Binita Gupta (binitag)" w:date="2023-09-05T21:08:00Z">
        <w:r w:rsidR="00A12FB9">
          <w:rPr>
            <w:szCs w:val="20"/>
            <w14:ligatures w14:val="standardContextual"/>
          </w:rPr>
          <w:t>,</w:t>
        </w:r>
      </w:ins>
      <w:ins w:id="47" w:author="Binita Gupta (binitag)" w:date="2023-09-05T21:09:00Z">
        <w:r w:rsidR="005E20F7">
          <w:rPr>
            <w:szCs w:val="20"/>
            <w14:ligatures w14:val="standardContextual"/>
          </w:rPr>
          <w:t xml:space="preserve"> </w:t>
        </w:r>
      </w:ins>
      <w:ins w:id="48" w:author="Binita Gupta (binitag)" w:date="2023-09-05T21:08:00Z">
        <w:r w:rsidR="00A12FB9">
          <w:rPr>
            <w:szCs w:val="20"/>
            <w14:ligatures w14:val="standardContextual"/>
          </w:rPr>
          <w:t>otherwise</w:t>
        </w:r>
      </w:ins>
      <w:ins w:id="49" w:author="Binita Gupta (binitag)" w:date="2023-09-05T21:09:00Z">
        <w:r w:rsidR="005E20F7">
          <w:rPr>
            <w:szCs w:val="20"/>
            <w14:ligatures w14:val="standardContextual"/>
          </w:rPr>
          <w:t xml:space="preserve"> </w:t>
        </w:r>
      </w:ins>
      <w:del w:id="50" w:author="Binita Gupta (binitag)" w:date="2023-09-05T21:09:00Z">
        <w:r w:rsidR="00E23BED" w:rsidRPr="00E23BED" w:rsidDel="005E20F7">
          <w:rPr>
            <w:szCs w:val="20"/>
            <w14:ligatures w14:val="standardContextual"/>
          </w:rPr>
          <w:delText>and if no more Per-STA Profile</w:delText>
        </w:r>
        <w:r w:rsidR="00032D6F" w:rsidDel="005E20F7">
          <w:rPr>
            <w:szCs w:val="20"/>
            <w14:ligatures w14:val="standardContextual"/>
          </w:rPr>
          <w:delText xml:space="preserve"> </w:delText>
        </w:r>
        <w:r w:rsidR="00E23BED" w:rsidRPr="00E23BED" w:rsidDel="005E20F7">
          <w:rPr>
            <w:szCs w:val="20"/>
            <w14:ligatures w14:val="standardContextual"/>
          </w:rPr>
          <w:delText>subelement remain in the Reconfiguration Multi-Link element</w:delText>
        </w:r>
      </w:del>
      <w:r w:rsidR="00E23BED" w:rsidRPr="00E23BED">
        <w:rPr>
          <w:szCs w:val="20"/>
          <w14:ligatures w14:val="standardContextual"/>
        </w:rPr>
        <w:t>, the AP MLD shall stop transmitting the</w:t>
      </w:r>
    </w:p>
    <w:p w14:paraId="5932AD83" w14:textId="2A93272C" w:rsidR="00E23BED" w:rsidRDefault="00E23BED" w:rsidP="00CB21D6">
      <w:pPr>
        <w:spacing w:before="0"/>
        <w:jc w:val="both"/>
        <w:rPr>
          <w:szCs w:val="20"/>
          <w14:ligatures w14:val="standardContextual"/>
        </w:rPr>
      </w:pPr>
      <w:r w:rsidRPr="00E23BED">
        <w:rPr>
          <w:szCs w:val="20"/>
          <w14:ligatures w14:val="standardContextual"/>
        </w:rPr>
        <w:t>Reconfiguration Multi-Link element in the subsequent Beacon and Probe Response frames of the remaining</w:t>
      </w:r>
      <w:r w:rsidR="00CB21D6">
        <w:rPr>
          <w:szCs w:val="20"/>
          <w14:ligatures w14:val="standardContextual"/>
        </w:rPr>
        <w:t xml:space="preserve"> </w:t>
      </w:r>
      <w:r w:rsidR="00B402E4">
        <w:rPr>
          <w:szCs w:val="20"/>
          <w14:ligatures w14:val="standardContextual"/>
        </w:rPr>
        <w:t>a</w:t>
      </w:r>
      <w:r w:rsidRPr="00E23BED">
        <w:rPr>
          <w:szCs w:val="20"/>
          <w14:ligatures w14:val="standardContextual"/>
        </w:rPr>
        <w:t>ffiliated APs. After the affiliated AP is removed, the AP MLD shall remove the Per-STA Profile</w:t>
      </w:r>
      <w:r w:rsidR="00B402E4">
        <w:rPr>
          <w:szCs w:val="20"/>
          <w14:ligatures w14:val="standardContextual"/>
        </w:rPr>
        <w:t xml:space="preserve"> </w:t>
      </w:r>
      <w:r w:rsidRPr="00E23BED">
        <w:rPr>
          <w:szCs w:val="20"/>
          <w14:ligatures w14:val="standardContextual"/>
        </w:rPr>
        <w:t>subelement for that affiliated AP (if any) from the Basic Multi-Link element</w:t>
      </w:r>
      <w:ins w:id="51" w:author="Binita Gupta (binitag)" w:date="2023-09-05T21:12:00Z">
        <w:r w:rsidR="00D831C3">
          <w:rPr>
            <w:szCs w:val="20"/>
            <w14:ligatures w14:val="standardContextual"/>
          </w:rPr>
          <w:t xml:space="preserve"> </w:t>
        </w:r>
      </w:ins>
      <w:ins w:id="52" w:author="Binita Gupta (binitag)" w:date="2023-09-06T08:15:00Z">
        <w:r w:rsidR="0045459D">
          <w:rPr>
            <w:szCs w:val="20"/>
            <w14:ligatures w14:val="standardContextual"/>
          </w:rPr>
          <w:t>(</w:t>
        </w:r>
        <w:r w:rsidR="0045459D">
          <w:rPr>
            <w:rFonts w:ascii="Arial" w:hAnsi="Arial" w:cs="Arial"/>
            <w:sz w:val="18"/>
            <w:szCs w:val="18"/>
          </w:rPr>
          <w:t>#</w:t>
        </w:r>
        <w:proofErr w:type="gramStart"/>
        <w:r w:rsidR="0045459D">
          <w:rPr>
            <w:rFonts w:ascii="Arial" w:hAnsi="Arial" w:cs="Arial"/>
            <w:sz w:val="18"/>
            <w:szCs w:val="18"/>
          </w:rPr>
          <w:t>19681)</w:t>
        </w:r>
      </w:ins>
      <w:ins w:id="53" w:author="Binita Gupta (binitag)" w:date="2023-09-05T21:12:00Z">
        <w:r w:rsidR="00D831C3" w:rsidRPr="00B402E4">
          <w:rPr>
            <w:szCs w:val="20"/>
            <w14:ligatures w14:val="standardContextual"/>
          </w:rPr>
          <w:t>that</w:t>
        </w:r>
        <w:proofErr w:type="gramEnd"/>
        <w:r w:rsidR="00D831C3" w:rsidRPr="00B402E4">
          <w:rPr>
            <w:szCs w:val="20"/>
            <w14:ligatures w14:val="standardContextual"/>
          </w:rPr>
          <w:t xml:space="preserve"> is carried in the subsequent Beacon and Probe Response frames</w:t>
        </w:r>
      </w:ins>
      <w:ins w:id="54" w:author="Binita Gupta (binitag)" w:date="2023-09-05T21:13:00Z">
        <w:r w:rsidR="00CB21D6" w:rsidRPr="00B402E4">
          <w:rPr>
            <w:szCs w:val="20"/>
            <w14:ligatures w14:val="standardContextual"/>
          </w:rPr>
          <w:t xml:space="preserve"> of the </w:t>
        </w:r>
        <w:r w:rsidR="00CB21D6" w:rsidRPr="00E23BED">
          <w:rPr>
            <w:szCs w:val="20"/>
            <w14:ligatures w14:val="standardContextual"/>
          </w:rPr>
          <w:t>remaining</w:t>
        </w:r>
        <w:r w:rsidR="00CB21D6">
          <w:rPr>
            <w:szCs w:val="20"/>
            <w14:ligatures w14:val="standardContextual"/>
          </w:rPr>
          <w:t xml:space="preserve"> </w:t>
        </w:r>
        <w:r w:rsidR="00CB21D6" w:rsidRPr="00E23BED">
          <w:rPr>
            <w:szCs w:val="20"/>
            <w14:ligatures w14:val="standardContextual"/>
          </w:rPr>
          <w:t>affiliated APs</w:t>
        </w:r>
      </w:ins>
      <w:r w:rsidRPr="00E23BED">
        <w:rPr>
          <w:szCs w:val="20"/>
          <w14:ligatures w14:val="standardContextual"/>
        </w:rPr>
        <w:t>.</w:t>
      </w:r>
    </w:p>
    <w:p w14:paraId="13872128" w14:textId="77777777" w:rsidR="00016844" w:rsidRDefault="00016844" w:rsidP="00CB21D6">
      <w:pPr>
        <w:spacing w:before="0"/>
        <w:jc w:val="both"/>
        <w:rPr>
          <w:szCs w:val="20"/>
          <w14:ligatures w14:val="standardContextual"/>
        </w:rPr>
      </w:pPr>
    </w:p>
    <w:p w14:paraId="0AFE55C7" w14:textId="77777777" w:rsidR="00016844" w:rsidRDefault="00016844" w:rsidP="00CB21D6">
      <w:pPr>
        <w:spacing w:before="0"/>
        <w:jc w:val="both"/>
        <w:rPr>
          <w:szCs w:val="20"/>
          <w14:ligatures w14:val="standardContextual"/>
        </w:rPr>
      </w:pPr>
    </w:p>
    <w:p w14:paraId="67A66521" w14:textId="2A292173" w:rsidR="00A87FA0" w:rsidRPr="006240A7" w:rsidRDefault="00A87FA0" w:rsidP="00A87FA0">
      <w:pPr>
        <w:widowControl w:val="0"/>
        <w:kinsoku w:val="0"/>
        <w:overflowPunct w:val="0"/>
        <w:autoSpaceDE w:val="0"/>
        <w:autoSpaceDN w:val="0"/>
        <w:adjustRightInd w:val="0"/>
        <w:spacing w:before="0" w:line="249" w:lineRule="auto"/>
        <w:ind w:right="997"/>
        <w:jc w:val="both"/>
        <w:rPr>
          <w:b/>
          <w:i/>
          <w:iCs/>
        </w:rPr>
      </w:pPr>
      <w:proofErr w:type="spellStart"/>
      <w:r w:rsidRPr="006240A7">
        <w:rPr>
          <w:b/>
          <w:i/>
          <w:iCs/>
          <w:highlight w:val="yellow"/>
        </w:rPr>
        <w:t>TGbe</w:t>
      </w:r>
      <w:proofErr w:type="spellEnd"/>
      <w:r w:rsidRPr="006240A7">
        <w:rPr>
          <w:b/>
          <w:i/>
          <w:iCs/>
          <w:highlight w:val="yellow"/>
        </w:rPr>
        <w:t xml:space="preserve"> editor: Please </w:t>
      </w:r>
      <w:r>
        <w:rPr>
          <w:b/>
          <w:i/>
          <w:iCs/>
          <w:highlight w:val="yellow"/>
        </w:rPr>
        <w:t>modify</w:t>
      </w:r>
      <w:r w:rsidRPr="006240A7">
        <w:rPr>
          <w:b/>
          <w:i/>
          <w:iCs/>
          <w:highlight w:val="yellow"/>
        </w:rPr>
        <w:t xml:space="preserve"> </w:t>
      </w:r>
      <w:r>
        <w:rPr>
          <w:b/>
          <w:i/>
          <w:iCs/>
          <w:highlight w:val="yellow"/>
        </w:rPr>
        <w:t>the 18</w:t>
      </w:r>
      <w:r w:rsidRPr="00262526">
        <w:rPr>
          <w:b/>
          <w:i/>
          <w:iCs/>
          <w:highlight w:val="yellow"/>
          <w:vertAlign w:val="superscript"/>
        </w:rPr>
        <w:t>th</w:t>
      </w:r>
      <w:r w:rsidRPr="006240A7">
        <w:rPr>
          <w:b/>
          <w:i/>
          <w:iCs/>
          <w:highlight w:val="yellow"/>
        </w:rPr>
        <w:t xml:space="preserve"> paragraph in this subclause</w:t>
      </w:r>
      <w:r>
        <w:rPr>
          <w:b/>
          <w:i/>
          <w:iCs/>
          <w:highlight w:val="yellow"/>
        </w:rPr>
        <w:t xml:space="preserve"> as shown below</w:t>
      </w:r>
      <w:r w:rsidRPr="006240A7">
        <w:rPr>
          <w:b/>
          <w:i/>
          <w:iCs/>
          <w:highlight w:val="yellow"/>
        </w:rPr>
        <w:t>.</w:t>
      </w:r>
    </w:p>
    <w:p w14:paraId="089FE175" w14:textId="31A67B7E" w:rsidR="00016844" w:rsidRDefault="00016844" w:rsidP="00016844">
      <w:pPr>
        <w:widowControl w:val="0"/>
        <w:kinsoku w:val="0"/>
        <w:overflowPunct w:val="0"/>
        <w:autoSpaceDE w:val="0"/>
        <w:autoSpaceDN w:val="0"/>
        <w:adjustRightInd w:val="0"/>
        <w:spacing w:before="0" w:line="249" w:lineRule="auto"/>
        <w:ind w:right="997"/>
        <w:jc w:val="both"/>
        <w:rPr>
          <w:b/>
          <w:i/>
          <w:iCs/>
        </w:rPr>
      </w:pPr>
    </w:p>
    <w:p w14:paraId="7E312130" w14:textId="70FA6E40" w:rsidR="00280835" w:rsidRPr="001A285C" w:rsidRDefault="00A87FA0" w:rsidP="001A285C">
      <w:pPr>
        <w:spacing w:before="0"/>
        <w:jc w:val="both"/>
        <w:rPr>
          <w:szCs w:val="20"/>
          <w14:ligatures w14:val="standardContextual"/>
        </w:rPr>
      </w:pPr>
      <w:r w:rsidRPr="00131A55">
        <w:rPr>
          <w:rFonts w:ascii="Calibri" w:hAnsi="Calibri" w:cs="Calibri"/>
          <w:szCs w:val="20"/>
          <w14:ligatures w14:val="standardContextual"/>
        </w:rPr>
        <w:t>﻿</w:t>
      </w:r>
      <w:ins w:id="55" w:author="Binita Gupta (binitag)" w:date="2023-09-05T22:40:00Z">
        <w:r w:rsidR="00132652" w:rsidRPr="00131A55">
          <w:rPr>
            <w:szCs w:val="20"/>
            <w14:ligatures w14:val="standardContextual"/>
          </w:rPr>
          <w:t>(#</w:t>
        </w:r>
        <w:proofErr w:type="gramStart"/>
        <w:r w:rsidR="00132652" w:rsidRPr="00131A55">
          <w:rPr>
            <w:szCs w:val="20"/>
            <w14:ligatures w14:val="standardContextual"/>
          </w:rPr>
          <w:t>20023)</w:t>
        </w:r>
        <w:r w:rsidR="0027626E" w:rsidRPr="00131A55">
          <w:rPr>
            <w:szCs w:val="20"/>
            <w14:ligatures w14:val="standardContextual"/>
          </w:rPr>
          <w:t>A</w:t>
        </w:r>
        <w:proofErr w:type="gramEnd"/>
        <w:r w:rsidR="0027626E" w:rsidRPr="00131A55">
          <w:rPr>
            <w:szCs w:val="20"/>
            <w14:ligatures w14:val="standardContextual"/>
          </w:rPr>
          <w:t xml:space="preserve"> non-AP MLD identifies one or more affiliated APs being removed from its associated AP MLD from the Reconfiguration Multi-Link element received from the AP MLD.</w:t>
        </w:r>
      </w:ins>
      <w:ins w:id="56" w:author="Binita Gupta (binitag)" w:date="2023-09-05T22:41:00Z">
        <w:r w:rsidR="00CF2281" w:rsidRPr="00131A55">
          <w:rPr>
            <w:szCs w:val="20"/>
            <w14:ligatures w14:val="standardContextual"/>
          </w:rPr>
          <w:t xml:space="preserve"> </w:t>
        </w:r>
      </w:ins>
      <w:r w:rsidRPr="001A285C">
        <w:rPr>
          <w:szCs w:val="20"/>
          <w14:ligatures w14:val="standardContextual"/>
        </w:rPr>
        <w:t xml:space="preserve">At the TBTT indicated by the value of the AP Removal Timer subfield in </w:t>
      </w:r>
      <w:del w:id="57" w:author="Binita Gupta (binitag)" w:date="2023-09-05T22:39:00Z">
        <w:r w:rsidRPr="001A285C" w:rsidDel="00AB3BC4">
          <w:rPr>
            <w:szCs w:val="20"/>
            <w14:ligatures w14:val="standardContextual"/>
          </w:rPr>
          <w:delText xml:space="preserve">transmitted </w:delText>
        </w:r>
      </w:del>
      <w:ins w:id="58" w:author="Binita Gupta (binitag)" w:date="2023-09-05T22:49:00Z">
        <w:r w:rsidR="00C30A8D">
          <w:rPr>
            <w:szCs w:val="20"/>
            <w14:ligatures w14:val="standardContextual"/>
          </w:rPr>
          <w:t>(#</w:t>
        </w:r>
        <w:proofErr w:type="gramStart"/>
        <w:r w:rsidR="00C30A8D">
          <w:rPr>
            <w:szCs w:val="20"/>
            <w14:ligatures w14:val="standardContextual"/>
          </w:rPr>
          <w:t>20025)</w:t>
        </w:r>
      </w:ins>
      <w:ins w:id="59" w:author="Binita Gupta (binitag)" w:date="2023-09-05T23:14:00Z">
        <w:r w:rsidR="00002F30">
          <w:rPr>
            <w:szCs w:val="20"/>
            <w14:ligatures w14:val="standardContextual"/>
          </w:rPr>
          <w:t>the</w:t>
        </w:r>
      </w:ins>
      <w:proofErr w:type="gramEnd"/>
      <w:ins w:id="60" w:author="Binita Gupta (binitag)" w:date="2023-09-05T22:42:00Z">
        <w:r w:rsidR="00AD5A7C">
          <w:rPr>
            <w:szCs w:val="20"/>
            <w14:ligatures w14:val="standardContextual"/>
          </w:rPr>
          <w:t xml:space="preserve"> </w:t>
        </w:r>
      </w:ins>
      <w:ins w:id="61" w:author="Binita Gupta (binitag)" w:date="2023-09-05T22:39:00Z">
        <w:r w:rsidR="00AB3BC4">
          <w:rPr>
            <w:szCs w:val="20"/>
            <w14:ligatures w14:val="standardContextual"/>
          </w:rPr>
          <w:t>received</w:t>
        </w:r>
        <w:r w:rsidR="00AB3BC4" w:rsidRPr="001A285C">
          <w:rPr>
            <w:szCs w:val="20"/>
            <w14:ligatures w14:val="standardContextual"/>
          </w:rPr>
          <w:t xml:space="preserve"> </w:t>
        </w:r>
      </w:ins>
      <w:r w:rsidRPr="001A285C">
        <w:rPr>
          <w:szCs w:val="20"/>
          <w14:ligatures w14:val="standardContextual"/>
        </w:rPr>
        <w:t>Reconfiguration</w:t>
      </w:r>
      <w:r w:rsidR="001A285C">
        <w:rPr>
          <w:szCs w:val="20"/>
          <w14:ligatures w14:val="standardContextual"/>
        </w:rPr>
        <w:t xml:space="preserve"> </w:t>
      </w:r>
      <w:r w:rsidRPr="001A285C">
        <w:rPr>
          <w:szCs w:val="20"/>
          <w14:ligatures w14:val="standardContextual"/>
        </w:rPr>
        <w:t>Multi-Link elements, an associated non-AP MLD shall consider the link corresponding to the removed A</w:t>
      </w:r>
      <w:r w:rsidR="001A285C" w:rsidRPr="001A285C">
        <w:rPr>
          <w:szCs w:val="20"/>
          <w14:ligatures w14:val="standardContextual"/>
        </w:rPr>
        <w:t xml:space="preserve">P </w:t>
      </w:r>
      <w:r w:rsidR="001A285C" w:rsidRPr="001A285C">
        <w:rPr>
          <w:rFonts w:ascii="Calibri" w:hAnsi="Calibri" w:cs="Calibri"/>
          <w:szCs w:val="20"/>
          <w14:ligatures w14:val="standardContextual"/>
        </w:rPr>
        <w:t>﻿</w:t>
      </w:r>
      <w:r w:rsidR="001A285C" w:rsidRPr="001A285C">
        <w:rPr>
          <w:szCs w:val="20"/>
          <w14:ligatures w14:val="standardContextual"/>
        </w:rPr>
        <w:t>nonexistent, and the SME of the non-AP MLD shall delete any information maintained for that link. After a</w:t>
      </w:r>
      <w:r w:rsidR="0073080D">
        <w:rPr>
          <w:szCs w:val="20"/>
          <w14:ligatures w14:val="standardContextual"/>
        </w:rPr>
        <w:t xml:space="preserve"> </w:t>
      </w:r>
      <w:r w:rsidR="001A285C" w:rsidRPr="001A285C">
        <w:rPr>
          <w:szCs w:val="20"/>
          <w14:ligatures w14:val="standardContextual"/>
        </w:rPr>
        <w:t>non-AP MLD deletes any information maintained for the link corresponding to the removed AP, if there are</w:t>
      </w:r>
      <w:r w:rsidR="0073080D">
        <w:rPr>
          <w:szCs w:val="20"/>
          <w14:ligatures w14:val="standardContextual"/>
        </w:rPr>
        <w:t xml:space="preserve"> </w:t>
      </w:r>
      <w:r w:rsidR="001A285C" w:rsidRPr="001A285C">
        <w:rPr>
          <w:szCs w:val="20"/>
          <w14:ligatures w14:val="standardContextual"/>
        </w:rPr>
        <w:t>no other setup links with the AP MLD, then the non-AP MLD shall consider that it has been disassociated</w:t>
      </w:r>
      <w:r w:rsidR="00591827">
        <w:rPr>
          <w:szCs w:val="20"/>
          <w14:ligatures w14:val="standardContextual"/>
        </w:rPr>
        <w:t xml:space="preserve"> </w:t>
      </w:r>
      <w:r w:rsidR="001A285C" w:rsidRPr="001A285C">
        <w:rPr>
          <w:szCs w:val="20"/>
          <w14:ligatures w14:val="standardContextual"/>
        </w:rPr>
        <w:t>from the AP MLD and shall delete the corresponding association information.</w:t>
      </w:r>
    </w:p>
    <w:p w14:paraId="0AF96457" w14:textId="77777777" w:rsidR="00016844" w:rsidRPr="00DA1E3C" w:rsidRDefault="00016844" w:rsidP="00CB21D6">
      <w:pPr>
        <w:spacing w:before="0"/>
        <w:jc w:val="both"/>
        <w:rPr>
          <w:szCs w:val="20"/>
          <w14:ligatures w14:val="standardContextual"/>
        </w:rPr>
      </w:pPr>
    </w:p>
    <w:sectPr w:rsidR="00016844" w:rsidRPr="00DA1E3C" w:rsidSect="00A32F37">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65383" w14:textId="77777777" w:rsidR="006045DB" w:rsidRDefault="006045DB">
      <w:r>
        <w:separator/>
      </w:r>
    </w:p>
  </w:endnote>
  <w:endnote w:type="continuationSeparator" w:id="0">
    <w:p w14:paraId="589DDAE7" w14:textId="77777777" w:rsidR="006045DB" w:rsidRDefault="006045DB">
      <w:r>
        <w:continuationSeparator/>
      </w:r>
    </w:p>
  </w:endnote>
  <w:endnote w:type="continuationNotice" w:id="1">
    <w:p w14:paraId="4AEBA989" w14:textId="77777777" w:rsidR="006045DB" w:rsidRDefault="00604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mesNewRomanPSMT">
    <w:altName w:val="Yu Gothic"/>
    <w:panose1 w:val="020B0604020202020204"/>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20B0604020202020204"/>
    <w:charset w:val="00"/>
    <w:family w:val="roman"/>
    <w:notTrueType/>
    <w:pitch w:val="default"/>
  </w:font>
  <w:font w:name="TimesNewRomanPS-ItalicMT">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p w14:paraId="375156CA" w14:textId="77777777" w:rsidR="00616F69" w:rsidRDefault="00616F69"/>
  <w:p w14:paraId="03B9E16F" w14:textId="77777777" w:rsidR="00B4084E" w:rsidRDefault="00B4084E"/>
  <w:p w14:paraId="54D77805" w14:textId="77777777" w:rsidR="00B4084E" w:rsidRDefault="00B408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19BD13C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176DEA">
      <w:rPr>
        <w:rFonts w:eastAsia="Malgun Gothic"/>
        <w:sz w:val="24"/>
        <w:szCs w:val="20"/>
        <w:lang w:val="en-GB"/>
      </w:rPr>
      <w:t xml:space="preserve">  </w:t>
    </w:r>
    <w:r w:rsidR="00A63902">
      <w:rPr>
        <w:rFonts w:eastAsia="Malgun Gothic"/>
        <w:sz w:val="24"/>
        <w:szCs w:val="20"/>
        <w:lang w:val="en-GB"/>
      </w:rPr>
      <w:t xml:space="preserve">  </w:t>
    </w:r>
    <w:r w:rsidR="00012AFB">
      <w:rPr>
        <w:rFonts w:eastAsia="Malgun Gothic"/>
        <w:sz w:val="24"/>
        <w:szCs w:val="20"/>
        <w:lang w:val="en-GB" w:eastAsia="ko-KR"/>
      </w:rPr>
      <w:t>Binita Gupta</w:t>
    </w:r>
    <w:r w:rsidR="00176DEA">
      <w:rPr>
        <w:rFonts w:eastAsia="Malgun Gothic"/>
        <w:sz w:val="24"/>
        <w:szCs w:val="20"/>
        <w:lang w:val="en-GB" w:eastAsia="ko-KR"/>
      </w:rPr>
      <w:t>, Cisco Systems</w:t>
    </w:r>
  </w:p>
  <w:p w14:paraId="4EEC2433" w14:textId="77777777" w:rsidR="00616F69" w:rsidRDefault="00616F69"/>
  <w:p w14:paraId="6A8DD511" w14:textId="77777777" w:rsidR="00B4084E" w:rsidRDefault="00B4084E"/>
  <w:p w14:paraId="7BC24AF0" w14:textId="77777777" w:rsidR="00B4084E" w:rsidRDefault="00B408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7EC8A" w14:textId="77777777" w:rsidR="006045DB" w:rsidRDefault="006045DB">
      <w:r>
        <w:separator/>
      </w:r>
    </w:p>
  </w:footnote>
  <w:footnote w:type="continuationSeparator" w:id="0">
    <w:p w14:paraId="7CFAF784" w14:textId="77777777" w:rsidR="006045DB" w:rsidRDefault="006045DB">
      <w:r>
        <w:continuationSeparator/>
      </w:r>
    </w:p>
  </w:footnote>
  <w:footnote w:type="continuationNotice" w:id="1">
    <w:p w14:paraId="076877D1" w14:textId="77777777" w:rsidR="006045DB" w:rsidRDefault="006045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EA407A3"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A964F0">
      <w:rPr>
        <w:rFonts w:eastAsia="Malgun Gothic"/>
        <w:b/>
        <w:sz w:val="28"/>
        <w:szCs w:val="20"/>
        <w:lang w:val="en-GB"/>
      </w:rPr>
      <w:t>1890</w:t>
    </w:r>
    <w:r w:rsidR="00055344">
      <w:rPr>
        <w:rFonts w:eastAsia="Malgun Gothic"/>
        <w:b/>
        <w:sz w:val="28"/>
        <w:szCs w:val="20"/>
        <w:lang w:val="en-GB"/>
      </w:rPr>
      <w:t>r</w:t>
    </w:r>
    <w:r w:rsidR="00B71F7C">
      <w:rPr>
        <w:rFonts w:eastAsia="Malgun Gothic"/>
        <w:b/>
        <w:sz w:val="28"/>
        <w:szCs w:val="20"/>
        <w:lang w:val="en-GB"/>
      </w:rPr>
      <w:t>6</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1F1D92D2" w:rsidR="00BF026D" w:rsidRPr="00DE6B44" w:rsidRDefault="004B7B21"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A37040">
      <w:rPr>
        <w:rFonts w:eastAsia="Malgun Gothic"/>
        <w:b/>
        <w:sz w:val="28"/>
        <w:szCs w:val="20"/>
      </w:rPr>
      <w:t>3</w:t>
    </w:r>
    <w:r w:rsidR="00A37040">
      <w:rPr>
        <w:rFonts w:eastAsia="Malgun Gothic"/>
        <w:b/>
        <w:sz w:val="28"/>
        <w:szCs w:val="20"/>
      </w:rPr>
      <w:tab/>
    </w:r>
    <w:r w:rsidR="004E0589">
      <w:rPr>
        <w:rFonts w:eastAsia="Malgun Gothic"/>
        <w:b/>
        <w:sz w:val="28"/>
        <w:szCs w:val="20"/>
      </w:rPr>
      <w:tab/>
    </w:r>
    <w:r w:rsidR="00BF026D" w:rsidRPr="00B31A3B">
      <w:rPr>
        <w:rFonts w:eastAsia="Malgun Gothic"/>
        <w:b/>
        <w:sz w:val="28"/>
        <w:szCs w:val="20"/>
        <w:lang w:val="en-GB"/>
      </w:rPr>
      <w:t>doc.: IEEE 802.11-</w:t>
    </w:r>
    <w:r w:rsidR="00236E2C">
      <w:rPr>
        <w:rFonts w:eastAsia="Malgun Gothic"/>
        <w:b/>
        <w:sz w:val="28"/>
        <w:szCs w:val="20"/>
        <w:lang w:val="en-GB"/>
      </w:rPr>
      <w:t>23</w:t>
    </w:r>
    <w:r w:rsidR="005B2D2F">
      <w:rPr>
        <w:rFonts w:eastAsia="Malgun Gothic"/>
        <w:b/>
        <w:sz w:val="28"/>
        <w:szCs w:val="20"/>
        <w:lang w:val="en-GB"/>
      </w:rPr>
      <w:t>/</w:t>
    </w:r>
    <w:r w:rsidR="00255F94">
      <w:rPr>
        <w:rFonts w:eastAsia="Malgun Gothic"/>
        <w:b/>
        <w:sz w:val="28"/>
        <w:szCs w:val="20"/>
        <w:lang w:val="en-GB"/>
      </w:rPr>
      <w:t>1466r1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23"/>
    <w:multiLevelType w:val="multilevel"/>
    <w:tmpl w:val="FFFFFFFF"/>
    <w:lvl w:ilvl="0">
      <w:numFmt w:val="bullet"/>
      <w:lvlText w:val="—"/>
      <w:lvlJc w:val="left"/>
      <w:pPr>
        <w:ind w:left="760" w:hanging="400"/>
      </w:pPr>
      <w:rPr>
        <w:rFonts w:ascii="Times New Roman" w:hAnsi="Times New Roman" w:cs="Times New Roman"/>
        <w:b w:val="0"/>
        <w:bCs w:val="0"/>
        <w:i w:val="0"/>
        <w:iCs w:val="0"/>
        <w:spacing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4"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5" w15:restartNumberingAfterBreak="0">
    <w:nsid w:val="0000042F"/>
    <w:multiLevelType w:val="multilevel"/>
    <w:tmpl w:val="FFFFFFFF"/>
    <w:lvl w:ilvl="0">
      <w:start w:val="9"/>
      <w:numFmt w:val="decimal"/>
      <w:lvlText w:val="%1"/>
      <w:lvlJc w:val="left"/>
      <w:pPr>
        <w:ind w:left="1890" w:hanging="891"/>
      </w:pPr>
    </w:lvl>
    <w:lvl w:ilvl="1">
      <w:start w:val="4"/>
      <w:numFmt w:val="decimal"/>
      <w:lvlText w:val="%1.%2"/>
      <w:lvlJc w:val="left"/>
      <w:pPr>
        <w:ind w:left="1890" w:hanging="891"/>
      </w:pPr>
    </w:lvl>
    <w:lvl w:ilvl="2">
      <w:start w:val="2"/>
      <w:numFmt w:val="decimal"/>
      <w:lvlText w:val="%1.%2.%3"/>
      <w:lvlJc w:val="left"/>
      <w:pPr>
        <w:ind w:left="1890" w:hanging="891"/>
      </w:pPr>
    </w:lvl>
    <w:lvl w:ilvl="3">
      <w:start w:val="311"/>
      <w:numFmt w:val="decimal"/>
      <w:lvlText w:val="%1.%2.%3.%4"/>
      <w:lvlJc w:val="left"/>
      <w:pPr>
        <w:ind w:left="1890" w:hanging="891"/>
      </w:pPr>
      <w:rPr>
        <w:rFonts w:ascii="Arial" w:hAnsi="Arial" w:cs="Arial"/>
        <w:b/>
        <w:bCs/>
        <w:i w:val="0"/>
        <w:iCs w:val="0"/>
        <w:spacing w:val="-1"/>
        <w:w w:val="99"/>
        <w:sz w:val="20"/>
        <w:szCs w:val="20"/>
      </w:rPr>
    </w:lvl>
    <w:lvl w:ilvl="4">
      <w:start w:val="1"/>
      <w:numFmt w:val="decimal"/>
      <w:lvlText w:val="%1.%2.%3.%4.%5"/>
      <w:lvlJc w:val="left"/>
      <w:pPr>
        <w:ind w:left="2057" w:hanging="1058"/>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6"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75F6E"/>
    <w:multiLevelType w:val="hybridMultilevel"/>
    <w:tmpl w:val="B022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172A2A"/>
    <w:multiLevelType w:val="hybridMultilevel"/>
    <w:tmpl w:val="AD10F134"/>
    <w:lvl w:ilvl="0" w:tplc="7AB26AE8">
      <w:numFmt w:val="bullet"/>
      <w:lvlText w:val=""/>
      <w:lvlJc w:val="left"/>
      <w:pPr>
        <w:ind w:left="720" w:hanging="360"/>
      </w:pPr>
      <w:rPr>
        <w:rFonts w:ascii="Wingdings" w:eastAsia="TimesNewRomanPSMT"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4" w15:restartNumberingAfterBreak="0">
    <w:nsid w:val="57977CEC"/>
    <w:multiLevelType w:val="hybridMultilevel"/>
    <w:tmpl w:val="8006F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2A9386B"/>
    <w:multiLevelType w:val="hybridMultilevel"/>
    <w:tmpl w:val="E67CBCB6"/>
    <w:lvl w:ilvl="0" w:tplc="34C25492">
      <w:start w:val="9"/>
      <w:numFmt w:val="bullet"/>
      <w:lvlText w:val=""/>
      <w:lvlJc w:val="left"/>
      <w:pPr>
        <w:ind w:left="1800" w:hanging="360"/>
      </w:pPr>
      <w:rPr>
        <w:rFonts w:ascii="Wingdings" w:eastAsia="Times New Roman" w:hAnsi="Wingdings"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D180881"/>
    <w:multiLevelType w:val="hybridMultilevel"/>
    <w:tmpl w:val="C5B2CFE2"/>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18" w15:restartNumberingAfterBreak="0">
    <w:nsid w:val="6DFF1671"/>
    <w:multiLevelType w:val="hybridMultilevel"/>
    <w:tmpl w:val="4F1A1760"/>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19" w15:restartNumberingAfterBreak="0">
    <w:nsid w:val="7AAE45D9"/>
    <w:multiLevelType w:val="hybridMultilevel"/>
    <w:tmpl w:val="AE3A613C"/>
    <w:lvl w:ilvl="0" w:tplc="04090001">
      <w:start w:val="1"/>
      <w:numFmt w:val="bullet"/>
      <w:lvlText w:val=""/>
      <w:lvlJc w:val="left"/>
      <w:pPr>
        <w:ind w:left="1720" w:hanging="360"/>
      </w:pPr>
      <w:rPr>
        <w:rFonts w:ascii="Symbol" w:hAnsi="Symbol" w:hint="default"/>
      </w:rPr>
    </w:lvl>
    <w:lvl w:ilvl="1" w:tplc="04090003">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num w:numId="1" w16cid:durableId="1016689840">
    <w:abstractNumId w:val="13"/>
  </w:num>
  <w:num w:numId="2" w16cid:durableId="1476221068">
    <w:abstractNumId w:val="6"/>
  </w:num>
  <w:num w:numId="3" w16cid:durableId="1090932904">
    <w:abstractNumId w:val="0"/>
  </w:num>
  <w:num w:numId="4" w16cid:durableId="1827086563">
    <w:abstractNumId w:val="1"/>
  </w:num>
  <w:num w:numId="5" w16cid:durableId="540552717">
    <w:abstractNumId w:val="4"/>
  </w:num>
  <w:num w:numId="6" w16cid:durableId="1222013530">
    <w:abstractNumId w:val="10"/>
  </w:num>
  <w:num w:numId="7" w16cid:durableId="347683811">
    <w:abstractNumId w:val="9"/>
  </w:num>
  <w:num w:numId="8" w16cid:durableId="941958869">
    <w:abstractNumId w:val="16"/>
  </w:num>
  <w:num w:numId="9" w16cid:durableId="1564177574">
    <w:abstractNumId w:val="8"/>
  </w:num>
  <w:num w:numId="10" w16cid:durableId="96827841">
    <w:abstractNumId w:val="12"/>
  </w:num>
  <w:num w:numId="11" w16cid:durableId="1102267052">
    <w:abstractNumId w:val="7"/>
  </w:num>
  <w:num w:numId="12" w16cid:durableId="208810934">
    <w:abstractNumId w:val="2"/>
  </w:num>
  <w:num w:numId="13" w16cid:durableId="633218448">
    <w:abstractNumId w:val="11"/>
  </w:num>
  <w:num w:numId="14" w16cid:durableId="1183591773">
    <w:abstractNumId w:val="5"/>
  </w:num>
  <w:num w:numId="15" w16cid:durableId="275062691">
    <w:abstractNumId w:val="18"/>
  </w:num>
  <w:num w:numId="16" w16cid:durableId="1266840446">
    <w:abstractNumId w:val="17"/>
  </w:num>
  <w:num w:numId="17" w16cid:durableId="1101609442">
    <w:abstractNumId w:val="14"/>
  </w:num>
  <w:num w:numId="18" w16cid:durableId="3168731">
    <w:abstractNumId w:val="19"/>
  </w:num>
  <w:num w:numId="19" w16cid:durableId="599342144">
    <w:abstractNumId w:val="3"/>
  </w:num>
  <w:num w:numId="20" w16cid:durableId="1072266585">
    <w:abstractNumId w:val="1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binitag)">
    <w15:presenceInfo w15:providerId="AD" w15:userId="S::binitag@cisco.com::2e1667b5-636b-4c95-a3b3-a8a0dc9f6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9B3"/>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30"/>
    <w:rsid w:val="00002F82"/>
    <w:rsid w:val="000030E4"/>
    <w:rsid w:val="000030EE"/>
    <w:rsid w:val="0000346E"/>
    <w:rsid w:val="0000349F"/>
    <w:rsid w:val="000034E7"/>
    <w:rsid w:val="0000376B"/>
    <w:rsid w:val="000038B4"/>
    <w:rsid w:val="00003A2D"/>
    <w:rsid w:val="00003A35"/>
    <w:rsid w:val="00003A8D"/>
    <w:rsid w:val="00003CFF"/>
    <w:rsid w:val="00003EB0"/>
    <w:rsid w:val="00004054"/>
    <w:rsid w:val="0000407F"/>
    <w:rsid w:val="0000418A"/>
    <w:rsid w:val="0000427B"/>
    <w:rsid w:val="000042CE"/>
    <w:rsid w:val="00004366"/>
    <w:rsid w:val="0000454C"/>
    <w:rsid w:val="000050C9"/>
    <w:rsid w:val="000051DA"/>
    <w:rsid w:val="000052C6"/>
    <w:rsid w:val="00005792"/>
    <w:rsid w:val="000057B8"/>
    <w:rsid w:val="00005D04"/>
    <w:rsid w:val="00005D2A"/>
    <w:rsid w:val="00005DFD"/>
    <w:rsid w:val="00006085"/>
    <w:rsid w:val="00006100"/>
    <w:rsid w:val="000061CE"/>
    <w:rsid w:val="00006729"/>
    <w:rsid w:val="00006C87"/>
    <w:rsid w:val="00006D87"/>
    <w:rsid w:val="00006E8A"/>
    <w:rsid w:val="00006F43"/>
    <w:rsid w:val="0000712B"/>
    <w:rsid w:val="0000735E"/>
    <w:rsid w:val="000075F2"/>
    <w:rsid w:val="00007AF6"/>
    <w:rsid w:val="00007FAE"/>
    <w:rsid w:val="00010463"/>
    <w:rsid w:val="0001082A"/>
    <w:rsid w:val="00010861"/>
    <w:rsid w:val="000108D7"/>
    <w:rsid w:val="0001100D"/>
    <w:rsid w:val="000111CE"/>
    <w:rsid w:val="000114B1"/>
    <w:rsid w:val="00011A2D"/>
    <w:rsid w:val="00011B1D"/>
    <w:rsid w:val="00011C44"/>
    <w:rsid w:val="00011D0B"/>
    <w:rsid w:val="00011EAD"/>
    <w:rsid w:val="00011F41"/>
    <w:rsid w:val="000121B1"/>
    <w:rsid w:val="000123B0"/>
    <w:rsid w:val="000126E8"/>
    <w:rsid w:val="000129D2"/>
    <w:rsid w:val="00012AFB"/>
    <w:rsid w:val="00012B73"/>
    <w:rsid w:val="00012CFF"/>
    <w:rsid w:val="00012DC2"/>
    <w:rsid w:val="00012E8D"/>
    <w:rsid w:val="00012F68"/>
    <w:rsid w:val="0001322D"/>
    <w:rsid w:val="0001327E"/>
    <w:rsid w:val="0001332D"/>
    <w:rsid w:val="000133AB"/>
    <w:rsid w:val="00013C63"/>
    <w:rsid w:val="00013C6F"/>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515"/>
    <w:rsid w:val="00016844"/>
    <w:rsid w:val="000169EF"/>
    <w:rsid w:val="0001765A"/>
    <w:rsid w:val="000177AA"/>
    <w:rsid w:val="00017A85"/>
    <w:rsid w:val="00017C2B"/>
    <w:rsid w:val="00017DB3"/>
    <w:rsid w:val="000204BE"/>
    <w:rsid w:val="00020579"/>
    <w:rsid w:val="0002058A"/>
    <w:rsid w:val="0002066B"/>
    <w:rsid w:val="00020A10"/>
    <w:rsid w:val="00020B99"/>
    <w:rsid w:val="00020C64"/>
    <w:rsid w:val="00020DC3"/>
    <w:rsid w:val="00020EFB"/>
    <w:rsid w:val="0002104D"/>
    <w:rsid w:val="00021AAE"/>
    <w:rsid w:val="00021B93"/>
    <w:rsid w:val="00021CAF"/>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268"/>
    <w:rsid w:val="000253CF"/>
    <w:rsid w:val="00025719"/>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D15"/>
    <w:rsid w:val="00027D48"/>
    <w:rsid w:val="0003003F"/>
    <w:rsid w:val="000300F2"/>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9EA"/>
    <w:rsid w:val="00031A78"/>
    <w:rsid w:val="000320B4"/>
    <w:rsid w:val="000320C5"/>
    <w:rsid w:val="000321D0"/>
    <w:rsid w:val="000321E8"/>
    <w:rsid w:val="0003239E"/>
    <w:rsid w:val="00032954"/>
    <w:rsid w:val="00032D6F"/>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180"/>
    <w:rsid w:val="00042B02"/>
    <w:rsid w:val="00042D5E"/>
    <w:rsid w:val="00042F58"/>
    <w:rsid w:val="00042F67"/>
    <w:rsid w:val="00043360"/>
    <w:rsid w:val="0004378A"/>
    <w:rsid w:val="00044153"/>
    <w:rsid w:val="00044579"/>
    <w:rsid w:val="00044802"/>
    <w:rsid w:val="000449A6"/>
    <w:rsid w:val="00044A80"/>
    <w:rsid w:val="000450C2"/>
    <w:rsid w:val="000455CF"/>
    <w:rsid w:val="00045796"/>
    <w:rsid w:val="00045CE6"/>
    <w:rsid w:val="00045F73"/>
    <w:rsid w:val="0004636A"/>
    <w:rsid w:val="00046D39"/>
    <w:rsid w:val="00046F8C"/>
    <w:rsid w:val="00047299"/>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736"/>
    <w:rsid w:val="00052A2F"/>
    <w:rsid w:val="00052A6E"/>
    <w:rsid w:val="00052F1D"/>
    <w:rsid w:val="00052FE3"/>
    <w:rsid w:val="00053124"/>
    <w:rsid w:val="00053A71"/>
    <w:rsid w:val="000540FC"/>
    <w:rsid w:val="0005424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889"/>
    <w:rsid w:val="000559E7"/>
    <w:rsid w:val="00055C26"/>
    <w:rsid w:val="00055EB2"/>
    <w:rsid w:val="000560D3"/>
    <w:rsid w:val="000560FB"/>
    <w:rsid w:val="0005622E"/>
    <w:rsid w:val="00056265"/>
    <w:rsid w:val="000569B0"/>
    <w:rsid w:val="00056B65"/>
    <w:rsid w:val="00056CD5"/>
    <w:rsid w:val="00056FC9"/>
    <w:rsid w:val="000572FD"/>
    <w:rsid w:val="00057420"/>
    <w:rsid w:val="00057808"/>
    <w:rsid w:val="00057C0F"/>
    <w:rsid w:val="00057E27"/>
    <w:rsid w:val="0006032A"/>
    <w:rsid w:val="000606B9"/>
    <w:rsid w:val="000607C7"/>
    <w:rsid w:val="00060B99"/>
    <w:rsid w:val="000610C1"/>
    <w:rsid w:val="000611CD"/>
    <w:rsid w:val="0006177E"/>
    <w:rsid w:val="00061786"/>
    <w:rsid w:val="0006181A"/>
    <w:rsid w:val="0006193E"/>
    <w:rsid w:val="00061D28"/>
    <w:rsid w:val="0006204A"/>
    <w:rsid w:val="00062493"/>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AD2"/>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625"/>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8C0"/>
    <w:rsid w:val="0008099E"/>
    <w:rsid w:val="00080C79"/>
    <w:rsid w:val="00080CAC"/>
    <w:rsid w:val="000810B1"/>
    <w:rsid w:val="00081149"/>
    <w:rsid w:val="0008140C"/>
    <w:rsid w:val="00081606"/>
    <w:rsid w:val="00081AD0"/>
    <w:rsid w:val="00081D53"/>
    <w:rsid w:val="00081DD4"/>
    <w:rsid w:val="00081E0F"/>
    <w:rsid w:val="0008200B"/>
    <w:rsid w:val="000820B1"/>
    <w:rsid w:val="000820EE"/>
    <w:rsid w:val="0008215B"/>
    <w:rsid w:val="0008235A"/>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8B7"/>
    <w:rsid w:val="00085F0B"/>
    <w:rsid w:val="00086127"/>
    <w:rsid w:val="000866C6"/>
    <w:rsid w:val="00086738"/>
    <w:rsid w:val="00086779"/>
    <w:rsid w:val="00086A2F"/>
    <w:rsid w:val="00086C1F"/>
    <w:rsid w:val="00086F24"/>
    <w:rsid w:val="00086F31"/>
    <w:rsid w:val="000870A1"/>
    <w:rsid w:val="000875C8"/>
    <w:rsid w:val="00087766"/>
    <w:rsid w:val="00087874"/>
    <w:rsid w:val="00087AE0"/>
    <w:rsid w:val="00090023"/>
    <w:rsid w:val="00090083"/>
    <w:rsid w:val="00090447"/>
    <w:rsid w:val="00090599"/>
    <w:rsid w:val="000905CA"/>
    <w:rsid w:val="000906F0"/>
    <w:rsid w:val="000908AD"/>
    <w:rsid w:val="00090A94"/>
    <w:rsid w:val="00090EE5"/>
    <w:rsid w:val="00090F0C"/>
    <w:rsid w:val="00090F51"/>
    <w:rsid w:val="0009101D"/>
    <w:rsid w:val="000914A2"/>
    <w:rsid w:val="00091573"/>
    <w:rsid w:val="000916A4"/>
    <w:rsid w:val="00091772"/>
    <w:rsid w:val="00091BB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38F0"/>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84"/>
    <w:rsid w:val="000960C9"/>
    <w:rsid w:val="000960E6"/>
    <w:rsid w:val="000962D0"/>
    <w:rsid w:val="000966AA"/>
    <w:rsid w:val="000967F9"/>
    <w:rsid w:val="00096AF7"/>
    <w:rsid w:val="00096DC0"/>
    <w:rsid w:val="00096FAC"/>
    <w:rsid w:val="00096FD6"/>
    <w:rsid w:val="00097066"/>
    <w:rsid w:val="000973DB"/>
    <w:rsid w:val="00097504"/>
    <w:rsid w:val="00097B84"/>
    <w:rsid w:val="000A0362"/>
    <w:rsid w:val="000A04F3"/>
    <w:rsid w:val="000A0610"/>
    <w:rsid w:val="000A099E"/>
    <w:rsid w:val="000A0B76"/>
    <w:rsid w:val="000A0FB8"/>
    <w:rsid w:val="000A1169"/>
    <w:rsid w:val="000A12A6"/>
    <w:rsid w:val="000A12BA"/>
    <w:rsid w:val="000A1577"/>
    <w:rsid w:val="000A1698"/>
    <w:rsid w:val="000A174B"/>
    <w:rsid w:val="000A1884"/>
    <w:rsid w:val="000A197F"/>
    <w:rsid w:val="000A1DC2"/>
    <w:rsid w:val="000A1DEA"/>
    <w:rsid w:val="000A1E72"/>
    <w:rsid w:val="000A1F16"/>
    <w:rsid w:val="000A1F64"/>
    <w:rsid w:val="000A1F6E"/>
    <w:rsid w:val="000A21CE"/>
    <w:rsid w:val="000A22A5"/>
    <w:rsid w:val="000A24A6"/>
    <w:rsid w:val="000A2757"/>
    <w:rsid w:val="000A28F1"/>
    <w:rsid w:val="000A2969"/>
    <w:rsid w:val="000A2A46"/>
    <w:rsid w:val="000A2A81"/>
    <w:rsid w:val="000A2DAA"/>
    <w:rsid w:val="000A2EC3"/>
    <w:rsid w:val="000A333E"/>
    <w:rsid w:val="000A3506"/>
    <w:rsid w:val="000A3539"/>
    <w:rsid w:val="000A3561"/>
    <w:rsid w:val="000A378E"/>
    <w:rsid w:val="000A3951"/>
    <w:rsid w:val="000A3A9A"/>
    <w:rsid w:val="000A3D42"/>
    <w:rsid w:val="000A3F93"/>
    <w:rsid w:val="000A412F"/>
    <w:rsid w:val="000A41C6"/>
    <w:rsid w:val="000A4286"/>
    <w:rsid w:val="000A4434"/>
    <w:rsid w:val="000A4A75"/>
    <w:rsid w:val="000A58BE"/>
    <w:rsid w:val="000A5DEF"/>
    <w:rsid w:val="000A5EFA"/>
    <w:rsid w:val="000A66F8"/>
    <w:rsid w:val="000A6854"/>
    <w:rsid w:val="000A6C9F"/>
    <w:rsid w:val="000A6D57"/>
    <w:rsid w:val="000A6F26"/>
    <w:rsid w:val="000A7151"/>
    <w:rsid w:val="000A71F2"/>
    <w:rsid w:val="000A74DB"/>
    <w:rsid w:val="000A75F7"/>
    <w:rsid w:val="000A764F"/>
    <w:rsid w:val="000A76C8"/>
    <w:rsid w:val="000A7819"/>
    <w:rsid w:val="000A7C44"/>
    <w:rsid w:val="000B0411"/>
    <w:rsid w:val="000B04CA"/>
    <w:rsid w:val="000B0857"/>
    <w:rsid w:val="000B09BF"/>
    <w:rsid w:val="000B0B18"/>
    <w:rsid w:val="000B0BEB"/>
    <w:rsid w:val="000B10B8"/>
    <w:rsid w:val="000B13DB"/>
    <w:rsid w:val="000B19C7"/>
    <w:rsid w:val="000B1AAB"/>
    <w:rsid w:val="000B1C77"/>
    <w:rsid w:val="000B1FAC"/>
    <w:rsid w:val="000B296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C78"/>
    <w:rsid w:val="000B6DB3"/>
    <w:rsid w:val="000B7297"/>
    <w:rsid w:val="000B7352"/>
    <w:rsid w:val="000B73E1"/>
    <w:rsid w:val="000B7681"/>
    <w:rsid w:val="000B7BF8"/>
    <w:rsid w:val="000B7C4A"/>
    <w:rsid w:val="000B7D6C"/>
    <w:rsid w:val="000C00ED"/>
    <w:rsid w:val="000C030D"/>
    <w:rsid w:val="000C045A"/>
    <w:rsid w:val="000C0615"/>
    <w:rsid w:val="000C066C"/>
    <w:rsid w:val="000C0A65"/>
    <w:rsid w:val="000C0B9A"/>
    <w:rsid w:val="000C0BD1"/>
    <w:rsid w:val="000C0C77"/>
    <w:rsid w:val="000C0CDE"/>
    <w:rsid w:val="000C0D90"/>
    <w:rsid w:val="000C1162"/>
    <w:rsid w:val="000C126F"/>
    <w:rsid w:val="000C12C6"/>
    <w:rsid w:val="000C1339"/>
    <w:rsid w:val="000C14AD"/>
    <w:rsid w:val="000C1AFD"/>
    <w:rsid w:val="000C1B3F"/>
    <w:rsid w:val="000C1C76"/>
    <w:rsid w:val="000C1ED2"/>
    <w:rsid w:val="000C1F3C"/>
    <w:rsid w:val="000C1F52"/>
    <w:rsid w:val="000C20F5"/>
    <w:rsid w:val="000C21DD"/>
    <w:rsid w:val="000C26C5"/>
    <w:rsid w:val="000C2702"/>
    <w:rsid w:val="000C27BB"/>
    <w:rsid w:val="000C28D7"/>
    <w:rsid w:val="000C28DE"/>
    <w:rsid w:val="000C2CCC"/>
    <w:rsid w:val="000C2D97"/>
    <w:rsid w:val="000C2E2D"/>
    <w:rsid w:val="000C304E"/>
    <w:rsid w:val="000C3764"/>
    <w:rsid w:val="000C37C5"/>
    <w:rsid w:val="000C3CFB"/>
    <w:rsid w:val="000C3D42"/>
    <w:rsid w:val="000C40FF"/>
    <w:rsid w:val="000C454F"/>
    <w:rsid w:val="000C46B2"/>
    <w:rsid w:val="000C4759"/>
    <w:rsid w:val="000C4A5D"/>
    <w:rsid w:val="000C4BFA"/>
    <w:rsid w:val="000C4C73"/>
    <w:rsid w:val="000C504A"/>
    <w:rsid w:val="000C5179"/>
    <w:rsid w:val="000C562A"/>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6B3"/>
    <w:rsid w:val="000D0A8E"/>
    <w:rsid w:val="000D0D4C"/>
    <w:rsid w:val="000D0F68"/>
    <w:rsid w:val="000D0FE2"/>
    <w:rsid w:val="000D120A"/>
    <w:rsid w:val="000D127B"/>
    <w:rsid w:val="000D1281"/>
    <w:rsid w:val="000D12D1"/>
    <w:rsid w:val="000D12F0"/>
    <w:rsid w:val="000D1574"/>
    <w:rsid w:val="000D16E5"/>
    <w:rsid w:val="000D1791"/>
    <w:rsid w:val="000D1AB1"/>
    <w:rsid w:val="000D1B89"/>
    <w:rsid w:val="000D1CA0"/>
    <w:rsid w:val="000D25CD"/>
    <w:rsid w:val="000D27CC"/>
    <w:rsid w:val="000D29BB"/>
    <w:rsid w:val="000D29D7"/>
    <w:rsid w:val="000D2F7B"/>
    <w:rsid w:val="000D3047"/>
    <w:rsid w:val="000D31FD"/>
    <w:rsid w:val="000D3568"/>
    <w:rsid w:val="000D3744"/>
    <w:rsid w:val="000D374D"/>
    <w:rsid w:val="000D389E"/>
    <w:rsid w:val="000D3B8F"/>
    <w:rsid w:val="000D3B91"/>
    <w:rsid w:val="000D41D4"/>
    <w:rsid w:val="000D43B6"/>
    <w:rsid w:val="000D455E"/>
    <w:rsid w:val="000D45A9"/>
    <w:rsid w:val="000D487F"/>
    <w:rsid w:val="000D4CA3"/>
    <w:rsid w:val="000D4CFF"/>
    <w:rsid w:val="000D4D31"/>
    <w:rsid w:val="000D4EE9"/>
    <w:rsid w:val="000D4F07"/>
    <w:rsid w:val="000D50B4"/>
    <w:rsid w:val="000D533F"/>
    <w:rsid w:val="000D5342"/>
    <w:rsid w:val="000D53CD"/>
    <w:rsid w:val="000D5FD7"/>
    <w:rsid w:val="000D63AC"/>
    <w:rsid w:val="000D6491"/>
    <w:rsid w:val="000D64FE"/>
    <w:rsid w:val="000D6FEA"/>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D6"/>
    <w:rsid w:val="000E1AEB"/>
    <w:rsid w:val="000E1BBA"/>
    <w:rsid w:val="000E1DE9"/>
    <w:rsid w:val="000E203E"/>
    <w:rsid w:val="000E227D"/>
    <w:rsid w:val="000E2AA0"/>
    <w:rsid w:val="000E2BC6"/>
    <w:rsid w:val="000E2D86"/>
    <w:rsid w:val="000E2E4A"/>
    <w:rsid w:val="000E301C"/>
    <w:rsid w:val="000E314F"/>
    <w:rsid w:val="000E3834"/>
    <w:rsid w:val="000E3B7B"/>
    <w:rsid w:val="000E3D12"/>
    <w:rsid w:val="000E3D4E"/>
    <w:rsid w:val="000E4102"/>
    <w:rsid w:val="000E4154"/>
    <w:rsid w:val="000E428C"/>
    <w:rsid w:val="000E45BA"/>
    <w:rsid w:val="000E4719"/>
    <w:rsid w:val="000E4802"/>
    <w:rsid w:val="000E4CDB"/>
    <w:rsid w:val="000E4FC7"/>
    <w:rsid w:val="000E50B8"/>
    <w:rsid w:val="000E5365"/>
    <w:rsid w:val="000E53AF"/>
    <w:rsid w:val="000E5501"/>
    <w:rsid w:val="000E552B"/>
    <w:rsid w:val="000E55F5"/>
    <w:rsid w:val="000E566B"/>
    <w:rsid w:val="000E5887"/>
    <w:rsid w:val="000E588B"/>
    <w:rsid w:val="000E59B0"/>
    <w:rsid w:val="000E5C69"/>
    <w:rsid w:val="000E5CC7"/>
    <w:rsid w:val="000E5E88"/>
    <w:rsid w:val="000E5F88"/>
    <w:rsid w:val="000E6377"/>
    <w:rsid w:val="000E63C8"/>
    <w:rsid w:val="000E66DD"/>
    <w:rsid w:val="000E671C"/>
    <w:rsid w:val="000E6939"/>
    <w:rsid w:val="000E693F"/>
    <w:rsid w:val="000E6A02"/>
    <w:rsid w:val="000E6CEA"/>
    <w:rsid w:val="000E6F2A"/>
    <w:rsid w:val="000E704A"/>
    <w:rsid w:val="000E70D2"/>
    <w:rsid w:val="000E7694"/>
    <w:rsid w:val="000E7878"/>
    <w:rsid w:val="000E7A5C"/>
    <w:rsid w:val="000E7DC9"/>
    <w:rsid w:val="000E7EA4"/>
    <w:rsid w:val="000F0154"/>
    <w:rsid w:val="000F0260"/>
    <w:rsid w:val="000F07AF"/>
    <w:rsid w:val="000F07D4"/>
    <w:rsid w:val="000F0CA0"/>
    <w:rsid w:val="000F0D33"/>
    <w:rsid w:val="000F0E70"/>
    <w:rsid w:val="000F101E"/>
    <w:rsid w:val="000F1520"/>
    <w:rsid w:val="000F1693"/>
    <w:rsid w:val="000F181D"/>
    <w:rsid w:val="000F182E"/>
    <w:rsid w:val="000F184F"/>
    <w:rsid w:val="000F1A1F"/>
    <w:rsid w:val="000F1B16"/>
    <w:rsid w:val="000F1B4D"/>
    <w:rsid w:val="000F22A4"/>
    <w:rsid w:val="000F247A"/>
    <w:rsid w:val="000F256B"/>
    <w:rsid w:val="000F256E"/>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6B6"/>
    <w:rsid w:val="000F589B"/>
    <w:rsid w:val="000F5BE4"/>
    <w:rsid w:val="000F5E7C"/>
    <w:rsid w:val="000F5E96"/>
    <w:rsid w:val="000F6420"/>
    <w:rsid w:val="000F6461"/>
    <w:rsid w:val="000F6922"/>
    <w:rsid w:val="000F69D3"/>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BE"/>
    <w:rsid w:val="00101DD9"/>
    <w:rsid w:val="00101E58"/>
    <w:rsid w:val="00102168"/>
    <w:rsid w:val="00102676"/>
    <w:rsid w:val="001026AE"/>
    <w:rsid w:val="001026CB"/>
    <w:rsid w:val="001027DC"/>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35E"/>
    <w:rsid w:val="00104633"/>
    <w:rsid w:val="001048DC"/>
    <w:rsid w:val="00104C1C"/>
    <w:rsid w:val="00104C89"/>
    <w:rsid w:val="00104CFA"/>
    <w:rsid w:val="001051FB"/>
    <w:rsid w:val="00105450"/>
    <w:rsid w:val="0010552A"/>
    <w:rsid w:val="00105729"/>
    <w:rsid w:val="00105A46"/>
    <w:rsid w:val="00105C21"/>
    <w:rsid w:val="00106039"/>
    <w:rsid w:val="00106191"/>
    <w:rsid w:val="00106278"/>
    <w:rsid w:val="0010633F"/>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FA1"/>
    <w:rsid w:val="001121D5"/>
    <w:rsid w:val="001127B9"/>
    <w:rsid w:val="001129CC"/>
    <w:rsid w:val="00112C71"/>
    <w:rsid w:val="00112D43"/>
    <w:rsid w:val="00112D64"/>
    <w:rsid w:val="00112F2A"/>
    <w:rsid w:val="00112F5F"/>
    <w:rsid w:val="00112F6B"/>
    <w:rsid w:val="00112FFE"/>
    <w:rsid w:val="001133DD"/>
    <w:rsid w:val="001139CC"/>
    <w:rsid w:val="00114483"/>
    <w:rsid w:val="001144DC"/>
    <w:rsid w:val="00114D06"/>
    <w:rsid w:val="00114E71"/>
    <w:rsid w:val="0011534B"/>
    <w:rsid w:val="00115431"/>
    <w:rsid w:val="00115537"/>
    <w:rsid w:val="00115A92"/>
    <w:rsid w:val="00115CBD"/>
    <w:rsid w:val="001169AA"/>
    <w:rsid w:val="00116A31"/>
    <w:rsid w:val="00116FBE"/>
    <w:rsid w:val="001171D4"/>
    <w:rsid w:val="00117B02"/>
    <w:rsid w:val="00117D70"/>
    <w:rsid w:val="00117DBA"/>
    <w:rsid w:val="00117F02"/>
    <w:rsid w:val="001200EE"/>
    <w:rsid w:val="00120244"/>
    <w:rsid w:val="00120378"/>
    <w:rsid w:val="0012039D"/>
    <w:rsid w:val="001203D1"/>
    <w:rsid w:val="001205C8"/>
    <w:rsid w:val="00120674"/>
    <w:rsid w:val="00120892"/>
    <w:rsid w:val="00120ACF"/>
    <w:rsid w:val="00120C0D"/>
    <w:rsid w:val="00120CCA"/>
    <w:rsid w:val="0012113B"/>
    <w:rsid w:val="001212B4"/>
    <w:rsid w:val="0012180F"/>
    <w:rsid w:val="0012193A"/>
    <w:rsid w:val="001219DB"/>
    <w:rsid w:val="00121B97"/>
    <w:rsid w:val="00121B9E"/>
    <w:rsid w:val="00121F86"/>
    <w:rsid w:val="001221E7"/>
    <w:rsid w:val="00122354"/>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8FC"/>
    <w:rsid w:val="00125EB1"/>
    <w:rsid w:val="00126241"/>
    <w:rsid w:val="00126337"/>
    <w:rsid w:val="0012667A"/>
    <w:rsid w:val="0012678B"/>
    <w:rsid w:val="00126826"/>
    <w:rsid w:val="00126AD0"/>
    <w:rsid w:val="00126D67"/>
    <w:rsid w:val="001275AD"/>
    <w:rsid w:val="001275CB"/>
    <w:rsid w:val="00127F1E"/>
    <w:rsid w:val="00127FB3"/>
    <w:rsid w:val="00130051"/>
    <w:rsid w:val="0013020C"/>
    <w:rsid w:val="001303B7"/>
    <w:rsid w:val="001307DC"/>
    <w:rsid w:val="0013080C"/>
    <w:rsid w:val="00130B9A"/>
    <w:rsid w:val="00130C65"/>
    <w:rsid w:val="00130C74"/>
    <w:rsid w:val="00130E77"/>
    <w:rsid w:val="001314DE"/>
    <w:rsid w:val="001316CA"/>
    <w:rsid w:val="001317F0"/>
    <w:rsid w:val="00131932"/>
    <w:rsid w:val="001319CC"/>
    <w:rsid w:val="00131A55"/>
    <w:rsid w:val="00131A80"/>
    <w:rsid w:val="00131C47"/>
    <w:rsid w:val="00131CA5"/>
    <w:rsid w:val="00131EDA"/>
    <w:rsid w:val="00131F04"/>
    <w:rsid w:val="0013202E"/>
    <w:rsid w:val="001320AA"/>
    <w:rsid w:val="0013231A"/>
    <w:rsid w:val="00132652"/>
    <w:rsid w:val="00132BCC"/>
    <w:rsid w:val="00132CF5"/>
    <w:rsid w:val="00132E7C"/>
    <w:rsid w:val="00133635"/>
    <w:rsid w:val="0013372F"/>
    <w:rsid w:val="001337F5"/>
    <w:rsid w:val="00133EB5"/>
    <w:rsid w:val="00133EDC"/>
    <w:rsid w:val="00133EE3"/>
    <w:rsid w:val="00133F60"/>
    <w:rsid w:val="00133FB0"/>
    <w:rsid w:val="00133FC9"/>
    <w:rsid w:val="001340B3"/>
    <w:rsid w:val="0013420E"/>
    <w:rsid w:val="001344C7"/>
    <w:rsid w:val="00134860"/>
    <w:rsid w:val="00134A17"/>
    <w:rsid w:val="00134B3B"/>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26"/>
    <w:rsid w:val="001372CF"/>
    <w:rsid w:val="001372D6"/>
    <w:rsid w:val="0013751C"/>
    <w:rsid w:val="00137923"/>
    <w:rsid w:val="00137A2B"/>
    <w:rsid w:val="00137B65"/>
    <w:rsid w:val="00137D89"/>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2AFB"/>
    <w:rsid w:val="0014302E"/>
    <w:rsid w:val="00143233"/>
    <w:rsid w:val="00143240"/>
    <w:rsid w:val="001433FE"/>
    <w:rsid w:val="001434CC"/>
    <w:rsid w:val="00143732"/>
    <w:rsid w:val="001437DA"/>
    <w:rsid w:val="00143EE7"/>
    <w:rsid w:val="00144269"/>
    <w:rsid w:val="001443D7"/>
    <w:rsid w:val="00144511"/>
    <w:rsid w:val="00144707"/>
    <w:rsid w:val="0014471D"/>
    <w:rsid w:val="0014473A"/>
    <w:rsid w:val="0014481E"/>
    <w:rsid w:val="0014495B"/>
    <w:rsid w:val="00144B81"/>
    <w:rsid w:val="001450E6"/>
    <w:rsid w:val="001453B4"/>
    <w:rsid w:val="001455BD"/>
    <w:rsid w:val="001459EA"/>
    <w:rsid w:val="00145B95"/>
    <w:rsid w:val="001462F0"/>
    <w:rsid w:val="001464D1"/>
    <w:rsid w:val="00146C0B"/>
    <w:rsid w:val="00146C37"/>
    <w:rsid w:val="00146C4D"/>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872"/>
    <w:rsid w:val="00152961"/>
    <w:rsid w:val="00152B1D"/>
    <w:rsid w:val="00153003"/>
    <w:rsid w:val="00153648"/>
    <w:rsid w:val="00153658"/>
    <w:rsid w:val="0015372E"/>
    <w:rsid w:val="00153775"/>
    <w:rsid w:val="001538A6"/>
    <w:rsid w:val="00153A09"/>
    <w:rsid w:val="00153A8E"/>
    <w:rsid w:val="00153F7B"/>
    <w:rsid w:val="001541B2"/>
    <w:rsid w:val="001542C4"/>
    <w:rsid w:val="0015443E"/>
    <w:rsid w:val="001547C8"/>
    <w:rsid w:val="0015498F"/>
    <w:rsid w:val="00154A6D"/>
    <w:rsid w:val="00154AD1"/>
    <w:rsid w:val="00154F28"/>
    <w:rsid w:val="0015531F"/>
    <w:rsid w:val="0015532D"/>
    <w:rsid w:val="00155873"/>
    <w:rsid w:val="00155B05"/>
    <w:rsid w:val="00155E9D"/>
    <w:rsid w:val="00155FEE"/>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64"/>
    <w:rsid w:val="00162076"/>
    <w:rsid w:val="0016244A"/>
    <w:rsid w:val="001624E2"/>
    <w:rsid w:val="00162500"/>
    <w:rsid w:val="00162759"/>
    <w:rsid w:val="00162C5F"/>
    <w:rsid w:val="00162E05"/>
    <w:rsid w:val="00162E1C"/>
    <w:rsid w:val="001631BB"/>
    <w:rsid w:val="001632E0"/>
    <w:rsid w:val="00163554"/>
    <w:rsid w:val="001635C6"/>
    <w:rsid w:val="00163802"/>
    <w:rsid w:val="00163990"/>
    <w:rsid w:val="00163BCA"/>
    <w:rsid w:val="00163C50"/>
    <w:rsid w:val="00163D1A"/>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677"/>
    <w:rsid w:val="001708A7"/>
    <w:rsid w:val="00170EA1"/>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740"/>
    <w:rsid w:val="0017285E"/>
    <w:rsid w:val="00172F7C"/>
    <w:rsid w:val="0017367D"/>
    <w:rsid w:val="00173816"/>
    <w:rsid w:val="00173AA4"/>
    <w:rsid w:val="00173BEC"/>
    <w:rsid w:val="00173C29"/>
    <w:rsid w:val="00173CF0"/>
    <w:rsid w:val="00173E88"/>
    <w:rsid w:val="00174426"/>
    <w:rsid w:val="00174B1A"/>
    <w:rsid w:val="00174FA8"/>
    <w:rsid w:val="00174FD2"/>
    <w:rsid w:val="001751B1"/>
    <w:rsid w:val="001753C9"/>
    <w:rsid w:val="001753D2"/>
    <w:rsid w:val="0017682D"/>
    <w:rsid w:val="00176D17"/>
    <w:rsid w:val="00176DEA"/>
    <w:rsid w:val="00176E00"/>
    <w:rsid w:val="0017749B"/>
    <w:rsid w:val="001779F4"/>
    <w:rsid w:val="00177CF8"/>
    <w:rsid w:val="00177FB5"/>
    <w:rsid w:val="00180038"/>
    <w:rsid w:val="0018012D"/>
    <w:rsid w:val="0018083C"/>
    <w:rsid w:val="001809BE"/>
    <w:rsid w:val="00180D0A"/>
    <w:rsid w:val="001812BC"/>
    <w:rsid w:val="0018177A"/>
    <w:rsid w:val="001818BB"/>
    <w:rsid w:val="00181BA4"/>
    <w:rsid w:val="00182973"/>
    <w:rsid w:val="00182F61"/>
    <w:rsid w:val="00182F99"/>
    <w:rsid w:val="00182F9E"/>
    <w:rsid w:val="00182F9F"/>
    <w:rsid w:val="001830A2"/>
    <w:rsid w:val="001831E7"/>
    <w:rsid w:val="001833D1"/>
    <w:rsid w:val="00183413"/>
    <w:rsid w:val="00183559"/>
    <w:rsid w:val="001836C6"/>
    <w:rsid w:val="001837D7"/>
    <w:rsid w:val="00183A28"/>
    <w:rsid w:val="0018438C"/>
    <w:rsid w:val="001844B0"/>
    <w:rsid w:val="00184512"/>
    <w:rsid w:val="00185078"/>
    <w:rsid w:val="0018511A"/>
    <w:rsid w:val="00185156"/>
    <w:rsid w:val="001851EC"/>
    <w:rsid w:val="001855BC"/>
    <w:rsid w:val="0018612C"/>
    <w:rsid w:val="00186140"/>
    <w:rsid w:val="00186186"/>
    <w:rsid w:val="0018647E"/>
    <w:rsid w:val="00186D8C"/>
    <w:rsid w:val="0018762F"/>
    <w:rsid w:val="00187948"/>
    <w:rsid w:val="00187A7C"/>
    <w:rsid w:val="00187D57"/>
    <w:rsid w:val="001901F0"/>
    <w:rsid w:val="001902FA"/>
    <w:rsid w:val="001903F4"/>
    <w:rsid w:val="00190406"/>
    <w:rsid w:val="001905E8"/>
    <w:rsid w:val="001908D7"/>
    <w:rsid w:val="00190A4F"/>
    <w:rsid w:val="00191016"/>
    <w:rsid w:val="00191019"/>
    <w:rsid w:val="0019104C"/>
    <w:rsid w:val="0019169A"/>
    <w:rsid w:val="00191A15"/>
    <w:rsid w:val="00191F83"/>
    <w:rsid w:val="0019228E"/>
    <w:rsid w:val="00192341"/>
    <w:rsid w:val="0019239A"/>
    <w:rsid w:val="0019256F"/>
    <w:rsid w:val="0019258E"/>
    <w:rsid w:val="00192AE6"/>
    <w:rsid w:val="00192B0A"/>
    <w:rsid w:val="00192C78"/>
    <w:rsid w:val="00192D38"/>
    <w:rsid w:val="00192DD9"/>
    <w:rsid w:val="00192EAD"/>
    <w:rsid w:val="001931D2"/>
    <w:rsid w:val="001932DA"/>
    <w:rsid w:val="001935BF"/>
    <w:rsid w:val="00193772"/>
    <w:rsid w:val="0019379E"/>
    <w:rsid w:val="00193C78"/>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3"/>
    <w:rsid w:val="001965DB"/>
    <w:rsid w:val="001966AA"/>
    <w:rsid w:val="00196B6F"/>
    <w:rsid w:val="001970F0"/>
    <w:rsid w:val="001971C7"/>
    <w:rsid w:val="00197221"/>
    <w:rsid w:val="001975AD"/>
    <w:rsid w:val="001978CF"/>
    <w:rsid w:val="001978DF"/>
    <w:rsid w:val="00197A46"/>
    <w:rsid w:val="00197CC6"/>
    <w:rsid w:val="00197D4D"/>
    <w:rsid w:val="00197E28"/>
    <w:rsid w:val="00197E8B"/>
    <w:rsid w:val="00197EE4"/>
    <w:rsid w:val="001A00E4"/>
    <w:rsid w:val="001A0A47"/>
    <w:rsid w:val="001A0AE5"/>
    <w:rsid w:val="001A0B4A"/>
    <w:rsid w:val="001A0E22"/>
    <w:rsid w:val="001A1409"/>
    <w:rsid w:val="001A1781"/>
    <w:rsid w:val="001A1D99"/>
    <w:rsid w:val="001A1DB8"/>
    <w:rsid w:val="001A214C"/>
    <w:rsid w:val="001A22D6"/>
    <w:rsid w:val="001A24A2"/>
    <w:rsid w:val="001A285C"/>
    <w:rsid w:val="001A2980"/>
    <w:rsid w:val="001A2C2C"/>
    <w:rsid w:val="001A2CDE"/>
    <w:rsid w:val="001A31CE"/>
    <w:rsid w:val="001A331F"/>
    <w:rsid w:val="001A344F"/>
    <w:rsid w:val="001A3896"/>
    <w:rsid w:val="001A3BDE"/>
    <w:rsid w:val="001A3C05"/>
    <w:rsid w:val="001A3C13"/>
    <w:rsid w:val="001A3EF8"/>
    <w:rsid w:val="001A3FDA"/>
    <w:rsid w:val="001A40E4"/>
    <w:rsid w:val="001A434A"/>
    <w:rsid w:val="001A45BF"/>
    <w:rsid w:val="001A4797"/>
    <w:rsid w:val="001A4868"/>
    <w:rsid w:val="001A4996"/>
    <w:rsid w:val="001A4B4E"/>
    <w:rsid w:val="001A54F6"/>
    <w:rsid w:val="001A55C2"/>
    <w:rsid w:val="001A5CD2"/>
    <w:rsid w:val="001A5D0B"/>
    <w:rsid w:val="001A5D41"/>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759"/>
    <w:rsid w:val="001B07F0"/>
    <w:rsid w:val="001B0877"/>
    <w:rsid w:val="001B0F53"/>
    <w:rsid w:val="001B122C"/>
    <w:rsid w:val="001B161F"/>
    <w:rsid w:val="001B186A"/>
    <w:rsid w:val="001B1ADF"/>
    <w:rsid w:val="001B1E43"/>
    <w:rsid w:val="001B1EF2"/>
    <w:rsid w:val="001B1FBB"/>
    <w:rsid w:val="001B227F"/>
    <w:rsid w:val="001B2296"/>
    <w:rsid w:val="001B2301"/>
    <w:rsid w:val="001B263C"/>
    <w:rsid w:val="001B2851"/>
    <w:rsid w:val="001B2D50"/>
    <w:rsid w:val="001B2D78"/>
    <w:rsid w:val="001B2E6A"/>
    <w:rsid w:val="001B2ED9"/>
    <w:rsid w:val="001B3185"/>
    <w:rsid w:val="001B376F"/>
    <w:rsid w:val="001B37A4"/>
    <w:rsid w:val="001B37C7"/>
    <w:rsid w:val="001B3C30"/>
    <w:rsid w:val="001B446D"/>
    <w:rsid w:val="001B47C3"/>
    <w:rsid w:val="001B47C4"/>
    <w:rsid w:val="001B481C"/>
    <w:rsid w:val="001B4A0F"/>
    <w:rsid w:val="001B4A97"/>
    <w:rsid w:val="001B4B16"/>
    <w:rsid w:val="001B4E85"/>
    <w:rsid w:val="001B4F84"/>
    <w:rsid w:val="001B50B8"/>
    <w:rsid w:val="001B5139"/>
    <w:rsid w:val="001B526A"/>
    <w:rsid w:val="001B5342"/>
    <w:rsid w:val="001B5544"/>
    <w:rsid w:val="001B5677"/>
    <w:rsid w:val="001B58DD"/>
    <w:rsid w:val="001B5E3B"/>
    <w:rsid w:val="001B60A3"/>
    <w:rsid w:val="001B60B2"/>
    <w:rsid w:val="001B60C9"/>
    <w:rsid w:val="001B621E"/>
    <w:rsid w:val="001B6359"/>
    <w:rsid w:val="001B63A3"/>
    <w:rsid w:val="001B641F"/>
    <w:rsid w:val="001B650B"/>
    <w:rsid w:val="001B653E"/>
    <w:rsid w:val="001B6659"/>
    <w:rsid w:val="001B6A7A"/>
    <w:rsid w:val="001B6A8A"/>
    <w:rsid w:val="001B6B5C"/>
    <w:rsid w:val="001B6F18"/>
    <w:rsid w:val="001B7012"/>
    <w:rsid w:val="001B7034"/>
    <w:rsid w:val="001B720C"/>
    <w:rsid w:val="001B738D"/>
    <w:rsid w:val="001B7717"/>
    <w:rsid w:val="001B7B1C"/>
    <w:rsid w:val="001B7E14"/>
    <w:rsid w:val="001B7FE9"/>
    <w:rsid w:val="001C002F"/>
    <w:rsid w:val="001C0083"/>
    <w:rsid w:val="001C02A1"/>
    <w:rsid w:val="001C06EE"/>
    <w:rsid w:val="001C0708"/>
    <w:rsid w:val="001C0717"/>
    <w:rsid w:val="001C0986"/>
    <w:rsid w:val="001C09FC"/>
    <w:rsid w:val="001C0BBE"/>
    <w:rsid w:val="001C0EBF"/>
    <w:rsid w:val="001C12D5"/>
    <w:rsid w:val="001C14D5"/>
    <w:rsid w:val="001C15A5"/>
    <w:rsid w:val="001C1A34"/>
    <w:rsid w:val="001C1C67"/>
    <w:rsid w:val="001C1DAE"/>
    <w:rsid w:val="001C1F38"/>
    <w:rsid w:val="001C21BD"/>
    <w:rsid w:val="001C21D3"/>
    <w:rsid w:val="001C23A4"/>
    <w:rsid w:val="001C23D9"/>
    <w:rsid w:val="001C258B"/>
    <w:rsid w:val="001C2B7B"/>
    <w:rsid w:val="001C2CE8"/>
    <w:rsid w:val="001C2D43"/>
    <w:rsid w:val="001C2EE9"/>
    <w:rsid w:val="001C2F11"/>
    <w:rsid w:val="001C2FD8"/>
    <w:rsid w:val="001C3084"/>
    <w:rsid w:val="001C33B3"/>
    <w:rsid w:val="001C33C8"/>
    <w:rsid w:val="001C37DF"/>
    <w:rsid w:val="001C3B5F"/>
    <w:rsid w:val="001C3E24"/>
    <w:rsid w:val="001C401C"/>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3E5"/>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57C"/>
    <w:rsid w:val="001D57DC"/>
    <w:rsid w:val="001D5BEE"/>
    <w:rsid w:val="001D5E08"/>
    <w:rsid w:val="001D5E81"/>
    <w:rsid w:val="001D6AA4"/>
    <w:rsid w:val="001D6BA0"/>
    <w:rsid w:val="001D6F6E"/>
    <w:rsid w:val="001D6F80"/>
    <w:rsid w:val="001D6FBB"/>
    <w:rsid w:val="001D70EC"/>
    <w:rsid w:val="001D742C"/>
    <w:rsid w:val="001D7A5D"/>
    <w:rsid w:val="001D7D4C"/>
    <w:rsid w:val="001D7EAB"/>
    <w:rsid w:val="001D7F4D"/>
    <w:rsid w:val="001E0321"/>
    <w:rsid w:val="001E0410"/>
    <w:rsid w:val="001E0914"/>
    <w:rsid w:val="001E093E"/>
    <w:rsid w:val="001E0945"/>
    <w:rsid w:val="001E0D06"/>
    <w:rsid w:val="001E0D67"/>
    <w:rsid w:val="001E0EAC"/>
    <w:rsid w:val="001E0FB3"/>
    <w:rsid w:val="001E1196"/>
    <w:rsid w:val="001E1233"/>
    <w:rsid w:val="001E1238"/>
    <w:rsid w:val="001E12CD"/>
    <w:rsid w:val="001E14E8"/>
    <w:rsid w:val="001E1666"/>
    <w:rsid w:val="001E1855"/>
    <w:rsid w:val="001E1A07"/>
    <w:rsid w:val="001E1AE0"/>
    <w:rsid w:val="001E1BE7"/>
    <w:rsid w:val="001E1DE3"/>
    <w:rsid w:val="001E20AD"/>
    <w:rsid w:val="001E2596"/>
    <w:rsid w:val="001E296C"/>
    <w:rsid w:val="001E2DD1"/>
    <w:rsid w:val="001E2DEF"/>
    <w:rsid w:val="001E2EAA"/>
    <w:rsid w:val="001E320E"/>
    <w:rsid w:val="001E353F"/>
    <w:rsid w:val="001E35C7"/>
    <w:rsid w:val="001E360D"/>
    <w:rsid w:val="001E362A"/>
    <w:rsid w:val="001E36A7"/>
    <w:rsid w:val="001E3755"/>
    <w:rsid w:val="001E3810"/>
    <w:rsid w:val="001E3BC1"/>
    <w:rsid w:val="001E3D08"/>
    <w:rsid w:val="001E3DAB"/>
    <w:rsid w:val="001E3F29"/>
    <w:rsid w:val="001E44AD"/>
    <w:rsid w:val="001E473B"/>
    <w:rsid w:val="001E47D0"/>
    <w:rsid w:val="001E491F"/>
    <w:rsid w:val="001E4C7E"/>
    <w:rsid w:val="001E5328"/>
    <w:rsid w:val="001E5498"/>
    <w:rsid w:val="001E5551"/>
    <w:rsid w:val="001E576F"/>
    <w:rsid w:val="001E57EC"/>
    <w:rsid w:val="001E5A7A"/>
    <w:rsid w:val="001E5E12"/>
    <w:rsid w:val="001E6098"/>
    <w:rsid w:val="001E61E3"/>
    <w:rsid w:val="001E6570"/>
    <w:rsid w:val="001E68E5"/>
    <w:rsid w:val="001E695A"/>
    <w:rsid w:val="001E6E20"/>
    <w:rsid w:val="001E713D"/>
    <w:rsid w:val="001E71A1"/>
    <w:rsid w:val="001E737E"/>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96D"/>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910"/>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D51"/>
    <w:rsid w:val="00201EC4"/>
    <w:rsid w:val="00202037"/>
    <w:rsid w:val="0020214A"/>
    <w:rsid w:val="00202A16"/>
    <w:rsid w:val="0020337A"/>
    <w:rsid w:val="002040BB"/>
    <w:rsid w:val="00204138"/>
    <w:rsid w:val="002041C6"/>
    <w:rsid w:val="002048D9"/>
    <w:rsid w:val="00204DB0"/>
    <w:rsid w:val="00205097"/>
    <w:rsid w:val="002050A2"/>
    <w:rsid w:val="0020528D"/>
    <w:rsid w:val="00205524"/>
    <w:rsid w:val="00205CD0"/>
    <w:rsid w:val="00205D26"/>
    <w:rsid w:val="00205E73"/>
    <w:rsid w:val="00205EF2"/>
    <w:rsid w:val="002060CF"/>
    <w:rsid w:val="002061BE"/>
    <w:rsid w:val="00206490"/>
    <w:rsid w:val="00206575"/>
    <w:rsid w:val="00206847"/>
    <w:rsid w:val="00206E4B"/>
    <w:rsid w:val="00207025"/>
    <w:rsid w:val="002078BF"/>
    <w:rsid w:val="002078C0"/>
    <w:rsid w:val="002079A0"/>
    <w:rsid w:val="00210230"/>
    <w:rsid w:val="002103BB"/>
    <w:rsid w:val="002104BB"/>
    <w:rsid w:val="00210678"/>
    <w:rsid w:val="002107B5"/>
    <w:rsid w:val="0021099D"/>
    <w:rsid w:val="00210A03"/>
    <w:rsid w:val="00210AE1"/>
    <w:rsid w:val="00210B47"/>
    <w:rsid w:val="00210D36"/>
    <w:rsid w:val="00211097"/>
    <w:rsid w:val="0021113A"/>
    <w:rsid w:val="002113A8"/>
    <w:rsid w:val="00211434"/>
    <w:rsid w:val="002114D4"/>
    <w:rsid w:val="00211B1B"/>
    <w:rsid w:val="00211CEA"/>
    <w:rsid w:val="00212348"/>
    <w:rsid w:val="0021263B"/>
    <w:rsid w:val="00212678"/>
    <w:rsid w:val="00212A68"/>
    <w:rsid w:val="00212A6B"/>
    <w:rsid w:val="00213220"/>
    <w:rsid w:val="00213420"/>
    <w:rsid w:val="002136AE"/>
    <w:rsid w:val="002138F8"/>
    <w:rsid w:val="002140B9"/>
    <w:rsid w:val="00214358"/>
    <w:rsid w:val="002146EF"/>
    <w:rsid w:val="00214992"/>
    <w:rsid w:val="00214AC9"/>
    <w:rsid w:val="00214CED"/>
    <w:rsid w:val="00214F53"/>
    <w:rsid w:val="00215107"/>
    <w:rsid w:val="00215256"/>
    <w:rsid w:val="0021526A"/>
    <w:rsid w:val="002153D6"/>
    <w:rsid w:val="00215A3A"/>
    <w:rsid w:val="00215BCC"/>
    <w:rsid w:val="00215CE4"/>
    <w:rsid w:val="002162FE"/>
    <w:rsid w:val="00216A23"/>
    <w:rsid w:val="00216A71"/>
    <w:rsid w:val="00216ADE"/>
    <w:rsid w:val="00216B95"/>
    <w:rsid w:val="00216B98"/>
    <w:rsid w:val="002170B3"/>
    <w:rsid w:val="002177D5"/>
    <w:rsid w:val="00217AEC"/>
    <w:rsid w:val="00217B76"/>
    <w:rsid w:val="00217BE5"/>
    <w:rsid w:val="00220395"/>
    <w:rsid w:val="002203D4"/>
    <w:rsid w:val="002204E1"/>
    <w:rsid w:val="00220574"/>
    <w:rsid w:val="0022063D"/>
    <w:rsid w:val="00220B6D"/>
    <w:rsid w:val="00220BFD"/>
    <w:rsid w:val="002212F0"/>
    <w:rsid w:val="0022130A"/>
    <w:rsid w:val="00221492"/>
    <w:rsid w:val="00221D8A"/>
    <w:rsid w:val="00221F50"/>
    <w:rsid w:val="00222141"/>
    <w:rsid w:val="002222B5"/>
    <w:rsid w:val="0022261B"/>
    <w:rsid w:val="0022287B"/>
    <w:rsid w:val="00222918"/>
    <w:rsid w:val="00222B50"/>
    <w:rsid w:val="00222D17"/>
    <w:rsid w:val="00222D1B"/>
    <w:rsid w:val="00222DA3"/>
    <w:rsid w:val="00222DB7"/>
    <w:rsid w:val="00222EB6"/>
    <w:rsid w:val="00223043"/>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D96"/>
    <w:rsid w:val="00224FD5"/>
    <w:rsid w:val="0022502C"/>
    <w:rsid w:val="0022514B"/>
    <w:rsid w:val="00225151"/>
    <w:rsid w:val="0022521C"/>
    <w:rsid w:val="0022554C"/>
    <w:rsid w:val="00225634"/>
    <w:rsid w:val="00225F13"/>
    <w:rsid w:val="0022607D"/>
    <w:rsid w:val="00226154"/>
    <w:rsid w:val="002263CB"/>
    <w:rsid w:val="002266C0"/>
    <w:rsid w:val="002268DD"/>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8A0"/>
    <w:rsid w:val="00231A84"/>
    <w:rsid w:val="00231F20"/>
    <w:rsid w:val="0023211C"/>
    <w:rsid w:val="0023222A"/>
    <w:rsid w:val="00232498"/>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BF5"/>
    <w:rsid w:val="00233F6F"/>
    <w:rsid w:val="002345DC"/>
    <w:rsid w:val="00234645"/>
    <w:rsid w:val="002346A8"/>
    <w:rsid w:val="002347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E2C"/>
    <w:rsid w:val="00236FA9"/>
    <w:rsid w:val="00237234"/>
    <w:rsid w:val="002372F3"/>
    <w:rsid w:val="0023744E"/>
    <w:rsid w:val="00237464"/>
    <w:rsid w:val="0023758F"/>
    <w:rsid w:val="002378C3"/>
    <w:rsid w:val="00237A68"/>
    <w:rsid w:val="00237BB7"/>
    <w:rsid w:val="00237DA2"/>
    <w:rsid w:val="00237E6D"/>
    <w:rsid w:val="00240874"/>
    <w:rsid w:val="002409C1"/>
    <w:rsid w:val="002409C6"/>
    <w:rsid w:val="00240A39"/>
    <w:rsid w:val="00240C09"/>
    <w:rsid w:val="00240E78"/>
    <w:rsid w:val="00240F91"/>
    <w:rsid w:val="00240FAB"/>
    <w:rsid w:val="00241033"/>
    <w:rsid w:val="00241164"/>
    <w:rsid w:val="002413F6"/>
    <w:rsid w:val="00241455"/>
    <w:rsid w:val="0024186D"/>
    <w:rsid w:val="00241964"/>
    <w:rsid w:val="002419B5"/>
    <w:rsid w:val="00241D0E"/>
    <w:rsid w:val="00241E1D"/>
    <w:rsid w:val="00242233"/>
    <w:rsid w:val="00242505"/>
    <w:rsid w:val="00242707"/>
    <w:rsid w:val="0024278C"/>
    <w:rsid w:val="0024297C"/>
    <w:rsid w:val="00242CBF"/>
    <w:rsid w:val="00242F87"/>
    <w:rsid w:val="00242FF4"/>
    <w:rsid w:val="00243945"/>
    <w:rsid w:val="002439E0"/>
    <w:rsid w:val="00243A3C"/>
    <w:rsid w:val="00243B58"/>
    <w:rsid w:val="00243B5B"/>
    <w:rsid w:val="0024402C"/>
    <w:rsid w:val="0024420D"/>
    <w:rsid w:val="002442A5"/>
    <w:rsid w:val="002443A3"/>
    <w:rsid w:val="00244F85"/>
    <w:rsid w:val="002451E5"/>
    <w:rsid w:val="002452C4"/>
    <w:rsid w:val="0024557A"/>
    <w:rsid w:val="002459D2"/>
    <w:rsid w:val="00245B67"/>
    <w:rsid w:val="00245D5C"/>
    <w:rsid w:val="00245EA2"/>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32"/>
    <w:rsid w:val="00250C71"/>
    <w:rsid w:val="00251256"/>
    <w:rsid w:val="00251309"/>
    <w:rsid w:val="002516E2"/>
    <w:rsid w:val="002517B6"/>
    <w:rsid w:val="002518AE"/>
    <w:rsid w:val="0025198E"/>
    <w:rsid w:val="00251B72"/>
    <w:rsid w:val="00251B8C"/>
    <w:rsid w:val="00251EDA"/>
    <w:rsid w:val="00251FFD"/>
    <w:rsid w:val="0025224B"/>
    <w:rsid w:val="002525AB"/>
    <w:rsid w:val="00252C32"/>
    <w:rsid w:val="00252FAA"/>
    <w:rsid w:val="0025320D"/>
    <w:rsid w:val="00253222"/>
    <w:rsid w:val="00253308"/>
    <w:rsid w:val="002533ED"/>
    <w:rsid w:val="00253464"/>
    <w:rsid w:val="002534AA"/>
    <w:rsid w:val="002539AF"/>
    <w:rsid w:val="00253A60"/>
    <w:rsid w:val="00253C98"/>
    <w:rsid w:val="00253D30"/>
    <w:rsid w:val="00253D38"/>
    <w:rsid w:val="0025446B"/>
    <w:rsid w:val="00254840"/>
    <w:rsid w:val="0025499A"/>
    <w:rsid w:val="00254C05"/>
    <w:rsid w:val="00254DE1"/>
    <w:rsid w:val="002550A7"/>
    <w:rsid w:val="002550AA"/>
    <w:rsid w:val="002555C3"/>
    <w:rsid w:val="002556BC"/>
    <w:rsid w:val="0025590B"/>
    <w:rsid w:val="00255A2D"/>
    <w:rsid w:val="00255E26"/>
    <w:rsid w:val="00255F94"/>
    <w:rsid w:val="002560E1"/>
    <w:rsid w:val="002561AB"/>
    <w:rsid w:val="00256592"/>
    <w:rsid w:val="002565AC"/>
    <w:rsid w:val="00256638"/>
    <w:rsid w:val="002566D3"/>
    <w:rsid w:val="00256C07"/>
    <w:rsid w:val="00256E56"/>
    <w:rsid w:val="00257201"/>
    <w:rsid w:val="00257356"/>
    <w:rsid w:val="00257BE1"/>
    <w:rsid w:val="00257D61"/>
    <w:rsid w:val="00257EE7"/>
    <w:rsid w:val="00257F58"/>
    <w:rsid w:val="00260388"/>
    <w:rsid w:val="002603D5"/>
    <w:rsid w:val="002603EE"/>
    <w:rsid w:val="00260567"/>
    <w:rsid w:val="0026086D"/>
    <w:rsid w:val="00260ADB"/>
    <w:rsid w:val="0026104E"/>
    <w:rsid w:val="002610BD"/>
    <w:rsid w:val="0026116E"/>
    <w:rsid w:val="0026125D"/>
    <w:rsid w:val="00261546"/>
    <w:rsid w:val="00261645"/>
    <w:rsid w:val="002616E3"/>
    <w:rsid w:val="00262526"/>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C6B"/>
    <w:rsid w:val="00264FD2"/>
    <w:rsid w:val="002656BE"/>
    <w:rsid w:val="00265CA0"/>
    <w:rsid w:val="00265F4C"/>
    <w:rsid w:val="00266116"/>
    <w:rsid w:val="002661AE"/>
    <w:rsid w:val="002662B1"/>
    <w:rsid w:val="002664C9"/>
    <w:rsid w:val="002668EE"/>
    <w:rsid w:val="00266C0E"/>
    <w:rsid w:val="00266E4D"/>
    <w:rsid w:val="0026745C"/>
    <w:rsid w:val="0026750E"/>
    <w:rsid w:val="00267990"/>
    <w:rsid w:val="00267AE6"/>
    <w:rsid w:val="00267BD2"/>
    <w:rsid w:val="00270116"/>
    <w:rsid w:val="00270152"/>
    <w:rsid w:val="00270370"/>
    <w:rsid w:val="00270BA1"/>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8FE"/>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5D51"/>
    <w:rsid w:val="0027626E"/>
    <w:rsid w:val="00276560"/>
    <w:rsid w:val="002766B7"/>
    <w:rsid w:val="00276774"/>
    <w:rsid w:val="0027678D"/>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835"/>
    <w:rsid w:val="00280B2E"/>
    <w:rsid w:val="00280B55"/>
    <w:rsid w:val="00280B96"/>
    <w:rsid w:val="00280BB3"/>
    <w:rsid w:val="00280C62"/>
    <w:rsid w:val="00280CBC"/>
    <w:rsid w:val="00281087"/>
    <w:rsid w:val="00281593"/>
    <w:rsid w:val="0028199D"/>
    <w:rsid w:val="00281A45"/>
    <w:rsid w:val="00281DF8"/>
    <w:rsid w:val="002820BE"/>
    <w:rsid w:val="00282306"/>
    <w:rsid w:val="002827E4"/>
    <w:rsid w:val="0028286C"/>
    <w:rsid w:val="00282B60"/>
    <w:rsid w:val="00282CD3"/>
    <w:rsid w:val="00282E46"/>
    <w:rsid w:val="00283173"/>
    <w:rsid w:val="00283292"/>
    <w:rsid w:val="00283BC5"/>
    <w:rsid w:val="00283CB6"/>
    <w:rsid w:val="00283D06"/>
    <w:rsid w:val="00283E43"/>
    <w:rsid w:val="00284063"/>
    <w:rsid w:val="00284207"/>
    <w:rsid w:val="0028444D"/>
    <w:rsid w:val="002844A1"/>
    <w:rsid w:val="0028455A"/>
    <w:rsid w:val="00284A5F"/>
    <w:rsid w:val="00284ACB"/>
    <w:rsid w:val="00284FAB"/>
    <w:rsid w:val="00285629"/>
    <w:rsid w:val="00285AC1"/>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87F2D"/>
    <w:rsid w:val="0029004B"/>
    <w:rsid w:val="0029006E"/>
    <w:rsid w:val="00290124"/>
    <w:rsid w:val="002901C7"/>
    <w:rsid w:val="00290278"/>
    <w:rsid w:val="0029038C"/>
    <w:rsid w:val="00290439"/>
    <w:rsid w:val="00290668"/>
    <w:rsid w:val="00290805"/>
    <w:rsid w:val="00290F59"/>
    <w:rsid w:val="002915FA"/>
    <w:rsid w:val="00291A58"/>
    <w:rsid w:val="00291C13"/>
    <w:rsid w:val="00292314"/>
    <w:rsid w:val="0029240C"/>
    <w:rsid w:val="0029274A"/>
    <w:rsid w:val="002927CF"/>
    <w:rsid w:val="00292CBC"/>
    <w:rsid w:val="00292D90"/>
    <w:rsid w:val="00293490"/>
    <w:rsid w:val="0029351F"/>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22A"/>
    <w:rsid w:val="00296485"/>
    <w:rsid w:val="002964C5"/>
    <w:rsid w:val="002965FD"/>
    <w:rsid w:val="0029678F"/>
    <w:rsid w:val="00297350"/>
    <w:rsid w:val="00297409"/>
    <w:rsid w:val="00297525"/>
    <w:rsid w:val="00297E44"/>
    <w:rsid w:val="002A01AE"/>
    <w:rsid w:val="002A0251"/>
    <w:rsid w:val="002A0612"/>
    <w:rsid w:val="002A0E94"/>
    <w:rsid w:val="002A1183"/>
    <w:rsid w:val="002A123B"/>
    <w:rsid w:val="002A24B5"/>
    <w:rsid w:val="002A2663"/>
    <w:rsid w:val="002A27A1"/>
    <w:rsid w:val="002A2A44"/>
    <w:rsid w:val="002A2AB2"/>
    <w:rsid w:val="002A2CFC"/>
    <w:rsid w:val="002A2D52"/>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574"/>
    <w:rsid w:val="002B071E"/>
    <w:rsid w:val="002B082A"/>
    <w:rsid w:val="002B0923"/>
    <w:rsid w:val="002B1117"/>
    <w:rsid w:val="002B1273"/>
    <w:rsid w:val="002B15B7"/>
    <w:rsid w:val="002B1614"/>
    <w:rsid w:val="002B1A85"/>
    <w:rsid w:val="002B1D24"/>
    <w:rsid w:val="002B1DA8"/>
    <w:rsid w:val="002B219B"/>
    <w:rsid w:val="002B236B"/>
    <w:rsid w:val="002B3401"/>
    <w:rsid w:val="002B3611"/>
    <w:rsid w:val="002B37A3"/>
    <w:rsid w:val="002B3E08"/>
    <w:rsid w:val="002B3E61"/>
    <w:rsid w:val="002B42CE"/>
    <w:rsid w:val="002B437C"/>
    <w:rsid w:val="002B450C"/>
    <w:rsid w:val="002B46F2"/>
    <w:rsid w:val="002B484B"/>
    <w:rsid w:val="002B4C0D"/>
    <w:rsid w:val="002B4E13"/>
    <w:rsid w:val="002B4E90"/>
    <w:rsid w:val="002B4F39"/>
    <w:rsid w:val="002B51AE"/>
    <w:rsid w:val="002B57BF"/>
    <w:rsid w:val="002B5A26"/>
    <w:rsid w:val="002B5A95"/>
    <w:rsid w:val="002B5B78"/>
    <w:rsid w:val="002B5C2F"/>
    <w:rsid w:val="002B5D91"/>
    <w:rsid w:val="002B5E0E"/>
    <w:rsid w:val="002B66A6"/>
    <w:rsid w:val="002B6739"/>
    <w:rsid w:val="002B69D5"/>
    <w:rsid w:val="002B6BF7"/>
    <w:rsid w:val="002B6E01"/>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6DC"/>
    <w:rsid w:val="002C380A"/>
    <w:rsid w:val="002C40B7"/>
    <w:rsid w:val="002C4387"/>
    <w:rsid w:val="002C4447"/>
    <w:rsid w:val="002C45D8"/>
    <w:rsid w:val="002C4A05"/>
    <w:rsid w:val="002C4CF8"/>
    <w:rsid w:val="002C4DD6"/>
    <w:rsid w:val="002C50CF"/>
    <w:rsid w:val="002C5367"/>
    <w:rsid w:val="002C56AE"/>
    <w:rsid w:val="002C5703"/>
    <w:rsid w:val="002C5A17"/>
    <w:rsid w:val="002C5E92"/>
    <w:rsid w:val="002C5ECD"/>
    <w:rsid w:val="002C60CD"/>
    <w:rsid w:val="002C632F"/>
    <w:rsid w:val="002C64B6"/>
    <w:rsid w:val="002C6928"/>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21A"/>
    <w:rsid w:val="002D236F"/>
    <w:rsid w:val="002D244A"/>
    <w:rsid w:val="002D2540"/>
    <w:rsid w:val="002D281B"/>
    <w:rsid w:val="002D2B71"/>
    <w:rsid w:val="002D2ED1"/>
    <w:rsid w:val="002D3109"/>
    <w:rsid w:val="002D31F5"/>
    <w:rsid w:val="002D32AE"/>
    <w:rsid w:val="002D3834"/>
    <w:rsid w:val="002D38B4"/>
    <w:rsid w:val="002D39C8"/>
    <w:rsid w:val="002D3C40"/>
    <w:rsid w:val="002D3E6A"/>
    <w:rsid w:val="002D3F20"/>
    <w:rsid w:val="002D3FFC"/>
    <w:rsid w:val="002D411E"/>
    <w:rsid w:val="002D44D8"/>
    <w:rsid w:val="002D491F"/>
    <w:rsid w:val="002D49C2"/>
    <w:rsid w:val="002D49E8"/>
    <w:rsid w:val="002D4BA3"/>
    <w:rsid w:val="002D4C79"/>
    <w:rsid w:val="002D4EFC"/>
    <w:rsid w:val="002D521D"/>
    <w:rsid w:val="002D5328"/>
    <w:rsid w:val="002D542A"/>
    <w:rsid w:val="002D54AF"/>
    <w:rsid w:val="002D5753"/>
    <w:rsid w:val="002D5882"/>
    <w:rsid w:val="002D5896"/>
    <w:rsid w:val="002D5FCC"/>
    <w:rsid w:val="002D6007"/>
    <w:rsid w:val="002D6297"/>
    <w:rsid w:val="002D636E"/>
    <w:rsid w:val="002D64F1"/>
    <w:rsid w:val="002D6537"/>
    <w:rsid w:val="002D653E"/>
    <w:rsid w:val="002D6565"/>
    <w:rsid w:val="002D65AD"/>
    <w:rsid w:val="002D667B"/>
    <w:rsid w:val="002D6A2A"/>
    <w:rsid w:val="002D6F37"/>
    <w:rsid w:val="002D704F"/>
    <w:rsid w:val="002D70CE"/>
    <w:rsid w:val="002D71A7"/>
    <w:rsid w:val="002D720A"/>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0C2"/>
    <w:rsid w:val="002E330F"/>
    <w:rsid w:val="002E3552"/>
    <w:rsid w:val="002E36E4"/>
    <w:rsid w:val="002E3723"/>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FE1"/>
    <w:rsid w:val="002E6444"/>
    <w:rsid w:val="002E6536"/>
    <w:rsid w:val="002E659F"/>
    <w:rsid w:val="002E6794"/>
    <w:rsid w:val="002E6A7B"/>
    <w:rsid w:val="002E6B50"/>
    <w:rsid w:val="002E6C47"/>
    <w:rsid w:val="002E6DF0"/>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6FF"/>
    <w:rsid w:val="002F1797"/>
    <w:rsid w:val="002F1863"/>
    <w:rsid w:val="002F1A62"/>
    <w:rsid w:val="002F1B6B"/>
    <w:rsid w:val="002F1E1F"/>
    <w:rsid w:val="002F2099"/>
    <w:rsid w:val="002F214A"/>
    <w:rsid w:val="002F2202"/>
    <w:rsid w:val="002F232D"/>
    <w:rsid w:val="002F2502"/>
    <w:rsid w:val="002F2FD5"/>
    <w:rsid w:val="002F304F"/>
    <w:rsid w:val="002F3283"/>
    <w:rsid w:val="002F35F8"/>
    <w:rsid w:val="002F382D"/>
    <w:rsid w:val="002F3ABB"/>
    <w:rsid w:val="002F3D0A"/>
    <w:rsid w:val="002F3D84"/>
    <w:rsid w:val="002F3D9A"/>
    <w:rsid w:val="002F4048"/>
    <w:rsid w:val="002F431F"/>
    <w:rsid w:val="002F4350"/>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5F1"/>
    <w:rsid w:val="003006A9"/>
    <w:rsid w:val="0030083D"/>
    <w:rsid w:val="0030099C"/>
    <w:rsid w:val="00300A23"/>
    <w:rsid w:val="00300C57"/>
    <w:rsid w:val="00300D70"/>
    <w:rsid w:val="00301251"/>
    <w:rsid w:val="0030186E"/>
    <w:rsid w:val="00301956"/>
    <w:rsid w:val="00301DDE"/>
    <w:rsid w:val="00301FBF"/>
    <w:rsid w:val="003027E7"/>
    <w:rsid w:val="00302A56"/>
    <w:rsid w:val="00302F58"/>
    <w:rsid w:val="00303140"/>
    <w:rsid w:val="003033C0"/>
    <w:rsid w:val="003034C6"/>
    <w:rsid w:val="003037BC"/>
    <w:rsid w:val="003039AA"/>
    <w:rsid w:val="00303A0C"/>
    <w:rsid w:val="00303CE6"/>
    <w:rsid w:val="00303CFF"/>
    <w:rsid w:val="00303E49"/>
    <w:rsid w:val="00303F8C"/>
    <w:rsid w:val="00304054"/>
    <w:rsid w:val="003045EB"/>
    <w:rsid w:val="00304696"/>
    <w:rsid w:val="003046A9"/>
    <w:rsid w:val="00304B0B"/>
    <w:rsid w:val="00304ECF"/>
    <w:rsid w:val="00304F44"/>
    <w:rsid w:val="00305217"/>
    <w:rsid w:val="003052E2"/>
    <w:rsid w:val="003052E8"/>
    <w:rsid w:val="003057B0"/>
    <w:rsid w:val="003057B7"/>
    <w:rsid w:val="003059AC"/>
    <w:rsid w:val="0030623A"/>
    <w:rsid w:val="003065CE"/>
    <w:rsid w:val="003072A0"/>
    <w:rsid w:val="00307C51"/>
    <w:rsid w:val="00310150"/>
    <w:rsid w:val="00310175"/>
    <w:rsid w:val="00310509"/>
    <w:rsid w:val="003108BA"/>
    <w:rsid w:val="00310BCB"/>
    <w:rsid w:val="00310C30"/>
    <w:rsid w:val="00310C56"/>
    <w:rsid w:val="00310EF4"/>
    <w:rsid w:val="00310F55"/>
    <w:rsid w:val="003117C3"/>
    <w:rsid w:val="00311A51"/>
    <w:rsid w:val="0031217C"/>
    <w:rsid w:val="00312285"/>
    <w:rsid w:val="0031228C"/>
    <w:rsid w:val="003122AA"/>
    <w:rsid w:val="003122B0"/>
    <w:rsid w:val="00312434"/>
    <w:rsid w:val="003125DF"/>
    <w:rsid w:val="0031298F"/>
    <w:rsid w:val="00312BFA"/>
    <w:rsid w:val="00312DCB"/>
    <w:rsid w:val="003130B6"/>
    <w:rsid w:val="0031360F"/>
    <w:rsid w:val="00313683"/>
    <w:rsid w:val="00313AC3"/>
    <w:rsid w:val="00313AE8"/>
    <w:rsid w:val="00313B11"/>
    <w:rsid w:val="003142FA"/>
    <w:rsid w:val="003143DA"/>
    <w:rsid w:val="003146AF"/>
    <w:rsid w:val="003146D6"/>
    <w:rsid w:val="003148D4"/>
    <w:rsid w:val="00314C83"/>
    <w:rsid w:val="00314D6A"/>
    <w:rsid w:val="00314F02"/>
    <w:rsid w:val="0031507A"/>
    <w:rsid w:val="003152B5"/>
    <w:rsid w:val="003154B9"/>
    <w:rsid w:val="003155B0"/>
    <w:rsid w:val="003156E6"/>
    <w:rsid w:val="00315BD5"/>
    <w:rsid w:val="00315BF9"/>
    <w:rsid w:val="003163E1"/>
    <w:rsid w:val="00316591"/>
    <w:rsid w:val="003166CF"/>
    <w:rsid w:val="003166D6"/>
    <w:rsid w:val="003166F2"/>
    <w:rsid w:val="00316861"/>
    <w:rsid w:val="00316874"/>
    <w:rsid w:val="003169C2"/>
    <w:rsid w:val="00316B07"/>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3DB"/>
    <w:rsid w:val="0032142F"/>
    <w:rsid w:val="0032145B"/>
    <w:rsid w:val="003227D3"/>
    <w:rsid w:val="0032280B"/>
    <w:rsid w:val="00322D66"/>
    <w:rsid w:val="00322DDA"/>
    <w:rsid w:val="003233EB"/>
    <w:rsid w:val="003233F2"/>
    <w:rsid w:val="0032348B"/>
    <w:rsid w:val="00323A2F"/>
    <w:rsid w:val="00323F76"/>
    <w:rsid w:val="003240DF"/>
    <w:rsid w:val="0032411F"/>
    <w:rsid w:val="003242A8"/>
    <w:rsid w:val="003244AA"/>
    <w:rsid w:val="00324705"/>
    <w:rsid w:val="003248FC"/>
    <w:rsid w:val="00324C3D"/>
    <w:rsid w:val="00324D17"/>
    <w:rsid w:val="00324F1B"/>
    <w:rsid w:val="00324F1E"/>
    <w:rsid w:val="003252A3"/>
    <w:rsid w:val="003255FC"/>
    <w:rsid w:val="00325753"/>
    <w:rsid w:val="00325A7D"/>
    <w:rsid w:val="00325E50"/>
    <w:rsid w:val="00326447"/>
    <w:rsid w:val="003268A1"/>
    <w:rsid w:val="003268D8"/>
    <w:rsid w:val="00326B4F"/>
    <w:rsid w:val="00326BAA"/>
    <w:rsid w:val="00326DA9"/>
    <w:rsid w:val="00326F1B"/>
    <w:rsid w:val="0032702B"/>
    <w:rsid w:val="003270BE"/>
    <w:rsid w:val="003278A9"/>
    <w:rsid w:val="00327AC5"/>
    <w:rsid w:val="00327CF1"/>
    <w:rsid w:val="00327D88"/>
    <w:rsid w:val="00327FCF"/>
    <w:rsid w:val="0033052D"/>
    <w:rsid w:val="00330963"/>
    <w:rsid w:val="00330BB7"/>
    <w:rsid w:val="00330BF4"/>
    <w:rsid w:val="00330C03"/>
    <w:rsid w:val="00330C6F"/>
    <w:rsid w:val="00330F12"/>
    <w:rsid w:val="003313A1"/>
    <w:rsid w:val="003314D6"/>
    <w:rsid w:val="00331DB5"/>
    <w:rsid w:val="00332168"/>
    <w:rsid w:val="003327FF"/>
    <w:rsid w:val="00332B4A"/>
    <w:rsid w:val="00332FAD"/>
    <w:rsid w:val="00333105"/>
    <w:rsid w:val="003331D8"/>
    <w:rsid w:val="00333294"/>
    <w:rsid w:val="0033378C"/>
    <w:rsid w:val="00333AA1"/>
    <w:rsid w:val="00333B54"/>
    <w:rsid w:val="00333B8C"/>
    <w:rsid w:val="00334118"/>
    <w:rsid w:val="00334135"/>
    <w:rsid w:val="0033449E"/>
    <w:rsid w:val="003347A9"/>
    <w:rsid w:val="00334C5E"/>
    <w:rsid w:val="00334F5A"/>
    <w:rsid w:val="0033559A"/>
    <w:rsid w:val="003356DA"/>
    <w:rsid w:val="00335A66"/>
    <w:rsid w:val="00335AD3"/>
    <w:rsid w:val="00335B6C"/>
    <w:rsid w:val="00335CFA"/>
    <w:rsid w:val="00335F59"/>
    <w:rsid w:val="0033607A"/>
    <w:rsid w:val="003367DD"/>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4ED"/>
    <w:rsid w:val="003417A4"/>
    <w:rsid w:val="00341B50"/>
    <w:rsid w:val="00341E63"/>
    <w:rsid w:val="00341FE7"/>
    <w:rsid w:val="00342094"/>
    <w:rsid w:val="00342155"/>
    <w:rsid w:val="00342499"/>
    <w:rsid w:val="003424DC"/>
    <w:rsid w:val="00342773"/>
    <w:rsid w:val="003429CE"/>
    <w:rsid w:val="00342BA5"/>
    <w:rsid w:val="00342E67"/>
    <w:rsid w:val="0034318F"/>
    <w:rsid w:val="003434D6"/>
    <w:rsid w:val="00343654"/>
    <w:rsid w:val="003439C8"/>
    <w:rsid w:val="00344171"/>
    <w:rsid w:val="003445AA"/>
    <w:rsid w:val="003448CF"/>
    <w:rsid w:val="00344935"/>
    <w:rsid w:val="003449CD"/>
    <w:rsid w:val="00345128"/>
    <w:rsid w:val="00345201"/>
    <w:rsid w:val="00345353"/>
    <w:rsid w:val="00345896"/>
    <w:rsid w:val="003458C3"/>
    <w:rsid w:val="00345904"/>
    <w:rsid w:val="00345BCE"/>
    <w:rsid w:val="00345C0F"/>
    <w:rsid w:val="00345E55"/>
    <w:rsid w:val="003461F1"/>
    <w:rsid w:val="00346218"/>
    <w:rsid w:val="00346576"/>
    <w:rsid w:val="00346614"/>
    <w:rsid w:val="003466B5"/>
    <w:rsid w:val="00346801"/>
    <w:rsid w:val="0034690C"/>
    <w:rsid w:val="00346BC2"/>
    <w:rsid w:val="00346CAD"/>
    <w:rsid w:val="003474B4"/>
    <w:rsid w:val="00347625"/>
    <w:rsid w:val="00347791"/>
    <w:rsid w:val="003477AD"/>
    <w:rsid w:val="00347A8D"/>
    <w:rsid w:val="0035031E"/>
    <w:rsid w:val="0035059B"/>
    <w:rsid w:val="00350634"/>
    <w:rsid w:val="0035074D"/>
    <w:rsid w:val="00350816"/>
    <w:rsid w:val="00350867"/>
    <w:rsid w:val="00351052"/>
    <w:rsid w:val="0035116C"/>
    <w:rsid w:val="003512EF"/>
    <w:rsid w:val="003516A3"/>
    <w:rsid w:val="00351A74"/>
    <w:rsid w:val="00351ABE"/>
    <w:rsid w:val="00351E0F"/>
    <w:rsid w:val="0035256A"/>
    <w:rsid w:val="0035265C"/>
    <w:rsid w:val="00352A02"/>
    <w:rsid w:val="00352B88"/>
    <w:rsid w:val="00352DEC"/>
    <w:rsid w:val="00352FD1"/>
    <w:rsid w:val="00352FF0"/>
    <w:rsid w:val="00353114"/>
    <w:rsid w:val="003533CA"/>
    <w:rsid w:val="00353662"/>
    <w:rsid w:val="0035375A"/>
    <w:rsid w:val="00353A56"/>
    <w:rsid w:val="00353A6B"/>
    <w:rsid w:val="00353FA3"/>
    <w:rsid w:val="0035482E"/>
    <w:rsid w:val="00354981"/>
    <w:rsid w:val="00354C19"/>
    <w:rsid w:val="00355202"/>
    <w:rsid w:val="00355282"/>
    <w:rsid w:val="0035584B"/>
    <w:rsid w:val="00355C0D"/>
    <w:rsid w:val="00355CE4"/>
    <w:rsid w:val="00355F3C"/>
    <w:rsid w:val="00356341"/>
    <w:rsid w:val="003563B5"/>
    <w:rsid w:val="00356549"/>
    <w:rsid w:val="0035656F"/>
    <w:rsid w:val="0035662E"/>
    <w:rsid w:val="0035676A"/>
    <w:rsid w:val="003568FC"/>
    <w:rsid w:val="00356BEC"/>
    <w:rsid w:val="00356EF2"/>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94C"/>
    <w:rsid w:val="00361B52"/>
    <w:rsid w:val="00361EF6"/>
    <w:rsid w:val="00361F09"/>
    <w:rsid w:val="00361FB5"/>
    <w:rsid w:val="00362295"/>
    <w:rsid w:val="0036248E"/>
    <w:rsid w:val="00362497"/>
    <w:rsid w:val="00362634"/>
    <w:rsid w:val="0036275E"/>
    <w:rsid w:val="00362AC2"/>
    <w:rsid w:val="00362C70"/>
    <w:rsid w:val="00362F1B"/>
    <w:rsid w:val="00363203"/>
    <w:rsid w:val="00363220"/>
    <w:rsid w:val="003635F3"/>
    <w:rsid w:val="00363BF9"/>
    <w:rsid w:val="00363CC3"/>
    <w:rsid w:val="00363D98"/>
    <w:rsid w:val="003640BA"/>
    <w:rsid w:val="003644D9"/>
    <w:rsid w:val="003645B1"/>
    <w:rsid w:val="00364753"/>
    <w:rsid w:val="00364960"/>
    <w:rsid w:val="00364ACB"/>
    <w:rsid w:val="003652D7"/>
    <w:rsid w:val="0036536F"/>
    <w:rsid w:val="003654BB"/>
    <w:rsid w:val="003658E2"/>
    <w:rsid w:val="00365AEE"/>
    <w:rsid w:val="00365DA9"/>
    <w:rsid w:val="00365E56"/>
    <w:rsid w:val="00365E85"/>
    <w:rsid w:val="003661CB"/>
    <w:rsid w:val="00366588"/>
    <w:rsid w:val="003665F8"/>
    <w:rsid w:val="003668B8"/>
    <w:rsid w:val="00366A85"/>
    <w:rsid w:val="00366BBD"/>
    <w:rsid w:val="00367066"/>
    <w:rsid w:val="003670F2"/>
    <w:rsid w:val="0036719F"/>
    <w:rsid w:val="0036773C"/>
    <w:rsid w:val="0036787C"/>
    <w:rsid w:val="003678E4"/>
    <w:rsid w:val="00367CBF"/>
    <w:rsid w:val="00367D39"/>
    <w:rsid w:val="00367E3A"/>
    <w:rsid w:val="00370462"/>
    <w:rsid w:val="00370563"/>
    <w:rsid w:val="0037068D"/>
    <w:rsid w:val="0037093C"/>
    <w:rsid w:val="003709B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847"/>
    <w:rsid w:val="00373EFB"/>
    <w:rsid w:val="003742E2"/>
    <w:rsid w:val="0037455F"/>
    <w:rsid w:val="00374716"/>
    <w:rsid w:val="003747DD"/>
    <w:rsid w:val="00374969"/>
    <w:rsid w:val="003749D0"/>
    <w:rsid w:val="00374C9F"/>
    <w:rsid w:val="00374E01"/>
    <w:rsid w:val="00375172"/>
    <w:rsid w:val="003752BC"/>
    <w:rsid w:val="003754E0"/>
    <w:rsid w:val="003755E5"/>
    <w:rsid w:val="003758C8"/>
    <w:rsid w:val="00375AB3"/>
    <w:rsid w:val="00375D8C"/>
    <w:rsid w:val="0037608C"/>
    <w:rsid w:val="003760CF"/>
    <w:rsid w:val="003765D3"/>
    <w:rsid w:val="003768A6"/>
    <w:rsid w:val="0037699B"/>
    <w:rsid w:val="00376C94"/>
    <w:rsid w:val="00376E07"/>
    <w:rsid w:val="00376F7C"/>
    <w:rsid w:val="00376FF1"/>
    <w:rsid w:val="003770AA"/>
    <w:rsid w:val="003776C3"/>
    <w:rsid w:val="00377808"/>
    <w:rsid w:val="00377857"/>
    <w:rsid w:val="00377963"/>
    <w:rsid w:val="00377ABF"/>
    <w:rsid w:val="00377AEE"/>
    <w:rsid w:val="00377B90"/>
    <w:rsid w:val="00377CD9"/>
    <w:rsid w:val="0038038E"/>
    <w:rsid w:val="003803FB"/>
    <w:rsid w:val="00380617"/>
    <w:rsid w:val="003807B6"/>
    <w:rsid w:val="00380E06"/>
    <w:rsid w:val="00380E37"/>
    <w:rsid w:val="003812C4"/>
    <w:rsid w:val="00381305"/>
    <w:rsid w:val="0038151B"/>
    <w:rsid w:val="0038158A"/>
    <w:rsid w:val="0038166B"/>
    <w:rsid w:val="003819CC"/>
    <w:rsid w:val="00381B96"/>
    <w:rsid w:val="00381EC5"/>
    <w:rsid w:val="003824E2"/>
    <w:rsid w:val="003824EF"/>
    <w:rsid w:val="0038286A"/>
    <w:rsid w:val="00382A4A"/>
    <w:rsid w:val="00382B05"/>
    <w:rsid w:val="0038334D"/>
    <w:rsid w:val="003834BE"/>
    <w:rsid w:val="0038353E"/>
    <w:rsid w:val="003835EF"/>
    <w:rsid w:val="003837F5"/>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6F68"/>
    <w:rsid w:val="0038715C"/>
    <w:rsid w:val="0038735F"/>
    <w:rsid w:val="00387412"/>
    <w:rsid w:val="00387541"/>
    <w:rsid w:val="00387604"/>
    <w:rsid w:val="003877B8"/>
    <w:rsid w:val="00387825"/>
    <w:rsid w:val="003879D4"/>
    <w:rsid w:val="00387C1C"/>
    <w:rsid w:val="00387E1D"/>
    <w:rsid w:val="003900CB"/>
    <w:rsid w:val="003903A7"/>
    <w:rsid w:val="00390739"/>
    <w:rsid w:val="003907EF"/>
    <w:rsid w:val="00390964"/>
    <w:rsid w:val="00390C20"/>
    <w:rsid w:val="00390F40"/>
    <w:rsid w:val="003911A2"/>
    <w:rsid w:val="003912AF"/>
    <w:rsid w:val="0039130A"/>
    <w:rsid w:val="003915F9"/>
    <w:rsid w:val="0039173F"/>
    <w:rsid w:val="00391BCE"/>
    <w:rsid w:val="00391BEA"/>
    <w:rsid w:val="00391CA6"/>
    <w:rsid w:val="00391D9E"/>
    <w:rsid w:val="00392080"/>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B11"/>
    <w:rsid w:val="00395D41"/>
    <w:rsid w:val="0039612D"/>
    <w:rsid w:val="0039619C"/>
    <w:rsid w:val="00396552"/>
    <w:rsid w:val="0039675B"/>
    <w:rsid w:val="00396853"/>
    <w:rsid w:val="0039693E"/>
    <w:rsid w:val="00396AC3"/>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30"/>
    <w:rsid w:val="003A0597"/>
    <w:rsid w:val="003A096C"/>
    <w:rsid w:val="003A0C99"/>
    <w:rsid w:val="003A0E3E"/>
    <w:rsid w:val="003A0F92"/>
    <w:rsid w:val="003A1010"/>
    <w:rsid w:val="003A11C4"/>
    <w:rsid w:val="003A1266"/>
    <w:rsid w:val="003A129E"/>
    <w:rsid w:val="003A12A7"/>
    <w:rsid w:val="003A12DC"/>
    <w:rsid w:val="003A131A"/>
    <w:rsid w:val="003A149D"/>
    <w:rsid w:val="003A17D6"/>
    <w:rsid w:val="003A1A1F"/>
    <w:rsid w:val="003A1A73"/>
    <w:rsid w:val="003A1E50"/>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D83"/>
    <w:rsid w:val="003A4E43"/>
    <w:rsid w:val="003A4F5F"/>
    <w:rsid w:val="003A5249"/>
    <w:rsid w:val="003A54EC"/>
    <w:rsid w:val="003A56AE"/>
    <w:rsid w:val="003A5BBB"/>
    <w:rsid w:val="003A60AD"/>
    <w:rsid w:val="003A614B"/>
    <w:rsid w:val="003A6299"/>
    <w:rsid w:val="003A665E"/>
    <w:rsid w:val="003A6DF2"/>
    <w:rsid w:val="003A6E1C"/>
    <w:rsid w:val="003A70AE"/>
    <w:rsid w:val="003A7122"/>
    <w:rsid w:val="003A72C1"/>
    <w:rsid w:val="003A7473"/>
    <w:rsid w:val="003A788C"/>
    <w:rsid w:val="003A79CF"/>
    <w:rsid w:val="003A7C80"/>
    <w:rsid w:val="003A7DCB"/>
    <w:rsid w:val="003B0043"/>
    <w:rsid w:val="003B04A0"/>
    <w:rsid w:val="003B07F6"/>
    <w:rsid w:val="003B0881"/>
    <w:rsid w:val="003B092D"/>
    <w:rsid w:val="003B0A1B"/>
    <w:rsid w:val="003B0C6F"/>
    <w:rsid w:val="003B1275"/>
    <w:rsid w:val="003B150B"/>
    <w:rsid w:val="003B154C"/>
    <w:rsid w:val="003B1C84"/>
    <w:rsid w:val="003B22C7"/>
    <w:rsid w:val="003B2449"/>
    <w:rsid w:val="003B24D4"/>
    <w:rsid w:val="003B2741"/>
    <w:rsid w:val="003B296F"/>
    <w:rsid w:val="003B2CCD"/>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2D5"/>
    <w:rsid w:val="003B6934"/>
    <w:rsid w:val="003B6C0D"/>
    <w:rsid w:val="003B6DC6"/>
    <w:rsid w:val="003B6F89"/>
    <w:rsid w:val="003B7117"/>
    <w:rsid w:val="003B7215"/>
    <w:rsid w:val="003B7262"/>
    <w:rsid w:val="003B7BB8"/>
    <w:rsid w:val="003C0021"/>
    <w:rsid w:val="003C020D"/>
    <w:rsid w:val="003C07DD"/>
    <w:rsid w:val="003C0CE2"/>
    <w:rsid w:val="003C0FF5"/>
    <w:rsid w:val="003C1549"/>
    <w:rsid w:val="003C17F0"/>
    <w:rsid w:val="003C18E4"/>
    <w:rsid w:val="003C1BF8"/>
    <w:rsid w:val="003C1E31"/>
    <w:rsid w:val="003C2055"/>
    <w:rsid w:val="003C2479"/>
    <w:rsid w:val="003C26B9"/>
    <w:rsid w:val="003C26D9"/>
    <w:rsid w:val="003C2B84"/>
    <w:rsid w:val="003C2D4B"/>
    <w:rsid w:val="003C2F55"/>
    <w:rsid w:val="003C3105"/>
    <w:rsid w:val="003C3154"/>
    <w:rsid w:val="003C31EA"/>
    <w:rsid w:val="003C321E"/>
    <w:rsid w:val="003C349E"/>
    <w:rsid w:val="003C34DB"/>
    <w:rsid w:val="003C356B"/>
    <w:rsid w:val="003C35A6"/>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7F3"/>
    <w:rsid w:val="003C7B7B"/>
    <w:rsid w:val="003C7C39"/>
    <w:rsid w:val="003C7E45"/>
    <w:rsid w:val="003C7F85"/>
    <w:rsid w:val="003D027D"/>
    <w:rsid w:val="003D0469"/>
    <w:rsid w:val="003D09DE"/>
    <w:rsid w:val="003D0AB8"/>
    <w:rsid w:val="003D0B20"/>
    <w:rsid w:val="003D0B26"/>
    <w:rsid w:val="003D0D89"/>
    <w:rsid w:val="003D0DB5"/>
    <w:rsid w:val="003D0DE4"/>
    <w:rsid w:val="003D0F1A"/>
    <w:rsid w:val="003D13F6"/>
    <w:rsid w:val="003D14D4"/>
    <w:rsid w:val="003D1712"/>
    <w:rsid w:val="003D17DD"/>
    <w:rsid w:val="003D1C38"/>
    <w:rsid w:val="003D1F5B"/>
    <w:rsid w:val="003D1FA6"/>
    <w:rsid w:val="003D20D1"/>
    <w:rsid w:val="003D2238"/>
    <w:rsid w:val="003D2776"/>
    <w:rsid w:val="003D2912"/>
    <w:rsid w:val="003D2987"/>
    <w:rsid w:val="003D2AA2"/>
    <w:rsid w:val="003D2C4D"/>
    <w:rsid w:val="003D2FA3"/>
    <w:rsid w:val="003D303E"/>
    <w:rsid w:val="003D31CD"/>
    <w:rsid w:val="003D3921"/>
    <w:rsid w:val="003D3FC7"/>
    <w:rsid w:val="003D401E"/>
    <w:rsid w:val="003D431B"/>
    <w:rsid w:val="003D443F"/>
    <w:rsid w:val="003D454F"/>
    <w:rsid w:val="003D46A5"/>
    <w:rsid w:val="003D46B3"/>
    <w:rsid w:val="003D4793"/>
    <w:rsid w:val="003D494E"/>
    <w:rsid w:val="003D4B25"/>
    <w:rsid w:val="003D4BE3"/>
    <w:rsid w:val="003D5302"/>
    <w:rsid w:val="003D610B"/>
    <w:rsid w:val="003D613B"/>
    <w:rsid w:val="003D61C7"/>
    <w:rsid w:val="003D670A"/>
    <w:rsid w:val="003D6B0E"/>
    <w:rsid w:val="003D6EBA"/>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96B"/>
    <w:rsid w:val="003E3B8C"/>
    <w:rsid w:val="003E3E18"/>
    <w:rsid w:val="003E4017"/>
    <w:rsid w:val="003E452F"/>
    <w:rsid w:val="003E45C8"/>
    <w:rsid w:val="003E4D93"/>
    <w:rsid w:val="003E4F87"/>
    <w:rsid w:val="003E52F1"/>
    <w:rsid w:val="003E548C"/>
    <w:rsid w:val="003E5555"/>
    <w:rsid w:val="003E555A"/>
    <w:rsid w:val="003E566C"/>
    <w:rsid w:val="003E572F"/>
    <w:rsid w:val="003E59B7"/>
    <w:rsid w:val="003E5BCC"/>
    <w:rsid w:val="003E5D27"/>
    <w:rsid w:val="003E618E"/>
    <w:rsid w:val="003E6195"/>
    <w:rsid w:val="003E6205"/>
    <w:rsid w:val="003E657D"/>
    <w:rsid w:val="003E665F"/>
    <w:rsid w:val="003E6A67"/>
    <w:rsid w:val="003E75D7"/>
    <w:rsid w:val="003E7F5A"/>
    <w:rsid w:val="003F02F4"/>
    <w:rsid w:val="003F0328"/>
    <w:rsid w:val="003F03AC"/>
    <w:rsid w:val="003F03B8"/>
    <w:rsid w:val="003F0772"/>
    <w:rsid w:val="003F0916"/>
    <w:rsid w:val="003F09FB"/>
    <w:rsid w:val="003F0B6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49"/>
    <w:rsid w:val="003F2E6D"/>
    <w:rsid w:val="003F2FD2"/>
    <w:rsid w:val="003F3267"/>
    <w:rsid w:val="003F35D8"/>
    <w:rsid w:val="003F365C"/>
    <w:rsid w:val="003F38DB"/>
    <w:rsid w:val="003F3B8E"/>
    <w:rsid w:val="003F3D2F"/>
    <w:rsid w:val="003F3DFA"/>
    <w:rsid w:val="003F4608"/>
    <w:rsid w:val="003F4DAE"/>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3CD"/>
    <w:rsid w:val="003F7690"/>
    <w:rsid w:val="003F7753"/>
    <w:rsid w:val="003F77C2"/>
    <w:rsid w:val="003F781B"/>
    <w:rsid w:val="003F78F8"/>
    <w:rsid w:val="003F7A9D"/>
    <w:rsid w:val="003F7DF0"/>
    <w:rsid w:val="0040063A"/>
    <w:rsid w:val="00400924"/>
    <w:rsid w:val="00400975"/>
    <w:rsid w:val="004009F3"/>
    <w:rsid w:val="00400A20"/>
    <w:rsid w:val="00401063"/>
    <w:rsid w:val="00401160"/>
    <w:rsid w:val="004015AC"/>
    <w:rsid w:val="004015CD"/>
    <w:rsid w:val="00401702"/>
    <w:rsid w:val="00401AD4"/>
    <w:rsid w:val="00401DA7"/>
    <w:rsid w:val="00401F12"/>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4DF7"/>
    <w:rsid w:val="004053D7"/>
    <w:rsid w:val="004055C2"/>
    <w:rsid w:val="00405C3C"/>
    <w:rsid w:val="004061C3"/>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36A"/>
    <w:rsid w:val="00410694"/>
    <w:rsid w:val="00410979"/>
    <w:rsid w:val="00410AA6"/>
    <w:rsid w:val="00410D3F"/>
    <w:rsid w:val="00411266"/>
    <w:rsid w:val="00411765"/>
    <w:rsid w:val="00411844"/>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6"/>
    <w:rsid w:val="00414DB7"/>
    <w:rsid w:val="00414F13"/>
    <w:rsid w:val="004152B5"/>
    <w:rsid w:val="00415712"/>
    <w:rsid w:val="00415B17"/>
    <w:rsid w:val="00415D62"/>
    <w:rsid w:val="004165DD"/>
    <w:rsid w:val="00416A7C"/>
    <w:rsid w:val="00416DE2"/>
    <w:rsid w:val="00416FBF"/>
    <w:rsid w:val="004173CD"/>
    <w:rsid w:val="004176FA"/>
    <w:rsid w:val="00417DAA"/>
    <w:rsid w:val="0042011C"/>
    <w:rsid w:val="00420602"/>
    <w:rsid w:val="0042086D"/>
    <w:rsid w:val="00420B0B"/>
    <w:rsid w:val="00420DA6"/>
    <w:rsid w:val="00421389"/>
    <w:rsid w:val="004219C9"/>
    <w:rsid w:val="00421A64"/>
    <w:rsid w:val="004222B2"/>
    <w:rsid w:val="0042244C"/>
    <w:rsid w:val="004224D5"/>
    <w:rsid w:val="00422818"/>
    <w:rsid w:val="00422D41"/>
    <w:rsid w:val="00422D80"/>
    <w:rsid w:val="00422DAA"/>
    <w:rsid w:val="00423092"/>
    <w:rsid w:val="00423709"/>
    <w:rsid w:val="0042389B"/>
    <w:rsid w:val="004238A8"/>
    <w:rsid w:val="00423965"/>
    <w:rsid w:val="004239FB"/>
    <w:rsid w:val="00423EAB"/>
    <w:rsid w:val="00424278"/>
    <w:rsid w:val="004242BF"/>
    <w:rsid w:val="00424357"/>
    <w:rsid w:val="004243B5"/>
    <w:rsid w:val="004249DC"/>
    <w:rsid w:val="00424E49"/>
    <w:rsid w:val="00424F47"/>
    <w:rsid w:val="004253F5"/>
    <w:rsid w:val="004255F0"/>
    <w:rsid w:val="0042584E"/>
    <w:rsid w:val="00425977"/>
    <w:rsid w:val="00425B05"/>
    <w:rsid w:val="00425D04"/>
    <w:rsid w:val="00425D82"/>
    <w:rsid w:val="00425E7E"/>
    <w:rsid w:val="0042627F"/>
    <w:rsid w:val="00426322"/>
    <w:rsid w:val="00426453"/>
    <w:rsid w:val="00426880"/>
    <w:rsid w:val="004268D6"/>
    <w:rsid w:val="00426CEC"/>
    <w:rsid w:val="00426F9D"/>
    <w:rsid w:val="0042711A"/>
    <w:rsid w:val="00427387"/>
    <w:rsid w:val="00427408"/>
    <w:rsid w:val="00427450"/>
    <w:rsid w:val="00427780"/>
    <w:rsid w:val="00427D5B"/>
    <w:rsid w:val="00427EAC"/>
    <w:rsid w:val="00430135"/>
    <w:rsid w:val="0043021D"/>
    <w:rsid w:val="00430273"/>
    <w:rsid w:val="004305E7"/>
    <w:rsid w:val="004308CB"/>
    <w:rsid w:val="004309FD"/>
    <w:rsid w:val="00430A7C"/>
    <w:rsid w:val="00430B5D"/>
    <w:rsid w:val="00430D19"/>
    <w:rsid w:val="00430D46"/>
    <w:rsid w:val="00430EC0"/>
    <w:rsid w:val="00431016"/>
    <w:rsid w:val="004313A5"/>
    <w:rsid w:val="00431434"/>
    <w:rsid w:val="004315FB"/>
    <w:rsid w:val="004317B9"/>
    <w:rsid w:val="00431A25"/>
    <w:rsid w:val="00431DAA"/>
    <w:rsid w:val="00431DCF"/>
    <w:rsid w:val="00431F8A"/>
    <w:rsid w:val="0043218B"/>
    <w:rsid w:val="00432650"/>
    <w:rsid w:val="00432DA9"/>
    <w:rsid w:val="00432EEB"/>
    <w:rsid w:val="00432F68"/>
    <w:rsid w:val="00433E80"/>
    <w:rsid w:val="00433EA5"/>
    <w:rsid w:val="00433FAE"/>
    <w:rsid w:val="0043419F"/>
    <w:rsid w:val="004344CC"/>
    <w:rsid w:val="004344F8"/>
    <w:rsid w:val="00434602"/>
    <w:rsid w:val="0043470B"/>
    <w:rsid w:val="00434BE8"/>
    <w:rsid w:val="00434E52"/>
    <w:rsid w:val="00434F17"/>
    <w:rsid w:val="00435502"/>
    <w:rsid w:val="00435867"/>
    <w:rsid w:val="00435954"/>
    <w:rsid w:val="00435BE5"/>
    <w:rsid w:val="004361AC"/>
    <w:rsid w:val="004361E5"/>
    <w:rsid w:val="0043631B"/>
    <w:rsid w:val="00436C9A"/>
    <w:rsid w:val="00436D10"/>
    <w:rsid w:val="00436FF6"/>
    <w:rsid w:val="00437118"/>
    <w:rsid w:val="004374BE"/>
    <w:rsid w:val="0043765C"/>
    <w:rsid w:val="00437A68"/>
    <w:rsid w:val="00437A6D"/>
    <w:rsid w:val="00437C35"/>
    <w:rsid w:val="00437C4E"/>
    <w:rsid w:val="004404B8"/>
    <w:rsid w:val="00440902"/>
    <w:rsid w:val="00440C66"/>
    <w:rsid w:val="00441026"/>
    <w:rsid w:val="0044109F"/>
    <w:rsid w:val="00441321"/>
    <w:rsid w:val="00441436"/>
    <w:rsid w:val="00441620"/>
    <w:rsid w:val="004416DD"/>
    <w:rsid w:val="00441836"/>
    <w:rsid w:val="00441861"/>
    <w:rsid w:val="00441A2E"/>
    <w:rsid w:val="00441A8C"/>
    <w:rsid w:val="00441B3F"/>
    <w:rsid w:val="00441D98"/>
    <w:rsid w:val="00441EE7"/>
    <w:rsid w:val="00441F22"/>
    <w:rsid w:val="00442102"/>
    <w:rsid w:val="004421A3"/>
    <w:rsid w:val="004428E9"/>
    <w:rsid w:val="00442A34"/>
    <w:rsid w:val="00442C00"/>
    <w:rsid w:val="00442F31"/>
    <w:rsid w:val="00443080"/>
    <w:rsid w:val="004430BC"/>
    <w:rsid w:val="0044316E"/>
    <w:rsid w:val="0044318D"/>
    <w:rsid w:val="004436CB"/>
    <w:rsid w:val="00443772"/>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6E1D"/>
    <w:rsid w:val="00447338"/>
    <w:rsid w:val="004475BF"/>
    <w:rsid w:val="004476F2"/>
    <w:rsid w:val="00447728"/>
    <w:rsid w:val="00447978"/>
    <w:rsid w:val="00447A08"/>
    <w:rsid w:val="004502D2"/>
    <w:rsid w:val="004505EF"/>
    <w:rsid w:val="0045066C"/>
    <w:rsid w:val="004506FA"/>
    <w:rsid w:val="004513E1"/>
    <w:rsid w:val="004515BF"/>
    <w:rsid w:val="00451754"/>
    <w:rsid w:val="004519FA"/>
    <w:rsid w:val="00451A52"/>
    <w:rsid w:val="00451BBA"/>
    <w:rsid w:val="00451C2D"/>
    <w:rsid w:val="00451CBD"/>
    <w:rsid w:val="00451CE5"/>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59D"/>
    <w:rsid w:val="0045475B"/>
    <w:rsid w:val="0045477B"/>
    <w:rsid w:val="004547E7"/>
    <w:rsid w:val="00454C15"/>
    <w:rsid w:val="00454E23"/>
    <w:rsid w:val="004553B0"/>
    <w:rsid w:val="00455F29"/>
    <w:rsid w:val="004561A8"/>
    <w:rsid w:val="0045627D"/>
    <w:rsid w:val="004566A1"/>
    <w:rsid w:val="004567AC"/>
    <w:rsid w:val="004567F6"/>
    <w:rsid w:val="00457037"/>
    <w:rsid w:val="004571D9"/>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6E6"/>
    <w:rsid w:val="00461820"/>
    <w:rsid w:val="004618A2"/>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3EDE"/>
    <w:rsid w:val="00463F3C"/>
    <w:rsid w:val="00464360"/>
    <w:rsid w:val="004643F9"/>
    <w:rsid w:val="0046444F"/>
    <w:rsid w:val="00464790"/>
    <w:rsid w:val="004648FF"/>
    <w:rsid w:val="00464DF8"/>
    <w:rsid w:val="0046528F"/>
    <w:rsid w:val="0046560E"/>
    <w:rsid w:val="004659DA"/>
    <w:rsid w:val="00465B58"/>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3B7"/>
    <w:rsid w:val="00476A1A"/>
    <w:rsid w:val="00476B67"/>
    <w:rsid w:val="00476EFC"/>
    <w:rsid w:val="00477055"/>
    <w:rsid w:val="00477138"/>
    <w:rsid w:val="004779DF"/>
    <w:rsid w:val="00477B2C"/>
    <w:rsid w:val="00477FF4"/>
    <w:rsid w:val="00480113"/>
    <w:rsid w:val="00480279"/>
    <w:rsid w:val="00480332"/>
    <w:rsid w:val="0048040B"/>
    <w:rsid w:val="0048056C"/>
    <w:rsid w:val="0048059D"/>
    <w:rsid w:val="00480E8E"/>
    <w:rsid w:val="004813CD"/>
    <w:rsid w:val="00481491"/>
    <w:rsid w:val="004816DA"/>
    <w:rsid w:val="00481952"/>
    <w:rsid w:val="00482097"/>
    <w:rsid w:val="00482134"/>
    <w:rsid w:val="00482585"/>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E79"/>
    <w:rsid w:val="00484F49"/>
    <w:rsid w:val="00485498"/>
    <w:rsid w:val="00485C11"/>
    <w:rsid w:val="00485C33"/>
    <w:rsid w:val="00485FA0"/>
    <w:rsid w:val="00485FBA"/>
    <w:rsid w:val="004860E1"/>
    <w:rsid w:val="004865EB"/>
    <w:rsid w:val="00486818"/>
    <w:rsid w:val="00486ABD"/>
    <w:rsid w:val="0048701C"/>
    <w:rsid w:val="00487297"/>
    <w:rsid w:val="0048744E"/>
    <w:rsid w:val="00487676"/>
    <w:rsid w:val="004877B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C67"/>
    <w:rsid w:val="00492E55"/>
    <w:rsid w:val="0049302A"/>
    <w:rsid w:val="00493158"/>
    <w:rsid w:val="004931FF"/>
    <w:rsid w:val="004935C4"/>
    <w:rsid w:val="00493BD9"/>
    <w:rsid w:val="00493F24"/>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757"/>
    <w:rsid w:val="00497934"/>
    <w:rsid w:val="00497ACA"/>
    <w:rsid w:val="00497B26"/>
    <w:rsid w:val="00497EF9"/>
    <w:rsid w:val="004A015D"/>
    <w:rsid w:val="004A0670"/>
    <w:rsid w:val="004A06A4"/>
    <w:rsid w:val="004A12C0"/>
    <w:rsid w:val="004A151D"/>
    <w:rsid w:val="004A1603"/>
    <w:rsid w:val="004A1BEC"/>
    <w:rsid w:val="004A1CB5"/>
    <w:rsid w:val="004A1EF9"/>
    <w:rsid w:val="004A2001"/>
    <w:rsid w:val="004A20A4"/>
    <w:rsid w:val="004A211D"/>
    <w:rsid w:val="004A21A0"/>
    <w:rsid w:val="004A256A"/>
    <w:rsid w:val="004A27C2"/>
    <w:rsid w:val="004A31A6"/>
    <w:rsid w:val="004A327C"/>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DA3"/>
    <w:rsid w:val="004B1E32"/>
    <w:rsid w:val="004B1F17"/>
    <w:rsid w:val="004B21CF"/>
    <w:rsid w:val="004B224F"/>
    <w:rsid w:val="004B26EA"/>
    <w:rsid w:val="004B295F"/>
    <w:rsid w:val="004B2D19"/>
    <w:rsid w:val="004B33B6"/>
    <w:rsid w:val="004B3489"/>
    <w:rsid w:val="004B355E"/>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152"/>
    <w:rsid w:val="004B72FC"/>
    <w:rsid w:val="004B732C"/>
    <w:rsid w:val="004B75C2"/>
    <w:rsid w:val="004B7B21"/>
    <w:rsid w:val="004B7B89"/>
    <w:rsid w:val="004B7D1A"/>
    <w:rsid w:val="004B7EC9"/>
    <w:rsid w:val="004B7F18"/>
    <w:rsid w:val="004C0044"/>
    <w:rsid w:val="004C0091"/>
    <w:rsid w:val="004C01F2"/>
    <w:rsid w:val="004C0261"/>
    <w:rsid w:val="004C0630"/>
    <w:rsid w:val="004C0665"/>
    <w:rsid w:val="004C06C1"/>
    <w:rsid w:val="004C07B8"/>
    <w:rsid w:val="004C099F"/>
    <w:rsid w:val="004C0C33"/>
    <w:rsid w:val="004C0D53"/>
    <w:rsid w:val="004C0F9F"/>
    <w:rsid w:val="004C104E"/>
    <w:rsid w:val="004C11F1"/>
    <w:rsid w:val="004C1318"/>
    <w:rsid w:val="004C133B"/>
    <w:rsid w:val="004C14BB"/>
    <w:rsid w:val="004C2356"/>
    <w:rsid w:val="004C2579"/>
    <w:rsid w:val="004C2886"/>
    <w:rsid w:val="004C2D8A"/>
    <w:rsid w:val="004C32AA"/>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46A"/>
    <w:rsid w:val="004D182D"/>
    <w:rsid w:val="004D1CC6"/>
    <w:rsid w:val="004D1E15"/>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89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5FA"/>
    <w:rsid w:val="004D76DC"/>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E6"/>
    <w:rsid w:val="004E2DA0"/>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1C1"/>
    <w:rsid w:val="004E6A2B"/>
    <w:rsid w:val="004E6C3D"/>
    <w:rsid w:val="004E6E48"/>
    <w:rsid w:val="004E6F2A"/>
    <w:rsid w:val="004E7385"/>
    <w:rsid w:val="004E74C1"/>
    <w:rsid w:val="004E75D4"/>
    <w:rsid w:val="004E7819"/>
    <w:rsid w:val="004E7AEE"/>
    <w:rsid w:val="004E7C77"/>
    <w:rsid w:val="004E7F16"/>
    <w:rsid w:val="004F0220"/>
    <w:rsid w:val="004F0345"/>
    <w:rsid w:val="004F042E"/>
    <w:rsid w:val="004F0526"/>
    <w:rsid w:val="004F06EA"/>
    <w:rsid w:val="004F0CC4"/>
    <w:rsid w:val="004F193C"/>
    <w:rsid w:val="004F1948"/>
    <w:rsid w:val="004F1C01"/>
    <w:rsid w:val="004F200B"/>
    <w:rsid w:val="004F2063"/>
    <w:rsid w:val="004F226C"/>
    <w:rsid w:val="004F22AE"/>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147"/>
    <w:rsid w:val="004F63BA"/>
    <w:rsid w:val="004F6529"/>
    <w:rsid w:val="004F66A8"/>
    <w:rsid w:val="004F66E0"/>
    <w:rsid w:val="004F673F"/>
    <w:rsid w:val="004F6876"/>
    <w:rsid w:val="004F68A2"/>
    <w:rsid w:val="004F68CC"/>
    <w:rsid w:val="004F6949"/>
    <w:rsid w:val="004F6BD4"/>
    <w:rsid w:val="004F6D60"/>
    <w:rsid w:val="004F70B1"/>
    <w:rsid w:val="004F7103"/>
    <w:rsid w:val="004F73C3"/>
    <w:rsid w:val="004F772C"/>
    <w:rsid w:val="004F7B72"/>
    <w:rsid w:val="004F7C9B"/>
    <w:rsid w:val="004F7DCF"/>
    <w:rsid w:val="0050010D"/>
    <w:rsid w:val="00500267"/>
    <w:rsid w:val="0050038D"/>
    <w:rsid w:val="005003D0"/>
    <w:rsid w:val="005003E1"/>
    <w:rsid w:val="005005B8"/>
    <w:rsid w:val="00500815"/>
    <w:rsid w:val="00500B7F"/>
    <w:rsid w:val="00500CC2"/>
    <w:rsid w:val="00501066"/>
    <w:rsid w:val="0050164C"/>
    <w:rsid w:val="00502440"/>
    <w:rsid w:val="005029E1"/>
    <w:rsid w:val="00502FE4"/>
    <w:rsid w:val="005031A2"/>
    <w:rsid w:val="00503220"/>
    <w:rsid w:val="00503381"/>
    <w:rsid w:val="005033D2"/>
    <w:rsid w:val="005034F7"/>
    <w:rsid w:val="00503521"/>
    <w:rsid w:val="0050373B"/>
    <w:rsid w:val="00503771"/>
    <w:rsid w:val="00503B71"/>
    <w:rsid w:val="00503F59"/>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39E"/>
    <w:rsid w:val="0050762C"/>
    <w:rsid w:val="005076C6"/>
    <w:rsid w:val="00507CA9"/>
    <w:rsid w:val="005100AA"/>
    <w:rsid w:val="005100B0"/>
    <w:rsid w:val="00510460"/>
    <w:rsid w:val="00510702"/>
    <w:rsid w:val="00510744"/>
    <w:rsid w:val="0051076E"/>
    <w:rsid w:val="00510A20"/>
    <w:rsid w:val="00510BD8"/>
    <w:rsid w:val="00511020"/>
    <w:rsid w:val="0051113F"/>
    <w:rsid w:val="00511192"/>
    <w:rsid w:val="005111EA"/>
    <w:rsid w:val="00511814"/>
    <w:rsid w:val="00511957"/>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3AB"/>
    <w:rsid w:val="00514646"/>
    <w:rsid w:val="005148C7"/>
    <w:rsid w:val="00514D47"/>
    <w:rsid w:val="00514FE0"/>
    <w:rsid w:val="00515038"/>
    <w:rsid w:val="005152B6"/>
    <w:rsid w:val="005152FC"/>
    <w:rsid w:val="00515650"/>
    <w:rsid w:val="005157F5"/>
    <w:rsid w:val="00515D09"/>
    <w:rsid w:val="00515E3A"/>
    <w:rsid w:val="00515F5C"/>
    <w:rsid w:val="005160DA"/>
    <w:rsid w:val="00516500"/>
    <w:rsid w:val="005165BF"/>
    <w:rsid w:val="005165F6"/>
    <w:rsid w:val="00516851"/>
    <w:rsid w:val="00516ABA"/>
    <w:rsid w:val="00516CB8"/>
    <w:rsid w:val="00516E88"/>
    <w:rsid w:val="0051702C"/>
    <w:rsid w:val="005174A7"/>
    <w:rsid w:val="00517675"/>
    <w:rsid w:val="005179E3"/>
    <w:rsid w:val="00517CA7"/>
    <w:rsid w:val="00517D76"/>
    <w:rsid w:val="00517E09"/>
    <w:rsid w:val="0052008F"/>
    <w:rsid w:val="00520187"/>
    <w:rsid w:val="0052021D"/>
    <w:rsid w:val="005206A8"/>
    <w:rsid w:val="00521049"/>
    <w:rsid w:val="005213C9"/>
    <w:rsid w:val="00521496"/>
    <w:rsid w:val="00521859"/>
    <w:rsid w:val="0052196D"/>
    <w:rsid w:val="005219FB"/>
    <w:rsid w:val="00521A3F"/>
    <w:rsid w:val="00521C02"/>
    <w:rsid w:val="00521EA9"/>
    <w:rsid w:val="00521EAC"/>
    <w:rsid w:val="005220AD"/>
    <w:rsid w:val="005221F6"/>
    <w:rsid w:val="005229D5"/>
    <w:rsid w:val="005229E8"/>
    <w:rsid w:val="00522A41"/>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DC5"/>
    <w:rsid w:val="00525EA5"/>
    <w:rsid w:val="00525EAD"/>
    <w:rsid w:val="005262F0"/>
    <w:rsid w:val="00526385"/>
    <w:rsid w:val="005265BE"/>
    <w:rsid w:val="005268A7"/>
    <w:rsid w:val="00526F2F"/>
    <w:rsid w:val="00527427"/>
    <w:rsid w:val="00527561"/>
    <w:rsid w:val="005276EA"/>
    <w:rsid w:val="00527A2D"/>
    <w:rsid w:val="00527BA3"/>
    <w:rsid w:val="00527D82"/>
    <w:rsid w:val="00527DD2"/>
    <w:rsid w:val="00527E78"/>
    <w:rsid w:val="005300A3"/>
    <w:rsid w:val="0053017A"/>
    <w:rsid w:val="00530264"/>
    <w:rsid w:val="00530982"/>
    <w:rsid w:val="00530B37"/>
    <w:rsid w:val="00530B6E"/>
    <w:rsid w:val="00530B9F"/>
    <w:rsid w:val="00530C84"/>
    <w:rsid w:val="00530D11"/>
    <w:rsid w:val="00530D71"/>
    <w:rsid w:val="00530E81"/>
    <w:rsid w:val="00530E84"/>
    <w:rsid w:val="00531098"/>
    <w:rsid w:val="005313D9"/>
    <w:rsid w:val="005318B7"/>
    <w:rsid w:val="00531BFD"/>
    <w:rsid w:val="00531F29"/>
    <w:rsid w:val="00532012"/>
    <w:rsid w:val="00532160"/>
    <w:rsid w:val="0053271D"/>
    <w:rsid w:val="005329FB"/>
    <w:rsid w:val="00532C9C"/>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0C28"/>
    <w:rsid w:val="005411CE"/>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233"/>
    <w:rsid w:val="005505B5"/>
    <w:rsid w:val="005505E6"/>
    <w:rsid w:val="005506DA"/>
    <w:rsid w:val="00550C66"/>
    <w:rsid w:val="00550DDA"/>
    <w:rsid w:val="00550E6C"/>
    <w:rsid w:val="00551013"/>
    <w:rsid w:val="00551206"/>
    <w:rsid w:val="0055139A"/>
    <w:rsid w:val="0055157C"/>
    <w:rsid w:val="0055175E"/>
    <w:rsid w:val="00551A2A"/>
    <w:rsid w:val="00551C17"/>
    <w:rsid w:val="00551E09"/>
    <w:rsid w:val="0055234D"/>
    <w:rsid w:val="005523CD"/>
    <w:rsid w:val="005524A9"/>
    <w:rsid w:val="0055275B"/>
    <w:rsid w:val="00552A25"/>
    <w:rsid w:val="00552C3F"/>
    <w:rsid w:val="00552DC7"/>
    <w:rsid w:val="0055300D"/>
    <w:rsid w:val="005530B5"/>
    <w:rsid w:val="005530F4"/>
    <w:rsid w:val="00553A05"/>
    <w:rsid w:val="00553CF6"/>
    <w:rsid w:val="00553E26"/>
    <w:rsid w:val="00554385"/>
    <w:rsid w:val="0055452E"/>
    <w:rsid w:val="0055482C"/>
    <w:rsid w:val="005549B6"/>
    <w:rsid w:val="00554DE5"/>
    <w:rsid w:val="00555192"/>
    <w:rsid w:val="00555911"/>
    <w:rsid w:val="0055597C"/>
    <w:rsid w:val="00555F97"/>
    <w:rsid w:val="00556063"/>
    <w:rsid w:val="005562DE"/>
    <w:rsid w:val="005563F1"/>
    <w:rsid w:val="0055668F"/>
    <w:rsid w:val="00556744"/>
    <w:rsid w:val="00556888"/>
    <w:rsid w:val="00556A81"/>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EAB"/>
    <w:rsid w:val="00563F15"/>
    <w:rsid w:val="00564820"/>
    <w:rsid w:val="00564984"/>
    <w:rsid w:val="00564A78"/>
    <w:rsid w:val="00564A7E"/>
    <w:rsid w:val="00564C12"/>
    <w:rsid w:val="00564D11"/>
    <w:rsid w:val="00564E2F"/>
    <w:rsid w:val="00564E7E"/>
    <w:rsid w:val="00565276"/>
    <w:rsid w:val="005652CE"/>
    <w:rsid w:val="00565632"/>
    <w:rsid w:val="0056595B"/>
    <w:rsid w:val="00565A3E"/>
    <w:rsid w:val="00565C65"/>
    <w:rsid w:val="00565D0D"/>
    <w:rsid w:val="00565FEE"/>
    <w:rsid w:val="00566369"/>
    <w:rsid w:val="005667F4"/>
    <w:rsid w:val="0056698C"/>
    <w:rsid w:val="00566D90"/>
    <w:rsid w:val="00566E02"/>
    <w:rsid w:val="005670E9"/>
    <w:rsid w:val="0056726C"/>
    <w:rsid w:val="0056727D"/>
    <w:rsid w:val="005672F8"/>
    <w:rsid w:val="0056761C"/>
    <w:rsid w:val="00567740"/>
    <w:rsid w:val="00567962"/>
    <w:rsid w:val="00567A3F"/>
    <w:rsid w:val="00567C34"/>
    <w:rsid w:val="00570327"/>
    <w:rsid w:val="0057033E"/>
    <w:rsid w:val="00570432"/>
    <w:rsid w:val="005704FB"/>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776"/>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B25"/>
    <w:rsid w:val="00576D45"/>
    <w:rsid w:val="00576F58"/>
    <w:rsid w:val="00576FC0"/>
    <w:rsid w:val="00576FC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258"/>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61"/>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46C"/>
    <w:rsid w:val="00586579"/>
    <w:rsid w:val="005865CA"/>
    <w:rsid w:val="00586738"/>
    <w:rsid w:val="00586771"/>
    <w:rsid w:val="005867DA"/>
    <w:rsid w:val="0058690C"/>
    <w:rsid w:val="00586C8D"/>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7"/>
    <w:rsid w:val="0059182B"/>
    <w:rsid w:val="00591A59"/>
    <w:rsid w:val="00591BB5"/>
    <w:rsid w:val="00591C30"/>
    <w:rsid w:val="00592089"/>
    <w:rsid w:val="00592446"/>
    <w:rsid w:val="00592A47"/>
    <w:rsid w:val="00592FC6"/>
    <w:rsid w:val="0059343A"/>
    <w:rsid w:val="00593665"/>
    <w:rsid w:val="0059366F"/>
    <w:rsid w:val="00593854"/>
    <w:rsid w:val="0059399E"/>
    <w:rsid w:val="00593A5F"/>
    <w:rsid w:val="00593C7D"/>
    <w:rsid w:val="00593F98"/>
    <w:rsid w:val="00594240"/>
    <w:rsid w:val="005942BF"/>
    <w:rsid w:val="00594325"/>
    <w:rsid w:val="005943C8"/>
    <w:rsid w:val="0059468B"/>
    <w:rsid w:val="00594C86"/>
    <w:rsid w:val="00594D58"/>
    <w:rsid w:val="00594E9C"/>
    <w:rsid w:val="00594FE8"/>
    <w:rsid w:val="005950F2"/>
    <w:rsid w:val="0059531C"/>
    <w:rsid w:val="0059538D"/>
    <w:rsid w:val="00595534"/>
    <w:rsid w:val="005957BC"/>
    <w:rsid w:val="00595F01"/>
    <w:rsid w:val="005960D9"/>
    <w:rsid w:val="005961AB"/>
    <w:rsid w:val="005962DE"/>
    <w:rsid w:val="00596A4E"/>
    <w:rsid w:val="00596C30"/>
    <w:rsid w:val="005971A7"/>
    <w:rsid w:val="0059728C"/>
    <w:rsid w:val="005974DF"/>
    <w:rsid w:val="0059780E"/>
    <w:rsid w:val="0059786C"/>
    <w:rsid w:val="0059793B"/>
    <w:rsid w:val="00597D37"/>
    <w:rsid w:val="00597E2F"/>
    <w:rsid w:val="00597E83"/>
    <w:rsid w:val="00597F12"/>
    <w:rsid w:val="00597FBA"/>
    <w:rsid w:val="005A013C"/>
    <w:rsid w:val="005A01BC"/>
    <w:rsid w:val="005A01BE"/>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ED4"/>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4BB"/>
    <w:rsid w:val="005A4503"/>
    <w:rsid w:val="005A45F3"/>
    <w:rsid w:val="005A4780"/>
    <w:rsid w:val="005A4AA0"/>
    <w:rsid w:val="005A4BA9"/>
    <w:rsid w:val="005A4F63"/>
    <w:rsid w:val="005A5044"/>
    <w:rsid w:val="005A5394"/>
    <w:rsid w:val="005A552F"/>
    <w:rsid w:val="005A55AC"/>
    <w:rsid w:val="005A5686"/>
    <w:rsid w:val="005A5A13"/>
    <w:rsid w:val="005A5D13"/>
    <w:rsid w:val="005A5E31"/>
    <w:rsid w:val="005A5E55"/>
    <w:rsid w:val="005A5F59"/>
    <w:rsid w:val="005A5FB0"/>
    <w:rsid w:val="005A6133"/>
    <w:rsid w:val="005A6134"/>
    <w:rsid w:val="005A6152"/>
    <w:rsid w:val="005A636F"/>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B5F"/>
    <w:rsid w:val="005B0C0C"/>
    <w:rsid w:val="005B0DE2"/>
    <w:rsid w:val="005B14F2"/>
    <w:rsid w:val="005B1604"/>
    <w:rsid w:val="005B166E"/>
    <w:rsid w:val="005B1B24"/>
    <w:rsid w:val="005B219A"/>
    <w:rsid w:val="005B2308"/>
    <w:rsid w:val="005B2498"/>
    <w:rsid w:val="005B25D3"/>
    <w:rsid w:val="005B280B"/>
    <w:rsid w:val="005B2D2F"/>
    <w:rsid w:val="005B34A3"/>
    <w:rsid w:val="005B38A1"/>
    <w:rsid w:val="005B39AE"/>
    <w:rsid w:val="005B3A88"/>
    <w:rsid w:val="005B3B07"/>
    <w:rsid w:val="005B3BDB"/>
    <w:rsid w:val="005B3E73"/>
    <w:rsid w:val="005B3EEA"/>
    <w:rsid w:val="005B4900"/>
    <w:rsid w:val="005B5309"/>
    <w:rsid w:val="005B5534"/>
    <w:rsid w:val="005B606D"/>
    <w:rsid w:val="005B61DC"/>
    <w:rsid w:val="005B62D7"/>
    <w:rsid w:val="005B651B"/>
    <w:rsid w:val="005B68BC"/>
    <w:rsid w:val="005B6921"/>
    <w:rsid w:val="005B6BFC"/>
    <w:rsid w:val="005B6D62"/>
    <w:rsid w:val="005B6E7B"/>
    <w:rsid w:val="005B6EEE"/>
    <w:rsid w:val="005B6F34"/>
    <w:rsid w:val="005B7104"/>
    <w:rsid w:val="005B713B"/>
    <w:rsid w:val="005B754E"/>
    <w:rsid w:val="005B7900"/>
    <w:rsid w:val="005B7F35"/>
    <w:rsid w:val="005C0017"/>
    <w:rsid w:val="005C01B4"/>
    <w:rsid w:val="005C01D0"/>
    <w:rsid w:val="005C0300"/>
    <w:rsid w:val="005C0F9C"/>
    <w:rsid w:val="005C0FAC"/>
    <w:rsid w:val="005C1B77"/>
    <w:rsid w:val="005C1BA6"/>
    <w:rsid w:val="005C1CD5"/>
    <w:rsid w:val="005C1F93"/>
    <w:rsid w:val="005C1FE4"/>
    <w:rsid w:val="005C2032"/>
    <w:rsid w:val="005C20AD"/>
    <w:rsid w:val="005C22CC"/>
    <w:rsid w:val="005C23CF"/>
    <w:rsid w:val="005C2917"/>
    <w:rsid w:val="005C2BB4"/>
    <w:rsid w:val="005C2BC6"/>
    <w:rsid w:val="005C3029"/>
    <w:rsid w:val="005C30C2"/>
    <w:rsid w:val="005C3255"/>
    <w:rsid w:val="005C34AB"/>
    <w:rsid w:val="005C3585"/>
    <w:rsid w:val="005C36A1"/>
    <w:rsid w:val="005C370B"/>
    <w:rsid w:val="005C3CD0"/>
    <w:rsid w:val="005C40D6"/>
    <w:rsid w:val="005C4169"/>
    <w:rsid w:val="005C49FC"/>
    <w:rsid w:val="005C4AB0"/>
    <w:rsid w:val="005C4BD2"/>
    <w:rsid w:val="005C5AC4"/>
    <w:rsid w:val="005C5DBB"/>
    <w:rsid w:val="005C5EB0"/>
    <w:rsid w:val="005C5F0B"/>
    <w:rsid w:val="005C5F21"/>
    <w:rsid w:val="005C60E1"/>
    <w:rsid w:val="005C6264"/>
    <w:rsid w:val="005C6657"/>
    <w:rsid w:val="005C6EE0"/>
    <w:rsid w:val="005C6EF5"/>
    <w:rsid w:val="005C702B"/>
    <w:rsid w:val="005C7238"/>
    <w:rsid w:val="005C7364"/>
    <w:rsid w:val="005C75A6"/>
    <w:rsid w:val="005C767A"/>
    <w:rsid w:val="005C76C1"/>
    <w:rsid w:val="005C79FD"/>
    <w:rsid w:val="005D00F3"/>
    <w:rsid w:val="005D024D"/>
    <w:rsid w:val="005D0268"/>
    <w:rsid w:val="005D0403"/>
    <w:rsid w:val="005D0418"/>
    <w:rsid w:val="005D0621"/>
    <w:rsid w:val="005D0B12"/>
    <w:rsid w:val="005D0C84"/>
    <w:rsid w:val="005D0CA9"/>
    <w:rsid w:val="005D14F4"/>
    <w:rsid w:val="005D1645"/>
    <w:rsid w:val="005D1872"/>
    <w:rsid w:val="005D18CE"/>
    <w:rsid w:val="005D194D"/>
    <w:rsid w:val="005D1BAE"/>
    <w:rsid w:val="005D1BF8"/>
    <w:rsid w:val="005D2179"/>
    <w:rsid w:val="005D2233"/>
    <w:rsid w:val="005D2363"/>
    <w:rsid w:val="005D289D"/>
    <w:rsid w:val="005D28D6"/>
    <w:rsid w:val="005D29D9"/>
    <w:rsid w:val="005D2A65"/>
    <w:rsid w:val="005D2BDA"/>
    <w:rsid w:val="005D2C1E"/>
    <w:rsid w:val="005D30C2"/>
    <w:rsid w:val="005D3938"/>
    <w:rsid w:val="005D3BE8"/>
    <w:rsid w:val="005D3DF4"/>
    <w:rsid w:val="005D415F"/>
    <w:rsid w:val="005D41D4"/>
    <w:rsid w:val="005D44C6"/>
    <w:rsid w:val="005D45A9"/>
    <w:rsid w:val="005D46CB"/>
    <w:rsid w:val="005D4D74"/>
    <w:rsid w:val="005D4F4B"/>
    <w:rsid w:val="005D5149"/>
    <w:rsid w:val="005D5559"/>
    <w:rsid w:val="005D55C5"/>
    <w:rsid w:val="005D561C"/>
    <w:rsid w:val="005D57D9"/>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36C"/>
    <w:rsid w:val="005E047C"/>
    <w:rsid w:val="005E056D"/>
    <w:rsid w:val="005E0653"/>
    <w:rsid w:val="005E0726"/>
    <w:rsid w:val="005E0AF2"/>
    <w:rsid w:val="005E125C"/>
    <w:rsid w:val="005E162D"/>
    <w:rsid w:val="005E167B"/>
    <w:rsid w:val="005E196A"/>
    <w:rsid w:val="005E1D7E"/>
    <w:rsid w:val="005E20F7"/>
    <w:rsid w:val="005E25E1"/>
    <w:rsid w:val="005E2623"/>
    <w:rsid w:val="005E2735"/>
    <w:rsid w:val="005E28D1"/>
    <w:rsid w:val="005E2DF5"/>
    <w:rsid w:val="005E33DC"/>
    <w:rsid w:val="005E33ED"/>
    <w:rsid w:val="005E39B8"/>
    <w:rsid w:val="005E39C8"/>
    <w:rsid w:val="005E3C75"/>
    <w:rsid w:val="005E4669"/>
    <w:rsid w:val="005E46EB"/>
    <w:rsid w:val="005E4AD9"/>
    <w:rsid w:val="005E4CB7"/>
    <w:rsid w:val="005E4D5B"/>
    <w:rsid w:val="005E593F"/>
    <w:rsid w:val="005E5B43"/>
    <w:rsid w:val="005E5FF9"/>
    <w:rsid w:val="005E60F5"/>
    <w:rsid w:val="005E6161"/>
    <w:rsid w:val="005E62DF"/>
    <w:rsid w:val="005E62F2"/>
    <w:rsid w:val="005E64FA"/>
    <w:rsid w:val="005E6B3D"/>
    <w:rsid w:val="005E6D61"/>
    <w:rsid w:val="005E707F"/>
    <w:rsid w:val="005E72BB"/>
    <w:rsid w:val="005E743B"/>
    <w:rsid w:val="005E77A5"/>
    <w:rsid w:val="005E7D7A"/>
    <w:rsid w:val="005E7E78"/>
    <w:rsid w:val="005E7E88"/>
    <w:rsid w:val="005F010F"/>
    <w:rsid w:val="005F01A7"/>
    <w:rsid w:val="005F0955"/>
    <w:rsid w:val="005F0B44"/>
    <w:rsid w:val="005F0B5C"/>
    <w:rsid w:val="005F0B73"/>
    <w:rsid w:val="005F0EF4"/>
    <w:rsid w:val="005F1023"/>
    <w:rsid w:val="005F15EC"/>
    <w:rsid w:val="005F1781"/>
    <w:rsid w:val="005F17E6"/>
    <w:rsid w:val="005F19E6"/>
    <w:rsid w:val="005F1C99"/>
    <w:rsid w:val="005F1F49"/>
    <w:rsid w:val="005F1FA1"/>
    <w:rsid w:val="005F216E"/>
    <w:rsid w:val="005F228E"/>
    <w:rsid w:val="005F2640"/>
    <w:rsid w:val="005F296E"/>
    <w:rsid w:val="005F2ACE"/>
    <w:rsid w:val="005F2ED3"/>
    <w:rsid w:val="005F2F60"/>
    <w:rsid w:val="005F3284"/>
    <w:rsid w:val="005F3358"/>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5F7777"/>
    <w:rsid w:val="00600199"/>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5DB"/>
    <w:rsid w:val="006047D3"/>
    <w:rsid w:val="006049CF"/>
    <w:rsid w:val="00604A7A"/>
    <w:rsid w:val="00604AE5"/>
    <w:rsid w:val="00604CB4"/>
    <w:rsid w:val="00604ED5"/>
    <w:rsid w:val="006051A6"/>
    <w:rsid w:val="0060566B"/>
    <w:rsid w:val="006057B2"/>
    <w:rsid w:val="00605975"/>
    <w:rsid w:val="00605E92"/>
    <w:rsid w:val="00605F32"/>
    <w:rsid w:val="00606558"/>
    <w:rsid w:val="0060656F"/>
    <w:rsid w:val="00606918"/>
    <w:rsid w:val="00606F3E"/>
    <w:rsid w:val="00606FCD"/>
    <w:rsid w:val="006072CF"/>
    <w:rsid w:val="00607318"/>
    <w:rsid w:val="00607840"/>
    <w:rsid w:val="00607ABE"/>
    <w:rsid w:val="00607B18"/>
    <w:rsid w:val="00607B3D"/>
    <w:rsid w:val="00607B98"/>
    <w:rsid w:val="00610085"/>
    <w:rsid w:val="006103E4"/>
    <w:rsid w:val="006106EB"/>
    <w:rsid w:val="00610776"/>
    <w:rsid w:val="00611099"/>
    <w:rsid w:val="006112CB"/>
    <w:rsid w:val="0061143D"/>
    <w:rsid w:val="00611465"/>
    <w:rsid w:val="006119C0"/>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E28"/>
    <w:rsid w:val="00613FC7"/>
    <w:rsid w:val="00614061"/>
    <w:rsid w:val="006140BC"/>
    <w:rsid w:val="006143B5"/>
    <w:rsid w:val="006144DA"/>
    <w:rsid w:val="00614B82"/>
    <w:rsid w:val="00614BAB"/>
    <w:rsid w:val="006151D1"/>
    <w:rsid w:val="00615208"/>
    <w:rsid w:val="00615465"/>
    <w:rsid w:val="006155A0"/>
    <w:rsid w:val="006159DC"/>
    <w:rsid w:val="00615A76"/>
    <w:rsid w:val="00615C0D"/>
    <w:rsid w:val="00615E14"/>
    <w:rsid w:val="0061606F"/>
    <w:rsid w:val="00616227"/>
    <w:rsid w:val="00616628"/>
    <w:rsid w:val="00616720"/>
    <w:rsid w:val="006169DE"/>
    <w:rsid w:val="00616F69"/>
    <w:rsid w:val="00617110"/>
    <w:rsid w:val="0061730F"/>
    <w:rsid w:val="00617552"/>
    <w:rsid w:val="006175B8"/>
    <w:rsid w:val="00617E32"/>
    <w:rsid w:val="00620605"/>
    <w:rsid w:val="006206CC"/>
    <w:rsid w:val="00620785"/>
    <w:rsid w:val="006208F6"/>
    <w:rsid w:val="00620AC5"/>
    <w:rsid w:val="0062118E"/>
    <w:rsid w:val="0062147C"/>
    <w:rsid w:val="0062161B"/>
    <w:rsid w:val="00621636"/>
    <w:rsid w:val="00621736"/>
    <w:rsid w:val="006218BF"/>
    <w:rsid w:val="006218D5"/>
    <w:rsid w:val="00621BF2"/>
    <w:rsid w:val="00621D32"/>
    <w:rsid w:val="00621D50"/>
    <w:rsid w:val="00621DCF"/>
    <w:rsid w:val="00621F41"/>
    <w:rsid w:val="006220E5"/>
    <w:rsid w:val="006220FD"/>
    <w:rsid w:val="006225F3"/>
    <w:rsid w:val="00622661"/>
    <w:rsid w:val="006228DC"/>
    <w:rsid w:val="006228E2"/>
    <w:rsid w:val="00622CC4"/>
    <w:rsid w:val="00622D72"/>
    <w:rsid w:val="0062307E"/>
    <w:rsid w:val="00623B43"/>
    <w:rsid w:val="00623DC9"/>
    <w:rsid w:val="00624080"/>
    <w:rsid w:val="006240A7"/>
    <w:rsid w:val="006240C5"/>
    <w:rsid w:val="00624524"/>
    <w:rsid w:val="00624F8E"/>
    <w:rsid w:val="00625089"/>
    <w:rsid w:val="006251B6"/>
    <w:rsid w:val="006253AC"/>
    <w:rsid w:val="006254AB"/>
    <w:rsid w:val="006259F2"/>
    <w:rsid w:val="00625BBB"/>
    <w:rsid w:val="00625C00"/>
    <w:rsid w:val="00625C45"/>
    <w:rsid w:val="00625E95"/>
    <w:rsid w:val="00625F55"/>
    <w:rsid w:val="0062601D"/>
    <w:rsid w:val="00626737"/>
    <w:rsid w:val="00626C69"/>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0CD"/>
    <w:rsid w:val="006341EC"/>
    <w:rsid w:val="0063476C"/>
    <w:rsid w:val="00634817"/>
    <w:rsid w:val="00634A78"/>
    <w:rsid w:val="00634F66"/>
    <w:rsid w:val="0063527E"/>
    <w:rsid w:val="006354D7"/>
    <w:rsid w:val="00635597"/>
    <w:rsid w:val="0063597E"/>
    <w:rsid w:val="00635B9B"/>
    <w:rsid w:val="00635C20"/>
    <w:rsid w:val="00635F6A"/>
    <w:rsid w:val="00636453"/>
    <w:rsid w:val="006364C0"/>
    <w:rsid w:val="00636B8A"/>
    <w:rsid w:val="00636C5D"/>
    <w:rsid w:val="00636D1D"/>
    <w:rsid w:val="00637023"/>
    <w:rsid w:val="006377EC"/>
    <w:rsid w:val="00637810"/>
    <w:rsid w:val="00637C08"/>
    <w:rsid w:val="006403F4"/>
    <w:rsid w:val="00640817"/>
    <w:rsid w:val="006416E5"/>
    <w:rsid w:val="006418B6"/>
    <w:rsid w:val="00641922"/>
    <w:rsid w:val="00641DF8"/>
    <w:rsid w:val="006421C4"/>
    <w:rsid w:val="00642559"/>
    <w:rsid w:val="00642AA9"/>
    <w:rsid w:val="00642EC2"/>
    <w:rsid w:val="0064376C"/>
    <w:rsid w:val="006438C6"/>
    <w:rsid w:val="006439F5"/>
    <w:rsid w:val="00643A97"/>
    <w:rsid w:val="00643CD9"/>
    <w:rsid w:val="00643DAB"/>
    <w:rsid w:val="00643F9D"/>
    <w:rsid w:val="00643FEF"/>
    <w:rsid w:val="00644038"/>
    <w:rsid w:val="00644B31"/>
    <w:rsid w:val="00644CDC"/>
    <w:rsid w:val="00644EE2"/>
    <w:rsid w:val="00644EF9"/>
    <w:rsid w:val="00644FE2"/>
    <w:rsid w:val="0064535D"/>
    <w:rsid w:val="006454B4"/>
    <w:rsid w:val="006454FA"/>
    <w:rsid w:val="00645703"/>
    <w:rsid w:val="00645AC7"/>
    <w:rsid w:val="00645BFA"/>
    <w:rsid w:val="00645D68"/>
    <w:rsid w:val="00645DAB"/>
    <w:rsid w:val="00645E6B"/>
    <w:rsid w:val="0064662B"/>
    <w:rsid w:val="0064682B"/>
    <w:rsid w:val="0064687F"/>
    <w:rsid w:val="00646E0A"/>
    <w:rsid w:val="00646E66"/>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591"/>
    <w:rsid w:val="0065182F"/>
    <w:rsid w:val="006519D0"/>
    <w:rsid w:val="006519FE"/>
    <w:rsid w:val="00651C01"/>
    <w:rsid w:val="00651DA9"/>
    <w:rsid w:val="00652150"/>
    <w:rsid w:val="006521CA"/>
    <w:rsid w:val="006521CB"/>
    <w:rsid w:val="0065227A"/>
    <w:rsid w:val="0065232F"/>
    <w:rsid w:val="006527C9"/>
    <w:rsid w:val="00652D2D"/>
    <w:rsid w:val="00652FB0"/>
    <w:rsid w:val="00653017"/>
    <w:rsid w:val="006531F0"/>
    <w:rsid w:val="006532AF"/>
    <w:rsid w:val="006536F4"/>
    <w:rsid w:val="00653B41"/>
    <w:rsid w:val="00653C9F"/>
    <w:rsid w:val="00654009"/>
    <w:rsid w:val="006540BE"/>
    <w:rsid w:val="0065418B"/>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629"/>
    <w:rsid w:val="006569FA"/>
    <w:rsid w:val="00656A5E"/>
    <w:rsid w:val="00656CC6"/>
    <w:rsid w:val="00656D0F"/>
    <w:rsid w:val="00656D9A"/>
    <w:rsid w:val="00656DD8"/>
    <w:rsid w:val="00656F6C"/>
    <w:rsid w:val="00657846"/>
    <w:rsid w:val="00657D82"/>
    <w:rsid w:val="006601B6"/>
    <w:rsid w:val="0066033B"/>
    <w:rsid w:val="00660476"/>
    <w:rsid w:val="00660959"/>
    <w:rsid w:val="00660A28"/>
    <w:rsid w:val="00660C7F"/>
    <w:rsid w:val="00660FB7"/>
    <w:rsid w:val="006611B8"/>
    <w:rsid w:val="006612CF"/>
    <w:rsid w:val="006616A9"/>
    <w:rsid w:val="006618B4"/>
    <w:rsid w:val="00661B55"/>
    <w:rsid w:val="00662446"/>
    <w:rsid w:val="0066264F"/>
    <w:rsid w:val="0066286B"/>
    <w:rsid w:val="006628E8"/>
    <w:rsid w:val="00662949"/>
    <w:rsid w:val="00662D8A"/>
    <w:rsid w:val="00662F9D"/>
    <w:rsid w:val="00663051"/>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C7E"/>
    <w:rsid w:val="00665DA1"/>
    <w:rsid w:val="00665F57"/>
    <w:rsid w:val="0066638B"/>
    <w:rsid w:val="0066640F"/>
    <w:rsid w:val="006670E8"/>
    <w:rsid w:val="006675B7"/>
    <w:rsid w:val="0066771F"/>
    <w:rsid w:val="00667938"/>
    <w:rsid w:val="00667A5B"/>
    <w:rsid w:val="00667ADA"/>
    <w:rsid w:val="00667BFC"/>
    <w:rsid w:val="006700F0"/>
    <w:rsid w:val="00670158"/>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2F75"/>
    <w:rsid w:val="0067313E"/>
    <w:rsid w:val="00673286"/>
    <w:rsid w:val="00673DFA"/>
    <w:rsid w:val="00673E21"/>
    <w:rsid w:val="006740D9"/>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19A"/>
    <w:rsid w:val="0067737B"/>
    <w:rsid w:val="006774F7"/>
    <w:rsid w:val="00677549"/>
    <w:rsid w:val="006775B6"/>
    <w:rsid w:val="006778BF"/>
    <w:rsid w:val="006778C3"/>
    <w:rsid w:val="00677AFD"/>
    <w:rsid w:val="00677DDD"/>
    <w:rsid w:val="00680133"/>
    <w:rsid w:val="00680224"/>
    <w:rsid w:val="0068030C"/>
    <w:rsid w:val="00680727"/>
    <w:rsid w:val="00680806"/>
    <w:rsid w:val="00680A59"/>
    <w:rsid w:val="00680BC1"/>
    <w:rsid w:val="006811B3"/>
    <w:rsid w:val="006812BB"/>
    <w:rsid w:val="00681C29"/>
    <w:rsid w:val="00681C9C"/>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902"/>
    <w:rsid w:val="00690A20"/>
    <w:rsid w:val="00690DEB"/>
    <w:rsid w:val="0069114D"/>
    <w:rsid w:val="006913A9"/>
    <w:rsid w:val="0069198C"/>
    <w:rsid w:val="00691B5E"/>
    <w:rsid w:val="00691F49"/>
    <w:rsid w:val="006920AC"/>
    <w:rsid w:val="006925D3"/>
    <w:rsid w:val="00692743"/>
    <w:rsid w:val="006927F1"/>
    <w:rsid w:val="00692929"/>
    <w:rsid w:val="00692A35"/>
    <w:rsid w:val="00692E98"/>
    <w:rsid w:val="00692E9D"/>
    <w:rsid w:val="00692FAB"/>
    <w:rsid w:val="00693062"/>
    <w:rsid w:val="006931E9"/>
    <w:rsid w:val="006932BD"/>
    <w:rsid w:val="00693672"/>
    <w:rsid w:val="0069372B"/>
    <w:rsid w:val="00693AFD"/>
    <w:rsid w:val="00693EBB"/>
    <w:rsid w:val="00693FBF"/>
    <w:rsid w:val="006940BA"/>
    <w:rsid w:val="006945D0"/>
    <w:rsid w:val="006949BB"/>
    <w:rsid w:val="00694DC2"/>
    <w:rsid w:val="00694F1E"/>
    <w:rsid w:val="0069505B"/>
    <w:rsid w:val="006953C3"/>
    <w:rsid w:val="006957E4"/>
    <w:rsid w:val="00695C7D"/>
    <w:rsid w:val="00695FCC"/>
    <w:rsid w:val="00695FFE"/>
    <w:rsid w:val="0069600A"/>
    <w:rsid w:val="0069613D"/>
    <w:rsid w:val="006962B6"/>
    <w:rsid w:val="0069646F"/>
    <w:rsid w:val="006967F4"/>
    <w:rsid w:val="00696D49"/>
    <w:rsid w:val="00696DD3"/>
    <w:rsid w:val="006970A5"/>
    <w:rsid w:val="00697304"/>
    <w:rsid w:val="006975FF"/>
    <w:rsid w:val="006977E2"/>
    <w:rsid w:val="00697A14"/>
    <w:rsid w:val="00697A73"/>
    <w:rsid w:val="00697BAE"/>
    <w:rsid w:val="006A00C5"/>
    <w:rsid w:val="006A00C9"/>
    <w:rsid w:val="006A05A9"/>
    <w:rsid w:val="006A06BF"/>
    <w:rsid w:val="006A082B"/>
    <w:rsid w:val="006A087E"/>
    <w:rsid w:val="006A0C84"/>
    <w:rsid w:val="006A0CA6"/>
    <w:rsid w:val="006A0DD7"/>
    <w:rsid w:val="006A0FF2"/>
    <w:rsid w:val="006A14CB"/>
    <w:rsid w:val="006A18E5"/>
    <w:rsid w:val="006A23CD"/>
    <w:rsid w:val="006A23FE"/>
    <w:rsid w:val="006A24C8"/>
    <w:rsid w:val="006A24DD"/>
    <w:rsid w:val="006A28AB"/>
    <w:rsid w:val="006A28F4"/>
    <w:rsid w:val="006A296E"/>
    <w:rsid w:val="006A29F0"/>
    <w:rsid w:val="006A2A71"/>
    <w:rsid w:val="006A2B4A"/>
    <w:rsid w:val="006A2C32"/>
    <w:rsid w:val="006A2E97"/>
    <w:rsid w:val="006A30A0"/>
    <w:rsid w:val="006A324A"/>
    <w:rsid w:val="006A3260"/>
    <w:rsid w:val="006A3375"/>
    <w:rsid w:val="006A3672"/>
    <w:rsid w:val="006A39F1"/>
    <w:rsid w:val="006A3C3B"/>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C8"/>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B9"/>
    <w:rsid w:val="006B06C3"/>
    <w:rsid w:val="006B076C"/>
    <w:rsid w:val="006B07D2"/>
    <w:rsid w:val="006B0B18"/>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4CF5"/>
    <w:rsid w:val="006B5043"/>
    <w:rsid w:val="006B5229"/>
    <w:rsid w:val="006B5905"/>
    <w:rsid w:val="006B5C1E"/>
    <w:rsid w:val="006B602B"/>
    <w:rsid w:val="006B60B0"/>
    <w:rsid w:val="006B60CE"/>
    <w:rsid w:val="006B60F9"/>
    <w:rsid w:val="006B655A"/>
    <w:rsid w:val="006B65F1"/>
    <w:rsid w:val="006B65F8"/>
    <w:rsid w:val="006B68DA"/>
    <w:rsid w:val="006B68F4"/>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AE5"/>
    <w:rsid w:val="006C2B5E"/>
    <w:rsid w:val="006C2CCE"/>
    <w:rsid w:val="006C2F3E"/>
    <w:rsid w:val="006C3122"/>
    <w:rsid w:val="006C3670"/>
    <w:rsid w:val="006C36A6"/>
    <w:rsid w:val="006C3AE9"/>
    <w:rsid w:val="006C3B17"/>
    <w:rsid w:val="006C3CF2"/>
    <w:rsid w:val="006C3EC9"/>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E3"/>
    <w:rsid w:val="006C619E"/>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10D"/>
    <w:rsid w:val="006D1110"/>
    <w:rsid w:val="006D1382"/>
    <w:rsid w:val="006D1AB3"/>
    <w:rsid w:val="006D1AD2"/>
    <w:rsid w:val="006D1B39"/>
    <w:rsid w:val="006D1D2A"/>
    <w:rsid w:val="006D2238"/>
    <w:rsid w:val="006D2409"/>
    <w:rsid w:val="006D3207"/>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1E"/>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83F"/>
    <w:rsid w:val="006E1AEF"/>
    <w:rsid w:val="006E2126"/>
    <w:rsid w:val="006E2207"/>
    <w:rsid w:val="006E2230"/>
    <w:rsid w:val="006E2316"/>
    <w:rsid w:val="006E23CD"/>
    <w:rsid w:val="006E251F"/>
    <w:rsid w:val="006E279A"/>
    <w:rsid w:val="006E296A"/>
    <w:rsid w:val="006E2975"/>
    <w:rsid w:val="006E2C4E"/>
    <w:rsid w:val="006E2E9B"/>
    <w:rsid w:val="006E2F04"/>
    <w:rsid w:val="006E2F14"/>
    <w:rsid w:val="006E3033"/>
    <w:rsid w:val="006E30D7"/>
    <w:rsid w:val="006E3313"/>
    <w:rsid w:val="006E3323"/>
    <w:rsid w:val="006E3687"/>
    <w:rsid w:val="006E36D3"/>
    <w:rsid w:val="006E3AFB"/>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611"/>
    <w:rsid w:val="006E68C3"/>
    <w:rsid w:val="006E6C87"/>
    <w:rsid w:val="006E6CF1"/>
    <w:rsid w:val="006E7007"/>
    <w:rsid w:val="006E706D"/>
    <w:rsid w:val="006E72B1"/>
    <w:rsid w:val="006E76AA"/>
    <w:rsid w:val="006E7721"/>
    <w:rsid w:val="006E78E4"/>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1F26"/>
    <w:rsid w:val="006F2389"/>
    <w:rsid w:val="006F246B"/>
    <w:rsid w:val="006F26D9"/>
    <w:rsid w:val="006F276B"/>
    <w:rsid w:val="006F2799"/>
    <w:rsid w:val="006F29DE"/>
    <w:rsid w:val="006F2E5F"/>
    <w:rsid w:val="006F331D"/>
    <w:rsid w:val="006F38A2"/>
    <w:rsid w:val="006F3918"/>
    <w:rsid w:val="006F393A"/>
    <w:rsid w:val="006F3B7C"/>
    <w:rsid w:val="006F3E99"/>
    <w:rsid w:val="006F4347"/>
    <w:rsid w:val="006F475F"/>
    <w:rsid w:val="006F4BDA"/>
    <w:rsid w:val="006F4C5E"/>
    <w:rsid w:val="006F4CF0"/>
    <w:rsid w:val="006F4D5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492"/>
    <w:rsid w:val="00702652"/>
    <w:rsid w:val="0070288F"/>
    <w:rsid w:val="00702A7F"/>
    <w:rsid w:val="00702BEC"/>
    <w:rsid w:val="00702E97"/>
    <w:rsid w:val="00702F37"/>
    <w:rsid w:val="00703052"/>
    <w:rsid w:val="007030A1"/>
    <w:rsid w:val="0070354D"/>
    <w:rsid w:val="007037F6"/>
    <w:rsid w:val="00703814"/>
    <w:rsid w:val="0070391C"/>
    <w:rsid w:val="0070396F"/>
    <w:rsid w:val="00703A66"/>
    <w:rsid w:val="00703A97"/>
    <w:rsid w:val="00703B52"/>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6F89"/>
    <w:rsid w:val="00707224"/>
    <w:rsid w:val="0070759B"/>
    <w:rsid w:val="0070772B"/>
    <w:rsid w:val="00707A5B"/>
    <w:rsid w:val="00707BB2"/>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06"/>
    <w:rsid w:val="007126E4"/>
    <w:rsid w:val="00712B10"/>
    <w:rsid w:val="00712BE9"/>
    <w:rsid w:val="00712C3E"/>
    <w:rsid w:val="00712D48"/>
    <w:rsid w:val="00713146"/>
    <w:rsid w:val="0071336C"/>
    <w:rsid w:val="00713444"/>
    <w:rsid w:val="00713570"/>
    <w:rsid w:val="00713972"/>
    <w:rsid w:val="00713AAD"/>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13B"/>
    <w:rsid w:val="007162BE"/>
    <w:rsid w:val="007165E4"/>
    <w:rsid w:val="00716656"/>
    <w:rsid w:val="007167CF"/>
    <w:rsid w:val="00716885"/>
    <w:rsid w:val="00716A04"/>
    <w:rsid w:val="00716BDC"/>
    <w:rsid w:val="00716DB6"/>
    <w:rsid w:val="00716FAB"/>
    <w:rsid w:val="0071703D"/>
    <w:rsid w:val="007170EB"/>
    <w:rsid w:val="0071757C"/>
    <w:rsid w:val="00717856"/>
    <w:rsid w:val="00717EA8"/>
    <w:rsid w:val="0072012B"/>
    <w:rsid w:val="00720162"/>
    <w:rsid w:val="007201C1"/>
    <w:rsid w:val="007202B0"/>
    <w:rsid w:val="00720344"/>
    <w:rsid w:val="007204F7"/>
    <w:rsid w:val="007205A9"/>
    <w:rsid w:val="0072090D"/>
    <w:rsid w:val="00720A17"/>
    <w:rsid w:val="00720B14"/>
    <w:rsid w:val="00720B8E"/>
    <w:rsid w:val="00720DD0"/>
    <w:rsid w:val="007221FD"/>
    <w:rsid w:val="007223F1"/>
    <w:rsid w:val="00722AEC"/>
    <w:rsid w:val="00722B14"/>
    <w:rsid w:val="00722C35"/>
    <w:rsid w:val="00722D75"/>
    <w:rsid w:val="0072329E"/>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C99"/>
    <w:rsid w:val="00726F7F"/>
    <w:rsid w:val="007270C9"/>
    <w:rsid w:val="00727629"/>
    <w:rsid w:val="00727791"/>
    <w:rsid w:val="00727964"/>
    <w:rsid w:val="00727AF4"/>
    <w:rsid w:val="00730020"/>
    <w:rsid w:val="00730276"/>
    <w:rsid w:val="00730401"/>
    <w:rsid w:val="00730601"/>
    <w:rsid w:val="00730740"/>
    <w:rsid w:val="007307AE"/>
    <w:rsid w:val="0073080D"/>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4A2"/>
    <w:rsid w:val="007334CE"/>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808"/>
    <w:rsid w:val="00735A58"/>
    <w:rsid w:val="00735E3F"/>
    <w:rsid w:val="00735F03"/>
    <w:rsid w:val="00735F20"/>
    <w:rsid w:val="0073644C"/>
    <w:rsid w:val="00736A65"/>
    <w:rsid w:val="00736B02"/>
    <w:rsid w:val="00736C36"/>
    <w:rsid w:val="00737182"/>
    <w:rsid w:val="0073735D"/>
    <w:rsid w:val="007374F7"/>
    <w:rsid w:val="00737703"/>
    <w:rsid w:val="0073772D"/>
    <w:rsid w:val="00737B01"/>
    <w:rsid w:val="00737BD5"/>
    <w:rsid w:val="0074028E"/>
    <w:rsid w:val="00740396"/>
    <w:rsid w:val="007404E9"/>
    <w:rsid w:val="007406B0"/>
    <w:rsid w:val="007408FD"/>
    <w:rsid w:val="00740E4B"/>
    <w:rsid w:val="00740FCC"/>
    <w:rsid w:val="0074145E"/>
    <w:rsid w:val="0074189F"/>
    <w:rsid w:val="00741AEA"/>
    <w:rsid w:val="00741B17"/>
    <w:rsid w:val="00741B74"/>
    <w:rsid w:val="00741B8B"/>
    <w:rsid w:val="00741C8C"/>
    <w:rsid w:val="00741DD1"/>
    <w:rsid w:val="00741F5F"/>
    <w:rsid w:val="00742440"/>
    <w:rsid w:val="007424D4"/>
    <w:rsid w:val="0074261B"/>
    <w:rsid w:val="007427C8"/>
    <w:rsid w:val="00742939"/>
    <w:rsid w:val="00742A18"/>
    <w:rsid w:val="00742B66"/>
    <w:rsid w:val="00742CD2"/>
    <w:rsid w:val="00742E00"/>
    <w:rsid w:val="007430F7"/>
    <w:rsid w:val="00743123"/>
    <w:rsid w:val="00743408"/>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437"/>
    <w:rsid w:val="0074562B"/>
    <w:rsid w:val="00745A5C"/>
    <w:rsid w:val="007460DD"/>
    <w:rsid w:val="00746294"/>
    <w:rsid w:val="0074650B"/>
    <w:rsid w:val="00746655"/>
    <w:rsid w:val="007470C7"/>
    <w:rsid w:val="00747376"/>
    <w:rsid w:val="007474B0"/>
    <w:rsid w:val="007477E5"/>
    <w:rsid w:val="0074798D"/>
    <w:rsid w:val="00747A44"/>
    <w:rsid w:val="00747C39"/>
    <w:rsid w:val="007501B8"/>
    <w:rsid w:val="007502DB"/>
    <w:rsid w:val="007502FE"/>
    <w:rsid w:val="007503B3"/>
    <w:rsid w:val="007505CE"/>
    <w:rsid w:val="00750830"/>
    <w:rsid w:val="007509C7"/>
    <w:rsid w:val="00750AA8"/>
    <w:rsid w:val="00750D07"/>
    <w:rsid w:val="00750D4A"/>
    <w:rsid w:val="007511C6"/>
    <w:rsid w:val="007512C0"/>
    <w:rsid w:val="007516A6"/>
    <w:rsid w:val="00751774"/>
    <w:rsid w:val="007517B3"/>
    <w:rsid w:val="00751832"/>
    <w:rsid w:val="00751A12"/>
    <w:rsid w:val="00751A26"/>
    <w:rsid w:val="00752409"/>
    <w:rsid w:val="00752725"/>
    <w:rsid w:val="0075278F"/>
    <w:rsid w:val="00752C3E"/>
    <w:rsid w:val="00752E69"/>
    <w:rsid w:val="00752EA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6AB"/>
    <w:rsid w:val="007549AA"/>
    <w:rsid w:val="007549C3"/>
    <w:rsid w:val="00755176"/>
    <w:rsid w:val="007557FB"/>
    <w:rsid w:val="00755B06"/>
    <w:rsid w:val="00755BEB"/>
    <w:rsid w:val="00755D84"/>
    <w:rsid w:val="00755E38"/>
    <w:rsid w:val="00755EB7"/>
    <w:rsid w:val="00755FF4"/>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0EF9"/>
    <w:rsid w:val="0076122C"/>
    <w:rsid w:val="0076160C"/>
    <w:rsid w:val="00761A25"/>
    <w:rsid w:val="00761A48"/>
    <w:rsid w:val="00761C36"/>
    <w:rsid w:val="00761FEE"/>
    <w:rsid w:val="007621AE"/>
    <w:rsid w:val="0076240D"/>
    <w:rsid w:val="00762480"/>
    <w:rsid w:val="00762624"/>
    <w:rsid w:val="00762A1C"/>
    <w:rsid w:val="00762F58"/>
    <w:rsid w:val="0076330D"/>
    <w:rsid w:val="00763525"/>
    <w:rsid w:val="0076379A"/>
    <w:rsid w:val="007637DB"/>
    <w:rsid w:val="00763A9D"/>
    <w:rsid w:val="00763B6A"/>
    <w:rsid w:val="00763BDD"/>
    <w:rsid w:val="00763CF5"/>
    <w:rsid w:val="00763FE0"/>
    <w:rsid w:val="007642D7"/>
    <w:rsid w:val="00764A8D"/>
    <w:rsid w:val="007652B9"/>
    <w:rsid w:val="007652C2"/>
    <w:rsid w:val="0076566F"/>
    <w:rsid w:val="00765A72"/>
    <w:rsid w:val="007662B7"/>
    <w:rsid w:val="007663AD"/>
    <w:rsid w:val="00766430"/>
    <w:rsid w:val="00766437"/>
    <w:rsid w:val="0076663A"/>
    <w:rsid w:val="007667A9"/>
    <w:rsid w:val="00766B05"/>
    <w:rsid w:val="00766EB0"/>
    <w:rsid w:val="0076730E"/>
    <w:rsid w:val="007673D1"/>
    <w:rsid w:val="007675C3"/>
    <w:rsid w:val="007675EB"/>
    <w:rsid w:val="00767884"/>
    <w:rsid w:val="007678F1"/>
    <w:rsid w:val="0076792E"/>
    <w:rsid w:val="00767D36"/>
    <w:rsid w:val="00770130"/>
    <w:rsid w:val="00770561"/>
    <w:rsid w:val="0077069E"/>
    <w:rsid w:val="00770772"/>
    <w:rsid w:val="00770929"/>
    <w:rsid w:val="00770BCD"/>
    <w:rsid w:val="00770D0B"/>
    <w:rsid w:val="007716A5"/>
    <w:rsid w:val="00771748"/>
    <w:rsid w:val="00771AFE"/>
    <w:rsid w:val="00771BC1"/>
    <w:rsid w:val="00771C46"/>
    <w:rsid w:val="00771E0A"/>
    <w:rsid w:val="00771E5C"/>
    <w:rsid w:val="00771ECD"/>
    <w:rsid w:val="00771FE2"/>
    <w:rsid w:val="007721F8"/>
    <w:rsid w:val="0077229B"/>
    <w:rsid w:val="0077238B"/>
    <w:rsid w:val="0077238E"/>
    <w:rsid w:val="007729F6"/>
    <w:rsid w:val="00772B85"/>
    <w:rsid w:val="00772FB5"/>
    <w:rsid w:val="0077303F"/>
    <w:rsid w:val="007730B4"/>
    <w:rsid w:val="0077348F"/>
    <w:rsid w:val="00773574"/>
    <w:rsid w:val="007739D1"/>
    <w:rsid w:val="00773A6F"/>
    <w:rsid w:val="00773B63"/>
    <w:rsid w:val="00773CC7"/>
    <w:rsid w:val="00773DFD"/>
    <w:rsid w:val="007747F4"/>
    <w:rsid w:val="00774840"/>
    <w:rsid w:val="0077497A"/>
    <w:rsid w:val="00774D5E"/>
    <w:rsid w:val="0077538D"/>
    <w:rsid w:val="0077554B"/>
    <w:rsid w:val="00775575"/>
    <w:rsid w:val="00775589"/>
    <w:rsid w:val="00775872"/>
    <w:rsid w:val="0077598A"/>
    <w:rsid w:val="00775A39"/>
    <w:rsid w:val="00775C48"/>
    <w:rsid w:val="00775FD2"/>
    <w:rsid w:val="00776055"/>
    <w:rsid w:val="00776370"/>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87F"/>
    <w:rsid w:val="00780B4F"/>
    <w:rsid w:val="00780BBC"/>
    <w:rsid w:val="00780D0C"/>
    <w:rsid w:val="00780D35"/>
    <w:rsid w:val="00780EC5"/>
    <w:rsid w:val="0078119E"/>
    <w:rsid w:val="00781499"/>
    <w:rsid w:val="007814DB"/>
    <w:rsid w:val="007815BD"/>
    <w:rsid w:val="00781A6C"/>
    <w:rsid w:val="007822D7"/>
    <w:rsid w:val="00782303"/>
    <w:rsid w:val="00782359"/>
    <w:rsid w:val="0078240C"/>
    <w:rsid w:val="00782846"/>
    <w:rsid w:val="00782BF8"/>
    <w:rsid w:val="007832AC"/>
    <w:rsid w:val="00783533"/>
    <w:rsid w:val="007836FB"/>
    <w:rsid w:val="007836FF"/>
    <w:rsid w:val="00783BBD"/>
    <w:rsid w:val="00783C57"/>
    <w:rsid w:val="00784040"/>
    <w:rsid w:val="0078422A"/>
    <w:rsid w:val="00784468"/>
    <w:rsid w:val="00784614"/>
    <w:rsid w:val="0078472F"/>
    <w:rsid w:val="00784A07"/>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6D72"/>
    <w:rsid w:val="007871B9"/>
    <w:rsid w:val="0078735D"/>
    <w:rsid w:val="007873DB"/>
    <w:rsid w:val="0078753D"/>
    <w:rsid w:val="007878EC"/>
    <w:rsid w:val="00787DE0"/>
    <w:rsid w:val="0079010D"/>
    <w:rsid w:val="00790669"/>
    <w:rsid w:val="0079068A"/>
    <w:rsid w:val="007907B9"/>
    <w:rsid w:val="0079080C"/>
    <w:rsid w:val="00790950"/>
    <w:rsid w:val="00790B16"/>
    <w:rsid w:val="00790BC6"/>
    <w:rsid w:val="00790CAD"/>
    <w:rsid w:val="0079109D"/>
    <w:rsid w:val="00791125"/>
    <w:rsid w:val="007911DD"/>
    <w:rsid w:val="007913EC"/>
    <w:rsid w:val="00791612"/>
    <w:rsid w:val="00791635"/>
    <w:rsid w:val="007916D8"/>
    <w:rsid w:val="00791756"/>
    <w:rsid w:val="00791B7A"/>
    <w:rsid w:val="00791BF6"/>
    <w:rsid w:val="00791D5B"/>
    <w:rsid w:val="00791F99"/>
    <w:rsid w:val="007920BA"/>
    <w:rsid w:val="00792372"/>
    <w:rsid w:val="007927B1"/>
    <w:rsid w:val="00792872"/>
    <w:rsid w:val="00792AB5"/>
    <w:rsid w:val="00792C1D"/>
    <w:rsid w:val="00792E27"/>
    <w:rsid w:val="00792E56"/>
    <w:rsid w:val="00792E7B"/>
    <w:rsid w:val="00792FFB"/>
    <w:rsid w:val="0079323C"/>
    <w:rsid w:val="007934AF"/>
    <w:rsid w:val="007934CD"/>
    <w:rsid w:val="00793725"/>
    <w:rsid w:val="0079377D"/>
    <w:rsid w:val="0079392A"/>
    <w:rsid w:val="00793A0F"/>
    <w:rsid w:val="00793FAF"/>
    <w:rsid w:val="007943C0"/>
    <w:rsid w:val="00794958"/>
    <w:rsid w:val="00794A81"/>
    <w:rsid w:val="007951A2"/>
    <w:rsid w:val="00795394"/>
    <w:rsid w:val="0079588A"/>
    <w:rsid w:val="00795A53"/>
    <w:rsid w:val="00795E70"/>
    <w:rsid w:val="00795F3E"/>
    <w:rsid w:val="00796173"/>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A33"/>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01E"/>
    <w:rsid w:val="007A31F9"/>
    <w:rsid w:val="007A32A9"/>
    <w:rsid w:val="007A3312"/>
    <w:rsid w:val="007A334F"/>
    <w:rsid w:val="007A3391"/>
    <w:rsid w:val="007A3417"/>
    <w:rsid w:val="007A34BA"/>
    <w:rsid w:val="007A3A95"/>
    <w:rsid w:val="007A3B95"/>
    <w:rsid w:val="007A3C2D"/>
    <w:rsid w:val="007A3F2F"/>
    <w:rsid w:val="007A3F78"/>
    <w:rsid w:val="007A4053"/>
    <w:rsid w:val="007A4057"/>
    <w:rsid w:val="007A43A3"/>
    <w:rsid w:val="007A44AB"/>
    <w:rsid w:val="007A44E6"/>
    <w:rsid w:val="007A463C"/>
    <w:rsid w:val="007A4ACD"/>
    <w:rsid w:val="007A4B38"/>
    <w:rsid w:val="007A4ECD"/>
    <w:rsid w:val="007A4F3E"/>
    <w:rsid w:val="007A5126"/>
    <w:rsid w:val="007A59B4"/>
    <w:rsid w:val="007A5B1E"/>
    <w:rsid w:val="007A5CB3"/>
    <w:rsid w:val="007A5F2B"/>
    <w:rsid w:val="007A6044"/>
    <w:rsid w:val="007A60F2"/>
    <w:rsid w:val="007A61A0"/>
    <w:rsid w:val="007A63CC"/>
    <w:rsid w:val="007A63EF"/>
    <w:rsid w:val="007A67E9"/>
    <w:rsid w:val="007A6BBD"/>
    <w:rsid w:val="007A6D81"/>
    <w:rsid w:val="007A706C"/>
    <w:rsid w:val="007A7106"/>
    <w:rsid w:val="007A72B8"/>
    <w:rsid w:val="007A75AA"/>
    <w:rsid w:val="007A75CE"/>
    <w:rsid w:val="007A7BE1"/>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C9E"/>
    <w:rsid w:val="007B1F0D"/>
    <w:rsid w:val="007B1F63"/>
    <w:rsid w:val="007B235F"/>
    <w:rsid w:val="007B2411"/>
    <w:rsid w:val="007B247D"/>
    <w:rsid w:val="007B24DD"/>
    <w:rsid w:val="007B271A"/>
    <w:rsid w:val="007B273B"/>
    <w:rsid w:val="007B27B0"/>
    <w:rsid w:val="007B2B08"/>
    <w:rsid w:val="007B2ED7"/>
    <w:rsid w:val="007B2F98"/>
    <w:rsid w:val="007B38C1"/>
    <w:rsid w:val="007B3D4E"/>
    <w:rsid w:val="007B3EE9"/>
    <w:rsid w:val="007B4024"/>
    <w:rsid w:val="007B41AF"/>
    <w:rsid w:val="007B4679"/>
    <w:rsid w:val="007B46D6"/>
    <w:rsid w:val="007B46EE"/>
    <w:rsid w:val="007B470F"/>
    <w:rsid w:val="007B4E23"/>
    <w:rsid w:val="007B4EC4"/>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A8"/>
    <w:rsid w:val="007B78F6"/>
    <w:rsid w:val="007B7A6C"/>
    <w:rsid w:val="007B7E09"/>
    <w:rsid w:val="007B7FEC"/>
    <w:rsid w:val="007C0015"/>
    <w:rsid w:val="007C0304"/>
    <w:rsid w:val="007C0C1F"/>
    <w:rsid w:val="007C0CF7"/>
    <w:rsid w:val="007C0E5E"/>
    <w:rsid w:val="007C0ECC"/>
    <w:rsid w:val="007C119E"/>
    <w:rsid w:val="007C139E"/>
    <w:rsid w:val="007C14D3"/>
    <w:rsid w:val="007C15EB"/>
    <w:rsid w:val="007C1C39"/>
    <w:rsid w:val="007C1D95"/>
    <w:rsid w:val="007C1DAD"/>
    <w:rsid w:val="007C1E7A"/>
    <w:rsid w:val="007C1EEF"/>
    <w:rsid w:val="007C1EFF"/>
    <w:rsid w:val="007C1FB1"/>
    <w:rsid w:val="007C23DF"/>
    <w:rsid w:val="007C23EB"/>
    <w:rsid w:val="007C243A"/>
    <w:rsid w:val="007C2758"/>
    <w:rsid w:val="007C28FE"/>
    <w:rsid w:val="007C2C19"/>
    <w:rsid w:val="007C2C9B"/>
    <w:rsid w:val="007C2CC5"/>
    <w:rsid w:val="007C2DF9"/>
    <w:rsid w:val="007C2E59"/>
    <w:rsid w:val="007C2F29"/>
    <w:rsid w:val="007C315C"/>
    <w:rsid w:val="007C3316"/>
    <w:rsid w:val="007C344B"/>
    <w:rsid w:val="007C3ACA"/>
    <w:rsid w:val="007C3F18"/>
    <w:rsid w:val="007C42EA"/>
    <w:rsid w:val="007C4537"/>
    <w:rsid w:val="007C47F9"/>
    <w:rsid w:val="007C48D5"/>
    <w:rsid w:val="007C5298"/>
    <w:rsid w:val="007C5435"/>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0BEF"/>
    <w:rsid w:val="007D1002"/>
    <w:rsid w:val="007D103F"/>
    <w:rsid w:val="007D17CC"/>
    <w:rsid w:val="007D17DF"/>
    <w:rsid w:val="007D1914"/>
    <w:rsid w:val="007D19DF"/>
    <w:rsid w:val="007D1B09"/>
    <w:rsid w:val="007D1BBB"/>
    <w:rsid w:val="007D1C84"/>
    <w:rsid w:val="007D1C98"/>
    <w:rsid w:val="007D2015"/>
    <w:rsid w:val="007D247C"/>
    <w:rsid w:val="007D24A0"/>
    <w:rsid w:val="007D26E8"/>
    <w:rsid w:val="007D2A69"/>
    <w:rsid w:val="007D36F2"/>
    <w:rsid w:val="007D38DD"/>
    <w:rsid w:val="007D3CB1"/>
    <w:rsid w:val="007D4214"/>
    <w:rsid w:val="007D422E"/>
    <w:rsid w:val="007D433A"/>
    <w:rsid w:val="007D487A"/>
    <w:rsid w:val="007D4BDE"/>
    <w:rsid w:val="007D4C21"/>
    <w:rsid w:val="007D4C5E"/>
    <w:rsid w:val="007D4C7E"/>
    <w:rsid w:val="007D4D46"/>
    <w:rsid w:val="007D4E66"/>
    <w:rsid w:val="007D510D"/>
    <w:rsid w:val="007D5695"/>
    <w:rsid w:val="007D56AD"/>
    <w:rsid w:val="007D5F5F"/>
    <w:rsid w:val="007D60EB"/>
    <w:rsid w:val="007D65B1"/>
    <w:rsid w:val="007D669B"/>
    <w:rsid w:val="007D6A18"/>
    <w:rsid w:val="007D6CEC"/>
    <w:rsid w:val="007D6EBB"/>
    <w:rsid w:val="007D7077"/>
    <w:rsid w:val="007D70E5"/>
    <w:rsid w:val="007D71AF"/>
    <w:rsid w:val="007D7580"/>
    <w:rsid w:val="007D789C"/>
    <w:rsid w:val="007D7DD8"/>
    <w:rsid w:val="007D7E83"/>
    <w:rsid w:val="007D7EED"/>
    <w:rsid w:val="007E0263"/>
    <w:rsid w:val="007E02D0"/>
    <w:rsid w:val="007E04C6"/>
    <w:rsid w:val="007E0E92"/>
    <w:rsid w:val="007E0EBA"/>
    <w:rsid w:val="007E10B7"/>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A9"/>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456"/>
    <w:rsid w:val="007F0491"/>
    <w:rsid w:val="007F0C07"/>
    <w:rsid w:val="007F0E3D"/>
    <w:rsid w:val="007F0F24"/>
    <w:rsid w:val="007F13D0"/>
    <w:rsid w:val="007F158E"/>
    <w:rsid w:val="007F162A"/>
    <w:rsid w:val="007F16BC"/>
    <w:rsid w:val="007F182B"/>
    <w:rsid w:val="007F1833"/>
    <w:rsid w:val="007F1890"/>
    <w:rsid w:val="007F1A37"/>
    <w:rsid w:val="007F1DBB"/>
    <w:rsid w:val="007F23D7"/>
    <w:rsid w:val="007F273D"/>
    <w:rsid w:val="007F2835"/>
    <w:rsid w:val="007F28EE"/>
    <w:rsid w:val="007F2C37"/>
    <w:rsid w:val="007F2C51"/>
    <w:rsid w:val="007F2D6B"/>
    <w:rsid w:val="007F30BE"/>
    <w:rsid w:val="007F32B8"/>
    <w:rsid w:val="007F3437"/>
    <w:rsid w:val="007F3521"/>
    <w:rsid w:val="007F36C9"/>
    <w:rsid w:val="007F3AAC"/>
    <w:rsid w:val="007F3C25"/>
    <w:rsid w:val="007F3E37"/>
    <w:rsid w:val="007F3EB5"/>
    <w:rsid w:val="007F3FA3"/>
    <w:rsid w:val="007F41C2"/>
    <w:rsid w:val="007F4548"/>
    <w:rsid w:val="007F45A6"/>
    <w:rsid w:val="007F47E2"/>
    <w:rsid w:val="007F4BBF"/>
    <w:rsid w:val="007F4EA6"/>
    <w:rsid w:val="007F4F61"/>
    <w:rsid w:val="007F52A4"/>
    <w:rsid w:val="007F52FE"/>
    <w:rsid w:val="007F5367"/>
    <w:rsid w:val="007F560D"/>
    <w:rsid w:val="007F5725"/>
    <w:rsid w:val="007F57B8"/>
    <w:rsid w:val="007F5E63"/>
    <w:rsid w:val="007F61F7"/>
    <w:rsid w:val="007F6528"/>
    <w:rsid w:val="007F6755"/>
    <w:rsid w:val="007F6807"/>
    <w:rsid w:val="007F6DC2"/>
    <w:rsid w:val="007F6FAF"/>
    <w:rsid w:val="007F742B"/>
    <w:rsid w:val="007F7992"/>
    <w:rsid w:val="007F7B5B"/>
    <w:rsid w:val="007F7D96"/>
    <w:rsid w:val="00800436"/>
    <w:rsid w:val="008004B1"/>
    <w:rsid w:val="0080051B"/>
    <w:rsid w:val="0080090D"/>
    <w:rsid w:val="0080119F"/>
    <w:rsid w:val="0080180C"/>
    <w:rsid w:val="00802104"/>
    <w:rsid w:val="0080223E"/>
    <w:rsid w:val="008023F5"/>
    <w:rsid w:val="00802840"/>
    <w:rsid w:val="00802CB5"/>
    <w:rsid w:val="00803123"/>
    <w:rsid w:val="008034BE"/>
    <w:rsid w:val="00803742"/>
    <w:rsid w:val="0080398A"/>
    <w:rsid w:val="00803AB8"/>
    <w:rsid w:val="00804067"/>
    <w:rsid w:val="008040CD"/>
    <w:rsid w:val="008044E2"/>
    <w:rsid w:val="0080485B"/>
    <w:rsid w:val="008049FD"/>
    <w:rsid w:val="00804C3B"/>
    <w:rsid w:val="00804DE5"/>
    <w:rsid w:val="00805573"/>
    <w:rsid w:val="00805A35"/>
    <w:rsid w:val="00805C50"/>
    <w:rsid w:val="00805EB4"/>
    <w:rsid w:val="0080603C"/>
    <w:rsid w:val="00806458"/>
    <w:rsid w:val="0080652D"/>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3B7"/>
    <w:rsid w:val="008116A1"/>
    <w:rsid w:val="00811A9A"/>
    <w:rsid w:val="00811B43"/>
    <w:rsid w:val="00811F97"/>
    <w:rsid w:val="008125AF"/>
    <w:rsid w:val="0081267F"/>
    <w:rsid w:val="00812D6C"/>
    <w:rsid w:val="00812ED8"/>
    <w:rsid w:val="008133AC"/>
    <w:rsid w:val="0081392E"/>
    <w:rsid w:val="00813A91"/>
    <w:rsid w:val="00813B4D"/>
    <w:rsid w:val="00813BDE"/>
    <w:rsid w:val="00813D57"/>
    <w:rsid w:val="008142D8"/>
    <w:rsid w:val="008143C0"/>
    <w:rsid w:val="00814A32"/>
    <w:rsid w:val="0081512A"/>
    <w:rsid w:val="00815150"/>
    <w:rsid w:val="00815434"/>
    <w:rsid w:val="00815A9B"/>
    <w:rsid w:val="00815F3E"/>
    <w:rsid w:val="00816437"/>
    <w:rsid w:val="008165C7"/>
    <w:rsid w:val="00816970"/>
    <w:rsid w:val="00816D78"/>
    <w:rsid w:val="00816F68"/>
    <w:rsid w:val="00817053"/>
    <w:rsid w:val="00817117"/>
    <w:rsid w:val="008171AF"/>
    <w:rsid w:val="008171FD"/>
    <w:rsid w:val="0081736D"/>
    <w:rsid w:val="00817483"/>
    <w:rsid w:val="0081799D"/>
    <w:rsid w:val="00820A39"/>
    <w:rsid w:val="00820DD7"/>
    <w:rsid w:val="00820E0C"/>
    <w:rsid w:val="008213A9"/>
    <w:rsid w:val="00821532"/>
    <w:rsid w:val="008215CB"/>
    <w:rsid w:val="00821758"/>
    <w:rsid w:val="00821881"/>
    <w:rsid w:val="008219BD"/>
    <w:rsid w:val="00821AF6"/>
    <w:rsid w:val="00821B05"/>
    <w:rsid w:val="00821B73"/>
    <w:rsid w:val="00821C11"/>
    <w:rsid w:val="00821CA6"/>
    <w:rsid w:val="00821CB9"/>
    <w:rsid w:val="008223C3"/>
    <w:rsid w:val="0082255D"/>
    <w:rsid w:val="008225B0"/>
    <w:rsid w:val="00822800"/>
    <w:rsid w:val="00822AC7"/>
    <w:rsid w:val="00822AD1"/>
    <w:rsid w:val="00822DC0"/>
    <w:rsid w:val="00822DCB"/>
    <w:rsid w:val="00822E87"/>
    <w:rsid w:val="00822EA1"/>
    <w:rsid w:val="00822EAD"/>
    <w:rsid w:val="00823177"/>
    <w:rsid w:val="008234F0"/>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61F"/>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75"/>
    <w:rsid w:val="00833CD0"/>
    <w:rsid w:val="00833EAC"/>
    <w:rsid w:val="00833F66"/>
    <w:rsid w:val="00834166"/>
    <w:rsid w:val="008342B4"/>
    <w:rsid w:val="00834704"/>
    <w:rsid w:val="0083498D"/>
    <w:rsid w:val="00834AF3"/>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8E7"/>
    <w:rsid w:val="00837CFD"/>
    <w:rsid w:val="00837EEA"/>
    <w:rsid w:val="00837FD2"/>
    <w:rsid w:val="00840070"/>
    <w:rsid w:val="008401B0"/>
    <w:rsid w:val="00840667"/>
    <w:rsid w:val="00840807"/>
    <w:rsid w:val="008408D3"/>
    <w:rsid w:val="00840C9B"/>
    <w:rsid w:val="00840F20"/>
    <w:rsid w:val="00840F9D"/>
    <w:rsid w:val="00841339"/>
    <w:rsid w:val="00841948"/>
    <w:rsid w:val="00841B16"/>
    <w:rsid w:val="00841B5E"/>
    <w:rsid w:val="00841DD6"/>
    <w:rsid w:val="00842722"/>
    <w:rsid w:val="00842B1E"/>
    <w:rsid w:val="00842CFC"/>
    <w:rsid w:val="00842D7D"/>
    <w:rsid w:val="00842E54"/>
    <w:rsid w:val="00842F34"/>
    <w:rsid w:val="0084317C"/>
    <w:rsid w:val="0084329F"/>
    <w:rsid w:val="0084359C"/>
    <w:rsid w:val="00843813"/>
    <w:rsid w:val="00843A01"/>
    <w:rsid w:val="0084405A"/>
    <w:rsid w:val="0084425E"/>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47D63"/>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099"/>
    <w:rsid w:val="00854317"/>
    <w:rsid w:val="00854319"/>
    <w:rsid w:val="00854AE8"/>
    <w:rsid w:val="00854DBA"/>
    <w:rsid w:val="00854EE5"/>
    <w:rsid w:val="00854EE6"/>
    <w:rsid w:val="0085520D"/>
    <w:rsid w:val="008552CA"/>
    <w:rsid w:val="0085587E"/>
    <w:rsid w:val="00855A99"/>
    <w:rsid w:val="00856035"/>
    <w:rsid w:val="00856140"/>
    <w:rsid w:val="00856228"/>
    <w:rsid w:val="008564A5"/>
    <w:rsid w:val="00856528"/>
    <w:rsid w:val="008568B1"/>
    <w:rsid w:val="0085698A"/>
    <w:rsid w:val="00856C39"/>
    <w:rsid w:val="00856F9E"/>
    <w:rsid w:val="0085760A"/>
    <w:rsid w:val="00857B4E"/>
    <w:rsid w:val="00857B68"/>
    <w:rsid w:val="00857DC7"/>
    <w:rsid w:val="00857EAB"/>
    <w:rsid w:val="00857FE0"/>
    <w:rsid w:val="0086023E"/>
    <w:rsid w:val="008602B9"/>
    <w:rsid w:val="008604CB"/>
    <w:rsid w:val="00860817"/>
    <w:rsid w:val="00860A4C"/>
    <w:rsid w:val="00860E1C"/>
    <w:rsid w:val="00860E40"/>
    <w:rsid w:val="00860F91"/>
    <w:rsid w:val="00861694"/>
    <w:rsid w:val="00861A0D"/>
    <w:rsid w:val="00861A15"/>
    <w:rsid w:val="00861A23"/>
    <w:rsid w:val="00861A87"/>
    <w:rsid w:val="00861BF2"/>
    <w:rsid w:val="00861C0E"/>
    <w:rsid w:val="00861C19"/>
    <w:rsid w:val="00861E3A"/>
    <w:rsid w:val="00862C05"/>
    <w:rsid w:val="00862D16"/>
    <w:rsid w:val="00863095"/>
    <w:rsid w:val="00863159"/>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6EE"/>
    <w:rsid w:val="00865707"/>
    <w:rsid w:val="00865A35"/>
    <w:rsid w:val="00865AC1"/>
    <w:rsid w:val="00865B92"/>
    <w:rsid w:val="00865CAD"/>
    <w:rsid w:val="00865EBC"/>
    <w:rsid w:val="00865F50"/>
    <w:rsid w:val="00865F65"/>
    <w:rsid w:val="00865FC2"/>
    <w:rsid w:val="008661BF"/>
    <w:rsid w:val="00866369"/>
    <w:rsid w:val="008663F5"/>
    <w:rsid w:val="00866B4F"/>
    <w:rsid w:val="00866FED"/>
    <w:rsid w:val="00867000"/>
    <w:rsid w:val="0086708B"/>
    <w:rsid w:val="008672DD"/>
    <w:rsid w:val="00867656"/>
    <w:rsid w:val="008676F4"/>
    <w:rsid w:val="008678F0"/>
    <w:rsid w:val="0086796E"/>
    <w:rsid w:val="008679BD"/>
    <w:rsid w:val="00867A72"/>
    <w:rsid w:val="00867AF1"/>
    <w:rsid w:val="00867B61"/>
    <w:rsid w:val="00867BBE"/>
    <w:rsid w:val="00867D6A"/>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CA"/>
    <w:rsid w:val="00871AD3"/>
    <w:rsid w:val="00871C36"/>
    <w:rsid w:val="0087220E"/>
    <w:rsid w:val="00872675"/>
    <w:rsid w:val="00872720"/>
    <w:rsid w:val="00872909"/>
    <w:rsid w:val="0087297B"/>
    <w:rsid w:val="00872FE1"/>
    <w:rsid w:val="00873A45"/>
    <w:rsid w:val="00873A60"/>
    <w:rsid w:val="00873AC6"/>
    <w:rsid w:val="00873CDA"/>
    <w:rsid w:val="00873E72"/>
    <w:rsid w:val="00873FB4"/>
    <w:rsid w:val="00874994"/>
    <w:rsid w:val="00874AD7"/>
    <w:rsid w:val="00874C6C"/>
    <w:rsid w:val="00874D22"/>
    <w:rsid w:val="00874E22"/>
    <w:rsid w:val="00874E6D"/>
    <w:rsid w:val="008752FB"/>
    <w:rsid w:val="00875AEC"/>
    <w:rsid w:val="00875B2E"/>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50"/>
    <w:rsid w:val="00877691"/>
    <w:rsid w:val="008777F7"/>
    <w:rsid w:val="00877A44"/>
    <w:rsid w:val="00877F3C"/>
    <w:rsid w:val="00880008"/>
    <w:rsid w:val="0088006F"/>
    <w:rsid w:val="008800D3"/>
    <w:rsid w:val="008801ED"/>
    <w:rsid w:val="00880239"/>
    <w:rsid w:val="008806CE"/>
    <w:rsid w:val="008807A8"/>
    <w:rsid w:val="008808EF"/>
    <w:rsid w:val="00880AC5"/>
    <w:rsid w:val="00880B31"/>
    <w:rsid w:val="00880B35"/>
    <w:rsid w:val="008811FD"/>
    <w:rsid w:val="0088160D"/>
    <w:rsid w:val="00881A10"/>
    <w:rsid w:val="00881A5E"/>
    <w:rsid w:val="00881AA1"/>
    <w:rsid w:val="00881E6A"/>
    <w:rsid w:val="00881FE3"/>
    <w:rsid w:val="00882142"/>
    <w:rsid w:val="0088219A"/>
    <w:rsid w:val="008823FD"/>
    <w:rsid w:val="0088242D"/>
    <w:rsid w:val="00882487"/>
    <w:rsid w:val="00882526"/>
    <w:rsid w:val="0088259F"/>
    <w:rsid w:val="00882606"/>
    <w:rsid w:val="00882876"/>
    <w:rsid w:val="008829D5"/>
    <w:rsid w:val="00882B10"/>
    <w:rsid w:val="00882BDC"/>
    <w:rsid w:val="00882C39"/>
    <w:rsid w:val="00882D27"/>
    <w:rsid w:val="00883312"/>
    <w:rsid w:val="00883878"/>
    <w:rsid w:val="00883916"/>
    <w:rsid w:val="00883BAD"/>
    <w:rsid w:val="00883C42"/>
    <w:rsid w:val="00883DF4"/>
    <w:rsid w:val="00883F0F"/>
    <w:rsid w:val="00883F5C"/>
    <w:rsid w:val="0088401D"/>
    <w:rsid w:val="00884127"/>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15"/>
    <w:rsid w:val="00890DD7"/>
    <w:rsid w:val="00890E2D"/>
    <w:rsid w:val="008912ED"/>
    <w:rsid w:val="0089148B"/>
    <w:rsid w:val="008915E7"/>
    <w:rsid w:val="008917C3"/>
    <w:rsid w:val="00891ED6"/>
    <w:rsid w:val="00891EF0"/>
    <w:rsid w:val="00892052"/>
    <w:rsid w:val="008920EB"/>
    <w:rsid w:val="00893836"/>
    <w:rsid w:val="00893B1D"/>
    <w:rsid w:val="00893C4E"/>
    <w:rsid w:val="00893C5E"/>
    <w:rsid w:val="00893CBE"/>
    <w:rsid w:val="00893D37"/>
    <w:rsid w:val="0089482A"/>
    <w:rsid w:val="008948F2"/>
    <w:rsid w:val="00894C27"/>
    <w:rsid w:val="00894CAA"/>
    <w:rsid w:val="00894DE2"/>
    <w:rsid w:val="008951AB"/>
    <w:rsid w:val="00895CC1"/>
    <w:rsid w:val="00895D9A"/>
    <w:rsid w:val="00895E3C"/>
    <w:rsid w:val="00895EB3"/>
    <w:rsid w:val="00896126"/>
    <w:rsid w:val="00896282"/>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0B52"/>
    <w:rsid w:val="008A1278"/>
    <w:rsid w:val="008A12D4"/>
    <w:rsid w:val="008A133C"/>
    <w:rsid w:val="008A1619"/>
    <w:rsid w:val="008A1A2B"/>
    <w:rsid w:val="008A1DE2"/>
    <w:rsid w:val="008A2038"/>
    <w:rsid w:val="008A2267"/>
    <w:rsid w:val="008A22AD"/>
    <w:rsid w:val="008A22D7"/>
    <w:rsid w:val="008A2643"/>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4CB4"/>
    <w:rsid w:val="008A547C"/>
    <w:rsid w:val="008A58D2"/>
    <w:rsid w:val="008A5B46"/>
    <w:rsid w:val="008A5D47"/>
    <w:rsid w:val="008A5D91"/>
    <w:rsid w:val="008A5E59"/>
    <w:rsid w:val="008A5F35"/>
    <w:rsid w:val="008A652D"/>
    <w:rsid w:val="008A7207"/>
    <w:rsid w:val="008A729A"/>
    <w:rsid w:val="008B00A6"/>
    <w:rsid w:val="008B0148"/>
    <w:rsid w:val="008B0293"/>
    <w:rsid w:val="008B037C"/>
    <w:rsid w:val="008B03B1"/>
    <w:rsid w:val="008B073A"/>
    <w:rsid w:val="008B08FC"/>
    <w:rsid w:val="008B0F9D"/>
    <w:rsid w:val="008B1761"/>
    <w:rsid w:val="008B1B92"/>
    <w:rsid w:val="008B1B96"/>
    <w:rsid w:val="008B1D70"/>
    <w:rsid w:val="008B2090"/>
    <w:rsid w:val="008B21AD"/>
    <w:rsid w:val="008B26E8"/>
    <w:rsid w:val="008B27CF"/>
    <w:rsid w:val="008B2FCF"/>
    <w:rsid w:val="008B30BA"/>
    <w:rsid w:val="008B32EA"/>
    <w:rsid w:val="008B3512"/>
    <w:rsid w:val="008B3619"/>
    <w:rsid w:val="008B3BF3"/>
    <w:rsid w:val="008B3E7B"/>
    <w:rsid w:val="008B4018"/>
    <w:rsid w:val="008B437A"/>
    <w:rsid w:val="008B46BD"/>
    <w:rsid w:val="008B484B"/>
    <w:rsid w:val="008B49B8"/>
    <w:rsid w:val="008B4A46"/>
    <w:rsid w:val="008B4AA1"/>
    <w:rsid w:val="008B4B30"/>
    <w:rsid w:val="008B4DDB"/>
    <w:rsid w:val="008B510F"/>
    <w:rsid w:val="008B5357"/>
    <w:rsid w:val="008B5456"/>
    <w:rsid w:val="008B569C"/>
    <w:rsid w:val="008B57B6"/>
    <w:rsid w:val="008B5C01"/>
    <w:rsid w:val="008B5C1B"/>
    <w:rsid w:val="008B5CF9"/>
    <w:rsid w:val="008B6309"/>
    <w:rsid w:val="008B6716"/>
    <w:rsid w:val="008B69F4"/>
    <w:rsid w:val="008B6D88"/>
    <w:rsid w:val="008B6F27"/>
    <w:rsid w:val="008B71D2"/>
    <w:rsid w:val="008B7390"/>
    <w:rsid w:val="008B7480"/>
    <w:rsid w:val="008B761C"/>
    <w:rsid w:val="008B7882"/>
    <w:rsid w:val="008C0058"/>
    <w:rsid w:val="008C010D"/>
    <w:rsid w:val="008C014B"/>
    <w:rsid w:val="008C0155"/>
    <w:rsid w:val="008C0281"/>
    <w:rsid w:val="008C037E"/>
    <w:rsid w:val="008C0586"/>
    <w:rsid w:val="008C078F"/>
    <w:rsid w:val="008C08E9"/>
    <w:rsid w:val="008C0CEB"/>
    <w:rsid w:val="008C0DAA"/>
    <w:rsid w:val="008C0ECA"/>
    <w:rsid w:val="008C10AC"/>
    <w:rsid w:val="008C12D3"/>
    <w:rsid w:val="008C1580"/>
    <w:rsid w:val="008C1BD6"/>
    <w:rsid w:val="008C1C35"/>
    <w:rsid w:val="008C1C37"/>
    <w:rsid w:val="008C1E12"/>
    <w:rsid w:val="008C20D6"/>
    <w:rsid w:val="008C2241"/>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D58"/>
    <w:rsid w:val="008D2E69"/>
    <w:rsid w:val="008D3483"/>
    <w:rsid w:val="008D34DF"/>
    <w:rsid w:val="008D35B5"/>
    <w:rsid w:val="008D38E8"/>
    <w:rsid w:val="008D414D"/>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5B2"/>
    <w:rsid w:val="008E08C3"/>
    <w:rsid w:val="008E0A1D"/>
    <w:rsid w:val="008E0A3E"/>
    <w:rsid w:val="008E0A41"/>
    <w:rsid w:val="008E0AA6"/>
    <w:rsid w:val="008E0E46"/>
    <w:rsid w:val="008E1669"/>
    <w:rsid w:val="008E18F6"/>
    <w:rsid w:val="008E19B9"/>
    <w:rsid w:val="008E1AD8"/>
    <w:rsid w:val="008E1CFE"/>
    <w:rsid w:val="008E1E01"/>
    <w:rsid w:val="008E1F83"/>
    <w:rsid w:val="008E2169"/>
    <w:rsid w:val="008E238A"/>
    <w:rsid w:val="008E23EE"/>
    <w:rsid w:val="008E268B"/>
    <w:rsid w:val="008E33BE"/>
    <w:rsid w:val="008E387E"/>
    <w:rsid w:val="008E41A9"/>
    <w:rsid w:val="008E451E"/>
    <w:rsid w:val="008E46B2"/>
    <w:rsid w:val="008E49DD"/>
    <w:rsid w:val="008E4D2D"/>
    <w:rsid w:val="008E4ED4"/>
    <w:rsid w:val="008E4F68"/>
    <w:rsid w:val="008E502B"/>
    <w:rsid w:val="008E50D3"/>
    <w:rsid w:val="008E51DB"/>
    <w:rsid w:val="008E5210"/>
    <w:rsid w:val="008E5530"/>
    <w:rsid w:val="008E5929"/>
    <w:rsid w:val="008E5975"/>
    <w:rsid w:val="008E5EDD"/>
    <w:rsid w:val="008E681B"/>
    <w:rsid w:val="008E68CC"/>
    <w:rsid w:val="008E6964"/>
    <w:rsid w:val="008E6A06"/>
    <w:rsid w:val="008E6A63"/>
    <w:rsid w:val="008E6D5F"/>
    <w:rsid w:val="008E72EB"/>
    <w:rsid w:val="008E73E7"/>
    <w:rsid w:val="008E7574"/>
    <w:rsid w:val="008E75CE"/>
    <w:rsid w:val="008E77E9"/>
    <w:rsid w:val="008E7AAB"/>
    <w:rsid w:val="008E7D13"/>
    <w:rsid w:val="008F0009"/>
    <w:rsid w:val="008F01DA"/>
    <w:rsid w:val="008F0309"/>
    <w:rsid w:val="008F0453"/>
    <w:rsid w:val="008F08D7"/>
    <w:rsid w:val="008F0AE4"/>
    <w:rsid w:val="008F0B86"/>
    <w:rsid w:val="008F0BBF"/>
    <w:rsid w:val="008F0F76"/>
    <w:rsid w:val="008F0F99"/>
    <w:rsid w:val="008F115E"/>
    <w:rsid w:val="008F15F3"/>
    <w:rsid w:val="008F1820"/>
    <w:rsid w:val="008F1926"/>
    <w:rsid w:val="008F1C3F"/>
    <w:rsid w:val="008F25ED"/>
    <w:rsid w:val="008F25F4"/>
    <w:rsid w:val="008F26D1"/>
    <w:rsid w:val="008F2775"/>
    <w:rsid w:val="008F2BC4"/>
    <w:rsid w:val="008F2D8D"/>
    <w:rsid w:val="008F2EBD"/>
    <w:rsid w:val="008F315E"/>
    <w:rsid w:val="008F3346"/>
    <w:rsid w:val="008F370B"/>
    <w:rsid w:val="008F392E"/>
    <w:rsid w:val="008F40C1"/>
    <w:rsid w:val="008F4149"/>
    <w:rsid w:val="008F4379"/>
    <w:rsid w:val="008F45FA"/>
    <w:rsid w:val="008F49C2"/>
    <w:rsid w:val="008F49E9"/>
    <w:rsid w:val="008F4C01"/>
    <w:rsid w:val="008F52ED"/>
    <w:rsid w:val="008F5633"/>
    <w:rsid w:val="008F59C0"/>
    <w:rsid w:val="008F5A85"/>
    <w:rsid w:val="008F5CDB"/>
    <w:rsid w:val="008F5F22"/>
    <w:rsid w:val="008F6742"/>
    <w:rsid w:val="008F679B"/>
    <w:rsid w:val="008F67E1"/>
    <w:rsid w:val="008F68C7"/>
    <w:rsid w:val="008F723B"/>
    <w:rsid w:val="008F7523"/>
    <w:rsid w:val="008F7881"/>
    <w:rsid w:val="008F7974"/>
    <w:rsid w:val="008F79B2"/>
    <w:rsid w:val="008F7A28"/>
    <w:rsid w:val="008F7AEC"/>
    <w:rsid w:val="008F7B96"/>
    <w:rsid w:val="008F7E01"/>
    <w:rsid w:val="008F7E1D"/>
    <w:rsid w:val="008F7EB8"/>
    <w:rsid w:val="008F7F90"/>
    <w:rsid w:val="009000DF"/>
    <w:rsid w:val="00900408"/>
    <w:rsid w:val="009006D4"/>
    <w:rsid w:val="00900A27"/>
    <w:rsid w:val="00900C77"/>
    <w:rsid w:val="00900FAB"/>
    <w:rsid w:val="00901360"/>
    <w:rsid w:val="00901829"/>
    <w:rsid w:val="0090199A"/>
    <w:rsid w:val="00901DB5"/>
    <w:rsid w:val="00901E15"/>
    <w:rsid w:val="00901E5D"/>
    <w:rsid w:val="00902362"/>
    <w:rsid w:val="0090242B"/>
    <w:rsid w:val="0090327D"/>
    <w:rsid w:val="00903A9B"/>
    <w:rsid w:val="0090400D"/>
    <w:rsid w:val="0090412F"/>
    <w:rsid w:val="00904506"/>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1E7E"/>
    <w:rsid w:val="00912619"/>
    <w:rsid w:val="0091295C"/>
    <w:rsid w:val="00912964"/>
    <w:rsid w:val="00912A27"/>
    <w:rsid w:val="00912AE4"/>
    <w:rsid w:val="00912B87"/>
    <w:rsid w:val="00912C04"/>
    <w:rsid w:val="00912C31"/>
    <w:rsid w:val="00913006"/>
    <w:rsid w:val="00913463"/>
    <w:rsid w:val="00913535"/>
    <w:rsid w:val="0091417A"/>
    <w:rsid w:val="009145A3"/>
    <w:rsid w:val="00914A2A"/>
    <w:rsid w:val="00914BC3"/>
    <w:rsid w:val="009156E5"/>
    <w:rsid w:val="00915A2E"/>
    <w:rsid w:val="00916054"/>
    <w:rsid w:val="00916301"/>
    <w:rsid w:val="009164A4"/>
    <w:rsid w:val="00916625"/>
    <w:rsid w:val="00916633"/>
    <w:rsid w:val="00916676"/>
    <w:rsid w:val="009166C5"/>
    <w:rsid w:val="00916C2B"/>
    <w:rsid w:val="00916C93"/>
    <w:rsid w:val="00916D43"/>
    <w:rsid w:val="00916E52"/>
    <w:rsid w:val="00916F8A"/>
    <w:rsid w:val="00917867"/>
    <w:rsid w:val="009179AB"/>
    <w:rsid w:val="009179D4"/>
    <w:rsid w:val="00917E91"/>
    <w:rsid w:val="00920158"/>
    <w:rsid w:val="0092025D"/>
    <w:rsid w:val="009207FD"/>
    <w:rsid w:val="00920AF4"/>
    <w:rsid w:val="00920C70"/>
    <w:rsid w:val="00920F71"/>
    <w:rsid w:val="0092102E"/>
    <w:rsid w:val="00921194"/>
    <w:rsid w:val="00921346"/>
    <w:rsid w:val="009213CA"/>
    <w:rsid w:val="00921442"/>
    <w:rsid w:val="009215F3"/>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860"/>
    <w:rsid w:val="00930C80"/>
    <w:rsid w:val="00930D5E"/>
    <w:rsid w:val="00930DC1"/>
    <w:rsid w:val="00930EA4"/>
    <w:rsid w:val="0093130C"/>
    <w:rsid w:val="0093149A"/>
    <w:rsid w:val="009314D0"/>
    <w:rsid w:val="0093153C"/>
    <w:rsid w:val="00931664"/>
    <w:rsid w:val="0093189E"/>
    <w:rsid w:val="009318EC"/>
    <w:rsid w:val="00931CCF"/>
    <w:rsid w:val="00931DD9"/>
    <w:rsid w:val="00932376"/>
    <w:rsid w:val="009327AB"/>
    <w:rsid w:val="00932878"/>
    <w:rsid w:val="009328B0"/>
    <w:rsid w:val="00932ED6"/>
    <w:rsid w:val="00932F5F"/>
    <w:rsid w:val="00932F91"/>
    <w:rsid w:val="00932F92"/>
    <w:rsid w:val="009333BD"/>
    <w:rsid w:val="009333DD"/>
    <w:rsid w:val="009333F3"/>
    <w:rsid w:val="00933A24"/>
    <w:rsid w:val="00933AF3"/>
    <w:rsid w:val="00933DC3"/>
    <w:rsid w:val="00933E7F"/>
    <w:rsid w:val="00933FD5"/>
    <w:rsid w:val="009340B4"/>
    <w:rsid w:val="00934236"/>
    <w:rsid w:val="009344FA"/>
    <w:rsid w:val="00934CAC"/>
    <w:rsid w:val="00934ED0"/>
    <w:rsid w:val="00934EE7"/>
    <w:rsid w:val="00934F81"/>
    <w:rsid w:val="00935228"/>
    <w:rsid w:val="00935238"/>
    <w:rsid w:val="009353D7"/>
    <w:rsid w:val="00935749"/>
    <w:rsid w:val="009359C5"/>
    <w:rsid w:val="00935B29"/>
    <w:rsid w:val="00935D7F"/>
    <w:rsid w:val="00935E61"/>
    <w:rsid w:val="00935E80"/>
    <w:rsid w:val="00936042"/>
    <w:rsid w:val="0093618B"/>
    <w:rsid w:val="00936299"/>
    <w:rsid w:val="009368DC"/>
    <w:rsid w:val="009369C2"/>
    <w:rsid w:val="00936CE1"/>
    <w:rsid w:val="00936E71"/>
    <w:rsid w:val="00936FAF"/>
    <w:rsid w:val="00937190"/>
    <w:rsid w:val="009374A2"/>
    <w:rsid w:val="00937803"/>
    <w:rsid w:val="00937D4B"/>
    <w:rsid w:val="00937F13"/>
    <w:rsid w:val="0094009C"/>
    <w:rsid w:val="0094018C"/>
    <w:rsid w:val="009402A5"/>
    <w:rsid w:val="009405BB"/>
    <w:rsid w:val="0094065F"/>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808"/>
    <w:rsid w:val="00942813"/>
    <w:rsid w:val="00942B26"/>
    <w:rsid w:val="00942D25"/>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8E0"/>
    <w:rsid w:val="00950A10"/>
    <w:rsid w:val="00950A20"/>
    <w:rsid w:val="00951290"/>
    <w:rsid w:val="00951365"/>
    <w:rsid w:val="0095197A"/>
    <w:rsid w:val="00951B8B"/>
    <w:rsid w:val="00951C8F"/>
    <w:rsid w:val="00952069"/>
    <w:rsid w:val="009520B3"/>
    <w:rsid w:val="00952489"/>
    <w:rsid w:val="00952519"/>
    <w:rsid w:val="00952559"/>
    <w:rsid w:val="009528EE"/>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79E"/>
    <w:rsid w:val="00956EE3"/>
    <w:rsid w:val="009573E7"/>
    <w:rsid w:val="00957586"/>
    <w:rsid w:val="00957643"/>
    <w:rsid w:val="009576C8"/>
    <w:rsid w:val="00957702"/>
    <w:rsid w:val="0095786A"/>
    <w:rsid w:val="0095796E"/>
    <w:rsid w:val="00957BE6"/>
    <w:rsid w:val="00957E4E"/>
    <w:rsid w:val="00957EF8"/>
    <w:rsid w:val="0096008D"/>
    <w:rsid w:val="009600FD"/>
    <w:rsid w:val="009601D3"/>
    <w:rsid w:val="009601E2"/>
    <w:rsid w:val="00960214"/>
    <w:rsid w:val="00960281"/>
    <w:rsid w:val="009605BA"/>
    <w:rsid w:val="009607DA"/>
    <w:rsid w:val="009608E8"/>
    <w:rsid w:val="00960CA0"/>
    <w:rsid w:val="00960D4F"/>
    <w:rsid w:val="0096123E"/>
    <w:rsid w:val="009617A1"/>
    <w:rsid w:val="00961AA5"/>
    <w:rsid w:val="00961CDC"/>
    <w:rsid w:val="009620D5"/>
    <w:rsid w:val="009622AE"/>
    <w:rsid w:val="009624F6"/>
    <w:rsid w:val="009627C1"/>
    <w:rsid w:val="009629D5"/>
    <w:rsid w:val="00962DA3"/>
    <w:rsid w:val="00962DC7"/>
    <w:rsid w:val="00962E07"/>
    <w:rsid w:val="00963167"/>
    <w:rsid w:val="00963244"/>
    <w:rsid w:val="009635DC"/>
    <w:rsid w:val="00963672"/>
    <w:rsid w:val="00963860"/>
    <w:rsid w:val="009638F0"/>
    <w:rsid w:val="00963BB5"/>
    <w:rsid w:val="00963BDB"/>
    <w:rsid w:val="00964009"/>
    <w:rsid w:val="00964223"/>
    <w:rsid w:val="00964768"/>
    <w:rsid w:val="00964777"/>
    <w:rsid w:val="00964CA1"/>
    <w:rsid w:val="00964CA9"/>
    <w:rsid w:val="00964D00"/>
    <w:rsid w:val="00964F18"/>
    <w:rsid w:val="0096505A"/>
    <w:rsid w:val="009653DA"/>
    <w:rsid w:val="009656A9"/>
    <w:rsid w:val="00965B07"/>
    <w:rsid w:val="00965E17"/>
    <w:rsid w:val="009661AA"/>
    <w:rsid w:val="009661DC"/>
    <w:rsid w:val="009662CE"/>
    <w:rsid w:val="009664C5"/>
    <w:rsid w:val="00966571"/>
    <w:rsid w:val="009668D8"/>
    <w:rsid w:val="009669D0"/>
    <w:rsid w:val="00966B09"/>
    <w:rsid w:val="00966DE9"/>
    <w:rsid w:val="009670E3"/>
    <w:rsid w:val="0096725D"/>
    <w:rsid w:val="009673AD"/>
    <w:rsid w:val="009676D1"/>
    <w:rsid w:val="009676DD"/>
    <w:rsid w:val="00967943"/>
    <w:rsid w:val="00967A63"/>
    <w:rsid w:val="009702A8"/>
    <w:rsid w:val="009702B8"/>
    <w:rsid w:val="00970723"/>
    <w:rsid w:val="00970779"/>
    <w:rsid w:val="00971013"/>
    <w:rsid w:val="00971083"/>
    <w:rsid w:val="009710D5"/>
    <w:rsid w:val="00971155"/>
    <w:rsid w:val="00971372"/>
    <w:rsid w:val="00971414"/>
    <w:rsid w:val="00971602"/>
    <w:rsid w:val="009719CC"/>
    <w:rsid w:val="009719F6"/>
    <w:rsid w:val="00971D70"/>
    <w:rsid w:val="00971F18"/>
    <w:rsid w:val="009723AF"/>
    <w:rsid w:val="00972784"/>
    <w:rsid w:val="009727C3"/>
    <w:rsid w:val="00972986"/>
    <w:rsid w:val="00972A73"/>
    <w:rsid w:val="00972B54"/>
    <w:rsid w:val="00972BD3"/>
    <w:rsid w:val="00972BD5"/>
    <w:rsid w:val="00972DAB"/>
    <w:rsid w:val="00973116"/>
    <w:rsid w:val="00973401"/>
    <w:rsid w:val="009734F2"/>
    <w:rsid w:val="00973706"/>
    <w:rsid w:val="00973AAF"/>
    <w:rsid w:val="00973C95"/>
    <w:rsid w:val="00974010"/>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6D8"/>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15"/>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407"/>
    <w:rsid w:val="009846DE"/>
    <w:rsid w:val="0098498D"/>
    <w:rsid w:val="00985058"/>
    <w:rsid w:val="0098576C"/>
    <w:rsid w:val="00985989"/>
    <w:rsid w:val="00985DA2"/>
    <w:rsid w:val="00985F65"/>
    <w:rsid w:val="0098691C"/>
    <w:rsid w:val="00986B2F"/>
    <w:rsid w:val="00986C7C"/>
    <w:rsid w:val="00987074"/>
    <w:rsid w:val="009871AF"/>
    <w:rsid w:val="0098738F"/>
    <w:rsid w:val="00987507"/>
    <w:rsid w:val="009876FE"/>
    <w:rsid w:val="0098785C"/>
    <w:rsid w:val="009878B5"/>
    <w:rsid w:val="0098796E"/>
    <w:rsid w:val="00987A9A"/>
    <w:rsid w:val="00987BF4"/>
    <w:rsid w:val="00987C92"/>
    <w:rsid w:val="009902AB"/>
    <w:rsid w:val="00990698"/>
    <w:rsid w:val="009907D7"/>
    <w:rsid w:val="009909EC"/>
    <w:rsid w:val="00990B76"/>
    <w:rsid w:val="00990B88"/>
    <w:rsid w:val="00991068"/>
    <w:rsid w:val="0099120E"/>
    <w:rsid w:val="009915B6"/>
    <w:rsid w:val="009915C2"/>
    <w:rsid w:val="009917E9"/>
    <w:rsid w:val="009921E5"/>
    <w:rsid w:val="009921F7"/>
    <w:rsid w:val="00992241"/>
    <w:rsid w:val="009923A0"/>
    <w:rsid w:val="0099250F"/>
    <w:rsid w:val="00992625"/>
    <w:rsid w:val="0099282C"/>
    <w:rsid w:val="00992EEB"/>
    <w:rsid w:val="00992F45"/>
    <w:rsid w:val="009936F4"/>
    <w:rsid w:val="00993806"/>
    <w:rsid w:val="009938DA"/>
    <w:rsid w:val="00993A45"/>
    <w:rsid w:val="009942B6"/>
    <w:rsid w:val="009942FD"/>
    <w:rsid w:val="0099476F"/>
    <w:rsid w:val="00994839"/>
    <w:rsid w:val="00994D72"/>
    <w:rsid w:val="00994DBC"/>
    <w:rsid w:val="009955CA"/>
    <w:rsid w:val="009955EC"/>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1D"/>
    <w:rsid w:val="009974A0"/>
    <w:rsid w:val="009974CC"/>
    <w:rsid w:val="00997571"/>
    <w:rsid w:val="0099761B"/>
    <w:rsid w:val="00997A4A"/>
    <w:rsid w:val="00997B57"/>
    <w:rsid w:val="00997B80"/>
    <w:rsid w:val="00997E4E"/>
    <w:rsid w:val="00997EB0"/>
    <w:rsid w:val="009A001B"/>
    <w:rsid w:val="009A00D6"/>
    <w:rsid w:val="009A014B"/>
    <w:rsid w:val="009A055D"/>
    <w:rsid w:val="009A08E8"/>
    <w:rsid w:val="009A12F0"/>
    <w:rsid w:val="009A14EF"/>
    <w:rsid w:val="009A15D9"/>
    <w:rsid w:val="009A1AD8"/>
    <w:rsid w:val="009A1AEE"/>
    <w:rsid w:val="009A1BF5"/>
    <w:rsid w:val="009A1F94"/>
    <w:rsid w:val="009A2016"/>
    <w:rsid w:val="009A201F"/>
    <w:rsid w:val="009A215F"/>
    <w:rsid w:val="009A21A9"/>
    <w:rsid w:val="009A2525"/>
    <w:rsid w:val="009A2658"/>
    <w:rsid w:val="009A299D"/>
    <w:rsid w:val="009A2A4F"/>
    <w:rsid w:val="009A2DC8"/>
    <w:rsid w:val="009A3019"/>
    <w:rsid w:val="009A32B4"/>
    <w:rsid w:val="009A3642"/>
    <w:rsid w:val="009A3C76"/>
    <w:rsid w:val="009A3FB4"/>
    <w:rsid w:val="009A4348"/>
    <w:rsid w:val="009A44DB"/>
    <w:rsid w:val="009A4831"/>
    <w:rsid w:val="009A4B07"/>
    <w:rsid w:val="009A4B60"/>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6BCF"/>
    <w:rsid w:val="009A707A"/>
    <w:rsid w:val="009A72B8"/>
    <w:rsid w:val="009A789F"/>
    <w:rsid w:val="009A7AF5"/>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6C8"/>
    <w:rsid w:val="009B28ED"/>
    <w:rsid w:val="009B2A15"/>
    <w:rsid w:val="009B2B80"/>
    <w:rsid w:val="009B2BFB"/>
    <w:rsid w:val="009B3083"/>
    <w:rsid w:val="009B338D"/>
    <w:rsid w:val="009B349B"/>
    <w:rsid w:val="009B34B3"/>
    <w:rsid w:val="009B34B4"/>
    <w:rsid w:val="009B38CD"/>
    <w:rsid w:val="009B3ABC"/>
    <w:rsid w:val="009B3E0E"/>
    <w:rsid w:val="009B3E19"/>
    <w:rsid w:val="009B415C"/>
    <w:rsid w:val="009B415D"/>
    <w:rsid w:val="009B450A"/>
    <w:rsid w:val="009B4648"/>
    <w:rsid w:val="009B46D2"/>
    <w:rsid w:val="009B498C"/>
    <w:rsid w:val="009B4C3B"/>
    <w:rsid w:val="009B4E41"/>
    <w:rsid w:val="009B5222"/>
    <w:rsid w:val="009B53D6"/>
    <w:rsid w:val="009B559D"/>
    <w:rsid w:val="009B56B9"/>
    <w:rsid w:val="009B5A60"/>
    <w:rsid w:val="009B5AAD"/>
    <w:rsid w:val="009B5D17"/>
    <w:rsid w:val="009B6302"/>
    <w:rsid w:val="009B633D"/>
    <w:rsid w:val="009B6469"/>
    <w:rsid w:val="009B6D0C"/>
    <w:rsid w:val="009B6EE9"/>
    <w:rsid w:val="009B7016"/>
    <w:rsid w:val="009B70A7"/>
    <w:rsid w:val="009B71F7"/>
    <w:rsid w:val="009B72B0"/>
    <w:rsid w:val="009B735E"/>
    <w:rsid w:val="009B73A4"/>
    <w:rsid w:val="009B74C0"/>
    <w:rsid w:val="009B784E"/>
    <w:rsid w:val="009B7978"/>
    <w:rsid w:val="009B7E1F"/>
    <w:rsid w:val="009C015B"/>
    <w:rsid w:val="009C02B3"/>
    <w:rsid w:val="009C0675"/>
    <w:rsid w:val="009C0952"/>
    <w:rsid w:val="009C0B42"/>
    <w:rsid w:val="009C0E7D"/>
    <w:rsid w:val="009C10BE"/>
    <w:rsid w:val="009C12AD"/>
    <w:rsid w:val="009C142A"/>
    <w:rsid w:val="009C1579"/>
    <w:rsid w:val="009C1AFA"/>
    <w:rsid w:val="009C1B1F"/>
    <w:rsid w:val="009C1B79"/>
    <w:rsid w:val="009C1D99"/>
    <w:rsid w:val="009C1DC1"/>
    <w:rsid w:val="009C1E34"/>
    <w:rsid w:val="009C2763"/>
    <w:rsid w:val="009C2847"/>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912"/>
    <w:rsid w:val="009C4BB5"/>
    <w:rsid w:val="009C5033"/>
    <w:rsid w:val="009C50BE"/>
    <w:rsid w:val="009C5211"/>
    <w:rsid w:val="009C5372"/>
    <w:rsid w:val="009C537E"/>
    <w:rsid w:val="009C55A3"/>
    <w:rsid w:val="009C636C"/>
    <w:rsid w:val="009C6440"/>
    <w:rsid w:val="009C6568"/>
    <w:rsid w:val="009C66C6"/>
    <w:rsid w:val="009C66F2"/>
    <w:rsid w:val="009C6754"/>
    <w:rsid w:val="009C67DE"/>
    <w:rsid w:val="009C725E"/>
    <w:rsid w:val="009C72CE"/>
    <w:rsid w:val="009C7374"/>
    <w:rsid w:val="009C73F7"/>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3AB"/>
    <w:rsid w:val="009D363D"/>
    <w:rsid w:val="009D3D8E"/>
    <w:rsid w:val="009D4083"/>
    <w:rsid w:val="009D44D4"/>
    <w:rsid w:val="009D45CD"/>
    <w:rsid w:val="009D4773"/>
    <w:rsid w:val="009D47E9"/>
    <w:rsid w:val="009D4935"/>
    <w:rsid w:val="009D4FBD"/>
    <w:rsid w:val="009D4FE7"/>
    <w:rsid w:val="009D51DF"/>
    <w:rsid w:val="009D54C2"/>
    <w:rsid w:val="009D54FE"/>
    <w:rsid w:val="009D5C4F"/>
    <w:rsid w:val="009D5C5C"/>
    <w:rsid w:val="009D5C9A"/>
    <w:rsid w:val="009D5E72"/>
    <w:rsid w:val="009D6DB3"/>
    <w:rsid w:val="009D7102"/>
    <w:rsid w:val="009D75A0"/>
    <w:rsid w:val="009D76D8"/>
    <w:rsid w:val="009D787B"/>
    <w:rsid w:val="009D79AD"/>
    <w:rsid w:val="009D7D83"/>
    <w:rsid w:val="009D7D9C"/>
    <w:rsid w:val="009D7F21"/>
    <w:rsid w:val="009E01DC"/>
    <w:rsid w:val="009E0494"/>
    <w:rsid w:val="009E081C"/>
    <w:rsid w:val="009E0898"/>
    <w:rsid w:val="009E0A5D"/>
    <w:rsid w:val="009E0DEE"/>
    <w:rsid w:val="009E0E29"/>
    <w:rsid w:val="009E1216"/>
    <w:rsid w:val="009E1707"/>
    <w:rsid w:val="009E1849"/>
    <w:rsid w:val="009E18E0"/>
    <w:rsid w:val="009E1EF1"/>
    <w:rsid w:val="009E21D7"/>
    <w:rsid w:val="009E2473"/>
    <w:rsid w:val="009E2816"/>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5D01"/>
    <w:rsid w:val="009E62E2"/>
    <w:rsid w:val="009E62EA"/>
    <w:rsid w:val="009E6447"/>
    <w:rsid w:val="009E6779"/>
    <w:rsid w:val="009E6858"/>
    <w:rsid w:val="009F0194"/>
    <w:rsid w:val="009F02AA"/>
    <w:rsid w:val="009F0459"/>
    <w:rsid w:val="009F053F"/>
    <w:rsid w:val="009F096A"/>
    <w:rsid w:val="009F0A37"/>
    <w:rsid w:val="009F0CF9"/>
    <w:rsid w:val="009F0D30"/>
    <w:rsid w:val="009F0E97"/>
    <w:rsid w:val="009F10AB"/>
    <w:rsid w:val="009F1C9A"/>
    <w:rsid w:val="009F1F3A"/>
    <w:rsid w:val="009F1F79"/>
    <w:rsid w:val="009F222A"/>
    <w:rsid w:val="009F22EE"/>
    <w:rsid w:val="009F246B"/>
    <w:rsid w:val="009F2500"/>
    <w:rsid w:val="009F25EE"/>
    <w:rsid w:val="009F25FA"/>
    <w:rsid w:val="009F26C9"/>
    <w:rsid w:val="009F27DE"/>
    <w:rsid w:val="009F2E57"/>
    <w:rsid w:val="009F32EC"/>
    <w:rsid w:val="009F38A9"/>
    <w:rsid w:val="009F38F6"/>
    <w:rsid w:val="009F3B9E"/>
    <w:rsid w:val="009F46B2"/>
    <w:rsid w:val="009F48FD"/>
    <w:rsid w:val="009F4954"/>
    <w:rsid w:val="009F4B1D"/>
    <w:rsid w:val="009F4B87"/>
    <w:rsid w:val="009F4C5D"/>
    <w:rsid w:val="009F4C74"/>
    <w:rsid w:val="009F514D"/>
    <w:rsid w:val="009F5450"/>
    <w:rsid w:val="009F565A"/>
    <w:rsid w:val="009F5CA5"/>
    <w:rsid w:val="009F623E"/>
    <w:rsid w:val="009F625D"/>
    <w:rsid w:val="009F6497"/>
    <w:rsid w:val="009F6C5C"/>
    <w:rsid w:val="009F6E1D"/>
    <w:rsid w:val="009F7173"/>
    <w:rsid w:val="009F7381"/>
    <w:rsid w:val="009F740D"/>
    <w:rsid w:val="009F74D2"/>
    <w:rsid w:val="009F79DD"/>
    <w:rsid w:val="009F7B27"/>
    <w:rsid w:val="009F7F96"/>
    <w:rsid w:val="009F7FE3"/>
    <w:rsid w:val="00A001E0"/>
    <w:rsid w:val="00A006D6"/>
    <w:rsid w:val="00A00761"/>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6E4"/>
    <w:rsid w:val="00A038C0"/>
    <w:rsid w:val="00A0390D"/>
    <w:rsid w:val="00A03C1F"/>
    <w:rsid w:val="00A03F24"/>
    <w:rsid w:val="00A03F3B"/>
    <w:rsid w:val="00A03F56"/>
    <w:rsid w:val="00A04EAE"/>
    <w:rsid w:val="00A04F78"/>
    <w:rsid w:val="00A0556B"/>
    <w:rsid w:val="00A0578F"/>
    <w:rsid w:val="00A0596A"/>
    <w:rsid w:val="00A059D7"/>
    <w:rsid w:val="00A06B4B"/>
    <w:rsid w:val="00A06E5F"/>
    <w:rsid w:val="00A07178"/>
    <w:rsid w:val="00A072AA"/>
    <w:rsid w:val="00A07502"/>
    <w:rsid w:val="00A07A5E"/>
    <w:rsid w:val="00A07F07"/>
    <w:rsid w:val="00A10302"/>
    <w:rsid w:val="00A1058F"/>
    <w:rsid w:val="00A107BB"/>
    <w:rsid w:val="00A10E27"/>
    <w:rsid w:val="00A10FB8"/>
    <w:rsid w:val="00A1100C"/>
    <w:rsid w:val="00A1106C"/>
    <w:rsid w:val="00A110D7"/>
    <w:rsid w:val="00A11254"/>
    <w:rsid w:val="00A1136F"/>
    <w:rsid w:val="00A1143A"/>
    <w:rsid w:val="00A11772"/>
    <w:rsid w:val="00A11EAF"/>
    <w:rsid w:val="00A12234"/>
    <w:rsid w:val="00A12722"/>
    <w:rsid w:val="00A1275F"/>
    <w:rsid w:val="00A12886"/>
    <w:rsid w:val="00A128D6"/>
    <w:rsid w:val="00A12D4F"/>
    <w:rsid w:val="00A12FB9"/>
    <w:rsid w:val="00A131FF"/>
    <w:rsid w:val="00A132C2"/>
    <w:rsid w:val="00A13D1B"/>
    <w:rsid w:val="00A13FDE"/>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C1"/>
    <w:rsid w:val="00A1619C"/>
    <w:rsid w:val="00A164E6"/>
    <w:rsid w:val="00A166F4"/>
    <w:rsid w:val="00A16A45"/>
    <w:rsid w:val="00A16BCB"/>
    <w:rsid w:val="00A16E23"/>
    <w:rsid w:val="00A16EBD"/>
    <w:rsid w:val="00A16FD8"/>
    <w:rsid w:val="00A1714D"/>
    <w:rsid w:val="00A175DB"/>
    <w:rsid w:val="00A1778C"/>
    <w:rsid w:val="00A1790F"/>
    <w:rsid w:val="00A17DA7"/>
    <w:rsid w:val="00A20111"/>
    <w:rsid w:val="00A203C1"/>
    <w:rsid w:val="00A207BC"/>
    <w:rsid w:val="00A20A56"/>
    <w:rsid w:val="00A20A80"/>
    <w:rsid w:val="00A20F7D"/>
    <w:rsid w:val="00A21089"/>
    <w:rsid w:val="00A213E5"/>
    <w:rsid w:val="00A215E8"/>
    <w:rsid w:val="00A21931"/>
    <w:rsid w:val="00A21A3C"/>
    <w:rsid w:val="00A21B66"/>
    <w:rsid w:val="00A21DF3"/>
    <w:rsid w:val="00A21E50"/>
    <w:rsid w:val="00A22378"/>
    <w:rsid w:val="00A22967"/>
    <w:rsid w:val="00A229AA"/>
    <w:rsid w:val="00A22CFB"/>
    <w:rsid w:val="00A231E9"/>
    <w:rsid w:val="00A2345B"/>
    <w:rsid w:val="00A2363B"/>
    <w:rsid w:val="00A236DC"/>
    <w:rsid w:val="00A23E79"/>
    <w:rsid w:val="00A2420F"/>
    <w:rsid w:val="00A245F2"/>
    <w:rsid w:val="00A24DA4"/>
    <w:rsid w:val="00A24DCA"/>
    <w:rsid w:val="00A24E5D"/>
    <w:rsid w:val="00A255B5"/>
    <w:rsid w:val="00A25776"/>
    <w:rsid w:val="00A25D31"/>
    <w:rsid w:val="00A25E59"/>
    <w:rsid w:val="00A263CA"/>
    <w:rsid w:val="00A2678F"/>
    <w:rsid w:val="00A2680A"/>
    <w:rsid w:val="00A2693A"/>
    <w:rsid w:val="00A26D04"/>
    <w:rsid w:val="00A2702B"/>
    <w:rsid w:val="00A27080"/>
    <w:rsid w:val="00A27903"/>
    <w:rsid w:val="00A27E30"/>
    <w:rsid w:val="00A30251"/>
    <w:rsid w:val="00A30377"/>
    <w:rsid w:val="00A304A0"/>
    <w:rsid w:val="00A3083F"/>
    <w:rsid w:val="00A30996"/>
    <w:rsid w:val="00A30ACA"/>
    <w:rsid w:val="00A30B63"/>
    <w:rsid w:val="00A30C63"/>
    <w:rsid w:val="00A30C80"/>
    <w:rsid w:val="00A30F82"/>
    <w:rsid w:val="00A30F87"/>
    <w:rsid w:val="00A31543"/>
    <w:rsid w:val="00A31605"/>
    <w:rsid w:val="00A317D6"/>
    <w:rsid w:val="00A31A1E"/>
    <w:rsid w:val="00A31A8D"/>
    <w:rsid w:val="00A31AC6"/>
    <w:rsid w:val="00A3250E"/>
    <w:rsid w:val="00A3261B"/>
    <w:rsid w:val="00A3271C"/>
    <w:rsid w:val="00A32D7A"/>
    <w:rsid w:val="00A32F37"/>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B7B"/>
    <w:rsid w:val="00A36CE3"/>
    <w:rsid w:val="00A36D3A"/>
    <w:rsid w:val="00A36EE7"/>
    <w:rsid w:val="00A37040"/>
    <w:rsid w:val="00A37454"/>
    <w:rsid w:val="00A37469"/>
    <w:rsid w:val="00A37706"/>
    <w:rsid w:val="00A37B1E"/>
    <w:rsid w:val="00A37B26"/>
    <w:rsid w:val="00A37D37"/>
    <w:rsid w:val="00A37EB4"/>
    <w:rsid w:val="00A40160"/>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86C"/>
    <w:rsid w:val="00A429CE"/>
    <w:rsid w:val="00A42BE9"/>
    <w:rsid w:val="00A42D46"/>
    <w:rsid w:val="00A42E74"/>
    <w:rsid w:val="00A4305E"/>
    <w:rsid w:val="00A435F1"/>
    <w:rsid w:val="00A4366B"/>
    <w:rsid w:val="00A43716"/>
    <w:rsid w:val="00A438AD"/>
    <w:rsid w:val="00A43A77"/>
    <w:rsid w:val="00A43B0F"/>
    <w:rsid w:val="00A43F5B"/>
    <w:rsid w:val="00A4402C"/>
    <w:rsid w:val="00A44292"/>
    <w:rsid w:val="00A447CF"/>
    <w:rsid w:val="00A44AE1"/>
    <w:rsid w:val="00A450F0"/>
    <w:rsid w:val="00A45167"/>
    <w:rsid w:val="00A45192"/>
    <w:rsid w:val="00A4523B"/>
    <w:rsid w:val="00A453A4"/>
    <w:rsid w:val="00A4564A"/>
    <w:rsid w:val="00A45738"/>
    <w:rsid w:val="00A457A2"/>
    <w:rsid w:val="00A458D2"/>
    <w:rsid w:val="00A45925"/>
    <w:rsid w:val="00A459C1"/>
    <w:rsid w:val="00A459C6"/>
    <w:rsid w:val="00A459D9"/>
    <w:rsid w:val="00A459EC"/>
    <w:rsid w:val="00A46283"/>
    <w:rsid w:val="00A462EA"/>
    <w:rsid w:val="00A464E1"/>
    <w:rsid w:val="00A46A14"/>
    <w:rsid w:val="00A46B7E"/>
    <w:rsid w:val="00A46E1C"/>
    <w:rsid w:val="00A46EFA"/>
    <w:rsid w:val="00A47256"/>
    <w:rsid w:val="00A476D7"/>
    <w:rsid w:val="00A4780B"/>
    <w:rsid w:val="00A47850"/>
    <w:rsid w:val="00A478A1"/>
    <w:rsid w:val="00A478EF"/>
    <w:rsid w:val="00A47E36"/>
    <w:rsid w:val="00A50213"/>
    <w:rsid w:val="00A5072C"/>
    <w:rsid w:val="00A50EEA"/>
    <w:rsid w:val="00A5108D"/>
    <w:rsid w:val="00A51452"/>
    <w:rsid w:val="00A51908"/>
    <w:rsid w:val="00A519C2"/>
    <w:rsid w:val="00A51A7E"/>
    <w:rsid w:val="00A51AB4"/>
    <w:rsid w:val="00A51C00"/>
    <w:rsid w:val="00A521AD"/>
    <w:rsid w:val="00A5244C"/>
    <w:rsid w:val="00A52BE7"/>
    <w:rsid w:val="00A52BF8"/>
    <w:rsid w:val="00A52D87"/>
    <w:rsid w:val="00A53044"/>
    <w:rsid w:val="00A5348A"/>
    <w:rsid w:val="00A53741"/>
    <w:rsid w:val="00A53B37"/>
    <w:rsid w:val="00A53D08"/>
    <w:rsid w:val="00A53E55"/>
    <w:rsid w:val="00A53F56"/>
    <w:rsid w:val="00A53F5C"/>
    <w:rsid w:val="00A54006"/>
    <w:rsid w:val="00A541E0"/>
    <w:rsid w:val="00A5422B"/>
    <w:rsid w:val="00A543B9"/>
    <w:rsid w:val="00A5458C"/>
    <w:rsid w:val="00A5485E"/>
    <w:rsid w:val="00A54C55"/>
    <w:rsid w:val="00A54D96"/>
    <w:rsid w:val="00A54E04"/>
    <w:rsid w:val="00A54FA7"/>
    <w:rsid w:val="00A551EA"/>
    <w:rsid w:val="00A55286"/>
    <w:rsid w:val="00A552CB"/>
    <w:rsid w:val="00A5537F"/>
    <w:rsid w:val="00A554C7"/>
    <w:rsid w:val="00A5571E"/>
    <w:rsid w:val="00A5591A"/>
    <w:rsid w:val="00A5592C"/>
    <w:rsid w:val="00A55978"/>
    <w:rsid w:val="00A5598D"/>
    <w:rsid w:val="00A55CBA"/>
    <w:rsid w:val="00A55D7A"/>
    <w:rsid w:val="00A55E4F"/>
    <w:rsid w:val="00A55F0B"/>
    <w:rsid w:val="00A564F1"/>
    <w:rsid w:val="00A566A6"/>
    <w:rsid w:val="00A56765"/>
    <w:rsid w:val="00A56914"/>
    <w:rsid w:val="00A56BEF"/>
    <w:rsid w:val="00A56D47"/>
    <w:rsid w:val="00A56D96"/>
    <w:rsid w:val="00A56E75"/>
    <w:rsid w:val="00A57165"/>
    <w:rsid w:val="00A573FE"/>
    <w:rsid w:val="00A57428"/>
    <w:rsid w:val="00A575F5"/>
    <w:rsid w:val="00A5786B"/>
    <w:rsid w:val="00A60474"/>
    <w:rsid w:val="00A6062B"/>
    <w:rsid w:val="00A6063F"/>
    <w:rsid w:val="00A60689"/>
    <w:rsid w:val="00A606D0"/>
    <w:rsid w:val="00A607B3"/>
    <w:rsid w:val="00A607E3"/>
    <w:rsid w:val="00A608F3"/>
    <w:rsid w:val="00A6108C"/>
    <w:rsid w:val="00A61149"/>
    <w:rsid w:val="00A61286"/>
    <w:rsid w:val="00A612F6"/>
    <w:rsid w:val="00A61CFA"/>
    <w:rsid w:val="00A61DFA"/>
    <w:rsid w:val="00A61F0E"/>
    <w:rsid w:val="00A622DA"/>
    <w:rsid w:val="00A62370"/>
    <w:rsid w:val="00A6242B"/>
    <w:rsid w:val="00A624C9"/>
    <w:rsid w:val="00A6253D"/>
    <w:rsid w:val="00A62607"/>
    <w:rsid w:val="00A62E92"/>
    <w:rsid w:val="00A6306B"/>
    <w:rsid w:val="00A630DF"/>
    <w:rsid w:val="00A63121"/>
    <w:rsid w:val="00A63164"/>
    <w:rsid w:val="00A632BC"/>
    <w:rsid w:val="00A63902"/>
    <w:rsid w:val="00A6390A"/>
    <w:rsid w:val="00A6398C"/>
    <w:rsid w:val="00A63A59"/>
    <w:rsid w:val="00A63B0B"/>
    <w:rsid w:val="00A63EAE"/>
    <w:rsid w:val="00A64322"/>
    <w:rsid w:val="00A6432C"/>
    <w:rsid w:val="00A6458F"/>
    <w:rsid w:val="00A6471D"/>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5A"/>
    <w:rsid w:val="00A666ED"/>
    <w:rsid w:val="00A6672D"/>
    <w:rsid w:val="00A66858"/>
    <w:rsid w:val="00A66B8B"/>
    <w:rsid w:val="00A66C78"/>
    <w:rsid w:val="00A675AB"/>
    <w:rsid w:val="00A67BBD"/>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670"/>
    <w:rsid w:val="00A71913"/>
    <w:rsid w:val="00A71C9B"/>
    <w:rsid w:val="00A71D59"/>
    <w:rsid w:val="00A71F64"/>
    <w:rsid w:val="00A72198"/>
    <w:rsid w:val="00A723CD"/>
    <w:rsid w:val="00A72689"/>
    <w:rsid w:val="00A72732"/>
    <w:rsid w:val="00A72D0D"/>
    <w:rsid w:val="00A72DEE"/>
    <w:rsid w:val="00A72E78"/>
    <w:rsid w:val="00A72FEF"/>
    <w:rsid w:val="00A7319F"/>
    <w:rsid w:val="00A733A4"/>
    <w:rsid w:val="00A7342A"/>
    <w:rsid w:val="00A73798"/>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2CE"/>
    <w:rsid w:val="00A7534B"/>
    <w:rsid w:val="00A7574D"/>
    <w:rsid w:val="00A75889"/>
    <w:rsid w:val="00A75B3C"/>
    <w:rsid w:val="00A75B74"/>
    <w:rsid w:val="00A75BE4"/>
    <w:rsid w:val="00A75D09"/>
    <w:rsid w:val="00A75DDC"/>
    <w:rsid w:val="00A76325"/>
    <w:rsid w:val="00A7653E"/>
    <w:rsid w:val="00A76DC2"/>
    <w:rsid w:val="00A76DD7"/>
    <w:rsid w:val="00A77366"/>
    <w:rsid w:val="00A77B08"/>
    <w:rsid w:val="00A77CD5"/>
    <w:rsid w:val="00A77EAF"/>
    <w:rsid w:val="00A77FA2"/>
    <w:rsid w:val="00A80056"/>
    <w:rsid w:val="00A8016B"/>
    <w:rsid w:val="00A80515"/>
    <w:rsid w:val="00A80E4C"/>
    <w:rsid w:val="00A80EC2"/>
    <w:rsid w:val="00A80EC8"/>
    <w:rsid w:val="00A80FF5"/>
    <w:rsid w:val="00A81151"/>
    <w:rsid w:val="00A812E7"/>
    <w:rsid w:val="00A81345"/>
    <w:rsid w:val="00A813EC"/>
    <w:rsid w:val="00A81776"/>
    <w:rsid w:val="00A8194A"/>
    <w:rsid w:val="00A81DA9"/>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137"/>
    <w:rsid w:val="00A871FD"/>
    <w:rsid w:val="00A87693"/>
    <w:rsid w:val="00A87719"/>
    <w:rsid w:val="00A87E38"/>
    <w:rsid w:val="00A87FA0"/>
    <w:rsid w:val="00A90019"/>
    <w:rsid w:val="00A902C3"/>
    <w:rsid w:val="00A90673"/>
    <w:rsid w:val="00A90740"/>
    <w:rsid w:val="00A90CDB"/>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6E5"/>
    <w:rsid w:val="00A929F5"/>
    <w:rsid w:val="00A92B43"/>
    <w:rsid w:val="00A92CC1"/>
    <w:rsid w:val="00A9347F"/>
    <w:rsid w:val="00A936C1"/>
    <w:rsid w:val="00A9398A"/>
    <w:rsid w:val="00A93B46"/>
    <w:rsid w:val="00A942AD"/>
    <w:rsid w:val="00A9468A"/>
    <w:rsid w:val="00A94A35"/>
    <w:rsid w:val="00A94F99"/>
    <w:rsid w:val="00A9508E"/>
    <w:rsid w:val="00A953E1"/>
    <w:rsid w:val="00A95924"/>
    <w:rsid w:val="00A95A2E"/>
    <w:rsid w:val="00A95E4C"/>
    <w:rsid w:val="00A9606E"/>
    <w:rsid w:val="00A96352"/>
    <w:rsid w:val="00A963A7"/>
    <w:rsid w:val="00A964F0"/>
    <w:rsid w:val="00A96842"/>
    <w:rsid w:val="00A96855"/>
    <w:rsid w:val="00A968CE"/>
    <w:rsid w:val="00A969F3"/>
    <w:rsid w:val="00A96EF6"/>
    <w:rsid w:val="00A970BE"/>
    <w:rsid w:val="00A97528"/>
    <w:rsid w:val="00A9767B"/>
    <w:rsid w:val="00A977DA"/>
    <w:rsid w:val="00A97860"/>
    <w:rsid w:val="00A979D4"/>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84"/>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4DA"/>
    <w:rsid w:val="00AA4539"/>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BC4"/>
    <w:rsid w:val="00AB3D5B"/>
    <w:rsid w:val="00AB403B"/>
    <w:rsid w:val="00AB45B2"/>
    <w:rsid w:val="00AB472E"/>
    <w:rsid w:val="00AB4903"/>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00B"/>
    <w:rsid w:val="00AB6718"/>
    <w:rsid w:val="00AB67FB"/>
    <w:rsid w:val="00AB69B1"/>
    <w:rsid w:val="00AB6BA9"/>
    <w:rsid w:val="00AB6CA1"/>
    <w:rsid w:val="00AB6CFA"/>
    <w:rsid w:val="00AB6D93"/>
    <w:rsid w:val="00AB6DBA"/>
    <w:rsid w:val="00AB6EFF"/>
    <w:rsid w:val="00AB6F80"/>
    <w:rsid w:val="00AB73A8"/>
    <w:rsid w:val="00AB74CA"/>
    <w:rsid w:val="00AB74F2"/>
    <w:rsid w:val="00AB75B5"/>
    <w:rsid w:val="00AB793E"/>
    <w:rsid w:val="00AB7D0F"/>
    <w:rsid w:val="00AB7ED6"/>
    <w:rsid w:val="00AC1126"/>
    <w:rsid w:val="00AC1409"/>
    <w:rsid w:val="00AC15E0"/>
    <w:rsid w:val="00AC1688"/>
    <w:rsid w:val="00AC17BC"/>
    <w:rsid w:val="00AC1817"/>
    <w:rsid w:val="00AC1DAD"/>
    <w:rsid w:val="00AC2187"/>
    <w:rsid w:val="00AC21C2"/>
    <w:rsid w:val="00AC25EE"/>
    <w:rsid w:val="00AC264D"/>
    <w:rsid w:val="00AC288D"/>
    <w:rsid w:val="00AC2973"/>
    <w:rsid w:val="00AC2A6A"/>
    <w:rsid w:val="00AC2F7C"/>
    <w:rsid w:val="00AC2F7F"/>
    <w:rsid w:val="00AC3195"/>
    <w:rsid w:val="00AC31DB"/>
    <w:rsid w:val="00AC324A"/>
    <w:rsid w:val="00AC401B"/>
    <w:rsid w:val="00AC4172"/>
    <w:rsid w:val="00AC48B1"/>
    <w:rsid w:val="00AC4A10"/>
    <w:rsid w:val="00AC4A2C"/>
    <w:rsid w:val="00AC4BA3"/>
    <w:rsid w:val="00AC4CFB"/>
    <w:rsid w:val="00AC4F85"/>
    <w:rsid w:val="00AC51AE"/>
    <w:rsid w:val="00AC52B5"/>
    <w:rsid w:val="00AC53FB"/>
    <w:rsid w:val="00AC57C9"/>
    <w:rsid w:val="00AC57D2"/>
    <w:rsid w:val="00AC59C0"/>
    <w:rsid w:val="00AC5A19"/>
    <w:rsid w:val="00AC5D06"/>
    <w:rsid w:val="00AC5DE2"/>
    <w:rsid w:val="00AC6131"/>
    <w:rsid w:val="00AC61CF"/>
    <w:rsid w:val="00AC6252"/>
    <w:rsid w:val="00AC6494"/>
    <w:rsid w:val="00AC65BB"/>
    <w:rsid w:val="00AC65CB"/>
    <w:rsid w:val="00AC665C"/>
    <w:rsid w:val="00AC6730"/>
    <w:rsid w:val="00AC69AF"/>
    <w:rsid w:val="00AC6A1C"/>
    <w:rsid w:val="00AC6B16"/>
    <w:rsid w:val="00AC6B3F"/>
    <w:rsid w:val="00AC6E07"/>
    <w:rsid w:val="00AC6F3F"/>
    <w:rsid w:val="00AC7A83"/>
    <w:rsid w:val="00AC7E57"/>
    <w:rsid w:val="00AC7E89"/>
    <w:rsid w:val="00AC7EBB"/>
    <w:rsid w:val="00AD016E"/>
    <w:rsid w:val="00AD020D"/>
    <w:rsid w:val="00AD07F7"/>
    <w:rsid w:val="00AD0A4C"/>
    <w:rsid w:val="00AD0B57"/>
    <w:rsid w:val="00AD0DC5"/>
    <w:rsid w:val="00AD0EAA"/>
    <w:rsid w:val="00AD1018"/>
    <w:rsid w:val="00AD16E5"/>
    <w:rsid w:val="00AD1716"/>
    <w:rsid w:val="00AD1792"/>
    <w:rsid w:val="00AD19F1"/>
    <w:rsid w:val="00AD1CA1"/>
    <w:rsid w:val="00AD1E6C"/>
    <w:rsid w:val="00AD20B4"/>
    <w:rsid w:val="00AD2299"/>
    <w:rsid w:val="00AD22B0"/>
    <w:rsid w:val="00AD2504"/>
    <w:rsid w:val="00AD2E12"/>
    <w:rsid w:val="00AD2EFD"/>
    <w:rsid w:val="00AD344D"/>
    <w:rsid w:val="00AD35C6"/>
    <w:rsid w:val="00AD38CE"/>
    <w:rsid w:val="00AD3995"/>
    <w:rsid w:val="00AD3ED0"/>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A7C"/>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C1"/>
    <w:rsid w:val="00AE1912"/>
    <w:rsid w:val="00AE1AEF"/>
    <w:rsid w:val="00AE1E11"/>
    <w:rsid w:val="00AE1E52"/>
    <w:rsid w:val="00AE1F2F"/>
    <w:rsid w:val="00AE1FD7"/>
    <w:rsid w:val="00AE2430"/>
    <w:rsid w:val="00AE245E"/>
    <w:rsid w:val="00AE26BE"/>
    <w:rsid w:val="00AE2884"/>
    <w:rsid w:val="00AE28EC"/>
    <w:rsid w:val="00AE2AE1"/>
    <w:rsid w:val="00AE2D5C"/>
    <w:rsid w:val="00AE2F7D"/>
    <w:rsid w:val="00AE30F1"/>
    <w:rsid w:val="00AE37B3"/>
    <w:rsid w:val="00AE37E9"/>
    <w:rsid w:val="00AE3EF1"/>
    <w:rsid w:val="00AE3FC4"/>
    <w:rsid w:val="00AE49A5"/>
    <w:rsid w:val="00AE4ABF"/>
    <w:rsid w:val="00AE4C16"/>
    <w:rsid w:val="00AE4C38"/>
    <w:rsid w:val="00AE5080"/>
    <w:rsid w:val="00AE52FE"/>
    <w:rsid w:val="00AE548F"/>
    <w:rsid w:val="00AE5DB0"/>
    <w:rsid w:val="00AE5DB8"/>
    <w:rsid w:val="00AE5FD2"/>
    <w:rsid w:val="00AE6318"/>
    <w:rsid w:val="00AE63A2"/>
    <w:rsid w:val="00AE6788"/>
    <w:rsid w:val="00AE6D33"/>
    <w:rsid w:val="00AE6EB5"/>
    <w:rsid w:val="00AE7263"/>
    <w:rsid w:val="00AE726A"/>
    <w:rsid w:val="00AE72D1"/>
    <w:rsid w:val="00AE73B8"/>
    <w:rsid w:val="00AE741C"/>
    <w:rsid w:val="00AE7484"/>
    <w:rsid w:val="00AE7A59"/>
    <w:rsid w:val="00AE7A5C"/>
    <w:rsid w:val="00AE7E89"/>
    <w:rsid w:val="00AE7F2E"/>
    <w:rsid w:val="00AF03E0"/>
    <w:rsid w:val="00AF07A8"/>
    <w:rsid w:val="00AF0A4A"/>
    <w:rsid w:val="00AF0EBC"/>
    <w:rsid w:val="00AF0FD2"/>
    <w:rsid w:val="00AF1164"/>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1E2"/>
    <w:rsid w:val="00AF44A4"/>
    <w:rsid w:val="00AF44E4"/>
    <w:rsid w:val="00AF44F4"/>
    <w:rsid w:val="00AF4A12"/>
    <w:rsid w:val="00AF4BB2"/>
    <w:rsid w:val="00AF4CE5"/>
    <w:rsid w:val="00AF4E29"/>
    <w:rsid w:val="00AF5023"/>
    <w:rsid w:val="00AF5231"/>
    <w:rsid w:val="00AF5297"/>
    <w:rsid w:val="00AF533D"/>
    <w:rsid w:val="00AF5627"/>
    <w:rsid w:val="00AF582A"/>
    <w:rsid w:val="00AF5C35"/>
    <w:rsid w:val="00AF5EB7"/>
    <w:rsid w:val="00AF609D"/>
    <w:rsid w:val="00AF6283"/>
    <w:rsid w:val="00AF6702"/>
    <w:rsid w:val="00AF68D0"/>
    <w:rsid w:val="00AF692A"/>
    <w:rsid w:val="00AF696C"/>
    <w:rsid w:val="00AF6B2A"/>
    <w:rsid w:val="00AF6B62"/>
    <w:rsid w:val="00AF706B"/>
    <w:rsid w:val="00AF731C"/>
    <w:rsid w:val="00AF7738"/>
    <w:rsid w:val="00AF79C8"/>
    <w:rsid w:val="00AF7B5C"/>
    <w:rsid w:val="00AF7B81"/>
    <w:rsid w:val="00AF7C93"/>
    <w:rsid w:val="00AF7DAE"/>
    <w:rsid w:val="00B003D7"/>
    <w:rsid w:val="00B00BAF"/>
    <w:rsid w:val="00B00C99"/>
    <w:rsid w:val="00B00CC6"/>
    <w:rsid w:val="00B00E1B"/>
    <w:rsid w:val="00B00E3D"/>
    <w:rsid w:val="00B00E8F"/>
    <w:rsid w:val="00B01192"/>
    <w:rsid w:val="00B01516"/>
    <w:rsid w:val="00B01517"/>
    <w:rsid w:val="00B016AC"/>
    <w:rsid w:val="00B019C1"/>
    <w:rsid w:val="00B01AC0"/>
    <w:rsid w:val="00B01B77"/>
    <w:rsid w:val="00B01EBD"/>
    <w:rsid w:val="00B02020"/>
    <w:rsid w:val="00B023ED"/>
    <w:rsid w:val="00B02C6B"/>
    <w:rsid w:val="00B02F41"/>
    <w:rsid w:val="00B0329D"/>
    <w:rsid w:val="00B0377F"/>
    <w:rsid w:val="00B038AE"/>
    <w:rsid w:val="00B039D1"/>
    <w:rsid w:val="00B03C03"/>
    <w:rsid w:val="00B03FC0"/>
    <w:rsid w:val="00B0407F"/>
    <w:rsid w:val="00B04202"/>
    <w:rsid w:val="00B0446F"/>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B8"/>
    <w:rsid w:val="00B067C2"/>
    <w:rsid w:val="00B06991"/>
    <w:rsid w:val="00B06A90"/>
    <w:rsid w:val="00B06CD5"/>
    <w:rsid w:val="00B06D28"/>
    <w:rsid w:val="00B07065"/>
    <w:rsid w:val="00B07102"/>
    <w:rsid w:val="00B071BD"/>
    <w:rsid w:val="00B07645"/>
    <w:rsid w:val="00B077CD"/>
    <w:rsid w:val="00B07D16"/>
    <w:rsid w:val="00B07D1A"/>
    <w:rsid w:val="00B10161"/>
    <w:rsid w:val="00B104AC"/>
    <w:rsid w:val="00B107BE"/>
    <w:rsid w:val="00B1088E"/>
    <w:rsid w:val="00B1091D"/>
    <w:rsid w:val="00B109B5"/>
    <w:rsid w:val="00B10E90"/>
    <w:rsid w:val="00B112D7"/>
    <w:rsid w:val="00B11CC5"/>
    <w:rsid w:val="00B11D88"/>
    <w:rsid w:val="00B11E8C"/>
    <w:rsid w:val="00B11FB3"/>
    <w:rsid w:val="00B12171"/>
    <w:rsid w:val="00B1218A"/>
    <w:rsid w:val="00B121C7"/>
    <w:rsid w:val="00B123C3"/>
    <w:rsid w:val="00B12514"/>
    <w:rsid w:val="00B1261A"/>
    <w:rsid w:val="00B12677"/>
    <w:rsid w:val="00B12BF2"/>
    <w:rsid w:val="00B1309A"/>
    <w:rsid w:val="00B1318D"/>
    <w:rsid w:val="00B131E9"/>
    <w:rsid w:val="00B1345C"/>
    <w:rsid w:val="00B13518"/>
    <w:rsid w:val="00B1355D"/>
    <w:rsid w:val="00B13796"/>
    <w:rsid w:val="00B137B0"/>
    <w:rsid w:val="00B13939"/>
    <w:rsid w:val="00B14074"/>
    <w:rsid w:val="00B14504"/>
    <w:rsid w:val="00B147D5"/>
    <w:rsid w:val="00B14831"/>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396"/>
    <w:rsid w:val="00B174F6"/>
    <w:rsid w:val="00B17849"/>
    <w:rsid w:val="00B179F3"/>
    <w:rsid w:val="00B17A27"/>
    <w:rsid w:val="00B17D5A"/>
    <w:rsid w:val="00B20198"/>
    <w:rsid w:val="00B202AC"/>
    <w:rsid w:val="00B2052A"/>
    <w:rsid w:val="00B2090D"/>
    <w:rsid w:val="00B20D83"/>
    <w:rsid w:val="00B20FD7"/>
    <w:rsid w:val="00B212E7"/>
    <w:rsid w:val="00B2193A"/>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5CC7"/>
    <w:rsid w:val="00B2607E"/>
    <w:rsid w:val="00B260BA"/>
    <w:rsid w:val="00B26257"/>
    <w:rsid w:val="00B26562"/>
    <w:rsid w:val="00B26A33"/>
    <w:rsid w:val="00B26B34"/>
    <w:rsid w:val="00B26CE5"/>
    <w:rsid w:val="00B26FAA"/>
    <w:rsid w:val="00B273B9"/>
    <w:rsid w:val="00B27400"/>
    <w:rsid w:val="00B2741B"/>
    <w:rsid w:val="00B30010"/>
    <w:rsid w:val="00B30110"/>
    <w:rsid w:val="00B3034C"/>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98F"/>
    <w:rsid w:val="00B33AEF"/>
    <w:rsid w:val="00B33D46"/>
    <w:rsid w:val="00B33E7F"/>
    <w:rsid w:val="00B33FFC"/>
    <w:rsid w:val="00B34485"/>
    <w:rsid w:val="00B346F8"/>
    <w:rsid w:val="00B348B4"/>
    <w:rsid w:val="00B34971"/>
    <w:rsid w:val="00B34BE2"/>
    <w:rsid w:val="00B34DE4"/>
    <w:rsid w:val="00B34FE2"/>
    <w:rsid w:val="00B35273"/>
    <w:rsid w:val="00B355F7"/>
    <w:rsid w:val="00B35859"/>
    <w:rsid w:val="00B35975"/>
    <w:rsid w:val="00B35A5C"/>
    <w:rsid w:val="00B35E1C"/>
    <w:rsid w:val="00B35E58"/>
    <w:rsid w:val="00B35EC9"/>
    <w:rsid w:val="00B35EFA"/>
    <w:rsid w:val="00B365A0"/>
    <w:rsid w:val="00B36B51"/>
    <w:rsid w:val="00B36C5A"/>
    <w:rsid w:val="00B36CEE"/>
    <w:rsid w:val="00B36D54"/>
    <w:rsid w:val="00B36E8F"/>
    <w:rsid w:val="00B36EF0"/>
    <w:rsid w:val="00B370B6"/>
    <w:rsid w:val="00B3777C"/>
    <w:rsid w:val="00B37809"/>
    <w:rsid w:val="00B3783A"/>
    <w:rsid w:val="00B379D0"/>
    <w:rsid w:val="00B37B34"/>
    <w:rsid w:val="00B37C70"/>
    <w:rsid w:val="00B37EF5"/>
    <w:rsid w:val="00B402E4"/>
    <w:rsid w:val="00B402FA"/>
    <w:rsid w:val="00B4030F"/>
    <w:rsid w:val="00B405F3"/>
    <w:rsid w:val="00B4084E"/>
    <w:rsid w:val="00B4090A"/>
    <w:rsid w:val="00B40911"/>
    <w:rsid w:val="00B40AE9"/>
    <w:rsid w:val="00B40B5B"/>
    <w:rsid w:val="00B40D22"/>
    <w:rsid w:val="00B41060"/>
    <w:rsid w:val="00B411D3"/>
    <w:rsid w:val="00B41470"/>
    <w:rsid w:val="00B415B8"/>
    <w:rsid w:val="00B4163B"/>
    <w:rsid w:val="00B4164A"/>
    <w:rsid w:val="00B41753"/>
    <w:rsid w:val="00B41766"/>
    <w:rsid w:val="00B418FE"/>
    <w:rsid w:val="00B41980"/>
    <w:rsid w:val="00B41AA8"/>
    <w:rsid w:val="00B41FD7"/>
    <w:rsid w:val="00B422C2"/>
    <w:rsid w:val="00B42783"/>
    <w:rsid w:val="00B427AE"/>
    <w:rsid w:val="00B4286F"/>
    <w:rsid w:val="00B42B5F"/>
    <w:rsid w:val="00B42B70"/>
    <w:rsid w:val="00B42FD3"/>
    <w:rsid w:val="00B437DD"/>
    <w:rsid w:val="00B43918"/>
    <w:rsid w:val="00B439E4"/>
    <w:rsid w:val="00B43F35"/>
    <w:rsid w:val="00B4427B"/>
    <w:rsid w:val="00B443DF"/>
    <w:rsid w:val="00B44851"/>
    <w:rsid w:val="00B44AE6"/>
    <w:rsid w:val="00B44B36"/>
    <w:rsid w:val="00B44BEE"/>
    <w:rsid w:val="00B44F87"/>
    <w:rsid w:val="00B44FC1"/>
    <w:rsid w:val="00B451A9"/>
    <w:rsid w:val="00B45458"/>
    <w:rsid w:val="00B45680"/>
    <w:rsid w:val="00B45798"/>
    <w:rsid w:val="00B45A40"/>
    <w:rsid w:val="00B45ADF"/>
    <w:rsid w:val="00B462C0"/>
    <w:rsid w:val="00B463C3"/>
    <w:rsid w:val="00B46A1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1EE"/>
    <w:rsid w:val="00B5129C"/>
    <w:rsid w:val="00B513EA"/>
    <w:rsid w:val="00B515FB"/>
    <w:rsid w:val="00B51680"/>
    <w:rsid w:val="00B516A5"/>
    <w:rsid w:val="00B51738"/>
    <w:rsid w:val="00B519AC"/>
    <w:rsid w:val="00B51AB4"/>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6A5"/>
    <w:rsid w:val="00B547BB"/>
    <w:rsid w:val="00B548B9"/>
    <w:rsid w:val="00B54BA6"/>
    <w:rsid w:val="00B54E4A"/>
    <w:rsid w:val="00B55385"/>
    <w:rsid w:val="00B55612"/>
    <w:rsid w:val="00B558BE"/>
    <w:rsid w:val="00B55BB6"/>
    <w:rsid w:val="00B55E37"/>
    <w:rsid w:val="00B55FEE"/>
    <w:rsid w:val="00B56324"/>
    <w:rsid w:val="00B56548"/>
    <w:rsid w:val="00B565FA"/>
    <w:rsid w:val="00B5679D"/>
    <w:rsid w:val="00B56881"/>
    <w:rsid w:val="00B569CD"/>
    <w:rsid w:val="00B569F1"/>
    <w:rsid w:val="00B56CB7"/>
    <w:rsid w:val="00B5732F"/>
    <w:rsid w:val="00B57374"/>
    <w:rsid w:val="00B575AC"/>
    <w:rsid w:val="00B57973"/>
    <w:rsid w:val="00B5797E"/>
    <w:rsid w:val="00B579D7"/>
    <w:rsid w:val="00B57B17"/>
    <w:rsid w:val="00B57E98"/>
    <w:rsid w:val="00B57F29"/>
    <w:rsid w:val="00B57FD4"/>
    <w:rsid w:val="00B601E6"/>
    <w:rsid w:val="00B6025A"/>
    <w:rsid w:val="00B6032F"/>
    <w:rsid w:val="00B605F6"/>
    <w:rsid w:val="00B608FF"/>
    <w:rsid w:val="00B6099C"/>
    <w:rsid w:val="00B60BAE"/>
    <w:rsid w:val="00B60C41"/>
    <w:rsid w:val="00B60CD9"/>
    <w:rsid w:val="00B60F6C"/>
    <w:rsid w:val="00B60F8E"/>
    <w:rsid w:val="00B611E5"/>
    <w:rsid w:val="00B61397"/>
    <w:rsid w:val="00B614D0"/>
    <w:rsid w:val="00B6151D"/>
    <w:rsid w:val="00B6160A"/>
    <w:rsid w:val="00B6162E"/>
    <w:rsid w:val="00B61DA8"/>
    <w:rsid w:val="00B62C0E"/>
    <w:rsid w:val="00B62C51"/>
    <w:rsid w:val="00B63001"/>
    <w:rsid w:val="00B631C6"/>
    <w:rsid w:val="00B6352B"/>
    <w:rsid w:val="00B63A35"/>
    <w:rsid w:val="00B64245"/>
    <w:rsid w:val="00B642F3"/>
    <w:rsid w:val="00B648DA"/>
    <w:rsid w:val="00B649B5"/>
    <w:rsid w:val="00B64A92"/>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1F7C"/>
    <w:rsid w:val="00B72BC3"/>
    <w:rsid w:val="00B72CBA"/>
    <w:rsid w:val="00B72ECC"/>
    <w:rsid w:val="00B73579"/>
    <w:rsid w:val="00B73666"/>
    <w:rsid w:val="00B73927"/>
    <w:rsid w:val="00B73A48"/>
    <w:rsid w:val="00B73E0D"/>
    <w:rsid w:val="00B74076"/>
    <w:rsid w:val="00B744AD"/>
    <w:rsid w:val="00B74605"/>
    <w:rsid w:val="00B7490C"/>
    <w:rsid w:val="00B74BB6"/>
    <w:rsid w:val="00B74C44"/>
    <w:rsid w:val="00B74E6D"/>
    <w:rsid w:val="00B74F98"/>
    <w:rsid w:val="00B74FB1"/>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64"/>
    <w:rsid w:val="00B81486"/>
    <w:rsid w:val="00B8173F"/>
    <w:rsid w:val="00B819DB"/>
    <w:rsid w:val="00B81A6D"/>
    <w:rsid w:val="00B81BC4"/>
    <w:rsid w:val="00B81CF9"/>
    <w:rsid w:val="00B8206C"/>
    <w:rsid w:val="00B8235A"/>
    <w:rsid w:val="00B826DB"/>
    <w:rsid w:val="00B826E7"/>
    <w:rsid w:val="00B827B5"/>
    <w:rsid w:val="00B827BE"/>
    <w:rsid w:val="00B82939"/>
    <w:rsid w:val="00B82975"/>
    <w:rsid w:val="00B8297F"/>
    <w:rsid w:val="00B82C72"/>
    <w:rsid w:val="00B830DF"/>
    <w:rsid w:val="00B833B6"/>
    <w:rsid w:val="00B83650"/>
    <w:rsid w:val="00B8386F"/>
    <w:rsid w:val="00B839A3"/>
    <w:rsid w:val="00B84284"/>
    <w:rsid w:val="00B844F3"/>
    <w:rsid w:val="00B847E0"/>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1F"/>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97D"/>
    <w:rsid w:val="00B919CA"/>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97E28"/>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6EE"/>
    <w:rsid w:val="00BA2751"/>
    <w:rsid w:val="00BA2797"/>
    <w:rsid w:val="00BA2800"/>
    <w:rsid w:val="00BA2A13"/>
    <w:rsid w:val="00BA2DC0"/>
    <w:rsid w:val="00BA2FA9"/>
    <w:rsid w:val="00BA3550"/>
    <w:rsid w:val="00BA3851"/>
    <w:rsid w:val="00BA39C8"/>
    <w:rsid w:val="00BA3B3A"/>
    <w:rsid w:val="00BA3BE0"/>
    <w:rsid w:val="00BA3C76"/>
    <w:rsid w:val="00BA4254"/>
    <w:rsid w:val="00BA43CA"/>
    <w:rsid w:val="00BA46A0"/>
    <w:rsid w:val="00BA46D8"/>
    <w:rsid w:val="00BA48F0"/>
    <w:rsid w:val="00BA4BC3"/>
    <w:rsid w:val="00BA5645"/>
    <w:rsid w:val="00BA58FF"/>
    <w:rsid w:val="00BA5BA4"/>
    <w:rsid w:val="00BA5CAC"/>
    <w:rsid w:val="00BA5DB6"/>
    <w:rsid w:val="00BA60BE"/>
    <w:rsid w:val="00BA610F"/>
    <w:rsid w:val="00BA61AF"/>
    <w:rsid w:val="00BA6212"/>
    <w:rsid w:val="00BA647E"/>
    <w:rsid w:val="00BA6856"/>
    <w:rsid w:val="00BA6BA1"/>
    <w:rsid w:val="00BA6BD8"/>
    <w:rsid w:val="00BA6C78"/>
    <w:rsid w:val="00BA6E51"/>
    <w:rsid w:val="00BA6F25"/>
    <w:rsid w:val="00BA70D0"/>
    <w:rsid w:val="00BA7433"/>
    <w:rsid w:val="00BA77B8"/>
    <w:rsid w:val="00BA77E9"/>
    <w:rsid w:val="00BA78F1"/>
    <w:rsid w:val="00BA7B13"/>
    <w:rsid w:val="00BB000B"/>
    <w:rsid w:val="00BB019B"/>
    <w:rsid w:val="00BB0340"/>
    <w:rsid w:val="00BB0382"/>
    <w:rsid w:val="00BB0658"/>
    <w:rsid w:val="00BB066F"/>
    <w:rsid w:val="00BB077E"/>
    <w:rsid w:val="00BB080E"/>
    <w:rsid w:val="00BB0822"/>
    <w:rsid w:val="00BB08EB"/>
    <w:rsid w:val="00BB0979"/>
    <w:rsid w:val="00BB0AFD"/>
    <w:rsid w:val="00BB0C0A"/>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3F6"/>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0C47"/>
    <w:rsid w:val="00BC10EB"/>
    <w:rsid w:val="00BC1190"/>
    <w:rsid w:val="00BC127C"/>
    <w:rsid w:val="00BC134D"/>
    <w:rsid w:val="00BC1477"/>
    <w:rsid w:val="00BC1747"/>
    <w:rsid w:val="00BC1CA8"/>
    <w:rsid w:val="00BC2088"/>
    <w:rsid w:val="00BC26F8"/>
    <w:rsid w:val="00BC2AF2"/>
    <w:rsid w:val="00BC2C2A"/>
    <w:rsid w:val="00BC2DFD"/>
    <w:rsid w:val="00BC2E6B"/>
    <w:rsid w:val="00BC2EE5"/>
    <w:rsid w:val="00BC2FC7"/>
    <w:rsid w:val="00BC2FD2"/>
    <w:rsid w:val="00BC33A8"/>
    <w:rsid w:val="00BC3726"/>
    <w:rsid w:val="00BC3A87"/>
    <w:rsid w:val="00BC3C64"/>
    <w:rsid w:val="00BC3CC7"/>
    <w:rsid w:val="00BC3EAF"/>
    <w:rsid w:val="00BC4269"/>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AA8"/>
    <w:rsid w:val="00BC7BCF"/>
    <w:rsid w:val="00BC7C21"/>
    <w:rsid w:val="00BC7CEC"/>
    <w:rsid w:val="00BD038A"/>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27D"/>
    <w:rsid w:val="00BD33A3"/>
    <w:rsid w:val="00BD35DC"/>
    <w:rsid w:val="00BD384F"/>
    <w:rsid w:val="00BD3938"/>
    <w:rsid w:val="00BD3942"/>
    <w:rsid w:val="00BD39A9"/>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72E"/>
    <w:rsid w:val="00BE1930"/>
    <w:rsid w:val="00BE19A5"/>
    <w:rsid w:val="00BE1A67"/>
    <w:rsid w:val="00BE1C00"/>
    <w:rsid w:val="00BE1E00"/>
    <w:rsid w:val="00BE1E34"/>
    <w:rsid w:val="00BE1E46"/>
    <w:rsid w:val="00BE20A5"/>
    <w:rsid w:val="00BE22AE"/>
    <w:rsid w:val="00BE232A"/>
    <w:rsid w:val="00BE2433"/>
    <w:rsid w:val="00BE28E8"/>
    <w:rsid w:val="00BE2D6D"/>
    <w:rsid w:val="00BE2EBC"/>
    <w:rsid w:val="00BE319E"/>
    <w:rsid w:val="00BE3473"/>
    <w:rsid w:val="00BE38BD"/>
    <w:rsid w:val="00BE4368"/>
    <w:rsid w:val="00BE4619"/>
    <w:rsid w:val="00BE474A"/>
    <w:rsid w:val="00BE47C7"/>
    <w:rsid w:val="00BE4878"/>
    <w:rsid w:val="00BE4BBE"/>
    <w:rsid w:val="00BE4D31"/>
    <w:rsid w:val="00BE4D3D"/>
    <w:rsid w:val="00BE502E"/>
    <w:rsid w:val="00BE5181"/>
    <w:rsid w:val="00BE524A"/>
    <w:rsid w:val="00BE537C"/>
    <w:rsid w:val="00BE5856"/>
    <w:rsid w:val="00BE594C"/>
    <w:rsid w:val="00BE5BAA"/>
    <w:rsid w:val="00BE5BCB"/>
    <w:rsid w:val="00BE5C85"/>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081"/>
    <w:rsid w:val="00BF026D"/>
    <w:rsid w:val="00BF055D"/>
    <w:rsid w:val="00BF0750"/>
    <w:rsid w:val="00BF0A55"/>
    <w:rsid w:val="00BF0A9C"/>
    <w:rsid w:val="00BF0AAB"/>
    <w:rsid w:val="00BF0C24"/>
    <w:rsid w:val="00BF111E"/>
    <w:rsid w:val="00BF14F0"/>
    <w:rsid w:val="00BF1A26"/>
    <w:rsid w:val="00BF1BD9"/>
    <w:rsid w:val="00BF1F8C"/>
    <w:rsid w:val="00BF2073"/>
    <w:rsid w:val="00BF2269"/>
    <w:rsid w:val="00BF2404"/>
    <w:rsid w:val="00BF2479"/>
    <w:rsid w:val="00BF279F"/>
    <w:rsid w:val="00BF2A2D"/>
    <w:rsid w:val="00BF2BCA"/>
    <w:rsid w:val="00BF2D33"/>
    <w:rsid w:val="00BF2EE6"/>
    <w:rsid w:val="00BF302E"/>
    <w:rsid w:val="00BF3309"/>
    <w:rsid w:val="00BF378B"/>
    <w:rsid w:val="00BF3D23"/>
    <w:rsid w:val="00BF3E83"/>
    <w:rsid w:val="00BF41A9"/>
    <w:rsid w:val="00BF46CF"/>
    <w:rsid w:val="00BF4DBC"/>
    <w:rsid w:val="00BF4EAD"/>
    <w:rsid w:val="00BF4F2D"/>
    <w:rsid w:val="00BF4F5A"/>
    <w:rsid w:val="00BF504C"/>
    <w:rsid w:val="00BF509B"/>
    <w:rsid w:val="00BF539E"/>
    <w:rsid w:val="00BF561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979"/>
    <w:rsid w:val="00BF7B4A"/>
    <w:rsid w:val="00BF7F74"/>
    <w:rsid w:val="00C00094"/>
    <w:rsid w:val="00C000FC"/>
    <w:rsid w:val="00C003F6"/>
    <w:rsid w:val="00C005C9"/>
    <w:rsid w:val="00C008BC"/>
    <w:rsid w:val="00C00A34"/>
    <w:rsid w:val="00C00BA8"/>
    <w:rsid w:val="00C00CA2"/>
    <w:rsid w:val="00C00CB2"/>
    <w:rsid w:val="00C00D52"/>
    <w:rsid w:val="00C01111"/>
    <w:rsid w:val="00C01728"/>
    <w:rsid w:val="00C019C2"/>
    <w:rsid w:val="00C019D5"/>
    <w:rsid w:val="00C01A37"/>
    <w:rsid w:val="00C01C63"/>
    <w:rsid w:val="00C01CC3"/>
    <w:rsid w:val="00C02141"/>
    <w:rsid w:val="00C0226E"/>
    <w:rsid w:val="00C02470"/>
    <w:rsid w:val="00C02508"/>
    <w:rsid w:val="00C0264E"/>
    <w:rsid w:val="00C02870"/>
    <w:rsid w:val="00C02A0B"/>
    <w:rsid w:val="00C02C2A"/>
    <w:rsid w:val="00C02C8C"/>
    <w:rsid w:val="00C0308F"/>
    <w:rsid w:val="00C0310A"/>
    <w:rsid w:val="00C03176"/>
    <w:rsid w:val="00C031F4"/>
    <w:rsid w:val="00C0322F"/>
    <w:rsid w:val="00C032B9"/>
    <w:rsid w:val="00C033F4"/>
    <w:rsid w:val="00C034F6"/>
    <w:rsid w:val="00C03695"/>
    <w:rsid w:val="00C0398C"/>
    <w:rsid w:val="00C039B3"/>
    <w:rsid w:val="00C03E3F"/>
    <w:rsid w:val="00C03E6A"/>
    <w:rsid w:val="00C04157"/>
    <w:rsid w:val="00C04161"/>
    <w:rsid w:val="00C0489C"/>
    <w:rsid w:val="00C04937"/>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302"/>
    <w:rsid w:val="00C13589"/>
    <w:rsid w:val="00C13769"/>
    <w:rsid w:val="00C1387A"/>
    <w:rsid w:val="00C1389D"/>
    <w:rsid w:val="00C13963"/>
    <w:rsid w:val="00C13C55"/>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03"/>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555"/>
    <w:rsid w:val="00C237A6"/>
    <w:rsid w:val="00C23A33"/>
    <w:rsid w:val="00C23C4C"/>
    <w:rsid w:val="00C23CA1"/>
    <w:rsid w:val="00C23E6A"/>
    <w:rsid w:val="00C23EFF"/>
    <w:rsid w:val="00C241F4"/>
    <w:rsid w:val="00C24966"/>
    <w:rsid w:val="00C24ECA"/>
    <w:rsid w:val="00C24EE8"/>
    <w:rsid w:val="00C24FDF"/>
    <w:rsid w:val="00C25135"/>
    <w:rsid w:val="00C252FB"/>
    <w:rsid w:val="00C256E1"/>
    <w:rsid w:val="00C25EB3"/>
    <w:rsid w:val="00C26285"/>
    <w:rsid w:val="00C262EB"/>
    <w:rsid w:val="00C264E6"/>
    <w:rsid w:val="00C26532"/>
    <w:rsid w:val="00C265A5"/>
    <w:rsid w:val="00C26693"/>
    <w:rsid w:val="00C266A7"/>
    <w:rsid w:val="00C2695B"/>
    <w:rsid w:val="00C26A2C"/>
    <w:rsid w:val="00C26BC5"/>
    <w:rsid w:val="00C26F26"/>
    <w:rsid w:val="00C26F92"/>
    <w:rsid w:val="00C2740D"/>
    <w:rsid w:val="00C2748D"/>
    <w:rsid w:val="00C27D40"/>
    <w:rsid w:val="00C30134"/>
    <w:rsid w:val="00C309F8"/>
    <w:rsid w:val="00C30A8D"/>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CD2"/>
    <w:rsid w:val="00C34009"/>
    <w:rsid w:val="00C34113"/>
    <w:rsid w:val="00C34203"/>
    <w:rsid w:val="00C34539"/>
    <w:rsid w:val="00C34987"/>
    <w:rsid w:val="00C34CAC"/>
    <w:rsid w:val="00C34DF0"/>
    <w:rsid w:val="00C34FDB"/>
    <w:rsid w:val="00C353B0"/>
    <w:rsid w:val="00C354EC"/>
    <w:rsid w:val="00C35694"/>
    <w:rsid w:val="00C35A75"/>
    <w:rsid w:val="00C35B88"/>
    <w:rsid w:val="00C35BB6"/>
    <w:rsid w:val="00C3639A"/>
    <w:rsid w:val="00C36569"/>
    <w:rsid w:val="00C36804"/>
    <w:rsid w:val="00C3693D"/>
    <w:rsid w:val="00C369B4"/>
    <w:rsid w:val="00C36C00"/>
    <w:rsid w:val="00C36C04"/>
    <w:rsid w:val="00C36C3D"/>
    <w:rsid w:val="00C36F1B"/>
    <w:rsid w:val="00C37376"/>
    <w:rsid w:val="00C3743C"/>
    <w:rsid w:val="00C3746A"/>
    <w:rsid w:val="00C37932"/>
    <w:rsid w:val="00C37D4E"/>
    <w:rsid w:val="00C37DE9"/>
    <w:rsid w:val="00C402CF"/>
    <w:rsid w:val="00C4042E"/>
    <w:rsid w:val="00C405B9"/>
    <w:rsid w:val="00C4063B"/>
    <w:rsid w:val="00C4074C"/>
    <w:rsid w:val="00C40840"/>
    <w:rsid w:val="00C409C4"/>
    <w:rsid w:val="00C40A33"/>
    <w:rsid w:val="00C40A7C"/>
    <w:rsid w:val="00C40BC0"/>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9AC"/>
    <w:rsid w:val="00C44A84"/>
    <w:rsid w:val="00C44CF8"/>
    <w:rsid w:val="00C44D02"/>
    <w:rsid w:val="00C44E45"/>
    <w:rsid w:val="00C451E1"/>
    <w:rsid w:val="00C452D6"/>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127"/>
    <w:rsid w:val="00C47331"/>
    <w:rsid w:val="00C475A6"/>
    <w:rsid w:val="00C47666"/>
    <w:rsid w:val="00C47827"/>
    <w:rsid w:val="00C479CF"/>
    <w:rsid w:val="00C479FF"/>
    <w:rsid w:val="00C47A0F"/>
    <w:rsid w:val="00C47B11"/>
    <w:rsid w:val="00C50132"/>
    <w:rsid w:val="00C5044B"/>
    <w:rsid w:val="00C504BF"/>
    <w:rsid w:val="00C5052C"/>
    <w:rsid w:val="00C50538"/>
    <w:rsid w:val="00C50814"/>
    <w:rsid w:val="00C508B2"/>
    <w:rsid w:val="00C50AF1"/>
    <w:rsid w:val="00C50D88"/>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B82"/>
    <w:rsid w:val="00C53D12"/>
    <w:rsid w:val="00C53FF0"/>
    <w:rsid w:val="00C540E8"/>
    <w:rsid w:val="00C54492"/>
    <w:rsid w:val="00C5456F"/>
    <w:rsid w:val="00C5474C"/>
    <w:rsid w:val="00C5479A"/>
    <w:rsid w:val="00C547F1"/>
    <w:rsid w:val="00C54B59"/>
    <w:rsid w:val="00C54BA8"/>
    <w:rsid w:val="00C552EC"/>
    <w:rsid w:val="00C555FE"/>
    <w:rsid w:val="00C5589B"/>
    <w:rsid w:val="00C55919"/>
    <w:rsid w:val="00C55C62"/>
    <w:rsid w:val="00C55DDD"/>
    <w:rsid w:val="00C563EF"/>
    <w:rsid w:val="00C56922"/>
    <w:rsid w:val="00C56B17"/>
    <w:rsid w:val="00C5734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0E0"/>
    <w:rsid w:val="00C62127"/>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2F"/>
    <w:rsid w:val="00C633E6"/>
    <w:rsid w:val="00C6340A"/>
    <w:rsid w:val="00C63585"/>
    <w:rsid w:val="00C6378E"/>
    <w:rsid w:val="00C637EF"/>
    <w:rsid w:val="00C63A3A"/>
    <w:rsid w:val="00C63B53"/>
    <w:rsid w:val="00C63CD4"/>
    <w:rsid w:val="00C641AD"/>
    <w:rsid w:val="00C641F5"/>
    <w:rsid w:val="00C642AE"/>
    <w:rsid w:val="00C64778"/>
    <w:rsid w:val="00C64851"/>
    <w:rsid w:val="00C64AB1"/>
    <w:rsid w:val="00C64B2B"/>
    <w:rsid w:val="00C64B4B"/>
    <w:rsid w:val="00C64C2C"/>
    <w:rsid w:val="00C64DA5"/>
    <w:rsid w:val="00C65137"/>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67E5E"/>
    <w:rsid w:val="00C70391"/>
    <w:rsid w:val="00C703B5"/>
    <w:rsid w:val="00C705B0"/>
    <w:rsid w:val="00C70B2A"/>
    <w:rsid w:val="00C70B88"/>
    <w:rsid w:val="00C70E22"/>
    <w:rsid w:val="00C710CC"/>
    <w:rsid w:val="00C710DC"/>
    <w:rsid w:val="00C71713"/>
    <w:rsid w:val="00C7193E"/>
    <w:rsid w:val="00C71955"/>
    <w:rsid w:val="00C71AC5"/>
    <w:rsid w:val="00C71B88"/>
    <w:rsid w:val="00C71E52"/>
    <w:rsid w:val="00C71F50"/>
    <w:rsid w:val="00C7212C"/>
    <w:rsid w:val="00C72139"/>
    <w:rsid w:val="00C722C9"/>
    <w:rsid w:val="00C724A6"/>
    <w:rsid w:val="00C72747"/>
    <w:rsid w:val="00C729E7"/>
    <w:rsid w:val="00C72D3B"/>
    <w:rsid w:val="00C72EA1"/>
    <w:rsid w:val="00C72F9E"/>
    <w:rsid w:val="00C73097"/>
    <w:rsid w:val="00C734C6"/>
    <w:rsid w:val="00C73579"/>
    <w:rsid w:val="00C737BF"/>
    <w:rsid w:val="00C73BA0"/>
    <w:rsid w:val="00C73BB0"/>
    <w:rsid w:val="00C73D3E"/>
    <w:rsid w:val="00C73D64"/>
    <w:rsid w:val="00C73DC8"/>
    <w:rsid w:val="00C73F2F"/>
    <w:rsid w:val="00C74250"/>
    <w:rsid w:val="00C74385"/>
    <w:rsid w:val="00C7452C"/>
    <w:rsid w:val="00C74539"/>
    <w:rsid w:val="00C74606"/>
    <w:rsid w:val="00C7476A"/>
    <w:rsid w:val="00C74925"/>
    <w:rsid w:val="00C74A2E"/>
    <w:rsid w:val="00C74DB9"/>
    <w:rsid w:val="00C74E68"/>
    <w:rsid w:val="00C74F5F"/>
    <w:rsid w:val="00C74FD1"/>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C4"/>
    <w:rsid w:val="00C7701D"/>
    <w:rsid w:val="00C77273"/>
    <w:rsid w:val="00C776F9"/>
    <w:rsid w:val="00C778BF"/>
    <w:rsid w:val="00C77EAD"/>
    <w:rsid w:val="00C80081"/>
    <w:rsid w:val="00C805C9"/>
    <w:rsid w:val="00C805E4"/>
    <w:rsid w:val="00C80F63"/>
    <w:rsid w:val="00C8111D"/>
    <w:rsid w:val="00C81180"/>
    <w:rsid w:val="00C81708"/>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5B7"/>
    <w:rsid w:val="00C83986"/>
    <w:rsid w:val="00C839A3"/>
    <w:rsid w:val="00C83C5A"/>
    <w:rsid w:val="00C83E31"/>
    <w:rsid w:val="00C83E6D"/>
    <w:rsid w:val="00C84083"/>
    <w:rsid w:val="00C843AE"/>
    <w:rsid w:val="00C844DE"/>
    <w:rsid w:val="00C8479E"/>
    <w:rsid w:val="00C84868"/>
    <w:rsid w:val="00C8491E"/>
    <w:rsid w:val="00C8497C"/>
    <w:rsid w:val="00C84A7C"/>
    <w:rsid w:val="00C84D5E"/>
    <w:rsid w:val="00C8529F"/>
    <w:rsid w:val="00C8530E"/>
    <w:rsid w:val="00C85911"/>
    <w:rsid w:val="00C85CE2"/>
    <w:rsid w:val="00C85D66"/>
    <w:rsid w:val="00C85E17"/>
    <w:rsid w:val="00C85E74"/>
    <w:rsid w:val="00C86784"/>
    <w:rsid w:val="00C867D5"/>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1CA7"/>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7A"/>
    <w:rsid w:val="00C95AEB"/>
    <w:rsid w:val="00C95D73"/>
    <w:rsid w:val="00C96193"/>
    <w:rsid w:val="00C966AD"/>
    <w:rsid w:val="00C96730"/>
    <w:rsid w:val="00C96B38"/>
    <w:rsid w:val="00C96E80"/>
    <w:rsid w:val="00C96EA7"/>
    <w:rsid w:val="00C96EB0"/>
    <w:rsid w:val="00C96FCE"/>
    <w:rsid w:val="00C9703A"/>
    <w:rsid w:val="00C97193"/>
    <w:rsid w:val="00C971C5"/>
    <w:rsid w:val="00C973BB"/>
    <w:rsid w:val="00C97516"/>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1DED"/>
    <w:rsid w:val="00CA214A"/>
    <w:rsid w:val="00CA21F3"/>
    <w:rsid w:val="00CA233E"/>
    <w:rsid w:val="00CA2632"/>
    <w:rsid w:val="00CA2641"/>
    <w:rsid w:val="00CA27D8"/>
    <w:rsid w:val="00CA27E9"/>
    <w:rsid w:val="00CA3466"/>
    <w:rsid w:val="00CA35A6"/>
    <w:rsid w:val="00CA38B2"/>
    <w:rsid w:val="00CA3C2A"/>
    <w:rsid w:val="00CA3E24"/>
    <w:rsid w:val="00CA437C"/>
    <w:rsid w:val="00CA449E"/>
    <w:rsid w:val="00CA466F"/>
    <w:rsid w:val="00CA492C"/>
    <w:rsid w:val="00CA49AB"/>
    <w:rsid w:val="00CA4A40"/>
    <w:rsid w:val="00CA4C7E"/>
    <w:rsid w:val="00CA4DEC"/>
    <w:rsid w:val="00CA50CB"/>
    <w:rsid w:val="00CA517B"/>
    <w:rsid w:val="00CA51C0"/>
    <w:rsid w:val="00CA545D"/>
    <w:rsid w:val="00CA55AC"/>
    <w:rsid w:val="00CA579B"/>
    <w:rsid w:val="00CA5B0E"/>
    <w:rsid w:val="00CA5F21"/>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B72"/>
    <w:rsid w:val="00CB0FBA"/>
    <w:rsid w:val="00CB0FDA"/>
    <w:rsid w:val="00CB1009"/>
    <w:rsid w:val="00CB143E"/>
    <w:rsid w:val="00CB145D"/>
    <w:rsid w:val="00CB149E"/>
    <w:rsid w:val="00CB14CD"/>
    <w:rsid w:val="00CB192F"/>
    <w:rsid w:val="00CB1C6B"/>
    <w:rsid w:val="00CB1CF5"/>
    <w:rsid w:val="00CB20D4"/>
    <w:rsid w:val="00CB21D6"/>
    <w:rsid w:val="00CB22D5"/>
    <w:rsid w:val="00CB244D"/>
    <w:rsid w:val="00CB2694"/>
    <w:rsid w:val="00CB286E"/>
    <w:rsid w:val="00CB2ABB"/>
    <w:rsid w:val="00CB2E48"/>
    <w:rsid w:val="00CB3430"/>
    <w:rsid w:val="00CB372E"/>
    <w:rsid w:val="00CB3E65"/>
    <w:rsid w:val="00CB436A"/>
    <w:rsid w:val="00CB45F7"/>
    <w:rsid w:val="00CB47CC"/>
    <w:rsid w:val="00CB480C"/>
    <w:rsid w:val="00CB49C3"/>
    <w:rsid w:val="00CB4BF9"/>
    <w:rsid w:val="00CB4C9C"/>
    <w:rsid w:val="00CB4FA5"/>
    <w:rsid w:val="00CB5411"/>
    <w:rsid w:val="00CB5571"/>
    <w:rsid w:val="00CB572A"/>
    <w:rsid w:val="00CB5944"/>
    <w:rsid w:val="00CB5E5B"/>
    <w:rsid w:val="00CB603B"/>
    <w:rsid w:val="00CB6068"/>
    <w:rsid w:val="00CB6187"/>
    <w:rsid w:val="00CB6192"/>
    <w:rsid w:val="00CB63A2"/>
    <w:rsid w:val="00CB63FF"/>
    <w:rsid w:val="00CB661B"/>
    <w:rsid w:val="00CB6631"/>
    <w:rsid w:val="00CB67FC"/>
    <w:rsid w:val="00CB6A3A"/>
    <w:rsid w:val="00CB6BA1"/>
    <w:rsid w:val="00CB6CC4"/>
    <w:rsid w:val="00CB6D20"/>
    <w:rsid w:val="00CB6D68"/>
    <w:rsid w:val="00CB6D87"/>
    <w:rsid w:val="00CB71ED"/>
    <w:rsid w:val="00CB7372"/>
    <w:rsid w:val="00CB7C91"/>
    <w:rsid w:val="00CC03DB"/>
    <w:rsid w:val="00CC03F7"/>
    <w:rsid w:val="00CC048D"/>
    <w:rsid w:val="00CC0499"/>
    <w:rsid w:val="00CC0816"/>
    <w:rsid w:val="00CC089D"/>
    <w:rsid w:val="00CC08A3"/>
    <w:rsid w:val="00CC0A67"/>
    <w:rsid w:val="00CC0C2C"/>
    <w:rsid w:val="00CC0ED6"/>
    <w:rsid w:val="00CC10A8"/>
    <w:rsid w:val="00CC10CE"/>
    <w:rsid w:val="00CC133D"/>
    <w:rsid w:val="00CC156C"/>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0F7"/>
    <w:rsid w:val="00CC3249"/>
    <w:rsid w:val="00CC32C0"/>
    <w:rsid w:val="00CC3743"/>
    <w:rsid w:val="00CC42DB"/>
    <w:rsid w:val="00CC43EB"/>
    <w:rsid w:val="00CC44B5"/>
    <w:rsid w:val="00CC46B1"/>
    <w:rsid w:val="00CC4713"/>
    <w:rsid w:val="00CC4EEF"/>
    <w:rsid w:val="00CC4F48"/>
    <w:rsid w:val="00CC533F"/>
    <w:rsid w:val="00CC54D5"/>
    <w:rsid w:val="00CC5BCB"/>
    <w:rsid w:val="00CC5DCB"/>
    <w:rsid w:val="00CC5FF2"/>
    <w:rsid w:val="00CC610F"/>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3961"/>
    <w:rsid w:val="00CD409B"/>
    <w:rsid w:val="00CD4105"/>
    <w:rsid w:val="00CD412B"/>
    <w:rsid w:val="00CD43B0"/>
    <w:rsid w:val="00CD44C2"/>
    <w:rsid w:val="00CD45EE"/>
    <w:rsid w:val="00CD47CD"/>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C6A"/>
    <w:rsid w:val="00CD7DDC"/>
    <w:rsid w:val="00CD7FDF"/>
    <w:rsid w:val="00CE0069"/>
    <w:rsid w:val="00CE03C6"/>
    <w:rsid w:val="00CE05D8"/>
    <w:rsid w:val="00CE07FB"/>
    <w:rsid w:val="00CE0824"/>
    <w:rsid w:val="00CE0959"/>
    <w:rsid w:val="00CE0D0C"/>
    <w:rsid w:val="00CE0D79"/>
    <w:rsid w:val="00CE0E28"/>
    <w:rsid w:val="00CE0FA9"/>
    <w:rsid w:val="00CE102A"/>
    <w:rsid w:val="00CE11E6"/>
    <w:rsid w:val="00CE131C"/>
    <w:rsid w:val="00CE1574"/>
    <w:rsid w:val="00CE1BBB"/>
    <w:rsid w:val="00CE1DEF"/>
    <w:rsid w:val="00CE20E3"/>
    <w:rsid w:val="00CE25D5"/>
    <w:rsid w:val="00CE2B7C"/>
    <w:rsid w:val="00CE2C30"/>
    <w:rsid w:val="00CE2C6E"/>
    <w:rsid w:val="00CE2FAB"/>
    <w:rsid w:val="00CE32C4"/>
    <w:rsid w:val="00CE36D6"/>
    <w:rsid w:val="00CE3739"/>
    <w:rsid w:val="00CE374A"/>
    <w:rsid w:val="00CE3BC1"/>
    <w:rsid w:val="00CE42D5"/>
    <w:rsid w:val="00CE43B9"/>
    <w:rsid w:val="00CE43ED"/>
    <w:rsid w:val="00CE4483"/>
    <w:rsid w:val="00CE4893"/>
    <w:rsid w:val="00CE4B4F"/>
    <w:rsid w:val="00CE4BD5"/>
    <w:rsid w:val="00CE513F"/>
    <w:rsid w:val="00CE528D"/>
    <w:rsid w:val="00CE5E19"/>
    <w:rsid w:val="00CE609B"/>
    <w:rsid w:val="00CE6122"/>
    <w:rsid w:val="00CE62BB"/>
    <w:rsid w:val="00CE639E"/>
    <w:rsid w:val="00CE643B"/>
    <w:rsid w:val="00CE6491"/>
    <w:rsid w:val="00CE6CD4"/>
    <w:rsid w:val="00CE7441"/>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93F"/>
    <w:rsid w:val="00CF1EE1"/>
    <w:rsid w:val="00CF2093"/>
    <w:rsid w:val="00CF20A3"/>
    <w:rsid w:val="00CF2281"/>
    <w:rsid w:val="00CF293F"/>
    <w:rsid w:val="00CF2A79"/>
    <w:rsid w:val="00CF2A8D"/>
    <w:rsid w:val="00CF31E7"/>
    <w:rsid w:val="00CF3569"/>
    <w:rsid w:val="00CF3940"/>
    <w:rsid w:val="00CF3B58"/>
    <w:rsid w:val="00CF3F50"/>
    <w:rsid w:val="00CF43A3"/>
    <w:rsid w:val="00CF49D1"/>
    <w:rsid w:val="00CF4AC1"/>
    <w:rsid w:val="00CF4B6F"/>
    <w:rsid w:val="00CF4BFE"/>
    <w:rsid w:val="00CF4E2D"/>
    <w:rsid w:val="00CF5074"/>
    <w:rsid w:val="00CF56AF"/>
    <w:rsid w:val="00CF59FF"/>
    <w:rsid w:val="00CF5B33"/>
    <w:rsid w:val="00CF5C5C"/>
    <w:rsid w:val="00CF5E5C"/>
    <w:rsid w:val="00CF5E98"/>
    <w:rsid w:val="00CF5FC4"/>
    <w:rsid w:val="00CF63FC"/>
    <w:rsid w:val="00CF6653"/>
    <w:rsid w:val="00CF6985"/>
    <w:rsid w:val="00CF69AA"/>
    <w:rsid w:val="00CF6A5A"/>
    <w:rsid w:val="00D0016E"/>
    <w:rsid w:val="00D0052B"/>
    <w:rsid w:val="00D005AD"/>
    <w:rsid w:val="00D006F3"/>
    <w:rsid w:val="00D00B18"/>
    <w:rsid w:val="00D00CA6"/>
    <w:rsid w:val="00D00F6A"/>
    <w:rsid w:val="00D00F9E"/>
    <w:rsid w:val="00D019CE"/>
    <w:rsid w:val="00D01B02"/>
    <w:rsid w:val="00D01F6F"/>
    <w:rsid w:val="00D01F75"/>
    <w:rsid w:val="00D020EC"/>
    <w:rsid w:val="00D021A7"/>
    <w:rsid w:val="00D02D6F"/>
    <w:rsid w:val="00D02E78"/>
    <w:rsid w:val="00D03069"/>
    <w:rsid w:val="00D0308C"/>
    <w:rsid w:val="00D03407"/>
    <w:rsid w:val="00D039F3"/>
    <w:rsid w:val="00D03A80"/>
    <w:rsid w:val="00D03DBC"/>
    <w:rsid w:val="00D04618"/>
    <w:rsid w:val="00D046A3"/>
    <w:rsid w:val="00D0477C"/>
    <w:rsid w:val="00D04AE5"/>
    <w:rsid w:val="00D04B2E"/>
    <w:rsid w:val="00D04D1A"/>
    <w:rsid w:val="00D05083"/>
    <w:rsid w:val="00D0574D"/>
    <w:rsid w:val="00D0576A"/>
    <w:rsid w:val="00D057F6"/>
    <w:rsid w:val="00D05882"/>
    <w:rsid w:val="00D05D08"/>
    <w:rsid w:val="00D060D1"/>
    <w:rsid w:val="00D0643F"/>
    <w:rsid w:val="00D06740"/>
    <w:rsid w:val="00D0681D"/>
    <w:rsid w:val="00D068CB"/>
    <w:rsid w:val="00D0715F"/>
    <w:rsid w:val="00D07351"/>
    <w:rsid w:val="00D076BF"/>
    <w:rsid w:val="00D07737"/>
    <w:rsid w:val="00D07CA5"/>
    <w:rsid w:val="00D07EDE"/>
    <w:rsid w:val="00D07F62"/>
    <w:rsid w:val="00D10041"/>
    <w:rsid w:val="00D10327"/>
    <w:rsid w:val="00D10C7E"/>
    <w:rsid w:val="00D10CC3"/>
    <w:rsid w:val="00D10CF7"/>
    <w:rsid w:val="00D10D92"/>
    <w:rsid w:val="00D10DFF"/>
    <w:rsid w:val="00D110F1"/>
    <w:rsid w:val="00D11553"/>
    <w:rsid w:val="00D1157F"/>
    <w:rsid w:val="00D11CCB"/>
    <w:rsid w:val="00D11F14"/>
    <w:rsid w:val="00D12651"/>
    <w:rsid w:val="00D12B0B"/>
    <w:rsid w:val="00D12D0E"/>
    <w:rsid w:val="00D13257"/>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5785"/>
    <w:rsid w:val="00D1619B"/>
    <w:rsid w:val="00D1642F"/>
    <w:rsid w:val="00D1676F"/>
    <w:rsid w:val="00D16A08"/>
    <w:rsid w:val="00D16B92"/>
    <w:rsid w:val="00D16DFD"/>
    <w:rsid w:val="00D16EFD"/>
    <w:rsid w:val="00D171C2"/>
    <w:rsid w:val="00D1780A"/>
    <w:rsid w:val="00D17BBB"/>
    <w:rsid w:val="00D17C37"/>
    <w:rsid w:val="00D17CC3"/>
    <w:rsid w:val="00D17D34"/>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38E"/>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27F8F"/>
    <w:rsid w:val="00D3084E"/>
    <w:rsid w:val="00D308D7"/>
    <w:rsid w:val="00D309ED"/>
    <w:rsid w:val="00D30E49"/>
    <w:rsid w:val="00D30E5E"/>
    <w:rsid w:val="00D30F85"/>
    <w:rsid w:val="00D312D5"/>
    <w:rsid w:val="00D31553"/>
    <w:rsid w:val="00D31554"/>
    <w:rsid w:val="00D31746"/>
    <w:rsid w:val="00D318FE"/>
    <w:rsid w:val="00D3192B"/>
    <w:rsid w:val="00D31954"/>
    <w:rsid w:val="00D319EF"/>
    <w:rsid w:val="00D31BBC"/>
    <w:rsid w:val="00D32A51"/>
    <w:rsid w:val="00D32B4A"/>
    <w:rsid w:val="00D330CC"/>
    <w:rsid w:val="00D334C7"/>
    <w:rsid w:val="00D3358D"/>
    <w:rsid w:val="00D3362D"/>
    <w:rsid w:val="00D33702"/>
    <w:rsid w:val="00D337B7"/>
    <w:rsid w:val="00D33A85"/>
    <w:rsid w:val="00D33D98"/>
    <w:rsid w:val="00D33E08"/>
    <w:rsid w:val="00D342EA"/>
    <w:rsid w:val="00D34435"/>
    <w:rsid w:val="00D3455B"/>
    <w:rsid w:val="00D34640"/>
    <w:rsid w:val="00D34662"/>
    <w:rsid w:val="00D34EAF"/>
    <w:rsid w:val="00D34FDE"/>
    <w:rsid w:val="00D354FA"/>
    <w:rsid w:val="00D35595"/>
    <w:rsid w:val="00D35720"/>
    <w:rsid w:val="00D35B98"/>
    <w:rsid w:val="00D35FD8"/>
    <w:rsid w:val="00D360D5"/>
    <w:rsid w:val="00D360F6"/>
    <w:rsid w:val="00D361A0"/>
    <w:rsid w:val="00D361E5"/>
    <w:rsid w:val="00D36616"/>
    <w:rsid w:val="00D367A7"/>
    <w:rsid w:val="00D36ABE"/>
    <w:rsid w:val="00D36D14"/>
    <w:rsid w:val="00D36F92"/>
    <w:rsid w:val="00D372C5"/>
    <w:rsid w:val="00D37708"/>
    <w:rsid w:val="00D37731"/>
    <w:rsid w:val="00D37DF3"/>
    <w:rsid w:val="00D37E8B"/>
    <w:rsid w:val="00D403AC"/>
    <w:rsid w:val="00D4049B"/>
    <w:rsid w:val="00D408D6"/>
    <w:rsid w:val="00D40AED"/>
    <w:rsid w:val="00D40C05"/>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CFA"/>
    <w:rsid w:val="00D42E1D"/>
    <w:rsid w:val="00D42E25"/>
    <w:rsid w:val="00D431C6"/>
    <w:rsid w:val="00D434DA"/>
    <w:rsid w:val="00D4385B"/>
    <w:rsid w:val="00D43B46"/>
    <w:rsid w:val="00D4409E"/>
    <w:rsid w:val="00D441DC"/>
    <w:rsid w:val="00D44238"/>
    <w:rsid w:val="00D44425"/>
    <w:rsid w:val="00D447FB"/>
    <w:rsid w:val="00D44B85"/>
    <w:rsid w:val="00D44CDB"/>
    <w:rsid w:val="00D44D5C"/>
    <w:rsid w:val="00D4511C"/>
    <w:rsid w:val="00D4559E"/>
    <w:rsid w:val="00D4568F"/>
    <w:rsid w:val="00D457AE"/>
    <w:rsid w:val="00D45C82"/>
    <w:rsid w:val="00D45CB2"/>
    <w:rsid w:val="00D45D95"/>
    <w:rsid w:val="00D463CE"/>
    <w:rsid w:val="00D46568"/>
    <w:rsid w:val="00D46A7B"/>
    <w:rsid w:val="00D46B9D"/>
    <w:rsid w:val="00D46D96"/>
    <w:rsid w:val="00D46DC3"/>
    <w:rsid w:val="00D46DEC"/>
    <w:rsid w:val="00D46F82"/>
    <w:rsid w:val="00D4769E"/>
    <w:rsid w:val="00D476D9"/>
    <w:rsid w:val="00D477F7"/>
    <w:rsid w:val="00D47D27"/>
    <w:rsid w:val="00D47F5A"/>
    <w:rsid w:val="00D5021B"/>
    <w:rsid w:val="00D5036D"/>
    <w:rsid w:val="00D5038B"/>
    <w:rsid w:val="00D50503"/>
    <w:rsid w:val="00D50608"/>
    <w:rsid w:val="00D506EB"/>
    <w:rsid w:val="00D5095C"/>
    <w:rsid w:val="00D50A7C"/>
    <w:rsid w:val="00D50B2E"/>
    <w:rsid w:val="00D50D6B"/>
    <w:rsid w:val="00D50F45"/>
    <w:rsid w:val="00D512CC"/>
    <w:rsid w:val="00D5134C"/>
    <w:rsid w:val="00D513D9"/>
    <w:rsid w:val="00D515C0"/>
    <w:rsid w:val="00D516EB"/>
    <w:rsid w:val="00D5184C"/>
    <w:rsid w:val="00D51927"/>
    <w:rsid w:val="00D519AD"/>
    <w:rsid w:val="00D51C3A"/>
    <w:rsid w:val="00D51CFE"/>
    <w:rsid w:val="00D51D49"/>
    <w:rsid w:val="00D51EEC"/>
    <w:rsid w:val="00D5245B"/>
    <w:rsid w:val="00D52A08"/>
    <w:rsid w:val="00D52D63"/>
    <w:rsid w:val="00D52E52"/>
    <w:rsid w:val="00D5302D"/>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329"/>
    <w:rsid w:val="00D5644B"/>
    <w:rsid w:val="00D56453"/>
    <w:rsid w:val="00D56484"/>
    <w:rsid w:val="00D5650D"/>
    <w:rsid w:val="00D56F91"/>
    <w:rsid w:val="00D574A7"/>
    <w:rsid w:val="00D57A96"/>
    <w:rsid w:val="00D57D2C"/>
    <w:rsid w:val="00D57D61"/>
    <w:rsid w:val="00D57DDA"/>
    <w:rsid w:val="00D603E8"/>
    <w:rsid w:val="00D606C9"/>
    <w:rsid w:val="00D60B7F"/>
    <w:rsid w:val="00D60CF6"/>
    <w:rsid w:val="00D60E22"/>
    <w:rsid w:val="00D610EA"/>
    <w:rsid w:val="00D613BC"/>
    <w:rsid w:val="00D61596"/>
    <w:rsid w:val="00D61726"/>
    <w:rsid w:val="00D6186F"/>
    <w:rsid w:val="00D6199E"/>
    <w:rsid w:val="00D61EB1"/>
    <w:rsid w:val="00D6229C"/>
    <w:rsid w:val="00D62328"/>
    <w:rsid w:val="00D62662"/>
    <w:rsid w:val="00D627A8"/>
    <w:rsid w:val="00D6293B"/>
    <w:rsid w:val="00D6299A"/>
    <w:rsid w:val="00D62A62"/>
    <w:rsid w:val="00D62D46"/>
    <w:rsid w:val="00D62FAF"/>
    <w:rsid w:val="00D6325E"/>
    <w:rsid w:val="00D635F5"/>
    <w:rsid w:val="00D6364F"/>
    <w:rsid w:val="00D6379A"/>
    <w:rsid w:val="00D63805"/>
    <w:rsid w:val="00D63807"/>
    <w:rsid w:val="00D639B5"/>
    <w:rsid w:val="00D63AC3"/>
    <w:rsid w:val="00D63D3F"/>
    <w:rsid w:val="00D63D58"/>
    <w:rsid w:val="00D63E34"/>
    <w:rsid w:val="00D63E52"/>
    <w:rsid w:val="00D64197"/>
    <w:rsid w:val="00D64428"/>
    <w:rsid w:val="00D644BA"/>
    <w:rsid w:val="00D645E8"/>
    <w:rsid w:val="00D6479C"/>
    <w:rsid w:val="00D649F9"/>
    <w:rsid w:val="00D64AE4"/>
    <w:rsid w:val="00D64D42"/>
    <w:rsid w:val="00D65296"/>
    <w:rsid w:val="00D652E6"/>
    <w:rsid w:val="00D6549E"/>
    <w:rsid w:val="00D6562B"/>
    <w:rsid w:val="00D65ECC"/>
    <w:rsid w:val="00D65F5B"/>
    <w:rsid w:val="00D66041"/>
    <w:rsid w:val="00D6638C"/>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67D02"/>
    <w:rsid w:val="00D67D36"/>
    <w:rsid w:val="00D702D5"/>
    <w:rsid w:val="00D70664"/>
    <w:rsid w:val="00D70EB5"/>
    <w:rsid w:val="00D70FB0"/>
    <w:rsid w:val="00D711D6"/>
    <w:rsid w:val="00D71327"/>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BFF"/>
    <w:rsid w:val="00D74C2C"/>
    <w:rsid w:val="00D74C5A"/>
    <w:rsid w:val="00D74C87"/>
    <w:rsid w:val="00D75016"/>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92"/>
    <w:rsid w:val="00D831BF"/>
    <w:rsid w:val="00D831C3"/>
    <w:rsid w:val="00D832D6"/>
    <w:rsid w:val="00D83666"/>
    <w:rsid w:val="00D837FA"/>
    <w:rsid w:val="00D83A66"/>
    <w:rsid w:val="00D83C2A"/>
    <w:rsid w:val="00D8429C"/>
    <w:rsid w:val="00D8434A"/>
    <w:rsid w:val="00D844DB"/>
    <w:rsid w:val="00D845C4"/>
    <w:rsid w:val="00D845DC"/>
    <w:rsid w:val="00D845E4"/>
    <w:rsid w:val="00D8492B"/>
    <w:rsid w:val="00D849BA"/>
    <w:rsid w:val="00D84FC5"/>
    <w:rsid w:val="00D8538F"/>
    <w:rsid w:val="00D853FE"/>
    <w:rsid w:val="00D85490"/>
    <w:rsid w:val="00D85764"/>
    <w:rsid w:val="00D85B6A"/>
    <w:rsid w:val="00D85D69"/>
    <w:rsid w:val="00D85F27"/>
    <w:rsid w:val="00D85FE6"/>
    <w:rsid w:val="00D8635B"/>
    <w:rsid w:val="00D8660E"/>
    <w:rsid w:val="00D86890"/>
    <w:rsid w:val="00D86959"/>
    <w:rsid w:val="00D86981"/>
    <w:rsid w:val="00D86AA7"/>
    <w:rsid w:val="00D86CAC"/>
    <w:rsid w:val="00D86ECF"/>
    <w:rsid w:val="00D87043"/>
    <w:rsid w:val="00D87500"/>
    <w:rsid w:val="00D87608"/>
    <w:rsid w:val="00D878D1"/>
    <w:rsid w:val="00D87B1E"/>
    <w:rsid w:val="00D87BEC"/>
    <w:rsid w:val="00D87D97"/>
    <w:rsid w:val="00D87EBA"/>
    <w:rsid w:val="00D9021C"/>
    <w:rsid w:val="00D902E1"/>
    <w:rsid w:val="00D9050E"/>
    <w:rsid w:val="00D9069A"/>
    <w:rsid w:val="00D90723"/>
    <w:rsid w:val="00D90B53"/>
    <w:rsid w:val="00D90E1B"/>
    <w:rsid w:val="00D90FC7"/>
    <w:rsid w:val="00D915DC"/>
    <w:rsid w:val="00D91668"/>
    <w:rsid w:val="00D9181F"/>
    <w:rsid w:val="00D91D6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8DA"/>
    <w:rsid w:val="00D95A57"/>
    <w:rsid w:val="00D95A81"/>
    <w:rsid w:val="00D95BFF"/>
    <w:rsid w:val="00D95C32"/>
    <w:rsid w:val="00D95FB1"/>
    <w:rsid w:val="00D961F3"/>
    <w:rsid w:val="00D96361"/>
    <w:rsid w:val="00D96452"/>
    <w:rsid w:val="00D96476"/>
    <w:rsid w:val="00D96DB9"/>
    <w:rsid w:val="00D96E41"/>
    <w:rsid w:val="00D971C4"/>
    <w:rsid w:val="00D973FB"/>
    <w:rsid w:val="00D97522"/>
    <w:rsid w:val="00D976D3"/>
    <w:rsid w:val="00D97A79"/>
    <w:rsid w:val="00D97AD7"/>
    <w:rsid w:val="00D97B9A"/>
    <w:rsid w:val="00D97F44"/>
    <w:rsid w:val="00DA0238"/>
    <w:rsid w:val="00DA04EA"/>
    <w:rsid w:val="00DA07FD"/>
    <w:rsid w:val="00DA08D5"/>
    <w:rsid w:val="00DA09A1"/>
    <w:rsid w:val="00DA0BFE"/>
    <w:rsid w:val="00DA0DD7"/>
    <w:rsid w:val="00DA0E02"/>
    <w:rsid w:val="00DA132F"/>
    <w:rsid w:val="00DA1563"/>
    <w:rsid w:val="00DA1E3C"/>
    <w:rsid w:val="00DA2041"/>
    <w:rsid w:val="00DA2051"/>
    <w:rsid w:val="00DA25C1"/>
    <w:rsid w:val="00DA2654"/>
    <w:rsid w:val="00DA27EA"/>
    <w:rsid w:val="00DA2955"/>
    <w:rsid w:val="00DA2F2F"/>
    <w:rsid w:val="00DA3B7D"/>
    <w:rsid w:val="00DA3C25"/>
    <w:rsid w:val="00DA3D1A"/>
    <w:rsid w:val="00DA482D"/>
    <w:rsid w:val="00DA4A95"/>
    <w:rsid w:val="00DA4B62"/>
    <w:rsid w:val="00DA4D16"/>
    <w:rsid w:val="00DA5460"/>
    <w:rsid w:val="00DA54AB"/>
    <w:rsid w:val="00DA54C0"/>
    <w:rsid w:val="00DA5BE8"/>
    <w:rsid w:val="00DA5C3B"/>
    <w:rsid w:val="00DA5C8D"/>
    <w:rsid w:val="00DA5D57"/>
    <w:rsid w:val="00DA60A9"/>
    <w:rsid w:val="00DA6285"/>
    <w:rsid w:val="00DA632B"/>
    <w:rsid w:val="00DA6578"/>
    <w:rsid w:val="00DA674F"/>
    <w:rsid w:val="00DA694E"/>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2CC"/>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8A"/>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3F15"/>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E02"/>
    <w:rsid w:val="00DC5F0E"/>
    <w:rsid w:val="00DC5F3A"/>
    <w:rsid w:val="00DC6048"/>
    <w:rsid w:val="00DC60F8"/>
    <w:rsid w:val="00DC61A5"/>
    <w:rsid w:val="00DC6243"/>
    <w:rsid w:val="00DC6A6A"/>
    <w:rsid w:val="00DC6F1C"/>
    <w:rsid w:val="00DC72AF"/>
    <w:rsid w:val="00DC72C9"/>
    <w:rsid w:val="00DC740D"/>
    <w:rsid w:val="00DC784F"/>
    <w:rsid w:val="00DC7851"/>
    <w:rsid w:val="00DC7A0D"/>
    <w:rsid w:val="00DD0193"/>
    <w:rsid w:val="00DD068E"/>
    <w:rsid w:val="00DD0E00"/>
    <w:rsid w:val="00DD126A"/>
    <w:rsid w:val="00DD1271"/>
    <w:rsid w:val="00DD1BB2"/>
    <w:rsid w:val="00DD1EAA"/>
    <w:rsid w:val="00DD2316"/>
    <w:rsid w:val="00DD2539"/>
    <w:rsid w:val="00DD2B16"/>
    <w:rsid w:val="00DD2C03"/>
    <w:rsid w:val="00DD2DD8"/>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E81"/>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366"/>
    <w:rsid w:val="00DE13B4"/>
    <w:rsid w:val="00DE18F9"/>
    <w:rsid w:val="00DE1935"/>
    <w:rsid w:val="00DE1941"/>
    <w:rsid w:val="00DE1A23"/>
    <w:rsid w:val="00DE1A43"/>
    <w:rsid w:val="00DE1DCF"/>
    <w:rsid w:val="00DE1DF8"/>
    <w:rsid w:val="00DE1E51"/>
    <w:rsid w:val="00DE2185"/>
    <w:rsid w:val="00DE21D7"/>
    <w:rsid w:val="00DE27DA"/>
    <w:rsid w:val="00DE2B8A"/>
    <w:rsid w:val="00DE2BA2"/>
    <w:rsid w:val="00DE2CE7"/>
    <w:rsid w:val="00DE3165"/>
    <w:rsid w:val="00DE3251"/>
    <w:rsid w:val="00DE3954"/>
    <w:rsid w:val="00DE3B32"/>
    <w:rsid w:val="00DE3F03"/>
    <w:rsid w:val="00DE4719"/>
    <w:rsid w:val="00DE4C12"/>
    <w:rsid w:val="00DE4D7B"/>
    <w:rsid w:val="00DE4E7F"/>
    <w:rsid w:val="00DE5073"/>
    <w:rsid w:val="00DE518F"/>
    <w:rsid w:val="00DE52CA"/>
    <w:rsid w:val="00DE541F"/>
    <w:rsid w:val="00DE54CA"/>
    <w:rsid w:val="00DE55BA"/>
    <w:rsid w:val="00DE5674"/>
    <w:rsid w:val="00DE57ED"/>
    <w:rsid w:val="00DE59DD"/>
    <w:rsid w:val="00DE5C2E"/>
    <w:rsid w:val="00DE64CE"/>
    <w:rsid w:val="00DE64EB"/>
    <w:rsid w:val="00DE66F3"/>
    <w:rsid w:val="00DE6B44"/>
    <w:rsid w:val="00DE6C74"/>
    <w:rsid w:val="00DE6FD5"/>
    <w:rsid w:val="00DE73E0"/>
    <w:rsid w:val="00DE7564"/>
    <w:rsid w:val="00DE7A51"/>
    <w:rsid w:val="00DE7E35"/>
    <w:rsid w:val="00DF06C5"/>
    <w:rsid w:val="00DF078A"/>
    <w:rsid w:val="00DF0906"/>
    <w:rsid w:val="00DF0A3D"/>
    <w:rsid w:val="00DF0B6B"/>
    <w:rsid w:val="00DF0E23"/>
    <w:rsid w:val="00DF1074"/>
    <w:rsid w:val="00DF10DD"/>
    <w:rsid w:val="00DF1397"/>
    <w:rsid w:val="00DF1398"/>
    <w:rsid w:val="00DF13A9"/>
    <w:rsid w:val="00DF13C5"/>
    <w:rsid w:val="00DF1511"/>
    <w:rsid w:val="00DF15E7"/>
    <w:rsid w:val="00DF181A"/>
    <w:rsid w:val="00DF1E3A"/>
    <w:rsid w:val="00DF2176"/>
    <w:rsid w:val="00DF2577"/>
    <w:rsid w:val="00DF26D9"/>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D91"/>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56D"/>
    <w:rsid w:val="00E016EA"/>
    <w:rsid w:val="00E01EA0"/>
    <w:rsid w:val="00E01EDD"/>
    <w:rsid w:val="00E01F1C"/>
    <w:rsid w:val="00E01FDC"/>
    <w:rsid w:val="00E021B5"/>
    <w:rsid w:val="00E022E8"/>
    <w:rsid w:val="00E02790"/>
    <w:rsid w:val="00E031E1"/>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5DD1"/>
    <w:rsid w:val="00E0668A"/>
    <w:rsid w:val="00E066FE"/>
    <w:rsid w:val="00E06723"/>
    <w:rsid w:val="00E06900"/>
    <w:rsid w:val="00E069CC"/>
    <w:rsid w:val="00E06BAF"/>
    <w:rsid w:val="00E071E7"/>
    <w:rsid w:val="00E0721B"/>
    <w:rsid w:val="00E07AB0"/>
    <w:rsid w:val="00E07C42"/>
    <w:rsid w:val="00E10183"/>
    <w:rsid w:val="00E10202"/>
    <w:rsid w:val="00E1020F"/>
    <w:rsid w:val="00E10364"/>
    <w:rsid w:val="00E105C4"/>
    <w:rsid w:val="00E105F8"/>
    <w:rsid w:val="00E10C9B"/>
    <w:rsid w:val="00E10CDB"/>
    <w:rsid w:val="00E10CE1"/>
    <w:rsid w:val="00E1108E"/>
    <w:rsid w:val="00E11192"/>
    <w:rsid w:val="00E111A3"/>
    <w:rsid w:val="00E11283"/>
    <w:rsid w:val="00E116A7"/>
    <w:rsid w:val="00E116C3"/>
    <w:rsid w:val="00E11784"/>
    <w:rsid w:val="00E11C3A"/>
    <w:rsid w:val="00E11D35"/>
    <w:rsid w:val="00E11F90"/>
    <w:rsid w:val="00E12056"/>
    <w:rsid w:val="00E127F3"/>
    <w:rsid w:val="00E129F8"/>
    <w:rsid w:val="00E12AC4"/>
    <w:rsid w:val="00E12C2E"/>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4DD"/>
    <w:rsid w:val="00E168B1"/>
    <w:rsid w:val="00E16A5C"/>
    <w:rsid w:val="00E16C1C"/>
    <w:rsid w:val="00E16D6A"/>
    <w:rsid w:val="00E171B1"/>
    <w:rsid w:val="00E1731A"/>
    <w:rsid w:val="00E173DB"/>
    <w:rsid w:val="00E174A0"/>
    <w:rsid w:val="00E1797A"/>
    <w:rsid w:val="00E17B11"/>
    <w:rsid w:val="00E17DE5"/>
    <w:rsid w:val="00E200A4"/>
    <w:rsid w:val="00E202D0"/>
    <w:rsid w:val="00E20682"/>
    <w:rsid w:val="00E2089E"/>
    <w:rsid w:val="00E20906"/>
    <w:rsid w:val="00E20998"/>
    <w:rsid w:val="00E20C99"/>
    <w:rsid w:val="00E2105E"/>
    <w:rsid w:val="00E2118A"/>
    <w:rsid w:val="00E212DB"/>
    <w:rsid w:val="00E21673"/>
    <w:rsid w:val="00E217C1"/>
    <w:rsid w:val="00E21CDB"/>
    <w:rsid w:val="00E21F4C"/>
    <w:rsid w:val="00E22012"/>
    <w:rsid w:val="00E22388"/>
    <w:rsid w:val="00E2273C"/>
    <w:rsid w:val="00E229E5"/>
    <w:rsid w:val="00E22C97"/>
    <w:rsid w:val="00E22CA4"/>
    <w:rsid w:val="00E22E81"/>
    <w:rsid w:val="00E22EF6"/>
    <w:rsid w:val="00E23733"/>
    <w:rsid w:val="00E237F0"/>
    <w:rsid w:val="00E23BED"/>
    <w:rsid w:val="00E23ED1"/>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037"/>
    <w:rsid w:val="00E263A4"/>
    <w:rsid w:val="00E2649F"/>
    <w:rsid w:val="00E2661E"/>
    <w:rsid w:val="00E269B7"/>
    <w:rsid w:val="00E26FAC"/>
    <w:rsid w:val="00E2725E"/>
    <w:rsid w:val="00E2753D"/>
    <w:rsid w:val="00E275AF"/>
    <w:rsid w:val="00E278EB"/>
    <w:rsid w:val="00E279D0"/>
    <w:rsid w:val="00E27BA0"/>
    <w:rsid w:val="00E27C73"/>
    <w:rsid w:val="00E27CBE"/>
    <w:rsid w:val="00E27CE7"/>
    <w:rsid w:val="00E27DC9"/>
    <w:rsid w:val="00E302BB"/>
    <w:rsid w:val="00E302F8"/>
    <w:rsid w:val="00E30344"/>
    <w:rsid w:val="00E306E7"/>
    <w:rsid w:val="00E30EA6"/>
    <w:rsid w:val="00E3149F"/>
    <w:rsid w:val="00E315BE"/>
    <w:rsid w:val="00E316AD"/>
    <w:rsid w:val="00E316DD"/>
    <w:rsid w:val="00E319FD"/>
    <w:rsid w:val="00E31AA1"/>
    <w:rsid w:val="00E31DD9"/>
    <w:rsid w:val="00E31DF9"/>
    <w:rsid w:val="00E321E6"/>
    <w:rsid w:val="00E325AC"/>
    <w:rsid w:val="00E32E2E"/>
    <w:rsid w:val="00E33598"/>
    <w:rsid w:val="00E339BE"/>
    <w:rsid w:val="00E34245"/>
    <w:rsid w:val="00E34268"/>
    <w:rsid w:val="00E3463A"/>
    <w:rsid w:val="00E34724"/>
    <w:rsid w:val="00E34910"/>
    <w:rsid w:val="00E34934"/>
    <w:rsid w:val="00E34F0F"/>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37BDD"/>
    <w:rsid w:val="00E40D5C"/>
    <w:rsid w:val="00E41579"/>
    <w:rsid w:val="00E4172C"/>
    <w:rsid w:val="00E41C6A"/>
    <w:rsid w:val="00E421E3"/>
    <w:rsid w:val="00E4224A"/>
    <w:rsid w:val="00E42728"/>
    <w:rsid w:val="00E42799"/>
    <w:rsid w:val="00E430BA"/>
    <w:rsid w:val="00E43106"/>
    <w:rsid w:val="00E43112"/>
    <w:rsid w:val="00E4342D"/>
    <w:rsid w:val="00E435E8"/>
    <w:rsid w:val="00E437A6"/>
    <w:rsid w:val="00E43843"/>
    <w:rsid w:val="00E43972"/>
    <w:rsid w:val="00E43983"/>
    <w:rsid w:val="00E43998"/>
    <w:rsid w:val="00E43AB1"/>
    <w:rsid w:val="00E43AEB"/>
    <w:rsid w:val="00E43BC7"/>
    <w:rsid w:val="00E440FE"/>
    <w:rsid w:val="00E44629"/>
    <w:rsid w:val="00E44B05"/>
    <w:rsid w:val="00E44C06"/>
    <w:rsid w:val="00E4504A"/>
    <w:rsid w:val="00E455D3"/>
    <w:rsid w:val="00E457A9"/>
    <w:rsid w:val="00E459B4"/>
    <w:rsid w:val="00E459CA"/>
    <w:rsid w:val="00E45C1B"/>
    <w:rsid w:val="00E45C1C"/>
    <w:rsid w:val="00E45C27"/>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47EBA"/>
    <w:rsid w:val="00E5001A"/>
    <w:rsid w:val="00E50075"/>
    <w:rsid w:val="00E5028E"/>
    <w:rsid w:val="00E50467"/>
    <w:rsid w:val="00E504CC"/>
    <w:rsid w:val="00E50587"/>
    <w:rsid w:val="00E509B6"/>
    <w:rsid w:val="00E50EC8"/>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182"/>
    <w:rsid w:val="00E53330"/>
    <w:rsid w:val="00E533A7"/>
    <w:rsid w:val="00E535FA"/>
    <w:rsid w:val="00E536A3"/>
    <w:rsid w:val="00E5383F"/>
    <w:rsid w:val="00E5390F"/>
    <w:rsid w:val="00E53950"/>
    <w:rsid w:val="00E53C86"/>
    <w:rsid w:val="00E53D44"/>
    <w:rsid w:val="00E53ED6"/>
    <w:rsid w:val="00E53F71"/>
    <w:rsid w:val="00E542F4"/>
    <w:rsid w:val="00E54424"/>
    <w:rsid w:val="00E54625"/>
    <w:rsid w:val="00E546D9"/>
    <w:rsid w:val="00E547CE"/>
    <w:rsid w:val="00E54B57"/>
    <w:rsid w:val="00E55059"/>
    <w:rsid w:val="00E550AC"/>
    <w:rsid w:val="00E5510B"/>
    <w:rsid w:val="00E551DE"/>
    <w:rsid w:val="00E55212"/>
    <w:rsid w:val="00E55712"/>
    <w:rsid w:val="00E5572D"/>
    <w:rsid w:val="00E55761"/>
    <w:rsid w:val="00E557C9"/>
    <w:rsid w:val="00E55C6E"/>
    <w:rsid w:val="00E55D67"/>
    <w:rsid w:val="00E55DC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DD7"/>
    <w:rsid w:val="00E57E35"/>
    <w:rsid w:val="00E57F5B"/>
    <w:rsid w:val="00E57FB9"/>
    <w:rsid w:val="00E60937"/>
    <w:rsid w:val="00E60ABC"/>
    <w:rsid w:val="00E60C18"/>
    <w:rsid w:val="00E60CBD"/>
    <w:rsid w:val="00E61690"/>
    <w:rsid w:val="00E61DBA"/>
    <w:rsid w:val="00E61F7C"/>
    <w:rsid w:val="00E62064"/>
    <w:rsid w:val="00E621FF"/>
    <w:rsid w:val="00E62753"/>
    <w:rsid w:val="00E62963"/>
    <w:rsid w:val="00E62BB8"/>
    <w:rsid w:val="00E62D01"/>
    <w:rsid w:val="00E63386"/>
    <w:rsid w:val="00E63423"/>
    <w:rsid w:val="00E63453"/>
    <w:rsid w:val="00E63B2E"/>
    <w:rsid w:val="00E63BEF"/>
    <w:rsid w:val="00E63E7A"/>
    <w:rsid w:val="00E63F51"/>
    <w:rsid w:val="00E642A4"/>
    <w:rsid w:val="00E643C0"/>
    <w:rsid w:val="00E64476"/>
    <w:rsid w:val="00E644A9"/>
    <w:rsid w:val="00E64689"/>
    <w:rsid w:val="00E6498E"/>
    <w:rsid w:val="00E64A65"/>
    <w:rsid w:val="00E64C84"/>
    <w:rsid w:val="00E64E7C"/>
    <w:rsid w:val="00E65035"/>
    <w:rsid w:val="00E6529D"/>
    <w:rsid w:val="00E65A6F"/>
    <w:rsid w:val="00E65B32"/>
    <w:rsid w:val="00E65F0B"/>
    <w:rsid w:val="00E65F29"/>
    <w:rsid w:val="00E65FF2"/>
    <w:rsid w:val="00E66354"/>
    <w:rsid w:val="00E66672"/>
    <w:rsid w:val="00E66731"/>
    <w:rsid w:val="00E66A90"/>
    <w:rsid w:val="00E66B87"/>
    <w:rsid w:val="00E66C2F"/>
    <w:rsid w:val="00E66DAD"/>
    <w:rsid w:val="00E67011"/>
    <w:rsid w:val="00E670A4"/>
    <w:rsid w:val="00E67886"/>
    <w:rsid w:val="00E67A4C"/>
    <w:rsid w:val="00E67AC9"/>
    <w:rsid w:val="00E67D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2FF3"/>
    <w:rsid w:val="00E7328E"/>
    <w:rsid w:val="00E732F6"/>
    <w:rsid w:val="00E733AB"/>
    <w:rsid w:val="00E73688"/>
    <w:rsid w:val="00E73705"/>
    <w:rsid w:val="00E7379C"/>
    <w:rsid w:val="00E737D7"/>
    <w:rsid w:val="00E73A00"/>
    <w:rsid w:val="00E73A0B"/>
    <w:rsid w:val="00E73ED5"/>
    <w:rsid w:val="00E74306"/>
    <w:rsid w:val="00E74651"/>
    <w:rsid w:val="00E74701"/>
    <w:rsid w:val="00E747FC"/>
    <w:rsid w:val="00E74F77"/>
    <w:rsid w:val="00E74FCF"/>
    <w:rsid w:val="00E753C5"/>
    <w:rsid w:val="00E75559"/>
    <w:rsid w:val="00E75DA1"/>
    <w:rsid w:val="00E75E37"/>
    <w:rsid w:val="00E75E72"/>
    <w:rsid w:val="00E76272"/>
    <w:rsid w:val="00E7680E"/>
    <w:rsid w:val="00E76CB9"/>
    <w:rsid w:val="00E7709C"/>
    <w:rsid w:val="00E77537"/>
    <w:rsid w:val="00E77565"/>
    <w:rsid w:val="00E779F8"/>
    <w:rsid w:val="00E77BE5"/>
    <w:rsid w:val="00E77FEA"/>
    <w:rsid w:val="00E800A6"/>
    <w:rsid w:val="00E80241"/>
    <w:rsid w:val="00E80341"/>
    <w:rsid w:val="00E8045F"/>
    <w:rsid w:val="00E806DA"/>
    <w:rsid w:val="00E80789"/>
    <w:rsid w:val="00E80864"/>
    <w:rsid w:val="00E808CD"/>
    <w:rsid w:val="00E808EE"/>
    <w:rsid w:val="00E809B0"/>
    <w:rsid w:val="00E80A98"/>
    <w:rsid w:val="00E80B37"/>
    <w:rsid w:val="00E80B8E"/>
    <w:rsid w:val="00E80B93"/>
    <w:rsid w:val="00E80CDF"/>
    <w:rsid w:val="00E80D9B"/>
    <w:rsid w:val="00E81220"/>
    <w:rsid w:val="00E812B1"/>
    <w:rsid w:val="00E814B1"/>
    <w:rsid w:val="00E814DB"/>
    <w:rsid w:val="00E8151A"/>
    <w:rsid w:val="00E81BE5"/>
    <w:rsid w:val="00E81D2A"/>
    <w:rsid w:val="00E81F1B"/>
    <w:rsid w:val="00E825DF"/>
    <w:rsid w:val="00E82893"/>
    <w:rsid w:val="00E8312E"/>
    <w:rsid w:val="00E831D8"/>
    <w:rsid w:val="00E83286"/>
    <w:rsid w:val="00E83420"/>
    <w:rsid w:val="00E8361D"/>
    <w:rsid w:val="00E83833"/>
    <w:rsid w:val="00E8385B"/>
    <w:rsid w:val="00E83A98"/>
    <w:rsid w:val="00E83A99"/>
    <w:rsid w:val="00E83E20"/>
    <w:rsid w:val="00E83FCE"/>
    <w:rsid w:val="00E8415E"/>
    <w:rsid w:val="00E841F9"/>
    <w:rsid w:val="00E84277"/>
    <w:rsid w:val="00E8476F"/>
    <w:rsid w:val="00E84AD7"/>
    <w:rsid w:val="00E84BB9"/>
    <w:rsid w:val="00E84CD8"/>
    <w:rsid w:val="00E8505A"/>
    <w:rsid w:val="00E85CAC"/>
    <w:rsid w:val="00E85CAD"/>
    <w:rsid w:val="00E86356"/>
    <w:rsid w:val="00E86839"/>
    <w:rsid w:val="00E868FF"/>
    <w:rsid w:val="00E86BA0"/>
    <w:rsid w:val="00E86CD9"/>
    <w:rsid w:val="00E8717F"/>
    <w:rsid w:val="00E8734F"/>
    <w:rsid w:val="00E87427"/>
    <w:rsid w:val="00E87605"/>
    <w:rsid w:val="00E877BD"/>
    <w:rsid w:val="00E87B71"/>
    <w:rsid w:val="00E900C2"/>
    <w:rsid w:val="00E9016E"/>
    <w:rsid w:val="00E903E3"/>
    <w:rsid w:val="00E90506"/>
    <w:rsid w:val="00E9099A"/>
    <w:rsid w:val="00E90BC1"/>
    <w:rsid w:val="00E90DE2"/>
    <w:rsid w:val="00E912F0"/>
    <w:rsid w:val="00E91355"/>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28"/>
    <w:rsid w:val="00E93D3B"/>
    <w:rsid w:val="00E93D80"/>
    <w:rsid w:val="00E93FCD"/>
    <w:rsid w:val="00E94574"/>
    <w:rsid w:val="00E9462E"/>
    <w:rsid w:val="00E94ADF"/>
    <w:rsid w:val="00E94F1C"/>
    <w:rsid w:val="00E9500F"/>
    <w:rsid w:val="00E95226"/>
    <w:rsid w:val="00E95503"/>
    <w:rsid w:val="00E955B8"/>
    <w:rsid w:val="00E956E4"/>
    <w:rsid w:val="00E95A6D"/>
    <w:rsid w:val="00E968EB"/>
    <w:rsid w:val="00E969E2"/>
    <w:rsid w:val="00E96B6C"/>
    <w:rsid w:val="00E96BA3"/>
    <w:rsid w:val="00E96CF8"/>
    <w:rsid w:val="00E96D72"/>
    <w:rsid w:val="00E96D99"/>
    <w:rsid w:val="00E96F6B"/>
    <w:rsid w:val="00E9711C"/>
    <w:rsid w:val="00E974BA"/>
    <w:rsid w:val="00E9762F"/>
    <w:rsid w:val="00E9774C"/>
    <w:rsid w:val="00E97888"/>
    <w:rsid w:val="00E978DF"/>
    <w:rsid w:val="00E97930"/>
    <w:rsid w:val="00E97C48"/>
    <w:rsid w:val="00E97F1A"/>
    <w:rsid w:val="00E97F65"/>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292"/>
    <w:rsid w:val="00EA43C6"/>
    <w:rsid w:val="00EA4416"/>
    <w:rsid w:val="00EA44F7"/>
    <w:rsid w:val="00EA4D4F"/>
    <w:rsid w:val="00EA4D92"/>
    <w:rsid w:val="00EA4F1B"/>
    <w:rsid w:val="00EA4F37"/>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A7DAE"/>
    <w:rsid w:val="00EB011B"/>
    <w:rsid w:val="00EB04E8"/>
    <w:rsid w:val="00EB0540"/>
    <w:rsid w:val="00EB059D"/>
    <w:rsid w:val="00EB06E4"/>
    <w:rsid w:val="00EB074B"/>
    <w:rsid w:val="00EB0784"/>
    <w:rsid w:val="00EB09C1"/>
    <w:rsid w:val="00EB124C"/>
    <w:rsid w:val="00EB1473"/>
    <w:rsid w:val="00EB18CD"/>
    <w:rsid w:val="00EB19CC"/>
    <w:rsid w:val="00EB1DB6"/>
    <w:rsid w:val="00EB2159"/>
    <w:rsid w:val="00EB2DD2"/>
    <w:rsid w:val="00EB2E3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69D"/>
    <w:rsid w:val="00EB676D"/>
    <w:rsid w:val="00EB70DE"/>
    <w:rsid w:val="00EB72BE"/>
    <w:rsid w:val="00EB72FD"/>
    <w:rsid w:val="00EB7B6C"/>
    <w:rsid w:val="00EC019E"/>
    <w:rsid w:val="00EC0F60"/>
    <w:rsid w:val="00EC110D"/>
    <w:rsid w:val="00EC1142"/>
    <w:rsid w:val="00EC12D1"/>
    <w:rsid w:val="00EC134B"/>
    <w:rsid w:val="00EC1482"/>
    <w:rsid w:val="00EC1495"/>
    <w:rsid w:val="00EC16DA"/>
    <w:rsid w:val="00EC1880"/>
    <w:rsid w:val="00EC18A7"/>
    <w:rsid w:val="00EC193F"/>
    <w:rsid w:val="00EC1C0F"/>
    <w:rsid w:val="00EC1C37"/>
    <w:rsid w:val="00EC27B3"/>
    <w:rsid w:val="00EC2C33"/>
    <w:rsid w:val="00EC3078"/>
    <w:rsid w:val="00EC31A6"/>
    <w:rsid w:val="00EC3285"/>
    <w:rsid w:val="00EC331E"/>
    <w:rsid w:val="00EC3449"/>
    <w:rsid w:val="00EC3631"/>
    <w:rsid w:val="00EC3A48"/>
    <w:rsid w:val="00EC3D53"/>
    <w:rsid w:val="00EC406E"/>
    <w:rsid w:val="00EC42D6"/>
    <w:rsid w:val="00EC4420"/>
    <w:rsid w:val="00EC44AC"/>
    <w:rsid w:val="00EC4C08"/>
    <w:rsid w:val="00EC4C8F"/>
    <w:rsid w:val="00EC5078"/>
    <w:rsid w:val="00EC5121"/>
    <w:rsid w:val="00EC5356"/>
    <w:rsid w:val="00EC5535"/>
    <w:rsid w:val="00EC56EA"/>
    <w:rsid w:val="00EC58F7"/>
    <w:rsid w:val="00EC5A06"/>
    <w:rsid w:val="00EC63EB"/>
    <w:rsid w:val="00EC654E"/>
    <w:rsid w:val="00EC6577"/>
    <w:rsid w:val="00EC6FE3"/>
    <w:rsid w:val="00EC71A7"/>
    <w:rsid w:val="00EC7388"/>
    <w:rsid w:val="00EC73D2"/>
    <w:rsid w:val="00EC7AB5"/>
    <w:rsid w:val="00ED0003"/>
    <w:rsid w:val="00ED0073"/>
    <w:rsid w:val="00ED036A"/>
    <w:rsid w:val="00ED05D6"/>
    <w:rsid w:val="00ED0676"/>
    <w:rsid w:val="00ED0B9D"/>
    <w:rsid w:val="00ED0C3A"/>
    <w:rsid w:val="00ED0FC9"/>
    <w:rsid w:val="00ED14AC"/>
    <w:rsid w:val="00ED1742"/>
    <w:rsid w:val="00ED1953"/>
    <w:rsid w:val="00ED1CA1"/>
    <w:rsid w:val="00ED1DAA"/>
    <w:rsid w:val="00ED1DB4"/>
    <w:rsid w:val="00ED1F33"/>
    <w:rsid w:val="00ED202D"/>
    <w:rsid w:val="00ED2152"/>
    <w:rsid w:val="00ED22B6"/>
    <w:rsid w:val="00ED259F"/>
    <w:rsid w:val="00ED2736"/>
    <w:rsid w:val="00ED2B9D"/>
    <w:rsid w:val="00ED2C06"/>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518"/>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06"/>
    <w:rsid w:val="00EE4BBB"/>
    <w:rsid w:val="00EE4C63"/>
    <w:rsid w:val="00EE4D0E"/>
    <w:rsid w:val="00EE5054"/>
    <w:rsid w:val="00EE5083"/>
    <w:rsid w:val="00EE52AA"/>
    <w:rsid w:val="00EE5A48"/>
    <w:rsid w:val="00EE5AE9"/>
    <w:rsid w:val="00EE5B09"/>
    <w:rsid w:val="00EE5CEB"/>
    <w:rsid w:val="00EE5D03"/>
    <w:rsid w:val="00EE602B"/>
    <w:rsid w:val="00EE64B3"/>
    <w:rsid w:val="00EE68A4"/>
    <w:rsid w:val="00EE696D"/>
    <w:rsid w:val="00EE6B03"/>
    <w:rsid w:val="00EE6EC0"/>
    <w:rsid w:val="00EE6F35"/>
    <w:rsid w:val="00EE6FD9"/>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712"/>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0AF"/>
    <w:rsid w:val="00EF6181"/>
    <w:rsid w:val="00EF6542"/>
    <w:rsid w:val="00EF658A"/>
    <w:rsid w:val="00EF688B"/>
    <w:rsid w:val="00EF69A9"/>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4E1"/>
    <w:rsid w:val="00F01AC1"/>
    <w:rsid w:val="00F01B10"/>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441"/>
    <w:rsid w:val="00F04819"/>
    <w:rsid w:val="00F04B12"/>
    <w:rsid w:val="00F04C3D"/>
    <w:rsid w:val="00F0543B"/>
    <w:rsid w:val="00F05B40"/>
    <w:rsid w:val="00F06172"/>
    <w:rsid w:val="00F0629D"/>
    <w:rsid w:val="00F0653F"/>
    <w:rsid w:val="00F06853"/>
    <w:rsid w:val="00F0706E"/>
    <w:rsid w:val="00F072DA"/>
    <w:rsid w:val="00F07558"/>
    <w:rsid w:val="00F075FF"/>
    <w:rsid w:val="00F07622"/>
    <w:rsid w:val="00F0771C"/>
    <w:rsid w:val="00F07816"/>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CE"/>
    <w:rsid w:val="00F12BE0"/>
    <w:rsid w:val="00F12EB6"/>
    <w:rsid w:val="00F131A4"/>
    <w:rsid w:val="00F13249"/>
    <w:rsid w:val="00F134BF"/>
    <w:rsid w:val="00F135F8"/>
    <w:rsid w:val="00F13650"/>
    <w:rsid w:val="00F13765"/>
    <w:rsid w:val="00F13788"/>
    <w:rsid w:val="00F13CB4"/>
    <w:rsid w:val="00F14270"/>
    <w:rsid w:val="00F144D4"/>
    <w:rsid w:val="00F148E6"/>
    <w:rsid w:val="00F14D5E"/>
    <w:rsid w:val="00F14D9D"/>
    <w:rsid w:val="00F15112"/>
    <w:rsid w:val="00F15531"/>
    <w:rsid w:val="00F15565"/>
    <w:rsid w:val="00F156DD"/>
    <w:rsid w:val="00F15CC7"/>
    <w:rsid w:val="00F15DC3"/>
    <w:rsid w:val="00F161BE"/>
    <w:rsid w:val="00F16248"/>
    <w:rsid w:val="00F164ED"/>
    <w:rsid w:val="00F165B1"/>
    <w:rsid w:val="00F177AA"/>
    <w:rsid w:val="00F17840"/>
    <w:rsid w:val="00F1788B"/>
    <w:rsid w:val="00F179AE"/>
    <w:rsid w:val="00F17D71"/>
    <w:rsid w:val="00F203A2"/>
    <w:rsid w:val="00F205AE"/>
    <w:rsid w:val="00F205F4"/>
    <w:rsid w:val="00F206F8"/>
    <w:rsid w:val="00F20798"/>
    <w:rsid w:val="00F20A43"/>
    <w:rsid w:val="00F20D5E"/>
    <w:rsid w:val="00F20E89"/>
    <w:rsid w:val="00F21012"/>
    <w:rsid w:val="00F21804"/>
    <w:rsid w:val="00F21828"/>
    <w:rsid w:val="00F218D5"/>
    <w:rsid w:val="00F219E3"/>
    <w:rsid w:val="00F21FFB"/>
    <w:rsid w:val="00F222B0"/>
    <w:rsid w:val="00F223CB"/>
    <w:rsid w:val="00F22431"/>
    <w:rsid w:val="00F231A9"/>
    <w:rsid w:val="00F2329C"/>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AFC"/>
    <w:rsid w:val="00F25E5E"/>
    <w:rsid w:val="00F260DC"/>
    <w:rsid w:val="00F26636"/>
    <w:rsid w:val="00F267A5"/>
    <w:rsid w:val="00F267B4"/>
    <w:rsid w:val="00F2680B"/>
    <w:rsid w:val="00F268E3"/>
    <w:rsid w:val="00F26A07"/>
    <w:rsid w:val="00F26BBF"/>
    <w:rsid w:val="00F27287"/>
    <w:rsid w:val="00F272EF"/>
    <w:rsid w:val="00F27458"/>
    <w:rsid w:val="00F27B10"/>
    <w:rsid w:val="00F27C46"/>
    <w:rsid w:val="00F27FEF"/>
    <w:rsid w:val="00F3036E"/>
    <w:rsid w:val="00F30762"/>
    <w:rsid w:val="00F309BD"/>
    <w:rsid w:val="00F31156"/>
    <w:rsid w:val="00F312DB"/>
    <w:rsid w:val="00F31533"/>
    <w:rsid w:val="00F3163C"/>
    <w:rsid w:val="00F3168C"/>
    <w:rsid w:val="00F31A0B"/>
    <w:rsid w:val="00F31BE9"/>
    <w:rsid w:val="00F31C37"/>
    <w:rsid w:val="00F3203D"/>
    <w:rsid w:val="00F32232"/>
    <w:rsid w:val="00F325EB"/>
    <w:rsid w:val="00F32640"/>
    <w:rsid w:val="00F326D7"/>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8E"/>
    <w:rsid w:val="00F36196"/>
    <w:rsid w:val="00F362E8"/>
    <w:rsid w:val="00F3651E"/>
    <w:rsid w:val="00F3654C"/>
    <w:rsid w:val="00F36559"/>
    <w:rsid w:val="00F36D52"/>
    <w:rsid w:val="00F36F24"/>
    <w:rsid w:val="00F3744E"/>
    <w:rsid w:val="00F374A9"/>
    <w:rsid w:val="00F37BDD"/>
    <w:rsid w:val="00F4049E"/>
    <w:rsid w:val="00F40733"/>
    <w:rsid w:val="00F4073C"/>
    <w:rsid w:val="00F40786"/>
    <w:rsid w:val="00F40AB2"/>
    <w:rsid w:val="00F40C62"/>
    <w:rsid w:val="00F40C7C"/>
    <w:rsid w:val="00F40CDD"/>
    <w:rsid w:val="00F40DF3"/>
    <w:rsid w:val="00F40F43"/>
    <w:rsid w:val="00F41189"/>
    <w:rsid w:val="00F413C6"/>
    <w:rsid w:val="00F413C7"/>
    <w:rsid w:val="00F41556"/>
    <w:rsid w:val="00F4186A"/>
    <w:rsid w:val="00F418F7"/>
    <w:rsid w:val="00F41A56"/>
    <w:rsid w:val="00F41CA9"/>
    <w:rsid w:val="00F4213B"/>
    <w:rsid w:val="00F4214D"/>
    <w:rsid w:val="00F421EA"/>
    <w:rsid w:val="00F42219"/>
    <w:rsid w:val="00F42275"/>
    <w:rsid w:val="00F425AB"/>
    <w:rsid w:val="00F42676"/>
    <w:rsid w:val="00F42721"/>
    <w:rsid w:val="00F42896"/>
    <w:rsid w:val="00F42A02"/>
    <w:rsid w:val="00F42AE6"/>
    <w:rsid w:val="00F42B5A"/>
    <w:rsid w:val="00F42DC6"/>
    <w:rsid w:val="00F42E29"/>
    <w:rsid w:val="00F42EB4"/>
    <w:rsid w:val="00F42FB7"/>
    <w:rsid w:val="00F4301A"/>
    <w:rsid w:val="00F4303C"/>
    <w:rsid w:val="00F430CF"/>
    <w:rsid w:val="00F432E2"/>
    <w:rsid w:val="00F433E5"/>
    <w:rsid w:val="00F4341B"/>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41B"/>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18"/>
    <w:rsid w:val="00F550A5"/>
    <w:rsid w:val="00F55182"/>
    <w:rsid w:val="00F5558E"/>
    <w:rsid w:val="00F55A33"/>
    <w:rsid w:val="00F55D82"/>
    <w:rsid w:val="00F56061"/>
    <w:rsid w:val="00F562D1"/>
    <w:rsid w:val="00F568F7"/>
    <w:rsid w:val="00F56A08"/>
    <w:rsid w:val="00F56A85"/>
    <w:rsid w:val="00F56B77"/>
    <w:rsid w:val="00F56D59"/>
    <w:rsid w:val="00F57498"/>
    <w:rsid w:val="00F57618"/>
    <w:rsid w:val="00F576E2"/>
    <w:rsid w:val="00F57863"/>
    <w:rsid w:val="00F579BF"/>
    <w:rsid w:val="00F57A0B"/>
    <w:rsid w:val="00F57D9B"/>
    <w:rsid w:val="00F6005F"/>
    <w:rsid w:val="00F60162"/>
    <w:rsid w:val="00F6033C"/>
    <w:rsid w:val="00F6038A"/>
    <w:rsid w:val="00F60782"/>
    <w:rsid w:val="00F609A2"/>
    <w:rsid w:val="00F60CAB"/>
    <w:rsid w:val="00F60D38"/>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E05"/>
    <w:rsid w:val="00F73077"/>
    <w:rsid w:val="00F733CB"/>
    <w:rsid w:val="00F73582"/>
    <w:rsid w:val="00F735EE"/>
    <w:rsid w:val="00F7380B"/>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33"/>
    <w:rsid w:val="00F773AD"/>
    <w:rsid w:val="00F7760A"/>
    <w:rsid w:val="00F77832"/>
    <w:rsid w:val="00F778F0"/>
    <w:rsid w:val="00F806C7"/>
    <w:rsid w:val="00F80793"/>
    <w:rsid w:val="00F8088F"/>
    <w:rsid w:val="00F80DF2"/>
    <w:rsid w:val="00F80E53"/>
    <w:rsid w:val="00F80F6A"/>
    <w:rsid w:val="00F80F90"/>
    <w:rsid w:val="00F81111"/>
    <w:rsid w:val="00F81497"/>
    <w:rsid w:val="00F814AE"/>
    <w:rsid w:val="00F814D5"/>
    <w:rsid w:val="00F81579"/>
    <w:rsid w:val="00F81634"/>
    <w:rsid w:val="00F818BE"/>
    <w:rsid w:val="00F82017"/>
    <w:rsid w:val="00F8256F"/>
    <w:rsid w:val="00F82813"/>
    <w:rsid w:val="00F82C4E"/>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033"/>
    <w:rsid w:val="00F902F3"/>
    <w:rsid w:val="00F90ED7"/>
    <w:rsid w:val="00F90EFC"/>
    <w:rsid w:val="00F91106"/>
    <w:rsid w:val="00F9119C"/>
    <w:rsid w:val="00F913E2"/>
    <w:rsid w:val="00F914B7"/>
    <w:rsid w:val="00F916B1"/>
    <w:rsid w:val="00F91B5B"/>
    <w:rsid w:val="00F91CCD"/>
    <w:rsid w:val="00F91E1A"/>
    <w:rsid w:val="00F91F87"/>
    <w:rsid w:val="00F91FFF"/>
    <w:rsid w:val="00F926A7"/>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5C"/>
    <w:rsid w:val="00F94BAD"/>
    <w:rsid w:val="00F94BF0"/>
    <w:rsid w:val="00F95055"/>
    <w:rsid w:val="00F95834"/>
    <w:rsid w:val="00F958D7"/>
    <w:rsid w:val="00F95AF8"/>
    <w:rsid w:val="00F95BDB"/>
    <w:rsid w:val="00F95CD5"/>
    <w:rsid w:val="00F95CFE"/>
    <w:rsid w:val="00F95D95"/>
    <w:rsid w:val="00F95E8C"/>
    <w:rsid w:val="00F967AF"/>
    <w:rsid w:val="00F96F30"/>
    <w:rsid w:val="00F97188"/>
    <w:rsid w:val="00F973E2"/>
    <w:rsid w:val="00F97415"/>
    <w:rsid w:val="00F9787F"/>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6FE"/>
    <w:rsid w:val="00FA2802"/>
    <w:rsid w:val="00FA2CC4"/>
    <w:rsid w:val="00FA2F25"/>
    <w:rsid w:val="00FA3081"/>
    <w:rsid w:val="00FA32D9"/>
    <w:rsid w:val="00FA365F"/>
    <w:rsid w:val="00FA37F6"/>
    <w:rsid w:val="00FA37FF"/>
    <w:rsid w:val="00FA3872"/>
    <w:rsid w:val="00FA3BA4"/>
    <w:rsid w:val="00FA3CCF"/>
    <w:rsid w:val="00FA404E"/>
    <w:rsid w:val="00FA4109"/>
    <w:rsid w:val="00FA4131"/>
    <w:rsid w:val="00FA4197"/>
    <w:rsid w:val="00FA4202"/>
    <w:rsid w:val="00FA451C"/>
    <w:rsid w:val="00FA49D5"/>
    <w:rsid w:val="00FA4B7A"/>
    <w:rsid w:val="00FA515A"/>
    <w:rsid w:val="00FA5187"/>
    <w:rsid w:val="00FA5359"/>
    <w:rsid w:val="00FA591E"/>
    <w:rsid w:val="00FA5ACE"/>
    <w:rsid w:val="00FA5BF2"/>
    <w:rsid w:val="00FA6062"/>
    <w:rsid w:val="00FA60E5"/>
    <w:rsid w:val="00FA66BB"/>
    <w:rsid w:val="00FA6883"/>
    <w:rsid w:val="00FA6A3C"/>
    <w:rsid w:val="00FA6CB3"/>
    <w:rsid w:val="00FA6D67"/>
    <w:rsid w:val="00FA6FC8"/>
    <w:rsid w:val="00FA73A6"/>
    <w:rsid w:val="00FA7433"/>
    <w:rsid w:val="00FA7692"/>
    <w:rsid w:val="00FA7891"/>
    <w:rsid w:val="00FA7AB8"/>
    <w:rsid w:val="00FA7B73"/>
    <w:rsid w:val="00FA7D0B"/>
    <w:rsid w:val="00FA7FE4"/>
    <w:rsid w:val="00FB00E8"/>
    <w:rsid w:val="00FB0228"/>
    <w:rsid w:val="00FB02FB"/>
    <w:rsid w:val="00FB0716"/>
    <w:rsid w:val="00FB075C"/>
    <w:rsid w:val="00FB0B52"/>
    <w:rsid w:val="00FB0C9E"/>
    <w:rsid w:val="00FB0DE5"/>
    <w:rsid w:val="00FB0F3F"/>
    <w:rsid w:val="00FB12E8"/>
    <w:rsid w:val="00FB1371"/>
    <w:rsid w:val="00FB1828"/>
    <w:rsid w:val="00FB1A37"/>
    <w:rsid w:val="00FB1ABA"/>
    <w:rsid w:val="00FB20F6"/>
    <w:rsid w:val="00FB226D"/>
    <w:rsid w:val="00FB2287"/>
    <w:rsid w:val="00FB244F"/>
    <w:rsid w:val="00FB27F5"/>
    <w:rsid w:val="00FB2CE7"/>
    <w:rsid w:val="00FB2EAA"/>
    <w:rsid w:val="00FB2EDB"/>
    <w:rsid w:val="00FB2F2E"/>
    <w:rsid w:val="00FB31CE"/>
    <w:rsid w:val="00FB35E6"/>
    <w:rsid w:val="00FB365A"/>
    <w:rsid w:val="00FB3701"/>
    <w:rsid w:val="00FB3B57"/>
    <w:rsid w:val="00FB3EE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707C"/>
    <w:rsid w:val="00FB715B"/>
    <w:rsid w:val="00FB7172"/>
    <w:rsid w:val="00FB7ED3"/>
    <w:rsid w:val="00FC0214"/>
    <w:rsid w:val="00FC0550"/>
    <w:rsid w:val="00FC0893"/>
    <w:rsid w:val="00FC0B4C"/>
    <w:rsid w:val="00FC0BE1"/>
    <w:rsid w:val="00FC10EB"/>
    <w:rsid w:val="00FC131D"/>
    <w:rsid w:val="00FC14CD"/>
    <w:rsid w:val="00FC14E1"/>
    <w:rsid w:val="00FC1530"/>
    <w:rsid w:val="00FC15BF"/>
    <w:rsid w:val="00FC160A"/>
    <w:rsid w:val="00FC1876"/>
    <w:rsid w:val="00FC1FDC"/>
    <w:rsid w:val="00FC2179"/>
    <w:rsid w:val="00FC21AC"/>
    <w:rsid w:val="00FC22BA"/>
    <w:rsid w:val="00FC2775"/>
    <w:rsid w:val="00FC28A6"/>
    <w:rsid w:val="00FC2F2D"/>
    <w:rsid w:val="00FC3125"/>
    <w:rsid w:val="00FC3178"/>
    <w:rsid w:val="00FC325C"/>
    <w:rsid w:val="00FC3A62"/>
    <w:rsid w:val="00FC3C01"/>
    <w:rsid w:val="00FC3F5E"/>
    <w:rsid w:val="00FC4137"/>
    <w:rsid w:val="00FC4503"/>
    <w:rsid w:val="00FC4946"/>
    <w:rsid w:val="00FC4973"/>
    <w:rsid w:val="00FC4C25"/>
    <w:rsid w:val="00FC4FF1"/>
    <w:rsid w:val="00FC5072"/>
    <w:rsid w:val="00FC5168"/>
    <w:rsid w:val="00FC5796"/>
    <w:rsid w:val="00FC58CC"/>
    <w:rsid w:val="00FC59E8"/>
    <w:rsid w:val="00FC6658"/>
    <w:rsid w:val="00FC66DF"/>
    <w:rsid w:val="00FC6999"/>
    <w:rsid w:val="00FC6A42"/>
    <w:rsid w:val="00FC6A54"/>
    <w:rsid w:val="00FC6EC7"/>
    <w:rsid w:val="00FC716B"/>
    <w:rsid w:val="00FC7192"/>
    <w:rsid w:val="00FC71B4"/>
    <w:rsid w:val="00FC7892"/>
    <w:rsid w:val="00FC7D9F"/>
    <w:rsid w:val="00FC7E01"/>
    <w:rsid w:val="00FD021B"/>
    <w:rsid w:val="00FD0644"/>
    <w:rsid w:val="00FD09CF"/>
    <w:rsid w:val="00FD0CD8"/>
    <w:rsid w:val="00FD0D35"/>
    <w:rsid w:val="00FD0EE9"/>
    <w:rsid w:val="00FD11C6"/>
    <w:rsid w:val="00FD12FC"/>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86B"/>
    <w:rsid w:val="00FD3B2C"/>
    <w:rsid w:val="00FD3B40"/>
    <w:rsid w:val="00FD3B7C"/>
    <w:rsid w:val="00FD3F23"/>
    <w:rsid w:val="00FD42CB"/>
    <w:rsid w:val="00FD44E2"/>
    <w:rsid w:val="00FD4566"/>
    <w:rsid w:val="00FD45EA"/>
    <w:rsid w:val="00FD4711"/>
    <w:rsid w:val="00FD47C5"/>
    <w:rsid w:val="00FD48FF"/>
    <w:rsid w:val="00FD4A16"/>
    <w:rsid w:val="00FD4ACA"/>
    <w:rsid w:val="00FD4C29"/>
    <w:rsid w:val="00FD4CCF"/>
    <w:rsid w:val="00FD51B1"/>
    <w:rsid w:val="00FD5F91"/>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6EA1"/>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4E0"/>
    <w:rsid w:val="00FF1884"/>
    <w:rsid w:val="00FF1A5C"/>
    <w:rsid w:val="00FF1BFB"/>
    <w:rsid w:val="00FF20BA"/>
    <w:rsid w:val="00FF219D"/>
    <w:rsid w:val="00FF25DF"/>
    <w:rsid w:val="00FF29EE"/>
    <w:rsid w:val="00FF29FD"/>
    <w:rsid w:val="00FF2B00"/>
    <w:rsid w:val="00FF2D4C"/>
    <w:rsid w:val="00FF3128"/>
    <w:rsid w:val="00FF32A9"/>
    <w:rsid w:val="00FF3306"/>
    <w:rsid w:val="00FF35E1"/>
    <w:rsid w:val="00FF36A4"/>
    <w:rsid w:val="00FF37CE"/>
    <w:rsid w:val="00FF40D4"/>
    <w:rsid w:val="00FF4259"/>
    <w:rsid w:val="00FF42AC"/>
    <w:rsid w:val="00FF4518"/>
    <w:rsid w:val="00FF4A4B"/>
    <w:rsid w:val="00FF4AF5"/>
    <w:rsid w:val="00FF4B87"/>
    <w:rsid w:val="00FF4E23"/>
    <w:rsid w:val="00FF4F26"/>
    <w:rsid w:val="00FF506F"/>
    <w:rsid w:val="00FF50CA"/>
    <w:rsid w:val="00FF50E2"/>
    <w:rsid w:val="00FF5224"/>
    <w:rsid w:val="00FF54F4"/>
    <w:rsid w:val="00FF5A22"/>
    <w:rsid w:val="00FF5D85"/>
    <w:rsid w:val="00FF5ED7"/>
    <w:rsid w:val="00FF5F1D"/>
    <w:rsid w:val="00FF5F28"/>
    <w:rsid w:val="00FF5F49"/>
    <w:rsid w:val="00FF65BC"/>
    <w:rsid w:val="00FF68DB"/>
    <w:rsid w:val="00FF6D61"/>
    <w:rsid w:val="00FF6DEB"/>
    <w:rsid w:val="00FF6F16"/>
    <w:rsid w:val="00FF7194"/>
    <w:rsid w:val="00FF7289"/>
    <w:rsid w:val="00FF74B6"/>
    <w:rsid w:val="00FF7563"/>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4A0"/>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 w:type="table" w:styleId="GridTable1Light">
    <w:name w:val="Grid Table 1 Light"/>
    <w:basedOn w:val="TableNormal"/>
    <w:uiPriority w:val="46"/>
    <w:rsid w:val="00A80F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32122980">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56520052">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428182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04171084">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0232277">
      <w:bodyDiv w:val="1"/>
      <w:marLeft w:val="0"/>
      <w:marRight w:val="0"/>
      <w:marTop w:val="0"/>
      <w:marBottom w:val="0"/>
      <w:divBdr>
        <w:top w:val="none" w:sz="0" w:space="0" w:color="auto"/>
        <w:left w:val="none" w:sz="0" w:space="0" w:color="auto"/>
        <w:bottom w:val="none" w:sz="0" w:space="0" w:color="auto"/>
        <w:right w:val="none" w:sz="0" w:space="0" w:color="auto"/>
      </w:divBdr>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148020">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37761557">
      <w:bodyDiv w:val="1"/>
      <w:marLeft w:val="0"/>
      <w:marRight w:val="0"/>
      <w:marTop w:val="0"/>
      <w:marBottom w:val="0"/>
      <w:divBdr>
        <w:top w:val="none" w:sz="0" w:space="0" w:color="auto"/>
        <w:left w:val="none" w:sz="0" w:space="0" w:color="auto"/>
        <w:bottom w:val="none" w:sz="0" w:space="0" w:color="auto"/>
        <w:right w:val="none" w:sz="0" w:space="0" w:color="auto"/>
      </w:divBdr>
    </w:div>
    <w:div w:id="938176513">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3228623">
      <w:bodyDiv w:val="1"/>
      <w:marLeft w:val="0"/>
      <w:marRight w:val="0"/>
      <w:marTop w:val="0"/>
      <w:marBottom w:val="0"/>
      <w:divBdr>
        <w:top w:val="none" w:sz="0" w:space="0" w:color="auto"/>
        <w:left w:val="none" w:sz="0" w:space="0" w:color="auto"/>
        <w:bottom w:val="none" w:sz="0" w:space="0" w:color="auto"/>
        <w:right w:val="none" w:sz="0" w:space="0" w:color="auto"/>
      </w:divBdr>
    </w:div>
    <w:div w:id="1184170661">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83680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66127588">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6774171">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581966">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750094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3.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7</Pages>
  <Words>1905</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12322</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 (binitag)</cp:lastModifiedBy>
  <cp:revision>236</cp:revision>
  <dcterms:created xsi:type="dcterms:W3CDTF">2023-08-30T14:46:00Z</dcterms:created>
  <dcterms:modified xsi:type="dcterms:W3CDTF">2023-09-06T15:31:00Z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