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418EB7F0"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LB2</w:t>
            </w:r>
            <w:r w:rsidR="00D311DF">
              <w:rPr>
                <w:rFonts w:asciiTheme="minorHAnsi" w:hAnsiTheme="minorHAnsi" w:cstheme="minorHAnsi"/>
                <w:sz w:val="22"/>
                <w:szCs w:val="22"/>
              </w:rPr>
              <w:t>7</w:t>
            </w:r>
            <w:r w:rsidR="009862CA">
              <w:rPr>
                <w:rFonts w:asciiTheme="minorHAnsi" w:hAnsiTheme="minorHAnsi" w:cstheme="minorHAnsi"/>
                <w:sz w:val="22"/>
                <w:szCs w:val="22"/>
              </w:rPr>
              <w:t>5</w:t>
            </w:r>
            <w:r w:rsidRPr="00FA18D2">
              <w:rPr>
                <w:rFonts w:asciiTheme="minorHAnsi" w:hAnsiTheme="minorHAnsi" w:cstheme="minorHAnsi"/>
                <w:sz w:val="22"/>
                <w:szCs w:val="22"/>
              </w:rPr>
              <w:t xml:space="preserve"> CR for </w:t>
            </w:r>
            <w:r w:rsidR="00671979">
              <w:rPr>
                <w:rFonts w:asciiTheme="minorHAnsi" w:hAnsiTheme="minorHAnsi" w:cstheme="minorHAnsi"/>
                <w:sz w:val="22"/>
                <w:szCs w:val="22"/>
              </w:rPr>
              <w:t>puncturing</w:t>
            </w:r>
          </w:p>
        </w:tc>
      </w:tr>
      <w:tr w:rsidR="005731EF" w:rsidRPr="005731EF" w14:paraId="4D0531B6" w14:textId="77777777" w:rsidTr="00FB5A3F">
        <w:trPr>
          <w:trHeight w:val="359"/>
          <w:jc w:val="center"/>
        </w:trPr>
        <w:tc>
          <w:tcPr>
            <w:tcW w:w="9576" w:type="dxa"/>
            <w:gridSpan w:val="5"/>
            <w:vAlign w:val="center"/>
          </w:tcPr>
          <w:p w14:paraId="6F9BF4A4" w14:textId="019DA269"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292B7D">
              <w:rPr>
                <w:rFonts w:asciiTheme="minorHAnsi" w:hAnsiTheme="minorHAnsi" w:cstheme="minorHAnsi"/>
                <w:b w:val="0"/>
                <w:sz w:val="22"/>
                <w:szCs w:val="22"/>
              </w:rPr>
              <w:t>3</w:t>
            </w:r>
            <w:r w:rsidRPr="005731EF">
              <w:rPr>
                <w:rFonts w:asciiTheme="minorHAnsi" w:hAnsiTheme="minorHAnsi" w:cstheme="minorHAnsi"/>
                <w:b w:val="0"/>
                <w:sz w:val="22"/>
                <w:szCs w:val="22"/>
              </w:rPr>
              <w:t>-</w:t>
            </w:r>
            <w:r w:rsidR="00292B7D">
              <w:rPr>
                <w:rFonts w:asciiTheme="minorHAnsi" w:hAnsiTheme="minorHAnsi" w:cstheme="minorHAnsi"/>
                <w:b w:val="0"/>
                <w:sz w:val="22"/>
                <w:szCs w:val="22"/>
                <w:lang w:eastAsia="ko-KR"/>
              </w:rPr>
              <w:t>0</w:t>
            </w:r>
            <w:r w:rsidR="009862CA">
              <w:rPr>
                <w:rFonts w:asciiTheme="minorHAnsi" w:hAnsiTheme="minorHAnsi" w:cstheme="minorHAnsi"/>
                <w:b w:val="0"/>
                <w:sz w:val="22"/>
                <w:szCs w:val="22"/>
                <w:lang w:eastAsia="ko-KR"/>
              </w:rPr>
              <w:t>8</w:t>
            </w:r>
            <w:r w:rsidR="009D5F45">
              <w:rPr>
                <w:rFonts w:asciiTheme="minorHAnsi" w:hAnsiTheme="minorHAnsi" w:cstheme="minorHAnsi"/>
                <w:b w:val="0"/>
                <w:sz w:val="22"/>
                <w:szCs w:val="22"/>
                <w:lang w:eastAsia="ko-KR"/>
              </w:rPr>
              <w:t>-</w:t>
            </w:r>
            <w:r w:rsidR="009862CA">
              <w:rPr>
                <w:rFonts w:asciiTheme="minorHAnsi" w:hAnsiTheme="minorHAnsi" w:cstheme="minorHAnsi"/>
                <w:b w:val="0"/>
                <w:sz w:val="22"/>
                <w:szCs w:val="22"/>
                <w:lang w:eastAsia="ko-KR"/>
              </w:rPr>
              <w:t>22</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40F8C730"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6C7D2E">
        <w:rPr>
          <w:rFonts w:cstheme="minorHAnsi"/>
          <w:sz w:val="24"/>
        </w:rPr>
        <w:t xml:space="preserve"> </w:t>
      </w:r>
      <w:r w:rsidR="00386460">
        <w:rPr>
          <w:rFonts w:cstheme="minorHAnsi"/>
          <w:sz w:val="24"/>
        </w:rPr>
        <w:t>2</w:t>
      </w:r>
      <w:r w:rsidR="003C7436">
        <w:rPr>
          <w:rFonts w:cstheme="minorHAnsi"/>
          <w:sz w:val="24"/>
        </w:rPr>
        <w:t xml:space="preserve">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w:t>
      </w:r>
      <w:r w:rsidR="00D311DF">
        <w:rPr>
          <w:rFonts w:cstheme="minorHAnsi"/>
          <w:sz w:val="24"/>
        </w:rPr>
        <w:t>7</w:t>
      </w:r>
      <w:r w:rsidR="009862CA">
        <w:rPr>
          <w:rFonts w:cstheme="minorHAnsi"/>
          <w:sz w:val="24"/>
        </w:rPr>
        <w:t>5</w:t>
      </w:r>
      <w:r w:rsidRPr="008000DE">
        <w:rPr>
          <w:rFonts w:cstheme="minorHAnsi"/>
          <w:sz w:val="24"/>
        </w:rPr>
        <w:t>:</w:t>
      </w:r>
    </w:p>
    <w:p w14:paraId="24DCE740" w14:textId="0CEF389E" w:rsidR="00864FA1" w:rsidRPr="004D7D2E" w:rsidRDefault="003C7436" w:rsidP="00D34A8A">
      <w:pPr>
        <w:pStyle w:val="ListParagraph"/>
        <w:numPr>
          <w:ilvl w:val="0"/>
          <w:numId w:val="19"/>
        </w:numPr>
        <w:spacing w:after="0" w:line="240" w:lineRule="auto"/>
        <w:rPr>
          <w:rFonts w:cstheme="minorHAnsi"/>
          <w:sz w:val="24"/>
        </w:rPr>
      </w:pPr>
      <w:r w:rsidRPr="003C7436">
        <w:rPr>
          <w:rFonts w:cstheme="minorHAnsi"/>
          <w:sz w:val="24"/>
        </w:rPr>
        <w:t>19</w:t>
      </w:r>
      <w:r w:rsidR="00B554BF">
        <w:rPr>
          <w:rFonts w:cstheme="minorHAnsi"/>
          <w:sz w:val="24"/>
        </w:rPr>
        <w:t>625</w:t>
      </w:r>
      <w:r w:rsidRPr="003C7436">
        <w:rPr>
          <w:rFonts w:cstheme="minorHAnsi"/>
          <w:sz w:val="24"/>
        </w:rPr>
        <w:t>,</w:t>
      </w:r>
      <w:r w:rsidR="00B554BF">
        <w:rPr>
          <w:rFonts w:cstheme="minorHAnsi"/>
          <w:sz w:val="24"/>
        </w:rPr>
        <w:t xml:space="preserve"> </w:t>
      </w:r>
      <w:r w:rsidR="00B554BF" w:rsidRPr="00825A10">
        <w:rPr>
          <w:rFonts w:cstheme="minorHAnsi"/>
          <w:sz w:val="24"/>
          <w:highlight w:val="yellow"/>
        </w:rPr>
        <w:t>19624</w:t>
      </w:r>
    </w:p>
    <w:p w14:paraId="19BF9F78" w14:textId="77777777" w:rsidR="00D311DF" w:rsidRPr="00D311DF" w:rsidRDefault="00D311DF" w:rsidP="00500C03">
      <w:pPr>
        <w:pStyle w:val="ListParagraph"/>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73005D4C" w14:textId="34D6EDED" w:rsidR="002D3121" w:rsidRDefault="00083AF7" w:rsidP="005600D8">
      <w:pPr>
        <w:pStyle w:val="ListParagraph"/>
        <w:numPr>
          <w:ilvl w:val="0"/>
          <w:numId w:val="1"/>
        </w:numPr>
        <w:spacing w:after="0" w:line="240" w:lineRule="auto"/>
        <w:rPr>
          <w:rFonts w:cstheme="minorHAnsi"/>
          <w:sz w:val="24"/>
        </w:rPr>
      </w:pPr>
      <w:r>
        <w:rPr>
          <w:rFonts w:cstheme="minorHAnsi"/>
          <w:sz w:val="24"/>
        </w:rPr>
        <w:t>Rev 0: Initial version of the document</w:t>
      </w:r>
      <w:r w:rsidR="009862CA">
        <w:rPr>
          <w:rFonts w:cstheme="minorHAnsi"/>
          <w:sz w:val="24"/>
        </w:rPr>
        <w:t xml:space="preserve"> (inherit</w:t>
      </w:r>
      <w:r w:rsidR="005600D8">
        <w:rPr>
          <w:rFonts w:cstheme="minorHAnsi"/>
          <w:sz w:val="24"/>
        </w:rPr>
        <w:t>ed the same proposal from 23/728r2)</w:t>
      </w:r>
    </w:p>
    <w:p w14:paraId="6D5C57B6" w14:textId="28DC8810" w:rsidR="005B69BB" w:rsidRPr="005600D8" w:rsidRDefault="005B69BB" w:rsidP="005600D8">
      <w:pPr>
        <w:pStyle w:val="ListParagraph"/>
        <w:numPr>
          <w:ilvl w:val="0"/>
          <w:numId w:val="1"/>
        </w:numPr>
        <w:spacing w:after="0" w:line="240" w:lineRule="auto"/>
        <w:rPr>
          <w:rFonts w:cstheme="minorHAnsi"/>
          <w:sz w:val="24"/>
        </w:rPr>
      </w:pPr>
      <w:r>
        <w:rPr>
          <w:rFonts w:cstheme="minorHAnsi"/>
          <w:sz w:val="24"/>
        </w:rPr>
        <w:t>Rev 1: call out Bandwidth Indication subelement explicitly for clarity</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204AB7E" w14:textId="7E853F79" w:rsidR="00F07CBB" w:rsidRDefault="00F07CBB" w:rsidP="00F07CBB">
      <w:pPr>
        <w:pStyle w:val="T"/>
        <w:spacing w:line="240" w:lineRule="auto"/>
        <w:rPr>
          <w:b/>
          <w:i/>
          <w:iCs/>
          <w:highlight w:val="yellow"/>
        </w:rPr>
      </w:pPr>
      <w:r>
        <w:rPr>
          <w:b/>
          <w:i/>
          <w:iCs/>
          <w:highlight w:val="yellow"/>
        </w:rPr>
        <w:t xml:space="preserve">TGbe editor: Please note Baseline is </w:t>
      </w:r>
      <w:r w:rsidR="00EB49F1">
        <w:rPr>
          <w:b/>
          <w:i/>
          <w:iCs/>
          <w:highlight w:val="yellow"/>
        </w:rPr>
        <w:t>REVme_D</w:t>
      </w:r>
      <w:r w:rsidR="005600D8">
        <w:rPr>
          <w:b/>
          <w:i/>
          <w:iCs/>
          <w:highlight w:val="yellow"/>
        </w:rPr>
        <w:t>4</w:t>
      </w:r>
      <w:r w:rsidR="00BE7CC2">
        <w:rPr>
          <w:b/>
          <w:i/>
          <w:iCs/>
          <w:highlight w:val="yellow"/>
        </w:rPr>
        <w:t>.0</w:t>
      </w:r>
      <w:r>
        <w:rPr>
          <w:b/>
          <w:i/>
          <w:iCs/>
          <w:highlight w:val="yellow"/>
        </w:rPr>
        <w:t xml:space="preserve"> and 11be D</w:t>
      </w:r>
      <w:r w:rsidR="005600D8">
        <w:rPr>
          <w:b/>
          <w:i/>
          <w:iCs/>
          <w:highlight w:val="yellow"/>
        </w:rPr>
        <w:t>4.0</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864191" w:rsidRPr="00955C14" w14:paraId="276E00FB" w14:textId="77777777" w:rsidTr="00633FBF">
        <w:trPr>
          <w:trHeight w:val="449"/>
        </w:trPr>
        <w:tc>
          <w:tcPr>
            <w:tcW w:w="587" w:type="dxa"/>
            <w:shd w:val="clear" w:color="auto" w:fill="auto"/>
          </w:tcPr>
          <w:p w14:paraId="6C0A4E8F" w14:textId="45482697" w:rsidR="00864191" w:rsidRPr="00864191" w:rsidRDefault="00864191" w:rsidP="00864191">
            <w:pPr>
              <w:pStyle w:val="T1"/>
              <w:suppressAutoHyphens/>
              <w:spacing w:after="120"/>
              <w:rPr>
                <w:b w:val="0"/>
                <w:sz w:val="16"/>
              </w:rPr>
            </w:pPr>
            <w:r w:rsidRPr="00864191">
              <w:rPr>
                <w:b w:val="0"/>
                <w:sz w:val="16"/>
              </w:rPr>
              <w:t>19625</w:t>
            </w:r>
          </w:p>
        </w:tc>
        <w:tc>
          <w:tcPr>
            <w:tcW w:w="1034" w:type="dxa"/>
            <w:shd w:val="clear" w:color="auto" w:fill="auto"/>
          </w:tcPr>
          <w:p w14:paraId="6274B3AA" w14:textId="7BFD4D09" w:rsidR="00864191" w:rsidRPr="00864191" w:rsidRDefault="00864191" w:rsidP="00864191">
            <w:pPr>
              <w:pStyle w:val="T1"/>
              <w:suppressAutoHyphens/>
              <w:spacing w:after="120"/>
              <w:rPr>
                <w:b w:val="0"/>
                <w:sz w:val="16"/>
              </w:rPr>
            </w:pPr>
            <w:r w:rsidRPr="00864191">
              <w:rPr>
                <w:b w:val="0"/>
                <w:sz w:val="16"/>
              </w:rPr>
              <w:t>Yanjun Sun</w:t>
            </w:r>
          </w:p>
        </w:tc>
        <w:tc>
          <w:tcPr>
            <w:tcW w:w="976" w:type="dxa"/>
            <w:shd w:val="clear" w:color="auto" w:fill="auto"/>
          </w:tcPr>
          <w:p w14:paraId="321D7A5E" w14:textId="3F815ED6" w:rsidR="00864191" w:rsidRPr="00864191" w:rsidRDefault="00864191" w:rsidP="00864191">
            <w:pPr>
              <w:pStyle w:val="T1"/>
              <w:suppressAutoHyphens/>
              <w:spacing w:after="120"/>
              <w:rPr>
                <w:b w:val="0"/>
                <w:sz w:val="16"/>
              </w:rPr>
            </w:pPr>
            <w:r w:rsidRPr="00864191">
              <w:rPr>
                <w:b w:val="0"/>
                <w:sz w:val="16"/>
              </w:rPr>
              <w:t>35.15.2</w:t>
            </w:r>
          </w:p>
        </w:tc>
        <w:tc>
          <w:tcPr>
            <w:tcW w:w="635" w:type="dxa"/>
            <w:shd w:val="clear" w:color="auto" w:fill="auto"/>
          </w:tcPr>
          <w:p w14:paraId="2FEC3A6C" w14:textId="6120084A" w:rsidR="00864191" w:rsidRPr="00864191" w:rsidRDefault="00864191" w:rsidP="00864191">
            <w:pPr>
              <w:pStyle w:val="T1"/>
              <w:suppressAutoHyphens/>
              <w:spacing w:after="120"/>
              <w:rPr>
                <w:b w:val="0"/>
                <w:sz w:val="16"/>
              </w:rPr>
            </w:pPr>
            <w:r w:rsidRPr="00864191">
              <w:rPr>
                <w:b w:val="0"/>
                <w:sz w:val="16"/>
              </w:rPr>
              <w:t>638.61</w:t>
            </w:r>
          </w:p>
        </w:tc>
        <w:tc>
          <w:tcPr>
            <w:tcW w:w="2509" w:type="dxa"/>
            <w:shd w:val="clear" w:color="auto" w:fill="auto"/>
          </w:tcPr>
          <w:p w14:paraId="148A05A6" w14:textId="24EAE2D7" w:rsidR="00864191" w:rsidRPr="00864191" w:rsidRDefault="00864191" w:rsidP="00864191">
            <w:pPr>
              <w:pStyle w:val="T1"/>
              <w:suppressAutoHyphens/>
              <w:spacing w:after="120"/>
              <w:jc w:val="left"/>
              <w:rPr>
                <w:b w:val="0"/>
                <w:sz w:val="16"/>
              </w:rPr>
            </w:pPr>
            <w:r w:rsidRPr="00864191">
              <w:rPr>
                <w:b w:val="0"/>
                <w:sz w:val="16"/>
              </w:rPr>
              <w:t xml:space="preserve">As operating channel of an HE BSS doesn't include any statically punctured subchannel indicated in </w:t>
            </w:r>
            <w:r w:rsidRPr="00864191">
              <w:rPr>
                <w:b w:val="0"/>
                <w:sz w:val="16"/>
              </w:rPr>
              <w:lastRenderedPageBreak/>
              <w:t>Beacons, HE PPDU is not applicable here.</w:t>
            </w:r>
          </w:p>
        </w:tc>
        <w:tc>
          <w:tcPr>
            <w:tcW w:w="2179" w:type="dxa"/>
            <w:shd w:val="clear" w:color="auto" w:fill="auto"/>
          </w:tcPr>
          <w:p w14:paraId="0E075E91" w14:textId="620D116B" w:rsidR="00864191" w:rsidRPr="00864191" w:rsidRDefault="00864191" w:rsidP="00864191">
            <w:pPr>
              <w:pStyle w:val="T1"/>
              <w:suppressAutoHyphens/>
              <w:spacing w:after="120"/>
              <w:jc w:val="left"/>
              <w:rPr>
                <w:b w:val="0"/>
                <w:sz w:val="16"/>
              </w:rPr>
            </w:pPr>
            <w:r w:rsidRPr="00864191">
              <w:rPr>
                <w:b w:val="0"/>
                <w:sz w:val="16"/>
              </w:rPr>
              <w:lastRenderedPageBreak/>
              <w:t>Delete "HE," from the line.</w:t>
            </w:r>
          </w:p>
        </w:tc>
        <w:tc>
          <w:tcPr>
            <w:tcW w:w="2790" w:type="dxa"/>
            <w:shd w:val="clear" w:color="auto" w:fill="auto"/>
          </w:tcPr>
          <w:p w14:paraId="7DB90867" w14:textId="4183C435" w:rsidR="00864191" w:rsidRDefault="00864191" w:rsidP="00864191">
            <w:pPr>
              <w:pStyle w:val="T1"/>
              <w:suppressAutoHyphens/>
              <w:spacing w:after="120"/>
              <w:jc w:val="left"/>
              <w:rPr>
                <w:bCs/>
                <w:iCs/>
                <w:color w:val="000000"/>
                <w:sz w:val="16"/>
                <w:szCs w:val="16"/>
              </w:rPr>
            </w:pPr>
            <w:r>
              <w:rPr>
                <w:bCs/>
                <w:iCs/>
                <w:color w:val="000000"/>
                <w:sz w:val="16"/>
                <w:szCs w:val="16"/>
              </w:rPr>
              <w:t>Accepted</w:t>
            </w:r>
          </w:p>
          <w:p w14:paraId="4BC38910" w14:textId="1B78A0AF" w:rsidR="00864191" w:rsidRPr="004416DA" w:rsidRDefault="00864191" w:rsidP="00864191">
            <w:pPr>
              <w:pStyle w:val="T1"/>
              <w:suppressAutoHyphens/>
              <w:spacing w:after="120"/>
              <w:jc w:val="left"/>
              <w:rPr>
                <w:bCs/>
                <w:iCs/>
                <w:color w:val="000000"/>
                <w:sz w:val="16"/>
                <w:szCs w:val="16"/>
              </w:rPr>
            </w:pPr>
          </w:p>
        </w:tc>
      </w:tr>
      <w:tr w:rsidR="00386460" w:rsidRPr="00955C14" w14:paraId="5590E39D" w14:textId="77777777" w:rsidTr="00633FBF">
        <w:trPr>
          <w:trHeight w:val="449"/>
        </w:trPr>
        <w:tc>
          <w:tcPr>
            <w:tcW w:w="587" w:type="dxa"/>
            <w:shd w:val="clear" w:color="auto" w:fill="auto"/>
          </w:tcPr>
          <w:p w14:paraId="577BEC55" w14:textId="26D008D4" w:rsidR="00386460" w:rsidRPr="00386460" w:rsidRDefault="00386460" w:rsidP="00386460">
            <w:pPr>
              <w:pStyle w:val="T1"/>
              <w:suppressAutoHyphens/>
              <w:spacing w:after="120"/>
              <w:rPr>
                <w:b w:val="0"/>
                <w:sz w:val="16"/>
              </w:rPr>
            </w:pPr>
            <w:r w:rsidRPr="00825A10">
              <w:rPr>
                <w:b w:val="0"/>
                <w:sz w:val="16"/>
                <w:highlight w:val="yellow"/>
              </w:rPr>
              <w:t>19624</w:t>
            </w:r>
          </w:p>
        </w:tc>
        <w:tc>
          <w:tcPr>
            <w:tcW w:w="1034" w:type="dxa"/>
            <w:shd w:val="clear" w:color="auto" w:fill="auto"/>
          </w:tcPr>
          <w:p w14:paraId="4826580A" w14:textId="15EF6F41" w:rsidR="00386460" w:rsidRPr="00386460" w:rsidRDefault="00386460" w:rsidP="00386460">
            <w:pPr>
              <w:pStyle w:val="T1"/>
              <w:suppressAutoHyphens/>
              <w:spacing w:after="120"/>
              <w:rPr>
                <w:b w:val="0"/>
                <w:sz w:val="16"/>
              </w:rPr>
            </w:pPr>
            <w:r w:rsidRPr="00386460">
              <w:rPr>
                <w:b w:val="0"/>
                <w:sz w:val="16"/>
              </w:rPr>
              <w:t>Yanjun Sun</w:t>
            </w:r>
          </w:p>
        </w:tc>
        <w:tc>
          <w:tcPr>
            <w:tcW w:w="976" w:type="dxa"/>
            <w:shd w:val="clear" w:color="auto" w:fill="auto"/>
          </w:tcPr>
          <w:p w14:paraId="020C4556" w14:textId="1D8BD9F8" w:rsidR="00386460" w:rsidRPr="00386460" w:rsidRDefault="00386460" w:rsidP="00386460">
            <w:pPr>
              <w:pStyle w:val="T1"/>
              <w:suppressAutoHyphens/>
              <w:spacing w:after="120"/>
              <w:rPr>
                <w:b w:val="0"/>
                <w:sz w:val="16"/>
              </w:rPr>
            </w:pPr>
            <w:r w:rsidRPr="00386460">
              <w:rPr>
                <w:b w:val="0"/>
                <w:sz w:val="16"/>
              </w:rPr>
              <w:t>35.15.2</w:t>
            </w:r>
          </w:p>
        </w:tc>
        <w:tc>
          <w:tcPr>
            <w:tcW w:w="635" w:type="dxa"/>
            <w:shd w:val="clear" w:color="auto" w:fill="auto"/>
          </w:tcPr>
          <w:p w14:paraId="2BCCB595" w14:textId="1935D244" w:rsidR="00386460" w:rsidRPr="00386460" w:rsidRDefault="00386460" w:rsidP="00386460">
            <w:pPr>
              <w:pStyle w:val="T1"/>
              <w:suppressAutoHyphens/>
              <w:spacing w:after="120"/>
              <w:rPr>
                <w:b w:val="0"/>
                <w:sz w:val="16"/>
              </w:rPr>
            </w:pPr>
            <w:r w:rsidRPr="00386460">
              <w:rPr>
                <w:b w:val="0"/>
                <w:sz w:val="16"/>
              </w:rPr>
              <w:t>638.41</w:t>
            </w:r>
          </w:p>
        </w:tc>
        <w:tc>
          <w:tcPr>
            <w:tcW w:w="2509" w:type="dxa"/>
            <w:shd w:val="clear" w:color="auto" w:fill="auto"/>
          </w:tcPr>
          <w:p w14:paraId="675ED797" w14:textId="40D04602" w:rsidR="00386460" w:rsidRPr="00386460" w:rsidRDefault="00386460" w:rsidP="00386460">
            <w:pPr>
              <w:pStyle w:val="T1"/>
              <w:suppressAutoHyphens/>
              <w:spacing w:after="120"/>
              <w:jc w:val="left"/>
              <w:rPr>
                <w:b w:val="0"/>
                <w:sz w:val="16"/>
              </w:rPr>
            </w:pPr>
            <w:r w:rsidRPr="00386460">
              <w:rPr>
                <w:b w:val="0"/>
                <w:sz w:val="16"/>
              </w:rPr>
              <w:t>Clarification is needed on the 2 methods an EHT AP can use to indicate an updated puncturing pattern in D3.0: 1) indicated via the the Disabled Subchannel Bitmap subfield in the EHT Operation element in the Beacon frame, 2) indicated via the Disabled Subchannel Bitmap subfield in the Bandwidth Indication element of (e)CSA. The key difference between the two methods is that method 2) allows for a more graceful transition based on the channel switch acount. Please clarify the difference to avoid interop issue and add a should requirement for method 2) if a graceful transition is needed.</w:t>
            </w:r>
          </w:p>
        </w:tc>
        <w:tc>
          <w:tcPr>
            <w:tcW w:w="2179" w:type="dxa"/>
            <w:shd w:val="clear" w:color="auto" w:fill="auto"/>
          </w:tcPr>
          <w:p w14:paraId="3C81B11E" w14:textId="111A8343" w:rsidR="00386460" w:rsidRPr="00386460" w:rsidRDefault="00386460" w:rsidP="00386460">
            <w:pPr>
              <w:pStyle w:val="T1"/>
              <w:suppressAutoHyphens/>
              <w:spacing w:after="120"/>
              <w:jc w:val="left"/>
              <w:rPr>
                <w:b w:val="0"/>
                <w:sz w:val="16"/>
              </w:rPr>
            </w:pPr>
            <w:r w:rsidRPr="00386460">
              <w:rPr>
                <w:b w:val="0"/>
                <w:sz w:val="16"/>
              </w:rPr>
              <w:t>As in comment</w:t>
            </w:r>
          </w:p>
        </w:tc>
        <w:tc>
          <w:tcPr>
            <w:tcW w:w="2790" w:type="dxa"/>
            <w:shd w:val="clear" w:color="auto" w:fill="auto"/>
          </w:tcPr>
          <w:p w14:paraId="628E0C12" w14:textId="77777777" w:rsidR="00386460" w:rsidRDefault="00386460" w:rsidP="00386460">
            <w:pPr>
              <w:pStyle w:val="T1"/>
              <w:suppressAutoHyphens/>
              <w:spacing w:after="120"/>
              <w:jc w:val="left"/>
              <w:rPr>
                <w:bCs/>
                <w:iCs/>
                <w:color w:val="000000"/>
                <w:sz w:val="16"/>
                <w:szCs w:val="16"/>
              </w:rPr>
            </w:pPr>
            <w:r>
              <w:rPr>
                <w:bCs/>
                <w:iCs/>
                <w:color w:val="000000"/>
                <w:sz w:val="16"/>
                <w:szCs w:val="16"/>
              </w:rPr>
              <w:t>Revised</w:t>
            </w:r>
          </w:p>
          <w:p w14:paraId="733FFF28" w14:textId="77777777" w:rsidR="00386460" w:rsidRDefault="00386460" w:rsidP="00386460">
            <w:pPr>
              <w:pStyle w:val="T1"/>
              <w:suppressAutoHyphens/>
              <w:spacing w:after="120"/>
              <w:jc w:val="left"/>
              <w:rPr>
                <w:bCs/>
                <w:iCs/>
                <w:color w:val="000000"/>
                <w:sz w:val="16"/>
                <w:szCs w:val="16"/>
              </w:rPr>
            </w:pPr>
          </w:p>
          <w:p w14:paraId="3F8D8352" w14:textId="77777777" w:rsidR="00386460" w:rsidRPr="00386460" w:rsidRDefault="00386460" w:rsidP="00386460">
            <w:pPr>
              <w:pStyle w:val="T1"/>
              <w:suppressAutoHyphens/>
              <w:spacing w:after="120"/>
              <w:jc w:val="left"/>
              <w:rPr>
                <w:b w:val="0"/>
                <w:iCs/>
                <w:color w:val="000000"/>
                <w:sz w:val="16"/>
                <w:szCs w:val="16"/>
              </w:rPr>
            </w:pPr>
            <w:r w:rsidRPr="00386460">
              <w:rPr>
                <w:b w:val="0"/>
                <w:iCs/>
                <w:color w:val="000000"/>
                <w:sz w:val="16"/>
                <w:szCs w:val="16"/>
              </w:rPr>
              <w:t>Agree with the commenter in principle</w:t>
            </w:r>
          </w:p>
          <w:p w14:paraId="4B90810E" w14:textId="77777777" w:rsidR="00386460" w:rsidRPr="00386460" w:rsidRDefault="00386460" w:rsidP="00386460">
            <w:pPr>
              <w:pStyle w:val="T1"/>
              <w:suppressAutoHyphens/>
              <w:spacing w:after="120"/>
              <w:jc w:val="left"/>
              <w:rPr>
                <w:b w:val="0"/>
                <w:iCs/>
                <w:color w:val="000000"/>
                <w:sz w:val="16"/>
                <w:szCs w:val="16"/>
              </w:rPr>
            </w:pPr>
          </w:p>
          <w:p w14:paraId="45F7DF9D" w14:textId="340221BC" w:rsidR="00386460" w:rsidRPr="00386460" w:rsidRDefault="00386460" w:rsidP="00386460">
            <w:pPr>
              <w:pStyle w:val="T1"/>
              <w:suppressAutoHyphens/>
              <w:spacing w:after="120"/>
              <w:jc w:val="left"/>
              <w:rPr>
                <w:b w:val="0"/>
                <w:iCs/>
                <w:color w:val="000000"/>
                <w:sz w:val="16"/>
                <w:szCs w:val="16"/>
              </w:rPr>
            </w:pPr>
            <w:r w:rsidRPr="00386460">
              <w:rPr>
                <w:b w:val="0"/>
                <w:iCs/>
                <w:color w:val="000000"/>
                <w:sz w:val="16"/>
                <w:szCs w:val="16"/>
              </w:rPr>
              <w:t>Tgbe editor please implement changes as shown in doc 11-23/</w:t>
            </w:r>
            <w:r w:rsidR="00B554BF">
              <w:rPr>
                <w:b w:val="0"/>
                <w:iCs/>
                <w:color w:val="000000"/>
                <w:sz w:val="16"/>
                <w:szCs w:val="16"/>
              </w:rPr>
              <w:t>1411r</w:t>
            </w:r>
            <w:r w:rsidR="00803B46">
              <w:rPr>
                <w:b w:val="0"/>
                <w:iCs/>
                <w:color w:val="000000"/>
                <w:sz w:val="16"/>
                <w:szCs w:val="16"/>
              </w:rPr>
              <w:t>1</w:t>
            </w:r>
            <w:r w:rsidRPr="00386460">
              <w:rPr>
                <w:b w:val="0"/>
                <w:iCs/>
                <w:color w:val="000000"/>
                <w:sz w:val="16"/>
                <w:szCs w:val="16"/>
              </w:rPr>
              <w:t xml:space="preserve"> tagged as #19624</w:t>
            </w:r>
          </w:p>
          <w:p w14:paraId="5674B000" w14:textId="45B182E8" w:rsidR="00386460" w:rsidRDefault="00386460" w:rsidP="00386460">
            <w:pPr>
              <w:pStyle w:val="T1"/>
              <w:suppressAutoHyphens/>
              <w:spacing w:after="120"/>
              <w:jc w:val="left"/>
              <w:rPr>
                <w:bCs/>
                <w:iCs/>
                <w:color w:val="000000"/>
                <w:sz w:val="16"/>
                <w:szCs w:val="16"/>
              </w:rPr>
            </w:pP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1AE5171B"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w:t>
      </w:r>
      <w:r w:rsidR="00A14F5E" w:rsidRPr="00CE1ADE">
        <w:rPr>
          <w:rFonts w:ascii="Times New Roman" w:eastAsia="Malgun Gothic" w:hAnsi="Times New Roman" w:cs="Times New Roman"/>
          <w:sz w:val="18"/>
          <w:szCs w:val="20"/>
          <w:lang w:val="en-GB" w:eastAsia="ko-KR"/>
        </w:rPr>
        <w: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55F3CD98"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383E9940"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65F26B39" w14:textId="7E84B9DD" w:rsidR="008C09A4" w:rsidRPr="00942606" w:rsidRDefault="008C09A4" w:rsidP="008C09A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593DCB">
        <w:rPr>
          <w:rFonts w:ascii="Arial" w:hAnsi="Arial" w:cs="Arial"/>
          <w:b/>
          <w:bCs/>
          <w:i/>
          <w:iCs/>
          <w:sz w:val="20"/>
          <w:szCs w:val="20"/>
          <w:highlight w:val="yellow"/>
        </w:rPr>
        <w:t xml:space="preserve">Tgbe editor: Please </w:t>
      </w:r>
      <w:r>
        <w:rPr>
          <w:rFonts w:ascii="Arial" w:hAnsi="Arial" w:cs="Arial"/>
          <w:b/>
          <w:bCs/>
          <w:i/>
          <w:iCs/>
          <w:sz w:val="20"/>
          <w:szCs w:val="20"/>
          <w:highlight w:val="yellow"/>
        </w:rPr>
        <w:t>insert a new paragraph to the end of subclause 35.15.2 as follows (track change enabled</w:t>
      </w:r>
      <w:r w:rsidR="001847A5">
        <w:rPr>
          <w:rFonts w:ascii="Arial" w:hAnsi="Arial" w:cs="Arial"/>
          <w:b/>
          <w:bCs/>
          <w:i/>
          <w:iCs/>
          <w:sz w:val="20"/>
          <w:szCs w:val="20"/>
          <w:highlight w:val="yellow"/>
        </w:rPr>
        <w:t xml:space="preserve">, same as the </w:t>
      </w:r>
      <w:r w:rsidR="001A36BD">
        <w:rPr>
          <w:rFonts w:ascii="Arial" w:hAnsi="Arial" w:cs="Arial"/>
          <w:b/>
          <w:bCs/>
          <w:i/>
          <w:iCs/>
          <w:sz w:val="20"/>
          <w:szCs w:val="20"/>
          <w:highlight w:val="yellow"/>
        </w:rPr>
        <w:t>propose resolution in 23</w:t>
      </w:r>
      <w:r w:rsidR="00156ED1">
        <w:rPr>
          <w:rFonts w:ascii="Arial" w:hAnsi="Arial" w:cs="Arial"/>
          <w:b/>
          <w:bCs/>
          <w:i/>
          <w:iCs/>
          <w:sz w:val="20"/>
          <w:szCs w:val="20"/>
          <w:highlight w:val="yellow"/>
        </w:rPr>
        <w:t>/0</w:t>
      </w:r>
      <w:r w:rsidR="001A36BD">
        <w:rPr>
          <w:rFonts w:ascii="Arial" w:hAnsi="Arial" w:cs="Arial"/>
          <w:b/>
          <w:bCs/>
          <w:i/>
          <w:iCs/>
          <w:sz w:val="20"/>
          <w:szCs w:val="20"/>
          <w:highlight w:val="yellow"/>
        </w:rPr>
        <w:t>728r2</w:t>
      </w:r>
      <w:r>
        <w:rPr>
          <w:rFonts w:ascii="Arial" w:hAnsi="Arial" w:cs="Arial"/>
          <w:b/>
          <w:bCs/>
          <w:i/>
          <w:iCs/>
          <w:sz w:val="20"/>
          <w:szCs w:val="20"/>
          <w:highlight w:val="yellow"/>
        </w:rPr>
        <w:t>)</w:t>
      </w:r>
      <w:r w:rsidRPr="00593DCB">
        <w:rPr>
          <w:rFonts w:ascii="Arial" w:hAnsi="Arial" w:cs="Arial"/>
          <w:b/>
          <w:bCs/>
          <w:i/>
          <w:iCs/>
          <w:sz w:val="20"/>
          <w:szCs w:val="20"/>
          <w:highlight w:val="yellow"/>
        </w:rPr>
        <w:t>:</w:t>
      </w:r>
    </w:p>
    <w:p w14:paraId="20085695" w14:textId="77777777" w:rsidR="008C09A4" w:rsidRPr="00404F52" w:rsidRDefault="008C09A4" w:rsidP="008C09A4">
      <w:pPr>
        <w:widowControl w:val="0"/>
        <w:kinsoku w:val="0"/>
        <w:overflowPunct w:val="0"/>
        <w:autoSpaceDE w:val="0"/>
        <w:autoSpaceDN w:val="0"/>
        <w:adjustRightInd w:val="0"/>
        <w:spacing w:before="3" w:after="0" w:line="240" w:lineRule="auto"/>
        <w:rPr>
          <w:rFonts w:ascii="Times New Roman" w:eastAsia="DengXian" w:hAnsi="Times New Roman" w:cs="Times New Roman"/>
          <w:sz w:val="21"/>
          <w:szCs w:val="21"/>
          <w:lang w:eastAsia="zh-CN"/>
        </w:rPr>
      </w:pPr>
    </w:p>
    <w:p w14:paraId="7AEE42AE" w14:textId="77777777" w:rsidR="008C09A4" w:rsidRPr="007E6D30" w:rsidRDefault="008C09A4" w:rsidP="008C09A4">
      <w:pPr>
        <w:pStyle w:val="ListParagraph"/>
        <w:widowControl w:val="0"/>
        <w:numPr>
          <w:ilvl w:val="2"/>
          <w:numId w:val="28"/>
        </w:numPr>
        <w:tabs>
          <w:tab w:val="left" w:pos="884"/>
        </w:tabs>
        <w:kinsoku w:val="0"/>
        <w:overflowPunct w:val="0"/>
        <w:autoSpaceDE w:val="0"/>
        <w:autoSpaceDN w:val="0"/>
        <w:adjustRightInd w:val="0"/>
        <w:spacing w:after="0" w:line="240" w:lineRule="auto"/>
        <w:outlineLvl w:val="5"/>
        <w:rPr>
          <w:rFonts w:ascii="Arial" w:eastAsia="DengXian" w:hAnsi="Arial" w:cs="Arial"/>
          <w:b/>
          <w:bCs/>
          <w:color w:val="000000"/>
          <w:spacing w:val="-2"/>
          <w:sz w:val="20"/>
          <w:szCs w:val="20"/>
          <w:lang w:eastAsia="zh-CN"/>
        </w:rPr>
      </w:pPr>
      <w:bookmarkStart w:id="0" w:name="35.15.2_Preamble_puncturing_operation"/>
      <w:bookmarkStart w:id="1" w:name="_bookmark149"/>
      <w:bookmarkEnd w:id="0"/>
      <w:bookmarkEnd w:id="1"/>
      <w:r w:rsidRPr="007E6D30">
        <w:rPr>
          <w:rFonts w:ascii="Arial" w:eastAsia="DengXian" w:hAnsi="Arial" w:cs="Arial"/>
          <w:b/>
          <w:bCs/>
          <w:sz w:val="20"/>
          <w:szCs w:val="20"/>
          <w:lang w:eastAsia="zh-CN"/>
        </w:rPr>
        <w:t>Preamble</w:t>
      </w:r>
      <w:r w:rsidRPr="007E6D30">
        <w:rPr>
          <w:rFonts w:ascii="Arial" w:eastAsia="DengXian" w:hAnsi="Arial" w:cs="Arial"/>
          <w:b/>
          <w:bCs/>
          <w:spacing w:val="-12"/>
          <w:sz w:val="20"/>
          <w:szCs w:val="20"/>
          <w:lang w:eastAsia="zh-CN"/>
        </w:rPr>
        <w:t xml:space="preserve"> </w:t>
      </w:r>
      <w:r w:rsidRPr="007E6D30">
        <w:rPr>
          <w:rFonts w:ascii="Arial" w:eastAsia="DengXian" w:hAnsi="Arial" w:cs="Arial"/>
          <w:b/>
          <w:bCs/>
          <w:sz w:val="20"/>
          <w:szCs w:val="20"/>
          <w:lang w:eastAsia="zh-CN"/>
        </w:rPr>
        <w:t>puncturing</w:t>
      </w:r>
      <w:r w:rsidRPr="007E6D30">
        <w:rPr>
          <w:rFonts w:ascii="Arial" w:eastAsia="DengXian" w:hAnsi="Arial" w:cs="Arial"/>
          <w:b/>
          <w:bCs/>
          <w:spacing w:val="-11"/>
          <w:sz w:val="20"/>
          <w:szCs w:val="20"/>
          <w:lang w:eastAsia="zh-CN"/>
        </w:rPr>
        <w:t xml:space="preserve"> </w:t>
      </w:r>
      <w:r w:rsidRPr="007E6D30">
        <w:rPr>
          <w:rFonts w:ascii="Arial" w:eastAsia="DengXian" w:hAnsi="Arial" w:cs="Arial"/>
          <w:b/>
          <w:bCs/>
          <w:spacing w:val="-2"/>
          <w:sz w:val="20"/>
          <w:szCs w:val="20"/>
          <w:lang w:eastAsia="zh-CN"/>
        </w:rPr>
        <w:t>operation</w:t>
      </w:r>
    </w:p>
    <w:p w14:paraId="21810207" w14:textId="77777777" w:rsidR="008C09A4" w:rsidRDefault="008C09A4" w:rsidP="008C09A4">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sz w:val="20"/>
          <w:szCs w:val="20"/>
          <w:lang w:eastAsia="zh-CN"/>
        </w:rPr>
      </w:pPr>
    </w:p>
    <w:p w14:paraId="7E9BB711" w14:textId="2B8E30E0" w:rsidR="008C09A4" w:rsidRPr="00964C2D" w:rsidRDefault="008C09A4" w:rsidP="008C09A4">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sz w:val="20"/>
          <w:szCs w:val="20"/>
          <w:u w:val="single"/>
          <w:lang w:eastAsia="zh-CN"/>
        </w:rPr>
      </w:pPr>
      <w:r w:rsidRPr="00E82202">
        <w:rPr>
          <w:rFonts w:ascii="Times New Roman" w:eastAsia="DengXian" w:hAnsi="Times New Roman" w:cs="Times New Roman"/>
          <w:sz w:val="20"/>
          <w:szCs w:val="20"/>
          <w:highlight w:val="yellow"/>
          <w:lang w:eastAsia="zh-CN"/>
        </w:rPr>
        <w:t>(#1</w:t>
      </w:r>
      <w:r w:rsidR="001847A5">
        <w:rPr>
          <w:rFonts w:ascii="Times New Roman" w:eastAsia="DengXian" w:hAnsi="Times New Roman" w:cs="Times New Roman"/>
          <w:sz w:val="20"/>
          <w:szCs w:val="20"/>
          <w:highlight w:val="yellow"/>
          <w:lang w:eastAsia="zh-CN"/>
        </w:rPr>
        <w:t>9624</w:t>
      </w:r>
      <w:r w:rsidRPr="00E82202">
        <w:rPr>
          <w:rFonts w:ascii="Times New Roman" w:eastAsia="DengXian" w:hAnsi="Times New Roman" w:cs="Times New Roman"/>
          <w:sz w:val="20"/>
          <w:szCs w:val="20"/>
          <w:highlight w:val="yellow"/>
          <w:lang w:eastAsia="zh-CN"/>
        </w:rPr>
        <w:t>)</w:t>
      </w:r>
      <w:r w:rsidRPr="00964C2D">
        <w:rPr>
          <w:rFonts w:ascii="Times New Roman" w:eastAsia="DengXian" w:hAnsi="Times New Roman" w:cs="Times New Roman"/>
          <w:sz w:val="20"/>
          <w:szCs w:val="20"/>
          <w:u w:val="single"/>
          <w:lang w:eastAsia="zh-CN"/>
        </w:rPr>
        <w:t>To indicate a puncturing pattern change for the current BSS operating channel</w:t>
      </w:r>
      <w:ins w:id="2" w:author="r1" w:date="2023-09-12T06:05:00Z">
        <w:r w:rsidR="00411358" w:rsidRPr="00964C2D">
          <w:rPr>
            <w:rFonts w:ascii="Times New Roman" w:eastAsia="DengXian" w:hAnsi="Times New Roman" w:cs="Times New Roman"/>
            <w:sz w:val="20"/>
            <w:szCs w:val="20"/>
            <w:u w:val="single"/>
            <w:lang w:eastAsia="zh-CN"/>
          </w:rPr>
          <w:t xml:space="preserve"> </w:t>
        </w:r>
      </w:ins>
      <w:ins w:id="3" w:author="r1" w:date="2023-09-12T07:38:00Z">
        <w:r w:rsidR="00C30432">
          <w:rPr>
            <w:rFonts w:ascii="Times New Roman" w:eastAsia="DengXian" w:hAnsi="Times New Roman" w:cs="Times New Roman"/>
            <w:sz w:val="20"/>
            <w:szCs w:val="20"/>
            <w:u w:val="single"/>
            <w:lang w:eastAsia="zh-CN"/>
          </w:rPr>
          <w:t xml:space="preserve">carried </w:t>
        </w:r>
      </w:ins>
      <w:ins w:id="4" w:author="r1" w:date="2023-09-12T06:05:00Z">
        <w:r w:rsidR="00411358" w:rsidRPr="00964C2D">
          <w:rPr>
            <w:rFonts w:ascii="Times New Roman" w:eastAsia="DengXian" w:hAnsi="Times New Roman" w:cs="Times New Roman"/>
            <w:sz w:val="20"/>
            <w:szCs w:val="20"/>
            <w:u w:val="single"/>
            <w:lang w:eastAsia="zh-CN"/>
          </w:rPr>
          <w:t>in a Beacon frame</w:t>
        </w:r>
      </w:ins>
      <w:r w:rsidRPr="00964C2D">
        <w:rPr>
          <w:rFonts w:ascii="Times New Roman" w:eastAsia="DengXian" w:hAnsi="Times New Roman" w:cs="Times New Roman"/>
          <w:sz w:val="20"/>
          <w:szCs w:val="20"/>
          <w:u w:val="single"/>
          <w:lang w:eastAsia="zh-CN"/>
        </w:rPr>
        <w:t xml:space="preserve">, an EHT AP shall use an EHT Operation element or </w:t>
      </w:r>
      <w:ins w:id="5" w:author="r1" w:date="2023-09-12T05:59:00Z">
        <w:r w:rsidR="00E210C4" w:rsidRPr="00964C2D">
          <w:rPr>
            <w:rFonts w:ascii="Times New Roman" w:eastAsia="DengXian" w:hAnsi="Times New Roman" w:cs="Times New Roman"/>
            <w:sz w:val="20"/>
            <w:szCs w:val="20"/>
            <w:u w:val="single"/>
            <w:lang w:eastAsia="zh-CN"/>
          </w:rPr>
          <w:t>the Bandwidth Indication sub</w:t>
        </w:r>
      </w:ins>
      <w:ins w:id="6" w:author="r1" w:date="2023-09-12T06:00:00Z">
        <w:r w:rsidR="00EC5E9F" w:rsidRPr="00964C2D">
          <w:rPr>
            <w:rFonts w:ascii="Times New Roman" w:eastAsia="DengXian" w:hAnsi="Times New Roman" w:cs="Times New Roman"/>
            <w:sz w:val="20"/>
            <w:szCs w:val="20"/>
            <w:u w:val="single"/>
            <w:lang w:eastAsia="zh-CN"/>
          </w:rPr>
          <w:t xml:space="preserve">element in </w:t>
        </w:r>
      </w:ins>
      <w:r w:rsidRPr="00964C2D">
        <w:rPr>
          <w:rFonts w:ascii="Times New Roman" w:eastAsia="DengXian" w:hAnsi="Times New Roman" w:cs="Times New Roman"/>
          <w:sz w:val="20"/>
          <w:szCs w:val="20"/>
          <w:u w:val="single"/>
          <w:lang w:eastAsia="zh-CN"/>
        </w:rPr>
        <w:t>a Channel Switch Wrapper element (see 35.15.3 (Channel switching methods for an EHT BSS)).</w:t>
      </w:r>
    </w:p>
    <w:p w14:paraId="36CAF0D3" w14:textId="6DF9A464" w:rsidR="008C09A4" w:rsidRPr="00964C2D" w:rsidRDefault="008C09A4" w:rsidP="008C09A4">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sz w:val="20"/>
          <w:szCs w:val="20"/>
          <w:u w:val="single"/>
          <w:lang w:eastAsia="zh-CN"/>
        </w:rPr>
      </w:pPr>
      <w:r w:rsidRPr="00964C2D">
        <w:rPr>
          <w:rFonts w:ascii="Times New Roman" w:eastAsia="DengXian" w:hAnsi="Times New Roman" w:cs="Times New Roman"/>
          <w:sz w:val="20"/>
          <w:szCs w:val="20"/>
          <w:u w:val="single"/>
          <w:lang w:eastAsia="zh-CN"/>
        </w:rPr>
        <w:t xml:space="preserve">NOTE—The Channel Switch Count field in a Channel Switch Announcement element or an Extended Channel Switch Announcement element sent together with the </w:t>
      </w:r>
      <w:ins w:id="7" w:author="r1" w:date="2023-09-12T06:06:00Z">
        <w:r w:rsidR="006400E7" w:rsidRPr="00964C2D">
          <w:rPr>
            <w:rFonts w:ascii="Times New Roman" w:eastAsia="DengXian" w:hAnsi="Times New Roman" w:cs="Times New Roman"/>
            <w:sz w:val="20"/>
            <w:szCs w:val="20"/>
            <w:u w:val="single"/>
            <w:lang w:eastAsia="zh-CN"/>
          </w:rPr>
          <w:t xml:space="preserve">Bandwidth Indication subelement of the </w:t>
        </w:r>
      </w:ins>
      <w:r w:rsidRPr="00964C2D">
        <w:rPr>
          <w:rFonts w:ascii="Times New Roman" w:eastAsia="DengXian" w:hAnsi="Times New Roman" w:cs="Times New Roman"/>
          <w:sz w:val="20"/>
          <w:szCs w:val="20"/>
          <w:u w:val="single"/>
          <w:lang w:eastAsia="zh-CN"/>
        </w:rPr>
        <w:t xml:space="preserve">Channel Switch Wrapper element allows the AP to notify  the associated non-AP STAs in advance about the upcoming puncturing pattern, so it is recommended to use the Channel Switch Wrapper element to indicate the puncturing pattern change.    </w:t>
      </w:r>
    </w:p>
    <w:p w14:paraId="69E484F8" w14:textId="45D05FA7" w:rsidR="00134A42" w:rsidRPr="0089227C" w:rsidRDefault="00134A42" w:rsidP="008C09A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
    <w:sectPr w:rsidR="00134A42" w:rsidRPr="0089227C" w:rsidSect="0022620F">
      <w:headerReference w:type="default" r:id="rId9"/>
      <w:footerReference w:type="default" r:id="rId10"/>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E9A9D" w14:textId="77777777" w:rsidR="00044E64" w:rsidRDefault="00044E64" w:rsidP="00766E54">
      <w:pPr>
        <w:spacing w:after="0" w:line="240" w:lineRule="auto"/>
      </w:pPr>
      <w:r>
        <w:separator/>
      </w:r>
    </w:p>
  </w:endnote>
  <w:endnote w:type="continuationSeparator" w:id="0">
    <w:p w14:paraId="1AC41C8D" w14:textId="77777777" w:rsidR="00044E64" w:rsidRDefault="00044E64" w:rsidP="00766E54">
      <w:pPr>
        <w:spacing w:after="0" w:line="240" w:lineRule="auto"/>
      </w:pPr>
      <w:r>
        <w:continuationSeparator/>
      </w:r>
    </w:p>
  </w:endnote>
  <w:endnote w:type="continuationNotice" w:id="1">
    <w:p w14:paraId="309D5604" w14:textId="77777777" w:rsidR="00044E64" w:rsidRDefault="00044E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66F26" w14:textId="77777777" w:rsidR="00044E64" w:rsidRDefault="00044E64" w:rsidP="00766E54">
      <w:pPr>
        <w:spacing w:after="0" w:line="240" w:lineRule="auto"/>
      </w:pPr>
      <w:r>
        <w:separator/>
      </w:r>
    </w:p>
  </w:footnote>
  <w:footnote w:type="continuationSeparator" w:id="0">
    <w:p w14:paraId="61473297" w14:textId="77777777" w:rsidR="00044E64" w:rsidRDefault="00044E64" w:rsidP="00766E54">
      <w:pPr>
        <w:spacing w:after="0" w:line="240" w:lineRule="auto"/>
      </w:pPr>
      <w:r>
        <w:continuationSeparator/>
      </w:r>
    </w:p>
  </w:footnote>
  <w:footnote w:type="continuationNotice" w:id="1">
    <w:p w14:paraId="7C27991D" w14:textId="77777777" w:rsidR="00044E64" w:rsidRDefault="00044E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5B1E" w14:textId="62C88917" w:rsidR="008969D9" w:rsidRPr="00B21A42" w:rsidRDefault="0014171B" w:rsidP="00B21A42">
    <w:pPr>
      <w:pStyle w:val="Header"/>
      <w:pBdr>
        <w:bottom w:val="single" w:sz="8" w:space="1" w:color="auto"/>
      </w:pBdr>
      <w:tabs>
        <w:tab w:val="clear" w:pos="4680"/>
        <w:tab w:val="center" w:pos="8280"/>
      </w:tabs>
      <w:rPr>
        <w:sz w:val="28"/>
      </w:rPr>
    </w:pPr>
    <w:r>
      <w:rPr>
        <w:sz w:val="28"/>
      </w:rPr>
      <w:t>Aug</w:t>
    </w:r>
    <w:r w:rsidR="002F28E1">
      <w:rPr>
        <w:sz w:val="28"/>
      </w:rPr>
      <w:t xml:space="preserve"> 202</w:t>
    </w:r>
    <w:r w:rsidR="00292B7D">
      <w:rPr>
        <w:sz w:val="28"/>
      </w:rPr>
      <w:t>3</w:t>
    </w:r>
    <w:r w:rsidR="002F28E1">
      <w:rPr>
        <w:sz w:val="28"/>
      </w:rPr>
      <w:tab/>
      <w:t>IEEE P802.11-</w:t>
    </w:r>
    <w:r w:rsidR="00D311DF">
      <w:rPr>
        <w:sz w:val="28"/>
      </w:rPr>
      <w:t>23</w:t>
    </w:r>
    <w:r w:rsidR="002F28E1">
      <w:rPr>
        <w:sz w:val="28"/>
      </w:rPr>
      <w:t>/</w:t>
    </w:r>
    <w:r>
      <w:rPr>
        <w:sz w:val="28"/>
      </w:rPr>
      <w:t>14</w:t>
    </w:r>
    <w:r w:rsidR="00671979">
      <w:rPr>
        <w:sz w:val="28"/>
      </w:rPr>
      <w:t>11</w:t>
    </w:r>
    <w:r w:rsidR="00864FA1">
      <w:rPr>
        <w:sz w:val="28"/>
      </w:rPr>
      <w:t>r</w:t>
    </w:r>
    <w:r w:rsidR="00803B46">
      <w:rPr>
        <w:sz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883" w:hanging="724"/>
      </w:pPr>
      <w:rPr>
        <w:spacing w:val="-1"/>
        <w:w w:val="99"/>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rFonts w:ascii="Arial" w:hAnsi="Arial" w:cs="Arial"/>
        <w:b/>
        <w:bCs/>
        <w:i w:val="0"/>
        <w:iCs w:val="0"/>
        <w:w w:val="99"/>
        <w:sz w:val="20"/>
        <w:szCs w:val="20"/>
      </w:rPr>
    </w:lvl>
    <w:lvl w:ilvl="5">
      <w:numFmt w:val="bullet"/>
      <w:lvlText w:val="—"/>
      <w:lvlJc w:val="left"/>
      <w:pPr>
        <w:ind w:left="760" w:hanging="891"/>
      </w:pPr>
      <w:rPr>
        <w:rFonts w:ascii="Times New Roman" w:hAnsi="Times New Roman" w:cs="Times New Roman"/>
        <w:b w:val="0"/>
        <w:bCs w:val="0"/>
        <w:i w:val="0"/>
        <w:iCs w:val="0"/>
        <w:w w:val="99"/>
        <w:sz w:val="20"/>
        <w:szCs w:val="20"/>
      </w:rPr>
    </w:lvl>
    <w:lvl w:ilvl="6">
      <w:numFmt w:val="bullet"/>
      <w:lvlText w:val="•"/>
      <w:lvlJc w:val="left"/>
      <w:pPr>
        <w:ind w:left="1080" w:hanging="891"/>
      </w:pPr>
      <w:rPr>
        <w:rFonts w:ascii="Times New Roman" w:hAnsi="Times New Roman" w:cs="Times New Roman"/>
        <w:b w:val="0"/>
        <w:bCs w:val="0"/>
        <w:i w:val="0"/>
        <w:iCs w:val="0"/>
        <w:w w:val="99"/>
        <w:sz w:val="20"/>
        <w:szCs w:val="20"/>
      </w:rPr>
    </w:lvl>
    <w:lvl w:ilvl="7">
      <w:numFmt w:val="bullet"/>
      <w:lvlText w:val="•"/>
      <w:lvlJc w:val="left"/>
      <w:pPr>
        <w:ind w:left="1040" w:hanging="891"/>
      </w:pPr>
    </w:lvl>
    <w:lvl w:ilvl="8">
      <w:numFmt w:val="bullet"/>
      <w:lvlText w:val="•"/>
      <w:lvlJc w:val="left"/>
      <w:pPr>
        <w:ind w:left="1060" w:hanging="891"/>
      </w:pPr>
    </w:lvl>
  </w:abstractNum>
  <w:abstractNum w:abstractNumId="2"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3"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6"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7"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8" w15:restartNumberingAfterBreak="0">
    <w:nsid w:val="00000444"/>
    <w:multiLevelType w:val="multilevel"/>
    <w:tmpl w:val="FFFFFFFF"/>
    <w:lvl w:ilvl="0">
      <w:numFmt w:val="bullet"/>
      <w:lvlText w:val="—"/>
      <w:lvlJc w:val="left"/>
      <w:pPr>
        <w:ind w:left="760" w:hanging="400"/>
      </w:pPr>
      <w:rPr>
        <w:rFonts w:ascii="Times New Roman" w:hAnsi="Times New Roman" w:cs="Times New Roman"/>
        <w:w w:val="99"/>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9"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4A0E24"/>
    <w:multiLevelType w:val="multilevel"/>
    <w:tmpl w:val="7898C3B4"/>
    <w:lvl w:ilvl="0">
      <w:start w:val="35"/>
      <w:numFmt w:val="decimal"/>
      <w:lvlText w:val="%1"/>
      <w:lvlJc w:val="left"/>
      <w:pPr>
        <w:ind w:left="660" w:hanging="660"/>
      </w:pPr>
      <w:rPr>
        <w:rFonts w:hint="default"/>
        <w:color w:val="auto"/>
      </w:rPr>
    </w:lvl>
    <w:lvl w:ilvl="1">
      <w:start w:val="15"/>
      <w:numFmt w:val="decimal"/>
      <w:lvlText w:val="%1.%2"/>
      <w:lvlJc w:val="left"/>
      <w:pPr>
        <w:ind w:left="739" w:hanging="660"/>
      </w:pPr>
      <w:rPr>
        <w:rFonts w:hint="default"/>
        <w:color w:val="auto"/>
      </w:rPr>
    </w:lvl>
    <w:lvl w:ilvl="2">
      <w:start w:val="2"/>
      <w:numFmt w:val="decimal"/>
      <w:lvlText w:val="%1.%2.%3"/>
      <w:lvlJc w:val="left"/>
      <w:pPr>
        <w:ind w:left="878" w:hanging="720"/>
      </w:pPr>
      <w:rPr>
        <w:rFonts w:hint="default"/>
        <w:color w:val="auto"/>
      </w:rPr>
    </w:lvl>
    <w:lvl w:ilvl="3">
      <w:start w:val="1"/>
      <w:numFmt w:val="decimal"/>
      <w:lvlText w:val="%1.%2.%3.%4"/>
      <w:lvlJc w:val="left"/>
      <w:pPr>
        <w:ind w:left="957" w:hanging="720"/>
      </w:pPr>
      <w:rPr>
        <w:rFonts w:hint="default"/>
        <w:color w:val="auto"/>
      </w:rPr>
    </w:lvl>
    <w:lvl w:ilvl="4">
      <w:start w:val="1"/>
      <w:numFmt w:val="decimal"/>
      <w:lvlText w:val="%1.%2.%3.%4.%5"/>
      <w:lvlJc w:val="left"/>
      <w:pPr>
        <w:ind w:left="1396" w:hanging="1080"/>
      </w:pPr>
      <w:rPr>
        <w:rFonts w:hint="default"/>
        <w:color w:val="auto"/>
      </w:rPr>
    </w:lvl>
    <w:lvl w:ilvl="5">
      <w:start w:val="1"/>
      <w:numFmt w:val="decimal"/>
      <w:lvlText w:val="%1.%2.%3.%4.%5.%6"/>
      <w:lvlJc w:val="left"/>
      <w:pPr>
        <w:ind w:left="1475" w:hanging="1080"/>
      </w:pPr>
      <w:rPr>
        <w:rFonts w:hint="default"/>
        <w:color w:val="auto"/>
      </w:rPr>
    </w:lvl>
    <w:lvl w:ilvl="6">
      <w:start w:val="1"/>
      <w:numFmt w:val="decimal"/>
      <w:lvlText w:val="%1.%2.%3.%4.%5.%6.%7"/>
      <w:lvlJc w:val="left"/>
      <w:pPr>
        <w:ind w:left="1914" w:hanging="1440"/>
      </w:pPr>
      <w:rPr>
        <w:rFonts w:hint="default"/>
        <w:color w:val="auto"/>
      </w:rPr>
    </w:lvl>
    <w:lvl w:ilvl="7">
      <w:start w:val="1"/>
      <w:numFmt w:val="decimal"/>
      <w:lvlText w:val="%1.%2.%3.%4.%5.%6.%7.%8"/>
      <w:lvlJc w:val="left"/>
      <w:pPr>
        <w:ind w:left="1993" w:hanging="1440"/>
      </w:pPr>
      <w:rPr>
        <w:rFonts w:hint="default"/>
        <w:color w:val="auto"/>
      </w:rPr>
    </w:lvl>
    <w:lvl w:ilvl="8">
      <w:start w:val="1"/>
      <w:numFmt w:val="decimal"/>
      <w:lvlText w:val="%1.%2.%3.%4.%5.%6.%7.%8.%9"/>
      <w:lvlJc w:val="left"/>
      <w:pPr>
        <w:ind w:left="2072" w:hanging="1440"/>
      </w:pPr>
      <w:rPr>
        <w:rFonts w:hint="default"/>
        <w:color w:val="auto"/>
      </w:rPr>
    </w:lvl>
  </w:abstractNum>
  <w:abstractNum w:abstractNumId="11" w15:restartNumberingAfterBreak="0">
    <w:nsid w:val="079F0290"/>
    <w:multiLevelType w:val="hybridMultilevel"/>
    <w:tmpl w:val="5914DAE6"/>
    <w:lvl w:ilvl="0" w:tplc="A4200266">
      <w:start w:val="9"/>
      <w:numFmt w:val="decimal"/>
      <w:lvlText w:val="%1)"/>
      <w:lvlJc w:val="left"/>
      <w:pPr>
        <w:ind w:left="1080" w:hanging="360"/>
      </w:pPr>
      <w:rPr>
        <w:rFonts w:eastAsia="MS Mincho"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5F2AC9"/>
    <w:multiLevelType w:val="hybridMultilevel"/>
    <w:tmpl w:val="73C6D9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97EEF"/>
    <w:multiLevelType w:val="hybridMultilevel"/>
    <w:tmpl w:val="B19E786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EF4B94"/>
    <w:multiLevelType w:val="hybridMultilevel"/>
    <w:tmpl w:val="041C22B8"/>
    <w:lvl w:ilvl="0" w:tplc="6E6243D8">
      <w:start w:val="35"/>
      <w:numFmt w:val="bullet"/>
      <w:lvlText w:val=""/>
      <w:lvlJc w:val="left"/>
      <w:pPr>
        <w:ind w:left="520" w:hanging="360"/>
      </w:pPr>
      <w:rPr>
        <w:rFonts w:ascii="Wingdings" w:eastAsia="DengXian" w:hAnsi="Wingdings"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0" w15:restartNumberingAfterBreak="0">
    <w:nsid w:val="625A52E7"/>
    <w:multiLevelType w:val="hybridMultilevel"/>
    <w:tmpl w:val="3EA6D008"/>
    <w:lvl w:ilvl="0" w:tplc="69601796">
      <w:start w:val="35"/>
      <w:numFmt w:val="bullet"/>
      <w:lvlText w:val="-"/>
      <w:lvlJc w:val="left"/>
      <w:pPr>
        <w:ind w:left="520" w:hanging="360"/>
      </w:pPr>
      <w:rPr>
        <w:rFonts w:ascii="Times New Roman" w:eastAsia="DengXian" w:hAnsi="Times New Roman"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1" w15:restartNumberingAfterBreak="0">
    <w:nsid w:val="64AA14BA"/>
    <w:multiLevelType w:val="hybridMultilevel"/>
    <w:tmpl w:val="73C6D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3"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7"/>
  </w:num>
  <w:num w:numId="2" w16cid:durableId="1029528780">
    <w:abstractNumId w:val="6"/>
  </w:num>
  <w:num w:numId="3" w16cid:durableId="1638805147">
    <w:abstractNumId w:val="5"/>
  </w:num>
  <w:num w:numId="4" w16cid:durableId="955257431">
    <w:abstractNumId w:val="4"/>
  </w:num>
  <w:num w:numId="5" w16cid:durableId="925967273">
    <w:abstractNumId w:val="3"/>
  </w:num>
  <w:num w:numId="6" w16cid:durableId="1816682100">
    <w:abstractNumId w:val="2"/>
  </w:num>
  <w:num w:numId="7" w16cid:durableId="1572422708">
    <w:abstractNumId w:val="23"/>
  </w:num>
  <w:num w:numId="8" w16cid:durableId="1151409014">
    <w:abstractNumId w:val="7"/>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22"/>
  </w:num>
  <w:num w:numId="15" w16cid:durableId="1673944292">
    <w:abstractNumId w:val="17"/>
  </w:num>
  <w:num w:numId="16" w16cid:durableId="1917977495">
    <w:abstractNumId w:val="14"/>
  </w:num>
  <w:num w:numId="17" w16cid:durableId="131871079">
    <w:abstractNumId w:val="18"/>
  </w:num>
  <w:num w:numId="18" w16cid:durableId="1779793106">
    <w:abstractNumId w:val="16"/>
  </w:num>
  <w:num w:numId="19" w16cid:durableId="450561063">
    <w:abstractNumId w:val="13"/>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9"/>
  </w:num>
  <w:num w:numId="22" w16cid:durableId="766388794">
    <w:abstractNumId w:val="21"/>
  </w:num>
  <w:num w:numId="23" w16cid:durableId="610892906">
    <w:abstractNumId w:val="12"/>
  </w:num>
  <w:num w:numId="24" w16cid:durableId="2072581079">
    <w:abstractNumId w:val="15"/>
  </w:num>
  <w:num w:numId="25" w16cid:durableId="152987676">
    <w:abstractNumId w:val="11"/>
  </w:num>
  <w:num w:numId="26" w16cid:durableId="395979749">
    <w:abstractNumId w:val="8"/>
  </w:num>
  <w:num w:numId="27" w16cid:durableId="926232689">
    <w:abstractNumId w:val="1"/>
  </w:num>
  <w:num w:numId="28" w16cid:durableId="591203291">
    <w:abstractNumId w:val="10"/>
  </w:num>
  <w:num w:numId="29" w16cid:durableId="1954290053">
    <w:abstractNumId w:val="19"/>
  </w:num>
  <w:num w:numId="30" w16cid:durableId="1688094849">
    <w:abstractNumId w:val="2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0A06"/>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4FC4"/>
    <w:rsid w:val="00005283"/>
    <w:rsid w:val="0000531E"/>
    <w:rsid w:val="00005767"/>
    <w:rsid w:val="00005964"/>
    <w:rsid w:val="00005A75"/>
    <w:rsid w:val="00005F0A"/>
    <w:rsid w:val="00005F0B"/>
    <w:rsid w:val="000060C2"/>
    <w:rsid w:val="000066C2"/>
    <w:rsid w:val="00006C87"/>
    <w:rsid w:val="00006D2D"/>
    <w:rsid w:val="00006E8B"/>
    <w:rsid w:val="000070C1"/>
    <w:rsid w:val="000071F4"/>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375"/>
    <w:rsid w:val="0001753D"/>
    <w:rsid w:val="0001784B"/>
    <w:rsid w:val="00020529"/>
    <w:rsid w:val="000205DC"/>
    <w:rsid w:val="0002140A"/>
    <w:rsid w:val="00021FB5"/>
    <w:rsid w:val="000226C3"/>
    <w:rsid w:val="000231D3"/>
    <w:rsid w:val="00023370"/>
    <w:rsid w:val="000239AC"/>
    <w:rsid w:val="000239D0"/>
    <w:rsid w:val="00023C2F"/>
    <w:rsid w:val="00024E25"/>
    <w:rsid w:val="000251F6"/>
    <w:rsid w:val="0002585C"/>
    <w:rsid w:val="000258BC"/>
    <w:rsid w:val="00025AB6"/>
    <w:rsid w:val="00025EBA"/>
    <w:rsid w:val="00025EE3"/>
    <w:rsid w:val="000262FB"/>
    <w:rsid w:val="00026A14"/>
    <w:rsid w:val="00026D97"/>
    <w:rsid w:val="00027069"/>
    <w:rsid w:val="0002779A"/>
    <w:rsid w:val="0002783D"/>
    <w:rsid w:val="00030529"/>
    <w:rsid w:val="00030680"/>
    <w:rsid w:val="00031008"/>
    <w:rsid w:val="000310FC"/>
    <w:rsid w:val="00031146"/>
    <w:rsid w:val="00031977"/>
    <w:rsid w:val="000319D9"/>
    <w:rsid w:val="00032E57"/>
    <w:rsid w:val="00032F34"/>
    <w:rsid w:val="000334E3"/>
    <w:rsid w:val="00033742"/>
    <w:rsid w:val="00033D23"/>
    <w:rsid w:val="00033EC0"/>
    <w:rsid w:val="000341D9"/>
    <w:rsid w:val="00034417"/>
    <w:rsid w:val="0003455A"/>
    <w:rsid w:val="00034A84"/>
    <w:rsid w:val="00034CB4"/>
    <w:rsid w:val="00034D12"/>
    <w:rsid w:val="000354EF"/>
    <w:rsid w:val="0003554C"/>
    <w:rsid w:val="00035624"/>
    <w:rsid w:val="00035639"/>
    <w:rsid w:val="00035762"/>
    <w:rsid w:val="000361E7"/>
    <w:rsid w:val="000365CA"/>
    <w:rsid w:val="000372F4"/>
    <w:rsid w:val="0003731F"/>
    <w:rsid w:val="00037905"/>
    <w:rsid w:val="00037911"/>
    <w:rsid w:val="00040716"/>
    <w:rsid w:val="00040DEF"/>
    <w:rsid w:val="00041392"/>
    <w:rsid w:val="00041755"/>
    <w:rsid w:val="00041AF5"/>
    <w:rsid w:val="000420C5"/>
    <w:rsid w:val="00042534"/>
    <w:rsid w:val="000429FF"/>
    <w:rsid w:val="00042C36"/>
    <w:rsid w:val="00042CD1"/>
    <w:rsid w:val="00042F22"/>
    <w:rsid w:val="00043060"/>
    <w:rsid w:val="00044041"/>
    <w:rsid w:val="00044710"/>
    <w:rsid w:val="00044B6F"/>
    <w:rsid w:val="00044BD9"/>
    <w:rsid w:val="00044E64"/>
    <w:rsid w:val="0004521B"/>
    <w:rsid w:val="00045800"/>
    <w:rsid w:val="00046078"/>
    <w:rsid w:val="0004661F"/>
    <w:rsid w:val="00046695"/>
    <w:rsid w:val="00046DE1"/>
    <w:rsid w:val="000470A6"/>
    <w:rsid w:val="0004733A"/>
    <w:rsid w:val="00047F4D"/>
    <w:rsid w:val="00047F63"/>
    <w:rsid w:val="0005085F"/>
    <w:rsid w:val="000508ED"/>
    <w:rsid w:val="00051099"/>
    <w:rsid w:val="000516CE"/>
    <w:rsid w:val="00051733"/>
    <w:rsid w:val="00051C73"/>
    <w:rsid w:val="00051EEE"/>
    <w:rsid w:val="00052945"/>
    <w:rsid w:val="00052A44"/>
    <w:rsid w:val="000531F3"/>
    <w:rsid w:val="00053507"/>
    <w:rsid w:val="000542B0"/>
    <w:rsid w:val="00054373"/>
    <w:rsid w:val="000546D9"/>
    <w:rsid w:val="0005482C"/>
    <w:rsid w:val="00054E39"/>
    <w:rsid w:val="000557CE"/>
    <w:rsid w:val="00055833"/>
    <w:rsid w:val="00055A04"/>
    <w:rsid w:val="000569BA"/>
    <w:rsid w:val="00056B2E"/>
    <w:rsid w:val="000573BE"/>
    <w:rsid w:val="00057592"/>
    <w:rsid w:val="00057E2F"/>
    <w:rsid w:val="00057F18"/>
    <w:rsid w:val="000600C9"/>
    <w:rsid w:val="00060131"/>
    <w:rsid w:val="00060772"/>
    <w:rsid w:val="00060E5C"/>
    <w:rsid w:val="0006119B"/>
    <w:rsid w:val="000611D3"/>
    <w:rsid w:val="00061378"/>
    <w:rsid w:val="000613F0"/>
    <w:rsid w:val="00061585"/>
    <w:rsid w:val="00061A45"/>
    <w:rsid w:val="00061D84"/>
    <w:rsid w:val="00062293"/>
    <w:rsid w:val="00062FD5"/>
    <w:rsid w:val="00063AD2"/>
    <w:rsid w:val="00063B8C"/>
    <w:rsid w:val="00063F72"/>
    <w:rsid w:val="00064111"/>
    <w:rsid w:val="0006468D"/>
    <w:rsid w:val="000649CE"/>
    <w:rsid w:val="00064AB7"/>
    <w:rsid w:val="00065009"/>
    <w:rsid w:val="00065122"/>
    <w:rsid w:val="000656A8"/>
    <w:rsid w:val="00065872"/>
    <w:rsid w:val="0006592C"/>
    <w:rsid w:val="0006631D"/>
    <w:rsid w:val="00066717"/>
    <w:rsid w:val="00066BD0"/>
    <w:rsid w:val="00067009"/>
    <w:rsid w:val="000675DF"/>
    <w:rsid w:val="0006764A"/>
    <w:rsid w:val="000677C4"/>
    <w:rsid w:val="000677D5"/>
    <w:rsid w:val="000700C6"/>
    <w:rsid w:val="000714A4"/>
    <w:rsid w:val="00071C40"/>
    <w:rsid w:val="00071D56"/>
    <w:rsid w:val="00071FC6"/>
    <w:rsid w:val="0007223F"/>
    <w:rsid w:val="00072398"/>
    <w:rsid w:val="00072B2B"/>
    <w:rsid w:val="00072E97"/>
    <w:rsid w:val="00072FF7"/>
    <w:rsid w:val="00073372"/>
    <w:rsid w:val="00073593"/>
    <w:rsid w:val="0007361C"/>
    <w:rsid w:val="00073C29"/>
    <w:rsid w:val="00073C31"/>
    <w:rsid w:val="00074230"/>
    <w:rsid w:val="00074DEA"/>
    <w:rsid w:val="00074DF2"/>
    <w:rsid w:val="0007586F"/>
    <w:rsid w:val="00075A89"/>
    <w:rsid w:val="00076467"/>
    <w:rsid w:val="00076482"/>
    <w:rsid w:val="000765F3"/>
    <w:rsid w:val="000766D1"/>
    <w:rsid w:val="00076906"/>
    <w:rsid w:val="00076CD4"/>
    <w:rsid w:val="00076E10"/>
    <w:rsid w:val="00076E91"/>
    <w:rsid w:val="00077583"/>
    <w:rsid w:val="00077A49"/>
    <w:rsid w:val="00080386"/>
    <w:rsid w:val="00080AED"/>
    <w:rsid w:val="000810BB"/>
    <w:rsid w:val="00081218"/>
    <w:rsid w:val="000813B9"/>
    <w:rsid w:val="000815FB"/>
    <w:rsid w:val="00081BB2"/>
    <w:rsid w:val="00081DBE"/>
    <w:rsid w:val="000824E6"/>
    <w:rsid w:val="00083AF7"/>
    <w:rsid w:val="00083F9E"/>
    <w:rsid w:val="0008437C"/>
    <w:rsid w:val="00084D55"/>
    <w:rsid w:val="00084DB2"/>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CD5"/>
    <w:rsid w:val="00093FF4"/>
    <w:rsid w:val="0009426B"/>
    <w:rsid w:val="00094AB2"/>
    <w:rsid w:val="00094D2C"/>
    <w:rsid w:val="000960CB"/>
    <w:rsid w:val="000962CE"/>
    <w:rsid w:val="00096E8D"/>
    <w:rsid w:val="00097592"/>
    <w:rsid w:val="00097C6D"/>
    <w:rsid w:val="00097E51"/>
    <w:rsid w:val="00097F20"/>
    <w:rsid w:val="000A0695"/>
    <w:rsid w:val="000A0CDF"/>
    <w:rsid w:val="000A1062"/>
    <w:rsid w:val="000A12E1"/>
    <w:rsid w:val="000A180E"/>
    <w:rsid w:val="000A1D88"/>
    <w:rsid w:val="000A21DB"/>
    <w:rsid w:val="000A2A48"/>
    <w:rsid w:val="000A2AD0"/>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8F2"/>
    <w:rsid w:val="000A6BF2"/>
    <w:rsid w:val="000A6DD8"/>
    <w:rsid w:val="000A707C"/>
    <w:rsid w:val="000A72A5"/>
    <w:rsid w:val="000A73B4"/>
    <w:rsid w:val="000A7632"/>
    <w:rsid w:val="000A79B5"/>
    <w:rsid w:val="000A7B13"/>
    <w:rsid w:val="000A7CD8"/>
    <w:rsid w:val="000B0454"/>
    <w:rsid w:val="000B070A"/>
    <w:rsid w:val="000B0EC3"/>
    <w:rsid w:val="000B2710"/>
    <w:rsid w:val="000B283A"/>
    <w:rsid w:val="000B2F7D"/>
    <w:rsid w:val="000B44C7"/>
    <w:rsid w:val="000B49E3"/>
    <w:rsid w:val="000B4EDD"/>
    <w:rsid w:val="000B5065"/>
    <w:rsid w:val="000B58C4"/>
    <w:rsid w:val="000B58C5"/>
    <w:rsid w:val="000B6B6C"/>
    <w:rsid w:val="000B78DC"/>
    <w:rsid w:val="000B7EA1"/>
    <w:rsid w:val="000C03CC"/>
    <w:rsid w:val="000C05E8"/>
    <w:rsid w:val="000C061F"/>
    <w:rsid w:val="000C0918"/>
    <w:rsid w:val="000C0C00"/>
    <w:rsid w:val="000C0CF7"/>
    <w:rsid w:val="000C192B"/>
    <w:rsid w:val="000C1ABD"/>
    <w:rsid w:val="000C1BB8"/>
    <w:rsid w:val="000C2285"/>
    <w:rsid w:val="000C2380"/>
    <w:rsid w:val="000C272C"/>
    <w:rsid w:val="000C2C5B"/>
    <w:rsid w:val="000C2F71"/>
    <w:rsid w:val="000C31E0"/>
    <w:rsid w:val="000C32C4"/>
    <w:rsid w:val="000C35B8"/>
    <w:rsid w:val="000C3D2B"/>
    <w:rsid w:val="000C40A8"/>
    <w:rsid w:val="000C4278"/>
    <w:rsid w:val="000C470C"/>
    <w:rsid w:val="000C4A9D"/>
    <w:rsid w:val="000C4EFC"/>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2F0"/>
    <w:rsid w:val="000E055B"/>
    <w:rsid w:val="000E07AF"/>
    <w:rsid w:val="000E09AB"/>
    <w:rsid w:val="000E11DB"/>
    <w:rsid w:val="000E20B6"/>
    <w:rsid w:val="000E2401"/>
    <w:rsid w:val="000E262E"/>
    <w:rsid w:val="000E2BDC"/>
    <w:rsid w:val="000E3963"/>
    <w:rsid w:val="000E396F"/>
    <w:rsid w:val="000E3B39"/>
    <w:rsid w:val="000E4177"/>
    <w:rsid w:val="000E47D6"/>
    <w:rsid w:val="000E4882"/>
    <w:rsid w:val="000E4BF3"/>
    <w:rsid w:val="000E4EFF"/>
    <w:rsid w:val="000E5719"/>
    <w:rsid w:val="000E5BED"/>
    <w:rsid w:val="000E62CB"/>
    <w:rsid w:val="000E6553"/>
    <w:rsid w:val="000E6762"/>
    <w:rsid w:val="000E7442"/>
    <w:rsid w:val="000E7648"/>
    <w:rsid w:val="000E76E3"/>
    <w:rsid w:val="000E78F3"/>
    <w:rsid w:val="000F0055"/>
    <w:rsid w:val="000F00AB"/>
    <w:rsid w:val="000F0BEC"/>
    <w:rsid w:val="000F0CFD"/>
    <w:rsid w:val="000F1987"/>
    <w:rsid w:val="000F1C50"/>
    <w:rsid w:val="000F1C57"/>
    <w:rsid w:val="000F1E82"/>
    <w:rsid w:val="000F1F4C"/>
    <w:rsid w:val="000F280E"/>
    <w:rsid w:val="000F3330"/>
    <w:rsid w:val="000F3338"/>
    <w:rsid w:val="000F36AE"/>
    <w:rsid w:val="000F39C3"/>
    <w:rsid w:val="000F4A69"/>
    <w:rsid w:val="000F4D0E"/>
    <w:rsid w:val="000F4ED3"/>
    <w:rsid w:val="000F674C"/>
    <w:rsid w:val="000F6892"/>
    <w:rsid w:val="000F69BB"/>
    <w:rsid w:val="000F6BD5"/>
    <w:rsid w:val="000F6C43"/>
    <w:rsid w:val="000F6F1D"/>
    <w:rsid w:val="000F7636"/>
    <w:rsid w:val="000F796C"/>
    <w:rsid w:val="000F7D30"/>
    <w:rsid w:val="00100B26"/>
    <w:rsid w:val="00100D37"/>
    <w:rsid w:val="00101520"/>
    <w:rsid w:val="00101608"/>
    <w:rsid w:val="001016F5"/>
    <w:rsid w:val="00101CA3"/>
    <w:rsid w:val="00101FE7"/>
    <w:rsid w:val="00102936"/>
    <w:rsid w:val="00102C9B"/>
    <w:rsid w:val="00102EDC"/>
    <w:rsid w:val="00103198"/>
    <w:rsid w:val="0010320C"/>
    <w:rsid w:val="0010329E"/>
    <w:rsid w:val="0010334A"/>
    <w:rsid w:val="0010390B"/>
    <w:rsid w:val="00103B3E"/>
    <w:rsid w:val="00103CED"/>
    <w:rsid w:val="0010465C"/>
    <w:rsid w:val="00105313"/>
    <w:rsid w:val="00105569"/>
    <w:rsid w:val="001056D1"/>
    <w:rsid w:val="00105913"/>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166"/>
    <w:rsid w:val="0011321B"/>
    <w:rsid w:val="00113DF7"/>
    <w:rsid w:val="00114688"/>
    <w:rsid w:val="001146DD"/>
    <w:rsid w:val="001157EB"/>
    <w:rsid w:val="00115A5F"/>
    <w:rsid w:val="00115C73"/>
    <w:rsid w:val="00115DD8"/>
    <w:rsid w:val="00116FB7"/>
    <w:rsid w:val="001170D6"/>
    <w:rsid w:val="0011769A"/>
    <w:rsid w:val="0011779A"/>
    <w:rsid w:val="00117B25"/>
    <w:rsid w:val="0012002A"/>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BF2"/>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4A42"/>
    <w:rsid w:val="00134B8B"/>
    <w:rsid w:val="001350D0"/>
    <w:rsid w:val="00135313"/>
    <w:rsid w:val="00135855"/>
    <w:rsid w:val="00136060"/>
    <w:rsid w:val="00136F61"/>
    <w:rsid w:val="001373EA"/>
    <w:rsid w:val="0013767A"/>
    <w:rsid w:val="00137763"/>
    <w:rsid w:val="001378B5"/>
    <w:rsid w:val="00137ED8"/>
    <w:rsid w:val="00140269"/>
    <w:rsid w:val="00140321"/>
    <w:rsid w:val="00140782"/>
    <w:rsid w:val="00140A9B"/>
    <w:rsid w:val="00140D4A"/>
    <w:rsid w:val="001415B6"/>
    <w:rsid w:val="0014171B"/>
    <w:rsid w:val="001417E9"/>
    <w:rsid w:val="00141C15"/>
    <w:rsid w:val="00142166"/>
    <w:rsid w:val="001437FB"/>
    <w:rsid w:val="001439A2"/>
    <w:rsid w:val="00143BAF"/>
    <w:rsid w:val="00144570"/>
    <w:rsid w:val="0014522B"/>
    <w:rsid w:val="0014528E"/>
    <w:rsid w:val="00146006"/>
    <w:rsid w:val="00146779"/>
    <w:rsid w:val="00146BA4"/>
    <w:rsid w:val="00147D05"/>
    <w:rsid w:val="00150D71"/>
    <w:rsid w:val="00150F17"/>
    <w:rsid w:val="00151BFE"/>
    <w:rsid w:val="00151FC2"/>
    <w:rsid w:val="0015228D"/>
    <w:rsid w:val="00152341"/>
    <w:rsid w:val="00152803"/>
    <w:rsid w:val="00152880"/>
    <w:rsid w:val="00152C00"/>
    <w:rsid w:val="001539B9"/>
    <w:rsid w:val="00153D6B"/>
    <w:rsid w:val="0015400A"/>
    <w:rsid w:val="00154155"/>
    <w:rsid w:val="0015438C"/>
    <w:rsid w:val="00155063"/>
    <w:rsid w:val="00155C23"/>
    <w:rsid w:val="0015606E"/>
    <w:rsid w:val="00156809"/>
    <w:rsid w:val="00156ED1"/>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4DAA"/>
    <w:rsid w:val="0016504E"/>
    <w:rsid w:val="00165343"/>
    <w:rsid w:val="00165672"/>
    <w:rsid w:val="0016576F"/>
    <w:rsid w:val="00165A0C"/>
    <w:rsid w:val="00166146"/>
    <w:rsid w:val="001667FF"/>
    <w:rsid w:val="001675BD"/>
    <w:rsid w:val="00167633"/>
    <w:rsid w:val="001679B4"/>
    <w:rsid w:val="00167C5B"/>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576A"/>
    <w:rsid w:val="00176225"/>
    <w:rsid w:val="00176489"/>
    <w:rsid w:val="00176534"/>
    <w:rsid w:val="00176E9E"/>
    <w:rsid w:val="00177C87"/>
    <w:rsid w:val="00177CBE"/>
    <w:rsid w:val="00180A54"/>
    <w:rsid w:val="00180B59"/>
    <w:rsid w:val="00180BC4"/>
    <w:rsid w:val="00181388"/>
    <w:rsid w:val="001815B0"/>
    <w:rsid w:val="00181782"/>
    <w:rsid w:val="0018202F"/>
    <w:rsid w:val="00182250"/>
    <w:rsid w:val="00182BCF"/>
    <w:rsid w:val="00182E94"/>
    <w:rsid w:val="00182FEF"/>
    <w:rsid w:val="00183574"/>
    <w:rsid w:val="0018381C"/>
    <w:rsid w:val="00183A6F"/>
    <w:rsid w:val="00183C9C"/>
    <w:rsid w:val="00183CF8"/>
    <w:rsid w:val="001840BB"/>
    <w:rsid w:val="001847A5"/>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6E1"/>
    <w:rsid w:val="0018788E"/>
    <w:rsid w:val="00187AED"/>
    <w:rsid w:val="00190C86"/>
    <w:rsid w:val="00190CCF"/>
    <w:rsid w:val="00190E17"/>
    <w:rsid w:val="00191075"/>
    <w:rsid w:val="001912A1"/>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741E"/>
    <w:rsid w:val="0019769F"/>
    <w:rsid w:val="001A05B4"/>
    <w:rsid w:val="001A0FA3"/>
    <w:rsid w:val="001A13E8"/>
    <w:rsid w:val="001A1795"/>
    <w:rsid w:val="001A188D"/>
    <w:rsid w:val="001A22D5"/>
    <w:rsid w:val="001A258D"/>
    <w:rsid w:val="001A2840"/>
    <w:rsid w:val="001A3483"/>
    <w:rsid w:val="001A36BD"/>
    <w:rsid w:val="001A3F6B"/>
    <w:rsid w:val="001A4516"/>
    <w:rsid w:val="001A4D26"/>
    <w:rsid w:val="001A640B"/>
    <w:rsid w:val="001A67CC"/>
    <w:rsid w:val="001A6972"/>
    <w:rsid w:val="001A749E"/>
    <w:rsid w:val="001A7920"/>
    <w:rsid w:val="001A7B74"/>
    <w:rsid w:val="001B0144"/>
    <w:rsid w:val="001B06A8"/>
    <w:rsid w:val="001B06F8"/>
    <w:rsid w:val="001B0AB8"/>
    <w:rsid w:val="001B1019"/>
    <w:rsid w:val="001B101E"/>
    <w:rsid w:val="001B10BD"/>
    <w:rsid w:val="001B1335"/>
    <w:rsid w:val="001B13C5"/>
    <w:rsid w:val="001B167A"/>
    <w:rsid w:val="001B1789"/>
    <w:rsid w:val="001B1909"/>
    <w:rsid w:val="001B20B9"/>
    <w:rsid w:val="001B256B"/>
    <w:rsid w:val="001B38C1"/>
    <w:rsid w:val="001B39C1"/>
    <w:rsid w:val="001B3D8F"/>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4D3F"/>
    <w:rsid w:val="001C52DB"/>
    <w:rsid w:val="001C52E7"/>
    <w:rsid w:val="001C550E"/>
    <w:rsid w:val="001C551C"/>
    <w:rsid w:val="001C5830"/>
    <w:rsid w:val="001C5B9D"/>
    <w:rsid w:val="001C6337"/>
    <w:rsid w:val="001C63E2"/>
    <w:rsid w:val="001C63EF"/>
    <w:rsid w:val="001C692B"/>
    <w:rsid w:val="001C69B1"/>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09A"/>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0FD"/>
    <w:rsid w:val="001E652D"/>
    <w:rsid w:val="001E685C"/>
    <w:rsid w:val="001E7026"/>
    <w:rsid w:val="001E7437"/>
    <w:rsid w:val="001E753F"/>
    <w:rsid w:val="001E7634"/>
    <w:rsid w:val="001E7738"/>
    <w:rsid w:val="001E787C"/>
    <w:rsid w:val="001F0409"/>
    <w:rsid w:val="001F04D2"/>
    <w:rsid w:val="001F0AB6"/>
    <w:rsid w:val="001F0ED8"/>
    <w:rsid w:val="001F1E43"/>
    <w:rsid w:val="001F2069"/>
    <w:rsid w:val="001F2448"/>
    <w:rsid w:val="001F2C35"/>
    <w:rsid w:val="001F2F1B"/>
    <w:rsid w:val="001F2FB8"/>
    <w:rsid w:val="001F3EA3"/>
    <w:rsid w:val="001F4113"/>
    <w:rsid w:val="001F58B9"/>
    <w:rsid w:val="001F5CD1"/>
    <w:rsid w:val="001F6CC7"/>
    <w:rsid w:val="001F720E"/>
    <w:rsid w:val="001F72BA"/>
    <w:rsid w:val="001F72C2"/>
    <w:rsid w:val="001F780C"/>
    <w:rsid w:val="001F7851"/>
    <w:rsid w:val="0020046B"/>
    <w:rsid w:val="002004CB"/>
    <w:rsid w:val="00200C52"/>
    <w:rsid w:val="002013AA"/>
    <w:rsid w:val="0020156F"/>
    <w:rsid w:val="00201BD4"/>
    <w:rsid w:val="00201FB7"/>
    <w:rsid w:val="002020E0"/>
    <w:rsid w:val="0020297D"/>
    <w:rsid w:val="00202A61"/>
    <w:rsid w:val="00202B9B"/>
    <w:rsid w:val="00202DC5"/>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A95"/>
    <w:rsid w:val="00211C5E"/>
    <w:rsid w:val="00211E69"/>
    <w:rsid w:val="00211F13"/>
    <w:rsid w:val="00212452"/>
    <w:rsid w:val="00212CD6"/>
    <w:rsid w:val="0021324C"/>
    <w:rsid w:val="0021374F"/>
    <w:rsid w:val="00213D10"/>
    <w:rsid w:val="00213F6B"/>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0DA"/>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1A4D"/>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679"/>
    <w:rsid w:val="002368BD"/>
    <w:rsid w:val="00236982"/>
    <w:rsid w:val="00236A50"/>
    <w:rsid w:val="00236CBE"/>
    <w:rsid w:val="00240257"/>
    <w:rsid w:val="002402BA"/>
    <w:rsid w:val="002404BD"/>
    <w:rsid w:val="0024069E"/>
    <w:rsid w:val="00241306"/>
    <w:rsid w:val="0024148F"/>
    <w:rsid w:val="00242527"/>
    <w:rsid w:val="00243016"/>
    <w:rsid w:val="00243CB7"/>
    <w:rsid w:val="00243D52"/>
    <w:rsid w:val="002453DA"/>
    <w:rsid w:val="00245899"/>
    <w:rsid w:val="002458E4"/>
    <w:rsid w:val="00245C27"/>
    <w:rsid w:val="00245CBD"/>
    <w:rsid w:val="00245D80"/>
    <w:rsid w:val="0024612D"/>
    <w:rsid w:val="002467DE"/>
    <w:rsid w:val="00246ABA"/>
    <w:rsid w:val="00247D69"/>
    <w:rsid w:val="0025160A"/>
    <w:rsid w:val="002516C2"/>
    <w:rsid w:val="00251976"/>
    <w:rsid w:val="00251B46"/>
    <w:rsid w:val="00251D51"/>
    <w:rsid w:val="002527E1"/>
    <w:rsid w:val="0025289A"/>
    <w:rsid w:val="002530B6"/>
    <w:rsid w:val="0025326B"/>
    <w:rsid w:val="00253F98"/>
    <w:rsid w:val="002540F2"/>
    <w:rsid w:val="00254129"/>
    <w:rsid w:val="0025461E"/>
    <w:rsid w:val="0025491E"/>
    <w:rsid w:val="00254B63"/>
    <w:rsid w:val="00254C11"/>
    <w:rsid w:val="00255476"/>
    <w:rsid w:val="002554B9"/>
    <w:rsid w:val="00255535"/>
    <w:rsid w:val="002555F8"/>
    <w:rsid w:val="00255F35"/>
    <w:rsid w:val="00256DD8"/>
    <w:rsid w:val="00256FBC"/>
    <w:rsid w:val="00257034"/>
    <w:rsid w:val="00257068"/>
    <w:rsid w:val="00257A2D"/>
    <w:rsid w:val="00257B1E"/>
    <w:rsid w:val="002600EC"/>
    <w:rsid w:val="002604DA"/>
    <w:rsid w:val="0026072C"/>
    <w:rsid w:val="0026079D"/>
    <w:rsid w:val="00260E77"/>
    <w:rsid w:val="00261113"/>
    <w:rsid w:val="002613A8"/>
    <w:rsid w:val="00261696"/>
    <w:rsid w:val="002616D3"/>
    <w:rsid w:val="00261985"/>
    <w:rsid w:val="00261CFC"/>
    <w:rsid w:val="00261D97"/>
    <w:rsid w:val="00262C9B"/>
    <w:rsid w:val="00263798"/>
    <w:rsid w:val="00263A24"/>
    <w:rsid w:val="00263B32"/>
    <w:rsid w:val="00263D5F"/>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1D65"/>
    <w:rsid w:val="00272129"/>
    <w:rsid w:val="002729E6"/>
    <w:rsid w:val="00273125"/>
    <w:rsid w:val="002732BE"/>
    <w:rsid w:val="002732E6"/>
    <w:rsid w:val="00273537"/>
    <w:rsid w:val="0027356D"/>
    <w:rsid w:val="0027358E"/>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A4E"/>
    <w:rsid w:val="00287BEB"/>
    <w:rsid w:val="00290047"/>
    <w:rsid w:val="002902CE"/>
    <w:rsid w:val="002905AD"/>
    <w:rsid w:val="002906E6"/>
    <w:rsid w:val="00290B3D"/>
    <w:rsid w:val="002912DE"/>
    <w:rsid w:val="0029144E"/>
    <w:rsid w:val="002914AB"/>
    <w:rsid w:val="002918D8"/>
    <w:rsid w:val="00291D0E"/>
    <w:rsid w:val="00292468"/>
    <w:rsid w:val="002924E1"/>
    <w:rsid w:val="00292787"/>
    <w:rsid w:val="0029296F"/>
    <w:rsid w:val="00292A4B"/>
    <w:rsid w:val="00292B7D"/>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050"/>
    <w:rsid w:val="002A0379"/>
    <w:rsid w:val="002A0AD5"/>
    <w:rsid w:val="002A1346"/>
    <w:rsid w:val="002A2039"/>
    <w:rsid w:val="002A226A"/>
    <w:rsid w:val="002A285E"/>
    <w:rsid w:val="002A2959"/>
    <w:rsid w:val="002A2AD2"/>
    <w:rsid w:val="002A300D"/>
    <w:rsid w:val="002A3145"/>
    <w:rsid w:val="002A3562"/>
    <w:rsid w:val="002A3696"/>
    <w:rsid w:val="002A3FAC"/>
    <w:rsid w:val="002A41A2"/>
    <w:rsid w:val="002A4925"/>
    <w:rsid w:val="002A4AC1"/>
    <w:rsid w:val="002A4C8E"/>
    <w:rsid w:val="002A4F4F"/>
    <w:rsid w:val="002A54D3"/>
    <w:rsid w:val="002A558C"/>
    <w:rsid w:val="002A581D"/>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310"/>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34C"/>
    <w:rsid w:val="002C2638"/>
    <w:rsid w:val="002C2769"/>
    <w:rsid w:val="002C31A8"/>
    <w:rsid w:val="002C3A3E"/>
    <w:rsid w:val="002C3B88"/>
    <w:rsid w:val="002C4248"/>
    <w:rsid w:val="002C44EE"/>
    <w:rsid w:val="002C4591"/>
    <w:rsid w:val="002C4A10"/>
    <w:rsid w:val="002C4C26"/>
    <w:rsid w:val="002C580C"/>
    <w:rsid w:val="002C646B"/>
    <w:rsid w:val="002C6618"/>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121"/>
    <w:rsid w:val="002D368F"/>
    <w:rsid w:val="002D3CDF"/>
    <w:rsid w:val="002D3D41"/>
    <w:rsid w:val="002D42D4"/>
    <w:rsid w:val="002D4A68"/>
    <w:rsid w:val="002D4BCF"/>
    <w:rsid w:val="002D540E"/>
    <w:rsid w:val="002D5C01"/>
    <w:rsid w:val="002D66DD"/>
    <w:rsid w:val="002D7172"/>
    <w:rsid w:val="002D7722"/>
    <w:rsid w:val="002D77BB"/>
    <w:rsid w:val="002D7B4B"/>
    <w:rsid w:val="002E02AE"/>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0A2"/>
    <w:rsid w:val="002E41C9"/>
    <w:rsid w:val="002E426F"/>
    <w:rsid w:val="002E5E6E"/>
    <w:rsid w:val="002E606F"/>
    <w:rsid w:val="002E635F"/>
    <w:rsid w:val="002E65F7"/>
    <w:rsid w:val="002E71E1"/>
    <w:rsid w:val="002F01AD"/>
    <w:rsid w:val="002F0403"/>
    <w:rsid w:val="002F10B2"/>
    <w:rsid w:val="002F114F"/>
    <w:rsid w:val="002F12A8"/>
    <w:rsid w:val="002F13DE"/>
    <w:rsid w:val="002F1F19"/>
    <w:rsid w:val="002F2204"/>
    <w:rsid w:val="002F2225"/>
    <w:rsid w:val="002F2836"/>
    <w:rsid w:val="002F28E1"/>
    <w:rsid w:val="002F2F1C"/>
    <w:rsid w:val="002F2F61"/>
    <w:rsid w:val="002F33B0"/>
    <w:rsid w:val="002F36C7"/>
    <w:rsid w:val="002F3E3F"/>
    <w:rsid w:val="002F41A0"/>
    <w:rsid w:val="002F45A3"/>
    <w:rsid w:val="002F543B"/>
    <w:rsid w:val="002F5E6B"/>
    <w:rsid w:val="002F6695"/>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CF1"/>
    <w:rsid w:val="00303D6D"/>
    <w:rsid w:val="003049F5"/>
    <w:rsid w:val="00305A4C"/>
    <w:rsid w:val="00306329"/>
    <w:rsid w:val="00306CAA"/>
    <w:rsid w:val="00306E5D"/>
    <w:rsid w:val="003074DC"/>
    <w:rsid w:val="00307A1B"/>
    <w:rsid w:val="00307D2C"/>
    <w:rsid w:val="00310071"/>
    <w:rsid w:val="00310680"/>
    <w:rsid w:val="0031092D"/>
    <w:rsid w:val="00310E36"/>
    <w:rsid w:val="00311F70"/>
    <w:rsid w:val="00311F92"/>
    <w:rsid w:val="00312894"/>
    <w:rsid w:val="003129F8"/>
    <w:rsid w:val="003139FA"/>
    <w:rsid w:val="00313C1B"/>
    <w:rsid w:val="00314139"/>
    <w:rsid w:val="00314296"/>
    <w:rsid w:val="003146D6"/>
    <w:rsid w:val="003147D6"/>
    <w:rsid w:val="00314CD2"/>
    <w:rsid w:val="003151F4"/>
    <w:rsid w:val="0031571E"/>
    <w:rsid w:val="003159A0"/>
    <w:rsid w:val="00315B32"/>
    <w:rsid w:val="00315C04"/>
    <w:rsid w:val="00316058"/>
    <w:rsid w:val="00317A69"/>
    <w:rsid w:val="00317CF1"/>
    <w:rsid w:val="00317FF2"/>
    <w:rsid w:val="003201B7"/>
    <w:rsid w:val="003209FC"/>
    <w:rsid w:val="00320E17"/>
    <w:rsid w:val="00320FC4"/>
    <w:rsid w:val="00320FE2"/>
    <w:rsid w:val="003216D1"/>
    <w:rsid w:val="00321F53"/>
    <w:rsid w:val="00321FD6"/>
    <w:rsid w:val="00322289"/>
    <w:rsid w:val="003225E1"/>
    <w:rsid w:val="003225EB"/>
    <w:rsid w:val="0032282C"/>
    <w:rsid w:val="0032392B"/>
    <w:rsid w:val="00323A05"/>
    <w:rsid w:val="00323A35"/>
    <w:rsid w:val="00323EB5"/>
    <w:rsid w:val="003241F5"/>
    <w:rsid w:val="0032432D"/>
    <w:rsid w:val="00324772"/>
    <w:rsid w:val="0032498E"/>
    <w:rsid w:val="00324D4E"/>
    <w:rsid w:val="00324EC0"/>
    <w:rsid w:val="003266C3"/>
    <w:rsid w:val="00326A97"/>
    <w:rsid w:val="00326B92"/>
    <w:rsid w:val="00326E1C"/>
    <w:rsid w:val="00326F73"/>
    <w:rsid w:val="003270D7"/>
    <w:rsid w:val="0032710F"/>
    <w:rsid w:val="003271CE"/>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3FED"/>
    <w:rsid w:val="003341A2"/>
    <w:rsid w:val="00334269"/>
    <w:rsid w:val="00334693"/>
    <w:rsid w:val="00334BBE"/>
    <w:rsid w:val="00334CAF"/>
    <w:rsid w:val="00334D67"/>
    <w:rsid w:val="003355D2"/>
    <w:rsid w:val="003358C4"/>
    <w:rsid w:val="00335C9F"/>
    <w:rsid w:val="00336437"/>
    <w:rsid w:val="0033712D"/>
    <w:rsid w:val="0033763C"/>
    <w:rsid w:val="00337A37"/>
    <w:rsid w:val="00337AF0"/>
    <w:rsid w:val="003401F3"/>
    <w:rsid w:val="003407EC"/>
    <w:rsid w:val="003407F3"/>
    <w:rsid w:val="00341153"/>
    <w:rsid w:val="0034145D"/>
    <w:rsid w:val="00341699"/>
    <w:rsid w:val="00341C3D"/>
    <w:rsid w:val="0034217F"/>
    <w:rsid w:val="003421CF"/>
    <w:rsid w:val="00342481"/>
    <w:rsid w:val="00343258"/>
    <w:rsid w:val="0034377D"/>
    <w:rsid w:val="0034397F"/>
    <w:rsid w:val="00344AF5"/>
    <w:rsid w:val="00344D3C"/>
    <w:rsid w:val="00344EDA"/>
    <w:rsid w:val="00345313"/>
    <w:rsid w:val="00345493"/>
    <w:rsid w:val="003454CC"/>
    <w:rsid w:val="00345718"/>
    <w:rsid w:val="00345F0A"/>
    <w:rsid w:val="003460E0"/>
    <w:rsid w:val="00346264"/>
    <w:rsid w:val="003464EE"/>
    <w:rsid w:val="00346647"/>
    <w:rsid w:val="00347024"/>
    <w:rsid w:val="003471C1"/>
    <w:rsid w:val="0034742D"/>
    <w:rsid w:val="00347622"/>
    <w:rsid w:val="00347EB4"/>
    <w:rsid w:val="00350298"/>
    <w:rsid w:val="003507AF"/>
    <w:rsid w:val="00351616"/>
    <w:rsid w:val="00351C42"/>
    <w:rsid w:val="00352426"/>
    <w:rsid w:val="00353336"/>
    <w:rsid w:val="003533E3"/>
    <w:rsid w:val="00353FA8"/>
    <w:rsid w:val="00355189"/>
    <w:rsid w:val="00355434"/>
    <w:rsid w:val="00355A7E"/>
    <w:rsid w:val="00355FD6"/>
    <w:rsid w:val="00356976"/>
    <w:rsid w:val="00356B52"/>
    <w:rsid w:val="003570A7"/>
    <w:rsid w:val="0035714E"/>
    <w:rsid w:val="0035758A"/>
    <w:rsid w:val="0035779E"/>
    <w:rsid w:val="003578FE"/>
    <w:rsid w:val="0035791F"/>
    <w:rsid w:val="00357C32"/>
    <w:rsid w:val="00360267"/>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08"/>
    <w:rsid w:val="00365C1A"/>
    <w:rsid w:val="0036607F"/>
    <w:rsid w:val="00366930"/>
    <w:rsid w:val="003670ED"/>
    <w:rsid w:val="0036712D"/>
    <w:rsid w:val="003673B1"/>
    <w:rsid w:val="00367C97"/>
    <w:rsid w:val="003707A8"/>
    <w:rsid w:val="00370879"/>
    <w:rsid w:val="00370D5A"/>
    <w:rsid w:val="0037117E"/>
    <w:rsid w:val="00371936"/>
    <w:rsid w:val="00371AFB"/>
    <w:rsid w:val="00371D44"/>
    <w:rsid w:val="003722BD"/>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1CA5"/>
    <w:rsid w:val="003820C4"/>
    <w:rsid w:val="00382D6B"/>
    <w:rsid w:val="00382FF3"/>
    <w:rsid w:val="003838D3"/>
    <w:rsid w:val="0038411D"/>
    <w:rsid w:val="003847C8"/>
    <w:rsid w:val="0038488E"/>
    <w:rsid w:val="00384989"/>
    <w:rsid w:val="00384CCD"/>
    <w:rsid w:val="00384DE4"/>
    <w:rsid w:val="0038512D"/>
    <w:rsid w:val="00385ACC"/>
    <w:rsid w:val="00386460"/>
    <w:rsid w:val="0038681D"/>
    <w:rsid w:val="00387735"/>
    <w:rsid w:val="00387A4D"/>
    <w:rsid w:val="00387AFA"/>
    <w:rsid w:val="003910A5"/>
    <w:rsid w:val="003917AB"/>
    <w:rsid w:val="00391C54"/>
    <w:rsid w:val="00391FA7"/>
    <w:rsid w:val="003926C4"/>
    <w:rsid w:val="0039287E"/>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14C"/>
    <w:rsid w:val="003942CC"/>
    <w:rsid w:val="0039484C"/>
    <w:rsid w:val="00394873"/>
    <w:rsid w:val="00394B88"/>
    <w:rsid w:val="003952CB"/>
    <w:rsid w:val="003956EE"/>
    <w:rsid w:val="00395B50"/>
    <w:rsid w:val="00395F5C"/>
    <w:rsid w:val="00396540"/>
    <w:rsid w:val="003969D9"/>
    <w:rsid w:val="0039749E"/>
    <w:rsid w:val="00397ABD"/>
    <w:rsid w:val="003A0180"/>
    <w:rsid w:val="003A0D16"/>
    <w:rsid w:val="003A0E04"/>
    <w:rsid w:val="003A10B8"/>
    <w:rsid w:val="003A1386"/>
    <w:rsid w:val="003A1A38"/>
    <w:rsid w:val="003A2369"/>
    <w:rsid w:val="003A3196"/>
    <w:rsid w:val="003A31AB"/>
    <w:rsid w:val="003A3911"/>
    <w:rsid w:val="003A3D05"/>
    <w:rsid w:val="003A3FD8"/>
    <w:rsid w:val="003A4101"/>
    <w:rsid w:val="003A4481"/>
    <w:rsid w:val="003A57E5"/>
    <w:rsid w:val="003A5CA2"/>
    <w:rsid w:val="003A62D0"/>
    <w:rsid w:val="003A68B1"/>
    <w:rsid w:val="003A6A32"/>
    <w:rsid w:val="003A736B"/>
    <w:rsid w:val="003A799C"/>
    <w:rsid w:val="003A7C0A"/>
    <w:rsid w:val="003A7F6D"/>
    <w:rsid w:val="003B068E"/>
    <w:rsid w:val="003B0796"/>
    <w:rsid w:val="003B28FE"/>
    <w:rsid w:val="003B299D"/>
    <w:rsid w:val="003B3133"/>
    <w:rsid w:val="003B3BBB"/>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B0"/>
    <w:rsid w:val="003B6DB1"/>
    <w:rsid w:val="003B7650"/>
    <w:rsid w:val="003C050B"/>
    <w:rsid w:val="003C09AC"/>
    <w:rsid w:val="003C1087"/>
    <w:rsid w:val="003C1A35"/>
    <w:rsid w:val="003C1B71"/>
    <w:rsid w:val="003C1E70"/>
    <w:rsid w:val="003C2809"/>
    <w:rsid w:val="003C30EC"/>
    <w:rsid w:val="003C327E"/>
    <w:rsid w:val="003C336C"/>
    <w:rsid w:val="003C3870"/>
    <w:rsid w:val="003C3BCE"/>
    <w:rsid w:val="003C3CFB"/>
    <w:rsid w:val="003C3D83"/>
    <w:rsid w:val="003C444B"/>
    <w:rsid w:val="003C4BC7"/>
    <w:rsid w:val="003C4C30"/>
    <w:rsid w:val="003C5057"/>
    <w:rsid w:val="003C51A0"/>
    <w:rsid w:val="003C51FB"/>
    <w:rsid w:val="003C5224"/>
    <w:rsid w:val="003C547F"/>
    <w:rsid w:val="003C54B9"/>
    <w:rsid w:val="003C5E33"/>
    <w:rsid w:val="003C5EF0"/>
    <w:rsid w:val="003C62BB"/>
    <w:rsid w:val="003C6657"/>
    <w:rsid w:val="003C69EF"/>
    <w:rsid w:val="003C6C4D"/>
    <w:rsid w:val="003C7436"/>
    <w:rsid w:val="003C749A"/>
    <w:rsid w:val="003C7874"/>
    <w:rsid w:val="003C7D73"/>
    <w:rsid w:val="003C7FC5"/>
    <w:rsid w:val="003C7FC7"/>
    <w:rsid w:val="003D02D5"/>
    <w:rsid w:val="003D063C"/>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0F41"/>
    <w:rsid w:val="003E1062"/>
    <w:rsid w:val="003E1381"/>
    <w:rsid w:val="003E17F6"/>
    <w:rsid w:val="003E19D4"/>
    <w:rsid w:val="003E2240"/>
    <w:rsid w:val="003E2627"/>
    <w:rsid w:val="003E2CA2"/>
    <w:rsid w:val="003E351F"/>
    <w:rsid w:val="003E40AB"/>
    <w:rsid w:val="003E4677"/>
    <w:rsid w:val="003E511E"/>
    <w:rsid w:val="003E5555"/>
    <w:rsid w:val="003E5B56"/>
    <w:rsid w:val="003E65E4"/>
    <w:rsid w:val="003E667A"/>
    <w:rsid w:val="003E67CA"/>
    <w:rsid w:val="003E7037"/>
    <w:rsid w:val="003E7167"/>
    <w:rsid w:val="003E724D"/>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4F52"/>
    <w:rsid w:val="00405960"/>
    <w:rsid w:val="00405D78"/>
    <w:rsid w:val="00406140"/>
    <w:rsid w:val="00406493"/>
    <w:rsid w:val="00406ABA"/>
    <w:rsid w:val="0040768B"/>
    <w:rsid w:val="004079FA"/>
    <w:rsid w:val="004102BE"/>
    <w:rsid w:val="00410AD8"/>
    <w:rsid w:val="004112C4"/>
    <w:rsid w:val="00411358"/>
    <w:rsid w:val="00411F0E"/>
    <w:rsid w:val="00412E4D"/>
    <w:rsid w:val="00412EB8"/>
    <w:rsid w:val="0041365E"/>
    <w:rsid w:val="00413EAB"/>
    <w:rsid w:val="00414067"/>
    <w:rsid w:val="004140EB"/>
    <w:rsid w:val="0041472E"/>
    <w:rsid w:val="004152FF"/>
    <w:rsid w:val="004157AB"/>
    <w:rsid w:val="004167DE"/>
    <w:rsid w:val="004169A7"/>
    <w:rsid w:val="00416C7F"/>
    <w:rsid w:val="00416EB4"/>
    <w:rsid w:val="00416FC9"/>
    <w:rsid w:val="0041731D"/>
    <w:rsid w:val="00417AA0"/>
    <w:rsid w:val="00420011"/>
    <w:rsid w:val="004202A5"/>
    <w:rsid w:val="004204B6"/>
    <w:rsid w:val="00420705"/>
    <w:rsid w:val="0042092A"/>
    <w:rsid w:val="004212A8"/>
    <w:rsid w:val="004214F8"/>
    <w:rsid w:val="0042163C"/>
    <w:rsid w:val="004218A7"/>
    <w:rsid w:val="00421E57"/>
    <w:rsid w:val="00421E5B"/>
    <w:rsid w:val="00421FCE"/>
    <w:rsid w:val="00422070"/>
    <w:rsid w:val="0042229C"/>
    <w:rsid w:val="00422539"/>
    <w:rsid w:val="00422A1D"/>
    <w:rsid w:val="00422B7A"/>
    <w:rsid w:val="00422F08"/>
    <w:rsid w:val="00423125"/>
    <w:rsid w:val="00423267"/>
    <w:rsid w:val="00424118"/>
    <w:rsid w:val="004241A5"/>
    <w:rsid w:val="0042513A"/>
    <w:rsid w:val="00425338"/>
    <w:rsid w:val="004256F5"/>
    <w:rsid w:val="00426177"/>
    <w:rsid w:val="00427484"/>
    <w:rsid w:val="00427F10"/>
    <w:rsid w:val="0043019D"/>
    <w:rsid w:val="00430579"/>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BA8"/>
    <w:rsid w:val="00435FCE"/>
    <w:rsid w:val="00436C45"/>
    <w:rsid w:val="004373D6"/>
    <w:rsid w:val="004376F0"/>
    <w:rsid w:val="004402BE"/>
    <w:rsid w:val="00440342"/>
    <w:rsid w:val="004404A9"/>
    <w:rsid w:val="00440612"/>
    <w:rsid w:val="00440627"/>
    <w:rsid w:val="004410BA"/>
    <w:rsid w:val="004411D4"/>
    <w:rsid w:val="0044140B"/>
    <w:rsid w:val="00441416"/>
    <w:rsid w:val="004416DA"/>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9AA"/>
    <w:rsid w:val="00450B4B"/>
    <w:rsid w:val="0045131B"/>
    <w:rsid w:val="004515BF"/>
    <w:rsid w:val="00452F6C"/>
    <w:rsid w:val="004532E4"/>
    <w:rsid w:val="004537C4"/>
    <w:rsid w:val="004537F1"/>
    <w:rsid w:val="00453D94"/>
    <w:rsid w:val="0045433E"/>
    <w:rsid w:val="00454D20"/>
    <w:rsid w:val="00454D37"/>
    <w:rsid w:val="0045519B"/>
    <w:rsid w:val="004560AF"/>
    <w:rsid w:val="00456733"/>
    <w:rsid w:val="0045717F"/>
    <w:rsid w:val="00457780"/>
    <w:rsid w:val="0045792C"/>
    <w:rsid w:val="00457A6E"/>
    <w:rsid w:val="00457BCE"/>
    <w:rsid w:val="00457E33"/>
    <w:rsid w:val="004607AE"/>
    <w:rsid w:val="00460A8E"/>
    <w:rsid w:val="00460CE1"/>
    <w:rsid w:val="00460ED9"/>
    <w:rsid w:val="004612E9"/>
    <w:rsid w:val="00461622"/>
    <w:rsid w:val="004619B3"/>
    <w:rsid w:val="00462578"/>
    <w:rsid w:val="00462704"/>
    <w:rsid w:val="004629C0"/>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4C2"/>
    <w:rsid w:val="004718BF"/>
    <w:rsid w:val="00471EE7"/>
    <w:rsid w:val="00472174"/>
    <w:rsid w:val="004722DC"/>
    <w:rsid w:val="004730CB"/>
    <w:rsid w:val="00473587"/>
    <w:rsid w:val="004735BA"/>
    <w:rsid w:val="00473ABD"/>
    <w:rsid w:val="00473D1A"/>
    <w:rsid w:val="00473E91"/>
    <w:rsid w:val="004743C7"/>
    <w:rsid w:val="00474F13"/>
    <w:rsid w:val="004752B3"/>
    <w:rsid w:val="004755A2"/>
    <w:rsid w:val="004757F0"/>
    <w:rsid w:val="004758DA"/>
    <w:rsid w:val="00475939"/>
    <w:rsid w:val="00475F28"/>
    <w:rsid w:val="00477683"/>
    <w:rsid w:val="00477704"/>
    <w:rsid w:val="0048022C"/>
    <w:rsid w:val="00480BE2"/>
    <w:rsid w:val="00480E74"/>
    <w:rsid w:val="00480F4E"/>
    <w:rsid w:val="0048143A"/>
    <w:rsid w:val="004818B9"/>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703"/>
    <w:rsid w:val="0048580F"/>
    <w:rsid w:val="00485ABB"/>
    <w:rsid w:val="00485B7A"/>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30D"/>
    <w:rsid w:val="00490700"/>
    <w:rsid w:val="00490878"/>
    <w:rsid w:val="00490BD3"/>
    <w:rsid w:val="00490E9F"/>
    <w:rsid w:val="00491929"/>
    <w:rsid w:val="00492169"/>
    <w:rsid w:val="0049252E"/>
    <w:rsid w:val="00492628"/>
    <w:rsid w:val="00492859"/>
    <w:rsid w:val="00492ADD"/>
    <w:rsid w:val="00492B4B"/>
    <w:rsid w:val="00492D9A"/>
    <w:rsid w:val="00493038"/>
    <w:rsid w:val="004931D0"/>
    <w:rsid w:val="004931F7"/>
    <w:rsid w:val="004937E3"/>
    <w:rsid w:val="004946D6"/>
    <w:rsid w:val="0049539A"/>
    <w:rsid w:val="00495AE6"/>
    <w:rsid w:val="00496032"/>
    <w:rsid w:val="00496101"/>
    <w:rsid w:val="0049655D"/>
    <w:rsid w:val="004969F8"/>
    <w:rsid w:val="004A091A"/>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6EAF"/>
    <w:rsid w:val="004A6F38"/>
    <w:rsid w:val="004A71AF"/>
    <w:rsid w:val="004A7340"/>
    <w:rsid w:val="004A76A9"/>
    <w:rsid w:val="004A7F9F"/>
    <w:rsid w:val="004B003D"/>
    <w:rsid w:val="004B06C1"/>
    <w:rsid w:val="004B0D04"/>
    <w:rsid w:val="004B0EAC"/>
    <w:rsid w:val="004B12BE"/>
    <w:rsid w:val="004B1345"/>
    <w:rsid w:val="004B1762"/>
    <w:rsid w:val="004B184E"/>
    <w:rsid w:val="004B198B"/>
    <w:rsid w:val="004B1F47"/>
    <w:rsid w:val="004B252D"/>
    <w:rsid w:val="004B27F8"/>
    <w:rsid w:val="004B2A29"/>
    <w:rsid w:val="004B2C0D"/>
    <w:rsid w:val="004B35F5"/>
    <w:rsid w:val="004B422D"/>
    <w:rsid w:val="004B43B5"/>
    <w:rsid w:val="004B50AF"/>
    <w:rsid w:val="004B56C5"/>
    <w:rsid w:val="004B5812"/>
    <w:rsid w:val="004B5937"/>
    <w:rsid w:val="004B6245"/>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509C"/>
    <w:rsid w:val="004C5598"/>
    <w:rsid w:val="004C69C7"/>
    <w:rsid w:val="004C6B9F"/>
    <w:rsid w:val="004C6CF5"/>
    <w:rsid w:val="004C70F7"/>
    <w:rsid w:val="004C7985"/>
    <w:rsid w:val="004D0206"/>
    <w:rsid w:val="004D02A8"/>
    <w:rsid w:val="004D0BD7"/>
    <w:rsid w:val="004D101E"/>
    <w:rsid w:val="004D160B"/>
    <w:rsid w:val="004D1BB4"/>
    <w:rsid w:val="004D1CA6"/>
    <w:rsid w:val="004D21C5"/>
    <w:rsid w:val="004D275C"/>
    <w:rsid w:val="004D2854"/>
    <w:rsid w:val="004D2A1A"/>
    <w:rsid w:val="004D2A26"/>
    <w:rsid w:val="004D2FF2"/>
    <w:rsid w:val="004D3C79"/>
    <w:rsid w:val="004D42E9"/>
    <w:rsid w:val="004D4640"/>
    <w:rsid w:val="004D4730"/>
    <w:rsid w:val="004D4DA6"/>
    <w:rsid w:val="004D5368"/>
    <w:rsid w:val="004D559D"/>
    <w:rsid w:val="004D58E2"/>
    <w:rsid w:val="004D6024"/>
    <w:rsid w:val="004D6095"/>
    <w:rsid w:val="004D63DE"/>
    <w:rsid w:val="004D6504"/>
    <w:rsid w:val="004D6549"/>
    <w:rsid w:val="004D66D5"/>
    <w:rsid w:val="004D6F93"/>
    <w:rsid w:val="004D71A7"/>
    <w:rsid w:val="004D7D2E"/>
    <w:rsid w:val="004E0B4A"/>
    <w:rsid w:val="004E1532"/>
    <w:rsid w:val="004E1CB0"/>
    <w:rsid w:val="004E1DD8"/>
    <w:rsid w:val="004E1F4A"/>
    <w:rsid w:val="004E2296"/>
    <w:rsid w:val="004E25E6"/>
    <w:rsid w:val="004E2C29"/>
    <w:rsid w:val="004E3048"/>
    <w:rsid w:val="004E3526"/>
    <w:rsid w:val="004E3F6A"/>
    <w:rsid w:val="004E496A"/>
    <w:rsid w:val="004E49EB"/>
    <w:rsid w:val="004E4EA3"/>
    <w:rsid w:val="004E5271"/>
    <w:rsid w:val="004E58AE"/>
    <w:rsid w:val="004E5A40"/>
    <w:rsid w:val="004E5C21"/>
    <w:rsid w:val="004E620E"/>
    <w:rsid w:val="004E6251"/>
    <w:rsid w:val="004E6400"/>
    <w:rsid w:val="004E6958"/>
    <w:rsid w:val="004E6D7F"/>
    <w:rsid w:val="004E6E38"/>
    <w:rsid w:val="004E70A3"/>
    <w:rsid w:val="004E7342"/>
    <w:rsid w:val="004E7508"/>
    <w:rsid w:val="004E7AA5"/>
    <w:rsid w:val="004F0072"/>
    <w:rsid w:val="004F014E"/>
    <w:rsid w:val="004F07EF"/>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0C03"/>
    <w:rsid w:val="00500FFE"/>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07D85"/>
    <w:rsid w:val="00510691"/>
    <w:rsid w:val="00510A5A"/>
    <w:rsid w:val="00511A8B"/>
    <w:rsid w:val="00511B03"/>
    <w:rsid w:val="00511B08"/>
    <w:rsid w:val="005123FD"/>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C7E"/>
    <w:rsid w:val="00520D37"/>
    <w:rsid w:val="00520DF5"/>
    <w:rsid w:val="00520F55"/>
    <w:rsid w:val="0052113E"/>
    <w:rsid w:val="00521223"/>
    <w:rsid w:val="0052156E"/>
    <w:rsid w:val="0052242C"/>
    <w:rsid w:val="0052273B"/>
    <w:rsid w:val="00522EB7"/>
    <w:rsid w:val="00524613"/>
    <w:rsid w:val="00524A9E"/>
    <w:rsid w:val="00525D35"/>
    <w:rsid w:val="0052606A"/>
    <w:rsid w:val="0052662B"/>
    <w:rsid w:val="0052759E"/>
    <w:rsid w:val="00527991"/>
    <w:rsid w:val="005300A2"/>
    <w:rsid w:val="0053045A"/>
    <w:rsid w:val="005307C7"/>
    <w:rsid w:val="00530936"/>
    <w:rsid w:val="00530A25"/>
    <w:rsid w:val="00530AD6"/>
    <w:rsid w:val="00531119"/>
    <w:rsid w:val="005323CD"/>
    <w:rsid w:val="00532641"/>
    <w:rsid w:val="00532668"/>
    <w:rsid w:val="005327C6"/>
    <w:rsid w:val="005331F3"/>
    <w:rsid w:val="005332E4"/>
    <w:rsid w:val="005334ED"/>
    <w:rsid w:val="00534491"/>
    <w:rsid w:val="00534817"/>
    <w:rsid w:val="005348B0"/>
    <w:rsid w:val="00534B4B"/>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37B"/>
    <w:rsid w:val="00541A7B"/>
    <w:rsid w:val="00541D4C"/>
    <w:rsid w:val="00541F09"/>
    <w:rsid w:val="005423EF"/>
    <w:rsid w:val="00542671"/>
    <w:rsid w:val="00542881"/>
    <w:rsid w:val="00542B69"/>
    <w:rsid w:val="00542C74"/>
    <w:rsid w:val="00542D99"/>
    <w:rsid w:val="00543052"/>
    <w:rsid w:val="0054332C"/>
    <w:rsid w:val="00543416"/>
    <w:rsid w:val="00544018"/>
    <w:rsid w:val="00544818"/>
    <w:rsid w:val="00544D00"/>
    <w:rsid w:val="0054511D"/>
    <w:rsid w:val="00545EC1"/>
    <w:rsid w:val="00546938"/>
    <w:rsid w:val="00547364"/>
    <w:rsid w:val="005475DD"/>
    <w:rsid w:val="0055021A"/>
    <w:rsid w:val="005502F3"/>
    <w:rsid w:val="00550550"/>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00D8"/>
    <w:rsid w:val="0056107E"/>
    <w:rsid w:val="005610C7"/>
    <w:rsid w:val="005611B0"/>
    <w:rsid w:val="005619BD"/>
    <w:rsid w:val="00561B9F"/>
    <w:rsid w:val="0056221F"/>
    <w:rsid w:val="005622B5"/>
    <w:rsid w:val="00562D19"/>
    <w:rsid w:val="00563236"/>
    <w:rsid w:val="00563644"/>
    <w:rsid w:val="0056473E"/>
    <w:rsid w:val="00564D8C"/>
    <w:rsid w:val="00565A02"/>
    <w:rsid w:val="00565FD8"/>
    <w:rsid w:val="00567F85"/>
    <w:rsid w:val="0057018F"/>
    <w:rsid w:val="0057066A"/>
    <w:rsid w:val="00570851"/>
    <w:rsid w:val="005712CA"/>
    <w:rsid w:val="00571712"/>
    <w:rsid w:val="00572FAA"/>
    <w:rsid w:val="005731EF"/>
    <w:rsid w:val="005734E1"/>
    <w:rsid w:val="00573ACB"/>
    <w:rsid w:val="005741D1"/>
    <w:rsid w:val="005743C2"/>
    <w:rsid w:val="0057455A"/>
    <w:rsid w:val="00574650"/>
    <w:rsid w:val="00574862"/>
    <w:rsid w:val="005749E7"/>
    <w:rsid w:val="00574EEF"/>
    <w:rsid w:val="005752C0"/>
    <w:rsid w:val="0057554A"/>
    <w:rsid w:val="00575E1E"/>
    <w:rsid w:val="00576831"/>
    <w:rsid w:val="005769AE"/>
    <w:rsid w:val="00576DFF"/>
    <w:rsid w:val="00576FAE"/>
    <w:rsid w:val="005778AA"/>
    <w:rsid w:val="00577BE0"/>
    <w:rsid w:val="00577F3A"/>
    <w:rsid w:val="0058008C"/>
    <w:rsid w:val="005813BE"/>
    <w:rsid w:val="00581943"/>
    <w:rsid w:val="00581962"/>
    <w:rsid w:val="005819E0"/>
    <w:rsid w:val="005823C4"/>
    <w:rsid w:val="005827B4"/>
    <w:rsid w:val="005827BF"/>
    <w:rsid w:val="00582C17"/>
    <w:rsid w:val="00582DEB"/>
    <w:rsid w:val="00582FE1"/>
    <w:rsid w:val="00583083"/>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230A"/>
    <w:rsid w:val="00592624"/>
    <w:rsid w:val="005926CD"/>
    <w:rsid w:val="00593240"/>
    <w:rsid w:val="005932D5"/>
    <w:rsid w:val="00593B4B"/>
    <w:rsid w:val="00593DCB"/>
    <w:rsid w:val="0059445A"/>
    <w:rsid w:val="005949C4"/>
    <w:rsid w:val="005951F8"/>
    <w:rsid w:val="005954D0"/>
    <w:rsid w:val="0059563F"/>
    <w:rsid w:val="005958C6"/>
    <w:rsid w:val="00596179"/>
    <w:rsid w:val="005962F3"/>
    <w:rsid w:val="00596339"/>
    <w:rsid w:val="005969C9"/>
    <w:rsid w:val="00596BC5"/>
    <w:rsid w:val="00597A89"/>
    <w:rsid w:val="005A007C"/>
    <w:rsid w:val="005A0F5B"/>
    <w:rsid w:val="005A0FDE"/>
    <w:rsid w:val="005A14D3"/>
    <w:rsid w:val="005A1882"/>
    <w:rsid w:val="005A19A5"/>
    <w:rsid w:val="005A1A6C"/>
    <w:rsid w:val="005A22C6"/>
    <w:rsid w:val="005A23A5"/>
    <w:rsid w:val="005A2502"/>
    <w:rsid w:val="005A269F"/>
    <w:rsid w:val="005A2913"/>
    <w:rsid w:val="005A2F74"/>
    <w:rsid w:val="005A3315"/>
    <w:rsid w:val="005A341B"/>
    <w:rsid w:val="005A43FB"/>
    <w:rsid w:val="005A4834"/>
    <w:rsid w:val="005A48D0"/>
    <w:rsid w:val="005A57FA"/>
    <w:rsid w:val="005A5C8A"/>
    <w:rsid w:val="005A5D3B"/>
    <w:rsid w:val="005A60B4"/>
    <w:rsid w:val="005A6218"/>
    <w:rsid w:val="005A6517"/>
    <w:rsid w:val="005A6842"/>
    <w:rsid w:val="005A6BB9"/>
    <w:rsid w:val="005A7272"/>
    <w:rsid w:val="005A73B7"/>
    <w:rsid w:val="005A7675"/>
    <w:rsid w:val="005A77B0"/>
    <w:rsid w:val="005B040D"/>
    <w:rsid w:val="005B09CB"/>
    <w:rsid w:val="005B0C9E"/>
    <w:rsid w:val="005B0E28"/>
    <w:rsid w:val="005B1659"/>
    <w:rsid w:val="005B182B"/>
    <w:rsid w:val="005B1BF0"/>
    <w:rsid w:val="005B27B3"/>
    <w:rsid w:val="005B2817"/>
    <w:rsid w:val="005B2E6E"/>
    <w:rsid w:val="005B3056"/>
    <w:rsid w:val="005B3145"/>
    <w:rsid w:val="005B34A6"/>
    <w:rsid w:val="005B37E9"/>
    <w:rsid w:val="005B3DBD"/>
    <w:rsid w:val="005B3FA3"/>
    <w:rsid w:val="005B4719"/>
    <w:rsid w:val="005B477A"/>
    <w:rsid w:val="005B4902"/>
    <w:rsid w:val="005B547B"/>
    <w:rsid w:val="005B555F"/>
    <w:rsid w:val="005B55BF"/>
    <w:rsid w:val="005B69BB"/>
    <w:rsid w:val="005B6BE7"/>
    <w:rsid w:val="005B770C"/>
    <w:rsid w:val="005B7ED2"/>
    <w:rsid w:val="005C07DE"/>
    <w:rsid w:val="005C0B92"/>
    <w:rsid w:val="005C0F60"/>
    <w:rsid w:val="005C104C"/>
    <w:rsid w:val="005C12F9"/>
    <w:rsid w:val="005C17B5"/>
    <w:rsid w:val="005C1CE2"/>
    <w:rsid w:val="005C20E6"/>
    <w:rsid w:val="005C22D0"/>
    <w:rsid w:val="005C2F71"/>
    <w:rsid w:val="005C4067"/>
    <w:rsid w:val="005C41A4"/>
    <w:rsid w:val="005C42D9"/>
    <w:rsid w:val="005C4458"/>
    <w:rsid w:val="005C4B04"/>
    <w:rsid w:val="005C4DC0"/>
    <w:rsid w:val="005C51F9"/>
    <w:rsid w:val="005C6591"/>
    <w:rsid w:val="005C66F3"/>
    <w:rsid w:val="005C6DB6"/>
    <w:rsid w:val="005C6EB5"/>
    <w:rsid w:val="005C706A"/>
    <w:rsid w:val="005C728A"/>
    <w:rsid w:val="005C7D05"/>
    <w:rsid w:val="005D05F2"/>
    <w:rsid w:val="005D073A"/>
    <w:rsid w:val="005D0FF4"/>
    <w:rsid w:val="005D1526"/>
    <w:rsid w:val="005D1631"/>
    <w:rsid w:val="005D1901"/>
    <w:rsid w:val="005D1ABF"/>
    <w:rsid w:val="005D1FFC"/>
    <w:rsid w:val="005D219E"/>
    <w:rsid w:val="005D3549"/>
    <w:rsid w:val="005D39D6"/>
    <w:rsid w:val="005D3F25"/>
    <w:rsid w:val="005D3FD5"/>
    <w:rsid w:val="005D3FDF"/>
    <w:rsid w:val="005D4982"/>
    <w:rsid w:val="005D4FE2"/>
    <w:rsid w:val="005D674E"/>
    <w:rsid w:val="005D6888"/>
    <w:rsid w:val="005D693D"/>
    <w:rsid w:val="005D6D40"/>
    <w:rsid w:val="005D6EE0"/>
    <w:rsid w:val="005D6F24"/>
    <w:rsid w:val="005D70B3"/>
    <w:rsid w:val="005D73A0"/>
    <w:rsid w:val="005D7542"/>
    <w:rsid w:val="005D786C"/>
    <w:rsid w:val="005D7E0F"/>
    <w:rsid w:val="005D7FDE"/>
    <w:rsid w:val="005E056B"/>
    <w:rsid w:val="005E0A9B"/>
    <w:rsid w:val="005E0D8E"/>
    <w:rsid w:val="005E1768"/>
    <w:rsid w:val="005E17F0"/>
    <w:rsid w:val="005E1B4D"/>
    <w:rsid w:val="005E1CD8"/>
    <w:rsid w:val="005E1FEC"/>
    <w:rsid w:val="005E2DB4"/>
    <w:rsid w:val="005E3531"/>
    <w:rsid w:val="005E361D"/>
    <w:rsid w:val="005E3993"/>
    <w:rsid w:val="005E403D"/>
    <w:rsid w:val="005E4537"/>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58D"/>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8D6"/>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32D"/>
    <w:rsid w:val="006109AC"/>
    <w:rsid w:val="00610ABB"/>
    <w:rsid w:val="00610EA6"/>
    <w:rsid w:val="006110BD"/>
    <w:rsid w:val="006113ED"/>
    <w:rsid w:val="00611465"/>
    <w:rsid w:val="00611945"/>
    <w:rsid w:val="006119E5"/>
    <w:rsid w:val="00611A8E"/>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1F25"/>
    <w:rsid w:val="00622347"/>
    <w:rsid w:val="00622AB6"/>
    <w:rsid w:val="00622BC8"/>
    <w:rsid w:val="006232FB"/>
    <w:rsid w:val="00623B69"/>
    <w:rsid w:val="006248C7"/>
    <w:rsid w:val="00624BDB"/>
    <w:rsid w:val="00624D0D"/>
    <w:rsid w:val="00624F0B"/>
    <w:rsid w:val="00624F41"/>
    <w:rsid w:val="00625A3A"/>
    <w:rsid w:val="006265DD"/>
    <w:rsid w:val="006265E2"/>
    <w:rsid w:val="006274D4"/>
    <w:rsid w:val="00627F8E"/>
    <w:rsid w:val="006301CB"/>
    <w:rsid w:val="00630D88"/>
    <w:rsid w:val="006318EE"/>
    <w:rsid w:val="00631C98"/>
    <w:rsid w:val="00631D3C"/>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4E"/>
    <w:rsid w:val="00637BE3"/>
    <w:rsid w:val="00637CEF"/>
    <w:rsid w:val="00637E66"/>
    <w:rsid w:val="00637E94"/>
    <w:rsid w:val="00637FBE"/>
    <w:rsid w:val="006400E7"/>
    <w:rsid w:val="00640251"/>
    <w:rsid w:val="00640508"/>
    <w:rsid w:val="00640CB8"/>
    <w:rsid w:val="006415B7"/>
    <w:rsid w:val="006416D5"/>
    <w:rsid w:val="00641BB3"/>
    <w:rsid w:val="00641C90"/>
    <w:rsid w:val="006421C6"/>
    <w:rsid w:val="006430E5"/>
    <w:rsid w:val="00643C91"/>
    <w:rsid w:val="00643FB9"/>
    <w:rsid w:val="006443A9"/>
    <w:rsid w:val="00644E03"/>
    <w:rsid w:val="00644ECB"/>
    <w:rsid w:val="0064570F"/>
    <w:rsid w:val="00645A78"/>
    <w:rsid w:val="00645AA4"/>
    <w:rsid w:val="006465C9"/>
    <w:rsid w:val="00646F8D"/>
    <w:rsid w:val="00647847"/>
    <w:rsid w:val="00650AA3"/>
    <w:rsid w:val="00650B44"/>
    <w:rsid w:val="0065136B"/>
    <w:rsid w:val="006514FD"/>
    <w:rsid w:val="006515B2"/>
    <w:rsid w:val="00651C70"/>
    <w:rsid w:val="00651EB3"/>
    <w:rsid w:val="00652DBC"/>
    <w:rsid w:val="00652E75"/>
    <w:rsid w:val="0065314D"/>
    <w:rsid w:val="00654965"/>
    <w:rsid w:val="00654998"/>
    <w:rsid w:val="00654E1D"/>
    <w:rsid w:val="00655989"/>
    <w:rsid w:val="006559EF"/>
    <w:rsid w:val="00655CA1"/>
    <w:rsid w:val="00656023"/>
    <w:rsid w:val="006564F3"/>
    <w:rsid w:val="00656E02"/>
    <w:rsid w:val="0066064B"/>
    <w:rsid w:val="00660C4A"/>
    <w:rsid w:val="0066161C"/>
    <w:rsid w:val="006618FB"/>
    <w:rsid w:val="00661A2E"/>
    <w:rsid w:val="00661E38"/>
    <w:rsid w:val="006629A9"/>
    <w:rsid w:val="00662A57"/>
    <w:rsid w:val="006632AF"/>
    <w:rsid w:val="00663426"/>
    <w:rsid w:val="00663A68"/>
    <w:rsid w:val="0066537E"/>
    <w:rsid w:val="006654FE"/>
    <w:rsid w:val="00665AB1"/>
    <w:rsid w:val="00665CE0"/>
    <w:rsid w:val="00666233"/>
    <w:rsid w:val="00666643"/>
    <w:rsid w:val="0066723C"/>
    <w:rsid w:val="00667463"/>
    <w:rsid w:val="006674AE"/>
    <w:rsid w:val="006675FE"/>
    <w:rsid w:val="0066779A"/>
    <w:rsid w:val="00670137"/>
    <w:rsid w:val="006705C3"/>
    <w:rsid w:val="0067103B"/>
    <w:rsid w:val="006710B9"/>
    <w:rsid w:val="006716CF"/>
    <w:rsid w:val="00671979"/>
    <w:rsid w:val="00671DC6"/>
    <w:rsid w:val="00671FDF"/>
    <w:rsid w:val="006720A5"/>
    <w:rsid w:val="00672A2E"/>
    <w:rsid w:val="00672AF8"/>
    <w:rsid w:val="0067358C"/>
    <w:rsid w:val="00673DA2"/>
    <w:rsid w:val="006745D3"/>
    <w:rsid w:val="006747F3"/>
    <w:rsid w:val="00674CC0"/>
    <w:rsid w:val="00675A11"/>
    <w:rsid w:val="00675BFD"/>
    <w:rsid w:val="0067607C"/>
    <w:rsid w:val="006772DD"/>
    <w:rsid w:val="006775A5"/>
    <w:rsid w:val="006776A2"/>
    <w:rsid w:val="00677EE6"/>
    <w:rsid w:val="006801D8"/>
    <w:rsid w:val="006803B6"/>
    <w:rsid w:val="006813DC"/>
    <w:rsid w:val="00681749"/>
    <w:rsid w:val="00681B48"/>
    <w:rsid w:val="00681E32"/>
    <w:rsid w:val="006824D3"/>
    <w:rsid w:val="00682C6C"/>
    <w:rsid w:val="00683397"/>
    <w:rsid w:val="00683B62"/>
    <w:rsid w:val="00684426"/>
    <w:rsid w:val="0068540C"/>
    <w:rsid w:val="0068562C"/>
    <w:rsid w:val="00685F2A"/>
    <w:rsid w:val="0068626F"/>
    <w:rsid w:val="006865D2"/>
    <w:rsid w:val="006866A5"/>
    <w:rsid w:val="00686C73"/>
    <w:rsid w:val="00686FA5"/>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17"/>
    <w:rsid w:val="0069558B"/>
    <w:rsid w:val="00695668"/>
    <w:rsid w:val="00695C09"/>
    <w:rsid w:val="00695DA7"/>
    <w:rsid w:val="00696207"/>
    <w:rsid w:val="00696307"/>
    <w:rsid w:val="00696581"/>
    <w:rsid w:val="00696D83"/>
    <w:rsid w:val="006976E5"/>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AA5"/>
    <w:rsid w:val="006A5F20"/>
    <w:rsid w:val="006A6084"/>
    <w:rsid w:val="006A60E0"/>
    <w:rsid w:val="006A62E1"/>
    <w:rsid w:val="006A6310"/>
    <w:rsid w:val="006A6B6F"/>
    <w:rsid w:val="006B0B06"/>
    <w:rsid w:val="006B0B98"/>
    <w:rsid w:val="006B0F77"/>
    <w:rsid w:val="006B1888"/>
    <w:rsid w:val="006B21E4"/>
    <w:rsid w:val="006B33E7"/>
    <w:rsid w:val="006B3590"/>
    <w:rsid w:val="006B3F16"/>
    <w:rsid w:val="006B437F"/>
    <w:rsid w:val="006B478E"/>
    <w:rsid w:val="006B4924"/>
    <w:rsid w:val="006B4BF0"/>
    <w:rsid w:val="006B4CA0"/>
    <w:rsid w:val="006B5580"/>
    <w:rsid w:val="006B5646"/>
    <w:rsid w:val="006B5E51"/>
    <w:rsid w:val="006B67B0"/>
    <w:rsid w:val="006B7797"/>
    <w:rsid w:val="006B7890"/>
    <w:rsid w:val="006B7A44"/>
    <w:rsid w:val="006C0022"/>
    <w:rsid w:val="006C0406"/>
    <w:rsid w:val="006C077A"/>
    <w:rsid w:val="006C0AA1"/>
    <w:rsid w:val="006C0D57"/>
    <w:rsid w:val="006C1466"/>
    <w:rsid w:val="006C1893"/>
    <w:rsid w:val="006C1B7E"/>
    <w:rsid w:val="006C22F8"/>
    <w:rsid w:val="006C25CD"/>
    <w:rsid w:val="006C26AC"/>
    <w:rsid w:val="006C2958"/>
    <w:rsid w:val="006C2BF2"/>
    <w:rsid w:val="006C37AB"/>
    <w:rsid w:val="006C3A56"/>
    <w:rsid w:val="006C429F"/>
    <w:rsid w:val="006C4449"/>
    <w:rsid w:val="006C46B7"/>
    <w:rsid w:val="006C4CA9"/>
    <w:rsid w:val="006C509D"/>
    <w:rsid w:val="006C56D2"/>
    <w:rsid w:val="006C5B2B"/>
    <w:rsid w:val="006C6154"/>
    <w:rsid w:val="006C6316"/>
    <w:rsid w:val="006C654E"/>
    <w:rsid w:val="006C6E94"/>
    <w:rsid w:val="006C7897"/>
    <w:rsid w:val="006C78B4"/>
    <w:rsid w:val="006C7BF2"/>
    <w:rsid w:val="006C7D2E"/>
    <w:rsid w:val="006D0368"/>
    <w:rsid w:val="006D0947"/>
    <w:rsid w:val="006D09BA"/>
    <w:rsid w:val="006D1868"/>
    <w:rsid w:val="006D18E4"/>
    <w:rsid w:val="006D1D78"/>
    <w:rsid w:val="006D274E"/>
    <w:rsid w:val="006D2795"/>
    <w:rsid w:val="006D27A0"/>
    <w:rsid w:val="006D288B"/>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6F54"/>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3EF5"/>
    <w:rsid w:val="006F3FBF"/>
    <w:rsid w:val="006F4C30"/>
    <w:rsid w:val="006F50CC"/>
    <w:rsid w:val="006F555A"/>
    <w:rsid w:val="006F5EBE"/>
    <w:rsid w:val="006F60EE"/>
    <w:rsid w:val="006F6391"/>
    <w:rsid w:val="006F70A5"/>
    <w:rsid w:val="006F7215"/>
    <w:rsid w:val="00700027"/>
    <w:rsid w:val="00700080"/>
    <w:rsid w:val="00700217"/>
    <w:rsid w:val="00701297"/>
    <w:rsid w:val="00701996"/>
    <w:rsid w:val="00701C50"/>
    <w:rsid w:val="007035B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60F"/>
    <w:rsid w:val="0071184B"/>
    <w:rsid w:val="007118FA"/>
    <w:rsid w:val="00711E0C"/>
    <w:rsid w:val="0071288E"/>
    <w:rsid w:val="00712B61"/>
    <w:rsid w:val="00712D31"/>
    <w:rsid w:val="00713118"/>
    <w:rsid w:val="007132B9"/>
    <w:rsid w:val="00713B6E"/>
    <w:rsid w:val="00714D12"/>
    <w:rsid w:val="00714ED9"/>
    <w:rsid w:val="0071546E"/>
    <w:rsid w:val="007156DD"/>
    <w:rsid w:val="00715D06"/>
    <w:rsid w:val="007164A6"/>
    <w:rsid w:val="0071660E"/>
    <w:rsid w:val="00716715"/>
    <w:rsid w:val="007169B2"/>
    <w:rsid w:val="007169B3"/>
    <w:rsid w:val="007174D4"/>
    <w:rsid w:val="00717767"/>
    <w:rsid w:val="0071792A"/>
    <w:rsid w:val="00717CA1"/>
    <w:rsid w:val="00717E82"/>
    <w:rsid w:val="0072142A"/>
    <w:rsid w:val="00721D96"/>
    <w:rsid w:val="00722AE1"/>
    <w:rsid w:val="00723267"/>
    <w:rsid w:val="0072349E"/>
    <w:rsid w:val="00723895"/>
    <w:rsid w:val="0072392A"/>
    <w:rsid w:val="00723CC0"/>
    <w:rsid w:val="00723ECD"/>
    <w:rsid w:val="00724079"/>
    <w:rsid w:val="007240B2"/>
    <w:rsid w:val="0072419C"/>
    <w:rsid w:val="00724B5D"/>
    <w:rsid w:val="007254AB"/>
    <w:rsid w:val="00725AB7"/>
    <w:rsid w:val="00726187"/>
    <w:rsid w:val="007264B2"/>
    <w:rsid w:val="007266CE"/>
    <w:rsid w:val="00726CC4"/>
    <w:rsid w:val="0072721D"/>
    <w:rsid w:val="00727785"/>
    <w:rsid w:val="00730F28"/>
    <w:rsid w:val="00731246"/>
    <w:rsid w:val="007318D8"/>
    <w:rsid w:val="0073235B"/>
    <w:rsid w:val="0073288C"/>
    <w:rsid w:val="0073290A"/>
    <w:rsid w:val="00732951"/>
    <w:rsid w:val="00732E0A"/>
    <w:rsid w:val="007338D2"/>
    <w:rsid w:val="00733A19"/>
    <w:rsid w:val="00733B7C"/>
    <w:rsid w:val="007341BF"/>
    <w:rsid w:val="0073424F"/>
    <w:rsid w:val="0073430F"/>
    <w:rsid w:val="007346A3"/>
    <w:rsid w:val="0073499A"/>
    <w:rsid w:val="00734BCC"/>
    <w:rsid w:val="00734DA2"/>
    <w:rsid w:val="007352B7"/>
    <w:rsid w:val="0073533D"/>
    <w:rsid w:val="0073548C"/>
    <w:rsid w:val="007365EA"/>
    <w:rsid w:val="00736945"/>
    <w:rsid w:val="00737C77"/>
    <w:rsid w:val="00737F84"/>
    <w:rsid w:val="00740590"/>
    <w:rsid w:val="00740A78"/>
    <w:rsid w:val="00740BC3"/>
    <w:rsid w:val="00740BC5"/>
    <w:rsid w:val="0074110F"/>
    <w:rsid w:val="0074181C"/>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78"/>
    <w:rsid w:val="00750389"/>
    <w:rsid w:val="00750430"/>
    <w:rsid w:val="00750444"/>
    <w:rsid w:val="00750536"/>
    <w:rsid w:val="007506A4"/>
    <w:rsid w:val="00750D22"/>
    <w:rsid w:val="007515F4"/>
    <w:rsid w:val="00751928"/>
    <w:rsid w:val="00752318"/>
    <w:rsid w:val="00752673"/>
    <w:rsid w:val="00752994"/>
    <w:rsid w:val="00752AC5"/>
    <w:rsid w:val="00752F5B"/>
    <w:rsid w:val="00753722"/>
    <w:rsid w:val="007537A6"/>
    <w:rsid w:val="00753A07"/>
    <w:rsid w:val="00753B6B"/>
    <w:rsid w:val="00753DAF"/>
    <w:rsid w:val="00754440"/>
    <w:rsid w:val="0075473B"/>
    <w:rsid w:val="00754819"/>
    <w:rsid w:val="007548DE"/>
    <w:rsid w:val="00754978"/>
    <w:rsid w:val="00754CBF"/>
    <w:rsid w:val="007552A3"/>
    <w:rsid w:val="00755DFE"/>
    <w:rsid w:val="00756927"/>
    <w:rsid w:val="00756F17"/>
    <w:rsid w:val="00756F49"/>
    <w:rsid w:val="00757DDB"/>
    <w:rsid w:val="0076010A"/>
    <w:rsid w:val="00760156"/>
    <w:rsid w:val="00760295"/>
    <w:rsid w:val="0076053D"/>
    <w:rsid w:val="007605F4"/>
    <w:rsid w:val="00760819"/>
    <w:rsid w:val="00760D81"/>
    <w:rsid w:val="00760DD9"/>
    <w:rsid w:val="00760F6C"/>
    <w:rsid w:val="007610FD"/>
    <w:rsid w:val="00761322"/>
    <w:rsid w:val="00761F7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0F5E"/>
    <w:rsid w:val="0077102D"/>
    <w:rsid w:val="00771098"/>
    <w:rsid w:val="007715AC"/>
    <w:rsid w:val="007715AE"/>
    <w:rsid w:val="00771B8C"/>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414"/>
    <w:rsid w:val="00782522"/>
    <w:rsid w:val="00782739"/>
    <w:rsid w:val="007836BB"/>
    <w:rsid w:val="00783771"/>
    <w:rsid w:val="007838E3"/>
    <w:rsid w:val="00783C3C"/>
    <w:rsid w:val="00783CBB"/>
    <w:rsid w:val="00783E58"/>
    <w:rsid w:val="00783FFE"/>
    <w:rsid w:val="00784CE3"/>
    <w:rsid w:val="00784EEF"/>
    <w:rsid w:val="007851FD"/>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29E"/>
    <w:rsid w:val="00787798"/>
    <w:rsid w:val="00790280"/>
    <w:rsid w:val="0079083C"/>
    <w:rsid w:val="00790DE3"/>
    <w:rsid w:val="007910C3"/>
    <w:rsid w:val="00791B34"/>
    <w:rsid w:val="00791FDF"/>
    <w:rsid w:val="00792402"/>
    <w:rsid w:val="007927F3"/>
    <w:rsid w:val="007928B9"/>
    <w:rsid w:val="00793751"/>
    <w:rsid w:val="007945BD"/>
    <w:rsid w:val="00794CDF"/>
    <w:rsid w:val="007963FF"/>
    <w:rsid w:val="00796BF3"/>
    <w:rsid w:val="00796C38"/>
    <w:rsid w:val="00796C76"/>
    <w:rsid w:val="00797E9A"/>
    <w:rsid w:val="00797F84"/>
    <w:rsid w:val="007A05C4"/>
    <w:rsid w:val="007A0EDB"/>
    <w:rsid w:val="007A15A3"/>
    <w:rsid w:val="007A1B70"/>
    <w:rsid w:val="007A282A"/>
    <w:rsid w:val="007A3306"/>
    <w:rsid w:val="007A36BC"/>
    <w:rsid w:val="007A39DC"/>
    <w:rsid w:val="007A4113"/>
    <w:rsid w:val="007A49D8"/>
    <w:rsid w:val="007A4ABA"/>
    <w:rsid w:val="007A4CBE"/>
    <w:rsid w:val="007A6917"/>
    <w:rsid w:val="007A6D2C"/>
    <w:rsid w:val="007A6D37"/>
    <w:rsid w:val="007A7080"/>
    <w:rsid w:val="007A7493"/>
    <w:rsid w:val="007A78E1"/>
    <w:rsid w:val="007A7EEC"/>
    <w:rsid w:val="007B011A"/>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9FD"/>
    <w:rsid w:val="007B7B1B"/>
    <w:rsid w:val="007C030D"/>
    <w:rsid w:val="007C088D"/>
    <w:rsid w:val="007C0B2B"/>
    <w:rsid w:val="007C10A9"/>
    <w:rsid w:val="007C1811"/>
    <w:rsid w:val="007C1CCD"/>
    <w:rsid w:val="007C260E"/>
    <w:rsid w:val="007C2668"/>
    <w:rsid w:val="007C2890"/>
    <w:rsid w:val="007C318A"/>
    <w:rsid w:val="007C32F2"/>
    <w:rsid w:val="007C341A"/>
    <w:rsid w:val="007C3A55"/>
    <w:rsid w:val="007C3C78"/>
    <w:rsid w:val="007C4322"/>
    <w:rsid w:val="007C4399"/>
    <w:rsid w:val="007C48FC"/>
    <w:rsid w:val="007C5499"/>
    <w:rsid w:val="007C58C6"/>
    <w:rsid w:val="007C5C41"/>
    <w:rsid w:val="007C603A"/>
    <w:rsid w:val="007C6089"/>
    <w:rsid w:val="007C65EB"/>
    <w:rsid w:val="007C6DEA"/>
    <w:rsid w:val="007C7462"/>
    <w:rsid w:val="007C7AAA"/>
    <w:rsid w:val="007C7FFD"/>
    <w:rsid w:val="007D0726"/>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5B"/>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C26"/>
    <w:rsid w:val="007E1D99"/>
    <w:rsid w:val="007E1F13"/>
    <w:rsid w:val="007E2A1C"/>
    <w:rsid w:val="007E2B24"/>
    <w:rsid w:val="007E2CDF"/>
    <w:rsid w:val="007E38AA"/>
    <w:rsid w:val="007E3EB9"/>
    <w:rsid w:val="007E4756"/>
    <w:rsid w:val="007E4D68"/>
    <w:rsid w:val="007E51C1"/>
    <w:rsid w:val="007E528A"/>
    <w:rsid w:val="007E5341"/>
    <w:rsid w:val="007E5AA5"/>
    <w:rsid w:val="007E5DF0"/>
    <w:rsid w:val="007E5E22"/>
    <w:rsid w:val="007E5FDE"/>
    <w:rsid w:val="007E6370"/>
    <w:rsid w:val="007E648D"/>
    <w:rsid w:val="007E6644"/>
    <w:rsid w:val="007E6710"/>
    <w:rsid w:val="007E6D30"/>
    <w:rsid w:val="007E6D72"/>
    <w:rsid w:val="007E6F27"/>
    <w:rsid w:val="007E7102"/>
    <w:rsid w:val="007F047A"/>
    <w:rsid w:val="007F07CA"/>
    <w:rsid w:val="007F1AFB"/>
    <w:rsid w:val="007F1BF9"/>
    <w:rsid w:val="007F1C6D"/>
    <w:rsid w:val="007F25C2"/>
    <w:rsid w:val="007F2DB3"/>
    <w:rsid w:val="007F3000"/>
    <w:rsid w:val="007F3E6F"/>
    <w:rsid w:val="007F48C9"/>
    <w:rsid w:val="007F4953"/>
    <w:rsid w:val="007F5131"/>
    <w:rsid w:val="007F57E7"/>
    <w:rsid w:val="007F5D00"/>
    <w:rsid w:val="007F5D12"/>
    <w:rsid w:val="007F5D65"/>
    <w:rsid w:val="007F6351"/>
    <w:rsid w:val="007F6EA1"/>
    <w:rsid w:val="007F748F"/>
    <w:rsid w:val="007F7922"/>
    <w:rsid w:val="007F7EAB"/>
    <w:rsid w:val="008000DE"/>
    <w:rsid w:val="008002D8"/>
    <w:rsid w:val="008002EE"/>
    <w:rsid w:val="00800619"/>
    <w:rsid w:val="00800A42"/>
    <w:rsid w:val="00800C9D"/>
    <w:rsid w:val="00800CA6"/>
    <w:rsid w:val="00802327"/>
    <w:rsid w:val="00802F91"/>
    <w:rsid w:val="00803140"/>
    <w:rsid w:val="00803344"/>
    <w:rsid w:val="00803385"/>
    <w:rsid w:val="008039FF"/>
    <w:rsid w:val="00803B46"/>
    <w:rsid w:val="00803EE6"/>
    <w:rsid w:val="00804138"/>
    <w:rsid w:val="00804B2B"/>
    <w:rsid w:val="00804C19"/>
    <w:rsid w:val="00806459"/>
    <w:rsid w:val="008069EC"/>
    <w:rsid w:val="00806AEC"/>
    <w:rsid w:val="00806F2A"/>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B2"/>
    <w:rsid w:val="00815DD6"/>
    <w:rsid w:val="00816235"/>
    <w:rsid w:val="00816403"/>
    <w:rsid w:val="008165B7"/>
    <w:rsid w:val="00816615"/>
    <w:rsid w:val="0081673F"/>
    <w:rsid w:val="0081697A"/>
    <w:rsid w:val="008172B4"/>
    <w:rsid w:val="00817AA0"/>
    <w:rsid w:val="008202DD"/>
    <w:rsid w:val="008204A0"/>
    <w:rsid w:val="00822367"/>
    <w:rsid w:val="0082276C"/>
    <w:rsid w:val="00822842"/>
    <w:rsid w:val="00822A10"/>
    <w:rsid w:val="00822BDC"/>
    <w:rsid w:val="00822FBF"/>
    <w:rsid w:val="00822FDC"/>
    <w:rsid w:val="0082317F"/>
    <w:rsid w:val="008232F4"/>
    <w:rsid w:val="008234F1"/>
    <w:rsid w:val="0082391B"/>
    <w:rsid w:val="008246E5"/>
    <w:rsid w:val="00824B2E"/>
    <w:rsid w:val="00824E6B"/>
    <w:rsid w:val="00825A10"/>
    <w:rsid w:val="00825B0D"/>
    <w:rsid w:val="00825B69"/>
    <w:rsid w:val="00825D90"/>
    <w:rsid w:val="008270A2"/>
    <w:rsid w:val="00827BBF"/>
    <w:rsid w:val="00827D8C"/>
    <w:rsid w:val="00827DA7"/>
    <w:rsid w:val="0083042E"/>
    <w:rsid w:val="00830553"/>
    <w:rsid w:val="00830AEB"/>
    <w:rsid w:val="008310BF"/>
    <w:rsid w:val="00831650"/>
    <w:rsid w:val="00831DBF"/>
    <w:rsid w:val="00831FDF"/>
    <w:rsid w:val="008322AF"/>
    <w:rsid w:val="008322DA"/>
    <w:rsid w:val="00833033"/>
    <w:rsid w:val="008335E5"/>
    <w:rsid w:val="0083381B"/>
    <w:rsid w:val="00833DA2"/>
    <w:rsid w:val="00833E65"/>
    <w:rsid w:val="00834162"/>
    <w:rsid w:val="00834326"/>
    <w:rsid w:val="00834360"/>
    <w:rsid w:val="008349B4"/>
    <w:rsid w:val="008349FB"/>
    <w:rsid w:val="00834AB1"/>
    <w:rsid w:val="00834AD1"/>
    <w:rsid w:val="00834E72"/>
    <w:rsid w:val="00835492"/>
    <w:rsid w:val="00835641"/>
    <w:rsid w:val="00835F94"/>
    <w:rsid w:val="00836B5C"/>
    <w:rsid w:val="00836B75"/>
    <w:rsid w:val="00836C07"/>
    <w:rsid w:val="00837250"/>
    <w:rsid w:val="00837574"/>
    <w:rsid w:val="00837A81"/>
    <w:rsid w:val="008411FA"/>
    <w:rsid w:val="00841222"/>
    <w:rsid w:val="008418DF"/>
    <w:rsid w:val="00841915"/>
    <w:rsid w:val="00841B71"/>
    <w:rsid w:val="00843320"/>
    <w:rsid w:val="008438DD"/>
    <w:rsid w:val="00843904"/>
    <w:rsid w:val="00843C32"/>
    <w:rsid w:val="00843F87"/>
    <w:rsid w:val="0084447E"/>
    <w:rsid w:val="0084493B"/>
    <w:rsid w:val="00844B92"/>
    <w:rsid w:val="00844FC7"/>
    <w:rsid w:val="00845107"/>
    <w:rsid w:val="00845204"/>
    <w:rsid w:val="008457B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A4C"/>
    <w:rsid w:val="00854F96"/>
    <w:rsid w:val="00855535"/>
    <w:rsid w:val="00855688"/>
    <w:rsid w:val="00855765"/>
    <w:rsid w:val="00855BA4"/>
    <w:rsid w:val="00855D74"/>
    <w:rsid w:val="00855FA9"/>
    <w:rsid w:val="008560F0"/>
    <w:rsid w:val="00856C67"/>
    <w:rsid w:val="00856EAA"/>
    <w:rsid w:val="008573D1"/>
    <w:rsid w:val="008579D2"/>
    <w:rsid w:val="008607A2"/>
    <w:rsid w:val="00860ACA"/>
    <w:rsid w:val="008610BD"/>
    <w:rsid w:val="008613DE"/>
    <w:rsid w:val="00861414"/>
    <w:rsid w:val="00861721"/>
    <w:rsid w:val="00862192"/>
    <w:rsid w:val="0086231A"/>
    <w:rsid w:val="00862A6B"/>
    <w:rsid w:val="00862AA2"/>
    <w:rsid w:val="00862C24"/>
    <w:rsid w:val="008637BA"/>
    <w:rsid w:val="00863A45"/>
    <w:rsid w:val="00864191"/>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5052"/>
    <w:rsid w:val="0087531C"/>
    <w:rsid w:val="00875395"/>
    <w:rsid w:val="008755C2"/>
    <w:rsid w:val="008756AC"/>
    <w:rsid w:val="00875E78"/>
    <w:rsid w:val="00876055"/>
    <w:rsid w:val="00876498"/>
    <w:rsid w:val="00876BDD"/>
    <w:rsid w:val="00876F4C"/>
    <w:rsid w:val="00877674"/>
    <w:rsid w:val="00877DE4"/>
    <w:rsid w:val="00877E7E"/>
    <w:rsid w:val="008805A2"/>
    <w:rsid w:val="00880F7E"/>
    <w:rsid w:val="00880F8A"/>
    <w:rsid w:val="008810CE"/>
    <w:rsid w:val="0088126C"/>
    <w:rsid w:val="008816A4"/>
    <w:rsid w:val="00881FE8"/>
    <w:rsid w:val="0088225E"/>
    <w:rsid w:val="00882841"/>
    <w:rsid w:val="00882D09"/>
    <w:rsid w:val="00882EC2"/>
    <w:rsid w:val="0088383A"/>
    <w:rsid w:val="00883D71"/>
    <w:rsid w:val="00885291"/>
    <w:rsid w:val="008852B5"/>
    <w:rsid w:val="00885E52"/>
    <w:rsid w:val="0088612B"/>
    <w:rsid w:val="0088635F"/>
    <w:rsid w:val="008864B7"/>
    <w:rsid w:val="008867FC"/>
    <w:rsid w:val="00886EC0"/>
    <w:rsid w:val="00886F7E"/>
    <w:rsid w:val="008873EF"/>
    <w:rsid w:val="00887B28"/>
    <w:rsid w:val="008904C1"/>
    <w:rsid w:val="0089061B"/>
    <w:rsid w:val="00890ACF"/>
    <w:rsid w:val="00890DFB"/>
    <w:rsid w:val="00890F9A"/>
    <w:rsid w:val="00891641"/>
    <w:rsid w:val="00891693"/>
    <w:rsid w:val="008919A5"/>
    <w:rsid w:val="00891A15"/>
    <w:rsid w:val="00891A24"/>
    <w:rsid w:val="00891BA9"/>
    <w:rsid w:val="00891C39"/>
    <w:rsid w:val="0089227C"/>
    <w:rsid w:val="0089244B"/>
    <w:rsid w:val="00892481"/>
    <w:rsid w:val="00892810"/>
    <w:rsid w:val="00892AF1"/>
    <w:rsid w:val="00892F22"/>
    <w:rsid w:val="00893028"/>
    <w:rsid w:val="008930D2"/>
    <w:rsid w:val="008931E7"/>
    <w:rsid w:val="00893AFE"/>
    <w:rsid w:val="00893D0B"/>
    <w:rsid w:val="0089496F"/>
    <w:rsid w:val="00895277"/>
    <w:rsid w:val="008953EA"/>
    <w:rsid w:val="008955D9"/>
    <w:rsid w:val="00896107"/>
    <w:rsid w:val="0089648C"/>
    <w:rsid w:val="00896650"/>
    <w:rsid w:val="0089670E"/>
    <w:rsid w:val="008969D9"/>
    <w:rsid w:val="00897310"/>
    <w:rsid w:val="00897F9B"/>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57C"/>
    <w:rsid w:val="008B06C1"/>
    <w:rsid w:val="008B0F4C"/>
    <w:rsid w:val="008B0FA3"/>
    <w:rsid w:val="008B14C5"/>
    <w:rsid w:val="008B156F"/>
    <w:rsid w:val="008B247A"/>
    <w:rsid w:val="008B3825"/>
    <w:rsid w:val="008B3C2A"/>
    <w:rsid w:val="008B4B00"/>
    <w:rsid w:val="008B4EF8"/>
    <w:rsid w:val="008B4FF5"/>
    <w:rsid w:val="008B515E"/>
    <w:rsid w:val="008B5A1A"/>
    <w:rsid w:val="008B5FB6"/>
    <w:rsid w:val="008B60BC"/>
    <w:rsid w:val="008B614A"/>
    <w:rsid w:val="008B6390"/>
    <w:rsid w:val="008B648C"/>
    <w:rsid w:val="008B64A9"/>
    <w:rsid w:val="008B72CA"/>
    <w:rsid w:val="008B7452"/>
    <w:rsid w:val="008B75E7"/>
    <w:rsid w:val="008C0124"/>
    <w:rsid w:val="008C08EF"/>
    <w:rsid w:val="008C09A4"/>
    <w:rsid w:val="008C0ADE"/>
    <w:rsid w:val="008C1560"/>
    <w:rsid w:val="008C15CC"/>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8ED"/>
    <w:rsid w:val="008D1A8F"/>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9CC"/>
    <w:rsid w:val="008E6AB6"/>
    <w:rsid w:val="008E7C95"/>
    <w:rsid w:val="008E7EBF"/>
    <w:rsid w:val="008E7EDB"/>
    <w:rsid w:val="008F020C"/>
    <w:rsid w:val="008F0935"/>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374"/>
    <w:rsid w:val="008F7965"/>
    <w:rsid w:val="00900565"/>
    <w:rsid w:val="009005EB"/>
    <w:rsid w:val="00900FF0"/>
    <w:rsid w:val="009018E4"/>
    <w:rsid w:val="00901983"/>
    <w:rsid w:val="00902821"/>
    <w:rsid w:val="00902AE4"/>
    <w:rsid w:val="00902BF8"/>
    <w:rsid w:val="00902ED1"/>
    <w:rsid w:val="00903F7E"/>
    <w:rsid w:val="009042AC"/>
    <w:rsid w:val="0090440B"/>
    <w:rsid w:val="00905239"/>
    <w:rsid w:val="009054E5"/>
    <w:rsid w:val="00905D0E"/>
    <w:rsid w:val="00905FDA"/>
    <w:rsid w:val="009063D6"/>
    <w:rsid w:val="009068AE"/>
    <w:rsid w:val="00906940"/>
    <w:rsid w:val="0090697B"/>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8ED"/>
    <w:rsid w:val="00914BDF"/>
    <w:rsid w:val="0091527D"/>
    <w:rsid w:val="00915402"/>
    <w:rsid w:val="009161BC"/>
    <w:rsid w:val="00916AD0"/>
    <w:rsid w:val="009170D1"/>
    <w:rsid w:val="00917C6E"/>
    <w:rsid w:val="00920095"/>
    <w:rsid w:val="00920140"/>
    <w:rsid w:val="0092019E"/>
    <w:rsid w:val="00920C94"/>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6AF"/>
    <w:rsid w:val="00926F97"/>
    <w:rsid w:val="00927113"/>
    <w:rsid w:val="009275B1"/>
    <w:rsid w:val="00927E80"/>
    <w:rsid w:val="0093013F"/>
    <w:rsid w:val="009301AA"/>
    <w:rsid w:val="0093052D"/>
    <w:rsid w:val="00930CC0"/>
    <w:rsid w:val="00930F47"/>
    <w:rsid w:val="0093130F"/>
    <w:rsid w:val="009313B6"/>
    <w:rsid w:val="0093141F"/>
    <w:rsid w:val="00931EA8"/>
    <w:rsid w:val="00932830"/>
    <w:rsid w:val="0093299B"/>
    <w:rsid w:val="00932DC2"/>
    <w:rsid w:val="0093317E"/>
    <w:rsid w:val="0093358B"/>
    <w:rsid w:val="009335A3"/>
    <w:rsid w:val="00934098"/>
    <w:rsid w:val="00934305"/>
    <w:rsid w:val="00934F97"/>
    <w:rsid w:val="009352B9"/>
    <w:rsid w:val="00935677"/>
    <w:rsid w:val="00935CFD"/>
    <w:rsid w:val="00935EEF"/>
    <w:rsid w:val="009360B9"/>
    <w:rsid w:val="00936D7F"/>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0AE"/>
    <w:rsid w:val="00954898"/>
    <w:rsid w:val="00954C9C"/>
    <w:rsid w:val="00954E21"/>
    <w:rsid w:val="00955043"/>
    <w:rsid w:val="009552BA"/>
    <w:rsid w:val="009552BB"/>
    <w:rsid w:val="009558F6"/>
    <w:rsid w:val="00955EAF"/>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C2D"/>
    <w:rsid w:val="00964F07"/>
    <w:rsid w:val="00965651"/>
    <w:rsid w:val="009656C6"/>
    <w:rsid w:val="00965B17"/>
    <w:rsid w:val="00966046"/>
    <w:rsid w:val="009667D7"/>
    <w:rsid w:val="00966D9D"/>
    <w:rsid w:val="0096705D"/>
    <w:rsid w:val="00967F56"/>
    <w:rsid w:val="00970106"/>
    <w:rsid w:val="009706D9"/>
    <w:rsid w:val="00970DBD"/>
    <w:rsid w:val="00972796"/>
    <w:rsid w:val="0097397D"/>
    <w:rsid w:val="00973C50"/>
    <w:rsid w:val="00973DE0"/>
    <w:rsid w:val="00973FB2"/>
    <w:rsid w:val="00974638"/>
    <w:rsid w:val="00974F2B"/>
    <w:rsid w:val="009756FE"/>
    <w:rsid w:val="00975D6E"/>
    <w:rsid w:val="00975EE4"/>
    <w:rsid w:val="00976012"/>
    <w:rsid w:val="00976101"/>
    <w:rsid w:val="00976755"/>
    <w:rsid w:val="00976806"/>
    <w:rsid w:val="0097690A"/>
    <w:rsid w:val="00976BDA"/>
    <w:rsid w:val="009771A1"/>
    <w:rsid w:val="009777DC"/>
    <w:rsid w:val="009777E2"/>
    <w:rsid w:val="00977874"/>
    <w:rsid w:val="00977886"/>
    <w:rsid w:val="009778DD"/>
    <w:rsid w:val="0097791E"/>
    <w:rsid w:val="00977943"/>
    <w:rsid w:val="00977A03"/>
    <w:rsid w:val="00980216"/>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4B24"/>
    <w:rsid w:val="00985012"/>
    <w:rsid w:val="009856E5"/>
    <w:rsid w:val="009858DE"/>
    <w:rsid w:val="00985944"/>
    <w:rsid w:val="0098616A"/>
    <w:rsid w:val="009862CA"/>
    <w:rsid w:val="00986301"/>
    <w:rsid w:val="0098653F"/>
    <w:rsid w:val="00986EFB"/>
    <w:rsid w:val="00987111"/>
    <w:rsid w:val="009871C7"/>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6E8"/>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161"/>
    <w:rsid w:val="009A547A"/>
    <w:rsid w:val="009A58DC"/>
    <w:rsid w:val="009A59C4"/>
    <w:rsid w:val="009A5EC1"/>
    <w:rsid w:val="009A6281"/>
    <w:rsid w:val="009A62DF"/>
    <w:rsid w:val="009A6692"/>
    <w:rsid w:val="009A67D0"/>
    <w:rsid w:val="009A69AE"/>
    <w:rsid w:val="009A69B1"/>
    <w:rsid w:val="009A6BF1"/>
    <w:rsid w:val="009A7286"/>
    <w:rsid w:val="009A7379"/>
    <w:rsid w:val="009A7825"/>
    <w:rsid w:val="009A798B"/>
    <w:rsid w:val="009A7FAB"/>
    <w:rsid w:val="009B0788"/>
    <w:rsid w:val="009B0962"/>
    <w:rsid w:val="009B0C9F"/>
    <w:rsid w:val="009B0CAD"/>
    <w:rsid w:val="009B1362"/>
    <w:rsid w:val="009B18CD"/>
    <w:rsid w:val="009B1D0C"/>
    <w:rsid w:val="009B24FD"/>
    <w:rsid w:val="009B2598"/>
    <w:rsid w:val="009B3198"/>
    <w:rsid w:val="009B31B5"/>
    <w:rsid w:val="009B352C"/>
    <w:rsid w:val="009B3CC6"/>
    <w:rsid w:val="009B3F29"/>
    <w:rsid w:val="009B4B1D"/>
    <w:rsid w:val="009B4B7E"/>
    <w:rsid w:val="009B5A28"/>
    <w:rsid w:val="009B6596"/>
    <w:rsid w:val="009B6A8E"/>
    <w:rsid w:val="009B77D8"/>
    <w:rsid w:val="009B7ECE"/>
    <w:rsid w:val="009C00E1"/>
    <w:rsid w:val="009C1019"/>
    <w:rsid w:val="009C1129"/>
    <w:rsid w:val="009C1490"/>
    <w:rsid w:val="009C14C3"/>
    <w:rsid w:val="009C1598"/>
    <w:rsid w:val="009C19C1"/>
    <w:rsid w:val="009C1BB1"/>
    <w:rsid w:val="009C1F3E"/>
    <w:rsid w:val="009C238B"/>
    <w:rsid w:val="009C2B73"/>
    <w:rsid w:val="009C2D4D"/>
    <w:rsid w:val="009C2DAD"/>
    <w:rsid w:val="009C3129"/>
    <w:rsid w:val="009C3309"/>
    <w:rsid w:val="009C3A53"/>
    <w:rsid w:val="009C3B6B"/>
    <w:rsid w:val="009C3C98"/>
    <w:rsid w:val="009C4051"/>
    <w:rsid w:val="009C41B8"/>
    <w:rsid w:val="009C42B4"/>
    <w:rsid w:val="009C48C5"/>
    <w:rsid w:val="009C4B86"/>
    <w:rsid w:val="009C5BD9"/>
    <w:rsid w:val="009C615B"/>
    <w:rsid w:val="009C641A"/>
    <w:rsid w:val="009C66E8"/>
    <w:rsid w:val="009C74FF"/>
    <w:rsid w:val="009C7762"/>
    <w:rsid w:val="009C7CE2"/>
    <w:rsid w:val="009D076F"/>
    <w:rsid w:val="009D0A3D"/>
    <w:rsid w:val="009D0BE3"/>
    <w:rsid w:val="009D0CDF"/>
    <w:rsid w:val="009D1051"/>
    <w:rsid w:val="009D14C5"/>
    <w:rsid w:val="009D1C7A"/>
    <w:rsid w:val="009D2A34"/>
    <w:rsid w:val="009D2AF7"/>
    <w:rsid w:val="009D2C1C"/>
    <w:rsid w:val="009D2DCD"/>
    <w:rsid w:val="009D2E0E"/>
    <w:rsid w:val="009D2F1C"/>
    <w:rsid w:val="009D309B"/>
    <w:rsid w:val="009D3816"/>
    <w:rsid w:val="009D3E0E"/>
    <w:rsid w:val="009D434C"/>
    <w:rsid w:val="009D4403"/>
    <w:rsid w:val="009D5300"/>
    <w:rsid w:val="009D5512"/>
    <w:rsid w:val="009D55F0"/>
    <w:rsid w:val="009D56BE"/>
    <w:rsid w:val="009D57E5"/>
    <w:rsid w:val="009D5F45"/>
    <w:rsid w:val="009D5FE6"/>
    <w:rsid w:val="009D6A96"/>
    <w:rsid w:val="009D6C5D"/>
    <w:rsid w:val="009D708A"/>
    <w:rsid w:val="009D732C"/>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99C"/>
    <w:rsid w:val="009E2A1A"/>
    <w:rsid w:val="009E2DA9"/>
    <w:rsid w:val="009E2E23"/>
    <w:rsid w:val="009E34EB"/>
    <w:rsid w:val="009E4074"/>
    <w:rsid w:val="009E4118"/>
    <w:rsid w:val="009E42BD"/>
    <w:rsid w:val="009E473B"/>
    <w:rsid w:val="009E4A47"/>
    <w:rsid w:val="009E5087"/>
    <w:rsid w:val="009E53F7"/>
    <w:rsid w:val="009E5492"/>
    <w:rsid w:val="009E553B"/>
    <w:rsid w:val="009E573D"/>
    <w:rsid w:val="009E59D5"/>
    <w:rsid w:val="009E6348"/>
    <w:rsid w:val="009E66EC"/>
    <w:rsid w:val="009E6F9E"/>
    <w:rsid w:val="009E744A"/>
    <w:rsid w:val="009F0338"/>
    <w:rsid w:val="009F095F"/>
    <w:rsid w:val="009F0FDC"/>
    <w:rsid w:val="009F14ED"/>
    <w:rsid w:val="009F15A6"/>
    <w:rsid w:val="009F191E"/>
    <w:rsid w:val="009F1B63"/>
    <w:rsid w:val="009F284F"/>
    <w:rsid w:val="009F2BFC"/>
    <w:rsid w:val="009F2C43"/>
    <w:rsid w:val="009F36A8"/>
    <w:rsid w:val="009F3810"/>
    <w:rsid w:val="009F3DA7"/>
    <w:rsid w:val="009F3FCF"/>
    <w:rsid w:val="009F446B"/>
    <w:rsid w:val="009F4617"/>
    <w:rsid w:val="009F4DCD"/>
    <w:rsid w:val="009F4ED6"/>
    <w:rsid w:val="009F552B"/>
    <w:rsid w:val="009F58A7"/>
    <w:rsid w:val="009F594B"/>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7F2"/>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0792B"/>
    <w:rsid w:val="00A1077D"/>
    <w:rsid w:val="00A10A90"/>
    <w:rsid w:val="00A10ED3"/>
    <w:rsid w:val="00A1171E"/>
    <w:rsid w:val="00A1192F"/>
    <w:rsid w:val="00A122A5"/>
    <w:rsid w:val="00A128E0"/>
    <w:rsid w:val="00A12990"/>
    <w:rsid w:val="00A12B2A"/>
    <w:rsid w:val="00A1372A"/>
    <w:rsid w:val="00A14A71"/>
    <w:rsid w:val="00A14AF6"/>
    <w:rsid w:val="00A14D7B"/>
    <w:rsid w:val="00A14F5E"/>
    <w:rsid w:val="00A1529F"/>
    <w:rsid w:val="00A15879"/>
    <w:rsid w:val="00A15B0B"/>
    <w:rsid w:val="00A15B82"/>
    <w:rsid w:val="00A16048"/>
    <w:rsid w:val="00A1716E"/>
    <w:rsid w:val="00A17332"/>
    <w:rsid w:val="00A1774E"/>
    <w:rsid w:val="00A177C1"/>
    <w:rsid w:val="00A20B54"/>
    <w:rsid w:val="00A214CF"/>
    <w:rsid w:val="00A22193"/>
    <w:rsid w:val="00A229E6"/>
    <w:rsid w:val="00A22A98"/>
    <w:rsid w:val="00A235C7"/>
    <w:rsid w:val="00A2375F"/>
    <w:rsid w:val="00A23AFF"/>
    <w:rsid w:val="00A23BB4"/>
    <w:rsid w:val="00A248ED"/>
    <w:rsid w:val="00A24E4A"/>
    <w:rsid w:val="00A25328"/>
    <w:rsid w:val="00A26257"/>
    <w:rsid w:val="00A267C6"/>
    <w:rsid w:val="00A26A44"/>
    <w:rsid w:val="00A26D0B"/>
    <w:rsid w:val="00A27581"/>
    <w:rsid w:val="00A27C58"/>
    <w:rsid w:val="00A303D7"/>
    <w:rsid w:val="00A30D08"/>
    <w:rsid w:val="00A31229"/>
    <w:rsid w:val="00A31531"/>
    <w:rsid w:val="00A3182E"/>
    <w:rsid w:val="00A31842"/>
    <w:rsid w:val="00A3215E"/>
    <w:rsid w:val="00A325E1"/>
    <w:rsid w:val="00A328F1"/>
    <w:rsid w:val="00A33009"/>
    <w:rsid w:val="00A333C1"/>
    <w:rsid w:val="00A33F29"/>
    <w:rsid w:val="00A344A5"/>
    <w:rsid w:val="00A34503"/>
    <w:rsid w:val="00A35543"/>
    <w:rsid w:val="00A35837"/>
    <w:rsid w:val="00A35957"/>
    <w:rsid w:val="00A35D54"/>
    <w:rsid w:val="00A3611D"/>
    <w:rsid w:val="00A36157"/>
    <w:rsid w:val="00A367D9"/>
    <w:rsid w:val="00A368BC"/>
    <w:rsid w:val="00A3695B"/>
    <w:rsid w:val="00A376A2"/>
    <w:rsid w:val="00A37A12"/>
    <w:rsid w:val="00A37CC9"/>
    <w:rsid w:val="00A37DEF"/>
    <w:rsid w:val="00A405C8"/>
    <w:rsid w:val="00A41001"/>
    <w:rsid w:val="00A41702"/>
    <w:rsid w:val="00A41879"/>
    <w:rsid w:val="00A4187C"/>
    <w:rsid w:val="00A41A83"/>
    <w:rsid w:val="00A420F5"/>
    <w:rsid w:val="00A42124"/>
    <w:rsid w:val="00A425B4"/>
    <w:rsid w:val="00A4300F"/>
    <w:rsid w:val="00A43A6C"/>
    <w:rsid w:val="00A440A1"/>
    <w:rsid w:val="00A465BC"/>
    <w:rsid w:val="00A46776"/>
    <w:rsid w:val="00A46A1F"/>
    <w:rsid w:val="00A46ED3"/>
    <w:rsid w:val="00A47484"/>
    <w:rsid w:val="00A476D1"/>
    <w:rsid w:val="00A476DA"/>
    <w:rsid w:val="00A47EAB"/>
    <w:rsid w:val="00A50D08"/>
    <w:rsid w:val="00A5129F"/>
    <w:rsid w:val="00A51901"/>
    <w:rsid w:val="00A51DBD"/>
    <w:rsid w:val="00A5209F"/>
    <w:rsid w:val="00A52441"/>
    <w:rsid w:val="00A52678"/>
    <w:rsid w:val="00A52AA5"/>
    <w:rsid w:val="00A52D7E"/>
    <w:rsid w:val="00A53194"/>
    <w:rsid w:val="00A53426"/>
    <w:rsid w:val="00A53606"/>
    <w:rsid w:val="00A537B3"/>
    <w:rsid w:val="00A53D34"/>
    <w:rsid w:val="00A5404F"/>
    <w:rsid w:val="00A545CF"/>
    <w:rsid w:val="00A55AD6"/>
    <w:rsid w:val="00A56299"/>
    <w:rsid w:val="00A562B7"/>
    <w:rsid w:val="00A565A8"/>
    <w:rsid w:val="00A56885"/>
    <w:rsid w:val="00A57146"/>
    <w:rsid w:val="00A57CB5"/>
    <w:rsid w:val="00A57D20"/>
    <w:rsid w:val="00A607D9"/>
    <w:rsid w:val="00A60BA7"/>
    <w:rsid w:val="00A60FC8"/>
    <w:rsid w:val="00A61432"/>
    <w:rsid w:val="00A6148B"/>
    <w:rsid w:val="00A6153C"/>
    <w:rsid w:val="00A615AE"/>
    <w:rsid w:val="00A615D5"/>
    <w:rsid w:val="00A61CA9"/>
    <w:rsid w:val="00A61E0E"/>
    <w:rsid w:val="00A62131"/>
    <w:rsid w:val="00A6228D"/>
    <w:rsid w:val="00A62637"/>
    <w:rsid w:val="00A62A66"/>
    <w:rsid w:val="00A63805"/>
    <w:rsid w:val="00A63E94"/>
    <w:rsid w:val="00A64266"/>
    <w:rsid w:val="00A64B09"/>
    <w:rsid w:val="00A654E3"/>
    <w:rsid w:val="00A659D0"/>
    <w:rsid w:val="00A65BEE"/>
    <w:rsid w:val="00A65C15"/>
    <w:rsid w:val="00A6600D"/>
    <w:rsid w:val="00A6638C"/>
    <w:rsid w:val="00A66981"/>
    <w:rsid w:val="00A669BB"/>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2D0"/>
    <w:rsid w:val="00A72DF0"/>
    <w:rsid w:val="00A73276"/>
    <w:rsid w:val="00A73D50"/>
    <w:rsid w:val="00A7410A"/>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555"/>
    <w:rsid w:val="00A87A32"/>
    <w:rsid w:val="00A87C1E"/>
    <w:rsid w:val="00A90A43"/>
    <w:rsid w:val="00A90E81"/>
    <w:rsid w:val="00A910AA"/>
    <w:rsid w:val="00A9123F"/>
    <w:rsid w:val="00A91589"/>
    <w:rsid w:val="00A9159C"/>
    <w:rsid w:val="00A91657"/>
    <w:rsid w:val="00A925F5"/>
    <w:rsid w:val="00A92EA0"/>
    <w:rsid w:val="00A92F51"/>
    <w:rsid w:val="00A9328B"/>
    <w:rsid w:val="00A9346E"/>
    <w:rsid w:val="00A93732"/>
    <w:rsid w:val="00A93AE0"/>
    <w:rsid w:val="00A93FD4"/>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493"/>
    <w:rsid w:val="00A97655"/>
    <w:rsid w:val="00A97679"/>
    <w:rsid w:val="00A977EC"/>
    <w:rsid w:val="00A978B3"/>
    <w:rsid w:val="00A97EBD"/>
    <w:rsid w:val="00AA0094"/>
    <w:rsid w:val="00AA0A99"/>
    <w:rsid w:val="00AA0B0E"/>
    <w:rsid w:val="00AA12FA"/>
    <w:rsid w:val="00AA1494"/>
    <w:rsid w:val="00AA1C22"/>
    <w:rsid w:val="00AA1E58"/>
    <w:rsid w:val="00AA2182"/>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B8B"/>
    <w:rsid w:val="00AB4E48"/>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A67"/>
    <w:rsid w:val="00AC2FFB"/>
    <w:rsid w:val="00AC32E7"/>
    <w:rsid w:val="00AC3390"/>
    <w:rsid w:val="00AC3694"/>
    <w:rsid w:val="00AC37FF"/>
    <w:rsid w:val="00AC3824"/>
    <w:rsid w:val="00AC3B27"/>
    <w:rsid w:val="00AC45AF"/>
    <w:rsid w:val="00AC46DE"/>
    <w:rsid w:val="00AC4AEA"/>
    <w:rsid w:val="00AC4AEE"/>
    <w:rsid w:val="00AC4FAE"/>
    <w:rsid w:val="00AC5303"/>
    <w:rsid w:val="00AC5A06"/>
    <w:rsid w:val="00AC5DE7"/>
    <w:rsid w:val="00AC6A55"/>
    <w:rsid w:val="00AC6DC8"/>
    <w:rsid w:val="00AC7E6C"/>
    <w:rsid w:val="00AD01A5"/>
    <w:rsid w:val="00AD03A8"/>
    <w:rsid w:val="00AD07EE"/>
    <w:rsid w:val="00AD0C69"/>
    <w:rsid w:val="00AD0F4B"/>
    <w:rsid w:val="00AD0FDE"/>
    <w:rsid w:val="00AD1253"/>
    <w:rsid w:val="00AD1425"/>
    <w:rsid w:val="00AD1A74"/>
    <w:rsid w:val="00AD1B78"/>
    <w:rsid w:val="00AD2605"/>
    <w:rsid w:val="00AD3FAB"/>
    <w:rsid w:val="00AD470A"/>
    <w:rsid w:val="00AD47F9"/>
    <w:rsid w:val="00AD4A43"/>
    <w:rsid w:val="00AD4B0C"/>
    <w:rsid w:val="00AD4C0A"/>
    <w:rsid w:val="00AD5058"/>
    <w:rsid w:val="00AD6508"/>
    <w:rsid w:val="00AD6ED9"/>
    <w:rsid w:val="00AD796D"/>
    <w:rsid w:val="00AD7FAC"/>
    <w:rsid w:val="00AE087F"/>
    <w:rsid w:val="00AE10C8"/>
    <w:rsid w:val="00AE2164"/>
    <w:rsid w:val="00AE245B"/>
    <w:rsid w:val="00AE2FA2"/>
    <w:rsid w:val="00AE356B"/>
    <w:rsid w:val="00AE39A5"/>
    <w:rsid w:val="00AE39DB"/>
    <w:rsid w:val="00AE3BDC"/>
    <w:rsid w:val="00AE3C4E"/>
    <w:rsid w:val="00AE4BD2"/>
    <w:rsid w:val="00AE54DF"/>
    <w:rsid w:val="00AE5973"/>
    <w:rsid w:val="00AE5BC5"/>
    <w:rsid w:val="00AE60F1"/>
    <w:rsid w:val="00AE68C4"/>
    <w:rsid w:val="00AE7ABE"/>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01"/>
    <w:rsid w:val="00B00BDD"/>
    <w:rsid w:val="00B01693"/>
    <w:rsid w:val="00B0182B"/>
    <w:rsid w:val="00B01A19"/>
    <w:rsid w:val="00B01C5D"/>
    <w:rsid w:val="00B01F02"/>
    <w:rsid w:val="00B02025"/>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DC1"/>
    <w:rsid w:val="00B07E9B"/>
    <w:rsid w:val="00B10C99"/>
    <w:rsid w:val="00B10E3E"/>
    <w:rsid w:val="00B1157C"/>
    <w:rsid w:val="00B11A37"/>
    <w:rsid w:val="00B11D5E"/>
    <w:rsid w:val="00B135EC"/>
    <w:rsid w:val="00B1363C"/>
    <w:rsid w:val="00B13903"/>
    <w:rsid w:val="00B13AA5"/>
    <w:rsid w:val="00B1407B"/>
    <w:rsid w:val="00B15B89"/>
    <w:rsid w:val="00B15BC8"/>
    <w:rsid w:val="00B1631D"/>
    <w:rsid w:val="00B16474"/>
    <w:rsid w:val="00B16762"/>
    <w:rsid w:val="00B16A55"/>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D52"/>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BD1"/>
    <w:rsid w:val="00B42DB5"/>
    <w:rsid w:val="00B438FB"/>
    <w:rsid w:val="00B43A28"/>
    <w:rsid w:val="00B43DED"/>
    <w:rsid w:val="00B447CA"/>
    <w:rsid w:val="00B45068"/>
    <w:rsid w:val="00B457E1"/>
    <w:rsid w:val="00B45DDA"/>
    <w:rsid w:val="00B462FE"/>
    <w:rsid w:val="00B4678F"/>
    <w:rsid w:val="00B46E2D"/>
    <w:rsid w:val="00B474B6"/>
    <w:rsid w:val="00B47540"/>
    <w:rsid w:val="00B4758D"/>
    <w:rsid w:val="00B47A41"/>
    <w:rsid w:val="00B47BE7"/>
    <w:rsid w:val="00B47EDC"/>
    <w:rsid w:val="00B47F23"/>
    <w:rsid w:val="00B50862"/>
    <w:rsid w:val="00B50D68"/>
    <w:rsid w:val="00B50F15"/>
    <w:rsid w:val="00B50F9E"/>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4BF"/>
    <w:rsid w:val="00B55752"/>
    <w:rsid w:val="00B55B8A"/>
    <w:rsid w:val="00B55BA2"/>
    <w:rsid w:val="00B561E1"/>
    <w:rsid w:val="00B56411"/>
    <w:rsid w:val="00B56A2A"/>
    <w:rsid w:val="00B56A58"/>
    <w:rsid w:val="00B56F85"/>
    <w:rsid w:val="00B57494"/>
    <w:rsid w:val="00B57F51"/>
    <w:rsid w:val="00B60346"/>
    <w:rsid w:val="00B60A0D"/>
    <w:rsid w:val="00B60D5F"/>
    <w:rsid w:val="00B60F88"/>
    <w:rsid w:val="00B60F9D"/>
    <w:rsid w:val="00B61250"/>
    <w:rsid w:val="00B61724"/>
    <w:rsid w:val="00B61765"/>
    <w:rsid w:val="00B61CFC"/>
    <w:rsid w:val="00B61DF4"/>
    <w:rsid w:val="00B61EE2"/>
    <w:rsid w:val="00B6238B"/>
    <w:rsid w:val="00B63518"/>
    <w:rsid w:val="00B6374D"/>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77F03"/>
    <w:rsid w:val="00B80CDE"/>
    <w:rsid w:val="00B81AAF"/>
    <w:rsid w:val="00B81D10"/>
    <w:rsid w:val="00B81F63"/>
    <w:rsid w:val="00B825CE"/>
    <w:rsid w:val="00B826F8"/>
    <w:rsid w:val="00B82A2D"/>
    <w:rsid w:val="00B82CC3"/>
    <w:rsid w:val="00B82DB2"/>
    <w:rsid w:val="00B82F90"/>
    <w:rsid w:val="00B83AA6"/>
    <w:rsid w:val="00B83C47"/>
    <w:rsid w:val="00B83DEA"/>
    <w:rsid w:val="00B841D4"/>
    <w:rsid w:val="00B844B1"/>
    <w:rsid w:val="00B8562E"/>
    <w:rsid w:val="00B85960"/>
    <w:rsid w:val="00B85CD7"/>
    <w:rsid w:val="00B861D4"/>
    <w:rsid w:val="00B86612"/>
    <w:rsid w:val="00B870EC"/>
    <w:rsid w:val="00B87413"/>
    <w:rsid w:val="00B874E2"/>
    <w:rsid w:val="00B875E8"/>
    <w:rsid w:val="00B87DF1"/>
    <w:rsid w:val="00B87FC4"/>
    <w:rsid w:val="00B90749"/>
    <w:rsid w:val="00B90C11"/>
    <w:rsid w:val="00B90D56"/>
    <w:rsid w:val="00B90FED"/>
    <w:rsid w:val="00B9105F"/>
    <w:rsid w:val="00B919FE"/>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93D"/>
    <w:rsid w:val="00BA0BE4"/>
    <w:rsid w:val="00BA1BE6"/>
    <w:rsid w:val="00BA1FEA"/>
    <w:rsid w:val="00BA22E4"/>
    <w:rsid w:val="00BA2A5B"/>
    <w:rsid w:val="00BA2B3F"/>
    <w:rsid w:val="00BA2BBB"/>
    <w:rsid w:val="00BA2CA7"/>
    <w:rsid w:val="00BA37C4"/>
    <w:rsid w:val="00BA37CD"/>
    <w:rsid w:val="00BA38AB"/>
    <w:rsid w:val="00BA444D"/>
    <w:rsid w:val="00BA5689"/>
    <w:rsid w:val="00BA57D6"/>
    <w:rsid w:val="00BA61B6"/>
    <w:rsid w:val="00BA6341"/>
    <w:rsid w:val="00BA64E6"/>
    <w:rsid w:val="00BA661A"/>
    <w:rsid w:val="00BA6647"/>
    <w:rsid w:val="00BA6DDA"/>
    <w:rsid w:val="00BA7010"/>
    <w:rsid w:val="00BA7034"/>
    <w:rsid w:val="00BA7BB8"/>
    <w:rsid w:val="00BA7E6D"/>
    <w:rsid w:val="00BB0025"/>
    <w:rsid w:val="00BB0028"/>
    <w:rsid w:val="00BB01C7"/>
    <w:rsid w:val="00BB0237"/>
    <w:rsid w:val="00BB05D6"/>
    <w:rsid w:val="00BB0A74"/>
    <w:rsid w:val="00BB0AD7"/>
    <w:rsid w:val="00BB0C2E"/>
    <w:rsid w:val="00BB0EFA"/>
    <w:rsid w:val="00BB19F2"/>
    <w:rsid w:val="00BB21A5"/>
    <w:rsid w:val="00BB2241"/>
    <w:rsid w:val="00BB2A76"/>
    <w:rsid w:val="00BB2EA7"/>
    <w:rsid w:val="00BB33CC"/>
    <w:rsid w:val="00BB33D3"/>
    <w:rsid w:val="00BB34AD"/>
    <w:rsid w:val="00BB3DA8"/>
    <w:rsid w:val="00BB41B6"/>
    <w:rsid w:val="00BB43C6"/>
    <w:rsid w:val="00BB475F"/>
    <w:rsid w:val="00BB49F2"/>
    <w:rsid w:val="00BB5B9D"/>
    <w:rsid w:val="00BB5BC5"/>
    <w:rsid w:val="00BB6559"/>
    <w:rsid w:val="00BB7544"/>
    <w:rsid w:val="00BB7B5F"/>
    <w:rsid w:val="00BC058B"/>
    <w:rsid w:val="00BC059E"/>
    <w:rsid w:val="00BC081E"/>
    <w:rsid w:val="00BC14A3"/>
    <w:rsid w:val="00BC17F9"/>
    <w:rsid w:val="00BC24E3"/>
    <w:rsid w:val="00BC2829"/>
    <w:rsid w:val="00BC2C98"/>
    <w:rsid w:val="00BC3288"/>
    <w:rsid w:val="00BC3483"/>
    <w:rsid w:val="00BC3572"/>
    <w:rsid w:val="00BC3783"/>
    <w:rsid w:val="00BC399A"/>
    <w:rsid w:val="00BC416A"/>
    <w:rsid w:val="00BC4C41"/>
    <w:rsid w:val="00BC4D59"/>
    <w:rsid w:val="00BC4E6C"/>
    <w:rsid w:val="00BC4EFB"/>
    <w:rsid w:val="00BC5206"/>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24BC"/>
    <w:rsid w:val="00BE26F3"/>
    <w:rsid w:val="00BE3953"/>
    <w:rsid w:val="00BE432A"/>
    <w:rsid w:val="00BE4437"/>
    <w:rsid w:val="00BE4B2E"/>
    <w:rsid w:val="00BE4E4C"/>
    <w:rsid w:val="00BE4ED6"/>
    <w:rsid w:val="00BE520F"/>
    <w:rsid w:val="00BE5F11"/>
    <w:rsid w:val="00BE6207"/>
    <w:rsid w:val="00BE650E"/>
    <w:rsid w:val="00BE6CB7"/>
    <w:rsid w:val="00BE7CC2"/>
    <w:rsid w:val="00BF088B"/>
    <w:rsid w:val="00BF0E27"/>
    <w:rsid w:val="00BF154B"/>
    <w:rsid w:val="00BF1A02"/>
    <w:rsid w:val="00BF1A72"/>
    <w:rsid w:val="00BF1E50"/>
    <w:rsid w:val="00BF2053"/>
    <w:rsid w:val="00BF206E"/>
    <w:rsid w:val="00BF2C81"/>
    <w:rsid w:val="00BF2D27"/>
    <w:rsid w:val="00BF2F12"/>
    <w:rsid w:val="00BF39FF"/>
    <w:rsid w:val="00BF3AC9"/>
    <w:rsid w:val="00BF40D2"/>
    <w:rsid w:val="00BF4CB4"/>
    <w:rsid w:val="00BF514D"/>
    <w:rsid w:val="00BF53CD"/>
    <w:rsid w:val="00BF54F9"/>
    <w:rsid w:val="00BF5D55"/>
    <w:rsid w:val="00BF66BC"/>
    <w:rsid w:val="00BF6ADC"/>
    <w:rsid w:val="00BF733C"/>
    <w:rsid w:val="00C0056E"/>
    <w:rsid w:val="00C00C35"/>
    <w:rsid w:val="00C0119A"/>
    <w:rsid w:val="00C012BF"/>
    <w:rsid w:val="00C013AA"/>
    <w:rsid w:val="00C01DC4"/>
    <w:rsid w:val="00C032AD"/>
    <w:rsid w:val="00C03A32"/>
    <w:rsid w:val="00C0409A"/>
    <w:rsid w:val="00C046B8"/>
    <w:rsid w:val="00C04ADD"/>
    <w:rsid w:val="00C0528F"/>
    <w:rsid w:val="00C0533F"/>
    <w:rsid w:val="00C057FC"/>
    <w:rsid w:val="00C059E7"/>
    <w:rsid w:val="00C05D35"/>
    <w:rsid w:val="00C06459"/>
    <w:rsid w:val="00C06745"/>
    <w:rsid w:val="00C06B66"/>
    <w:rsid w:val="00C06CDA"/>
    <w:rsid w:val="00C06D42"/>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C04"/>
    <w:rsid w:val="00C17F08"/>
    <w:rsid w:val="00C17F11"/>
    <w:rsid w:val="00C20B12"/>
    <w:rsid w:val="00C20DCC"/>
    <w:rsid w:val="00C21605"/>
    <w:rsid w:val="00C218A1"/>
    <w:rsid w:val="00C21CB4"/>
    <w:rsid w:val="00C22351"/>
    <w:rsid w:val="00C2266E"/>
    <w:rsid w:val="00C22A92"/>
    <w:rsid w:val="00C22B8D"/>
    <w:rsid w:val="00C2321C"/>
    <w:rsid w:val="00C2382A"/>
    <w:rsid w:val="00C24474"/>
    <w:rsid w:val="00C24573"/>
    <w:rsid w:val="00C24993"/>
    <w:rsid w:val="00C24BE0"/>
    <w:rsid w:val="00C24E47"/>
    <w:rsid w:val="00C24F5B"/>
    <w:rsid w:val="00C25222"/>
    <w:rsid w:val="00C257E2"/>
    <w:rsid w:val="00C25815"/>
    <w:rsid w:val="00C26419"/>
    <w:rsid w:val="00C264E0"/>
    <w:rsid w:val="00C268CB"/>
    <w:rsid w:val="00C26EBA"/>
    <w:rsid w:val="00C2747A"/>
    <w:rsid w:val="00C2766B"/>
    <w:rsid w:val="00C30432"/>
    <w:rsid w:val="00C306CB"/>
    <w:rsid w:val="00C30854"/>
    <w:rsid w:val="00C30AE5"/>
    <w:rsid w:val="00C30C3A"/>
    <w:rsid w:val="00C30DFC"/>
    <w:rsid w:val="00C3114E"/>
    <w:rsid w:val="00C31F3C"/>
    <w:rsid w:val="00C31FBE"/>
    <w:rsid w:val="00C324E1"/>
    <w:rsid w:val="00C329A9"/>
    <w:rsid w:val="00C342F2"/>
    <w:rsid w:val="00C345BF"/>
    <w:rsid w:val="00C348EF"/>
    <w:rsid w:val="00C34C02"/>
    <w:rsid w:val="00C34ECB"/>
    <w:rsid w:val="00C34F18"/>
    <w:rsid w:val="00C34F7E"/>
    <w:rsid w:val="00C353BF"/>
    <w:rsid w:val="00C3541A"/>
    <w:rsid w:val="00C354B2"/>
    <w:rsid w:val="00C35B67"/>
    <w:rsid w:val="00C374A7"/>
    <w:rsid w:val="00C37705"/>
    <w:rsid w:val="00C40440"/>
    <w:rsid w:val="00C40549"/>
    <w:rsid w:val="00C408F3"/>
    <w:rsid w:val="00C40993"/>
    <w:rsid w:val="00C40F55"/>
    <w:rsid w:val="00C413D5"/>
    <w:rsid w:val="00C41F38"/>
    <w:rsid w:val="00C421BA"/>
    <w:rsid w:val="00C42204"/>
    <w:rsid w:val="00C42257"/>
    <w:rsid w:val="00C425B6"/>
    <w:rsid w:val="00C42756"/>
    <w:rsid w:val="00C4290A"/>
    <w:rsid w:val="00C42CFB"/>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4BB8"/>
    <w:rsid w:val="00C550AA"/>
    <w:rsid w:val="00C55656"/>
    <w:rsid w:val="00C558EA"/>
    <w:rsid w:val="00C55DCC"/>
    <w:rsid w:val="00C564AE"/>
    <w:rsid w:val="00C564D6"/>
    <w:rsid w:val="00C5680F"/>
    <w:rsid w:val="00C56C2D"/>
    <w:rsid w:val="00C56FB5"/>
    <w:rsid w:val="00C57714"/>
    <w:rsid w:val="00C60298"/>
    <w:rsid w:val="00C604A2"/>
    <w:rsid w:val="00C60735"/>
    <w:rsid w:val="00C61E25"/>
    <w:rsid w:val="00C62627"/>
    <w:rsid w:val="00C627DE"/>
    <w:rsid w:val="00C629F8"/>
    <w:rsid w:val="00C62A3B"/>
    <w:rsid w:val="00C62A69"/>
    <w:rsid w:val="00C62CBD"/>
    <w:rsid w:val="00C62F17"/>
    <w:rsid w:val="00C63A5F"/>
    <w:rsid w:val="00C63CFA"/>
    <w:rsid w:val="00C63D7B"/>
    <w:rsid w:val="00C63DF2"/>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303"/>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FD"/>
    <w:rsid w:val="00C7693B"/>
    <w:rsid w:val="00C76C77"/>
    <w:rsid w:val="00C76C92"/>
    <w:rsid w:val="00C779A9"/>
    <w:rsid w:val="00C77C20"/>
    <w:rsid w:val="00C77EC2"/>
    <w:rsid w:val="00C8057C"/>
    <w:rsid w:val="00C8062B"/>
    <w:rsid w:val="00C8119D"/>
    <w:rsid w:val="00C8122D"/>
    <w:rsid w:val="00C81580"/>
    <w:rsid w:val="00C81A70"/>
    <w:rsid w:val="00C81B5E"/>
    <w:rsid w:val="00C821F0"/>
    <w:rsid w:val="00C8261B"/>
    <w:rsid w:val="00C8278B"/>
    <w:rsid w:val="00C8285D"/>
    <w:rsid w:val="00C82B90"/>
    <w:rsid w:val="00C833A2"/>
    <w:rsid w:val="00C833FC"/>
    <w:rsid w:val="00C834AF"/>
    <w:rsid w:val="00C83682"/>
    <w:rsid w:val="00C83FF5"/>
    <w:rsid w:val="00C8402E"/>
    <w:rsid w:val="00C84125"/>
    <w:rsid w:val="00C8440F"/>
    <w:rsid w:val="00C84E15"/>
    <w:rsid w:val="00C853C1"/>
    <w:rsid w:val="00C85592"/>
    <w:rsid w:val="00C85696"/>
    <w:rsid w:val="00C85C4B"/>
    <w:rsid w:val="00C86411"/>
    <w:rsid w:val="00C8654B"/>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640"/>
    <w:rsid w:val="00C93B65"/>
    <w:rsid w:val="00C93E02"/>
    <w:rsid w:val="00C93EFC"/>
    <w:rsid w:val="00C94117"/>
    <w:rsid w:val="00C9437E"/>
    <w:rsid w:val="00C9447A"/>
    <w:rsid w:val="00C94627"/>
    <w:rsid w:val="00C9470F"/>
    <w:rsid w:val="00C94C69"/>
    <w:rsid w:val="00C94FD8"/>
    <w:rsid w:val="00C952C1"/>
    <w:rsid w:val="00C955B4"/>
    <w:rsid w:val="00C960BE"/>
    <w:rsid w:val="00C9623D"/>
    <w:rsid w:val="00C96543"/>
    <w:rsid w:val="00C968DC"/>
    <w:rsid w:val="00C970E8"/>
    <w:rsid w:val="00C97116"/>
    <w:rsid w:val="00C97672"/>
    <w:rsid w:val="00CA04BD"/>
    <w:rsid w:val="00CA0843"/>
    <w:rsid w:val="00CA0DB6"/>
    <w:rsid w:val="00CA0DFD"/>
    <w:rsid w:val="00CA130C"/>
    <w:rsid w:val="00CA1D9F"/>
    <w:rsid w:val="00CA25AF"/>
    <w:rsid w:val="00CA26EF"/>
    <w:rsid w:val="00CA26FE"/>
    <w:rsid w:val="00CA2C0D"/>
    <w:rsid w:val="00CA3735"/>
    <w:rsid w:val="00CA3BB8"/>
    <w:rsid w:val="00CA4194"/>
    <w:rsid w:val="00CA48B3"/>
    <w:rsid w:val="00CA53AC"/>
    <w:rsid w:val="00CA55B2"/>
    <w:rsid w:val="00CA5C37"/>
    <w:rsid w:val="00CA60DB"/>
    <w:rsid w:val="00CA615F"/>
    <w:rsid w:val="00CA62B0"/>
    <w:rsid w:val="00CA64AD"/>
    <w:rsid w:val="00CA6807"/>
    <w:rsid w:val="00CA68AC"/>
    <w:rsid w:val="00CA68BC"/>
    <w:rsid w:val="00CA6E4E"/>
    <w:rsid w:val="00CA6EB5"/>
    <w:rsid w:val="00CA7333"/>
    <w:rsid w:val="00CA7CDB"/>
    <w:rsid w:val="00CB0AA1"/>
    <w:rsid w:val="00CB0E65"/>
    <w:rsid w:val="00CB1009"/>
    <w:rsid w:val="00CB105C"/>
    <w:rsid w:val="00CB17FD"/>
    <w:rsid w:val="00CB1C2A"/>
    <w:rsid w:val="00CB1D27"/>
    <w:rsid w:val="00CB1DA5"/>
    <w:rsid w:val="00CB2241"/>
    <w:rsid w:val="00CB2277"/>
    <w:rsid w:val="00CB2AE3"/>
    <w:rsid w:val="00CB2D3E"/>
    <w:rsid w:val="00CB32A3"/>
    <w:rsid w:val="00CB3DED"/>
    <w:rsid w:val="00CB3F8E"/>
    <w:rsid w:val="00CB4D26"/>
    <w:rsid w:val="00CB5059"/>
    <w:rsid w:val="00CB50E1"/>
    <w:rsid w:val="00CB51FF"/>
    <w:rsid w:val="00CB53C3"/>
    <w:rsid w:val="00CB5596"/>
    <w:rsid w:val="00CB59E4"/>
    <w:rsid w:val="00CB5F35"/>
    <w:rsid w:val="00CB6518"/>
    <w:rsid w:val="00CB6A7D"/>
    <w:rsid w:val="00CB6AB5"/>
    <w:rsid w:val="00CB7245"/>
    <w:rsid w:val="00CB7933"/>
    <w:rsid w:val="00CB7B8A"/>
    <w:rsid w:val="00CC055C"/>
    <w:rsid w:val="00CC0B01"/>
    <w:rsid w:val="00CC0C59"/>
    <w:rsid w:val="00CC0D03"/>
    <w:rsid w:val="00CC0DC5"/>
    <w:rsid w:val="00CC0F0E"/>
    <w:rsid w:val="00CC131E"/>
    <w:rsid w:val="00CC1523"/>
    <w:rsid w:val="00CC16CC"/>
    <w:rsid w:val="00CC2560"/>
    <w:rsid w:val="00CC2609"/>
    <w:rsid w:val="00CC3203"/>
    <w:rsid w:val="00CC36CA"/>
    <w:rsid w:val="00CC3B26"/>
    <w:rsid w:val="00CC3CE5"/>
    <w:rsid w:val="00CC3DD9"/>
    <w:rsid w:val="00CC4161"/>
    <w:rsid w:val="00CC4671"/>
    <w:rsid w:val="00CC4AB9"/>
    <w:rsid w:val="00CC4F1D"/>
    <w:rsid w:val="00CC58FA"/>
    <w:rsid w:val="00CC5B6F"/>
    <w:rsid w:val="00CC5B9B"/>
    <w:rsid w:val="00CC5C28"/>
    <w:rsid w:val="00CC624D"/>
    <w:rsid w:val="00CC6756"/>
    <w:rsid w:val="00CC6DDA"/>
    <w:rsid w:val="00CC7453"/>
    <w:rsid w:val="00CC79DD"/>
    <w:rsid w:val="00CC7B41"/>
    <w:rsid w:val="00CC7C9B"/>
    <w:rsid w:val="00CC7F18"/>
    <w:rsid w:val="00CC7F64"/>
    <w:rsid w:val="00CD018D"/>
    <w:rsid w:val="00CD01C3"/>
    <w:rsid w:val="00CD0251"/>
    <w:rsid w:val="00CD0904"/>
    <w:rsid w:val="00CD126E"/>
    <w:rsid w:val="00CD15E5"/>
    <w:rsid w:val="00CD20D0"/>
    <w:rsid w:val="00CD3493"/>
    <w:rsid w:val="00CD3CBB"/>
    <w:rsid w:val="00CD3E29"/>
    <w:rsid w:val="00CD4080"/>
    <w:rsid w:val="00CD4647"/>
    <w:rsid w:val="00CD49FA"/>
    <w:rsid w:val="00CD4C4D"/>
    <w:rsid w:val="00CD5312"/>
    <w:rsid w:val="00CD53EC"/>
    <w:rsid w:val="00CD54C7"/>
    <w:rsid w:val="00CD58BA"/>
    <w:rsid w:val="00CD5A56"/>
    <w:rsid w:val="00CD5C7A"/>
    <w:rsid w:val="00CD5F64"/>
    <w:rsid w:val="00CD5FFC"/>
    <w:rsid w:val="00CD76A9"/>
    <w:rsid w:val="00CD7940"/>
    <w:rsid w:val="00CD7BCA"/>
    <w:rsid w:val="00CD7EC4"/>
    <w:rsid w:val="00CE0032"/>
    <w:rsid w:val="00CE0ACC"/>
    <w:rsid w:val="00CE0BD3"/>
    <w:rsid w:val="00CE0D57"/>
    <w:rsid w:val="00CE1433"/>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365"/>
    <w:rsid w:val="00CF55D8"/>
    <w:rsid w:val="00CF5CED"/>
    <w:rsid w:val="00CF640E"/>
    <w:rsid w:val="00CF6967"/>
    <w:rsid w:val="00CF69C0"/>
    <w:rsid w:val="00CF6B6A"/>
    <w:rsid w:val="00CF6F61"/>
    <w:rsid w:val="00CF70A6"/>
    <w:rsid w:val="00CF7218"/>
    <w:rsid w:val="00CF7667"/>
    <w:rsid w:val="00D002A8"/>
    <w:rsid w:val="00D0078E"/>
    <w:rsid w:val="00D0085B"/>
    <w:rsid w:val="00D00880"/>
    <w:rsid w:val="00D010C7"/>
    <w:rsid w:val="00D01859"/>
    <w:rsid w:val="00D01D07"/>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075BE"/>
    <w:rsid w:val="00D07BF5"/>
    <w:rsid w:val="00D10278"/>
    <w:rsid w:val="00D10392"/>
    <w:rsid w:val="00D105F4"/>
    <w:rsid w:val="00D108FF"/>
    <w:rsid w:val="00D10AF4"/>
    <w:rsid w:val="00D11966"/>
    <w:rsid w:val="00D11EAB"/>
    <w:rsid w:val="00D12521"/>
    <w:rsid w:val="00D12D33"/>
    <w:rsid w:val="00D12F32"/>
    <w:rsid w:val="00D13C86"/>
    <w:rsid w:val="00D13CEC"/>
    <w:rsid w:val="00D13E0A"/>
    <w:rsid w:val="00D1403F"/>
    <w:rsid w:val="00D1407C"/>
    <w:rsid w:val="00D14311"/>
    <w:rsid w:val="00D14463"/>
    <w:rsid w:val="00D14495"/>
    <w:rsid w:val="00D14E1C"/>
    <w:rsid w:val="00D15517"/>
    <w:rsid w:val="00D15A51"/>
    <w:rsid w:val="00D15BBB"/>
    <w:rsid w:val="00D16205"/>
    <w:rsid w:val="00D169E9"/>
    <w:rsid w:val="00D16A8E"/>
    <w:rsid w:val="00D17636"/>
    <w:rsid w:val="00D17AFF"/>
    <w:rsid w:val="00D17BE0"/>
    <w:rsid w:val="00D17C9B"/>
    <w:rsid w:val="00D17D48"/>
    <w:rsid w:val="00D20601"/>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278F4"/>
    <w:rsid w:val="00D27B87"/>
    <w:rsid w:val="00D27FAB"/>
    <w:rsid w:val="00D30FC6"/>
    <w:rsid w:val="00D311DF"/>
    <w:rsid w:val="00D31456"/>
    <w:rsid w:val="00D3148F"/>
    <w:rsid w:val="00D33D6D"/>
    <w:rsid w:val="00D342A2"/>
    <w:rsid w:val="00D347B1"/>
    <w:rsid w:val="00D348E7"/>
    <w:rsid w:val="00D34941"/>
    <w:rsid w:val="00D34A8A"/>
    <w:rsid w:val="00D34CD8"/>
    <w:rsid w:val="00D34D48"/>
    <w:rsid w:val="00D3577C"/>
    <w:rsid w:val="00D35AD6"/>
    <w:rsid w:val="00D360ED"/>
    <w:rsid w:val="00D36764"/>
    <w:rsid w:val="00D36AC7"/>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130"/>
    <w:rsid w:val="00D46602"/>
    <w:rsid w:val="00D46E89"/>
    <w:rsid w:val="00D4765A"/>
    <w:rsid w:val="00D47BC3"/>
    <w:rsid w:val="00D5011E"/>
    <w:rsid w:val="00D504ED"/>
    <w:rsid w:val="00D5098B"/>
    <w:rsid w:val="00D50B3F"/>
    <w:rsid w:val="00D51275"/>
    <w:rsid w:val="00D512AC"/>
    <w:rsid w:val="00D51538"/>
    <w:rsid w:val="00D519F6"/>
    <w:rsid w:val="00D51EF2"/>
    <w:rsid w:val="00D524DE"/>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0E4"/>
    <w:rsid w:val="00D6127C"/>
    <w:rsid w:val="00D613FA"/>
    <w:rsid w:val="00D62837"/>
    <w:rsid w:val="00D62894"/>
    <w:rsid w:val="00D628A1"/>
    <w:rsid w:val="00D63045"/>
    <w:rsid w:val="00D63314"/>
    <w:rsid w:val="00D636D1"/>
    <w:rsid w:val="00D646C6"/>
    <w:rsid w:val="00D64B14"/>
    <w:rsid w:val="00D64B4F"/>
    <w:rsid w:val="00D64CC5"/>
    <w:rsid w:val="00D65A33"/>
    <w:rsid w:val="00D65DE4"/>
    <w:rsid w:val="00D661C8"/>
    <w:rsid w:val="00D67603"/>
    <w:rsid w:val="00D678B1"/>
    <w:rsid w:val="00D67C6A"/>
    <w:rsid w:val="00D67CCF"/>
    <w:rsid w:val="00D67F60"/>
    <w:rsid w:val="00D706DC"/>
    <w:rsid w:val="00D70E30"/>
    <w:rsid w:val="00D7109A"/>
    <w:rsid w:val="00D71A97"/>
    <w:rsid w:val="00D72025"/>
    <w:rsid w:val="00D723BD"/>
    <w:rsid w:val="00D72558"/>
    <w:rsid w:val="00D735DF"/>
    <w:rsid w:val="00D73691"/>
    <w:rsid w:val="00D73925"/>
    <w:rsid w:val="00D74A8A"/>
    <w:rsid w:val="00D74AEC"/>
    <w:rsid w:val="00D74DDD"/>
    <w:rsid w:val="00D752EF"/>
    <w:rsid w:val="00D75601"/>
    <w:rsid w:val="00D7581A"/>
    <w:rsid w:val="00D76276"/>
    <w:rsid w:val="00D762CA"/>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2CD0"/>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BB3"/>
    <w:rsid w:val="00D93FDF"/>
    <w:rsid w:val="00D942B3"/>
    <w:rsid w:val="00D944BF"/>
    <w:rsid w:val="00D94812"/>
    <w:rsid w:val="00D9505D"/>
    <w:rsid w:val="00D95175"/>
    <w:rsid w:val="00D95666"/>
    <w:rsid w:val="00D9588A"/>
    <w:rsid w:val="00D959CA"/>
    <w:rsid w:val="00D95D41"/>
    <w:rsid w:val="00D95F4E"/>
    <w:rsid w:val="00D95F68"/>
    <w:rsid w:val="00D95F83"/>
    <w:rsid w:val="00D95FF2"/>
    <w:rsid w:val="00D9600C"/>
    <w:rsid w:val="00D96206"/>
    <w:rsid w:val="00D96DBD"/>
    <w:rsid w:val="00D9734A"/>
    <w:rsid w:val="00D973E0"/>
    <w:rsid w:val="00D973E1"/>
    <w:rsid w:val="00D974A3"/>
    <w:rsid w:val="00D974EB"/>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AF3"/>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4CE2"/>
    <w:rsid w:val="00DB50A9"/>
    <w:rsid w:val="00DB52F3"/>
    <w:rsid w:val="00DB533D"/>
    <w:rsid w:val="00DB57A2"/>
    <w:rsid w:val="00DB5FF1"/>
    <w:rsid w:val="00DB603B"/>
    <w:rsid w:val="00DB656E"/>
    <w:rsid w:val="00DB68F1"/>
    <w:rsid w:val="00DB6CAE"/>
    <w:rsid w:val="00DB6F7E"/>
    <w:rsid w:val="00DB74FB"/>
    <w:rsid w:val="00DB79F9"/>
    <w:rsid w:val="00DB7D01"/>
    <w:rsid w:val="00DC1114"/>
    <w:rsid w:val="00DC1233"/>
    <w:rsid w:val="00DC143F"/>
    <w:rsid w:val="00DC17AC"/>
    <w:rsid w:val="00DC1C55"/>
    <w:rsid w:val="00DC2507"/>
    <w:rsid w:val="00DC2567"/>
    <w:rsid w:val="00DC3351"/>
    <w:rsid w:val="00DC3494"/>
    <w:rsid w:val="00DC3FF5"/>
    <w:rsid w:val="00DC49E0"/>
    <w:rsid w:val="00DC4F7C"/>
    <w:rsid w:val="00DC5682"/>
    <w:rsid w:val="00DC5B4E"/>
    <w:rsid w:val="00DC5E1D"/>
    <w:rsid w:val="00DC62FC"/>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B91"/>
    <w:rsid w:val="00DD2D6A"/>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5C5"/>
    <w:rsid w:val="00DD6C6E"/>
    <w:rsid w:val="00DD77E6"/>
    <w:rsid w:val="00DD7A52"/>
    <w:rsid w:val="00DE02FE"/>
    <w:rsid w:val="00DE040B"/>
    <w:rsid w:val="00DE0B53"/>
    <w:rsid w:val="00DE13F6"/>
    <w:rsid w:val="00DE16BB"/>
    <w:rsid w:val="00DE1A16"/>
    <w:rsid w:val="00DE1ACE"/>
    <w:rsid w:val="00DE22A3"/>
    <w:rsid w:val="00DE2F13"/>
    <w:rsid w:val="00DE2F36"/>
    <w:rsid w:val="00DE373D"/>
    <w:rsid w:val="00DE3D95"/>
    <w:rsid w:val="00DE4BA3"/>
    <w:rsid w:val="00DE578F"/>
    <w:rsid w:val="00DE65B2"/>
    <w:rsid w:val="00DE681F"/>
    <w:rsid w:val="00DE6825"/>
    <w:rsid w:val="00DE704F"/>
    <w:rsid w:val="00DF0CDE"/>
    <w:rsid w:val="00DF12A2"/>
    <w:rsid w:val="00DF1663"/>
    <w:rsid w:val="00DF186D"/>
    <w:rsid w:val="00DF1A91"/>
    <w:rsid w:val="00DF1FC0"/>
    <w:rsid w:val="00DF23E4"/>
    <w:rsid w:val="00DF258C"/>
    <w:rsid w:val="00DF287E"/>
    <w:rsid w:val="00DF30B5"/>
    <w:rsid w:val="00DF4226"/>
    <w:rsid w:val="00DF4435"/>
    <w:rsid w:val="00DF44DB"/>
    <w:rsid w:val="00DF47E5"/>
    <w:rsid w:val="00DF4B05"/>
    <w:rsid w:val="00DF4B24"/>
    <w:rsid w:val="00DF4BE0"/>
    <w:rsid w:val="00DF4FE8"/>
    <w:rsid w:val="00DF56A1"/>
    <w:rsid w:val="00DF62F0"/>
    <w:rsid w:val="00DF6DA7"/>
    <w:rsid w:val="00DF7208"/>
    <w:rsid w:val="00DF72EE"/>
    <w:rsid w:val="00DF739B"/>
    <w:rsid w:val="00DF764A"/>
    <w:rsid w:val="00DF79DC"/>
    <w:rsid w:val="00DF7BE9"/>
    <w:rsid w:val="00E00140"/>
    <w:rsid w:val="00E00A8E"/>
    <w:rsid w:val="00E00C0E"/>
    <w:rsid w:val="00E00C26"/>
    <w:rsid w:val="00E00C55"/>
    <w:rsid w:val="00E00E08"/>
    <w:rsid w:val="00E00E09"/>
    <w:rsid w:val="00E01019"/>
    <w:rsid w:val="00E018A1"/>
    <w:rsid w:val="00E01954"/>
    <w:rsid w:val="00E01A2D"/>
    <w:rsid w:val="00E028FD"/>
    <w:rsid w:val="00E03595"/>
    <w:rsid w:val="00E03F5E"/>
    <w:rsid w:val="00E043A4"/>
    <w:rsid w:val="00E04581"/>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09E2"/>
    <w:rsid w:val="00E11222"/>
    <w:rsid w:val="00E113F6"/>
    <w:rsid w:val="00E11A21"/>
    <w:rsid w:val="00E11C81"/>
    <w:rsid w:val="00E11F7B"/>
    <w:rsid w:val="00E1255F"/>
    <w:rsid w:val="00E131C5"/>
    <w:rsid w:val="00E13520"/>
    <w:rsid w:val="00E135FE"/>
    <w:rsid w:val="00E1390D"/>
    <w:rsid w:val="00E13DA9"/>
    <w:rsid w:val="00E13E33"/>
    <w:rsid w:val="00E145D5"/>
    <w:rsid w:val="00E14D77"/>
    <w:rsid w:val="00E150FD"/>
    <w:rsid w:val="00E153D1"/>
    <w:rsid w:val="00E15665"/>
    <w:rsid w:val="00E165DC"/>
    <w:rsid w:val="00E1660D"/>
    <w:rsid w:val="00E16E4A"/>
    <w:rsid w:val="00E1713A"/>
    <w:rsid w:val="00E17729"/>
    <w:rsid w:val="00E17B2F"/>
    <w:rsid w:val="00E17BB3"/>
    <w:rsid w:val="00E17BC0"/>
    <w:rsid w:val="00E2029E"/>
    <w:rsid w:val="00E203B9"/>
    <w:rsid w:val="00E206C6"/>
    <w:rsid w:val="00E210C4"/>
    <w:rsid w:val="00E2158D"/>
    <w:rsid w:val="00E2185F"/>
    <w:rsid w:val="00E21A26"/>
    <w:rsid w:val="00E21B8C"/>
    <w:rsid w:val="00E22CA4"/>
    <w:rsid w:val="00E23297"/>
    <w:rsid w:val="00E233DB"/>
    <w:rsid w:val="00E23B32"/>
    <w:rsid w:val="00E23DD2"/>
    <w:rsid w:val="00E23F40"/>
    <w:rsid w:val="00E24595"/>
    <w:rsid w:val="00E24B9C"/>
    <w:rsid w:val="00E24EBE"/>
    <w:rsid w:val="00E255A2"/>
    <w:rsid w:val="00E25AF2"/>
    <w:rsid w:val="00E261D5"/>
    <w:rsid w:val="00E262CC"/>
    <w:rsid w:val="00E26813"/>
    <w:rsid w:val="00E2772D"/>
    <w:rsid w:val="00E279FE"/>
    <w:rsid w:val="00E3043B"/>
    <w:rsid w:val="00E307F5"/>
    <w:rsid w:val="00E30DF3"/>
    <w:rsid w:val="00E30F19"/>
    <w:rsid w:val="00E3109A"/>
    <w:rsid w:val="00E31417"/>
    <w:rsid w:val="00E3147A"/>
    <w:rsid w:val="00E32D3B"/>
    <w:rsid w:val="00E331EC"/>
    <w:rsid w:val="00E33600"/>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5D8D"/>
    <w:rsid w:val="00E45F52"/>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740"/>
    <w:rsid w:val="00E67DDC"/>
    <w:rsid w:val="00E67DF0"/>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4777"/>
    <w:rsid w:val="00E75006"/>
    <w:rsid w:val="00E769FA"/>
    <w:rsid w:val="00E76A84"/>
    <w:rsid w:val="00E76AF6"/>
    <w:rsid w:val="00E77319"/>
    <w:rsid w:val="00E77414"/>
    <w:rsid w:val="00E77556"/>
    <w:rsid w:val="00E802F8"/>
    <w:rsid w:val="00E808FA"/>
    <w:rsid w:val="00E8091D"/>
    <w:rsid w:val="00E81013"/>
    <w:rsid w:val="00E81354"/>
    <w:rsid w:val="00E8156C"/>
    <w:rsid w:val="00E8173D"/>
    <w:rsid w:val="00E820FC"/>
    <w:rsid w:val="00E82202"/>
    <w:rsid w:val="00E823BB"/>
    <w:rsid w:val="00E8269E"/>
    <w:rsid w:val="00E82F0E"/>
    <w:rsid w:val="00E82F47"/>
    <w:rsid w:val="00E8356F"/>
    <w:rsid w:val="00E83591"/>
    <w:rsid w:val="00E8392E"/>
    <w:rsid w:val="00E83932"/>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70D"/>
    <w:rsid w:val="00E91934"/>
    <w:rsid w:val="00E91973"/>
    <w:rsid w:val="00E91999"/>
    <w:rsid w:val="00E919FE"/>
    <w:rsid w:val="00E91CCE"/>
    <w:rsid w:val="00E91CD0"/>
    <w:rsid w:val="00E91D7C"/>
    <w:rsid w:val="00E91DD5"/>
    <w:rsid w:val="00E91FD1"/>
    <w:rsid w:val="00E92241"/>
    <w:rsid w:val="00E923A3"/>
    <w:rsid w:val="00E927E6"/>
    <w:rsid w:val="00E927F1"/>
    <w:rsid w:val="00E92AD8"/>
    <w:rsid w:val="00E92E2E"/>
    <w:rsid w:val="00E939D8"/>
    <w:rsid w:val="00E94445"/>
    <w:rsid w:val="00E9488A"/>
    <w:rsid w:val="00E950DB"/>
    <w:rsid w:val="00E953B7"/>
    <w:rsid w:val="00E956DC"/>
    <w:rsid w:val="00E95DB3"/>
    <w:rsid w:val="00E95ED1"/>
    <w:rsid w:val="00E96569"/>
    <w:rsid w:val="00E9675E"/>
    <w:rsid w:val="00E96951"/>
    <w:rsid w:val="00E97163"/>
    <w:rsid w:val="00E974AB"/>
    <w:rsid w:val="00E97504"/>
    <w:rsid w:val="00E9794A"/>
    <w:rsid w:val="00E97F91"/>
    <w:rsid w:val="00EA019B"/>
    <w:rsid w:val="00EA01F9"/>
    <w:rsid w:val="00EA053A"/>
    <w:rsid w:val="00EA12DF"/>
    <w:rsid w:val="00EA165F"/>
    <w:rsid w:val="00EA247B"/>
    <w:rsid w:val="00EA307C"/>
    <w:rsid w:val="00EA322B"/>
    <w:rsid w:val="00EA33A2"/>
    <w:rsid w:val="00EA3681"/>
    <w:rsid w:val="00EA36D1"/>
    <w:rsid w:val="00EA3868"/>
    <w:rsid w:val="00EA3CD7"/>
    <w:rsid w:val="00EA3EED"/>
    <w:rsid w:val="00EA4479"/>
    <w:rsid w:val="00EA4BDD"/>
    <w:rsid w:val="00EA5173"/>
    <w:rsid w:val="00EA5A3E"/>
    <w:rsid w:val="00EA627F"/>
    <w:rsid w:val="00EA6D2B"/>
    <w:rsid w:val="00EA77A6"/>
    <w:rsid w:val="00EB0479"/>
    <w:rsid w:val="00EB08AB"/>
    <w:rsid w:val="00EB09AB"/>
    <w:rsid w:val="00EB09DE"/>
    <w:rsid w:val="00EB0E44"/>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E67"/>
    <w:rsid w:val="00EB64F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BA6"/>
    <w:rsid w:val="00EC2CFB"/>
    <w:rsid w:val="00EC2F8A"/>
    <w:rsid w:val="00EC3393"/>
    <w:rsid w:val="00EC3F92"/>
    <w:rsid w:val="00EC434D"/>
    <w:rsid w:val="00EC4C26"/>
    <w:rsid w:val="00EC53E8"/>
    <w:rsid w:val="00EC53FF"/>
    <w:rsid w:val="00EC5AC0"/>
    <w:rsid w:val="00EC5E9F"/>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310"/>
    <w:rsid w:val="00ED26CF"/>
    <w:rsid w:val="00ED27FC"/>
    <w:rsid w:val="00ED28B3"/>
    <w:rsid w:val="00ED29C8"/>
    <w:rsid w:val="00ED2BBB"/>
    <w:rsid w:val="00ED3094"/>
    <w:rsid w:val="00ED43A5"/>
    <w:rsid w:val="00ED43E2"/>
    <w:rsid w:val="00ED4E84"/>
    <w:rsid w:val="00ED5601"/>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1E5F"/>
    <w:rsid w:val="00EE1EDD"/>
    <w:rsid w:val="00EE2606"/>
    <w:rsid w:val="00EE2E45"/>
    <w:rsid w:val="00EE329E"/>
    <w:rsid w:val="00EE34DD"/>
    <w:rsid w:val="00EE35F8"/>
    <w:rsid w:val="00EE3B05"/>
    <w:rsid w:val="00EE3F5B"/>
    <w:rsid w:val="00EE3FC1"/>
    <w:rsid w:val="00EE4567"/>
    <w:rsid w:val="00EE4695"/>
    <w:rsid w:val="00EE46C1"/>
    <w:rsid w:val="00EE4759"/>
    <w:rsid w:val="00EE4B2D"/>
    <w:rsid w:val="00EE4B4F"/>
    <w:rsid w:val="00EE4D82"/>
    <w:rsid w:val="00EE579E"/>
    <w:rsid w:val="00EE5F7E"/>
    <w:rsid w:val="00EE63D9"/>
    <w:rsid w:val="00EE6570"/>
    <w:rsid w:val="00EE6AD0"/>
    <w:rsid w:val="00EE6F9D"/>
    <w:rsid w:val="00EE76FE"/>
    <w:rsid w:val="00EF06B2"/>
    <w:rsid w:val="00EF0FDE"/>
    <w:rsid w:val="00EF1975"/>
    <w:rsid w:val="00EF1AD5"/>
    <w:rsid w:val="00EF205B"/>
    <w:rsid w:val="00EF2151"/>
    <w:rsid w:val="00EF25E8"/>
    <w:rsid w:val="00EF2B43"/>
    <w:rsid w:val="00EF4684"/>
    <w:rsid w:val="00EF57D6"/>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912"/>
    <w:rsid w:val="00F14A0A"/>
    <w:rsid w:val="00F14CF3"/>
    <w:rsid w:val="00F14D8F"/>
    <w:rsid w:val="00F151ED"/>
    <w:rsid w:val="00F15B5D"/>
    <w:rsid w:val="00F1613A"/>
    <w:rsid w:val="00F1649A"/>
    <w:rsid w:val="00F16630"/>
    <w:rsid w:val="00F16A8F"/>
    <w:rsid w:val="00F16B8B"/>
    <w:rsid w:val="00F16BE6"/>
    <w:rsid w:val="00F16CEE"/>
    <w:rsid w:val="00F175D1"/>
    <w:rsid w:val="00F17944"/>
    <w:rsid w:val="00F1794A"/>
    <w:rsid w:val="00F17FAD"/>
    <w:rsid w:val="00F20223"/>
    <w:rsid w:val="00F20EC0"/>
    <w:rsid w:val="00F23559"/>
    <w:rsid w:val="00F238AE"/>
    <w:rsid w:val="00F2584B"/>
    <w:rsid w:val="00F25A64"/>
    <w:rsid w:val="00F25E1F"/>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3ADE"/>
    <w:rsid w:val="00F342FD"/>
    <w:rsid w:val="00F3435A"/>
    <w:rsid w:val="00F34867"/>
    <w:rsid w:val="00F348CC"/>
    <w:rsid w:val="00F34C94"/>
    <w:rsid w:val="00F34EAD"/>
    <w:rsid w:val="00F359EA"/>
    <w:rsid w:val="00F35B4D"/>
    <w:rsid w:val="00F35DC1"/>
    <w:rsid w:val="00F35F07"/>
    <w:rsid w:val="00F364B7"/>
    <w:rsid w:val="00F368EA"/>
    <w:rsid w:val="00F36EB7"/>
    <w:rsid w:val="00F370EC"/>
    <w:rsid w:val="00F37132"/>
    <w:rsid w:val="00F371EA"/>
    <w:rsid w:val="00F371F3"/>
    <w:rsid w:val="00F3771A"/>
    <w:rsid w:val="00F37967"/>
    <w:rsid w:val="00F37D51"/>
    <w:rsid w:val="00F401FA"/>
    <w:rsid w:val="00F4055D"/>
    <w:rsid w:val="00F4058F"/>
    <w:rsid w:val="00F4083B"/>
    <w:rsid w:val="00F40B2B"/>
    <w:rsid w:val="00F40DBE"/>
    <w:rsid w:val="00F41507"/>
    <w:rsid w:val="00F41A6C"/>
    <w:rsid w:val="00F41BC2"/>
    <w:rsid w:val="00F42006"/>
    <w:rsid w:val="00F4226A"/>
    <w:rsid w:val="00F42420"/>
    <w:rsid w:val="00F42616"/>
    <w:rsid w:val="00F429B8"/>
    <w:rsid w:val="00F430F8"/>
    <w:rsid w:val="00F43B59"/>
    <w:rsid w:val="00F4437E"/>
    <w:rsid w:val="00F44952"/>
    <w:rsid w:val="00F44C75"/>
    <w:rsid w:val="00F45B08"/>
    <w:rsid w:val="00F46733"/>
    <w:rsid w:val="00F46E6F"/>
    <w:rsid w:val="00F46F8D"/>
    <w:rsid w:val="00F46F8F"/>
    <w:rsid w:val="00F47092"/>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6C"/>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4DF2"/>
    <w:rsid w:val="00F554CF"/>
    <w:rsid w:val="00F55622"/>
    <w:rsid w:val="00F56960"/>
    <w:rsid w:val="00F56E91"/>
    <w:rsid w:val="00F575F1"/>
    <w:rsid w:val="00F576DE"/>
    <w:rsid w:val="00F57C4A"/>
    <w:rsid w:val="00F57D1E"/>
    <w:rsid w:val="00F60071"/>
    <w:rsid w:val="00F60552"/>
    <w:rsid w:val="00F605CB"/>
    <w:rsid w:val="00F60858"/>
    <w:rsid w:val="00F60863"/>
    <w:rsid w:val="00F61151"/>
    <w:rsid w:val="00F61569"/>
    <w:rsid w:val="00F61646"/>
    <w:rsid w:val="00F61831"/>
    <w:rsid w:val="00F61B37"/>
    <w:rsid w:val="00F61F4A"/>
    <w:rsid w:val="00F6275D"/>
    <w:rsid w:val="00F62A97"/>
    <w:rsid w:val="00F63582"/>
    <w:rsid w:val="00F635D4"/>
    <w:rsid w:val="00F64000"/>
    <w:rsid w:val="00F64179"/>
    <w:rsid w:val="00F64212"/>
    <w:rsid w:val="00F6554A"/>
    <w:rsid w:val="00F65691"/>
    <w:rsid w:val="00F656BC"/>
    <w:rsid w:val="00F65A4B"/>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9F1"/>
    <w:rsid w:val="00F81C01"/>
    <w:rsid w:val="00F8208B"/>
    <w:rsid w:val="00F8226A"/>
    <w:rsid w:val="00F82342"/>
    <w:rsid w:val="00F8240F"/>
    <w:rsid w:val="00F82865"/>
    <w:rsid w:val="00F82B80"/>
    <w:rsid w:val="00F82F26"/>
    <w:rsid w:val="00F82FDD"/>
    <w:rsid w:val="00F83291"/>
    <w:rsid w:val="00F83996"/>
    <w:rsid w:val="00F839B6"/>
    <w:rsid w:val="00F85750"/>
    <w:rsid w:val="00F85AC9"/>
    <w:rsid w:val="00F85AD8"/>
    <w:rsid w:val="00F85BF1"/>
    <w:rsid w:val="00F85C57"/>
    <w:rsid w:val="00F85F29"/>
    <w:rsid w:val="00F85F4D"/>
    <w:rsid w:val="00F861F6"/>
    <w:rsid w:val="00F862CA"/>
    <w:rsid w:val="00F86A51"/>
    <w:rsid w:val="00F86A6B"/>
    <w:rsid w:val="00F86F38"/>
    <w:rsid w:val="00F870B6"/>
    <w:rsid w:val="00F873B1"/>
    <w:rsid w:val="00F901DE"/>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643"/>
    <w:rsid w:val="00FA38FF"/>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6B"/>
    <w:rsid w:val="00FB213D"/>
    <w:rsid w:val="00FB2431"/>
    <w:rsid w:val="00FB2B2A"/>
    <w:rsid w:val="00FB3301"/>
    <w:rsid w:val="00FB38C1"/>
    <w:rsid w:val="00FB39CC"/>
    <w:rsid w:val="00FB3FB5"/>
    <w:rsid w:val="00FB4058"/>
    <w:rsid w:val="00FB4D60"/>
    <w:rsid w:val="00FB54A7"/>
    <w:rsid w:val="00FB5527"/>
    <w:rsid w:val="00FB5681"/>
    <w:rsid w:val="00FB5A3F"/>
    <w:rsid w:val="00FB5B63"/>
    <w:rsid w:val="00FB5B8D"/>
    <w:rsid w:val="00FB5EBF"/>
    <w:rsid w:val="00FB629F"/>
    <w:rsid w:val="00FB62E0"/>
    <w:rsid w:val="00FB6875"/>
    <w:rsid w:val="00FB6BFE"/>
    <w:rsid w:val="00FB6DA4"/>
    <w:rsid w:val="00FC0098"/>
    <w:rsid w:val="00FC087A"/>
    <w:rsid w:val="00FC092E"/>
    <w:rsid w:val="00FC10AF"/>
    <w:rsid w:val="00FC16AD"/>
    <w:rsid w:val="00FC170E"/>
    <w:rsid w:val="00FC20CD"/>
    <w:rsid w:val="00FC2152"/>
    <w:rsid w:val="00FC286F"/>
    <w:rsid w:val="00FC3515"/>
    <w:rsid w:val="00FC39AB"/>
    <w:rsid w:val="00FC42C6"/>
    <w:rsid w:val="00FC4BD0"/>
    <w:rsid w:val="00FC5349"/>
    <w:rsid w:val="00FC5813"/>
    <w:rsid w:val="00FC67BC"/>
    <w:rsid w:val="00FC6BC6"/>
    <w:rsid w:val="00FC710C"/>
    <w:rsid w:val="00FC79BD"/>
    <w:rsid w:val="00FC7CC9"/>
    <w:rsid w:val="00FC7DB1"/>
    <w:rsid w:val="00FC7EA4"/>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37AD"/>
    <w:rsid w:val="00FD4FDE"/>
    <w:rsid w:val="00FD64D4"/>
    <w:rsid w:val="00FD6EF6"/>
    <w:rsid w:val="00FD6F7D"/>
    <w:rsid w:val="00FD7200"/>
    <w:rsid w:val="00FD7261"/>
    <w:rsid w:val="00FD745C"/>
    <w:rsid w:val="00FE04D9"/>
    <w:rsid w:val="00FE0579"/>
    <w:rsid w:val="00FE1136"/>
    <w:rsid w:val="00FE211B"/>
    <w:rsid w:val="00FE2C1C"/>
    <w:rsid w:val="00FE2FFB"/>
    <w:rsid w:val="00FE314A"/>
    <w:rsid w:val="00FE3180"/>
    <w:rsid w:val="00FE31E8"/>
    <w:rsid w:val="00FE3242"/>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2ED9"/>
    <w:rsid w:val="00FF3487"/>
    <w:rsid w:val="00FF3AE7"/>
    <w:rsid w:val="00FF3EA5"/>
    <w:rsid w:val="00FF42CF"/>
    <w:rsid w:val="00FF4C90"/>
    <w:rsid w:val="00FF4E9A"/>
    <w:rsid w:val="00FF5071"/>
    <w:rsid w:val="00FF5C61"/>
    <w:rsid w:val="00FF5D5B"/>
    <w:rsid w:val="00FF5F0F"/>
    <w:rsid w:val="00FF5FA2"/>
    <w:rsid w:val="00FF67C3"/>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0E1DFA39-36B1-4BD4-8153-AA4C595E6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D30"/>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99"/>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876965447">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035544790">
      <w:bodyDiv w:val="1"/>
      <w:marLeft w:val="0"/>
      <w:marRight w:val="0"/>
      <w:marTop w:val="0"/>
      <w:marBottom w:val="0"/>
      <w:divBdr>
        <w:top w:val="none" w:sz="0" w:space="0" w:color="auto"/>
        <w:left w:val="none" w:sz="0" w:space="0" w:color="auto"/>
        <w:bottom w:val="none" w:sz="0" w:space="0" w:color="auto"/>
        <w:right w:val="none" w:sz="0" w:space="0" w:color="auto"/>
      </w:divBdr>
    </w:div>
    <w:div w:id="112369356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180700021">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80084481">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31120322">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0140492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4544</TotalTime>
  <Pages>2</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Liwen Chu</dc:creator>
  <cp:keywords/>
  <dc:description/>
  <cp:lastModifiedBy>for editor</cp:lastModifiedBy>
  <cp:revision>133</cp:revision>
  <dcterms:created xsi:type="dcterms:W3CDTF">2023-05-24T21:41:00Z</dcterms:created>
  <dcterms:modified xsi:type="dcterms:W3CDTF">2023-09-13T04:32:00Z</dcterms:modified>
</cp:coreProperties>
</file>