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4BADB748" w:rsidR="00DE584F" w:rsidRPr="00183F4C" w:rsidRDefault="00921B93" w:rsidP="00A12A5A">
            <w:pPr>
              <w:pStyle w:val="T2"/>
            </w:pPr>
            <w:r w:rsidRPr="00921B93">
              <w:rPr>
                <w:lang w:eastAsia="ko-KR"/>
              </w:rPr>
              <w:t>LB27</w:t>
            </w:r>
            <w:r w:rsidR="004844DD">
              <w:rPr>
                <w:lang w:eastAsia="ko-KR"/>
              </w:rPr>
              <w:t>5</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Pr="00921B93">
              <w:rPr>
                <w:lang w:eastAsia="ko-KR"/>
              </w:rPr>
              <w:t>Clause</w:t>
            </w:r>
            <w:r>
              <w:rPr>
                <w:lang w:eastAsia="ko-KR"/>
              </w:rPr>
              <w:t xml:space="preserve"> </w:t>
            </w:r>
            <w:r w:rsidRPr="00921B93">
              <w:rPr>
                <w:lang w:eastAsia="ko-KR"/>
              </w:rPr>
              <w:t>35.3.7.</w:t>
            </w:r>
            <w:r w:rsidR="004844DD">
              <w:rPr>
                <w:lang w:eastAsia="ko-KR"/>
              </w:rPr>
              <w:t>5.2</w:t>
            </w:r>
            <w:r w:rsidR="00884B4F">
              <w:rPr>
                <w:lang w:eastAsia="ko-KR"/>
              </w:rPr>
              <w:t xml:space="preserve"> </w:t>
            </w:r>
            <w:r w:rsidR="00884B4F" w:rsidRPr="00884B4F">
              <w:rPr>
                <w:lang w:eastAsia="ko-KR"/>
              </w:rPr>
              <w:t xml:space="preserve">- Part </w:t>
            </w:r>
            <w:r w:rsidR="00ED6775">
              <w:rPr>
                <w:lang w:eastAsia="ko-KR"/>
              </w:rPr>
              <w:t>2</w:t>
            </w:r>
          </w:p>
        </w:tc>
      </w:tr>
      <w:tr w:rsidR="00DE584F" w:rsidRPr="00183F4C" w14:paraId="4EE171F3" w14:textId="77777777" w:rsidTr="00937A90">
        <w:trPr>
          <w:trHeight w:val="359"/>
          <w:jc w:val="center"/>
        </w:trPr>
        <w:tc>
          <w:tcPr>
            <w:tcW w:w="9576" w:type="dxa"/>
            <w:gridSpan w:val="5"/>
            <w:vAlign w:val="center"/>
          </w:tcPr>
          <w:p w14:paraId="2DCA8F1F" w14:textId="57CC87E9" w:rsidR="00DE584F" w:rsidRPr="00183F4C" w:rsidRDefault="00DE584F" w:rsidP="00C833E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ED6775">
              <w:rPr>
                <w:b w:val="0"/>
                <w:sz w:val="20"/>
                <w:lang w:eastAsia="ko-KR"/>
              </w:rPr>
              <w:t>10</w:t>
            </w:r>
            <w:r>
              <w:rPr>
                <w:rFonts w:hint="eastAsia"/>
                <w:b w:val="0"/>
                <w:sz w:val="20"/>
                <w:lang w:eastAsia="ko-KR"/>
              </w:rPr>
              <w:t>-</w:t>
            </w:r>
            <w:r w:rsidR="00ED6775">
              <w:rPr>
                <w:b w:val="0"/>
                <w:sz w:val="20"/>
                <w:lang w:eastAsia="ko-KR"/>
              </w:rPr>
              <w:t>06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4E7CEA"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15686A"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5820F2F4"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49D6FFD2"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9F652E6"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624466F1"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04E1B75F"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675361F4"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06864829"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w:t>
      </w:r>
      <w:r w:rsidR="00884B4F">
        <w:rPr>
          <w:lang w:eastAsia="ko-KR"/>
        </w:rPr>
        <w:t xml:space="preserve"> </w:t>
      </w:r>
      <w:r w:rsidR="00ED6775">
        <w:rPr>
          <w:lang w:eastAsia="ko-KR"/>
        </w:rPr>
        <w:t>7</w:t>
      </w:r>
      <w:r w:rsidR="00662BE6">
        <w:rPr>
          <w:lang w:eastAsia="ko-KR"/>
        </w:rPr>
        <w:t xml:space="preserve"> CID</w:t>
      </w:r>
      <w:r w:rsidR="003E1769">
        <w:rPr>
          <w:lang w:eastAsia="ko-KR"/>
        </w:rPr>
        <w:t>s</w:t>
      </w:r>
      <w:r w:rsidR="008422D2">
        <w:rPr>
          <w:lang w:eastAsia="ko-KR"/>
        </w:rPr>
        <w:t>:</w:t>
      </w:r>
      <w:r w:rsidR="00662BE6">
        <w:rPr>
          <w:lang w:eastAsia="ko-KR"/>
        </w:rPr>
        <w:t xml:space="preserve"> </w:t>
      </w:r>
      <w:r w:rsidR="00ED6775" w:rsidRPr="00ED6775">
        <w:rPr>
          <w:lang w:eastAsia="ko-KR"/>
        </w:rPr>
        <w:t xml:space="preserve">19164, 19266, 19422, 19953, 20052, 20053, 20077 </w:t>
      </w:r>
      <w:r w:rsidR="003E1769">
        <w:rPr>
          <w:lang w:eastAsia="ko-KR"/>
        </w:rPr>
        <w:t>(LB27</w:t>
      </w:r>
      <w:r w:rsidR="004844DD">
        <w:rPr>
          <w:lang w:eastAsia="ko-KR"/>
        </w:rPr>
        <w:t>5</w:t>
      </w:r>
      <w:r w:rsidR="003E1769">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70E60CE7" w14:textId="70143B1D" w:rsidR="00C833E3" w:rsidRPr="006E1A9D" w:rsidRDefault="009008D2" w:rsidP="00574E74">
      <w:pPr>
        <w:pStyle w:val="ListParagraph"/>
        <w:numPr>
          <w:ilvl w:val="0"/>
          <w:numId w:val="1"/>
        </w:numPr>
        <w:jc w:val="both"/>
        <w:rPr>
          <w:lang w:eastAsia="ko-KR"/>
        </w:rPr>
      </w:pPr>
      <w:r w:rsidRPr="004844DD">
        <w:rPr>
          <w:sz w:val="22"/>
          <w:szCs w:val="22"/>
        </w:rPr>
        <w:t>Rev 0: Initial version of the document.</w:t>
      </w:r>
    </w:p>
    <w:p w14:paraId="532CCDA8" w14:textId="70388AA7" w:rsidR="006E1A9D" w:rsidRPr="00A23736" w:rsidRDefault="006E1A9D" w:rsidP="00574E74">
      <w:pPr>
        <w:pStyle w:val="ListParagraph"/>
        <w:numPr>
          <w:ilvl w:val="0"/>
          <w:numId w:val="1"/>
        </w:numPr>
        <w:jc w:val="both"/>
        <w:rPr>
          <w:lang w:eastAsia="ko-KR"/>
        </w:rPr>
      </w:pPr>
      <w:r w:rsidRPr="006E1A9D">
        <w:rPr>
          <w:sz w:val="22"/>
          <w:szCs w:val="22"/>
        </w:rPr>
        <w:t xml:space="preserve">Rev 1: updating the resolution of </w:t>
      </w:r>
      <w:r>
        <w:rPr>
          <w:sz w:val="22"/>
          <w:szCs w:val="22"/>
        </w:rPr>
        <w:t>CID</w:t>
      </w:r>
      <w:r w:rsidR="00B26D46">
        <w:rPr>
          <w:sz w:val="22"/>
          <w:szCs w:val="22"/>
        </w:rPr>
        <w:t>s</w:t>
      </w:r>
      <w:r>
        <w:rPr>
          <w:sz w:val="22"/>
          <w:szCs w:val="22"/>
        </w:rPr>
        <w:t xml:space="preserve"> </w:t>
      </w:r>
      <w:bookmarkStart w:id="0" w:name="_Hlk148443649"/>
      <w:r w:rsidR="00B26D46">
        <w:rPr>
          <w:sz w:val="22"/>
          <w:szCs w:val="22"/>
        </w:rPr>
        <w:t xml:space="preserve">19164, </w:t>
      </w:r>
      <w:r w:rsidRPr="006E1A9D">
        <w:rPr>
          <w:sz w:val="22"/>
          <w:szCs w:val="22"/>
        </w:rPr>
        <w:t>20053</w:t>
      </w:r>
      <w:r w:rsidR="0080311D">
        <w:rPr>
          <w:sz w:val="22"/>
          <w:szCs w:val="22"/>
        </w:rPr>
        <w:t>, 20077</w:t>
      </w:r>
      <w:r w:rsidRPr="006E1A9D">
        <w:rPr>
          <w:sz w:val="22"/>
          <w:szCs w:val="22"/>
        </w:rPr>
        <w:t xml:space="preserve"> </w:t>
      </w:r>
      <w:bookmarkEnd w:id="0"/>
      <w:r w:rsidRPr="006E1A9D">
        <w:rPr>
          <w:sz w:val="22"/>
          <w:szCs w:val="22"/>
        </w:rPr>
        <w:t>following offline discussions</w:t>
      </w:r>
      <w:r w:rsidR="00B26D46">
        <w:rPr>
          <w:sz w:val="22"/>
          <w:szCs w:val="22"/>
        </w:rPr>
        <w:t xml:space="preserve"> with the commenters.</w:t>
      </w:r>
    </w:p>
    <w:p w14:paraId="442C2C04" w14:textId="5CA15764" w:rsidR="00A23736" w:rsidRPr="00654C35" w:rsidRDefault="00A23736" w:rsidP="00574E74">
      <w:pPr>
        <w:pStyle w:val="ListParagraph"/>
        <w:numPr>
          <w:ilvl w:val="0"/>
          <w:numId w:val="1"/>
        </w:numPr>
        <w:jc w:val="both"/>
        <w:rPr>
          <w:lang w:eastAsia="ko-KR"/>
        </w:rPr>
      </w:pPr>
      <w:r w:rsidRPr="006C0683">
        <w:rPr>
          <w:sz w:val="22"/>
          <w:szCs w:val="22"/>
          <w:highlight w:val="cyan"/>
        </w:rPr>
        <w:t>Rev 2</w:t>
      </w:r>
      <w:r w:rsidRPr="00A23736">
        <w:rPr>
          <w:sz w:val="22"/>
          <w:szCs w:val="22"/>
        </w:rPr>
        <w:t xml:space="preserve">: Adding 2 options for the resolution of CID 19164 (preferred option will be </w:t>
      </w:r>
      <w:r w:rsidR="009976F3">
        <w:rPr>
          <w:sz w:val="22"/>
          <w:szCs w:val="22"/>
        </w:rPr>
        <w:t>selected</w:t>
      </w:r>
      <w:r w:rsidRPr="00A23736">
        <w:rPr>
          <w:sz w:val="22"/>
          <w:szCs w:val="22"/>
        </w:rPr>
        <w:t xml:space="preserve"> by SP).</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0B2FBA" w14:paraId="399D312F" w14:textId="77777777" w:rsidTr="00BD3C0B">
        <w:trPr>
          <w:trHeight w:val="220"/>
          <w:jc w:val="center"/>
        </w:trPr>
        <w:tc>
          <w:tcPr>
            <w:tcW w:w="746" w:type="dxa"/>
            <w:shd w:val="clear" w:color="auto" w:fill="auto"/>
            <w:noWrap/>
          </w:tcPr>
          <w:p w14:paraId="2E334608" w14:textId="63B5FD5C" w:rsidR="000B2FBA" w:rsidRPr="007355E2" w:rsidRDefault="000B2FBA" w:rsidP="000B2FBA">
            <w:pPr>
              <w:suppressAutoHyphens/>
              <w:rPr>
                <w:sz w:val="16"/>
                <w:szCs w:val="16"/>
              </w:rPr>
            </w:pPr>
            <w:r w:rsidRPr="00A23736">
              <w:rPr>
                <w:sz w:val="16"/>
                <w:szCs w:val="16"/>
                <w:highlight w:val="cyan"/>
              </w:rPr>
              <w:t>19164</w:t>
            </w:r>
          </w:p>
        </w:tc>
        <w:tc>
          <w:tcPr>
            <w:tcW w:w="1316" w:type="dxa"/>
          </w:tcPr>
          <w:p w14:paraId="0012623F" w14:textId="57C59972" w:rsidR="000B2FBA" w:rsidRPr="0062072B" w:rsidRDefault="000B2FBA" w:rsidP="000B2FBA">
            <w:pPr>
              <w:suppressAutoHyphens/>
              <w:rPr>
                <w:sz w:val="16"/>
                <w:szCs w:val="16"/>
              </w:rPr>
            </w:pPr>
            <w:r w:rsidRPr="007355E2">
              <w:rPr>
                <w:sz w:val="16"/>
                <w:szCs w:val="16"/>
              </w:rPr>
              <w:t>Tomoko Adachi</w:t>
            </w:r>
          </w:p>
        </w:tc>
        <w:tc>
          <w:tcPr>
            <w:tcW w:w="720" w:type="dxa"/>
            <w:shd w:val="clear" w:color="auto" w:fill="auto"/>
            <w:noWrap/>
          </w:tcPr>
          <w:p w14:paraId="5C4FCD59" w14:textId="15CBD97A" w:rsidR="000B2FBA" w:rsidRPr="00ED6D05" w:rsidRDefault="000B2FBA" w:rsidP="000B2FBA">
            <w:pPr>
              <w:suppressAutoHyphens/>
              <w:rPr>
                <w:sz w:val="16"/>
                <w:szCs w:val="16"/>
              </w:rPr>
            </w:pPr>
            <w:r w:rsidRPr="000B2FBA">
              <w:rPr>
                <w:sz w:val="16"/>
                <w:szCs w:val="16"/>
              </w:rPr>
              <w:t>528.50</w:t>
            </w:r>
          </w:p>
        </w:tc>
        <w:tc>
          <w:tcPr>
            <w:tcW w:w="900" w:type="dxa"/>
          </w:tcPr>
          <w:p w14:paraId="7C85AD97" w14:textId="19B85706" w:rsidR="000B2FBA" w:rsidRPr="00ED6D05" w:rsidRDefault="000B2FBA" w:rsidP="000B2FBA">
            <w:pPr>
              <w:suppressAutoHyphens/>
              <w:rPr>
                <w:sz w:val="16"/>
                <w:szCs w:val="16"/>
              </w:rPr>
            </w:pPr>
            <w:r w:rsidRPr="0062072B">
              <w:rPr>
                <w:sz w:val="16"/>
                <w:szCs w:val="16"/>
              </w:rPr>
              <w:t>35.3.7.5.2</w:t>
            </w:r>
          </w:p>
        </w:tc>
        <w:tc>
          <w:tcPr>
            <w:tcW w:w="2790" w:type="dxa"/>
            <w:shd w:val="clear" w:color="auto" w:fill="auto"/>
            <w:noWrap/>
          </w:tcPr>
          <w:p w14:paraId="2A01C316" w14:textId="77777777" w:rsidR="000B2FBA" w:rsidRPr="000B2FBA" w:rsidRDefault="000B2FBA" w:rsidP="000B2FBA">
            <w:pPr>
              <w:suppressAutoHyphens/>
              <w:rPr>
                <w:sz w:val="16"/>
                <w:szCs w:val="16"/>
              </w:rPr>
            </w:pPr>
            <w:r w:rsidRPr="000B2FBA">
              <w:rPr>
                <w:sz w:val="16"/>
                <w:szCs w:val="16"/>
              </w:rPr>
              <w:t>With the condition "When an AP MLD advertises that a link is disabled for all associated non-AP MLDs,", I read that legacy STAs can be still on that link.</w:t>
            </w:r>
          </w:p>
          <w:p w14:paraId="20A5FA96" w14:textId="77777777" w:rsidR="000B2FBA" w:rsidRPr="000B2FBA" w:rsidRDefault="000B2FBA" w:rsidP="000B2FBA">
            <w:pPr>
              <w:suppressAutoHyphens/>
              <w:rPr>
                <w:sz w:val="16"/>
                <w:szCs w:val="16"/>
              </w:rPr>
            </w:pPr>
            <w:r w:rsidRPr="000B2FBA">
              <w:rPr>
                <w:sz w:val="16"/>
                <w:szCs w:val="16"/>
              </w:rPr>
              <w:t>By saying "The AP affiliated with an AP MLD that is operating on that link shall not transmit any frame to any of the non-AP STAs affiliated with its associated non-AP MLD (see 35.3.7.2.1 (General)).", broadcast frames whose intended recipients including the legacy STAs cannot be also transmitted by this statement.</w:t>
            </w:r>
          </w:p>
          <w:p w14:paraId="1A8B0CEF" w14:textId="77777777" w:rsidR="000B2FBA" w:rsidRPr="000B2FBA" w:rsidRDefault="000B2FBA" w:rsidP="000B2FBA">
            <w:pPr>
              <w:suppressAutoHyphens/>
              <w:rPr>
                <w:sz w:val="16"/>
                <w:szCs w:val="16"/>
              </w:rPr>
            </w:pPr>
            <w:r w:rsidRPr="000B2FBA">
              <w:rPr>
                <w:sz w:val="16"/>
                <w:szCs w:val="16"/>
              </w:rPr>
              <w:t>If the intent is that the link disablement also includes disassociation of legacy non-MLO STAs, it should be clarified.</w:t>
            </w:r>
          </w:p>
          <w:p w14:paraId="2F6174AA" w14:textId="637BE864" w:rsidR="000B2FBA" w:rsidRPr="00ED6D05" w:rsidRDefault="000B2FBA" w:rsidP="000B2FBA">
            <w:pPr>
              <w:suppressAutoHyphens/>
              <w:rPr>
                <w:sz w:val="16"/>
                <w:szCs w:val="16"/>
              </w:rPr>
            </w:pPr>
            <w:r w:rsidRPr="000B2FBA">
              <w:rPr>
                <w:sz w:val="16"/>
                <w:szCs w:val="16"/>
              </w:rPr>
              <w:t xml:space="preserve">If legacy non-MLO STAs can still be on that link, "any frame to any of the non-AP STA ..." in </w:t>
            </w:r>
            <w:proofErr w:type="spellStart"/>
            <w:proofErr w:type="gramStart"/>
            <w:r w:rsidRPr="000B2FBA">
              <w:rPr>
                <w:sz w:val="16"/>
                <w:szCs w:val="16"/>
              </w:rPr>
              <w:t>pp.ll</w:t>
            </w:r>
            <w:proofErr w:type="spellEnd"/>
            <w:proofErr w:type="gramEnd"/>
            <w:r w:rsidRPr="000B2FBA">
              <w:rPr>
                <w:sz w:val="16"/>
                <w:szCs w:val="16"/>
              </w:rPr>
              <w:t xml:space="preserve"> 529.22 is too strict. At least broadcast frames should be allowed so that legacy non-MLO STAs can still receive it.</w:t>
            </w:r>
          </w:p>
        </w:tc>
        <w:tc>
          <w:tcPr>
            <w:tcW w:w="2737" w:type="dxa"/>
            <w:shd w:val="clear" w:color="auto" w:fill="auto"/>
            <w:noWrap/>
          </w:tcPr>
          <w:p w14:paraId="48C56C82" w14:textId="2D5CE2A3" w:rsidR="000B2FBA" w:rsidRPr="00ED6D05" w:rsidRDefault="000B2FBA" w:rsidP="000B2FBA">
            <w:pPr>
              <w:suppressAutoHyphens/>
              <w:rPr>
                <w:sz w:val="16"/>
                <w:szCs w:val="16"/>
              </w:rPr>
            </w:pPr>
            <w:r w:rsidRPr="000B2FBA">
              <w:rPr>
                <w:sz w:val="16"/>
                <w:szCs w:val="16"/>
              </w:rPr>
              <w:t>As in comment.</w:t>
            </w:r>
          </w:p>
        </w:tc>
        <w:tc>
          <w:tcPr>
            <w:tcW w:w="2123" w:type="dxa"/>
            <w:shd w:val="clear" w:color="auto" w:fill="auto"/>
          </w:tcPr>
          <w:p w14:paraId="2F73FB37" w14:textId="5F38CA70" w:rsidR="00204549" w:rsidRDefault="00204549" w:rsidP="00204549">
            <w:pPr>
              <w:suppressAutoHyphens/>
              <w:rPr>
                <w:b/>
                <w:bCs/>
                <w:sz w:val="16"/>
                <w:szCs w:val="16"/>
              </w:rPr>
            </w:pPr>
            <w:r>
              <w:rPr>
                <w:b/>
                <w:bCs/>
                <w:sz w:val="16"/>
                <w:szCs w:val="16"/>
              </w:rPr>
              <w:t>Re</w:t>
            </w:r>
            <w:r w:rsidR="009F4BCA">
              <w:rPr>
                <w:b/>
                <w:bCs/>
                <w:sz w:val="16"/>
                <w:szCs w:val="16"/>
              </w:rPr>
              <w:t>vis</w:t>
            </w:r>
            <w:r w:rsidR="00202DC5">
              <w:rPr>
                <w:b/>
                <w:bCs/>
                <w:sz w:val="16"/>
                <w:szCs w:val="16"/>
              </w:rPr>
              <w:t>ed</w:t>
            </w:r>
          </w:p>
          <w:p w14:paraId="0F7939C9" w14:textId="77777777" w:rsidR="00204549" w:rsidRDefault="00204549" w:rsidP="00204549">
            <w:pPr>
              <w:suppressAutoHyphens/>
              <w:rPr>
                <w:sz w:val="16"/>
                <w:szCs w:val="16"/>
              </w:rPr>
            </w:pPr>
          </w:p>
          <w:p w14:paraId="498EA336" w14:textId="35EC0C07" w:rsidR="009633BA" w:rsidRDefault="009F4BCA" w:rsidP="00204549">
            <w:pPr>
              <w:suppressAutoHyphens/>
              <w:rPr>
                <w:sz w:val="16"/>
                <w:szCs w:val="16"/>
              </w:rPr>
            </w:pPr>
            <w:r>
              <w:rPr>
                <w:sz w:val="16"/>
                <w:szCs w:val="16"/>
              </w:rPr>
              <w:t>The text i</w:t>
            </w:r>
            <w:r w:rsidR="00ED0F3F">
              <w:rPr>
                <w:sz w:val="16"/>
                <w:szCs w:val="16"/>
              </w:rPr>
              <w:t>s revised so to clarify that in case of affiliated AP link disablement case, the associated non-MLD non-AP STA</w:t>
            </w:r>
            <w:r>
              <w:rPr>
                <w:sz w:val="16"/>
                <w:szCs w:val="16"/>
              </w:rPr>
              <w:t xml:space="preserve"> </w:t>
            </w:r>
            <w:r w:rsidR="00ED0F3F">
              <w:rPr>
                <w:sz w:val="16"/>
                <w:szCs w:val="16"/>
              </w:rPr>
              <w:t>will not remain associated with the affiliated AP that is operating on the link to be disabled.</w:t>
            </w:r>
          </w:p>
          <w:p w14:paraId="2ED1816E" w14:textId="77777777" w:rsidR="000B2FBA" w:rsidRDefault="000B2FBA" w:rsidP="000B2FBA">
            <w:pPr>
              <w:suppressAutoHyphens/>
              <w:rPr>
                <w:sz w:val="16"/>
                <w:szCs w:val="16"/>
              </w:rPr>
            </w:pPr>
          </w:p>
          <w:p w14:paraId="0AA0A7C4" w14:textId="77777777" w:rsidR="00ED0F3F" w:rsidRDefault="00ED0F3F" w:rsidP="000B2FBA">
            <w:pPr>
              <w:suppressAutoHyphens/>
              <w:rPr>
                <w:b/>
                <w:sz w:val="16"/>
                <w:szCs w:val="16"/>
              </w:rPr>
            </w:pPr>
          </w:p>
          <w:p w14:paraId="443351C3" w14:textId="77777777" w:rsidR="00ED0F3F" w:rsidRDefault="00ED0F3F" w:rsidP="000B2FBA">
            <w:pPr>
              <w:suppressAutoHyphens/>
              <w:rPr>
                <w:b/>
                <w:sz w:val="16"/>
                <w:szCs w:val="16"/>
              </w:rPr>
            </w:pPr>
          </w:p>
          <w:p w14:paraId="58E08D65" w14:textId="5050BB6E" w:rsidR="009F4BCA" w:rsidRPr="0062072B" w:rsidRDefault="009F4BCA" w:rsidP="000B2FBA">
            <w:pPr>
              <w:suppressAutoHyphens/>
              <w:rPr>
                <w:sz w:val="16"/>
                <w:szCs w:val="16"/>
              </w:rPr>
            </w:pPr>
            <w:r>
              <w:rPr>
                <w:b/>
                <w:sz w:val="16"/>
                <w:szCs w:val="16"/>
              </w:rPr>
              <w:t>TGbe editor please implement changes as shown in doc 11-23/1400r1 tagged as 19164.</w:t>
            </w:r>
          </w:p>
        </w:tc>
      </w:tr>
      <w:tr w:rsidR="000B2FBA" w14:paraId="303665F7" w14:textId="77777777" w:rsidTr="00BD3C0B">
        <w:trPr>
          <w:trHeight w:val="220"/>
          <w:jc w:val="center"/>
        </w:trPr>
        <w:tc>
          <w:tcPr>
            <w:tcW w:w="746" w:type="dxa"/>
            <w:shd w:val="clear" w:color="auto" w:fill="auto"/>
            <w:noWrap/>
          </w:tcPr>
          <w:p w14:paraId="3C544C9D" w14:textId="529CA140" w:rsidR="000B2FBA" w:rsidRPr="007355E2" w:rsidRDefault="000B2FBA" w:rsidP="000B2FBA">
            <w:pPr>
              <w:suppressAutoHyphens/>
              <w:rPr>
                <w:sz w:val="16"/>
                <w:szCs w:val="16"/>
              </w:rPr>
            </w:pPr>
            <w:r w:rsidRPr="007355E2">
              <w:rPr>
                <w:sz w:val="16"/>
                <w:szCs w:val="16"/>
              </w:rPr>
              <w:t>20052</w:t>
            </w:r>
          </w:p>
        </w:tc>
        <w:tc>
          <w:tcPr>
            <w:tcW w:w="1316" w:type="dxa"/>
          </w:tcPr>
          <w:p w14:paraId="090BF310" w14:textId="5DE2F13C" w:rsidR="000B2FBA" w:rsidRPr="0062072B" w:rsidRDefault="000B2FBA" w:rsidP="000B2FBA">
            <w:pPr>
              <w:suppressAutoHyphens/>
              <w:rPr>
                <w:sz w:val="16"/>
                <w:szCs w:val="16"/>
              </w:rPr>
            </w:pPr>
            <w:r w:rsidRPr="007355E2">
              <w:rPr>
                <w:sz w:val="16"/>
                <w:szCs w:val="16"/>
              </w:rPr>
              <w:t>Binita Gupta</w:t>
            </w:r>
          </w:p>
        </w:tc>
        <w:tc>
          <w:tcPr>
            <w:tcW w:w="720" w:type="dxa"/>
            <w:shd w:val="clear" w:color="auto" w:fill="auto"/>
            <w:noWrap/>
          </w:tcPr>
          <w:p w14:paraId="2A785FFD" w14:textId="4862DECF" w:rsidR="000B2FBA" w:rsidRPr="00ED6D05" w:rsidRDefault="000B2FBA" w:rsidP="000B2FBA">
            <w:pPr>
              <w:suppressAutoHyphens/>
              <w:rPr>
                <w:sz w:val="16"/>
                <w:szCs w:val="16"/>
              </w:rPr>
            </w:pPr>
            <w:r w:rsidRPr="000B2FBA">
              <w:rPr>
                <w:sz w:val="16"/>
                <w:szCs w:val="16"/>
              </w:rPr>
              <w:t>528.53</w:t>
            </w:r>
          </w:p>
        </w:tc>
        <w:tc>
          <w:tcPr>
            <w:tcW w:w="900" w:type="dxa"/>
          </w:tcPr>
          <w:p w14:paraId="67074912" w14:textId="4FEF3A80" w:rsidR="000B2FBA" w:rsidRPr="00ED6D05" w:rsidRDefault="000B2FBA" w:rsidP="000B2FBA">
            <w:pPr>
              <w:suppressAutoHyphens/>
              <w:rPr>
                <w:sz w:val="16"/>
                <w:szCs w:val="16"/>
              </w:rPr>
            </w:pPr>
            <w:r w:rsidRPr="0062072B">
              <w:rPr>
                <w:sz w:val="16"/>
                <w:szCs w:val="16"/>
              </w:rPr>
              <w:t>35.3.7.5.2</w:t>
            </w:r>
          </w:p>
        </w:tc>
        <w:tc>
          <w:tcPr>
            <w:tcW w:w="2790" w:type="dxa"/>
            <w:shd w:val="clear" w:color="auto" w:fill="auto"/>
            <w:noWrap/>
          </w:tcPr>
          <w:p w14:paraId="2DCB5C22" w14:textId="77777777" w:rsidR="000B2FBA" w:rsidRPr="000B2FBA" w:rsidRDefault="000B2FBA" w:rsidP="000B2FBA">
            <w:pPr>
              <w:suppressAutoHyphens/>
              <w:rPr>
                <w:sz w:val="16"/>
                <w:szCs w:val="16"/>
              </w:rPr>
            </w:pPr>
            <w:r w:rsidRPr="000B2FBA">
              <w:rPr>
                <w:sz w:val="16"/>
                <w:szCs w:val="16"/>
              </w:rPr>
              <w:t>This sentence phrasing is long which makes it hard to follow. Suggest to simplify as follows:</w:t>
            </w:r>
          </w:p>
          <w:p w14:paraId="6D9A5725" w14:textId="77777777" w:rsidR="000B2FBA" w:rsidRPr="000B2FBA" w:rsidRDefault="000B2FBA" w:rsidP="000B2FBA">
            <w:pPr>
              <w:suppressAutoHyphens/>
              <w:rPr>
                <w:sz w:val="16"/>
                <w:szCs w:val="16"/>
              </w:rPr>
            </w:pPr>
            <w:r w:rsidRPr="000B2FBA">
              <w:rPr>
                <w:sz w:val="16"/>
                <w:szCs w:val="16"/>
              </w:rPr>
              <w:t>"the Disabled Link Indication subfield shall be set to 1 in the MLD Parameters subfield of the TBTT Information field corresponding to the affiliated AP operating on the link being disabled, in the Reduced Neighbor Report element carried in the Beacon or Probe Response frames</w:t>
            </w:r>
          </w:p>
          <w:p w14:paraId="1D8B216A" w14:textId="550E1BA1" w:rsidR="000B2FBA" w:rsidRPr="00ED6D05" w:rsidRDefault="000B2FBA" w:rsidP="000B2FBA">
            <w:pPr>
              <w:suppressAutoHyphens/>
              <w:rPr>
                <w:sz w:val="16"/>
                <w:szCs w:val="16"/>
              </w:rPr>
            </w:pPr>
            <w:r w:rsidRPr="000B2FBA">
              <w:rPr>
                <w:sz w:val="16"/>
                <w:szCs w:val="16"/>
              </w:rPr>
              <w:t>transmitted by:"</w:t>
            </w:r>
          </w:p>
        </w:tc>
        <w:tc>
          <w:tcPr>
            <w:tcW w:w="2737" w:type="dxa"/>
            <w:shd w:val="clear" w:color="auto" w:fill="auto"/>
            <w:noWrap/>
          </w:tcPr>
          <w:p w14:paraId="7D8DAC3B" w14:textId="6799C15B" w:rsidR="000B2FBA" w:rsidRPr="00ED6D05" w:rsidRDefault="000B2FBA" w:rsidP="000B2FBA">
            <w:pPr>
              <w:suppressAutoHyphens/>
              <w:rPr>
                <w:sz w:val="16"/>
                <w:szCs w:val="16"/>
              </w:rPr>
            </w:pPr>
            <w:r w:rsidRPr="000B2FBA">
              <w:rPr>
                <w:sz w:val="16"/>
                <w:szCs w:val="16"/>
              </w:rPr>
              <w:t>Revise as per suggestion.</w:t>
            </w:r>
          </w:p>
        </w:tc>
        <w:tc>
          <w:tcPr>
            <w:tcW w:w="2123" w:type="dxa"/>
            <w:shd w:val="clear" w:color="auto" w:fill="auto"/>
          </w:tcPr>
          <w:p w14:paraId="79E1B28D" w14:textId="77777777" w:rsidR="00A81E6D" w:rsidRDefault="00A81E6D" w:rsidP="00A81E6D">
            <w:pPr>
              <w:suppressAutoHyphens/>
              <w:rPr>
                <w:b/>
                <w:bCs/>
                <w:sz w:val="16"/>
                <w:szCs w:val="16"/>
              </w:rPr>
            </w:pPr>
            <w:r>
              <w:rPr>
                <w:b/>
                <w:bCs/>
                <w:sz w:val="16"/>
                <w:szCs w:val="16"/>
              </w:rPr>
              <w:t>Revised</w:t>
            </w:r>
          </w:p>
          <w:p w14:paraId="628BBC96" w14:textId="77777777" w:rsidR="00A81E6D" w:rsidRDefault="00A81E6D" w:rsidP="00A81E6D">
            <w:pPr>
              <w:suppressAutoHyphens/>
              <w:rPr>
                <w:sz w:val="16"/>
                <w:szCs w:val="16"/>
              </w:rPr>
            </w:pPr>
          </w:p>
          <w:p w14:paraId="66D7DEB3" w14:textId="30C9571F" w:rsidR="00753BD1" w:rsidRPr="000B2FBA" w:rsidRDefault="00A81E6D" w:rsidP="00753BD1">
            <w:pPr>
              <w:suppressAutoHyphens/>
              <w:rPr>
                <w:sz w:val="16"/>
                <w:szCs w:val="16"/>
              </w:rPr>
            </w:pPr>
            <w:r>
              <w:rPr>
                <w:sz w:val="16"/>
                <w:szCs w:val="16"/>
              </w:rPr>
              <w:t xml:space="preserve">Agree with the comment. </w:t>
            </w:r>
            <w:r w:rsidR="00753BD1">
              <w:rPr>
                <w:sz w:val="16"/>
                <w:szCs w:val="16"/>
              </w:rPr>
              <w:t>The sentence is revised as follows:”</w:t>
            </w:r>
            <w:r w:rsidR="00753BD1" w:rsidRPr="000B2FBA">
              <w:rPr>
                <w:sz w:val="16"/>
                <w:szCs w:val="16"/>
              </w:rPr>
              <w:t xml:space="preserve"> the Disabled Link Indication subfield shall be set to 1 in the MLD Parameters subfield of the TBTT Information field corresponding to the affiliated AP operating on the link being disabled</w:t>
            </w:r>
            <w:r w:rsidR="00753BD1">
              <w:rPr>
                <w:sz w:val="16"/>
                <w:szCs w:val="16"/>
              </w:rPr>
              <w:t xml:space="preserve"> and is </w:t>
            </w:r>
            <w:r w:rsidR="00611088">
              <w:rPr>
                <w:sz w:val="16"/>
                <w:szCs w:val="16"/>
              </w:rPr>
              <w:t>contained</w:t>
            </w:r>
            <w:r w:rsidR="00753BD1" w:rsidRPr="000B2FBA">
              <w:rPr>
                <w:sz w:val="16"/>
                <w:szCs w:val="16"/>
              </w:rPr>
              <w:t xml:space="preserve"> in the Reduced Neighbor Report element carried in the Beacon or Probe Response frames</w:t>
            </w:r>
          </w:p>
          <w:p w14:paraId="25CEBFF4" w14:textId="1F339C03" w:rsidR="00A81E6D" w:rsidRDefault="00753BD1" w:rsidP="00753BD1">
            <w:pPr>
              <w:suppressAutoHyphens/>
              <w:rPr>
                <w:sz w:val="16"/>
                <w:szCs w:val="16"/>
              </w:rPr>
            </w:pPr>
            <w:r w:rsidRPr="000B2FBA">
              <w:rPr>
                <w:sz w:val="16"/>
                <w:szCs w:val="16"/>
              </w:rPr>
              <w:t>transmitted by:</w:t>
            </w:r>
            <w:r>
              <w:rPr>
                <w:sz w:val="16"/>
                <w:szCs w:val="16"/>
              </w:rPr>
              <w:t>”</w:t>
            </w:r>
            <w:r w:rsidR="00A81E6D">
              <w:rPr>
                <w:sz w:val="16"/>
                <w:szCs w:val="16"/>
              </w:rPr>
              <w:t>.</w:t>
            </w:r>
          </w:p>
          <w:p w14:paraId="07A6B7FB" w14:textId="77777777" w:rsidR="00A81E6D" w:rsidRDefault="00A81E6D" w:rsidP="00A81E6D">
            <w:pPr>
              <w:suppressAutoHyphens/>
              <w:rPr>
                <w:ins w:id="1" w:author="Author"/>
                <w:sz w:val="16"/>
                <w:szCs w:val="16"/>
              </w:rPr>
            </w:pPr>
          </w:p>
          <w:p w14:paraId="3F1553A3" w14:textId="3038795C" w:rsidR="000B2FBA" w:rsidRPr="0062072B" w:rsidRDefault="00A81E6D" w:rsidP="00A81E6D">
            <w:pPr>
              <w:suppressAutoHyphens/>
              <w:rPr>
                <w:sz w:val="16"/>
                <w:szCs w:val="16"/>
              </w:rPr>
            </w:pPr>
            <w:r>
              <w:rPr>
                <w:b/>
                <w:sz w:val="16"/>
                <w:szCs w:val="16"/>
              </w:rPr>
              <w:t>TGbe editor please implement changes as shown in doc 11-23/1</w:t>
            </w:r>
            <w:r w:rsidR="006E1A9D">
              <w:rPr>
                <w:b/>
                <w:sz w:val="16"/>
                <w:szCs w:val="16"/>
              </w:rPr>
              <w:t>400</w:t>
            </w:r>
            <w:r>
              <w:rPr>
                <w:b/>
                <w:sz w:val="16"/>
                <w:szCs w:val="16"/>
              </w:rPr>
              <w:t>r</w:t>
            </w:r>
            <w:r w:rsidR="006E1A9D">
              <w:rPr>
                <w:b/>
                <w:sz w:val="16"/>
                <w:szCs w:val="16"/>
              </w:rPr>
              <w:t>1</w:t>
            </w:r>
            <w:r>
              <w:rPr>
                <w:b/>
                <w:sz w:val="16"/>
                <w:szCs w:val="16"/>
              </w:rPr>
              <w:t xml:space="preserve"> tagged as 20052.</w:t>
            </w:r>
          </w:p>
        </w:tc>
      </w:tr>
      <w:tr w:rsidR="000B2FBA" w14:paraId="4AE77F97" w14:textId="77777777" w:rsidTr="00BD3C0B">
        <w:trPr>
          <w:trHeight w:val="220"/>
          <w:jc w:val="center"/>
        </w:trPr>
        <w:tc>
          <w:tcPr>
            <w:tcW w:w="746" w:type="dxa"/>
            <w:shd w:val="clear" w:color="auto" w:fill="auto"/>
            <w:noWrap/>
          </w:tcPr>
          <w:p w14:paraId="5ACED911" w14:textId="664D7498" w:rsidR="000B2FBA" w:rsidRPr="007355E2" w:rsidRDefault="000B2FBA" w:rsidP="000B2FBA">
            <w:pPr>
              <w:suppressAutoHyphens/>
              <w:rPr>
                <w:sz w:val="16"/>
                <w:szCs w:val="16"/>
              </w:rPr>
            </w:pPr>
            <w:r w:rsidRPr="007355E2">
              <w:rPr>
                <w:sz w:val="16"/>
                <w:szCs w:val="16"/>
              </w:rPr>
              <w:t>19422</w:t>
            </w:r>
          </w:p>
        </w:tc>
        <w:tc>
          <w:tcPr>
            <w:tcW w:w="1316" w:type="dxa"/>
          </w:tcPr>
          <w:p w14:paraId="4C6A352C" w14:textId="447ED757" w:rsidR="000B2FBA" w:rsidRPr="0062072B" w:rsidRDefault="000B2FBA" w:rsidP="000B2FBA">
            <w:pPr>
              <w:suppressAutoHyphens/>
              <w:rPr>
                <w:sz w:val="16"/>
                <w:szCs w:val="16"/>
              </w:rPr>
            </w:pPr>
            <w:r w:rsidRPr="007355E2">
              <w:rPr>
                <w:sz w:val="16"/>
                <w:szCs w:val="16"/>
              </w:rPr>
              <w:t>Guogang Huang</w:t>
            </w:r>
          </w:p>
        </w:tc>
        <w:tc>
          <w:tcPr>
            <w:tcW w:w="720" w:type="dxa"/>
            <w:shd w:val="clear" w:color="auto" w:fill="auto"/>
            <w:noWrap/>
          </w:tcPr>
          <w:p w14:paraId="2186A437" w14:textId="140A7B9A" w:rsidR="000B2FBA" w:rsidRPr="00ED6D05" w:rsidRDefault="000B2FBA" w:rsidP="000B2FBA">
            <w:pPr>
              <w:suppressAutoHyphens/>
              <w:rPr>
                <w:sz w:val="16"/>
                <w:szCs w:val="16"/>
              </w:rPr>
            </w:pPr>
            <w:r w:rsidRPr="000B2FBA">
              <w:rPr>
                <w:sz w:val="16"/>
                <w:szCs w:val="16"/>
              </w:rPr>
              <w:t>529.01</w:t>
            </w:r>
          </w:p>
        </w:tc>
        <w:tc>
          <w:tcPr>
            <w:tcW w:w="900" w:type="dxa"/>
          </w:tcPr>
          <w:p w14:paraId="4556938B" w14:textId="27A4189E" w:rsidR="000B2FBA" w:rsidRPr="00ED6D05" w:rsidRDefault="000B2FBA" w:rsidP="000B2FBA">
            <w:pPr>
              <w:suppressAutoHyphens/>
              <w:rPr>
                <w:sz w:val="16"/>
                <w:szCs w:val="16"/>
              </w:rPr>
            </w:pPr>
            <w:r w:rsidRPr="0062072B">
              <w:rPr>
                <w:sz w:val="16"/>
                <w:szCs w:val="16"/>
              </w:rPr>
              <w:t>35.3.7.5.2</w:t>
            </w:r>
          </w:p>
        </w:tc>
        <w:tc>
          <w:tcPr>
            <w:tcW w:w="2790" w:type="dxa"/>
            <w:shd w:val="clear" w:color="auto" w:fill="auto"/>
            <w:noWrap/>
          </w:tcPr>
          <w:p w14:paraId="256712DD" w14:textId="531D8F7B" w:rsidR="000B2FBA" w:rsidRPr="00ED6D05" w:rsidRDefault="000B2FBA" w:rsidP="000B2FBA">
            <w:pPr>
              <w:suppressAutoHyphens/>
              <w:rPr>
                <w:sz w:val="16"/>
                <w:szCs w:val="16"/>
              </w:rPr>
            </w:pPr>
            <w:r w:rsidRPr="000B2FBA">
              <w:rPr>
                <w:sz w:val="16"/>
                <w:szCs w:val="16"/>
              </w:rPr>
              <w:t xml:space="preserve">When an affiliated AP is </w:t>
            </w:r>
            <w:r w:rsidR="00F61F6D" w:rsidRPr="000B2FBA">
              <w:rPr>
                <w:sz w:val="16"/>
                <w:szCs w:val="16"/>
              </w:rPr>
              <w:t>disabled, the</w:t>
            </w:r>
            <w:r w:rsidRPr="000B2FBA">
              <w:rPr>
                <w:sz w:val="16"/>
                <w:szCs w:val="16"/>
              </w:rPr>
              <w:t xml:space="preserve"> TBTT Info Field Type and TBTT Info Field Length should be set to 1 and 3, respectively. </w:t>
            </w:r>
            <w:r w:rsidR="00F61F6D" w:rsidRPr="000B2FBA">
              <w:rPr>
                <w:sz w:val="16"/>
                <w:szCs w:val="16"/>
              </w:rPr>
              <w:t>Thus,</w:t>
            </w:r>
            <w:r w:rsidRPr="000B2FBA">
              <w:rPr>
                <w:sz w:val="16"/>
                <w:szCs w:val="16"/>
              </w:rPr>
              <w:t xml:space="preserve"> the legacy STA will not discover this disabled AP through RNR and go to probe it, which is aligned with the purpose of adding the Disabled Link Indication subfield </w:t>
            </w:r>
            <w:r w:rsidRPr="000B2FBA">
              <w:rPr>
                <w:sz w:val="16"/>
                <w:szCs w:val="16"/>
              </w:rPr>
              <w:lastRenderedPageBreak/>
              <w:t>within the MLD Parameters.</w:t>
            </w:r>
          </w:p>
        </w:tc>
        <w:tc>
          <w:tcPr>
            <w:tcW w:w="2737" w:type="dxa"/>
            <w:shd w:val="clear" w:color="auto" w:fill="auto"/>
            <w:noWrap/>
          </w:tcPr>
          <w:p w14:paraId="7E4B7A2E" w14:textId="19449545" w:rsidR="000B2FBA" w:rsidRPr="00ED6D05" w:rsidRDefault="000B2FBA" w:rsidP="000B2FBA">
            <w:pPr>
              <w:suppressAutoHyphens/>
              <w:rPr>
                <w:sz w:val="16"/>
                <w:szCs w:val="16"/>
              </w:rPr>
            </w:pPr>
            <w:r w:rsidRPr="000B2FBA">
              <w:rPr>
                <w:sz w:val="16"/>
                <w:szCs w:val="16"/>
              </w:rPr>
              <w:lastRenderedPageBreak/>
              <w:t>As in comment.</w:t>
            </w:r>
          </w:p>
        </w:tc>
        <w:tc>
          <w:tcPr>
            <w:tcW w:w="2123" w:type="dxa"/>
            <w:shd w:val="clear" w:color="auto" w:fill="auto"/>
          </w:tcPr>
          <w:p w14:paraId="7B836818" w14:textId="02103D95" w:rsidR="006E03B8" w:rsidRDefault="006E03B8" w:rsidP="006E03B8">
            <w:pPr>
              <w:suppressAutoHyphens/>
              <w:rPr>
                <w:b/>
                <w:bCs/>
                <w:sz w:val="16"/>
                <w:szCs w:val="16"/>
              </w:rPr>
            </w:pPr>
            <w:r>
              <w:rPr>
                <w:b/>
                <w:bCs/>
                <w:sz w:val="16"/>
                <w:szCs w:val="16"/>
              </w:rPr>
              <w:t>Reject</w:t>
            </w:r>
            <w:r w:rsidR="00202DC5">
              <w:rPr>
                <w:b/>
                <w:bCs/>
                <w:sz w:val="16"/>
                <w:szCs w:val="16"/>
              </w:rPr>
              <w:t>ed</w:t>
            </w:r>
          </w:p>
          <w:p w14:paraId="7B3D6A82" w14:textId="77777777" w:rsidR="006E03B8" w:rsidRDefault="006E03B8" w:rsidP="006E03B8">
            <w:pPr>
              <w:suppressAutoHyphens/>
              <w:rPr>
                <w:sz w:val="16"/>
                <w:szCs w:val="16"/>
              </w:rPr>
            </w:pPr>
          </w:p>
          <w:p w14:paraId="7E2BFEED" w14:textId="57FE8754" w:rsidR="006E03B8" w:rsidRDefault="006E03B8" w:rsidP="006E03B8">
            <w:pPr>
              <w:suppressAutoHyphens/>
              <w:rPr>
                <w:sz w:val="16"/>
                <w:szCs w:val="16"/>
              </w:rPr>
            </w:pPr>
            <w:r>
              <w:rPr>
                <w:sz w:val="16"/>
                <w:szCs w:val="16"/>
              </w:rPr>
              <w:t>The comment has failed to identify any technical issue.</w:t>
            </w:r>
          </w:p>
          <w:p w14:paraId="288765E2" w14:textId="77777777" w:rsidR="00BF7303" w:rsidRDefault="00BF7303" w:rsidP="006E03B8">
            <w:pPr>
              <w:suppressAutoHyphens/>
              <w:rPr>
                <w:sz w:val="16"/>
                <w:szCs w:val="16"/>
              </w:rPr>
            </w:pPr>
          </w:p>
          <w:p w14:paraId="35F8F1D4" w14:textId="6499ADB5" w:rsidR="006E03B8" w:rsidRDefault="006E03B8" w:rsidP="006E03B8">
            <w:pPr>
              <w:suppressAutoHyphens/>
              <w:rPr>
                <w:sz w:val="16"/>
                <w:szCs w:val="16"/>
              </w:rPr>
            </w:pPr>
            <w:r>
              <w:rPr>
                <w:sz w:val="16"/>
                <w:szCs w:val="16"/>
              </w:rPr>
              <w:t xml:space="preserve">The </w:t>
            </w:r>
            <w:r w:rsidRPr="006E03B8">
              <w:rPr>
                <w:sz w:val="16"/>
                <w:szCs w:val="16"/>
              </w:rPr>
              <w:t>Disabled Link Indication subfield</w:t>
            </w:r>
            <w:r>
              <w:rPr>
                <w:sz w:val="16"/>
                <w:szCs w:val="16"/>
              </w:rPr>
              <w:t xml:space="preserve"> in the MLD Parameters field of the RNR </w:t>
            </w:r>
            <w:r>
              <w:rPr>
                <w:sz w:val="16"/>
                <w:szCs w:val="16"/>
              </w:rPr>
              <w:lastRenderedPageBreak/>
              <w:t xml:space="preserve">is intended </w:t>
            </w:r>
            <w:r w:rsidR="00BF7303">
              <w:rPr>
                <w:sz w:val="16"/>
                <w:szCs w:val="16"/>
              </w:rPr>
              <w:t>main</w:t>
            </w:r>
            <w:r>
              <w:rPr>
                <w:sz w:val="16"/>
                <w:szCs w:val="16"/>
              </w:rPr>
              <w:t>ly for</w:t>
            </w:r>
            <w:r w:rsidR="00147794">
              <w:rPr>
                <w:sz w:val="16"/>
                <w:szCs w:val="16"/>
              </w:rPr>
              <w:t xml:space="preserve"> an</w:t>
            </w:r>
            <w:r>
              <w:rPr>
                <w:sz w:val="16"/>
                <w:szCs w:val="16"/>
              </w:rPr>
              <w:t xml:space="preserve"> unassociated non-AP MLD but not for </w:t>
            </w:r>
            <w:r w:rsidR="00147794">
              <w:rPr>
                <w:sz w:val="16"/>
                <w:szCs w:val="16"/>
              </w:rPr>
              <w:t xml:space="preserve">a </w:t>
            </w:r>
            <w:r>
              <w:rPr>
                <w:sz w:val="16"/>
                <w:szCs w:val="16"/>
              </w:rPr>
              <w:t>non-MLD non-AP STA (i.e. “legacy STA”) wh</w:t>
            </w:r>
            <w:r w:rsidR="00147794">
              <w:rPr>
                <w:sz w:val="16"/>
                <w:szCs w:val="16"/>
              </w:rPr>
              <w:t>ich</w:t>
            </w:r>
            <w:r>
              <w:rPr>
                <w:sz w:val="16"/>
                <w:szCs w:val="16"/>
              </w:rPr>
              <w:t xml:space="preserve"> is not aware </w:t>
            </w:r>
            <w:r w:rsidR="00147794">
              <w:rPr>
                <w:sz w:val="16"/>
                <w:szCs w:val="16"/>
              </w:rPr>
              <w:t>of</w:t>
            </w:r>
            <w:r>
              <w:rPr>
                <w:sz w:val="16"/>
                <w:szCs w:val="16"/>
              </w:rPr>
              <w:t xml:space="preserve"> the MLO. </w:t>
            </w:r>
          </w:p>
          <w:p w14:paraId="5A9A8CE3" w14:textId="125C8CB1" w:rsidR="006E03B8" w:rsidRDefault="006E03B8" w:rsidP="006E03B8">
            <w:pPr>
              <w:suppressAutoHyphens/>
              <w:rPr>
                <w:sz w:val="16"/>
                <w:szCs w:val="16"/>
              </w:rPr>
            </w:pPr>
            <w:r>
              <w:rPr>
                <w:sz w:val="16"/>
                <w:szCs w:val="16"/>
              </w:rPr>
              <w:t xml:space="preserve">Thus, </w:t>
            </w:r>
            <w:r w:rsidR="00147794">
              <w:rPr>
                <w:sz w:val="16"/>
                <w:szCs w:val="16"/>
              </w:rPr>
              <w:t xml:space="preserve">there is </w:t>
            </w:r>
            <w:r>
              <w:rPr>
                <w:sz w:val="16"/>
                <w:szCs w:val="16"/>
              </w:rPr>
              <w:t>no technical justification for the proposed modifications in the TBTT Info type and TBTT Info length indications with this context.</w:t>
            </w:r>
          </w:p>
          <w:p w14:paraId="309B2502" w14:textId="5337A595" w:rsidR="000B2FBA" w:rsidRPr="007355E2" w:rsidRDefault="000B2FBA" w:rsidP="000B2FBA">
            <w:pPr>
              <w:suppressAutoHyphens/>
              <w:rPr>
                <w:sz w:val="16"/>
                <w:szCs w:val="16"/>
              </w:rPr>
            </w:pPr>
          </w:p>
        </w:tc>
      </w:tr>
      <w:tr w:rsidR="00094C2A" w14:paraId="1276EC14" w14:textId="77777777" w:rsidTr="00BD3C0B">
        <w:trPr>
          <w:trHeight w:val="220"/>
          <w:jc w:val="center"/>
        </w:trPr>
        <w:tc>
          <w:tcPr>
            <w:tcW w:w="746" w:type="dxa"/>
            <w:shd w:val="clear" w:color="auto" w:fill="auto"/>
            <w:noWrap/>
          </w:tcPr>
          <w:p w14:paraId="09CAA3B2" w14:textId="51180291" w:rsidR="00094C2A" w:rsidRPr="007355E2" w:rsidRDefault="00094C2A" w:rsidP="00094C2A">
            <w:pPr>
              <w:suppressAutoHyphens/>
              <w:rPr>
                <w:sz w:val="16"/>
                <w:szCs w:val="16"/>
              </w:rPr>
            </w:pPr>
            <w:r w:rsidRPr="007355E2">
              <w:rPr>
                <w:sz w:val="16"/>
                <w:szCs w:val="16"/>
              </w:rPr>
              <w:lastRenderedPageBreak/>
              <w:t>19266</w:t>
            </w:r>
          </w:p>
        </w:tc>
        <w:tc>
          <w:tcPr>
            <w:tcW w:w="1316" w:type="dxa"/>
          </w:tcPr>
          <w:p w14:paraId="3DF68861" w14:textId="212745FA" w:rsidR="00094C2A" w:rsidRPr="0062072B" w:rsidRDefault="00094C2A" w:rsidP="00094C2A">
            <w:pPr>
              <w:suppressAutoHyphens/>
              <w:rPr>
                <w:sz w:val="16"/>
                <w:szCs w:val="16"/>
              </w:rPr>
            </w:pPr>
            <w:r w:rsidRPr="007355E2">
              <w:rPr>
                <w:sz w:val="16"/>
                <w:szCs w:val="16"/>
              </w:rPr>
              <w:t>John Wullert</w:t>
            </w:r>
          </w:p>
        </w:tc>
        <w:tc>
          <w:tcPr>
            <w:tcW w:w="720" w:type="dxa"/>
            <w:shd w:val="clear" w:color="auto" w:fill="auto"/>
            <w:noWrap/>
          </w:tcPr>
          <w:p w14:paraId="35DACB3A" w14:textId="71347299" w:rsidR="00094C2A" w:rsidRPr="00ED6D05" w:rsidRDefault="00094C2A" w:rsidP="00094C2A">
            <w:pPr>
              <w:suppressAutoHyphens/>
              <w:rPr>
                <w:sz w:val="16"/>
                <w:szCs w:val="16"/>
              </w:rPr>
            </w:pPr>
            <w:r w:rsidRPr="000B2FBA">
              <w:rPr>
                <w:sz w:val="16"/>
                <w:szCs w:val="16"/>
              </w:rPr>
              <w:t>529.24</w:t>
            </w:r>
          </w:p>
        </w:tc>
        <w:tc>
          <w:tcPr>
            <w:tcW w:w="900" w:type="dxa"/>
          </w:tcPr>
          <w:p w14:paraId="25B34FAE" w14:textId="5D513040" w:rsidR="00094C2A" w:rsidRPr="00ED6D05" w:rsidRDefault="00094C2A" w:rsidP="00094C2A">
            <w:pPr>
              <w:suppressAutoHyphens/>
              <w:rPr>
                <w:sz w:val="16"/>
                <w:szCs w:val="16"/>
              </w:rPr>
            </w:pPr>
            <w:r w:rsidRPr="0062072B">
              <w:rPr>
                <w:sz w:val="16"/>
                <w:szCs w:val="16"/>
              </w:rPr>
              <w:t>35.3.7.5.2</w:t>
            </w:r>
          </w:p>
        </w:tc>
        <w:tc>
          <w:tcPr>
            <w:tcW w:w="2790" w:type="dxa"/>
            <w:shd w:val="clear" w:color="auto" w:fill="auto"/>
            <w:noWrap/>
          </w:tcPr>
          <w:p w14:paraId="6B04975B" w14:textId="771F3F18" w:rsidR="00094C2A" w:rsidRPr="00ED6D05" w:rsidRDefault="00094C2A" w:rsidP="00094C2A">
            <w:pPr>
              <w:suppressAutoHyphens/>
              <w:rPr>
                <w:sz w:val="16"/>
                <w:szCs w:val="16"/>
              </w:rPr>
            </w:pPr>
            <w:r w:rsidRPr="000B2FBA">
              <w:rPr>
                <w:sz w:val="16"/>
                <w:szCs w:val="16"/>
              </w:rPr>
              <w:t>Does NOTE 1 apply even if the non-AP MLD only had a single link?  If so, that should be stated explicitly.</w:t>
            </w:r>
          </w:p>
        </w:tc>
        <w:tc>
          <w:tcPr>
            <w:tcW w:w="2737" w:type="dxa"/>
            <w:shd w:val="clear" w:color="auto" w:fill="auto"/>
            <w:noWrap/>
          </w:tcPr>
          <w:p w14:paraId="2A2F7366" w14:textId="63BC29E5" w:rsidR="00094C2A" w:rsidRPr="00ED6D05" w:rsidRDefault="00F61F6D" w:rsidP="00094C2A">
            <w:pPr>
              <w:suppressAutoHyphens/>
              <w:rPr>
                <w:sz w:val="16"/>
                <w:szCs w:val="16"/>
              </w:rPr>
            </w:pPr>
            <w:r w:rsidRPr="000B2FBA">
              <w:rPr>
                <w:sz w:val="16"/>
                <w:szCs w:val="16"/>
              </w:rPr>
              <w:t>Revise</w:t>
            </w:r>
            <w:r w:rsidR="00094C2A" w:rsidRPr="000B2FBA">
              <w:rPr>
                <w:sz w:val="16"/>
                <w:szCs w:val="16"/>
              </w:rPr>
              <w:t xml:space="preserve"> comment to clarify whether this applies only to non-AP MLDs with multiple setup links or applies regardless of the number of setup links</w:t>
            </w:r>
          </w:p>
        </w:tc>
        <w:tc>
          <w:tcPr>
            <w:tcW w:w="2123" w:type="dxa"/>
            <w:shd w:val="clear" w:color="auto" w:fill="auto"/>
          </w:tcPr>
          <w:p w14:paraId="6B851C1F" w14:textId="77777777" w:rsidR="00094C2A" w:rsidRDefault="00094C2A" w:rsidP="00094C2A">
            <w:pPr>
              <w:suppressAutoHyphens/>
              <w:rPr>
                <w:b/>
                <w:bCs/>
                <w:sz w:val="16"/>
                <w:szCs w:val="16"/>
              </w:rPr>
            </w:pPr>
            <w:r>
              <w:rPr>
                <w:b/>
                <w:bCs/>
                <w:sz w:val="16"/>
                <w:szCs w:val="16"/>
              </w:rPr>
              <w:t>Revised</w:t>
            </w:r>
          </w:p>
          <w:p w14:paraId="6C94D3DC" w14:textId="77777777" w:rsidR="00094C2A" w:rsidRDefault="00094C2A" w:rsidP="00094C2A">
            <w:pPr>
              <w:suppressAutoHyphens/>
              <w:rPr>
                <w:sz w:val="16"/>
                <w:szCs w:val="16"/>
              </w:rPr>
            </w:pPr>
          </w:p>
          <w:p w14:paraId="24908FD7" w14:textId="14AF45BB" w:rsidR="00094C2A" w:rsidRDefault="00094C2A" w:rsidP="00094C2A">
            <w:pPr>
              <w:suppressAutoHyphens/>
              <w:rPr>
                <w:sz w:val="16"/>
                <w:szCs w:val="16"/>
              </w:rPr>
            </w:pPr>
            <w:r>
              <w:rPr>
                <w:sz w:val="16"/>
                <w:szCs w:val="16"/>
              </w:rPr>
              <w:t>Agree with the comment. The sentence is revised as follows:”</w:t>
            </w:r>
            <w:r w:rsidR="00A00BA3">
              <w:t xml:space="preserve"> </w:t>
            </w:r>
            <w:r w:rsidR="00A00BA3" w:rsidRPr="00A00BA3">
              <w:rPr>
                <w:sz w:val="16"/>
                <w:szCs w:val="16"/>
              </w:rPr>
              <w:t>When an AP MLD advertises that a link is disabled for all associated non-AP MLDs, a non-AP MLD remains</w:t>
            </w:r>
            <w:r w:rsidR="00A00BA3" w:rsidRPr="00A00BA3">
              <w:rPr>
                <w:sz w:val="16"/>
                <w:szCs w:val="16"/>
              </w:rPr>
              <w:cr/>
              <w:t>associated with the AP MLD</w:t>
            </w:r>
            <w:r w:rsidR="00A00BA3">
              <w:rPr>
                <w:sz w:val="16"/>
                <w:szCs w:val="16"/>
              </w:rPr>
              <w:t xml:space="preserve">, </w:t>
            </w:r>
            <w:bookmarkStart w:id="2" w:name="_Hlk144745764"/>
            <w:r w:rsidR="00A00BA3">
              <w:rPr>
                <w:sz w:val="16"/>
                <w:szCs w:val="16"/>
              </w:rPr>
              <w:t xml:space="preserve">unless </w:t>
            </w:r>
            <w:r w:rsidR="006A4FDD">
              <w:rPr>
                <w:sz w:val="16"/>
                <w:szCs w:val="16"/>
              </w:rPr>
              <w:t>the non-AP MLD</w:t>
            </w:r>
            <w:r w:rsidR="00A00BA3">
              <w:rPr>
                <w:sz w:val="16"/>
                <w:szCs w:val="16"/>
              </w:rPr>
              <w:t xml:space="preserve"> has a single setup link with the AP MLD and that link is advertised as disabled</w:t>
            </w:r>
            <w:bookmarkEnd w:id="2"/>
            <w:r w:rsidR="00A00BA3">
              <w:rPr>
                <w:sz w:val="16"/>
                <w:szCs w:val="16"/>
              </w:rPr>
              <w:t>”</w:t>
            </w:r>
          </w:p>
          <w:p w14:paraId="58EAFAC1" w14:textId="77777777" w:rsidR="00094C2A" w:rsidRDefault="00094C2A" w:rsidP="00094C2A">
            <w:pPr>
              <w:suppressAutoHyphens/>
              <w:rPr>
                <w:ins w:id="3" w:author="Author"/>
                <w:sz w:val="16"/>
                <w:szCs w:val="16"/>
              </w:rPr>
            </w:pPr>
          </w:p>
          <w:p w14:paraId="796AD4E9" w14:textId="5504E3BC" w:rsidR="00094C2A" w:rsidRPr="0062072B" w:rsidRDefault="00094C2A" w:rsidP="00094C2A">
            <w:pPr>
              <w:suppressAutoHyphens/>
              <w:rPr>
                <w:sz w:val="16"/>
                <w:szCs w:val="16"/>
              </w:rPr>
            </w:pPr>
            <w:r>
              <w:rPr>
                <w:b/>
                <w:sz w:val="16"/>
                <w:szCs w:val="16"/>
              </w:rPr>
              <w:t>TGbe editor please implement changes as shown in doc 11-23/1</w:t>
            </w:r>
            <w:r w:rsidR="006E1A9D">
              <w:rPr>
                <w:b/>
                <w:sz w:val="16"/>
                <w:szCs w:val="16"/>
              </w:rPr>
              <w:t>400</w:t>
            </w:r>
            <w:r>
              <w:rPr>
                <w:b/>
                <w:sz w:val="16"/>
                <w:szCs w:val="16"/>
              </w:rPr>
              <w:t>r</w:t>
            </w:r>
            <w:r w:rsidR="006E1A9D">
              <w:rPr>
                <w:b/>
                <w:sz w:val="16"/>
                <w:szCs w:val="16"/>
              </w:rPr>
              <w:t>1</w:t>
            </w:r>
            <w:r>
              <w:rPr>
                <w:b/>
                <w:sz w:val="16"/>
                <w:szCs w:val="16"/>
              </w:rPr>
              <w:t xml:space="preserve"> tagged as 19</w:t>
            </w:r>
            <w:r w:rsidR="00F92239">
              <w:rPr>
                <w:b/>
                <w:sz w:val="16"/>
                <w:szCs w:val="16"/>
              </w:rPr>
              <w:t>266</w:t>
            </w:r>
            <w:r>
              <w:rPr>
                <w:b/>
                <w:sz w:val="16"/>
                <w:szCs w:val="16"/>
              </w:rPr>
              <w:t>.</w:t>
            </w:r>
          </w:p>
        </w:tc>
      </w:tr>
      <w:tr w:rsidR="00F92239" w14:paraId="1398521A" w14:textId="77777777" w:rsidTr="00BD3C0B">
        <w:trPr>
          <w:trHeight w:val="220"/>
          <w:jc w:val="center"/>
        </w:trPr>
        <w:tc>
          <w:tcPr>
            <w:tcW w:w="746" w:type="dxa"/>
            <w:shd w:val="clear" w:color="auto" w:fill="auto"/>
            <w:noWrap/>
          </w:tcPr>
          <w:p w14:paraId="3741392B" w14:textId="7AB43E5D" w:rsidR="00F92239" w:rsidRPr="0062072B" w:rsidRDefault="00F92239" w:rsidP="00F92239">
            <w:pPr>
              <w:suppressAutoHyphens/>
              <w:rPr>
                <w:sz w:val="16"/>
                <w:szCs w:val="16"/>
              </w:rPr>
            </w:pPr>
            <w:r w:rsidRPr="007355E2">
              <w:rPr>
                <w:sz w:val="16"/>
                <w:szCs w:val="16"/>
              </w:rPr>
              <w:t>19953</w:t>
            </w:r>
          </w:p>
        </w:tc>
        <w:tc>
          <w:tcPr>
            <w:tcW w:w="1316" w:type="dxa"/>
          </w:tcPr>
          <w:p w14:paraId="5C3AF020" w14:textId="6FC97EFA" w:rsidR="00F92239" w:rsidRPr="0062072B" w:rsidRDefault="00F92239" w:rsidP="00F92239">
            <w:pPr>
              <w:suppressAutoHyphens/>
              <w:rPr>
                <w:sz w:val="16"/>
                <w:szCs w:val="16"/>
              </w:rPr>
            </w:pPr>
            <w:r w:rsidRPr="007355E2">
              <w:rPr>
                <w:sz w:val="16"/>
                <w:szCs w:val="16"/>
              </w:rPr>
              <w:t>Rubayet Shafin</w:t>
            </w:r>
          </w:p>
        </w:tc>
        <w:tc>
          <w:tcPr>
            <w:tcW w:w="720" w:type="dxa"/>
            <w:shd w:val="clear" w:color="auto" w:fill="auto"/>
            <w:noWrap/>
          </w:tcPr>
          <w:p w14:paraId="5C1ADCBB" w14:textId="041D4581" w:rsidR="00F92239" w:rsidRPr="0062072B" w:rsidRDefault="00F92239" w:rsidP="00F92239">
            <w:pPr>
              <w:suppressAutoHyphens/>
              <w:rPr>
                <w:sz w:val="16"/>
                <w:szCs w:val="16"/>
              </w:rPr>
            </w:pPr>
            <w:r w:rsidRPr="000B2FBA">
              <w:rPr>
                <w:sz w:val="16"/>
                <w:szCs w:val="16"/>
              </w:rPr>
              <w:t>529.25</w:t>
            </w:r>
          </w:p>
        </w:tc>
        <w:tc>
          <w:tcPr>
            <w:tcW w:w="900" w:type="dxa"/>
          </w:tcPr>
          <w:p w14:paraId="0D92DB5C" w14:textId="0EB4F2B3" w:rsidR="00F92239" w:rsidRPr="0062072B" w:rsidRDefault="00F92239" w:rsidP="00F92239">
            <w:pPr>
              <w:suppressAutoHyphens/>
              <w:rPr>
                <w:sz w:val="16"/>
                <w:szCs w:val="16"/>
              </w:rPr>
            </w:pPr>
            <w:r w:rsidRPr="0062072B">
              <w:rPr>
                <w:sz w:val="16"/>
                <w:szCs w:val="16"/>
              </w:rPr>
              <w:t>35.3.7.5.2</w:t>
            </w:r>
          </w:p>
        </w:tc>
        <w:tc>
          <w:tcPr>
            <w:tcW w:w="2790" w:type="dxa"/>
            <w:shd w:val="clear" w:color="auto" w:fill="auto"/>
            <w:noWrap/>
          </w:tcPr>
          <w:p w14:paraId="55F621B3" w14:textId="01F2518D" w:rsidR="00F92239" w:rsidRPr="0062072B" w:rsidRDefault="00F92239" w:rsidP="00F92239">
            <w:pPr>
              <w:suppressAutoHyphens/>
              <w:rPr>
                <w:sz w:val="16"/>
                <w:szCs w:val="16"/>
              </w:rPr>
            </w:pPr>
            <w:r w:rsidRPr="000B2FBA">
              <w:rPr>
                <w:sz w:val="16"/>
                <w:szCs w:val="16"/>
              </w:rPr>
              <w:t>Add a clarification to this note clarifying that the non-AP MLD shall be disassociated when the disablement of the link takes effect if that link is the only link that the non-AP MLD has set up with the AP MLD.</w:t>
            </w:r>
          </w:p>
        </w:tc>
        <w:tc>
          <w:tcPr>
            <w:tcW w:w="2737" w:type="dxa"/>
            <w:shd w:val="clear" w:color="auto" w:fill="auto"/>
            <w:noWrap/>
          </w:tcPr>
          <w:p w14:paraId="5E77C297" w14:textId="482F521C" w:rsidR="00F92239" w:rsidRPr="0062072B" w:rsidRDefault="00F92239" w:rsidP="00F92239">
            <w:pPr>
              <w:suppressAutoHyphens/>
              <w:rPr>
                <w:sz w:val="16"/>
                <w:szCs w:val="16"/>
              </w:rPr>
            </w:pPr>
            <w:r w:rsidRPr="000B2FBA">
              <w:rPr>
                <w:sz w:val="16"/>
                <w:szCs w:val="16"/>
              </w:rPr>
              <w:t>as in comment.</w:t>
            </w:r>
          </w:p>
        </w:tc>
        <w:tc>
          <w:tcPr>
            <w:tcW w:w="2123" w:type="dxa"/>
            <w:shd w:val="clear" w:color="auto" w:fill="auto"/>
          </w:tcPr>
          <w:p w14:paraId="2AE13BB2" w14:textId="77777777" w:rsidR="00F92239" w:rsidRDefault="00F92239" w:rsidP="00F92239">
            <w:pPr>
              <w:suppressAutoHyphens/>
              <w:rPr>
                <w:b/>
                <w:bCs/>
                <w:sz w:val="16"/>
                <w:szCs w:val="16"/>
              </w:rPr>
            </w:pPr>
            <w:r>
              <w:rPr>
                <w:b/>
                <w:bCs/>
                <w:sz w:val="16"/>
                <w:szCs w:val="16"/>
              </w:rPr>
              <w:t>Revised</w:t>
            </w:r>
          </w:p>
          <w:p w14:paraId="1DBBE82B" w14:textId="77777777" w:rsidR="00F92239" w:rsidRDefault="00F92239" w:rsidP="00F92239">
            <w:pPr>
              <w:suppressAutoHyphens/>
              <w:rPr>
                <w:sz w:val="16"/>
                <w:szCs w:val="16"/>
              </w:rPr>
            </w:pPr>
          </w:p>
          <w:p w14:paraId="4CC67E8E" w14:textId="77777777" w:rsidR="00F92239" w:rsidRDefault="00F92239" w:rsidP="00F92239">
            <w:pPr>
              <w:suppressAutoHyphens/>
              <w:rPr>
                <w:sz w:val="16"/>
                <w:szCs w:val="16"/>
              </w:rPr>
            </w:pPr>
            <w:r>
              <w:rPr>
                <w:sz w:val="16"/>
                <w:szCs w:val="16"/>
              </w:rPr>
              <w:t>Agree with the comment. The sentence is revised as follows:”</w:t>
            </w:r>
            <w:r>
              <w:t xml:space="preserve"> </w:t>
            </w:r>
            <w:r w:rsidRPr="00A00BA3">
              <w:rPr>
                <w:sz w:val="16"/>
                <w:szCs w:val="16"/>
              </w:rPr>
              <w:t>When an AP MLD advertises that a link is disabled for all associated non-AP MLDs, a non-AP MLD remains</w:t>
            </w:r>
            <w:r w:rsidRPr="00A00BA3">
              <w:rPr>
                <w:sz w:val="16"/>
                <w:szCs w:val="16"/>
              </w:rPr>
              <w:cr/>
              <w:t>associated with the AP MLD</w:t>
            </w:r>
            <w:r>
              <w:rPr>
                <w:sz w:val="16"/>
                <w:szCs w:val="16"/>
              </w:rPr>
              <w:t>, unless it has a single setup link with the AP MLD and that link is advertised as disabled”</w:t>
            </w:r>
          </w:p>
          <w:p w14:paraId="75F1EB9E" w14:textId="77777777" w:rsidR="00F92239" w:rsidRDefault="00F92239" w:rsidP="00F92239">
            <w:pPr>
              <w:suppressAutoHyphens/>
              <w:rPr>
                <w:ins w:id="4" w:author="Author"/>
                <w:sz w:val="16"/>
                <w:szCs w:val="16"/>
              </w:rPr>
            </w:pPr>
          </w:p>
          <w:p w14:paraId="337110A5" w14:textId="7DE8E386" w:rsidR="00F92239" w:rsidRPr="006A7AA3" w:rsidRDefault="00F92239" w:rsidP="00F92239">
            <w:pPr>
              <w:suppressAutoHyphens/>
              <w:rPr>
                <w:sz w:val="16"/>
                <w:szCs w:val="16"/>
              </w:rPr>
            </w:pPr>
            <w:r>
              <w:rPr>
                <w:b/>
                <w:sz w:val="16"/>
                <w:szCs w:val="16"/>
              </w:rPr>
              <w:t>TGbe editor please implement changes as shown in doc 11-23/1</w:t>
            </w:r>
            <w:r w:rsidR="006E1A9D">
              <w:rPr>
                <w:b/>
                <w:sz w:val="16"/>
                <w:szCs w:val="16"/>
              </w:rPr>
              <w:t>400</w:t>
            </w:r>
            <w:r>
              <w:rPr>
                <w:b/>
                <w:sz w:val="16"/>
                <w:szCs w:val="16"/>
              </w:rPr>
              <w:t>r</w:t>
            </w:r>
            <w:r w:rsidR="006E1A9D">
              <w:rPr>
                <w:b/>
                <w:sz w:val="16"/>
                <w:szCs w:val="16"/>
              </w:rPr>
              <w:t>1</w:t>
            </w:r>
            <w:r>
              <w:rPr>
                <w:b/>
                <w:sz w:val="16"/>
                <w:szCs w:val="16"/>
              </w:rPr>
              <w:t xml:space="preserve"> tagged as 19266.</w:t>
            </w:r>
          </w:p>
        </w:tc>
      </w:tr>
      <w:tr w:rsidR="00F92239" w14:paraId="112C4EAE" w14:textId="77777777" w:rsidTr="00BD3C0B">
        <w:trPr>
          <w:trHeight w:val="220"/>
          <w:jc w:val="center"/>
        </w:trPr>
        <w:tc>
          <w:tcPr>
            <w:tcW w:w="746" w:type="dxa"/>
            <w:shd w:val="clear" w:color="auto" w:fill="auto"/>
            <w:noWrap/>
          </w:tcPr>
          <w:p w14:paraId="564DBC1C" w14:textId="20192D24" w:rsidR="00F92239" w:rsidRPr="007355E2" w:rsidRDefault="00F92239" w:rsidP="00F92239">
            <w:pPr>
              <w:suppressAutoHyphens/>
              <w:rPr>
                <w:sz w:val="16"/>
                <w:szCs w:val="16"/>
              </w:rPr>
            </w:pPr>
            <w:r w:rsidRPr="00A23736">
              <w:rPr>
                <w:sz w:val="16"/>
                <w:szCs w:val="16"/>
                <w:highlight w:val="cyan"/>
              </w:rPr>
              <w:t>20053</w:t>
            </w:r>
          </w:p>
        </w:tc>
        <w:tc>
          <w:tcPr>
            <w:tcW w:w="1316" w:type="dxa"/>
          </w:tcPr>
          <w:p w14:paraId="7F366AD0" w14:textId="00E57C59" w:rsidR="00F92239" w:rsidRPr="0062072B" w:rsidRDefault="00F92239" w:rsidP="00F92239">
            <w:pPr>
              <w:suppressAutoHyphens/>
              <w:rPr>
                <w:sz w:val="16"/>
                <w:szCs w:val="16"/>
              </w:rPr>
            </w:pPr>
            <w:r w:rsidRPr="007355E2">
              <w:rPr>
                <w:sz w:val="16"/>
                <w:szCs w:val="16"/>
              </w:rPr>
              <w:t>Binita Gupta</w:t>
            </w:r>
          </w:p>
        </w:tc>
        <w:tc>
          <w:tcPr>
            <w:tcW w:w="720" w:type="dxa"/>
            <w:shd w:val="clear" w:color="auto" w:fill="auto"/>
            <w:noWrap/>
          </w:tcPr>
          <w:p w14:paraId="65ACBC4D" w14:textId="72002B52" w:rsidR="00F92239" w:rsidRPr="00ED6D05" w:rsidRDefault="00F92239" w:rsidP="00F92239">
            <w:pPr>
              <w:suppressAutoHyphens/>
              <w:rPr>
                <w:sz w:val="16"/>
                <w:szCs w:val="16"/>
              </w:rPr>
            </w:pPr>
            <w:r w:rsidRPr="000B2FBA">
              <w:rPr>
                <w:sz w:val="16"/>
                <w:szCs w:val="16"/>
              </w:rPr>
              <w:t>529.38</w:t>
            </w:r>
          </w:p>
        </w:tc>
        <w:tc>
          <w:tcPr>
            <w:tcW w:w="900" w:type="dxa"/>
          </w:tcPr>
          <w:p w14:paraId="2EC0B0DD" w14:textId="4ECF82A3" w:rsidR="00F92239" w:rsidRPr="00ED6D05" w:rsidRDefault="00F92239" w:rsidP="00F92239">
            <w:pPr>
              <w:suppressAutoHyphens/>
              <w:rPr>
                <w:sz w:val="16"/>
                <w:szCs w:val="16"/>
              </w:rPr>
            </w:pPr>
            <w:r w:rsidRPr="0062072B">
              <w:rPr>
                <w:sz w:val="16"/>
                <w:szCs w:val="16"/>
              </w:rPr>
              <w:t>35.3.7.5.2</w:t>
            </w:r>
          </w:p>
        </w:tc>
        <w:tc>
          <w:tcPr>
            <w:tcW w:w="2790" w:type="dxa"/>
            <w:shd w:val="clear" w:color="auto" w:fill="auto"/>
            <w:noWrap/>
          </w:tcPr>
          <w:p w14:paraId="314DCE6D" w14:textId="5A6DC561" w:rsidR="00F92239" w:rsidRPr="00ED6D05" w:rsidRDefault="00F92239" w:rsidP="00F92239">
            <w:pPr>
              <w:suppressAutoHyphens/>
              <w:rPr>
                <w:sz w:val="16"/>
                <w:szCs w:val="16"/>
              </w:rPr>
            </w:pPr>
            <w:r w:rsidRPr="000B2FBA">
              <w:rPr>
                <w:sz w:val="16"/>
                <w:szCs w:val="16"/>
              </w:rPr>
              <w:t>Why is it required for AP to send a Disassociation frame to a non-AP MLD which has only a single setup link with the link being disabled? The non-AP MLD can determine based on advertised TTLM that the link is being disabled and as a result determine that it gets disassociated at the end of Mapping Switch Time. An explicit Disassociation frame may not be needed.</w:t>
            </w:r>
          </w:p>
        </w:tc>
        <w:tc>
          <w:tcPr>
            <w:tcW w:w="2737" w:type="dxa"/>
            <w:shd w:val="clear" w:color="auto" w:fill="auto"/>
            <w:noWrap/>
          </w:tcPr>
          <w:p w14:paraId="10F4F1A9" w14:textId="4039F67A" w:rsidR="00F92239" w:rsidRPr="00ED6D05" w:rsidRDefault="00F92239" w:rsidP="00F92239">
            <w:pPr>
              <w:suppressAutoHyphens/>
              <w:rPr>
                <w:sz w:val="16"/>
                <w:szCs w:val="16"/>
              </w:rPr>
            </w:pPr>
            <w:r w:rsidRPr="000B2FBA">
              <w:rPr>
                <w:sz w:val="16"/>
                <w:szCs w:val="16"/>
              </w:rPr>
              <w:t>Clarify if the requirement for AP to send an explicit Disassociation to non-AL MLD with a single setup link is required of optional.</w:t>
            </w:r>
          </w:p>
        </w:tc>
        <w:tc>
          <w:tcPr>
            <w:tcW w:w="2123" w:type="dxa"/>
            <w:shd w:val="clear" w:color="auto" w:fill="auto"/>
          </w:tcPr>
          <w:p w14:paraId="12A08F7C" w14:textId="2F29D609" w:rsidR="00F92239" w:rsidRDefault="00F92239" w:rsidP="00F92239">
            <w:pPr>
              <w:suppressAutoHyphens/>
              <w:rPr>
                <w:b/>
                <w:bCs/>
                <w:sz w:val="16"/>
                <w:szCs w:val="16"/>
              </w:rPr>
            </w:pPr>
            <w:r>
              <w:rPr>
                <w:b/>
                <w:bCs/>
                <w:sz w:val="16"/>
                <w:szCs w:val="16"/>
              </w:rPr>
              <w:t>Re</w:t>
            </w:r>
            <w:r w:rsidR="001B70B1">
              <w:rPr>
                <w:b/>
                <w:bCs/>
                <w:sz w:val="16"/>
                <w:szCs w:val="16"/>
              </w:rPr>
              <w:t>vis</w:t>
            </w:r>
            <w:r w:rsidR="00CC58DC">
              <w:rPr>
                <w:b/>
                <w:bCs/>
                <w:sz w:val="16"/>
                <w:szCs w:val="16"/>
              </w:rPr>
              <w:t>ed</w:t>
            </w:r>
          </w:p>
          <w:p w14:paraId="34AD4796" w14:textId="77777777" w:rsidR="00F92239" w:rsidRDefault="00F92239" w:rsidP="00F92239">
            <w:pPr>
              <w:suppressAutoHyphens/>
              <w:rPr>
                <w:sz w:val="16"/>
                <w:szCs w:val="16"/>
              </w:rPr>
            </w:pPr>
          </w:p>
          <w:p w14:paraId="43A20352" w14:textId="436E602F" w:rsidR="00F92239" w:rsidRDefault="009F4BCA" w:rsidP="00F92239">
            <w:pPr>
              <w:suppressAutoHyphens/>
              <w:rPr>
                <w:sz w:val="16"/>
                <w:szCs w:val="16"/>
              </w:rPr>
            </w:pPr>
            <w:r>
              <w:rPr>
                <w:sz w:val="16"/>
                <w:szCs w:val="16"/>
              </w:rPr>
              <w:t xml:space="preserve">Agree with the comment. The case of </w:t>
            </w:r>
            <w:r w:rsidRPr="009F4BCA">
              <w:rPr>
                <w:sz w:val="16"/>
                <w:szCs w:val="16"/>
              </w:rPr>
              <w:t>non-AP MLD that has a single setup link with AP MLD and that link is advertised to be disabled</w:t>
            </w:r>
            <w:r>
              <w:rPr>
                <w:sz w:val="16"/>
                <w:szCs w:val="16"/>
              </w:rPr>
              <w:t xml:space="preserve"> is separated from the case of associated non-MLD non-AP STA.</w:t>
            </w:r>
          </w:p>
          <w:p w14:paraId="7C6CC62F" w14:textId="73FBF47A" w:rsidR="009F4BCA" w:rsidRDefault="009F4BCA" w:rsidP="00F92239">
            <w:pPr>
              <w:suppressAutoHyphens/>
              <w:rPr>
                <w:sz w:val="16"/>
                <w:szCs w:val="16"/>
              </w:rPr>
            </w:pPr>
          </w:p>
          <w:p w14:paraId="23DEF2D2" w14:textId="2DD0F834" w:rsidR="009F4BCA" w:rsidRDefault="009F4BCA" w:rsidP="00F92239">
            <w:pPr>
              <w:suppressAutoHyphens/>
              <w:rPr>
                <w:sz w:val="16"/>
                <w:szCs w:val="16"/>
              </w:rPr>
            </w:pPr>
            <w:r>
              <w:rPr>
                <w:sz w:val="16"/>
                <w:szCs w:val="16"/>
              </w:rPr>
              <w:t>The text is revised as follows:”</w:t>
            </w:r>
            <w:r>
              <w:t xml:space="preserve"> </w:t>
            </w:r>
            <w:r w:rsidRPr="009F4BCA">
              <w:rPr>
                <w:sz w:val="16"/>
                <w:szCs w:val="16"/>
              </w:rPr>
              <w:t xml:space="preserve">A non-AP MLD that has a single setup link with AP MLD and that link is advertised to be disabled (using advertised TTLM transmitted in Beacon and Probe Response frames) shall consider that it has been </w:t>
            </w:r>
            <w:r w:rsidRPr="009F4BCA">
              <w:rPr>
                <w:sz w:val="16"/>
                <w:szCs w:val="16"/>
              </w:rPr>
              <w:lastRenderedPageBreak/>
              <w:t>disassociated from the AP MLD after the time indicated by the Mapping Switch Time field is reached</w:t>
            </w:r>
            <w:r>
              <w:rPr>
                <w:sz w:val="16"/>
                <w:szCs w:val="16"/>
              </w:rPr>
              <w:t xml:space="preserve"> “</w:t>
            </w:r>
          </w:p>
          <w:p w14:paraId="1378E37D" w14:textId="77777777" w:rsidR="00F92239" w:rsidRDefault="00F92239" w:rsidP="00F92239">
            <w:pPr>
              <w:suppressAutoHyphens/>
              <w:rPr>
                <w:sz w:val="16"/>
                <w:szCs w:val="16"/>
              </w:rPr>
            </w:pPr>
          </w:p>
          <w:p w14:paraId="1FE78D81" w14:textId="69D2B9FC" w:rsidR="006E1A9D" w:rsidRPr="0062072B" w:rsidRDefault="006E1A9D" w:rsidP="00F92239">
            <w:pPr>
              <w:suppressAutoHyphens/>
              <w:rPr>
                <w:sz w:val="16"/>
                <w:szCs w:val="16"/>
              </w:rPr>
            </w:pPr>
            <w:r>
              <w:rPr>
                <w:b/>
                <w:sz w:val="16"/>
                <w:szCs w:val="16"/>
              </w:rPr>
              <w:t>TGbe editor please implement changes as shown in doc 11-23/1400r1 tagged as 20053.</w:t>
            </w:r>
          </w:p>
        </w:tc>
      </w:tr>
      <w:tr w:rsidR="00F92239" w14:paraId="3F79A9AC" w14:textId="77777777" w:rsidTr="00BD3C0B">
        <w:trPr>
          <w:trHeight w:val="220"/>
          <w:jc w:val="center"/>
        </w:trPr>
        <w:tc>
          <w:tcPr>
            <w:tcW w:w="746" w:type="dxa"/>
            <w:shd w:val="clear" w:color="auto" w:fill="auto"/>
            <w:noWrap/>
          </w:tcPr>
          <w:p w14:paraId="3380E9AF" w14:textId="7EE013A2" w:rsidR="00F92239" w:rsidRPr="0062072B" w:rsidRDefault="00F92239" w:rsidP="00F92239">
            <w:pPr>
              <w:suppressAutoHyphens/>
              <w:rPr>
                <w:sz w:val="16"/>
                <w:szCs w:val="16"/>
              </w:rPr>
            </w:pPr>
            <w:r w:rsidRPr="007355E2">
              <w:rPr>
                <w:sz w:val="16"/>
                <w:szCs w:val="16"/>
              </w:rPr>
              <w:lastRenderedPageBreak/>
              <w:t>20077</w:t>
            </w:r>
          </w:p>
        </w:tc>
        <w:tc>
          <w:tcPr>
            <w:tcW w:w="1316" w:type="dxa"/>
          </w:tcPr>
          <w:p w14:paraId="7391B7F6" w14:textId="755E1B9F" w:rsidR="00F92239" w:rsidRPr="0062072B" w:rsidRDefault="00F92239" w:rsidP="00F92239">
            <w:pPr>
              <w:suppressAutoHyphens/>
              <w:rPr>
                <w:sz w:val="16"/>
                <w:szCs w:val="16"/>
              </w:rPr>
            </w:pPr>
            <w:r w:rsidRPr="007355E2">
              <w:rPr>
                <w:sz w:val="16"/>
                <w:szCs w:val="16"/>
              </w:rPr>
              <w:t>Li-Hsiang Sun</w:t>
            </w:r>
          </w:p>
        </w:tc>
        <w:tc>
          <w:tcPr>
            <w:tcW w:w="720" w:type="dxa"/>
            <w:shd w:val="clear" w:color="auto" w:fill="auto"/>
            <w:noWrap/>
          </w:tcPr>
          <w:p w14:paraId="384B4CF5" w14:textId="0B8AD13E" w:rsidR="00F92239" w:rsidRPr="0062072B" w:rsidRDefault="00F92239" w:rsidP="00F92239">
            <w:pPr>
              <w:suppressAutoHyphens/>
              <w:rPr>
                <w:sz w:val="16"/>
                <w:szCs w:val="16"/>
              </w:rPr>
            </w:pPr>
            <w:r w:rsidRPr="000B2FBA">
              <w:rPr>
                <w:sz w:val="16"/>
                <w:szCs w:val="16"/>
              </w:rPr>
              <w:t>529.40</w:t>
            </w:r>
          </w:p>
        </w:tc>
        <w:tc>
          <w:tcPr>
            <w:tcW w:w="900" w:type="dxa"/>
          </w:tcPr>
          <w:p w14:paraId="3BD41EC2" w14:textId="09D3773E" w:rsidR="00F92239" w:rsidRPr="0062072B" w:rsidRDefault="00F92239" w:rsidP="00F92239">
            <w:pPr>
              <w:suppressAutoHyphens/>
              <w:rPr>
                <w:sz w:val="16"/>
                <w:szCs w:val="16"/>
              </w:rPr>
            </w:pPr>
            <w:r w:rsidRPr="0062072B">
              <w:rPr>
                <w:sz w:val="16"/>
                <w:szCs w:val="16"/>
              </w:rPr>
              <w:t>35.3.7.5.2</w:t>
            </w:r>
          </w:p>
        </w:tc>
        <w:tc>
          <w:tcPr>
            <w:tcW w:w="2790" w:type="dxa"/>
            <w:shd w:val="clear" w:color="auto" w:fill="auto"/>
            <w:noWrap/>
          </w:tcPr>
          <w:p w14:paraId="58A16FF2" w14:textId="77777777" w:rsidR="00F92239" w:rsidRPr="000B2FBA" w:rsidRDefault="00F92239" w:rsidP="00F92239">
            <w:pPr>
              <w:suppressAutoHyphens/>
              <w:rPr>
                <w:sz w:val="16"/>
                <w:szCs w:val="16"/>
              </w:rPr>
            </w:pPr>
            <w:r w:rsidRPr="000B2FBA">
              <w:rPr>
                <w:sz w:val="16"/>
                <w:szCs w:val="16"/>
              </w:rPr>
              <w:t>"An AP affiliated with an AP MLD that intends to turn its operating link into a disabled link should, prior to</w:t>
            </w:r>
          </w:p>
          <w:p w14:paraId="44507E04" w14:textId="77777777" w:rsidR="00F92239" w:rsidRPr="000B2FBA" w:rsidRDefault="00F92239" w:rsidP="00F92239">
            <w:pPr>
              <w:suppressAutoHyphens/>
              <w:rPr>
                <w:sz w:val="16"/>
                <w:szCs w:val="16"/>
              </w:rPr>
            </w:pPr>
            <w:r w:rsidRPr="000B2FBA">
              <w:rPr>
                <w:sz w:val="16"/>
                <w:szCs w:val="16"/>
              </w:rPr>
              <w:t>the time indicated by the Mapping Switch Time field, transmit Disassociation frames to ...</w:t>
            </w:r>
          </w:p>
          <w:p w14:paraId="5EFF36E5" w14:textId="77777777" w:rsidR="00F92239" w:rsidRPr="000B2FBA" w:rsidRDefault="00F92239" w:rsidP="00F92239">
            <w:pPr>
              <w:suppressAutoHyphens/>
              <w:rPr>
                <w:sz w:val="16"/>
                <w:szCs w:val="16"/>
              </w:rPr>
            </w:pPr>
            <w:r w:rsidRPr="000B2FBA">
              <w:rPr>
                <w:sz w:val="16"/>
                <w:szCs w:val="16"/>
              </w:rPr>
              <w:t>- Each associated non-MLD non-AP STA that does not support BSS transition capability.</w:t>
            </w:r>
          </w:p>
          <w:p w14:paraId="7FE9C80E" w14:textId="77777777" w:rsidR="00F92239" w:rsidRPr="000B2FBA" w:rsidRDefault="00F92239" w:rsidP="00F92239">
            <w:pPr>
              <w:suppressAutoHyphens/>
              <w:rPr>
                <w:sz w:val="16"/>
                <w:szCs w:val="16"/>
              </w:rPr>
            </w:pPr>
            <w:r w:rsidRPr="000B2FBA">
              <w:rPr>
                <w:sz w:val="16"/>
                <w:szCs w:val="16"/>
              </w:rPr>
              <w:t>"</w:t>
            </w:r>
          </w:p>
          <w:p w14:paraId="46ACAB42" w14:textId="77777777" w:rsidR="00F92239" w:rsidRPr="000B2FBA" w:rsidRDefault="00F92239" w:rsidP="00F92239">
            <w:pPr>
              <w:suppressAutoHyphens/>
              <w:rPr>
                <w:sz w:val="16"/>
                <w:szCs w:val="16"/>
              </w:rPr>
            </w:pPr>
          </w:p>
          <w:p w14:paraId="53ACC474" w14:textId="6932EBA6" w:rsidR="00F92239" w:rsidRPr="0062072B" w:rsidRDefault="00F92239" w:rsidP="00F92239">
            <w:pPr>
              <w:suppressAutoHyphens/>
              <w:rPr>
                <w:sz w:val="16"/>
                <w:szCs w:val="16"/>
              </w:rPr>
            </w:pPr>
            <w:proofErr w:type="gramStart"/>
            <w:r w:rsidRPr="000B2FBA">
              <w:rPr>
                <w:sz w:val="16"/>
                <w:szCs w:val="16"/>
              </w:rPr>
              <w:t>However</w:t>
            </w:r>
            <w:proofErr w:type="gramEnd"/>
            <w:r w:rsidRPr="000B2FBA">
              <w:rPr>
                <w:sz w:val="16"/>
                <w:szCs w:val="16"/>
              </w:rPr>
              <w:t xml:space="preserve"> on p528 L44, Disassociation frames are still sent for those non-MLD non-AP supporting BSS transition capability</w:t>
            </w:r>
          </w:p>
        </w:tc>
        <w:tc>
          <w:tcPr>
            <w:tcW w:w="2737" w:type="dxa"/>
            <w:shd w:val="clear" w:color="auto" w:fill="auto"/>
            <w:noWrap/>
          </w:tcPr>
          <w:p w14:paraId="25F97706" w14:textId="246C3C3B" w:rsidR="00F92239" w:rsidRPr="0062072B" w:rsidRDefault="00F92239" w:rsidP="00F92239">
            <w:pPr>
              <w:suppressAutoHyphens/>
              <w:rPr>
                <w:sz w:val="16"/>
                <w:szCs w:val="16"/>
              </w:rPr>
            </w:pPr>
            <w:r w:rsidRPr="000B2FBA">
              <w:rPr>
                <w:sz w:val="16"/>
                <w:szCs w:val="16"/>
              </w:rPr>
              <w:t>Remove "that does not support BSS transition capability" in L40</w:t>
            </w:r>
          </w:p>
        </w:tc>
        <w:tc>
          <w:tcPr>
            <w:tcW w:w="2123" w:type="dxa"/>
            <w:shd w:val="clear" w:color="auto" w:fill="auto"/>
          </w:tcPr>
          <w:p w14:paraId="0B63C7A3" w14:textId="5AADC029" w:rsidR="00B30FB7" w:rsidRDefault="00B30FB7" w:rsidP="00B30FB7">
            <w:pPr>
              <w:suppressAutoHyphens/>
              <w:rPr>
                <w:b/>
                <w:bCs/>
                <w:sz w:val="16"/>
                <w:szCs w:val="16"/>
              </w:rPr>
            </w:pPr>
            <w:r>
              <w:rPr>
                <w:b/>
                <w:bCs/>
                <w:sz w:val="16"/>
                <w:szCs w:val="16"/>
              </w:rPr>
              <w:t>Re</w:t>
            </w:r>
            <w:r w:rsidR="00290F4D">
              <w:rPr>
                <w:b/>
                <w:bCs/>
                <w:sz w:val="16"/>
                <w:szCs w:val="16"/>
              </w:rPr>
              <w:t>vised</w:t>
            </w:r>
          </w:p>
          <w:p w14:paraId="0DEE5D88" w14:textId="77777777" w:rsidR="00B30FB7" w:rsidRDefault="00B30FB7" w:rsidP="00B30FB7">
            <w:pPr>
              <w:suppressAutoHyphens/>
              <w:rPr>
                <w:sz w:val="16"/>
                <w:szCs w:val="16"/>
              </w:rPr>
            </w:pPr>
          </w:p>
          <w:p w14:paraId="7743DEA0" w14:textId="31B2C971" w:rsidR="00D903AA" w:rsidRPr="00D903AA" w:rsidRDefault="00D903AA" w:rsidP="00D903AA">
            <w:pPr>
              <w:suppressAutoHyphens/>
              <w:rPr>
                <w:sz w:val="16"/>
                <w:szCs w:val="16"/>
              </w:rPr>
            </w:pPr>
            <w:r w:rsidRPr="00D903AA">
              <w:rPr>
                <w:sz w:val="16"/>
                <w:szCs w:val="16"/>
              </w:rPr>
              <w:t>If at least part of the associated non-MLD non-AP STAs supports BSS transition capability (as defined in TGbe D4.0 P528L44</w:t>
            </w:r>
            <w:r w:rsidR="00530F37">
              <w:rPr>
                <w:sz w:val="16"/>
                <w:szCs w:val="16"/>
              </w:rPr>
              <w:t>)</w:t>
            </w:r>
            <w:r w:rsidRPr="00D903AA">
              <w:rPr>
                <w:sz w:val="16"/>
                <w:szCs w:val="16"/>
              </w:rPr>
              <w:t>, the AP affiliated with the AP MLD can:</w:t>
            </w:r>
          </w:p>
          <w:p w14:paraId="01C09B50" w14:textId="78C4DAE6" w:rsidR="00D903AA" w:rsidRPr="00D903AA" w:rsidRDefault="00D903AA" w:rsidP="00D903AA">
            <w:pPr>
              <w:suppressAutoHyphens/>
              <w:rPr>
                <w:sz w:val="16"/>
                <w:szCs w:val="16"/>
              </w:rPr>
            </w:pPr>
            <w:r w:rsidRPr="00D903AA">
              <w:rPr>
                <w:sz w:val="16"/>
                <w:szCs w:val="16"/>
              </w:rPr>
              <w:t>•</w:t>
            </w:r>
            <w:r w:rsidR="00AC181B">
              <w:rPr>
                <w:sz w:val="16"/>
                <w:szCs w:val="16"/>
              </w:rPr>
              <w:t xml:space="preserve">  </w:t>
            </w:r>
            <w:r w:rsidRPr="00D903AA">
              <w:rPr>
                <w:sz w:val="16"/>
                <w:szCs w:val="16"/>
              </w:rPr>
              <w:t>Use BTM Request frame to indicate the BSS termination (only for the associated non-MLD non-AP STAs that supports BSS transition capability).</w:t>
            </w:r>
          </w:p>
          <w:p w14:paraId="5512F0DA" w14:textId="0AC109A7" w:rsidR="00D903AA" w:rsidRPr="00D903AA" w:rsidRDefault="00D903AA" w:rsidP="00D903AA">
            <w:pPr>
              <w:suppressAutoHyphens/>
              <w:rPr>
                <w:sz w:val="16"/>
                <w:szCs w:val="16"/>
              </w:rPr>
            </w:pPr>
            <w:r w:rsidRPr="00D903AA">
              <w:rPr>
                <w:sz w:val="16"/>
                <w:szCs w:val="16"/>
              </w:rPr>
              <w:t>•</w:t>
            </w:r>
            <w:r w:rsidR="00AC181B">
              <w:rPr>
                <w:sz w:val="16"/>
                <w:szCs w:val="16"/>
              </w:rPr>
              <w:t xml:space="preserve">  </w:t>
            </w:r>
            <w:r w:rsidRPr="00D903AA">
              <w:rPr>
                <w:sz w:val="16"/>
                <w:szCs w:val="16"/>
              </w:rPr>
              <w:t>Transmit the</w:t>
            </w:r>
            <w:r w:rsidR="00AC181B">
              <w:rPr>
                <w:sz w:val="16"/>
                <w:szCs w:val="16"/>
              </w:rPr>
              <w:t xml:space="preserve"> </w:t>
            </w:r>
            <w:r w:rsidRPr="00D903AA">
              <w:rPr>
                <w:sz w:val="16"/>
                <w:szCs w:val="16"/>
              </w:rPr>
              <w:t>Disassociation frame to all non-ML non-AP STA (i.e. also to those who do not support the BSS transition capability), while initiating the transmission of the Disassociation frame according to the settings defined in the BTM Request frame (i.e. in the Disassociation Timer field).</w:t>
            </w:r>
          </w:p>
          <w:p w14:paraId="52AEBC27" w14:textId="77777777" w:rsidR="00D903AA" w:rsidRPr="00D903AA" w:rsidRDefault="00D903AA" w:rsidP="00D903AA">
            <w:pPr>
              <w:suppressAutoHyphens/>
              <w:rPr>
                <w:sz w:val="16"/>
                <w:szCs w:val="16"/>
              </w:rPr>
            </w:pPr>
          </w:p>
          <w:p w14:paraId="0016941F" w14:textId="77777777" w:rsidR="005F7667" w:rsidRDefault="00D903AA" w:rsidP="00D903AA">
            <w:pPr>
              <w:suppressAutoHyphens/>
              <w:rPr>
                <w:sz w:val="16"/>
                <w:szCs w:val="16"/>
              </w:rPr>
            </w:pPr>
            <w:r w:rsidRPr="00D903AA">
              <w:rPr>
                <w:sz w:val="16"/>
                <w:szCs w:val="16"/>
              </w:rPr>
              <w:t>However, if none of the associated non-MLD non-AP STAs support BSS transition capability, then it may send the Disassociation frame to those non-MLD non-AP STAs (as defined in P529L40).</w:t>
            </w:r>
          </w:p>
          <w:p w14:paraId="2DE8C04C" w14:textId="77777777" w:rsidR="00290F4D" w:rsidRDefault="00290F4D" w:rsidP="00D903AA">
            <w:pPr>
              <w:suppressAutoHyphens/>
              <w:rPr>
                <w:sz w:val="16"/>
                <w:szCs w:val="16"/>
              </w:rPr>
            </w:pPr>
          </w:p>
          <w:p w14:paraId="4B55A519" w14:textId="7F41548A" w:rsidR="00290F4D" w:rsidRDefault="00290F4D" w:rsidP="00D903AA">
            <w:pPr>
              <w:suppressAutoHyphens/>
              <w:rPr>
                <w:sz w:val="16"/>
                <w:szCs w:val="16"/>
              </w:rPr>
            </w:pPr>
            <w:r>
              <w:rPr>
                <w:sz w:val="16"/>
                <w:szCs w:val="16"/>
              </w:rPr>
              <w:t>The text is revised so the Disassociation frame is transmitted to all associated non-MLD non-AP STA</w:t>
            </w:r>
            <w:r w:rsidR="00AF24EB">
              <w:rPr>
                <w:sz w:val="16"/>
                <w:szCs w:val="16"/>
              </w:rPr>
              <w:t>s</w:t>
            </w:r>
            <w:r>
              <w:rPr>
                <w:sz w:val="16"/>
                <w:szCs w:val="16"/>
              </w:rPr>
              <w:t xml:space="preserve"> that do not support the BSS transmission capability.</w:t>
            </w:r>
          </w:p>
          <w:p w14:paraId="60AC2D5D" w14:textId="77777777" w:rsidR="00290F4D" w:rsidRDefault="00290F4D" w:rsidP="00D903AA">
            <w:pPr>
              <w:suppressAutoHyphens/>
              <w:rPr>
                <w:sz w:val="16"/>
                <w:szCs w:val="16"/>
              </w:rPr>
            </w:pPr>
          </w:p>
          <w:p w14:paraId="6E57F5B2" w14:textId="5DC0F39B" w:rsidR="00290F4D" w:rsidRPr="007355E2" w:rsidRDefault="00290F4D" w:rsidP="00D903AA">
            <w:pPr>
              <w:suppressAutoHyphens/>
              <w:rPr>
                <w:sz w:val="16"/>
                <w:szCs w:val="16"/>
              </w:rPr>
            </w:pPr>
            <w:r>
              <w:rPr>
                <w:b/>
                <w:sz w:val="16"/>
                <w:szCs w:val="16"/>
              </w:rPr>
              <w:t>TGbe editor please implement changes as shown in doc 11-23/1400r1 tagged as 20077.</w:t>
            </w:r>
          </w:p>
        </w:tc>
      </w:tr>
    </w:tbl>
    <w:p w14:paraId="2E308FDD" w14:textId="77777777" w:rsidR="00A23736" w:rsidRDefault="00A23736">
      <w:pPr>
        <w:widowControl/>
        <w:autoSpaceDE/>
        <w:autoSpaceDN/>
        <w:adjustRightInd/>
        <w:rPr>
          <w:bCs/>
          <w:i/>
          <w:iCs/>
          <w:sz w:val="20"/>
          <w:highlight w:val="yellow"/>
          <w:lang w:val="en-GB"/>
        </w:rPr>
      </w:pPr>
    </w:p>
    <w:p w14:paraId="1911E149" w14:textId="77777777" w:rsidR="00A23736" w:rsidRDefault="00A23736">
      <w:pPr>
        <w:widowControl/>
        <w:autoSpaceDE/>
        <w:autoSpaceDN/>
        <w:adjustRightInd/>
        <w:rPr>
          <w:bCs/>
          <w:i/>
          <w:iCs/>
          <w:sz w:val="20"/>
          <w:highlight w:val="yellow"/>
          <w:lang w:val="en-GB"/>
        </w:rPr>
      </w:pPr>
    </w:p>
    <w:p w14:paraId="05808837" w14:textId="11E9CD7E" w:rsidR="00753BD1" w:rsidRPr="00A23736" w:rsidRDefault="00753BD1">
      <w:pPr>
        <w:widowControl/>
        <w:autoSpaceDE/>
        <w:autoSpaceDN/>
        <w:adjustRightInd/>
        <w:rPr>
          <w:rFonts w:eastAsia="Malgun Gothic"/>
          <w:b/>
          <w:i/>
          <w:iCs/>
          <w:sz w:val="20"/>
          <w:lang w:val="en-GB" w:bidi="ar-SA"/>
        </w:rPr>
      </w:pPr>
      <w:r w:rsidRPr="00A23736">
        <w:rPr>
          <w:bCs/>
          <w:i/>
          <w:iCs/>
          <w:sz w:val="20"/>
          <w:lang w:val="en-GB"/>
        </w:rPr>
        <w:br w:type="page"/>
      </w:r>
    </w:p>
    <w:p w14:paraId="6E2F674F" w14:textId="1E3D172F" w:rsidR="00D602FB" w:rsidRDefault="0086275A" w:rsidP="00FD2625">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4844DD">
        <w:rPr>
          <w:rFonts w:ascii="Times New Roman" w:hAnsi="Times New Roman" w:cs="Times New Roman"/>
          <w:bCs w:val="0"/>
          <w:i/>
          <w:iCs/>
          <w:color w:val="auto"/>
          <w:w w:val="100"/>
          <w:sz w:val="20"/>
          <w:highlight w:val="yellow"/>
          <w:lang w:val="en-GB"/>
        </w:rPr>
        <w:t>4</w:t>
      </w:r>
      <w:r w:rsidR="003E1769">
        <w:rPr>
          <w:rFonts w:ascii="Times New Roman" w:hAnsi="Times New Roman" w:cs="Times New Roman"/>
          <w:bCs w:val="0"/>
          <w:i/>
          <w:iCs/>
          <w:color w:val="auto"/>
          <w:w w:val="100"/>
          <w:sz w:val="20"/>
          <w:highlight w:val="yellow"/>
          <w:lang w:val="en-GB"/>
        </w:rPr>
        <w:t>.</w:t>
      </w:r>
      <w:r w:rsidR="00B71219">
        <w:rPr>
          <w:rFonts w:ascii="Times New Roman" w:hAnsi="Times New Roman" w:cs="Times New Roman"/>
          <w:bCs w:val="0"/>
          <w:i/>
          <w:iCs/>
          <w:color w:val="auto"/>
          <w:w w:val="100"/>
          <w:sz w:val="20"/>
          <w:highlight w:val="yellow"/>
          <w:lang w:val="en-GB"/>
        </w:rPr>
        <w:t>1</w:t>
      </w:r>
      <w:r w:rsidR="007937F0">
        <w:rPr>
          <w:rFonts w:ascii="Times New Roman" w:hAnsi="Times New Roman" w:cs="Times New Roman"/>
          <w:bCs w:val="0"/>
          <w:i/>
          <w:iCs/>
          <w:color w:val="auto"/>
          <w:w w:val="100"/>
          <w:sz w:val="20"/>
          <w:highlight w:val="yellow"/>
          <w:lang w:val="en-GB"/>
        </w:rPr>
        <w:t xml:space="preserve"> and REVme D</w:t>
      </w:r>
      <w:bookmarkStart w:id="5" w:name="6.3.8.2.1_Function"/>
      <w:bookmarkStart w:id="6" w:name="6.3.8.2.2_Semantics_of_the_service_primi"/>
      <w:bookmarkEnd w:id="5"/>
      <w:bookmarkEnd w:id="6"/>
      <w:r w:rsidR="004844DD">
        <w:rPr>
          <w:rFonts w:ascii="Times New Roman" w:hAnsi="Times New Roman" w:cs="Times New Roman"/>
          <w:bCs w:val="0"/>
          <w:i/>
          <w:iCs/>
          <w:color w:val="auto"/>
          <w:w w:val="100"/>
          <w:sz w:val="20"/>
          <w:highlight w:val="yellow"/>
          <w:lang w:val="en-GB"/>
        </w:rPr>
        <w:t>3.0</w:t>
      </w:r>
    </w:p>
    <w:p w14:paraId="38B3DCAF" w14:textId="21B53FA4" w:rsidR="002571A5" w:rsidRDefault="002571A5" w:rsidP="004844DD">
      <w:pPr>
        <w:pStyle w:val="Heading6"/>
        <w:keepNext w:val="0"/>
        <w:keepLines w:val="0"/>
        <w:numPr>
          <w:ilvl w:val="3"/>
          <w:numId w:val="3"/>
        </w:numPr>
        <w:tabs>
          <w:tab w:val="left" w:pos="937"/>
        </w:tabs>
        <w:kinsoku w:val="0"/>
        <w:overflowPunct w:val="0"/>
        <w:spacing w:before="102"/>
        <w:ind w:left="936" w:hanging="936"/>
        <w:rPr>
          <w:rFonts w:ascii="Arial" w:eastAsiaTheme="minorEastAsia" w:hAnsi="Arial" w:cs="Arial"/>
          <w:b/>
          <w:bCs/>
          <w:color w:val="auto"/>
          <w:sz w:val="20"/>
          <w:szCs w:val="20"/>
        </w:rPr>
      </w:pPr>
      <w:r w:rsidRPr="001245D0">
        <w:rPr>
          <w:rFonts w:ascii="Arial" w:eastAsiaTheme="minorEastAsia" w:hAnsi="Arial" w:cs="Arial"/>
          <w:b/>
          <w:bCs/>
          <w:color w:val="auto"/>
          <w:sz w:val="20"/>
          <w:szCs w:val="20"/>
        </w:rPr>
        <w:t>Affiliated AP link disablement and enablement</w:t>
      </w:r>
    </w:p>
    <w:p w14:paraId="41573D63" w14:textId="4ADACB64" w:rsidR="00ED0F3F" w:rsidRDefault="00ED0F3F" w:rsidP="00ED0F3F"/>
    <w:p w14:paraId="51425354" w14:textId="68EB2954" w:rsidR="00ED0F3F" w:rsidRPr="00ED0F3F" w:rsidRDefault="00ED0F3F" w:rsidP="00DD1319">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r w:rsidRPr="00ED0F3F">
        <w:rPr>
          <w:rFonts w:ascii="Arial" w:eastAsiaTheme="minorEastAsia" w:hAnsi="Arial" w:cs="Arial"/>
          <w:b/>
          <w:bCs/>
          <w:color w:val="auto"/>
          <w:spacing w:val="-2"/>
          <w:sz w:val="20"/>
          <w:szCs w:val="20"/>
        </w:rPr>
        <w:t>General</w:t>
      </w:r>
    </w:p>
    <w:p w14:paraId="542D18B0" w14:textId="77777777" w:rsidR="00ED0F3F" w:rsidRDefault="00ED0F3F" w:rsidP="00ED0F3F"/>
    <w:p w14:paraId="46B99FA8" w14:textId="6CA7F3FC" w:rsidR="00ED0F3F" w:rsidRDefault="00ED0F3F" w:rsidP="00ED0F3F">
      <w:pPr>
        <w:rPr>
          <w:sz w:val="20"/>
          <w:szCs w:val="20"/>
        </w:rPr>
      </w:pPr>
      <w:r w:rsidRPr="00ED0F3F">
        <w:rPr>
          <w:sz w:val="20"/>
          <w:szCs w:val="20"/>
        </w:rPr>
        <w:t xml:space="preserve">An AP MLD shall use the procedures described in </w:t>
      </w:r>
      <w:hyperlink w:anchor="_bookmark40" w:history="1">
        <w:r w:rsidRPr="00ED0F3F">
          <w:rPr>
            <w:sz w:val="20"/>
            <w:szCs w:val="20"/>
          </w:rPr>
          <w:t>35.3.7.2.4 (Advertised TTLM in Beacon and Probe</w:t>
        </w:r>
      </w:hyperlink>
      <w:r w:rsidRPr="00ED0F3F">
        <w:rPr>
          <w:sz w:val="20"/>
          <w:szCs w:val="20"/>
        </w:rPr>
        <w:t xml:space="preserve"> </w:t>
      </w:r>
      <w:hyperlink w:anchor="_bookmark40" w:history="1">
        <w:r w:rsidRPr="00ED0F3F">
          <w:rPr>
            <w:sz w:val="20"/>
            <w:szCs w:val="20"/>
          </w:rPr>
          <w:t>Response frames)</w:t>
        </w:r>
      </w:hyperlink>
      <w:r w:rsidRPr="00ED0F3F">
        <w:rPr>
          <w:sz w:val="20"/>
          <w:szCs w:val="20"/>
        </w:rPr>
        <w:t xml:space="preserve"> in order to disable or enable a link for all associated non-AP MLDs. Further rules pertaining to the disablement and enablement are described in the subclauses below.</w:t>
      </w:r>
    </w:p>
    <w:p w14:paraId="02480A61" w14:textId="16F42B23" w:rsidR="00401572" w:rsidRPr="00ED0F3F" w:rsidRDefault="00401572" w:rsidP="00ED0F3F">
      <w:pPr>
        <w:rPr>
          <w:sz w:val="20"/>
          <w:szCs w:val="20"/>
        </w:rPr>
      </w:pPr>
      <w:ins w:id="7" w:author="Author">
        <w:del w:id="8" w:author="Author">
          <w:r w:rsidRPr="001D721E" w:rsidDel="001D721E">
            <w:rPr>
              <w:sz w:val="20"/>
              <w:szCs w:val="20"/>
              <w:highlight w:val="cyan"/>
            </w:rPr>
            <w:delText>(#19164) When an AP MLD advertise</w:delText>
          </w:r>
          <w:r w:rsidR="008730D1" w:rsidRPr="001D721E" w:rsidDel="001D721E">
            <w:rPr>
              <w:sz w:val="20"/>
              <w:szCs w:val="20"/>
              <w:highlight w:val="cyan"/>
            </w:rPr>
            <w:delText>s a link to be disabled, while there</w:delText>
          </w:r>
          <w:r w:rsidR="00346879" w:rsidRPr="001D721E" w:rsidDel="001D721E">
            <w:rPr>
              <w:sz w:val="20"/>
              <w:szCs w:val="20"/>
              <w:highlight w:val="cyan"/>
            </w:rPr>
            <w:delText xml:space="preserve"> is at least a</w:delText>
          </w:r>
          <w:r w:rsidR="008730D1" w:rsidRPr="001D721E" w:rsidDel="001D721E">
            <w:rPr>
              <w:sz w:val="20"/>
              <w:szCs w:val="20"/>
              <w:highlight w:val="cyan"/>
            </w:rPr>
            <w:delText xml:space="preserve"> non-MLD non-AP STA associated with the affiliated AP operating on that link, the association of the non-MLD non-AP STA will be terminated when the link is disabled, as described in the subclause below.</w:delText>
          </w:r>
        </w:del>
      </w:ins>
    </w:p>
    <w:p w14:paraId="6725F4C5" w14:textId="77777777" w:rsidR="002571A5" w:rsidRDefault="002571A5" w:rsidP="002571A5">
      <w:pPr>
        <w:pStyle w:val="BodyText"/>
        <w:kinsoku w:val="0"/>
        <w:overflowPunct w:val="0"/>
        <w:spacing w:before="9"/>
        <w:rPr>
          <w:rFonts w:ascii="Arial" w:hAnsi="Arial" w:cs="Arial"/>
          <w:b/>
          <w:bCs/>
          <w:sz w:val="21"/>
          <w:szCs w:val="21"/>
        </w:rPr>
      </w:pPr>
    </w:p>
    <w:p w14:paraId="4B0F361E" w14:textId="77777777" w:rsidR="00EA6093" w:rsidRPr="00EA6093" w:rsidRDefault="00EA6093" w:rsidP="003F6137">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bookmarkStart w:id="9" w:name="35.3.7.3.1_General"/>
      <w:bookmarkEnd w:id="9"/>
      <w:r w:rsidRPr="00EA6093">
        <w:rPr>
          <w:rFonts w:ascii="Arial" w:eastAsiaTheme="minorEastAsia" w:hAnsi="Arial" w:cs="Arial"/>
          <w:b/>
          <w:bCs/>
          <w:color w:val="auto"/>
          <w:spacing w:val="-2"/>
          <w:sz w:val="20"/>
          <w:szCs w:val="20"/>
        </w:rPr>
        <w:t>Affiliated AP link disablement</w:t>
      </w:r>
    </w:p>
    <w:p w14:paraId="03A85ABF" w14:textId="77777777" w:rsidR="0015040D" w:rsidRDefault="0015040D" w:rsidP="00EA6093">
      <w:pPr>
        <w:pStyle w:val="BodyText"/>
        <w:kinsoku w:val="0"/>
        <w:overflowPunct w:val="0"/>
        <w:spacing w:before="1" w:line="249" w:lineRule="auto"/>
        <w:ind w:left="159" w:right="155"/>
        <w:jc w:val="both"/>
        <w:rPr>
          <w:b/>
          <w:bCs/>
          <w:i/>
          <w:iCs/>
          <w:sz w:val="22"/>
          <w:szCs w:val="22"/>
          <w:highlight w:val="yellow"/>
        </w:rPr>
      </w:pPr>
    </w:p>
    <w:p w14:paraId="6EC5DC1E" w14:textId="0F607D01" w:rsidR="00CC4B9C" w:rsidRDefault="008730D1" w:rsidP="00EA6093">
      <w:pPr>
        <w:pStyle w:val="BodyText"/>
        <w:kinsoku w:val="0"/>
        <w:overflowPunct w:val="0"/>
        <w:spacing w:before="1" w:line="249" w:lineRule="auto"/>
        <w:ind w:left="159" w:right="155"/>
        <w:jc w:val="both"/>
        <w:rPr>
          <w:b/>
          <w:bCs/>
          <w:i/>
          <w:iCs/>
          <w:sz w:val="22"/>
          <w:szCs w:val="22"/>
          <w:highlight w:val="yellow"/>
        </w:rPr>
      </w:pPr>
      <w:r w:rsidRPr="00187297">
        <w:rPr>
          <w:b/>
          <w:bCs/>
          <w:i/>
          <w:iCs/>
          <w:sz w:val="22"/>
          <w:szCs w:val="22"/>
          <w:highlight w:val="yellow"/>
        </w:rPr>
        <w:t xml:space="preserve">Change the </w:t>
      </w:r>
      <w:r>
        <w:rPr>
          <w:b/>
          <w:bCs/>
          <w:i/>
          <w:iCs/>
          <w:sz w:val="22"/>
          <w:szCs w:val="22"/>
          <w:highlight w:val="yellow"/>
        </w:rPr>
        <w:t>4</w:t>
      </w:r>
      <w:r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1AC0CB01" w14:textId="4B1D4A1C" w:rsidR="008730D1" w:rsidRDefault="008730D1" w:rsidP="00EA6093">
      <w:pPr>
        <w:pStyle w:val="BodyText"/>
        <w:kinsoku w:val="0"/>
        <w:overflowPunct w:val="0"/>
        <w:spacing w:before="1" w:line="249" w:lineRule="auto"/>
        <w:ind w:left="159" w:right="155"/>
        <w:jc w:val="both"/>
        <w:rPr>
          <w:sz w:val="22"/>
          <w:szCs w:val="22"/>
          <w:highlight w:val="yellow"/>
        </w:rPr>
      </w:pPr>
    </w:p>
    <w:p w14:paraId="0670505F" w14:textId="77777777" w:rsidR="008730D1" w:rsidRDefault="008730D1" w:rsidP="008730D1">
      <w:pPr>
        <w:pStyle w:val="BodyText"/>
        <w:spacing w:line="249" w:lineRule="auto"/>
        <w:ind w:left="160" w:right="155"/>
        <w:jc w:val="both"/>
      </w:pPr>
      <w:r>
        <w:t xml:space="preserve">Additionally, if there are associated non-MLD non-AP STAs that support BSS transition capability, </w:t>
      </w:r>
      <w:r>
        <w:rPr>
          <w:color w:val="208A20"/>
          <w:u w:val="single" w:color="208A20"/>
        </w:rPr>
        <w:t>(#</w:t>
      </w:r>
      <w:proofErr w:type="gramStart"/>
      <w:r>
        <w:rPr>
          <w:color w:val="208A20"/>
          <w:u w:val="single" w:color="208A20"/>
        </w:rPr>
        <w:t>19709)</w:t>
      </w:r>
      <w:r>
        <w:t>the</w:t>
      </w:r>
      <w:proofErr w:type="gramEnd"/>
      <w:r>
        <w:t xml:space="preserve"> affiliated AP, that is operating on the link advertised as to become disabled, shall perform the following, in order to indicate the imminent termination of the BSS of these non-AP STAs:</w:t>
      </w:r>
    </w:p>
    <w:p w14:paraId="1DC80D7A" w14:textId="77777777" w:rsidR="008730D1" w:rsidRDefault="008730D1" w:rsidP="008730D1">
      <w:pPr>
        <w:pStyle w:val="ListParagraph"/>
        <w:numPr>
          <w:ilvl w:val="0"/>
          <w:numId w:val="18"/>
        </w:numPr>
        <w:tabs>
          <w:tab w:val="left" w:pos="797"/>
          <w:tab w:val="left" w:pos="799"/>
        </w:tabs>
        <w:adjustRightInd/>
        <w:spacing w:before="63" w:line="249" w:lineRule="auto"/>
        <w:ind w:right="157"/>
        <w:jc w:val="both"/>
        <w:rPr>
          <w:sz w:val="20"/>
        </w:rPr>
      </w:pPr>
      <w:r>
        <w:rPr>
          <w:sz w:val="20"/>
        </w:rPr>
        <w:t>The</w:t>
      </w:r>
      <w:r>
        <w:rPr>
          <w:spacing w:val="-3"/>
          <w:sz w:val="20"/>
        </w:rPr>
        <w:t xml:space="preserve"> </w:t>
      </w:r>
      <w:r>
        <w:rPr>
          <w:sz w:val="20"/>
        </w:rPr>
        <w:t>affiliated</w:t>
      </w:r>
      <w:r>
        <w:rPr>
          <w:spacing w:val="-3"/>
          <w:sz w:val="20"/>
        </w:rPr>
        <w:t xml:space="preserve"> </w:t>
      </w:r>
      <w:r>
        <w:rPr>
          <w:sz w:val="20"/>
        </w:rPr>
        <w:t>AP</w:t>
      </w:r>
      <w:r>
        <w:rPr>
          <w:spacing w:val="-1"/>
          <w:sz w:val="20"/>
        </w:rPr>
        <w:t xml:space="preserve"> </w:t>
      </w:r>
      <w:r>
        <w:rPr>
          <w:sz w:val="20"/>
        </w:rPr>
        <w:t>shall</w:t>
      </w:r>
      <w:r>
        <w:rPr>
          <w:spacing w:val="-1"/>
          <w:sz w:val="20"/>
        </w:rPr>
        <w:t xml:space="preserve"> </w:t>
      </w:r>
      <w:r>
        <w:rPr>
          <w:sz w:val="20"/>
        </w:rPr>
        <w:t>follow</w:t>
      </w:r>
      <w:r>
        <w:rPr>
          <w:spacing w:val="-3"/>
          <w:sz w:val="20"/>
        </w:rPr>
        <w:t xml:space="preserve"> </w:t>
      </w:r>
      <w:r>
        <w:rPr>
          <w:sz w:val="20"/>
        </w:rPr>
        <w:t>the</w:t>
      </w:r>
      <w:r>
        <w:rPr>
          <w:spacing w:val="-1"/>
          <w:sz w:val="20"/>
        </w:rPr>
        <w:t xml:space="preserve"> </w:t>
      </w:r>
      <w:r>
        <w:rPr>
          <w:sz w:val="20"/>
        </w:rPr>
        <w:t>procedure</w:t>
      </w:r>
      <w:r>
        <w:rPr>
          <w:spacing w:val="-3"/>
          <w:sz w:val="20"/>
        </w:rPr>
        <w:t xml:space="preserve"> </w:t>
      </w:r>
      <w:r>
        <w:rPr>
          <w:sz w:val="20"/>
        </w:rPr>
        <w:t>in</w:t>
      </w:r>
      <w:r>
        <w:rPr>
          <w:spacing w:val="-3"/>
          <w:sz w:val="20"/>
        </w:rPr>
        <w:t xml:space="preserve"> </w:t>
      </w:r>
      <w:r>
        <w:rPr>
          <w:sz w:val="20"/>
        </w:rPr>
        <w:t>11.21.7.3</w:t>
      </w:r>
      <w:r>
        <w:rPr>
          <w:spacing w:val="-4"/>
          <w:sz w:val="20"/>
        </w:rPr>
        <w:t xml:space="preserve"> </w:t>
      </w:r>
      <w:r>
        <w:rPr>
          <w:sz w:val="20"/>
        </w:rPr>
        <w:t>(BSS</w:t>
      </w:r>
      <w:r>
        <w:rPr>
          <w:spacing w:val="-2"/>
          <w:sz w:val="20"/>
        </w:rPr>
        <w:t xml:space="preserve"> </w:t>
      </w:r>
      <w:r>
        <w:rPr>
          <w:sz w:val="20"/>
        </w:rPr>
        <w:t>transition</w:t>
      </w:r>
      <w:r>
        <w:rPr>
          <w:spacing w:val="-2"/>
          <w:sz w:val="20"/>
        </w:rPr>
        <w:t xml:space="preserve"> </w:t>
      </w:r>
      <w:r>
        <w:rPr>
          <w:sz w:val="20"/>
        </w:rPr>
        <w:t>management</w:t>
      </w:r>
      <w:r>
        <w:rPr>
          <w:spacing w:val="-2"/>
          <w:sz w:val="20"/>
        </w:rPr>
        <w:t xml:space="preserve"> </w:t>
      </w:r>
      <w:r>
        <w:rPr>
          <w:sz w:val="20"/>
        </w:rPr>
        <w:t>request)</w:t>
      </w:r>
      <w:r>
        <w:rPr>
          <w:spacing w:val="-2"/>
          <w:sz w:val="20"/>
        </w:rPr>
        <w:t xml:space="preserve"> </w:t>
      </w:r>
      <w:r>
        <w:rPr>
          <w:sz w:val="20"/>
        </w:rPr>
        <w:t>with the BSS Transition Management Request frame fields set as follows:</w:t>
      </w:r>
    </w:p>
    <w:p w14:paraId="1EB9C74E" w14:textId="77777777" w:rsidR="008730D1" w:rsidRDefault="008730D1" w:rsidP="008730D1">
      <w:pPr>
        <w:pStyle w:val="ListParagraph"/>
        <w:numPr>
          <w:ilvl w:val="1"/>
          <w:numId w:val="18"/>
        </w:numPr>
        <w:tabs>
          <w:tab w:val="left" w:pos="1080"/>
        </w:tabs>
        <w:adjustRightInd/>
        <w:spacing w:before="61" w:line="249" w:lineRule="auto"/>
        <w:ind w:right="158"/>
        <w:jc w:val="both"/>
        <w:rPr>
          <w:sz w:val="20"/>
        </w:rPr>
      </w:pPr>
      <w:r>
        <w:rPr>
          <w:color w:val="208A20"/>
          <w:sz w:val="20"/>
          <w:u w:val="single" w:color="208A20"/>
        </w:rPr>
        <w:t>(#</w:t>
      </w:r>
      <w:proofErr w:type="gramStart"/>
      <w:r>
        <w:rPr>
          <w:color w:val="208A20"/>
          <w:sz w:val="20"/>
          <w:u w:val="single" w:color="208A20"/>
        </w:rPr>
        <w:t>19714)</w:t>
      </w:r>
      <w:r>
        <w:rPr>
          <w:sz w:val="20"/>
        </w:rPr>
        <w:t>The</w:t>
      </w:r>
      <w:proofErr w:type="gramEnd"/>
      <w:r>
        <w:rPr>
          <w:sz w:val="20"/>
        </w:rPr>
        <w:t xml:space="preserve"> Disassociation Imminent and Link Removal Imminent fields of the Request Mode field</w:t>
      </w:r>
      <w:r>
        <w:rPr>
          <w:spacing w:val="-7"/>
          <w:sz w:val="20"/>
        </w:rPr>
        <w:t xml:space="preserve"> </w:t>
      </w:r>
      <w:r>
        <w:rPr>
          <w:sz w:val="20"/>
        </w:rPr>
        <w:t>are</w:t>
      </w:r>
      <w:r>
        <w:rPr>
          <w:spacing w:val="-7"/>
          <w:sz w:val="20"/>
        </w:rPr>
        <w:t xml:space="preserve"> </w:t>
      </w:r>
      <w:r>
        <w:rPr>
          <w:sz w:val="20"/>
        </w:rPr>
        <w:t>set</w:t>
      </w:r>
      <w:r>
        <w:rPr>
          <w:spacing w:val="-6"/>
          <w:sz w:val="20"/>
        </w:rPr>
        <w:t xml:space="preserve"> </w:t>
      </w:r>
      <w:r>
        <w:rPr>
          <w:sz w:val="20"/>
        </w:rPr>
        <w:t>to</w:t>
      </w:r>
      <w:r>
        <w:rPr>
          <w:spacing w:val="-7"/>
          <w:sz w:val="20"/>
        </w:rPr>
        <w:t xml:space="preserve"> </w:t>
      </w:r>
      <w:r>
        <w:rPr>
          <w:sz w:val="20"/>
        </w:rPr>
        <w:t>1,</w:t>
      </w:r>
      <w:r>
        <w:rPr>
          <w:spacing w:val="-7"/>
          <w:sz w:val="20"/>
        </w:rPr>
        <w:t xml:space="preserve"> </w:t>
      </w:r>
      <w:r>
        <w:rPr>
          <w:sz w:val="20"/>
        </w:rPr>
        <w:t>the</w:t>
      </w:r>
      <w:r>
        <w:rPr>
          <w:spacing w:val="-7"/>
          <w:sz w:val="20"/>
        </w:rPr>
        <w:t xml:space="preserve"> </w:t>
      </w:r>
      <w:r>
        <w:rPr>
          <w:sz w:val="20"/>
        </w:rPr>
        <w:t>BSS</w:t>
      </w:r>
      <w:r>
        <w:rPr>
          <w:spacing w:val="-7"/>
          <w:sz w:val="20"/>
        </w:rPr>
        <w:t xml:space="preserve"> </w:t>
      </w:r>
      <w:r>
        <w:rPr>
          <w:sz w:val="20"/>
        </w:rPr>
        <w:t>Termination</w:t>
      </w:r>
      <w:r>
        <w:rPr>
          <w:spacing w:val="-8"/>
          <w:sz w:val="20"/>
        </w:rPr>
        <w:t xml:space="preserve"> </w:t>
      </w:r>
      <w:r>
        <w:rPr>
          <w:sz w:val="20"/>
        </w:rPr>
        <w:t>Included</w:t>
      </w:r>
      <w:r>
        <w:rPr>
          <w:spacing w:val="-8"/>
          <w:sz w:val="20"/>
        </w:rPr>
        <w:t xml:space="preserve"> </w:t>
      </w:r>
      <w:r>
        <w:rPr>
          <w:sz w:val="20"/>
        </w:rPr>
        <w:t>field</w:t>
      </w:r>
      <w:r>
        <w:rPr>
          <w:spacing w:val="-6"/>
          <w:sz w:val="20"/>
        </w:rPr>
        <w:t xml:space="preserve"> </w:t>
      </w:r>
      <w:r>
        <w:rPr>
          <w:sz w:val="20"/>
        </w:rPr>
        <w:t>is</w:t>
      </w:r>
      <w:r>
        <w:rPr>
          <w:spacing w:val="-8"/>
          <w:sz w:val="20"/>
        </w:rPr>
        <w:t xml:space="preserve"> </w:t>
      </w:r>
      <w:r>
        <w:rPr>
          <w:sz w:val="20"/>
        </w:rPr>
        <w:t>set</w:t>
      </w:r>
      <w:r>
        <w:rPr>
          <w:spacing w:val="-7"/>
          <w:sz w:val="20"/>
        </w:rPr>
        <w:t xml:space="preserve"> </w:t>
      </w:r>
      <w:r>
        <w:rPr>
          <w:sz w:val="20"/>
        </w:rPr>
        <w:t>to</w:t>
      </w:r>
      <w:r>
        <w:rPr>
          <w:spacing w:val="-6"/>
          <w:sz w:val="20"/>
        </w:rPr>
        <w:t xml:space="preserve"> </w:t>
      </w:r>
      <w:r>
        <w:rPr>
          <w:sz w:val="20"/>
        </w:rPr>
        <w:t>0,</w:t>
      </w:r>
      <w:r>
        <w:rPr>
          <w:spacing w:val="-6"/>
          <w:sz w:val="20"/>
        </w:rPr>
        <w:t xml:space="preserve"> </w:t>
      </w:r>
      <w:r>
        <w:rPr>
          <w:color w:val="208A20"/>
          <w:sz w:val="20"/>
          <w:u w:val="single" w:color="208A20"/>
        </w:rPr>
        <w:t>(#19435)</w:t>
      </w:r>
      <w:r>
        <w:rPr>
          <w:sz w:val="20"/>
        </w:rPr>
        <w:t>the</w:t>
      </w:r>
      <w:r>
        <w:rPr>
          <w:spacing w:val="-7"/>
          <w:sz w:val="20"/>
        </w:rPr>
        <w:t xml:space="preserve"> </w:t>
      </w:r>
      <w:r>
        <w:rPr>
          <w:sz w:val="20"/>
        </w:rPr>
        <w:t>Preferred</w:t>
      </w:r>
      <w:r>
        <w:rPr>
          <w:spacing w:val="-7"/>
          <w:sz w:val="20"/>
        </w:rPr>
        <w:t xml:space="preserve"> </w:t>
      </w:r>
      <w:r>
        <w:rPr>
          <w:sz w:val="20"/>
        </w:rPr>
        <w:t>Candidate List Included field is set according to</w:t>
      </w:r>
      <w:r>
        <w:rPr>
          <w:spacing w:val="-1"/>
          <w:sz w:val="20"/>
        </w:rPr>
        <w:t xml:space="preserve"> </w:t>
      </w:r>
      <w:r>
        <w:rPr>
          <w:sz w:val="20"/>
        </w:rPr>
        <w:t xml:space="preserve">9.6.13.9 (BSS Transition Management Request frame for- mat) if the BSS Transition Candidate List Entries field is included, and </w:t>
      </w:r>
      <w:r>
        <w:rPr>
          <w:color w:val="208A20"/>
          <w:sz w:val="20"/>
          <w:u w:val="single" w:color="208A20"/>
        </w:rPr>
        <w:t>(#19712)</w:t>
      </w:r>
      <w:r>
        <w:rPr>
          <w:sz w:val="20"/>
        </w:rPr>
        <w:t>other fields of the Request Mode field are set to 0.</w:t>
      </w:r>
    </w:p>
    <w:p w14:paraId="581FC7D6" w14:textId="1B04AA22" w:rsidR="008730D1" w:rsidRDefault="008730D1" w:rsidP="008730D1">
      <w:pPr>
        <w:pStyle w:val="ListParagraph"/>
        <w:numPr>
          <w:ilvl w:val="1"/>
          <w:numId w:val="18"/>
        </w:numPr>
        <w:tabs>
          <w:tab w:val="left" w:pos="1080"/>
        </w:tabs>
        <w:adjustRightInd/>
        <w:spacing w:before="4" w:line="249" w:lineRule="auto"/>
        <w:ind w:right="155"/>
        <w:jc w:val="both"/>
        <w:rPr>
          <w:sz w:val="20"/>
        </w:rPr>
      </w:pPr>
      <w:r>
        <w:rPr>
          <w:sz w:val="20"/>
        </w:rPr>
        <w:t>The</w:t>
      </w:r>
      <w:r>
        <w:rPr>
          <w:spacing w:val="-5"/>
          <w:sz w:val="20"/>
        </w:rPr>
        <w:t xml:space="preserve"> </w:t>
      </w:r>
      <w:r>
        <w:rPr>
          <w:sz w:val="20"/>
        </w:rPr>
        <w:t>Disassociation</w:t>
      </w:r>
      <w:r>
        <w:rPr>
          <w:spacing w:val="-5"/>
          <w:sz w:val="20"/>
        </w:rPr>
        <w:t xml:space="preserve"> </w:t>
      </w:r>
      <w:r>
        <w:rPr>
          <w:sz w:val="20"/>
        </w:rPr>
        <w:t>Timer</w:t>
      </w:r>
      <w:r>
        <w:rPr>
          <w:spacing w:val="-5"/>
          <w:sz w:val="20"/>
        </w:rPr>
        <w:t xml:space="preserve"> </w:t>
      </w:r>
      <w:r>
        <w:rPr>
          <w:sz w:val="20"/>
        </w:rPr>
        <w:t>field</w:t>
      </w:r>
      <w:r>
        <w:rPr>
          <w:spacing w:val="-5"/>
          <w:sz w:val="20"/>
        </w:rPr>
        <w:t xml:space="preserve"> </w:t>
      </w:r>
      <w:r>
        <w:rPr>
          <w:sz w:val="20"/>
        </w:rPr>
        <w:t>is</w:t>
      </w:r>
      <w:r>
        <w:rPr>
          <w:spacing w:val="-6"/>
          <w:sz w:val="20"/>
        </w:rPr>
        <w:t xml:space="preserve"> </w:t>
      </w:r>
      <w:r>
        <w:rPr>
          <w:sz w:val="20"/>
        </w:rPr>
        <w:t>set</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number</w:t>
      </w:r>
      <w:r>
        <w:rPr>
          <w:spacing w:val="-3"/>
          <w:sz w:val="20"/>
        </w:rPr>
        <w:t xml:space="preserve"> </w:t>
      </w:r>
      <w:r>
        <w:rPr>
          <w:sz w:val="20"/>
        </w:rPr>
        <w:t>of</w:t>
      </w:r>
      <w:r>
        <w:rPr>
          <w:spacing w:val="-5"/>
          <w:sz w:val="20"/>
        </w:rPr>
        <w:t xml:space="preserve"> </w:t>
      </w:r>
      <w:r>
        <w:rPr>
          <w:sz w:val="20"/>
        </w:rPr>
        <w:t>TBTTs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affiliated</w:t>
      </w:r>
      <w:r>
        <w:rPr>
          <w:spacing w:val="-4"/>
          <w:sz w:val="20"/>
        </w:rPr>
        <w:t xml:space="preserve"> </w:t>
      </w:r>
      <w:r>
        <w:rPr>
          <w:sz w:val="20"/>
        </w:rPr>
        <w:t>AP</w:t>
      </w:r>
      <w:r>
        <w:rPr>
          <w:spacing w:val="-4"/>
          <w:sz w:val="20"/>
        </w:rPr>
        <w:t xml:space="preserve"> </w:t>
      </w:r>
      <w:r>
        <w:rPr>
          <w:sz w:val="20"/>
        </w:rPr>
        <w:t>before</w:t>
      </w:r>
      <w:r>
        <w:rPr>
          <w:spacing w:val="-5"/>
          <w:sz w:val="20"/>
        </w:rPr>
        <w:t xml:space="preserve"> </w:t>
      </w:r>
      <w:r>
        <w:rPr>
          <w:sz w:val="20"/>
        </w:rPr>
        <w:t>it</w:t>
      </w:r>
      <w:r>
        <w:rPr>
          <w:spacing w:val="-5"/>
          <w:sz w:val="20"/>
        </w:rPr>
        <w:t xml:space="preserve"> </w:t>
      </w:r>
      <w:r>
        <w:rPr>
          <w:sz w:val="20"/>
        </w:rPr>
        <w:t>transmits</w:t>
      </w:r>
      <w:r>
        <w:rPr>
          <w:spacing w:val="-1"/>
          <w:sz w:val="20"/>
        </w:rPr>
        <w:t xml:space="preserve"> </w:t>
      </w:r>
      <w:r>
        <w:rPr>
          <w:sz w:val="20"/>
        </w:rPr>
        <w:t>Disassociation</w:t>
      </w:r>
      <w:r>
        <w:rPr>
          <w:spacing w:val="-1"/>
          <w:sz w:val="20"/>
        </w:rPr>
        <w:t xml:space="preserve"> </w:t>
      </w:r>
      <w:r>
        <w:rPr>
          <w:sz w:val="20"/>
        </w:rPr>
        <w:t>frame(s)</w:t>
      </w:r>
      <w:r>
        <w:rPr>
          <w:spacing w:val="-1"/>
          <w:sz w:val="20"/>
        </w:rPr>
        <w:t xml:space="preserve"> </w:t>
      </w:r>
      <w:r>
        <w:rPr>
          <w:sz w:val="20"/>
        </w:rPr>
        <w:t>to</w:t>
      </w:r>
      <w:r>
        <w:rPr>
          <w:spacing w:val="-1"/>
          <w:sz w:val="20"/>
        </w:rPr>
        <w:t xml:space="preserve"> </w:t>
      </w:r>
      <w:r>
        <w:rPr>
          <w:sz w:val="20"/>
        </w:rPr>
        <w:t>the</w:t>
      </w:r>
      <w:r>
        <w:rPr>
          <w:spacing w:val="-1"/>
          <w:sz w:val="20"/>
        </w:rPr>
        <w:t xml:space="preserve"> </w:t>
      </w:r>
      <w:r>
        <w:rPr>
          <w:color w:val="208A20"/>
          <w:sz w:val="20"/>
          <w:u w:val="single" w:color="208A20"/>
        </w:rPr>
        <w:t>(#</w:t>
      </w:r>
      <w:proofErr w:type="gramStart"/>
      <w:r>
        <w:rPr>
          <w:color w:val="208A20"/>
          <w:sz w:val="20"/>
          <w:u w:val="single" w:color="208A20"/>
        </w:rPr>
        <w:t>20051)</w:t>
      </w:r>
      <w:r>
        <w:rPr>
          <w:sz w:val="20"/>
        </w:rPr>
        <w:t>non</w:t>
      </w:r>
      <w:proofErr w:type="gramEnd"/>
      <w:r>
        <w:rPr>
          <w:sz w:val="20"/>
        </w:rPr>
        <w:t>-MLD</w:t>
      </w:r>
      <w:r>
        <w:rPr>
          <w:spacing w:val="-1"/>
          <w:sz w:val="20"/>
        </w:rPr>
        <w:t xml:space="preserve"> </w:t>
      </w:r>
      <w:r>
        <w:rPr>
          <w:sz w:val="20"/>
        </w:rPr>
        <w:t>non-AP STA(s) receiving the</w:t>
      </w:r>
      <w:r>
        <w:rPr>
          <w:spacing w:val="-1"/>
          <w:sz w:val="20"/>
        </w:rPr>
        <w:t xml:space="preserve"> </w:t>
      </w:r>
      <w:r>
        <w:rPr>
          <w:sz w:val="20"/>
        </w:rPr>
        <w:t>BSS Transition</w:t>
      </w:r>
      <w:r>
        <w:rPr>
          <w:spacing w:val="-9"/>
          <w:sz w:val="20"/>
        </w:rPr>
        <w:t xml:space="preserve"> </w:t>
      </w:r>
      <w:r>
        <w:rPr>
          <w:sz w:val="20"/>
        </w:rPr>
        <w:t>Management</w:t>
      </w:r>
      <w:r>
        <w:rPr>
          <w:spacing w:val="-9"/>
          <w:sz w:val="20"/>
        </w:rPr>
        <w:t xml:space="preserve"> </w:t>
      </w:r>
      <w:r>
        <w:rPr>
          <w:sz w:val="20"/>
        </w:rPr>
        <w:t>Request</w:t>
      </w:r>
      <w:r>
        <w:rPr>
          <w:spacing w:val="-9"/>
          <w:sz w:val="20"/>
        </w:rPr>
        <w:t xml:space="preserve"> </w:t>
      </w:r>
      <w:r>
        <w:rPr>
          <w:sz w:val="20"/>
        </w:rPr>
        <w:t>frame.</w:t>
      </w:r>
      <w:r>
        <w:rPr>
          <w:spacing w:val="-9"/>
          <w:sz w:val="20"/>
        </w:rPr>
        <w:t xml:space="preserve"> </w:t>
      </w:r>
      <w:r>
        <w:rPr>
          <w:sz w:val="20"/>
        </w:rPr>
        <w:t>The</w:t>
      </w:r>
      <w:r>
        <w:rPr>
          <w:spacing w:val="-9"/>
          <w:sz w:val="20"/>
        </w:rPr>
        <w:t xml:space="preserve"> </w:t>
      </w:r>
      <w:r>
        <w:rPr>
          <w:sz w:val="20"/>
        </w:rPr>
        <w:t>Disassociation</w:t>
      </w:r>
      <w:r>
        <w:rPr>
          <w:spacing w:val="-8"/>
          <w:sz w:val="20"/>
        </w:rPr>
        <w:t xml:space="preserve"> </w:t>
      </w:r>
      <w:r>
        <w:rPr>
          <w:sz w:val="20"/>
        </w:rPr>
        <w:t>Timer</w:t>
      </w:r>
      <w:r>
        <w:rPr>
          <w:spacing w:val="-8"/>
          <w:sz w:val="20"/>
        </w:rPr>
        <w:t xml:space="preserve"> </w:t>
      </w:r>
      <w:r>
        <w:rPr>
          <w:sz w:val="20"/>
        </w:rPr>
        <w:t>field</w:t>
      </w:r>
      <w:r>
        <w:rPr>
          <w:spacing w:val="-8"/>
          <w:sz w:val="20"/>
        </w:rPr>
        <w:t xml:space="preserve"> </w:t>
      </w:r>
      <w:r>
        <w:rPr>
          <w:sz w:val="20"/>
        </w:rPr>
        <w:t>value</w:t>
      </w:r>
      <w:r>
        <w:rPr>
          <w:spacing w:val="-8"/>
          <w:sz w:val="20"/>
        </w:rPr>
        <w:t xml:space="preserve"> </w:t>
      </w:r>
      <w:r>
        <w:rPr>
          <w:sz w:val="20"/>
        </w:rPr>
        <w:t>shall</w:t>
      </w:r>
      <w:r>
        <w:rPr>
          <w:spacing w:val="-8"/>
          <w:sz w:val="20"/>
        </w:rPr>
        <w:t xml:space="preserve"> </w:t>
      </w:r>
      <w:r>
        <w:rPr>
          <w:sz w:val="20"/>
        </w:rPr>
        <w:t>point</w:t>
      </w:r>
      <w:r>
        <w:rPr>
          <w:spacing w:val="-8"/>
          <w:sz w:val="20"/>
        </w:rPr>
        <w:t xml:space="preserve"> </w:t>
      </w:r>
      <w:r>
        <w:rPr>
          <w:sz w:val="20"/>
        </w:rPr>
        <w:t>to</w:t>
      </w:r>
      <w:r>
        <w:rPr>
          <w:spacing w:val="-8"/>
          <w:sz w:val="20"/>
        </w:rPr>
        <w:t xml:space="preserve"> </w:t>
      </w:r>
      <w:r>
        <w:rPr>
          <w:sz w:val="20"/>
        </w:rPr>
        <w:t>a</w:t>
      </w:r>
      <w:r>
        <w:rPr>
          <w:spacing w:val="-10"/>
          <w:sz w:val="20"/>
        </w:rPr>
        <w:t xml:space="preserve"> </w:t>
      </w:r>
      <w:r>
        <w:rPr>
          <w:sz w:val="20"/>
        </w:rPr>
        <w:t>TBTT</w:t>
      </w:r>
      <w:r>
        <w:rPr>
          <w:spacing w:val="-8"/>
          <w:sz w:val="20"/>
        </w:rPr>
        <w:t xml:space="preserve"> </w:t>
      </w:r>
      <w:r>
        <w:rPr>
          <w:sz w:val="20"/>
        </w:rPr>
        <w:t>at or</w:t>
      </w:r>
      <w:r>
        <w:rPr>
          <w:spacing w:val="-5"/>
          <w:sz w:val="20"/>
        </w:rPr>
        <w:t xml:space="preserve"> </w:t>
      </w:r>
      <w:r>
        <w:rPr>
          <w:sz w:val="20"/>
        </w:rPr>
        <w:t>later</w:t>
      </w:r>
      <w:r>
        <w:rPr>
          <w:spacing w:val="-7"/>
          <w:sz w:val="20"/>
        </w:rPr>
        <w:t xml:space="preserve"> </w:t>
      </w:r>
      <w:r>
        <w:rPr>
          <w:sz w:val="20"/>
        </w:rPr>
        <w:t>than</w:t>
      </w:r>
      <w:r>
        <w:rPr>
          <w:spacing w:val="-5"/>
          <w:sz w:val="20"/>
        </w:rPr>
        <w:t xml:space="preserve"> </w:t>
      </w:r>
      <w:r>
        <w:rPr>
          <w:sz w:val="20"/>
        </w:rPr>
        <w:t>the</w:t>
      </w:r>
      <w:r>
        <w:rPr>
          <w:spacing w:val="-5"/>
          <w:sz w:val="20"/>
        </w:rPr>
        <w:t xml:space="preserve"> </w:t>
      </w:r>
      <w:r>
        <w:rPr>
          <w:sz w:val="20"/>
        </w:rPr>
        <w:t>time</w:t>
      </w:r>
      <w:r>
        <w:rPr>
          <w:spacing w:val="-5"/>
          <w:sz w:val="20"/>
        </w:rPr>
        <w:t xml:space="preserve"> </w:t>
      </w:r>
      <w:r>
        <w:rPr>
          <w:sz w:val="20"/>
        </w:rPr>
        <w:t>pointed</w:t>
      </w:r>
      <w:r>
        <w:rPr>
          <w:spacing w:val="-5"/>
          <w:sz w:val="20"/>
        </w:rPr>
        <w:t xml:space="preserve"> </w:t>
      </w:r>
      <w:r>
        <w:rPr>
          <w:sz w:val="20"/>
        </w:rPr>
        <w:t>to</w:t>
      </w:r>
      <w:r>
        <w:rPr>
          <w:spacing w:val="-5"/>
          <w:sz w:val="20"/>
        </w:rPr>
        <w:t xml:space="preserve"> </w:t>
      </w:r>
      <w:r>
        <w:rPr>
          <w:sz w:val="20"/>
        </w:rPr>
        <w:t>by</w:t>
      </w:r>
      <w:r>
        <w:rPr>
          <w:spacing w:val="-6"/>
          <w:sz w:val="20"/>
        </w:rPr>
        <w:t xml:space="preserve"> </w:t>
      </w:r>
      <w:r>
        <w:rPr>
          <w:sz w:val="20"/>
        </w:rPr>
        <w:t>the</w:t>
      </w:r>
      <w:r>
        <w:rPr>
          <w:spacing w:val="-7"/>
          <w:sz w:val="20"/>
        </w:rPr>
        <w:t xml:space="preserve"> </w:t>
      </w:r>
      <w:r>
        <w:rPr>
          <w:sz w:val="20"/>
        </w:rPr>
        <w:t>value</w:t>
      </w:r>
      <w:r>
        <w:rPr>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Mapping</w:t>
      </w:r>
      <w:r>
        <w:rPr>
          <w:spacing w:val="-5"/>
          <w:sz w:val="20"/>
        </w:rPr>
        <w:t xml:space="preserve"> </w:t>
      </w:r>
      <w:r>
        <w:rPr>
          <w:sz w:val="20"/>
        </w:rPr>
        <w:t>Switch</w:t>
      </w:r>
      <w:r>
        <w:rPr>
          <w:spacing w:val="-7"/>
          <w:sz w:val="20"/>
        </w:rPr>
        <w:t xml:space="preserve"> </w:t>
      </w:r>
      <w:r>
        <w:rPr>
          <w:sz w:val="20"/>
        </w:rPr>
        <w:t>Time</w:t>
      </w:r>
      <w:r>
        <w:rPr>
          <w:spacing w:val="-5"/>
          <w:sz w:val="20"/>
        </w:rPr>
        <w:t xml:space="preserve"> </w:t>
      </w:r>
      <w:r>
        <w:rPr>
          <w:sz w:val="20"/>
        </w:rPr>
        <w:t>field</w:t>
      </w:r>
      <w:r>
        <w:rPr>
          <w:spacing w:val="-5"/>
          <w:sz w:val="20"/>
        </w:rPr>
        <w:t xml:space="preserve"> </w:t>
      </w:r>
      <w:r>
        <w:rPr>
          <w:sz w:val="20"/>
        </w:rPr>
        <w:t>for</w:t>
      </w:r>
      <w:r>
        <w:rPr>
          <w:spacing w:val="-6"/>
          <w:sz w:val="20"/>
        </w:rPr>
        <w:t xml:space="preserve"> </w:t>
      </w:r>
      <w:r>
        <w:rPr>
          <w:sz w:val="20"/>
        </w:rPr>
        <w:t>the</w:t>
      </w:r>
      <w:r>
        <w:rPr>
          <w:spacing w:val="-6"/>
          <w:sz w:val="20"/>
        </w:rPr>
        <w:t xml:space="preserve"> </w:t>
      </w:r>
      <w:r>
        <w:rPr>
          <w:sz w:val="20"/>
        </w:rPr>
        <w:t xml:space="preserve">advertised </w:t>
      </w:r>
      <w:r>
        <w:rPr>
          <w:spacing w:val="-2"/>
          <w:sz w:val="20"/>
        </w:rPr>
        <w:t>TTLM.</w:t>
      </w:r>
    </w:p>
    <w:p w14:paraId="5642480A" w14:textId="12C2D1C2" w:rsidR="008730D1" w:rsidRDefault="008730D1" w:rsidP="008730D1">
      <w:pPr>
        <w:pStyle w:val="ListParagraph"/>
        <w:numPr>
          <w:ilvl w:val="1"/>
          <w:numId w:val="18"/>
        </w:numPr>
        <w:tabs>
          <w:tab w:val="left" w:pos="1080"/>
        </w:tabs>
        <w:adjustRightInd/>
        <w:spacing w:before="4" w:line="249" w:lineRule="auto"/>
        <w:ind w:right="156"/>
        <w:jc w:val="both"/>
        <w:rPr>
          <w:sz w:val="20"/>
        </w:rPr>
      </w:pPr>
      <w:r>
        <w:rPr>
          <w:color w:val="208A20"/>
          <w:sz w:val="20"/>
          <w:u w:val="single" w:color="208A20"/>
        </w:rPr>
        <w:t>(#</w:t>
      </w:r>
      <w:proofErr w:type="gramStart"/>
      <w:r>
        <w:rPr>
          <w:color w:val="208A20"/>
          <w:sz w:val="20"/>
          <w:u w:val="single" w:color="208A20"/>
        </w:rPr>
        <w:t>19414)</w:t>
      </w:r>
      <w:r>
        <w:rPr>
          <w:sz w:val="20"/>
        </w:rPr>
        <w:t>The</w:t>
      </w:r>
      <w:proofErr w:type="gramEnd"/>
      <w:r>
        <w:rPr>
          <w:spacing w:val="-2"/>
          <w:sz w:val="20"/>
        </w:rPr>
        <w:t xml:space="preserve"> </w:t>
      </w:r>
      <w:r>
        <w:rPr>
          <w:sz w:val="20"/>
        </w:rPr>
        <w:t>BSS</w:t>
      </w:r>
      <w:r>
        <w:rPr>
          <w:spacing w:val="-2"/>
          <w:sz w:val="20"/>
        </w:rPr>
        <w:t xml:space="preserve"> </w:t>
      </w:r>
      <w:r>
        <w:rPr>
          <w:sz w:val="20"/>
        </w:rPr>
        <w:t>Termination</w:t>
      </w:r>
      <w:r>
        <w:rPr>
          <w:spacing w:val="-2"/>
          <w:sz w:val="20"/>
        </w:rPr>
        <w:t xml:space="preserve"> </w:t>
      </w:r>
      <w:r>
        <w:rPr>
          <w:sz w:val="20"/>
        </w:rPr>
        <w:t>Duration</w:t>
      </w:r>
      <w:r>
        <w:rPr>
          <w:spacing w:val="-2"/>
          <w:sz w:val="20"/>
        </w:rPr>
        <w:t xml:space="preserve"> </w:t>
      </w:r>
      <w:r>
        <w:rPr>
          <w:sz w:val="20"/>
        </w:rPr>
        <w:t>field</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present</w:t>
      </w:r>
      <w:r>
        <w:rPr>
          <w:spacing w:val="-2"/>
          <w:sz w:val="20"/>
        </w:rPr>
        <w:t xml:space="preserve"> </w:t>
      </w:r>
      <w:r>
        <w:rPr>
          <w:sz w:val="20"/>
        </w:rPr>
        <w:t>and</w:t>
      </w:r>
      <w:r>
        <w:rPr>
          <w:spacing w:val="-2"/>
          <w:sz w:val="20"/>
        </w:rPr>
        <w:t xml:space="preserve"> </w:t>
      </w:r>
      <w:r>
        <w:rPr>
          <w:sz w:val="20"/>
        </w:rPr>
        <w:t>shall</w:t>
      </w:r>
      <w:r>
        <w:rPr>
          <w:spacing w:val="-2"/>
          <w:sz w:val="20"/>
        </w:rPr>
        <w:t xml:space="preserve"> </w:t>
      </w:r>
      <w:r>
        <w:rPr>
          <w:sz w:val="20"/>
        </w:rPr>
        <w:t>contain</w:t>
      </w:r>
      <w:r>
        <w:rPr>
          <w:spacing w:val="-3"/>
          <w:sz w:val="20"/>
        </w:rPr>
        <w:t xml:space="preserve"> </w:t>
      </w:r>
      <w:r>
        <w:rPr>
          <w:sz w:val="20"/>
        </w:rPr>
        <w:t>a</w:t>
      </w:r>
      <w:r>
        <w:rPr>
          <w:spacing w:val="-2"/>
          <w:sz w:val="20"/>
        </w:rPr>
        <w:t xml:space="preserve"> </w:t>
      </w:r>
      <w:r>
        <w:rPr>
          <w:sz w:val="20"/>
        </w:rPr>
        <w:t>BSS</w:t>
      </w:r>
      <w:r>
        <w:rPr>
          <w:spacing w:val="-2"/>
          <w:sz w:val="20"/>
        </w:rPr>
        <w:t xml:space="preserve"> </w:t>
      </w:r>
      <w:r>
        <w:rPr>
          <w:sz w:val="20"/>
        </w:rPr>
        <w:t>Termination Duration subelement (see 9.4.2.35 (Neighbor Report element)), with the BSS Termination TSF</w:t>
      </w:r>
      <w:r>
        <w:rPr>
          <w:spacing w:val="-4"/>
          <w:sz w:val="20"/>
        </w:rPr>
        <w:t xml:space="preserve"> </w:t>
      </w:r>
      <w:r>
        <w:rPr>
          <w:sz w:val="20"/>
        </w:rPr>
        <w:t>field</w:t>
      </w:r>
      <w:r>
        <w:rPr>
          <w:spacing w:val="-2"/>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same</w:t>
      </w:r>
      <w:r>
        <w:rPr>
          <w:spacing w:val="-4"/>
          <w:sz w:val="20"/>
        </w:rPr>
        <w:t xml:space="preserve"> </w:t>
      </w:r>
      <w:r>
        <w:rPr>
          <w:sz w:val="20"/>
        </w:rPr>
        <w:t>time</w:t>
      </w:r>
      <w:r>
        <w:rPr>
          <w:spacing w:val="-2"/>
          <w:sz w:val="20"/>
        </w:rPr>
        <w:t xml:space="preserve"> </w:t>
      </w:r>
      <w:r>
        <w:rPr>
          <w:sz w:val="20"/>
        </w:rPr>
        <w:t>pointed</w:t>
      </w:r>
      <w:r>
        <w:rPr>
          <w:spacing w:val="-3"/>
          <w:sz w:val="20"/>
        </w:rPr>
        <w:t xml:space="preserve"> </w:t>
      </w:r>
      <w:r>
        <w:rPr>
          <w:sz w:val="20"/>
        </w:rPr>
        <w:t>by</w:t>
      </w:r>
      <w:r>
        <w:rPr>
          <w:spacing w:val="-2"/>
          <w:sz w:val="20"/>
        </w:rPr>
        <w:t xml:space="preserve"> </w:t>
      </w:r>
      <w:r>
        <w:rPr>
          <w:sz w:val="20"/>
        </w:rPr>
        <w:t>the</w:t>
      </w:r>
      <w:r>
        <w:rPr>
          <w:spacing w:val="-2"/>
          <w:sz w:val="20"/>
        </w:rPr>
        <w:t xml:space="preserve"> </w:t>
      </w:r>
      <w:r>
        <w:rPr>
          <w:sz w:val="20"/>
        </w:rPr>
        <w:t>Mapping</w:t>
      </w:r>
      <w:r>
        <w:rPr>
          <w:spacing w:val="-3"/>
          <w:sz w:val="20"/>
        </w:rPr>
        <w:t xml:space="preserve"> </w:t>
      </w:r>
      <w:r>
        <w:rPr>
          <w:sz w:val="20"/>
        </w:rPr>
        <w:t>Switch</w:t>
      </w:r>
      <w:r>
        <w:rPr>
          <w:spacing w:val="-3"/>
          <w:sz w:val="20"/>
        </w:rPr>
        <w:t xml:space="preserve"> </w:t>
      </w:r>
      <w:r>
        <w:rPr>
          <w:sz w:val="20"/>
        </w:rPr>
        <w:t>Time</w:t>
      </w:r>
      <w:r>
        <w:rPr>
          <w:spacing w:val="-3"/>
          <w:sz w:val="20"/>
        </w:rPr>
        <w:t xml:space="preserve"> </w:t>
      </w:r>
      <w:r>
        <w:rPr>
          <w:sz w:val="20"/>
        </w:rPr>
        <w:t>field</w:t>
      </w:r>
      <w:r>
        <w:rPr>
          <w:spacing w:val="-4"/>
          <w:sz w:val="20"/>
        </w:rPr>
        <w:t xml:space="preserve"> </w:t>
      </w:r>
      <w:r>
        <w:rPr>
          <w:sz w:val="20"/>
        </w:rPr>
        <w:t>value</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advertised TTLM element and the Duration field of the subelement set to the approximate value indicated by the Expected Duration field of the advertised TTLM element.</w:t>
      </w:r>
    </w:p>
    <w:p w14:paraId="47D285AB" w14:textId="77777777" w:rsidR="008730D1" w:rsidRDefault="008730D1" w:rsidP="008730D1">
      <w:pPr>
        <w:pStyle w:val="ListParagraph"/>
        <w:numPr>
          <w:ilvl w:val="1"/>
          <w:numId w:val="18"/>
        </w:numPr>
        <w:tabs>
          <w:tab w:val="left" w:pos="1080"/>
        </w:tabs>
        <w:adjustRightInd/>
        <w:spacing w:before="5" w:line="249" w:lineRule="auto"/>
        <w:ind w:right="157"/>
        <w:jc w:val="both"/>
        <w:rPr>
          <w:sz w:val="20"/>
        </w:rPr>
      </w:pPr>
      <w:r>
        <w:rPr>
          <w:sz w:val="20"/>
        </w:rPr>
        <w:t>The BSS Transition Candidate List Entries field may be included which contains one or more Neighbor Report elements in order to provide a BSS transition candidate list.</w:t>
      </w:r>
    </w:p>
    <w:p w14:paraId="725EC962" w14:textId="77777777" w:rsidR="008730D1" w:rsidRDefault="008730D1" w:rsidP="008730D1">
      <w:pPr>
        <w:pStyle w:val="ListParagraph"/>
        <w:numPr>
          <w:ilvl w:val="1"/>
          <w:numId w:val="18"/>
        </w:numPr>
        <w:tabs>
          <w:tab w:val="left" w:pos="1079"/>
        </w:tabs>
        <w:adjustRightInd/>
        <w:spacing w:before="1"/>
        <w:ind w:left="1079" w:hanging="280"/>
        <w:jc w:val="both"/>
        <w:rPr>
          <w:sz w:val="20"/>
        </w:rPr>
      </w:pPr>
      <w:r>
        <w:rPr>
          <w:sz w:val="20"/>
        </w:rPr>
        <w:t>No</w:t>
      </w:r>
      <w:r>
        <w:rPr>
          <w:spacing w:val="-5"/>
          <w:sz w:val="20"/>
        </w:rPr>
        <w:t xml:space="preserve"> </w:t>
      </w:r>
      <w:r>
        <w:rPr>
          <w:sz w:val="20"/>
        </w:rPr>
        <w:t>other</w:t>
      </w:r>
      <w:r>
        <w:rPr>
          <w:spacing w:val="-5"/>
          <w:sz w:val="20"/>
        </w:rPr>
        <w:t xml:space="preserve"> </w:t>
      </w:r>
      <w:r>
        <w:rPr>
          <w:sz w:val="20"/>
        </w:rPr>
        <w:t>optional</w:t>
      </w:r>
      <w:r>
        <w:rPr>
          <w:spacing w:val="-5"/>
          <w:sz w:val="20"/>
        </w:rPr>
        <w:t xml:space="preserve"> </w:t>
      </w:r>
      <w:r>
        <w:rPr>
          <w:sz w:val="20"/>
        </w:rPr>
        <w:t>fields</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present</w:t>
      </w:r>
      <w:r>
        <w:rPr>
          <w:spacing w:val="-5"/>
          <w:sz w:val="20"/>
        </w:rPr>
        <w:t xml:space="preserve"> </w:t>
      </w:r>
      <w:r>
        <w:rPr>
          <w:sz w:val="20"/>
        </w:rPr>
        <w:t>in</w:t>
      </w:r>
      <w:r>
        <w:rPr>
          <w:spacing w:val="-4"/>
          <w:sz w:val="20"/>
        </w:rPr>
        <w:t xml:space="preserve"> </w:t>
      </w:r>
      <w:r>
        <w:rPr>
          <w:sz w:val="20"/>
        </w:rPr>
        <w:t>the</w:t>
      </w:r>
      <w:r>
        <w:rPr>
          <w:spacing w:val="-5"/>
          <w:sz w:val="20"/>
        </w:rPr>
        <w:t xml:space="preserve"> </w:t>
      </w:r>
      <w:r>
        <w:rPr>
          <w:sz w:val="20"/>
        </w:rPr>
        <w:t>BSS</w:t>
      </w:r>
      <w:r>
        <w:rPr>
          <w:spacing w:val="-5"/>
          <w:sz w:val="20"/>
        </w:rPr>
        <w:t xml:space="preserve"> </w:t>
      </w:r>
      <w:r>
        <w:rPr>
          <w:sz w:val="20"/>
        </w:rPr>
        <w:t>Transition</w:t>
      </w:r>
      <w:r>
        <w:rPr>
          <w:spacing w:val="-5"/>
          <w:sz w:val="20"/>
        </w:rPr>
        <w:t xml:space="preserve"> </w:t>
      </w:r>
      <w:r>
        <w:rPr>
          <w:sz w:val="20"/>
        </w:rPr>
        <w:t>Management</w:t>
      </w:r>
      <w:r>
        <w:rPr>
          <w:spacing w:val="-4"/>
          <w:sz w:val="20"/>
        </w:rPr>
        <w:t xml:space="preserve"> </w:t>
      </w:r>
      <w:r>
        <w:rPr>
          <w:sz w:val="20"/>
        </w:rPr>
        <w:t>Request</w:t>
      </w:r>
      <w:r>
        <w:rPr>
          <w:spacing w:val="-5"/>
          <w:sz w:val="20"/>
        </w:rPr>
        <w:t xml:space="preserve"> </w:t>
      </w:r>
      <w:r>
        <w:rPr>
          <w:spacing w:val="-2"/>
          <w:sz w:val="20"/>
        </w:rPr>
        <w:t>frame.</w:t>
      </w:r>
    </w:p>
    <w:p w14:paraId="3960B3C1" w14:textId="2EEF9D7F" w:rsidR="008730D1" w:rsidRDefault="008730D1" w:rsidP="008730D1">
      <w:pPr>
        <w:pStyle w:val="ListParagraph"/>
        <w:numPr>
          <w:ilvl w:val="0"/>
          <w:numId w:val="18"/>
        </w:numPr>
        <w:tabs>
          <w:tab w:val="left" w:pos="797"/>
          <w:tab w:val="left" w:pos="799"/>
        </w:tabs>
        <w:adjustRightInd/>
        <w:spacing w:before="70" w:line="249" w:lineRule="auto"/>
        <w:ind w:right="156"/>
        <w:jc w:val="both"/>
        <w:rPr>
          <w:sz w:val="20"/>
        </w:rPr>
      </w:pPr>
      <w:r>
        <w:rPr>
          <w:sz w:val="20"/>
        </w:rPr>
        <w:t>The</w:t>
      </w:r>
      <w:r>
        <w:rPr>
          <w:spacing w:val="-4"/>
          <w:sz w:val="20"/>
        </w:rPr>
        <w:t xml:space="preserve"> </w:t>
      </w:r>
      <w:r>
        <w:rPr>
          <w:sz w:val="20"/>
        </w:rPr>
        <w:t>affiliated</w:t>
      </w:r>
      <w:r>
        <w:rPr>
          <w:spacing w:val="-4"/>
          <w:sz w:val="20"/>
        </w:rPr>
        <w:t xml:space="preserve"> </w:t>
      </w:r>
      <w:r>
        <w:rPr>
          <w:sz w:val="20"/>
        </w:rPr>
        <w:t>AP</w:t>
      </w:r>
      <w:r>
        <w:rPr>
          <w:spacing w:val="-4"/>
          <w:sz w:val="20"/>
        </w:rPr>
        <w:t xml:space="preserve"> </w:t>
      </w:r>
      <w:r>
        <w:rPr>
          <w:sz w:val="20"/>
        </w:rPr>
        <w:t>shall</w:t>
      </w:r>
      <w:r>
        <w:rPr>
          <w:spacing w:val="-4"/>
          <w:sz w:val="20"/>
        </w:rPr>
        <w:t xml:space="preserve"> </w:t>
      </w:r>
      <w:r>
        <w:rPr>
          <w:sz w:val="20"/>
        </w:rPr>
        <w:t>start</w:t>
      </w:r>
      <w:r>
        <w:rPr>
          <w:spacing w:val="-4"/>
          <w:sz w:val="20"/>
        </w:rPr>
        <w:t xml:space="preserve"> </w:t>
      </w:r>
      <w:r>
        <w:rPr>
          <w:sz w:val="20"/>
        </w:rPr>
        <w:t>a</w:t>
      </w:r>
      <w:r>
        <w:rPr>
          <w:spacing w:val="-4"/>
          <w:sz w:val="20"/>
        </w:rPr>
        <w:t xml:space="preserve"> </w:t>
      </w:r>
      <w:r>
        <w:rPr>
          <w:sz w:val="20"/>
        </w:rPr>
        <w:t>disassociation</w:t>
      </w:r>
      <w:r>
        <w:rPr>
          <w:spacing w:val="-4"/>
          <w:sz w:val="20"/>
        </w:rPr>
        <w:t xml:space="preserve"> </w:t>
      </w:r>
      <w:r>
        <w:rPr>
          <w:sz w:val="20"/>
        </w:rPr>
        <w:t>timer</w:t>
      </w:r>
      <w:r>
        <w:rPr>
          <w:spacing w:val="-4"/>
          <w:sz w:val="20"/>
        </w:rPr>
        <w:t xml:space="preserve"> </w:t>
      </w:r>
      <w:r>
        <w:rPr>
          <w:sz w:val="20"/>
        </w:rPr>
        <w:t>with</w:t>
      </w:r>
      <w:r>
        <w:rPr>
          <w:spacing w:val="-4"/>
          <w:sz w:val="20"/>
        </w:rPr>
        <w:t xml:space="preserve"> </w:t>
      </w:r>
      <w:r>
        <w:rPr>
          <w:sz w:val="20"/>
        </w:rPr>
        <w:t>the</w:t>
      </w:r>
      <w:r>
        <w:rPr>
          <w:spacing w:val="-4"/>
          <w:sz w:val="20"/>
        </w:rPr>
        <w:t xml:space="preserve"> </w:t>
      </w:r>
      <w:r>
        <w:rPr>
          <w:sz w:val="20"/>
        </w:rPr>
        <w:t>initial</w:t>
      </w:r>
      <w:r>
        <w:rPr>
          <w:spacing w:val="-4"/>
          <w:sz w:val="20"/>
        </w:rPr>
        <w:t xml:space="preserve"> </w:t>
      </w:r>
      <w:r>
        <w:rPr>
          <w:sz w:val="20"/>
        </w:rPr>
        <w:t>value</w:t>
      </w:r>
      <w:r>
        <w:rPr>
          <w:spacing w:val="-4"/>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value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Disassociation Timer field, and shall decrement the timer by one after transmitting each Beacon frame, until the timer has the value of 0. The Disassociation Timer field in all subsequent transmitted BSS Transition Management Request frames shall be set to the value of this timer.</w:t>
      </w:r>
    </w:p>
    <w:p w14:paraId="7035BAAC" w14:textId="777A08E4" w:rsidR="008730D1" w:rsidRDefault="008730D1" w:rsidP="008730D1">
      <w:pPr>
        <w:pStyle w:val="ListParagraph"/>
        <w:numPr>
          <w:ilvl w:val="0"/>
          <w:numId w:val="18"/>
        </w:numPr>
        <w:tabs>
          <w:tab w:val="left" w:pos="797"/>
          <w:tab w:val="left" w:pos="799"/>
        </w:tabs>
        <w:adjustRightInd/>
        <w:spacing w:before="70" w:line="249" w:lineRule="auto"/>
        <w:ind w:right="156"/>
        <w:jc w:val="both"/>
        <w:rPr>
          <w:sz w:val="20"/>
        </w:rPr>
      </w:pPr>
      <w:r>
        <w:rPr>
          <w:sz w:val="20"/>
        </w:rPr>
        <w:t>Once</w:t>
      </w:r>
      <w:r>
        <w:rPr>
          <w:spacing w:val="-6"/>
          <w:sz w:val="20"/>
        </w:rPr>
        <w:t xml:space="preserve"> </w:t>
      </w:r>
      <w:r>
        <w:rPr>
          <w:sz w:val="20"/>
        </w:rPr>
        <w:t>the</w:t>
      </w:r>
      <w:r>
        <w:rPr>
          <w:spacing w:val="-6"/>
          <w:sz w:val="20"/>
        </w:rPr>
        <w:t xml:space="preserve"> </w:t>
      </w:r>
      <w:r>
        <w:rPr>
          <w:sz w:val="20"/>
        </w:rPr>
        <w:t>disassociation</w:t>
      </w:r>
      <w:r>
        <w:rPr>
          <w:spacing w:val="-6"/>
          <w:sz w:val="20"/>
        </w:rPr>
        <w:t xml:space="preserve"> </w:t>
      </w:r>
      <w:r>
        <w:rPr>
          <w:sz w:val="20"/>
        </w:rPr>
        <w:t>timer</w:t>
      </w:r>
      <w:r>
        <w:rPr>
          <w:spacing w:val="-6"/>
          <w:sz w:val="20"/>
        </w:rPr>
        <w:t xml:space="preserve"> </w:t>
      </w:r>
      <w:r>
        <w:rPr>
          <w:sz w:val="20"/>
        </w:rPr>
        <w:t>is</w:t>
      </w:r>
      <w:r>
        <w:rPr>
          <w:spacing w:val="-6"/>
          <w:sz w:val="20"/>
        </w:rPr>
        <w:t xml:space="preserve"> </w:t>
      </w:r>
      <w:r>
        <w:rPr>
          <w:sz w:val="20"/>
        </w:rPr>
        <w:t>0,</w:t>
      </w:r>
      <w:r>
        <w:rPr>
          <w:spacing w:val="-5"/>
          <w:sz w:val="20"/>
        </w:rPr>
        <w:t xml:space="preserve"> </w:t>
      </w:r>
      <w:r>
        <w:rPr>
          <w:sz w:val="20"/>
        </w:rPr>
        <w:t>the</w:t>
      </w:r>
      <w:r>
        <w:rPr>
          <w:spacing w:val="-6"/>
          <w:sz w:val="20"/>
        </w:rPr>
        <w:t xml:space="preserve"> </w:t>
      </w:r>
      <w:r>
        <w:rPr>
          <w:sz w:val="20"/>
        </w:rPr>
        <w:t>affiliated</w:t>
      </w:r>
      <w:r>
        <w:rPr>
          <w:spacing w:val="-5"/>
          <w:sz w:val="20"/>
        </w:rPr>
        <w:t xml:space="preserve"> </w:t>
      </w:r>
      <w:r>
        <w:rPr>
          <w:sz w:val="20"/>
        </w:rPr>
        <w:t>AP</w:t>
      </w:r>
      <w:r>
        <w:rPr>
          <w:spacing w:val="-5"/>
          <w:sz w:val="20"/>
        </w:rPr>
        <w:t xml:space="preserve"> </w:t>
      </w:r>
      <w:ins w:id="10" w:author="Author">
        <w:r>
          <w:rPr>
            <w:spacing w:val="-5"/>
            <w:sz w:val="20"/>
          </w:rPr>
          <w:t xml:space="preserve">(#19164) </w:t>
        </w:r>
      </w:ins>
      <w:del w:id="11" w:author="Author">
        <w:r w:rsidDel="008730D1">
          <w:rPr>
            <w:sz w:val="20"/>
          </w:rPr>
          <w:delText>should</w:delText>
        </w:r>
        <w:r w:rsidDel="008730D1">
          <w:rPr>
            <w:spacing w:val="-6"/>
            <w:sz w:val="20"/>
          </w:rPr>
          <w:delText xml:space="preserve"> </w:delText>
        </w:r>
      </w:del>
      <w:ins w:id="12" w:author="Author">
        <w:r>
          <w:rPr>
            <w:sz w:val="20"/>
          </w:rPr>
          <w:t xml:space="preserve"> shall</w:t>
        </w:r>
        <w:r>
          <w:rPr>
            <w:spacing w:val="-6"/>
            <w:sz w:val="20"/>
          </w:rPr>
          <w:t xml:space="preserve"> </w:t>
        </w:r>
      </w:ins>
      <w:r>
        <w:rPr>
          <w:sz w:val="20"/>
        </w:rPr>
        <w:t>follow</w:t>
      </w:r>
      <w:r>
        <w:rPr>
          <w:spacing w:val="-6"/>
          <w:sz w:val="20"/>
        </w:rPr>
        <w:t xml:space="preserve"> </w:t>
      </w:r>
      <w:r>
        <w:rPr>
          <w:sz w:val="20"/>
        </w:rPr>
        <w:t>the</w:t>
      </w:r>
      <w:r>
        <w:rPr>
          <w:spacing w:val="-5"/>
          <w:sz w:val="20"/>
        </w:rPr>
        <w:t xml:space="preserve"> </w:t>
      </w:r>
      <w:r>
        <w:rPr>
          <w:sz w:val="20"/>
        </w:rPr>
        <w:t>procedure</w:t>
      </w:r>
      <w:r>
        <w:rPr>
          <w:spacing w:val="-6"/>
          <w:sz w:val="20"/>
        </w:rPr>
        <w:t xml:space="preserve"> </w:t>
      </w:r>
      <w:r>
        <w:rPr>
          <w:sz w:val="20"/>
        </w:rPr>
        <w:t>in</w:t>
      </w:r>
      <w:r>
        <w:rPr>
          <w:spacing w:val="-6"/>
          <w:sz w:val="20"/>
        </w:rPr>
        <w:t xml:space="preserve"> </w:t>
      </w:r>
      <w:r>
        <w:rPr>
          <w:sz w:val="20"/>
        </w:rPr>
        <w:t>11.3.</w:t>
      </w:r>
      <w:del w:id="13" w:author="Author">
        <w:r w:rsidDel="008730D1">
          <w:rPr>
            <w:sz w:val="20"/>
          </w:rPr>
          <w:delText>6</w:delText>
        </w:r>
      </w:del>
      <w:ins w:id="14" w:author="Author">
        <w:r>
          <w:rPr>
            <w:sz w:val="20"/>
          </w:rPr>
          <w:t>5</w:t>
        </w:r>
      </w:ins>
      <w:r>
        <w:rPr>
          <w:sz w:val="20"/>
        </w:rPr>
        <w:t>.8</w:t>
      </w:r>
      <w:r>
        <w:rPr>
          <w:spacing w:val="-5"/>
          <w:sz w:val="20"/>
        </w:rPr>
        <w:t xml:space="preserve"> </w:t>
      </w:r>
      <w:r>
        <w:rPr>
          <w:sz w:val="20"/>
        </w:rPr>
        <w:t>(AP,</w:t>
      </w:r>
      <w:r>
        <w:rPr>
          <w:spacing w:val="-6"/>
          <w:sz w:val="20"/>
        </w:rPr>
        <w:t xml:space="preserve"> </w:t>
      </w:r>
      <w:r>
        <w:rPr>
          <w:sz w:val="20"/>
        </w:rPr>
        <w:t>AP MLD,</w:t>
      </w:r>
      <w:r>
        <w:rPr>
          <w:spacing w:val="-6"/>
          <w:sz w:val="20"/>
        </w:rPr>
        <w:t xml:space="preserve"> </w:t>
      </w:r>
      <w:r>
        <w:rPr>
          <w:sz w:val="20"/>
        </w:rPr>
        <w:t>or</w:t>
      </w:r>
      <w:r>
        <w:rPr>
          <w:spacing w:val="-6"/>
          <w:sz w:val="20"/>
        </w:rPr>
        <w:t xml:space="preserve"> </w:t>
      </w:r>
      <w:r>
        <w:rPr>
          <w:sz w:val="20"/>
        </w:rPr>
        <w:t>PCP</w:t>
      </w:r>
      <w:r>
        <w:rPr>
          <w:spacing w:val="-6"/>
          <w:sz w:val="20"/>
        </w:rPr>
        <w:t xml:space="preserve"> </w:t>
      </w:r>
      <w:r>
        <w:rPr>
          <w:sz w:val="20"/>
        </w:rPr>
        <w:t>disassociation</w:t>
      </w:r>
      <w:r>
        <w:rPr>
          <w:spacing w:val="-6"/>
          <w:sz w:val="20"/>
        </w:rPr>
        <w:t xml:space="preserve"> </w:t>
      </w:r>
      <w:r>
        <w:rPr>
          <w:sz w:val="20"/>
        </w:rPr>
        <w:t>initiation</w:t>
      </w:r>
      <w:r>
        <w:rPr>
          <w:spacing w:val="-5"/>
          <w:sz w:val="20"/>
        </w:rPr>
        <w:t xml:space="preserve"> </w:t>
      </w:r>
      <w:r>
        <w:rPr>
          <w:sz w:val="20"/>
        </w:rPr>
        <w:t>procedure)</w:t>
      </w:r>
      <w:r>
        <w:rPr>
          <w:spacing w:val="-7"/>
          <w:sz w:val="20"/>
        </w:rPr>
        <w:t xml:space="preserve"> </w:t>
      </w:r>
      <w:r>
        <w:rPr>
          <w:sz w:val="20"/>
        </w:rPr>
        <w:t>to</w:t>
      </w:r>
      <w:r>
        <w:rPr>
          <w:spacing w:val="-6"/>
          <w:sz w:val="20"/>
        </w:rPr>
        <w:t xml:space="preserve"> </w:t>
      </w:r>
      <w:r>
        <w:rPr>
          <w:sz w:val="20"/>
        </w:rPr>
        <w:t>transmit</w:t>
      </w:r>
      <w:r>
        <w:rPr>
          <w:spacing w:val="-6"/>
          <w:sz w:val="20"/>
        </w:rPr>
        <w:t xml:space="preserve"> </w:t>
      </w:r>
      <w:r>
        <w:rPr>
          <w:sz w:val="20"/>
        </w:rPr>
        <w:t>Disassociation</w:t>
      </w:r>
      <w:r>
        <w:rPr>
          <w:spacing w:val="-7"/>
          <w:sz w:val="20"/>
        </w:rPr>
        <w:t xml:space="preserve"> </w:t>
      </w:r>
      <w:r>
        <w:rPr>
          <w:sz w:val="20"/>
        </w:rPr>
        <w:t>frames</w:t>
      </w:r>
      <w:r>
        <w:rPr>
          <w:spacing w:val="-6"/>
          <w:sz w:val="20"/>
        </w:rPr>
        <w:t xml:space="preserve"> </w:t>
      </w:r>
      <w:r>
        <w:rPr>
          <w:sz w:val="20"/>
        </w:rPr>
        <w:t>to</w:t>
      </w:r>
      <w:r>
        <w:rPr>
          <w:spacing w:val="-6"/>
          <w:sz w:val="20"/>
        </w:rPr>
        <w:t xml:space="preserve"> </w:t>
      </w:r>
      <w:r>
        <w:rPr>
          <w:sz w:val="20"/>
        </w:rPr>
        <w:t>all</w:t>
      </w:r>
      <w:r>
        <w:rPr>
          <w:spacing w:val="-6"/>
          <w:sz w:val="20"/>
        </w:rPr>
        <w:t xml:space="preserve"> </w:t>
      </w:r>
      <w:r>
        <w:rPr>
          <w:sz w:val="20"/>
        </w:rPr>
        <w:t>associated non-MLD non-AP STAs (i.e., that are not affiliated with a non-AP MLD). The affiliated AP shall not transmit Disassociation frames until the disassociation timer is 0.</w:t>
      </w:r>
    </w:p>
    <w:p w14:paraId="3DB0F667" w14:textId="5BF636E7" w:rsidR="008730D1" w:rsidRDefault="008730D1" w:rsidP="008730D1">
      <w:pPr>
        <w:pStyle w:val="BodyText"/>
        <w:kinsoku w:val="0"/>
        <w:overflowPunct w:val="0"/>
        <w:spacing w:before="1" w:line="249" w:lineRule="auto"/>
        <w:ind w:left="159" w:right="155"/>
        <w:jc w:val="both"/>
        <w:rPr>
          <w:sz w:val="22"/>
          <w:szCs w:val="22"/>
          <w:highlight w:val="yellow"/>
        </w:rPr>
      </w:pPr>
    </w:p>
    <w:p w14:paraId="4782F7FC" w14:textId="77777777" w:rsidR="008730D1" w:rsidRPr="008730D1" w:rsidRDefault="008730D1" w:rsidP="00EA6093">
      <w:pPr>
        <w:pStyle w:val="BodyText"/>
        <w:kinsoku w:val="0"/>
        <w:overflowPunct w:val="0"/>
        <w:spacing w:before="1" w:line="249" w:lineRule="auto"/>
        <w:ind w:left="159" w:right="155"/>
        <w:jc w:val="both"/>
        <w:rPr>
          <w:ins w:id="15" w:author="Author"/>
          <w:sz w:val="22"/>
          <w:szCs w:val="22"/>
          <w:highlight w:val="yellow"/>
        </w:rPr>
      </w:pPr>
    </w:p>
    <w:p w14:paraId="321612FE" w14:textId="6211DC78" w:rsidR="00EA6093" w:rsidRDefault="00EA6093" w:rsidP="00EA6093">
      <w:pPr>
        <w:pStyle w:val="BodyText"/>
        <w:kinsoku w:val="0"/>
        <w:overflowPunct w:val="0"/>
        <w:spacing w:before="1" w:line="249" w:lineRule="auto"/>
        <w:ind w:left="159" w:right="155"/>
        <w:jc w:val="both"/>
      </w:pPr>
      <w:r w:rsidRPr="00187297">
        <w:rPr>
          <w:b/>
          <w:bCs/>
          <w:i/>
          <w:iCs/>
          <w:sz w:val="22"/>
          <w:szCs w:val="22"/>
          <w:highlight w:val="yellow"/>
        </w:rPr>
        <w:t xml:space="preserve">Change the </w:t>
      </w:r>
      <w:r w:rsidR="00753BD1">
        <w:rPr>
          <w:b/>
          <w:bCs/>
          <w:i/>
          <w:iCs/>
          <w:sz w:val="22"/>
          <w:szCs w:val="22"/>
          <w:highlight w:val="yellow"/>
        </w:rPr>
        <w:t>5</w:t>
      </w:r>
      <w:r w:rsidR="00187297"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16635FCC" w14:textId="77777777" w:rsidR="00EA6093" w:rsidRDefault="00EA6093" w:rsidP="00EA6093">
      <w:pPr>
        <w:pStyle w:val="BodyText"/>
        <w:kinsoku w:val="0"/>
        <w:overflowPunct w:val="0"/>
        <w:spacing w:before="1" w:line="249" w:lineRule="auto"/>
        <w:ind w:left="159" w:right="155"/>
        <w:jc w:val="both"/>
      </w:pPr>
    </w:p>
    <w:p w14:paraId="48065F7C" w14:textId="77777777" w:rsidR="00753BD1" w:rsidRDefault="00753BD1" w:rsidP="00753BD1">
      <w:pPr>
        <w:pStyle w:val="BodyText"/>
        <w:kinsoku w:val="0"/>
        <w:overflowPunct w:val="0"/>
        <w:spacing w:line="249" w:lineRule="auto"/>
        <w:ind w:left="159" w:right="157"/>
        <w:jc w:val="both"/>
      </w:pPr>
      <w:r>
        <w:t>When</w:t>
      </w:r>
      <w:r>
        <w:rPr>
          <w:spacing w:val="-8"/>
        </w:rPr>
        <w:t xml:space="preserve"> </w:t>
      </w:r>
      <w:r>
        <w:t>an</w:t>
      </w:r>
      <w:r>
        <w:rPr>
          <w:spacing w:val="-6"/>
        </w:rPr>
        <w:t xml:space="preserve"> </w:t>
      </w:r>
      <w:r>
        <w:t>AP</w:t>
      </w:r>
      <w:r>
        <w:rPr>
          <w:spacing w:val="-8"/>
        </w:rPr>
        <w:t xml:space="preserve"> </w:t>
      </w:r>
      <w:r>
        <w:t>MLD</w:t>
      </w:r>
      <w:r>
        <w:rPr>
          <w:spacing w:val="-8"/>
        </w:rPr>
        <w:t xml:space="preserve"> </w:t>
      </w:r>
      <w:r>
        <w:t>advertises</w:t>
      </w:r>
      <w:r>
        <w:rPr>
          <w:spacing w:val="-6"/>
        </w:rPr>
        <w:t xml:space="preserve"> </w:t>
      </w:r>
      <w:r>
        <w:t>that</w:t>
      </w:r>
      <w:r>
        <w:rPr>
          <w:spacing w:val="-8"/>
        </w:rPr>
        <w:t xml:space="preserve"> </w:t>
      </w:r>
      <w:r>
        <w:t>a</w:t>
      </w:r>
      <w:r>
        <w:rPr>
          <w:spacing w:val="-6"/>
        </w:rPr>
        <w:t xml:space="preserve"> </w:t>
      </w:r>
      <w:r>
        <w:t>link</w:t>
      </w:r>
      <w:r>
        <w:rPr>
          <w:spacing w:val="-8"/>
        </w:rPr>
        <w:t xml:space="preserve"> </w:t>
      </w:r>
      <w:r>
        <w:t>is</w:t>
      </w:r>
      <w:r>
        <w:rPr>
          <w:spacing w:val="-6"/>
        </w:rPr>
        <w:t xml:space="preserve"> </w:t>
      </w:r>
      <w:r>
        <w:t>disabled</w:t>
      </w:r>
      <w:r>
        <w:rPr>
          <w:spacing w:val="-8"/>
        </w:rPr>
        <w:t xml:space="preserve"> </w:t>
      </w:r>
      <w:r>
        <w:t>for</w:t>
      </w:r>
      <w:r>
        <w:rPr>
          <w:spacing w:val="-6"/>
        </w:rPr>
        <w:t xml:space="preserve"> </w:t>
      </w:r>
      <w:r>
        <w:t>all</w:t>
      </w:r>
      <w:r>
        <w:rPr>
          <w:spacing w:val="-6"/>
        </w:rPr>
        <w:t xml:space="preserve"> </w:t>
      </w:r>
      <w:r>
        <w:t>associated</w:t>
      </w:r>
      <w:r>
        <w:rPr>
          <w:spacing w:val="-6"/>
        </w:rPr>
        <w:t xml:space="preserve"> </w:t>
      </w:r>
      <w:r>
        <w:t>non-AP</w:t>
      </w:r>
      <w:r>
        <w:rPr>
          <w:spacing w:val="-7"/>
        </w:rPr>
        <w:t xml:space="preserve"> </w:t>
      </w:r>
      <w:r>
        <w:t>MLDs,</w:t>
      </w:r>
      <w:r>
        <w:rPr>
          <w:spacing w:val="-7"/>
        </w:rPr>
        <w:t xml:space="preserve"> </w:t>
      </w:r>
      <w:r>
        <w:t>after</w:t>
      </w:r>
      <w:r>
        <w:rPr>
          <w:spacing w:val="-7"/>
        </w:rPr>
        <w:t xml:space="preserve"> </w:t>
      </w:r>
      <w:r>
        <w:t>the</w:t>
      </w:r>
      <w:r>
        <w:rPr>
          <w:spacing w:val="-8"/>
        </w:rPr>
        <w:t xml:space="preserve"> </w:t>
      </w:r>
      <w:r>
        <w:t>time</w:t>
      </w:r>
      <w:r>
        <w:rPr>
          <w:spacing w:val="-7"/>
        </w:rPr>
        <w:t xml:space="preserve"> </w:t>
      </w:r>
      <w:r>
        <w:t>indicated by the Mapping Switch Time field is reached:</w:t>
      </w:r>
    </w:p>
    <w:p w14:paraId="3789E79F" w14:textId="592A7BEA" w:rsidR="00753BD1" w:rsidRDefault="00753BD1" w:rsidP="00753BD1">
      <w:pPr>
        <w:pStyle w:val="ListParagraph"/>
        <w:numPr>
          <w:ilvl w:val="0"/>
          <w:numId w:val="15"/>
        </w:numPr>
        <w:tabs>
          <w:tab w:val="left" w:pos="759"/>
        </w:tabs>
        <w:kinsoku w:val="0"/>
        <w:overflowPunct w:val="0"/>
        <w:spacing w:before="62" w:line="249" w:lineRule="auto"/>
        <w:ind w:left="759" w:right="157"/>
        <w:jc w:val="both"/>
        <w:rPr>
          <w:sz w:val="20"/>
          <w:szCs w:val="20"/>
        </w:rPr>
      </w:pPr>
      <w:r>
        <w:rPr>
          <w:sz w:val="20"/>
          <w:szCs w:val="20"/>
        </w:rPr>
        <w:t xml:space="preserve">the Disabled Link Indication subfield shall be set to 1 in the MLD Parameters subfield </w:t>
      </w:r>
      <w:ins w:id="16" w:author="Author">
        <w:r w:rsidRPr="00753BD1">
          <w:rPr>
            <w:sz w:val="18"/>
            <w:szCs w:val="18"/>
          </w:rPr>
          <w:t>(#20052)</w:t>
        </w:r>
      </w:ins>
      <w:del w:id="17" w:author="Author">
        <w:r w:rsidDel="00753BD1">
          <w:rPr>
            <w:sz w:val="20"/>
            <w:szCs w:val="20"/>
          </w:rPr>
          <w:delText>that is included in</w:delText>
        </w:r>
      </w:del>
      <w:ins w:id="18" w:author="Author">
        <w:r>
          <w:rPr>
            <w:sz w:val="20"/>
            <w:szCs w:val="20"/>
          </w:rPr>
          <w:t>of</w:t>
        </w:r>
      </w:ins>
      <w:r>
        <w:rPr>
          <w:sz w:val="20"/>
          <w:szCs w:val="20"/>
        </w:rPr>
        <w:t xml:space="preserve"> the TBTT Information field corresponding to the AP affiliated with the AP MLD where the affiliated AP </w:t>
      </w:r>
      <w:r>
        <w:rPr>
          <w:sz w:val="20"/>
          <w:szCs w:val="20"/>
        </w:rPr>
        <w:lastRenderedPageBreak/>
        <w:t xml:space="preserve">operates on the link that is being disabled and </w:t>
      </w:r>
      <w:del w:id="19" w:author="Author">
        <w:r w:rsidDel="00611088">
          <w:rPr>
            <w:sz w:val="20"/>
            <w:szCs w:val="20"/>
          </w:rPr>
          <w:delText xml:space="preserve">the TBTT Information field </w:delText>
        </w:r>
      </w:del>
      <w:r>
        <w:rPr>
          <w:sz w:val="20"/>
          <w:szCs w:val="20"/>
        </w:rPr>
        <w:t>is contained</w:t>
      </w:r>
      <w:r>
        <w:rPr>
          <w:spacing w:val="-1"/>
          <w:sz w:val="20"/>
          <w:szCs w:val="20"/>
        </w:rPr>
        <w:t xml:space="preserve"> </w:t>
      </w:r>
      <w:r>
        <w:rPr>
          <w:sz w:val="20"/>
          <w:szCs w:val="20"/>
        </w:rPr>
        <w:t>in</w:t>
      </w:r>
      <w:r>
        <w:rPr>
          <w:spacing w:val="-1"/>
          <w:sz w:val="20"/>
          <w:szCs w:val="20"/>
        </w:rPr>
        <w:t xml:space="preserve"> </w:t>
      </w:r>
      <w:r>
        <w:rPr>
          <w:sz w:val="20"/>
          <w:szCs w:val="20"/>
        </w:rPr>
        <w:t>the</w:t>
      </w:r>
      <w:r>
        <w:rPr>
          <w:spacing w:val="-1"/>
          <w:sz w:val="20"/>
          <w:szCs w:val="20"/>
        </w:rPr>
        <w:t xml:space="preserve"> </w:t>
      </w:r>
      <w:r>
        <w:rPr>
          <w:sz w:val="20"/>
          <w:szCs w:val="20"/>
        </w:rPr>
        <w:t>Reduced</w:t>
      </w:r>
      <w:r>
        <w:rPr>
          <w:spacing w:val="-1"/>
          <w:sz w:val="20"/>
          <w:szCs w:val="20"/>
        </w:rPr>
        <w:t xml:space="preserve"> </w:t>
      </w:r>
      <w:r>
        <w:rPr>
          <w:sz w:val="20"/>
          <w:szCs w:val="20"/>
        </w:rPr>
        <w:t>Neighbor</w:t>
      </w:r>
      <w:r>
        <w:rPr>
          <w:spacing w:val="-2"/>
          <w:sz w:val="20"/>
          <w:szCs w:val="20"/>
        </w:rPr>
        <w:t xml:space="preserve"> </w:t>
      </w:r>
      <w:r>
        <w:rPr>
          <w:sz w:val="20"/>
          <w:szCs w:val="20"/>
        </w:rPr>
        <w:t>Report element carried in the</w:t>
      </w:r>
      <w:r>
        <w:rPr>
          <w:spacing w:val="-2"/>
          <w:sz w:val="20"/>
          <w:szCs w:val="20"/>
        </w:rPr>
        <w:t xml:space="preserve"> </w:t>
      </w:r>
      <w:r>
        <w:rPr>
          <w:sz w:val="20"/>
          <w:szCs w:val="20"/>
        </w:rPr>
        <w:t>Beacon or Probe Response frames transmitted by:</w:t>
      </w:r>
    </w:p>
    <w:p w14:paraId="408794DB" w14:textId="778F5B57" w:rsidR="00753BD1" w:rsidRDefault="00753BD1" w:rsidP="00753BD1">
      <w:pPr>
        <w:pStyle w:val="ListParagraph"/>
        <w:numPr>
          <w:ilvl w:val="1"/>
          <w:numId w:val="15"/>
        </w:numPr>
        <w:tabs>
          <w:tab w:val="left" w:pos="1080"/>
        </w:tabs>
        <w:kinsoku w:val="0"/>
        <w:overflowPunct w:val="0"/>
        <w:spacing w:before="64" w:line="249" w:lineRule="auto"/>
        <w:ind w:right="159"/>
        <w:jc w:val="both"/>
        <w:rPr>
          <w:sz w:val="20"/>
          <w:szCs w:val="20"/>
        </w:rPr>
      </w:pPr>
      <w:r>
        <w:rPr>
          <w:sz w:val="20"/>
          <w:szCs w:val="20"/>
        </w:rPr>
        <w:t>any</w:t>
      </w:r>
      <w:r>
        <w:rPr>
          <w:spacing w:val="-2"/>
          <w:sz w:val="20"/>
          <w:szCs w:val="20"/>
        </w:rPr>
        <w:t xml:space="preserve"> </w:t>
      </w:r>
      <w:r>
        <w:rPr>
          <w:sz w:val="20"/>
          <w:szCs w:val="20"/>
        </w:rPr>
        <w:t>of</w:t>
      </w:r>
      <w:r>
        <w:rPr>
          <w:spacing w:val="-2"/>
          <w:sz w:val="20"/>
          <w:szCs w:val="20"/>
        </w:rPr>
        <w:t xml:space="preserve"> </w:t>
      </w:r>
      <w:r>
        <w:rPr>
          <w:sz w:val="20"/>
          <w:szCs w:val="20"/>
        </w:rPr>
        <w:t>the</w:t>
      </w:r>
      <w:r>
        <w:rPr>
          <w:spacing w:val="-2"/>
          <w:sz w:val="20"/>
          <w:szCs w:val="20"/>
        </w:rPr>
        <w:t xml:space="preserve"> </w:t>
      </w:r>
      <w:r>
        <w:rPr>
          <w:sz w:val="20"/>
          <w:szCs w:val="20"/>
        </w:rPr>
        <w:t>APs</w:t>
      </w:r>
      <w:r>
        <w:rPr>
          <w:spacing w:val="-3"/>
          <w:sz w:val="20"/>
          <w:szCs w:val="20"/>
        </w:rPr>
        <w:t xml:space="preserve"> </w:t>
      </w:r>
      <w:r>
        <w:rPr>
          <w:sz w:val="20"/>
          <w:szCs w:val="20"/>
        </w:rPr>
        <w:t>affiliated</w:t>
      </w:r>
      <w:r>
        <w:rPr>
          <w:spacing w:val="-2"/>
          <w:sz w:val="20"/>
          <w:szCs w:val="20"/>
        </w:rPr>
        <w:t xml:space="preserve"> </w:t>
      </w:r>
      <w:r>
        <w:rPr>
          <w:sz w:val="20"/>
          <w:szCs w:val="20"/>
        </w:rPr>
        <w:t>with</w:t>
      </w:r>
      <w:r>
        <w:rPr>
          <w:spacing w:val="-3"/>
          <w:sz w:val="20"/>
          <w:szCs w:val="20"/>
        </w:rPr>
        <w:t xml:space="preserve"> </w:t>
      </w:r>
      <w:r>
        <w:rPr>
          <w:sz w:val="20"/>
          <w:szCs w:val="20"/>
        </w:rPr>
        <w:t>the</w:t>
      </w:r>
      <w:r>
        <w:rPr>
          <w:spacing w:val="-3"/>
          <w:sz w:val="20"/>
          <w:szCs w:val="20"/>
        </w:rPr>
        <w:t xml:space="preserve"> </w:t>
      </w:r>
      <w:r>
        <w:rPr>
          <w:sz w:val="20"/>
          <w:szCs w:val="20"/>
        </w:rPr>
        <w:t>same</w:t>
      </w:r>
      <w:r>
        <w:rPr>
          <w:spacing w:val="-3"/>
          <w:sz w:val="20"/>
          <w:szCs w:val="20"/>
        </w:rPr>
        <w:t xml:space="preserve"> </w:t>
      </w:r>
      <w:r>
        <w:rPr>
          <w:sz w:val="20"/>
          <w:szCs w:val="20"/>
        </w:rPr>
        <w:t>AP</w:t>
      </w:r>
      <w:r>
        <w:rPr>
          <w:spacing w:val="-3"/>
          <w:sz w:val="20"/>
          <w:szCs w:val="20"/>
        </w:rPr>
        <w:t xml:space="preserve"> </w:t>
      </w:r>
      <w:r>
        <w:rPr>
          <w:sz w:val="20"/>
          <w:szCs w:val="20"/>
        </w:rPr>
        <w:t>MLD</w:t>
      </w:r>
      <w:r>
        <w:rPr>
          <w:spacing w:val="-3"/>
          <w:sz w:val="20"/>
          <w:szCs w:val="20"/>
        </w:rPr>
        <w:t xml:space="preserve"> </w:t>
      </w:r>
      <w:r>
        <w:rPr>
          <w:sz w:val="20"/>
          <w:szCs w:val="20"/>
        </w:rPr>
        <w:t>as</w:t>
      </w:r>
      <w:r>
        <w:rPr>
          <w:spacing w:val="-2"/>
          <w:sz w:val="20"/>
          <w:szCs w:val="20"/>
        </w:rPr>
        <w:t xml:space="preserve"> </w:t>
      </w:r>
      <w:r>
        <w:rPr>
          <w:sz w:val="20"/>
          <w:szCs w:val="20"/>
        </w:rPr>
        <w:t>the</w:t>
      </w:r>
      <w:r>
        <w:rPr>
          <w:spacing w:val="-3"/>
          <w:sz w:val="20"/>
          <w:szCs w:val="20"/>
        </w:rPr>
        <w:t xml:space="preserve"> </w:t>
      </w:r>
      <w:r>
        <w:rPr>
          <w:sz w:val="20"/>
          <w:szCs w:val="20"/>
        </w:rPr>
        <w:t>AP</w:t>
      </w:r>
      <w:r>
        <w:rPr>
          <w:spacing w:val="-3"/>
          <w:sz w:val="20"/>
          <w:szCs w:val="20"/>
        </w:rPr>
        <w:t xml:space="preserve"> </w:t>
      </w:r>
      <w:r>
        <w:rPr>
          <w:sz w:val="20"/>
          <w:szCs w:val="20"/>
        </w:rPr>
        <w:t>that</w:t>
      </w:r>
      <w:r>
        <w:rPr>
          <w:spacing w:val="-2"/>
          <w:sz w:val="20"/>
          <w:szCs w:val="20"/>
        </w:rPr>
        <w:t xml:space="preserve"> </w:t>
      </w:r>
      <w:r>
        <w:rPr>
          <w:sz w:val="20"/>
          <w:szCs w:val="20"/>
        </w:rPr>
        <w:t>operates</w:t>
      </w:r>
      <w:r>
        <w:rPr>
          <w:spacing w:val="-3"/>
          <w:sz w:val="20"/>
          <w:szCs w:val="20"/>
        </w:rPr>
        <w:t xml:space="preserve"> </w:t>
      </w:r>
      <w:r>
        <w:rPr>
          <w:sz w:val="20"/>
          <w:szCs w:val="20"/>
        </w:rPr>
        <w:t>on</w:t>
      </w:r>
      <w:r>
        <w:rPr>
          <w:spacing w:val="-3"/>
          <w:sz w:val="20"/>
          <w:szCs w:val="20"/>
        </w:rPr>
        <w:t xml:space="preserve"> </w:t>
      </w:r>
      <w:r>
        <w:rPr>
          <w:sz w:val="20"/>
          <w:szCs w:val="20"/>
        </w:rPr>
        <w:t>the</w:t>
      </w:r>
      <w:r>
        <w:rPr>
          <w:spacing w:val="-3"/>
          <w:sz w:val="20"/>
          <w:szCs w:val="20"/>
        </w:rPr>
        <w:t xml:space="preserve"> </w:t>
      </w:r>
      <w:r>
        <w:rPr>
          <w:sz w:val="20"/>
          <w:szCs w:val="20"/>
        </w:rPr>
        <w:t>link</w:t>
      </w:r>
      <w:r>
        <w:rPr>
          <w:spacing w:val="-2"/>
          <w:sz w:val="20"/>
          <w:szCs w:val="20"/>
        </w:rPr>
        <w:t xml:space="preserve"> </w:t>
      </w:r>
      <w:r>
        <w:rPr>
          <w:sz w:val="20"/>
          <w:szCs w:val="20"/>
        </w:rPr>
        <w:t>that</w:t>
      </w:r>
      <w:r>
        <w:rPr>
          <w:spacing w:val="-3"/>
          <w:sz w:val="20"/>
          <w:szCs w:val="20"/>
        </w:rPr>
        <w:t xml:space="preserve"> </w:t>
      </w:r>
      <w:r>
        <w:rPr>
          <w:sz w:val="20"/>
          <w:szCs w:val="20"/>
        </w:rPr>
        <w:t>is</w:t>
      </w:r>
      <w:r>
        <w:rPr>
          <w:spacing w:val="-3"/>
          <w:sz w:val="20"/>
          <w:szCs w:val="20"/>
        </w:rPr>
        <w:t xml:space="preserve"> </w:t>
      </w:r>
      <w:r>
        <w:rPr>
          <w:sz w:val="20"/>
          <w:szCs w:val="20"/>
        </w:rPr>
        <w:t>being disabled and</w:t>
      </w:r>
    </w:p>
    <w:p w14:paraId="51B0124A" w14:textId="3F94308D" w:rsidR="00753BD1" w:rsidRDefault="00753BD1" w:rsidP="00753BD1">
      <w:pPr>
        <w:pStyle w:val="ListParagraph"/>
        <w:numPr>
          <w:ilvl w:val="1"/>
          <w:numId w:val="15"/>
        </w:numPr>
        <w:tabs>
          <w:tab w:val="left" w:pos="1080"/>
        </w:tabs>
        <w:kinsoku w:val="0"/>
        <w:overflowPunct w:val="0"/>
        <w:spacing w:before="64" w:line="249" w:lineRule="auto"/>
        <w:ind w:right="159"/>
        <w:jc w:val="both"/>
        <w:rPr>
          <w:sz w:val="20"/>
          <w:szCs w:val="20"/>
        </w:rPr>
      </w:pPr>
      <w:r>
        <w:rPr>
          <w:sz w:val="20"/>
          <w:szCs w:val="20"/>
        </w:rPr>
        <w:t>any APs that have set the Co-Located AP subfield of the BSS Parameters subfield of the TBTT Information field to 1 for the affiliated AP that operates on the link that is being disabled.</w:t>
      </w:r>
    </w:p>
    <w:p w14:paraId="5C5F86C4" w14:textId="08DA73AC" w:rsidR="00E230FA" w:rsidRDefault="00E230FA" w:rsidP="00753BD1">
      <w:pPr>
        <w:pStyle w:val="BodyText"/>
        <w:kinsoku w:val="0"/>
        <w:overflowPunct w:val="0"/>
      </w:pPr>
    </w:p>
    <w:p w14:paraId="4C2CE91F" w14:textId="77777777" w:rsidR="00A00BA3" w:rsidRDefault="00A00BA3" w:rsidP="00A00BA3">
      <w:pPr>
        <w:pStyle w:val="BodyText"/>
        <w:kinsoku w:val="0"/>
        <w:overflowPunct w:val="0"/>
        <w:spacing w:before="103" w:line="249" w:lineRule="auto"/>
        <w:ind w:left="799" w:right="157"/>
        <w:jc w:val="both"/>
      </w:pPr>
      <w:r>
        <w:t>If</w:t>
      </w:r>
      <w:r>
        <w:rPr>
          <w:spacing w:val="-8"/>
        </w:rPr>
        <w:t xml:space="preserve"> </w:t>
      </w:r>
      <w:r>
        <w:t>the</w:t>
      </w:r>
      <w:r>
        <w:rPr>
          <w:spacing w:val="-8"/>
        </w:rPr>
        <w:t xml:space="preserve"> </w:t>
      </w:r>
      <w:r>
        <w:t>Disabled</w:t>
      </w:r>
      <w:r>
        <w:rPr>
          <w:spacing w:val="-8"/>
        </w:rPr>
        <w:t xml:space="preserve"> </w:t>
      </w:r>
      <w:r>
        <w:t>Link</w:t>
      </w:r>
      <w:r>
        <w:rPr>
          <w:spacing w:val="-8"/>
        </w:rPr>
        <w:t xml:space="preserve"> </w:t>
      </w:r>
      <w:r>
        <w:t>Indication</w:t>
      </w:r>
      <w:r>
        <w:rPr>
          <w:spacing w:val="-8"/>
        </w:rPr>
        <w:t xml:space="preserve"> </w:t>
      </w:r>
      <w:r>
        <w:t>subfield</w:t>
      </w:r>
      <w:r>
        <w:rPr>
          <w:spacing w:val="-8"/>
        </w:rPr>
        <w:t xml:space="preserve"> </w:t>
      </w:r>
      <w:r>
        <w:t>corresponding</w:t>
      </w:r>
      <w:r>
        <w:rPr>
          <w:spacing w:val="-7"/>
        </w:rPr>
        <w:t xml:space="preserve"> </w:t>
      </w:r>
      <w:r>
        <w:t>to</w:t>
      </w:r>
      <w:r>
        <w:rPr>
          <w:spacing w:val="-8"/>
        </w:rPr>
        <w:t xml:space="preserve"> </w:t>
      </w:r>
      <w:r>
        <w:t>a</w:t>
      </w:r>
      <w:r>
        <w:rPr>
          <w:spacing w:val="-9"/>
        </w:rPr>
        <w:t xml:space="preserve"> </w:t>
      </w:r>
      <w:r>
        <w:t>reported</w:t>
      </w:r>
      <w:r>
        <w:rPr>
          <w:spacing w:val="-8"/>
        </w:rPr>
        <w:t xml:space="preserve"> </w:t>
      </w:r>
      <w:r>
        <w:t>AP</w:t>
      </w:r>
      <w:r>
        <w:rPr>
          <w:spacing w:val="-9"/>
        </w:rPr>
        <w:t xml:space="preserve"> </w:t>
      </w:r>
      <w:r>
        <w:t>is</w:t>
      </w:r>
      <w:r>
        <w:rPr>
          <w:spacing w:val="-9"/>
        </w:rPr>
        <w:t xml:space="preserve"> </w:t>
      </w:r>
      <w:r>
        <w:t>set</w:t>
      </w:r>
      <w:r>
        <w:rPr>
          <w:spacing w:val="-8"/>
        </w:rPr>
        <w:t xml:space="preserve"> </w:t>
      </w:r>
      <w:r>
        <w:t>to</w:t>
      </w:r>
      <w:r>
        <w:rPr>
          <w:spacing w:val="-8"/>
        </w:rPr>
        <w:t xml:space="preserve"> </w:t>
      </w:r>
      <w:r>
        <w:t>1,</w:t>
      </w:r>
      <w:r>
        <w:rPr>
          <w:spacing w:val="-9"/>
        </w:rPr>
        <w:t xml:space="preserve"> </w:t>
      </w:r>
      <w:r>
        <w:t>then</w:t>
      </w:r>
      <w:r>
        <w:rPr>
          <w:spacing w:val="-8"/>
        </w:rPr>
        <w:t xml:space="preserve"> </w:t>
      </w:r>
      <w:r>
        <w:t>the</w:t>
      </w:r>
      <w:r>
        <w:rPr>
          <w:spacing w:val="-8"/>
        </w:rPr>
        <w:t xml:space="preserve"> </w:t>
      </w:r>
      <w:r>
        <w:t>Neighbor AP TBTT Offset subfield included in the same TBTT Information field of the Reduced Neighbor Report element shall be set to 255.</w:t>
      </w:r>
    </w:p>
    <w:p w14:paraId="71F8261F" w14:textId="474D2A61" w:rsidR="00A00BA3" w:rsidRDefault="00202DC5" w:rsidP="00A00BA3">
      <w:pPr>
        <w:pStyle w:val="ListParagraph"/>
        <w:numPr>
          <w:ilvl w:val="0"/>
          <w:numId w:val="15"/>
        </w:numPr>
        <w:tabs>
          <w:tab w:val="left" w:pos="759"/>
        </w:tabs>
        <w:kinsoku w:val="0"/>
        <w:overflowPunct w:val="0"/>
        <w:spacing w:before="63" w:line="249" w:lineRule="auto"/>
        <w:ind w:left="759" w:right="158"/>
        <w:jc w:val="both"/>
        <w:rPr>
          <w:sz w:val="20"/>
          <w:szCs w:val="20"/>
        </w:rPr>
      </w:pPr>
      <w:r w:rsidRPr="00202DC5">
        <w:rPr>
          <w:color w:val="00B050"/>
          <w:sz w:val="20"/>
          <w:szCs w:val="20"/>
        </w:rPr>
        <w:t>(#19265)</w:t>
      </w:r>
      <w:r>
        <w:rPr>
          <w:sz w:val="20"/>
          <w:szCs w:val="20"/>
        </w:rPr>
        <w:t xml:space="preserve"> </w:t>
      </w:r>
      <w:r w:rsidR="00A00BA3">
        <w:rPr>
          <w:sz w:val="20"/>
          <w:szCs w:val="20"/>
        </w:rPr>
        <w:t>a</w:t>
      </w:r>
      <w:r w:rsidR="00A00BA3">
        <w:rPr>
          <w:spacing w:val="-5"/>
          <w:sz w:val="20"/>
          <w:szCs w:val="20"/>
        </w:rPr>
        <w:t xml:space="preserve"> </w:t>
      </w:r>
      <w:r w:rsidR="00A00BA3">
        <w:rPr>
          <w:sz w:val="20"/>
          <w:szCs w:val="20"/>
        </w:rPr>
        <w:t>non-AP</w:t>
      </w:r>
      <w:r w:rsidR="00A00BA3">
        <w:rPr>
          <w:spacing w:val="-5"/>
          <w:sz w:val="20"/>
          <w:szCs w:val="20"/>
        </w:rPr>
        <w:t xml:space="preserve"> </w:t>
      </w:r>
      <w:r w:rsidR="00A00BA3">
        <w:rPr>
          <w:sz w:val="20"/>
          <w:szCs w:val="20"/>
        </w:rPr>
        <w:t>STA</w:t>
      </w:r>
      <w:r w:rsidR="00A00BA3">
        <w:rPr>
          <w:spacing w:val="-4"/>
          <w:sz w:val="20"/>
          <w:szCs w:val="20"/>
        </w:rPr>
        <w:t xml:space="preserve"> </w:t>
      </w:r>
      <w:r w:rsidR="00A00BA3">
        <w:rPr>
          <w:sz w:val="20"/>
          <w:szCs w:val="20"/>
        </w:rPr>
        <w:t>affiliated</w:t>
      </w:r>
      <w:r w:rsidR="00A00BA3">
        <w:rPr>
          <w:spacing w:val="-4"/>
          <w:sz w:val="20"/>
          <w:szCs w:val="20"/>
        </w:rPr>
        <w:t xml:space="preserve"> </w:t>
      </w:r>
      <w:r w:rsidR="00A00BA3">
        <w:rPr>
          <w:sz w:val="20"/>
          <w:szCs w:val="20"/>
        </w:rPr>
        <w:t>with</w:t>
      </w:r>
      <w:r w:rsidR="00A00BA3">
        <w:rPr>
          <w:spacing w:val="-4"/>
          <w:sz w:val="20"/>
          <w:szCs w:val="20"/>
        </w:rPr>
        <w:t xml:space="preserve"> </w:t>
      </w:r>
      <w:r w:rsidR="00A00BA3">
        <w:rPr>
          <w:sz w:val="20"/>
          <w:szCs w:val="20"/>
        </w:rPr>
        <w:t>a</w:t>
      </w:r>
      <w:r w:rsidR="00A00BA3">
        <w:rPr>
          <w:spacing w:val="-4"/>
          <w:sz w:val="20"/>
          <w:szCs w:val="20"/>
        </w:rPr>
        <w:t xml:space="preserve"> </w:t>
      </w:r>
      <w:r w:rsidR="00A00BA3">
        <w:rPr>
          <w:sz w:val="20"/>
          <w:szCs w:val="20"/>
        </w:rPr>
        <w:t>non-AP</w:t>
      </w:r>
      <w:r w:rsidR="00A00BA3">
        <w:rPr>
          <w:spacing w:val="-5"/>
          <w:sz w:val="20"/>
          <w:szCs w:val="20"/>
        </w:rPr>
        <w:t xml:space="preserve"> </w:t>
      </w:r>
      <w:r w:rsidR="00A00BA3">
        <w:rPr>
          <w:sz w:val="20"/>
          <w:szCs w:val="20"/>
        </w:rPr>
        <w:t>MLD</w:t>
      </w:r>
      <w:r w:rsidR="00A00BA3">
        <w:rPr>
          <w:spacing w:val="-4"/>
          <w:sz w:val="20"/>
          <w:szCs w:val="20"/>
        </w:rPr>
        <w:t xml:space="preserve"> </w:t>
      </w:r>
      <w:r w:rsidR="00A00BA3">
        <w:rPr>
          <w:sz w:val="20"/>
          <w:szCs w:val="20"/>
        </w:rPr>
        <w:t>that</w:t>
      </w:r>
      <w:r w:rsidR="00A00BA3">
        <w:rPr>
          <w:spacing w:val="-4"/>
          <w:sz w:val="20"/>
          <w:szCs w:val="20"/>
        </w:rPr>
        <w:t xml:space="preserve"> </w:t>
      </w:r>
      <w:r w:rsidR="00A00BA3">
        <w:rPr>
          <w:sz w:val="20"/>
          <w:szCs w:val="20"/>
        </w:rPr>
        <w:t>is</w:t>
      </w:r>
      <w:r w:rsidR="00A00BA3">
        <w:rPr>
          <w:spacing w:val="-4"/>
          <w:sz w:val="20"/>
          <w:szCs w:val="20"/>
        </w:rPr>
        <w:t xml:space="preserve"> </w:t>
      </w:r>
      <w:r w:rsidR="00A00BA3">
        <w:rPr>
          <w:sz w:val="20"/>
          <w:szCs w:val="20"/>
        </w:rPr>
        <w:t>associated</w:t>
      </w:r>
      <w:r w:rsidR="00A00BA3">
        <w:rPr>
          <w:spacing w:val="-4"/>
          <w:sz w:val="20"/>
          <w:szCs w:val="20"/>
        </w:rPr>
        <w:t xml:space="preserve"> </w:t>
      </w:r>
      <w:r w:rsidR="00A00BA3">
        <w:rPr>
          <w:sz w:val="20"/>
          <w:szCs w:val="20"/>
        </w:rPr>
        <w:t>with</w:t>
      </w:r>
      <w:r w:rsidR="00A00BA3">
        <w:rPr>
          <w:spacing w:val="-4"/>
          <w:sz w:val="20"/>
          <w:szCs w:val="20"/>
        </w:rPr>
        <w:t xml:space="preserve"> </w:t>
      </w:r>
      <w:r w:rsidR="00A00BA3">
        <w:rPr>
          <w:sz w:val="20"/>
          <w:szCs w:val="20"/>
        </w:rPr>
        <w:t>the</w:t>
      </w:r>
      <w:r w:rsidR="00A00BA3">
        <w:rPr>
          <w:spacing w:val="-4"/>
          <w:sz w:val="20"/>
          <w:szCs w:val="20"/>
        </w:rPr>
        <w:t xml:space="preserve"> </w:t>
      </w:r>
      <w:r w:rsidR="00A00BA3">
        <w:rPr>
          <w:sz w:val="20"/>
          <w:szCs w:val="20"/>
        </w:rPr>
        <w:t>AP</w:t>
      </w:r>
      <w:r w:rsidR="00A00BA3">
        <w:rPr>
          <w:spacing w:val="-5"/>
          <w:sz w:val="20"/>
          <w:szCs w:val="20"/>
        </w:rPr>
        <w:t xml:space="preserve"> </w:t>
      </w:r>
      <w:r w:rsidR="00A00BA3">
        <w:rPr>
          <w:sz w:val="20"/>
          <w:szCs w:val="20"/>
        </w:rPr>
        <w:t>MLD</w:t>
      </w:r>
      <w:r w:rsidR="00A00BA3">
        <w:rPr>
          <w:spacing w:val="-4"/>
          <w:sz w:val="20"/>
          <w:szCs w:val="20"/>
        </w:rPr>
        <w:t xml:space="preserve"> </w:t>
      </w:r>
      <w:r w:rsidR="00A00BA3">
        <w:rPr>
          <w:sz w:val="20"/>
          <w:szCs w:val="20"/>
        </w:rPr>
        <w:t>shall</w:t>
      </w:r>
      <w:r w:rsidR="00A00BA3">
        <w:rPr>
          <w:spacing w:val="-4"/>
          <w:sz w:val="20"/>
          <w:szCs w:val="20"/>
        </w:rPr>
        <w:t xml:space="preserve"> </w:t>
      </w:r>
      <w:r w:rsidR="00A00BA3">
        <w:rPr>
          <w:sz w:val="20"/>
          <w:szCs w:val="20"/>
        </w:rPr>
        <w:t>not</w:t>
      </w:r>
      <w:r w:rsidR="00A00BA3">
        <w:rPr>
          <w:spacing w:val="-4"/>
          <w:sz w:val="20"/>
          <w:szCs w:val="20"/>
        </w:rPr>
        <w:t xml:space="preserve"> </w:t>
      </w:r>
      <w:r w:rsidR="00A00BA3">
        <w:rPr>
          <w:sz w:val="20"/>
          <w:szCs w:val="20"/>
        </w:rPr>
        <w:t>use the link to transmit individually addressed frames to the AP affiliated with the AP MLD that is operating on a link that is disabled.</w:t>
      </w:r>
    </w:p>
    <w:p w14:paraId="57DB67A0" w14:textId="764CBCE1" w:rsidR="00A00BA3" w:rsidRDefault="00202DC5" w:rsidP="00A00BA3">
      <w:pPr>
        <w:pStyle w:val="ListParagraph"/>
        <w:numPr>
          <w:ilvl w:val="0"/>
          <w:numId w:val="15"/>
        </w:numPr>
        <w:tabs>
          <w:tab w:val="left" w:pos="760"/>
        </w:tabs>
        <w:kinsoku w:val="0"/>
        <w:overflowPunct w:val="0"/>
        <w:spacing w:before="62" w:line="249" w:lineRule="auto"/>
        <w:ind w:right="158"/>
        <w:jc w:val="both"/>
        <w:rPr>
          <w:sz w:val="20"/>
          <w:szCs w:val="20"/>
        </w:rPr>
      </w:pPr>
      <w:r w:rsidRPr="00202DC5">
        <w:rPr>
          <w:color w:val="00B050"/>
          <w:sz w:val="20"/>
          <w:szCs w:val="20"/>
        </w:rPr>
        <w:t>(#19265)</w:t>
      </w:r>
      <w:r>
        <w:rPr>
          <w:color w:val="00B050"/>
          <w:sz w:val="20"/>
          <w:szCs w:val="20"/>
        </w:rPr>
        <w:t xml:space="preserve"> </w:t>
      </w:r>
      <w:r w:rsidR="00A00BA3">
        <w:rPr>
          <w:sz w:val="20"/>
          <w:szCs w:val="20"/>
        </w:rPr>
        <w:t>a</w:t>
      </w:r>
      <w:r w:rsidR="00A00BA3">
        <w:rPr>
          <w:spacing w:val="-4"/>
          <w:sz w:val="20"/>
          <w:szCs w:val="20"/>
        </w:rPr>
        <w:t xml:space="preserve"> </w:t>
      </w:r>
      <w:r w:rsidR="00A00BA3">
        <w:rPr>
          <w:sz w:val="20"/>
          <w:szCs w:val="20"/>
        </w:rPr>
        <w:t>non-AP</w:t>
      </w:r>
      <w:r w:rsidR="00A00BA3">
        <w:rPr>
          <w:spacing w:val="-4"/>
          <w:sz w:val="20"/>
          <w:szCs w:val="20"/>
        </w:rPr>
        <w:t xml:space="preserve"> </w:t>
      </w:r>
      <w:r w:rsidR="00A00BA3">
        <w:rPr>
          <w:sz w:val="20"/>
          <w:szCs w:val="20"/>
        </w:rPr>
        <w:t>STA</w:t>
      </w:r>
      <w:r w:rsidR="00A00BA3">
        <w:rPr>
          <w:spacing w:val="-4"/>
          <w:sz w:val="20"/>
          <w:szCs w:val="20"/>
        </w:rPr>
        <w:t xml:space="preserve"> </w:t>
      </w:r>
      <w:r w:rsidR="00A00BA3">
        <w:rPr>
          <w:sz w:val="20"/>
          <w:szCs w:val="20"/>
        </w:rPr>
        <w:t>affiliated</w:t>
      </w:r>
      <w:r w:rsidR="00A00BA3">
        <w:rPr>
          <w:spacing w:val="-4"/>
          <w:sz w:val="20"/>
          <w:szCs w:val="20"/>
        </w:rPr>
        <w:t xml:space="preserve"> </w:t>
      </w:r>
      <w:r w:rsidR="00A00BA3">
        <w:rPr>
          <w:sz w:val="20"/>
          <w:szCs w:val="20"/>
        </w:rPr>
        <w:t>with</w:t>
      </w:r>
      <w:r w:rsidR="00A00BA3">
        <w:rPr>
          <w:spacing w:val="-2"/>
          <w:sz w:val="20"/>
          <w:szCs w:val="20"/>
        </w:rPr>
        <w:t xml:space="preserve"> </w:t>
      </w:r>
      <w:r w:rsidR="00A00BA3">
        <w:rPr>
          <w:sz w:val="20"/>
          <w:szCs w:val="20"/>
        </w:rPr>
        <w:t>a</w:t>
      </w:r>
      <w:r w:rsidR="00A00BA3">
        <w:rPr>
          <w:spacing w:val="-4"/>
          <w:sz w:val="20"/>
          <w:szCs w:val="20"/>
        </w:rPr>
        <w:t xml:space="preserve"> </w:t>
      </w:r>
      <w:r w:rsidR="00A00BA3">
        <w:rPr>
          <w:sz w:val="20"/>
          <w:szCs w:val="20"/>
        </w:rPr>
        <w:t>non-AP</w:t>
      </w:r>
      <w:r w:rsidR="00A00BA3">
        <w:rPr>
          <w:spacing w:val="-3"/>
          <w:sz w:val="20"/>
          <w:szCs w:val="20"/>
        </w:rPr>
        <w:t xml:space="preserve"> </w:t>
      </w:r>
      <w:r w:rsidR="00A00BA3">
        <w:rPr>
          <w:sz w:val="20"/>
          <w:szCs w:val="20"/>
        </w:rPr>
        <w:t>MLD</w:t>
      </w:r>
      <w:r w:rsidR="00A00BA3">
        <w:rPr>
          <w:spacing w:val="-4"/>
          <w:sz w:val="20"/>
          <w:szCs w:val="20"/>
        </w:rPr>
        <w:t xml:space="preserve"> </w:t>
      </w:r>
      <w:r w:rsidR="00A00BA3">
        <w:rPr>
          <w:sz w:val="20"/>
          <w:szCs w:val="20"/>
        </w:rPr>
        <w:t>that</w:t>
      </w:r>
      <w:r w:rsidR="00A00BA3">
        <w:rPr>
          <w:spacing w:val="-4"/>
          <w:sz w:val="20"/>
          <w:szCs w:val="20"/>
        </w:rPr>
        <w:t xml:space="preserve"> </w:t>
      </w:r>
      <w:r w:rsidR="00A00BA3">
        <w:rPr>
          <w:sz w:val="20"/>
          <w:szCs w:val="20"/>
        </w:rPr>
        <w:t>is</w:t>
      </w:r>
      <w:r w:rsidR="00A00BA3">
        <w:rPr>
          <w:spacing w:val="-4"/>
          <w:sz w:val="20"/>
          <w:szCs w:val="20"/>
        </w:rPr>
        <w:t xml:space="preserve"> </w:t>
      </w:r>
      <w:r w:rsidR="00A00BA3">
        <w:rPr>
          <w:sz w:val="20"/>
          <w:szCs w:val="20"/>
        </w:rPr>
        <w:t>not</w:t>
      </w:r>
      <w:r w:rsidR="00A00BA3">
        <w:rPr>
          <w:spacing w:val="-4"/>
          <w:sz w:val="20"/>
          <w:szCs w:val="20"/>
        </w:rPr>
        <w:t xml:space="preserve"> </w:t>
      </w:r>
      <w:r w:rsidR="00A00BA3">
        <w:rPr>
          <w:sz w:val="20"/>
          <w:szCs w:val="20"/>
        </w:rPr>
        <w:t>associated</w:t>
      </w:r>
      <w:r w:rsidR="00A00BA3">
        <w:rPr>
          <w:spacing w:val="-4"/>
          <w:sz w:val="20"/>
          <w:szCs w:val="20"/>
        </w:rPr>
        <w:t xml:space="preserve"> </w:t>
      </w:r>
      <w:r w:rsidR="00A00BA3">
        <w:rPr>
          <w:sz w:val="20"/>
          <w:szCs w:val="20"/>
        </w:rPr>
        <w:t>with</w:t>
      </w:r>
      <w:r w:rsidR="00A00BA3">
        <w:rPr>
          <w:spacing w:val="-4"/>
          <w:sz w:val="20"/>
          <w:szCs w:val="20"/>
        </w:rPr>
        <w:t xml:space="preserve"> </w:t>
      </w:r>
      <w:r w:rsidR="00A00BA3">
        <w:rPr>
          <w:sz w:val="20"/>
          <w:szCs w:val="20"/>
        </w:rPr>
        <w:t>the</w:t>
      </w:r>
      <w:r w:rsidR="00A00BA3">
        <w:rPr>
          <w:spacing w:val="-4"/>
          <w:sz w:val="20"/>
          <w:szCs w:val="20"/>
        </w:rPr>
        <w:t xml:space="preserve"> </w:t>
      </w:r>
      <w:r w:rsidR="00A00BA3">
        <w:rPr>
          <w:sz w:val="20"/>
          <w:szCs w:val="20"/>
        </w:rPr>
        <w:t>AP</w:t>
      </w:r>
      <w:r w:rsidR="00A00BA3">
        <w:rPr>
          <w:spacing w:val="-2"/>
          <w:sz w:val="20"/>
          <w:szCs w:val="20"/>
        </w:rPr>
        <w:t xml:space="preserve"> </w:t>
      </w:r>
      <w:r w:rsidR="00A00BA3">
        <w:rPr>
          <w:sz w:val="20"/>
          <w:szCs w:val="20"/>
        </w:rPr>
        <w:t>MLD</w:t>
      </w:r>
      <w:r w:rsidR="00A00BA3">
        <w:rPr>
          <w:spacing w:val="-4"/>
          <w:sz w:val="20"/>
          <w:szCs w:val="20"/>
        </w:rPr>
        <w:t xml:space="preserve"> </w:t>
      </w:r>
      <w:r w:rsidR="00A00BA3">
        <w:rPr>
          <w:sz w:val="20"/>
          <w:szCs w:val="20"/>
        </w:rPr>
        <w:t>shall</w:t>
      </w:r>
      <w:r w:rsidR="00A00BA3">
        <w:rPr>
          <w:spacing w:val="-4"/>
          <w:sz w:val="20"/>
          <w:szCs w:val="20"/>
        </w:rPr>
        <w:t xml:space="preserve"> </w:t>
      </w:r>
      <w:r w:rsidR="00A00BA3">
        <w:rPr>
          <w:sz w:val="20"/>
          <w:szCs w:val="20"/>
        </w:rPr>
        <w:t>not transmit multi-link probe request, Authentication, and (Re)association Request frames to the AP affiliated</w:t>
      </w:r>
      <w:r w:rsidR="00A00BA3">
        <w:rPr>
          <w:spacing w:val="-1"/>
          <w:sz w:val="20"/>
          <w:szCs w:val="20"/>
        </w:rPr>
        <w:t xml:space="preserve"> </w:t>
      </w:r>
      <w:r w:rsidR="00A00BA3">
        <w:rPr>
          <w:sz w:val="20"/>
          <w:szCs w:val="20"/>
        </w:rPr>
        <w:t>with</w:t>
      </w:r>
      <w:r w:rsidR="00A00BA3">
        <w:rPr>
          <w:spacing w:val="-1"/>
          <w:sz w:val="20"/>
          <w:szCs w:val="20"/>
        </w:rPr>
        <w:t xml:space="preserve"> </w:t>
      </w:r>
      <w:r w:rsidR="00A00BA3">
        <w:rPr>
          <w:sz w:val="20"/>
          <w:szCs w:val="20"/>
        </w:rPr>
        <w:t>the</w:t>
      </w:r>
      <w:r w:rsidR="00A00BA3">
        <w:rPr>
          <w:spacing w:val="-1"/>
          <w:sz w:val="20"/>
          <w:szCs w:val="20"/>
        </w:rPr>
        <w:t xml:space="preserve"> </w:t>
      </w:r>
      <w:r w:rsidR="00A00BA3">
        <w:rPr>
          <w:sz w:val="20"/>
          <w:szCs w:val="20"/>
        </w:rPr>
        <w:t>AP</w:t>
      </w:r>
      <w:r w:rsidR="00A00BA3">
        <w:rPr>
          <w:spacing w:val="-1"/>
          <w:sz w:val="20"/>
          <w:szCs w:val="20"/>
        </w:rPr>
        <w:t xml:space="preserve"> </w:t>
      </w:r>
      <w:r w:rsidR="00A00BA3">
        <w:rPr>
          <w:sz w:val="20"/>
          <w:szCs w:val="20"/>
        </w:rPr>
        <w:t>MLD</w:t>
      </w:r>
      <w:r w:rsidR="00A00BA3">
        <w:rPr>
          <w:spacing w:val="-1"/>
          <w:sz w:val="20"/>
          <w:szCs w:val="20"/>
        </w:rPr>
        <w:t xml:space="preserve"> </w:t>
      </w:r>
      <w:r w:rsidR="00A00BA3">
        <w:rPr>
          <w:sz w:val="20"/>
          <w:szCs w:val="20"/>
        </w:rPr>
        <w:t>while</w:t>
      </w:r>
      <w:r w:rsidR="00A00BA3">
        <w:rPr>
          <w:spacing w:val="-1"/>
          <w:sz w:val="20"/>
          <w:szCs w:val="20"/>
        </w:rPr>
        <w:t xml:space="preserve"> </w:t>
      </w:r>
      <w:r w:rsidR="00A00BA3">
        <w:rPr>
          <w:sz w:val="20"/>
          <w:szCs w:val="20"/>
        </w:rPr>
        <w:t>the</w:t>
      </w:r>
      <w:r w:rsidR="00A00BA3">
        <w:rPr>
          <w:spacing w:val="-1"/>
          <w:sz w:val="20"/>
          <w:szCs w:val="20"/>
        </w:rPr>
        <w:t xml:space="preserve"> </w:t>
      </w:r>
      <w:r w:rsidR="00A00BA3">
        <w:rPr>
          <w:sz w:val="20"/>
          <w:szCs w:val="20"/>
        </w:rPr>
        <w:t>link</w:t>
      </w:r>
      <w:r w:rsidR="00A00BA3">
        <w:rPr>
          <w:spacing w:val="-1"/>
          <w:sz w:val="20"/>
          <w:szCs w:val="20"/>
        </w:rPr>
        <w:t xml:space="preserve"> </w:t>
      </w:r>
      <w:r w:rsidR="00A00BA3">
        <w:rPr>
          <w:sz w:val="20"/>
          <w:szCs w:val="20"/>
        </w:rPr>
        <w:t>is</w:t>
      </w:r>
      <w:r w:rsidR="00A00BA3">
        <w:rPr>
          <w:spacing w:val="-2"/>
          <w:sz w:val="20"/>
          <w:szCs w:val="20"/>
        </w:rPr>
        <w:t xml:space="preserve"> </w:t>
      </w:r>
      <w:r w:rsidR="00A00BA3">
        <w:rPr>
          <w:sz w:val="20"/>
          <w:szCs w:val="20"/>
        </w:rPr>
        <w:t>disabled</w:t>
      </w:r>
      <w:r w:rsidR="00A00BA3">
        <w:rPr>
          <w:spacing w:val="-1"/>
          <w:sz w:val="20"/>
          <w:szCs w:val="20"/>
        </w:rPr>
        <w:t xml:space="preserve"> </w:t>
      </w:r>
      <w:r w:rsidR="00A00BA3">
        <w:rPr>
          <w:sz w:val="20"/>
          <w:szCs w:val="20"/>
        </w:rPr>
        <w:t>(as</w:t>
      </w:r>
      <w:r w:rsidR="00A00BA3">
        <w:rPr>
          <w:spacing w:val="-1"/>
          <w:sz w:val="20"/>
          <w:szCs w:val="20"/>
        </w:rPr>
        <w:t xml:space="preserve"> </w:t>
      </w:r>
      <w:r w:rsidR="00A00BA3">
        <w:rPr>
          <w:sz w:val="20"/>
          <w:szCs w:val="20"/>
        </w:rPr>
        <w:t>indicated</w:t>
      </w:r>
      <w:r w:rsidR="00A00BA3">
        <w:rPr>
          <w:spacing w:val="-1"/>
          <w:sz w:val="20"/>
          <w:szCs w:val="20"/>
        </w:rPr>
        <w:t xml:space="preserve"> </w:t>
      </w:r>
      <w:r w:rsidR="00A00BA3">
        <w:rPr>
          <w:sz w:val="20"/>
          <w:szCs w:val="20"/>
        </w:rPr>
        <w:t>in</w:t>
      </w:r>
      <w:r w:rsidR="00A00BA3">
        <w:rPr>
          <w:spacing w:val="-1"/>
          <w:sz w:val="20"/>
          <w:szCs w:val="20"/>
        </w:rPr>
        <w:t xml:space="preserve"> </w:t>
      </w:r>
      <w:r w:rsidR="00A00BA3">
        <w:rPr>
          <w:sz w:val="20"/>
          <w:szCs w:val="20"/>
        </w:rPr>
        <w:t>the</w:t>
      </w:r>
      <w:r w:rsidR="00A00BA3">
        <w:rPr>
          <w:spacing w:val="-1"/>
          <w:sz w:val="20"/>
          <w:szCs w:val="20"/>
        </w:rPr>
        <w:t xml:space="preserve"> </w:t>
      </w:r>
      <w:r w:rsidR="00A00BA3">
        <w:rPr>
          <w:sz w:val="20"/>
          <w:szCs w:val="20"/>
        </w:rPr>
        <w:t>Expected</w:t>
      </w:r>
      <w:r w:rsidR="00A00BA3">
        <w:rPr>
          <w:spacing w:val="-1"/>
          <w:sz w:val="20"/>
          <w:szCs w:val="20"/>
        </w:rPr>
        <w:t xml:space="preserve"> </w:t>
      </w:r>
      <w:r w:rsidR="00A00BA3">
        <w:rPr>
          <w:sz w:val="20"/>
          <w:szCs w:val="20"/>
        </w:rPr>
        <w:t>Duration</w:t>
      </w:r>
      <w:r w:rsidR="00A00BA3">
        <w:rPr>
          <w:spacing w:val="-1"/>
          <w:sz w:val="20"/>
          <w:szCs w:val="20"/>
        </w:rPr>
        <w:t xml:space="preserve"> </w:t>
      </w:r>
      <w:r w:rsidR="00A00BA3">
        <w:rPr>
          <w:sz w:val="20"/>
          <w:szCs w:val="20"/>
        </w:rPr>
        <w:t>field</w:t>
      </w:r>
      <w:r w:rsidR="00A00BA3">
        <w:rPr>
          <w:spacing w:val="-1"/>
          <w:sz w:val="20"/>
          <w:szCs w:val="20"/>
        </w:rPr>
        <w:t xml:space="preserve"> </w:t>
      </w:r>
      <w:r w:rsidR="00A00BA3">
        <w:rPr>
          <w:sz w:val="20"/>
          <w:szCs w:val="20"/>
        </w:rPr>
        <w:t>in the</w:t>
      </w:r>
      <w:r w:rsidR="00A00BA3">
        <w:rPr>
          <w:spacing w:val="-5"/>
          <w:sz w:val="20"/>
          <w:szCs w:val="20"/>
        </w:rPr>
        <w:t xml:space="preserve"> </w:t>
      </w:r>
      <w:r w:rsidR="00A00BA3">
        <w:rPr>
          <w:sz w:val="20"/>
          <w:szCs w:val="20"/>
        </w:rPr>
        <w:t>advertised</w:t>
      </w:r>
      <w:r w:rsidR="00A00BA3">
        <w:rPr>
          <w:spacing w:val="-5"/>
          <w:sz w:val="20"/>
          <w:szCs w:val="20"/>
        </w:rPr>
        <w:t xml:space="preserve"> </w:t>
      </w:r>
      <w:r w:rsidR="00A00BA3">
        <w:rPr>
          <w:sz w:val="20"/>
          <w:szCs w:val="20"/>
        </w:rPr>
        <w:t>TID-To-Link</w:t>
      </w:r>
      <w:r w:rsidR="00A00BA3">
        <w:rPr>
          <w:spacing w:val="-7"/>
          <w:sz w:val="20"/>
          <w:szCs w:val="20"/>
        </w:rPr>
        <w:t xml:space="preserve"> </w:t>
      </w:r>
      <w:r w:rsidR="00A00BA3">
        <w:rPr>
          <w:sz w:val="20"/>
          <w:szCs w:val="20"/>
        </w:rPr>
        <w:t>Mapping</w:t>
      </w:r>
      <w:r w:rsidR="00A00BA3">
        <w:rPr>
          <w:spacing w:val="-6"/>
          <w:sz w:val="20"/>
          <w:szCs w:val="20"/>
        </w:rPr>
        <w:t xml:space="preserve"> </w:t>
      </w:r>
      <w:r w:rsidR="00A00BA3">
        <w:rPr>
          <w:sz w:val="20"/>
          <w:szCs w:val="20"/>
        </w:rPr>
        <w:t>element</w:t>
      </w:r>
      <w:r w:rsidR="00A00BA3">
        <w:rPr>
          <w:spacing w:val="-6"/>
          <w:sz w:val="20"/>
          <w:szCs w:val="20"/>
        </w:rPr>
        <w:t xml:space="preserve"> </w:t>
      </w:r>
      <w:r w:rsidR="00A00BA3">
        <w:rPr>
          <w:sz w:val="20"/>
          <w:szCs w:val="20"/>
        </w:rPr>
        <w:t>that</w:t>
      </w:r>
      <w:r w:rsidR="00A00BA3">
        <w:rPr>
          <w:spacing w:val="-6"/>
          <w:sz w:val="20"/>
          <w:szCs w:val="20"/>
        </w:rPr>
        <w:t xml:space="preserve"> </w:t>
      </w:r>
      <w:r w:rsidR="00A00BA3">
        <w:rPr>
          <w:sz w:val="20"/>
          <w:szCs w:val="20"/>
        </w:rPr>
        <w:t>does</w:t>
      </w:r>
      <w:r w:rsidR="00A00BA3">
        <w:rPr>
          <w:spacing w:val="-6"/>
          <w:sz w:val="20"/>
          <w:szCs w:val="20"/>
        </w:rPr>
        <w:t xml:space="preserve"> </w:t>
      </w:r>
      <w:r w:rsidR="00A00BA3">
        <w:rPr>
          <w:sz w:val="20"/>
          <w:szCs w:val="20"/>
        </w:rPr>
        <w:t>not</w:t>
      </w:r>
      <w:r w:rsidR="00A00BA3">
        <w:rPr>
          <w:spacing w:val="-6"/>
          <w:sz w:val="20"/>
          <w:szCs w:val="20"/>
        </w:rPr>
        <w:t xml:space="preserve"> </w:t>
      </w:r>
      <w:r w:rsidR="00A00BA3">
        <w:rPr>
          <w:sz w:val="20"/>
          <w:szCs w:val="20"/>
        </w:rPr>
        <w:t>include</w:t>
      </w:r>
      <w:r w:rsidR="00A00BA3">
        <w:rPr>
          <w:spacing w:val="-6"/>
          <w:sz w:val="20"/>
          <w:szCs w:val="20"/>
        </w:rPr>
        <w:t xml:space="preserve"> </w:t>
      </w:r>
      <w:r w:rsidR="00A00BA3">
        <w:rPr>
          <w:sz w:val="20"/>
          <w:szCs w:val="20"/>
        </w:rPr>
        <w:t>Mapping</w:t>
      </w:r>
      <w:r w:rsidR="00A00BA3">
        <w:rPr>
          <w:spacing w:val="-6"/>
          <w:sz w:val="20"/>
          <w:szCs w:val="20"/>
        </w:rPr>
        <w:t xml:space="preserve"> </w:t>
      </w:r>
      <w:r w:rsidR="00A00BA3">
        <w:rPr>
          <w:sz w:val="20"/>
          <w:szCs w:val="20"/>
        </w:rPr>
        <w:t>Switch</w:t>
      </w:r>
      <w:r w:rsidR="00A00BA3">
        <w:rPr>
          <w:spacing w:val="-7"/>
          <w:sz w:val="20"/>
          <w:szCs w:val="20"/>
        </w:rPr>
        <w:t xml:space="preserve"> </w:t>
      </w:r>
      <w:r w:rsidR="00A00BA3">
        <w:rPr>
          <w:sz w:val="20"/>
          <w:szCs w:val="20"/>
        </w:rPr>
        <w:t>time</w:t>
      </w:r>
      <w:r w:rsidR="00A00BA3">
        <w:rPr>
          <w:spacing w:val="-5"/>
          <w:sz w:val="20"/>
          <w:szCs w:val="20"/>
        </w:rPr>
        <w:t xml:space="preserve"> </w:t>
      </w:r>
      <w:r w:rsidR="00A00BA3">
        <w:rPr>
          <w:sz w:val="20"/>
          <w:szCs w:val="20"/>
        </w:rPr>
        <w:t>field,</w:t>
      </w:r>
      <w:r w:rsidR="00A00BA3">
        <w:rPr>
          <w:spacing w:val="-7"/>
          <w:sz w:val="20"/>
          <w:szCs w:val="20"/>
        </w:rPr>
        <w:t xml:space="preserve"> </w:t>
      </w:r>
      <w:r w:rsidR="00A00BA3">
        <w:rPr>
          <w:sz w:val="20"/>
          <w:szCs w:val="20"/>
        </w:rPr>
        <w:t>or</w:t>
      </w:r>
      <w:r w:rsidR="00A00BA3">
        <w:rPr>
          <w:spacing w:val="-7"/>
          <w:sz w:val="20"/>
          <w:szCs w:val="20"/>
        </w:rPr>
        <w:t xml:space="preserve"> </w:t>
      </w:r>
      <w:r w:rsidR="00A00BA3">
        <w:rPr>
          <w:sz w:val="20"/>
          <w:szCs w:val="20"/>
        </w:rPr>
        <w:t>as indicated in the Disabled Link Indication subfield in the Reduced Neighbor Report element).</w:t>
      </w:r>
    </w:p>
    <w:p w14:paraId="1723426A" w14:textId="59B292A9" w:rsidR="00A00BA3" w:rsidRDefault="00202DC5" w:rsidP="00A00BA3">
      <w:pPr>
        <w:pStyle w:val="ListParagraph"/>
        <w:numPr>
          <w:ilvl w:val="0"/>
          <w:numId w:val="15"/>
        </w:numPr>
        <w:tabs>
          <w:tab w:val="left" w:pos="759"/>
        </w:tabs>
        <w:kinsoku w:val="0"/>
        <w:overflowPunct w:val="0"/>
        <w:spacing w:before="64" w:line="249" w:lineRule="auto"/>
        <w:ind w:left="759" w:right="156"/>
        <w:jc w:val="both"/>
        <w:rPr>
          <w:sz w:val="20"/>
          <w:szCs w:val="20"/>
        </w:rPr>
      </w:pPr>
      <w:r w:rsidRPr="00202DC5">
        <w:rPr>
          <w:color w:val="00B050"/>
          <w:sz w:val="20"/>
          <w:szCs w:val="20"/>
        </w:rPr>
        <w:t>(#19265)</w:t>
      </w:r>
      <w:r>
        <w:rPr>
          <w:color w:val="00B050"/>
          <w:sz w:val="20"/>
          <w:szCs w:val="20"/>
        </w:rPr>
        <w:t xml:space="preserve"> </w:t>
      </w:r>
      <w:r w:rsidR="00A00BA3">
        <w:rPr>
          <w:sz w:val="20"/>
          <w:szCs w:val="20"/>
        </w:rPr>
        <w:t>a non-AP STA affiliated with a non-AP MLD that is not associated with the AP MLD should not use the link to transmit other individually addressed Management frames to the AP affiliated with the AP MLD that is operating on a link that is disabled.</w:t>
      </w:r>
    </w:p>
    <w:p w14:paraId="3EB79574" w14:textId="77777777" w:rsidR="00A00BA3" w:rsidRDefault="00A00BA3" w:rsidP="00A00BA3">
      <w:pPr>
        <w:pStyle w:val="ListParagraph"/>
        <w:numPr>
          <w:ilvl w:val="0"/>
          <w:numId w:val="15"/>
        </w:numPr>
        <w:tabs>
          <w:tab w:val="left" w:pos="759"/>
        </w:tabs>
        <w:kinsoku w:val="0"/>
        <w:overflowPunct w:val="0"/>
        <w:spacing w:before="63" w:line="249" w:lineRule="auto"/>
        <w:ind w:left="759" w:right="158"/>
        <w:jc w:val="both"/>
        <w:rPr>
          <w:sz w:val="20"/>
          <w:szCs w:val="20"/>
        </w:rPr>
      </w:pPr>
      <w:r>
        <w:rPr>
          <w:sz w:val="20"/>
          <w:szCs w:val="20"/>
        </w:rPr>
        <w:t>a non-AP STA affiliated with the non-AP MLD shall not delete the GTK/IGTK/BIGTK values corresponding to the affiliated AP operating on the link that will be disabled.</w:t>
      </w:r>
    </w:p>
    <w:p w14:paraId="23ED5EC8" w14:textId="77777777" w:rsidR="00A00BA3" w:rsidRDefault="00A00BA3" w:rsidP="00A00BA3">
      <w:pPr>
        <w:pStyle w:val="ListParagraph"/>
        <w:numPr>
          <w:ilvl w:val="0"/>
          <w:numId w:val="15"/>
        </w:numPr>
        <w:tabs>
          <w:tab w:val="left" w:pos="759"/>
        </w:tabs>
        <w:kinsoku w:val="0"/>
        <w:overflowPunct w:val="0"/>
        <w:spacing w:before="61" w:line="249" w:lineRule="auto"/>
        <w:ind w:left="759" w:right="157"/>
        <w:jc w:val="both"/>
        <w:rPr>
          <w:sz w:val="20"/>
          <w:szCs w:val="20"/>
        </w:rPr>
      </w:pPr>
      <w:r>
        <w:rPr>
          <w:sz w:val="20"/>
          <w:szCs w:val="20"/>
        </w:rPr>
        <w:t xml:space="preserve">The AP affiliated with an AP MLD that is operating on that link shall not transmit any frame to any of the non-AP STAs affiliated with its associated non-AP MLD (see </w:t>
      </w:r>
      <w:hyperlink w:anchor="bookmark37" w:history="1">
        <w:r>
          <w:rPr>
            <w:sz w:val="20"/>
            <w:szCs w:val="20"/>
          </w:rPr>
          <w:t>35.3.7.2.1 (General)</w:t>
        </w:r>
      </w:hyperlink>
      <w:r>
        <w:rPr>
          <w:sz w:val="20"/>
          <w:szCs w:val="20"/>
        </w:rPr>
        <w:t>).</w:t>
      </w:r>
    </w:p>
    <w:p w14:paraId="6459D7C0" w14:textId="3B1D6E6D" w:rsidR="00A00BA3" w:rsidRDefault="00A00BA3" w:rsidP="00A00BA3">
      <w:pPr>
        <w:pStyle w:val="BodyText"/>
        <w:kinsoku w:val="0"/>
        <w:overflowPunct w:val="0"/>
        <w:spacing w:before="133" w:line="232" w:lineRule="auto"/>
        <w:ind w:left="160" w:right="159"/>
        <w:jc w:val="both"/>
        <w:rPr>
          <w:sz w:val="18"/>
          <w:szCs w:val="18"/>
        </w:rPr>
      </w:pPr>
      <w:r>
        <w:rPr>
          <w:sz w:val="18"/>
          <w:szCs w:val="18"/>
        </w:rPr>
        <w:t>NOTE</w:t>
      </w:r>
      <w:r>
        <w:rPr>
          <w:spacing w:val="-6"/>
          <w:sz w:val="18"/>
          <w:szCs w:val="18"/>
        </w:rPr>
        <w:t xml:space="preserve"> </w:t>
      </w:r>
      <w:r>
        <w:rPr>
          <w:sz w:val="18"/>
          <w:szCs w:val="18"/>
        </w:rPr>
        <w:t>1—When</w:t>
      </w:r>
      <w:r>
        <w:rPr>
          <w:spacing w:val="-6"/>
          <w:sz w:val="18"/>
          <w:szCs w:val="18"/>
        </w:rPr>
        <w:t xml:space="preserve"> </w:t>
      </w:r>
      <w:r>
        <w:rPr>
          <w:sz w:val="18"/>
          <w:szCs w:val="18"/>
        </w:rPr>
        <w:t>an</w:t>
      </w:r>
      <w:r>
        <w:rPr>
          <w:spacing w:val="-6"/>
          <w:sz w:val="18"/>
          <w:szCs w:val="18"/>
        </w:rPr>
        <w:t xml:space="preserve"> </w:t>
      </w:r>
      <w:r>
        <w:rPr>
          <w:sz w:val="18"/>
          <w:szCs w:val="18"/>
        </w:rPr>
        <w:t>AP</w:t>
      </w:r>
      <w:r>
        <w:rPr>
          <w:spacing w:val="-6"/>
          <w:sz w:val="18"/>
          <w:szCs w:val="18"/>
        </w:rPr>
        <w:t xml:space="preserve"> </w:t>
      </w:r>
      <w:r>
        <w:rPr>
          <w:sz w:val="18"/>
          <w:szCs w:val="18"/>
        </w:rPr>
        <w:t>MLD</w:t>
      </w:r>
      <w:r>
        <w:rPr>
          <w:spacing w:val="-6"/>
          <w:sz w:val="18"/>
          <w:szCs w:val="18"/>
        </w:rPr>
        <w:t xml:space="preserve"> </w:t>
      </w:r>
      <w:r>
        <w:rPr>
          <w:sz w:val="18"/>
          <w:szCs w:val="18"/>
        </w:rPr>
        <w:t>advertises</w:t>
      </w:r>
      <w:r>
        <w:rPr>
          <w:spacing w:val="-7"/>
          <w:sz w:val="18"/>
          <w:szCs w:val="18"/>
        </w:rPr>
        <w:t xml:space="preserve"> </w:t>
      </w:r>
      <w:r>
        <w:rPr>
          <w:sz w:val="18"/>
          <w:szCs w:val="18"/>
        </w:rPr>
        <w:t>that</w:t>
      </w:r>
      <w:r>
        <w:rPr>
          <w:spacing w:val="-6"/>
          <w:sz w:val="18"/>
          <w:szCs w:val="18"/>
        </w:rPr>
        <w:t xml:space="preserve"> </w:t>
      </w:r>
      <w:r>
        <w:rPr>
          <w:sz w:val="18"/>
          <w:szCs w:val="18"/>
        </w:rPr>
        <w:t>a</w:t>
      </w:r>
      <w:r>
        <w:rPr>
          <w:spacing w:val="-6"/>
          <w:sz w:val="18"/>
          <w:szCs w:val="18"/>
        </w:rPr>
        <w:t xml:space="preserve"> </w:t>
      </w:r>
      <w:r>
        <w:rPr>
          <w:sz w:val="18"/>
          <w:szCs w:val="18"/>
        </w:rPr>
        <w:t>link</w:t>
      </w:r>
      <w:r>
        <w:rPr>
          <w:spacing w:val="-7"/>
          <w:sz w:val="18"/>
          <w:szCs w:val="18"/>
        </w:rPr>
        <w:t xml:space="preserve"> </w:t>
      </w:r>
      <w:r>
        <w:rPr>
          <w:sz w:val="18"/>
          <w:szCs w:val="18"/>
        </w:rPr>
        <w:t>is</w:t>
      </w:r>
      <w:r>
        <w:rPr>
          <w:spacing w:val="-6"/>
          <w:sz w:val="18"/>
          <w:szCs w:val="18"/>
        </w:rPr>
        <w:t xml:space="preserve"> </w:t>
      </w:r>
      <w:r>
        <w:rPr>
          <w:sz w:val="18"/>
          <w:szCs w:val="18"/>
        </w:rPr>
        <w:t>disabled</w:t>
      </w:r>
      <w:r>
        <w:rPr>
          <w:spacing w:val="-6"/>
          <w:sz w:val="18"/>
          <w:szCs w:val="18"/>
        </w:rPr>
        <w:t xml:space="preserve"> </w:t>
      </w:r>
      <w:r>
        <w:rPr>
          <w:sz w:val="18"/>
          <w:szCs w:val="18"/>
        </w:rPr>
        <w:t>for</w:t>
      </w:r>
      <w:r>
        <w:rPr>
          <w:spacing w:val="-6"/>
          <w:sz w:val="18"/>
          <w:szCs w:val="18"/>
        </w:rPr>
        <w:t xml:space="preserve"> </w:t>
      </w:r>
      <w:r>
        <w:rPr>
          <w:sz w:val="18"/>
          <w:szCs w:val="18"/>
        </w:rPr>
        <w:t>all</w:t>
      </w:r>
      <w:r>
        <w:rPr>
          <w:spacing w:val="-7"/>
          <w:sz w:val="18"/>
          <w:szCs w:val="18"/>
        </w:rPr>
        <w:t xml:space="preserve"> </w:t>
      </w:r>
      <w:r>
        <w:rPr>
          <w:sz w:val="18"/>
          <w:szCs w:val="18"/>
        </w:rPr>
        <w:t>associated</w:t>
      </w:r>
      <w:r>
        <w:rPr>
          <w:spacing w:val="-7"/>
          <w:sz w:val="18"/>
          <w:szCs w:val="18"/>
        </w:rPr>
        <w:t xml:space="preserve"> </w:t>
      </w:r>
      <w:r>
        <w:rPr>
          <w:sz w:val="18"/>
          <w:szCs w:val="18"/>
        </w:rPr>
        <w:t>non-AP</w:t>
      </w:r>
      <w:r>
        <w:rPr>
          <w:spacing w:val="-6"/>
          <w:sz w:val="18"/>
          <w:szCs w:val="18"/>
        </w:rPr>
        <w:t xml:space="preserve"> </w:t>
      </w:r>
      <w:r>
        <w:rPr>
          <w:sz w:val="18"/>
          <w:szCs w:val="18"/>
        </w:rPr>
        <w:t>MLDs,</w:t>
      </w:r>
      <w:r>
        <w:rPr>
          <w:spacing w:val="-6"/>
          <w:sz w:val="18"/>
          <w:szCs w:val="18"/>
        </w:rPr>
        <w:t xml:space="preserve"> </w:t>
      </w:r>
      <w:r>
        <w:rPr>
          <w:sz w:val="18"/>
          <w:szCs w:val="18"/>
        </w:rPr>
        <w:t>a</w:t>
      </w:r>
      <w:r>
        <w:rPr>
          <w:spacing w:val="-6"/>
          <w:sz w:val="18"/>
          <w:szCs w:val="18"/>
        </w:rPr>
        <w:t xml:space="preserve"> </w:t>
      </w:r>
      <w:r>
        <w:rPr>
          <w:sz w:val="18"/>
          <w:szCs w:val="18"/>
        </w:rPr>
        <w:t>non-AP</w:t>
      </w:r>
      <w:r>
        <w:rPr>
          <w:spacing w:val="-7"/>
          <w:sz w:val="18"/>
          <w:szCs w:val="18"/>
        </w:rPr>
        <w:t xml:space="preserve"> </w:t>
      </w:r>
      <w:r>
        <w:rPr>
          <w:sz w:val="18"/>
          <w:szCs w:val="18"/>
        </w:rPr>
        <w:t>MLD</w:t>
      </w:r>
      <w:r>
        <w:rPr>
          <w:spacing w:val="-6"/>
          <w:sz w:val="18"/>
          <w:szCs w:val="18"/>
        </w:rPr>
        <w:t xml:space="preserve"> </w:t>
      </w:r>
      <w:r>
        <w:rPr>
          <w:sz w:val="18"/>
          <w:szCs w:val="18"/>
        </w:rPr>
        <w:t>remains associated with the AP MLD</w:t>
      </w:r>
      <w:ins w:id="20" w:author="Author">
        <w:r>
          <w:rPr>
            <w:sz w:val="18"/>
            <w:szCs w:val="18"/>
          </w:rPr>
          <w:t xml:space="preserve"> (#19266) </w:t>
        </w:r>
        <w:r w:rsidRPr="00A00BA3">
          <w:rPr>
            <w:sz w:val="18"/>
            <w:szCs w:val="18"/>
          </w:rPr>
          <w:t xml:space="preserve">unless </w:t>
        </w:r>
        <w:r w:rsidR="00150EC6">
          <w:rPr>
            <w:sz w:val="18"/>
            <w:szCs w:val="18"/>
          </w:rPr>
          <w:t>the non-AP MLD</w:t>
        </w:r>
        <w:r w:rsidRPr="00A00BA3">
          <w:rPr>
            <w:sz w:val="18"/>
            <w:szCs w:val="18"/>
          </w:rPr>
          <w:t xml:space="preserve"> has a single setup link with the AP MLD and that link is advertised as disabled</w:t>
        </w:r>
      </w:ins>
      <w:r>
        <w:rPr>
          <w:sz w:val="18"/>
          <w:szCs w:val="18"/>
        </w:rPr>
        <w:t>.</w:t>
      </w:r>
    </w:p>
    <w:p w14:paraId="65B6CA52" w14:textId="77777777" w:rsidR="00A00BA3" w:rsidRDefault="00A00BA3" w:rsidP="00A00BA3">
      <w:pPr>
        <w:pStyle w:val="BodyText"/>
        <w:kinsoku w:val="0"/>
        <w:overflowPunct w:val="0"/>
        <w:spacing w:before="7"/>
      </w:pPr>
    </w:p>
    <w:p w14:paraId="683DF49E" w14:textId="590A7089" w:rsidR="000F3557" w:rsidRDefault="001B70B1">
      <w:pPr>
        <w:widowControl/>
        <w:autoSpaceDE/>
        <w:autoSpaceDN/>
        <w:adjustRightInd/>
        <w:rPr>
          <w:rFonts w:ascii="Arial" w:hAnsi="Arial" w:cs="Arial"/>
          <w:b/>
          <w:bCs/>
          <w:sz w:val="20"/>
          <w:szCs w:val="20"/>
        </w:rPr>
      </w:pPr>
      <w:r w:rsidRPr="00187297">
        <w:rPr>
          <w:b/>
          <w:bCs/>
          <w:i/>
          <w:iCs/>
          <w:highlight w:val="yellow"/>
        </w:rPr>
        <w:t xml:space="preserve">Change the </w:t>
      </w:r>
      <w:r>
        <w:rPr>
          <w:b/>
          <w:bCs/>
          <w:i/>
          <w:iCs/>
          <w:highlight w:val="yellow"/>
        </w:rPr>
        <w:t>6</w:t>
      </w:r>
      <w:r w:rsidRPr="00187297">
        <w:rPr>
          <w:b/>
          <w:bCs/>
          <w:i/>
          <w:iCs/>
          <w:highlight w:val="yellow"/>
          <w:vertAlign w:val="superscript"/>
        </w:rPr>
        <w:t>th</w:t>
      </w:r>
      <w:r w:rsidRPr="00187297">
        <w:rPr>
          <w:b/>
          <w:bCs/>
          <w:i/>
          <w:iCs/>
          <w:highlight w:val="yellow"/>
        </w:rPr>
        <w:t xml:space="preserve"> paragraph, as follows:</w:t>
      </w:r>
    </w:p>
    <w:p w14:paraId="1A020E89" w14:textId="77777777" w:rsidR="001B70B1" w:rsidRDefault="001B70B1" w:rsidP="001B70B1">
      <w:pPr>
        <w:pStyle w:val="BodyText"/>
        <w:spacing w:line="249" w:lineRule="auto"/>
        <w:ind w:left="160" w:right="157"/>
        <w:jc w:val="both"/>
      </w:pPr>
    </w:p>
    <w:p w14:paraId="1C1756E1" w14:textId="32E6AF52" w:rsidR="001B70B1" w:rsidRDefault="001B70B1" w:rsidP="001B70B1">
      <w:pPr>
        <w:pStyle w:val="BodyText"/>
        <w:spacing w:line="249" w:lineRule="auto"/>
        <w:ind w:left="160" w:right="157"/>
        <w:jc w:val="both"/>
      </w:pPr>
      <w:r>
        <w:t xml:space="preserve">An AP affiliated with an AP MLD that intends to turn its operating link into a disabled link </w:t>
      </w:r>
      <w:ins w:id="21" w:author="Author">
        <w:r w:rsidR="008730D1">
          <w:t>(#19164)</w:t>
        </w:r>
      </w:ins>
      <w:del w:id="22" w:author="Author">
        <w:r w:rsidDel="008730D1">
          <w:delText>should</w:delText>
        </w:r>
      </w:del>
      <w:ins w:id="23" w:author="Author">
        <w:r w:rsidR="008730D1">
          <w:t>shall</w:t>
        </w:r>
      </w:ins>
      <w:r>
        <w:t xml:space="preserve">, </w:t>
      </w:r>
      <w:del w:id="24" w:author="Author">
        <w:r w:rsidDel="009371E8">
          <w:delText>prior to</w:delText>
        </w:r>
      </w:del>
      <w:ins w:id="25" w:author="Author">
        <w:r w:rsidR="009371E8">
          <w:t>after</w:t>
        </w:r>
      </w:ins>
      <w:r>
        <w:t xml:space="preserve"> the</w:t>
      </w:r>
      <w:r>
        <w:rPr>
          <w:spacing w:val="-1"/>
        </w:rPr>
        <w:t xml:space="preserve"> </w:t>
      </w:r>
      <w:r>
        <w:t>time</w:t>
      </w:r>
      <w:r>
        <w:rPr>
          <w:spacing w:val="-1"/>
        </w:rPr>
        <w:t xml:space="preserve"> </w:t>
      </w:r>
      <w:r>
        <w:t>indicated</w:t>
      </w:r>
      <w:r>
        <w:rPr>
          <w:spacing w:val="-1"/>
        </w:rPr>
        <w:t xml:space="preserve"> </w:t>
      </w:r>
      <w:r>
        <w:t>by</w:t>
      </w:r>
      <w:r>
        <w:rPr>
          <w:spacing w:val="-1"/>
        </w:rPr>
        <w:t xml:space="preserve"> </w:t>
      </w:r>
      <w:r>
        <w:t>the</w:t>
      </w:r>
      <w:r>
        <w:rPr>
          <w:spacing w:val="-1"/>
        </w:rPr>
        <w:t xml:space="preserve"> </w:t>
      </w:r>
      <w:r>
        <w:t>Mapping</w:t>
      </w:r>
      <w:r>
        <w:rPr>
          <w:spacing w:val="-1"/>
        </w:rPr>
        <w:t xml:space="preserve"> </w:t>
      </w:r>
      <w:r>
        <w:t>Switch</w:t>
      </w:r>
      <w:r>
        <w:rPr>
          <w:spacing w:val="-1"/>
        </w:rPr>
        <w:t xml:space="preserve"> </w:t>
      </w:r>
      <w:r>
        <w:t>Time</w:t>
      </w:r>
      <w:r>
        <w:rPr>
          <w:spacing w:val="-2"/>
        </w:rPr>
        <w:t xml:space="preserve"> </w:t>
      </w:r>
      <w:r>
        <w:t>field,</w:t>
      </w:r>
      <w:r>
        <w:rPr>
          <w:spacing w:val="-1"/>
        </w:rPr>
        <w:t xml:space="preserve"> </w:t>
      </w:r>
      <w:r>
        <w:t>transmit</w:t>
      </w:r>
      <w:r>
        <w:rPr>
          <w:spacing w:val="-1"/>
        </w:rPr>
        <w:t xml:space="preserve"> </w:t>
      </w:r>
      <w:r>
        <w:t>Disassociation</w:t>
      </w:r>
      <w:r>
        <w:rPr>
          <w:spacing w:val="-1"/>
        </w:rPr>
        <w:t xml:space="preserve"> </w:t>
      </w:r>
      <w:r>
        <w:t>frames</w:t>
      </w:r>
      <w:r>
        <w:rPr>
          <w:spacing w:val="-1"/>
        </w:rPr>
        <w:t xml:space="preserve"> </w:t>
      </w:r>
      <w:r>
        <w:t>(see</w:t>
      </w:r>
      <w:r>
        <w:rPr>
          <w:spacing w:val="-1"/>
        </w:rPr>
        <w:t xml:space="preserve"> </w:t>
      </w:r>
      <w:r>
        <w:t>11.3.</w:t>
      </w:r>
      <w:del w:id="26" w:author="Author">
        <w:r w:rsidDel="00590514">
          <w:delText>6</w:delText>
        </w:r>
      </w:del>
      <w:ins w:id="27" w:author="Author">
        <w:r w:rsidR="00590514">
          <w:t>5</w:t>
        </w:r>
      </w:ins>
      <w:r>
        <w:t>.8</w:t>
      </w:r>
      <w:r>
        <w:rPr>
          <w:spacing w:val="-1"/>
        </w:rPr>
        <w:t xml:space="preserve"> </w:t>
      </w:r>
      <w:r>
        <w:t>(AP,</w:t>
      </w:r>
      <w:r>
        <w:rPr>
          <w:spacing w:val="-1"/>
        </w:rPr>
        <w:t xml:space="preserve"> </w:t>
      </w:r>
      <w:r>
        <w:t>AP MLD, or PCP disassociation initiation procedure)) to</w:t>
      </w:r>
      <w:ins w:id="28" w:author="Author">
        <w:r>
          <w:t xml:space="preserve"> (#200</w:t>
        </w:r>
        <w:r w:rsidR="00290F4D">
          <w:t>77</w:t>
        </w:r>
        <w:r>
          <w:t>)</w:t>
        </w:r>
      </w:ins>
      <w:del w:id="29" w:author="Author">
        <w:r w:rsidDel="001B70B1">
          <w:delText>:</w:delText>
        </w:r>
      </w:del>
      <w:ins w:id="30" w:author="Author">
        <w:r w:rsidRPr="001B70B1">
          <w:t xml:space="preserve"> </w:t>
        </w:r>
      </w:ins>
      <w:moveToRangeStart w:id="31" w:author="Author" w:name="move148435833"/>
      <w:moveTo w:id="32" w:author="Author">
        <w:del w:id="33" w:author="Author">
          <w:r w:rsidDel="001B70B1">
            <w:delText>E</w:delText>
          </w:r>
          <w:r w:rsidDel="00781F66">
            <w:delText>ach</w:delText>
          </w:r>
        </w:del>
        <w:r>
          <w:rPr>
            <w:spacing w:val="-6"/>
          </w:rPr>
          <w:t xml:space="preserve"> </w:t>
        </w:r>
      </w:moveTo>
      <w:ins w:id="34" w:author="Author">
        <w:r w:rsidR="00290F4D">
          <w:rPr>
            <w:spacing w:val="-6"/>
          </w:rPr>
          <w:t xml:space="preserve">all </w:t>
        </w:r>
      </w:ins>
      <w:moveTo w:id="35" w:author="Author">
        <w:r>
          <w:t>associated</w:t>
        </w:r>
        <w:r>
          <w:rPr>
            <w:spacing w:val="-4"/>
          </w:rPr>
          <w:t xml:space="preserve"> </w:t>
        </w:r>
        <w:r>
          <w:t>non-MLD</w:t>
        </w:r>
        <w:r>
          <w:rPr>
            <w:spacing w:val="-4"/>
          </w:rPr>
          <w:t xml:space="preserve"> </w:t>
        </w:r>
        <w:r>
          <w:t>non-AP</w:t>
        </w:r>
        <w:r>
          <w:rPr>
            <w:spacing w:val="-5"/>
          </w:rPr>
          <w:t xml:space="preserve"> </w:t>
        </w:r>
        <w:r>
          <w:t>STA</w:t>
        </w:r>
      </w:moveTo>
      <w:ins w:id="36" w:author="Author">
        <w:r w:rsidR="00530F37">
          <w:t>s</w:t>
        </w:r>
      </w:ins>
      <w:moveTo w:id="37" w:author="Author">
        <w:r>
          <w:rPr>
            <w:spacing w:val="-4"/>
          </w:rPr>
          <w:t xml:space="preserve"> </w:t>
        </w:r>
        <w:r>
          <w:t>that</w:t>
        </w:r>
        <w:r>
          <w:rPr>
            <w:spacing w:val="-4"/>
          </w:rPr>
          <w:t xml:space="preserve"> </w:t>
        </w:r>
        <w:r>
          <w:t>do</w:t>
        </w:r>
        <w:del w:id="38" w:author="Author">
          <w:r w:rsidDel="005D55CA">
            <w:delText>es</w:delText>
          </w:r>
        </w:del>
        <w:r>
          <w:rPr>
            <w:spacing w:val="-5"/>
          </w:rPr>
          <w:t xml:space="preserve"> </w:t>
        </w:r>
        <w:r>
          <w:t>not</w:t>
        </w:r>
        <w:r>
          <w:rPr>
            <w:spacing w:val="-4"/>
          </w:rPr>
          <w:t xml:space="preserve"> </w:t>
        </w:r>
        <w:r>
          <w:t>support</w:t>
        </w:r>
        <w:r>
          <w:rPr>
            <w:spacing w:val="-4"/>
          </w:rPr>
          <w:t xml:space="preserve"> </w:t>
        </w:r>
        <w:r>
          <w:t>BSS</w:t>
        </w:r>
        <w:r>
          <w:rPr>
            <w:spacing w:val="-5"/>
          </w:rPr>
          <w:t xml:space="preserve"> </w:t>
        </w:r>
        <w:r>
          <w:t>transition</w:t>
        </w:r>
        <w:r>
          <w:rPr>
            <w:spacing w:val="-4"/>
          </w:rPr>
          <w:t xml:space="preserve"> </w:t>
        </w:r>
        <w:r>
          <w:rPr>
            <w:spacing w:val="-2"/>
          </w:rPr>
          <w:t>capability.</w:t>
        </w:r>
      </w:moveTo>
      <w:moveToRangeEnd w:id="31"/>
    </w:p>
    <w:p w14:paraId="466CB25B" w14:textId="0FBB8091" w:rsidR="001B70B1" w:rsidRDefault="00290F4D" w:rsidP="001B70B1">
      <w:pPr>
        <w:pStyle w:val="ListParagraph"/>
        <w:numPr>
          <w:ilvl w:val="0"/>
          <w:numId w:val="16"/>
        </w:numPr>
        <w:tabs>
          <w:tab w:val="left" w:pos="759"/>
        </w:tabs>
        <w:adjustRightInd/>
        <w:spacing w:before="62"/>
        <w:ind w:left="759" w:hanging="399"/>
        <w:jc w:val="both"/>
        <w:rPr>
          <w:sz w:val="20"/>
        </w:rPr>
      </w:pPr>
      <w:ins w:id="39" w:author="Author">
        <w:r>
          <w:rPr>
            <w:sz w:val="20"/>
          </w:rPr>
          <w:t>(#20053)</w:t>
        </w:r>
      </w:ins>
      <w:del w:id="40" w:author="Author">
        <w:r w:rsidR="001B70B1" w:rsidDel="001B70B1">
          <w:rPr>
            <w:sz w:val="20"/>
          </w:rPr>
          <w:delText>Each</w:delText>
        </w:r>
        <w:r w:rsidR="001B70B1" w:rsidDel="001B70B1">
          <w:rPr>
            <w:spacing w:val="-5"/>
            <w:sz w:val="20"/>
          </w:rPr>
          <w:delText xml:space="preserve"> </w:delText>
        </w:r>
        <w:r w:rsidR="001B70B1" w:rsidDel="001B70B1">
          <w:rPr>
            <w:sz w:val="20"/>
          </w:rPr>
          <w:delText>non-AP</w:delText>
        </w:r>
        <w:r w:rsidR="001B70B1" w:rsidDel="001B70B1">
          <w:rPr>
            <w:spacing w:val="-4"/>
            <w:sz w:val="20"/>
          </w:rPr>
          <w:delText xml:space="preserve"> </w:delText>
        </w:r>
        <w:r w:rsidR="001B70B1" w:rsidDel="001B70B1">
          <w:rPr>
            <w:sz w:val="20"/>
          </w:rPr>
          <w:delText>MLD</w:delText>
        </w:r>
        <w:r w:rsidR="001B70B1" w:rsidDel="001B70B1">
          <w:rPr>
            <w:spacing w:val="-4"/>
            <w:sz w:val="20"/>
          </w:rPr>
          <w:delText xml:space="preserve"> </w:delText>
        </w:r>
        <w:r w:rsidR="001B70B1" w:rsidDel="001B70B1">
          <w:rPr>
            <w:sz w:val="20"/>
          </w:rPr>
          <w:delText>associated</w:delText>
        </w:r>
        <w:r w:rsidR="001B70B1" w:rsidDel="001B70B1">
          <w:rPr>
            <w:spacing w:val="-5"/>
            <w:sz w:val="20"/>
          </w:rPr>
          <w:delText xml:space="preserve"> </w:delText>
        </w:r>
        <w:r w:rsidR="001B70B1" w:rsidDel="001B70B1">
          <w:rPr>
            <w:sz w:val="20"/>
          </w:rPr>
          <w:delText>with the</w:delText>
        </w:r>
        <w:r w:rsidR="001B70B1" w:rsidDel="001B70B1">
          <w:rPr>
            <w:spacing w:val="-5"/>
            <w:sz w:val="20"/>
          </w:rPr>
          <w:delText xml:space="preserve"> </w:delText>
        </w:r>
        <w:r w:rsidR="001B70B1" w:rsidDel="001B70B1">
          <w:rPr>
            <w:sz w:val="20"/>
          </w:rPr>
          <w:delText>AP</w:delText>
        </w:r>
        <w:r w:rsidR="001B70B1" w:rsidDel="001B70B1">
          <w:rPr>
            <w:spacing w:val="-4"/>
            <w:sz w:val="20"/>
          </w:rPr>
          <w:delText xml:space="preserve"> </w:delText>
        </w:r>
        <w:r w:rsidR="001B70B1" w:rsidDel="001B70B1">
          <w:rPr>
            <w:sz w:val="20"/>
          </w:rPr>
          <w:delText>MLD</w:delText>
        </w:r>
        <w:r w:rsidR="001B70B1" w:rsidDel="001B70B1">
          <w:rPr>
            <w:spacing w:val="-3"/>
            <w:sz w:val="20"/>
          </w:rPr>
          <w:delText xml:space="preserve"> </w:delText>
        </w:r>
        <w:r w:rsidR="001B70B1" w:rsidDel="001B70B1">
          <w:rPr>
            <w:sz w:val="20"/>
          </w:rPr>
          <w:delText>that</w:delText>
        </w:r>
        <w:r w:rsidR="001B70B1" w:rsidDel="001B70B1">
          <w:rPr>
            <w:spacing w:val="-4"/>
            <w:sz w:val="20"/>
          </w:rPr>
          <w:delText xml:space="preserve"> </w:delText>
        </w:r>
        <w:r w:rsidR="001B70B1" w:rsidDel="001B70B1">
          <w:rPr>
            <w:sz w:val="20"/>
          </w:rPr>
          <w:delText>has</w:delText>
        </w:r>
        <w:r w:rsidR="001B70B1" w:rsidDel="001B70B1">
          <w:rPr>
            <w:spacing w:val="-3"/>
            <w:sz w:val="20"/>
          </w:rPr>
          <w:delText xml:space="preserve"> </w:delText>
        </w:r>
        <w:r w:rsidR="001B70B1" w:rsidDel="001B70B1">
          <w:rPr>
            <w:sz w:val="20"/>
          </w:rPr>
          <w:delText>setup</w:delText>
        </w:r>
        <w:r w:rsidR="001B70B1" w:rsidDel="001B70B1">
          <w:rPr>
            <w:spacing w:val="-3"/>
            <w:sz w:val="20"/>
          </w:rPr>
          <w:delText xml:space="preserve"> </w:delText>
        </w:r>
        <w:r w:rsidR="001B70B1" w:rsidDel="001B70B1">
          <w:rPr>
            <w:sz w:val="20"/>
          </w:rPr>
          <w:delText>only</w:delText>
        </w:r>
        <w:r w:rsidR="001B70B1" w:rsidDel="001B70B1">
          <w:rPr>
            <w:spacing w:val="-4"/>
            <w:sz w:val="20"/>
          </w:rPr>
          <w:delText xml:space="preserve"> </w:delText>
        </w:r>
        <w:r w:rsidR="001B70B1" w:rsidDel="001B70B1">
          <w:rPr>
            <w:sz w:val="20"/>
          </w:rPr>
          <w:delText>that</w:delText>
        </w:r>
        <w:r w:rsidR="001B70B1" w:rsidDel="001B70B1">
          <w:rPr>
            <w:spacing w:val="-3"/>
            <w:sz w:val="20"/>
          </w:rPr>
          <w:delText xml:space="preserve"> </w:delText>
        </w:r>
        <w:r w:rsidR="001B70B1" w:rsidDel="001B70B1">
          <w:rPr>
            <w:sz w:val="20"/>
          </w:rPr>
          <w:delText>link</w:delText>
        </w:r>
        <w:r w:rsidR="001B70B1" w:rsidDel="001B70B1">
          <w:rPr>
            <w:spacing w:val="-3"/>
            <w:sz w:val="20"/>
          </w:rPr>
          <w:delText xml:space="preserve"> </w:delText>
        </w:r>
        <w:r w:rsidR="001B70B1" w:rsidDel="001B70B1">
          <w:rPr>
            <w:sz w:val="20"/>
          </w:rPr>
          <w:delText>with</w:delText>
        </w:r>
        <w:r w:rsidR="001B70B1" w:rsidDel="001B70B1">
          <w:rPr>
            <w:spacing w:val="-4"/>
            <w:sz w:val="20"/>
          </w:rPr>
          <w:delText xml:space="preserve"> </w:delText>
        </w:r>
        <w:r w:rsidR="001B70B1" w:rsidDel="001B70B1">
          <w:rPr>
            <w:sz w:val="20"/>
          </w:rPr>
          <w:delText>the</w:delText>
        </w:r>
        <w:r w:rsidR="001B70B1" w:rsidDel="001B70B1">
          <w:rPr>
            <w:spacing w:val="-3"/>
            <w:sz w:val="20"/>
          </w:rPr>
          <w:delText xml:space="preserve"> </w:delText>
        </w:r>
        <w:r w:rsidR="001B70B1" w:rsidDel="001B70B1">
          <w:rPr>
            <w:sz w:val="20"/>
          </w:rPr>
          <w:delText>AP</w:delText>
        </w:r>
        <w:r w:rsidR="001B70B1" w:rsidDel="001B70B1">
          <w:rPr>
            <w:spacing w:val="-3"/>
            <w:sz w:val="20"/>
          </w:rPr>
          <w:delText xml:space="preserve"> </w:delText>
        </w:r>
        <w:r w:rsidR="001B70B1" w:rsidDel="001B70B1">
          <w:rPr>
            <w:spacing w:val="-4"/>
            <w:sz w:val="20"/>
          </w:rPr>
          <w:delText>MLD.</w:delText>
        </w:r>
      </w:del>
    </w:p>
    <w:p w14:paraId="530324E0" w14:textId="119FD46A" w:rsidR="001B70B1" w:rsidRDefault="001B70B1" w:rsidP="001B70B1">
      <w:pPr>
        <w:pStyle w:val="ListParagraph"/>
        <w:numPr>
          <w:ilvl w:val="0"/>
          <w:numId w:val="16"/>
        </w:numPr>
        <w:tabs>
          <w:tab w:val="left" w:pos="759"/>
        </w:tabs>
        <w:adjustRightInd/>
        <w:spacing w:before="70"/>
        <w:ind w:left="759" w:hanging="399"/>
        <w:jc w:val="both"/>
        <w:rPr>
          <w:sz w:val="20"/>
        </w:rPr>
      </w:pPr>
      <w:moveFromRangeStart w:id="41" w:author="Author" w:name="move148435833"/>
      <w:moveFrom w:id="42" w:author="Author">
        <w:r w:rsidDel="001B70B1">
          <w:rPr>
            <w:sz w:val="20"/>
          </w:rPr>
          <w:t>Each</w:t>
        </w:r>
        <w:r w:rsidDel="001B70B1">
          <w:rPr>
            <w:spacing w:val="-6"/>
            <w:sz w:val="20"/>
          </w:rPr>
          <w:t xml:space="preserve"> </w:t>
        </w:r>
        <w:r w:rsidDel="001B70B1">
          <w:rPr>
            <w:sz w:val="20"/>
          </w:rPr>
          <w:t>associated</w:t>
        </w:r>
        <w:r w:rsidDel="001B70B1">
          <w:rPr>
            <w:spacing w:val="-4"/>
            <w:sz w:val="20"/>
          </w:rPr>
          <w:t xml:space="preserve"> </w:t>
        </w:r>
        <w:r w:rsidDel="001B70B1">
          <w:rPr>
            <w:sz w:val="20"/>
          </w:rPr>
          <w:t>non-MLD</w:t>
        </w:r>
        <w:r w:rsidDel="001B70B1">
          <w:rPr>
            <w:spacing w:val="-4"/>
            <w:sz w:val="20"/>
          </w:rPr>
          <w:t xml:space="preserve"> </w:t>
        </w:r>
        <w:r w:rsidDel="001B70B1">
          <w:rPr>
            <w:sz w:val="20"/>
          </w:rPr>
          <w:t>non-AP</w:t>
        </w:r>
        <w:r w:rsidDel="001B70B1">
          <w:rPr>
            <w:spacing w:val="-5"/>
            <w:sz w:val="20"/>
          </w:rPr>
          <w:t xml:space="preserve"> </w:t>
        </w:r>
        <w:r w:rsidDel="001B70B1">
          <w:rPr>
            <w:sz w:val="20"/>
          </w:rPr>
          <w:t>STA</w:t>
        </w:r>
        <w:r w:rsidDel="001B70B1">
          <w:rPr>
            <w:spacing w:val="-4"/>
            <w:sz w:val="20"/>
          </w:rPr>
          <w:t xml:space="preserve"> </w:t>
        </w:r>
        <w:r w:rsidDel="001B70B1">
          <w:rPr>
            <w:sz w:val="20"/>
          </w:rPr>
          <w:t>that</w:t>
        </w:r>
        <w:r w:rsidDel="001B70B1">
          <w:rPr>
            <w:spacing w:val="-4"/>
            <w:sz w:val="20"/>
          </w:rPr>
          <w:t xml:space="preserve"> </w:t>
        </w:r>
        <w:r w:rsidDel="001B70B1">
          <w:rPr>
            <w:sz w:val="20"/>
          </w:rPr>
          <w:t>does</w:t>
        </w:r>
        <w:r w:rsidDel="001B70B1">
          <w:rPr>
            <w:spacing w:val="-5"/>
            <w:sz w:val="20"/>
          </w:rPr>
          <w:t xml:space="preserve"> </w:t>
        </w:r>
        <w:r w:rsidDel="001B70B1">
          <w:rPr>
            <w:sz w:val="20"/>
          </w:rPr>
          <w:t>not</w:t>
        </w:r>
        <w:r w:rsidDel="001B70B1">
          <w:rPr>
            <w:spacing w:val="-4"/>
            <w:sz w:val="20"/>
          </w:rPr>
          <w:t xml:space="preserve"> </w:t>
        </w:r>
        <w:r w:rsidDel="001B70B1">
          <w:rPr>
            <w:sz w:val="20"/>
          </w:rPr>
          <w:t>support</w:t>
        </w:r>
        <w:r w:rsidDel="001B70B1">
          <w:rPr>
            <w:spacing w:val="-4"/>
            <w:sz w:val="20"/>
          </w:rPr>
          <w:t xml:space="preserve"> </w:t>
        </w:r>
        <w:r w:rsidDel="001B70B1">
          <w:rPr>
            <w:sz w:val="20"/>
          </w:rPr>
          <w:t>BSS</w:t>
        </w:r>
        <w:r w:rsidDel="001B70B1">
          <w:rPr>
            <w:spacing w:val="-5"/>
            <w:sz w:val="20"/>
          </w:rPr>
          <w:t xml:space="preserve"> </w:t>
        </w:r>
        <w:r w:rsidDel="001B70B1">
          <w:rPr>
            <w:sz w:val="20"/>
          </w:rPr>
          <w:t>transition</w:t>
        </w:r>
        <w:r w:rsidDel="001B70B1">
          <w:rPr>
            <w:spacing w:val="-4"/>
            <w:sz w:val="20"/>
          </w:rPr>
          <w:t xml:space="preserve"> </w:t>
        </w:r>
        <w:r w:rsidDel="001B70B1">
          <w:rPr>
            <w:spacing w:val="-2"/>
            <w:sz w:val="20"/>
          </w:rPr>
          <w:t>capability.</w:t>
        </w:r>
      </w:moveFrom>
      <w:moveFromRangeEnd w:id="41"/>
    </w:p>
    <w:p w14:paraId="47003982" w14:textId="67DB6CC5" w:rsidR="001B70B1" w:rsidRDefault="001B70B1" w:rsidP="001B70B1">
      <w:pPr>
        <w:widowControl/>
        <w:autoSpaceDE/>
        <w:autoSpaceDN/>
        <w:adjustRightInd/>
        <w:rPr>
          <w:ins w:id="43" w:author="Author"/>
          <w:sz w:val="18"/>
        </w:rPr>
      </w:pPr>
    </w:p>
    <w:p w14:paraId="67E8A837" w14:textId="763D61D8" w:rsidR="00290F4D" w:rsidRPr="009F4BCA" w:rsidDel="00290F4D" w:rsidRDefault="00CA1A8F" w:rsidP="001B70B1">
      <w:pPr>
        <w:widowControl/>
        <w:autoSpaceDE/>
        <w:autoSpaceDN/>
        <w:adjustRightInd/>
        <w:rPr>
          <w:del w:id="44" w:author="Author"/>
          <w:sz w:val="20"/>
          <w:szCs w:val="24"/>
        </w:rPr>
      </w:pPr>
      <w:ins w:id="45" w:author="Author">
        <w:r w:rsidRPr="009F4BCA">
          <w:rPr>
            <w:sz w:val="20"/>
            <w:szCs w:val="24"/>
          </w:rPr>
          <w:t>(#20053) A non-AP MLD that has a single setup link with AP MLD and that link is advertised to be disabled (using advertised TTLM transmitted in Beacon and Probe Response frames) shall consider that it has been disassociated from the AP MLD</w:t>
        </w:r>
        <w:r w:rsidR="009F4BCA" w:rsidRPr="009F4BCA">
          <w:rPr>
            <w:sz w:val="24"/>
            <w:szCs w:val="24"/>
          </w:rPr>
          <w:t xml:space="preserve"> </w:t>
        </w:r>
        <w:r w:rsidR="009F4BCA" w:rsidRPr="009F4BCA">
          <w:rPr>
            <w:sz w:val="20"/>
            <w:szCs w:val="24"/>
          </w:rPr>
          <w:t>after the time indicated by the Mapping Switch Time field is reached.</w:t>
        </w:r>
      </w:ins>
    </w:p>
    <w:p w14:paraId="0EFD68ED" w14:textId="77777777" w:rsidR="00290F4D" w:rsidRDefault="00290F4D" w:rsidP="001B70B1">
      <w:pPr>
        <w:widowControl/>
        <w:autoSpaceDE/>
        <w:autoSpaceDN/>
        <w:adjustRightInd/>
        <w:rPr>
          <w:ins w:id="46" w:author="Author"/>
          <w:sz w:val="18"/>
        </w:rPr>
      </w:pPr>
    </w:p>
    <w:p w14:paraId="37C63288" w14:textId="404AC1E6" w:rsidR="001B70B1" w:rsidRDefault="001B70B1" w:rsidP="001B70B1">
      <w:pPr>
        <w:widowControl/>
        <w:autoSpaceDE/>
        <w:autoSpaceDN/>
        <w:adjustRightInd/>
        <w:rPr>
          <w:rFonts w:ascii="Arial" w:hAnsi="Arial" w:cs="Arial"/>
          <w:b/>
          <w:bCs/>
          <w:sz w:val="20"/>
          <w:szCs w:val="20"/>
        </w:rPr>
      </w:pPr>
      <w:r>
        <w:rPr>
          <w:sz w:val="18"/>
        </w:rPr>
        <w:t xml:space="preserve">NOTE 4—If a non-AP MLD has only one setup link with the AP MLD and the AP MLD advertises the upcoming disablement of that link, the non-AP MLD can maintain association with the AP MLD by performing an ML reconfiguration operation (see </w:t>
      </w:r>
      <w:hyperlink w:anchor="_bookmark32" w:history="1">
        <w:r>
          <w:rPr>
            <w:sz w:val="18"/>
          </w:rPr>
          <w:t>35.3.6.4 (ML reconfiguration to the ML setup)</w:t>
        </w:r>
      </w:hyperlink>
      <w:r>
        <w:rPr>
          <w:sz w:val="18"/>
        </w:rPr>
        <w:t>) to switch its link with the AP MLD to a link that is not disabled or due to be disabled.</w:t>
      </w:r>
    </w:p>
    <w:p w14:paraId="4C7B4136" w14:textId="2F818AF0" w:rsidR="001B70B1" w:rsidRDefault="001B70B1">
      <w:pPr>
        <w:widowControl/>
        <w:autoSpaceDE/>
        <w:autoSpaceDN/>
        <w:adjustRightInd/>
        <w:rPr>
          <w:rFonts w:ascii="Arial" w:hAnsi="Arial" w:cs="Arial"/>
          <w:b/>
          <w:bCs/>
          <w:sz w:val="20"/>
          <w:szCs w:val="20"/>
        </w:rPr>
      </w:pPr>
    </w:p>
    <w:p w14:paraId="58FD517D" w14:textId="03C17565"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1A373C6F" w:rsidR="005E1ABC" w:rsidRDefault="005E1ABC" w:rsidP="001B50BB">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21396A">
        <w:rPr>
          <w:sz w:val="20"/>
        </w:rPr>
        <w:t>1</w:t>
      </w:r>
      <w:r w:rsidR="00EB7A79">
        <w:rPr>
          <w:sz w:val="20"/>
        </w:rPr>
        <w:t>400</w:t>
      </w:r>
      <w:r>
        <w:rPr>
          <w:sz w:val="20"/>
        </w:rPr>
        <w:t>r</w:t>
      </w:r>
      <w:r w:rsidR="006E1A9D">
        <w:rPr>
          <w:sz w:val="20"/>
        </w:rPr>
        <w:t>1</w:t>
      </w:r>
      <w:r w:rsidRPr="003E1769">
        <w:rPr>
          <w:sz w:val="20"/>
        </w:rPr>
        <w:t xml:space="preserve"> </w:t>
      </w:r>
      <w:r w:rsidRPr="005E1ABC">
        <w:rPr>
          <w:sz w:val="20"/>
        </w:rPr>
        <w:t xml:space="preserve">to the next revision of TGbe Draft </w:t>
      </w:r>
      <w:r w:rsidR="00187297">
        <w:rPr>
          <w:sz w:val="20"/>
        </w:rPr>
        <w:t>4</w:t>
      </w:r>
      <w:r w:rsidR="003E1769">
        <w:rPr>
          <w:sz w:val="20"/>
        </w:rPr>
        <w:t>.0</w:t>
      </w:r>
      <w:r w:rsidRPr="005E1ABC">
        <w:rPr>
          <w:sz w:val="20"/>
        </w:rPr>
        <w:t>, for addressing the following CIDs:</w:t>
      </w:r>
      <w:r w:rsidR="00D602FB">
        <w:rPr>
          <w:sz w:val="20"/>
        </w:rPr>
        <w:t xml:space="preserve"> </w:t>
      </w:r>
      <w:r w:rsidR="00EB7A79" w:rsidRPr="00EB7A79">
        <w:rPr>
          <w:sz w:val="20"/>
        </w:rPr>
        <w:t>19164, 19266, 19422, 19953, 20052, 20053, 20077</w:t>
      </w:r>
      <w:r w:rsidR="0021396A" w:rsidRPr="0021396A">
        <w:rPr>
          <w:sz w:val="20"/>
        </w:rPr>
        <w:t xml:space="preserve"> (LB275)</w:t>
      </w:r>
      <w:r w:rsidR="00D602FB" w:rsidRPr="00DA3A43">
        <w:rPr>
          <w:sz w:val="18"/>
          <w:szCs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5A84EBAB" w:rsidR="00AD3A3E" w:rsidRDefault="00AD3A3E" w:rsidP="009603D9">
      <w:pPr>
        <w:rPr>
          <w:sz w:val="20"/>
        </w:rPr>
      </w:pPr>
      <w:r w:rsidRPr="009603D9">
        <w:rPr>
          <w:sz w:val="20"/>
        </w:rPr>
        <w:t>Result: Yes/No/Abstain</w:t>
      </w:r>
    </w:p>
    <w:p w14:paraId="3851F68F" w14:textId="3B6C93F5" w:rsidR="00A23736" w:rsidRDefault="00A23736" w:rsidP="009603D9">
      <w:pPr>
        <w:rPr>
          <w:sz w:val="20"/>
        </w:rPr>
      </w:pPr>
    </w:p>
    <w:p w14:paraId="25132150" w14:textId="77777777" w:rsidR="00822015" w:rsidRDefault="00822015">
      <w:pPr>
        <w:widowControl/>
        <w:autoSpaceDE/>
        <w:autoSpaceDN/>
        <w:adjustRightInd/>
        <w:rPr>
          <w:sz w:val="20"/>
        </w:rPr>
      </w:pPr>
      <w:r>
        <w:rPr>
          <w:sz w:val="20"/>
        </w:rPr>
        <w:br w:type="page"/>
      </w:r>
    </w:p>
    <w:p w14:paraId="4F74E6D5" w14:textId="79086861" w:rsidR="00A23736" w:rsidRDefault="00A23736" w:rsidP="00A23736">
      <w:pPr>
        <w:rPr>
          <w:sz w:val="20"/>
        </w:rPr>
      </w:pPr>
      <w:r>
        <w:rPr>
          <w:sz w:val="20"/>
        </w:rPr>
        <w:lastRenderedPageBreak/>
        <w:t>*** --- *** ---*** --- *** ---*** --- *** ---**</w:t>
      </w:r>
      <w:proofErr w:type="gramStart"/>
      <w:r>
        <w:rPr>
          <w:sz w:val="20"/>
        </w:rPr>
        <w:t xml:space="preserve">* </w:t>
      </w:r>
      <w:r w:rsidR="00822015">
        <w:rPr>
          <w:sz w:val="20"/>
        </w:rPr>
        <w:t xml:space="preserve"> </w:t>
      </w:r>
      <w:r w:rsidR="003C2AD6" w:rsidRPr="003266A7">
        <w:rPr>
          <w:sz w:val="20"/>
          <w:highlight w:val="cyan"/>
        </w:rPr>
        <w:t>CID</w:t>
      </w:r>
      <w:proofErr w:type="gramEnd"/>
      <w:r w:rsidR="003C2AD6" w:rsidRPr="003266A7">
        <w:rPr>
          <w:sz w:val="20"/>
          <w:highlight w:val="cyan"/>
        </w:rPr>
        <w:t xml:space="preserve"> 1</w:t>
      </w:r>
      <w:r w:rsidR="00822015" w:rsidRPr="003266A7">
        <w:rPr>
          <w:sz w:val="20"/>
          <w:highlight w:val="cyan"/>
        </w:rPr>
        <w:t>9164</w:t>
      </w:r>
      <w:r w:rsidR="00822015">
        <w:rPr>
          <w:sz w:val="20"/>
        </w:rPr>
        <w:t xml:space="preserve"> ***</w:t>
      </w:r>
      <w:r>
        <w:rPr>
          <w:sz w:val="20"/>
        </w:rPr>
        <w:t>--- *** ---*** --- *** ---*** --- *** ---</w:t>
      </w:r>
      <w:r w:rsidR="00822015">
        <w:rPr>
          <w:sz w:val="20"/>
        </w:rPr>
        <w:t>*** --- ***</w:t>
      </w:r>
    </w:p>
    <w:p w14:paraId="52993857" w14:textId="5B13390C" w:rsidR="00822015" w:rsidRDefault="00822015" w:rsidP="00A23736">
      <w:pPr>
        <w:rPr>
          <w:sz w:val="20"/>
        </w:rPr>
      </w:pPr>
    </w:p>
    <w:p w14:paraId="0B805A3A" w14:textId="3F98E70A" w:rsidR="00822015" w:rsidRDefault="00822015" w:rsidP="00A23736">
      <w:pPr>
        <w:rPr>
          <w:sz w:val="20"/>
        </w:rPr>
      </w:pPr>
      <w:r>
        <w:rPr>
          <w:sz w:val="20"/>
        </w:rPr>
        <w:t>Discussion:</w:t>
      </w:r>
    </w:p>
    <w:p w14:paraId="67E450AF" w14:textId="3CF8328D" w:rsidR="00822015" w:rsidRDefault="00822015" w:rsidP="00A23736">
      <w:pPr>
        <w:rPr>
          <w:sz w:val="20"/>
        </w:rPr>
      </w:pPr>
    </w:p>
    <w:p w14:paraId="18B8110F" w14:textId="4BE679D0" w:rsidR="00822015" w:rsidRDefault="00822015" w:rsidP="00A23736">
      <w:pPr>
        <w:rPr>
          <w:sz w:val="20"/>
        </w:rPr>
      </w:pPr>
      <w:r>
        <w:rPr>
          <w:sz w:val="20"/>
        </w:rPr>
        <w:t>2 options are suggested for the resolution of CID19164:</w:t>
      </w:r>
    </w:p>
    <w:p w14:paraId="71E3CEBF" w14:textId="77777777" w:rsidR="003266A7" w:rsidRDefault="003266A7" w:rsidP="00A23736">
      <w:pPr>
        <w:rPr>
          <w:sz w:val="20"/>
        </w:rPr>
      </w:pPr>
    </w:p>
    <w:p w14:paraId="70E0764F" w14:textId="0A54CA5C" w:rsidR="00822015" w:rsidRDefault="00822015" w:rsidP="00A23736">
      <w:pPr>
        <w:rPr>
          <w:sz w:val="20"/>
        </w:rPr>
      </w:pPr>
      <w:r>
        <w:rPr>
          <w:sz w:val="20"/>
        </w:rPr>
        <w:t>Option 1: Add a clarification note that the association of the non-MLD non-AP STA with the affiliated AP operating on the link to be disabled is terminating (when the link becomes disabled). In addition, the affiliated AP is required to transmit Disassociation frame.</w:t>
      </w:r>
    </w:p>
    <w:p w14:paraId="74A23A22" w14:textId="77777777" w:rsidR="003266A7" w:rsidRDefault="003266A7" w:rsidP="00A23736">
      <w:pPr>
        <w:rPr>
          <w:sz w:val="20"/>
        </w:rPr>
      </w:pPr>
    </w:p>
    <w:p w14:paraId="401656AA" w14:textId="4B7F7B19" w:rsidR="00822015" w:rsidRDefault="00822015" w:rsidP="00A23736">
      <w:pPr>
        <w:rPr>
          <w:sz w:val="20"/>
        </w:rPr>
      </w:pPr>
      <w:r>
        <w:rPr>
          <w:sz w:val="20"/>
        </w:rPr>
        <w:t>Option 2: The affiliated AP is required to transmit Disassociation frame.</w:t>
      </w:r>
    </w:p>
    <w:p w14:paraId="75FDDF94" w14:textId="27771BB1" w:rsidR="00822015" w:rsidRDefault="00822015" w:rsidP="00A23736">
      <w:pPr>
        <w:rPr>
          <w:sz w:val="20"/>
        </w:rPr>
      </w:pPr>
    </w:p>
    <w:p w14:paraId="1F6E1092" w14:textId="5C7E7E83" w:rsidR="00822015" w:rsidRDefault="00822015" w:rsidP="00A23736">
      <w:pPr>
        <w:rPr>
          <w:sz w:val="20"/>
        </w:rPr>
      </w:pPr>
    </w:p>
    <w:p w14:paraId="7BC860BF" w14:textId="541C8061" w:rsidR="00822015" w:rsidRDefault="00822015" w:rsidP="00A23736">
      <w:pPr>
        <w:rPr>
          <w:sz w:val="20"/>
        </w:rPr>
      </w:pPr>
      <w:r w:rsidRPr="003266A7">
        <w:rPr>
          <w:sz w:val="20"/>
          <w:u w:val="single"/>
        </w:rPr>
        <w:t>Proposed Resolution for option 1</w:t>
      </w:r>
      <w:r>
        <w:rPr>
          <w:sz w:val="20"/>
        </w:rPr>
        <w:t xml:space="preserve">: </w:t>
      </w:r>
    </w:p>
    <w:p w14:paraId="6475F06A" w14:textId="77777777" w:rsidR="00822015" w:rsidRDefault="00822015" w:rsidP="00A23736">
      <w:pPr>
        <w:rPr>
          <w:sz w:val="20"/>
        </w:rPr>
      </w:pPr>
    </w:p>
    <w:p w14:paraId="3BAFC442" w14:textId="77777777" w:rsidR="006454B1" w:rsidRPr="00EA6093" w:rsidRDefault="006454B1" w:rsidP="006454B1">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r w:rsidRPr="00EA6093">
        <w:rPr>
          <w:rFonts w:ascii="Arial" w:eastAsiaTheme="minorEastAsia" w:hAnsi="Arial" w:cs="Arial"/>
          <w:b/>
          <w:bCs/>
          <w:color w:val="auto"/>
          <w:spacing w:val="-2"/>
          <w:sz w:val="20"/>
          <w:szCs w:val="20"/>
        </w:rPr>
        <w:t>Affiliated AP link disablement</w:t>
      </w:r>
    </w:p>
    <w:p w14:paraId="6108F75C" w14:textId="77777777" w:rsidR="006454B1" w:rsidRDefault="006454B1" w:rsidP="006454B1">
      <w:pPr>
        <w:pStyle w:val="BodyText"/>
        <w:kinsoku w:val="0"/>
        <w:overflowPunct w:val="0"/>
        <w:spacing w:before="1" w:line="249" w:lineRule="auto"/>
        <w:ind w:left="159" w:right="155"/>
        <w:jc w:val="both"/>
        <w:rPr>
          <w:b/>
          <w:bCs/>
          <w:i/>
          <w:iCs/>
          <w:sz w:val="22"/>
          <w:szCs w:val="22"/>
          <w:highlight w:val="yellow"/>
        </w:rPr>
      </w:pPr>
    </w:p>
    <w:p w14:paraId="30066707" w14:textId="77777777" w:rsidR="006454B1" w:rsidRDefault="006454B1" w:rsidP="006454B1">
      <w:pPr>
        <w:pStyle w:val="BodyText"/>
        <w:kinsoku w:val="0"/>
        <w:overflowPunct w:val="0"/>
        <w:spacing w:before="1" w:line="249" w:lineRule="auto"/>
        <w:ind w:left="159" w:right="155"/>
        <w:jc w:val="both"/>
        <w:rPr>
          <w:b/>
          <w:bCs/>
          <w:i/>
          <w:iCs/>
          <w:sz w:val="22"/>
          <w:szCs w:val="22"/>
          <w:highlight w:val="yellow"/>
        </w:rPr>
      </w:pPr>
      <w:r w:rsidRPr="00187297">
        <w:rPr>
          <w:b/>
          <w:bCs/>
          <w:i/>
          <w:iCs/>
          <w:sz w:val="22"/>
          <w:szCs w:val="22"/>
          <w:highlight w:val="yellow"/>
        </w:rPr>
        <w:t xml:space="preserve">Change the </w:t>
      </w:r>
      <w:r>
        <w:rPr>
          <w:b/>
          <w:bCs/>
          <w:i/>
          <w:iCs/>
          <w:sz w:val="22"/>
          <w:szCs w:val="22"/>
          <w:highlight w:val="yellow"/>
        </w:rPr>
        <w:t>4</w:t>
      </w:r>
      <w:r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00AB52E2" w14:textId="77777777" w:rsidR="006454B1" w:rsidRDefault="006454B1" w:rsidP="006454B1">
      <w:pPr>
        <w:pStyle w:val="BodyText"/>
        <w:kinsoku w:val="0"/>
        <w:overflowPunct w:val="0"/>
        <w:spacing w:before="1" w:line="249" w:lineRule="auto"/>
        <w:ind w:left="159" w:right="155"/>
        <w:jc w:val="both"/>
        <w:rPr>
          <w:sz w:val="22"/>
          <w:szCs w:val="22"/>
          <w:highlight w:val="yellow"/>
        </w:rPr>
      </w:pPr>
    </w:p>
    <w:p w14:paraId="47976BB0" w14:textId="77777777" w:rsidR="006454B1" w:rsidRDefault="006454B1" w:rsidP="006454B1">
      <w:pPr>
        <w:pStyle w:val="BodyText"/>
        <w:spacing w:line="249" w:lineRule="auto"/>
        <w:ind w:left="160" w:right="155"/>
        <w:jc w:val="both"/>
      </w:pPr>
      <w:r>
        <w:t xml:space="preserve">Additionally, if there are associated non-MLD non-AP STAs that support BSS transition capability, </w:t>
      </w:r>
      <w:r>
        <w:rPr>
          <w:color w:val="208A20"/>
          <w:u w:val="single" w:color="208A20"/>
        </w:rPr>
        <w:t>(#</w:t>
      </w:r>
      <w:proofErr w:type="gramStart"/>
      <w:r>
        <w:rPr>
          <w:color w:val="208A20"/>
          <w:u w:val="single" w:color="208A20"/>
        </w:rPr>
        <w:t>19709)</w:t>
      </w:r>
      <w:r>
        <w:t>the</w:t>
      </w:r>
      <w:proofErr w:type="gramEnd"/>
      <w:r>
        <w:t xml:space="preserve"> affiliated AP, that is operating on the link advertised as to become disabled, shall perform the following, in order to indicate the imminent termination of the BSS of these non-AP STAs:</w:t>
      </w:r>
    </w:p>
    <w:p w14:paraId="170B12A3" w14:textId="77777777" w:rsidR="006454B1" w:rsidRDefault="006454B1" w:rsidP="006454B1">
      <w:pPr>
        <w:pStyle w:val="ListParagraph"/>
        <w:numPr>
          <w:ilvl w:val="0"/>
          <w:numId w:val="21"/>
        </w:numPr>
        <w:tabs>
          <w:tab w:val="left" w:pos="797"/>
          <w:tab w:val="left" w:pos="799"/>
        </w:tabs>
        <w:adjustRightInd/>
        <w:spacing w:before="63" w:line="249" w:lineRule="auto"/>
        <w:ind w:right="157"/>
        <w:jc w:val="both"/>
        <w:rPr>
          <w:sz w:val="20"/>
        </w:rPr>
      </w:pPr>
      <w:r>
        <w:rPr>
          <w:sz w:val="20"/>
        </w:rPr>
        <w:t>The</w:t>
      </w:r>
      <w:r>
        <w:rPr>
          <w:spacing w:val="-3"/>
          <w:sz w:val="20"/>
        </w:rPr>
        <w:t xml:space="preserve"> </w:t>
      </w:r>
      <w:r>
        <w:rPr>
          <w:sz w:val="20"/>
        </w:rPr>
        <w:t>affiliated</w:t>
      </w:r>
      <w:r>
        <w:rPr>
          <w:spacing w:val="-3"/>
          <w:sz w:val="20"/>
        </w:rPr>
        <w:t xml:space="preserve"> </w:t>
      </w:r>
      <w:r>
        <w:rPr>
          <w:sz w:val="20"/>
        </w:rPr>
        <w:t>AP</w:t>
      </w:r>
      <w:r>
        <w:rPr>
          <w:spacing w:val="-1"/>
          <w:sz w:val="20"/>
        </w:rPr>
        <w:t xml:space="preserve"> </w:t>
      </w:r>
      <w:r>
        <w:rPr>
          <w:sz w:val="20"/>
        </w:rPr>
        <w:t>shall</w:t>
      </w:r>
      <w:r>
        <w:rPr>
          <w:spacing w:val="-1"/>
          <w:sz w:val="20"/>
        </w:rPr>
        <w:t xml:space="preserve"> </w:t>
      </w:r>
      <w:r>
        <w:rPr>
          <w:sz w:val="20"/>
        </w:rPr>
        <w:t>follow</w:t>
      </w:r>
      <w:r>
        <w:rPr>
          <w:spacing w:val="-3"/>
          <w:sz w:val="20"/>
        </w:rPr>
        <w:t xml:space="preserve"> </w:t>
      </w:r>
      <w:r>
        <w:rPr>
          <w:sz w:val="20"/>
        </w:rPr>
        <w:t>the</w:t>
      </w:r>
      <w:r>
        <w:rPr>
          <w:spacing w:val="-1"/>
          <w:sz w:val="20"/>
        </w:rPr>
        <w:t xml:space="preserve"> </w:t>
      </w:r>
      <w:r>
        <w:rPr>
          <w:sz w:val="20"/>
        </w:rPr>
        <w:t>procedure</w:t>
      </w:r>
      <w:r>
        <w:rPr>
          <w:spacing w:val="-3"/>
          <w:sz w:val="20"/>
        </w:rPr>
        <w:t xml:space="preserve"> </w:t>
      </w:r>
      <w:r>
        <w:rPr>
          <w:sz w:val="20"/>
        </w:rPr>
        <w:t>in</w:t>
      </w:r>
      <w:r>
        <w:rPr>
          <w:spacing w:val="-3"/>
          <w:sz w:val="20"/>
        </w:rPr>
        <w:t xml:space="preserve"> </w:t>
      </w:r>
      <w:r>
        <w:rPr>
          <w:sz w:val="20"/>
        </w:rPr>
        <w:t>11.21.7.3</w:t>
      </w:r>
      <w:r>
        <w:rPr>
          <w:spacing w:val="-4"/>
          <w:sz w:val="20"/>
        </w:rPr>
        <w:t xml:space="preserve"> </w:t>
      </w:r>
      <w:r>
        <w:rPr>
          <w:sz w:val="20"/>
        </w:rPr>
        <w:t>(BSS</w:t>
      </w:r>
      <w:r>
        <w:rPr>
          <w:spacing w:val="-2"/>
          <w:sz w:val="20"/>
        </w:rPr>
        <w:t xml:space="preserve"> </w:t>
      </w:r>
      <w:r>
        <w:rPr>
          <w:sz w:val="20"/>
        </w:rPr>
        <w:t>transition</w:t>
      </w:r>
      <w:r>
        <w:rPr>
          <w:spacing w:val="-2"/>
          <w:sz w:val="20"/>
        </w:rPr>
        <w:t xml:space="preserve"> </w:t>
      </w:r>
      <w:r>
        <w:rPr>
          <w:sz w:val="20"/>
        </w:rPr>
        <w:t>management</w:t>
      </w:r>
      <w:r>
        <w:rPr>
          <w:spacing w:val="-2"/>
          <w:sz w:val="20"/>
        </w:rPr>
        <w:t xml:space="preserve"> </w:t>
      </w:r>
      <w:r>
        <w:rPr>
          <w:sz w:val="20"/>
        </w:rPr>
        <w:t>request)</w:t>
      </w:r>
      <w:r>
        <w:rPr>
          <w:spacing w:val="-2"/>
          <w:sz w:val="20"/>
        </w:rPr>
        <w:t xml:space="preserve"> </w:t>
      </w:r>
      <w:r>
        <w:rPr>
          <w:sz w:val="20"/>
        </w:rPr>
        <w:t>with the BSS Transition Management Request frame fields set as follows:</w:t>
      </w:r>
    </w:p>
    <w:p w14:paraId="1ED6B209" w14:textId="77777777" w:rsidR="006454B1" w:rsidRDefault="006454B1" w:rsidP="006454B1">
      <w:pPr>
        <w:pStyle w:val="ListParagraph"/>
        <w:numPr>
          <w:ilvl w:val="1"/>
          <w:numId w:val="21"/>
        </w:numPr>
        <w:tabs>
          <w:tab w:val="left" w:pos="1080"/>
        </w:tabs>
        <w:adjustRightInd/>
        <w:spacing w:before="61" w:line="249" w:lineRule="auto"/>
        <w:ind w:right="158"/>
        <w:jc w:val="both"/>
        <w:rPr>
          <w:sz w:val="20"/>
        </w:rPr>
      </w:pPr>
      <w:r>
        <w:rPr>
          <w:color w:val="208A20"/>
          <w:sz w:val="20"/>
          <w:u w:val="single" w:color="208A20"/>
        </w:rPr>
        <w:t>(#</w:t>
      </w:r>
      <w:proofErr w:type="gramStart"/>
      <w:r>
        <w:rPr>
          <w:color w:val="208A20"/>
          <w:sz w:val="20"/>
          <w:u w:val="single" w:color="208A20"/>
        </w:rPr>
        <w:t>19714)</w:t>
      </w:r>
      <w:r>
        <w:rPr>
          <w:sz w:val="20"/>
        </w:rPr>
        <w:t>The</w:t>
      </w:r>
      <w:proofErr w:type="gramEnd"/>
      <w:r>
        <w:rPr>
          <w:sz w:val="20"/>
        </w:rPr>
        <w:t xml:space="preserve"> Disassociation Imminent and Link Removal Imminent fields of the Request Mode field</w:t>
      </w:r>
      <w:r>
        <w:rPr>
          <w:spacing w:val="-7"/>
          <w:sz w:val="20"/>
        </w:rPr>
        <w:t xml:space="preserve"> </w:t>
      </w:r>
      <w:r>
        <w:rPr>
          <w:sz w:val="20"/>
        </w:rPr>
        <w:t>are</w:t>
      </w:r>
      <w:r>
        <w:rPr>
          <w:spacing w:val="-7"/>
          <w:sz w:val="20"/>
        </w:rPr>
        <w:t xml:space="preserve"> </w:t>
      </w:r>
      <w:r>
        <w:rPr>
          <w:sz w:val="20"/>
        </w:rPr>
        <w:t>set</w:t>
      </w:r>
      <w:r>
        <w:rPr>
          <w:spacing w:val="-6"/>
          <w:sz w:val="20"/>
        </w:rPr>
        <w:t xml:space="preserve"> </w:t>
      </w:r>
      <w:r>
        <w:rPr>
          <w:sz w:val="20"/>
        </w:rPr>
        <w:t>to</w:t>
      </w:r>
      <w:r>
        <w:rPr>
          <w:spacing w:val="-7"/>
          <w:sz w:val="20"/>
        </w:rPr>
        <w:t xml:space="preserve"> </w:t>
      </w:r>
      <w:r>
        <w:rPr>
          <w:sz w:val="20"/>
        </w:rPr>
        <w:t>1,</w:t>
      </w:r>
      <w:r>
        <w:rPr>
          <w:spacing w:val="-7"/>
          <w:sz w:val="20"/>
        </w:rPr>
        <w:t xml:space="preserve"> </w:t>
      </w:r>
      <w:r>
        <w:rPr>
          <w:sz w:val="20"/>
        </w:rPr>
        <w:t>the</w:t>
      </w:r>
      <w:r>
        <w:rPr>
          <w:spacing w:val="-7"/>
          <w:sz w:val="20"/>
        </w:rPr>
        <w:t xml:space="preserve"> </w:t>
      </w:r>
      <w:r>
        <w:rPr>
          <w:sz w:val="20"/>
        </w:rPr>
        <w:t>BSS</w:t>
      </w:r>
      <w:r>
        <w:rPr>
          <w:spacing w:val="-7"/>
          <w:sz w:val="20"/>
        </w:rPr>
        <w:t xml:space="preserve"> </w:t>
      </w:r>
      <w:r>
        <w:rPr>
          <w:sz w:val="20"/>
        </w:rPr>
        <w:t>Termination</w:t>
      </w:r>
      <w:r>
        <w:rPr>
          <w:spacing w:val="-8"/>
          <w:sz w:val="20"/>
        </w:rPr>
        <w:t xml:space="preserve"> </w:t>
      </w:r>
      <w:r>
        <w:rPr>
          <w:sz w:val="20"/>
        </w:rPr>
        <w:t>Included</w:t>
      </w:r>
      <w:r>
        <w:rPr>
          <w:spacing w:val="-8"/>
          <w:sz w:val="20"/>
        </w:rPr>
        <w:t xml:space="preserve"> </w:t>
      </w:r>
      <w:r>
        <w:rPr>
          <w:sz w:val="20"/>
        </w:rPr>
        <w:t>field</w:t>
      </w:r>
      <w:r>
        <w:rPr>
          <w:spacing w:val="-6"/>
          <w:sz w:val="20"/>
        </w:rPr>
        <w:t xml:space="preserve"> </w:t>
      </w:r>
      <w:r>
        <w:rPr>
          <w:sz w:val="20"/>
        </w:rPr>
        <w:t>is</w:t>
      </w:r>
      <w:r>
        <w:rPr>
          <w:spacing w:val="-8"/>
          <w:sz w:val="20"/>
        </w:rPr>
        <w:t xml:space="preserve"> </w:t>
      </w:r>
      <w:r>
        <w:rPr>
          <w:sz w:val="20"/>
        </w:rPr>
        <w:t>set</w:t>
      </w:r>
      <w:r>
        <w:rPr>
          <w:spacing w:val="-7"/>
          <w:sz w:val="20"/>
        </w:rPr>
        <w:t xml:space="preserve"> </w:t>
      </w:r>
      <w:r>
        <w:rPr>
          <w:sz w:val="20"/>
        </w:rPr>
        <w:t>to</w:t>
      </w:r>
      <w:r>
        <w:rPr>
          <w:spacing w:val="-6"/>
          <w:sz w:val="20"/>
        </w:rPr>
        <w:t xml:space="preserve"> </w:t>
      </w:r>
      <w:r>
        <w:rPr>
          <w:sz w:val="20"/>
        </w:rPr>
        <w:t>0,</w:t>
      </w:r>
      <w:r>
        <w:rPr>
          <w:spacing w:val="-6"/>
          <w:sz w:val="20"/>
        </w:rPr>
        <w:t xml:space="preserve"> </w:t>
      </w:r>
      <w:r>
        <w:rPr>
          <w:color w:val="208A20"/>
          <w:sz w:val="20"/>
          <w:u w:val="single" w:color="208A20"/>
        </w:rPr>
        <w:t>(#19435)</w:t>
      </w:r>
      <w:r>
        <w:rPr>
          <w:sz w:val="20"/>
        </w:rPr>
        <w:t>the</w:t>
      </w:r>
      <w:r>
        <w:rPr>
          <w:spacing w:val="-7"/>
          <w:sz w:val="20"/>
        </w:rPr>
        <w:t xml:space="preserve"> </w:t>
      </w:r>
      <w:r>
        <w:rPr>
          <w:sz w:val="20"/>
        </w:rPr>
        <w:t>Preferred</w:t>
      </w:r>
      <w:r>
        <w:rPr>
          <w:spacing w:val="-7"/>
          <w:sz w:val="20"/>
        </w:rPr>
        <w:t xml:space="preserve"> </w:t>
      </w:r>
      <w:r>
        <w:rPr>
          <w:sz w:val="20"/>
        </w:rPr>
        <w:t>Candidate List Included field is set according to</w:t>
      </w:r>
      <w:r>
        <w:rPr>
          <w:spacing w:val="-1"/>
          <w:sz w:val="20"/>
        </w:rPr>
        <w:t xml:space="preserve"> </w:t>
      </w:r>
      <w:r>
        <w:rPr>
          <w:sz w:val="20"/>
        </w:rPr>
        <w:t xml:space="preserve">9.6.13.9 (BSS Transition Management Request frame for- mat) if the BSS Transition Candidate List Entries field is included, and </w:t>
      </w:r>
      <w:r>
        <w:rPr>
          <w:color w:val="208A20"/>
          <w:sz w:val="20"/>
          <w:u w:val="single" w:color="208A20"/>
        </w:rPr>
        <w:t>(#19712)</w:t>
      </w:r>
      <w:r>
        <w:rPr>
          <w:sz w:val="20"/>
        </w:rPr>
        <w:t>other fields of the Request Mode field are set to 0.</w:t>
      </w:r>
    </w:p>
    <w:p w14:paraId="2D78CD4D" w14:textId="77777777" w:rsidR="006454B1" w:rsidRDefault="006454B1" w:rsidP="006454B1">
      <w:pPr>
        <w:pStyle w:val="ListParagraph"/>
        <w:numPr>
          <w:ilvl w:val="1"/>
          <w:numId w:val="21"/>
        </w:numPr>
        <w:tabs>
          <w:tab w:val="left" w:pos="1080"/>
        </w:tabs>
        <w:adjustRightInd/>
        <w:spacing w:before="4" w:line="249" w:lineRule="auto"/>
        <w:ind w:right="155"/>
        <w:jc w:val="both"/>
        <w:rPr>
          <w:sz w:val="20"/>
        </w:rPr>
      </w:pPr>
      <w:r>
        <w:rPr>
          <w:sz w:val="20"/>
        </w:rPr>
        <w:t>The</w:t>
      </w:r>
      <w:r>
        <w:rPr>
          <w:spacing w:val="-5"/>
          <w:sz w:val="20"/>
        </w:rPr>
        <w:t xml:space="preserve"> </w:t>
      </w:r>
      <w:r>
        <w:rPr>
          <w:sz w:val="20"/>
        </w:rPr>
        <w:t>Disassociation</w:t>
      </w:r>
      <w:r>
        <w:rPr>
          <w:spacing w:val="-5"/>
          <w:sz w:val="20"/>
        </w:rPr>
        <w:t xml:space="preserve"> </w:t>
      </w:r>
      <w:r>
        <w:rPr>
          <w:sz w:val="20"/>
        </w:rPr>
        <w:t>Timer</w:t>
      </w:r>
      <w:r>
        <w:rPr>
          <w:spacing w:val="-5"/>
          <w:sz w:val="20"/>
        </w:rPr>
        <w:t xml:space="preserve"> </w:t>
      </w:r>
      <w:r>
        <w:rPr>
          <w:sz w:val="20"/>
        </w:rPr>
        <w:t>field</w:t>
      </w:r>
      <w:r>
        <w:rPr>
          <w:spacing w:val="-5"/>
          <w:sz w:val="20"/>
        </w:rPr>
        <w:t xml:space="preserve"> </w:t>
      </w:r>
      <w:r>
        <w:rPr>
          <w:sz w:val="20"/>
        </w:rPr>
        <w:t>is</w:t>
      </w:r>
      <w:r>
        <w:rPr>
          <w:spacing w:val="-6"/>
          <w:sz w:val="20"/>
        </w:rPr>
        <w:t xml:space="preserve"> </w:t>
      </w:r>
      <w:r>
        <w:rPr>
          <w:sz w:val="20"/>
        </w:rPr>
        <w:t>set</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number</w:t>
      </w:r>
      <w:r>
        <w:rPr>
          <w:spacing w:val="-3"/>
          <w:sz w:val="20"/>
        </w:rPr>
        <w:t xml:space="preserve"> </w:t>
      </w:r>
      <w:r>
        <w:rPr>
          <w:sz w:val="20"/>
        </w:rPr>
        <w:t>of</w:t>
      </w:r>
      <w:r>
        <w:rPr>
          <w:spacing w:val="-5"/>
          <w:sz w:val="20"/>
        </w:rPr>
        <w:t xml:space="preserve"> </w:t>
      </w:r>
      <w:r>
        <w:rPr>
          <w:sz w:val="20"/>
        </w:rPr>
        <w:t>TBTTs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affiliated</w:t>
      </w:r>
      <w:r>
        <w:rPr>
          <w:spacing w:val="-4"/>
          <w:sz w:val="20"/>
        </w:rPr>
        <w:t xml:space="preserve"> </w:t>
      </w:r>
      <w:r>
        <w:rPr>
          <w:sz w:val="20"/>
        </w:rPr>
        <w:t>AP</w:t>
      </w:r>
      <w:r>
        <w:rPr>
          <w:spacing w:val="-4"/>
          <w:sz w:val="20"/>
        </w:rPr>
        <w:t xml:space="preserve"> </w:t>
      </w:r>
      <w:r>
        <w:rPr>
          <w:sz w:val="20"/>
        </w:rPr>
        <w:t>before</w:t>
      </w:r>
      <w:r>
        <w:rPr>
          <w:spacing w:val="-5"/>
          <w:sz w:val="20"/>
        </w:rPr>
        <w:t xml:space="preserve"> </w:t>
      </w:r>
      <w:r>
        <w:rPr>
          <w:sz w:val="20"/>
        </w:rPr>
        <w:t>it</w:t>
      </w:r>
      <w:r>
        <w:rPr>
          <w:spacing w:val="-5"/>
          <w:sz w:val="20"/>
        </w:rPr>
        <w:t xml:space="preserve"> </w:t>
      </w:r>
      <w:r>
        <w:rPr>
          <w:sz w:val="20"/>
        </w:rPr>
        <w:t>transmits</w:t>
      </w:r>
      <w:r>
        <w:rPr>
          <w:spacing w:val="-1"/>
          <w:sz w:val="20"/>
        </w:rPr>
        <w:t xml:space="preserve"> </w:t>
      </w:r>
      <w:r>
        <w:rPr>
          <w:sz w:val="20"/>
        </w:rPr>
        <w:t>Disassociation</w:t>
      </w:r>
      <w:r>
        <w:rPr>
          <w:spacing w:val="-1"/>
          <w:sz w:val="20"/>
        </w:rPr>
        <w:t xml:space="preserve"> </w:t>
      </w:r>
      <w:r>
        <w:rPr>
          <w:sz w:val="20"/>
        </w:rPr>
        <w:t>frame(s)</w:t>
      </w:r>
      <w:r>
        <w:rPr>
          <w:spacing w:val="-1"/>
          <w:sz w:val="20"/>
        </w:rPr>
        <w:t xml:space="preserve"> </w:t>
      </w:r>
      <w:r>
        <w:rPr>
          <w:sz w:val="20"/>
        </w:rPr>
        <w:t>to</w:t>
      </w:r>
      <w:r>
        <w:rPr>
          <w:spacing w:val="-1"/>
          <w:sz w:val="20"/>
        </w:rPr>
        <w:t xml:space="preserve"> </w:t>
      </w:r>
      <w:r>
        <w:rPr>
          <w:sz w:val="20"/>
        </w:rPr>
        <w:t>the</w:t>
      </w:r>
      <w:r>
        <w:rPr>
          <w:spacing w:val="-1"/>
          <w:sz w:val="20"/>
        </w:rPr>
        <w:t xml:space="preserve"> </w:t>
      </w:r>
      <w:r>
        <w:rPr>
          <w:color w:val="208A20"/>
          <w:sz w:val="20"/>
          <w:u w:val="single" w:color="208A20"/>
        </w:rPr>
        <w:t>(#</w:t>
      </w:r>
      <w:proofErr w:type="gramStart"/>
      <w:r>
        <w:rPr>
          <w:color w:val="208A20"/>
          <w:sz w:val="20"/>
          <w:u w:val="single" w:color="208A20"/>
        </w:rPr>
        <w:t>20051)</w:t>
      </w:r>
      <w:r>
        <w:rPr>
          <w:sz w:val="20"/>
        </w:rPr>
        <w:t>non</w:t>
      </w:r>
      <w:proofErr w:type="gramEnd"/>
      <w:r>
        <w:rPr>
          <w:sz w:val="20"/>
        </w:rPr>
        <w:t>-MLD</w:t>
      </w:r>
      <w:r>
        <w:rPr>
          <w:spacing w:val="-1"/>
          <w:sz w:val="20"/>
        </w:rPr>
        <w:t xml:space="preserve"> </w:t>
      </w:r>
      <w:r>
        <w:rPr>
          <w:sz w:val="20"/>
        </w:rPr>
        <w:t>non-AP STA(s) receiving the</w:t>
      </w:r>
      <w:r>
        <w:rPr>
          <w:spacing w:val="-1"/>
          <w:sz w:val="20"/>
        </w:rPr>
        <w:t xml:space="preserve"> </w:t>
      </w:r>
      <w:r>
        <w:rPr>
          <w:sz w:val="20"/>
        </w:rPr>
        <w:t>BSS Transition</w:t>
      </w:r>
      <w:r>
        <w:rPr>
          <w:spacing w:val="-9"/>
          <w:sz w:val="20"/>
        </w:rPr>
        <w:t xml:space="preserve"> </w:t>
      </w:r>
      <w:r>
        <w:rPr>
          <w:sz w:val="20"/>
        </w:rPr>
        <w:t>Management</w:t>
      </w:r>
      <w:r>
        <w:rPr>
          <w:spacing w:val="-9"/>
          <w:sz w:val="20"/>
        </w:rPr>
        <w:t xml:space="preserve"> </w:t>
      </w:r>
      <w:r>
        <w:rPr>
          <w:sz w:val="20"/>
        </w:rPr>
        <w:t>Request</w:t>
      </w:r>
      <w:r>
        <w:rPr>
          <w:spacing w:val="-9"/>
          <w:sz w:val="20"/>
        </w:rPr>
        <w:t xml:space="preserve"> </w:t>
      </w:r>
      <w:r>
        <w:rPr>
          <w:sz w:val="20"/>
        </w:rPr>
        <w:t>frame.</w:t>
      </w:r>
      <w:r>
        <w:rPr>
          <w:spacing w:val="-9"/>
          <w:sz w:val="20"/>
        </w:rPr>
        <w:t xml:space="preserve"> </w:t>
      </w:r>
      <w:r>
        <w:rPr>
          <w:sz w:val="20"/>
        </w:rPr>
        <w:t>The</w:t>
      </w:r>
      <w:r>
        <w:rPr>
          <w:spacing w:val="-9"/>
          <w:sz w:val="20"/>
        </w:rPr>
        <w:t xml:space="preserve"> </w:t>
      </w:r>
      <w:r>
        <w:rPr>
          <w:sz w:val="20"/>
        </w:rPr>
        <w:t>Disassociation</w:t>
      </w:r>
      <w:r>
        <w:rPr>
          <w:spacing w:val="-8"/>
          <w:sz w:val="20"/>
        </w:rPr>
        <w:t xml:space="preserve"> </w:t>
      </w:r>
      <w:r>
        <w:rPr>
          <w:sz w:val="20"/>
        </w:rPr>
        <w:t>Timer</w:t>
      </w:r>
      <w:r>
        <w:rPr>
          <w:spacing w:val="-8"/>
          <w:sz w:val="20"/>
        </w:rPr>
        <w:t xml:space="preserve"> </w:t>
      </w:r>
      <w:r>
        <w:rPr>
          <w:sz w:val="20"/>
        </w:rPr>
        <w:t>field</w:t>
      </w:r>
      <w:r>
        <w:rPr>
          <w:spacing w:val="-8"/>
          <w:sz w:val="20"/>
        </w:rPr>
        <w:t xml:space="preserve"> </w:t>
      </w:r>
      <w:r>
        <w:rPr>
          <w:sz w:val="20"/>
        </w:rPr>
        <w:t>value</w:t>
      </w:r>
      <w:r>
        <w:rPr>
          <w:spacing w:val="-8"/>
          <w:sz w:val="20"/>
        </w:rPr>
        <w:t xml:space="preserve"> </w:t>
      </w:r>
      <w:r>
        <w:rPr>
          <w:sz w:val="20"/>
        </w:rPr>
        <w:t>shall</w:t>
      </w:r>
      <w:r>
        <w:rPr>
          <w:spacing w:val="-8"/>
          <w:sz w:val="20"/>
        </w:rPr>
        <w:t xml:space="preserve"> </w:t>
      </w:r>
      <w:r>
        <w:rPr>
          <w:sz w:val="20"/>
        </w:rPr>
        <w:t>point</w:t>
      </w:r>
      <w:r>
        <w:rPr>
          <w:spacing w:val="-8"/>
          <w:sz w:val="20"/>
        </w:rPr>
        <w:t xml:space="preserve"> </w:t>
      </w:r>
      <w:r>
        <w:rPr>
          <w:sz w:val="20"/>
        </w:rPr>
        <w:t>to</w:t>
      </w:r>
      <w:r>
        <w:rPr>
          <w:spacing w:val="-8"/>
          <w:sz w:val="20"/>
        </w:rPr>
        <w:t xml:space="preserve"> </w:t>
      </w:r>
      <w:r>
        <w:rPr>
          <w:sz w:val="20"/>
        </w:rPr>
        <w:t>a</w:t>
      </w:r>
      <w:r>
        <w:rPr>
          <w:spacing w:val="-10"/>
          <w:sz w:val="20"/>
        </w:rPr>
        <w:t xml:space="preserve"> </w:t>
      </w:r>
      <w:r>
        <w:rPr>
          <w:sz w:val="20"/>
        </w:rPr>
        <w:t>TBTT</w:t>
      </w:r>
      <w:r>
        <w:rPr>
          <w:spacing w:val="-8"/>
          <w:sz w:val="20"/>
        </w:rPr>
        <w:t xml:space="preserve"> </w:t>
      </w:r>
      <w:r>
        <w:rPr>
          <w:sz w:val="20"/>
        </w:rPr>
        <w:t>at or</w:t>
      </w:r>
      <w:r>
        <w:rPr>
          <w:spacing w:val="-5"/>
          <w:sz w:val="20"/>
        </w:rPr>
        <w:t xml:space="preserve"> </w:t>
      </w:r>
      <w:r>
        <w:rPr>
          <w:sz w:val="20"/>
        </w:rPr>
        <w:t>later</w:t>
      </w:r>
      <w:r>
        <w:rPr>
          <w:spacing w:val="-7"/>
          <w:sz w:val="20"/>
        </w:rPr>
        <w:t xml:space="preserve"> </w:t>
      </w:r>
      <w:r>
        <w:rPr>
          <w:sz w:val="20"/>
        </w:rPr>
        <w:t>than</w:t>
      </w:r>
      <w:r>
        <w:rPr>
          <w:spacing w:val="-5"/>
          <w:sz w:val="20"/>
        </w:rPr>
        <w:t xml:space="preserve"> </w:t>
      </w:r>
      <w:r>
        <w:rPr>
          <w:sz w:val="20"/>
        </w:rPr>
        <w:t>the</w:t>
      </w:r>
      <w:r>
        <w:rPr>
          <w:spacing w:val="-5"/>
          <w:sz w:val="20"/>
        </w:rPr>
        <w:t xml:space="preserve"> </w:t>
      </w:r>
      <w:r>
        <w:rPr>
          <w:sz w:val="20"/>
        </w:rPr>
        <w:t>time</w:t>
      </w:r>
      <w:r>
        <w:rPr>
          <w:spacing w:val="-5"/>
          <w:sz w:val="20"/>
        </w:rPr>
        <w:t xml:space="preserve"> </w:t>
      </w:r>
      <w:r>
        <w:rPr>
          <w:sz w:val="20"/>
        </w:rPr>
        <w:t>pointed</w:t>
      </w:r>
      <w:r>
        <w:rPr>
          <w:spacing w:val="-5"/>
          <w:sz w:val="20"/>
        </w:rPr>
        <w:t xml:space="preserve"> </w:t>
      </w:r>
      <w:r>
        <w:rPr>
          <w:sz w:val="20"/>
        </w:rPr>
        <w:t>to</w:t>
      </w:r>
      <w:r>
        <w:rPr>
          <w:spacing w:val="-5"/>
          <w:sz w:val="20"/>
        </w:rPr>
        <w:t xml:space="preserve"> </w:t>
      </w:r>
      <w:r>
        <w:rPr>
          <w:sz w:val="20"/>
        </w:rPr>
        <w:t>by</w:t>
      </w:r>
      <w:r>
        <w:rPr>
          <w:spacing w:val="-6"/>
          <w:sz w:val="20"/>
        </w:rPr>
        <w:t xml:space="preserve"> </w:t>
      </w:r>
      <w:r>
        <w:rPr>
          <w:sz w:val="20"/>
        </w:rPr>
        <w:t>the</w:t>
      </w:r>
      <w:r>
        <w:rPr>
          <w:spacing w:val="-7"/>
          <w:sz w:val="20"/>
        </w:rPr>
        <w:t xml:space="preserve"> </w:t>
      </w:r>
      <w:r>
        <w:rPr>
          <w:sz w:val="20"/>
        </w:rPr>
        <w:t>value</w:t>
      </w:r>
      <w:r>
        <w:rPr>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Mapping</w:t>
      </w:r>
      <w:r>
        <w:rPr>
          <w:spacing w:val="-5"/>
          <w:sz w:val="20"/>
        </w:rPr>
        <w:t xml:space="preserve"> </w:t>
      </w:r>
      <w:r>
        <w:rPr>
          <w:sz w:val="20"/>
        </w:rPr>
        <w:t>Switch</w:t>
      </w:r>
      <w:r>
        <w:rPr>
          <w:spacing w:val="-7"/>
          <w:sz w:val="20"/>
        </w:rPr>
        <w:t xml:space="preserve"> </w:t>
      </w:r>
      <w:r>
        <w:rPr>
          <w:sz w:val="20"/>
        </w:rPr>
        <w:t>Time</w:t>
      </w:r>
      <w:r>
        <w:rPr>
          <w:spacing w:val="-5"/>
          <w:sz w:val="20"/>
        </w:rPr>
        <w:t xml:space="preserve"> </w:t>
      </w:r>
      <w:r>
        <w:rPr>
          <w:sz w:val="20"/>
        </w:rPr>
        <w:t>field</w:t>
      </w:r>
      <w:r>
        <w:rPr>
          <w:spacing w:val="-5"/>
          <w:sz w:val="20"/>
        </w:rPr>
        <w:t xml:space="preserve"> </w:t>
      </w:r>
      <w:r>
        <w:rPr>
          <w:sz w:val="20"/>
        </w:rPr>
        <w:t>for</w:t>
      </w:r>
      <w:r>
        <w:rPr>
          <w:spacing w:val="-6"/>
          <w:sz w:val="20"/>
        </w:rPr>
        <w:t xml:space="preserve"> </w:t>
      </w:r>
      <w:r>
        <w:rPr>
          <w:sz w:val="20"/>
        </w:rPr>
        <w:t>the</w:t>
      </w:r>
      <w:r>
        <w:rPr>
          <w:spacing w:val="-6"/>
          <w:sz w:val="20"/>
        </w:rPr>
        <w:t xml:space="preserve"> </w:t>
      </w:r>
      <w:r>
        <w:rPr>
          <w:sz w:val="20"/>
        </w:rPr>
        <w:t xml:space="preserve">advertised </w:t>
      </w:r>
      <w:r>
        <w:rPr>
          <w:spacing w:val="-2"/>
          <w:sz w:val="20"/>
        </w:rPr>
        <w:t>TTLM.</w:t>
      </w:r>
    </w:p>
    <w:p w14:paraId="0E68C823" w14:textId="77777777" w:rsidR="006454B1" w:rsidRDefault="006454B1" w:rsidP="006454B1">
      <w:pPr>
        <w:pStyle w:val="ListParagraph"/>
        <w:numPr>
          <w:ilvl w:val="1"/>
          <w:numId w:val="21"/>
        </w:numPr>
        <w:tabs>
          <w:tab w:val="left" w:pos="1080"/>
        </w:tabs>
        <w:adjustRightInd/>
        <w:spacing w:before="4" w:line="249" w:lineRule="auto"/>
        <w:ind w:right="156"/>
        <w:jc w:val="both"/>
        <w:rPr>
          <w:sz w:val="20"/>
        </w:rPr>
      </w:pPr>
      <w:r>
        <w:rPr>
          <w:color w:val="208A20"/>
          <w:sz w:val="20"/>
          <w:u w:val="single" w:color="208A20"/>
        </w:rPr>
        <w:t>(#</w:t>
      </w:r>
      <w:proofErr w:type="gramStart"/>
      <w:r>
        <w:rPr>
          <w:color w:val="208A20"/>
          <w:sz w:val="20"/>
          <w:u w:val="single" w:color="208A20"/>
        </w:rPr>
        <w:t>19414)</w:t>
      </w:r>
      <w:r>
        <w:rPr>
          <w:sz w:val="20"/>
        </w:rPr>
        <w:t>The</w:t>
      </w:r>
      <w:proofErr w:type="gramEnd"/>
      <w:r>
        <w:rPr>
          <w:spacing w:val="-2"/>
          <w:sz w:val="20"/>
        </w:rPr>
        <w:t xml:space="preserve"> </w:t>
      </w:r>
      <w:r>
        <w:rPr>
          <w:sz w:val="20"/>
        </w:rPr>
        <w:t>BSS</w:t>
      </w:r>
      <w:r>
        <w:rPr>
          <w:spacing w:val="-2"/>
          <w:sz w:val="20"/>
        </w:rPr>
        <w:t xml:space="preserve"> </w:t>
      </w:r>
      <w:r>
        <w:rPr>
          <w:sz w:val="20"/>
        </w:rPr>
        <w:t>Termination</w:t>
      </w:r>
      <w:r>
        <w:rPr>
          <w:spacing w:val="-2"/>
          <w:sz w:val="20"/>
        </w:rPr>
        <w:t xml:space="preserve"> </w:t>
      </w:r>
      <w:r>
        <w:rPr>
          <w:sz w:val="20"/>
        </w:rPr>
        <w:t>Duration</w:t>
      </w:r>
      <w:r>
        <w:rPr>
          <w:spacing w:val="-2"/>
          <w:sz w:val="20"/>
        </w:rPr>
        <w:t xml:space="preserve"> </w:t>
      </w:r>
      <w:r>
        <w:rPr>
          <w:sz w:val="20"/>
        </w:rPr>
        <w:t>field</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present</w:t>
      </w:r>
      <w:r>
        <w:rPr>
          <w:spacing w:val="-2"/>
          <w:sz w:val="20"/>
        </w:rPr>
        <w:t xml:space="preserve"> </w:t>
      </w:r>
      <w:r>
        <w:rPr>
          <w:sz w:val="20"/>
        </w:rPr>
        <w:t>and</w:t>
      </w:r>
      <w:r>
        <w:rPr>
          <w:spacing w:val="-2"/>
          <w:sz w:val="20"/>
        </w:rPr>
        <w:t xml:space="preserve"> </w:t>
      </w:r>
      <w:r>
        <w:rPr>
          <w:sz w:val="20"/>
        </w:rPr>
        <w:t>shall</w:t>
      </w:r>
      <w:r>
        <w:rPr>
          <w:spacing w:val="-2"/>
          <w:sz w:val="20"/>
        </w:rPr>
        <w:t xml:space="preserve"> </w:t>
      </w:r>
      <w:r>
        <w:rPr>
          <w:sz w:val="20"/>
        </w:rPr>
        <w:t>contain</w:t>
      </w:r>
      <w:r>
        <w:rPr>
          <w:spacing w:val="-3"/>
          <w:sz w:val="20"/>
        </w:rPr>
        <w:t xml:space="preserve"> </w:t>
      </w:r>
      <w:r>
        <w:rPr>
          <w:sz w:val="20"/>
        </w:rPr>
        <w:t>a</w:t>
      </w:r>
      <w:r>
        <w:rPr>
          <w:spacing w:val="-2"/>
          <w:sz w:val="20"/>
        </w:rPr>
        <w:t xml:space="preserve"> </w:t>
      </w:r>
      <w:r>
        <w:rPr>
          <w:sz w:val="20"/>
        </w:rPr>
        <w:t>BSS</w:t>
      </w:r>
      <w:r>
        <w:rPr>
          <w:spacing w:val="-2"/>
          <w:sz w:val="20"/>
        </w:rPr>
        <w:t xml:space="preserve"> </w:t>
      </w:r>
      <w:r>
        <w:rPr>
          <w:sz w:val="20"/>
        </w:rPr>
        <w:t>Termination Duration subelement (see 9.4.2.35 (Neighbor Report element)), with the BSS Termination TSF</w:t>
      </w:r>
      <w:r>
        <w:rPr>
          <w:spacing w:val="-4"/>
          <w:sz w:val="20"/>
        </w:rPr>
        <w:t xml:space="preserve"> </w:t>
      </w:r>
      <w:r>
        <w:rPr>
          <w:sz w:val="20"/>
        </w:rPr>
        <w:t>field</w:t>
      </w:r>
      <w:r>
        <w:rPr>
          <w:spacing w:val="-2"/>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same</w:t>
      </w:r>
      <w:r>
        <w:rPr>
          <w:spacing w:val="-4"/>
          <w:sz w:val="20"/>
        </w:rPr>
        <w:t xml:space="preserve"> </w:t>
      </w:r>
      <w:r>
        <w:rPr>
          <w:sz w:val="20"/>
        </w:rPr>
        <w:t>time</w:t>
      </w:r>
      <w:r>
        <w:rPr>
          <w:spacing w:val="-2"/>
          <w:sz w:val="20"/>
        </w:rPr>
        <w:t xml:space="preserve"> </w:t>
      </w:r>
      <w:r>
        <w:rPr>
          <w:sz w:val="20"/>
        </w:rPr>
        <w:t>pointed</w:t>
      </w:r>
      <w:r>
        <w:rPr>
          <w:spacing w:val="-3"/>
          <w:sz w:val="20"/>
        </w:rPr>
        <w:t xml:space="preserve"> </w:t>
      </w:r>
      <w:r>
        <w:rPr>
          <w:sz w:val="20"/>
        </w:rPr>
        <w:t>by</w:t>
      </w:r>
      <w:r>
        <w:rPr>
          <w:spacing w:val="-2"/>
          <w:sz w:val="20"/>
        </w:rPr>
        <w:t xml:space="preserve"> </w:t>
      </w:r>
      <w:r>
        <w:rPr>
          <w:sz w:val="20"/>
        </w:rPr>
        <w:t>the</w:t>
      </w:r>
      <w:r>
        <w:rPr>
          <w:spacing w:val="-2"/>
          <w:sz w:val="20"/>
        </w:rPr>
        <w:t xml:space="preserve"> </w:t>
      </w:r>
      <w:r>
        <w:rPr>
          <w:sz w:val="20"/>
        </w:rPr>
        <w:t>Mapping</w:t>
      </w:r>
      <w:r>
        <w:rPr>
          <w:spacing w:val="-3"/>
          <w:sz w:val="20"/>
        </w:rPr>
        <w:t xml:space="preserve"> </w:t>
      </w:r>
      <w:r>
        <w:rPr>
          <w:sz w:val="20"/>
        </w:rPr>
        <w:t>Switch</w:t>
      </w:r>
      <w:r>
        <w:rPr>
          <w:spacing w:val="-3"/>
          <w:sz w:val="20"/>
        </w:rPr>
        <w:t xml:space="preserve"> </w:t>
      </w:r>
      <w:r>
        <w:rPr>
          <w:sz w:val="20"/>
        </w:rPr>
        <w:t>Time</w:t>
      </w:r>
      <w:r>
        <w:rPr>
          <w:spacing w:val="-3"/>
          <w:sz w:val="20"/>
        </w:rPr>
        <w:t xml:space="preserve"> </w:t>
      </w:r>
      <w:r>
        <w:rPr>
          <w:sz w:val="20"/>
        </w:rPr>
        <w:t>field</w:t>
      </w:r>
      <w:r>
        <w:rPr>
          <w:spacing w:val="-4"/>
          <w:sz w:val="20"/>
        </w:rPr>
        <w:t xml:space="preserve"> </w:t>
      </w:r>
      <w:r>
        <w:rPr>
          <w:sz w:val="20"/>
        </w:rPr>
        <w:t>value</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advertised TTLM element and the Duration field of the subelement set to the approximate value indicated by the Expected Duration field of the advertised TTLM element.</w:t>
      </w:r>
    </w:p>
    <w:p w14:paraId="64D28CED" w14:textId="77777777" w:rsidR="006454B1" w:rsidRDefault="006454B1" w:rsidP="006454B1">
      <w:pPr>
        <w:pStyle w:val="ListParagraph"/>
        <w:numPr>
          <w:ilvl w:val="1"/>
          <w:numId w:val="21"/>
        </w:numPr>
        <w:tabs>
          <w:tab w:val="left" w:pos="1080"/>
        </w:tabs>
        <w:adjustRightInd/>
        <w:spacing w:before="5" w:line="249" w:lineRule="auto"/>
        <w:ind w:right="157"/>
        <w:jc w:val="both"/>
        <w:rPr>
          <w:sz w:val="20"/>
        </w:rPr>
      </w:pPr>
      <w:r>
        <w:rPr>
          <w:sz w:val="20"/>
        </w:rPr>
        <w:t>The BSS Transition Candidate List Entries field may be included which contains one or more Neighbor Report elements in order to provide a BSS transition candidate list.</w:t>
      </w:r>
    </w:p>
    <w:p w14:paraId="7C75525C" w14:textId="77777777" w:rsidR="006454B1" w:rsidRDefault="006454B1" w:rsidP="006454B1">
      <w:pPr>
        <w:pStyle w:val="ListParagraph"/>
        <w:numPr>
          <w:ilvl w:val="1"/>
          <w:numId w:val="21"/>
        </w:numPr>
        <w:tabs>
          <w:tab w:val="left" w:pos="1079"/>
        </w:tabs>
        <w:adjustRightInd/>
        <w:spacing w:before="1"/>
        <w:ind w:left="1079" w:hanging="280"/>
        <w:jc w:val="both"/>
        <w:rPr>
          <w:sz w:val="20"/>
        </w:rPr>
      </w:pPr>
      <w:r>
        <w:rPr>
          <w:sz w:val="20"/>
        </w:rPr>
        <w:t>No</w:t>
      </w:r>
      <w:r>
        <w:rPr>
          <w:spacing w:val="-5"/>
          <w:sz w:val="20"/>
        </w:rPr>
        <w:t xml:space="preserve"> </w:t>
      </w:r>
      <w:r>
        <w:rPr>
          <w:sz w:val="20"/>
        </w:rPr>
        <w:t>other</w:t>
      </w:r>
      <w:r>
        <w:rPr>
          <w:spacing w:val="-5"/>
          <w:sz w:val="20"/>
        </w:rPr>
        <w:t xml:space="preserve"> </w:t>
      </w:r>
      <w:r>
        <w:rPr>
          <w:sz w:val="20"/>
        </w:rPr>
        <w:t>optional</w:t>
      </w:r>
      <w:r>
        <w:rPr>
          <w:spacing w:val="-5"/>
          <w:sz w:val="20"/>
        </w:rPr>
        <w:t xml:space="preserve"> </w:t>
      </w:r>
      <w:r>
        <w:rPr>
          <w:sz w:val="20"/>
        </w:rPr>
        <w:t>fields</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present</w:t>
      </w:r>
      <w:r>
        <w:rPr>
          <w:spacing w:val="-5"/>
          <w:sz w:val="20"/>
        </w:rPr>
        <w:t xml:space="preserve"> </w:t>
      </w:r>
      <w:r>
        <w:rPr>
          <w:sz w:val="20"/>
        </w:rPr>
        <w:t>in</w:t>
      </w:r>
      <w:r>
        <w:rPr>
          <w:spacing w:val="-4"/>
          <w:sz w:val="20"/>
        </w:rPr>
        <w:t xml:space="preserve"> </w:t>
      </w:r>
      <w:r>
        <w:rPr>
          <w:sz w:val="20"/>
        </w:rPr>
        <w:t>the</w:t>
      </w:r>
      <w:r>
        <w:rPr>
          <w:spacing w:val="-5"/>
          <w:sz w:val="20"/>
        </w:rPr>
        <w:t xml:space="preserve"> </w:t>
      </w:r>
      <w:r>
        <w:rPr>
          <w:sz w:val="20"/>
        </w:rPr>
        <w:t>BSS</w:t>
      </w:r>
      <w:r>
        <w:rPr>
          <w:spacing w:val="-5"/>
          <w:sz w:val="20"/>
        </w:rPr>
        <w:t xml:space="preserve"> </w:t>
      </w:r>
      <w:r>
        <w:rPr>
          <w:sz w:val="20"/>
        </w:rPr>
        <w:t>Transition</w:t>
      </w:r>
      <w:r>
        <w:rPr>
          <w:spacing w:val="-5"/>
          <w:sz w:val="20"/>
        </w:rPr>
        <w:t xml:space="preserve"> </w:t>
      </w:r>
      <w:r>
        <w:rPr>
          <w:sz w:val="20"/>
        </w:rPr>
        <w:t>Management</w:t>
      </w:r>
      <w:r>
        <w:rPr>
          <w:spacing w:val="-4"/>
          <w:sz w:val="20"/>
        </w:rPr>
        <w:t xml:space="preserve"> </w:t>
      </w:r>
      <w:r>
        <w:rPr>
          <w:sz w:val="20"/>
        </w:rPr>
        <w:t>Request</w:t>
      </w:r>
      <w:r>
        <w:rPr>
          <w:spacing w:val="-5"/>
          <w:sz w:val="20"/>
        </w:rPr>
        <w:t xml:space="preserve"> </w:t>
      </w:r>
      <w:r>
        <w:rPr>
          <w:spacing w:val="-2"/>
          <w:sz w:val="20"/>
        </w:rPr>
        <w:t>frame.</w:t>
      </w:r>
    </w:p>
    <w:p w14:paraId="3BE593B3" w14:textId="40FDD36E" w:rsidR="006454B1" w:rsidRDefault="006454B1" w:rsidP="006454B1">
      <w:pPr>
        <w:pStyle w:val="ListParagraph"/>
        <w:numPr>
          <w:ilvl w:val="0"/>
          <w:numId w:val="21"/>
        </w:numPr>
        <w:tabs>
          <w:tab w:val="left" w:pos="797"/>
          <w:tab w:val="left" w:pos="799"/>
        </w:tabs>
        <w:adjustRightInd/>
        <w:spacing w:before="70" w:line="249" w:lineRule="auto"/>
        <w:ind w:right="156"/>
        <w:jc w:val="both"/>
        <w:rPr>
          <w:sz w:val="20"/>
        </w:rPr>
      </w:pPr>
      <w:r>
        <w:rPr>
          <w:sz w:val="20"/>
        </w:rPr>
        <w:t>The</w:t>
      </w:r>
      <w:r>
        <w:rPr>
          <w:spacing w:val="-4"/>
          <w:sz w:val="20"/>
        </w:rPr>
        <w:t xml:space="preserve"> </w:t>
      </w:r>
      <w:r>
        <w:rPr>
          <w:sz w:val="20"/>
        </w:rPr>
        <w:t>affiliated</w:t>
      </w:r>
      <w:r>
        <w:rPr>
          <w:spacing w:val="-4"/>
          <w:sz w:val="20"/>
        </w:rPr>
        <w:t xml:space="preserve"> </w:t>
      </w:r>
      <w:r>
        <w:rPr>
          <w:sz w:val="20"/>
        </w:rPr>
        <w:t>AP</w:t>
      </w:r>
      <w:r>
        <w:rPr>
          <w:spacing w:val="-4"/>
          <w:sz w:val="20"/>
        </w:rPr>
        <w:t xml:space="preserve"> </w:t>
      </w:r>
      <w:r>
        <w:rPr>
          <w:sz w:val="20"/>
        </w:rPr>
        <w:t>shall</w:t>
      </w:r>
      <w:r>
        <w:rPr>
          <w:spacing w:val="-4"/>
          <w:sz w:val="20"/>
        </w:rPr>
        <w:t xml:space="preserve"> </w:t>
      </w:r>
      <w:r>
        <w:rPr>
          <w:sz w:val="20"/>
        </w:rPr>
        <w:t>start</w:t>
      </w:r>
      <w:r>
        <w:rPr>
          <w:spacing w:val="-4"/>
          <w:sz w:val="20"/>
        </w:rPr>
        <w:t xml:space="preserve"> </w:t>
      </w:r>
      <w:r>
        <w:rPr>
          <w:sz w:val="20"/>
        </w:rPr>
        <w:t>a</w:t>
      </w:r>
      <w:r>
        <w:rPr>
          <w:spacing w:val="-4"/>
          <w:sz w:val="20"/>
        </w:rPr>
        <w:t xml:space="preserve"> </w:t>
      </w:r>
      <w:r>
        <w:rPr>
          <w:sz w:val="20"/>
        </w:rPr>
        <w:t>disassociation</w:t>
      </w:r>
      <w:r>
        <w:rPr>
          <w:spacing w:val="-4"/>
          <w:sz w:val="20"/>
        </w:rPr>
        <w:t xml:space="preserve"> </w:t>
      </w:r>
      <w:r>
        <w:rPr>
          <w:sz w:val="20"/>
        </w:rPr>
        <w:t>timer</w:t>
      </w:r>
      <w:r>
        <w:rPr>
          <w:spacing w:val="-4"/>
          <w:sz w:val="20"/>
        </w:rPr>
        <w:t xml:space="preserve"> </w:t>
      </w:r>
      <w:r>
        <w:rPr>
          <w:sz w:val="20"/>
        </w:rPr>
        <w:t>with</w:t>
      </w:r>
      <w:r>
        <w:rPr>
          <w:spacing w:val="-4"/>
          <w:sz w:val="20"/>
        </w:rPr>
        <w:t xml:space="preserve"> </w:t>
      </w:r>
      <w:r>
        <w:rPr>
          <w:sz w:val="20"/>
        </w:rPr>
        <w:t>the</w:t>
      </w:r>
      <w:r>
        <w:rPr>
          <w:spacing w:val="-4"/>
          <w:sz w:val="20"/>
        </w:rPr>
        <w:t xml:space="preserve"> </w:t>
      </w:r>
      <w:r>
        <w:rPr>
          <w:sz w:val="20"/>
        </w:rPr>
        <w:t>initial</w:t>
      </w:r>
      <w:r>
        <w:rPr>
          <w:spacing w:val="-4"/>
          <w:sz w:val="20"/>
        </w:rPr>
        <w:t xml:space="preserve"> </w:t>
      </w:r>
      <w:r>
        <w:rPr>
          <w:sz w:val="20"/>
        </w:rPr>
        <w:t>value</w:t>
      </w:r>
      <w:r>
        <w:rPr>
          <w:spacing w:val="-4"/>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value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Disassociation Timer field, and shall decrement the timer by one after transmitting each Beacon frame, until the timer has the value of 0. The Disassociation Timer field in all subsequent transmitted BSS Transition Management Request frames shall be set to the value of this timer.</w:t>
      </w:r>
    </w:p>
    <w:p w14:paraId="64A50531" w14:textId="357F2754" w:rsidR="006454B1" w:rsidRDefault="006454B1" w:rsidP="006454B1">
      <w:pPr>
        <w:pStyle w:val="ListParagraph"/>
        <w:numPr>
          <w:ilvl w:val="0"/>
          <w:numId w:val="21"/>
        </w:numPr>
        <w:tabs>
          <w:tab w:val="left" w:pos="797"/>
          <w:tab w:val="left" w:pos="799"/>
        </w:tabs>
        <w:adjustRightInd/>
        <w:spacing w:before="70" w:line="249" w:lineRule="auto"/>
        <w:ind w:right="156"/>
        <w:jc w:val="both"/>
        <w:rPr>
          <w:ins w:id="47" w:author="Author"/>
          <w:sz w:val="20"/>
        </w:rPr>
      </w:pPr>
      <w:r>
        <w:rPr>
          <w:sz w:val="20"/>
        </w:rPr>
        <w:t>Once</w:t>
      </w:r>
      <w:r>
        <w:rPr>
          <w:spacing w:val="-6"/>
          <w:sz w:val="20"/>
        </w:rPr>
        <w:t xml:space="preserve"> </w:t>
      </w:r>
      <w:r>
        <w:rPr>
          <w:sz w:val="20"/>
        </w:rPr>
        <w:t>the</w:t>
      </w:r>
      <w:r>
        <w:rPr>
          <w:spacing w:val="-6"/>
          <w:sz w:val="20"/>
        </w:rPr>
        <w:t xml:space="preserve"> </w:t>
      </w:r>
      <w:r>
        <w:rPr>
          <w:sz w:val="20"/>
        </w:rPr>
        <w:t>disassociation</w:t>
      </w:r>
      <w:r>
        <w:rPr>
          <w:spacing w:val="-6"/>
          <w:sz w:val="20"/>
        </w:rPr>
        <w:t xml:space="preserve"> </w:t>
      </w:r>
      <w:r>
        <w:rPr>
          <w:sz w:val="20"/>
        </w:rPr>
        <w:t>timer</w:t>
      </w:r>
      <w:r>
        <w:rPr>
          <w:spacing w:val="-6"/>
          <w:sz w:val="20"/>
        </w:rPr>
        <w:t xml:space="preserve"> </w:t>
      </w:r>
      <w:r>
        <w:rPr>
          <w:sz w:val="20"/>
        </w:rPr>
        <w:t>is</w:t>
      </w:r>
      <w:r>
        <w:rPr>
          <w:spacing w:val="-6"/>
          <w:sz w:val="20"/>
        </w:rPr>
        <w:t xml:space="preserve"> </w:t>
      </w:r>
      <w:r>
        <w:rPr>
          <w:sz w:val="20"/>
        </w:rPr>
        <w:t>0,</w:t>
      </w:r>
      <w:r>
        <w:rPr>
          <w:spacing w:val="-5"/>
          <w:sz w:val="20"/>
        </w:rPr>
        <w:t xml:space="preserve"> </w:t>
      </w:r>
      <w:r>
        <w:rPr>
          <w:sz w:val="20"/>
        </w:rPr>
        <w:t>the</w:t>
      </w:r>
      <w:r>
        <w:rPr>
          <w:spacing w:val="-6"/>
          <w:sz w:val="20"/>
        </w:rPr>
        <w:t xml:space="preserve"> </w:t>
      </w:r>
      <w:r>
        <w:rPr>
          <w:sz w:val="20"/>
        </w:rPr>
        <w:t>affiliated</w:t>
      </w:r>
      <w:r>
        <w:rPr>
          <w:spacing w:val="-5"/>
          <w:sz w:val="20"/>
        </w:rPr>
        <w:t xml:space="preserve"> </w:t>
      </w:r>
      <w:r>
        <w:rPr>
          <w:sz w:val="20"/>
        </w:rPr>
        <w:t>AP</w:t>
      </w:r>
      <w:r>
        <w:rPr>
          <w:spacing w:val="-5"/>
          <w:sz w:val="20"/>
        </w:rPr>
        <w:t xml:space="preserve"> </w:t>
      </w:r>
      <w:ins w:id="48" w:author="Author">
        <w:r w:rsidRPr="007D4CC1">
          <w:rPr>
            <w:spacing w:val="-5"/>
            <w:sz w:val="20"/>
            <w:highlight w:val="cyan"/>
          </w:rPr>
          <w:t xml:space="preserve">(#19164) </w:t>
        </w:r>
      </w:ins>
      <w:del w:id="49" w:author="Author">
        <w:r w:rsidRPr="007D4CC1" w:rsidDel="008730D1">
          <w:rPr>
            <w:sz w:val="20"/>
            <w:highlight w:val="cyan"/>
          </w:rPr>
          <w:delText>should</w:delText>
        </w:r>
        <w:r w:rsidRPr="007D4CC1" w:rsidDel="008730D1">
          <w:rPr>
            <w:spacing w:val="-6"/>
            <w:sz w:val="20"/>
            <w:highlight w:val="cyan"/>
          </w:rPr>
          <w:delText xml:space="preserve"> </w:delText>
        </w:r>
      </w:del>
      <w:ins w:id="50" w:author="Author">
        <w:r w:rsidRPr="007D4CC1">
          <w:rPr>
            <w:sz w:val="20"/>
            <w:highlight w:val="cyan"/>
          </w:rPr>
          <w:t xml:space="preserve"> shall</w:t>
        </w:r>
        <w:r>
          <w:rPr>
            <w:spacing w:val="-6"/>
            <w:sz w:val="20"/>
          </w:rPr>
          <w:t xml:space="preserve"> </w:t>
        </w:r>
      </w:ins>
      <w:r>
        <w:rPr>
          <w:sz w:val="20"/>
        </w:rPr>
        <w:t>follow</w:t>
      </w:r>
      <w:r>
        <w:rPr>
          <w:spacing w:val="-6"/>
          <w:sz w:val="20"/>
        </w:rPr>
        <w:t xml:space="preserve"> </w:t>
      </w:r>
      <w:r>
        <w:rPr>
          <w:sz w:val="20"/>
        </w:rPr>
        <w:t>the</w:t>
      </w:r>
      <w:r>
        <w:rPr>
          <w:spacing w:val="-5"/>
          <w:sz w:val="20"/>
        </w:rPr>
        <w:t xml:space="preserve"> </w:t>
      </w:r>
      <w:r>
        <w:rPr>
          <w:sz w:val="20"/>
        </w:rPr>
        <w:t>procedure</w:t>
      </w:r>
      <w:r>
        <w:rPr>
          <w:spacing w:val="-6"/>
          <w:sz w:val="20"/>
        </w:rPr>
        <w:t xml:space="preserve"> </w:t>
      </w:r>
      <w:r>
        <w:rPr>
          <w:sz w:val="20"/>
        </w:rPr>
        <w:t>in</w:t>
      </w:r>
      <w:r>
        <w:rPr>
          <w:spacing w:val="-6"/>
          <w:sz w:val="20"/>
        </w:rPr>
        <w:t xml:space="preserve"> </w:t>
      </w:r>
      <w:r>
        <w:rPr>
          <w:sz w:val="20"/>
        </w:rPr>
        <w:t>11.3.6.8</w:t>
      </w:r>
      <w:r>
        <w:rPr>
          <w:spacing w:val="-5"/>
          <w:sz w:val="20"/>
        </w:rPr>
        <w:t xml:space="preserve"> </w:t>
      </w:r>
      <w:r>
        <w:rPr>
          <w:sz w:val="20"/>
        </w:rPr>
        <w:t>(AP,</w:t>
      </w:r>
      <w:r>
        <w:rPr>
          <w:spacing w:val="-6"/>
          <w:sz w:val="20"/>
        </w:rPr>
        <w:t xml:space="preserve"> </w:t>
      </w:r>
      <w:r>
        <w:rPr>
          <w:sz w:val="20"/>
        </w:rPr>
        <w:t>AP MLD,</w:t>
      </w:r>
      <w:r>
        <w:rPr>
          <w:spacing w:val="-6"/>
          <w:sz w:val="20"/>
        </w:rPr>
        <w:t xml:space="preserve"> </w:t>
      </w:r>
      <w:r>
        <w:rPr>
          <w:sz w:val="20"/>
        </w:rPr>
        <w:t>or</w:t>
      </w:r>
      <w:r>
        <w:rPr>
          <w:spacing w:val="-6"/>
          <w:sz w:val="20"/>
        </w:rPr>
        <w:t xml:space="preserve"> </w:t>
      </w:r>
      <w:r>
        <w:rPr>
          <w:sz w:val="20"/>
        </w:rPr>
        <w:t>PCP</w:t>
      </w:r>
      <w:r>
        <w:rPr>
          <w:spacing w:val="-6"/>
          <w:sz w:val="20"/>
        </w:rPr>
        <w:t xml:space="preserve"> </w:t>
      </w:r>
      <w:r>
        <w:rPr>
          <w:sz w:val="20"/>
        </w:rPr>
        <w:t>disassociation</w:t>
      </w:r>
      <w:r>
        <w:rPr>
          <w:spacing w:val="-6"/>
          <w:sz w:val="20"/>
        </w:rPr>
        <w:t xml:space="preserve"> </w:t>
      </w:r>
      <w:r>
        <w:rPr>
          <w:sz w:val="20"/>
        </w:rPr>
        <w:t>initiation</w:t>
      </w:r>
      <w:r>
        <w:rPr>
          <w:spacing w:val="-5"/>
          <w:sz w:val="20"/>
        </w:rPr>
        <w:t xml:space="preserve"> </w:t>
      </w:r>
      <w:r>
        <w:rPr>
          <w:sz w:val="20"/>
        </w:rPr>
        <w:t>procedure)</w:t>
      </w:r>
      <w:r>
        <w:rPr>
          <w:spacing w:val="-7"/>
          <w:sz w:val="20"/>
        </w:rPr>
        <w:t xml:space="preserve"> </w:t>
      </w:r>
      <w:r>
        <w:rPr>
          <w:sz w:val="20"/>
        </w:rPr>
        <w:t>to</w:t>
      </w:r>
      <w:r>
        <w:rPr>
          <w:spacing w:val="-6"/>
          <w:sz w:val="20"/>
        </w:rPr>
        <w:t xml:space="preserve"> </w:t>
      </w:r>
      <w:r>
        <w:rPr>
          <w:sz w:val="20"/>
        </w:rPr>
        <w:t>transmit</w:t>
      </w:r>
      <w:r>
        <w:rPr>
          <w:spacing w:val="-6"/>
          <w:sz w:val="20"/>
        </w:rPr>
        <w:t xml:space="preserve"> </w:t>
      </w:r>
      <w:r>
        <w:rPr>
          <w:sz w:val="20"/>
        </w:rPr>
        <w:t>Disassociation</w:t>
      </w:r>
      <w:r>
        <w:rPr>
          <w:spacing w:val="-7"/>
          <w:sz w:val="20"/>
        </w:rPr>
        <w:t xml:space="preserve"> </w:t>
      </w:r>
      <w:r>
        <w:rPr>
          <w:sz w:val="20"/>
        </w:rPr>
        <w:t>frames</w:t>
      </w:r>
      <w:r>
        <w:rPr>
          <w:spacing w:val="-6"/>
          <w:sz w:val="20"/>
        </w:rPr>
        <w:t xml:space="preserve"> </w:t>
      </w:r>
      <w:r>
        <w:rPr>
          <w:sz w:val="20"/>
        </w:rPr>
        <w:t>to</w:t>
      </w:r>
      <w:r>
        <w:rPr>
          <w:spacing w:val="-6"/>
          <w:sz w:val="20"/>
        </w:rPr>
        <w:t xml:space="preserve"> </w:t>
      </w:r>
      <w:r>
        <w:rPr>
          <w:sz w:val="20"/>
        </w:rPr>
        <w:t>all</w:t>
      </w:r>
      <w:r>
        <w:rPr>
          <w:spacing w:val="-6"/>
          <w:sz w:val="20"/>
        </w:rPr>
        <w:t xml:space="preserve"> </w:t>
      </w:r>
      <w:r>
        <w:rPr>
          <w:sz w:val="20"/>
        </w:rPr>
        <w:t>associated non-MLD non-AP STAs (i.e., that are not affiliated with a non-AP MLD). The affiliated AP shall not transmit Disassociation frames until the disassociation timer is 0.</w:t>
      </w:r>
    </w:p>
    <w:p w14:paraId="60445D43" w14:textId="7D8F2B9D" w:rsidR="006454B1" w:rsidRPr="006454B1" w:rsidRDefault="006454B1" w:rsidP="006454B1">
      <w:pPr>
        <w:tabs>
          <w:tab w:val="left" w:pos="797"/>
          <w:tab w:val="left" w:pos="799"/>
        </w:tabs>
        <w:adjustRightInd/>
        <w:spacing w:before="70" w:line="249" w:lineRule="auto"/>
        <w:ind w:left="359" w:right="156"/>
        <w:jc w:val="both"/>
        <w:rPr>
          <w:sz w:val="20"/>
        </w:rPr>
      </w:pPr>
    </w:p>
    <w:p w14:paraId="116A6E57" w14:textId="0FC35784" w:rsidR="00822015" w:rsidRDefault="00822015" w:rsidP="006454B1">
      <w:pPr>
        <w:rPr>
          <w:sz w:val="20"/>
        </w:rPr>
      </w:pPr>
    </w:p>
    <w:p w14:paraId="1A85588A" w14:textId="08A27170" w:rsidR="00822015" w:rsidRDefault="00822015" w:rsidP="00A23736">
      <w:pPr>
        <w:rPr>
          <w:sz w:val="20"/>
        </w:rPr>
      </w:pPr>
    </w:p>
    <w:p w14:paraId="5D99ECE7" w14:textId="77777777" w:rsidR="006454B1" w:rsidRDefault="006454B1" w:rsidP="006454B1">
      <w:pPr>
        <w:widowControl/>
        <w:autoSpaceDE/>
        <w:autoSpaceDN/>
        <w:adjustRightInd/>
        <w:rPr>
          <w:rFonts w:ascii="Arial" w:hAnsi="Arial" w:cs="Arial"/>
          <w:b/>
          <w:bCs/>
          <w:sz w:val="20"/>
          <w:szCs w:val="20"/>
        </w:rPr>
      </w:pPr>
      <w:r w:rsidRPr="00187297">
        <w:rPr>
          <w:b/>
          <w:bCs/>
          <w:i/>
          <w:iCs/>
          <w:highlight w:val="yellow"/>
        </w:rPr>
        <w:t xml:space="preserve">Change the </w:t>
      </w:r>
      <w:r>
        <w:rPr>
          <w:b/>
          <w:bCs/>
          <w:i/>
          <w:iCs/>
          <w:highlight w:val="yellow"/>
        </w:rPr>
        <w:t>6</w:t>
      </w:r>
      <w:r w:rsidRPr="00187297">
        <w:rPr>
          <w:b/>
          <w:bCs/>
          <w:i/>
          <w:iCs/>
          <w:highlight w:val="yellow"/>
          <w:vertAlign w:val="superscript"/>
        </w:rPr>
        <w:t>th</w:t>
      </w:r>
      <w:r w:rsidRPr="00187297">
        <w:rPr>
          <w:b/>
          <w:bCs/>
          <w:i/>
          <w:iCs/>
          <w:highlight w:val="yellow"/>
        </w:rPr>
        <w:t xml:space="preserve"> paragraph, as follows:</w:t>
      </w:r>
    </w:p>
    <w:p w14:paraId="75224B5B" w14:textId="77777777" w:rsidR="006454B1" w:rsidRDefault="006454B1" w:rsidP="006454B1">
      <w:pPr>
        <w:pStyle w:val="BodyText"/>
        <w:spacing w:line="249" w:lineRule="auto"/>
        <w:ind w:left="160" w:right="157"/>
        <w:jc w:val="both"/>
      </w:pPr>
    </w:p>
    <w:p w14:paraId="5AE69E37" w14:textId="629F3738" w:rsidR="00822015" w:rsidRDefault="006454B1" w:rsidP="006454B1">
      <w:pPr>
        <w:rPr>
          <w:sz w:val="20"/>
        </w:rPr>
      </w:pPr>
      <w:r>
        <w:t xml:space="preserve">An AP affiliated with an AP MLD that intends to turn its operating link into a disabled link </w:t>
      </w:r>
      <w:ins w:id="51" w:author="Author">
        <w:r w:rsidRPr="007D4CC1">
          <w:rPr>
            <w:highlight w:val="cyan"/>
          </w:rPr>
          <w:t>(#19164)</w:t>
        </w:r>
      </w:ins>
      <w:del w:id="52" w:author="Author">
        <w:r w:rsidRPr="007D4CC1" w:rsidDel="008730D1">
          <w:rPr>
            <w:highlight w:val="cyan"/>
          </w:rPr>
          <w:delText>should</w:delText>
        </w:r>
      </w:del>
      <w:r w:rsidRPr="007D4CC1">
        <w:rPr>
          <w:highlight w:val="cyan"/>
        </w:rPr>
        <w:t xml:space="preserve">, </w:t>
      </w:r>
      <w:ins w:id="53" w:author="Author">
        <w:r w:rsidRPr="007D4CC1">
          <w:rPr>
            <w:spacing w:val="-1"/>
            <w:highlight w:val="cyan"/>
          </w:rPr>
          <w:t>shall</w:t>
        </w:r>
        <w:r>
          <w:rPr>
            <w:spacing w:val="-1"/>
          </w:rPr>
          <w:t xml:space="preserve"> </w:t>
        </w:r>
      </w:ins>
      <w:r>
        <w:t>transmit</w:t>
      </w:r>
      <w:r>
        <w:rPr>
          <w:spacing w:val="-1"/>
        </w:rPr>
        <w:t xml:space="preserve"> </w:t>
      </w:r>
      <w:r>
        <w:t>Disassociation</w:t>
      </w:r>
      <w:r>
        <w:rPr>
          <w:spacing w:val="-1"/>
        </w:rPr>
        <w:t xml:space="preserve"> </w:t>
      </w:r>
      <w:r>
        <w:t>frames</w:t>
      </w:r>
      <w:r>
        <w:rPr>
          <w:spacing w:val="-1"/>
        </w:rPr>
        <w:t xml:space="preserve"> </w:t>
      </w:r>
      <w:r>
        <w:t>(see</w:t>
      </w:r>
      <w:r>
        <w:rPr>
          <w:spacing w:val="-1"/>
        </w:rPr>
        <w:t xml:space="preserve"> </w:t>
      </w:r>
      <w:r>
        <w:t>11.3.6.8</w:t>
      </w:r>
      <w:r>
        <w:rPr>
          <w:spacing w:val="-1"/>
        </w:rPr>
        <w:t xml:space="preserve"> </w:t>
      </w:r>
      <w:r>
        <w:t>(AP,</w:t>
      </w:r>
      <w:r>
        <w:rPr>
          <w:spacing w:val="-1"/>
        </w:rPr>
        <w:t xml:space="preserve"> </w:t>
      </w:r>
      <w:r>
        <w:t xml:space="preserve">AP MLD, or PCP disassociation initiation procedure)) </w:t>
      </w:r>
      <w:r>
        <w:lastRenderedPageBreak/>
        <w:t>to</w:t>
      </w:r>
      <w:ins w:id="54" w:author="Author">
        <w:r>
          <w:t xml:space="preserve"> (#20077)</w:t>
        </w:r>
      </w:ins>
      <w:del w:id="55" w:author="Author">
        <w:r w:rsidDel="001B70B1">
          <w:delText>:</w:delText>
        </w:r>
      </w:del>
      <w:ins w:id="56" w:author="Author">
        <w:r w:rsidRPr="001B70B1">
          <w:t xml:space="preserve"> </w:t>
        </w:r>
        <w:del w:id="57" w:author="Author">
          <w:r w:rsidDel="001B70B1">
            <w:delText>E</w:delText>
          </w:r>
          <w:r w:rsidDel="00781F66">
            <w:delText>ach</w:delText>
          </w:r>
        </w:del>
        <w:r>
          <w:rPr>
            <w:spacing w:val="-6"/>
          </w:rPr>
          <w:t xml:space="preserve"> all </w:t>
        </w:r>
        <w:r>
          <w:t>associated</w:t>
        </w:r>
        <w:r>
          <w:rPr>
            <w:spacing w:val="-4"/>
          </w:rPr>
          <w:t xml:space="preserve"> </w:t>
        </w:r>
        <w:r>
          <w:t>non-MLD</w:t>
        </w:r>
        <w:r>
          <w:rPr>
            <w:spacing w:val="-4"/>
          </w:rPr>
          <w:t xml:space="preserve"> </w:t>
        </w:r>
        <w:r>
          <w:t>non-AP</w:t>
        </w:r>
        <w:r>
          <w:rPr>
            <w:spacing w:val="-5"/>
          </w:rPr>
          <w:t xml:space="preserve"> </w:t>
        </w:r>
        <w:r>
          <w:t>STAs</w:t>
        </w:r>
        <w:r>
          <w:rPr>
            <w:spacing w:val="-4"/>
          </w:rPr>
          <w:t xml:space="preserve"> </w:t>
        </w:r>
        <w:r>
          <w:t>that</w:t>
        </w:r>
        <w:r>
          <w:rPr>
            <w:spacing w:val="-4"/>
          </w:rPr>
          <w:t xml:space="preserve"> </w:t>
        </w:r>
        <w:r>
          <w:t>do</w:t>
        </w:r>
        <w:del w:id="58" w:author="Author">
          <w:r w:rsidDel="005D55CA">
            <w:delText>es</w:delText>
          </w:r>
        </w:del>
        <w:r>
          <w:rPr>
            <w:spacing w:val="-5"/>
          </w:rPr>
          <w:t xml:space="preserve"> </w:t>
        </w:r>
        <w:r>
          <w:t>not</w:t>
        </w:r>
        <w:r>
          <w:rPr>
            <w:spacing w:val="-4"/>
          </w:rPr>
          <w:t xml:space="preserve"> </w:t>
        </w:r>
        <w:r>
          <w:t>support</w:t>
        </w:r>
        <w:r>
          <w:rPr>
            <w:spacing w:val="-4"/>
          </w:rPr>
          <w:t xml:space="preserve"> </w:t>
        </w:r>
        <w:r>
          <w:t>BSS</w:t>
        </w:r>
        <w:r>
          <w:rPr>
            <w:spacing w:val="-5"/>
          </w:rPr>
          <w:t xml:space="preserve"> </w:t>
        </w:r>
        <w:r>
          <w:t>transition</w:t>
        </w:r>
        <w:r>
          <w:rPr>
            <w:spacing w:val="-4"/>
          </w:rPr>
          <w:t xml:space="preserve"> </w:t>
        </w:r>
        <w:r>
          <w:rPr>
            <w:spacing w:val="-2"/>
          </w:rPr>
          <w:t>capability</w:t>
        </w:r>
        <w:r w:rsidR="00CA4BB8">
          <w:rPr>
            <w:spacing w:val="-2"/>
          </w:rPr>
          <w:t>,</w:t>
        </w:r>
        <w:r w:rsidR="00CA4BB8" w:rsidRPr="00CA4BB8">
          <w:t xml:space="preserve"> </w:t>
        </w:r>
        <w:r w:rsidR="002A410E" w:rsidRPr="007D4CC1">
          <w:rPr>
            <w:highlight w:val="cyan"/>
          </w:rPr>
          <w:t xml:space="preserve">(#19164) </w:t>
        </w:r>
        <w:r w:rsidR="00CA4BB8" w:rsidRPr="007D4CC1">
          <w:rPr>
            <w:highlight w:val="cyan"/>
          </w:rPr>
          <w:t>after the</w:t>
        </w:r>
        <w:r w:rsidR="00CA4BB8" w:rsidRPr="007D4CC1">
          <w:rPr>
            <w:spacing w:val="-1"/>
            <w:highlight w:val="cyan"/>
          </w:rPr>
          <w:t xml:space="preserve"> </w:t>
        </w:r>
        <w:r w:rsidR="00CA4BB8" w:rsidRPr="007D4CC1">
          <w:rPr>
            <w:highlight w:val="cyan"/>
          </w:rPr>
          <w:t>time</w:t>
        </w:r>
        <w:r w:rsidR="00CA4BB8" w:rsidRPr="007D4CC1">
          <w:rPr>
            <w:spacing w:val="-1"/>
            <w:highlight w:val="cyan"/>
          </w:rPr>
          <w:t xml:space="preserve"> </w:t>
        </w:r>
        <w:r w:rsidR="00CA4BB8" w:rsidRPr="007D4CC1">
          <w:rPr>
            <w:highlight w:val="cyan"/>
          </w:rPr>
          <w:t>indicated</w:t>
        </w:r>
        <w:r w:rsidR="00CA4BB8" w:rsidRPr="007D4CC1">
          <w:rPr>
            <w:spacing w:val="-1"/>
            <w:highlight w:val="cyan"/>
          </w:rPr>
          <w:t xml:space="preserve"> </w:t>
        </w:r>
        <w:r w:rsidR="00CA4BB8" w:rsidRPr="007D4CC1">
          <w:rPr>
            <w:highlight w:val="cyan"/>
          </w:rPr>
          <w:t>by</w:t>
        </w:r>
        <w:r w:rsidR="00CA4BB8" w:rsidRPr="007D4CC1">
          <w:rPr>
            <w:spacing w:val="-1"/>
            <w:highlight w:val="cyan"/>
          </w:rPr>
          <w:t xml:space="preserve"> </w:t>
        </w:r>
        <w:r w:rsidR="00CA4BB8" w:rsidRPr="007D4CC1">
          <w:rPr>
            <w:highlight w:val="cyan"/>
          </w:rPr>
          <w:t>the</w:t>
        </w:r>
        <w:r w:rsidR="00CA4BB8" w:rsidRPr="007D4CC1">
          <w:rPr>
            <w:spacing w:val="-1"/>
            <w:highlight w:val="cyan"/>
          </w:rPr>
          <w:t xml:space="preserve"> </w:t>
        </w:r>
        <w:r w:rsidR="00CA4BB8" w:rsidRPr="007D4CC1">
          <w:rPr>
            <w:highlight w:val="cyan"/>
          </w:rPr>
          <w:t>Mapping</w:t>
        </w:r>
        <w:r w:rsidR="00CA4BB8" w:rsidRPr="007D4CC1">
          <w:rPr>
            <w:spacing w:val="-1"/>
            <w:highlight w:val="cyan"/>
          </w:rPr>
          <w:t xml:space="preserve"> </w:t>
        </w:r>
        <w:r w:rsidR="00CA4BB8" w:rsidRPr="007D4CC1">
          <w:rPr>
            <w:highlight w:val="cyan"/>
          </w:rPr>
          <w:t>Switch</w:t>
        </w:r>
        <w:r w:rsidR="00CA4BB8" w:rsidRPr="007D4CC1">
          <w:rPr>
            <w:spacing w:val="-1"/>
            <w:highlight w:val="cyan"/>
          </w:rPr>
          <w:t xml:space="preserve"> </w:t>
        </w:r>
        <w:r w:rsidR="00CA4BB8" w:rsidRPr="007D4CC1">
          <w:rPr>
            <w:highlight w:val="cyan"/>
          </w:rPr>
          <w:t>Time</w:t>
        </w:r>
        <w:r w:rsidR="00CA4BB8" w:rsidRPr="007D4CC1">
          <w:rPr>
            <w:spacing w:val="-2"/>
            <w:highlight w:val="cyan"/>
          </w:rPr>
          <w:t xml:space="preserve"> </w:t>
        </w:r>
        <w:r w:rsidR="00CA4BB8" w:rsidRPr="007D4CC1">
          <w:rPr>
            <w:highlight w:val="cyan"/>
          </w:rPr>
          <w:t>field</w:t>
        </w:r>
        <w:r w:rsidRPr="007D4CC1">
          <w:rPr>
            <w:spacing w:val="-2"/>
            <w:highlight w:val="cyan"/>
          </w:rPr>
          <w:t>.</w:t>
        </w:r>
      </w:ins>
    </w:p>
    <w:p w14:paraId="02769FE3" w14:textId="1BE075B3" w:rsidR="00A23736" w:rsidRDefault="00A23736" w:rsidP="00A23736">
      <w:pPr>
        <w:rPr>
          <w:sz w:val="20"/>
        </w:rPr>
      </w:pPr>
    </w:p>
    <w:p w14:paraId="0D100A48" w14:textId="38B009D2" w:rsidR="00A23736" w:rsidRDefault="00CA4BB8" w:rsidP="00A23736">
      <w:pPr>
        <w:rPr>
          <w:sz w:val="20"/>
        </w:rPr>
      </w:pPr>
      <w:ins w:id="59" w:author="Author">
        <w:r w:rsidRPr="007D4CC1">
          <w:rPr>
            <w:sz w:val="20"/>
            <w:highlight w:val="cyan"/>
          </w:rPr>
          <w:t xml:space="preserve">NOTE1:  If a link on which an AP affiliated with </w:t>
        </w:r>
        <w:r w:rsidRPr="007D4CC1">
          <w:rPr>
            <w:sz w:val="20"/>
            <w:highlight w:val="cyan"/>
          </w:rPr>
          <w:t xml:space="preserve">an </w:t>
        </w:r>
        <w:r w:rsidRPr="007D4CC1">
          <w:rPr>
            <w:sz w:val="20"/>
            <w:highlight w:val="cyan"/>
          </w:rPr>
          <w:t>AP MLD is operating becomes disabled, an associated non-MLD non-AP STA will be considered as disassociated, even if the associated non-MLD non-AP STA does not receive a Disassociation frame.</w:t>
        </w:r>
      </w:ins>
    </w:p>
    <w:p w14:paraId="3BF74535" w14:textId="1826DA39" w:rsidR="00BE56D5" w:rsidRDefault="00BE56D5" w:rsidP="00A23736">
      <w:pPr>
        <w:rPr>
          <w:sz w:val="20"/>
        </w:rPr>
      </w:pPr>
    </w:p>
    <w:p w14:paraId="23E69E12" w14:textId="68322DB4" w:rsidR="00BE56D5" w:rsidRDefault="00BE56D5" w:rsidP="00BE56D5">
      <w:pPr>
        <w:rPr>
          <w:sz w:val="20"/>
        </w:rPr>
      </w:pPr>
      <w:r>
        <w:rPr>
          <w:sz w:val="20"/>
        </w:rPr>
        <w:t xml:space="preserve">Proposed Resolution for option </w:t>
      </w:r>
      <w:r w:rsidR="005E70B5">
        <w:rPr>
          <w:sz w:val="20"/>
        </w:rPr>
        <w:t>2</w:t>
      </w:r>
      <w:r>
        <w:rPr>
          <w:sz w:val="20"/>
        </w:rPr>
        <w:t xml:space="preserve">: </w:t>
      </w:r>
    </w:p>
    <w:p w14:paraId="614ACE90" w14:textId="77777777" w:rsidR="00BE56D5" w:rsidRDefault="00BE56D5" w:rsidP="00BE56D5">
      <w:pPr>
        <w:rPr>
          <w:sz w:val="20"/>
        </w:rPr>
      </w:pPr>
    </w:p>
    <w:p w14:paraId="0DE342BB" w14:textId="77777777" w:rsidR="00BE56D5" w:rsidRPr="00EA6093" w:rsidRDefault="00BE56D5" w:rsidP="00BE56D5">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r w:rsidRPr="00EA6093">
        <w:rPr>
          <w:rFonts w:ascii="Arial" w:eastAsiaTheme="minorEastAsia" w:hAnsi="Arial" w:cs="Arial"/>
          <w:b/>
          <w:bCs/>
          <w:color w:val="auto"/>
          <w:spacing w:val="-2"/>
          <w:sz w:val="20"/>
          <w:szCs w:val="20"/>
        </w:rPr>
        <w:t>Affiliated AP link disablement</w:t>
      </w:r>
    </w:p>
    <w:p w14:paraId="6283C04C" w14:textId="77777777" w:rsidR="00BE56D5" w:rsidRDefault="00BE56D5" w:rsidP="00BE56D5">
      <w:pPr>
        <w:pStyle w:val="BodyText"/>
        <w:kinsoku w:val="0"/>
        <w:overflowPunct w:val="0"/>
        <w:spacing w:before="1" w:line="249" w:lineRule="auto"/>
        <w:ind w:left="159" w:right="155"/>
        <w:jc w:val="both"/>
        <w:rPr>
          <w:b/>
          <w:bCs/>
          <w:i/>
          <w:iCs/>
          <w:sz w:val="22"/>
          <w:szCs w:val="22"/>
          <w:highlight w:val="yellow"/>
        </w:rPr>
      </w:pPr>
    </w:p>
    <w:p w14:paraId="7374FE92" w14:textId="77777777" w:rsidR="00BE56D5" w:rsidRDefault="00BE56D5" w:rsidP="00BE56D5">
      <w:pPr>
        <w:pStyle w:val="BodyText"/>
        <w:kinsoku w:val="0"/>
        <w:overflowPunct w:val="0"/>
        <w:spacing w:before="1" w:line="249" w:lineRule="auto"/>
        <w:ind w:left="159" w:right="155"/>
        <w:jc w:val="both"/>
        <w:rPr>
          <w:b/>
          <w:bCs/>
          <w:i/>
          <w:iCs/>
          <w:sz w:val="22"/>
          <w:szCs w:val="22"/>
          <w:highlight w:val="yellow"/>
        </w:rPr>
      </w:pPr>
      <w:r w:rsidRPr="00187297">
        <w:rPr>
          <w:b/>
          <w:bCs/>
          <w:i/>
          <w:iCs/>
          <w:sz w:val="22"/>
          <w:szCs w:val="22"/>
          <w:highlight w:val="yellow"/>
        </w:rPr>
        <w:t xml:space="preserve">Change the </w:t>
      </w:r>
      <w:r>
        <w:rPr>
          <w:b/>
          <w:bCs/>
          <w:i/>
          <w:iCs/>
          <w:sz w:val="22"/>
          <w:szCs w:val="22"/>
          <w:highlight w:val="yellow"/>
        </w:rPr>
        <w:t>4</w:t>
      </w:r>
      <w:r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6A571482" w14:textId="77777777" w:rsidR="00BE56D5" w:rsidRDefault="00BE56D5" w:rsidP="00BE56D5">
      <w:pPr>
        <w:pStyle w:val="BodyText"/>
        <w:kinsoku w:val="0"/>
        <w:overflowPunct w:val="0"/>
        <w:spacing w:before="1" w:line="249" w:lineRule="auto"/>
        <w:ind w:left="159" w:right="155"/>
        <w:jc w:val="both"/>
        <w:rPr>
          <w:sz w:val="22"/>
          <w:szCs w:val="22"/>
          <w:highlight w:val="yellow"/>
        </w:rPr>
      </w:pPr>
    </w:p>
    <w:p w14:paraId="29BAA79A" w14:textId="77777777" w:rsidR="00BE56D5" w:rsidRDefault="00BE56D5" w:rsidP="00BE56D5">
      <w:pPr>
        <w:pStyle w:val="BodyText"/>
        <w:spacing w:line="249" w:lineRule="auto"/>
        <w:ind w:left="160" w:right="155"/>
        <w:jc w:val="both"/>
      </w:pPr>
      <w:r>
        <w:t xml:space="preserve">Additionally, if there are associated non-MLD non-AP STAs that support BSS transition capability, </w:t>
      </w:r>
      <w:r>
        <w:rPr>
          <w:color w:val="208A20"/>
          <w:u w:val="single" w:color="208A20"/>
        </w:rPr>
        <w:t>(#</w:t>
      </w:r>
      <w:proofErr w:type="gramStart"/>
      <w:r>
        <w:rPr>
          <w:color w:val="208A20"/>
          <w:u w:val="single" w:color="208A20"/>
        </w:rPr>
        <w:t>19709)</w:t>
      </w:r>
      <w:r>
        <w:t>the</w:t>
      </w:r>
      <w:proofErr w:type="gramEnd"/>
      <w:r>
        <w:t xml:space="preserve"> affiliated AP, that is operating on the link advertised as to become disabled, shall perform the following, in order to indicate the imminent termination of the BSS of these non-AP STAs:</w:t>
      </w:r>
    </w:p>
    <w:p w14:paraId="78BC99C1" w14:textId="77777777" w:rsidR="00BE56D5" w:rsidRDefault="00BE56D5" w:rsidP="00BE56D5">
      <w:pPr>
        <w:pStyle w:val="ListParagraph"/>
        <w:numPr>
          <w:ilvl w:val="0"/>
          <w:numId w:val="22"/>
        </w:numPr>
        <w:tabs>
          <w:tab w:val="left" w:pos="797"/>
          <w:tab w:val="left" w:pos="799"/>
        </w:tabs>
        <w:adjustRightInd/>
        <w:spacing w:before="63" w:line="249" w:lineRule="auto"/>
        <w:ind w:right="157"/>
        <w:jc w:val="both"/>
        <w:rPr>
          <w:sz w:val="20"/>
        </w:rPr>
      </w:pPr>
      <w:r>
        <w:rPr>
          <w:sz w:val="20"/>
        </w:rPr>
        <w:t>The</w:t>
      </w:r>
      <w:r>
        <w:rPr>
          <w:spacing w:val="-3"/>
          <w:sz w:val="20"/>
        </w:rPr>
        <w:t xml:space="preserve"> </w:t>
      </w:r>
      <w:r>
        <w:rPr>
          <w:sz w:val="20"/>
        </w:rPr>
        <w:t>affiliated</w:t>
      </w:r>
      <w:r>
        <w:rPr>
          <w:spacing w:val="-3"/>
          <w:sz w:val="20"/>
        </w:rPr>
        <w:t xml:space="preserve"> </w:t>
      </w:r>
      <w:r>
        <w:rPr>
          <w:sz w:val="20"/>
        </w:rPr>
        <w:t>AP</w:t>
      </w:r>
      <w:r>
        <w:rPr>
          <w:spacing w:val="-1"/>
          <w:sz w:val="20"/>
        </w:rPr>
        <w:t xml:space="preserve"> </w:t>
      </w:r>
      <w:r>
        <w:rPr>
          <w:sz w:val="20"/>
        </w:rPr>
        <w:t>shall</w:t>
      </w:r>
      <w:r>
        <w:rPr>
          <w:spacing w:val="-1"/>
          <w:sz w:val="20"/>
        </w:rPr>
        <w:t xml:space="preserve"> </w:t>
      </w:r>
      <w:r>
        <w:rPr>
          <w:sz w:val="20"/>
        </w:rPr>
        <w:t>follow</w:t>
      </w:r>
      <w:r>
        <w:rPr>
          <w:spacing w:val="-3"/>
          <w:sz w:val="20"/>
        </w:rPr>
        <w:t xml:space="preserve"> </w:t>
      </w:r>
      <w:r>
        <w:rPr>
          <w:sz w:val="20"/>
        </w:rPr>
        <w:t>the</w:t>
      </w:r>
      <w:r>
        <w:rPr>
          <w:spacing w:val="-1"/>
          <w:sz w:val="20"/>
        </w:rPr>
        <w:t xml:space="preserve"> </w:t>
      </w:r>
      <w:r>
        <w:rPr>
          <w:sz w:val="20"/>
        </w:rPr>
        <w:t>procedure</w:t>
      </w:r>
      <w:r>
        <w:rPr>
          <w:spacing w:val="-3"/>
          <w:sz w:val="20"/>
        </w:rPr>
        <w:t xml:space="preserve"> </w:t>
      </w:r>
      <w:r>
        <w:rPr>
          <w:sz w:val="20"/>
        </w:rPr>
        <w:t>in</w:t>
      </w:r>
      <w:r>
        <w:rPr>
          <w:spacing w:val="-3"/>
          <w:sz w:val="20"/>
        </w:rPr>
        <w:t xml:space="preserve"> </w:t>
      </w:r>
      <w:r>
        <w:rPr>
          <w:sz w:val="20"/>
        </w:rPr>
        <w:t>11.21.7.3</w:t>
      </w:r>
      <w:r>
        <w:rPr>
          <w:spacing w:val="-4"/>
          <w:sz w:val="20"/>
        </w:rPr>
        <w:t xml:space="preserve"> </w:t>
      </w:r>
      <w:r>
        <w:rPr>
          <w:sz w:val="20"/>
        </w:rPr>
        <w:t>(BSS</w:t>
      </w:r>
      <w:r>
        <w:rPr>
          <w:spacing w:val="-2"/>
          <w:sz w:val="20"/>
        </w:rPr>
        <w:t xml:space="preserve"> </w:t>
      </w:r>
      <w:r>
        <w:rPr>
          <w:sz w:val="20"/>
        </w:rPr>
        <w:t>transition</w:t>
      </w:r>
      <w:r>
        <w:rPr>
          <w:spacing w:val="-2"/>
          <w:sz w:val="20"/>
        </w:rPr>
        <w:t xml:space="preserve"> </w:t>
      </w:r>
      <w:r>
        <w:rPr>
          <w:sz w:val="20"/>
        </w:rPr>
        <w:t>management</w:t>
      </w:r>
      <w:r>
        <w:rPr>
          <w:spacing w:val="-2"/>
          <w:sz w:val="20"/>
        </w:rPr>
        <w:t xml:space="preserve"> </w:t>
      </w:r>
      <w:r>
        <w:rPr>
          <w:sz w:val="20"/>
        </w:rPr>
        <w:t>request)</w:t>
      </w:r>
      <w:r>
        <w:rPr>
          <w:spacing w:val="-2"/>
          <w:sz w:val="20"/>
        </w:rPr>
        <w:t xml:space="preserve"> </w:t>
      </w:r>
      <w:r>
        <w:rPr>
          <w:sz w:val="20"/>
        </w:rPr>
        <w:t>with the BSS Transition Management Request frame fields set as follows:</w:t>
      </w:r>
    </w:p>
    <w:p w14:paraId="76638702" w14:textId="77777777" w:rsidR="00BE56D5" w:rsidRDefault="00BE56D5" w:rsidP="00BE56D5">
      <w:pPr>
        <w:pStyle w:val="ListParagraph"/>
        <w:numPr>
          <w:ilvl w:val="1"/>
          <w:numId w:val="22"/>
        </w:numPr>
        <w:tabs>
          <w:tab w:val="left" w:pos="1080"/>
        </w:tabs>
        <w:adjustRightInd/>
        <w:spacing w:before="61" w:line="249" w:lineRule="auto"/>
        <w:ind w:right="158"/>
        <w:jc w:val="both"/>
        <w:rPr>
          <w:sz w:val="20"/>
        </w:rPr>
      </w:pPr>
      <w:r>
        <w:rPr>
          <w:color w:val="208A20"/>
          <w:sz w:val="20"/>
          <w:u w:val="single" w:color="208A20"/>
        </w:rPr>
        <w:t>(#</w:t>
      </w:r>
      <w:proofErr w:type="gramStart"/>
      <w:r>
        <w:rPr>
          <w:color w:val="208A20"/>
          <w:sz w:val="20"/>
          <w:u w:val="single" w:color="208A20"/>
        </w:rPr>
        <w:t>19714)</w:t>
      </w:r>
      <w:r>
        <w:rPr>
          <w:sz w:val="20"/>
        </w:rPr>
        <w:t>The</w:t>
      </w:r>
      <w:proofErr w:type="gramEnd"/>
      <w:r>
        <w:rPr>
          <w:sz w:val="20"/>
        </w:rPr>
        <w:t xml:space="preserve"> Disassociation Imminent and Link Removal Imminent fields of the Request Mode field</w:t>
      </w:r>
      <w:r>
        <w:rPr>
          <w:spacing w:val="-7"/>
          <w:sz w:val="20"/>
        </w:rPr>
        <w:t xml:space="preserve"> </w:t>
      </w:r>
      <w:r>
        <w:rPr>
          <w:sz w:val="20"/>
        </w:rPr>
        <w:t>are</w:t>
      </w:r>
      <w:r>
        <w:rPr>
          <w:spacing w:val="-7"/>
          <w:sz w:val="20"/>
        </w:rPr>
        <w:t xml:space="preserve"> </w:t>
      </w:r>
      <w:r>
        <w:rPr>
          <w:sz w:val="20"/>
        </w:rPr>
        <w:t>set</w:t>
      </w:r>
      <w:r>
        <w:rPr>
          <w:spacing w:val="-6"/>
          <w:sz w:val="20"/>
        </w:rPr>
        <w:t xml:space="preserve"> </w:t>
      </w:r>
      <w:r>
        <w:rPr>
          <w:sz w:val="20"/>
        </w:rPr>
        <w:t>to</w:t>
      </w:r>
      <w:r>
        <w:rPr>
          <w:spacing w:val="-7"/>
          <w:sz w:val="20"/>
        </w:rPr>
        <w:t xml:space="preserve"> </w:t>
      </w:r>
      <w:r>
        <w:rPr>
          <w:sz w:val="20"/>
        </w:rPr>
        <w:t>1,</w:t>
      </w:r>
      <w:r>
        <w:rPr>
          <w:spacing w:val="-7"/>
          <w:sz w:val="20"/>
        </w:rPr>
        <w:t xml:space="preserve"> </w:t>
      </w:r>
      <w:r>
        <w:rPr>
          <w:sz w:val="20"/>
        </w:rPr>
        <w:t>the</w:t>
      </w:r>
      <w:r>
        <w:rPr>
          <w:spacing w:val="-7"/>
          <w:sz w:val="20"/>
        </w:rPr>
        <w:t xml:space="preserve"> </w:t>
      </w:r>
      <w:r>
        <w:rPr>
          <w:sz w:val="20"/>
        </w:rPr>
        <w:t>BSS</w:t>
      </w:r>
      <w:r>
        <w:rPr>
          <w:spacing w:val="-7"/>
          <w:sz w:val="20"/>
        </w:rPr>
        <w:t xml:space="preserve"> </w:t>
      </w:r>
      <w:r>
        <w:rPr>
          <w:sz w:val="20"/>
        </w:rPr>
        <w:t>Termination</w:t>
      </w:r>
      <w:r>
        <w:rPr>
          <w:spacing w:val="-8"/>
          <w:sz w:val="20"/>
        </w:rPr>
        <w:t xml:space="preserve"> </w:t>
      </w:r>
      <w:r>
        <w:rPr>
          <w:sz w:val="20"/>
        </w:rPr>
        <w:t>Included</w:t>
      </w:r>
      <w:r>
        <w:rPr>
          <w:spacing w:val="-8"/>
          <w:sz w:val="20"/>
        </w:rPr>
        <w:t xml:space="preserve"> </w:t>
      </w:r>
      <w:r>
        <w:rPr>
          <w:sz w:val="20"/>
        </w:rPr>
        <w:t>field</w:t>
      </w:r>
      <w:r>
        <w:rPr>
          <w:spacing w:val="-6"/>
          <w:sz w:val="20"/>
        </w:rPr>
        <w:t xml:space="preserve"> </w:t>
      </w:r>
      <w:r>
        <w:rPr>
          <w:sz w:val="20"/>
        </w:rPr>
        <w:t>is</w:t>
      </w:r>
      <w:r>
        <w:rPr>
          <w:spacing w:val="-8"/>
          <w:sz w:val="20"/>
        </w:rPr>
        <w:t xml:space="preserve"> </w:t>
      </w:r>
      <w:r>
        <w:rPr>
          <w:sz w:val="20"/>
        </w:rPr>
        <w:t>set</w:t>
      </w:r>
      <w:r>
        <w:rPr>
          <w:spacing w:val="-7"/>
          <w:sz w:val="20"/>
        </w:rPr>
        <w:t xml:space="preserve"> </w:t>
      </w:r>
      <w:r>
        <w:rPr>
          <w:sz w:val="20"/>
        </w:rPr>
        <w:t>to</w:t>
      </w:r>
      <w:r>
        <w:rPr>
          <w:spacing w:val="-6"/>
          <w:sz w:val="20"/>
        </w:rPr>
        <w:t xml:space="preserve"> </w:t>
      </w:r>
      <w:r>
        <w:rPr>
          <w:sz w:val="20"/>
        </w:rPr>
        <w:t>0,</w:t>
      </w:r>
      <w:r>
        <w:rPr>
          <w:spacing w:val="-6"/>
          <w:sz w:val="20"/>
        </w:rPr>
        <w:t xml:space="preserve"> </w:t>
      </w:r>
      <w:r>
        <w:rPr>
          <w:color w:val="208A20"/>
          <w:sz w:val="20"/>
          <w:u w:val="single" w:color="208A20"/>
        </w:rPr>
        <w:t>(#19435)</w:t>
      </w:r>
      <w:r>
        <w:rPr>
          <w:sz w:val="20"/>
        </w:rPr>
        <w:t>the</w:t>
      </w:r>
      <w:r>
        <w:rPr>
          <w:spacing w:val="-7"/>
          <w:sz w:val="20"/>
        </w:rPr>
        <w:t xml:space="preserve"> </w:t>
      </w:r>
      <w:r>
        <w:rPr>
          <w:sz w:val="20"/>
        </w:rPr>
        <w:t>Preferred</w:t>
      </w:r>
      <w:r>
        <w:rPr>
          <w:spacing w:val="-7"/>
          <w:sz w:val="20"/>
        </w:rPr>
        <w:t xml:space="preserve"> </w:t>
      </w:r>
      <w:r>
        <w:rPr>
          <w:sz w:val="20"/>
        </w:rPr>
        <w:t>Candidate List Included field is set according to</w:t>
      </w:r>
      <w:r>
        <w:rPr>
          <w:spacing w:val="-1"/>
          <w:sz w:val="20"/>
        </w:rPr>
        <w:t xml:space="preserve"> </w:t>
      </w:r>
      <w:r>
        <w:rPr>
          <w:sz w:val="20"/>
        </w:rPr>
        <w:t xml:space="preserve">9.6.13.9 (BSS Transition Management Request frame for- mat) if the BSS Transition Candidate List Entries field is included, and </w:t>
      </w:r>
      <w:r>
        <w:rPr>
          <w:color w:val="208A20"/>
          <w:sz w:val="20"/>
          <w:u w:val="single" w:color="208A20"/>
        </w:rPr>
        <w:t>(#19712)</w:t>
      </w:r>
      <w:r>
        <w:rPr>
          <w:sz w:val="20"/>
        </w:rPr>
        <w:t>other fields of the Request Mode field are set to 0.</w:t>
      </w:r>
    </w:p>
    <w:p w14:paraId="633F4858" w14:textId="77777777" w:rsidR="00BE56D5" w:rsidRDefault="00BE56D5" w:rsidP="00BE56D5">
      <w:pPr>
        <w:pStyle w:val="ListParagraph"/>
        <w:numPr>
          <w:ilvl w:val="1"/>
          <w:numId w:val="22"/>
        </w:numPr>
        <w:tabs>
          <w:tab w:val="left" w:pos="1080"/>
        </w:tabs>
        <w:adjustRightInd/>
        <w:spacing w:before="4" w:line="249" w:lineRule="auto"/>
        <w:ind w:right="155"/>
        <w:jc w:val="both"/>
        <w:rPr>
          <w:sz w:val="20"/>
        </w:rPr>
      </w:pPr>
      <w:r>
        <w:rPr>
          <w:sz w:val="20"/>
        </w:rPr>
        <w:t>The</w:t>
      </w:r>
      <w:r>
        <w:rPr>
          <w:spacing w:val="-5"/>
          <w:sz w:val="20"/>
        </w:rPr>
        <w:t xml:space="preserve"> </w:t>
      </w:r>
      <w:r>
        <w:rPr>
          <w:sz w:val="20"/>
        </w:rPr>
        <w:t>Disassociation</w:t>
      </w:r>
      <w:r>
        <w:rPr>
          <w:spacing w:val="-5"/>
          <w:sz w:val="20"/>
        </w:rPr>
        <w:t xml:space="preserve"> </w:t>
      </w:r>
      <w:r>
        <w:rPr>
          <w:sz w:val="20"/>
        </w:rPr>
        <w:t>Timer</w:t>
      </w:r>
      <w:r>
        <w:rPr>
          <w:spacing w:val="-5"/>
          <w:sz w:val="20"/>
        </w:rPr>
        <w:t xml:space="preserve"> </w:t>
      </w:r>
      <w:r>
        <w:rPr>
          <w:sz w:val="20"/>
        </w:rPr>
        <w:t>field</w:t>
      </w:r>
      <w:r>
        <w:rPr>
          <w:spacing w:val="-5"/>
          <w:sz w:val="20"/>
        </w:rPr>
        <w:t xml:space="preserve"> </w:t>
      </w:r>
      <w:r>
        <w:rPr>
          <w:sz w:val="20"/>
        </w:rPr>
        <w:t>is</w:t>
      </w:r>
      <w:r>
        <w:rPr>
          <w:spacing w:val="-6"/>
          <w:sz w:val="20"/>
        </w:rPr>
        <w:t xml:space="preserve"> </w:t>
      </w:r>
      <w:r>
        <w:rPr>
          <w:sz w:val="20"/>
        </w:rPr>
        <w:t>set</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number</w:t>
      </w:r>
      <w:r>
        <w:rPr>
          <w:spacing w:val="-3"/>
          <w:sz w:val="20"/>
        </w:rPr>
        <w:t xml:space="preserve"> </w:t>
      </w:r>
      <w:r>
        <w:rPr>
          <w:sz w:val="20"/>
        </w:rPr>
        <w:t>of</w:t>
      </w:r>
      <w:r>
        <w:rPr>
          <w:spacing w:val="-5"/>
          <w:sz w:val="20"/>
        </w:rPr>
        <w:t xml:space="preserve"> </w:t>
      </w:r>
      <w:r>
        <w:rPr>
          <w:sz w:val="20"/>
        </w:rPr>
        <w:t>TBTTs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affiliated</w:t>
      </w:r>
      <w:r>
        <w:rPr>
          <w:spacing w:val="-4"/>
          <w:sz w:val="20"/>
        </w:rPr>
        <w:t xml:space="preserve"> </w:t>
      </w:r>
      <w:r>
        <w:rPr>
          <w:sz w:val="20"/>
        </w:rPr>
        <w:t>AP</w:t>
      </w:r>
      <w:r>
        <w:rPr>
          <w:spacing w:val="-4"/>
          <w:sz w:val="20"/>
        </w:rPr>
        <w:t xml:space="preserve"> </w:t>
      </w:r>
      <w:r>
        <w:rPr>
          <w:sz w:val="20"/>
        </w:rPr>
        <w:t>before</w:t>
      </w:r>
      <w:r>
        <w:rPr>
          <w:spacing w:val="-5"/>
          <w:sz w:val="20"/>
        </w:rPr>
        <w:t xml:space="preserve"> </w:t>
      </w:r>
      <w:r>
        <w:rPr>
          <w:sz w:val="20"/>
        </w:rPr>
        <w:t>it</w:t>
      </w:r>
      <w:r>
        <w:rPr>
          <w:spacing w:val="-5"/>
          <w:sz w:val="20"/>
        </w:rPr>
        <w:t xml:space="preserve"> </w:t>
      </w:r>
      <w:r>
        <w:rPr>
          <w:sz w:val="20"/>
        </w:rPr>
        <w:t>transmits</w:t>
      </w:r>
      <w:r>
        <w:rPr>
          <w:spacing w:val="-1"/>
          <w:sz w:val="20"/>
        </w:rPr>
        <w:t xml:space="preserve"> </w:t>
      </w:r>
      <w:r>
        <w:rPr>
          <w:sz w:val="20"/>
        </w:rPr>
        <w:t>Disassociation</w:t>
      </w:r>
      <w:r>
        <w:rPr>
          <w:spacing w:val="-1"/>
          <w:sz w:val="20"/>
        </w:rPr>
        <w:t xml:space="preserve"> </w:t>
      </w:r>
      <w:r>
        <w:rPr>
          <w:sz w:val="20"/>
        </w:rPr>
        <w:t>frame(s)</w:t>
      </w:r>
      <w:r>
        <w:rPr>
          <w:spacing w:val="-1"/>
          <w:sz w:val="20"/>
        </w:rPr>
        <w:t xml:space="preserve"> </w:t>
      </w:r>
      <w:r>
        <w:rPr>
          <w:sz w:val="20"/>
        </w:rPr>
        <w:t>to</w:t>
      </w:r>
      <w:r>
        <w:rPr>
          <w:spacing w:val="-1"/>
          <w:sz w:val="20"/>
        </w:rPr>
        <w:t xml:space="preserve"> </w:t>
      </w:r>
      <w:r>
        <w:rPr>
          <w:sz w:val="20"/>
        </w:rPr>
        <w:t>the</w:t>
      </w:r>
      <w:r>
        <w:rPr>
          <w:spacing w:val="-1"/>
          <w:sz w:val="20"/>
        </w:rPr>
        <w:t xml:space="preserve"> </w:t>
      </w:r>
      <w:r>
        <w:rPr>
          <w:color w:val="208A20"/>
          <w:sz w:val="20"/>
          <w:u w:val="single" w:color="208A20"/>
        </w:rPr>
        <w:t>(#</w:t>
      </w:r>
      <w:proofErr w:type="gramStart"/>
      <w:r>
        <w:rPr>
          <w:color w:val="208A20"/>
          <w:sz w:val="20"/>
          <w:u w:val="single" w:color="208A20"/>
        </w:rPr>
        <w:t>20051)</w:t>
      </w:r>
      <w:r>
        <w:rPr>
          <w:sz w:val="20"/>
        </w:rPr>
        <w:t>non</w:t>
      </w:r>
      <w:proofErr w:type="gramEnd"/>
      <w:r>
        <w:rPr>
          <w:sz w:val="20"/>
        </w:rPr>
        <w:t>-MLD</w:t>
      </w:r>
      <w:r>
        <w:rPr>
          <w:spacing w:val="-1"/>
          <w:sz w:val="20"/>
        </w:rPr>
        <w:t xml:space="preserve"> </w:t>
      </w:r>
      <w:r>
        <w:rPr>
          <w:sz w:val="20"/>
        </w:rPr>
        <w:t>non-AP STA(s) receiving the</w:t>
      </w:r>
      <w:r>
        <w:rPr>
          <w:spacing w:val="-1"/>
          <w:sz w:val="20"/>
        </w:rPr>
        <w:t xml:space="preserve"> </w:t>
      </w:r>
      <w:r>
        <w:rPr>
          <w:sz w:val="20"/>
        </w:rPr>
        <w:t>BSS Transition</w:t>
      </w:r>
      <w:r>
        <w:rPr>
          <w:spacing w:val="-9"/>
          <w:sz w:val="20"/>
        </w:rPr>
        <w:t xml:space="preserve"> </w:t>
      </w:r>
      <w:r>
        <w:rPr>
          <w:sz w:val="20"/>
        </w:rPr>
        <w:t>Management</w:t>
      </w:r>
      <w:r>
        <w:rPr>
          <w:spacing w:val="-9"/>
          <w:sz w:val="20"/>
        </w:rPr>
        <w:t xml:space="preserve"> </w:t>
      </w:r>
      <w:r>
        <w:rPr>
          <w:sz w:val="20"/>
        </w:rPr>
        <w:t>Request</w:t>
      </w:r>
      <w:r>
        <w:rPr>
          <w:spacing w:val="-9"/>
          <w:sz w:val="20"/>
        </w:rPr>
        <w:t xml:space="preserve"> </w:t>
      </w:r>
      <w:r>
        <w:rPr>
          <w:sz w:val="20"/>
        </w:rPr>
        <w:t>frame.</w:t>
      </w:r>
      <w:r>
        <w:rPr>
          <w:spacing w:val="-9"/>
          <w:sz w:val="20"/>
        </w:rPr>
        <w:t xml:space="preserve"> </w:t>
      </w:r>
      <w:r>
        <w:rPr>
          <w:sz w:val="20"/>
        </w:rPr>
        <w:t>The</w:t>
      </w:r>
      <w:r>
        <w:rPr>
          <w:spacing w:val="-9"/>
          <w:sz w:val="20"/>
        </w:rPr>
        <w:t xml:space="preserve"> </w:t>
      </w:r>
      <w:r>
        <w:rPr>
          <w:sz w:val="20"/>
        </w:rPr>
        <w:t>Disassociation</w:t>
      </w:r>
      <w:r>
        <w:rPr>
          <w:spacing w:val="-8"/>
          <w:sz w:val="20"/>
        </w:rPr>
        <w:t xml:space="preserve"> </w:t>
      </w:r>
      <w:r>
        <w:rPr>
          <w:sz w:val="20"/>
        </w:rPr>
        <w:t>Timer</w:t>
      </w:r>
      <w:r>
        <w:rPr>
          <w:spacing w:val="-8"/>
          <w:sz w:val="20"/>
        </w:rPr>
        <w:t xml:space="preserve"> </w:t>
      </w:r>
      <w:r>
        <w:rPr>
          <w:sz w:val="20"/>
        </w:rPr>
        <w:t>field</w:t>
      </w:r>
      <w:r>
        <w:rPr>
          <w:spacing w:val="-8"/>
          <w:sz w:val="20"/>
        </w:rPr>
        <w:t xml:space="preserve"> </w:t>
      </w:r>
      <w:r>
        <w:rPr>
          <w:sz w:val="20"/>
        </w:rPr>
        <w:t>value</w:t>
      </w:r>
      <w:r>
        <w:rPr>
          <w:spacing w:val="-8"/>
          <w:sz w:val="20"/>
        </w:rPr>
        <w:t xml:space="preserve"> </w:t>
      </w:r>
      <w:r>
        <w:rPr>
          <w:sz w:val="20"/>
        </w:rPr>
        <w:t>shall</w:t>
      </w:r>
      <w:r>
        <w:rPr>
          <w:spacing w:val="-8"/>
          <w:sz w:val="20"/>
        </w:rPr>
        <w:t xml:space="preserve"> </w:t>
      </w:r>
      <w:r>
        <w:rPr>
          <w:sz w:val="20"/>
        </w:rPr>
        <w:t>point</w:t>
      </w:r>
      <w:r>
        <w:rPr>
          <w:spacing w:val="-8"/>
          <w:sz w:val="20"/>
        </w:rPr>
        <w:t xml:space="preserve"> </w:t>
      </w:r>
      <w:r>
        <w:rPr>
          <w:sz w:val="20"/>
        </w:rPr>
        <w:t>to</w:t>
      </w:r>
      <w:r>
        <w:rPr>
          <w:spacing w:val="-8"/>
          <w:sz w:val="20"/>
        </w:rPr>
        <w:t xml:space="preserve"> </w:t>
      </w:r>
      <w:r>
        <w:rPr>
          <w:sz w:val="20"/>
        </w:rPr>
        <w:t>a</w:t>
      </w:r>
      <w:r>
        <w:rPr>
          <w:spacing w:val="-10"/>
          <w:sz w:val="20"/>
        </w:rPr>
        <w:t xml:space="preserve"> </w:t>
      </w:r>
      <w:r>
        <w:rPr>
          <w:sz w:val="20"/>
        </w:rPr>
        <w:t>TBTT</w:t>
      </w:r>
      <w:r>
        <w:rPr>
          <w:spacing w:val="-8"/>
          <w:sz w:val="20"/>
        </w:rPr>
        <w:t xml:space="preserve"> </w:t>
      </w:r>
      <w:r>
        <w:rPr>
          <w:sz w:val="20"/>
        </w:rPr>
        <w:t>at or</w:t>
      </w:r>
      <w:r>
        <w:rPr>
          <w:spacing w:val="-5"/>
          <w:sz w:val="20"/>
        </w:rPr>
        <w:t xml:space="preserve"> </w:t>
      </w:r>
      <w:r>
        <w:rPr>
          <w:sz w:val="20"/>
        </w:rPr>
        <w:t>later</w:t>
      </w:r>
      <w:r>
        <w:rPr>
          <w:spacing w:val="-7"/>
          <w:sz w:val="20"/>
        </w:rPr>
        <w:t xml:space="preserve"> </w:t>
      </w:r>
      <w:r>
        <w:rPr>
          <w:sz w:val="20"/>
        </w:rPr>
        <w:t>than</w:t>
      </w:r>
      <w:r>
        <w:rPr>
          <w:spacing w:val="-5"/>
          <w:sz w:val="20"/>
        </w:rPr>
        <w:t xml:space="preserve"> </w:t>
      </w:r>
      <w:r>
        <w:rPr>
          <w:sz w:val="20"/>
        </w:rPr>
        <w:t>the</w:t>
      </w:r>
      <w:r>
        <w:rPr>
          <w:spacing w:val="-5"/>
          <w:sz w:val="20"/>
        </w:rPr>
        <w:t xml:space="preserve"> </w:t>
      </w:r>
      <w:r>
        <w:rPr>
          <w:sz w:val="20"/>
        </w:rPr>
        <w:t>time</w:t>
      </w:r>
      <w:r>
        <w:rPr>
          <w:spacing w:val="-5"/>
          <w:sz w:val="20"/>
        </w:rPr>
        <w:t xml:space="preserve"> </w:t>
      </w:r>
      <w:r>
        <w:rPr>
          <w:sz w:val="20"/>
        </w:rPr>
        <w:t>pointed</w:t>
      </w:r>
      <w:r>
        <w:rPr>
          <w:spacing w:val="-5"/>
          <w:sz w:val="20"/>
        </w:rPr>
        <w:t xml:space="preserve"> </w:t>
      </w:r>
      <w:r>
        <w:rPr>
          <w:sz w:val="20"/>
        </w:rPr>
        <w:t>to</w:t>
      </w:r>
      <w:r>
        <w:rPr>
          <w:spacing w:val="-5"/>
          <w:sz w:val="20"/>
        </w:rPr>
        <w:t xml:space="preserve"> </w:t>
      </w:r>
      <w:r>
        <w:rPr>
          <w:sz w:val="20"/>
        </w:rPr>
        <w:t>by</w:t>
      </w:r>
      <w:r>
        <w:rPr>
          <w:spacing w:val="-6"/>
          <w:sz w:val="20"/>
        </w:rPr>
        <w:t xml:space="preserve"> </w:t>
      </w:r>
      <w:r>
        <w:rPr>
          <w:sz w:val="20"/>
        </w:rPr>
        <w:t>the</w:t>
      </w:r>
      <w:r>
        <w:rPr>
          <w:spacing w:val="-7"/>
          <w:sz w:val="20"/>
        </w:rPr>
        <w:t xml:space="preserve"> </w:t>
      </w:r>
      <w:r>
        <w:rPr>
          <w:sz w:val="20"/>
        </w:rPr>
        <w:t>value</w:t>
      </w:r>
      <w:r>
        <w:rPr>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Mapping</w:t>
      </w:r>
      <w:r>
        <w:rPr>
          <w:spacing w:val="-5"/>
          <w:sz w:val="20"/>
        </w:rPr>
        <w:t xml:space="preserve"> </w:t>
      </w:r>
      <w:r>
        <w:rPr>
          <w:sz w:val="20"/>
        </w:rPr>
        <w:t>Switch</w:t>
      </w:r>
      <w:r>
        <w:rPr>
          <w:spacing w:val="-7"/>
          <w:sz w:val="20"/>
        </w:rPr>
        <w:t xml:space="preserve"> </w:t>
      </w:r>
      <w:r>
        <w:rPr>
          <w:sz w:val="20"/>
        </w:rPr>
        <w:t>Time</w:t>
      </w:r>
      <w:r>
        <w:rPr>
          <w:spacing w:val="-5"/>
          <w:sz w:val="20"/>
        </w:rPr>
        <w:t xml:space="preserve"> </w:t>
      </w:r>
      <w:r>
        <w:rPr>
          <w:sz w:val="20"/>
        </w:rPr>
        <w:t>field</w:t>
      </w:r>
      <w:r>
        <w:rPr>
          <w:spacing w:val="-5"/>
          <w:sz w:val="20"/>
        </w:rPr>
        <w:t xml:space="preserve"> </w:t>
      </w:r>
      <w:r>
        <w:rPr>
          <w:sz w:val="20"/>
        </w:rPr>
        <w:t>for</w:t>
      </w:r>
      <w:r>
        <w:rPr>
          <w:spacing w:val="-6"/>
          <w:sz w:val="20"/>
        </w:rPr>
        <w:t xml:space="preserve"> </w:t>
      </w:r>
      <w:r>
        <w:rPr>
          <w:sz w:val="20"/>
        </w:rPr>
        <w:t>the</w:t>
      </w:r>
      <w:r>
        <w:rPr>
          <w:spacing w:val="-6"/>
          <w:sz w:val="20"/>
        </w:rPr>
        <w:t xml:space="preserve"> </w:t>
      </w:r>
      <w:r>
        <w:rPr>
          <w:sz w:val="20"/>
        </w:rPr>
        <w:t xml:space="preserve">advertised </w:t>
      </w:r>
      <w:r>
        <w:rPr>
          <w:spacing w:val="-2"/>
          <w:sz w:val="20"/>
        </w:rPr>
        <w:t>TTLM.</w:t>
      </w:r>
    </w:p>
    <w:p w14:paraId="0DC7321C" w14:textId="77777777" w:rsidR="00BE56D5" w:rsidRDefault="00BE56D5" w:rsidP="00BE56D5">
      <w:pPr>
        <w:pStyle w:val="ListParagraph"/>
        <w:numPr>
          <w:ilvl w:val="1"/>
          <w:numId w:val="22"/>
        </w:numPr>
        <w:tabs>
          <w:tab w:val="left" w:pos="1080"/>
        </w:tabs>
        <w:adjustRightInd/>
        <w:spacing w:before="4" w:line="249" w:lineRule="auto"/>
        <w:ind w:right="156"/>
        <w:jc w:val="both"/>
        <w:rPr>
          <w:sz w:val="20"/>
        </w:rPr>
      </w:pPr>
      <w:r>
        <w:rPr>
          <w:color w:val="208A20"/>
          <w:sz w:val="20"/>
          <w:u w:val="single" w:color="208A20"/>
        </w:rPr>
        <w:t>(#</w:t>
      </w:r>
      <w:proofErr w:type="gramStart"/>
      <w:r>
        <w:rPr>
          <w:color w:val="208A20"/>
          <w:sz w:val="20"/>
          <w:u w:val="single" w:color="208A20"/>
        </w:rPr>
        <w:t>19414)</w:t>
      </w:r>
      <w:r>
        <w:rPr>
          <w:sz w:val="20"/>
        </w:rPr>
        <w:t>The</w:t>
      </w:r>
      <w:proofErr w:type="gramEnd"/>
      <w:r>
        <w:rPr>
          <w:spacing w:val="-2"/>
          <w:sz w:val="20"/>
        </w:rPr>
        <w:t xml:space="preserve"> </w:t>
      </w:r>
      <w:r>
        <w:rPr>
          <w:sz w:val="20"/>
        </w:rPr>
        <w:t>BSS</w:t>
      </w:r>
      <w:r>
        <w:rPr>
          <w:spacing w:val="-2"/>
          <w:sz w:val="20"/>
        </w:rPr>
        <w:t xml:space="preserve"> </w:t>
      </w:r>
      <w:r>
        <w:rPr>
          <w:sz w:val="20"/>
        </w:rPr>
        <w:t>Termination</w:t>
      </w:r>
      <w:r>
        <w:rPr>
          <w:spacing w:val="-2"/>
          <w:sz w:val="20"/>
        </w:rPr>
        <w:t xml:space="preserve"> </w:t>
      </w:r>
      <w:r>
        <w:rPr>
          <w:sz w:val="20"/>
        </w:rPr>
        <w:t>Duration</w:t>
      </w:r>
      <w:r>
        <w:rPr>
          <w:spacing w:val="-2"/>
          <w:sz w:val="20"/>
        </w:rPr>
        <w:t xml:space="preserve"> </w:t>
      </w:r>
      <w:r>
        <w:rPr>
          <w:sz w:val="20"/>
        </w:rPr>
        <w:t>field</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present</w:t>
      </w:r>
      <w:r>
        <w:rPr>
          <w:spacing w:val="-2"/>
          <w:sz w:val="20"/>
        </w:rPr>
        <w:t xml:space="preserve"> </w:t>
      </w:r>
      <w:r>
        <w:rPr>
          <w:sz w:val="20"/>
        </w:rPr>
        <w:t>and</w:t>
      </w:r>
      <w:r>
        <w:rPr>
          <w:spacing w:val="-2"/>
          <w:sz w:val="20"/>
        </w:rPr>
        <w:t xml:space="preserve"> </w:t>
      </w:r>
      <w:r>
        <w:rPr>
          <w:sz w:val="20"/>
        </w:rPr>
        <w:t>shall</w:t>
      </w:r>
      <w:r>
        <w:rPr>
          <w:spacing w:val="-2"/>
          <w:sz w:val="20"/>
        </w:rPr>
        <w:t xml:space="preserve"> </w:t>
      </w:r>
      <w:r>
        <w:rPr>
          <w:sz w:val="20"/>
        </w:rPr>
        <w:t>contain</w:t>
      </w:r>
      <w:r>
        <w:rPr>
          <w:spacing w:val="-3"/>
          <w:sz w:val="20"/>
        </w:rPr>
        <w:t xml:space="preserve"> </w:t>
      </w:r>
      <w:r>
        <w:rPr>
          <w:sz w:val="20"/>
        </w:rPr>
        <w:t>a</w:t>
      </w:r>
      <w:r>
        <w:rPr>
          <w:spacing w:val="-2"/>
          <w:sz w:val="20"/>
        </w:rPr>
        <w:t xml:space="preserve"> </w:t>
      </w:r>
      <w:r>
        <w:rPr>
          <w:sz w:val="20"/>
        </w:rPr>
        <w:t>BSS</w:t>
      </w:r>
      <w:r>
        <w:rPr>
          <w:spacing w:val="-2"/>
          <w:sz w:val="20"/>
        </w:rPr>
        <w:t xml:space="preserve"> </w:t>
      </w:r>
      <w:r>
        <w:rPr>
          <w:sz w:val="20"/>
        </w:rPr>
        <w:t>Termination Duration subelement (see 9.4.2.35 (Neighbor Report element)), with the BSS Termination TSF</w:t>
      </w:r>
      <w:r>
        <w:rPr>
          <w:spacing w:val="-4"/>
          <w:sz w:val="20"/>
        </w:rPr>
        <w:t xml:space="preserve"> </w:t>
      </w:r>
      <w:r>
        <w:rPr>
          <w:sz w:val="20"/>
        </w:rPr>
        <w:t>field</w:t>
      </w:r>
      <w:r>
        <w:rPr>
          <w:spacing w:val="-2"/>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same</w:t>
      </w:r>
      <w:r>
        <w:rPr>
          <w:spacing w:val="-4"/>
          <w:sz w:val="20"/>
        </w:rPr>
        <w:t xml:space="preserve"> </w:t>
      </w:r>
      <w:r>
        <w:rPr>
          <w:sz w:val="20"/>
        </w:rPr>
        <w:t>time</w:t>
      </w:r>
      <w:r>
        <w:rPr>
          <w:spacing w:val="-2"/>
          <w:sz w:val="20"/>
        </w:rPr>
        <w:t xml:space="preserve"> </w:t>
      </w:r>
      <w:r>
        <w:rPr>
          <w:sz w:val="20"/>
        </w:rPr>
        <w:t>pointed</w:t>
      </w:r>
      <w:r>
        <w:rPr>
          <w:spacing w:val="-3"/>
          <w:sz w:val="20"/>
        </w:rPr>
        <w:t xml:space="preserve"> </w:t>
      </w:r>
      <w:r>
        <w:rPr>
          <w:sz w:val="20"/>
        </w:rPr>
        <w:t>by</w:t>
      </w:r>
      <w:r>
        <w:rPr>
          <w:spacing w:val="-2"/>
          <w:sz w:val="20"/>
        </w:rPr>
        <w:t xml:space="preserve"> </w:t>
      </w:r>
      <w:r>
        <w:rPr>
          <w:sz w:val="20"/>
        </w:rPr>
        <w:t>the</w:t>
      </w:r>
      <w:r>
        <w:rPr>
          <w:spacing w:val="-2"/>
          <w:sz w:val="20"/>
        </w:rPr>
        <w:t xml:space="preserve"> </w:t>
      </w:r>
      <w:r>
        <w:rPr>
          <w:sz w:val="20"/>
        </w:rPr>
        <w:t>Mapping</w:t>
      </w:r>
      <w:r>
        <w:rPr>
          <w:spacing w:val="-3"/>
          <w:sz w:val="20"/>
        </w:rPr>
        <w:t xml:space="preserve"> </w:t>
      </w:r>
      <w:r>
        <w:rPr>
          <w:sz w:val="20"/>
        </w:rPr>
        <w:t>Switch</w:t>
      </w:r>
      <w:r>
        <w:rPr>
          <w:spacing w:val="-3"/>
          <w:sz w:val="20"/>
        </w:rPr>
        <w:t xml:space="preserve"> </w:t>
      </w:r>
      <w:r>
        <w:rPr>
          <w:sz w:val="20"/>
        </w:rPr>
        <w:t>Time</w:t>
      </w:r>
      <w:r>
        <w:rPr>
          <w:spacing w:val="-3"/>
          <w:sz w:val="20"/>
        </w:rPr>
        <w:t xml:space="preserve"> </w:t>
      </w:r>
      <w:r>
        <w:rPr>
          <w:sz w:val="20"/>
        </w:rPr>
        <w:t>field</w:t>
      </w:r>
      <w:r>
        <w:rPr>
          <w:spacing w:val="-4"/>
          <w:sz w:val="20"/>
        </w:rPr>
        <w:t xml:space="preserve"> </w:t>
      </w:r>
      <w:r>
        <w:rPr>
          <w:sz w:val="20"/>
        </w:rPr>
        <w:t>value</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advertised TTLM element and the Duration field of the subelement set to the approximate value indicated by the Expected Duration field of the advertised TTLM element.</w:t>
      </w:r>
    </w:p>
    <w:p w14:paraId="2DDA235B" w14:textId="77777777" w:rsidR="00BE56D5" w:rsidRDefault="00BE56D5" w:rsidP="00BE56D5">
      <w:pPr>
        <w:pStyle w:val="ListParagraph"/>
        <w:numPr>
          <w:ilvl w:val="1"/>
          <w:numId w:val="22"/>
        </w:numPr>
        <w:tabs>
          <w:tab w:val="left" w:pos="1080"/>
        </w:tabs>
        <w:adjustRightInd/>
        <w:spacing w:before="5" w:line="249" w:lineRule="auto"/>
        <w:ind w:right="157"/>
        <w:jc w:val="both"/>
        <w:rPr>
          <w:sz w:val="20"/>
        </w:rPr>
      </w:pPr>
      <w:r>
        <w:rPr>
          <w:sz w:val="20"/>
        </w:rPr>
        <w:t>The BSS Transition Candidate List Entries field may be included which contains one or more Neighbor Report elements in order to provide a BSS transition candidate list.</w:t>
      </w:r>
    </w:p>
    <w:p w14:paraId="248B22F7" w14:textId="77777777" w:rsidR="00BE56D5" w:rsidRDefault="00BE56D5" w:rsidP="00BE56D5">
      <w:pPr>
        <w:pStyle w:val="ListParagraph"/>
        <w:numPr>
          <w:ilvl w:val="1"/>
          <w:numId w:val="22"/>
        </w:numPr>
        <w:tabs>
          <w:tab w:val="left" w:pos="1079"/>
        </w:tabs>
        <w:adjustRightInd/>
        <w:spacing w:before="1"/>
        <w:ind w:left="1079" w:hanging="280"/>
        <w:jc w:val="both"/>
        <w:rPr>
          <w:sz w:val="20"/>
        </w:rPr>
      </w:pPr>
      <w:r>
        <w:rPr>
          <w:sz w:val="20"/>
        </w:rPr>
        <w:t>No</w:t>
      </w:r>
      <w:r>
        <w:rPr>
          <w:spacing w:val="-5"/>
          <w:sz w:val="20"/>
        </w:rPr>
        <w:t xml:space="preserve"> </w:t>
      </w:r>
      <w:r>
        <w:rPr>
          <w:sz w:val="20"/>
        </w:rPr>
        <w:t>other</w:t>
      </w:r>
      <w:r>
        <w:rPr>
          <w:spacing w:val="-5"/>
          <w:sz w:val="20"/>
        </w:rPr>
        <w:t xml:space="preserve"> </w:t>
      </w:r>
      <w:r>
        <w:rPr>
          <w:sz w:val="20"/>
        </w:rPr>
        <w:t>optional</w:t>
      </w:r>
      <w:r>
        <w:rPr>
          <w:spacing w:val="-5"/>
          <w:sz w:val="20"/>
        </w:rPr>
        <w:t xml:space="preserve"> </w:t>
      </w:r>
      <w:r>
        <w:rPr>
          <w:sz w:val="20"/>
        </w:rPr>
        <w:t>fields</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present</w:t>
      </w:r>
      <w:r>
        <w:rPr>
          <w:spacing w:val="-5"/>
          <w:sz w:val="20"/>
        </w:rPr>
        <w:t xml:space="preserve"> </w:t>
      </w:r>
      <w:r>
        <w:rPr>
          <w:sz w:val="20"/>
        </w:rPr>
        <w:t>in</w:t>
      </w:r>
      <w:r>
        <w:rPr>
          <w:spacing w:val="-4"/>
          <w:sz w:val="20"/>
        </w:rPr>
        <w:t xml:space="preserve"> </w:t>
      </w:r>
      <w:r>
        <w:rPr>
          <w:sz w:val="20"/>
        </w:rPr>
        <w:t>the</w:t>
      </w:r>
      <w:r>
        <w:rPr>
          <w:spacing w:val="-5"/>
          <w:sz w:val="20"/>
        </w:rPr>
        <w:t xml:space="preserve"> </w:t>
      </w:r>
      <w:r>
        <w:rPr>
          <w:sz w:val="20"/>
        </w:rPr>
        <w:t>BSS</w:t>
      </w:r>
      <w:r>
        <w:rPr>
          <w:spacing w:val="-5"/>
          <w:sz w:val="20"/>
        </w:rPr>
        <w:t xml:space="preserve"> </w:t>
      </w:r>
      <w:r>
        <w:rPr>
          <w:sz w:val="20"/>
        </w:rPr>
        <w:t>Transition</w:t>
      </w:r>
      <w:r>
        <w:rPr>
          <w:spacing w:val="-5"/>
          <w:sz w:val="20"/>
        </w:rPr>
        <w:t xml:space="preserve"> </w:t>
      </w:r>
      <w:r>
        <w:rPr>
          <w:sz w:val="20"/>
        </w:rPr>
        <w:t>Management</w:t>
      </w:r>
      <w:r>
        <w:rPr>
          <w:spacing w:val="-4"/>
          <w:sz w:val="20"/>
        </w:rPr>
        <w:t xml:space="preserve"> </w:t>
      </w:r>
      <w:r>
        <w:rPr>
          <w:sz w:val="20"/>
        </w:rPr>
        <w:t>Request</w:t>
      </w:r>
      <w:r>
        <w:rPr>
          <w:spacing w:val="-5"/>
          <w:sz w:val="20"/>
        </w:rPr>
        <w:t xml:space="preserve"> </w:t>
      </w:r>
      <w:r>
        <w:rPr>
          <w:spacing w:val="-2"/>
          <w:sz w:val="20"/>
        </w:rPr>
        <w:t>frame.</w:t>
      </w:r>
    </w:p>
    <w:p w14:paraId="08C92D75" w14:textId="11FD5D82" w:rsidR="00BE56D5" w:rsidRDefault="00BE56D5" w:rsidP="00BE56D5">
      <w:pPr>
        <w:pStyle w:val="ListParagraph"/>
        <w:numPr>
          <w:ilvl w:val="0"/>
          <w:numId w:val="22"/>
        </w:numPr>
        <w:tabs>
          <w:tab w:val="left" w:pos="797"/>
          <w:tab w:val="left" w:pos="799"/>
        </w:tabs>
        <w:adjustRightInd/>
        <w:spacing w:before="70" w:line="249" w:lineRule="auto"/>
        <w:ind w:right="156"/>
        <w:jc w:val="both"/>
        <w:rPr>
          <w:sz w:val="20"/>
        </w:rPr>
      </w:pPr>
      <w:r>
        <w:rPr>
          <w:sz w:val="20"/>
        </w:rPr>
        <w:t>The</w:t>
      </w:r>
      <w:r>
        <w:rPr>
          <w:spacing w:val="-4"/>
          <w:sz w:val="20"/>
        </w:rPr>
        <w:t xml:space="preserve"> </w:t>
      </w:r>
      <w:r>
        <w:rPr>
          <w:sz w:val="20"/>
        </w:rPr>
        <w:t>affiliated</w:t>
      </w:r>
      <w:r>
        <w:rPr>
          <w:spacing w:val="-4"/>
          <w:sz w:val="20"/>
        </w:rPr>
        <w:t xml:space="preserve"> </w:t>
      </w:r>
      <w:r>
        <w:rPr>
          <w:sz w:val="20"/>
        </w:rPr>
        <w:t>AP</w:t>
      </w:r>
      <w:r>
        <w:rPr>
          <w:spacing w:val="-4"/>
          <w:sz w:val="20"/>
        </w:rPr>
        <w:t xml:space="preserve"> </w:t>
      </w:r>
      <w:r>
        <w:rPr>
          <w:sz w:val="20"/>
        </w:rPr>
        <w:t>shall</w:t>
      </w:r>
      <w:r>
        <w:rPr>
          <w:spacing w:val="-4"/>
          <w:sz w:val="20"/>
        </w:rPr>
        <w:t xml:space="preserve"> </w:t>
      </w:r>
      <w:r>
        <w:rPr>
          <w:sz w:val="20"/>
        </w:rPr>
        <w:t>start</w:t>
      </w:r>
      <w:r>
        <w:rPr>
          <w:spacing w:val="-4"/>
          <w:sz w:val="20"/>
        </w:rPr>
        <w:t xml:space="preserve"> </w:t>
      </w:r>
      <w:r>
        <w:rPr>
          <w:sz w:val="20"/>
        </w:rPr>
        <w:t>a</w:t>
      </w:r>
      <w:r>
        <w:rPr>
          <w:spacing w:val="-4"/>
          <w:sz w:val="20"/>
        </w:rPr>
        <w:t xml:space="preserve"> </w:t>
      </w:r>
      <w:r>
        <w:rPr>
          <w:sz w:val="20"/>
        </w:rPr>
        <w:t>disassociation</w:t>
      </w:r>
      <w:r>
        <w:rPr>
          <w:spacing w:val="-4"/>
          <w:sz w:val="20"/>
        </w:rPr>
        <w:t xml:space="preserve"> </w:t>
      </w:r>
      <w:r>
        <w:rPr>
          <w:sz w:val="20"/>
        </w:rPr>
        <w:t>timer</w:t>
      </w:r>
      <w:r>
        <w:rPr>
          <w:spacing w:val="-4"/>
          <w:sz w:val="20"/>
        </w:rPr>
        <w:t xml:space="preserve"> </w:t>
      </w:r>
      <w:r>
        <w:rPr>
          <w:sz w:val="20"/>
        </w:rPr>
        <w:t>with</w:t>
      </w:r>
      <w:r>
        <w:rPr>
          <w:spacing w:val="-4"/>
          <w:sz w:val="20"/>
        </w:rPr>
        <w:t xml:space="preserve"> </w:t>
      </w:r>
      <w:r>
        <w:rPr>
          <w:sz w:val="20"/>
        </w:rPr>
        <w:t>the</w:t>
      </w:r>
      <w:r>
        <w:rPr>
          <w:spacing w:val="-4"/>
          <w:sz w:val="20"/>
        </w:rPr>
        <w:t xml:space="preserve"> </w:t>
      </w:r>
      <w:r>
        <w:rPr>
          <w:sz w:val="20"/>
        </w:rPr>
        <w:t>initial</w:t>
      </w:r>
      <w:r>
        <w:rPr>
          <w:spacing w:val="-4"/>
          <w:sz w:val="20"/>
        </w:rPr>
        <w:t xml:space="preserve"> </w:t>
      </w:r>
      <w:r>
        <w:rPr>
          <w:sz w:val="20"/>
        </w:rPr>
        <w:t>value</w:t>
      </w:r>
      <w:r>
        <w:rPr>
          <w:spacing w:val="-4"/>
          <w:sz w:val="20"/>
        </w:rPr>
        <w:t xml:space="preserve"> </w:t>
      </w:r>
      <w:r>
        <w:rPr>
          <w:sz w:val="20"/>
        </w:rPr>
        <w:t>set</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value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Disassociation Timer field, and shall decrement the timer by one after transmitting each Beacon frame, until the timer has the value of 0. The Disassociation Timer field in all subsequent transmitted BSS Transition Management Request frames shall be set to the value of this timer.</w:t>
      </w:r>
    </w:p>
    <w:p w14:paraId="3FF8EFD6" w14:textId="399EA3AC" w:rsidR="00BE56D5" w:rsidRDefault="00BE56D5" w:rsidP="00BE56D5">
      <w:pPr>
        <w:pStyle w:val="ListParagraph"/>
        <w:numPr>
          <w:ilvl w:val="0"/>
          <w:numId w:val="22"/>
        </w:numPr>
        <w:tabs>
          <w:tab w:val="left" w:pos="797"/>
          <w:tab w:val="left" w:pos="799"/>
        </w:tabs>
        <w:adjustRightInd/>
        <w:spacing w:before="70" w:line="249" w:lineRule="auto"/>
        <w:ind w:right="156"/>
        <w:jc w:val="both"/>
        <w:rPr>
          <w:sz w:val="20"/>
        </w:rPr>
      </w:pPr>
      <w:r>
        <w:rPr>
          <w:sz w:val="20"/>
        </w:rPr>
        <w:t>Once</w:t>
      </w:r>
      <w:r>
        <w:rPr>
          <w:spacing w:val="-6"/>
          <w:sz w:val="20"/>
        </w:rPr>
        <w:t xml:space="preserve"> </w:t>
      </w:r>
      <w:r>
        <w:rPr>
          <w:sz w:val="20"/>
        </w:rPr>
        <w:t>the</w:t>
      </w:r>
      <w:r>
        <w:rPr>
          <w:spacing w:val="-6"/>
          <w:sz w:val="20"/>
        </w:rPr>
        <w:t xml:space="preserve"> </w:t>
      </w:r>
      <w:r>
        <w:rPr>
          <w:sz w:val="20"/>
        </w:rPr>
        <w:t>disassociation</w:t>
      </w:r>
      <w:r>
        <w:rPr>
          <w:spacing w:val="-6"/>
          <w:sz w:val="20"/>
        </w:rPr>
        <w:t xml:space="preserve"> </w:t>
      </w:r>
      <w:r>
        <w:rPr>
          <w:sz w:val="20"/>
        </w:rPr>
        <w:t>timer</w:t>
      </w:r>
      <w:r>
        <w:rPr>
          <w:spacing w:val="-6"/>
          <w:sz w:val="20"/>
        </w:rPr>
        <w:t xml:space="preserve"> </w:t>
      </w:r>
      <w:r>
        <w:rPr>
          <w:sz w:val="20"/>
        </w:rPr>
        <w:t>is</w:t>
      </w:r>
      <w:r>
        <w:rPr>
          <w:spacing w:val="-6"/>
          <w:sz w:val="20"/>
        </w:rPr>
        <w:t xml:space="preserve"> </w:t>
      </w:r>
      <w:r>
        <w:rPr>
          <w:sz w:val="20"/>
        </w:rPr>
        <w:t>0,</w:t>
      </w:r>
      <w:r>
        <w:rPr>
          <w:spacing w:val="-5"/>
          <w:sz w:val="20"/>
        </w:rPr>
        <w:t xml:space="preserve"> </w:t>
      </w:r>
      <w:r>
        <w:rPr>
          <w:sz w:val="20"/>
        </w:rPr>
        <w:t>the</w:t>
      </w:r>
      <w:r>
        <w:rPr>
          <w:spacing w:val="-6"/>
          <w:sz w:val="20"/>
        </w:rPr>
        <w:t xml:space="preserve"> </w:t>
      </w:r>
      <w:r>
        <w:rPr>
          <w:sz w:val="20"/>
        </w:rPr>
        <w:t>affiliated</w:t>
      </w:r>
      <w:r>
        <w:rPr>
          <w:spacing w:val="-5"/>
          <w:sz w:val="20"/>
        </w:rPr>
        <w:t xml:space="preserve"> </w:t>
      </w:r>
      <w:r>
        <w:rPr>
          <w:sz w:val="20"/>
        </w:rPr>
        <w:t>AP</w:t>
      </w:r>
      <w:r>
        <w:rPr>
          <w:spacing w:val="-5"/>
          <w:sz w:val="20"/>
        </w:rPr>
        <w:t xml:space="preserve"> </w:t>
      </w:r>
      <w:ins w:id="60" w:author="Author">
        <w:r w:rsidRPr="007D4CC1">
          <w:rPr>
            <w:spacing w:val="-5"/>
            <w:sz w:val="20"/>
            <w:highlight w:val="cyan"/>
          </w:rPr>
          <w:t xml:space="preserve">(#19164) </w:t>
        </w:r>
      </w:ins>
      <w:del w:id="61" w:author="Author">
        <w:r w:rsidRPr="007D4CC1" w:rsidDel="008730D1">
          <w:rPr>
            <w:sz w:val="20"/>
            <w:highlight w:val="cyan"/>
          </w:rPr>
          <w:delText>should</w:delText>
        </w:r>
        <w:r w:rsidRPr="007D4CC1" w:rsidDel="008730D1">
          <w:rPr>
            <w:spacing w:val="-6"/>
            <w:sz w:val="20"/>
            <w:highlight w:val="cyan"/>
          </w:rPr>
          <w:delText xml:space="preserve"> </w:delText>
        </w:r>
      </w:del>
      <w:ins w:id="62" w:author="Author">
        <w:r w:rsidRPr="007D4CC1">
          <w:rPr>
            <w:sz w:val="20"/>
            <w:highlight w:val="cyan"/>
          </w:rPr>
          <w:t xml:space="preserve"> shall</w:t>
        </w:r>
        <w:r>
          <w:rPr>
            <w:spacing w:val="-6"/>
            <w:sz w:val="20"/>
          </w:rPr>
          <w:t xml:space="preserve"> </w:t>
        </w:r>
      </w:ins>
      <w:r>
        <w:rPr>
          <w:sz w:val="20"/>
        </w:rPr>
        <w:t>follow</w:t>
      </w:r>
      <w:r>
        <w:rPr>
          <w:spacing w:val="-6"/>
          <w:sz w:val="20"/>
        </w:rPr>
        <w:t xml:space="preserve"> </w:t>
      </w:r>
      <w:r>
        <w:rPr>
          <w:sz w:val="20"/>
        </w:rPr>
        <w:t>the</w:t>
      </w:r>
      <w:r>
        <w:rPr>
          <w:spacing w:val="-5"/>
          <w:sz w:val="20"/>
        </w:rPr>
        <w:t xml:space="preserve"> </w:t>
      </w:r>
      <w:r>
        <w:rPr>
          <w:sz w:val="20"/>
        </w:rPr>
        <w:t>procedure</w:t>
      </w:r>
      <w:r>
        <w:rPr>
          <w:spacing w:val="-6"/>
          <w:sz w:val="20"/>
        </w:rPr>
        <w:t xml:space="preserve"> </w:t>
      </w:r>
      <w:r>
        <w:rPr>
          <w:sz w:val="20"/>
        </w:rPr>
        <w:t>in</w:t>
      </w:r>
      <w:r>
        <w:rPr>
          <w:spacing w:val="-6"/>
          <w:sz w:val="20"/>
        </w:rPr>
        <w:t xml:space="preserve"> </w:t>
      </w:r>
      <w:r>
        <w:rPr>
          <w:sz w:val="20"/>
        </w:rPr>
        <w:t>11.3.6.8</w:t>
      </w:r>
      <w:r>
        <w:rPr>
          <w:spacing w:val="-5"/>
          <w:sz w:val="20"/>
        </w:rPr>
        <w:t xml:space="preserve"> </w:t>
      </w:r>
      <w:r>
        <w:rPr>
          <w:sz w:val="20"/>
        </w:rPr>
        <w:t>(AP,</w:t>
      </w:r>
      <w:r>
        <w:rPr>
          <w:spacing w:val="-6"/>
          <w:sz w:val="20"/>
        </w:rPr>
        <w:t xml:space="preserve"> </w:t>
      </w:r>
      <w:r>
        <w:rPr>
          <w:sz w:val="20"/>
        </w:rPr>
        <w:t>AP MLD,</w:t>
      </w:r>
      <w:r>
        <w:rPr>
          <w:spacing w:val="-6"/>
          <w:sz w:val="20"/>
        </w:rPr>
        <w:t xml:space="preserve"> </w:t>
      </w:r>
      <w:r>
        <w:rPr>
          <w:sz w:val="20"/>
        </w:rPr>
        <w:t>or</w:t>
      </w:r>
      <w:r>
        <w:rPr>
          <w:spacing w:val="-6"/>
          <w:sz w:val="20"/>
        </w:rPr>
        <w:t xml:space="preserve"> </w:t>
      </w:r>
      <w:r>
        <w:rPr>
          <w:sz w:val="20"/>
        </w:rPr>
        <w:t>PCP</w:t>
      </w:r>
      <w:r>
        <w:rPr>
          <w:spacing w:val="-6"/>
          <w:sz w:val="20"/>
        </w:rPr>
        <w:t xml:space="preserve"> </w:t>
      </w:r>
      <w:r>
        <w:rPr>
          <w:sz w:val="20"/>
        </w:rPr>
        <w:t>disassociation</w:t>
      </w:r>
      <w:r>
        <w:rPr>
          <w:spacing w:val="-6"/>
          <w:sz w:val="20"/>
        </w:rPr>
        <w:t xml:space="preserve"> </w:t>
      </w:r>
      <w:r>
        <w:rPr>
          <w:sz w:val="20"/>
        </w:rPr>
        <w:t>initiation</w:t>
      </w:r>
      <w:r>
        <w:rPr>
          <w:spacing w:val="-5"/>
          <w:sz w:val="20"/>
        </w:rPr>
        <w:t xml:space="preserve"> </w:t>
      </w:r>
      <w:r>
        <w:rPr>
          <w:sz w:val="20"/>
        </w:rPr>
        <w:t>procedure)</w:t>
      </w:r>
      <w:r>
        <w:rPr>
          <w:spacing w:val="-7"/>
          <w:sz w:val="20"/>
        </w:rPr>
        <w:t xml:space="preserve"> </w:t>
      </w:r>
      <w:r>
        <w:rPr>
          <w:sz w:val="20"/>
        </w:rPr>
        <w:t>to</w:t>
      </w:r>
      <w:r>
        <w:rPr>
          <w:spacing w:val="-6"/>
          <w:sz w:val="20"/>
        </w:rPr>
        <w:t xml:space="preserve"> </w:t>
      </w:r>
      <w:r>
        <w:rPr>
          <w:sz w:val="20"/>
        </w:rPr>
        <w:t>transmit</w:t>
      </w:r>
      <w:r>
        <w:rPr>
          <w:spacing w:val="-6"/>
          <w:sz w:val="20"/>
        </w:rPr>
        <w:t xml:space="preserve"> </w:t>
      </w:r>
      <w:r>
        <w:rPr>
          <w:sz w:val="20"/>
        </w:rPr>
        <w:t>Disassociation</w:t>
      </w:r>
      <w:r>
        <w:rPr>
          <w:spacing w:val="-7"/>
          <w:sz w:val="20"/>
        </w:rPr>
        <w:t xml:space="preserve"> </w:t>
      </w:r>
      <w:r>
        <w:rPr>
          <w:sz w:val="20"/>
        </w:rPr>
        <w:t>frames</w:t>
      </w:r>
      <w:r>
        <w:rPr>
          <w:spacing w:val="-6"/>
          <w:sz w:val="20"/>
        </w:rPr>
        <w:t xml:space="preserve"> </w:t>
      </w:r>
      <w:r>
        <w:rPr>
          <w:sz w:val="20"/>
        </w:rPr>
        <w:t>to</w:t>
      </w:r>
      <w:r>
        <w:rPr>
          <w:spacing w:val="-6"/>
          <w:sz w:val="20"/>
        </w:rPr>
        <w:t xml:space="preserve"> </w:t>
      </w:r>
      <w:r>
        <w:rPr>
          <w:sz w:val="20"/>
        </w:rPr>
        <w:t>all</w:t>
      </w:r>
      <w:r>
        <w:rPr>
          <w:spacing w:val="-6"/>
          <w:sz w:val="20"/>
        </w:rPr>
        <w:t xml:space="preserve"> </w:t>
      </w:r>
      <w:r>
        <w:rPr>
          <w:sz w:val="20"/>
        </w:rPr>
        <w:t>associated non-MLD non-AP STAs (i.e., that are not affiliated with a non-AP MLD). The affiliated AP shall not transmit Disassociation frames until the disassociation timer is 0.</w:t>
      </w:r>
    </w:p>
    <w:p w14:paraId="72A42144" w14:textId="618154CA" w:rsidR="00BE56D5" w:rsidRPr="006454B1" w:rsidRDefault="00BE56D5" w:rsidP="00BE56D5">
      <w:pPr>
        <w:tabs>
          <w:tab w:val="left" w:pos="797"/>
          <w:tab w:val="left" w:pos="799"/>
        </w:tabs>
        <w:adjustRightInd/>
        <w:spacing w:before="70" w:line="249" w:lineRule="auto"/>
        <w:ind w:left="359" w:right="156"/>
        <w:jc w:val="both"/>
        <w:rPr>
          <w:sz w:val="20"/>
        </w:rPr>
      </w:pPr>
    </w:p>
    <w:p w14:paraId="1D9D1615" w14:textId="77777777" w:rsidR="00BE56D5" w:rsidRDefault="00BE56D5" w:rsidP="00BE56D5">
      <w:pPr>
        <w:rPr>
          <w:sz w:val="20"/>
        </w:rPr>
      </w:pPr>
    </w:p>
    <w:p w14:paraId="2E64D828" w14:textId="77777777" w:rsidR="00BE56D5" w:rsidRDefault="00BE56D5" w:rsidP="00BE56D5">
      <w:pPr>
        <w:rPr>
          <w:sz w:val="20"/>
        </w:rPr>
      </w:pPr>
    </w:p>
    <w:p w14:paraId="6DC536AB" w14:textId="77777777" w:rsidR="00BE56D5" w:rsidRDefault="00BE56D5" w:rsidP="00BE56D5">
      <w:pPr>
        <w:widowControl/>
        <w:autoSpaceDE/>
        <w:autoSpaceDN/>
        <w:adjustRightInd/>
        <w:rPr>
          <w:rFonts w:ascii="Arial" w:hAnsi="Arial" w:cs="Arial"/>
          <w:b/>
          <w:bCs/>
          <w:sz w:val="20"/>
          <w:szCs w:val="20"/>
        </w:rPr>
      </w:pPr>
      <w:r w:rsidRPr="00187297">
        <w:rPr>
          <w:b/>
          <w:bCs/>
          <w:i/>
          <w:iCs/>
          <w:highlight w:val="yellow"/>
        </w:rPr>
        <w:t xml:space="preserve">Change the </w:t>
      </w:r>
      <w:r>
        <w:rPr>
          <w:b/>
          <w:bCs/>
          <w:i/>
          <w:iCs/>
          <w:highlight w:val="yellow"/>
        </w:rPr>
        <w:t>6</w:t>
      </w:r>
      <w:r w:rsidRPr="00187297">
        <w:rPr>
          <w:b/>
          <w:bCs/>
          <w:i/>
          <w:iCs/>
          <w:highlight w:val="yellow"/>
          <w:vertAlign w:val="superscript"/>
        </w:rPr>
        <w:t>th</w:t>
      </w:r>
      <w:r w:rsidRPr="00187297">
        <w:rPr>
          <w:b/>
          <w:bCs/>
          <w:i/>
          <w:iCs/>
          <w:highlight w:val="yellow"/>
        </w:rPr>
        <w:t xml:space="preserve"> paragraph, as follows:</w:t>
      </w:r>
    </w:p>
    <w:p w14:paraId="41CF2A8B" w14:textId="77777777" w:rsidR="00BE56D5" w:rsidRDefault="00BE56D5" w:rsidP="00BE56D5">
      <w:pPr>
        <w:pStyle w:val="BodyText"/>
        <w:spacing w:line="249" w:lineRule="auto"/>
        <w:ind w:left="160" w:right="157"/>
        <w:jc w:val="both"/>
      </w:pPr>
    </w:p>
    <w:p w14:paraId="439FEA0B" w14:textId="0545C27A" w:rsidR="00BE56D5" w:rsidRDefault="0012615D" w:rsidP="00BE56D5">
      <w:pPr>
        <w:rPr>
          <w:sz w:val="20"/>
        </w:rPr>
      </w:pPr>
      <w:r>
        <w:t xml:space="preserve">An AP affiliated with an AP MLD that intends to turn its operating link into a disabled link </w:t>
      </w:r>
      <w:ins w:id="63" w:author="Author">
        <w:r w:rsidRPr="007D4CC1">
          <w:rPr>
            <w:highlight w:val="cyan"/>
          </w:rPr>
          <w:t>(#19164)</w:t>
        </w:r>
      </w:ins>
      <w:del w:id="64" w:author="Author">
        <w:r w:rsidRPr="007D4CC1" w:rsidDel="008730D1">
          <w:rPr>
            <w:highlight w:val="cyan"/>
          </w:rPr>
          <w:delText>should</w:delText>
        </w:r>
      </w:del>
      <w:r w:rsidRPr="007D4CC1">
        <w:rPr>
          <w:highlight w:val="cyan"/>
        </w:rPr>
        <w:t xml:space="preserve">, </w:t>
      </w:r>
      <w:ins w:id="65" w:author="Author">
        <w:r w:rsidRPr="007D4CC1">
          <w:rPr>
            <w:spacing w:val="-1"/>
            <w:highlight w:val="cyan"/>
          </w:rPr>
          <w:t>shall</w:t>
        </w:r>
        <w:r>
          <w:rPr>
            <w:spacing w:val="-1"/>
          </w:rPr>
          <w:t xml:space="preserve"> </w:t>
        </w:r>
      </w:ins>
      <w:r>
        <w:t>transmit</w:t>
      </w:r>
      <w:r>
        <w:rPr>
          <w:spacing w:val="-1"/>
        </w:rPr>
        <w:t xml:space="preserve"> </w:t>
      </w:r>
      <w:r>
        <w:t>Disassociation</w:t>
      </w:r>
      <w:r>
        <w:rPr>
          <w:spacing w:val="-1"/>
        </w:rPr>
        <w:t xml:space="preserve"> </w:t>
      </w:r>
      <w:r>
        <w:t>frames</w:t>
      </w:r>
      <w:r>
        <w:rPr>
          <w:spacing w:val="-1"/>
        </w:rPr>
        <w:t xml:space="preserve"> </w:t>
      </w:r>
      <w:r>
        <w:t>(see</w:t>
      </w:r>
      <w:r>
        <w:rPr>
          <w:spacing w:val="-1"/>
        </w:rPr>
        <w:t xml:space="preserve"> </w:t>
      </w:r>
      <w:r>
        <w:t>11.3.6.8</w:t>
      </w:r>
      <w:r>
        <w:rPr>
          <w:spacing w:val="-1"/>
        </w:rPr>
        <w:t xml:space="preserve"> </w:t>
      </w:r>
      <w:r>
        <w:t>(AP,</w:t>
      </w:r>
      <w:r>
        <w:rPr>
          <w:spacing w:val="-1"/>
        </w:rPr>
        <w:t xml:space="preserve"> </w:t>
      </w:r>
      <w:r>
        <w:t>AP MLD, or PCP disassociation initiation procedure)) to</w:t>
      </w:r>
      <w:ins w:id="66" w:author="Author">
        <w:r>
          <w:t xml:space="preserve"> (#20077)</w:t>
        </w:r>
      </w:ins>
      <w:del w:id="67" w:author="Author">
        <w:r w:rsidDel="001B70B1">
          <w:delText>:</w:delText>
        </w:r>
      </w:del>
      <w:ins w:id="68" w:author="Author">
        <w:r w:rsidRPr="001B70B1">
          <w:t xml:space="preserve"> </w:t>
        </w:r>
        <w:del w:id="69" w:author="Author">
          <w:r w:rsidDel="001B70B1">
            <w:delText>E</w:delText>
          </w:r>
          <w:r w:rsidDel="00781F66">
            <w:delText>ach</w:delText>
          </w:r>
        </w:del>
        <w:r>
          <w:rPr>
            <w:spacing w:val="-6"/>
          </w:rPr>
          <w:t xml:space="preserve"> all </w:t>
        </w:r>
        <w:r>
          <w:t>associated</w:t>
        </w:r>
        <w:r>
          <w:rPr>
            <w:spacing w:val="-4"/>
          </w:rPr>
          <w:t xml:space="preserve"> </w:t>
        </w:r>
        <w:r>
          <w:t>non-MLD</w:t>
        </w:r>
        <w:r>
          <w:rPr>
            <w:spacing w:val="-4"/>
          </w:rPr>
          <w:t xml:space="preserve"> </w:t>
        </w:r>
        <w:r>
          <w:t>non-AP</w:t>
        </w:r>
        <w:r>
          <w:rPr>
            <w:spacing w:val="-5"/>
          </w:rPr>
          <w:t xml:space="preserve"> </w:t>
        </w:r>
        <w:r>
          <w:t>STAs</w:t>
        </w:r>
        <w:r>
          <w:rPr>
            <w:spacing w:val="-4"/>
          </w:rPr>
          <w:t xml:space="preserve"> </w:t>
        </w:r>
        <w:r>
          <w:t>that</w:t>
        </w:r>
        <w:r>
          <w:rPr>
            <w:spacing w:val="-4"/>
          </w:rPr>
          <w:t xml:space="preserve"> </w:t>
        </w:r>
        <w:r>
          <w:t>do</w:t>
        </w:r>
        <w:del w:id="70" w:author="Author">
          <w:r w:rsidDel="005D55CA">
            <w:delText>es</w:delText>
          </w:r>
        </w:del>
        <w:r>
          <w:rPr>
            <w:spacing w:val="-5"/>
          </w:rPr>
          <w:t xml:space="preserve"> </w:t>
        </w:r>
        <w:r>
          <w:t>not</w:t>
        </w:r>
        <w:r>
          <w:rPr>
            <w:spacing w:val="-4"/>
          </w:rPr>
          <w:t xml:space="preserve"> </w:t>
        </w:r>
        <w:r>
          <w:t>support</w:t>
        </w:r>
        <w:r>
          <w:rPr>
            <w:spacing w:val="-4"/>
          </w:rPr>
          <w:t xml:space="preserve"> </w:t>
        </w:r>
        <w:r>
          <w:t>BSS</w:t>
        </w:r>
        <w:r>
          <w:rPr>
            <w:spacing w:val="-5"/>
          </w:rPr>
          <w:t xml:space="preserve"> </w:t>
        </w:r>
        <w:r>
          <w:t>transition</w:t>
        </w:r>
        <w:r>
          <w:rPr>
            <w:spacing w:val="-4"/>
          </w:rPr>
          <w:t xml:space="preserve"> </w:t>
        </w:r>
        <w:r>
          <w:rPr>
            <w:spacing w:val="-2"/>
          </w:rPr>
          <w:t>capability,</w:t>
        </w:r>
        <w:r w:rsidRPr="00CA4BB8">
          <w:t xml:space="preserve"> </w:t>
        </w:r>
        <w:r w:rsidRPr="007D4CC1">
          <w:rPr>
            <w:highlight w:val="cyan"/>
          </w:rPr>
          <w:t>(#19164) after the</w:t>
        </w:r>
        <w:r w:rsidRPr="007D4CC1">
          <w:rPr>
            <w:spacing w:val="-1"/>
            <w:highlight w:val="cyan"/>
          </w:rPr>
          <w:t xml:space="preserve"> </w:t>
        </w:r>
        <w:r w:rsidRPr="007D4CC1">
          <w:rPr>
            <w:highlight w:val="cyan"/>
          </w:rPr>
          <w:t>time</w:t>
        </w:r>
        <w:r w:rsidRPr="007D4CC1">
          <w:rPr>
            <w:spacing w:val="-1"/>
            <w:highlight w:val="cyan"/>
          </w:rPr>
          <w:t xml:space="preserve"> </w:t>
        </w:r>
        <w:r w:rsidRPr="007D4CC1">
          <w:rPr>
            <w:highlight w:val="cyan"/>
          </w:rPr>
          <w:t>indicated</w:t>
        </w:r>
        <w:r w:rsidRPr="007D4CC1">
          <w:rPr>
            <w:spacing w:val="-1"/>
            <w:highlight w:val="cyan"/>
          </w:rPr>
          <w:t xml:space="preserve"> </w:t>
        </w:r>
        <w:r w:rsidRPr="007D4CC1">
          <w:rPr>
            <w:highlight w:val="cyan"/>
          </w:rPr>
          <w:t>by</w:t>
        </w:r>
        <w:r w:rsidRPr="007D4CC1">
          <w:rPr>
            <w:spacing w:val="-1"/>
            <w:highlight w:val="cyan"/>
          </w:rPr>
          <w:t xml:space="preserve"> </w:t>
        </w:r>
        <w:r w:rsidRPr="007D4CC1">
          <w:rPr>
            <w:highlight w:val="cyan"/>
          </w:rPr>
          <w:t>the</w:t>
        </w:r>
        <w:r w:rsidRPr="007D4CC1">
          <w:rPr>
            <w:spacing w:val="-1"/>
            <w:highlight w:val="cyan"/>
          </w:rPr>
          <w:t xml:space="preserve"> </w:t>
        </w:r>
        <w:r w:rsidRPr="007D4CC1">
          <w:rPr>
            <w:highlight w:val="cyan"/>
          </w:rPr>
          <w:t>Mapping</w:t>
        </w:r>
        <w:r w:rsidRPr="007D4CC1">
          <w:rPr>
            <w:spacing w:val="-1"/>
            <w:highlight w:val="cyan"/>
          </w:rPr>
          <w:t xml:space="preserve"> </w:t>
        </w:r>
        <w:r w:rsidRPr="007D4CC1">
          <w:rPr>
            <w:highlight w:val="cyan"/>
          </w:rPr>
          <w:t>Switch</w:t>
        </w:r>
        <w:r w:rsidRPr="007D4CC1">
          <w:rPr>
            <w:spacing w:val="-1"/>
            <w:highlight w:val="cyan"/>
          </w:rPr>
          <w:t xml:space="preserve"> </w:t>
        </w:r>
        <w:r w:rsidRPr="007D4CC1">
          <w:rPr>
            <w:highlight w:val="cyan"/>
          </w:rPr>
          <w:t>Time</w:t>
        </w:r>
        <w:r w:rsidRPr="007D4CC1">
          <w:rPr>
            <w:spacing w:val="-2"/>
            <w:highlight w:val="cyan"/>
          </w:rPr>
          <w:t xml:space="preserve"> </w:t>
        </w:r>
        <w:r w:rsidRPr="007D4CC1">
          <w:rPr>
            <w:highlight w:val="cyan"/>
          </w:rPr>
          <w:t>field</w:t>
        </w:r>
        <w:r w:rsidRPr="007D4CC1">
          <w:rPr>
            <w:spacing w:val="-2"/>
            <w:highlight w:val="cyan"/>
          </w:rPr>
          <w:t>.</w:t>
        </w:r>
      </w:ins>
      <w:bookmarkStart w:id="71" w:name="_GoBack"/>
      <w:bookmarkEnd w:id="71"/>
    </w:p>
    <w:p w14:paraId="258E79A0" w14:textId="65DCBC73" w:rsidR="00BE56D5" w:rsidRDefault="00BE56D5" w:rsidP="00A23736">
      <w:pPr>
        <w:rPr>
          <w:sz w:val="20"/>
        </w:rPr>
      </w:pPr>
    </w:p>
    <w:p w14:paraId="60367300" w14:textId="4746F78E" w:rsidR="00BE56D5" w:rsidRDefault="00BE56D5" w:rsidP="00A23736">
      <w:pPr>
        <w:rPr>
          <w:sz w:val="20"/>
        </w:rPr>
      </w:pPr>
    </w:p>
    <w:p w14:paraId="50330241" w14:textId="77777777" w:rsidR="003266A7" w:rsidRDefault="003266A7">
      <w:pPr>
        <w:widowControl/>
        <w:autoSpaceDE/>
        <w:autoSpaceDN/>
        <w:adjustRightInd/>
        <w:rPr>
          <w:sz w:val="20"/>
        </w:rPr>
      </w:pPr>
      <w:r>
        <w:rPr>
          <w:sz w:val="20"/>
        </w:rPr>
        <w:br w:type="page"/>
      </w:r>
    </w:p>
    <w:p w14:paraId="4BFB9A30" w14:textId="5E391DA4" w:rsidR="005E70B5" w:rsidRDefault="005E70B5" w:rsidP="005E70B5">
      <w:pPr>
        <w:rPr>
          <w:sz w:val="20"/>
        </w:rPr>
      </w:pPr>
      <w:r w:rsidRPr="009603D9">
        <w:rPr>
          <w:sz w:val="20"/>
        </w:rPr>
        <w:lastRenderedPageBreak/>
        <w:t>Straw Poll</w:t>
      </w:r>
      <w:r>
        <w:rPr>
          <w:sz w:val="20"/>
        </w:rPr>
        <w:t xml:space="preserve"> 1</w:t>
      </w:r>
      <w:r w:rsidRPr="009603D9">
        <w:rPr>
          <w:sz w:val="20"/>
        </w:rPr>
        <w:t xml:space="preserve">: </w:t>
      </w:r>
    </w:p>
    <w:p w14:paraId="6D73453C" w14:textId="2D2F7B06" w:rsidR="005E70B5" w:rsidRDefault="005E70B5" w:rsidP="005E70B5">
      <w:pPr>
        <w:rPr>
          <w:sz w:val="20"/>
        </w:rPr>
      </w:pPr>
      <w:r>
        <w:rPr>
          <w:sz w:val="20"/>
        </w:rPr>
        <w:t xml:space="preserve">Which option do you support to incorporate to the </w:t>
      </w:r>
      <w:r w:rsidRPr="005E1ABC">
        <w:rPr>
          <w:sz w:val="20"/>
        </w:rPr>
        <w:t>draft text in this document 11-</w:t>
      </w:r>
      <w:r>
        <w:rPr>
          <w:sz w:val="20"/>
        </w:rPr>
        <w:t>23</w:t>
      </w:r>
      <w:r w:rsidRPr="005E1ABC">
        <w:rPr>
          <w:sz w:val="20"/>
        </w:rPr>
        <w:t>/</w:t>
      </w:r>
      <w:r>
        <w:rPr>
          <w:sz w:val="20"/>
        </w:rPr>
        <w:t>1400r2</w:t>
      </w:r>
      <w:r w:rsidRPr="003E1769">
        <w:rPr>
          <w:sz w:val="20"/>
        </w:rPr>
        <w:t xml:space="preserve"> </w:t>
      </w:r>
      <w:r w:rsidRPr="005E1ABC">
        <w:rPr>
          <w:sz w:val="20"/>
        </w:rPr>
        <w:t xml:space="preserve">to the next revision of TGbe Draft </w:t>
      </w:r>
      <w:r>
        <w:rPr>
          <w:sz w:val="20"/>
        </w:rPr>
        <w:t>4.</w:t>
      </w:r>
      <w:r w:rsidR="003266A7">
        <w:rPr>
          <w:sz w:val="20"/>
        </w:rPr>
        <w:t>1</w:t>
      </w:r>
      <w:r w:rsidRPr="005E1ABC">
        <w:rPr>
          <w:sz w:val="20"/>
        </w:rPr>
        <w:t>, for addressing the</w:t>
      </w:r>
      <w:r>
        <w:rPr>
          <w:sz w:val="20"/>
        </w:rPr>
        <w:t xml:space="preserve"> CID19164</w:t>
      </w:r>
      <w:r w:rsidR="003266A7">
        <w:rPr>
          <w:sz w:val="20"/>
        </w:rPr>
        <w:t>?</w:t>
      </w:r>
    </w:p>
    <w:p w14:paraId="3615259A" w14:textId="564D533C" w:rsidR="003266A7" w:rsidRDefault="003266A7" w:rsidP="005E70B5">
      <w:pPr>
        <w:rPr>
          <w:sz w:val="20"/>
        </w:rPr>
      </w:pPr>
      <w:r>
        <w:rPr>
          <w:sz w:val="20"/>
        </w:rPr>
        <w:t>Result: Option A / Option B / Abstain</w:t>
      </w:r>
    </w:p>
    <w:p w14:paraId="6F7EFCC3" w14:textId="75B3A81E" w:rsidR="003266A7" w:rsidRDefault="003266A7" w:rsidP="005E70B5">
      <w:pPr>
        <w:rPr>
          <w:sz w:val="20"/>
        </w:rPr>
      </w:pPr>
    </w:p>
    <w:p w14:paraId="08457AAB" w14:textId="00F76FAA" w:rsidR="003266A7" w:rsidRDefault="003266A7" w:rsidP="005E70B5">
      <w:pPr>
        <w:rPr>
          <w:sz w:val="20"/>
        </w:rPr>
      </w:pPr>
      <w:r>
        <w:rPr>
          <w:sz w:val="20"/>
        </w:rPr>
        <w:t>Straw Poll 2:</w:t>
      </w:r>
    </w:p>
    <w:p w14:paraId="0E5711BC" w14:textId="13E66F9E" w:rsidR="005E70B5" w:rsidRDefault="005E70B5" w:rsidP="005E70B5">
      <w:pPr>
        <w:rPr>
          <w:sz w:val="20"/>
        </w:rPr>
      </w:pPr>
      <w:r w:rsidRPr="005E1ABC">
        <w:rPr>
          <w:sz w:val="20"/>
        </w:rPr>
        <w:t>Do you support to incorporate the proposed draft text in this document 11-</w:t>
      </w:r>
      <w:r>
        <w:rPr>
          <w:sz w:val="20"/>
        </w:rPr>
        <w:t>23</w:t>
      </w:r>
      <w:r w:rsidRPr="005E1ABC">
        <w:rPr>
          <w:sz w:val="20"/>
        </w:rPr>
        <w:t>/</w:t>
      </w:r>
      <w:r>
        <w:rPr>
          <w:sz w:val="20"/>
        </w:rPr>
        <w:t>1400r</w:t>
      </w:r>
      <w:r w:rsidR="003266A7">
        <w:rPr>
          <w:sz w:val="20"/>
        </w:rPr>
        <w:t>3</w:t>
      </w:r>
      <w:r w:rsidRPr="003E1769">
        <w:rPr>
          <w:sz w:val="20"/>
        </w:rPr>
        <w:t xml:space="preserve"> </w:t>
      </w:r>
      <w:r w:rsidRPr="005E1ABC">
        <w:rPr>
          <w:sz w:val="20"/>
        </w:rPr>
        <w:t xml:space="preserve">to the next revision of TGbe Draft </w:t>
      </w:r>
      <w:r>
        <w:rPr>
          <w:sz w:val="20"/>
        </w:rPr>
        <w:t>4.</w:t>
      </w:r>
      <w:r w:rsidR="003266A7">
        <w:rPr>
          <w:sz w:val="20"/>
        </w:rPr>
        <w:t>1</w:t>
      </w:r>
      <w:r w:rsidRPr="005E1ABC">
        <w:rPr>
          <w:sz w:val="20"/>
        </w:rPr>
        <w:t>, for addressing the following CIDs:</w:t>
      </w:r>
      <w:r>
        <w:rPr>
          <w:sz w:val="20"/>
        </w:rPr>
        <w:t xml:space="preserve"> </w:t>
      </w:r>
      <w:r w:rsidRPr="00EB7A79">
        <w:rPr>
          <w:sz w:val="20"/>
        </w:rPr>
        <w:t>19164, 20053</w:t>
      </w:r>
      <w:r w:rsidRPr="0021396A">
        <w:rPr>
          <w:sz w:val="20"/>
        </w:rPr>
        <w:t xml:space="preserve"> (LB275)</w:t>
      </w:r>
      <w:r w:rsidRPr="00DA3A43">
        <w:rPr>
          <w:sz w:val="18"/>
          <w:szCs w:val="20"/>
        </w:rPr>
        <w:t>?</w:t>
      </w:r>
    </w:p>
    <w:p w14:paraId="3D501B29" w14:textId="77777777" w:rsidR="005E70B5" w:rsidRPr="009603D9" w:rsidRDefault="005E70B5" w:rsidP="005E70B5">
      <w:pPr>
        <w:rPr>
          <w:sz w:val="20"/>
        </w:rPr>
      </w:pPr>
    </w:p>
    <w:p w14:paraId="452EC0C5" w14:textId="77777777" w:rsidR="005E70B5" w:rsidRDefault="005E70B5" w:rsidP="005E70B5">
      <w:pPr>
        <w:rPr>
          <w:sz w:val="20"/>
        </w:rPr>
      </w:pPr>
    </w:p>
    <w:p w14:paraId="0893CDD1" w14:textId="2DA62D58" w:rsidR="005E70B5" w:rsidRDefault="005E70B5" w:rsidP="005E70B5">
      <w:pPr>
        <w:rPr>
          <w:sz w:val="20"/>
        </w:rPr>
      </w:pPr>
      <w:r w:rsidRPr="009603D9">
        <w:rPr>
          <w:sz w:val="20"/>
        </w:rPr>
        <w:t>Result: Yes/No/Abstain</w:t>
      </w:r>
    </w:p>
    <w:p w14:paraId="52596EC7" w14:textId="77777777" w:rsidR="005E70B5" w:rsidRDefault="005E70B5" w:rsidP="00A23736">
      <w:pPr>
        <w:rPr>
          <w:sz w:val="20"/>
        </w:rPr>
      </w:pPr>
    </w:p>
    <w:p w14:paraId="7ED37468" w14:textId="5F5A50B5" w:rsidR="00A23736" w:rsidRPr="00A23736" w:rsidRDefault="00A23736" w:rsidP="00A23736">
      <w:pPr>
        <w:rPr>
          <w:sz w:val="20"/>
        </w:rPr>
      </w:pPr>
      <w:r>
        <w:rPr>
          <w:sz w:val="20"/>
        </w:rPr>
        <w:t>*** --- *** ---*** --- *** ---*** --- *** ---*** --- *** ---*** --- *** ---*** --- *** ---*** --- *** ---</w:t>
      </w:r>
      <w:r w:rsidR="00822015">
        <w:rPr>
          <w:sz w:val="20"/>
        </w:rPr>
        <w:t>*** --- ***</w:t>
      </w:r>
    </w:p>
    <w:sectPr w:rsidR="00A23736" w:rsidRPr="00A23736"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CB353" w14:textId="77777777" w:rsidR="004E7CEA" w:rsidRDefault="004E7CEA">
      <w:r>
        <w:separator/>
      </w:r>
    </w:p>
  </w:endnote>
  <w:endnote w:type="continuationSeparator" w:id="0">
    <w:p w14:paraId="63DAE25E" w14:textId="77777777" w:rsidR="004E7CEA" w:rsidRDefault="004E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64C0A875" w:rsidR="00BD33BC" w:rsidRDefault="004E7CEA">
    <w:pPr>
      <w:pStyle w:val="Footer"/>
      <w:tabs>
        <w:tab w:val="clear" w:pos="6480"/>
        <w:tab w:val="center" w:pos="4680"/>
        <w:tab w:val="right" w:pos="9360"/>
      </w:tabs>
    </w:pPr>
    <w:r>
      <w:fldChar w:fldCharType="begin"/>
    </w:r>
    <w:r>
      <w:instrText xml:space="preserve"> SUBJECT  \* MERGEFORMAT </w:instrText>
    </w:r>
    <w:r>
      <w:fldChar w:fldCharType="separate"/>
    </w:r>
    <w:r w:rsidR="00BD33BC">
      <w:t>Submission</w:t>
    </w:r>
    <w:r>
      <w:fldChar w:fldCharType="end"/>
    </w:r>
    <w:r w:rsidR="00BD33BC">
      <w:tab/>
      <w:t xml:space="preserve">page </w:t>
    </w:r>
    <w:r w:rsidR="00BD33BC">
      <w:fldChar w:fldCharType="begin"/>
    </w:r>
    <w:r w:rsidR="00BD33BC">
      <w:instrText xml:space="preserve">page </w:instrText>
    </w:r>
    <w:r w:rsidR="00BD33BC">
      <w:fldChar w:fldCharType="separate"/>
    </w:r>
    <w:r w:rsidR="00EE679F">
      <w:rPr>
        <w:noProof/>
      </w:rPr>
      <w:t>2</w:t>
    </w:r>
    <w:r w:rsidR="00BD33BC">
      <w:rPr>
        <w:noProof/>
      </w:rPr>
      <w:fldChar w:fldCharType="end"/>
    </w:r>
    <w:r w:rsidR="00BD33BC">
      <w:tab/>
      <w:t>Arik Klein, Huawei</w:t>
    </w:r>
  </w:p>
  <w:p w14:paraId="78B10FFF" w14:textId="77777777" w:rsidR="00BD33BC" w:rsidRDefault="00BD33BC"/>
  <w:p w14:paraId="083F2CF7" w14:textId="77777777" w:rsidR="00BD33BC" w:rsidRDefault="00BD33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FB729" w14:textId="77777777" w:rsidR="004E7CEA" w:rsidRDefault="004E7CEA">
      <w:r>
        <w:separator/>
      </w:r>
    </w:p>
  </w:footnote>
  <w:footnote w:type="continuationSeparator" w:id="0">
    <w:p w14:paraId="367DA94A" w14:textId="77777777" w:rsidR="004E7CEA" w:rsidRDefault="004E7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22E2C1FB" w:rsidR="00BD33BC" w:rsidRDefault="006E1A9D" w:rsidP="00317931">
    <w:pPr>
      <w:pStyle w:val="Header"/>
    </w:pPr>
    <w:r>
      <w:rPr>
        <w:lang w:eastAsia="ko-KR"/>
      </w:rPr>
      <w:t>Octo</w:t>
    </w:r>
    <w:r w:rsidR="002E1038">
      <w:rPr>
        <w:lang w:eastAsia="ko-KR"/>
      </w:rPr>
      <w:t>b</w:t>
    </w:r>
    <w:r w:rsidR="00ED6775">
      <w:rPr>
        <w:lang w:eastAsia="ko-KR"/>
      </w:rPr>
      <w:t>er</w:t>
    </w:r>
    <w:r w:rsidR="00BD33BC">
      <w:rPr>
        <w:lang w:eastAsia="ko-KR"/>
      </w:rPr>
      <w:t xml:space="preserve"> 2023</w:t>
    </w:r>
    <w:r w:rsidR="00BD33BC">
      <w:tab/>
      <w:t xml:space="preserve">                     </w:t>
    </w:r>
    <w:r w:rsidR="00BD33BC">
      <w:fldChar w:fldCharType="begin"/>
    </w:r>
    <w:r w:rsidR="00BD33BC">
      <w:instrText xml:space="preserve"> TITLE  \* MERGEFORMAT </w:instrText>
    </w:r>
    <w:r w:rsidR="00BD33BC">
      <w:fldChar w:fldCharType="end"/>
    </w:r>
    <w:r w:rsidR="004E7CEA">
      <w:fldChar w:fldCharType="begin"/>
    </w:r>
    <w:r w:rsidR="004E7CEA">
      <w:instrText xml:space="preserve"> TITLE  \* MERGEFORMAT </w:instrText>
    </w:r>
    <w:r w:rsidR="004E7CEA">
      <w:fldChar w:fldCharType="separate"/>
    </w:r>
    <w:r w:rsidR="00BD33BC">
      <w:t>doc.: IEEE 802.11-2</w:t>
    </w:r>
    <w:r w:rsidR="004844DD">
      <w:t>3</w:t>
    </w:r>
    <w:r w:rsidR="00BD33BC">
      <w:t>/</w:t>
    </w:r>
    <w:r w:rsidR="00ED6775">
      <w:t>1400</w:t>
    </w:r>
    <w:r w:rsidR="00BD33BC">
      <w:rPr>
        <w:lang w:eastAsia="ko-KR"/>
      </w:rPr>
      <w:t>r</w:t>
    </w:r>
    <w:r w:rsidR="004E7CEA">
      <w:rPr>
        <w:lang w:eastAsia="ko-KR"/>
      </w:rPr>
      <w:fldChar w:fldCharType="end"/>
    </w:r>
    <w:r w:rsidR="00A23736">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F9E5F4A"/>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3"/>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5"/>
      <w:numFmt w:val="decimal"/>
      <w:lvlText w:val="%1.%2.%3.%4"/>
      <w:lvlJc w:val="left"/>
      <w:pPr>
        <w:ind w:left="1601"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00041C"/>
    <w:multiLevelType w:val="multilevel"/>
    <w:tmpl w:val="0000089F"/>
    <w:lvl w:ilvl="0">
      <w:start w:val="1"/>
      <w:numFmt w:val="decimal"/>
      <w:lvlText w:val="%1)"/>
      <w:lvlJc w:val="left"/>
      <w:pPr>
        <w:ind w:left="799" w:hanging="44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4" w15:restartNumberingAfterBreak="0">
    <w:nsid w:val="0000041D"/>
    <w:multiLevelType w:val="multilevel"/>
    <w:tmpl w:val="000008A0"/>
    <w:lvl w:ilvl="0">
      <w:numFmt w:val="bullet"/>
      <w:lvlText w:val="—"/>
      <w:lvlJc w:val="left"/>
      <w:pPr>
        <w:ind w:left="760" w:hanging="40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5"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6"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7" w15:restartNumberingAfterBreak="0">
    <w:nsid w:val="00000442"/>
    <w:multiLevelType w:val="multilevel"/>
    <w:tmpl w:val="79262ED8"/>
    <w:lvl w:ilvl="0">
      <w:start w:val="9"/>
      <w:numFmt w:val="decimal"/>
      <w:lvlText w:val="%1"/>
      <w:lvlJc w:val="left"/>
      <w:pPr>
        <w:ind w:left="1778" w:hanging="779"/>
      </w:pPr>
      <w:rPr>
        <w:rFonts w:hint="default"/>
      </w:rPr>
    </w:lvl>
    <w:lvl w:ilvl="1">
      <w:start w:val="6"/>
      <w:numFmt w:val="decimal"/>
      <w:lvlText w:val="%1.%2"/>
      <w:lvlJc w:val="left"/>
      <w:pPr>
        <w:ind w:left="1778" w:hanging="779"/>
      </w:pPr>
      <w:rPr>
        <w:rFonts w:hint="default"/>
      </w:rPr>
    </w:lvl>
    <w:lvl w:ilvl="2">
      <w:start w:val="13"/>
      <w:numFmt w:val="decimal"/>
      <w:lvlText w:val="%1.%2.%3"/>
      <w:lvlJc w:val="left"/>
      <w:pPr>
        <w:ind w:left="1778" w:hanging="779"/>
      </w:pPr>
      <w:rPr>
        <w:rFonts w:hint="default"/>
      </w:rPr>
    </w:lvl>
    <w:lvl w:ilvl="3">
      <w:start w:val="9"/>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5324" w:hanging="779"/>
      </w:pPr>
      <w:rPr>
        <w:rFonts w:hint="default"/>
      </w:rPr>
    </w:lvl>
    <w:lvl w:ilvl="5">
      <w:numFmt w:val="bullet"/>
      <w:lvlText w:val="•"/>
      <w:lvlJc w:val="left"/>
      <w:pPr>
        <w:ind w:left="6210" w:hanging="779"/>
      </w:pPr>
      <w:rPr>
        <w:rFonts w:hint="default"/>
      </w:rPr>
    </w:lvl>
    <w:lvl w:ilvl="6">
      <w:numFmt w:val="bullet"/>
      <w:lvlText w:val="•"/>
      <w:lvlJc w:val="left"/>
      <w:pPr>
        <w:ind w:left="7096" w:hanging="779"/>
      </w:pPr>
      <w:rPr>
        <w:rFonts w:hint="default"/>
      </w:rPr>
    </w:lvl>
    <w:lvl w:ilvl="7">
      <w:numFmt w:val="bullet"/>
      <w:lvlText w:val="•"/>
      <w:lvlJc w:val="left"/>
      <w:pPr>
        <w:ind w:left="7982" w:hanging="779"/>
      </w:pPr>
      <w:rPr>
        <w:rFonts w:hint="default"/>
      </w:rPr>
    </w:lvl>
    <w:lvl w:ilvl="8">
      <w:numFmt w:val="bullet"/>
      <w:lvlText w:val="•"/>
      <w:lvlJc w:val="left"/>
      <w:pPr>
        <w:ind w:left="8868" w:hanging="779"/>
      </w:pPr>
      <w:rPr>
        <w:rFonts w:hint="default"/>
      </w:rPr>
    </w:lvl>
  </w:abstractNum>
  <w:abstractNum w:abstractNumId="8" w15:restartNumberingAfterBreak="0">
    <w:nsid w:val="00000443"/>
    <w:multiLevelType w:val="multilevel"/>
    <w:tmpl w:val="000008C6"/>
    <w:lvl w:ilvl="0">
      <w:numFmt w:val="bullet"/>
      <w:lvlText w:val="—"/>
      <w:lvlJc w:val="left"/>
      <w:pPr>
        <w:ind w:left="1639" w:hanging="428"/>
      </w:pPr>
      <w:rPr>
        <w:rFonts w:ascii="Times New Roman" w:hAnsi="Times New Roman" w:cs="Times New Roman"/>
        <w:spacing w:val="0"/>
        <w:w w:val="99"/>
      </w:rPr>
    </w:lvl>
    <w:lvl w:ilvl="1">
      <w:numFmt w:val="bullet"/>
      <w:lvlText w:val="•"/>
      <w:lvlJc w:val="left"/>
      <w:pPr>
        <w:ind w:left="1920" w:hanging="281"/>
      </w:pPr>
      <w:rPr>
        <w:rFonts w:ascii="Times New Roman" w:hAnsi="Times New Roman" w:cs="Times New Roman"/>
        <w:b w:val="0"/>
        <w:bCs w:val="0"/>
        <w:i w:val="0"/>
        <w:iCs w:val="0"/>
        <w:spacing w:val="0"/>
        <w:w w:val="99"/>
        <w:sz w:val="20"/>
        <w:szCs w:val="20"/>
      </w:rPr>
    </w:lvl>
    <w:lvl w:ilvl="2">
      <w:numFmt w:val="bullet"/>
      <w:lvlText w:val="•"/>
      <w:lvlJc w:val="left"/>
      <w:pPr>
        <w:ind w:left="2316" w:hanging="238"/>
      </w:pPr>
      <w:rPr>
        <w:rFonts w:ascii="Times New Roman" w:hAnsi="Times New Roman" w:cs="Times New Roman"/>
        <w:b w:val="0"/>
        <w:bCs w:val="0"/>
        <w:i w:val="0"/>
        <w:iCs w:val="0"/>
        <w:spacing w:val="0"/>
        <w:w w:val="99"/>
        <w:sz w:val="20"/>
        <w:szCs w:val="20"/>
      </w:rPr>
    </w:lvl>
    <w:lvl w:ilvl="3">
      <w:numFmt w:val="bullet"/>
      <w:lvlText w:val="•"/>
      <w:lvlJc w:val="left"/>
      <w:pPr>
        <w:ind w:left="3360" w:hanging="238"/>
      </w:pPr>
    </w:lvl>
    <w:lvl w:ilvl="4">
      <w:numFmt w:val="bullet"/>
      <w:lvlText w:val="•"/>
      <w:lvlJc w:val="left"/>
      <w:pPr>
        <w:ind w:left="4400" w:hanging="238"/>
      </w:pPr>
    </w:lvl>
    <w:lvl w:ilvl="5">
      <w:numFmt w:val="bullet"/>
      <w:lvlText w:val="•"/>
      <w:lvlJc w:val="left"/>
      <w:pPr>
        <w:ind w:left="5440" w:hanging="238"/>
      </w:pPr>
    </w:lvl>
    <w:lvl w:ilvl="6">
      <w:numFmt w:val="bullet"/>
      <w:lvlText w:val="•"/>
      <w:lvlJc w:val="left"/>
      <w:pPr>
        <w:ind w:left="6480" w:hanging="238"/>
      </w:pPr>
    </w:lvl>
    <w:lvl w:ilvl="7">
      <w:numFmt w:val="bullet"/>
      <w:lvlText w:val="•"/>
      <w:lvlJc w:val="left"/>
      <w:pPr>
        <w:ind w:left="7520" w:hanging="238"/>
      </w:pPr>
    </w:lvl>
    <w:lvl w:ilvl="8">
      <w:numFmt w:val="bullet"/>
      <w:lvlText w:val="•"/>
      <w:lvlJc w:val="left"/>
      <w:pPr>
        <w:ind w:left="8560" w:hanging="238"/>
      </w:pPr>
    </w:lvl>
  </w:abstractNum>
  <w:abstractNum w:abstractNumId="9"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0"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1" w15:restartNumberingAfterBreak="0">
    <w:nsid w:val="2A6A58E8"/>
    <w:multiLevelType w:val="hybridMultilevel"/>
    <w:tmpl w:val="E438D6EC"/>
    <w:lvl w:ilvl="0" w:tplc="979CA628">
      <w:start w:val="1"/>
      <w:numFmt w:val="decimal"/>
      <w:lvlText w:val="%1)"/>
      <w:lvlJc w:val="left"/>
      <w:pPr>
        <w:ind w:left="799" w:hanging="440"/>
      </w:pPr>
      <w:rPr>
        <w:rFonts w:ascii="Times New Roman" w:eastAsia="Times New Roman" w:hAnsi="Times New Roman" w:cs="Times New Roman" w:hint="default"/>
        <w:b w:val="0"/>
        <w:bCs w:val="0"/>
        <w:i w:val="0"/>
        <w:iCs w:val="0"/>
        <w:spacing w:val="0"/>
        <w:w w:val="99"/>
        <w:sz w:val="20"/>
        <w:szCs w:val="20"/>
        <w:lang w:val="en-US" w:eastAsia="en-US" w:bidi="ar-SA"/>
      </w:rPr>
    </w:lvl>
    <w:lvl w:ilvl="1" w:tplc="D4C296B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72AEFA3C">
      <w:numFmt w:val="bullet"/>
      <w:lvlText w:val="•"/>
      <w:lvlJc w:val="left"/>
      <w:pPr>
        <w:ind w:left="1955" w:hanging="281"/>
      </w:pPr>
      <w:rPr>
        <w:rFonts w:hint="default"/>
        <w:lang w:val="en-US" w:eastAsia="en-US" w:bidi="ar-SA"/>
      </w:rPr>
    </w:lvl>
    <w:lvl w:ilvl="3" w:tplc="944829DC">
      <w:numFmt w:val="bullet"/>
      <w:lvlText w:val="•"/>
      <w:lvlJc w:val="left"/>
      <w:pPr>
        <w:ind w:left="2831" w:hanging="281"/>
      </w:pPr>
      <w:rPr>
        <w:rFonts w:hint="default"/>
        <w:lang w:val="en-US" w:eastAsia="en-US" w:bidi="ar-SA"/>
      </w:rPr>
    </w:lvl>
    <w:lvl w:ilvl="4" w:tplc="21761920">
      <w:numFmt w:val="bullet"/>
      <w:lvlText w:val="•"/>
      <w:lvlJc w:val="left"/>
      <w:pPr>
        <w:ind w:left="3706" w:hanging="281"/>
      </w:pPr>
      <w:rPr>
        <w:rFonts w:hint="default"/>
        <w:lang w:val="en-US" w:eastAsia="en-US" w:bidi="ar-SA"/>
      </w:rPr>
    </w:lvl>
    <w:lvl w:ilvl="5" w:tplc="322C08DA">
      <w:numFmt w:val="bullet"/>
      <w:lvlText w:val="•"/>
      <w:lvlJc w:val="left"/>
      <w:pPr>
        <w:ind w:left="4582" w:hanging="281"/>
      </w:pPr>
      <w:rPr>
        <w:rFonts w:hint="default"/>
        <w:lang w:val="en-US" w:eastAsia="en-US" w:bidi="ar-SA"/>
      </w:rPr>
    </w:lvl>
    <w:lvl w:ilvl="6" w:tplc="D7CC6D58">
      <w:numFmt w:val="bullet"/>
      <w:lvlText w:val="•"/>
      <w:lvlJc w:val="left"/>
      <w:pPr>
        <w:ind w:left="5457" w:hanging="281"/>
      </w:pPr>
      <w:rPr>
        <w:rFonts w:hint="default"/>
        <w:lang w:val="en-US" w:eastAsia="en-US" w:bidi="ar-SA"/>
      </w:rPr>
    </w:lvl>
    <w:lvl w:ilvl="7" w:tplc="59D6C30E">
      <w:numFmt w:val="bullet"/>
      <w:lvlText w:val="•"/>
      <w:lvlJc w:val="left"/>
      <w:pPr>
        <w:ind w:left="6333" w:hanging="281"/>
      </w:pPr>
      <w:rPr>
        <w:rFonts w:hint="default"/>
        <w:lang w:val="en-US" w:eastAsia="en-US" w:bidi="ar-SA"/>
      </w:rPr>
    </w:lvl>
    <w:lvl w:ilvl="8" w:tplc="6A70AF8A">
      <w:numFmt w:val="bullet"/>
      <w:lvlText w:val="•"/>
      <w:lvlJc w:val="left"/>
      <w:pPr>
        <w:ind w:left="7208" w:hanging="281"/>
      </w:pPr>
      <w:rPr>
        <w:rFonts w:hint="default"/>
        <w:lang w:val="en-US" w:eastAsia="en-US" w:bidi="ar-SA"/>
      </w:rPr>
    </w:lvl>
  </w:abstractNum>
  <w:abstractNum w:abstractNumId="12" w15:restartNumberingAfterBreak="0">
    <w:nsid w:val="2FCD0502"/>
    <w:multiLevelType w:val="hybridMultilevel"/>
    <w:tmpl w:val="E438D6EC"/>
    <w:lvl w:ilvl="0" w:tplc="979CA628">
      <w:start w:val="1"/>
      <w:numFmt w:val="decimal"/>
      <w:lvlText w:val="%1)"/>
      <w:lvlJc w:val="left"/>
      <w:pPr>
        <w:ind w:left="799" w:hanging="440"/>
      </w:pPr>
      <w:rPr>
        <w:rFonts w:ascii="Times New Roman" w:eastAsia="Times New Roman" w:hAnsi="Times New Roman" w:cs="Times New Roman" w:hint="default"/>
        <w:b w:val="0"/>
        <w:bCs w:val="0"/>
        <w:i w:val="0"/>
        <w:iCs w:val="0"/>
        <w:spacing w:val="0"/>
        <w:w w:val="99"/>
        <w:sz w:val="20"/>
        <w:szCs w:val="20"/>
        <w:lang w:val="en-US" w:eastAsia="en-US" w:bidi="ar-SA"/>
      </w:rPr>
    </w:lvl>
    <w:lvl w:ilvl="1" w:tplc="D4C296B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72AEFA3C">
      <w:numFmt w:val="bullet"/>
      <w:lvlText w:val="•"/>
      <w:lvlJc w:val="left"/>
      <w:pPr>
        <w:ind w:left="1955" w:hanging="281"/>
      </w:pPr>
      <w:rPr>
        <w:rFonts w:hint="default"/>
        <w:lang w:val="en-US" w:eastAsia="en-US" w:bidi="ar-SA"/>
      </w:rPr>
    </w:lvl>
    <w:lvl w:ilvl="3" w:tplc="944829DC">
      <w:numFmt w:val="bullet"/>
      <w:lvlText w:val="•"/>
      <w:lvlJc w:val="left"/>
      <w:pPr>
        <w:ind w:left="2831" w:hanging="281"/>
      </w:pPr>
      <w:rPr>
        <w:rFonts w:hint="default"/>
        <w:lang w:val="en-US" w:eastAsia="en-US" w:bidi="ar-SA"/>
      </w:rPr>
    </w:lvl>
    <w:lvl w:ilvl="4" w:tplc="21761920">
      <w:numFmt w:val="bullet"/>
      <w:lvlText w:val="•"/>
      <w:lvlJc w:val="left"/>
      <w:pPr>
        <w:ind w:left="3706" w:hanging="281"/>
      </w:pPr>
      <w:rPr>
        <w:rFonts w:hint="default"/>
        <w:lang w:val="en-US" w:eastAsia="en-US" w:bidi="ar-SA"/>
      </w:rPr>
    </w:lvl>
    <w:lvl w:ilvl="5" w:tplc="322C08DA">
      <w:numFmt w:val="bullet"/>
      <w:lvlText w:val="•"/>
      <w:lvlJc w:val="left"/>
      <w:pPr>
        <w:ind w:left="4582" w:hanging="281"/>
      </w:pPr>
      <w:rPr>
        <w:rFonts w:hint="default"/>
        <w:lang w:val="en-US" w:eastAsia="en-US" w:bidi="ar-SA"/>
      </w:rPr>
    </w:lvl>
    <w:lvl w:ilvl="6" w:tplc="D7CC6D58">
      <w:numFmt w:val="bullet"/>
      <w:lvlText w:val="•"/>
      <w:lvlJc w:val="left"/>
      <w:pPr>
        <w:ind w:left="5457" w:hanging="281"/>
      </w:pPr>
      <w:rPr>
        <w:rFonts w:hint="default"/>
        <w:lang w:val="en-US" w:eastAsia="en-US" w:bidi="ar-SA"/>
      </w:rPr>
    </w:lvl>
    <w:lvl w:ilvl="7" w:tplc="59D6C30E">
      <w:numFmt w:val="bullet"/>
      <w:lvlText w:val="•"/>
      <w:lvlJc w:val="left"/>
      <w:pPr>
        <w:ind w:left="6333" w:hanging="281"/>
      </w:pPr>
      <w:rPr>
        <w:rFonts w:hint="default"/>
        <w:lang w:val="en-US" w:eastAsia="en-US" w:bidi="ar-SA"/>
      </w:rPr>
    </w:lvl>
    <w:lvl w:ilvl="8" w:tplc="6A70AF8A">
      <w:numFmt w:val="bullet"/>
      <w:lvlText w:val="•"/>
      <w:lvlJc w:val="left"/>
      <w:pPr>
        <w:ind w:left="7208" w:hanging="281"/>
      </w:pPr>
      <w:rPr>
        <w:rFonts w:hint="default"/>
        <w:lang w:val="en-US" w:eastAsia="en-US" w:bidi="ar-SA"/>
      </w:rPr>
    </w:lvl>
  </w:abstractNum>
  <w:abstractNum w:abstractNumId="13" w15:restartNumberingAfterBreak="0">
    <w:nsid w:val="3834605B"/>
    <w:multiLevelType w:val="multilevel"/>
    <w:tmpl w:val="606CAAB8"/>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3"/>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7"/>
      <w:numFmt w:val="decimal"/>
      <w:lvlText w:val="%1.%2.%3"/>
      <w:lvlJc w:val="left"/>
      <w:pPr>
        <w:ind w:left="770" w:hanging="611"/>
      </w:pPr>
      <w:rPr>
        <w:rFonts w:ascii="Arial" w:eastAsia="Arial" w:hAnsi="Arial" w:cs="Arial" w:hint="default"/>
        <w:b/>
        <w:bCs/>
        <w:i w:val="0"/>
        <w:iCs w:val="0"/>
        <w:spacing w:val="0"/>
        <w:w w:val="99"/>
        <w:sz w:val="20"/>
        <w:szCs w:val="20"/>
        <w:lang w:val="en-US" w:eastAsia="en-US" w:bidi="ar-SA"/>
      </w:rPr>
    </w:lvl>
    <w:lvl w:ilvl="3">
      <w:start w:val="5"/>
      <w:numFmt w:val="decimal"/>
      <w:lvlText w:val="%1.%2.%3.%4"/>
      <w:lvlJc w:val="left"/>
      <w:pPr>
        <w:ind w:left="1049" w:hanging="890"/>
      </w:pPr>
      <w:rPr>
        <w:rFonts w:hint="default"/>
        <w:spacing w:val="-1"/>
        <w:w w:val="99"/>
        <w:lang w:val="en-US" w:eastAsia="en-US" w:bidi="ar-SA"/>
      </w:rPr>
    </w:lvl>
    <w:lvl w:ilvl="4">
      <w:start w:val="1"/>
      <w:numFmt w:val="decimal"/>
      <w:lvlText w:val="%1.%2.%3.%4.%5"/>
      <w:lvlJc w:val="left"/>
      <w:pPr>
        <w:ind w:left="1600" w:hanging="890"/>
      </w:pPr>
      <w:rPr>
        <w:rFonts w:ascii="Arial" w:eastAsia="Arial" w:hAnsi="Arial" w:cs="Arial" w:hint="default"/>
        <w:b/>
        <w:bCs/>
        <w:i w:val="0"/>
        <w:iCs w:val="0"/>
        <w:spacing w:val="0"/>
        <w:w w:val="99"/>
        <w:sz w:val="20"/>
        <w:szCs w:val="20"/>
        <w:lang w:val="en-US" w:eastAsia="en-US" w:bidi="ar-SA"/>
      </w:rPr>
    </w:lvl>
    <w:lvl w:ilvl="5">
      <w:numFmt w:val="bullet"/>
      <w:lvlText w:val="—"/>
      <w:lvlJc w:val="left"/>
      <w:pPr>
        <w:ind w:left="76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6">
      <w:numFmt w:val="bullet"/>
      <w:lvlText w:val="•"/>
      <w:lvlJc w:val="left"/>
      <w:pPr>
        <w:ind w:left="1080" w:hanging="890"/>
      </w:pPr>
      <w:rPr>
        <w:rFonts w:ascii="Times New Roman" w:eastAsia="Times New Roman" w:hAnsi="Times New Roman" w:cs="Times New Roman" w:hint="default"/>
        <w:b w:val="0"/>
        <w:bCs w:val="0"/>
        <w:i w:val="0"/>
        <w:iCs w:val="0"/>
        <w:spacing w:val="0"/>
        <w:w w:val="99"/>
        <w:sz w:val="20"/>
        <w:szCs w:val="20"/>
        <w:lang w:val="en-US" w:eastAsia="en-US" w:bidi="ar-SA"/>
      </w:rPr>
    </w:lvl>
    <w:lvl w:ilvl="7">
      <w:numFmt w:val="bullet"/>
      <w:lvlText w:val="•"/>
      <w:lvlJc w:val="left"/>
      <w:pPr>
        <w:ind w:left="1060" w:hanging="890"/>
      </w:pPr>
      <w:rPr>
        <w:rFonts w:hint="default"/>
        <w:lang w:val="en-US" w:eastAsia="en-US" w:bidi="ar-SA"/>
      </w:rPr>
    </w:lvl>
    <w:lvl w:ilvl="8">
      <w:numFmt w:val="bullet"/>
      <w:lvlText w:val="•"/>
      <w:lvlJc w:val="left"/>
      <w:pPr>
        <w:ind w:left="1080" w:hanging="890"/>
      </w:pPr>
      <w:rPr>
        <w:rFonts w:hint="default"/>
        <w:lang w:val="en-US" w:eastAsia="en-US" w:bidi="ar-SA"/>
      </w:rPr>
    </w:lvl>
  </w:abstractNum>
  <w:abstractNum w:abstractNumId="14" w15:restartNumberingAfterBreak="0">
    <w:nsid w:val="3DAB0EDF"/>
    <w:multiLevelType w:val="hybridMultilevel"/>
    <w:tmpl w:val="AADC5470"/>
    <w:lvl w:ilvl="0" w:tplc="85F81890">
      <w:start w:val="1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8530A4"/>
    <w:multiLevelType w:val="hybridMultilevel"/>
    <w:tmpl w:val="6B725460"/>
    <w:lvl w:ilvl="0" w:tplc="79F08CD2">
      <w:numFmt w:val="bullet"/>
      <w:lvlText w:val="—"/>
      <w:lvlJc w:val="left"/>
      <w:pPr>
        <w:ind w:left="3378" w:hanging="400"/>
      </w:pPr>
      <w:rPr>
        <w:rFonts w:ascii="Times New Roman" w:eastAsia="Times New Roman" w:hAnsi="Times New Roman" w:cs="Times New Roman" w:hint="default"/>
        <w:b w:val="0"/>
        <w:bCs w:val="0"/>
        <w:i w:val="0"/>
        <w:iCs w:val="0"/>
        <w:spacing w:val="0"/>
        <w:w w:val="99"/>
        <w:sz w:val="20"/>
        <w:szCs w:val="20"/>
        <w:lang w:val="en-US" w:eastAsia="en-US" w:bidi="ar-SA"/>
      </w:rPr>
    </w:lvl>
    <w:lvl w:ilvl="1" w:tplc="D5085126">
      <w:numFmt w:val="bullet"/>
      <w:lvlText w:val="•"/>
      <w:lvlJc w:val="left"/>
      <w:pPr>
        <w:ind w:left="3698"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7E389392">
      <w:numFmt w:val="bullet"/>
      <w:lvlText w:val="•"/>
      <w:lvlJc w:val="left"/>
      <w:pPr>
        <w:ind w:left="4573" w:hanging="281"/>
      </w:pPr>
      <w:rPr>
        <w:rFonts w:hint="default"/>
        <w:lang w:val="en-US" w:eastAsia="en-US" w:bidi="ar-SA"/>
      </w:rPr>
    </w:lvl>
    <w:lvl w:ilvl="3" w:tplc="DFE87078">
      <w:numFmt w:val="bullet"/>
      <w:lvlText w:val="•"/>
      <w:lvlJc w:val="left"/>
      <w:pPr>
        <w:ind w:left="5449" w:hanging="281"/>
      </w:pPr>
      <w:rPr>
        <w:rFonts w:hint="default"/>
        <w:lang w:val="en-US" w:eastAsia="en-US" w:bidi="ar-SA"/>
      </w:rPr>
    </w:lvl>
    <w:lvl w:ilvl="4" w:tplc="0B646DE4">
      <w:numFmt w:val="bullet"/>
      <w:lvlText w:val="•"/>
      <w:lvlJc w:val="left"/>
      <w:pPr>
        <w:ind w:left="6324" w:hanging="281"/>
      </w:pPr>
      <w:rPr>
        <w:rFonts w:hint="default"/>
        <w:lang w:val="en-US" w:eastAsia="en-US" w:bidi="ar-SA"/>
      </w:rPr>
    </w:lvl>
    <w:lvl w:ilvl="5" w:tplc="3C5859A8">
      <w:numFmt w:val="bullet"/>
      <w:lvlText w:val="•"/>
      <w:lvlJc w:val="left"/>
      <w:pPr>
        <w:ind w:left="7200" w:hanging="281"/>
      </w:pPr>
      <w:rPr>
        <w:rFonts w:hint="default"/>
        <w:lang w:val="en-US" w:eastAsia="en-US" w:bidi="ar-SA"/>
      </w:rPr>
    </w:lvl>
    <w:lvl w:ilvl="6" w:tplc="079EAE48">
      <w:numFmt w:val="bullet"/>
      <w:lvlText w:val="•"/>
      <w:lvlJc w:val="left"/>
      <w:pPr>
        <w:ind w:left="8075" w:hanging="281"/>
      </w:pPr>
      <w:rPr>
        <w:rFonts w:hint="default"/>
        <w:lang w:val="en-US" w:eastAsia="en-US" w:bidi="ar-SA"/>
      </w:rPr>
    </w:lvl>
    <w:lvl w:ilvl="7" w:tplc="B4F6CCC2">
      <w:numFmt w:val="bullet"/>
      <w:lvlText w:val="•"/>
      <w:lvlJc w:val="left"/>
      <w:pPr>
        <w:ind w:left="8951" w:hanging="281"/>
      </w:pPr>
      <w:rPr>
        <w:rFonts w:hint="default"/>
        <w:lang w:val="en-US" w:eastAsia="en-US" w:bidi="ar-SA"/>
      </w:rPr>
    </w:lvl>
    <w:lvl w:ilvl="8" w:tplc="B1744A52">
      <w:numFmt w:val="bullet"/>
      <w:lvlText w:val="•"/>
      <w:lvlJc w:val="left"/>
      <w:pPr>
        <w:ind w:left="9826" w:hanging="281"/>
      </w:pPr>
      <w:rPr>
        <w:rFonts w:hint="default"/>
        <w:lang w:val="en-US" w:eastAsia="en-US" w:bidi="ar-SA"/>
      </w:rPr>
    </w:lvl>
  </w:abstractNum>
  <w:abstractNum w:abstractNumId="16" w15:restartNumberingAfterBreak="0">
    <w:nsid w:val="4F716AAE"/>
    <w:multiLevelType w:val="hybridMultilevel"/>
    <w:tmpl w:val="E438D6EC"/>
    <w:lvl w:ilvl="0" w:tplc="979CA628">
      <w:start w:val="1"/>
      <w:numFmt w:val="decimal"/>
      <w:lvlText w:val="%1)"/>
      <w:lvlJc w:val="left"/>
      <w:pPr>
        <w:ind w:left="799" w:hanging="440"/>
      </w:pPr>
      <w:rPr>
        <w:rFonts w:ascii="Times New Roman" w:eastAsia="Times New Roman" w:hAnsi="Times New Roman" w:cs="Times New Roman" w:hint="default"/>
        <w:b w:val="0"/>
        <w:bCs w:val="0"/>
        <w:i w:val="0"/>
        <w:iCs w:val="0"/>
        <w:spacing w:val="0"/>
        <w:w w:val="99"/>
        <w:sz w:val="20"/>
        <w:szCs w:val="20"/>
        <w:lang w:val="en-US" w:eastAsia="en-US" w:bidi="ar-SA"/>
      </w:rPr>
    </w:lvl>
    <w:lvl w:ilvl="1" w:tplc="D4C296BE">
      <w:numFmt w:val="bullet"/>
      <w:lvlText w:val="•"/>
      <w:lvlJc w:val="left"/>
      <w:pPr>
        <w:ind w:left="1080" w:hanging="281"/>
      </w:pPr>
      <w:rPr>
        <w:rFonts w:ascii="Times New Roman" w:eastAsia="Times New Roman" w:hAnsi="Times New Roman" w:cs="Times New Roman" w:hint="default"/>
        <w:b w:val="0"/>
        <w:bCs w:val="0"/>
        <w:i w:val="0"/>
        <w:iCs w:val="0"/>
        <w:spacing w:val="0"/>
        <w:w w:val="99"/>
        <w:sz w:val="20"/>
        <w:szCs w:val="20"/>
        <w:lang w:val="en-US" w:eastAsia="en-US" w:bidi="ar-SA"/>
      </w:rPr>
    </w:lvl>
    <w:lvl w:ilvl="2" w:tplc="72AEFA3C">
      <w:numFmt w:val="bullet"/>
      <w:lvlText w:val="•"/>
      <w:lvlJc w:val="left"/>
      <w:pPr>
        <w:ind w:left="1955" w:hanging="281"/>
      </w:pPr>
      <w:rPr>
        <w:rFonts w:hint="default"/>
        <w:lang w:val="en-US" w:eastAsia="en-US" w:bidi="ar-SA"/>
      </w:rPr>
    </w:lvl>
    <w:lvl w:ilvl="3" w:tplc="944829DC">
      <w:numFmt w:val="bullet"/>
      <w:lvlText w:val="•"/>
      <w:lvlJc w:val="left"/>
      <w:pPr>
        <w:ind w:left="2831" w:hanging="281"/>
      </w:pPr>
      <w:rPr>
        <w:rFonts w:hint="default"/>
        <w:lang w:val="en-US" w:eastAsia="en-US" w:bidi="ar-SA"/>
      </w:rPr>
    </w:lvl>
    <w:lvl w:ilvl="4" w:tplc="21761920">
      <w:numFmt w:val="bullet"/>
      <w:lvlText w:val="•"/>
      <w:lvlJc w:val="left"/>
      <w:pPr>
        <w:ind w:left="3706" w:hanging="281"/>
      </w:pPr>
      <w:rPr>
        <w:rFonts w:hint="default"/>
        <w:lang w:val="en-US" w:eastAsia="en-US" w:bidi="ar-SA"/>
      </w:rPr>
    </w:lvl>
    <w:lvl w:ilvl="5" w:tplc="322C08DA">
      <w:numFmt w:val="bullet"/>
      <w:lvlText w:val="•"/>
      <w:lvlJc w:val="left"/>
      <w:pPr>
        <w:ind w:left="4582" w:hanging="281"/>
      </w:pPr>
      <w:rPr>
        <w:rFonts w:hint="default"/>
        <w:lang w:val="en-US" w:eastAsia="en-US" w:bidi="ar-SA"/>
      </w:rPr>
    </w:lvl>
    <w:lvl w:ilvl="6" w:tplc="D7CC6D58">
      <w:numFmt w:val="bullet"/>
      <w:lvlText w:val="•"/>
      <w:lvlJc w:val="left"/>
      <w:pPr>
        <w:ind w:left="5457" w:hanging="281"/>
      </w:pPr>
      <w:rPr>
        <w:rFonts w:hint="default"/>
        <w:lang w:val="en-US" w:eastAsia="en-US" w:bidi="ar-SA"/>
      </w:rPr>
    </w:lvl>
    <w:lvl w:ilvl="7" w:tplc="59D6C30E">
      <w:numFmt w:val="bullet"/>
      <w:lvlText w:val="•"/>
      <w:lvlJc w:val="left"/>
      <w:pPr>
        <w:ind w:left="6333" w:hanging="281"/>
      </w:pPr>
      <w:rPr>
        <w:rFonts w:hint="default"/>
        <w:lang w:val="en-US" w:eastAsia="en-US" w:bidi="ar-SA"/>
      </w:rPr>
    </w:lvl>
    <w:lvl w:ilvl="8" w:tplc="6A70AF8A">
      <w:numFmt w:val="bullet"/>
      <w:lvlText w:val="•"/>
      <w:lvlJc w:val="left"/>
      <w:pPr>
        <w:ind w:left="7208" w:hanging="281"/>
      </w:pPr>
      <w:rPr>
        <w:rFonts w:hint="default"/>
        <w:lang w:val="en-US" w:eastAsia="en-US" w:bidi="ar-SA"/>
      </w:rPr>
    </w:lvl>
  </w:abstractNum>
  <w:abstractNum w:abstractNumId="17" w15:restartNumberingAfterBreak="0">
    <w:nsid w:val="54EA6CCC"/>
    <w:multiLevelType w:val="hybridMultilevel"/>
    <w:tmpl w:val="8DFA287E"/>
    <w:lvl w:ilvl="0" w:tplc="AC28F0E2">
      <w:start w:val="1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701BD5"/>
    <w:multiLevelType w:val="hybridMultilevel"/>
    <w:tmpl w:val="B8A0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21"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num w:numId="1">
    <w:abstractNumId w:val="18"/>
  </w:num>
  <w:num w:numId="2">
    <w:abstractNumId w:val="2"/>
  </w:num>
  <w:num w:numId="3">
    <w:abstractNumId w:val="0"/>
  </w:num>
  <w:num w:numId="4">
    <w:abstractNumId w:val="5"/>
  </w:num>
  <w:num w:numId="5">
    <w:abstractNumId w:val="6"/>
  </w:num>
  <w:num w:numId="6">
    <w:abstractNumId w:val="1"/>
  </w:num>
  <w:num w:numId="7">
    <w:abstractNumId w:val="9"/>
  </w:num>
  <w:num w:numId="8">
    <w:abstractNumId w:val="10"/>
  </w:num>
  <w:num w:numId="9">
    <w:abstractNumId w:val="21"/>
  </w:num>
  <w:num w:numId="10">
    <w:abstractNumId w:val="20"/>
  </w:num>
  <w:num w:numId="11">
    <w:abstractNumId w:val="7"/>
  </w:num>
  <w:num w:numId="12">
    <w:abstractNumId w:val="8"/>
  </w:num>
  <w:num w:numId="13">
    <w:abstractNumId w:val="3"/>
  </w:num>
  <w:num w:numId="14">
    <w:abstractNumId w:val="19"/>
  </w:num>
  <w:num w:numId="15">
    <w:abstractNumId w:val="4"/>
  </w:num>
  <w:num w:numId="16">
    <w:abstractNumId w:val="15"/>
  </w:num>
  <w:num w:numId="17">
    <w:abstractNumId w:val="13"/>
  </w:num>
  <w:num w:numId="18">
    <w:abstractNumId w:val="16"/>
  </w:num>
  <w:num w:numId="19">
    <w:abstractNumId w:val="17"/>
  </w:num>
  <w:num w:numId="20">
    <w:abstractNumId w:val="14"/>
  </w:num>
  <w:num w:numId="21">
    <w:abstractNumId w:val="12"/>
  </w:num>
  <w:num w:numId="2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sagFAAVYbfE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640F"/>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06"/>
    <w:rsid w:val="0006732A"/>
    <w:rsid w:val="00067D82"/>
    <w:rsid w:val="00070B0E"/>
    <w:rsid w:val="00071971"/>
    <w:rsid w:val="00073BB4"/>
    <w:rsid w:val="00075C3C"/>
    <w:rsid w:val="00075E1E"/>
    <w:rsid w:val="00076293"/>
    <w:rsid w:val="00076773"/>
    <w:rsid w:val="00076885"/>
    <w:rsid w:val="00077BB6"/>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C2A"/>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2FBA"/>
    <w:rsid w:val="000B3A00"/>
    <w:rsid w:val="000B59FE"/>
    <w:rsid w:val="000B6A55"/>
    <w:rsid w:val="000B6BD2"/>
    <w:rsid w:val="000B7EF5"/>
    <w:rsid w:val="000C02BC"/>
    <w:rsid w:val="000C0B79"/>
    <w:rsid w:val="000C16E6"/>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68F"/>
    <w:rsid w:val="000E29B1"/>
    <w:rsid w:val="000E2BF4"/>
    <w:rsid w:val="000E2CB1"/>
    <w:rsid w:val="000E446C"/>
    <w:rsid w:val="000E45C3"/>
    <w:rsid w:val="000E4B82"/>
    <w:rsid w:val="000E6361"/>
    <w:rsid w:val="000E6539"/>
    <w:rsid w:val="000E6F91"/>
    <w:rsid w:val="000E720C"/>
    <w:rsid w:val="000E752D"/>
    <w:rsid w:val="000E79A6"/>
    <w:rsid w:val="000F00EE"/>
    <w:rsid w:val="000F0DE2"/>
    <w:rsid w:val="000F16B9"/>
    <w:rsid w:val="000F238C"/>
    <w:rsid w:val="000F2E64"/>
    <w:rsid w:val="000F3557"/>
    <w:rsid w:val="000F4937"/>
    <w:rsid w:val="000F4B24"/>
    <w:rsid w:val="000F5088"/>
    <w:rsid w:val="000F685B"/>
    <w:rsid w:val="000F6BB9"/>
    <w:rsid w:val="000F7932"/>
    <w:rsid w:val="000F79BD"/>
    <w:rsid w:val="00100E3B"/>
    <w:rsid w:val="001015F8"/>
    <w:rsid w:val="0010469F"/>
    <w:rsid w:val="001055BD"/>
    <w:rsid w:val="00105918"/>
    <w:rsid w:val="00106006"/>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3853"/>
    <w:rsid w:val="001245D0"/>
    <w:rsid w:val="00124E27"/>
    <w:rsid w:val="00126052"/>
    <w:rsid w:val="0012615D"/>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1C55"/>
    <w:rsid w:val="001448D8"/>
    <w:rsid w:val="001450BB"/>
    <w:rsid w:val="00145366"/>
    <w:rsid w:val="001459E7"/>
    <w:rsid w:val="00145C98"/>
    <w:rsid w:val="001465EA"/>
    <w:rsid w:val="00146D19"/>
    <w:rsid w:val="00147794"/>
    <w:rsid w:val="00147EDF"/>
    <w:rsid w:val="0015040D"/>
    <w:rsid w:val="00150EC6"/>
    <w:rsid w:val="00150F68"/>
    <w:rsid w:val="00151299"/>
    <w:rsid w:val="00151851"/>
    <w:rsid w:val="00151BBE"/>
    <w:rsid w:val="00153350"/>
    <w:rsid w:val="001535B3"/>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87297"/>
    <w:rsid w:val="0019164F"/>
    <w:rsid w:val="00191CF4"/>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0BB"/>
    <w:rsid w:val="001B5283"/>
    <w:rsid w:val="001B5315"/>
    <w:rsid w:val="001B5A9F"/>
    <w:rsid w:val="001B63BC"/>
    <w:rsid w:val="001B70B1"/>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D77"/>
    <w:rsid w:val="001D5F28"/>
    <w:rsid w:val="001D5FC3"/>
    <w:rsid w:val="001D6348"/>
    <w:rsid w:val="001D69CA"/>
    <w:rsid w:val="001D721E"/>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2DC5"/>
    <w:rsid w:val="002035EE"/>
    <w:rsid w:val="00204549"/>
    <w:rsid w:val="0020462A"/>
    <w:rsid w:val="002046A1"/>
    <w:rsid w:val="0020501A"/>
    <w:rsid w:val="00206D24"/>
    <w:rsid w:val="00210DDD"/>
    <w:rsid w:val="002125D6"/>
    <w:rsid w:val="00212E2A"/>
    <w:rsid w:val="00212E81"/>
    <w:rsid w:val="00212EC5"/>
    <w:rsid w:val="00213773"/>
    <w:rsid w:val="0021396A"/>
    <w:rsid w:val="00213E9E"/>
    <w:rsid w:val="002141B2"/>
    <w:rsid w:val="00214B50"/>
    <w:rsid w:val="00214BA3"/>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42"/>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571A5"/>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49E"/>
    <w:rsid w:val="00282EFB"/>
    <w:rsid w:val="00284C5E"/>
    <w:rsid w:val="00287B9F"/>
    <w:rsid w:val="00290F4D"/>
    <w:rsid w:val="00291688"/>
    <w:rsid w:val="00291A10"/>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10E"/>
    <w:rsid w:val="002A4A61"/>
    <w:rsid w:val="002A4C48"/>
    <w:rsid w:val="002A5442"/>
    <w:rsid w:val="002A55B1"/>
    <w:rsid w:val="002A7011"/>
    <w:rsid w:val="002A71D0"/>
    <w:rsid w:val="002B013C"/>
    <w:rsid w:val="002B019A"/>
    <w:rsid w:val="002B0983"/>
    <w:rsid w:val="002B0A71"/>
    <w:rsid w:val="002B117B"/>
    <w:rsid w:val="002B12C6"/>
    <w:rsid w:val="002B17C1"/>
    <w:rsid w:val="002B2610"/>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CC7"/>
    <w:rsid w:val="002D1D40"/>
    <w:rsid w:val="002D1FF1"/>
    <w:rsid w:val="002D3073"/>
    <w:rsid w:val="002D453E"/>
    <w:rsid w:val="002D518F"/>
    <w:rsid w:val="002D52DF"/>
    <w:rsid w:val="002D57F9"/>
    <w:rsid w:val="002D5D5C"/>
    <w:rsid w:val="002D6A41"/>
    <w:rsid w:val="002D6F6A"/>
    <w:rsid w:val="002D7746"/>
    <w:rsid w:val="002D7A79"/>
    <w:rsid w:val="002D7ED5"/>
    <w:rsid w:val="002E1038"/>
    <w:rsid w:val="002E1B18"/>
    <w:rsid w:val="002E2017"/>
    <w:rsid w:val="002E340A"/>
    <w:rsid w:val="002E4D5E"/>
    <w:rsid w:val="002E503C"/>
    <w:rsid w:val="002E699F"/>
    <w:rsid w:val="002E6FF6"/>
    <w:rsid w:val="002F0915"/>
    <w:rsid w:val="002F11DB"/>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624"/>
    <w:rsid w:val="00305D6E"/>
    <w:rsid w:val="0030782E"/>
    <w:rsid w:val="00307F5F"/>
    <w:rsid w:val="00310EA5"/>
    <w:rsid w:val="00312D88"/>
    <w:rsid w:val="00313930"/>
    <w:rsid w:val="00313A31"/>
    <w:rsid w:val="00313B7E"/>
    <w:rsid w:val="0031459F"/>
    <w:rsid w:val="003159F2"/>
    <w:rsid w:val="00315B52"/>
    <w:rsid w:val="00315D5C"/>
    <w:rsid w:val="00315DE7"/>
    <w:rsid w:val="00316E62"/>
    <w:rsid w:val="00317931"/>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6A7"/>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879"/>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FA3"/>
    <w:rsid w:val="003800AD"/>
    <w:rsid w:val="003800C0"/>
    <w:rsid w:val="0038161F"/>
    <w:rsid w:val="00381C86"/>
    <w:rsid w:val="00381F98"/>
    <w:rsid w:val="00382C54"/>
    <w:rsid w:val="0038326C"/>
    <w:rsid w:val="00383766"/>
    <w:rsid w:val="00383C03"/>
    <w:rsid w:val="00385063"/>
    <w:rsid w:val="0038516A"/>
    <w:rsid w:val="00385654"/>
    <w:rsid w:val="00385BEC"/>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6FF7"/>
    <w:rsid w:val="003B72EC"/>
    <w:rsid w:val="003B76BD"/>
    <w:rsid w:val="003B798E"/>
    <w:rsid w:val="003C0452"/>
    <w:rsid w:val="003C239B"/>
    <w:rsid w:val="003C2AD6"/>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176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137"/>
    <w:rsid w:val="003F64C8"/>
    <w:rsid w:val="003F6B76"/>
    <w:rsid w:val="003F773E"/>
    <w:rsid w:val="003F7A1E"/>
    <w:rsid w:val="0040083C"/>
    <w:rsid w:val="004010D0"/>
    <w:rsid w:val="004014AE"/>
    <w:rsid w:val="00401572"/>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346"/>
    <w:rsid w:val="00432BF8"/>
    <w:rsid w:val="004339CB"/>
    <w:rsid w:val="00434C36"/>
    <w:rsid w:val="00435208"/>
    <w:rsid w:val="00436BF4"/>
    <w:rsid w:val="00437814"/>
    <w:rsid w:val="004378DC"/>
    <w:rsid w:val="004402C9"/>
    <w:rsid w:val="00440FF1"/>
    <w:rsid w:val="004410F5"/>
    <w:rsid w:val="004417F2"/>
    <w:rsid w:val="00441AB8"/>
    <w:rsid w:val="00442556"/>
    <w:rsid w:val="00442799"/>
    <w:rsid w:val="00443B14"/>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77F7A"/>
    <w:rsid w:val="004804A4"/>
    <w:rsid w:val="004821A5"/>
    <w:rsid w:val="004828D5"/>
    <w:rsid w:val="00482AD0"/>
    <w:rsid w:val="00482AF6"/>
    <w:rsid w:val="004833E9"/>
    <w:rsid w:val="004844DD"/>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7E1"/>
    <w:rsid w:val="004968F3"/>
    <w:rsid w:val="00497BA6"/>
    <w:rsid w:val="004A0247"/>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490"/>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CEA"/>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61E"/>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0F37"/>
    <w:rsid w:val="00531734"/>
    <w:rsid w:val="005322E2"/>
    <w:rsid w:val="0053254A"/>
    <w:rsid w:val="00533DA0"/>
    <w:rsid w:val="0053422A"/>
    <w:rsid w:val="0053566B"/>
    <w:rsid w:val="00540657"/>
    <w:rsid w:val="005406D1"/>
    <w:rsid w:val="00540A28"/>
    <w:rsid w:val="0054235E"/>
    <w:rsid w:val="00542737"/>
    <w:rsid w:val="00543A77"/>
    <w:rsid w:val="0054425D"/>
    <w:rsid w:val="005442D3"/>
    <w:rsid w:val="00544B61"/>
    <w:rsid w:val="005460BB"/>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BCA"/>
    <w:rsid w:val="00567F76"/>
    <w:rsid w:val="005702B6"/>
    <w:rsid w:val="005703A1"/>
    <w:rsid w:val="0057046A"/>
    <w:rsid w:val="005712BF"/>
    <w:rsid w:val="00571574"/>
    <w:rsid w:val="00571583"/>
    <w:rsid w:val="0057237F"/>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514"/>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3605"/>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020"/>
    <w:rsid w:val="005D55CA"/>
    <w:rsid w:val="005D57F2"/>
    <w:rsid w:val="005D5C6E"/>
    <w:rsid w:val="005D74B0"/>
    <w:rsid w:val="005D7951"/>
    <w:rsid w:val="005E1ABC"/>
    <w:rsid w:val="005E2305"/>
    <w:rsid w:val="005E31D0"/>
    <w:rsid w:val="005E32DD"/>
    <w:rsid w:val="005E3C4F"/>
    <w:rsid w:val="005E3E49"/>
    <w:rsid w:val="005E4E9C"/>
    <w:rsid w:val="005E58D3"/>
    <w:rsid w:val="005E70B5"/>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667"/>
    <w:rsid w:val="005F7C51"/>
    <w:rsid w:val="00600A10"/>
    <w:rsid w:val="006033FD"/>
    <w:rsid w:val="00605F0A"/>
    <w:rsid w:val="0060743D"/>
    <w:rsid w:val="00610293"/>
    <w:rsid w:val="006104BB"/>
    <w:rsid w:val="00610ED7"/>
    <w:rsid w:val="00611088"/>
    <w:rsid w:val="006111B6"/>
    <w:rsid w:val="00611756"/>
    <w:rsid w:val="006117D4"/>
    <w:rsid w:val="00612605"/>
    <w:rsid w:val="00613517"/>
    <w:rsid w:val="00613AFB"/>
    <w:rsid w:val="00614643"/>
    <w:rsid w:val="00615E8C"/>
    <w:rsid w:val="00616084"/>
    <w:rsid w:val="00616288"/>
    <w:rsid w:val="00617460"/>
    <w:rsid w:val="0062072B"/>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54B1"/>
    <w:rsid w:val="0064617E"/>
    <w:rsid w:val="00646871"/>
    <w:rsid w:val="0065068D"/>
    <w:rsid w:val="00651442"/>
    <w:rsid w:val="00651FCD"/>
    <w:rsid w:val="00653BBC"/>
    <w:rsid w:val="006548B7"/>
    <w:rsid w:val="00654B3B"/>
    <w:rsid w:val="00654C35"/>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578"/>
    <w:rsid w:val="0068276E"/>
    <w:rsid w:val="0068282A"/>
    <w:rsid w:val="00683304"/>
    <w:rsid w:val="006833D8"/>
    <w:rsid w:val="0068429C"/>
    <w:rsid w:val="00685816"/>
    <w:rsid w:val="00685CC1"/>
    <w:rsid w:val="006861D2"/>
    <w:rsid w:val="0068737C"/>
    <w:rsid w:val="00687476"/>
    <w:rsid w:val="0068750C"/>
    <w:rsid w:val="0069038E"/>
    <w:rsid w:val="00690710"/>
    <w:rsid w:val="00690EB5"/>
    <w:rsid w:val="006919C6"/>
    <w:rsid w:val="006925B5"/>
    <w:rsid w:val="00692E0D"/>
    <w:rsid w:val="00692FAE"/>
    <w:rsid w:val="0069501E"/>
    <w:rsid w:val="00695926"/>
    <w:rsid w:val="0069616D"/>
    <w:rsid w:val="00696C4C"/>
    <w:rsid w:val="006976B8"/>
    <w:rsid w:val="00697E1B"/>
    <w:rsid w:val="006A0B0D"/>
    <w:rsid w:val="006A3117"/>
    <w:rsid w:val="006A352E"/>
    <w:rsid w:val="006A3A0E"/>
    <w:rsid w:val="006A3E72"/>
    <w:rsid w:val="006A3EB3"/>
    <w:rsid w:val="006A4F60"/>
    <w:rsid w:val="006A4FDD"/>
    <w:rsid w:val="006A503E"/>
    <w:rsid w:val="006A59BC"/>
    <w:rsid w:val="006A5A40"/>
    <w:rsid w:val="006A612E"/>
    <w:rsid w:val="006A67EB"/>
    <w:rsid w:val="006A6A83"/>
    <w:rsid w:val="006A7AA3"/>
    <w:rsid w:val="006A7C3D"/>
    <w:rsid w:val="006A7CFC"/>
    <w:rsid w:val="006A7F86"/>
    <w:rsid w:val="006B217D"/>
    <w:rsid w:val="006B3918"/>
    <w:rsid w:val="006C0178"/>
    <w:rsid w:val="006C063A"/>
    <w:rsid w:val="006C0683"/>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3B8"/>
    <w:rsid w:val="006E0E2E"/>
    <w:rsid w:val="006E181A"/>
    <w:rsid w:val="006E1A9D"/>
    <w:rsid w:val="006E21CA"/>
    <w:rsid w:val="006E2A5A"/>
    <w:rsid w:val="006E2D44"/>
    <w:rsid w:val="006E45C3"/>
    <w:rsid w:val="006E47A9"/>
    <w:rsid w:val="006E618D"/>
    <w:rsid w:val="006E753D"/>
    <w:rsid w:val="006F14CD"/>
    <w:rsid w:val="006F34B0"/>
    <w:rsid w:val="006F358B"/>
    <w:rsid w:val="006F36A8"/>
    <w:rsid w:val="006F3DD4"/>
    <w:rsid w:val="006F5371"/>
    <w:rsid w:val="006F6E4C"/>
    <w:rsid w:val="006F77A2"/>
    <w:rsid w:val="006F7984"/>
    <w:rsid w:val="00700354"/>
    <w:rsid w:val="0070089D"/>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55E2"/>
    <w:rsid w:val="00736065"/>
    <w:rsid w:val="00736B8A"/>
    <w:rsid w:val="00736C8F"/>
    <w:rsid w:val="00736C95"/>
    <w:rsid w:val="0074006F"/>
    <w:rsid w:val="00741D75"/>
    <w:rsid w:val="007421CA"/>
    <w:rsid w:val="0074621F"/>
    <w:rsid w:val="00746250"/>
    <w:rsid w:val="007463FB"/>
    <w:rsid w:val="007468A0"/>
    <w:rsid w:val="00747A0B"/>
    <w:rsid w:val="007513CD"/>
    <w:rsid w:val="00751F14"/>
    <w:rsid w:val="00752D8F"/>
    <w:rsid w:val="00753BD1"/>
    <w:rsid w:val="0075419F"/>
    <w:rsid w:val="007546E8"/>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67906"/>
    <w:rsid w:val="00770099"/>
    <w:rsid w:val="00770717"/>
    <w:rsid w:val="00772027"/>
    <w:rsid w:val="007724D5"/>
    <w:rsid w:val="00773B49"/>
    <w:rsid w:val="007740C0"/>
    <w:rsid w:val="0077583A"/>
    <w:rsid w:val="0077584D"/>
    <w:rsid w:val="0077797F"/>
    <w:rsid w:val="007807A4"/>
    <w:rsid w:val="00780B5D"/>
    <w:rsid w:val="00781F66"/>
    <w:rsid w:val="007828FA"/>
    <w:rsid w:val="007834C8"/>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2BFE"/>
    <w:rsid w:val="007D3075"/>
    <w:rsid w:val="007D38EA"/>
    <w:rsid w:val="007D3C15"/>
    <w:rsid w:val="007D45EB"/>
    <w:rsid w:val="007D4A62"/>
    <w:rsid w:val="007D4CC1"/>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4FA9"/>
    <w:rsid w:val="007F6029"/>
    <w:rsid w:val="007F6EC7"/>
    <w:rsid w:val="007F7294"/>
    <w:rsid w:val="007F73B1"/>
    <w:rsid w:val="007F75A8"/>
    <w:rsid w:val="007F7EA7"/>
    <w:rsid w:val="0080179F"/>
    <w:rsid w:val="008024A1"/>
    <w:rsid w:val="008027EC"/>
    <w:rsid w:val="00802FC5"/>
    <w:rsid w:val="0080311D"/>
    <w:rsid w:val="0080335B"/>
    <w:rsid w:val="0080470B"/>
    <w:rsid w:val="00805CC7"/>
    <w:rsid w:val="00805DBC"/>
    <w:rsid w:val="008064CE"/>
    <w:rsid w:val="008077DC"/>
    <w:rsid w:val="0081078F"/>
    <w:rsid w:val="008117FD"/>
    <w:rsid w:val="00812782"/>
    <w:rsid w:val="008138C1"/>
    <w:rsid w:val="008143CA"/>
    <w:rsid w:val="00814940"/>
    <w:rsid w:val="00815A3E"/>
    <w:rsid w:val="00815DA5"/>
    <w:rsid w:val="00816255"/>
    <w:rsid w:val="00816B48"/>
    <w:rsid w:val="00817C21"/>
    <w:rsid w:val="00820432"/>
    <w:rsid w:val="008204A2"/>
    <w:rsid w:val="008208CB"/>
    <w:rsid w:val="00820B60"/>
    <w:rsid w:val="00821363"/>
    <w:rsid w:val="0082174C"/>
    <w:rsid w:val="00821D71"/>
    <w:rsid w:val="00822015"/>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18B4"/>
    <w:rsid w:val="008529F5"/>
    <w:rsid w:val="00852B3C"/>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28F4"/>
    <w:rsid w:val="008730D1"/>
    <w:rsid w:val="00873979"/>
    <w:rsid w:val="0087408A"/>
    <w:rsid w:val="00874E09"/>
    <w:rsid w:val="00875ABA"/>
    <w:rsid w:val="00876EAC"/>
    <w:rsid w:val="008771D6"/>
    <w:rsid w:val="008776B0"/>
    <w:rsid w:val="00880098"/>
    <w:rsid w:val="0088012D"/>
    <w:rsid w:val="00881C47"/>
    <w:rsid w:val="00882F6E"/>
    <w:rsid w:val="008831D9"/>
    <w:rsid w:val="008838CD"/>
    <w:rsid w:val="00884237"/>
    <w:rsid w:val="00884B4F"/>
    <w:rsid w:val="00885F96"/>
    <w:rsid w:val="00887583"/>
    <w:rsid w:val="008909A8"/>
    <w:rsid w:val="00890F14"/>
    <w:rsid w:val="00891445"/>
    <w:rsid w:val="00892781"/>
    <w:rsid w:val="00893712"/>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1F"/>
    <w:rsid w:val="00917E2D"/>
    <w:rsid w:val="00920771"/>
    <w:rsid w:val="00920C8A"/>
    <w:rsid w:val="009218C3"/>
    <w:rsid w:val="00921B93"/>
    <w:rsid w:val="009225A1"/>
    <w:rsid w:val="009225A7"/>
    <w:rsid w:val="0092303E"/>
    <w:rsid w:val="00924D34"/>
    <w:rsid w:val="00926FBD"/>
    <w:rsid w:val="00927778"/>
    <w:rsid w:val="009278D5"/>
    <w:rsid w:val="00927FEB"/>
    <w:rsid w:val="00930A20"/>
    <w:rsid w:val="00932F94"/>
    <w:rsid w:val="0093460A"/>
    <w:rsid w:val="00934BB2"/>
    <w:rsid w:val="00934EA7"/>
    <w:rsid w:val="00936D66"/>
    <w:rsid w:val="009371B3"/>
    <w:rsid w:val="009371E8"/>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F8A"/>
    <w:rsid w:val="00955A8E"/>
    <w:rsid w:val="0095758E"/>
    <w:rsid w:val="009578EA"/>
    <w:rsid w:val="00957D1B"/>
    <w:rsid w:val="009603D9"/>
    <w:rsid w:val="00961347"/>
    <w:rsid w:val="00962377"/>
    <w:rsid w:val="00962886"/>
    <w:rsid w:val="00962FD6"/>
    <w:rsid w:val="009633BA"/>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53D6"/>
    <w:rsid w:val="0099614E"/>
    <w:rsid w:val="009962E0"/>
    <w:rsid w:val="00996772"/>
    <w:rsid w:val="00996806"/>
    <w:rsid w:val="00996DB7"/>
    <w:rsid w:val="009976F3"/>
    <w:rsid w:val="00997A7D"/>
    <w:rsid w:val="00997D66"/>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5718"/>
    <w:rsid w:val="009E5870"/>
    <w:rsid w:val="009E5AFD"/>
    <w:rsid w:val="009E63DB"/>
    <w:rsid w:val="009E663E"/>
    <w:rsid w:val="009F08F6"/>
    <w:rsid w:val="009F0CDB"/>
    <w:rsid w:val="009F17CA"/>
    <w:rsid w:val="009F379B"/>
    <w:rsid w:val="009F39CB"/>
    <w:rsid w:val="009F3F07"/>
    <w:rsid w:val="009F4BCA"/>
    <w:rsid w:val="009F4C42"/>
    <w:rsid w:val="009F5117"/>
    <w:rsid w:val="009F579C"/>
    <w:rsid w:val="009F7E7D"/>
    <w:rsid w:val="00A00A1F"/>
    <w:rsid w:val="00A00BA3"/>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B82"/>
    <w:rsid w:val="00A21F02"/>
    <w:rsid w:val="00A2266F"/>
    <w:rsid w:val="00A2290B"/>
    <w:rsid w:val="00A229E4"/>
    <w:rsid w:val="00A23736"/>
    <w:rsid w:val="00A2417A"/>
    <w:rsid w:val="00A246C2"/>
    <w:rsid w:val="00A264A6"/>
    <w:rsid w:val="00A26D8D"/>
    <w:rsid w:val="00A27245"/>
    <w:rsid w:val="00A27692"/>
    <w:rsid w:val="00A31647"/>
    <w:rsid w:val="00A3246D"/>
    <w:rsid w:val="00A32C39"/>
    <w:rsid w:val="00A3560F"/>
    <w:rsid w:val="00A35D4E"/>
    <w:rsid w:val="00A35DD1"/>
    <w:rsid w:val="00A366C5"/>
    <w:rsid w:val="00A36DC1"/>
    <w:rsid w:val="00A3765E"/>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E5A"/>
    <w:rsid w:val="00A61F48"/>
    <w:rsid w:val="00A6270B"/>
    <w:rsid w:val="00A62DE2"/>
    <w:rsid w:val="00A6389A"/>
    <w:rsid w:val="00A63DC8"/>
    <w:rsid w:val="00A646DC"/>
    <w:rsid w:val="00A66ADE"/>
    <w:rsid w:val="00A66CBC"/>
    <w:rsid w:val="00A7025D"/>
    <w:rsid w:val="00A70990"/>
    <w:rsid w:val="00A717AC"/>
    <w:rsid w:val="00A73F17"/>
    <w:rsid w:val="00A764B4"/>
    <w:rsid w:val="00A773A5"/>
    <w:rsid w:val="00A8091D"/>
    <w:rsid w:val="00A809AC"/>
    <w:rsid w:val="00A80E2F"/>
    <w:rsid w:val="00A81018"/>
    <w:rsid w:val="00A81E6D"/>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81B"/>
    <w:rsid w:val="00AC1B7C"/>
    <w:rsid w:val="00AC221D"/>
    <w:rsid w:val="00AC3A4B"/>
    <w:rsid w:val="00AC4D57"/>
    <w:rsid w:val="00AC4E18"/>
    <w:rsid w:val="00AC60C2"/>
    <w:rsid w:val="00AC76C6"/>
    <w:rsid w:val="00AD2524"/>
    <w:rsid w:val="00AD268D"/>
    <w:rsid w:val="00AD3749"/>
    <w:rsid w:val="00AD3A3E"/>
    <w:rsid w:val="00AD3B12"/>
    <w:rsid w:val="00AD3F85"/>
    <w:rsid w:val="00AD6723"/>
    <w:rsid w:val="00AD6AE6"/>
    <w:rsid w:val="00AD7793"/>
    <w:rsid w:val="00AD77C0"/>
    <w:rsid w:val="00AE0A93"/>
    <w:rsid w:val="00AE18EB"/>
    <w:rsid w:val="00AE1BE6"/>
    <w:rsid w:val="00AE2968"/>
    <w:rsid w:val="00AE7BCF"/>
    <w:rsid w:val="00AE7D6D"/>
    <w:rsid w:val="00AF090C"/>
    <w:rsid w:val="00AF0CF2"/>
    <w:rsid w:val="00AF1262"/>
    <w:rsid w:val="00AF1B15"/>
    <w:rsid w:val="00AF1C91"/>
    <w:rsid w:val="00AF1D18"/>
    <w:rsid w:val="00AF207B"/>
    <w:rsid w:val="00AF24EB"/>
    <w:rsid w:val="00AF298F"/>
    <w:rsid w:val="00AF476B"/>
    <w:rsid w:val="00AF4966"/>
    <w:rsid w:val="00AF5827"/>
    <w:rsid w:val="00AF6033"/>
    <w:rsid w:val="00AF794B"/>
    <w:rsid w:val="00B0051A"/>
    <w:rsid w:val="00B00CD6"/>
    <w:rsid w:val="00B01FA2"/>
    <w:rsid w:val="00B02797"/>
    <w:rsid w:val="00B02952"/>
    <w:rsid w:val="00B03DB7"/>
    <w:rsid w:val="00B03EF9"/>
    <w:rsid w:val="00B03EFB"/>
    <w:rsid w:val="00B04699"/>
    <w:rsid w:val="00B04957"/>
    <w:rsid w:val="00B04CB8"/>
    <w:rsid w:val="00B05435"/>
    <w:rsid w:val="00B07059"/>
    <w:rsid w:val="00B073D5"/>
    <w:rsid w:val="00B07822"/>
    <w:rsid w:val="00B07F24"/>
    <w:rsid w:val="00B1077A"/>
    <w:rsid w:val="00B109C6"/>
    <w:rsid w:val="00B115AC"/>
    <w:rsid w:val="00B116A0"/>
    <w:rsid w:val="00B11981"/>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D0E"/>
    <w:rsid w:val="00B2692B"/>
    <w:rsid w:val="00B26D46"/>
    <w:rsid w:val="00B2718B"/>
    <w:rsid w:val="00B27871"/>
    <w:rsid w:val="00B3040A"/>
    <w:rsid w:val="00B30FB7"/>
    <w:rsid w:val="00B30FCA"/>
    <w:rsid w:val="00B3169B"/>
    <w:rsid w:val="00B32585"/>
    <w:rsid w:val="00B339DF"/>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0A1"/>
    <w:rsid w:val="00B46897"/>
    <w:rsid w:val="00B47DFB"/>
    <w:rsid w:val="00B51003"/>
    <w:rsid w:val="00B51194"/>
    <w:rsid w:val="00B52374"/>
    <w:rsid w:val="00B5292B"/>
    <w:rsid w:val="00B52A96"/>
    <w:rsid w:val="00B53311"/>
    <w:rsid w:val="00B53959"/>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219"/>
    <w:rsid w:val="00B714BA"/>
    <w:rsid w:val="00B71596"/>
    <w:rsid w:val="00B73C63"/>
    <w:rsid w:val="00B74E3D"/>
    <w:rsid w:val="00B753D1"/>
    <w:rsid w:val="00B755DD"/>
    <w:rsid w:val="00B75E20"/>
    <w:rsid w:val="00B766F6"/>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4C11"/>
    <w:rsid w:val="00BD5277"/>
    <w:rsid w:val="00BD52D4"/>
    <w:rsid w:val="00BD686B"/>
    <w:rsid w:val="00BD71DF"/>
    <w:rsid w:val="00BD73E6"/>
    <w:rsid w:val="00BE21A9"/>
    <w:rsid w:val="00BE2561"/>
    <w:rsid w:val="00BE263E"/>
    <w:rsid w:val="00BE3D8D"/>
    <w:rsid w:val="00BE3F11"/>
    <w:rsid w:val="00BE438D"/>
    <w:rsid w:val="00BE56D5"/>
    <w:rsid w:val="00BE57A7"/>
    <w:rsid w:val="00BE603A"/>
    <w:rsid w:val="00BE6CB3"/>
    <w:rsid w:val="00BE6F8B"/>
    <w:rsid w:val="00BE7CB4"/>
    <w:rsid w:val="00BE7D3E"/>
    <w:rsid w:val="00BE7E51"/>
    <w:rsid w:val="00BE7F0C"/>
    <w:rsid w:val="00BF04B7"/>
    <w:rsid w:val="00BF2436"/>
    <w:rsid w:val="00BF321B"/>
    <w:rsid w:val="00BF36A4"/>
    <w:rsid w:val="00BF3773"/>
    <w:rsid w:val="00BF3BD9"/>
    <w:rsid w:val="00BF3E14"/>
    <w:rsid w:val="00BF4644"/>
    <w:rsid w:val="00BF4CD9"/>
    <w:rsid w:val="00BF6269"/>
    <w:rsid w:val="00BF63AA"/>
    <w:rsid w:val="00BF6A87"/>
    <w:rsid w:val="00BF6E6F"/>
    <w:rsid w:val="00BF7303"/>
    <w:rsid w:val="00BF7EE0"/>
    <w:rsid w:val="00C00D18"/>
    <w:rsid w:val="00C016DE"/>
    <w:rsid w:val="00C025C1"/>
    <w:rsid w:val="00C0398C"/>
    <w:rsid w:val="00C03B8D"/>
    <w:rsid w:val="00C0428C"/>
    <w:rsid w:val="00C04532"/>
    <w:rsid w:val="00C06081"/>
    <w:rsid w:val="00C060F4"/>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3FEE"/>
    <w:rsid w:val="00C45A69"/>
    <w:rsid w:val="00C46AA2"/>
    <w:rsid w:val="00C46C48"/>
    <w:rsid w:val="00C50750"/>
    <w:rsid w:val="00C50BCF"/>
    <w:rsid w:val="00C50FE1"/>
    <w:rsid w:val="00C51B2F"/>
    <w:rsid w:val="00C5217A"/>
    <w:rsid w:val="00C537C1"/>
    <w:rsid w:val="00C542F0"/>
    <w:rsid w:val="00C546E9"/>
    <w:rsid w:val="00C5490B"/>
    <w:rsid w:val="00C55D14"/>
    <w:rsid w:val="00C55F0E"/>
    <w:rsid w:val="00C569D0"/>
    <w:rsid w:val="00C5709A"/>
    <w:rsid w:val="00C57CDB"/>
    <w:rsid w:val="00C60A9B"/>
    <w:rsid w:val="00C60F8E"/>
    <w:rsid w:val="00C6108B"/>
    <w:rsid w:val="00C617B4"/>
    <w:rsid w:val="00C6588D"/>
    <w:rsid w:val="00C66970"/>
    <w:rsid w:val="00C66B2F"/>
    <w:rsid w:val="00C66D5F"/>
    <w:rsid w:val="00C67BE7"/>
    <w:rsid w:val="00C701AF"/>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3E3"/>
    <w:rsid w:val="00C83730"/>
    <w:rsid w:val="00C84802"/>
    <w:rsid w:val="00C85C0F"/>
    <w:rsid w:val="00C8640B"/>
    <w:rsid w:val="00C87821"/>
    <w:rsid w:val="00C8795F"/>
    <w:rsid w:val="00C879C1"/>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A8F"/>
    <w:rsid w:val="00CA1F8F"/>
    <w:rsid w:val="00CA2591"/>
    <w:rsid w:val="00CA2C40"/>
    <w:rsid w:val="00CA46F8"/>
    <w:rsid w:val="00CA4BB8"/>
    <w:rsid w:val="00CA5C32"/>
    <w:rsid w:val="00CA6689"/>
    <w:rsid w:val="00CA707F"/>
    <w:rsid w:val="00CA7E6D"/>
    <w:rsid w:val="00CB0181"/>
    <w:rsid w:val="00CB04E9"/>
    <w:rsid w:val="00CB0507"/>
    <w:rsid w:val="00CB147A"/>
    <w:rsid w:val="00CB2049"/>
    <w:rsid w:val="00CB22A1"/>
    <w:rsid w:val="00CB285C"/>
    <w:rsid w:val="00CB43D1"/>
    <w:rsid w:val="00CB6234"/>
    <w:rsid w:val="00CB62CB"/>
    <w:rsid w:val="00CB7A46"/>
    <w:rsid w:val="00CC021A"/>
    <w:rsid w:val="00CC0ED2"/>
    <w:rsid w:val="00CC21A7"/>
    <w:rsid w:val="00CC3806"/>
    <w:rsid w:val="00CC4281"/>
    <w:rsid w:val="00CC4B9C"/>
    <w:rsid w:val="00CC566C"/>
    <w:rsid w:val="00CC58DC"/>
    <w:rsid w:val="00CC6087"/>
    <w:rsid w:val="00CC648A"/>
    <w:rsid w:val="00CC6E2F"/>
    <w:rsid w:val="00CC76A3"/>
    <w:rsid w:val="00CC76CE"/>
    <w:rsid w:val="00CC7BCA"/>
    <w:rsid w:val="00CC7C82"/>
    <w:rsid w:val="00CC7DC1"/>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441C"/>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B17"/>
    <w:rsid w:val="00D15DEC"/>
    <w:rsid w:val="00D16713"/>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474"/>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3F2"/>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31BF"/>
    <w:rsid w:val="00D84566"/>
    <w:rsid w:val="00D857E5"/>
    <w:rsid w:val="00D86422"/>
    <w:rsid w:val="00D8746E"/>
    <w:rsid w:val="00D87EE0"/>
    <w:rsid w:val="00D903AA"/>
    <w:rsid w:val="00D912ED"/>
    <w:rsid w:val="00D92951"/>
    <w:rsid w:val="00D9485C"/>
    <w:rsid w:val="00D94B05"/>
    <w:rsid w:val="00D95BEB"/>
    <w:rsid w:val="00D95F7A"/>
    <w:rsid w:val="00D9667F"/>
    <w:rsid w:val="00D97990"/>
    <w:rsid w:val="00D97DF1"/>
    <w:rsid w:val="00DA122F"/>
    <w:rsid w:val="00DA28E1"/>
    <w:rsid w:val="00DA3576"/>
    <w:rsid w:val="00DA3A43"/>
    <w:rsid w:val="00DA3D06"/>
    <w:rsid w:val="00DA3D0C"/>
    <w:rsid w:val="00DA3EDB"/>
    <w:rsid w:val="00DA4B9C"/>
    <w:rsid w:val="00DA5148"/>
    <w:rsid w:val="00DA5968"/>
    <w:rsid w:val="00DA63CC"/>
    <w:rsid w:val="00DA68FE"/>
    <w:rsid w:val="00DA7631"/>
    <w:rsid w:val="00DA7F0D"/>
    <w:rsid w:val="00DB20F4"/>
    <w:rsid w:val="00DB222D"/>
    <w:rsid w:val="00DB28AE"/>
    <w:rsid w:val="00DB29A8"/>
    <w:rsid w:val="00DB2B07"/>
    <w:rsid w:val="00DB4DB4"/>
    <w:rsid w:val="00DB51F3"/>
    <w:rsid w:val="00DB5542"/>
    <w:rsid w:val="00DB596C"/>
    <w:rsid w:val="00DB5AD9"/>
    <w:rsid w:val="00DB5ED6"/>
    <w:rsid w:val="00DB6034"/>
    <w:rsid w:val="00DB6B0C"/>
    <w:rsid w:val="00DB6FA2"/>
    <w:rsid w:val="00DB7D1B"/>
    <w:rsid w:val="00DC0B43"/>
    <w:rsid w:val="00DC0CA2"/>
    <w:rsid w:val="00DC176F"/>
    <w:rsid w:val="00DC1C04"/>
    <w:rsid w:val="00DC2B1D"/>
    <w:rsid w:val="00DC2C22"/>
    <w:rsid w:val="00DC3EB9"/>
    <w:rsid w:val="00DC40E8"/>
    <w:rsid w:val="00DC51D7"/>
    <w:rsid w:val="00DC57A5"/>
    <w:rsid w:val="00DC5E00"/>
    <w:rsid w:val="00DC77AA"/>
    <w:rsid w:val="00DD1563"/>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2E20"/>
    <w:rsid w:val="00E032AE"/>
    <w:rsid w:val="00E03A4B"/>
    <w:rsid w:val="00E03C85"/>
    <w:rsid w:val="00E04187"/>
    <w:rsid w:val="00E04621"/>
    <w:rsid w:val="00E04831"/>
    <w:rsid w:val="00E051FD"/>
    <w:rsid w:val="00E0769B"/>
    <w:rsid w:val="00E07E4A"/>
    <w:rsid w:val="00E10549"/>
    <w:rsid w:val="00E11083"/>
    <w:rsid w:val="00E11572"/>
    <w:rsid w:val="00E11C34"/>
    <w:rsid w:val="00E13A65"/>
    <w:rsid w:val="00E14AFB"/>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2B9"/>
    <w:rsid w:val="00E31C35"/>
    <w:rsid w:val="00E31EFC"/>
    <w:rsid w:val="00E330D2"/>
    <w:rsid w:val="00E332E8"/>
    <w:rsid w:val="00E33816"/>
    <w:rsid w:val="00E33B8F"/>
    <w:rsid w:val="00E3505A"/>
    <w:rsid w:val="00E35A33"/>
    <w:rsid w:val="00E3655E"/>
    <w:rsid w:val="00E36867"/>
    <w:rsid w:val="00E374A3"/>
    <w:rsid w:val="00E40268"/>
    <w:rsid w:val="00E40624"/>
    <w:rsid w:val="00E408BF"/>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C1D"/>
    <w:rsid w:val="00E96E8E"/>
    <w:rsid w:val="00E97486"/>
    <w:rsid w:val="00E97C0E"/>
    <w:rsid w:val="00EA0BB5"/>
    <w:rsid w:val="00EA12F0"/>
    <w:rsid w:val="00EA2CE4"/>
    <w:rsid w:val="00EA2E15"/>
    <w:rsid w:val="00EA48D0"/>
    <w:rsid w:val="00EA6093"/>
    <w:rsid w:val="00EA6A6E"/>
    <w:rsid w:val="00EA6DCB"/>
    <w:rsid w:val="00EA723C"/>
    <w:rsid w:val="00EB0077"/>
    <w:rsid w:val="00EB0A97"/>
    <w:rsid w:val="00EB0F6B"/>
    <w:rsid w:val="00EB5ADB"/>
    <w:rsid w:val="00EB6218"/>
    <w:rsid w:val="00EB694C"/>
    <w:rsid w:val="00EB69EF"/>
    <w:rsid w:val="00EB7706"/>
    <w:rsid w:val="00EB7A79"/>
    <w:rsid w:val="00EC0949"/>
    <w:rsid w:val="00EC0CDB"/>
    <w:rsid w:val="00EC13E8"/>
    <w:rsid w:val="00EC1A3A"/>
    <w:rsid w:val="00EC4F39"/>
    <w:rsid w:val="00EC5E8D"/>
    <w:rsid w:val="00EC6022"/>
    <w:rsid w:val="00EC6BBE"/>
    <w:rsid w:val="00EC70E0"/>
    <w:rsid w:val="00EC7772"/>
    <w:rsid w:val="00EC79C5"/>
    <w:rsid w:val="00ED0F3F"/>
    <w:rsid w:val="00ED2ABA"/>
    <w:rsid w:val="00ED362D"/>
    <w:rsid w:val="00ED3C4C"/>
    <w:rsid w:val="00ED3E1B"/>
    <w:rsid w:val="00ED5F52"/>
    <w:rsid w:val="00ED6046"/>
    <w:rsid w:val="00ED6775"/>
    <w:rsid w:val="00ED6892"/>
    <w:rsid w:val="00ED6D05"/>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679F"/>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61B"/>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4AE1"/>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1F6D"/>
    <w:rsid w:val="00F6485C"/>
    <w:rsid w:val="00F6525D"/>
    <w:rsid w:val="00F653A1"/>
    <w:rsid w:val="00F659E1"/>
    <w:rsid w:val="00F668FF"/>
    <w:rsid w:val="00F66C06"/>
    <w:rsid w:val="00F670F7"/>
    <w:rsid w:val="00F71FAA"/>
    <w:rsid w:val="00F73385"/>
    <w:rsid w:val="00F74A50"/>
    <w:rsid w:val="00F7677E"/>
    <w:rsid w:val="00F76F3C"/>
    <w:rsid w:val="00F77FA2"/>
    <w:rsid w:val="00F8017F"/>
    <w:rsid w:val="00F808C5"/>
    <w:rsid w:val="00F811D2"/>
    <w:rsid w:val="00F81353"/>
    <w:rsid w:val="00F81646"/>
    <w:rsid w:val="00F81D0E"/>
    <w:rsid w:val="00F8313C"/>
    <w:rsid w:val="00F832E1"/>
    <w:rsid w:val="00F845A2"/>
    <w:rsid w:val="00F85369"/>
    <w:rsid w:val="00F858DD"/>
    <w:rsid w:val="00F86F5C"/>
    <w:rsid w:val="00F877FE"/>
    <w:rsid w:val="00F87842"/>
    <w:rsid w:val="00F92239"/>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88B"/>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14F9"/>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5E70B5"/>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E60693"/>
    <w:pPr>
      <w:ind w:left="1365" w:hanging="366"/>
      <w:outlineLvl w:val="0"/>
    </w:pPr>
    <w:rPr>
      <w:rFonts w:ascii="Arial" w:hAnsi="Arial" w:cs="Arial"/>
      <w:b/>
      <w:bCs/>
    </w:rPr>
  </w:style>
  <w:style w:type="paragraph" w:styleId="Heading2">
    <w:name w:val="heading 2"/>
    <w:basedOn w:val="Normal"/>
    <w:next w:val="Normal"/>
    <w:link w:val="Heading2Char"/>
    <w:uiPriority w:val="1"/>
    <w:qFormat/>
    <w:rsid w:val="00E60693"/>
    <w:pPr>
      <w:ind w:left="1000"/>
      <w:jc w:val="both"/>
      <w:outlineLvl w:val="1"/>
    </w:pPr>
    <w:rPr>
      <w:b/>
      <w:bCs/>
      <w:i/>
      <w:iCs/>
    </w:rPr>
  </w:style>
  <w:style w:type="paragraph" w:styleId="Heading3">
    <w:name w:val="heading 3"/>
    <w:basedOn w:val="Normal"/>
    <w:next w:val="Normal"/>
    <w:link w:val="Heading3Char"/>
    <w:uiPriority w:val="1"/>
    <w:qFormat/>
    <w:rsid w:val="00E60693"/>
    <w:pPr>
      <w:ind w:left="1000"/>
      <w:jc w:val="both"/>
      <w:outlineLvl w:val="2"/>
    </w:pPr>
    <w:rPr>
      <w:b/>
      <w:bCs/>
      <w:i/>
      <w:iCs/>
      <w:sz w:val="20"/>
      <w:szCs w:val="20"/>
    </w:rPr>
  </w:style>
  <w:style w:type="paragraph" w:styleId="Heading4">
    <w:name w:val="heading 4"/>
    <w:basedOn w:val="Normal"/>
    <w:next w:val="Normal"/>
    <w:link w:val="Heading4Char"/>
    <w:semiHidden/>
    <w:unhideWhenUsed/>
    <w:qFormat/>
    <w:rsid w:val="00994E3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2571A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E60693"/>
    <w:pPr>
      <w:ind w:left="160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E60693"/>
    <w:rPr>
      <w:sz w:val="20"/>
      <w:szCs w:val="20"/>
    </w:rPr>
  </w:style>
  <w:style w:type="character" w:customStyle="1" w:styleId="BodyTextChar">
    <w:name w:val="Body Text Char"/>
    <w:basedOn w:val="DefaultParagraphFont"/>
    <w:link w:val="BodyText"/>
    <w:uiPriority w:val="1"/>
    <w:rsid w:val="00E60693"/>
    <w:rPr>
      <w:rFonts w:eastAsiaTheme="minorEastAsia"/>
      <w:lang w:eastAsia="en-US" w:bidi="he-IL"/>
    </w:rPr>
  </w:style>
  <w:style w:type="paragraph" w:customStyle="1" w:styleId="TableParagraph">
    <w:name w:val="Table Paragraph"/>
    <w:basedOn w:val="Normal"/>
    <w:uiPriority w:val="1"/>
    <w:qFormat/>
    <w:rsid w:val="00E6069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E60693"/>
    <w:rPr>
      <w:rFonts w:ascii="Arial" w:eastAsiaTheme="minorEastAsia" w:hAnsi="Arial" w:cs="Arial"/>
      <w:b/>
      <w:bCs/>
      <w:sz w:val="22"/>
      <w:szCs w:val="22"/>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9"/>
    <w:rsid w:val="00E60693"/>
    <w:rPr>
      <w:rFonts w:eastAsiaTheme="minorEastAsia"/>
      <w:b/>
      <w:bCs/>
      <w:i/>
      <w:iCs/>
      <w:sz w:val="22"/>
      <w:szCs w:val="22"/>
      <w:lang w:eastAsia="en-US" w:bidi="he-IL"/>
    </w:rPr>
  </w:style>
  <w:style w:type="character" w:customStyle="1" w:styleId="Heading3Char">
    <w:name w:val="Heading 3 Char"/>
    <w:basedOn w:val="DefaultParagraphFont"/>
    <w:link w:val="Heading3"/>
    <w:uiPriority w:val="1"/>
    <w:rsid w:val="00E60693"/>
    <w:rPr>
      <w:rFonts w:eastAsiaTheme="minorEastAsia"/>
      <w:b/>
      <w:bCs/>
      <w:i/>
      <w:iCs/>
      <w:lang w:eastAsia="en-US" w:bidi="he-IL"/>
    </w:rPr>
  </w:style>
  <w:style w:type="character" w:customStyle="1" w:styleId="Heading6Char">
    <w:name w:val="Heading 6 Char"/>
    <w:basedOn w:val="DefaultParagraphFont"/>
    <w:link w:val="Heading6"/>
    <w:semiHidden/>
    <w:rsid w:val="002571A5"/>
    <w:rPr>
      <w:rFonts w:asciiTheme="majorHAnsi" w:eastAsiaTheme="majorEastAsia" w:hAnsiTheme="majorHAnsi" w:cstheme="majorBidi"/>
      <w:color w:val="243F60" w:themeColor="accent1" w:themeShade="7F"/>
      <w:sz w:val="22"/>
      <w:szCs w:val="22"/>
      <w:lang w:eastAsia="en-US" w:bidi="he-IL"/>
    </w:rPr>
  </w:style>
  <w:style w:type="character" w:customStyle="1" w:styleId="Heading4Char">
    <w:name w:val="Heading 4 Char"/>
    <w:basedOn w:val="DefaultParagraphFont"/>
    <w:link w:val="Heading4"/>
    <w:semiHidden/>
    <w:rsid w:val="00994E32"/>
    <w:rPr>
      <w:rFonts w:asciiTheme="majorHAnsi" w:eastAsiaTheme="majorEastAsia" w:hAnsiTheme="majorHAnsi" w:cstheme="majorBidi"/>
      <w:i/>
      <w:iCs/>
      <w:color w:val="365F91" w:themeColor="accent1" w:themeShade="BF"/>
      <w:sz w:val="22"/>
      <w:szCs w:val="22"/>
      <w:lang w:eastAsia="en-US" w:bidi="he-IL"/>
    </w:rPr>
  </w:style>
  <w:style w:type="character" w:customStyle="1" w:styleId="SC21323589">
    <w:name w:val="SC.21.323589"/>
    <w:uiPriority w:val="99"/>
    <w:rsid w:val="00CB204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5B8FB35E-5BF8-4D37-B4DB-86B1E3F9426B}">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3592</Words>
  <Characters>20480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24024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2023-10-17T08:33:00Z</dcterms:created>
  <dcterms:modified xsi:type="dcterms:W3CDTF">2023-10-26T12:40:00Z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(3)DVzB7peOfIelV+qXzfgQ4/lm2FVCWR1hyEquXrbqFgF3wJyRNe77g8YO8+moHV6oqI1qaH3Z
QuigZJ9xjV1p8mGmBH/2/BFtS3Hj9Syx+dUtKBX9U7/9BUtFaog4jrbY0G13zJAVuAkkkqma
pYQdfEd6VsjV7xoUonMjMOswFubu2nuY/rtIriN7D6OFxLZOkQKjaRTpeG000cOupsPImfI/
b4NX4Z5hRNCx+q2Vd/</vt:lpwstr>
  </property>
  <property fmtid="{D5CDD505-2E9C-101B-9397-08002B2CF9AE}" pid="9" name="_2015_ms_pID_7253431">
    <vt:lpwstr>1zgAK01pWX1J0GT4emYM0PG0rhNjPJPjuoKT9A5B6SCsGVwSmnsmbD
WElHrlXCP0oXzex8dGGsfbcGzs7Ms7nBJSRFGw68kNH8NBB7YDXS+m0n8cgXSKEwdeN65lsv
+FEyycGXVX2i5m6Y4GNC4ZOHA8VgCHN+ZkRkcP4aM+Y/aeH7Df8vc+SEIGIwg8QpofNiyyTy
sqMFA9+9lOEqjRxftUiKn+jwvZJxNeNWEk3v</vt:lpwstr>
  </property>
  <property fmtid="{D5CDD505-2E9C-101B-9397-08002B2CF9AE}" pid="10" name="_2015_ms_pID_7253432">
    <vt:lpwstr>0Q==</vt:lpwstr>
  </property>
</Properties>
</file>