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DE584F" w:rsidRPr="00183F4C" w14:paraId="70B368DB" w14:textId="77777777" w:rsidTr="00937A90">
        <w:trPr>
          <w:trHeight w:val="485"/>
          <w:jc w:val="center"/>
        </w:trPr>
        <w:tc>
          <w:tcPr>
            <w:tcW w:w="9576" w:type="dxa"/>
            <w:gridSpan w:val="5"/>
            <w:vAlign w:val="center"/>
          </w:tcPr>
          <w:p w14:paraId="0BDB21FC" w14:textId="35FF8DBA" w:rsidR="00DE584F" w:rsidRPr="00183F4C" w:rsidRDefault="00921B93" w:rsidP="00A12A5A">
            <w:pPr>
              <w:pStyle w:val="T2"/>
            </w:pPr>
            <w:r w:rsidRPr="00921B93">
              <w:rPr>
                <w:lang w:eastAsia="ko-KR"/>
              </w:rPr>
              <w:t>LB27</w:t>
            </w:r>
            <w:r w:rsidR="004844DD">
              <w:rPr>
                <w:lang w:eastAsia="ko-KR"/>
              </w:rPr>
              <w:t>5</w:t>
            </w:r>
            <w:r>
              <w:rPr>
                <w:lang w:eastAsia="ko-KR"/>
              </w:rPr>
              <w:t xml:space="preserve"> </w:t>
            </w:r>
            <w:r w:rsidRPr="00921B93">
              <w:rPr>
                <w:lang w:eastAsia="ko-KR"/>
              </w:rPr>
              <w:t>CR</w:t>
            </w:r>
            <w:r>
              <w:rPr>
                <w:lang w:eastAsia="ko-KR"/>
              </w:rPr>
              <w:t xml:space="preserve"> </w:t>
            </w:r>
            <w:r w:rsidRPr="00921B93">
              <w:rPr>
                <w:lang w:eastAsia="ko-KR"/>
              </w:rPr>
              <w:t>for</w:t>
            </w:r>
            <w:r>
              <w:rPr>
                <w:lang w:eastAsia="ko-KR"/>
              </w:rPr>
              <w:t xml:space="preserve"> </w:t>
            </w:r>
            <w:r w:rsidRPr="00921B93">
              <w:rPr>
                <w:lang w:eastAsia="ko-KR"/>
              </w:rPr>
              <w:t>Clause</w:t>
            </w:r>
            <w:r>
              <w:rPr>
                <w:lang w:eastAsia="ko-KR"/>
              </w:rPr>
              <w:t xml:space="preserve"> </w:t>
            </w:r>
            <w:r w:rsidRPr="00921B93">
              <w:rPr>
                <w:lang w:eastAsia="ko-KR"/>
              </w:rPr>
              <w:t>35.3.7.</w:t>
            </w:r>
            <w:r w:rsidR="004844DD">
              <w:rPr>
                <w:lang w:eastAsia="ko-KR"/>
              </w:rPr>
              <w:t>5.2</w:t>
            </w:r>
            <w:r w:rsidR="00884B4F">
              <w:rPr>
                <w:lang w:eastAsia="ko-KR"/>
              </w:rPr>
              <w:t xml:space="preserve"> </w:t>
            </w:r>
            <w:r w:rsidR="00884B4F" w:rsidRPr="00884B4F">
              <w:rPr>
                <w:lang w:eastAsia="ko-KR"/>
              </w:rPr>
              <w:t>- Part 1</w:t>
            </w:r>
          </w:p>
        </w:tc>
      </w:tr>
      <w:tr w:rsidR="00DE584F" w:rsidRPr="00183F4C" w14:paraId="4EE171F3" w14:textId="77777777" w:rsidTr="00937A90">
        <w:trPr>
          <w:trHeight w:val="359"/>
          <w:jc w:val="center"/>
        </w:trPr>
        <w:tc>
          <w:tcPr>
            <w:tcW w:w="9576" w:type="dxa"/>
            <w:gridSpan w:val="5"/>
            <w:vAlign w:val="center"/>
          </w:tcPr>
          <w:p w14:paraId="2DCA8F1F" w14:textId="25E5DA0D" w:rsidR="00DE584F" w:rsidRPr="00183F4C" w:rsidRDefault="00DE584F" w:rsidP="00C833E3">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921B93">
              <w:rPr>
                <w:b w:val="0"/>
                <w:sz w:val="20"/>
                <w:lang w:eastAsia="ko-KR"/>
              </w:rPr>
              <w:t>3</w:t>
            </w:r>
            <w:r w:rsidRPr="00183F4C">
              <w:rPr>
                <w:b w:val="0"/>
                <w:sz w:val="20"/>
              </w:rPr>
              <w:t>-</w:t>
            </w:r>
            <w:r w:rsidR="00884B4F">
              <w:rPr>
                <w:b w:val="0"/>
                <w:sz w:val="20"/>
                <w:lang w:eastAsia="ko-KR"/>
              </w:rPr>
              <w:t>08</w:t>
            </w:r>
            <w:r>
              <w:rPr>
                <w:rFonts w:hint="eastAsia"/>
                <w:b w:val="0"/>
                <w:sz w:val="20"/>
                <w:lang w:eastAsia="ko-KR"/>
              </w:rPr>
              <w:t>-</w:t>
            </w:r>
            <w:r w:rsidR="00884B4F">
              <w:rPr>
                <w:b w:val="0"/>
                <w:sz w:val="20"/>
                <w:lang w:eastAsia="ko-KR"/>
              </w:rPr>
              <w:t>25</w:t>
            </w:r>
          </w:p>
        </w:tc>
      </w:tr>
      <w:tr w:rsidR="00DE584F" w:rsidRPr="00183F4C" w14:paraId="7CED8181" w14:textId="77777777" w:rsidTr="00937A90">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937A90">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620"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358"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937A90">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620" w:type="dxa"/>
            <w:vAlign w:val="center"/>
          </w:tcPr>
          <w:p w14:paraId="44407663" w14:textId="77777777" w:rsidR="00662BE6" w:rsidRPr="002C60AE" w:rsidRDefault="00662BE6" w:rsidP="00662BE6">
            <w:pPr>
              <w:pStyle w:val="T2"/>
              <w:spacing w:after="0"/>
              <w:ind w:left="0" w:right="0"/>
              <w:jc w:val="left"/>
              <w:rPr>
                <w:b w:val="0"/>
                <w:sz w:val="18"/>
                <w:szCs w:val="18"/>
                <w:lang w:eastAsia="ko-KR"/>
              </w:rPr>
            </w:pPr>
          </w:p>
        </w:tc>
        <w:tc>
          <w:tcPr>
            <w:tcW w:w="2358" w:type="dxa"/>
            <w:vAlign w:val="center"/>
          </w:tcPr>
          <w:p w14:paraId="780A9226" w14:textId="74EA326A" w:rsidR="00662BE6" w:rsidRDefault="00C55B15"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937A90">
        <w:trPr>
          <w:trHeight w:val="359"/>
          <w:jc w:val="center"/>
        </w:trPr>
        <w:tc>
          <w:tcPr>
            <w:tcW w:w="1548" w:type="dxa"/>
            <w:vAlign w:val="center"/>
          </w:tcPr>
          <w:p w14:paraId="6AD6A63E" w14:textId="0315686A" w:rsidR="00CD7423" w:rsidRDefault="00CD7423" w:rsidP="00CD7423">
            <w:pPr>
              <w:pStyle w:val="T2"/>
              <w:spacing w:after="0"/>
              <w:ind w:left="0" w:right="0"/>
              <w:jc w:val="left"/>
              <w:rPr>
                <w:b w:val="0"/>
                <w:sz w:val="18"/>
                <w:szCs w:val="18"/>
                <w:lang w:eastAsia="ko-KR"/>
              </w:rPr>
            </w:pPr>
          </w:p>
        </w:tc>
        <w:tc>
          <w:tcPr>
            <w:tcW w:w="1440" w:type="dxa"/>
            <w:vAlign w:val="center"/>
          </w:tcPr>
          <w:p w14:paraId="47B4937B" w14:textId="5820F2F4" w:rsidR="00CD7423" w:rsidRDefault="00CD7423" w:rsidP="00CD7423">
            <w:pPr>
              <w:pStyle w:val="T2"/>
              <w:spacing w:after="0"/>
              <w:ind w:left="0" w:right="0"/>
              <w:jc w:val="left"/>
              <w:rPr>
                <w:b w:val="0"/>
                <w:sz w:val="18"/>
                <w:szCs w:val="18"/>
                <w:lang w:eastAsia="ko-KR"/>
              </w:rPr>
            </w:pPr>
          </w:p>
        </w:tc>
        <w:tc>
          <w:tcPr>
            <w:tcW w:w="2610" w:type="dxa"/>
            <w:vAlign w:val="center"/>
          </w:tcPr>
          <w:p w14:paraId="758AB25E" w14:textId="49D6FFD2" w:rsidR="00CD7423" w:rsidRPr="00CB4F2F" w:rsidRDefault="00CD7423" w:rsidP="00CD7423">
            <w:pPr>
              <w:pStyle w:val="T2"/>
              <w:spacing w:after="0"/>
              <w:ind w:left="0" w:right="0"/>
              <w:jc w:val="left"/>
              <w:rPr>
                <w:b w:val="0"/>
                <w:sz w:val="18"/>
                <w:szCs w:val="18"/>
              </w:rPr>
            </w:pPr>
          </w:p>
        </w:tc>
        <w:tc>
          <w:tcPr>
            <w:tcW w:w="1620"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4BC02ED" w14:textId="09F652E6" w:rsidR="00CD7423" w:rsidRPr="00AA7997" w:rsidRDefault="00CD7423" w:rsidP="00CD7423">
            <w:pPr>
              <w:pStyle w:val="T2"/>
              <w:spacing w:after="0"/>
              <w:ind w:left="0" w:right="0"/>
              <w:jc w:val="left"/>
              <w:rPr>
                <w:b w:val="0"/>
                <w:sz w:val="18"/>
                <w:szCs w:val="18"/>
              </w:rPr>
            </w:pPr>
          </w:p>
        </w:tc>
      </w:tr>
      <w:tr w:rsidR="00CD7423" w14:paraId="17F10403" w14:textId="77777777" w:rsidTr="00937A90">
        <w:trPr>
          <w:trHeight w:val="359"/>
          <w:jc w:val="center"/>
        </w:trPr>
        <w:tc>
          <w:tcPr>
            <w:tcW w:w="1548" w:type="dxa"/>
            <w:vAlign w:val="center"/>
          </w:tcPr>
          <w:p w14:paraId="456D0C0E" w14:textId="624466F1"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04E1B75F"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5A558E1C" w:rsidR="00CD7423" w:rsidRPr="00CB4F2F" w:rsidRDefault="00CD7423" w:rsidP="00CD7423">
            <w:pPr>
              <w:pStyle w:val="T2"/>
              <w:spacing w:after="0"/>
              <w:ind w:left="0" w:right="0"/>
              <w:jc w:val="left"/>
              <w:rPr>
                <w:b w:val="0"/>
                <w:sz w:val="18"/>
                <w:szCs w:val="18"/>
              </w:rPr>
            </w:pPr>
          </w:p>
        </w:tc>
        <w:tc>
          <w:tcPr>
            <w:tcW w:w="1620"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18DE01A0" w14:textId="675361F4" w:rsidR="009862A7" w:rsidRPr="009862A7" w:rsidRDefault="009862A7" w:rsidP="009862A7">
            <w:pPr>
              <w:pStyle w:val="T2"/>
              <w:spacing w:after="0"/>
              <w:ind w:left="0" w:right="0"/>
              <w:jc w:val="left"/>
              <w:rPr>
                <w:rStyle w:val="Hyperlink"/>
                <w:b w:val="0"/>
                <w:sz w:val="18"/>
                <w:szCs w:val="18"/>
              </w:rPr>
            </w:pPr>
          </w:p>
        </w:tc>
      </w:tr>
      <w:tr w:rsidR="00CD7423" w14:paraId="248ED7D1" w14:textId="77777777" w:rsidTr="00937A90">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7F596BF0" w14:textId="7CF0B25C" w:rsidR="00CD7423" w:rsidRDefault="00CD7423" w:rsidP="00CD7423">
            <w:pPr>
              <w:pStyle w:val="T2"/>
              <w:spacing w:after="0"/>
              <w:ind w:left="0" w:right="0"/>
              <w:jc w:val="left"/>
            </w:pPr>
          </w:p>
        </w:tc>
      </w:tr>
      <w:tr w:rsidR="00CD7423" w14:paraId="628D5B08" w14:textId="77777777" w:rsidTr="00937A90">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56284935" w14:textId="77777777" w:rsidR="00CD7423" w:rsidRDefault="00CD7423" w:rsidP="00CD7423">
            <w:pPr>
              <w:pStyle w:val="T2"/>
              <w:spacing w:after="0"/>
              <w:ind w:left="0" w:right="0"/>
              <w:jc w:val="left"/>
            </w:pPr>
          </w:p>
        </w:tc>
      </w:tr>
      <w:tr w:rsidR="00CD7423" w14:paraId="5C1E15C6" w14:textId="77777777" w:rsidTr="00937A90">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620"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358"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1B7B42D1" w14:textId="00569319" w:rsidR="003E1769" w:rsidRPr="003E1769" w:rsidRDefault="003E4403" w:rsidP="003E1769">
      <w:pPr>
        <w:rPr>
          <w:rtl/>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CR for</w:t>
      </w:r>
      <w:r w:rsidR="00884B4F">
        <w:rPr>
          <w:lang w:eastAsia="ko-KR"/>
        </w:rPr>
        <w:t xml:space="preserve"> 15</w:t>
      </w:r>
      <w:r w:rsidR="00662BE6">
        <w:rPr>
          <w:lang w:eastAsia="ko-KR"/>
        </w:rPr>
        <w:t xml:space="preserve"> CID</w:t>
      </w:r>
      <w:r w:rsidR="003E1769">
        <w:rPr>
          <w:lang w:eastAsia="ko-KR"/>
        </w:rPr>
        <w:t>s</w:t>
      </w:r>
      <w:r w:rsidR="008422D2">
        <w:rPr>
          <w:lang w:eastAsia="ko-KR"/>
        </w:rPr>
        <w:t>:</w:t>
      </w:r>
      <w:r w:rsidR="00662BE6">
        <w:rPr>
          <w:lang w:eastAsia="ko-KR"/>
        </w:rPr>
        <w:t xml:space="preserve"> </w:t>
      </w:r>
      <w:r w:rsidR="00884B4F" w:rsidRPr="00884B4F">
        <w:rPr>
          <w:lang w:eastAsia="ko-KR"/>
        </w:rPr>
        <w:t>19413, 19414, 19435, 19709, 19710, 19711, 19712, 19713, 19715, 19716, 19868, 19952, 20050, 20051, 20076</w:t>
      </w:r>
      <w:r w:rsidR="003E1769">
        <w:rPr>
          <w:lang w:eastAsia="ko-KR"/>
        </w:rPr>
        <w:t xml:space="preserve"> (LB27</w:t>
      </w:r>
      <w:r w:rsidR="004844DD">
        <w:rPr>
          <w:lang w:eastAsia="ko-KR"/>
        </w:rPr>
        <w:t>5</w:t>
      </w:r>
      <w:r w:rsidR="003E1769">
        <w:rPr>
          <w:lang w:eastAsia="ko-KR"/>
        </w:rPr>
        <w:t>)</w:t>
      </w:r>
    </w:p>
    <w:p w14:paraId="3B9AA15B" w14:textId="77777777" w:rsidR="00367F92" w:rsidRDefault="00367F92" w:rsidP="007E41CB">
      <w:pPr>
        <w:jc w:val="both"/>
        <w:rPr>
          <w:lang w:eastAsia="ko-KR"/>
        </w:rPr>
      </w:pPr>
    </w:p>
    <w:p w14:paraId="1EBF6490" w14:textId="77777777" w:rsidR="009008D2" w:rsidRDefault="009008D2" w:rsidP="009008D2">
      <w:pPr>
        <w:jc w:val="both"/>
      </w:pPr>
      <w:r>
        <w:t>Revisions:</w:t>
      </w:r>
    </w:p>
    <w:p w14:paraId="70E60CE7" w14:textId="4129ED93" w:rsidR="00C833E3" w:rsidRPr="00F3197F" w:rsidRDefault="009008D2" w:rsidP="00574E74">
      <w:pPr>
        <w:pStyle w:val="ListParagraph"/>
        <w:numPr>
          <w:ilvl w:val="0"/>
          <w:numId w:val="1"/>
        </w:numPr>
        <w:jc w:val="both"/>
        <w:rPr>
          <w:lang w:eastAsia="ko-KR"/>
        </w:rPr>
      </w:pPr>
      <w:r w:rsidRPr="004844DD">
        <w:rPr>
          <w:sz w:val="22"/>
          <w:szCs w:val="22"/>
        </w:rPr>
        <w:t>Rev 0: Initial version of the document.</w:t>
      </w:r>
    </w:p>
    <w:p w14:paraId="008C0662" w14:textId="4BDF7B37" w:rsidR="00F3197F" w:rsidRPr="00F3197F" w:rsidRDefault="00F3197F" w:rsidP="00574E74">
      <w:pPr>
        <w:pStyle w:val="ListParagraph"/>
        <w:numPr>
          <w:ilvl w:val="0"/>
          <w:numId w:val="1"/>
        </w:numPr>
        <w:jc w:val="both"/>
        <w:rPr>
          <w:sz w:val="22"/>
          <w:szCs w:val="22"/>
        </w:rPr>
      </w:pPr>
      <w:r w:rsidRPr="00F3197F">
        <w:rPr>
          <w:sz w:val="22"/>
          <w:szCs w:val="22"/>
        </w:rPr>
        <w:t>Rev1: revised text due to offline comments.</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11FE1787" w14:textId="1E209857" w:rsidR="009008D2" w:rsidRDefault="00CE4BAA" w:rsidP="004378DC">
      <w:pPr>
        <w:rPr>
          <w:rStyle w:val="SC7204809"/>
          <w:sz w:val="20"/>
          <w:szCs w:val="20"/>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p>
    <w:p w14:paraId="23B98E55" w14:textId="77777777" w:rsidR="00B2542D" w:rsidRDefault="00B2542D" w:rsidP="00B2542D">
      <w:pPr>
        <w:pStyle w:val="SP10291093"/>
        <w:spacing w:before="240" w:after="240"/>
        <w:rPr>
          <w:rStyle w:val="SC10319501"/>
        </w:rPr>
      </w:pP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2737"/>
        <w:gridCol w:w="2123"/>
      </w:tblGrid>
      <w:tr w:rsidR="002B7C4C" w:rsidRPr="007E587A" w14:paraId="3720AD90" w14:textId="77777777" w:rsidTr="00ED6D05">
        <w:trPr>
          <w:trHeight w:val="220"/>
          <w:tblHeader/>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2737"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2123"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62072B" w14:paraId="399D312F" w14:textId="77777777" w:rsidTr="00BD3C0B">
        <w:trPr>
          <w:trHeight w:val="220"/>
          <w:jc w:val="center"/>
        </w:trPr>
        <w:tc>
          <w:tcPr>
            <w:tcW w:w="746" w:type="dxa"/>
            <w:shd w:val="clear" w:color="auto" w:fill="auto"/>
            <w:noWrap/>
          </w:tcPr>
          <w:p w14:paraId="2E334608" w14:textId="4A786873" w:rsidR="0062072B" w:rsidRPr="0062072B" w:rsidRDefault="0062072B" w:rsidP="0062072B">
            <w:pPr>
              <w:suppressAutoHyphens/>
              <w:rPr>
                <w:color w:val="000000" w:themeColor="text1"/>
                <w:sz w:val="16"/>
                <w:szCs w:val="16"/>
              </w:rPr>
            </w:pPr>
            <w:r w:rsidRPr="0062072B">
              <w:rPr>
                <w:sz w:val="16"/>
                <w:szCs w:val="16"/>
              </w:rPr>
              <w:t>19952</w:t>
            </w:r>
          </w:p>
        </w:tc>
        <w:tc>
          <w:tcPr>
            <w:tcW w:w="1316" w:type="dxa"/>
          </w:tcPr>
          <w:p w14:paraId="0012623F" w14:textId="084BE616" w:rsidR="0062072B" w:rsidRPr="0062072B" w:rsidRDefault="0062072B" w:rsidP="0062072B">
            <w:pPr>
              <w:suppressAutoHyphens/>
              <w:rPr>
                <w:sz w:val="16"/>
                <w:szCs w:val="16"/>
              </w:rPr>
            </w:pPr>
            <w:r w:rsidRPr="0062072B">
              <w:rPr>
                <w:sz w:val="16"/>
                <w:szCs w:val="16"/>
              </w:rPr>
              <w:t>Rubayet Shafin</w:t>
            </w:r>
          </w:p>
        </w:tc>
        <w:tc>
          <w:tcPr>
            <w:tcW w:w="720" w:type="dxa"/>
            <w:shd w:val="clear" w:color="auto" w:fill="auto"/>
            <w:noWrap/>
          </w:tcPr>
          <w:p w14:paraId="5C4FCD59" w14:textId="7FD4AEBE" w:rsidR="0062072B" w:rsidRPr="00ED6D05" w:rsidRDefault="0062072B" w:rsidP="0062072B">
            <w:pPr>
              <w:suppressAutoHyphens/>
              <w:rPr>
                <w:sz w:val="16"/>
                <w:szCs w:val="16"/>
              </w:rPr>
            </w:pPr>
            <w:r w:rsidRPr="0062072B">
              <w:rPr>
                <w:sz w:val="16"/>
                <w:szCs w:val="16"/>
              </w:rPr>
              <w:t>528</w:t>
            </w:r>
            <w:r>
              <w:rPr>
                <w:sz w:val="16"/>
                <w:szCs w:val="16"/>
              </w:rPr>
              <w:t>/</w:t>
            </w:r>
            <w:r w:rsidRPr="0062072B">
              <w:rPr>
                <w:sz w:val="16"/>
                <w:szCs w:val="16"/>
              </w:rPr>
              <w:t>10</w:t>
            </w:r>
          </w:p>
        </w:tc>
        <w:tc>
          <w:tcPr>
            <w:tcW w:w="900" w:type="dxa"/>
          </w:tcPr>
          <w:p w14:paraId="7C85AD97" w14:textId="77D5E82B" w:rsidR="0062072B" w:rsidRPr="00ED6D05" w:rsidRDefault="0062072B" w:rsidP="0062072B">
            <w:pPr>
              <w:suppressAutoHyphens/>
              <w:rPr>
                <w:sz w:val="16"/>
                <w:szCs w:val="16"/>
              </w:rPr>
            </w:pPr>
            <w:r w:rsidRPr="0062072B">
              <w:rPr>
                <w:sz w:val="16"/>
                <w:szCs w:val="16"/>
              </w:rPr>
              <w:t>35.3.7.5.2</w:t>
            </w:r>
          </w:p>
        </w:tc>
        <w:tc>
          <w:tcPr>
            <w:tcW w:w="2790" w:type="dxa"/>
            <w:shd w:val="clear" w:color="auto" w:fill="auto"/>
            <w:noWrap/>
          </w:tcPr>
          <w:p w14:paraId="2F6174AA" w14:textId="2121CBA1" w:rsidR="0062072B" w:rsidRPr="00ED6D05" w:rsidRDefault="0062072B" w:rsidP="0062072B">
            <w:pPr>
              <w:suppressAutoHyphens/>
              <w:rPr>
                <w:sz w:val="16"/>
                <w:szCs w:val="16"/>
              </w:rPr>
            </w:pPr>
            <w:r w:rsidRPr="0062072B">
              <w:rPr>
                <w:sz w:val="16"/>
                <w:szCs w:val="16"/>
              </w:rPr>
              <w:t>It needs to be clarified that at this time there will be two TTLM elements included in the beacons and probe response frames. One for the existing advertised TTLM (with the Mapping Switch Time not present) and the other for the new advertised TTLM for the disablement of the indicated link.</w:t>
            </w:r>
          </w:p>
        </w:tc>
        <w:tc>
          <w:tcPr>
            <w:tcW w:w="2737" w:type="dxa"/>
            <w:shd w:val="clear" w:color="auto" w:fill="auto"/>
            <w:noWrap/>
          </w:tcPr>
          <w:p w14:paraId="48C56C82" w14:textId="288DB37C" w:rsidR="0062072B" w:rsidRPr="00ED6D05" w:rsidRDefault="0062072B" w:rsidP="0062072B">
            <w:pPr>
              <w:suppressAutoHyphens/>
              <w:rPr>
                <w:sz w:val="16"/>
                <w:szCs w:val="16"/>
              </w:rPr>
            </w:pPr>
            <w:r w:rsidRPr="0062072B">
              <w:rPr>
                <w:sz w:val="16"/>
                <w:szCs w:val="16"/>
              </w:rPr>
              <w:t>as in comment.</w:t>
            </w:r>
          </w:p>
        </w:tc>
        <w:tc>
          <w:tcPr>
            <w:tcW w:w="2123" w:type="dxa"/>
            <w:shd w:val="clear" w:color="auto" w:fill="auto"/>
          </w:tcPr>
          <w:p w14:paraId="05C462E0" w14:textId="337236D6" w:rsidR="0062072B" w:rsidRPr="00432346" w:rsidRDefault="00313B7E" w:rsidP="0062072B">
            <w:pPr>
              <w:suppressAutoHyphens/>
              <w:rPr>
                <w:b/>
                <w:bCs/>
                <w:sz w:val="16"/>
                <w:szCs w:val="16"/>
              </w:rPr>
            </w:pPr>
            <w:r w:rsidRPr="00432346">
              <w:rPr>
                <w:b/>
                <w:bCs/>
                <w:sz w:val="16"/>
                <w:szCs w:val="16"/>
              </w:rPr>
              <w:t>Revised</w:t>
            </w:r>
          </w:p>
          <w:p w14:paraId="79B36D78" w14:textId="77777777" w:rsidR="00313B7E" w:rsidRDefault="00313B7E" w:rsidP="0062072B">
            <w:pPr>
              <w:suppressAutoHyphens/>
              <w:rPr>
                <w:sz w:val="16"/>
                <w:szCs w:val="16"/>
              </w:rPr>
            </w:pPr>
          </w:p>
          <w:p w14:paraId="5C5E8D29" w14:textId="1DD297A3" w:rsidR="00313B7E" w:rsidRDefault="00313B7E" w:rsidP="0062072B">
            <w:pPr>
              <w:suppressAutoHyphens/>
              <w:rPr>
                <w:ins w:id="0" w:author="Author"/>
                <w:sz w:val="16"/>
                <w:szCs w:val="16"/>
              </w:rPr>
            </w:pPr>
            <w:r>
              <w:rPr>
                <w:sz w:val="16"/>
                <w:szCs w:val="16"/>
              </w:rPr>
              <w:t>The current text</w:t>
            </w:r>
            <w:r w:rsidR="00432346">
              <w:rPr>
                <w:sz w:val="16"/>
                <w:szCs w:val="16"/>
              </w:rPr>
              <w:t xml:space="preserve"> already implies that there are 2 advertised TTLM (new and currently advertised). However, the text is slightly revised to explicitly note this, as the commenter has requested.</w:t>
            </w:r>
          </w:p>
          <w:p w14:paraId="4BCDE550" w14:textId="77777777" w:rsidR="00432346" w:rsidRDefault="00432346" w:rsidP="0062072B">
            <w:pPr>
              <w:suppressAutoHyphens/>
              <w:rPr>
                <w:ins w:id="1" w:author="Author"/>
                <w:sz w:val="16"/>
                <w:szCs w:val="16"/>
              </w:rPr>
            </w:pPr>
          </w:p>
          <w:p w14:paraId="58E08D65" w14:textId="6C729B1A" w:rsidR="00432346" w:rsidRPr="0062072B" w:rsidRDefault="00432346" w:rsidP="0062072B">
            <w:pPr>
              <w:suppressAutoHyphens/>
              <w:rPr>
                <w:sz w:val="16"/>
                <w:szCs w:val="16"/>
              </w:rPr>
            </w:pPr>
            <w:r>
              <w:rPr>
                <w:b/>
                <w:sz w:val="16"/>
                <w:szCs w:val="16"/>
              </w:rPr>
              <w:t>TGbe editor please implement changes as shown in doc 11-23/1399r</w:t>
            </w:r>
            <w:r w:rsidR="00F3197F">
              <w:rPr>
                <w:b/>
                <w:sz w:val="16"/>
                <w:szCs w:val="16"/>
              </w:rPr>
              <w:t>1</w:t>
            </w:r>
            <w:r>
              <w:rPr>
                <w:b/>
                <w:sz w:val="16"/>
                <w:szCs w:val="16"/>
              </w:rPr>
              <w:t xml:space="preserve"> tagged as 19952.</w:t>
            </w:r>
          </w:p>
        </w:tc>
      </w:tr>
      <w:tr w:rsidR="0062072B" w14:paraId="303665F7" w14:textId="77777777" w:rsidTr="00BD3C0B">
        <w:trPr>
          <w:trHeight w:val="220"/>
          <w:jc w:val="center"/>
        </w:trPr>
        <w:tc>
          <w:tcPr>
            <w:tcW w:w="746" w:type="dxa"/>
            <w:shd w:val="clear" w:color="auto" w:fill="auto"/>
            <w:noWrap/>
          </w:tcPr>
          <w:p w14:paraId="3C544C9D" w14:textId="62C69974" w:rsidR="0062072B" w:rsidRPr="0062072B" w:rsidRDefault="0062072B" w:rsidP="0062072B">
            <w:pPr>
              <w:suppressAutoHyphens/>
              <w:rPr>
                <w:color w:val="000000" w:themeColor="text1"/>
                <w:sz w:val="16"/>
                <w:szCs w:val="16"/>
              </w:rPr>
            </w:pPr>
            <w:r w:rsidRPr="0062072B">
              <w:rPr>
                <w:sz w:val="16"/>
                <w:szCs w:val="16"/>
              </w:rPr>
              <w:t>20050</w:t>
            </w:r>
          </w:p>
        </w:tc>
        <w:tc>
          <w:tcPr>
            <w:tcW w:w="1316" w:type="dxa"/>
          </w:tcPr>
          <w:p w14:paraId="090BF310" w14:textId="77F9F192" w:rsidR="0062072B" w:rsidRPr="0062072B" w:rsidRDefault="0062072B" w:rsidP="0062072B">
            <w:pPr>
              <w:suppressAutoHyphens/>
              <w:rPr>
                <w:sz w:val="16"/>
                <w:szCs w:val="16"/>
              </w:rPr>
            </w:pPr>
            <w:r w:rsidRPr="0062072B">
              <w:rPr>
                <w:sz w:val="16"/>
                <w:szCs w:val="16"/>
              </w:rPr>
              <w:t>Binita Gupta</w:t>
            </w:r>
          </w:p>
        </w:tc>
        <w:tc>
          <w:tcPr>
            <w:tcW w:w="720" w:type="dxa"/>
            <w:shd w:val="clear" w:color="auto" w:fill="auto"/>
            <w:noWrap/>
          </w:tcPr>
          <w:p w14:paraId="2A785FFD" w14:textId="57975E55" w:rsidR="0062072B" w:rsidRPr="00ED6D05" w:rsidRDefault="0062072B" w:rsidP="0062072B">
            <w:pPr>
              <w:suppressAutoHyphens/>
              <w:rPr>
                <w:sz w:val="16"/>
                <w:szCs w:val="16"/>
              </w:rPr>
            </w:pPr>
            <w:r w:rsidRPr="0062072B">
              <w:rPr>
                <w:sz w:val="16"/>
                <w:szCs w:val="16"/>
              </w:rPr>
              <w:t>528</w:t>
            </w:r>
            <w:r>
              <w:rPr>
                <w:sz w:val="16"/>
                <w:szCs w:val="16"/>
              </w:rPr>
              <w:t>/</w:t>
            </w:r>
            <w:r w:rsidRPr="0062072B">
              <w:rPr>
                <w:sz w:val="16"/>
                <w:szCs w:val="16"/>
              </w:rPr>
              <w:t>14</w:t>
            </w:r>
          </w:p>
        </w:tc>
        <w:tc>
          <w:tcPr>
            <w:tcW w:w="900" w:type="dxa"/>
          </w:tcPr>
          <w:p w14:paraId="67074912" w14:textId="6438B0E8" w:rsidR="0062072B" w:rsidRPr="00ED6D05" w:rsidRDefault="0062072B" w:rsidP="0062072B">
            <w:pPr>
              <w:suppressAutoHyphens/>
              <w:rPr>
                <w:sz w:val="16"/>
                <w:szCs w:val="16"/>
              </w:rPr>
            </w:pPr>
            <w:r w:rsidRPr="0062072B">
              <w:rPr>
                <w:sz w:val="16"/>
                <w:szCs w:val="16"/>
              </w:rPr>
              <w:t>35.3.7.5.2</w:t>
            </w:r>
          </w:p>
        </w:tc>
        <w:tc>
          <w:tcPr>
            <w:tcW w:w="2790" w:type="dxa"/>
            <w:shd w:val="clear" w:color="auto" w:fill="auto"/>
            <w:noWrap/>
          </w:tcPr>
          <w:p w14:paraId="1D8B216A" w14:textId="5F2B6746" w:rsidR="0062072B" w:rsidRPr="00ED6D05" w:rsidRDefault="0062072B" w:rsidP="0062072B">
            <w:pPr>
              <w:suppressAutoHyphens/>
              <w:rPr>
                <w:sz w:val="16"/>
                <w:szCs w:val="16"/>
              </w:rPr>
            </w:pPr>
            <w:r w:rsidRPr="0062072B">
              <w:rPr>
                <w:sz w:val="16"/>
                <w:szCs w:val="16"/>
              </w:rPr>
              <w:t xml:space="preserve">In this case, the Mapping Switch Time field in the advertised TTLM should be set to the larger of </w:t>
            </w:r>
            <w:proofErr w:type="spellStart"/>
            <w:r w:rsidRPr="0062072B">
              <w:rPr>
                <w:sz w:val="16"/>
                <w:szCs w:val="16"/>
              </w:rPr>
              <w:t>DisableTimer</w:t>
            </w:r>
            <w:proofErr w:type="spellEnd"/>
            <w:r w:rsidRPr="0062072B">
              <w:rPr>
                <w:sz w:val="16"/>
                <w:szCs w:val="16"/>
              </w:rPr>
              <w:t xml:space="preserve"> parameter or the Expected Duration field of the currently advertised TTLM.</w:t>
            </w:r>
          </w:p>
        </w:tc>
        <w:tc>
          <w:tcPr>
            <w:tcW w:w="2737" w:type="dxa"/>
            <w:shd w:val="clear" w:color="auto" w:fill="auto"/>
            <w:noWrap/>
          </w:tcPr>
          <w:p w14:paraId="7D8DAC3B" w14:textId="1F25D05C" w:rsidR="0062072B" w:rsidRPr="00ED6D05" w:rsidRDefault="0062072B" w:rsidP="0062072B">
            <w:pPr>
              <w:suppressAutoHyphens/>
              <w:rPr>
                <w:sz w:val="16"/>
                <w:szCs w:val="16"/>
              </w:rPr>
            </w:pPr>
            <w:r w:rsidRPr="0062072B">
              <w:rPr>
                <w:sz w:val="16"/>
                <w:szCs w:val="16"/>
              </w:rPr>
              <w:t>Add text to specify how the Mapping Switch Time field is set in the scenario described in 2nd para.</w:t>
            </w:r>
          </w:p>
        </w:tc>
        <w:tc>
          <w:tcPr>
            <w:tcW w:w="2123" w:type="dxa"/>
            <w:shd w:val="clear" w:color="auto" w:fill="auto"/>
          </w:tcPr>
          <w:p w14:paraId="338B21B2" w14:textId="77777777" w:rsidR="0062072B" w:rsidRPr="00D723F2" w:rsidRDefault="00D723F2" w:rsidP="0062072B">
            <w:pPr>
              <w:suppressAutoHyphens/>
              <w:rPr>
                <w:b/>
                <w:bCs/>
                <w:sz w:val="16"/>
                <w:szCs w:val="16"/>
              </w:rPr>
            </w:pPr>
            <w:r w:rsidRPr="00D723F2">
              <w:rPr>
                <w:b/>
                <w:bCs/>
                <w:sz w:val="16"/>
                <w:szCs w:val="16"/>
              </w:rPr>
              <w:t>Rejected</w:t>
            </w:r>
          </w:p>
          <w:p w14:paraId="2178E5E3" w14:textId="77777777" w:rsidR="00D723F2" w:rsidRDefault="00D723F2" w:rsidP="0062072B">
            <w:pPr>
              <w:suppressAutoHyphens/>
              <w:rPr>
                <w:sz w:val="16"/>
                <w:szCs w:val="16"/>
              </w:rPr>
            </w:pPr>
          </w:p>
          <w:p w14:paraId="42647FBE" w14:textId="7CB62B5E" w:rsidR="00D723F2" w:rsidRDefault="00D723F2" w:rsidP="0062072B">
            <w:pPr>
              <w:suppressAutoHyphens/>
              <w:rPr>
                <w:sz w:val="16"/>
                <w:szCs w:val="16"/>
              </w:rPr>
            </w:pPr>
            <w:r>
              <w:rPr>
                <w:sz w:val="16"/>
                <w:szCs w:val="16"/>
              </w:rPr>
              <w:t xml:space="preserve">The exact setting of the </w:t>
            </w:r>
            <w:r w:rsidRPr="00D723F2">
              <w:rPr>
                <w:sz w:val="16"/>
                <w:szCs w:val="16"/>
              </w:rPr>
              <w:t>Mapping Switch Time field</w:t>
            </w:r>
            <w:r>
              <w:rPr>
                <w:sz w:val="16"/>
                <w:szCs w:val="16"/>
              </w:rPr>
              <w:t xml:space="preserve"> in the second advertised TTLM is already detailed in </w:t>
            </w:r>
            <w:r w:rsidRPr="00D723F2">
              <w:rPr>
                <w:sz w:val="16"/>
                <w:szCs w:val="16"/>
              </w:rPr>
              <w:t>35.3.7.2.4 (Advertised TTLM in Beacon and Probe Response frames)</w:t>
            </w:r>
            <w:r>
              <w:rPr>
                <w:sz w:val="16"/>
                <w:szCs w:val="16"/>
              </w:rPr>
              <w:t>, where the reader is already referred</w:t>
            </w:r>
            <w:r w:rsidR="00B53959">
              <w:rPr>
                <w:sz w:val="16"/>
                <w:szCs w:val="16"/>
              </w:rPr>
              <w:t xml:space="preserve"> to</w:t>
            </w:r>
            <w:r>
              <w:rPr>
                <w:sz w:val="16"/>
                <w:szCs w:val="16"/>
              </w:rPr>
              <w:t xml:space="preserve">. </w:t>
            </w:r>
          </w:p>
          <w:p w14:paraId="317FD482" w14:textId="77777777" w:rsidR="00D723F2" w:rsidRDefault="00D723F2" w:rsidP="0062072B">
            <w:pPr>
              <w:suppressAutoHyphens/>
              <w:rPr>
                <w:sz w:val="16"/>
                <w:szCs w:val="16"/>
              </w:rPr>
            </w:pPr>
          </w:p>
          <w:p w14:paraId="3F1553A3" w14:textId="54670EC6" w:rsidR="00D723F2" w:rsidRPr="0062072B" w:rsidRDefault="00D723F2" w:rsidP="0062072B">
            <w:pPr>
              <w:suppressAutoHyphens/>
              <w:rPr>
                <w:sz w:val="16"/>
                <w:szCs w:val="16"/>
              </w:rPr>
            </w:pPr>
            <w:r>
              <w:rPr>
                <w:sz w:val="16"/>
                <w:szCs w:val="16"/>
              </w:rPr>
              <w:t>This case has no exception that requires additional description or rules.</w:t>
            </w:r>
          </w:p>
        </w:tc>
      </w:tr>
      <w:tr w:rsidR="0062072B" w14:paraId="4AE77F97" w14:textId="77777777" w:rsidTr="00BD3C0B">
        <w:trPr>
          <w:trHeight w:val="220"/>
          <w:jc w:val="center"/>
        </w:trPr>
        <w:tc>
          <w:tcPr>
            <w:tcW w:w="746" w:type="dxa"/>
            <w:shd w:val="clear" w:color="auto" w:fill="auto"/>
            <w:noWrap/>
          </w:tcPr>
          <w:p w14:paraId="5ACED911" w14:textId="4AB56699" w:rsidR="0062072B" w:rsidRPr="0062072B" w:rsidRDefault="0062072B" w:rsidP="0062072B">
            <w:pPr>
              <w:suppressAutoHyphens/>
              <w:rPr>
                <w:color w:val="000000" w:themeColor="text1"/>
                <w:sz w:val="16"/>
                <w:szCs w:val="16"/>
              </w:rPr>
            </w:pPr>
            <w:r w:rsidRPr="0062072B">
              <w:rPr>
                <w:sz w:val="16"/>
                <w:szCs w:val="16"/>
              </w:rPr>
              <w:t>19709</w:t>
            </w:r>
          </w:p>
        </w:tc>
        <w:tc>
          <w:tcPr>
            <w:tcW w:w="1316" w:type="dxa"/>
          </w:tcPr>
          <w:p w14:paraId="4C6A352C" w14:textId="2C2DDF77" w:rsidR="0062072B" w:rsidRPr="0062072B" w:rsidRDefault="0062072B" w:rsidP="0062072B">
            <w:pPr>
              <w:suppressAutoHyphens/>
              <w:rPr>
                <w:sz w:val="16"/>
                <w:szCs w:val="16"/>
              </w:rPr>
            </w:pPr>
            <w:r w:rsidRPr="0062072B">
              <w:rPr>
                <w:sz w:val="16"/>
                <w:szCs w:val="16"/>
              </w:rPr>
              <w:t>Arik Klein</w:t>
            </w:r>
          </w:p>
        </w:tc>
        <w:tc>
          <w:tcPr>
            <w:tcW w:w="720" w:type="dxa"/>
            <w:shd w:val="clear" w:color="auto" w:fill="auto"/>
            <w:noWrap/>
          </w:tcPr>
          <w:p w14:paraId="2186A437" w14:textId="6B18AC6E" w:rsidR="0062072B" w:rsidRPr="00ED6D05" w:rsidRDefault="0062072B" w:rsidP="0062072B">
            <w:pPr>
              <w:suppressAutoHyphens/>
              <w:rPr>
                <w:sz w:val="16"/>
                <w:szCs w:val="16"/>
              </w:rPr>
            </w:pPr>
            <w:r w:rsidRPr="0062072B">
              <w:rPr>
                <w:sz w:val="16"/>
                <w:szCs w:val="16"/>
              </w:rPr>
              <w:t>528</w:t>
            </w:r>
            <w:r>
              <w:rPr>
                <w:sz w:val="16"/>
                <w:szCs w:val="16"/>
              </w:rPr>
              <w:t>/</w:t>
            </w:r>
            <w:r w:rsidRPr="0062072B">
              <w:rPr>
                <w:sz w:val="16"/>
                <w:szCs w:val="16"/>
              </w:rPr>
              <w:t>20</w:t>
            </w:r>
          </w:p>
        </w:tc>
        <w:tc>
          <w:tcPr>
            <w:tcW w:w="900" w:type="dxa"/>
          </w:tcPr>
          <w:p w14:paraId="4556938B" w14:textId="6DE794B6" w:rsidR="0062072B" w:rsidRPr="00ED6D05" w:rsidRDefault="0062072B" w:rsidP="0062072B">
            <w:pPr>
              <w:suppressAutoHyphens/>
              <w:rPr>
                <w:sz w:val="16"/>
                <w:szCs w:val="16"/>
              </w:rPr>
            </w:pPr>
            <w:r w:rsidRPr="0062072B">
              <w:rPr>
                <w:sz w:val="16"/>
                <w:szCs w:val="16"/>
              </w:rPr>
              <w:t>35.3.7.5.2</w:t>
            </w:r>
          </w:p>
        </w:tc>
        <w:tc>
          <w:tcPr>
            <w:tcW w:w="2790" w:type="dxa"/>
            <w:shd w:val="clear" w:color="auto" w:fill="auto"/>
            <w:noWrap/>
          </w:tcPr>
          <w:p w14:paraId="256712DD" w14:textId="08B70A6E" w:rsidR="0062072B" w:rsidRPr="00ED6D05" w:rsidRDefault="0062072B" w:rsidP="0062072B">
            <w:pPr>
              <w:suppressAutoHyphens/>
              <w:rPr>
                <w:sz w:val="16"/>
                <w:szCs w:val="16"/>
              </w:rPr>
            </w:pPr>
            <w:r w:rsidRPr="0062072B">
              <w:rPr>
                <w:sz w:val="16"/>
                <w:szCs w:val="16"/>
              </w:rPr>
              <w:t>The sequence of actions that detailed in this paragraph is done by the affiliated AP that is operating on the link to become disabled, not by the SME of the AP MLD. Please revise the sentence as suggested.</w:t>
            </w:r>
          </w:p>
        </w:tc>
        <w:tc>
          <w:tcPr>
            <w:tcW w:w="2737" w:type="dxa"/>
            <w:shd w:val="clear" w:color="auto" w:fill="auto"/>
            <w:noWrap/>
          </w:tcPr>
          <w:p w14:paraId="7E4B7A2E" w14:textId="7117C97E" w:rsidR="0062072B" w:rsidRPr="00ED6D05" w:rsidRDefault="0062072B" w:rsidP="0062072B">
            <w:pPr>
              <w:suppressAutoHyphens/>
              <w:rPr>
                <w:sz w:val="16"/>
                <w:szCs w:val="16"/>
              </w:rPr>
            </w:pPr>
            <w:r w:rsidRPr="0062072B">
              <w:rPr>
                <w:sz w:val="16"/>
                <w:szCs w:val="16"/>
              </w:rPr>
              <w:t>Please remove the following words "SME of the" from the sentence, to receive the revised sentence as follows: "Additionally, if there are associated non-MLD non-AP STAs that support BSS transition capability, the affiliated AP, that is operating on the link advertised as to become disabled, shall perform the following, in order to indicate the imminent termination of the BSS of these non-AP STAs:"</w:t>
            </w:r>
          </w:p>
        </w:tc>
        <w:tc>
          <w:tcPr>
            <w:tcW w:w="2123" w:type="dxa"/>
            <w:shd w:val="clear" w:color="auto" w:fill="auto"/>
          </w:tcPr>
          <w:p w14:paraId="309B2502" w14:textId="38049998" w:rsidR="0062072B" w:rsidRPr="00A66ADE" w:rsidRDefault="00A66ADE" w:rsidP="0062072B">
            <w:pPr>
              <w:suppressAutoHyphens/>
              <w:rPr>
                <w:b/>
                <w:bCs/>
                <w:sz w:val="16"/>
                <w:szCs w:val="16"/>
              </w:rPr>
            </w:pPr>
            <w:r w:rsidRPr="00A66ADE">
              <w:rPr>
                <w:b/>
                <w:bCs/>
                <w:sz w:val="16"/>
                <w:szCs w:val="16"/>
              </w:rPr>
              <w:t>Accepted</w:t>
            </w:r>
          </w:p>
        </w:tc>
      </w:tr>
      <w:tr w:rsidR="0062072B" w14:paraId="1276EC14" w14:textId="77777777" w:rsidTr="00BD3C0B">
        <w:trPr>
          <w:trHeight w:val="220"/>
          <w:jc w:val="center"/>
        </w:trPr>
        <w:tc>
          <w:tcPr>
            <w:tcW w:w="746" w:type="dxa"/>
            <w:shd w:val="clear" w:color="auto" w:fill="auto"/>
            <w:noWrap/>
          </w:tcPr>
          <w:p w14:paraId="09CAA3B2" w14:textId="76E29093" w:rsidR="0062072B" w:rsidRPr="0062072B" w:rsidRDefault="0062072B" w:rsidP="0062072B">
            <w:pPr>
              <w:suppressAutoHyphens/>
              <w:rPr>
                <w:color w:val="000000" w:themeColor="text1"/>
                <w:sz w:val="16"/>
                <w:szCs w:val="16"/>
              </w:rPr>
            </w:pPr>
            <w:r w:rsidRPr="0062072B">
              <w:rPr>
                <w:sz w:val="16"/>
                <w:szCs w:val="16"/>
              </w:rPr>
              <w:t>19710</w:t>
            </w:r>
          </w:p>
        </w:tc>
        <w:tc>
          <w:tcPr>
            <w:tcW w:w="1316" w:type="dxa"/>
          </w:tcPr>
          <w:p w14:paraId="3DF68861" w14:textId="6CD14804" w:rsidR="0062072B" w:rsidRPr="0062072B" w:rsidRDefault="0062072B" w:rsidP="0062072B">
            <w:pPr>
              <w:suppressAutoHyphens/>
              <w:rPr>
                <w:sz w:val="16"/>
                <w:szCs w:val="16"/>
              </w:rPr>
            </w:pPr>
            <w:r w:rsidRPr="0062072B">
              <w:rPr>
                <w:sz w:val="16"/>
                <w:szCs w:val="16"/>
              </w:rPr>
              <w:t>Arik Klein</w:t>
            </w:r>
          </w:p>
        </w:tc>
        <w:tc>
          <w:tcPr>
            <w:tcW w:w="720" w:type="dxa"/>
            <w:shd w:val="clear" w:color="auto" w:fill="auto"/>
            <w:noWrap/>
          </w:tcPr>
          <w:p w14:paraId="35DACB3A" w14:textId="76A613C3" w:rsidR="0062072B" w:rsidRPr="00ED6D05" w:rsidRDefault="0062072B" w:rsidP="0062072B">
            <w:pPr>
              <w:suppressAutoHyphens/>
              <w:rPr>
                <w:sz w:val="16"/>
                <w:szCs w:val="16"/>
              </w:rPr>
            </w:pPr>
            <w:r w:rsidRPr="0062072B">
              <w:rPr>
                <w:sz w:val="16"/>
                <w:szCs w:val="16"/>
              </w:rPr>
              <w:t>528</w:t>
            </w:r>
            <w:r>
              <w:rPr>
                <w:sz w:val="16"/>
                <w:szCs w:val="16"/>
              </w:rPr>
              <w:t>/</w:t>
            </w:r>
            <w:r w:rsidRPr="0062072B">
              <w:rPr>
                <w:sz w:val="16"/>
                <w:szCs w:val="16"/>
              </w:rPr>
              <w:t>27</w:t>
            </w:r>
          </w:p>
        </w:tc>
        <w:tc>
          <w:tcPr>
            <w:tcW w:w="900" w:type="dxa"/>
          </w:tcPr>
          <w:p w14:paraId="25B34FAE" w14:textId="6841018D" w:rsidR="0062072B" w:rsidRPr="00ED6D05" w:rsidRDefault="0062072B" w:rsidP="0062072B">
            <w:pPr>
              <w:suppressAutoHyphens/>
              <w:rPr>
                <w:sz w:val="16"/>
                <w:szCs w:val="16"/>
              </w:rPr>
            </w:pPr>
            <w:r w:rsidRPr="0062072B">
              <w:rPr>
                <w:sz w:val="16"/>
                <w:szCs w:val="16"/>
              </w:rPr>
              <w:t>35.3.7.5.2</w:t>
            </w:r>
          </w:p>
        </w:tc>
        <w:tc>
          <w:tcPr>
            <w:tcW w:w="2790" w:type="dxa"/>
            <w:shd w:val="clear" w:color="auto" w:fill="auto"/>
            <w:noWrap/>
          </w:tcPr>
          <w:p w14:paraId="6B04975B" w14:textId="3899D512" w:rsidR="0062072B" w:rsidRPr="00ED6D05" w:rsidRDefault="0062072B" w:rsidP="0062072B">
            <w:pPr>
              <w:suppressAutoHyphens/>
              <w:rPr>
                <w:sz w:val="16"/>
                <w:szCs w:val="16"/>
              </w:rPr>
            </w:pPr>
            <w:r w:rsidRPr="0062072B">
              <w:rPr>
                <w:sz w:val="16"/>
                <w:szCs w:val="16"/>
              </w:rPr>
              <w:t>In case of affiliated AP Link disablement, the Link Removal Imminent field should be reserved. Please change the setting of this field as suggested</w:t>
            </w:r>
          </w:p>
        </w:tc>
        <w:tc>
          <w:tcPr>
            <w:tcW w:w="2737" w:type="dxa"/>
            <w:shd w:val="clear" w:color="auto" w:fill="auto"/>
            <w:noWrap/>
          </w:tcPr>
          <w:p w14:paraId="2A2F7366" w14:textId="008FD568" w:rsidR="0062072B" w:rsidRPr="00ED6D05" w:rsidRDefault="0062072B" w:rsidP="0062072B">
            <w:pPr>
              <w:suppressAutoHyphens/>
              <w:rPr>
                <w:sz w:val="16"/>
                <w:szCs w:val="16"/>
              </w:rPr>
            </w:pPr>
            <w:r w:rsidRPr="0062072B">
              <w:rPr>
                <w:sz w:val="16"/>
                <w:szCs w:val="16"/>
              </w:rPr>
              <w:t>Please remove the words "and Link removal Imminent" from the cited sentence. (It will be included in the last part of the sentence "and other subfields of the Request Mode field are reserved")</w:t>
            </w:r>
          </w:p>
        </w:tc>
        <w:tc>
          <w:tcPr>
            <w:tcW w:w="2123" w:type="dxa"/>
            <w:shd w:val="clear" w:color="auto" w:fill="auto"/>
          </w:tcPr>
          <w:p w14:paraId="796AD4E9" w14:textId="0D6B2B2E" w:rsidR="0062072B" w:rsidRPr="0062072B" w:rsidRDefault="00B53959" w:rsidP="0062072B">
            <w:pPr>
              <w:suppressAutoHyphens/>
              <w:rPr>
                <w:sz w:val="16"/>
                <w:szCs w:val="16"/>
              </w:rPr>
            </w:pPr>
            <w:r w:rsidRPr="00A66ADE">
              <w:rPr>
                <w:b/>
                <w:bCs/>
                <w:sz w:val="16"/>
                <w:szCs w:val="16"/>
              </w:rPr>
              <w:t>Accepted</w:t>
            </w:r>
          </w:p>
        </w:tc>
      </w:tr>
      <w:tr w:rsidR="00F8017F" w14:paraId="1398521A" w14:textId="77777777" w:rsidTr="00BD3C0B">
        <w:trPr>
          <w:trHeight w:val="220"/>
          <w:jc w:val="center"/>
        </w:trPr>
        <w:tc>
          <w:tcPr>
            <w:tcW w:w="746" w:type="dxa"/>
            <w:shd w:val="clear" w:color="auto" w:fill="auto"/>
            <w:noWrap/>
          </w:tcPr>
          <w:p w14:paraId="3741392B" w14:textId="5DB299E8" w:rsidR="00F8017F" w:rsidRPr="0062072B" w:rsidRDefault="00F8017F" w:rsidP="00F8017F">
            <w:pPr>
              <w:suppressAutoHyphens/>
              <w:rPr>
                <w:sz w:val="16"/>
                <w:szCs w:val="16"/>
              </w:rPr>
            </w:pPr>
            <w:r w:rsidRPr="0062072B">
              <w:rPr>
                <w:sz w:val="16"/>
                <w:szCs w:val="16"/>
              </w:rPr>
              <w:t>19711</w:t>
            </w:r>
          </w:p>
        </w:tc>
        <w:tc>
          <w:tcPr>
            <w:tcW w:w="1316" w:type="dxa"/>
          </w:tcPr>
          <w:p w14:paraId="5C3AF020" w14:textId="27C7481A" w:rsidR="00F8017F" w:rsidRPr="0062072B" w:rsidRDefault="00F8017F" w:rsidP="00F8017F">
            <w:pPr>
              <w:suppressAutoHyphens/>
              <w:rPr>
                <w:sz w:val="16"/>
                <w:szCs w:val="16"/>
              </w:rPr>
            </w:pPr>
            <w:r w:rsidRPr="0062072B">
              <w:rPr>
                <w:sz w:val="16"/>
                <w:szCs w:val="16"/>
              </w:rPr>
              <w:t>Arik Klein</w:t>
            </w:r>
          </w:p>
        </w:tc>
        <w:tc>
          <w:tcPr>
            <w:tcW w:w="720" w:type="dxa"/>
            <w:shd w:val="clear" w:color="auto" w:fill="auto"/>
            <w:noWrap/>
          </w:tcPr>
          <w:p w14:paraId="5C1ADCBB" w14:textId="2325D9B9" w:rsidR="00F8017F" w:rsidRPr="0062072B" w:rsidRDefault="00F8017F" w:rsidP="00F8017F">
            <w:pPr>
              <w:suppressAutoHyphens/>
              <w:rPr>
                <w:sz w:val="16"/>
                <w:szCs w:val="16"/>
              </w:rPr>
            </w:pPr>
            <w:r w:rsidRPr="0062072B">
              <w:rPr>
                <w:sz w:val="16"/>
                <w:szCs w:val="16"/>
              </w:rPr>
              <w:t>528</w:t>
            </w:r>
            <w:r>
              <w:rPr>
                <w:sz w:val="16"/>
                <w:szCs w:val="16"/>
              </w:rPr>
              <w:t>/</w:t>
            </w:r>
            <w:r w:rsidRPr="0062072B">
              <w:rPr>
                <w:sz w:val="16"/>
                <w:szCs w:val="16"/>
              </w:rPr>
              <w:t>28</w:t>
            </w:r>
          </w:p>
        </w:tc>
        <w:tc>
          <w:tcPr>
            <w:tcW w:w="900" w:type="dxa"/>
          </w:tcPr>
          <w:p w14:paraId="0D92DB5C" w14:textId="7E1E6499" w:rsidR="00F8017F" w:rsidRPr="0062072B" w:rsidRDefault="00F8017F" w:rsidP="00F8017F">
            <w:pPr>
              <w:suppressAutoHyphens/>
              <w:rPr>
                <w:sz w:val="16"/>
                <w:szCs w:val="16"/>
              </w:rPr>
            </w:pPr>
            <w:r w:rsidRPr="0062072B">
              <w:rPr>
                <w:sz w:val="16"/>
                <w:szCs w:val="16"/>
              </w:rPr>
              <w:t>35.3.7.5.2</w:t>
            </w:r>
          </w:p>
        </w:tc>
        <w:tc>
          <w:tcPr>
            <w:tcW w:w="2790" w:type="dxa"/>
            <w:shd w:val="clear" w:color="auto" w:fill="auto"/>
            <w:noWrap/>
          </w:tcPr>
          <w:p w14:paraId="55F621B3" w14:textId="6F062BFA" w:rsidR="00F8017F" w:rsidRPr="0062072B" w:rsidRDefault="00F8017F" w:rsidP="00F8017F">
            <w:pPr>
              <w:suppressAutoHyphens/>
              <w:rPr>
                <w:sz w:val="16"/>
                <w:szCs w:val="16"/>
              </w:rPr>
            </w:pPr>
            <w:r w:rsidRPr="0062072B">
              <w:rPr>
                <w:sz w:val="16"/>
                <w:szCs w:val="16"/>
              </w:rPr>
              <w:t xml:space="preserve">The BSS Termination Included field shall be set to 1 in order to indicate the non-MLD non-AP STA that the BSS it is operating on is to be terminated when the Affiliated AP operating on this </w:t>
            </w:r>
            <w:r w:rsidRPr="0062072B">
              <w:rPr>
                <w:sz w:val="16"/>
                <w:szCs w:val="16"/>
              </w:rPr>
              <w:lastRenderedPageBreak/>
              <w:t>BSS/link is disabled.</w:t>
            </w:r>
          </w:p>
        </w:tc>
        <w:tc>
          <w:tcPr>
            <w:tcW w:w="2737" w:type="dxa"/>
            <w:shd w:val="clear" w:color="auto" w:fill="auto"/>
            <w:noWrap/>
          </w:tcPr>
          <w:p w14:paraId="5E77C297" w14:textId="5AD21353" w:rsidR="00F8017F" w:rsidRPr="0062072B" w:rsidRDefault="00F8017F" w:rsidP="00F8017F">
            <w:pPr>
              <w:suppressAutoHyphens/>
              <w:rPr>
                <w:sz w:val="16"/>
                <w:szCs w:val="16"/>
              </w:rPr>
            </w:pPr>
            <w:r w:rsidRPr="0062072B">
              <w:rPr>
                <w:sz w:val="16"/>
                <w:szCs w:val="16"/>
              </w:rPr>
              <w:lastRenderedPageBreak/>
              <w:t>As in comment</w:t>
            </w:r>
          </w:p>
        </w:tc>
        <w:tc>
          <w:tcPr>
            <w:tcW w:w="2123" w:type="dxa"/>
            <w:shd w:val="clear" w:color="auto" w:fill="auto"/>
          </w:tcPr>
          <w:p w14:paraId="5DB294CB" w14:textId="77777777" w:rsidR="00F8017F" w:rsidRDefault="006A7AA3" w:rsidP="00F8017F">
            <w:pPr>
              <w:suppressAutoHyphens/>
              <w:rPr>
                <w:b/>
                <w:bCs/>
                <w:sz w:val="16"/>
                <w:szCs w:val="16"/>
              </w:rPr>
            </w:pPr>
            <w:r>
              <w:rPr>
                <w:b/>
                <w:bCs/>
                <w:sz w:val="16"/>
                <w:szCs w:val="16"/>
              </w:rPr>
              <w:t>Revised</w:t>
            </w:r>
          </w:p>
          <w:p w14:paraId="3AB04FDF" w14:textId="77777777" w:rsidR="006A7AA3" w:rsidRDefault="006A7AA3" w:rsidP="00F8017F">
            <w:pPr>
              <w:suppressAutoHyphens/>
              <w:rPr>
                <w:sz w:val="16"/>
                <w:szCs w:val="16"/>
              </w:rPr>
            </w:pPr>
          </w:p>
          <w:p w14:paraId="242899F0" w14:textId="2D31E685" w:rsidR="006A7AA3" w:rsidRDefault="006A7AA3" w:rsidP="006A7AA3">
            <w:pPr>
              <w:suppressAutoHyphens/>
              <w:rPr>
                <w:sz w:val="16"/>
                <w:szCs w:val="16"/>
              </w:rPr>
            </w:pPr>
            <w:r>
              <w:rPr>
                <w:sz w:val="16"/>
                <w:szCs w:val="16"/>
              </w:rPr>
              <w:t xml:space="preserve">Agree with the comment. The </w:t>
            </w:r>
            <w:r w:rsidRPr="0062072B">
              <w:rPr>
                <w:sz w:val="16"/>
                <w:szCs w:val="16"/>
              </w:rPr>
              <w:t>BSS Termination Included field</w:t>
            </w:r>
            <w:r>
              <w:rPr>
                <w:sz w:val="16"/>
                <w:szCs w:val="16"/>
              </w:rPr>
              <w:t xml:space="preserve"> setting is </w:t>
            </w:r>
            <w:r>
              <w:rPr>
                <w:sz w:val="16"/>
                <w:szCs w:val="16"/>
              </w:rPr>
              <w:lastRenderedPageBreak/>
              <w:t>changed as requested.</w:t>
            </w:r>
          </w:p>
          <w:p w14:paraId="44A65971" w14:textId="77777777" w:rsidR="006A7AA3" w:rsidRDefault="006A7AA3" w:rsidP="006A7AA3">
            <w:pPr>
              <w:suppressAutoHyphens/>
              <w:rPr>
                <w:ins w:id="2" w:author="Author"/>
                <w:sz w:val="16"/>
                <w:szCs w:val="16"/>
              </w:rPr>
            </w:pPr>
          </w:p>
          <w:p w14:paraId="337110A5" w14:textId="55CF02CC" w:rsidR="006A7AA3" w:rsidRPr="006A7AA3" w:rsidRDefault="006A7AA3" w:rsidP="006A7AA3">
            <w:pPr>
              <w:suppressAutoHyphens/>
              <w:rPr>
                <w:sz w:val="16"/>
                <w:szCs w:val="16"/>
              </w:rPr>
            </w:pPr>
            <w:r>
              <w:rPr>
                <w:b/>
                <w:sz w:val="16"/>
                <w:szCs w:val="16"/>
              </w:rPr>
              <w:t>TGbe editor please implement changes as shown in doc 11-23/1399r</w:t>
            </w:r>
            <w:r w:rsidR="00F3197F">
              <w:rPr>
                <w:b/>
                <w:sz w:val="16"/>
                <w:szCs w:val="16"/>
              </w:rPr>
              <w:t>1</w:t>
            </w:r>
            <w:r>
              <w:rPr>
                <w:b/>
                <w:sz w:val="16"/>
                <w:szCs w:val="16"/>
              </w:rPr>
              <w:t xml:space="preserve"> tagged as 19711.</w:t>
            </w:r>
          </w:p>
        </w:tc>
      </w:tr>
      <w:tr w:rsidR="00377FA3" w14:paraId="112C4EAE" w14:textId="77777777" w:rsidTr="00BD3C0B">
        <w:trPr>
          <w:trHeight w:val="220"/>
          <w:jc w:val="center"/>
        </w:trPr>
        <w:tc>
          <w:tcPr>
            <w:tcW w:w="746" w:type="dxa"/>
            <w:shd w:val="clear" w:color="auto" w:fill="auto"/>
            <w:noWrap/>
          </w:tcPr>
          <w:p w14:paraId="564DBC1C" w14:textId="33C4C1F5" w:rsidR="00377FA3" w:rsidRPr="0062072B" w:rsidRDefault="00377FA3" w:rsidP="00377FA3">
            <w:pPr>
              <w:suppressAutoHyphens/>
              <w:rPr>
                <w:color w:val="000000" w:themeColor="text1"/>
                <w:sz w:val="16"/>
                <w:szCs w:val="16"/>
              </w:rPr>
            </w:pPr>
            <w:r w:rsidRPr="0062072B">
              <w:rPr>
                <w:sz w:val="16"/>
                <w:szCs w:val="16"/>
              </w:rPr>
              <w:lastRenderedPageBreak/>
              <w:t>20076</w:t>
            </w:r>
          </w:p>
        </w:tc>
        <w:tc>
          <w:tcPr>
            <w:tcW w:w="1316" w:type="dxa"/>
          </w:tcPr>
          <w:p w14:paraId="7F366AD0" w14:textId="1E519B43" w:rsidR="00377FA3" w:rsidRPr="0062072B" w:rsidRDefault="00377FA3" w:rsidP="00377FA3">
            <w:pPr>
              <w:suppressAutoHyphens/>
              <w:rPr>
                <w:sz w:val="16"/>
                <w:szCs w:val="16"/>
              </w:rPr>
            </w:pPr>
            <w:r w:rsidRPr="0062072B">
              <w:rPr>
                <w:sz w:val="16"/>
                <w:szCs w:val="16"/>
              </w:rPr>
              <w:t>Li-Hsiang Sun</w:t>
            </w:r>
          </w:p>
        </w:tc>
        <w:tc>
          <w:tcPr>
            <w:tcW w:w="720" w:type="dxa"/>
            <w:shd w:val="clear" w:color="auto" w:fill="auto"/>
            <w:noWrap/>
          </w:tcPr>
          <w:p w14:paraId="65ACBC4D" w14:textId="2F66B666" w:rsidR="00377FA3" w:rsidRPr="00ED6D05" w:rsidRDefault="00377FA3" w:rsidP="00377FA3">
            <w:pPr>
              <w:suppressAutoHyphens/>
              <w:rPr>
                <w:sz w:val="16"/>
                <w:szCs w:val="16"/>
              </w:rPr>
            </w:pPr>
            <w:r w:rsidRPr="0062072B">
              <w:rPr>
                <w:sz w:val="16"/>
                <w:szCs w:val="16"/>
              </w:rPr>
              <w:t>528</w:t>
            </w:r>
            <w:r>
              <w:rPr>
                <w:sz w:val="16"/>
                <w:szCs w:val="16"/>
              </w:rPr>
              <w:t>/</w:t>
            </w:r>
            <w:r w:rsidRPr="0062072B">
              <w:rPr>
                <w:sz w:val="16"/>
                <w:szCs w:val="16"/>
              </w:rPr>
              <w:t>27</w:t>
            </w:r>
          </w:p>
        </w:tc>
        <w:tc>
          <w:tcPr>
            <w:tcW w:w="900" w:type="dxa"/>
          </w:tcPr>
          <w:p w14:paraId="2EC0B0DD" w14:textId="20E56CBE" w:rsidR="00377FA3" w:rsidRPr="00ED6D05" w:rsidRDefault="00377FA3" w:rsidP="00377FA3">
            <w:pPr>
              <w:suppressAutoHyphens/>
              <w:rPr>
                <w:sz w:val="16"/>
                <w:szCs w:val="16"/>
              </w:rPr>
            </w:pPr>
            <w:r w:rsidRPr="0062072B">
              <w:rPr>
                <w:sz w:val="16"/>
                <w:szCs w:val="16"/>
              </w:rPr>
              <w:t>35.3.7.5.2</w:t>
            </w:r>
          </w:p>
        </w:tc>
        <w:tc>
          <w:tcPr>
            <w:tcW w:w="2790" w:type="dxa"/>
            <w:shd w:val="clear" w:color="auto" w:fill="auto"/>
            <w:noWrap/>
          </w:tcPr>
          <w:p w14:paraId="65097EDF" w14:textId="12BE1371" w:rsidR="00377FA3" w:rsidRDefault="00377FA3" w:rsidP="00377FA3">
            <w:pPr>
              <w:suppressAutoHyphens/>
              <w:rPr>
                <w:sz w:val="16"/>
                <w:szCs w:val="16"/>
              </w:rPr>
            </w:pPr>
            <w:r w:rsidRPr="0062072B">
              <w:rPr>
                <w:sz w:val="16"/>
                <w:szCs w:val="16"/>
              </w:rPr>
              <w:t>In comment resolution discussion of the last letter ballot there was a proposal of setting ""BSS Termination Included"" to 1 for the BTM request because Link Removal Imminent field is reserved when the BSS Termination Included field is set to zero</w:t>
            </w:r>
          </w:p>
          <w:p w14:paraId="314DCE6D" w14:textId="385523CD" w:rsidR="00377FA3" w:rsidRPr="00ED6D05" w:rsidRDefault="00377FA3" w:rsidP="00377FA3">
            <w:pPr>
              <w:suppressAutoHyphens/>
              <w:rPr>
                <w:sz w:val="16"/>
                <w:szCs w:val="16"/>
              </w:rPr>
            </w:pPr>
            <w:r w:rsidRPr="0062072B">
              <w:rPr>
                <w:sz w:val="16"/>
                <w:szCs w:val="16"/>
              </w:rPr>
              <w:t>If the group agrees to have BSS Termination Included field set to 1, whether this paragraph can directly reference 35.3.6.3 steps (1</w:t>
            </w:r>
            <w:proofErr w:type="gramStart"/>
            <w:r w:rsidRPr="0062072B">
              <w:rPr>
                <w:sz w:val="16"/>
                <w:szCs w:val="16"/>
              </w:rPr>
              <w:t>),(</w:t>
            </w:r>
            <w:proofErr w:type="gramEnd"/>
            <w:r w:rsidRPr="0062072B">
              <w:rPr>
                <w:sz w:val="16"/>
                <w:szCs w:val="16"/>
              </w:rPr>
              <w:t>2),(3) since the settings are the same?"</w:t>
            </w:r>
          </w:p>
        </w:tc>
        <w:tc>
          <w:tcPr>
            <w:tcW w:w="2737" w:type="dxa"/>
            <w:shd w:val="clear" w:color="auto" w:fill="auto"/>
            <w:noWrap/>
          </w:tcPr>
          <w:p w14:paraId="10F4F1A9" w14:textId="2C98068D" w:rsidR="00377FA3" w:rsidRPr="00ED6D05" w:rsidRDefault="00377FA3" w:rsidP="00377FA3">
            <w:pPr>
              <w:suppressAutoHyphens/>
              <w:rPr>
                <w:sz w:val="16"/>
                <w:szCs w:val="16"/>
              </w:rPr>
            </w:pPr>
            <w:r w:rsidRPr="0062072B">
              <w:rPr>
                <w:sz w:val="16"/>
                <w:szCs w:val="16"/>
              </w:rPr>
              <w:t>as in comment</w:t>
            </w:r>
          </w:p>
        </w:tc>
        <w:tc>
          <w:tcPr>
            <w:tcW w:w="2123" w:type="dxa"/>
            <w:shd w:val="clear" w:color="auto" w:fill="auto"/>
          </w:tcPr>
          <w:p w14:paraId="78C4336B" w14:textId="77777777" w:rsidR="00377FA3" w:rsidRPr="00432346" w:rsidRDefault="00377FA3" w:rsidP="00377FA3">
            <w:pPr>
              <w:suppressAutoHyphens/>
              <w:rPr>
                <w:b/>
                <w:bCs/>
                <w:sz w:val="16"/>
                <w:szCs w:val="16"/>
              </w:rPr>
            </w:pPr>
            <w:r w:rsidRPr="00432346">
              <w:rPr>
                <w:b/>
                <w:bCs/>
                <w:sz w:val="16"/>
                <w:szCs w:val="16"/>
              </w:rPr>
              <w:t>Revised</w:t>
            </w:r>
          </w:p>
          <w:p w14:paraId="19F58297" w14:textId="77777777" w:rsidR="00377FA3" w:rsidRDefault="00377FA3" w:rsidP="00377FA3">
            <w:pPr>
              <w:suppressAutoHyphens/>
              <w:rPr>
                <w:sz w:val="16"/>
                <w:szCs w:val="16"/>
              </w:rPr>
            </w:pPr>
          </w:p>
          <w:p w14:paraId="7A9F91ED" w14:textId="27E72D9C" w:rsidR="00377FA3" w:rsidRDefault="00377FA3" w:rsidP="00377FA3">
            <w:pPr>
              <w:suppressAutoHyphens/>
              <w:rPr>
                <w:ins w:id="3" w:author="Author"/>
                <w:sz w:val="16"/>
                <w:szCs w:val="16"/>
              </w:rPr>
            </w:pPr>
            <w:r>
              <w:rPr>
                <w:sz w:val="16"/>
                <w:szCs w:val="16"/>
              </w:rPr>
              <w:t xml:space="preserve">The </w:t>
            </w:r>
            <w:r w:rsidR="00610ED7">
              <w:rPr>
                <w:sz w:val="16"/>
                <w:szCs w:val="16"/>
              </w:rPr>
              <w:t xml:space="preserve">BSS Termination Included field is set to 1 in order to indicate the non-MLD non-AP STA that the BSS is terminated.  There is no point to refer to 35.3.6.3 since there is AP Link Disablement </w:t>
            </w:r>
            <w:r w:rsidR="00A61E5A">
              <w:rPr>
                <w:sz w:val="16"/>
                <w:szCs w:val="16"/>
              </w:rPr>
              <w:t>D</w:t>
            </w:r>
            <w:r w:rsidR="00610ED7">
              <w:rPr>
                <w:sz w:val="16"/>
                <w:szCs w:val="16"/>
              </w:rPr>
              <w:t>isregard field is added and need to be set differently in this case.</w:t>
            </w:r>
          </w:p>
          <w:p w14:paraId="56AE1E58" w14:textId="77777777" w:rsidR="00377FA3" w:rsidRDefault="00377FA3" w:rsidP="00377FA3">
            <w:pPr>
              <w:suppressAutoHyphens/>
              <w:rPr>
                <w:ins w:id="4" w:author="Author"/>
                <w:sz w:val="16"/>
                <w:szCs w:val="16"/>
              </w:rPr>
            </w:pPr>
          </w:p>
          <w:p w14:paraId="1FE78D81" w14:textId="1FCCF694" w:rsidR="00377FA3" w:rsidRPr="0062072B" w:rsidRDefault="00377FA3" w:rsidP="00377FA3">
            <w:pPr>
              <w:suppressAutoHyphens/>
              <w:rPr>
                <w:sz w:val="16"/>
                <w:szCs w:val="16"/>
              </w:rPr>
            </w:pPr>
            <w:r>
              <w:rPr>
                <w:b/>
                <w:sz w:val="16"/>
                <w:szCs w:val="16"/>
              </w:rPr>
              <w:t>TGbe editor please implement changes as shown in doc 11-23/1399r</w:t>
            </w:r>
            <w:r w:rsidR="00F3197F">
              <w:rPr>
                <w:b/>
                <w:sz w:val="16"/>
                <w:szCs w:val="16"/>
              </w:rPr>
              <w:t>1</w:t>
            </w:r>
            <w:r>
              <w:rPr>
                <w:b/>
                <w:sz w:val="16"/>
                <w:szCs w:val="16"/>
              </w:rPr>
              <w:t xml:space="preserve"> tagged as 19</w:t>
            </w:r>
            <w:r w:rsidR="00610ED7">
              <w:rPr>
                <w:b/>
                <w:sz w:val="16"/>
                <w:szCs w:val="16"/>
              </w:rPr>
              <w:t>711</w:t>
            </w:r>
            <w:r>
              <w:rPr>
                <w:b/>
                <w:sz w:val="16"/>
                <w:szCs w:val="16"/>
              </w:rPr>
              <w:t>.</w:t>
            </w:r>
          </w:p>
        </w:tc>
      </w:tr>
      <w:tr w:rsidR="006A7AA3" w14:paraId="3F79A9AC" w14:textId="77777777" w:rsidTr="00BD3C0B">
        <w:trPr>
          <w:trHeight w:val="220"/>
          <w:jc w:val="center"/>
        </w:trPr>
        <w:tc>
          <w:tcPr>
            <w:tcW w:w="746" w:type="dxa"/>
            <w:shd w:val="clear" w:color="auto" w:fill="auto"/>
            <w:noWrap/>
          </w:tcPr>
          <w:p w14:paraId="3380E9AF" w14:textId="369B6F5E" w:rsidR="006A7AA3" w:rsidRPr="0062072B" w:rsidRDefault="006A7AA3" w:rsidP="006A7AA3">
            <w:pPr>
              <w:suppressAutoHyphens/>
              <w:rPr>
                <w:sz w:val="16"/>
                <w:szCs w:val="16"/>
              </w:rPr>
            </w:pPr>
            <w:r w:rsidRPr="0062072B">
              <w:rPr>
                <w:sz w:val="16"/>
                <w:szCs w:val="16"/>
              </w:rPr>
              <w:t>19713</w:t>
            </w:r>
          </w:p>
        </w:tc>
        <w:tc>
          <w:tcPr>
            <w:tcW w:w="1316" w:type="dxa"/>
          </w:tcPr>
          <w:p w14:paraId="7391B7F6" w14:textId="040C2ADD" w:rsidR="006A7AA3" w:rsidRPr="0062072B" w:rsidRDefault="006A7AA3" w:rsidP="006A7AA3">
            <w:pPr>
              <w:suppressAutoHyphens/>
              <w:rPr>
                <w:sz w:val="16"/>
                <w:szCs w:val="16"/>
              </w:rPr>
            </w:pPr>
            <w:r w:rsidRPr="0062072B">
              <w:rPr>
                <w:sz w:val="16"/>
                <w:szCs w:val="16"/>
              </w:rPr>
              <w:t>Arik Klein</w:t>
            </w:r>
          </w:p>
        </w:tc>
        <w:tc>
          <w:tcPr>
            <w:tcW w:w="720" w:type="dxa"/>
            <w:shd w:val="clear" w:color="auto" w:fill="auto"/>
            <w:noWrap/>
          </w:tcPr>
          <w:p w14:paraId="384B4CF5" w14:textId="61D51F39" w:rsidR="006A7AA3" w:rsidRPr="0062072B" w:rsidRDefault="006A7AA3" w:rsidP="006A7AA3">
            <w:pPr>
              <w:suppressAutoHyphens/>
              <w:rPr>
                <w:sz w:val="16"/>
                <w:szCs w:val="16"/>
              </w:rPr>
            </w:pPr>
            <w:r w:rsidRPr="0062072B">
              <w:rPr>
                <w:sz w:val="16"/>
                <w:szCs w:val="16"/>
              </w:rPr>
              <w:t>528</w:t>
            </w:r>
            <w:r>
              <w:rPr>
                <w:sz w:val="16"/>
                <w:szCs w:val="16"/>
              </w:rPr>
              <w:t>/</w:t>
            </w:r>
            <w:r w:rsidRPr="0062072B">
              <w:rPr>
                <w:sz w:val="16"/>
                <w:szCs w:val="16"/>
              </w:rPr>
              <w:t>29</w:t>
            </w:r>
          </w:p>
        </w:tc>
        <w:tc>
          <w:tcPr>
            <w:tcW w:w="900" w:type="dxa"/>
          </w:tcPr>
          <w:p w14:paraId="3BD41EC2" w14:textId="481BBDBA" w:rsidR="006A7AA3" w:rsidRPr="0062072B" w:rsidRDefault="006A7AA3" w:rsidP="006A7AA3">
            <w:pPr>
              <w:suppressAutoHyphens/>
              <w:rPr>
                <w:sz w:val="16"/>
                <w:szCs w:val="16"/>
              </w:rPr>
            </w:pPr>
            <w:r w:rsidRPr="0062072B">
              <w:rPr>
                <w:sz w:val="16"/>
                <w:szCs w:val="16"/>
              </w:rPr>
              <w:t>35.3.7.5.2</w:t>
            </w:r>
          </w:p>
        </w:tc>
        <w:tc>
          <w:tcPr>
            <w:tcW w:w="2790" w:type="dxa"/>
            <w:shd w:val="clear" w:color="auto" w:fill="auto"/>
            <w:noWrap/>
          </w:tcPr>
          <w:p w14:paraId="53ACC474" w14:textId="6B4A5140" w:rsidR="006A7AA3" w:rsidRPr="0062072B" w:rsidRDefault="006A7AA3" w:rsidP="006A7AA3">
            <w:pPr>
              <w:suppressAutoHyphens/>
              <w:rPr>
                <w:sz w:val="16"/>
                <w:szCs w:val="16"/>
              </w:rPr>
            </w:pPr>
            <w:r w:rsidRPr="0062072B">
              <w:rPr>
                <w:sz w:val="16"/>
                <w:szCs w:val="16"/>
              </w:rPr>
              <w:t>In case the BTM Request frame is transmitted in broadcast manner, the non-AP MLD will experience a conflict when the BTM Request frame indicates the termination of the BSS of the affiliated AP that is operating on the link to become disabled (while the BSS is actually terminated for the non-MLD non-AP STA, but NOT for the non-AP MLD). Need to revise the indication in BTM Request Mode field as suggested.</w:t>
            </w:r>
          </w:p>
        </w:tc>
        <w:tc>
          <w:tcPr>
            <w:tcW w:w="2737" w:type="dxa"/>
            <w:shd w:val="clear" w:color="auto" w:fill="auto"/>
            <w:noWrap/>
          </w:tcPr>
          <w:p w14:paraId="1D1BE56F" w14:textId="77777777" w:rsidR="006A7AA3" w:rsidRPr="00D34474" w:rsidRDefault="006A7AA3" w:rsidP="006A7AA3">
            <w:pPr>
              <w:suppressAutoHyphens/>
              <w:rPr>
                <w:sz w:val="16"/>
                <w:szCs w:val="16"/>
              </w:rPr>
            </w:pPr>
            <w:r w:rsidRPr="00D34474">
              <w:rPr>
                <w:sz w:val="16"/>
                <w:szCs w:val="16"/>
              </w:rPr>
              <w:t>1.</w:t>
            </w:r>
            <w:r>
              <w:rPr>
                <w:sz w:val="16"/>
                <w:szCs w:val="16"/>
              </w:rPr>
              <w:t xml:space="preserve"> </w:t>
            </w:r>
            <w:r w:rsidRPr="00D34474">
              <w:rPr>
                <w:sz w:val="16"/>
                <w:szCs w:val="16"/>
              </w:rPr>
              <w:t>Need to add an explicit indication in the BTM Request Mode field for the non-AP MLD to ignore/ disregard the BTM Request frame in case the AP MLD is advertising a disabled link (using the advertised TTLM) in Beacon and Probe Response frames it transmits.</w:t>
            </w:r>
          </w:p>
          <w:p w14:paraId="25F97706" w14:textId="523D9D6D" w:rsidR="006A7AA3" w:rsidRPr="0062072B" w:rsidRDefault="006A7AA3" w:rsidP="006A7AA3">
            <w:pPr>
              <w:suppressAutoHyphens/>
              <w:rPr>
                <w:sz w:val="16"/>
                <w:szCs w:val="16"/>
              </w:rPr>
            </w:pPr>
            <w:r w:rsidRPr="0062072B">
              <w:rPr>
                <w:sz w:val="16"/>
                <w:szCs w:val="16"/>
              </w:rPr>
              <w:t>2. This indication will be used only when the BTM Request frame is transmitted in Broadcast manner in parallel to advertised TTLM with indicating disabled link.</w:t>
            </w:r>
          </w:p>
        </w:tc>
        <w:tc>
          <w:tcPr>
            <w:tcW w:w="2123" w:type="dxa"/>
            <w:shd w:val="clear" w:color="auto" w:fill="auto"/>
          </w:tcPr>
          <w:p w14:paraId="507B19BB" w14:textId="77777777" w:rsidR="006A7AA3" w:rsidRPr="00432346" w:rsidRDefault="006A7AA3" w:rsidP="006A7AA3">
            <w:pPr>
              <w:suppressAutoHyphens/>
              <w:rPr>
                <w:b/>
                <w:bCs/>
                <w:sz w:val="16"/>
                <w:szCs w:val="16"/>
              </w:rPr>
            </w:pPr>
            <w:r w:rsidRPr="00432346">
              <w:rPr>
                <w:b/>
                <w:bCs/>
                <w:sz w:val="16"/>
                <w:szCs w:val="16"/>
              </w:rPr>
              <w:t>Revised</w:t>
            </w:r>
          </w:p>
          <w:p w14:paraId="1D96FFCA" w14:textId="77777777" w:rsidR="006A7AA3" w:rsidRDefault="006A7AA3" w:rsidP="006A7AA3">
            <w:pPr>
              <w:suppressAutoHyphens/>
              <w:rPr>
                <w:sz w:val="16"/>
                <w:szCs w:val="16"/>
              </w:rPr>
            </w:pPr>
          </w:p>
          <w:p w14:paraId="44DFAE97" w14:textId="7D75BBF6" w:rsidR="006A7AA3" w:rsidRDefault="006A7AA3" w:rsidP="006A7AA3">
            <w:pPr>
              <w:suppressAutoHyphens/>
              <w:rPr>
                <w:ins w:id="5" w:author="Author"/>
                <w:sz w:val="16"/>
                <w:szCs w:val="16"/>
              </w:rPr>
            </w:pPr>
            <w:r>
              <w:rPr>
                <w:sz w:val="16"/>
                <w:szCs w:val="16"/>
              </w:rPr>
              <w:t>Agree with the comment and with the proposed solution to add explicit indication for disregard the BTM Request frame by non-AP MLD in case of affiliated AP link disablement and sending broadcast BTM Request frame.</w:t>
            </w:r>
          </w:p>
          <w:p w14:paraId="5439B843" w14:textId="77777777" w:rsidR="006A7AA3" w:rsidRDefault="006A7AA3" w:rsidP="006A7AA3">
            <w:pPr>
              <w:suppressAutoHyphens/>
              <w:rPr>
                <w:ins w:id="6" w:author="Author"/>
                <w:sz w:val="16"/>
                <w:szCs w:val="16"/>
              </w:rPr>
            </w:pPr>
          </w:p>
          <w:p w14:paraId="6E57F5B2" w14:textId="7A061B6D" w:rsidR="006A7AA3" w:rsidRPr="00A66ADE" w:rsidRDefault="006A7AA3" w:rsidP="006A7AA3">
            <w:pPr>
              <w:suppressAutoHyphens/>
              <w:rPr>
                <w:b/>
                <w:bCs/>
                <w:sz w:val="16"/>
                <w:szCs w:val="16"/>
              </w:rPr>
            </w:pPr>
            <w:r>
              <w:rPr>
                <w:b/>
                <w:sz w:val="16"/>
                <w:szCs w:val="16"/>
              </w:rPr>
              <w:t>TGbe editor please implement changes as shown in doc 11-23/1399r</w:t>
            </w:r>
            <w:r w:rsidR="00F3197F">
              <w:rPr>
                <w:b/>
                <w:sz w:val="16"/>
                <w:szCs w:val="16"/>
              </w:rPr>
              <w:t>1</w:t>
            </w:r>
            <w:r>
              <w:rPr>
                <w:b/>
                <w:sz w:val="16"/>
                <w:szCs w:val="16"/>
              </w:rPr>
              <w:t xml:space="preserve"> tagged as 19713.</w:t>
            </w:r>
          </w:p>
        </w:tc>
      </w:tr>
      <w:tr w:rsidR="006A7AA3" w14:paraId="3BD30DF0" w14:textId="77777777" w:rsidTr="00BD3C0B">
        <w:trPr>
          <w:trHeight w:val="220"/>
          <w:jc w:val="center"/>
        </w:trPr>
        <w:tc>
          <w:tcPr>
            <w:tcW w:w="746" w:type="dxa"/>
            <w:shd w:val="clear" w:color="auto" w:fill="auto"/>
            <w:noWrap/>
          </w:tcPr>
          <w:p w14:paraId="742FB771" w14:textId="15666091" w:rsidR="006A7AA3" w:rsidRPr="0062072B" w:rsidRDefault="006A7AA3" w:rsidP="006A7AA3">
            <w:pPr>
              <w:suppressAutoHyphens/>
              <w:rPr>
                <w:sz w:val="16"/>
                <w:szCs w:val="16"/>
              </w:rPr>
            </w:pPr>
            <w:r w:rsidRPr="0062072B">
              <w:rPr>
                <w:sz w:val="16"/>
                <w:szCs w:val="16"/>
              </w:rPr>
              <w:t>19435</w:t>
            </w:r>
          </w:p>
        </w:tc>
        <w:tc>
          <w:tcPr>
            <w:tcW w:w="1316" w:type="dxa"/>
          </w:tcPr>
          <w:p w14:paraId="659D4E01" w14:textId="13935ABE" w:rsidR="006A7AA3" w:rsidRPr="0062072B" w:rsidRDefault="006A7AA3" w:rsidP="006A7AA3">
            <w:pPr>
              <w:suppressAutoHyphens/>
              <w:rPr>
                <w:sz w:val="16"/>
                <w:szCs w:val="16"/>
              </w:rPr>
            </w:pPr>
            <w:r w:rsidRPr="0062072B">
              <w:rPr>
                <w:sz w:val="16"/>
                <w:szCs w:val="16"/>
              </w:rPr>
              <w:t>Guogang Huang</w:t>
            </w:r>
          </w:p>
        </w:tc>
        <w:tc>
          <w:tcPr>
            <w:tcW w:w="720" w:type="dxa"/>
            <w:shd w:val="clear" w:color="auto" w:fill="auto"/>
            <w:noWrap/>
          </w:tcPr>
          <w:p w14:paraId="5EC66230" w14:textId="170CEA1E" w:rsidR="006A7AA3" w:rsidRPr="0062072B" w:rsidRDefault="006A7AA3" w:rsidP="006A7AA3">
            <w:pPr>
              <w:suppressAutoHyphens/>
              <w:rPr>
                <w:sz w:val="16"/>
                <w:szCs w:val="16"/>
              </w:rPr>
            </w:pPr>
            <w:r w:rsidRPr="0062072B">
              <w:rPr>
                <w:sz w:val="16"/>
                <w:szCs w:val="16"/>
              </w:rPr>
              <w:t>528</w:t>
            </w:r>
            <w:r>
              <w:rPr>
                <w:sz w:val="16"/>
                <w:szCs w:val="16"/>
              </w:rPr>
              <w:t>/</w:t>
            </w:r>
            <w:r w:rsidRPr="0062072B">
              <w:rPr>
                <w:sz w:val="16"/>
                <w:szCs w:val="16"/>
              </w:rPr>
              <w:t>28</w:t>
            </w:r>
          </w:p>
        </w:tc>
        <w:tc>
          <w:tcPr>
            <w:tcW w:w="900" w:type="dxa"/>
          </w:tcPr>
          <w:p w14:paraId="7BB1C5DE" w14:textId="657E3220" w:rsidR="006A7AA3" w:rsidRPr="0062072B" w:rsidRDefault="006A7AA3" w:rsidP="006A7AA3">
            <w:pPr>
              <w:suppressAutoHyphens/>
              <w:rPr>
                <w:sz w:val="16"/>
                <w:szCs w:val="16"/>
              </w:rPr>
            </w:pPr>
            <w:r w:rsidRPr="0062072B">
              <w:rPr>
                <w:sz w:val="16"/>
                <w:szCs w:val="16"/>
              </w:rPr>
              <w:t>35.3.7.5.2</w:t>
            </w:r>
          </w:p>
        </w:tc>
        <w:tc>
          <w:tcPr>
            <w:tcW w:w="2790" w:type="dxa"/>
            <w:shd w:val="clear" w:color="auto" w:fill="auto"/>
            <w:noWrap/>
          </w:tcPr>
          <w:p w14:paraId="3555DC6D" w14:textId="77777777" w:rsidR="006A7AA3" w:rsidRDefault="006A7AA3" w:rsidP="006A7AA3">
            <w:pPr>
              <w:suppressAutoHyphens/>
              <w:rPr>
                <w:sz w:val="16"/>
                <w:szCs w:val="16"/>
              </w:rPr>
            </w:pPr>
            <w:r w:rsidRPr="0062072B">
              <w:rPr>
                <w:sz w:val="16"/>
                <w:szCs w:val="16"/>
              </w:rPr>
              <w:t xml:space="preserve">Based on the third </w:t>
            </w:r>
            <w:proofErr w:type="spellStart"/>
            <w:r w:rsidRPr="0062072B">
              <w:rPr>
                <w:sz w:val="16"/>
                <w:szCs w:val="16"/>
              </w:rPr>
              <w:t>subbullet</w:t>
            </w:r>
            <w:proofErr w:type="spellEnd"/>
            <w:r w:rsidRPr="0062072B">
              <w:rPr>
                <w:sz w:val="16"/>
                <w:szCs w:val="16"/>
              </w:rPr>
              <w:t xml:space="preserve">, the Preferred Candidate List Included field can be set to either 1 or 0. So add the following text in the first </w:t>
            </w:r>
            <w:proofErr w:type="spellStart"/>
            <w:r w:rsidRPr="0062072B">
              <w:rPr>
                <w:sz w:val="16"/>
                <w:szCs w:val="16"/>
              </w:rPr>
              <w:t>subbullet</w:t>
            </w:r>
            <w:proofErr w:type="spellEnd"/>
            <w:r w:rsidRPr="0062072B">
              <w:rPr>
                <w:sz w:val="16"/>
                <w:szCs w:val="16"/>
              </w:rPr>
              <w:t>:</w:t>
            </w:r>
          </w:p>
          <w:p w14:paraId="6E00CE35" w14:textId="39F62388" w:rsidR="006A7AA3" w:rsidRPr="0062072B" w:rsidRDefault="006A7AA3" w:rsidP="006A7AA3">
            <w:pPr>
              <w:suppressAutoHyphens/>
              <w:rPr>
                <w:sz w:val="16"/>
                <w:szCs w:val="16"/>
              </w:rPr>
            </w:pPr>
            <w:r w:rsidRPr="00D34474">
              <w:rPr>
                <w:sz w:val="16"/>
                <w:szCs w:val="16"/>
              </w:rPr>
              <w:t>the Preferred Candidate List Included field shall be set per 9.6.13.9 (BSS Transition Management Request frame format) if the BSS Transition Candidate List Entries field is included;"</w:t>
            </w:r>
          </w:p>
        </w:tc>
        <w:tc>
          <w:tcPr>
            <w:tcW w:w="2737" w:type="dxa"/>
            <w:shd w:val="clear" w:color="auto" w:fill="auto"/>
            <w:noWrap/>
          </w:tcPr>
          <w:p w14:paraId="2FF3AB22" w14:textId="32BDDB65" w:rsidR="006A7AA3" w:rsidRPr="0062072B" w:rsidRDefault="006A7AA3" w:rsidP="006A7AA3">
            <w:pPr>
              <w:suppressAutoHyphens/>
              <w:rPr>
                <w:sz w:val="16"/>
                <w:szCs w:val="16"/>
              </w:rPr>
            </w:pPr>
            <w:r w:rsidRPr="0062072B">
              <w:rPr>
                <w:sz w:val="16"/>
                <w:szCs w:val="16"/>
              </w:rPr>
              <w:t>As in comment.</w:t>
            </w:r>
          </w:p>
        </w:tc>
        <w:tc>
          <w:tcPr>
            <w:tcW w:w="2123" w:type="dxa"/>
            <w:shd w:val="clear" w:color="auto" w:fill="auto"/>
          </w:tcPr>
          <w:p w14:paraId="31F91623" w14:textId="438A576D" w:rsidR="006A7AA3" w:rsidRPr="0062072B" w:rsidRDefault="006A7AA3" w:rsidP="006A7AA3">
            <w:pPr>
              <w:suppressAutoHyphens/>
              <w:rPr>
                <w:sz w:val="16"/>
                <w:szCs w:val="16"/>
              </w:rPr>
            </w:pPr>
            <w:r w:rsidRPr="00A66ADE">
              <w:rPr>
                <w:b/>
                <w:bCs/>
                <w:sz w:val="16"/>
                <w:szCs w:val="16"/>
              </w:rPr>
              <w:t>Accepted</w:t>
            </w:r>
          </w:p>
        </w:tc>
      </w:tr>
      <w:tr w:rsidR="006A7AA3" w14:paraId="2D865DC0" w14:textId="77777777" w:rsidTr="00BD3C0B">
        <w:trPr>
          <w:trHeight w:val="220"/>
          <w:jc w:val="center"/>
        </w:trPr>
        <w:tc>
          <w:tcPr>
            <w:tcW w:w="746" w:type="dxa"/>
            <w:shd w:val="clear" w:color="auto" w:fill="auto"/>
            <w:noWrap/>
          </w:tcPr>
          <w:p w14:paraId="6EBEAA31" w14:textId="4AA4785A" w:rsidR="006A7AA3" w:rsidRPr="0062072B" w:rsidRDefault="006A7AA3" w:rsidP="006A7AA3">
            <w:pPr>
              <w:suppressAutoHyphens/>
              <w:rPr>
                <w:sz w:val="16"/>
                <w:szCs w:val="16"/>
              </w:rPr>
            </w:pPr>
            <w:r w:rsidRPr="0062072B">
              <w:rPr>
                <w:sz w:val="16"/>
                <w:szCs w:val="16"/>
              </w:rPr>
              <w:t>19712</w:t>
            </w:r>
          </w:p>
        </w:tc>
        <w:tc>
          <w:tcPr>
            <w:tcW w:w="1316" w:type="dxa"/>
          </w:tcPr>
          <w:p w14:paraId="2393FA8A" w14:textId="22A9E29F" w:rsidR="006A7AA3" w:rsidRPr="0062072B" w:rsidRDefault="006A7AA3" w:rsidP="006A7AA3">
            <w:pPr>
              <w:suppressAutoHyphens/>
              <w:rPr>
                <w:sz w:val="16"/>
                <w:szCs w:val="16"/>
              </w:rPr>
            </w:pPr>
            <w:r w:rsidRPr="0062072B">
              <w:rPr>
                <w:sz w:val="16"/>
                <w:szCs w:val="16"/>
              </w:rPr>
              <w:t>Arik Klein</w:t>
            </w:r>
          </w:p>
        </w:tc>
        <w:tc>
          <w:tcPr>
            <w:tcW w:w="720" w:type="dxa"/>
            <w:shd w:val="clear" w:color="auto" w:fill="auto"/>
            <w:noWrap/>
          </w:tcPr>
          <w:p w14:paraId="7EFF375A" w14:textId="6A67C400" w:rsidR="006A7AA3" w:rsidRPr="0062072B" w:rsidRDefault="006A7AA3" w:rsidP="006A7AA3">
            <w:pPr>
              <w:suppressAutoHyphens/>
              <w:rPr>
                <w:sz w:val="16"/>
                <w:szCs w:val="16"/>
              </w:rPr>
            </w:pPr>
            <w:r w:rsidRPr="0062072B">
              <w:rPr>
                <w:sz w:val="16"/>
                <w:szCs w:val="16"/>
              </w:rPr>
              <w:t>528</w:t>
            </w:r>
            <w:r>
              <w:rPr>
                <w:sz w:val="16"/>
                <w:szCs w:val="16"/>
              </w:rPr>
              <w:t>/</w:t>
            </w:r>
            <w:r w:rsidRPr="0062072B">
              <w:rPr>
                <w:sz w:val="16"/>
                <w:szCs w:val="16"/>
              </w:rPr>
              <w:t>29</w:t>
            </w:r>
          </w:p>
        </w:tc>
        <w:tc>
          <w:tcPr>
            <w:tcW w:w="900" w:type="dxa"/>
          </w:tcPr>
          <w:p w14:paraId="1FFB72E1" w14:textId="29D736D4" w:rsidR="006A7AA3" w:rsidRPr="0062072B" w:rsidRDefault="006A7AA3" w:rsidP="006A7AA3">
            <w:pPr>
              <w:suppressAutoHyphens/>
              <w:rPr>
                <w:sz w:val="16"/>
                <w:szCs w:val="16"/>
              </w:rPr>
            </w:pPr>
            <w:r w:rsidRPr="0062072B">
              <w:rPr>
                <w:sz w:val="16"/>
                <w:szCs w:val="16"/>
              </w:rPr>
              <w:t>35.3.7.5.2</w:t>
            </w:r>
          </w:p>
        </w:tc>
        <w:tc>
          <w:tcPr>
            <w:tcW w:w="2790" w:type="dxa"/>
            <w:shd w:val="clear" w:color="auto" w:fill="auto"/>
            <w:noWrap/>
          </w:tcPr>
          <w:p w14:paraId="0C72ECE5" w14:textId="45CD3E9A" w:rsidR="006A7AA3" w:rsidRPr="0062072B" w:rsidRDefault="006A7AA3" w:rsidP="006A7AA3">
            <w:pPr>
              <w:suppressAutoHyphens/>
              <w:rPr>
                <w:sz w:val="16"/>
                <w:szCs w:val="16"/>
              </w:rPr>
            </w:pPr>
            <w:r w:rsidRPr="0062072B">
              <w:rPr>
                <w:sz w:val="16"/>
                <w:szCs w:val="16"/>
              </w:rPr>
              <w:t xml:space="preserve">The other fields of the Request Mode field that are not needed in the case of sending the BTM Request frame when a links on which an affiliated AP is operating should </w:t>
            </w:r>
            <w:r>
              <w:rPr>
                <w:sz w:val="16"/>
                <w:szCs w:val="16"/>
              </w:rPr>
              <w:t xml:space="preserve">not </w:t>
            </w:r>
            <w:r w:rsidRPr="0062072B">
              <w:rPr>
                <w:sz w:val="16"/>
                <w:szCs w:val="16"/>
              </w:rPr>
              <w:t>be considered as reserved, but rather should be set to 0 (since they are used by the non-MLD non-AP STAs). Please revise the sentence as suggested</w:t>
            </w:r>
          </w:p>
        </w:tc>
        <w:tc>
          <w:tcPr>
            <w:tcW w:w="2737" w:type="dxa"/>
            <w:shd w:val="clear" w:color="auto" w:fill="auto"/>
            <w:noWrap/>
          </w:tcPr>
          <w:p w14:paraId="2FF6C7C9" w14:textId="1BC367E1" w:rsidR="006A7AA3" w:rsidRPr="0062072B" w:rsidRDefault="006A7AA3" w:rsidP="006A7AA3">
            <w:pPr>
              <w:suppressAutoHyphens/>
              <w:rPr>
                <w:sz w:val="16"/>
                <w:szCs w:val="16"/>
              </w:rPr>
            </w:pPr>
            <w:r w:rsidRPr="0062072B">
              <w:rPr>
                <w:sz w:val="16"/>
                <w:szCs w:val="16"/>
              </w:rPr>
              <w:t>The sentence should be revised as follows: " ...and other subfields of the Request Mode field are set to 0"</w:t>
            </w:r>
          </w:p>
        </w:tc>
        <w:tc>
          <w:tcPr>
            <w:tcW w:w="2123" w:type="dxa"/>
            <w:shd w:val="clear" w:color="auto" w:fill="auto"/>
          </w:tcPr>
          <w:p w14:paraId="295B4582" w14:textId="444EFA47" w:rsidR="006A7AA3" w:rsidRPr="00432346" w:rsidRDefault="006A7AA3" w:rsidP="006A7AA3">
            <w:pPr>
              <w:suppressAutoHyphens/>
              <w:rPr>
                <w:b/>
                <w:bCs/>
                <w:sz w:val="16"/>
                <w:szCs w:val="16"/>
              </w:rPr>
            </w:pPr>
            <w:r w:rsidRPr="00A66ADE">
              <w:rPr>
                <w:b/>
                <w:bCs/>
                <w:sz w:val="16"/>
                <w:szCs w:val="16"/>
              </w:rPr>
              <w:t>Accepted</w:t>
            </w:r>
          </w:p>
        </w:tc>
      </w:tr>
      <w:tr w:rsidR="006A7AA3" w14:paraId="0179E5AC" w14:textId="77777777" w:rsidTr="00BD3C0B">
        <w:trPr>
          <w:trHeight w:val="220"/>
          <w:jc w:val="center"/>
        </w:trPr>
        <w:tc>
          <w:tcPr>
            <w:tcW w:w="746" w:type="dxa"/>
            <w:shd w:val="clear" w:color="auto" w:fill="auto"/>
            <w:noWrap/>
          </w:tcPr>
          <w:p w14:paraId="11D6EF78" w14:textId="3BBE2937" w:rsidR="006A7AA3" w:rsidRPr="0062072B" w:rsidRDefault="006A7AA3" w:rsidP="006A7AA3">
            <w:pPr>
              <w:suppressAutoHyphens/>
              <w:rPr>
                <w:color w:val="000000" w:themeColor="text1"/>
                <w:sz w:val="16"/>
                <w:szCs w:val="16"/>
              </w:rPr>
            </w:pPr>
            <w:r w:rsidRPr="0062072B">
              <w:rPr>
                <w:sz w:val="16"/>
                <w:szCs w:val="16"/>
              </w:rPr>
              <w:t>19414</w:t>
            </w:r>
          </w:p>
        </w:tc>
        <w:tc>
          <w:tcPr>
            <w:tcW w:w="1316" w:type="dxa"/>
          </w:tcPr>
          <w:p w14:paraId="7DAD7FAB" w14:textId="093FEE96" w:rsidR="006A7AA3" w:rsidRPr="0062072B" w:rsidRDefault="006A7AA3" w:rsidP="006A7AA3">
            <w:pPr>
              <w:suppressAutoHyphens/>
              <w:rPr>
                <w:sz w:val="16"/>
                <w:szCs w:val="16"/>
              </w:rPr>
            </w:pPr>
            <w:r w:rsidRPr="0062072B">
              <w:rPr>
                <w:sz w:val="16"/>
                <w:szCs w:val="16"/>
              </w:rPr>
              <w:t>Guogang Huang</w:t>
            </w:r>
          </w:p>
        </w:tc>
        <w:tc>
          <w:tcPr>
            <w:tcW w:w="720" w:type="dxa"/>
            <w:shd w:val="clear" w:color="auto" w:fill="auto"/>
            <w:noWrap/>
          </w:tcPr>
          <w:p w14:paraId="0407C25A" w14:textId="72B0B9D3"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28</w:t>
            </w:r>
          </w:p>
        </w:tc>
        <w:tc>
          <w:tcPr>
            <w:tcW w:w="900" w:type="dxa"/>
          </w:tcPr>
          <w:p w14:paraId="38B7BAA8" w14:textId="1C898BCB"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7B808F34" w14:textId="1A8B196F" w:rsidR="006A7AA3" w:rsidRPr="00ED6D05" w:rsidRDefault="006A7AA3" w:rsidP="006A7AA3">
            <w:pPr>
              <w:suppressAutoHyphens/>
              <w:rPr>
                <w:sz w:val="16"/>
                <w:szCs w:val="16"/>
              </w:rPr>
            </w:pPr>
            <w:r w:rsidRPr="0062072B">
              <w:rPr>
                <w:sz w:val="16"/>
                <w:szCs w:val="16"/>
              </w:rPr>
              <w:t xml:space="preserve">The BSS Termination Included subfield shall be set to 1 to inform the legacy STA the corresponding BSS will be terminated. And add the text to clarify the setting of the BSS Termination TSF and Duration fields. And add the text to further clarify the relationship between the Mapping Switch Time and </w:t>
            </w:r>
            <w:proofErr w:type="gramStart"/>
            <w:r w:rsidRPr="0062072B">
              <w:rPr>
                <w:sz w:val="16"/>
                <w:szCs w:val="16"/>
              </w:rPr>
              <w:t>the  BSS</w:t>
            </w:r>
            <w:proofErr w:type="gramEnd"/>
            <w:r w:rsidRPr="0062072B">
              <w:rPr>
                <w:sz w:val="16"/>
                <w:szCs w:val="16"/>
              </w:rPr>
              <w:t xml:space="preserve"> Termination TSF.</w:t>
            </w:r>
          </w:p>
        </w:tc>
        <w:tc>
          <w:tcPr>
            <w:tcW w:w="2737" w:type="dxa"/>
            <w:shd w:val="clear" w:color="auto" w:fill="auto"/>
            <w:noWrap/>
          </w:tcPr>
          <w:p w14:paraId="0E02A55F" w14:textId="655B6ACC" w:rsidR="006A7AA3" w:rsidRPr="00ED6D05" w:rsidRDefault="006A7AA3" w:rsidP="006A7AA3">
            <w:pPr>
              <w:suppressAutoHyphens/>
              <w:rPr>
                <w:sz w:val="16"/>
                <w:szCs w:val="16"/>
              </w:rPr>
            </w:pPr>
            <w:r w:rsidRPr="0062072B">
              <w:rPr>
                <w:sz w:val="16"/>
                <w:szCs w:val="16"/>
              </w:rPr>
              <w:t>As in comment.</w:t>
            </w:r>
          </w:p>
        </w:tc>
        <w:tc>
          <w:tcPr>
            <w:tcW w:w="2123" w:type="dxa"/>
            <w:shd w:val="clear" w:color="auto" w:fill="auto"/>
          </w:tcPr>
          <w:p w14:paraId="207A80A2" w14:textId="77777777" w:rsidR="006A7AA3" w:rsidRPr="00432346" w:rsidRDefault="006A7AA3" w:rsidP="006A7AA3">
            <w:pPr>
              <w:suppressAutoHyphens/>
              <w:rPr>
                <w:b/>
                <w:bCs/>
                <w:sz w:val="16"/>
                <w:szCs w:val="16"/>
              </w:rPr>
            </w:pPr>
            <w:r w:rsidRPr="00432346">
              <w:rPr>
                <w:b/>
                <w:bCs/>
                <w:sz w:val="16"/>
                <w:szCs w:val="16"/>
              </w:rPr>
              <w:t>Revised</w:t>
            </w:r>
          </w:p>
          <w:p w14:paraId="16A58AE4" w14:textId="77777777" w:rsidR="006A7AA3" w:rsidRDefault="006A7AA3" w:rsidP="006A7AA3">
            <w:pPr>
              <w:suppressAutoHyphens/>
              <w:rPr>
                <w:sz w:val="16"/>
                <w:szCs w:val="16"/>
              </w:rPr>
            </w:pPr>
          </w:p>
          <w:p w14:paraId="251F8B68" w14:textId="30BD6E15" w:rsidR="006A7AA3" w:rsidRDefault="006A7AA3" w:rsidP="006A7AA3">
            <w:pPr>
              <w:suppressAutoHyphens/>
              <w:rPr>
                <w:sz w:val="16"/>
                <w:szCs w:val="16"/>
              </w:rPr>
            </w:pPr>
            <w:r>
              <w:rPr>
                <w:sz w:val="16"/>
                <w:szCs w:val="16"/>
              </w:rPr>
              <w:t xml:space="preserve">The comment that corresponds to BSS Termination Included field setting is addressed by another comment (i.e. CID 19711 in 11-23/1399r0).  </w:t>
            </w:r>
          </w:p>
          <w:p w14:paraId="67CDFD9B" w14:textId="11CA8186" w:rsidR="006A7AA3" w:rsidRDefault="006A7AA3" w:rsidP="006A7AA3">
            <w:pPr>
              <w:suppressAutoHyphens/>
              <w:rPr>
                <w:ins w:id="7" w:author="Author"/>
                <w:sz w:val="16"/>
                <w:szCs w:val="16"/>
              </w:rPr>
            </w:pPr>
            <w:r>
              <w:rPr>
                <w:sz w:val="16"/>
                <w:szCs w:val="16"/>
              </w:rPr>
              <w:t xml:space="preserve">The comment regarding the setting of </w:t>
            </w:r>
            <w:r w:rsidRPr="00AF207B">
              <w:rPr>
                <w:sz w:val="16"/>
                <w:szCs w:val="16"/>
              </w:rPr>
              <w:t>BSS Termination TSF field</w:t>
            </w:r>
            <w:r>
              <w:rPr>
                <w:sz w:val="16"/>
                <w:szCs w:val="16"/>
              </w:rPr>
              <w:t xml:space="preserve"> and </w:t>
            </w:r>
            <w:r w:rsidRPr="00AF207B">
              <w:rPr>
                <w:sz w:val="16"/>
                <w:szCs w:val="16"/>
              </w:rPr>
              <w:t>Duration field</w:t>
            </w:r>
            <w:r>
              <w:rPr>
                <w:sz w:val="16"/>
                <w:szCs w:val="16"/>
              </w:rPr>
              <w:t xml:space="preserve"> of the </w:t>
            </w:r>
            <w:r w:rsidRPr="00AF207B">
              <w:rPr>
                <w:sz w:val="16"/>
                <w:szCs w:val="16"/>
              </w:rPr>
              <w:t>BSS Termination Duration subelement</w:t>
            </w:r>
            <w:r>
              <w:rPr>
                <w:sz w:val="16"/>
                <w:szCs w:val="16"/>
              </w:rPr>
              <w:t xml:space="preserve"> is addressed in a new separate </w:t>
            </w:r>
            <w:r>
              <w:rPr>
                <w:sz w:val="16"/>
                <w:szCs w:val="16"/>
              </w:rPr>
              <w:lastRenderedPageBreak/>
              <w:t>sentence.</w:t>
            </w:r>
          </w:p>
          <w:p w14:paraId="648706A9" w14:textId="77777777" w:rsidR="006A7AA3" w:rsidRDefault="006A7AA3" w:rsidP="006A7AA3">
            <w:pPr>
              <w:suppressAutoHyphens/>
              <w:rPr>
                <w:ins w:id="8" w:author="Author"/>
                <w:sz w:val="16"/>
                <w:szCs w:val="16"/>
              </w:rPr>
            </w:pPr>
          </w:p>
          <w:p w14:paraId="168EDB25" w14:textId="4262BE4B" w:rsidR="006A7AA3" w:rsidRPr="0062072B" w:rsidRDefault="006A7AA3" w:rsidP="006A7AA3">
            <w:pPr>
              <w:suppressAutoHyphens/>
              <w:rPr>
                <w:sz w:val="16"/>
                <w:szCs w:val="16"/>
              </w:rPr>
            </w:pPr>
            <w:r>
              <w:rPr>
                <w:b/>
                <w:sz w:val="16"/>
                <w:szCs w:val="16"/>
              </w:rPr>
              <w:t>TGbe editor please implement changes as shown in doc 11-23/1399r</w:t>
            </w:r>
            <w:r w:rsidR="00F3197F">
              <w:rPr>
                <w:b/>
                <w:sz w:val="16"/>
                <w:szCs w:val="16"/>
              </w:rPr>
              <w:t>1</w:t>
            </w:r>
            <w:r>
              <w:rPr>
                <w:b/>
                <w:sz w:val="16"/>
                <w:szCs w:val="16"/>
              </w:rPr>
              <w:t xml:space="preserve"> tagged as 19414 and 19711.</w:t>
            </w:r>
          </w:p>
        </w:tc>
      </w:tr>
      <w:tr w:rsidR="006A7AA3" w14:paraId="19B788D6" w14:textId="77777777" w:rsidTr="00BD3C0B">
        <w:trPr>
          <w:trHeight w:val="220"/>
          <w:jc w:val="center"/>
        </w:trPr>
        <w:tc>
          <w:tcPr>
            <w:tcW w:w="746" w:type="dxa"/>
            <w:shd w:val="clear" w:color="auto" w:fill="auto"/>
            <w:noWrap/>
          </w:tcPr>
          <w:p w14:paraId="65A3A752" w14:textId="09DA8B83" w:rsidR="006A7AA3" w:rsidRPr="0062072B" w:rsidRDefault="006A7AA3" w:rsidP="006A7AA3">
            <w:pPr>
              <w:suppressAutoHyphens/>
              <w:rPr>
                <w:sz w:val="16"/>
                <w:szCs w:val="16"/>
              </w:rPr>
            </w:pPr>
            <w:r w:rsidRPr="0062072B">
              <w:rPr>
                <w:sz w:val="16"/>
                <w:szCs w:val="16"/>
              </w:rPr>
              <w:lastRenderedPageBreak/>
              <w:t>19715</w:t>
            </w:r>
          </w:p>
        </w:tc>
        <w:tc>
          <w:tcPr>
            <w:tcW w:w="1316" w:type="dxa"/>
          </w:tcPr>
          <w:p w14:paraId="5256E734" w14:textId="2026DBA3" w:rsidR="006A7AA3" w:rsidRPr="0062072B" w:rsidRDefault="006A7AA3" w:rsidP="006A7AA3">
            <w:pPr>
              <w:suppressAutoHyphens/>
              <w:rPr>
                <w:sz w:val="16"/>
                <w:szCs w:val="16"/>
              </w:rPr>
            </w:pPr>
            <w:r w:rsidRPr="0062072B">
              <w:rPr>
                <w:sz w:val="16"/>
                <w:szCs w:val="16"/>
              </w:rPr>
              <w:t>Arik Klein</w:t>
            </w:r>
          </w:p>
        </w:tc>
        <w:tc>
          <w:tcPr>
            <w:tcW w:w="720" w:type="dxa"/>
            <w:shd w:val="clear" w:color="auto" w:fill="auto"/>
            <w:noWrap/>
          </w:tcPr>
          <w:p w14:paraId="6AF09DBD" w14:textId="0DC4B4CA" w:rsidR="006A7AA3" w:rsidRPr="0062072B" w:rsidRDefault="006A7AA3" w:rsidP="006A7AA3">
            <w:pPr>
              <w:suppressAutoHyphens/>
              <w:rPr>
                <w:sz w:val="16"/>
                <w:szCs w:val="16"/>
              </w:rPr>
            </w:pPr>
            <w:r w:rsidRPr="0062072B">
              <w:rPr>
                <w:sz w:val="16"/>
                <w:szCs w:val="16"/>
              </w:rPr>
              <w:t>528</w:t>
            </w:r>
            <w:r>
              <w:rPr>
                <w:sz w:val="16"/>
                <w:szCs w:val="16"/>
              </w:rPr>
              <w:t>/</w:t>
            </w:r>
            <w:r w:rsidRPr="0062072B">
              <w:rPr>
                <w:sz w:val="16"/>
                <w:szCs w:val="16"/>
              </w:rPr>
              <w:t>33</w:t>
            </w:r>
          </w:p>
        </w:tc>
        <w:tc>
          <w:tcPr>
            <w:tcW w:w="900" w:type="dxa"/>
          </w:tcPr>
          <w:p w14:paraId="2BE0526C" w14:textId="4E58622E" w:rsidR="006A7AA3" w:rsidRPr="0062072B" w:rsidRDefault="006A7AA3" w:rsidP="006A7AA3">
            <w:pPr>
              <w:suppressAutoHyphens/>
              <w:rPr>
                <w:sz w:val="16"/>
                <w:szCs w:val="16"/>
              </w:rPr>
            </w:pPr>
            <w:r w:rsidRPr="0062072B">
              <w:rPr>
                <w:sz w:val="16"/>
                <w:szCs w:val="16"/>
              </w:rPr>
              <w:t>35.3.7.5.2</w:t>
            </w:r>
          </w:p>
        </w:tc>
        <w:tc>
          <w:tcPr>
            <w:tcW w:w="2790" w:type="dxa"/>
            <w:shd w:val="clear" w:color="auto" w:fill="auto"/>
            <w:noWrap/>
          </w:tcPr>
          <w:p w14:paraId="57C6CF53" w14:textId="2FBB4C6A" w:rsidR="006A7AA3" w:rsidRPr="0062072B" w:rsidRDefault="006A7AA3" w:rsidP="006A7AA3">
            <w:pPr>
              <w:suppressAutoHyphens/>
              <w:rPr>
                <w:sz w:val="16"/>
                <w:szCs w:val="16"/>
              </w:rPr>
            </w:pPr>
            <w:r w:rsidRPr="00D34474">
              <w:rPr>
                <w:sz w:val="16"/>
                <w:szCs w:val="16"/>
              </w:rPr>
              <w:t>In case the Disassociation timer is pointing to a TBTT that is at or later than the time pointed to by the value of the Mapping Switch Time field in the advertised TTLM, the affiliated AP will not be able to transmit the Disassociation frame (since it is disabled). Please revise the condition as suggested</w:t>
            </w:r>
          </w:p>
        </w:tc>
        <w:tc>
          <w:tcPr>
            <w:tcW w:w="2737" w:type="dxa"/>
            <w:shd w:val="clear" w:color="auto" w:fill="auto"/>
            <w:noWrap/>
          </w:tcPr>
          <w:p w14:paraId="010C980B" w14:textId="3F6F3FD8" w:rsidR="006A7AA3" w:rsidRPr="0062072B" w:rsidRDefault="006A7AA3" w:rsidP="006A7AA3">
            <w:pPr>
              <w:suppressAutoHyphens/>
              <w:rPr>
                <w:sz w:val="16"/>
                <w:szCs w:val="16"/>
              </w:rPr>
            </w:pPr>
            <w:r w:rsidRPr="00D34474">
              <w:rPr>
                <w:sz w:val="16"/>
                <w:szCs w:val="16"/>
              </w:rPr>
              <w:t>The sentence should be revised as follows: " The Disassociation Timer field value shall point to a TBTT *earlier* than the time pointed to by the value of the Mapping Switch Time field for the advertised TTLM."</w:t>
            </w:r>
          </w:p>
        </w:tc>
        <w:tc>
          <w:tcPr>
            <w:tcW w:w="2123" w:type="dxa"/>
            <w:shd w:val="clear" w:color="auto" w:fill="auto"/>
          </w:tcPr>
          <w:p w14:paraId="5B319F42" w14:textId="23F05D82" w:rsidR="006A7AA3" w:rsidRPr="0062072B" w:rsidRDefault="006A7AA3" w:rsidP="006A7AA3">
            <w:pPr>
              <w:suppressAutoHyphens/>
              <w:rPr>
                <w:sz w:val="16"/>
                <w:szCs w:val="16"/>
              </w:rPr>
            </w:pPr>
            <w:r w:rsidRPr="00A66ADE">
              <w:rPr>
                <w:b/>
                <w:bCs/>
                <w:sz w:val="16"/>
                <w:szCs w:val="16"/>
              </w:rPr>
              <w:t>Accepted</w:t>
            </w:r>
          </w:p>
        </w:tc>
      </w:tr>
      <w:tr w:rsidR="006A7AA3" w14:paraId="25E26575" w14:textId="77777777" w:rsidTr="00BD3C0B">
        <w:trPr>
          <w:trHeight w:val="220"/>
          <w:jc w:val="center"/>
        </w:trPr>
        <w:tc>
          <w:tcPr>
            <w:tcW w:w="746" w:type="dxa"/>
            <w:shd w:val="clear" w:color="auto" w:fill="auto"/>
            <w:noWrap/>
          </w:tcPr>
          <w:p w14:paraId="5AF3F440" w14:textId="4AF554E9" w:rsidR="006A7AA3" w:rsidRPr="0062072B" w:rsidRDefault="006A7AA3" w:rsidP="006A7AA3">
            <w:pPr>
              <w:suppressAutoHyphens/>
              <w:rPr>
                <w:color w:val="00B050"/>
                <w:sz w:val="16"/>
                <w:szCs w:val="16"/>
              </w:rPr>
            </w:pPr>
            <w:r w:rsidRPr="0062072B">
              <w:rPr>
                <w:sz w:val="16"/>
                <w:szCs w:val="16"/>
              </w:rPr>
              <w:t>19413</w:t>
            </w:r>
          </w:p>
        </w:tc>
        <w:tc>
          <w:tcPr>
            <w:tcW w:w="1316" w:type="dxa"/>
          </w:tcPr>
          <w:p w14:paraId="5BEE23A0" w14:textId="40C75A9E" w:rsidR="006A7AA3" w:rsidRPr="0062072B" w:rsidRDefault="006A7AA3" w:rsidP="006A7AA3">
            <w:pPr>
              <w:suppressAutoHyphens/>
              <w:rPr>
                <w:sz w:val="16"/>
                <w:szCs w:val="16"/>
              </w:rPr>
            </w:pPr>
            <w:r w:rsidRPr="0062072B">
              <w:rPr>
                <w:sz w:val="16"/>
                <w:szCs w:val="16"/>
              </w:rPr>
              <w:t>Guogang Huang</w:t>
            </w:r>
          </w:p>
        </w:tc>
        <w:tc>
          <w:tcPr>
            <w:tcW w:w="720" w:type="dxa"/>
            <w:shd w:val="clear" w:color="auto" w:fill="auto"/>
            <w:noWrap/>
          </w:tcPr>
          <w:p w14:paraId="59D98BF0" w14:textId="1CFEFCC6"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31</w:t>
            </w:r>
          </w:p>
        </w:tc>
        <w:tc>
          <w:tcPr>
            <w:tcW w:w="900" w:type="dxa"/>
          </w:tcPr>
          <w:p w14:paraId="09DA55BA" w14:textId="6C74CC96"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18176464" w14:textId="5B10C0BC" w:rsidR="006A7AA3" w:rsidRPr="00ED6D05" w:rsidRDefault="006A7AA3" w:rsidP="006A7AA3">
            <w:pPr>
              <w:suppressAutoHyphens/>
              <w:rPr>
                <w:sz w:val="16"/>
                <w:szCs w:val="16"/>
              </w:rPr>
            </w:pPr>
            <w:r w:rsidRPr="0062072B">
              <w:rPr>
                <w:sz w:val="16"/>
                <w:szCs w:val="16"/>
              </w:rPr>
              <w:t>The setting of the Disassociation Timer field conflicts with the definition of the link disablement. Because the AP which is disabled shall not transmit or receive any frame. Please fix this bug</w:t>
            </w:r>
          </w:p>
        </w:tc>
        <w:tc>
          <w:tcPr>
            <w:tcW w:w="2737" w:type="dxa"/>
            <w:shd w:val="clear" w:color="auto" w:fill="auto"/>
            <w:noWrap/>
          </w:tcPr>
          <w:p w14:paraId="011C1603" w14:textId="77777777" w:rsidR="006A7AA3" w:rsidRDefault="006A7AA3" w:rsidP="006A7AA3">
            <w:pPr>
              <w:suppressAutoHyphens/>
              <w:rPr>
                <w:sz w:val="16"/>
                <w:szCs w:val="16"/>
              </w:rPr>
            </w:pPr>
            <w:r w:rsidRPr="0062072B">
              <w:rPr>
                <w:sz w:val="16"/>
                <w:szCs w:val="16"/>
              </w:rPr>
              <w:t>Please revise this bullet as:</w:t>
            </w:r>
          </w:p>
          <w:p w14:paraId="5472FD0F" w14:textId="7398605E" w:rsidR="006A7AA3" w:rsidRPr="00ED6D05" w:rsidRDefault="006A7AA3" w:rsidP="006A7AA3">
            <w:pPr>
              <w:suppressAutoHyphens/>
              <w:rPr>
                <w:sz w:val="16"/>
                <w:szCs w:val="16"/>
              </w:rPr>
            </w:pPr>
            <w:r w:rsidRPr="00D34474">
              <w:rPr>
                <w:sz w:val="16"/>
                <w:szCs w:val="16"/>
              </w:rPr>
              <w:t>The Disassociation Timer field is set to the number of TBTTs of the affiliated AP before it transmits Disassociation frame(s) to the STA(s) receiving the BSS Transition Management Request frame. The Disassociation Timer field value shall point to a TBTT earlier than the time pointed to by the value of the Mapping Switch Time field for the advertised T2LM.</w:t>
            </w:r>
          </w:p>
        </w:tc>
        <w:tc>
          <w:tcPr>
            <w:tcW w:w="2123" w:type="dxa"/>
            <w:shd w:val="clear" w:color="auto" w:fill="auto"/>
          </w:tcPr>
          <w:p w14:paraId="1021C442" w14:textId="77777777" w:rsidR="006A7AA3" w:rsidRPr="00432346" w:rsidRDefault="006A7AA3" w:rsidP="006A7AA3">
            <w:pPr>
              <w:suppressAutoHyphens/>
              <w:rPr>
                <w:b/>
                <w:bCs/>
                <w:sz w:val="16"/>
                <w:szCs w:val="16"/>
              </w:rPr>
            </w:pPr>
            <w:r w:rsidRPr="00432346">
              <w:rPr>
                <w:b/>
                <w:bCs/>
                <w:sz w:val="16"/>
                <w:szCs w:val="16"/>
              </w:rPr>
              <w:t>Revised</w:t>
            </w:r>
          </w:p>
          <w:p w14:paraId="7A72C934" w14:textId="77777777" w:rsidR="006A7AA3" w:rsidRDefault="006A7AA3" w:rsidP="006A7AA3">
            <w:pPr>
              <w:suppressAutoHyphens/>
              <w:rPr>
                <w:sz w:val="16"/>
                <w:szCs w:val="16"/>
              </w:rPr>
            </w:pPr>
          </w:p>
          <w:p w14:paraId="5D76863B" w14:textId="7C11C1AB" w:rsidR="006A7AA3" w:rsidRDefault="006A7AA3" w:rsidP="006A7AA3">
            <w:pPr>
              <w:suppressAutoHyphens/>
              <w:rPr>
                <w:ins w:id="9" w:author="Author"/>
                <w:sz w:val="16"/>
                <w:szCs w:val="16"/>
              </w:rPr>
            </w:pPr>
            <w:r>
              <w:rPr>
                <w:sz w:val="16"/>
                <w:szCs w:val="16"/>
              </w:rPr>
              <w:t>Agree with the comment. The text is revised based on the proposed text.</w:t>
            </w:r>
          </w:p>
          <w:p w14:paraId="27086EC9" w14:textId="77777777" w:rsidR="006A7AA3" w:rsidRDefault="006A7AA3" w:rsidP="006A7AA3">
            <w:pPr>
              <w:suppressAutoHyphens/>
              <w:rPr>
                <w:ins w:id="10" w:author="Author"/>
                <w:sz w:val="16"/>
                <w:szCs w:val="16"/>
              </w:rPr>
            </w:pPr>
          </w:p>
          <w:p w14:paraId="5A631325" w14:textId="4CF0D335" w:rsidR="006A7AA3" w:rsidRPr="0062072B" w:rsidRDefault="006A7AA3" w:rsidP="006A7AA3">
            <w:pPr>
              <w:suppressAutoHyphens/>
              <w:rPr>
                <w:sz w:val="16"/>
                <w:szCs w:val="16"/>
              </w:rPr>
            </w:pPr>
            <w:r>
              <w:rPr>
                <w:b/>
                <w:sz w:val="16"/>
                <w:szCs w:val="16"/>
              </w:rPr>
              <w:t>TGbe editor please implement changes as shown in doc 11-23/1399r</w:t>
            </w:r>
            <w:r w:rsidR="00F3197F">
              <w:rPr>
                <w:b/>
                <w:sz w:val="16"/>
                <w:szCs w:val="16"/>
              </w:rPr>
              <w:t>1</w:t>
            </w:r>
            <w:r>
              <w:rPr>
                <w:b/>
                <w:sz w:val="16"/>
                <w:szCs w:val="16"/>
              </w:rPr>
              <w:t xml:space="preserve"> tagged as 19715.</w:t>
            </w:r>
          </w:p>
        </w:tc>
      </w:tr>
      <w:tr w:rsidR="006A7AA3" w14:paraId="109DBDC8" w14:textId="77777777" w:rsidTr="00BD3C0B">
        <w:trPr>
          <w:trHeight w:val="220"/>
          <w:jc w:val="center"/>
        </w:trPr>
        <w:tc>
          <w:tcPr>
            <w:tcW w:w="746" w:type="dxa"/>
            <w:shd w:val="clear" w:color="auto" w:fill="auto"/>
            <w:noWrap/>
          </w:tcPr>
          <w:p w14:paraId="31155CAF" w14:textId="3AEC2F6C" w:rsidR="006A7AA3" w:rsidRPr="0062072B" w:rsidRDefault="006A7AA3" w:rsidP="006A7AA3">
            <w:pPr>
              <w:suppressAutoHyphens/>
              <w:rPr>
                <w:color w:val="000000" w:themeColor="text1"/>
                <w:sz w:val="16"/>
                <w:szCs w:val="16"/>
              </w:rPr>
            </w:pPr>
            <w:r w:rsidRPr="0062072B">
              <w:rPr>
                <w:sz w:val="16"/>
                <w:szCs w:val="16"/>
              </w:rPr>
              <w:t>19868</w:t>
            </w:r>
          </w:p>
        </w:tc>
        <w:tc>
          <w:tcPr>
            <w:tcW w:w="1316" w:type="dxa"/>
          </w:tcPr>
          <w:p w14:paraId="1B9173BB" w14:textId="11E41BC7" w:rsidR="006A7AA3" w:rsidRPr="0062072B" w:rsidRDefault="006A7AA3" w:rsidP="006A7AA3">
            <w:pPr>
              <w:suppressAutoHyphens/>
              <w:rPr>
                <w:sz w:val="16"/>
                <w:szCs w:val="16"/>
              </w:rPr>
            </w:pPr>
            <w:r w:rsidRPr="0062072B">
              <w:rPr>
                <w:sz w:val="16"/>
                <w:szCs w:val="16"/>
              </w:rPr>
              <w:t>Ming Gan</w:t>
            </w:r>
          </w:p>
        </w:tc>
        <w:tc>
          <w:tcPr>
            <w:tcW w:w="720" w:type="dxa"/>
            <w:shd w:val="clear" w:color="auto" w:fill="auto"/>
            <w:noWrap/>
          </w:tcPr>
          <w:p w14:paraId="3611825C" w14:textId="4EFCC25F"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31</w:t>
            </w:r>
          </w:p>
        </w:tc>
        <w:tc>
          <w:tcPr>
            <w:tcW w:w="900" w:type="dxa"/>
          </w:tcPr>
          <w:p w14:paraId="58C2CA74" w14:textId="57D9853C"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4102D523" w14:textId="77777777" w:rsidR="006A7AA3" w:rsidRDefault="006A7AA3" w:rsidP="006A7AA3">
            <w:pPr>
              <w:suppressAutoHyphens/>
              <w:rPr>
                <w:sz w:val="16"/>
                <w:szCs w:val="16"/>
              </w:rPr>
            </w:pPr>
            <w:r w:rsidRPr="00D34474">
              <w:rPr>
                <w:sz w:val="16"/>
                <w:szCs w:val="16"/>
              </w:rPr>
              <w:t xml:space="preserve">"The Disassociation Timer field value shall point to a TBTT earlier than the time pointed to by the value of the Mapping Switch Time field for the advertised T2LM. Otherwise, it will conflict </w:t>
            </w:r>
            <w:proofErr w:type="gramStart"/>
            <w:r w:rsidRPr="00D34474">
              <w:rPr>
                <w:sz w:val="16"/>
                <w:szCs w:val="16"/>
              </w:rPr>
              <w:t>with  the</w:t>
            </w:r>
            <w:proofErr w:type="gramEnd"/>
            <w:r w:rsidRPr="00D34474">
              <w:rPr>
                <w:sz w:val="16"/>
                <w:szCs w:val="16"/>
              </w:rPr>
              <w:t xml:space="preserve"> following text:</w:t>
            </w:r>
          </w:p>
          <w:p w14:paraId="43DDA579" w14:textId="691EA6C3" w:rsidR="006A7AA3" w:rsidRPr="00ED6D05" w:rsidRDefault="006A7AA3" w:rsidP="006A7AA3">
            <w:pPr>
              <w:suppressAutoHyphens/>
              <w:rPr>
                <w:sz w:val="16"/>
                <w:szCs w:val="16"/>
              </w:rPr>
            </w:pPr>
            <w:r w:rsidRPr="00D34474">
              <w:rPr>
                <w:sz w:val="16"/>
                <w:szCs w:val="16"/>
              </w:rPr>
              <w:t>"The AP affiliated with an AP MLD that is operating on that link shall not transmit any frame to any of the non-AP STAs affiliated with its associated non-AP MLD (see 35.3.7.2.1 (General))."</w:t>
            </w:r>
          </w:p>
        </w:tc>
        <w:tc>
          <w:tcPr>
            <w:tcW w:w="2737" w:type="dxa"/>
            <w:shd w:val="clear" w:color="auto" w:fill="auto"/>
            <w:noWrap/>
          </w:tcPr>
          <w:p w14:paraId="2921EAED" w14:textId="06BDCACA" w:rsidR="006A7AA3" w:rsidRPr="00ED6D05" w:rsidRDefault="006A7AA3" w:rsidP="006A7AA3">
            <w:pPr>
              <w:suppressAutoHyphens/>
              <w:rPr>
                <w:sz w:val="16"/>
                <w:szCs w:val="16"/>
              </w:rPr>
            </w:pPr>
            <w:r w:rsidRPr="00D34474">
              <w:rPr>
                <w:sz w:val="16"/>
                <w:szCs w:val="16"/>
              </w:rPr>
              <w:t>As in comment.</w:t>
            </w:r>
          </w:p>
        </w:tc>
        <w:tc>
          <w:tcPr>
            <w:tcW w:w="2123" w:type="dxa"/>
            <w:shd w:val="clear" w:color="auto" w:fill="auto"/>
          </w:tcPr>
          <w:p w14:paraId="2A5B8AEC" w14:textId="77777777" w:rsidR="006A7AA3" w:rsidRPr="00432346" w:rsidRDefault="006A7AA3" w:rsidP="006A7AA3">
            <w:pPr>
              <w:suppressAutoHyphens/>
              <w:rPr>
                <w:b/>
                <w:bCs/>
                <w:sz w:val="16"/>
                <w:szCs w:val="16"/>
              </w:rPr>
            </w:pPr>
            <w:r w:rsidRPr="00432346">
              <w:rPr>
                <w:b/>
                <w:bCs/>
                <w:sz w:val="16"/>
                <w:szCs w:val="16"/>
              </w:rPr>
              <w:t>Revised</w:t>
            </w:r>
          </w:p>
          <w:p w14:paraId="14ED3E61" w14:textId="77777777" w:rsidR="006A7AA3" w:rsidRDefault="006A7AA3" w:rsidP="006A7AA3">
            <w:pPr>
              <w:suppressAutoHyphens/>
              <w:rPr>
                <w:sz w:val="16"/>
                <w:szCs w:val="16"/>
              </w:rPr>
            </w:pPr>
          </w:p>
          <w:p w14:paraId="6C7EBD04" w14:textId="77777777" w:rsidR="006A7AA3" w:rsidRDefault="006A7AA3" w:rsidP="006A7AA3">
            <w:pPr>
              <w:suppressAutoHyphens/>
              <w:rPr>
                <w:ins w:id="11" w:author="Author"/>
                <w:sz w:val="16"/>
                <w:szCs w:val="16"/>
              </w:rPr>
            </w:pPr>
            <w:r>
              <w:rPr>
                <w:sz w:val="16"/>
                <w:szCs w:val="16"/>
              </w:rPr>
              <w:t>Agree with the comment. The text is revised based on the proposed text.</w:t>
            </w:r>
          </w:p>
          <w:p w14:paraId="552641FB" w14:textId="77777777" w:rsidR="006A7AA3" w:rsidRDefault="006A7AA3" w:rsidP="006A7AA3">
            <w:pPr>
              <w:suppressAutoHyphens/>
              <w:rPr>
                <w:ins w:id="12" w:author="Author"/>
                <w:sz w:val="16"/>
                <w:szCs w:val="16"/>
              </w:rPr>
            </w:pPr>
          </w:p>
          <w:p w14:paraId="2F469099" w14:textId="77777777" w:rsidR="006A7AA3" w:rsidRDefault="006A7AA3" w:rsidP="006A7AA3">
            <w:pPr>
              <w:suppressAutoHyphens/>
              <w:rPr>
                <w:b/>
                <w:sz w:val="16"/>
                <w:szCs w:val="16"/>
              </w:rPr>
            </w:pPr>
          </w:p>
          <w:p w14:paraId="153E4304" w14:textId="2BF5995D" w:rsidR="006A7AA3" w:rsidRPr="0062072B" w:rsidRDefault="006A7AA3" w:rsidP="006A7AA3">
            <w:pPr>
              <w:suppressAutoHyphens/>
              <w:rPr>
                <w:sz w:val="16"/>
                <w:szCs w:val="16"/>
              </w:rPr>
            </w:pPr>
            <w:r>
              <w:rPr>
                <w:b/>
                <w:sz w:val="16"/>
                <w:szCs w:val="16"/>
              </w:rPr>
              <w:t>TGbe editor please implement changes as shown in doc 11-23/1399r</w:t>
            </w:r>
            <w:r w:rsidR="00F3197F">
              <w:rPr>
                <w:b/>
                <w:sz w:val="16"/>
                <w:szCs w:val="16"/>
              </w:rPr>
              <w:t>1</w:t>
            </w:r>
            <w:r>
              <w:rPr>
                <w:b/>
                <w:sz w:val="16"/>
                <w:szCs w:val="16"/>
              </w:rPr>
              <w:t xml:space="preserve"> tagged as 19715.</w:t>
            </w:r>
          </w:p>
        </w:tc>
      </w:tr>
      <w:tr w:rsidR="006A7AA3" w14:paraId="4B757AF2" w14:textId="77777777" w:rsidTr="00BD3C0B">
        <w:trPr>
          <w:trHeight w:val="220"/>
          <w:jc w:val="center"/>
        </w:trPr>
        <w:tc>
          <w:tcPr>
            <w:tcW w:w="746" w:type="dxa"/>
            <w:shd w:val="clear" w:color="auto" w:fill="auto"/>
            <w:noWrap/>
          </w:tcPr>
          <w:p w14:paraId="08751D1A" w14:textId="770A5717" w:rsidR="006A7AA3" w:rsidRPr="0062072B" w:rsidRDefault="006A7AA3" w:rsidP="006A7AA3">
            <w:pPr>
              <w:suppressAutoHyphens/>
              <w:rPr>
                <w:color w:val="000000" w:themeColor="text1"/>
                <w:sz w:val="16"/>
                <w:szCs w:val="16"/>
              </w:rPr>
            </w:pPr>
            <w:r w:rsidRPr="0062072B">
              <w:rPr>
                <w:sz w:val="16"/>
                <w:szCs w:val="16"/>
              </w:rPr>
              <w:t>20051</w:t>
            </w:r>
          </w:p>
        </w:tc>
        <w:tc>
          <w:tcPr>
            <w:tcW w:w="1316" w:type="dxa"/>
          </w:tcPr>
          <w:p w14:paraId="0FEA13B0" w14:textId="62BBF73A" w:rsidR="006A7AA3" w:rsidRPr="0062072B" w:rsidRDefault="006A7AA3" w:rsidP="006A7AA3">
            <w:pPr>
              <w:suppressAutoHyphens/>
              <w:rPr>
                <w:sz w:val="16"/>
                <w:szCs w:val="16"/>
              </w:rPr>
            </w:pPr>
            <w:r w:rsidRPr="0062072B">
              <w:rPr>
                <w:sz w:val="16"/>
                <w:szCs w:val="16"/>
              </w:rPr>
              <w:t>Binita Gupta</w:t>
            </w:r>
          </w:p>
        </w:tc>
        <w:tc>
          <w:tcPr>
            <w:tcW w:w="720" w:type="dxa"/>
            <w:shd w:val="clear" w:color="auto" w:fill="auto"/>
            <w:noWrap/>
          </w:tcPr>
          <w:p w14:paraId="220204FB" w14:textId="57005D13"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32</w:t>
            </w:r>
          </w:p>
        </w:tc>
        <w:tc>
          <w:tcPr>
            <w:tcW w:w="900" w:type="dxa"/>
          </w:tcPr>
          <w:p w14:paraId="4285D3F2" w14:textId="4ED93A9E"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2320BEB0" w14:textId="47517923" w:rsidR="006A7AA3" w:rsidRPr="00ED6D05" w:rsidRDefault="006A7AA3" w:rsidP="006A7AA3">
            <w:pPr>
              <w:suppressAutoHyphens/>
              <w:rPr>
                <w:sz w:val="16"/>
                <w:szCs w:val="16"/>
              </w:rPr>
            </w:pPr>
            <w:r w:rsidRPr="00D34474">
              <w:rPr>
                <w:sz w:val="16"/>
                <w:szCs w:val="16"/>
              </w:rPr>
              <w:t>"The Disassociation frame(s) are transmitted to the non-MLD non-AP STAs as captured by this existing text ""Once the disassociation timer is 0, the affiliated AP should follow the procedure in 11.3.6.8 (AP, AP</w:t>
            </w:r>
            <w:r>
              <w:rPr>
                <w:sz w:val="16"/>
                <w:szCs w:val="16"/>
              </w:rPr>
              <w:t xml:space="preserve"> </w:t>
            </w:r>
            <w:r w:rsidRPr="00D34474">
              <w:rPr>
                <w:sz w:val="16"/>
                <w:szCs w:val="16"/>
              </w:rPr>
              <w:t>MLD, or PCP disassociation initiation procedure) to transmit Disassociation frames to all associated</w:t>
            </w:r>
            <w:r>
              <w:rPr>
                <w:sz w:val="16"/>
                <w:szCs w:val="16"/>
              </w:rPr>
              <w:t xml:space="preserve"> </w:t>
            </w:r>
            <w:r w:rsidRPr="00D34474">
              <w:rPr>
                <w:sz w:val="16"/>
                <w:szCs w:val="16"/>
              </w:rPr>
              <w:t>non-MLD non-AP STAs (i.e., that are not affiliated with a non-AP MLD)."</w:t>
            </w:r>
          </w:p>
        </w:tc>
        <w:tc>
          <w:tcPr>
            <w:tcW w:w="2737" w:type="dxa"/>
            <w:shd w:val="clear" w:color="auto" w:fill="auto"/>
            <w:noWrap/>
          </w:tcPr>
          <w:p w14:paraId="3A401C43" w14:textId="0DC07ABE" w:rsidR="006A7AA3" w:rsidRPr="00ED6D05" w:rsidRDefault="006A7AA3" w:rsidP="006A7AA3">
            <w:pPr>
              <w:suppressAutoHyphens/>
              <w:rPr>
                <w:sz w:val="16"/>
                <w:szCs w:val="16"/>
              </w:rPr>
            </w:pPr>
            <w:r w:rsidRPr="00D34474">
              <w:rPr>
                <w:sz w:val="16"/>
                <w:szCs w:val="16"/>
              </w:rPr>
              <w:t>Change 'STA(s)' to 'non-MLD non-AP STA(s)'</w:t>
            </w:r>
          </w:p>
        </w:tc>
        <w:tc>
          <w:tcPr>
            <w:tcW w:w="2123" w:type="dxa"/>
            <w:shd w:val="clear" w:color="auto" w:fill="auto"/>
          </w:tcPr>
          <w:p w14:paraId="586AB120" w14:textId="77777777" w:rsidR="006A7AA3" w:rsidRPr="00432346" w:rsidRDefault="006A7AA3" w:rsidP="006A7AA3">
            <w:pPr>
              <w:suppressAutoHyphens/>
              <w:rPr>
                <w:b/>
                <w:bCs/>
                <w:sz w:val="16"/>
                <w:szCs w:val="16"/>
              </w:rPr>
            </w:pPr>
            <w:r w:rsidRPr="00432346">
              <w:rPr>
                <w:b/>
                <w:bCs/>
                <w:sz w:val="16"/>
                <w:szCs w:val="16"/>
              </w:rPr>
              <w:t>Revised</w:t>
            </w:r>
          </w:p>
          <w:p w14:paraId="101A0B1E" w14:textId="77777777" w:rsidR="006A7AA3" w:rsidRDefault="006A7AA3" w:rsidP="006A7AA3">
            <w:pPr>
              <w:suppressAutoHyphens/>
              <w:rPr>
                <w:sz w:val="16"/>
                <w:szCs w:val="16"/>
              </w:rPr>
            </w:pPr>
          </w:p>
          <w:p w14:paraId="5229465A" w14:textId="5192C317" w:rsidR="006A7AA3" w:rsidRDefault="006A7AA3" w:rsidP="006A7AA3">
            <w:pPr>
              <w:suppressAutoHyphens/>
              <w:rPr>
                <w:ins w:id="13" w:author="Author"/>
                <w:sz w:val="16"/>
                <w:szCs w:val="16"/>
              </w:rPr>
            </w:pPr>
            <w:r>
              <w:rPr>
                <w:sz w:val="16"/>
                <w:szCs w:val="16"/>
              </w:rPr>
              <w:t>Agree with the comment. The individually addressed Disassociation frame(s) should be sent to the non-MLD non-AP STA(s). Also, if a broadcast Disassociation frame is sent, the associated non-AP MLDs that are operating on the link to be disabled will ignore this frame.</w:t>
            </w:r>
          </w:p>
          <w:p w14:paraId="147CDD57" w14:textId="77777777" w:rsidR="006A7AA3" w:rsidRDefault="006A7AA3" w:rsidP="006A7AA3">
            <w:pPr>
              <w:suppressAutoHyphens/>
              <w:rPr>
                <w:ins w:id="14" w:author="Author"/>
                <w:sz w:val="16"/>
                <w:szCs w:val="16"/>
              </w:rPr>
            </w:pPr>
          </w:p>
          <w:p w14:paraId="154402A3" w14:textId="77777777" w:rsidR="006A7AA3" w:rsidRDefault="006A7AA3" w:rsidP="006A7AA3">
            <w:pPr>
              <w:suppressAutoHyphens/>
              <w:rPr>
                <w:b/>
                <w:sz w:val="16"/>
                <w:szCs w:val="16"/>
              </w:rPr>
            </w:pPr>
          </w:p>
          <w:p w14:paraId="48890444" w14:textId="67D6B072" w:rsidR="006A7AA3" w:rsidRPr="0062072B" w:rsidRDefault="006A7AA3" w:rsidP="006A7AA3">
            <w:pPr>
              <w:suppressAutoHyphens/>
              <w:rPr>
                <w:sz w:val="16"/>
                <w:szCs w:val="16"/>
              </w:rPr>
            </w:pPr>
            <w:r>
              <w:rPr>
                <w:b/>
                <w:sz w:val="16"/>
                <w:szCs w:val="16"/>
              </w:rPr>
              <w:t>TGbe editor please implement changes as shown in doc 11-23/1399r</w:t>
            </w:r>
            <w:r w:rsidR="00F3197F">
              <w:rPr>
                <w:b/>
                <w:sz w:val="16"/>
                <w:szCs w:val="16"/>
              </w:rPr>
              <w:t>1</w:t>
            </w:r>
            <w:r>
              <w:rPr>
                <w:b/>
                <w:sz w:val="16"/>
                <w:szCs w:val="16"/>
              </w:rPr>
              <w:t xml:space="preserve"> tagged as 20051.</w:t>
            </w:r>
          </w:p>
        </w:tc>
      </w:tr>
      <w:tr w:rsidR="006A7AA3" w14:paraId="49DE9BC2" w14:textId="77777777" w:rsidTr="00BD3C0B">
        <w:trPr>
          <w:trHeight w:val="220"/>
          <w:jc w:val="center"/>
        </w:trPr>
        <w:tc>
          <w:tcPr>
            <w:tcW w:w="746" w:type="dxa"/>
            <w:shd w:val="clear" w:color="auto" w:fill="auto"/>
            <w:noWrap/>
          </w:tcPr>
          <w:p w14:paraId="20E22CAF" w14:textId="26BF44DC" w:rsidR="006A7AA3" w:rsidRPr="0062072B" w:rsidRDefault="006A7AA3" w:rsidP="006A7AA3">
            <w:pPr>
              <w:suppressAutoHyphens/>
              <w:rPr>
                <w:color w:val="00B050"/>
                <w:sz w:val="16"/>
                <w:szCs w:val="16"/>
              </w:rPr>
            </w:pPr>
            <w:r w:rsidRPr="0062072B">
              <w:rPr>
                <w:sz w:val="16"/>
                <w:szCs w:val="16"/>
              </w:rPr>
              <w:t>19716</w:t>
            </w:r>
          </w:p>
        </w:tc>
        <w:tc>
          <w:tcPr>
            <w:tcW w:w="1316" w:type="dxa"/>
          </w:tcPr>
          <w:p w14:paraId="1FD8ED96" w14:textId="12C185B0" w:rsidR="006A7AA3" w:rsidRPr="0062072B" w:rsidRDefault="006A7AA3" w:rsidP="006A7AA3">
            <w:pPr>
              <w:suppressAutoHyphens/>
              <w:rPr>
                <w:sz w:val="16"/>
                <w:szCs w:val="16"/>
              </w:rPr>
            </w:pPr>
            <w:r w:rsidRPr="0062072B">
              <w:rPr>
                <w:sz w:val="16"/>
                <w:szCs w:val="16"/>
              </w:rPr>
              <w:t>Arik Klein</w:t>
            </w:r>
          </w:p>
        </w:tc>
        <w:tc>
          <w:tcPr>
            <w:tcW w:w="720" w:type="dxa"/>
            <w:shd w:val="clear" w:color="auto" w:fill="auto"/>
            <w:noWrap/>
          </w:tcPr>
          <w:p w14:paraId="601F5192" w14:textId="17534D64" w:rsidR="006A7AA3" w:rsidRPr="00ED6D05" w:rsidRDefault="006A7AA3" w:rsidP="006A7AA3">
            <w:pPr>
              <w:suppressAutoHyphens/>
              <w:rPr>
                <w:sz w:val="16"/>
                <w:szCs w:val="16"/>
              </w:rPr>
            </w:pPr>
            <w:r w:rsidRPr="0062072B">
              <w:rPr>
                <w:sz w:val="16"/>
                <w:szCs w:val="16"/>
              </w:rPr>
              <w:t>528</w:t>
            </w:r>
            <w:r>
              <w:rPr>
                <w:sz w:val="16"/>
                <w:szCs w:val="16"/>
              </w:rPr>
              <w:t>/</w:t>
            </w:r>
            <w:r w:rsidRPr="0062072B">
              <w:rPr>
                <w:sz w:val="16"/>
                <w:szCs w:val="16"/>
              </w:rPr>
              <w:t>35</w:t>
            </w:r>
          </w:p>
        </w:tc>
        <w:tc>
          <w:tcPr>
            <w:tcW w:w="900" w:type="dxa"/>
          </w:tcPr>
          <w:p w14:paraId="2C892778" w14:textId="73F6119C" w:rsidR="006A7AA3" w:rsidRPr="00ED6D05" w:rsidRDefault="006A7AA3" w:rsidP="006A7AA3">
            <w:pPr>
              <w:suppressAutoHyphens/>
              <w:rPr>
                <w:sz w:val="16"/>
                <w:szCs w:val="16"/>
              </w:rPr>
            </w:pPr>
            <w:r w:rsidRPr="0062072B">
              <w:rPr>
                <w:sz w:val="16"/>
                <w:szCs w:val="16"/>
              </w:rPr>
              <w:t>35.3.7.5.2</w:t>
            </w:r>
          </w:p>
        </w:tc>
        <w:tc>
          <w:tcPr>
            <w:tcW w:w="2790" w:type="dxa"/>
            <w:shd w:val="clear" w:color="auto" w:fill="auto"/>
            <w:noWrap/>
          </w:tcPr>
          <w:p w14:paraId="24BBE516" w14:textId="33F01643" w:rsidR="006A7AA3" w:rsidRPr="00ED6D05" w:rsidRDefault="006A7AA3" w:rsidP="006A7AA3">
            <w:pPr>
              <w:suppressAutoHyphens/>
              <w:rPr>
                <w:sz w:val="16"/>
                <w:szCs w:val="16"/>
              </w:rPr>
            </w:pPr>
            <w:r w:rsidRPr="00D34474">
              <w:rPr>
                <w:sz w:val="16"/>
                <w:szCs w:val="16"/>
              </w:rPr>
              <w:t>If the BSS Transition Candidate List Entries field is included, need to set the corresponding indication in the Request Mode field - by setting the "Preferred Candidate List Included" field to 1.</w:t>
            </w:r>
          </w:p>
        </w:tc>
        <w:tc>
          <w:tcPr>
            <w:tcW w:w="2737" w:type="dxa"/>
            <w:shd w:val="clear" w:color="auto" w:fill="auto"/>
            <w:noWrap/>
          </w:tcPr>
          <w:p w14:paraId="57504333" w14:textId="1C92C8C8" w:rsidR="006A7AA3" w:rsidRPr="00ED6D05" w:rsidRDefault="006A7AA3" w:rsidP="006A7AA3">
            <w:pPr>
              <w:suppressAutoHyphens/>
              <w:rPr>
                <w:sz w:val="16"/>
                <w:szCs w:val="16"/>
              </w:rPr>
            </w:pPr>
            <w:r w:rsidRPr="00D34474">
              <w:rPr>
                <w:sz w:val="16"/>
                <w:szCs w:val="16"/>
              </w:rPr>
              <w:t>Please revise the sentence that describes the settings of the Request Mode field (P528L27) with the following: "The Preferred Candidate List Included field shall be set to 1 if the BSS Transition Candidate List Entries field is added"</w:t>
            </w:r>
          </w:p>
        </w:tc>
        <w:tc>
          <w:tcPr>
            <w:tcW w:w="2123" w:type="dxa"/>
            <w:shd w:val="clear" w:color="auto" w:fill="auto"/>
          </w:tcPr>
          <w:p w14:paraId="01AE0588" w14:textId="77777777" w:rsidR="006A7AA3" w:rsidRPr="00432346" w:rsidRDefault="006A7AA3" w:rsidP="006A7AA3">
            <w:pPr>
              <w:suppressAutoHyphens/>
              <w:rPr>
                <w:b/>
                <w:bCs/>
                <w:sz w:val="16"/>
                <w:szCs w:val="16"/>
              </w:rPr>
            </w:pPr>
            <w:r w:rsidRPr="00432346">
              <w:rPr>
                <w:b/>
                <w:bCs/>
                <w:sz w:val="16"/>
                <w:szCs w:val="16"/>
              </w:rPr>
              <w:t>Revised</w:t>
            </w:r>
          </w:p>
          <w:p w14:paraId="0C16E416" w14:textId="77777777" w:rsidR="006A7AA3" w:rsidRDefault="006A7AA3" w:rsidP="006A7AA3">
            <w:pPr>
              <w:suppressAutoHyphens/>
              <w:rPr>
                <w:sz w:val="16"/>
                <w:szCs w:val="16"/>
              </w:rPr>
            </w:pPr>
          </w:p>
          <w:p w14:paraId="6538E3E1" w14:textId="21E7EA40" w:rsidR="006A7AA3" w:rsidRDefault="006A7AA3" w:rsidP="006A7AA3">
            <w:pPr>
              <w:suppressAutoHyphens/>
              <w:rPr>
                <w:sz w:val="16"/>
                <w:szCs w:val="16"/>
              </w:rPr>
            </w:pPr>
            <w:r>
              <w:rPr>
                <w:sz w:val="16"/>
                <w:szCs w:val="16"/>
              </w:rPr>
              <w:t xml:space="preserve">Agree with the comment. The Preferred </w:t>
            </w:r>
            <w:r w:rsidRPr="00A3246D">
              <w:rPr>
                <w:sz w:val="16"/>
                <w:szCs w:val="16"/>
              </w:rPr>
              <w:t>Candidate List Included field</w:t>
            </w:r>
            <w:r>
              <w:rPr>
                <w:sz w:val="16"/>
                <w:szCs w:val="16"/>
              </w:rPr>
              <w:t xml:space="preserve"> should be</w:t>
            </w:r>
            <w:r w:rsidRPr="00A3246D">
              <w:rPr>
                <w:sz w:val="16"/>
                <w:szCs w:val="16"/>
              </w:rPr>
              <w:t xml:space="preserve"> set according to </w:t>
            </w:r>
            <w:r>
              <w:rPr>
                <w:sz w:val="16"/>
                <w:szCs w:val="16"/>
              </w:rPr>
              <w:t xml:space="preserve">the rules in </w:t>
            </w:r>
            <w:r w:rsidRPr="00A3246D">
              <w:rPr>
                <w:sz w:val="16"/>
                <w:szCs w:val="16"/>
              </w:rPr>
              <w:t>9.6.13.9 (BSS Transition Management Request frame format)</w:t>
            </w:r>
            <w:r>
              <w:rPr>
                <w:sz w:val="16"/>
                <w:szCs w:val="16"/>
              </w:rPr>
              <w:t>, not only to 1.</w:t>
            </w:r>
          </w:p>
          <w:p w14:paraId="3BC8E06F" w14:textId="77777777" w:rsidR="006A7AA3" w:rsidRDefault="006A7AA3" w:rsidP="006A7AA3">
            <w:pPr>
              <w:suppressAutoHyphens/>
              <w:rPr>
                <w:b/>
                <w:sz w:val="16"/>
                <w:szCs w:val="16"/>
              </w:rPr>
            </w:pPr>
          </w:p>
          <w:p w14:paraId="3D2EDCEF" w14:textId="4082D4AB" w:rsidR="006A7AA3" w:rsidRPr="0062072B" w:rsidRDefault="006A7AA3" w:rsidP="006A7AA3">
            <w:pPr>
              <w:suppressAutoHyphens/>
              <w:rPr>
                <w:sz w:val="16"/>
                <w:szCs w:val="16"/>
              </w:rPr>
            </w:pPr>
            <w:r>
              <w:rPr>
                <w:b/>
                <w:sz w:val="16"/>
                <w:szCs w:val="16"/>
              </w:rPr>
              <w:t>TGbe editor please implement changes as shown in doc 11-23/1399r</w:t>
            </w:r>
            <w:r w:rsidR="00F3197F">
              <w:rPr>
                <w:b/>
                <w:sz w:val="16"/>
                <w:szCs w:val="16"/>
              </w:rPr>
              <w:t>1</w:t>
            </w:r>
            <w:r>
              <w:rPr>
                <w:b/>
                <w:sz w:val="16"/>
                <w:szCs w:val="16"/>
              </w:rPr>
              <w:t xml:space="preserve"> tagged as 19435.</w:t>
            </w:r>
          </w:p>
        </w:tc>
      </w:tr>
    </w:tbl>
    <w:p w14:paraId="6E2F674F" w14:textId="330C3BB4" w:rsidR="00D602FB" w:rsidRDefault="0086275A" w:rsidP="00FD2625">
      <w:pPr>
        <w:pStyle w:val="H2"/>
        <w:rPr>
          <w:sz w:val="20"/>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4844DD">
        <w:rPr>
          <w:rFonts w:ascii="Times New Roman" w:hAnsi="Times New Roman" w:cs="Times New Roman"/>
          <w:bCs w:val="0"/>
          <w:i/>
          <w:iCs/>
          <w:color w:val="auto"/>
          <w:w w:val="100"/>
          <w:sz w:val="20"/>
          <w:highlight w:val="yellow"/>
          <w:lang w:val="en-GB"/>
        </w:rPr>
        <w:t>4</w:t>
      </w:r>
      <w:r w:rsidR="003E1769">
        <w:rPr>
          <w:rFonts w:ascii="Times New Roman" w:hAnsi="Times New Roman" w:cs="Times New Roman"/>
          <w:bCs w:val="0"/>
          <w:i/>
          <w:iCs/>
          <w:color w:val="auto"/>
          <w:w w:val="100"/>
          <w:sz w:val="20"/>
          <w:highlight w:val="yellow"/>
          <w:lang w:val="en-GB"/>
        </w:rPr>
        <w:t>.0</w:t>
      </w:r>
      <w:r w:rsidR="007937F0">
        <w:rPr>
          <w:rFonts w:ascii="Times New Roman" w:hAnsi="Times New Roman" w:cs="Times New Roman"/>
          <w:bCs w:val="0"/>
          <w:i/>
          <w:iCs/>
          <w:color w:val="auto"/>
          <w:w w:val="100"/>
          <w:sz w:val="20"/>
          <w:highlight w:val="yellow"/>
          <w:lang w:val="en-GB"/>
        </w:rPr>
        <w:t xml:space="preserve"> and REVme D</w:t>
      </w:r>
      <w:bookmarkStart w:id="15" w:name="6.3.8.2.1_Function"/>
      <w:bookmarkStart w:id="16" w:name="6.3.8.2.2_Semantics_of_the_service_primi"/>
      <w:bookmarkEnd w:id="15"/>
      <w:bookmarkEnd w:id="16"/>
      <w:r w:rsidR="004844DD">
        <w:rPr>
          <w:rFonts w:ascii="Times New Roman" w:hAnsi="Times New Roman" w:cs="Times New Roman"/>
          <w:bCs w:val="0"/>
          <w:i/>
          <w:iCs/>
          <w:color w:val="auto"/>
          <w:w w:val="100"/>
          <w:sz w:val="20"/>
          <w:highlight w:val="yellow"/>
          <w:lang w:val="en-GB"/>
        </w:rPr>
        <w:t>3.0</w:t>
      </w:r>
    </w:p>
    <w:p w14:paraId="032841B0" w14:textId="3A6CA912" w:rsidR="004844DD" w:rsidRDefault="004844DD" w:rsidP="004844DD">
      <w:pPr>
        <w:pStyle w:val="Heading6"/>
        <w:keepNext w:val="0"/>
        <w:keepLines w:val="0"/>
        <w:tabs>
          <w:tab w:val="left" w:pos="937"/>
        </w:tabs>
        <w:kinsoku w:val="0"/>
        <w:overflowPunct w:val="0"/>
        <w:spacing w:before="102"/>
        <w:ind w:left="159"/>
        <w:rPr>
          <w:rFonts w:ascii="Arial" w:eastAsiaTheme="minorEastAsia" w:hAnsi="Arial" w:cs="Arial"/>
          <w:b/>
          <w:bCs/>
          <w:color w:val="auto"/>
          <w:sz w:val="20"/>
          <w:szCs w:val="20"/>
        </w:rPr>
      </w:pPr>
    </w:p>
    <w:p w14:paraId="7A079CC4" w14:textId="77777777" w:rsidR="004844DD" w:rsidRPr="004844DD" w:rsidRDefault="004844DD" w:rsidP="004844DD">
      <w:pPr>
        <w:pStyle w:val="ListParagraph"/>
        <w:numPr>
          <w:ilvl w:val="3"/>
          <w:numId w:val="11"/>
        </w:numPr>
        <w:tabs>
          <w:tab w:val="left" w:pos="993"/>
        </w:tabs>
        <w:kinsoku w:val="0"/>
        <w:overflowPunct w:val="0"/>
        <w:ind w:left="993" w:hanging="993"/>
        <w:rPr>
          <w:rFonts w:ascii="Arial" w:hAnsi="Arial" w:cs="Arial"/>
          <w:b/>
          <w:bCs/>
          <w:sz w:val="20"/>
          <w:szCs w:val="20"/>
        </w:rPr>
      </w:pPr>
      <w:r>
        <w:rPr>
          <w:rFonts w:ascii="Arial" w:hAnsi="Arial" w:cs="Arial"/>
          <w:b/>
          <w:bCs/>
          <w:sz w:val="20"/>
          <w:szCs w:val="20"/>
        </w:rPr>
        <w:t>BSS</w:t>
      </w:r>
      <w:r w:rsidRPr="004844DD">
        <w:rPr>
          <w:rFonts w:ascii="Arial" w:hAnsi="Arial" w:cs="Arial"/>
          <w:b/>
          <w:bCs/>
          <w:sz w:val="20"/>
          <w:szCs w:val="20"/>
        </w:rPr>
        <w:t xml:space="preserve"> </w:t>
      </w:r>
      <w:r>
        <w:rPr>
          <w:rFonts w:ascii="Arial" w:hAnsi="Arial" w:cs="Arial"/>
          <w:b/>
          <w:bCs/>
          <w:sz w:val="20"/>
          <w:szCs w:val="20"/>
        </w:rPr>
        <w:t>Transition</w:t>
      </w:r>
      <w:r w:rsidRPr="004844DD">
        <w:rPr>
          <w:rFonts w:ascii="Arial" w:hAnsi="Arial" w:cs="Arial"/>
          <w:b/>
          <w:bCs/>
          <w:sz w:val="20"/>
          <w:szCs w:val="20"/>
        </w:rPr>
        <w:t xml:space="preserve"> </w:t>
      </w:r>
      <w:r>
        <w:rPr>
          <w:rFonts w:ascii="Arial" w:hAnsi="Arial" w:cs="Arial"/>
          <w:b/>
          <w:bCs/>
          <w:sz w:val="20"/>
          <w:szCs w:val="20"/>
        </w:rPr>
        <w:t>Management</w:t>
      </w:r>
      <w:r w:rsidRPr="004844DD">
        <w:rPr>
          <w:rFonts w:ascii="Arial" w:hAnsi="Arial" w:cs="Arial"/>
          <w:b/>
          <w:bCs/>
          <w:sz w:val="20"/>
          <w:szCs w:val="20"/>
        </w:rPr>
        <w:t xml:space="preserve"> </w:t>
      </w:r>
      <w:r>
        <w:rPr>
          <w:rFonts w:ascii="Arial" w:hAnsi="Arial" w:cs="Arial"/>
          <w:b/>
          <w:bCs/>
          <w:sz w:val="20"/>
          <w:szCs w:val="20"/>
        </w:rPr>
        <w:t>Request</w:t>
      </w:r>
      <w:r w:rsidRPr="004844DD">
        <w:rPr>
          <w:rFonts w:ascii="Arial" w:hAnsi="Arial" w:cs="Arial"/>
          <w:b/>
          <w:bCs/>
          <w:sz w:val="20"/>
          <w:szCs w:val="20"/>
        </w:rPr>
        <w:t xml:space="preserve"> </w:t>
      </w:r>
      <w:r>
        <w:rPr>
          <w:rFonts w:ascii="Arial" w:hAnsi="Arial" w:cs="Arial"/>
          <w:b/>
          <w:bCs/>
          <w:sz w:val="20"/>
          <w:szCs w:val="20"/>
        </w:rPr>
        <w:t>frame</w:t>
      </w:r>
      <w:r w:rsidRPr="004844DD">
        <w:rPr>
          <w:rFonts w:ascii="Arial" w:hAnsi="Arial" w:cs="Arial"/>
          <w:b/>
          <w:bCs/>
          <w:sz w:val="20"/>
          <w:szCs w:val="20"/>
        </w:rPr>
        <w:t xml:space="preserve"> format</w:t>
      </w:r>
    </w:p>
    <w:p w14:paraId="111613BA" w14:textId="77777777" w:rsidR="004844DD" w:rsidRDefault="004844DD" w:rsidP="004844DD">
      <w:pPr>
        <w:pStyle w:val="BodyText"/>
        <w:kinsoku w:val="0"/>
        <w:overflowPunct w:val="0"/>
        <w:spacing w:before="6"/>
        <w:rPr>
          <w:rFonts w:ascii="Arial" w:hAnsi="Arial" w:cs="Arial"/>
          <w:b/>
          <w:bCs/>
          <w:sz w:val="21"/>
          <w:szCs w:val="21"/>
        </w:rPr>
      </w:pPr>
    </w:p>
    <w:p w14:paraId="16FF7840" w14:textId="33BF5BFA" w:rsidR="004844DD" w:rsidRDefault="004844DD" w:rsidP="004844DD">
      <w:pPr>
        <w:pStyle w:val="Heading2"/>
        <w:kinsoku w:val="0"/>
        <w:overflowPunct w:val="0"/>
        <w:ind w:left="159" w:firstLine="6"/>
        <w:jc w:val="left"/>
        <w:rPr>
          <w:spacing w:val="-2"/>
        </w:rPr>
      </w:pPr>
      <w:r w:rsidRPr="004844DD">
        <w:rPr>
          <w:highlight w:val="yellow"/>
        </w:rPr>
        <w:t xml:space="preserve">Update </w:t>
      </w:r>
      <w:hyperlink w:anchor="bookmark284" w:history="1">
        <w:r w:rsidRPr="004844DD">
          <w:rPr>
            <w:highlight w:val="yellow"/>
          </w:rPr>
          <w:t>Figure</w:t>
        </w:r>
        <w:r w:rsidRPr="004844DD">
          <w:rPr>
            <w:spacing w:val="-4"/>
            <w:highlight w:val="yellow"/>
          </w:rPr>
          <w:t xml:space="preserve"> </w:t>
        </w:r>
        <w:r w:rsidRPr="004844DD">
          <w:rPr>
            <w:highlight w:val="yellow"/>
          </w:rPr>
          <w:t>9-1152 (Request Mode field</w:t>
        </w:r>
      </w:hyperlink>
      <w:r w:rsidRPr="004844DD">
        <w:rPr>
          <w:highlight w:val="yellow"/>
        </w:rPr>
        <w:t xml:space="preserve"> </w:t>
      </w:r>
      <w:hyperlink w:anchor="bookmark284" w:history="1">
        <w:r w:rsidRPr="004844DD">
          <w:rPr>
            <w:highlight w:val="yellow"/>
          </w:rPr>
          <w:t>format)</w:t>
        </w:r>
      </w:hyperlink>
      <w:r w:rsidRPr="004844DD">
        <w:rPr>
          <w:highlight w:val="yellow"/>
        </w:rPr>
        <w:t>, as follows:</w:t>
      </w:r>
    </w:p>
    <w:p w14:paraId="61B4F322" w14:textId="77777777" w:rsidR="004844DD" w:rsidRDefault="004844DD" w:rsidP="004844DD">
      <w:pPr>
        <w:pStyle w:val="BodyText"/>
        <w:kinsoku w:val="0"/>
        <w:overflowPunct w:val="0"/>
        <w:spacing w:before="7"/>
        <w:rPr>
          <w:b/>
          <w:bCs/>
          <w:i/>
          <w:iCs/>
          <w:sz w:val="22"/>
          <w:szCs w:val="22"/>
        </w:rPr>
      </w:pPr>
    </w:p>
    <w:p w14:paraId="2A537B26" w14:textId="745158E2" w:rsidR="004844DD" w:rsidRDefault="00610ED7" w:rsidP="004844DD">
      <w:pPr>
        <w:pStyle w:val="BodyText"/>
        <w:kinsoku w:val="0"/>
        <w:overflowPunct w:val="0"/>
        <w:ind w:left="159" w:right="159"/>
        <w:rPr>
          <w:spacing w:val="-2"/>
        </w:rPr>
      </w:pPr>
      <w:ins w:id="17" w:author="Author">
        <w:r w:rsidRPr="00B53959">
          <w:rPr>
            <w:spacing w:val="-11"/>
            <w:sz w:val="18"/>
            <w:szCs w:val="18"/>
          </w:rPr>
          <w:t>(#197</w:t>
        </w:r>
        <w:r>
          <w:rPr>
            <w:spacing w:val="-11"/>
            <w:sz w:val="18"/>
            <w:szCs w:val="18"/>
          </w:rPr>
          <w:t>13</w:t>
        </w:r>
        <w:r w:rsidRPr="00B53959">
          <w:rPr>
            <w:spacing w:val="-11"/>
            <w:sz w:val="18"/>
            <w:szCs w:val="18"/>
          </w:rPr>
          <w:t xml:space="preserve">) </w:t>
        </w:r>
      </w:ins>
      <w:r w:rsidR="004844DD">
        <w:t>The</w:t>
      </w:r>
      <w:r w:rsidR="004844DD">
        <w:rPr>
          <w:spacing w:val="-5"/>
        </w:rPr>
        <w:t xml:space="preserve"> </w:t>
      </w:r>
      <w:r w:rsidR="004844DD">
        <w:t>Request</w:t>
      </w:r>
      <w:r w:rsidR="004844DD">
        <w:rPr>
          <w:spacing w:val="-4"/>
        </w:rPr>
        <w:t xml:space="preserve"> </w:t>
      </w:r>
      <w:r w:rsidR="004844DD">
        <w:t>Mode</w:t>
      </w:r>
      <w:r w:rsidR="004844DD">
        <w:rPr>
          <w:spacing w:val="-5"/>
        </w:rPr>
        <w:t xml:space="preserve"> </w:t>
      </w:r>
      <w:r w:rsidR="004844DD">
        <w:t>field</w:t>
      </w:r>
      <w:r w:rsidR="004844DD">
        <w:rPr>
          <w:spacing w:val="-4"/>
        </w:rPr>
        <w:t xml:space="preserve"> </w:t>
      </w:r>
      <w:r w:rsidR="004844DD">
        <w:t>is</w:t>
      </w:r>
      <w:r w:rsidR="004844DD">
        <w:rPr>
          <w:spacing w:val="-4"/>
        </w:rPr>
        <w:t xml:space="preserve"> </w:t>
      </w:r>
      <w:r w:rsidR="004844DD">
        <w:t>defined</w:t>
      </w:r>
      <w:r w:rsidR="004844DD">
        <w:rPr>
          <w:spacing w:val="-4"/>
        </w:rPr>
        <w:t xml:space="preserve"> </w:t>
      </w:r>
      <w:r w:rsidR="004844DD">
        <w:t>in</w:t>
      </w:r>
      <w:r w:rsidR="004844DD">
        <w:rPr>
          <w:spacing w:val="-5"/>
        </w:rPr>
        <w:t xml:space="preserve"> </w:t>
      </w:r>
      <w:hyperlink w:anchor="bookmark284" w:history="1">
        <w:r w:rsidR="004844DD">
          <w:t>Figure</w:t>
        </w:r>
        <w:r w:rsidR="004844DD">
          <w:rPr>
            <w:spacing w:val="-4"/>
          </w:rPr>
          <w:t xml:space="preserve"> </w:t>
        </w:r>
        <w:r w:rsidR="004844DD">
          <w:t>9-1152</w:t>
        </w:r>
        <w:r w:rsidR="004844DD">
          <w:rPr>
            <w:spacing w:val="-5"/>
          </w:rPr>
          <w:t xml:space="preserve"> </w:t>
        </w:r>
        <w:r w:rsidR="004844DD">
          <w:t>(Request</w:t>
        </w:r>
        <w:r w:rsidR="004844DD">
          <w:rPr>
            <w:spacing w:val="-4"/>
          </w:rPr>
          <w:t xml:space="preserve"> </w:t>
        </w:r>
        <w:r w:rsidR="004844DD">
          <w:t>Mode</w:t>
        </w:r>
        <w:r w:rsidR="004844DD">
          <w:rPr>
            <w:spacing w:val="-4"/>
          </w:rPr>
          <w:t xml:space="preserve"> </w:t>
        </w:r>
        <w:r w:rsidR="004844DD">
          <w:t>field</w:t>
        </w:r>
        <w:r w:rsidR="004844DD">
          <w:rPr>
            <w:spacing w:val="-4"/>
          </w:rPr>
          <w:t xml:space="preserve"> </w:t>
        </w:r>
        <w:r w:rsidR="004844DD">
          <w:rPr>
            <w:spacing w:val="-2"/>
          </w:rPr>
          <w:t>format)</w:t>
        </w:r>
      </w:hyperlink>
      <w:r w:rsidR="004844DD">
        <w:rPr>
          <w:spacing w:val="-2"/>
        </w:rPr>
        <w:t>.</w:t>
      </w:r>
    </w:p>
    <w:p w14:paraId="5FA83C84" w14:textId="37F93CEE" w:rsidR="004844DD" w:rsidRDefault="004844DD" w:rsidP="004844DD">
      <w:pPr>
        <w:pStyle w:val="BodyText"/>
        <w:kinsoku w:val="0"/>
        <w:overflowPunct w:val="0"/>
        <w:spacing w:before="9"/>
        <w:rPr>
          <w:sz w:val="24"/>
          <w:szCs w:val="24"/>
        </w:rPr>
      </w:pPr>
    </w:p>
    <w:p w14:paraId="6331C0B0" w14:textId="6FA33FAA" w:rsidR="004844DD" w:rsidRDefault="00067306" w:rsidP="004844DD">
      <w:pPr>
        <w:pStyle w:val="BodyText"/>
        <w:tabs>
          <w:tab w:val="left" w:pos="2125"/>
          <w:tab w:val="left" w:pos="3275"/>
          <w:tab w:val="left" w:pos="4425"/>
          <w:tab w:val="left" w:pos="5625"/>
          <w:tab w:val="left" w:pos="6825"/>
          <w:tab w:val="left" w:pos="8025"/>
          <w:tab w:val="right" w:pos="9258"/>
        </w:tabs>
        <w:kinsoku w:val="0"/>
        <w:overflowPunct w:val="0"/>
        <w:spacing w:before="975"/>
        <w:ind w:left="1065"/>
        <w:rPr>
          <w:rFonts w:ascii="Arial" w:hAnsi="Arial" w:cs="Arial"/>
          <w:spacing w:val="-5"/>
          <w:sz w:val="16"/>
          <w:szCs w:val="16"/>
        </w:rPr>
      </w:pPr>
      <w:r>
        <w:rPr>
          <w:noProof/>
          <w:lang w:eastAsia="zh-CN" w:bidi="ar-SA"/>
        </w:rPr>
        <mc:AlternateContent>
          <mc:Choice Requires="wps">
            <w:drawing>
              <wp:anchor distT="0" distB="0" distL="114300" distR="114300" simplePos="0" relativeHeight="251659264" behindDoc="0" locked="0" layoutInCell="0" allowOverlap="1" wp14:anchorId="21C101F4" wp14:editId="7E807A11">
                <wp:simplePos x="0" y="0"/>
                <wp:positionH relativeFrom="page">
                  <wp:posOffset>768096</wp:posOffset>
                </wp:positionH>
                <wp:positionV relativeFrom="paragraph">
                  <wp:posOffset>38329</wp:posOffset>
                </wp:positionV>
                <wp:extent cx="6532474" cy="1031443"/>
                <wp:effectExtent l="0" t="0" r="1905" b="165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474" cy="10314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985" w:type="dxa"/>
                              <w:tblInd w:w="75" w:type="dxa"/>
                              <w:tblLayout w:type="fixed"/>
                              <w:tblCellMar>
                                <w:left w:w="0" w:type="dxa"/>
                                <w:right w:w="0" w:type="dxa"/>
                              </w:tblCellMar>
                              <w:tblLook w:val="0000" w:firstRow="0" w:lastRow="0" w:firstColumn="0" w:lastColumn="0" w:noHBand="0" w:noVBand="0"/>
                            </w:tblPr>
                            <w:tblGrid>
                              <w:gridCol w:w="680"/>
                              <w:gridCol w:w="1301"/>
                              <w:gridCol w:w="1000"/>
                              <w:gridCol w:w="1300"/>
                              <w:gridCol w:w="1101"/>
                              <w:gridCol w:w="1300"/>
                              <w:gridCol w:w="1101"/>
                              <w:gridCol w:w="1101"/>
                              <w:gridCol w:w="1101"/>
                            </w:tblGrid>
                            <w:tr w:rsidR="00067306" w14:paraId="0D71AF0B" w14:textId="77777777" w:rsidTr="00067306">
                              <w:trPr>
                                <w:trHeight w:val="340"/>
                              </w:trPr>
                              <w:tc>
                                <w:tcPr>
                                  <w:tcW w:w="680" w:type="dxa"/>
                                </w:tcPr>
                                <w:p w14:paraId="3BFFEE7B" w14:textId="77777777" w:rsidR="00067306" w:rsidRP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p>
                              </w:tc>
                              <w:tc>
                                <w:tcPr>
                                  <w:tcW w:w="1301" w:type="dxa"/>
                                  <w:tcBorders>
                                    <w:bottom w:val="single" w:sz="12" w:space="0" w:color="000000"/>
                                  </w:tcBorders>
                                </w:tcPr>
                                <w:p w14:paraId="471BBFF6" w14:textId="62F3BF54" w:rsid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B0</w:t>
                                  </w:r>
                                </w:p>
                              </w:tc>
                              <w:tc>
                                <w:tcPr>
                                  <w:tcW w:w="1000" w:type="dxa"/>
                                  <w:tcBorders>
                                    <w:bottom w:val="single" w:sz="12" w:space="0" w:color="000000"/>
                                  </w:tcBorders>
                                </w:tcPr>
                                <w:p w14:paraId="0EA01E08" w14:textId="7C554D0A"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B1</w:t>
                                  </w:r>
                                </w:p>
                              </w:tc>
                              <w:tc>
                                <w:tcPr>
                                  <w:tcW w:w="1300" w:type="dxa"/>
                                  <w:tcBorders>
                                    <w:bottom w:val="single" w:sz="12" w:space="0" w:color="000000"/>
                                  </w:tcBorders>
                                </w:tcPr>
                                <w:p w14:paraId="2FACCE55" w14:textId="53F838D6"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2</w:t>
                                  </w:r>
                                </w:p>
                              </w:tc>
                              <w:tc>
                                <w:tcPr>
                                  <w:tcW w:w="1101" w:type="dxa"/>
                                  <w:tcBorders>
                                    <w:bottom w:val="single" w:sz="12" w:space="0" w:color="000000"/>
                                  </w:tcBorders>
                                </w:tcPr>
                                <w:p w14:paraId="137459EA" w14:textId="3C350DA6"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3</w:t>
                                  </w:r>
                                </w:p>
                              </w:tc>
                              <w:tc>
                                <w:tcPr>
                                  <w:tcW w:w="1300" w:type="dxa"/>
                                  <w:tcBorders>
                                    <w:bottom w:val="single" w:sz="12" w:space="0" w:color="000000"/>
                                  </w:tcBorders>
                                </w:tcPr>
                                <w:p w14:paraId="71AA20F9" w14:textId="2CCCEEA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4</w:t>
                                  </w:r>
                                </w:p>
                              </w:tc>
                              <w:tc>
                                <w:tcPr>
                                  <w:tcW w:w="1101" w:type="dxa"/>
                                  <w:tcBorders>
                                    <w:bottom w:val="single" w:sz="12" w:space="0" w:color="000000"/>
                                  </w:tcBorders>
                                </w:tcPr>
                                <w:p w14:paraId="26BFEECA" w14:textId="48E4319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5</w:t>
                                  </w:r>
                                </w:p>
                              </w:tc>
                              <w:tc>
                                <w:tcPr>
                                  <w:tcW w:w="1101" w:type="dxa"/>
                                  <w:tcBorders>
                                    <w:bottom w:val="single" w:sz="12" w:space="0" w:color="000000"/>
                                  </w:tcBorders>
                                </w:tcPr>
                                <w:p w14:paraId="50B634FE" w14:textId="1935793A"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18" w:author="Author">
                                    <w:r>
                                      <w:rPr>
                                        <w:rFonts w:ascii="Arial" w:hAnsi="Arial" w:cs="Arial"/>
                                        <w:spacing w:val="-2"/>
                                        <w:sz w:val="16"/>
                                        <w:szCs w:val="16"/>
                                      </w:rPr>
                                      <w:t>B6</w:t>
                                    </w:r>
                                  </w:ins>
                                </w:p>
                              </w:tc>
                              <w:tc>
                                <w:tcPr>
                                  <w:tcW w:w="1101" w:type="dxa"/>
                                  <w:tcBorders>
                                    <w:bottom w:val="single" w:sz="12" w:space="0" w:color="000000"/>
                                  </w:tcBorders>
                                </w:tcPr>
                                <w:p w14:paraId="2C387873" w14:textId="2B272080"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19" w:author="Author">
                                    <w:r>
                                      <w:rPr>
                                        <w:rFonts w:ascii="Arial" w:hAnsi="Arial" w:cs="Arial"/>
                                        <w:spacing w:val="-2"/>
                                        <w:sz w:val="16"/>
                                        <w:szCs w:val="16"/>
                                      </w:rPr>
                                      <w:t>B7</w:t>
                                    </w:r>
                                  </w:ins>
                                </w:p>
                              </w:tc>
                            </w:tr>
                            <w:tr w:rsidR="00067306" w14:paraId="64F56F7B" w14:textId="77777777" w:rsidTr="00F44AE1">
                              <w:trPr>
                                <w:trHeight w:val="710"/>
                              </w:trPr>
                              <w:tc>
                                <w:tcPr>
                                  <w:tcW w:w="680" w:type="dxa"/>
                                  <w:tcBorders>
                                    <w:right w:val="single" w:sz="12" w:space="0" w:color="000000"/>
                                  </w:tcBorders>
                                </w:tcPr>
                                <w:p w14:paraId="38326ABE" w14:textId="77777777"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p>
                              </w:tc>
                              <w:tc>
                                <w:tcPr>
                                  <w:tcW w:w="1301" w:type="dxa"/>
                                  <w:tcBorders>
                                    <w:top w:val="single" w:sz="12" w:space="0" w:color="000000"/>
                                    <w:left w:val="single" w:sz="12" w:space="0" w:color="000000"/>
                                    <w:bottom w:val="single" w:sz="12" w:space="0" w:color="000000"/>
                                    <w:right w:val="single" w:sz="12" w:space="0" w:color="000000"/>
                                  </w:tcBorders>
                                </w:tcPr>
                                <w:p w14:paraId="0474AC96" w14:textId="646CACEA"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Preferred Candidate</w:t>
                                  </w:r>
                                  <w:r>
                                    <w:rPr>
                                      <w:rFonts w:ascii="Arial" w:hAnsi="Arial" w:cs="Arial"/>
                                      <w:spacing w:val="-12"/>
                                      <w:sz w:val="16"/>
                                      <w:szCs w:val="16"/>
                                    </w:rPr>
                                    <w:t xml:space="preserve"> </w:t>
                                  </w:r>
                                  <w:r>
                                    <w:rPr>
                                      <w:rFonts w:ascii="Arial" w:hAnsi="Arial" w:cs="Arial"/>
                                      <w:spacing w:val="-2"/>
                                      <w:sz w:val="16"/>
                                      <w:szCs w:val="16"/>
                                    </w:rPr>
                                    <w:t>List Included</w:t>
                                  </w:r>
                                </w:p>
                              </w:tc>
                              <w:tc>
                                <w:tcPr>
                                  <w:tcW w:w="1000" w:type="dxa"/>
                                  <w:tcBorders>
                                    <w:top w:val="single" w:sz="12" w:space="0" w:color="000000"/>
                                    <w:left w:val="single" w:sz="12" w:space="0" w:color="000000"/>
                                    <w:bottom w:val="single" w:sz="12" w:space="0" w:color="000000"/>
                                    <w:right w:val="single" w:sz="12" w:space="0" w:color="000000"/>
                                  </w:tcBorders>
                                </w:tcPr>
                                <w:p w14:paraId="0B0D99C9" w14:textId="77777777" w:rsidR="00067306" w:rsidRDefault="00067306">
                                  <w:pPr>
                                    <w:pStyle w:val="TableParagraph"/>
                                    <w:kinsoku w:val="0"/>
                                    <w:overflowPunct w:val="0"/>
                                    <w:spacing w:before="8"/>
                                    <w:rPr>
                                      <w:sz w:val="22"/>
                                      <w:szCs w:val="22"/>
                                    </w:rPr>
                                  </w:pPr>
                                </w:p>
                                <w:p w14:paraId="23D17CB4" w14:textId="77777777" w:rsidR="00067306" w:rsidRDefault="00067306">
                                  <w:pPr>
                                    <w:pStyle w:val="TableParagraph"/>
                                    <w:kinsoku w:val="0"/>
                                    <w:overflowPunct w:val="0"/>
                                    <w:ind w:left="176"/>
                                    <w:rPr>
                                      <w:rFonts w:ascii="Arial" w:hAnsi="Arial" w:cs="Arial"/>
                                      <w:spacing w:val="-2"/>
                                      <w:sz w:val="16"/>
                                      <w:szCs w:val="16"/>
                                    </w:rPr>
                                  </w:pPr>
                                  <w:r>
                                    <w:rPr>
                                      <w:rFonts w:ascii="Arial" w:hAnsi="Arial" w:cs="Arial"/>
                                      <w:spacing w:val="-2"/>
                                      <w:sz w:val="16"/>
                                      <w:szCs w:val="16"/>
                                    </w:rPr>
                                    <w:t>Abridged</w:t>
                                  </w:r>
                                </w:p>
                              </w:tc>
                              <w:tc>
                                <w:tcPr>
                                  <w:tcW w:w="1300" w:type="dxa"/>
                                  <w:tcBorders>
                                    <w:top w:val="single" w:sz="12" w:space="0" w:color="000000"/>
                                    <w:left w:val="single" w:sz="12" w:space="0" w:color="000000"/>
                                    <w:bottom w:val="single" w:sz="12" w:space="0" w:color="000000"/>
                                    <w:right w:val="single" w:sz="12" w:space="0" w:color="000000"/>
                                  </w:tcBorders>
                                </w:tcPr>
                                <w:p w14:paraId="36A9C036" w14:textId="77777777" w:rsidR="00067306" w:rsidRDefault="00067306">
                                  <w:pPr>
                                    <w:pStyle w:val="TableParagraph"/>
                                    <w:kinsoku w:val="0"/>
                                    <w:overflowPunct w:val="0"/>
                                    <w:spacing w:before="5"/>
                                    <w:rPr>
                                      <w:sz w:val="17"/>
                                      <w:szCs w:val="17"/>
                                    </w:rPr>
                                  </w:pPr>
                                </w:p>
                                <w:p w14:paraId="293FA1A6" w14:textId="77777777" w:rsidR="00067306" w:rsidRDefault="00067306">
                                  <w:pPr>
                                    <w:pStyle w:val="TableParagraph"/>
                                    <w:kinsoku w:val="0"/>
                                    <w:overflowPunct w:val="0"/>
                                    <w:spacing w:line="208" w:lineRule="auto"/>
                                    <w:ind w:left="317" w:hanging="188"/>
                                    <w:rPr>
                                      <w:rFonts w:ascii="Arial" w:hAnsi="Arial" w:cs="Arial"/>
                                      <w:spacing w:val="-2"/>
                                      <w:sz w:val="16"/>
                                      <w:szCs w:val="16"/>
                                    </w:rPr>
                                  </w:pPr>
                                  <w:r>
                                    <w:rPr>
                                      <w:rFonts w:ascii="Arial" w:hAnsi="Arial" w:cs="Arial"/>
                                      <w:spacing w:val="-2"/>
                                      <w:sz w:val="16"/>
                                      <w:szCs w:val="16"/>
                                    </w:rPr>
                                    <w:t>Disassociation Imminent</w:t>
                                  </w:r>
                                </w:p>
                              </w:tc>
                              <w:tc>
                                <w:tcPr>
                                  <w:tcW w:w="1101" w:type="dxa"/>
                                  <w:tcBorders>
                                    <w:top w:val="single" w:sz="12" w:space="0" w:color="000000"/>
                                    <w:left w:val="single" w:sz="12" w:space="0" w:color="000000"/>
                                    <w:bottom w:val="single" w:sz="12" w:space="0" w:color="000000"/>
                                    <w:right w:val="single" w:sz="12" w:space="0" w:color="000000"/>
                                  </w:tcBorders>
                                </w:tcPr>
                                <w:p w14:paraId="09292278" w14:textId="77777777" w:rsidR="00067306" w:rsidRDefault="00067306">
                                  <w:pPr>
                                    <w:pStyle w:val="TableParagraph"/>
                                    <w:kinsoku w:val="0"/>
                                    <w:overflowPunct w:val="0"/>
                                    <w:spacing w:before="102" w:line="172" w:lineRule="exact"/>
                                    <w:ind w:left="124" w:right="103"/>
                                    <w:jc w:val="center"/>
                                    <w:rPr>
                                      <w:rFonts w:ascii="Arial" w:hAnsi="Arial" w:cs="Arial"/>
                                      <w:spacing w:val="-5"/>
                                      <w:sz w:val="16"/>
                                      <w:szCs w:val="16"/>
                                    </w:rPr>
                                  </w:pPr>
                                  <w:r>
                                    <w:rPr>
                                      <w:rFonts w:ascii="Arial" w:hAnsi="Arial" w:cs="Arial"/>
                                      <w:spacing w:val="-5"/>
                                      <w:sz w:val="16"/>
                                      <w:szCs w:val="16"/>
                                    </w:rPr>
                                    <w:t>BSS</w:t>
                                  </w:r>
                                </w:p>
                                <w:p w14:paraId="0A1BFBD0" w14:textId="77777777" w:rsidR="00067306" w:rsidRDefault="00067306">
                                  <w:pPr>
                                    <w:pStyle w:val="TableParagraph"/>
                                    <w:kinsoku w:val="0"/>
                                    <w:overflowPunct w:val="0"/>
                                    <w:spacing w:before="7" w:line="208" w:lineRule="auto"/>
                                    <w:ind w:left="124" w:right="101"/>
                                    <w:jc w:val="center"/>
                                    <w:rPr>
                                      <w:rFonts w:ascii="Arial" w:hAnsi="Arial" w:cs="Arial"/>
                                      <w:spacing w:val="-2"/>
                                      <w:sz w:val="16"/>
                                      <w:szCs w:val="16"/>
                                    </w:rPr>
                                  </w:pPr>
                                  <w:r>
                                    <w:rPr>
                                      <w:rFonts w:ascii="Arial" w:hAnsi="Arial" w:cs="Arial"/>
                                      <w:spacing w:val="-4"/>
                                      <w:sz w:val="16"/>
                                      <w:szCs w:val="16"/>
                                    </w:rPr>
                                    <w:t xml:space="preserve">Termination </w:t>
                                  </w:r>
                                  <w:r>
                                    <w:rPr>
                                      <w:rFonts w:ascii="Arial" w:hAnsi="Arial" w:cs="Arial"/>
                                      <w:spacing w:val="-2"/>
                                      <w:sz w:val="16"/>
                                      <w:szCs w:val="16"/>
                                    </w:rPr>
                                    <w:t>Included</w:t>
                                  </w:r>
                                </w:p>
                              </w:tc>
                              <w:tc>
                                <w:tcPr>
                                  <w:tcW w:w="1300" w:type="dxa"/>
                                  <w:tcBorders>
                                    <w:top w:val="single" w:sz="12" w:space="0" w:color="000000"/>
                                    <w:left w:val="single" w:sz="12" w:space="0" w:color="000000"/>
                                    <w:bottom w:val="single" w:sz="12" w:space="0" w:color="000000"/>
                                    <w:right w:val="single" w:sz="12" w:space="0" w:color="000000"/>
                                  </w:tcBorders>
                                </w:tcPr>
                                <w:p w14:paraId="6E980019" w14:textId="77777777" w:rsidR="00067306" w:rsidRDefault="00067306">
                                  <w:pPr>
                                    <w:pStyle w:val="TableParagraph"/>
                                    <w:kinsoku w:val="0"/>
                                    <w:overflowPunct w:val="0"/>
                                    <w:spacing w:before="102" w:line="172" w:lineRule="exact"/>
                                    <w:ind w:left="32" w:right="12"/>
                                    <w:jc w:val="center"/>
                                    <w:rPr>
                                      <w:rFonts w:ascii="Arial" w:hAnsi="Arial" w:cs="Arial"/>
                                      <w:spacing w:val="-5"/>
                                      <w:sz w:val="16"/>
                                      <w:szCs w:val="16"/>
                                    </w:rPr>
                                  </w:pPr>
                                  <w:r>
                                    <w:rPr>
                                      <w:rFonts w:ascii="Arial" w:hAnsi="Arial" w:cs="Arial"/>
                                      <w:spacing w:val="-5"/>
                                      <w:sz w:val="16"/>
                                      <w:szCs w:val="16"/>
                                    </w:rPr>
                                    <w:t>ESS</w:t>
                                  </w:r>
                                </w:p>
                                <w:p w14:paraId="5848BF5C" w14:textId="77777777" w:rsidR="00067306" w:rsidRDefault="00067306">
                                  <w:pPr>
                                    <w:pStyle w:val="TableParagraph"/>
                                    <w:kinsoku w:val="0"/>
                                    <w:overflowPunct w:val="0"/>
                                    <w:spacing w:before="7" w:line="208" w:lineRule="auto"/>
                                    <w:ind w:left="34" w:right="12"/>
                                    <w:jc w:val="center"/>
                                    <w:rPr>
                                      <w:rFonts w:ascii="Arial" w:hAnsi="Arial" w:cs="Arial"/>
                                      <w:spacing w:val="-2"/>
                                      <w:sz w:val="16"/>
                                      <w:szCs w:val="16"/>
                                    </w:rPr>
                                  </w:pPr>
                                  <w:r>
                                    <w:rPr>
                                      <w:rFonts w:ascii="Arial" w:hAnsi="Arial" w:cs="Arial"/>
                                      <w:spacing w:val="-2"/>
                                      <w:sz w:val="16"/>
                                      <w:szCs w:val="16"/>
                                    </w:rPr>
                                    <w:t>Disassociation Imminent</w:t>
                                  </w:r>
                                </w:p>
                              </w:tc>
                              <w:tc>
                                <w:tcPr>
                                  <w:tcW w:w="1101" w:type="dxa"/>
                                  <w:tcBorders>
                                    <w:top w:val="single" w:sz="12" w:space="0" w:color="000000"/>
                                    <w:left w:val="single" w:sz="12" w:space="0" w:color="000000"/>
                                    <w:bottom w:val="single" w:sz="12" w:space="0" w:color="000000"/>
                                    <w:right w:val="single" w:sz="12" w:space="0" w:color="000000"/>
                                  </w:tcBorders>
                                </w:tcPr>
                                <w:p w14:paraId="79E2050F" w14:textId="77777777" w:rsidR="00067306" w:rsidRDefault="00067306">
                                  <w:pPr>
                                    <w:pStyle w:val="TableParagraph"/>
                                    <w:kinsoku w:val="0"/>
                                    <w:overflowPunct w:val="0"/>
                                    <w:spacing w:before="121" w:line="208" w:lineRule="auto"/>
                                    <w:ind w:left="216" w:firstLine="182"/>
                                    <w:rPr>
                                      <w:rFonts w:ascii="Arial" w:hAnsi="Arial" w:cs="Arial"/>
                                      <w:spacing w:val="-2"/>
                                      <w:sz w:val="16"/>
                                      <w:szCs w:val="16"/>
                                    </w:rPr>
                                  </w:pPr>
                                  <w:proofErr w:type="gramStart"/>
                                  <w:r>
                                    <w:rPr>
                                      <w:rFonts w:ascii="Arial" w:hAnsi="Arial" w:cs="Arial"/>
                                      <w:sz w:val="16"/>
                                      <w:szCs w:val="16"/>
                                      <w:u w:val="single"/>
                                    </w:rPr>
                                    <w:t xml:space="preserve">Link </w:t>
                                  </w:r>
                                  <w:r>
                                    <w:rPr>
                                      <w:rFonts w:ascii="Arial" w:hAnsi="Arial" w:cs="Arial"/>
                                      <w:sz w:val="16"/>
                                      <w:szCs w:val="16"/>
                                    </w:rPr>
                                    <w:t xml:space="preserve"> </w:t>
                                  </w:r>
                                  <w:r>
                                    <w:rPr>
                                      <w:rFonts w:ascii="Arial" w:hAnsi="Arial" w:cs="Arial"/>
                                      <w:sz w:val="16"/>
                                      <w:szCs w:val="16"/>
                                      <w:u w:val="single"/>
                                    </w:rPr>
                                    <w:t>Removal</w:t>
                                  </w:r>
                                  <w:proofErr w:type="gramEnd"/>
                                  <w:r>
                                    <w:rPr>
                                      <w:rFonts w:ascii="Arial" w:hAnsi="Arial" w:cs="Arial"/>
                                      <w:spacing w:val="-12"/>
                                      <w:sz w:val="16"/>
                                      <w:szCs w:val="16"/>
                                      <w:u w:val="single"/>
                                    </w:rPr>
                                    <w:t xml:space="preserve"> </w:t>
                                  </w:r>
                                  <w:r>
                                    <w:rPr>
                                      <w:rFonts w:ascii="Arial" w:hAnsi="Arial" w:cs="Arial"/>
                                      <w:spacing w:val="-2"/>
                                      <w:sz w:val="16"/>
                                      <w:szCs w:val="16"/>
                                    </w:rPr>
                                    <w:t xml:space="preserve"> </w:t>
                                  </w:r>
                                  <w:r>
                                    <w:rPr>
                                      <w:rFonts w:ascii="Arial" w:hAnsi="Arial" w:cs="Arial"/>
                                      <w:spacing w:val="-2"/>
                                      <w:sz w:val="16"/>
                                      <w:szCs w:val="16"/>
                                      <w:u w:val="single"/>
                                    </w:rPr>
                                    <w:t>Imminent</w:t>
                                  </w:r>
                                </w:p>
                              </w:tc>
                              <w:tc>
                                <w:tcPr>
                                  <w:tcW w:w="1101" w:type="dxa"/>
                                  <w:tcBorders>
                                    <w:top w:val="single" w:sz="12" w:space="0" w:color="000000"/>
                                    <w:left w:val="single" w:sz="12" w:space="0" w:color="000000"/>
                                    <w:bottom w:val="single" w:sz="12" w:space="0" w:color="000000"/>
                                    <w:right w:val="single" w:sz="12" w:space="0" w:color="000000"/>
                                  </w:tcBorders>
                                  <w:vAlign w:val="center"/>
                                </w:tcPr>
                                <w:p w14:paraId="3D1AA50D" w14:textId="387A51D6" w:rsidR="00067306" w:rsidRPr="00F44AE1" w:rsidRDefault="00F44AE1" w:rsidP="00F44AE1">
                                  <w:pPr>
                                    <w:pStyle w:val="TableParagraph"/>
                                    <w:kinsoku w:val="0"/>
                                    <w:overflowPunct w:val="0"/>
                                    <w:spacing w:before="8"/>
                                    <w:jc w:val="center"/>
                                    <w:rPr>
                                      <w:rFonts w:ascii="Arial" w:hAnsi="Arial" w:cs="Arial"/>
                                      <w:sz w:val="16"/>
                                      <w:szCs w:val="16"/>
                                      <w:u w:val="single"/>
                                    </w:rPr>
                                  </w:pPr>
                                  <w:ins w:id="20" w:author="Author">
                                    <w:r>
                                      <w:rPr>
                                        <w:rFonts w:ascii="Arial" w:hAnsi="Arial" w:cs="Arial"/>
                                        <w:sz w:val="16"/>
                                        <w:szCs w:val="16"/>
                                        <w:u w:val="single"/>
                                      </w:rPr>
                                      <w:t xml:space="preserve">AP </w:t>
                                    </w:r>
                                    <w:r w:rsidR="00067306" w:rsidRPr="00F44AE1">
                                      <w:rPr>
                                        <w:rFonts w:ascii="Arial" w:hAnsi="Arial" w:cs="Arial"/>
                                        <w:sz w:val="16"/>
                                        <w:szCs w:val="16"/>
                                        <w:u w:val="single"/>
                                      </w:rPr>
                                      <w:t xml:space="preserve">Link </w:t>
                                    </w:r>
                                    <w:r>
                                      <w:rPr>
                                        <w:rFonts w:ascii="Arial" w:hAnsi="Arial" w:cs="Arial"/>
                                        <w:sz w:val="16"/>
                                        <w:szCs w:val="16"/>
                                        <w:u w:val="single"/>
                                      </w:rPr>
                                      <w:t>D</w:t>
                                    </w:r>
                                    <w:r w:rsidR="00067306" w:rsidRPr="00F44AE1">
                                      <w:rPr>
                                        <w:rFonts w:ascii="Arial" w:hAnsi="Arial" w:cs="Arial"/>
                                        <w:sz w:val="16"/>
                                        <w:szCs w:val="16"/>
                                        <w:u w:val="single"/>
                                      </w:rPr>
                                      <w:t>isable</w:t>
                                    </w:r>
                                    <w:r w:rsidR="00187297">
                                      <w:rPr>
                                        <w:rFonts w:ascii="Arial" w:hAnsi="Arial" w:cs="Arial"/>
                                        <w:sz w:val="16"/>
                                        <w:szCs w:val="16"/>
                                        <w:u w:val="single"/>
                                      </w:rPr>
                                      <w:t>ment</w:t>
                                    </w:r>
                                    <w:r w:rsidR="00067306" w:rsidRPr="00F44AE1">
                                      <w:rPr>
                                        <w:rFonts w:ascii="Arial" w:hAnsi="Arial" w:cs="Arial"/>
                                        <w:sz w:val="16"/>
                                        <w:szCs w:val="16"/>
                                        <w:u w:val="single"/>
                                      </w:rPr>
                                      <w:t xml:space="preserve"> </w:t>
                                    </w:r>
                                    <w:r>
                                      <w:rPr>
                                        <w:rFonts w:ascii="Arial" w:hAnsi="Arial" w:cs="Arial"/>
                                        <w:sz w:val="16"/>
                                        <w:szCs w:val="16"/>
                                        <w:u w:val="single"/>
                                      </w:rPr>
                                      <w:t>D</w:t>
                                    </w:r>
                                    <w:r w:rsidR="00067306" w:rsidRPr="00F44AE1">
                                      <w:rPr>
                                        <w:rFonts w:ascii="Arial" w:hAnsi="Arial" w:cs="Arial"/>
                                        <w:sz w:val="16"/>
                                        <w:szCs w:val="16"/>
                                        <w:u w:val="single"/>
                                      </w:rPr>
                                      <w:t>isregard</w:t>
                                    </w:r>
                                  </w:ins>
                                </w:p>
                              </w:tc>
                              <w:tc>
                                <w:tcPr>
                                  <w:tcW w:w="1101" w:type="dxa"/>
                                  <w:tcBorders>
                                    <w:top w:val="single" w:sz="12" w:space="0" w:color="000000"/>
                                    <w:left w:val="single" w:sz="12" w:space="0" w:color="000000"/>
                                    <w:bottom w:val="single" w:sz="12" w:space="0" w:color="000000"/>
                                    <w:right w:val="single" w:sz="12" w:space="0" w:color="000000"/>
                                  </w:tcBorders>
                                </w:tcPr>
                                <w:p w14:paraId="6EE90C14" w14:textId="791BDDD8" w:rsidR="00067306" w:rsidRDefault="00067306">
                                  <w:pPr>
                                    <w:pStyle w:val="TableParagraph"/>
                                    <w:kinsoku w:val="0"/>
                                    <w:overflowPunct w:val="0"/>
                                    <w:spacing w:before="8"/>
                                    <w:rPr>
                                      <w:sz w:val="22"/>
                                      <w:szCs w:val="22"/>
                                    </w:rPr>
                                  </w:pPr>
                                </w:p>
                                <w:p w14:paraId="7D815060" w14:textId="77777777" w:rsidR="00067306" w:rsidRDefault="00067306">
                                  <w:pPr>
                                    <w:pStyle w:val="TableParagraph"/>
                                    <w:kinsoku w:val="0"/>
                                    <w:overflowPunct w:val="0"/>
                                    <w:ind w:left="201"/>
                                    <w:rPr>
                                      <w:rFonts w:ascii="Arial" w:hAnsi="Arial" w:cs="Arial"/>
                                      <w:spacing w:val="-2"/>
                                      <w:sz w:val="16"/>
                                      <w:szCs w:val="16"/>
                                    </w:rPr>
                                  </w:pPr>
                                  <w:r>
                                    <w:rPr>
                                      <w:rFonts w:ascii="Arial" w:hAnsi="Arial" w:cs="Arial"/>
                                      <w:spacing w:val="-2"/>
                                      <w:sz w:val="16"/>
                                      <w:szCs w:val="16"/>
                                    </w:rPr>
                                    <w:t>Reserved</w:t>
                                  </w:r>
                                </w:p>
                              </w:tc>
                            </w:tr>
                            <w:tr w:rsidR="00067306" w14:paraId="63CDDAF1" w14:textId="77777777" w:rsidTr="00067306">
                              <w:trPr>
                                <w:trHeight w:val="340"/>
                              </w:trPr>
                              <w:tc>
                                <w:tcPr>
                                  <w:tcW w:w="680" w:type="dxa"/>
                                </w:tcPr>
                                <w:p w14:paraId="0A8A0492" w14:textId="0637D3D5"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Bits:</w:t>
                                  </w:r>
                                </w:p>
                              </w:tc>
                              <w:tc>
                                <w:tcPr>
                                  <w:tcW w:w="1301" w:type="dxa"/>
                                  <w:tcBorders>
                                    <w:top w:val="single" w:sz="12" w:space="0" w:color="000000"/>
                                  </w:tcBorders>
                                </w:tcPr>
                                <w:p w14:paraId="6E200733" w14:textId="0135DDC8"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1</w:t>
                                  </w:r>
                                </w:p>
                              </w:tc>
                              <w:tc>
                                <w:tcPr>
                                  <w:tcW w:w="1000" w:type="dxa"/>
                                  <w:tcBorders>
                                    <w:top w:val="single" w:sz="12" w:space="0" w:color="000000"/>
                                  </w:tcBorders>
                                </w:tcPr>
                                <w:p w14:paraId="5DC13473" w14:textId="08C7275E"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300" w:type="dxa"/>
                                  <w:tcBorders>
                                    <w:top w:val="single" w:sz="12" w:space="0" w:color="000000"/>
                                  </w:tcBorders>
                                </w:tcPr>
                                <w:p w14:paraId="5806029B" w14:textId="3EDA5CC0"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101" w:type="dxa"/>
                                  <w:tcBorders>
                                    <w:top w:val="single" w:sz="12" w:space="0" w:color="000000"/>
                                  </w:tcBorders>
                                </w:tcPr>
                                <w:p w14:paraId="799EE48C" w14:textId="5A25060B"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300" w:type="dxa"/>
                                  <w:tcBorders>
                                    <w:top w:val="single" w:sz="12" w:space="0" w:color="000000"/>
                                  </w:tcBorders>
                                </w:tcPr>
                                <w:p w14:paraId="5FB2D2CE" w14:textId="5965BB1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101" w:type="dxa"/>
                                  <w:tcBorders>
                                    <w:top w:val="single" w:sz="12" w:space="0" w:color="000000"/>
                                  </w:tcBorders>
                                </w:tcPr>
                                <w:p w14:paraId="6A4E2417" w14:textId="1C1E44AC"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1</w:t>
                                  </w:r>
                                </w:p>
                              </w:tc>
                              <w:tc>
                                <w:tcPr>
                                  <w:tcW w:w="1101" w:type="dxa"/>
                                  <w:tcBorders>
                                    <w:top w:val="single" w:sz="12" w:space="0" w:color="000000"/>
                                  </w:tcBorders>
                                </w:tcPr>
                                <w:p w14:paraId="5F3FB4BF" w14:textId="171686ED"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1" w:author="Author">
                                    <w:r>
                                      <w:rPr>
                                        <w:rFonts w:ascii="Arial" w:hAnsi="Arial" w:cs="Arial"/>
                                        <w:spacing w:val="-2"/>
                                        <w:sz w:val="16"/>
                                        <w:szCs w:val="16"/>
                                      </w:rPr>
                                      <w:t>1</w:t>
                                    </w:r>
                                  </w:ins>
                                </w:p>
                              </w:tc>
                              <w:tc>
                                <w:tcPr>
                                  <w:tcW w:w="1101" w:type="dxa"/>
                                  <w:tcBorders>
                                    <w:top w:val="single" w:sz="12" w:space="0" w:color="000000"/>
                                  </w:tcBorders>
                                </w:tcPr>
                                <w:p w14:paraId="52CB7ED7" w14:textId="5642DCF5"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2" w:author="Author">
                                    <w:r>
                                      <w:rPr>
                                        <w:rFonts w:ascii="Arial" w:hAnsi="Arial" w:cs="Arial"/>
                                        <w:spacing w:val="-2"/>
                                        <w:sz w:val="16"/>
                                        <w:szCs w:val="16"/>
                                      </w:rPr>
                                      <w:t>1</w:t>
                                    </w:r>
                                  </w:ins>
                                </w:p>
                              </w:tc>
                            </w:tr>
                          </w:tbl>
                          <w:p w14:paraId="36C29E39" w14:textId="77777777" w:rsidR="004844DD" w:rsidRDefault="004844DD" w:rsidP="004844DD">
                            <w:pPr>
                              <w:pStyle w:val="BodyText"/>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101F4" id="_x0000_t202" coordsize="21600,21600" o:spt="202" path="m,l,21600r21600,l21600,xe">
                <v:stroke joinstyle="miter"/>
                <v:path gradientshapeok="t" o:connecttype="rect"/>
              </v:shapetype>
              <v:shape id="Text Box 1" o:spid="_x0000_s1026" type="#_x0000_t202" style="position:absolute;left:0;text-align:left;margin-left:60.5pt;margin-top:3pt;width:514.35pt;height:8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" o:allowincell="f" filled="f" stroked="f">
                <v:textbox inset="0,0,0,0">
                  <w:txbxContent>
                    <w:tbl>
                      <w:tblPr>
                        <w:tblW w:w="9985" w:type="dxa"/>
                        <w:tblInd w:w="75" w:type="dxa"/>
                        <w:tblLayout w:type="fixed"/>
                        <w:tblCellMar>
                          <w:left w:w="0" w:type="dxa"/>
                          <w:right w:w="0" w:type="dxa"/>
                        </w:tblCellMar>
                        <w:tblLook w:val="0000" w:firstRow="0" w:lastRow="0" w:firstColumn="0" w:lastColumn="0" w:noHBand="0" w:noVBand="0"/>
                      </w:tblPr>
                      <w:tblGrid>
                        <w:gridCol w:w="680"/>
                        <w:gridCol w:w="1301"/>
                        <w:gridCol w:w="1000"/>
                        <w:gridCol w:w="1300"/>
                        <w:gridCol w:w="1101"/>
                        <w:gridCol w:w="1300"/>
                        <w:gridCol w:w="1101"/>
                        <w:gridCol w:w="1101"/>
                        <w:gridCol w:w="1101"/>
                      </w:tblGrid>
                      <w:tr w:rsidR="00067306" w14:paraId="0D71AF0B" w14:textId="77777777" w:rsidTr="00067306">
                        <w:trPr>
                          <w:trHeight w:val="340"/>
                        </w:trPr>
                        <w:tc>
                          <w:tcPr>
                            <w:tcW w:w="680" w:type="dxa"/>
                          </w:tcPr>
                          <w:p w14:paraId="3BFFEE7B" w14:textId="77777777" w:rsidR="00067306" w:rsidRP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p>
                        </w:tc>
                        <w:tc>
                          <w:tcPr>
                            <w:tcW w:w="1301" w:type="dxa"/>
                            <w:tcBorders>
                              <w:bottom w:val="single" w:sz="12" w:space="0" w:color="000000"/>
                            </w:tcBorders>
                          </w:tcPr>
                          <w:p w14:paraId="471BBFF6" w14:textId="62F3BF54" w:rsid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B0</w:t>
                            </w:r>
                          </w:p>
                        </w:tc>
                        <w:tc>
                          <w:tcPr>
                            <w:tcW w:w="1000" w:type="dxa"/>
                            <w:tcBorders>
                              <w:bottom w:val="single" w:sz="12" w:space="0" w:color="000000"/>
                            </w:tcBorders>
                          </w:tcPr>
                          <w:p w14:paraId="0EA01E08" w14:textId="7C554D0A"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B1</w:t>
                            </w:r>
                          </w:p>
                        </w:tc>
                        <w:tc>
                          <w:tcPr>
                            <w:tcW w:w="1300" w:type="dxa"/>
                            <w:tcBorders>
                              <w:bottom w:val="single" w:sz="12" w:space="0" w:color="000000"/>
                            </w:tcBorders>
                          </w:tcPr>
                          <w:p w14:paraId="2FACCE55" w14:textId="53F838D6"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2</w:t>
                            </w:r>
                          </w:p>
                        </w:tc>
                        <w:tc>
                          <w:tcPr>
                            <w:tcW w:w="1101" w:type="dxa"/>
                            <w:tcBorders>
                              <w:bottom w:val="single" w:sz="12" w:space="0" w:color="000000"/>
                            </w:tcBorders>
                          </w:tcPr>
                          <w:p w14:paraId="137459EA" w14:textId="3C350DA6"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3</w:t>
                            </w:r>
                          </w:p>
                        </w:tc>
                        <w:tc>
                          <w:tcPr>
                            <w:tcW w:w="1300" w:type="dxa"/>
                            <w:tcBorders>
                              <w:bottom w:val="single" w:sz="12" w:space="0" w:color="000000"/>
                            </w:tcBorders>
                          </w:tcPr>
                          <w:p w14:paraId="71AA20F9" w14:textId="2CCCEEA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4</w:t>
                            </w:r>
                          </w:p>
                        </w:tc>
                        <w:tc>
                          <w:tcPr>
                            <w:tcW w:w="1101" w:type="dxa"/>
                            <w:tcBorders>
                              <w:bottom w:val="single" w:sz="12" w:space="0" w:color="000000"/>
                            </w:tcBorders>
                          </w:tcPr>
                          <w:p w14:paraId="26BFEECA" w14:textId="48E4319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B</w:t>
                            </w:r>
                            <w:r>
                              <w:rPr>
                                <w:rFonts w:ascii="Arial" w:hAnsi="Arial" w:cs="Arial"/>
                                <w:spacing w:val="-2"/>
                                <w:sz w:val="16"/>
                                <w:szCs w:val="16"/>
                              </w:rPr>
                              <w:t>5</w:t>
                            </w:r>
                          </w:p>
                        </w:tc>
                        <w:tc>
                          <w:tcPr>
                            <w:tcW w:w="1101" w:type="dxa"/>
                            <w:tcBorders>
                              <w:bottom w:val="single" w:sz="12" w:space="0" w:color="000000"/>
                            </w:tcBorders>
                          </w:tcPr>
                          <w:p w14:paraId="50B634FE" w14:textId="1935793A"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3" w:author="Author">
                              <w:r>
                                <w:rPr>
                                  <w:rFonts w:ascii="Arial" w:hAnsi="Arial" w:cs="Arial"/>
                                  <w:spacing w:val="-2"/>
                                  <w:sz w:val="16"/>
                                  <w:szCs w:val="16"/>
                                </w:rPr>
                                <w:t>B6</w:t>
                              </w:r>
                            </w:ins>
                          </w:p>
                        </w:tc>
                        <w:tc>
                          <w:tcPr>
                            <w:tcW w:w="1101" w:type="dxa"/>
                            <w:tcBorders>
                              <w:bottom w:val="single" w:sz="12" w:space="0" w:color="000000"/>
                            </w:tcBorders>
                          </w:tcPr>
                          <w:p w14:paraId="2C387873" w14:textId="2B272080"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4" w:author="Author">
                              <w:r>
                                <w:rPr>
                                  <w:rFonts w:ascii="Arial" w:hAnsi="Arial" w:cs="Arial"/>
                                  <w:spacing w:val="-2"/>
                                  <w:sz w:val="16"/>
                                  <w:szCs w:val="16"/>
                                </w:rPr>
                                <w:t>B7</w:t>
                              </w:r>
                            </w:ins>
                          </w:p>
                        </w:tc>
                      </w:tr>
                      <w:tr w:rsidR="00067306" w14:paraId="64F56F7B" w14:textId="77777777" w:rsidTr="00F44AE1">
                        <w:trPr>
                          <w:trHeight w:val="710"/>
                        </w:trPr>
                        <w:tc>
                          <w:tcPr>
                            <w:tcW w:w="680" w:type="dxa"/>
                            <w:tcBorders>
                              <w:right w:val="single" w:sz="12" w:space="0" w:color="000000"/>
                            </w:tcBorders>
                          </w:tcPr>
                          <w:p w14:paraId="38326ABE" w14:textId="77777777"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p>
                        </w:tc>
                        <w:tc>
                          <w:tcPr>
                            <w:tcW w:w="1301" w:type="dxa"/>
                            <w:tcBorders>
                              <w:top w:val="single" w:sz="12" w:space="0" w:color="000000"/>
                              <w:left w:val="single" w:sz="12" w:space="0" w:color="000000"/>
                              <w:bottom w:val="single" w:sz="12" w:space="0" w:color="000000"/>
                              <w:right w:val="single" w:sz="12" w:space="0" w:color="000000"/>
                            </w:tcBorders>
                          </w:tcPr>
                          <w:p w14:paraId="0474AC96" w14:textId="646CACEA"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Preferred Candidate</w:t>
                            </w:r>
                            <w:r>
                              <w:rPr>
                                <w:rFonts w:ascii="Arial" w:hAnsi="Arial" w:cs="Arial"/>
                                <w:spacing w:val="-12"/>
                                <w:sz w:val="16"/>
                                <w:szCs w:val="16"/>
                              </w:rPr>
                              <w:t xml:space="preserve"> </w:t>
                            </w:r>
                            <w:r>
                              <w:rPr>
                                <w:rFonts w:ascii="Arial" w:hAnsi="Arial" w:cs="Arial"/>
                                <w:spacing w:val="-2"/>
                                <w:sz w:val="16"/>
                                <w:szCs w:val="16"/>
                              </w:rPr>
                              <w:t>List Included</w:t>
                            </w:r>
                          </w:p>
                        </w:tc>
                        <w:tc>
                          <w:tcPr>
                            <w:tcW w:w="1000" w:type="dxa"/>
                            <w:tcBorders>
                              <w:top w:val="single" w:sz="12" w:space="0" w:color="000000"/>
                              <w:left w:val="single" w:sz="12" w:space="0" w:color="000000"/>
                              <w:bottom w:val="single" w:sz="12" w:space="0" w:color="000000"/>
                              <w:right w:val="single" w:sz="12" w:space="0" w:color="000000"/>
                            </w:tcBorders>
                          </w:tcPr>
                          <w:p w14:paraId="0B0D99C9" w14:textId="77777777" w:rsidR="00067306" w:rsidRDefault="00067306">
                            <w:pPr>
                              <w:pStyle w:val="TableParagraph"/>
                              <w:kinsoku w:val="0"/>
                              <w:overflowPunct w:val="0"/>
                              <w:spacing w:before="8"/>
                              <w:rPr>
                                <w:sz w:val="22"/>
                                <w:szCs w:val="22"/>
                              </w:rPr>
                            </w:pPr>
                          </w:p>
                          <w:p w14:paraId="23D17CB4" w14:textId="77777777" w:rsidR="00067306" w:rsidRDefault="00067306">
                            <w:pPr>
                              <w:pStyle w:val="TableParagraph"/>
                              <w:kinsoku w:val="0"/>
                              <w:overflowPunct w:val="0"/>
                              <w:ind w:left="176"/>
                              <w:rPr>
                                <w:rFonts w:ascii="Arial" w:hAnsi="Arial" w:cs="Arial"/>
                                <w:spacing w:val="-2"/>
                                <w:sz w:val="16"/>
                                <w:szCs w:val="16"/>
                              </w:rPr>
                            </w:pPr>
                            <w:r>
                              <w:rPr>
                                <w:rFonts w:ascii="Arial" w:hAnsi="Arial" w:cs="Arial"/>
                                <w:spacing w:val="-2"/>
                                <w:sz w:val="16"/>
                                <w:szCs w:val="16"/>
                              </w:rPr>
                              <w:t>Abridged</w:t>
                            </w:r>
                          </w:p>
                        </w:tc>
                        <w:tc>
                          <w:tcPr>
                            <w:tcW w:w="1300" w:type="dxa"/>
                            <w:tcBorders>
                              <w:top w:val="single" w:sz="12" w:space="0" w:color="000000"/>
                              <w:left w:val="single" w:sz="12" w:space="0" w:color="000000"/>
                              <w:bottom w:val="single" w:sz="12" w:space="0" w:color="000000"/>
                              <w:right w:val="single" w:sz="12" w:space="0" w:color="000000"/>
                            </w:tcBorders>
                          </w:tcPr>
                          <w:p w14:paraId="36A9C036" w14:textId="77777777" w:rsidR="00067306" w:rsidRDefault="00067306">
                            <w:pPr>
                              <w:pStyle w:val="TableParagraph"/>
                              <w:kinsoku w:val="0"/>
                              <w:overflowPunct w:val="0"/>
                              <w:spacing w:before="5"/>
                              <w:rPr>
                                <w:sz w:val="17"/>
                                <w:szCs w:val="17"/>
                              </w:rPr>
                            </w:pPr>
                          </w:p>
                          <w:p w14:paraId="293FA1A6" w14:textId="77777777" w:rsidR="00067306" w:rsidRDefault="00067306">
                            <w:pPr>
                              <w:pStyle w:val="TableParagraph"/>
                              <w:kinsoku w:val="0"/>
                              <w:overflowPunct w:val="0"/>
                              <w:spacing w:line="208" w:lineRule="auto"/>
                              <w:ind w:left="317" w:hanging="188"/>
                              <w:rPr>
                                <w:rFonts w:ascii="Arial" w:hAnsi="Arial" w:cs="Arial"/>
                                <w:spacing w:val="-2"/>
                                <w:sz w:val="16"/>
                                <w:szCs w:val="16"/>
                              </w:rPr>
                            </w:pPr>
                            <w:r>
                              <w:rPr>
                                <w:rFonts w:ascii="Arial" w:hAnsi="Arial" w:cs="Arial"/>
                                <w:spacing w:val="-2"/>
                                <w:sz w:val="16"/>
                                <w:szCs w:val="16"/>
                              </w:rPr>
                              <w:t>Disassociation Imminent</w:t>
                            </w:r>
                          </w:p>
                        </w:tc>
                        <w:tc>
                          <w:tcPr>
                            <w:tcW w:w="1101" w:type="dxa"/>
                            <w:tcBorders>
                              <w:top w:val="single" w:sz="12" w:space="0" w:color="000000"/>
                              <w:left w:val="single" w:sz="12" w:space="0" w:color="000000"/>
                              <w:bottom w:val="single" w:sz="12" w:space="0" w:color="000000"/>
                              <w:right w:val="single" w:sz="12" w:space="0" w:color="000000"/>
                            </w:tcBorders>
                          </w:tcPr>
                          <w:p w14:paraId="09292278" w14:textId="77777777" w:rsidR="00067306" w:rsidRDefault="00067306">
                            <w:pPr>
                              <w:pStyle w:val="TableParagraph"/>
                              <w:kinsoku w:val="0"/>
                              <w:overflowPunct w:val="0"/>
                              <w:spacing w:before="102" w:line="172" w:lineRule="exact"/>
                              <w:ind w:left="124" w:right="103"/>
                              <w:jc w:val="center"/>
                              <w:rPr>
                                <w:rFonts w:ascii="Arial" w:hAnsi="Arial" w:cs="Arial"/>
                                <w:spacing w:val="-5"/>
                                <w:sz w:val="16"/>
                                <w:szCs w:val="16"/>
                              </w:rPr>
                            </w:pPr>
                            <w:r>
                              <w:rPr>
                                <w:rFonts w:ascii="Arial" w:hAnsi="Arial" w:cs="Arial"/>
                                <w:spacing w:val="-5"/>
                                <w:sz w:val="16"/>
                                <w:szCs w:val="16"/>
                              </w:rPr>
                              <w:t>BSS</w:t>
                            </w:r>
                          </w:p>
                          <w:p w14:paraId="0A1BFBD0" w14:textId="77777777" w:rsidR="00067306" w:rsidRDefault="00067306">
                            <w:pPr>
                              <w:pStyle w:val="TableParagraph"/>
                              <w:kinsoku w:val="0"/>
                              <w:overflowPunct w:val="0"/>
                              <w:spacing w:before="7" w:line="208" w:lineRule="auto"/>
                              <w:ind w:left="124" w:right="101"/>
                              <w:jc w:val="center"/>
                              <w:rPr>
                                <w:rFonts w:ascii="Arial" w:hAnsi="Arial" w:cs="Arial"/>
                                <w:spacing w:val="-2"/>
                                <w:sz w:val="16"/>
                                <w:szCs w:val="16"/>
                              </w:rPr>
                            </w:pPr>
                            <w:r>
                              <w:rPr>
                                <w:rFonts w:ascii="Arial" w:hAnsi="Arial" w:cs="Arial"/>
                                <w:spacing w:val="-4"/>
                                <w:sz w:val="16"/>
                                <w:szCs w:val="16"/>
                              </w:rPr>
                              <w:t xml:space="preserve">Termination </w:t>
                            </w:r>
                            <w:r>
                              <w:rPr>
                                <w:rFonts w:ascii="Arial" w:hAnsi="Arial" w:cs="Arial"/>
                                <w:spacing w:val="-2"/>
                                <w:sz w:val="16"/>
                                <w:szCs w:val="16"/>
                              </w:rPr>
                              <w:t>Included</w:t>
                            </w:r>
                          </w:p>
                        </w:tc>
                        <w:tc>
                          <w:tcPr>
                            <w:tcW w:w="1300" w:type="dxa"/>
                            <w:tcBorders>
                              <w:top w:val="single" w:sz="12" w:space="0" w:color="000000"/>
                              <w:left w:val="single" w:sz="12" w:space="0" w:color="000000"/>
                              <w:bottom w:val="single" w:sz="12" w:space="0" w:color="000000"/>
                              <w:right w:val="single" w:sz="12" w:space="0" w:color="000000"/>
                            </w:tcBorders>
                          </w:tcPr>
                          <w:p w14:paraId="6E980019" w14:textId="77777777" w:rsidR="00067306" w:rsidRDefault="00067306">
                            <w:pPr>
                              <w:pStyle w:val="TableParagraph"/>
                              <w:kinsoku w:val="0"/>
                              <w:overflowPunct w:val="0"/>
                              <w:spacing w:before="102" w:line="172" w:lineRule="exact"/>
                              <w:ind w:left="32" w:right="12"/>
                              <w:jc w:val="center"/>
                              <w:rPr>
                                <w:rFonts w:ascii="Arial" w:hAnsi="Arial" w:cs="Arial"/>
                                <w:spacing w:val="-5"/>
                                <w:sz w:val="16"/>
                                <w:szCs w:val="16"/>
                              </w:rPr>
                            </w:pPr>
                            <w:r>
                              <w:rPr>
                                <w:rFonts w:ascii="Arial" w:hAnsi="Arial" w:cs="Arial"/>
                                <w:spacing w:val="-5"/>
                                <w:sz w:val="16"/>
                                <w:szCs w:val="16"/>
                              </w:rPr>
                              <w:t>ESS</w:t>
                            </w:r>
                          </w:p>
                          <w:p w14:paraId="5848BF5C" w14:textId="77777777" w:rsidR="00067306" w:rsidRDefault="00067306">
                            <w:pPr>
                              <w:pStyle w:val="TableParagraph"/>
                              <w:kinsoku w:val="0"/>
                              <w:overflowPunct w:val="0"/>
                              <w:spacing w:before="7" w:line="208" w:lineRule="auto"/>
                              <w:ind w:left="34" w:right="12"/>
                              <w:jc w:val="center"/>
                              <w:rPr>
                                <w:rFonts w:ascii="Arial" w:hAnsi="Arial" w:cs="Arial"/>
                                <w:spacing w:val="-2"/>
                                <w:sz w:val="16"/>
                                <w:szCs w:val="16"/>
                              </w:rPr>
                            </w:pPr>
                            <w:r>
                              <w:rPr>
                                <w:rFonts w:ascii="Arial" w:hAnsi="Arial" w:cs="Arial"/>
                                <w:spacing w:val="-2"/>
                                <w:sz w:val="16"/>
                                <w:szCs w:val="16"/>
                              </w:rPr>
                              <w:t>Disassociation Imminent</w:t>
                            </w:r>
                          </w:p>
                        </w:tc>
                        <w:tc>
                          <w:tcPr>
                            <w:tcW w:w="1101" w:type="dxa"/>
                            <w:tcBorders>
                              <w:top w:val="single" w:sz="12" w:space="0" w:color="000000"/>
                              <w:left w:val="single" w:sz="12" w:space="0" w:color="000000"/>
                              <w:bottom w:val="single" w:sz="12" w:space="0" w:color="000000"/>
                              <w:right w:val="single" w:sz="12" w:space="0" w:color="000000"/>
                            </w:tcBorders>
                          </w:tcPr>
                          <w:p w14:paraId="79E2050F" w14:textId="77777777" w:rsidR="00067306" w:rsidRDefault="00067306">
                            <w:pPr>
                              <w:pStyle w:val="TableParagraph"/>
                              <w:kinsoku w:val="0"/>
                              <w:overflowPunct w:val="0"/>
                              <w:spacing w:before="121" w:line="208" w:lineRule="auto"/>
                              <w:ind w:left="216" w:firstLine="182"/>
                              <w:rPr>
                                <w:rFonts w:ascii="Arial" w:hAnsi="Arial" w:cs="Arial"/>
                                <w:spacing w:val="-2"/>
                                <w:sz w:val="16"/>
                                <w:szCs w:val="16"/>
                              </w:rPr>
                            </w:pPr>
                            <w:proofErr w:type="gramStart"/>
                            <w:r>
                              <w:rPr>
                                <w:rFonts w:ascii="Arial" w:hAnsi="Arial" w:cs="Arial"/>
                                <w:sz w:val="16"/>
                                <w:szCs w:val="16"/>
                                <w:u w:val="single"/>
                              </w:rPr>
                              <w:t xml:space="preserve">Link </w:t>
                            </w:r>
                            <w:r>
                              <w:rPr>
                                <w:rFonts w:ascii="Arial" w:hAnsi="Arial" w:cs="Arial"/>
                                <w:sz w:val="16"/>
                                <w:szCs w:val="16"/>
                              </w:rPr>
                              <w:t xml:space="preserve"> </w:t>
                            </w:r>
                            <w:r>
                              <w:rPr>
                                <w:rFonts w:ascii="Arial" w:hAnsi="Arial" w:cs="Arial"/>
                                <w:sz w:val="16"/>
                                <w:szCs w:val="16"/>
                                <w:u w:val="single"/>
                              </w:rPr>
                              <w:t>Removal</w:t>
                            </w:r>
                            <w:proofErr w:type="gramEnd"/>
                            <w:r>
                              <w:rPr>
                                <w:rFonts w:ascii="Arial" w:hAnsi="Arial" w:cs="Arial"/>
                                <w:spacing w:val="-12"/>
                                <w:sz w:val="16"/>
                                <w:szCs w:val="16"/>
                                <w:u w:val="single"/>
                              </w:rPr>
                              <w:t xml:space="preserve"> </w:t>
                            </w:r>
                            <w:r>
                              <w:rPr>
                                <w:rFonts w:ascii="Arial" w:hAnsi="Arial" w:cs="Arial"/>
                                <w:spacing w:val="-2"/>
                                <w:sz w:val="16"/>
                                <w:szCs w:val="16"/>
                              </w:rPr>
                              <w:t xml:space="preserve"> </w:t>
                            </w:r>
                            <w:r>
                              <w:rPr>
                                <w:rFonts w:ascii="Arial" w:hAnsi="Arial" w:cs="Arial"/>
                                <w:spacing w:val="-2"/>
                                <w:sz w:val="16"/>
                                <w:szCs w:val="16"/>
                                <w:u w:val="single"/>
                              </w:rPr>
                              <w:t>Imminent</w:t>
                            </w:r>
                          </w:p>
                        </w:tc>
                        <w:tc>
                          <w:tcPr>
                            <w:tcW w:w="1101" w:type="dxa"/>
                            <w:tcBorders>
                              <w:top w:val="single" w:sz="12" w:space="0" w:color="000000"/>
                              <w:left w:val="single" w:sz="12" w:space="0" w:color="000000"/>
                              <w:bottom w:val="single" w:sz="12" w:space="0" w:color="000000"/>
                              <w:right w:val="single" w:sz="12" w:space="0" w:color="000000"/>
                            </w:tcBorders>
                            <w:vAlign w:val="center"/>
                          </w:tcPr>
                          <w:p w14:paraId="3D1AA50D" w14:textId="387A51D6" w:rsidR="00067306" w:rsidRPr="00F44AE1" w:rsidRDefault="00F44AE1" w:rsidP="00F44AE1">
                            <w:pPr>
                              <w:pStyle w:val="TableParagraph"/>
                              <w:kinsoku w:val="0"/>
                              <w:overflowPunct w:val="0"/>
                              <w:spacing w:before="8"/>
                              <w:jc w:val="center"/>
                              <w:rPr>
                                <w:rFonts w:ascii="Arial" w:hAnsi="Arial" w:cs="Arial"/>
                                <w:sz w:val="16"/>
                                <w:szCs w:val="16"/>
                                <w:u w:val="single"/>
                              </w:rPr>
                            </w:pPr>
                            <w:ins w:id="25" w:author="Author">
                              <w:r>
                                <w:rPr>
                                  <w:rFonts w:ascii="Arial" w:hAnsi="Arial" w:cs="Arial"/>
                                  <w:sz w:val="16"/>
                                  <w:szCs w:val="16"/>
                                  <w:u w:val="single"/>
                                </w:rPr>
                                <w:t xml:space="preserve">AP </w:t>
                              </w:r>
                              <w:r w:rsidR="00067306" w:rsidRPr="00F44AE1">
                                <w:rPr>
                                  <w:rFonts w:ascii="Arial" w:hAnsi="Arial" w:cs="Arial"/>
                                  <w:sz w:val="16"/>
                                  <w:szCs w:val="16"/>
                                  <w:u w:val="single"/>
                                </w:rPr>
                                <w:t xml:space="preserve">Link </w:t>
                              </w:r>
                              <w:r>
                                <w:rPr>
                                  <w:rFonts w:ascii="Arial" w:hAnsi="Arial" w:cs="Arial"/>
                                  <w:sz w:val="16"/>
                                  <w:szCs w:val="16"/>
                                  <w:u w:val="single"/>
                                </w:rPr>
                                <w:t>D</w:t>
                              </w:r>
                              <w:r w:rsidR="00067306" w:rsidRPr="00F44AE1">
                                <w:rPr>
                                  <w:rFonts w:ascii="Arial" w:hAnsi="Arial" w:cs="Arial"/>
                                  <w:sz w:val="16"/>
                                  <w:szCs w:val="16"/>
                                  <w:u w:val="single"/>
                                </w:rPr>
                                <w:t>isable</w:t>
                              </w:r>
                              <w:r w:rsidR="00187297">
                                <w:rPr>
                                  <w:rFonts w:ascii="Arial" w:hAnsi="Arial" w:cs="Arial"/>
                                  <w:sz w:val="16"/>
                                  <w:szCs w:val="16"/>
                                  <w:u w:val="single"/>
                                </w:rPr>
                                <w:t>ment</w:t>
                              </w:r>
                              <w:r w:rsidR="00067306" w:rsidRPr="00F44AE1">
                                <w:rPr>
                                  <w:rFonts w:ascii="Arial" w:hAnsi="Arial" w:cs="Arial"/>
                                  <w:sz w:val="16"/>
                                  <w:szCs w:val="16"/>
                                  <w:u w:val="single"/>
                                </w:rPr>
                                <w:t xml:space="preserve"> </w:t>
                              </w:r>
                              <w:r>
                                <w:rPr>
                                  <w:rFonts w:ascii="Arial" w:hAnsi="Arial" w:cs="Arial"/>
                                  <w:sz w:val="16"/>
                                  <w:szCs w:val="16"/>
                                  <w:u w:val="single"/>
                                </w:rPr>
                                <w:t>D</w:t>
                              </w:r>
                              <w:r w:rsidR="00067306" w:rsidRPr="00F44AE1">
                                <w:rPr>
                                  <w:rFonts w:ascii="Arial" w:hAnsi="Arial" w:cs="Arial"/>
                                  <w:sz w:val="16"/>
                                  <w:szCs w:val="16"/>
                                  <w:u w:val="single"/>
                                </w:rPr>
                                <w:t>isregard</w:t>
                              </w:r>
                            </w:ins>
                          </w:p>
                        </w:tc>
                        <w:tc>
                          <w:tcPr>
                            <w:tcW w:w="1101" w:type="dxa"/>
                            <w:tcBorders>
                              <w:top w:val="single" w:sz="12" w:space="0" w:color="000000"/>
                              <w:left w:val="single" w:sz="12" w:space="0" w:color="000000"/>
                              <w:bottom w:val="single" w:sz="12" w:space="0" w:color="000000"/>
                              <w:right w:val="single" w:sz="12" w:space="0" w:color="000000"/>
                            </w:tcBorders>
                          </w:tcPr>
                          <w:p w14:paraId="6EE90C14" w14:textId="791BDDD8" w:rsidR="00067306" w:rsidRDefault="00067306">
                            <w:pPr>
                              <w:pStyle w:val="TableParagraph"/>
                              <w:kinsoku w:val="0"/>
                              <w:overflowPunct w:val="0"/>
                              <w:spacing w:before="8"/>
                              <w:rPr>
                                <w:sz w:val="22"/>
                                <w:szCs w:val="22"/>
                              </w:rPr>
                            </w:pPr>
                          </w:p>
                          <w:p w14:paraId="7D815060" w14:textId="77777777" w:rsidR="00067306" w:rsidRDefault="00067306">
                            <w:pPr>
                              <w:pStyle w:val="TableParagraph"/>
                              <w:kinsoku w:val="0"/>
                              <w:overflowPunct w:val="0"/>
                              <w:ind w:left="201"/>
                              <w:rPr>
                                <w:rFonts w:ascii="Arial" w:hAnsi="Arial" w:cs="Arial"/>
                                <w:spacing w:val="-2"/>
                                <w:sz w:val="16"/>
                                <w:szCs w:val="16"/>
                              </w:rPr>
                            </w:pPr>
                            <w:r>
                              <w:rPr>
                                <w:rFonts w:ascii="Arial" w:hAnsi="Arial" w:cs="Arial"/>
                                <w:spacing w:val="-2"/>
                                <w:sz w:val="16"/>
                                <w:szCs w:val="16"/>
                              </w:rPr>
                              <w:t>Reserved</w:t>
                            </w:r>
                          </w:p>
                        </w:tc>
                      </w:tr>
                      <w:tr w:rsidR="00067306" w14:paraId="63CDDAF1" w14:textId="77777777" w:rsidTr="00067306">
                        <w:trPr>
                          <w:trHeight w:val="340"/>
                        </w:trPr>
                        <w:tc>
                          <w:tcPr>
                            <w:tcW w:w="680" w:type="dxa"/>
                          </w:tcPr>
                          <w:p w14:paraId="0A8A0492" w14:textId="0637D3D5"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Bits:</w:t>
                            </w:r>
                          </w:p>
                        </w:tc>
                        <w:tc>
                          <w:tcPr>
                            <w:tcW w:w="1301" w:type="dxa"/>
                            <w:tcBorders>
                              <w:top w:val="single" w:sz="12" w:space="0" w:color="000000"/>
                            </w:tcBorders>
                          </w:tcPr>
                          <w:p w14:paraId="6E200733" w14:textId="0135DDC8" w:rsidR="00067306" w:rsidRDefault="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1</w:t>
                            </w:r>
                          </w:p>
                        </w:tc>
                        <w:tc>
                          <w:tcPr>
                            <w:tcW w:w="1000" w:type="dxa"/>
                            <w:tcBorders>
                              <w:top w:val="single" w:sz="12" w:space="0" w:color="000000"/>
                            </w:tcBorders>
                          </w:tcPr>
                          <w:p w14:paraId="5DC13473" w14:textId="08C7275E"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300" w:type="dxa"/>
                            <w:tcBorders>
                              <w:top w:val="single" w:sz="12" w:space="0" w:color="000000"/>
                            </w:tcBorders>
                          </w:tcPr>
                          <w:p w14:paraId="5806029B" w14:textId="3EDA5CC0"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101" w:type="dxa"/>
                            <w:tcBorders>
                              <w:top w:val="single" w:sz="12" w:space="0" w:color="000000"/>
                            </w:tcBorders>
                          </w:tcPr>
                          <w:p w14:paraId="799EE48C" w14:textId="5A25060B"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300" w:type="dxa"/>
                            <w:tcBorders>
                              <w:top w:val="single" w:sz="12" w:space="0" w:color="000000"/>
                            </w:tcBorders>
                          </w:tcPr>
                          <w:p w14:paraId="5FB2D2CE" w14:textId="5965BB19"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sidRPr="00067306">
                              <w:rPr>
                                <w:rFonts w:ascii="Arial" w:hAnsi="Arial" w:cs="Arial"/>
                                <w:spacing w:val="-2"/>
                                <w:sz w:val="16"/>
                                <w:szCs w:val="16"/>
                              </w:rPr>
                              <w:t>1</w:t>
                            </w:r>
                          </w:p>
                        </w:tc>
                        <w:tc>
                          <w:tcPr>
                            <w:tcW w:w="1101" w:type="dxa"/>
                            <w:tcBorders>
                              <w:top w:val="single" w:sz="12" w:space="0" w:color="000000"/>
                            </w:tcBorders>
                          </w:tcPr>
                          <w:p w14:paraId="6A4E2417" w14:textId="1C1E44AC"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r>
                              <w:rPr>
                                <w:rFonts w:ascii="Arial" w:hAnsi="Arial" w:cs="Arial"/>
                                <w:spacing w:val="-2"/>
                                <w:sz w:val="16"/>
                                <w:szCs w:val="16"/>
                              </w:rPr>
                              <w:t>1</w:t>
                            </w:r>
                          </w:p>
                        </w:tc>
                        <w:tc>
                          <w:tcPr>
                            <w:tcW w:w="1101" w:type="dxa"/>
                            <w:tcBorders>
                              <w:top w:val="single" w:sz="12" w:space="0" w:color="000000"/>
                            </w:tcBorders>
                          </w:tcPr>
                          <w:p w14:paraId="5F3FB4BF" w14:textId="171686ED"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6" w:author="Author">
                              <w:r>
                                <w:rPr>
                                  <w:rFonts w:ascii="Arial" w:hAnsi="Arial" w:cs="Arial"/>
                                  <w:spacing w:val="-2"/>
                                  <w:sz w:val="16"/>
                                  <w:szCs w:val="16"/>
                                </w:rPr>
                                <w:t>1</w:t>
                              </w:r>
                            </w:ins>
                          </w:p>
                        </w:tc>
                        <w:tc>
                          <w:tcPr>
                            <w:tcW w:w="1101" w:type="dxa"/>
                            <w:tcBorders>
                              <w:top w:val="single" w:sz="12" w:space="0" w:color="000000"/>
                            </w:tcBorders>
                          </w:tcPr>
                          <w:p w14:paraId="52CB7ED7" w14:textId="5642DCF5" w:rsidR="00067306" w:rsidRPr="00067306" w:rsidRDefault="00067306" w:rsidP="00067306">
                            <w:pPr>
                              <w:pStyle w:val="TableParagraph"/>
                              <w:kinsoku w:val="0"/>
                              <w:overflowPunct w:val="0"/>
                              <w:spacing w:before="121" w:line="208" w:lineRule="auto"/>
                              <w:ind w:left="136" w:right="123" w:firstLine="12"/>
                              <w:jc w:val="center"/>
                              <w:rPr>
                                <w:rFonts w:ascii="Arial" w:hAnsi="Arial" w:cs="Arial"/>
                                <w:spacing w:val="-2"/>
                                <w:sz w:val="16"/>
                                <w:szCs w:val="16"/>
                              </w:rPr>
                            </w:pPr>
                            <w:ins w:id="27" w:author="Author">
                              <w:r>
                                <w:rPr>
                                  <w:rFonts w:ascii="Arial" w:hAnsi="Arial" w:cs="Arial"/>
                                  <w:spacing w:val="-2"/>
                                  <w:sz w:val="16"/>
                                  <w:szCs w:val="16"/>
                                </w:rPr>
                                <w:t>1</w:t>
                              </w:r>
                            </w:ins>
                          </w:p>
                        </w:tc>
                      </w:tr>
                    </w:tbl>
                    <w:p w14:paraId="36C29E39" w14:textId="77777777" w:rsidR="004844DD" w:rsidRDefault="004844DD" w:rsidP="004844DD">
                      <w:pPr>
                        <w:pStyle w:val="BodyText"/>
                        <w:kinsoku w:val="0"/>
                        <w:overflowPunct w:val="0"/>
                        <w:rPr>
                          <w:sz w:val="24"/>
                          <w:szCs w:val="24"/>
                        </w:rPr>
                      </w:pPr>
                    </w:p>
                  </w:txbxContent>
                </v:textbox>
                <w10:wrap anchorx="page"/>
              </v:shape>
            </w:pict>
          </mc:Fallback>
        </mc:AlternateContent>
      </w:r>
    </w:p>
    <w:p w14:paraId="56C2B759" w14:textId="77777777" w:rsidR="00067306" w:rsidRDefault="00067306" w:rsidP="004844DD">
      <w:pPr>
        <w:pStyle w:val="BodyText"/>
        <w:kinsoku w:val="0"/>
        <w:overflowPunct w:val="0"/>
        <w:spacing w:before="186"/>
        <w:ind w:left="1004" w:right="1004"/>
        <w:jc w:val="center"/>
        <w:rPr>
          <w:rFonts w:ascii="Arial" w:hAnsi="Arial" w:cs="Arial"/>
          <w:b/>
          <w:bCs/>
        </w:rPr>
      </w:pPr>
      <w:bookmarkStart w:id="28" w:name="_bookmark284"/>
      <w:bookmarkEnd w:id="28"/>
    </w:p>
    <w:p w14:paraId="06BA1DE5" w14:textId="077C03AB" w:rsidR="004844DD" w:rsidRDefault="004844DD" w:rsidP="004844DD">
      <w:pPr>
        <w:pStyle w:val="BodyText"/>
        <w:kinsoku w:val="0"/>
        <w:overflowPunct w:val="0"/>
        <w:spacing w:before="186"/>
        <w:ind w:left="1004" w:right="1004"/>
        <w:jc w:val="center"/>
        <w:rPr>
          <w:rFonts w:ascii="Arial" w:hAnsi="Arial" w:cs="Arial"/>
          <w:b/>
          <w:bCs/>
          <w:spacing w:val="-2"/>
        </w:rPr>
      </w:pPr>
      <w:r>
        <w:rPr>
          <w:rFonts w:ascii="Arial" w:hAnsi="Arial" w:cs="Arial"/>
          <w:b/>
          <w:bCs/>
        </w:rPr>
        <w:t>Figure</w:t>
      </w:r>
      <w:r>
        <w:rPr>
          <w:rFonts w:ascii="Arial" w:hAnsi="Arial" w:cs="Arial"/>
          <w:b/>
          <w:bCs/>
          <w:spacing w:val="-10"/>
        </w:rPr>
        <w:t xml:space="preserve"> </w:t>
      </w:r>
      <w:r>
        <w:rPr>
          <w:rFonts w:ascii="Arial" w:hAnsi="Arial" w:cs="Arial"/>
          <w:b/>
          <w:bCs/>
        </w:rPr>
        <w:t>9-1152—Request</w:t>
      </w:r>
      <w:r>
        <w:rPr>
          <w:rFonts w:ascii="Arial" w:hAnsi="Arial" w:cs="Arial"/>
          <w:b/>
          <w:bCs/>
          <w:spacing w:val="-9"/>
        </w:rPr>
        <w:t xml:space="preserve"> </w:t>
      </w:r>
      <w:r>
        <w:rPr>
          <w:rFonts w:ascii="Arial" w:hAnsi="Arial" w:cs="Arial"/>
          <w:b/>
          <w:bCs/>
        </w:rPr>
        <w:t>Mode</w:t>
      </w:r>
      <w:r>
        <w:rPr>
          <w:rFonts w:ascii="Arial" w:hAnsi="Arial" w:cs="Arial"/>
          <w:b/>
          <w:bCs/>
          <w:spacing w:val="-10"/>
        </w:rPr>
        <w:t xml:space="preserve"> </w:t>
      </w:r>
      <w:r>
        <w:rPr>
          <w:rFonts w:ascii="Arial" w:hAnsi="Arial" w:cs="Arial"/>
          <w:b/>
          <w:bCs/>
        </w:rPr>
        <w:t>field</w:t>
      </w:r>
      <w:r>
        <w:rPr>
          <w:rFonts w:ascii="Arial" w:hAnsi="Arial" w:cs="Arial"/>
          <w:b/>
          <w:bCs/>
          <w:spacing w:val="-9"/>
        </w:rPr>
        <w:t xml:space="preserve"> </w:t>
      </w:r>
      <w:r>
        <w:rPr>
          <w:rFonts w:ascii="Arial" w:hAnsi="Arial" w:cs="Arial"/>
          <w:b/>
          <w:bCs/>
          <w:spacing w:val="-2"/>
        </w:rPr>
        <w:t>format</w:t>
      </w:r>
    </w:p>
    <w:p w14:paraId="76646836" w14:textId="77777777" w:rsidR="00077BB6" w:rsidRDefault="00077BB6" w:rsidP="00077BB6">
      <w:pPr>
        <w:pStyle w:val="BodyText"/>
        <w:rPr>
          <w:b/>
          <w:bCs/>
          <w:i/>
          <w:iCs/>
          <w:sz w:val="22"/>
          <w:szCs w:val="22"/>
          <w:highlight w:val="yellow"/>
        </w:rPr>
      </w:pPr>
    </w:p>
    <w:p w14:paraId="5657301B" w14:textId="3DA72B37" w:rsidR="00077BB6" w:rsidRPr="00077BB6" w:rsidRDefault="00077BB6" w:rsidP="00077BB6">
      <w:pPr>
        <w:pStyle w:val="BodyText"/>
      </w:pPr>
      <w:r>
        <w:rPr>
          <w:b/>
          <w:bCs/>
          <w:i/>
          <w:iCs/>
          <w:sz w:val="22"/>
          <w:szCs w:val="22"/>
          <w:highlight w:val="yellow"/>
        </w:rPr>
        <w:t>Add the following sub-paragraph at the end of the fifth paragraph:</w:t>
      </w:r>
    </w:p>
    <w:p w14:paraId="2D199AA2" w14:textId="3BBA532A" w:rsidR="004844DD" w:rsidRDefault="00610ED7" w:rsidP="004844DD">
      <w:pPr>
        <w:pStyle w:val="ListParagraph"/>
        <w:numPr>
          <w:ilvl w:val="0"/>
          <w:numId w:val="12"/>
        </w:numPr>
        <w:tabs>
          <w:tab w:val="left" w:pos="1639"/>
        </w:tabs>
        <w:kinsoku w:val="0"/>
        <w:overflowPunct w:val="0"/>
        <w:spacing w:before="326" w:line="250" w:lineRule="auto"/>
        <w:ind w:left="612" w:right="680" w:hanging="442"/>
        <w:jc w:val="both"/>
        <w:rPr>
          <w:color w:val="000000"/>
          <w:sz w:val="20"/>
          <w:szCs w:val="20"/>
        </w:rPr>
      </w:pPr>
      <w:ins w:id="29" w:author="Author">
        <w:r w:rsidRPr="00B53959">
          <w:rPr>
            <w:spacing w:val="-11"/>
            <w:sz w:val="18"/>
            <w:szCs w:val="18"/>
          </w:rPr>
          <w:t>(#197</w:t>
        </w:r>
        <w:r>
          <w:rPr>
            <w:spacing w:val="-11"/>
            <w:sz w:val="18"/>
            <w:szCs w:val="18"/>
          </w:rPr>
          <w:t>13</w:t>
        </w:r>
        <w:r w:rsidRPr="00B53959">
          <w:rPr>
            <w:spacing w:val="-11"/>
            <w:sz w:val="18"/>
            <w:szCs w:val="18"/>
          </w:rPr>
          <w:t xml:space="preserve">) </w:t>
        </w:r>
        <w:r w:rsidR="00191CF4">
          <w:rPr>
            <w:color w:val="000000"/>
            <w:sz w:val="20"/>
            <w:szCs w:val="20"/>
          </w:rPr>
          <w:t>The AP Link Disable</w:t>
        </w:r>
        <w:r w:rsidR="00187297">
          <w:rPr>
            <w:color w:val="000000"/>
            <w:sz w:val="20"/>
            <w:szCs w:val="20"/>
          </w:rPr>
          <w:t>ment</w:t>
        </w:r>
        <w:r w:rsidR="00191CF4">
          <w:rPr>
            <w:color w:val="000000"/>
            <w:sz w:val="20"/>
            <w:szCs w:val="20"/>
          </w:rPr>
          <w:t xml:space="preserve"> Disregard field indicates to the non-AP MLD whether to ignore the reception of the </w:t>
        </w:r>
        <w:r w:rsidR="00F3197F">
          <w:rPr>
            <w:color w:val="000000"/>
            <w:sz w:val="20"/>
            <w:szCs w:val="20"/>
          </w:rPr>
          <w:t xml:space="preserve">broadcast </w:t>
        </w:r>
        <w:r w:rsidR="00191CF4">
          <w:rPr>
            <w:color w:val="000000"/>
            <w:sz w:val="20"/>
            <w:szCs w:val="20"/>
          </w:rPr>
          <w:t>BTM Request frame</w:t>
        </w:r>
        <w:r w:rsidR="00B47DFB">
          <w:rPr>
            <w:color w:val="000000"/>
            <w:sz w:val="20"/>
            <w:szCs w:val="20"/>
          </w:rPr>
          <w:t xml:space="preserve"> in case of Affiliated AP Link disablement operation</w:t>
        </w:r>
        <w:r w:rsidR="00747A0B">
          <w:rPr>
            <w:color w:val="000000"/>
            <w:sz w:val="20"/>
            <w:szCs w:val="20"/>
          </w:rPr>
          <w:t xml:space="preserve"> (see </w:t>
        </w:r>
        <w:r w:rsidR="00747A0B" w:rsidRPr="00191CF4">
          <w:rPr>
            <w:color w:val="000000"/>
            <w:sz w:val="20"/>
            <w:szCs w:val="20"/>
          </w:rPr>
          <w:t>35.3.7.5.2</w:t>
        </w:r>
        <w:r w:rsidR="00747A0B">
          <w:rPr>
            <w:color w:val="000000"/>
            <w:sz w:val="20"/>
            <w:szCs w:val="20"/>
          </w:rPr>
          <w:t>)</w:t>
        </w:r>
        <w:r w:rsidR="00191CF4">
          <w:rPr>
            <w:color w:val="000000"/>
            <w:sz w:val="20"/>
            <w:szCs w:val="20"/>
          </w:rPr>
          <w:t xml:space="preserve">. </w:t>
        </w:r>
        <w:r w:rsidR="00B47DFB">
          <w:rPr>
            <w:color w:val="000000"/>
            <w:sz w:val="20"/>
            <w:szCs w:val="20"/>
          </w:rPr>
          <w:br/>
        </w:r>
        <w:r w:rsidR="00191CF4">
          <w:rPr>
            <w:color w:val="000000"/>
            <w:sz w:val="20"/>
            <w:szCs w:val="20"/>
          </w:rPr>
          <w:t>If the AP Link Disable</w:t>
        </w:r>
        <w:r w:rsidR="00187297">
          <w:rPr>
            <w:color w:val="000000"/>
            <w:sz w:val="20"/>
            <w:szCs w:val="20"/>
          </w:rPr>
          <w:t>ment</w:t>
        </w:r>
        <w:r w:rsidR="00191CF4">
          <w:rPr>
            <w:color w:val="000000"/>
            <w:sz w:val="20"/>
            <w:szCs w:val="20"/>
          </w:rPr>
          <w:t xml:space="preserve"> Disregard field is equal to 1, then the non-AP MLD ignore</w:t>
        </w:r>
        <w:r w:rsidR="00497BA6">
          <w:rPr>
            <w:color w:val="000000"/>
            <w:sz w:val="20"/>
            <w:szCs w:val="20"/>
          </w:rPr>
          <w:t>s</w:t>
        </w:r>
        <w:r w:rsidR="00191CF4">
          <w:rPr>
            <w:color w:val="000000"/>
            <w:sz w:val="20"/>
            <w:szCs w:val="20"/>
          </w:rPr>
          <w:t xml:space="preserve"> any of the fields in the currently received </w:t>
        </w:r>
        <w:r w:rsidR="00F3197F">
          <w:rPr>
            <w:color w:val="000000"/>
            <w:sz w:val="20"/>
            <w:szCs w:val="20"/>
          </w:rPr>
          <w:t xml:space="preserve">broadcast </w:t>
        </w:r>
        <w:r w:rsidR="00191CF4">
          <w:rPr>
            <w:color w:val="000000"/>
            <w:sz w:val="20"/>
            <w:szCs w:val="20"/>
          </w:rPr>
          <w:t>BTM Request frame and follow</w:t>
        </w:r>
        <w:r w:rsidR="00497BA6">
          <w:rPr>
            <w:color w:val="000000"/>
            <w:sz w:val="20"/>
            <w:szCs w:val="20"/>
          </w:rPr>
          <w:t>s</w:t>
        </w:r>
        <w:r w:rsidR="00191CF4">
          <w:rPr>
            <w:color w:val="000000"/>
            <w:sz w:val="20"/>
            <w:szCs w:val="20"/>
          </w:rPr>
          <w:t xml:space="preserve"> the </w:t>
        </w:r>
        <w:r w:rsidR="00E04187">
          <w:rPr>
            <w:color w:val="000000"/>
            <w:sz w:val="20"/>
            <w:szCs w:val="20"/>
          </w:rPr>
          <w:t>a</w:t>
        </w:r>
        <w:r w:rsidR="00191CF4">
          <w:rPr>
            <w:color w:val="000000"/>
            <w:sz w:val="20"/>
            <w:szCs w:val="20"/>
          </w:rPr>
          <w:t xml:space="preserve">dvertised TTLM in the most recent Beacon or Probe Response frames, as defined in </w:t>
        </w:r>
        <w:r w:rsidR="00191CF4" w:rsidRPr="00191CF4">
          <w:rPr>
            <w:color w:val="000000"/>
            <w:sz w:val="20"/>
            <w:szCs w:val="20"/>
          </w:rPr>
          <w:t xml:space="preserve">35.3.7.5.2 </w:t>
        </w:r>
        <w:r w:rsidR="00191CF4">
          <w:rPr>
            <w:color w:val="000000"/>
            <w:sz w:val="20"/>
            <w:szCs w:val="20"/>
          </w:rPr>
          <w:t>(</w:t>
        </w:r>
        <w:r w:rsidR="00191CF4" w:rsidRPr="00191CF4">
          <w:rPr>
            <w:color w:val="000000"/>
            <w:sz w:val="20"/>
            <w:szCs w:val="20"/>
          </w:rPr>
          <w:t>Affiliated AP link disablement</w:t>
        </w:r>
        <w:r w:rsidR="00191CF4">
          <w:rPr>
            <w:color w:val="000000"/>
            <w:sz w:val="20"/>
            <w:szCs w:val="20"/>
          </w:rPr>
          <w:t xml:space="preserve">). </w:t>
        </w:r>
        <w:r w:rsidR="00191CF4">
          <w:rPr>
            <w:color w:val="000000"/>
            <w:sz w:val="20"/>
            <w:szCs w:val="20"/>
          </w:rPr>
          <w:br/>
          <w:t>If the AP Link Disable</w:t>
        </w:r>
        <w:r w:rsidR="00187297">
          <w:rPr>
            <w:color w:val="000000"/>
            <w:sz w:val="20"/>
            <w:szCs w:val="20"/>
          </w:rPr>
          <w:t>ment</w:t>
        </w:r>
        <w:r w:rsidR="00191CF4">
          <w:rPr>
            <w:color w:val="000000"/>
            <w:sz w:val="20"/>
            <w:szCs w:val="20"/>
          </w:rPr>
          <w:t xml:space="preserve"> Disregard field is equal to 0, the non-AP MLD follow</w:t>
        </w:r>
        <w:r w:rsidR="00497BA6">
          <w:rPr>
            <w:color w:val="000000"/>
            <w:sz w:val="20"/>
            <w:szCs w:val="20"/>
          </w:rPr>
          <w:t>s</w:t>
        </w:r>
        <w:r w:rsidR="00191CF4">
          <w:rPr>
            <w:color w:val="000000"/>
            <w:sz w:val="20"/>
            <w:szCs w:val="20"/>
          </w:rPr>
          <w:t xml:space="preserve"> the reception of the </w:t>
        </w:r>
        <w:r w:rsidR="00F3197F">
          <w:rPr>
            <w:color w:val="000000"/>
            <w:sz w:val="20"/>
            <w:szCs w:val="20"/>
          </w:rPr>
          <w:t xml:space="preserve">broadcast </w:t>
        </w:r>
        <w:r w:rsidR="00191CF4">
          <w:rPr>
            <w:color w:val="000000"/>
            <w:sz w:val="20"/>
            <w:szCs w:val="20"/>
          </w:rPr>
          <w:t xml:space="preserve">BTM Request frame as defined in </w:t>
        </w:r>
        <w:r w:rsidR="00191CF4" w:rsidRPr="00191CF4">
          <w:rPr>
            <w:color w:val="000000"/>
            <w:sz w:val="20"/>
            <w:szCs w:val="20"/>
          </w:rPr>
          <w:t xml:space="preserve">35.3.23 </w:t>
        </w:r>
        <w:r w:rsidR="00191CF4">
          <w:rPr>
            <w:color w:val="000000"/>
            <w:sz w:val="20"/>
            <w:szCs w:val="20"/>
          </w:rPr>
          <w:t>(</w:t>
        </w:r>
        <w:r w:rsidR="00191CF4" w:rsidRPr="00191CF4">
          <w:rPr>
            <w:color w:val="000000"/>
            <w:sz w:val="20"/>
            <w:szCs w:val="20"/>
          </w:rPr>
          <w:t>BSS transition management for MLDs</w:t>
        </w:r>
        <w:r w:rsidR="00191CF4">
          <w:rPr>
            <w:color w:val="000000"/>
            <w:sz w:val="20"/>
            <w:szCs w:val="20"/>
          </w:rPr>
          <w:t>).</w:t>
        </w:r>
        <w:r w:rsidR="00191CF4">
          <w:rPr>
            <w:color w:val="000000"/>
            <w:sz w:val="20"/>
            <w:szCs w:val="20"/>
          </w:rPr>
          <w:br/>
        </w:r>
        <w:r w:rsidR="00B47DFB">
          <w:rPr>
            <w:color w:val="000000"/>
            <w:sz w:val="20"/>
            <w:szCs w:val="20"/>
          </w:rPr>
          <w:br/>
          <w:t xml:space="preserve">NOTE: </w:t>
        </w:r>
        <w:r w:rsidR="00191CF4">
          <w:rPr>
            <w:color w:val="000000"/>
            <w:sz w:val="20"/>
            <w:szCs w:val="20"/>
          </w:rPr>
          <w:t xml:space="preserve">The AP Link Disable Disregard field is ignored by </w:t>
        </w:r>
        <w:r w:rsidR="00C060F4">
          <w:rPr>
            <w:color w:val="000000"/>
            <w:sz w:val="20"/>
            <w:szCs w:val="20"/>
          </w:rPr>
          <w:t xml:space="preserve">a </w:t>
        </w:r>
        <w:r w:rsidR="00191CF4">
          <w:rPr>
            <w:color w:val="000000"/>
            <w:sz w:val="20"/>
            <w:szCs w:val="20"/>
          </w:rPr>
          <w:t>non-MLD non-AP STA.</w:t>
        </w:r>
      </w:ins>
    </w:p>
    <w:p w14:paraId="75E04EEB" w14:textId="5F650C3B" w:rsidR="004844DD" w:rsidRDefault="004844DD" w:rsidP="004844DD">
      <w:pPr>
        <w:pStyle w:val="BodyText"/>
        <w:kinsoku w:val="0"/>
        <w:overflowPunct w:val="0"/>
        <w:spacing w:before="1" w:line="250" w:lineRule="auto"/>
        <w:ind w:left="159" w:right="159"/>
        <w:jc w:val="both"/>
      </w:pPr>
    </w:p>
    <w:p w14:paraId="394078F8" w14:textId="77777777" w:rsidR="004844DD" w:rsidRDefault="004844DD" w:rsidP="004844DD">
      <w:pPr>
        <w:pStyle w:val="BodyText"/>
        <w:kinsoku w:val="0"/>
        <w:overflowPunct w:val="0"/>
        <w:spacing w:before="7"/>
        <w:rPr>
          <w:sz w:val="23"/>
          <w:szCs w:val="23"/>
        </w:rPr>
      </w:pPr>
    </w:p>
    <w:p w14:paraId="759EF0DA" w14:textId="6D8ADFD1" w:rsidR="004844DD" w:rsidRDefault="004844DD" w:rsidP="004844DD"/>
    <w:p w14:paraId="03B94240" w14:textId="752F4552" w:rsidR="004844DD" w:rsidRDefault="004844DD" w:rsidP="004844DD"/>
    <w:p w14:paraId="31836435" w14:textId="18A82431" w:rsidR="004844DD" w:rsidRDefault="004844DD" w:rsidP="004844DD"/>
    <w:p w14:paraId="0581249A" w14:textId="77777777" w:rsidR="004844DD" w:rsidRPr="004844DD" w:rsidRDefault="004844DD" w:rsidP="004844DD"/>
    <w:p w14:paraId="38B3DCAF" w14:textId="775B430D" w:rsidR="002571A5" w:rsidRPr="001245D0" w:rsidRDefault="002571A5" w:rsidP="004844DD">
      <w:pPr>
        <w:pStyle w:val="Heading6"/>
        <w:keepNext w:val="0"/>
        <w:keepLines w:val="0"/>
        <w:numPr>
          <w:ilvl w:val="3"/>
          <w:numId w:val="3"/>
        </w:numPr>
        <w:tabs>
          <w:tab w:val="left" w:pos="937"/>
        </w:tabs>
        <w:kinsoku w:val="0"/>
        <w:overflowPunct w:val="0"/>
        <w:spacing w:before="102"/>
        <w:ind w:left="936" w:hanging="936"/>
        <w:rPr>
          <w:rFonts w:ascii="Arial" w:eastAsiaTheme="minorEastAsia" w:hAnsi="Arial" w:cs="Arial"/>
          <w:b/>
          <w:bCs/>
          <w:color w:val="auto"/>
          <w:sz w:val="20"/>
          <w:szCs w:val="20"/>
        </w:rPr>
      </w:pPr>
      <w:r w:rsidRPr="001245D0">
        <w:rPr>
          <w:rFonts w:ascii="Arial" w:eastAsiaTheme="minorEastAsia" w:hAnsi="Arial" w:cs="Arial"/>
          <w:b/>
          <w:bCs/>
          <w:color w:val="auto"/>
          <w:sz w:val="20"/>
          <w:szCs w:val="20"/>
        </w:rPr>
        <w:t>Affiliated AP link disablement and enablement</w:t>
      </w:r>
    </w:p>
    <w:p w14:paraId="6725F4C5" w14:textId="77777777" w:rsidR="002571A5" w:rsidRDefault="002571A5" w:rsidP="002571A5">
      <w:pPr>
        <w:pStyle w:val="BodyText"/>
        <w:kinsoku w:val="0"/>
        <w:overflowPunct w:val="0"/>
        <w:spacing w:before="9"/>
        <w:rPr>
          <w:rFonts w:ascii="Arial" w:hAnsi="Arial" w:cs="Arial"/>
          <w:b/>
          <w:bCs/>
          <w:sz w:val="21"/>
          <w:szCs w:val="21"/>
        </w:rPr>
      </w:pPr>
    </w:p>
    <w:p w14:paraId="4B0F361E" w14:textId="77777777" w:rsidR="00EA6093" w:rsidRPr="00EA6093" w:rsidRDefault="00EA6093" w:rsidP="003F6137">
      <w:pPr>
        <w:pStyle w:val="Heading6"/>
        <w:keepNext w:val="0"/>
        <w:keepLines w:val="0"/>
        <w:numPr>
          <w:ilvl w:val="4"/>
          <w:numId w:val="3"/>
        </w:numPr>
        <w:tabs>
          <w:tab w:val="left" w:pos="1104"/>
        </w:tabs>
        <w:kinsoku w:val="0"/>
        <w:overflowPunct w:val="0"/>
        <w:spacing w:before="0"/>
        <w:ind w:hanging="944"/>
        <w:rPr>
          <w:rFonts w:ascii="Arial" w:eastAsiaTheme="minorEastAsia" w:hAnsi="Arial" w:cs="Arial"/>
          <w:b/>
          <w:bCs/>
          <w:color w:val="auto"/>
          <w:spacing w:val="-2"/>
          <w:sz w:val="20"/>
          <w:szCs w:val="20"/>
        </w:rPr>
      </w:pPr>
      <w:bookmarkStart w:id="30" w:name="35.3.7.3.1_General"/>
      <w:bookmarkEnd w:id="30"/>
      <w:r w:rsidRPr="00EA6093">
        <w:rPr>
          <w:rFonts w:ascii="Arial" w:eastAsiaTheme="minorEastAsia" w:hAnsi="Arial" w:cs="Arial"/>
          <w:b/>
          <w:bCs/>
          <w:color w:val="auto"/>
          <w:spacing w:val="-2"/>
          <w:sz w:val="20"/>
          <w:szCs w:val="20"/>
        </w:rPr>
        <w:t>Affiliated AP link disablement</w:t>
      </w:r>
    </w:p>
    <w:p w14:paraId="219BFA30" w14:textId="77777777" w:rsidR="00EA6093" w:rsidRDefault="00EA6093" w:rsidP="00EA6093">
      <w:pPr>
        <w:pStyle w:val="BodyText"/>
        <w:kinsoku w:val="0"/>
        <w:overflowPunct w:val="0"/>
        <w:spacing w:before="9"/>
        <w:rPr>
          <w:rFonts w:ascii="Arial" w:hAnsi="Arial" w:cs="Arial"/>
          <w:b/>
          <w:bCs/>
          <w:sz w:val="21"/>
          <w:szCs w:val="21"/>
        </w:rPr>
      </w:pPr>
    </w:p>
    <w:p w14:paraId="3102FD1D" w14:textId="0106E9B2" w:rsidR="00CC4B9C" w:rsidRDefault="00CC4B9C" w:rsidP="00EA6093">
      <w:pPr>
        <w:pStyle w:val="BodyText"/>
        <w:kinsoku w:val="0"/>
        <w:overflowPunct w:val="0"/>
        <w:spacing w:before="1" w:line="249" w:lineRule="auto"/>
        <w:ind w:left="159" w:right="155"/>
        <w:jc w:val="both"/>
        <w:rPr>
          <w:b/>
          <w:bCs/>
          <w:i/>
          <w:iCs/>
          <w:sz w:val="22"/>
          <w:szCs w:val="22"/>
          <w:highlight w:val="yellow"/>
        </w:rPr>
      </w:pPr>
      <w:r w:rsidRPr="00187297">
        <w:rPr>
          <w:b/>
          <w:bCs/>
          <w:i/>
          <w:iCs/>
          <w:sz w:val="22"/>
          <w:szCs w:val="22"/>
          <w:highlight w:val="yellow"/>
        </w:rPr>
        <w:t xml:space="preserve">Change the </w:t>
      </w:r>
      <w:r w:rsidR="00FA588B">
        <w:rPr>
          <w:b/>
          <w:bCs/>
          <w:i/>
          <w:iCs/>
          <w:sz w:val="22"/>
          <w:szCs w:val="22"/>
          <w:highlight w:val="yellow"/>
        </w:rPr>
        <w:t>2</w:t>
      </w:r>
      <w:r w:rsidR="00FA588B">
        <w:rPr>
          <w:b/>
          <w:bCs/>
          <w:i/>
          <w:iCs/>
          <w:sz w:val="22"/>
          <w:szCs w:val="22"/>
          <w:highlight w:val="yellow"/>
          <w:vertAlign w:val="superscript"/>
        </w:rPr>
        <w:t>nd</w:t>
      </w:r>
      <w:r w:rsidRPr="00187297">
        <w:rPr>
          <w:b/>
          <w:bCs/>
          <w:i/>
          <w:iCs/>
          <w:sz w:val="22"/>
          <w:szCs w:val="22"/>
          <w:highlight w:val="yellow"/>
        </w:rPr>
        <w:t xml:space="preserve"> paragraph, as follows:</w:t>
      </w:r>
    </w:p>
    <w:p w14:paraId="04C18E8D" w14:textId="1086677B" w:rsidR="00CC4B9C" w:rsidRDefault="00CC4B9C" w:rsidP="00EA6093">
      <w:pPr>
        <w:pStyle w:val="BodyText"/>
        <w:kinsoku w:val="0"/>
        <w:overflowPunct w:val="0"/>
        <w:spacing w:before="1" w:line="249" w:lineRule="auto"/>
        <w:ind w:left="159" w:right="155"/>
        <w:jc w:val="both"/>
        <w:rPr>
          <w:b/>
          <w:bCs/>
          <w:i/>
          <w:iCs/>
          <w:sz w:val="22"/>
          <w:szCs w:val="22"/>
          <w:highlight w:val="yellow"/>
        </w:rPr>
      </w:pPr>
    </w:p>
    <w:p w14:paraId="0F3C8C43" w14:textId="7692A3F6" w:rsidR="00CC4B9C" w:rsidRDefault="00FA588B" w:rsidP="00EA6093">
      <w:pPr>
        <w:pStyle w:val="BodyText"/>
        <w:kinsoku w:val="0"/>
        <w:overflowPunct w:val="0"/>
        <w:spacing w:before="1" w:line="249" w:lineRule="auto"/>
        <w:ind w:left="159" w:right="155"/>
        <w:jc w:val="both"/>
        <w:rPr>
          <w:ins w:id="31" w:author="Author"/>
          <w:b/>
          <w:bCs/>
          <w:i/>
          <w:iCs/>
          <w:sz w:val="22"/>
          <w:szCs w:val="22"/>
          <w:highlight w:val="yellow"/>
        </w:rPr>
      </w:pPr>
      <w:r w:rsidRPr="00FA588B">
        <w:t xml:space="preserve">Alternatively, if there is a currently advertised nondefault TTLM, upon receiving an MLME-BSS-LINK- </w:t>
      </w:r>
      <w:proofErr w:type="spellStart"/>
      <w:r w:rsidRPr="00FA588B">
        <w:t>DISABLE.request</w:t>
      </w:r>
      <w:proofErr w:type="spellEnd"/>
      <w:r w:rsidRPr="00FA588B">
        <w:t xml:space="preserve"> primitive, each of the APs affiliated with an AP MLD shall advertise a</w:t>
      </w:r>
      <w:ins w:id="32" w:author="Author">
        <w:r w:rsidR="00432346">
          <w:t xml:space="preserve"> </w:t>
        </w:r>
        <w:r w:rsidR="00432346" w:rsidRPr="00432346">
          <w:rPr>
            <w:sz w:val="18"/>
            <w:szCs w:val="18"/>
          </w:rPr>
          <w:t>(#19952)</w:t>
        </w:r>
        <w:r w:rsidR="00432346">
          <w:t xml:space="preserve"> second</w:t>
        </w:r>
      </w:ins>
      <w:r w:rsidRPr="00FA588B">
        <w:t xml:space="preserve"> TTLM, in transmitted Beacon and Probe Response frames, that does not map any TIDs to the link on which the AP, that corresponds to the BSSID parameter indicated in that primitive, is operating and that will take effect after the expiry of the time indication in the Expected Duration field of the currently advertised TTLM. In this case, the duration indicated in the </w:t>
      </w:r>
      <w:proofErr w:type="spellStart"/>
      <w:r w:rsidRPr="00FA588B">
        <w:t>DisableTimer</w:t>
      </w:r>
      <w:proofErr w:type="spellEnd"/>
      <w:r w:rsidRPr="00FA588B">
        <w:t xml:space="preserve"> parameter of the MLME-BSS-LINK- </w:t>
      </w:r>
      <w:proofErr w:type="spellStart"/>
      <w:r w:rsidRPr="00FA588B">
        <w:t>DISABLE.request</w:t>
      </w:r>
      <w:proofErr w:type="spellEnd"/>
      <w:r w:rsidRPr="00FA588B">
        <w:t xml:space="preserve"> primitive may be used to update the Expected Duration field of the currently advertised TID-to-link mapping according to the rules defined in 35.3.7.2.4 (Advertised TTLM in Beacon and Probe Response frames</w:t>
      </w:r>
      <w:proofErr w:type="gramStart"/>
      <w:r w:rsidRPr="00FA588B">
        <w:t>) .</w:t>
      </w:r>
      <w:proofErr w:type="gramEnd"/>
    </w:p>
    <w:p w14:paraId="6EC5DC1E" w14:textId="77777777" w:rsidR="00CC4B9C" w:rsidRDefault="00CC4B9C" w:rsidP="00EA6093">
      <w:pPr>
        <w:pStyle w:val="BodyText"/>
        <w:kinsoku w:val="0"/>
        <w:overflowPunct w:val="0"/>
        <w:spacing w:before="1" w:line="249" w:lineRule="auto"/>
        <w:ind w:left="159" w:right="155"/>
        <w:jc w:val="both"/>
        <w:rPr>
          <w:ins w:id="33" w:author="Author"/>
          <w:b/>
          <w:bCs/>
          <w:i/>
          <w:iCs/>
          <w:sz w:val="22"/>
          <w:szCs w:val="22"/>
          <w:highlight w:val="yellow"/>
        </w:rPr>
      </w:pPr>
    </w:p>
    <w:p w14:paraId="321612FE" w14:textId="5AB50D23" w:rsidR="00EA6093" w:rsidRDefault="00EA6093" w:rsidP="00EA6093">
      <w:pPr>
        <w:pStyle w:val="BodyText"/>
        <w:kinsoku w:val="0"/>
        <w:overflowPunct w:val="0"/>
        <w:spacing w:before="1" w:line="249" w:lineRule="auto"/>
        <w:ind w:left="159" w:right="155"/>
        <w:jc w:val="both"/>
      </w:pPr>
      <w:r w:rsidRPr="00187297">
        <w:rPr>
          <w:b/>
          <w:bCs/>
          <w:i/>
          <w:iCs/>
          <w:sz w:val="22"/>
          <w:szCs w:val="22"/>
          <w:highlight w:val="yellow"/>
        </w:rPr>
        <w:t xml:space="preserve">Change the </w:t>
      </w:r>
      <w:r w:rsidR="00187297" w:rsidRPr="00187297">
        <w:rPr>
          <w:b/>
          <w:bCs/>
          <w:i/>
          <w:iCs/>
          <w:sz w:val="22"/>
          <w:szCs w:val="22"/>
          <w:highlight w:val="yellow"/>
        </w:rPr>
        <w:t>4</w:t>
      </w:r>
      <w:r w:rsidR="00187297" w:rsidRPr="00187297">
        <w:rPr>
          <w:b/>
          <w:bCs/>
          <w:i/>
          <w:iCs/>
          <w:sz w:val="22"/>
          <w:szCs w:val="22"/>
          <w:highlight w:val="yellow"/>
          <w:vertAlign w:val="superscript"/>
        </w:rPr>
        <w:t>th</w:t>
      </w:r>
      <w:r w:rsidRPr="00187297">
        <w:rPr>
          <w:b/>
          <w:bCs/>
          <w:i/>
          <w:iCs/>
          <w:sz w:val="22"/>
          <w:szCs w:val="22"/>
          <w:highlight w:val="yellow"/>
        </w:rPr>
        <w:t xml:space="preserve"> paragraph, as follows:</w:t>
      </w:r>
    </w:p>
    <w:p w14:paraId="16635FCC" w14:textId="77777777" w:rsidR="00EA6093" w:rsidRDefault="00EA6093" w:rsidP="00EA6093">
      <w:pPr>
        <w:pStyle w:val="BodyText"/>
        <w:kinsoku w:val="0"/>
        <w:overflowPunct w:val="0"/>
        <w:spacing w:before="1" w:line="249" w:lineRule="auto"/>
        <w:ind w:left="159" w:right="155"/>
        <w:jc w:val="both"/>
      </w:pPr>
    </w:p>
    <w:p w14:paraId="0629D4C3" w14:textId="6F13DEC3" w:rsidR="00187297" w:rsidRDefault="00187297" w:rsidP="00187297">
      <w:pPr>
        <w:pStyle w:val="BodyText"/>
        <w:kinsoku w:val="0"/>
        <w:overflowPunct w:val="0"/>
        <w:spacing w:line="249" w:lineRule="auto"/>
        <w:ind w:left="160" w:right="156"/>
        <w:jc w:val="both"/>
      </w:pPr>
      <w:r>
        <w:t>Additionally,</w:t>
      </w:r>
      <w:r>
        <w:rPr>
          <w:spacing w:val="-10"/>
        </w:rPr>
        <w:t xml:space="preserve"> </w:t>
      </w:r>
      <w:r>
        <w:t>if</w:t>
      </w:r>
      <w:r>
        <w:rPr>
          <w:spacing w:val="-11"/>
        </w:rPr>
        <w:t xml:space="preserve"> </w:t>
      </w:r>
      <w:r>
        <w:t>there</w:t>
      </w:r>
      <w:r>
        <w:rPr>
          <w:spacing w:val="-11"/>
        </w:rPr>
        <w:t xml:space="preserve"> </w:t>
      </w:r>
      <w:r>
        <w:t>are</w:t>
      </w:r>
      <w:r>
        <w:rPr>
          <w:spacing w:val="-11"/>
        </w:rPr>
        <w:t xml:space="preserve"> </w:t>
      </w:r>
      <w:r>
        <w:t>associated</w:t>
      </w:r>
      <w:r>
        <w:rPr>
          <w:spacing w:val="-10"/>
        </w:rPr>
        <w:t xml:space="preserve"> </w:t>
      </w:r>
      <w:r>
        <w:t>non-MLD</w:t>
      </w:r>
      <w:r>
        <w:rPr>
          <w:spacing w:val="-10"/>
        </w:rPr>
        <w:t xml:space="preserve"> </w:t>
      </w:r>
      <w:r>
        <w:t>non-AP</w:t>
      </w:r>
      <w:r>
        <w:rPr>
          <w:spacing w:val="-10"/>
        </w:rPr>
        <w:t xml:space="preserve"> </w:t>
      </w:r>
      <w:r>
        <w:t>STAs</w:t>
      </w:r>
      <w:r>
        <w:rPr>
          <w:spacing w:val="-11"/>
        </w:rPr>
        <w:t xml:space="preserve"> </w:t>
      </w:r>
      <w:r>
        <w:t>that</w:t>
      </w:r>
      <w:r>
        <w:rPr>
          <w:spacing w:val="-9"/>
        </w:rPr>
        <w:t xml:space="preserve"> </w:t>
      </w:r>
      <w:r>
        <w:t>support</w:t>
      </w:r>
      <w:r>
        <w:rPr>
          <w:spacing w:val="-9"/>
        </w:rPr>
        <w:t xml:space="preserve"> </w:t>
      </w:r>
      <w:r>
        <w:t>BSS</w:t>
      </w:r>
      <w:r>
        <w:rPr>
          <w:spacing w:val="-11"/>
        </w:rPr>
        <w:t xml:space="preserve"> </w:t>
      </w:r>
      <w:r>
        <w:t>transition</w:t>
      </w:r>
      <w:r>
        <w:rPr>
          <w:spacing w:val="-10"/>
        </w:rPr>
        <w:t xml:space="preserve"> </w:t>
      </w:r>
      <w:r>
        <w:t>capability,</w:t>
      </w:r>
      <w:r>
        <w:rPr>
          <w:spacing w:val="-11"/>
        </w:rPr>
        <w:t xml:space="preserve"> </w:t>
      </w:r>
      <w:ins w:id="34" w:author="Author">
        <w:r w:rsidR="00A66ADE" w:rsidRPr="00B53959">
          <w:rPr>
            <w:spacing w:val="-11"/>
            <w:sz w:val="18"/>
            <w:szCs w:val="18"/>
          </w:rPr>
          <w:t>(#19709)</w:t>
        </w:r>
        <w:r w:rsidR="008518B4" w:rsidRPr="00B53959">
          <w:rPr>
            <w:spacing w:val="-11"/>
            <w:sz w:val="18"/>
            <w:szCs w:val="18"/>
          </w:rPr>
          <w:t xml:space="preserve"> </w:t>
        </w:r>
      </w:ins>
      <w:r>
        <w:t>the</w:t>
      </w:r>
      <w:r>
        <w:rPr>
          <w:spacing w:val="-9"/>
        </w:rPr>
        <w:t xml:space="preserve"> </w:t>
      </w:r>
      <w:del w:id="35" w:author="Author">
        <w:r w:rsidDel="00FE14F9">
          <w:delText xml:space="preserve">SME of </w:delText>
        </w:r>
        <w:r w:rsidDel="00FE14F9">
          <w:lastRenderedPageBreak/>
          <w:delText xml:space="preserve">the </w:delText>
        </w:r>
      </w:del>
      <w:r>
        <w:t>affiliated AP, that is operating on the link advertised as to become disabled, shall perform the following, in order to indicate the imminent termination of the BSS of these non-AP STAs:</w:t>
      </w:r>
    </w:p>
    <w:p w14:paraId="0DD3DDF6" w14:textId="77777777" w:rsidR="00187297" w:rsidRDefault="00187297" w:rsidP="00187297">
      <w:pPr>
        <w:pStyle w:val="ListParagraph"/>
        <w:numPr>
          <w:ilvl w:val="0"/>
          <w:numId w:val="13"/>
        </w:numPr>
        <w:tabs>
          <w:tab w:val="left" w:pos="799"/>
        </w:tabs>
        <w:kinsoku w:val="0"/>
        <w:overflowPunct w:val="0"/>
        <w:spacing w:before="63" w:line="249" w:lineRule="auto"/>
        <w:ind w:right="157"/>
        <w:jc w:val="both"/>
        <w:rPr>
          <w:sz w:val="20"/>
          <w:szCs w:val="20"/>
        </w:rPr>
      </w:pPr>
      <w:r>
        <w:rPr>
          <w:sz w:val="20"/>
          <w:szCs w:val="20"/>
        </w:rPr>
        <w:t>The</w:t>
      </w:r>
      <w:r>
        <w:rPr>
          <w:spacing w:val="-3"/>
          <w:sz w:val="20"/>
          <w:szCs w:val="20"/>
        </w:rPr>
        <w:t xml:space="preserve"> </w:t>
      </w:r>
      <w:r>
        <w:rPr>
          <w:sz w:val="20"/>
          <w:szCs w:val="20"/>
        </w:rPr>
        <w:t>affiliated</w:t>
      </w:r>
      <w:r>
        <w:rPr>
          <w:spacing w:val="-3"/>
          <w:sz w:val="20"/>
          <w:szCs w:val="20"/>
        </w:rPr>
        <w:t xml:space="preserve"> </w:t>
      </w:r>
      <w:r>
        <w:rPr>
          <w:sz w:val="20"/>
          <w:szCs w:val="20"/>
        </w:rPr>
        <w:t>AP</w:t>
      </w:r>
      <w:r>
        <w:rPr>
          <w:spacing w:val="-1"/>
          <w:sz w:val="20"/>
          <w:szCs w:val="20"/>
        </w:rPr>
        <w:t xml:space="preserve"> </w:t>
      </w:r>
      <w:r>
        <w:rPr>
          <w:sz w:val="20"/>
          <w:szCs w:val="20"/>
        </w:rPr>
        <w:t>shall</w:t>
      </w:r>
      <w:r>
        <w:rPr>
          <w:spacing w:val="-1"/>
          <w:sz w:val="20"/>
          <w:szCs w:val="20"/>
        </w:rPr>
        <w:t xml:space="preserve"> </w:t>
      </w:r>
      <w:r>
        <w:rPr>
          <w:sz w:val="20"/>
          <w:szCs w:val="20"/>
        </w:rPr>
        <w:t>follow</w:t>
      </w:r>
      <w:r>
        <w:rPr>
          <w:spacing w:val="-3"/>
          <w:sz w:val="20"/>
          <w:szCs w:val="20"/>
        </w:rPr>
        <w:t xml:space="preserve"> </w:t>
      </w:r>
      <w:r>
        <w:rPr>
          <w:sz w:val="20"/>
          <w:szCs w:val="20"/>
        </w:rPr>
        <w:t>the</w:t>
      </w:r>
      <w:r>
        <w:rPr>
          <w:spacing w:val="-1"/>
          <w:sz w:val="20"/>
          <w:szCs w:val="20"/>
        </w:rPr>
        <w:t xml:space="preserve"> </w:t>
      </w:r>
      <w:r>
        <w:rPr>
          <w:sz w:val="20"/>
          <w:szCs w:val="20"/>
        </w:rPr>
        <w:t>procedure</w:t>
      </w:r>
      <w:r>
        <w:rPr>
          <w:spacing w:val="-3"/>
          <w:sz w:val="20"/>
          <w:szCs w:val="20"/>
        </w:rPr>
        <w:t xml:space="preserve"> </w:t>
      </w:r>
      <w:r>
        <w:rPr>
          <w:sz w:val="20"/>
          <w:szCs w:val="20"/>
        </w:rPr>
        <w:t>in</w:t>
      </w:r>
      <w:r>
        <w:rPr>
          <w:spacing w:val="-3"/>
          <w:sz w:val="20"/>
          <w:szCs w:val="20"/>
        </w:rPr>
        <w:t xml:space="preserve"> </w:t>
      </w:r>
      <w:r>
        <w:rPr>
          <w:sz w:val="20"/>
          <w:szCs w:val="20"/>
        </w:rPr>
        <w:t>11.21.7.3</w:t>
      </w:r>
      <w:r>
        <w:rPr>
          <w:spacing w:val="-4"/>
          <w:sz w:val="20"/>
          <w:szCs w:val="20"/>
        </w:rPr>
        <w:t xml:space="preserve"> </w:t>
      </w:r>
      <w:r>
        <w:rPr>
          <w:sz w:val="20"/>
          <w:szCs w:val="20"/>
        </w:rPr>
        <w:t>(BSS</w:t>
      </w:r>
      <w:r>
        <w:rPr>
          <w:spacing w:val="-2"/>
          <w:sz w:val="20"/>
          <w:szCs w:val="20"/>
        </w:rPr>
        <w:t xml:space="preserve"> </w:t>
      </w:r>
      <w:r>
        <w:rPr>
          <w:sz w:val="20"/>
          <w:szCs w:val="20"/>
        </w:rPr>
        <w:t>transition</w:t>
      </w:r>
      <w:r>
        <w:rPr>
          <w:spacing w:val="-2"/>
          <w:sz w:val="20"/>
          <w:szCs w:val="20"/>
        </w:rPr>
        <w:t xml:space="preserve"> </w:t>
      </w:r>
      <w:r>
        <w:rPr>
          <w:sz w:val="20"/>
          <w:szCs w:val="20"/>
        </w:rPr>
        <w:t>management</w:t>
      </w:r>
      <w:r>
        <w:rPr>
          <w:spacing w:val="-2"/>
          <w:sz w:val="20"/>
          <w:szCs w:val="20"/>
        </w:rPr>
        <w:t xml:space="preserve"> </w:t>
      </w:r>
      <w:r>
        <w:rPr>
          <w:sz w:val="20"/>
          <w:szCs w:val="20"/>
        </w:rPr>
        <w:t>request)</w:t>
      </w:r>
      <w:r>
        <w:rPr>
          <w:spacing w:val="-2"/>
          <w:sz w:val="20"/>
          <w:szCs w:val="20"/>
        </w:rPr>
        <w:t xml:space="preserve"> </w:t>
      </w:r>
      <w:r>
        <w:rPr>
          <w:sz w:val="20"/>
          <w:szCs w:val="20"/>
        </w:rPr>
        <w:t>with the BSS Transition Management Request frame fields set as follows:</w:t>
      </w:r>
    </w:p>
    <w:p w14:paraId="13F6E4C9" w14:textId="3504EA23" w:rsidR="00187297" w:rsidRDefault="00610ED7" w:rsidP="00187297">
      <w:pPr>
        <w:pStyle w:val="ListParagraph"/>
        <w:numPr>
          <w:ilvl w:val="1"/>
          <w:numId w:val="13"/>
        </w:numPr>
        <w:tabs>
          <w:tab w:val="left" w:pos="1080"/>
        </w:tabs>
        <w:kinsoku w:val="0"/>
        <w:overflowPunct w:val="0"/>
        <w:spacing w:before="62" w:line="249" w:lineRule="auto"/>
        <w:ind w:right="158"/>
        <w:jc w:val="both"/>
        <w:rPr>
          <w:sz w:val="20"/>
          <w:szCs w:val="20"/>
        </w:rPr>
      </w:pPr>
      <w:ins w:id="36" w:author="Author">
        <w:r w:rsidRPr="00B53959">
          <w:rPr>
            <w:spacing w:val="-11"/>
            <w:sz w:val="18"/>
            <w:szCs w:val="18"/>
          </w:rPr>
          <w:t>(#197</w:t>
        </w:r>
        <w:r>
          <w:rPr>
            <w:spacing w:val="-11"/>
            <w:sz w:val="18"/>
            <w:szCs w:val="18"/>
          </w:rPr>
          <w:t>11</w:t>
        </w:r>
        <w:r w:rsidRPr="00B53959">
          <w:rPr>
            <w:spacing w:val="-11"/>
            <w:sz w:val="18"/>
            <w:szCs w:val="18"/>
          </w:rPr>
          <w:t xml:space="preserve">) </w:t>
        </w:r>
        <w:r>
          <w:rPr>
            <w:spacing w:val="-11"/>
            <w:sz w:val="18"/>
            <w:szCs w:val="18"/>
          </w:rPr>
          <w:t xml:space="preserve"> </w:t>
        </w:r>
      </w:ins>
      <w:r w:rsidR="00187297">
        <w:rPr>
          <w:sz w:val="20"/>
          <w:szCs w:val="20"/>
        </w:rPr>
        <w:t xml:space="preserve">The </w:t>
      </w:r>
      <w:ins w:id="37" w:author="Author">
        <w:r w:rsidR="00187297">
          <w:rPr>
            <w:sz w:val="20"/>
            <w:szCs w:val="20"/>
          </w:rPr>
          <w:t>BSS</w:t>
        </w:r>
        <w:r w:rsidR="00187297">
          <w:rPr>
            <w:spacing w:val="-3"/>
            <w:sz w:val="20"/>
            <w:szCs w:val="20"/>
          </w:rPr>
          <w:t xml:space="preserve"> </w:t>
        </w:r>
        <w:r w:rsidR="00187297">
          <w:rPr>
            <w:sz w:val="20"/>
            <w:szCs w:val="20"/>
          </w:rPr>
          <w:t>Termination</w:t>
        </w:r>
        <w:r w:rsidR="00187297">
          <w:rPr>
            <w:spacing w:val="-3"/>
            <w:sz w:val="20"/>
            <w:szCs w:val="20"/>
          </w:rPr>
          <w:t xml:space="preserve"> </w:t>
        </w:r>
        <w:r w:rsidR="00187297">
          <w:rPr>
            <w:sz w:val="20"/>
            <w:szCs w:val="20"/>
          </w:rPr>
          <w:t xml:space="preserve">Included, </w:t>
        </w:r>
      </w:ins>
      <w:r w:rsidR="00187297">
        <w:rPr>
          <w:sz w:val="20"/>
          <w:szCs w:val="20"/>
        </w:rPr>
        <w:t>Disassociation Imminent</w:t>
      </w:r>
      <w:ins w:id="38" w:author="Author">
        <w:r w:rsidR="00187297">
          <w:rPr>
            <w:sz w:val="20"/>
            <w:szCs w:val="20"/>
          </w:rPr>
          <w:t>,</w:t>
        </w:r>
      </w:ins>
      <w:r w:rsidR="00187297">
        <w:rPr>
          <w:sz w:val="20"/>
          <w:szCs w:val="20"/>
        </w:rPr>
        <w:t xml:space="preserve"> </w:t>
      </w:r>
      <w:ins w:id="39" w:author="Author">
        <w:r w:rsidR="00B53959" w:rsidRPr="00B53959">
          <w:rPr>
            <w:spacing w:val="-11"/>
            <w:sz w:val="18"/>
            <w:szCs w:val="18"/>
          </w:rPr>
          <w:t>(#197</w:t>
        </w:r>
        <w:r w:rsidR="00B53959">
          <w:rPr>
            <w:spacing w:val="-11"/>
            <w:sz w:val="18"/>
            <w:szCs w:val="18"/>
          </w:rPr>
          <w:t>10</w:t>
        </w:r>
        <w:r w:rsidR="00B53959" w:rsidRPr="00B53959">
          <w:rPr>
            <w:spacing w:val="-11"/>
            <w:sz w:val="18"/>
            <w:szCs w:val="18"/>
          </w:rPr>
          <w:t xml:space="preserve">) </w:t>
        </w:r>
        <w:r w:rsidR="00B53959">
          <w:rPr>
            <w:spacing w:val="-11"/>
            <w:sz w:val="18"/>
            <w:szCs w:val="18"/>
          </w:rPr>
          <w:t xml:space="preserve"> </w:t>
        </w:r>
      </w:ins>
      <w:del w:id="40" w:author="Author">
        <w:r w:rsidR="00187297" w:rsidDel="00187297">
          <w:rPr>
            <w:sz w:val="20"/>
            <w:szCs w:val="20"/>
          </w:rPr>
          <w:delText xml:space="preserve">and </w:delText>
        </w:r>
        <w:r w:rsidR="00187297" w:rsidDel="007D2BFE">
          <w:rPr>
            <w:sz w:val="20"/>
            <w:szCs w:val="20"/>
          </w:rPr>
          <w:delText>Link Removal Imminent</w:delText>
        </w:r>
      </w:del>
      <w:ins w:id="41" w:author="Author">
        <w:del w:id="42" w:author="Author">
          <w:r w:rsidR="00187297" w:rsidDel="007D2BFE">
            <w:rPr>
              <w:sz w:val="20"/>
              <w:szCs w:val="20"/>
            </w:rPr>
            <w:delText xml:space="preserve"> </w:delText>
          </w:r>
        </w:del>
      </w:ins>
      <w:del w:id="43" w:author="Author">
        <w:r w:rsidR="00187297" w:rsidDel="00187297">
          <w:rPr>
            <w:sz w:val="20"/>
            <w:szCs w:val="20"/>
          </w:rPr>
          <w:delText>sub</w:delText>
        </w:r>
      </w:del>
      <w:r w:rsidR="00187297">
        <w:rPr>
          <w:sz w:val="20"/>
          <w:szCs w:val="20"/>
        </w:rPr>
        <w:t>fields of the Request Mode field are</w:t>
      </w:r>
      <w:r w:rsidR="00187297">
        <w:rPr>
          <w:spacing w:val="-4"/>
          <w:sz w:val="20"/>
          <w:szCs w:val="20"/>
        </w:rPr>
        <w:t xml:space="preserve"> </w:t>
      </w:r>
      <w:r w:rsidR="00187297">
        <w:rPr>
          <w:sz w:val="20"/>
          <w:szCs w:val="20"/>
        </w:rPr>
        <w:t>set</w:t>
      </w:r>
      <w:r w:rsidR="00187297">
        <w:rPr>
          <w:spacing w:val="-3"/>
          <w:sz w:val="20"/>
          <w:szCs w:val="20"/>
        </w:rPr>
        <w:t xml:space="preserve"> </w:t>
      </w:r>
      <w:r w:rsidR="00187297">
        <w:rPr>
          <w:sz w:val="20"/>
          <w:szCs w:val="20"/>
        </w:rPr>
        <w:t>to</w:t>
      </w:r>
      <w:r w:rsidR="00187297">
        <w:rPr>
          <w:spacing w:val="-3"/>
          <w:sz w:val="20"/>
          <w:szCs w:val="20"/>
        </w:rPr>
        <w:t xml:space="preserve"> </w:t>
      </w:r>
      <w:r w:rsidR="00187297">
        <w:rPr>
          <w:sz w:val="20"/>
          <w:szCs w:val="20"/>
        </w:rPr>
        <w:t>1,</w:t>
      </w:r>
      <w:r w:rsidR="00187297">
        <w:rPr>
          <w:spacing w:val="-4"/>
          <w:sz w:val="20"/>
          <w:szCs w:val="20"/>
        </w:rPr>
        <w:t xml:space="preserve"> </w:t>
      </w:r>
      <w:del w:id="44" w:author="Author">
        <w:r w:rsidR="00187297" w:rsidDel="00187297">
          <w:rPr>
            <w:sz w:val="20"/>
            <w:szCs w:val="20"/>
          </w:rPr>
          <w:delText>the</w:delText>
        </w:r>
        <w:r w:rsidR="00187297" w:rsidDel="00187297">
          <w:rPr>
            <w:spacing w:val="-4"/>
            <w:sz w:val="20"/>
            <w:szCs w:val="20"/>
          </w:rPr>
          <w:delText xml:space="preserve"> </w:delText>
        </w:r>
        <w:r w:rsidR="00187297" w:rsidDel="00187297">
          <w:rPr>
            <w:sz w:val="20"/>
            <w:szCs w:val="20"/>
          </w:rPr>
          <w:delText>BSS</w:delText>
        </w:r>
        <w:r w:rsidR="00187297" w:rsidDel="00187297">
          <w:rPr>
            <w:spacing w:val="-3"/>
            <w:sz w:val="20"/>
            <w:szCs w:val="20"/>
          </w:rPr>
          <w:delText xml:space="preserve"> </w:delText>
        </w:r>
        <w:r w:rsidR="00187297" w:rsidDel="00187297">
          <w:rPr>
            <w:sz w:val="20"/>
            <w:szCs w:val="20"/>
          </w:rPr>
          <w:delText>Termination</w:delText>
        </w:r>
        <w:r w:rsidR="00187297" w:rsidDel="00187297">
          <w:rPr>
            <w:spacing w:val="-3"/>
            <w:sz w:val="20"/>
            <w:szCs w:val="20"/>
          </w:rPr>
          <w:delText xml:space="preserve"> </w:delText>
        </w:r>
        <w:r w:rsidR="00187297" w:rsidDel="00187297">
          <w:rPr>
            <w:sz w:val="20"/>
            <w:szCs w:val="20"/>
          </w:rPr>
          <w:delText>Included</w:delText>
        </w:r>
        <w:r w:rsidR="00187297" w:rsidDel="00187297">
          <w:rPr>
            <w:spacing w:val="-4"/>
            <w:sz w:val="20"/>
            <w:szCs w:val="20"/>
          </w:rPr>
          <w:delText xml:space="preserve"> </w:delText>
        </w:r>
        <w:r w:rsidR="00187297" w:rsidDel="00187297">
          <w:rPr>
            <w:sz w:val="20"/>
            <w:szCs w:val="20"/>
          </w:rPr>
          <w:delText>subfield</w:delText>
        </w:r>
        <w:r w:rsidR="00187297" w:rsidDel="00187297">
          <w:rPr>
            <w:spacing w:val="-4"/>
            <w:sz w:val="20"/>
            <w:szCs w:val="20"/>
          </w:rPr>
          <w:delText xml:space="preserve"> </w:delText>
        </w:r>
        <w:r w:rsidR="00187297" w:rsidDel="00187297">
          <w:rPr>
            <w:sz w:val="20"/>
            <w:szCs w:val="20"/>
          </w:rPr>
          <w:delText>is</w:delText>
        </w:r>
        <w:r w:rsidR="00187297" w:rsidDel="00187297">
          <w:rPr>
            <w:spacing w:val="-4"/>
            <w:sz w:val="20"/>
            <w:szCs w:val="20"/>
          </w:rPr>
          <w:delText xml:space="preserve"> </w:delText>
        </w:r>
        <w:r w:rsidR="00187297" w:rsidDel="00187297">
          <w:rPr>
            <w:sz w:val="20"/>
            <w:szCs w:val="20"/>
          </w:rPr>
          <w:delText>set</w:delText>
        </w:r>
        <w:r w:rsidR="00187297" w:rsidDel="00187297">
          <w:rPr>
            <w:spacing w:val="-4"/>
            <w:sz w:val="20"/>
            <w:szCs w:val="20"/>
          </w:rPr>
          <w:delText xml:space="preserve"> </w:delText>
        </w:r>
        <w:r w:rsidR="00187297" w:rsidDel="00187297">
          <w:rPr>
            <w:sz w:val="20"/>
            <w:szCs w:val="20"/>
          </w:rPr>
          <w:delText>to</w:delText>
        </w:r>
        <w:r w:rsidR="00187297" w:rsidDel="00187297">
          <w:rPr>
            <w:spacing w:val="-4"/>
            <w:sz w:val="20"/>
            <w:szCs w:val="20"/>
          </w:rPr>
          <w:delText xml:space="preserve"> </w:delText>
        </w:r>
        <w:r w:rsidR="00187297" w:rsidDel="00187297">
          <w:rPr>
            <w:sz w:val="20"/>
            <w:szCs w:val="20"/>
          </w:rPr>
          <w:delText>0</w:delText>
        </w:r>
        <w:r w:rsidR="00187297" w:rsidDel="00F3197F">
          <w:rPr>
            <w:sz w:val="20"/>
            <w:szCs w:val="20"/>
          </w:rPr>
          <w:delText>,</w:delText>
        </w:r>
      </w:del>
      <w:r w:rsidR="00187297">
        <w:rPr>
          <w:spacing w:val="-4"/>
          <w:sz w:val="20"/>
          <w:szCs w:val="20"/>
        </w:rPr>
        <w:t xml:space="preserve"> </w:t>
      </w:r>
      <w:ins w:id="45" w:author="Author">
        <w:r w:rsidR="00F3197F" w:rsidRPr="00B53959">
          <w:rPr>
            <w:spacing w:val="-11"/>
            <w:sz w:val="18"/>
            <w:szCs w:val="18"/>
          </w:rPr>
          <w:t>(#197</w:t>
        </w:r>
        <w:r w:rsidR="00F3197F">
          <w:rPr>
            <w:spacing w:val="-11"/>
            <w:sz w:val="18"/>
            <w:szCs w:val="18"/>
          </w:rPr>
          <w:t>13</w:t>
        </w:r>
        <w:r w:rsidR="00F3197F" w:rsidRPr="00B53959">
          <w:rPr>
            <w:spacing w:val="-11"/>
            <w:sz w:val="18"/>
            <w:szCs w:val="18"/>
          </w:rPr>
          <w:t>)</w:t>
        </w:r>
        <w:r w:rsidR="00F3197F">
          <w:rPr>
            <w:spacing w:val="-11"/>
            <w:sz w:val="18"/>
            <w:szCs w:val="18"/>
          </w:rPr>
          <w:t xml:space="preserve"> </w:t>
        </w:r>
        <w:r w:rsidR="00F3197F">
          <w:rPr>
            <w:sz w:val="20"/>
            <w:szCs w:val="20"/>
          </w:rPr>
          <w:t>the</w:t>
        </w:r>
        <w:r w:rsidR="00F3197F">
          <w:rPr>
            <w:sz w:val="20"/>
            <w:szCs w:val="20"/>
          </w:rPr>
          <w:t xml:space="preserve"> AP Link Disablement Disregard</w:t>
        </w:r>
        <w:r w:rsidR="00F3197F">
          <w:rPr>
            <w:sz w:val="20"/>
            <w:szCs w:val="20"/>
          </w:rPr>
          <w:t xml:space="preserve"> is set to 1 if a broadcast BSS Transition Management Request frame is transmitted,</w:t>
        </w:r>
        <w:r w:rsidR="00F3197F">
          <w:rPr>
            <w:sz w:val="20"/>
            <w:szCs w:val="20"/>
          </w:rPr>
          <w:t xml:space="preserve"> </w:t>
        </w:r>
        <w:r w:rsidR="00F8017F" w:rsidRPr="00B53959">
          <w:rPr>
            <w:spacing w:val="-11"/>
            <w:sz w:val="18"/>
            <w:szCs w:val="18"/>
          </w:rPr>
          <w:t>(#19</w:t>
        </w:r>
        <w:r w:rsidR="00F8017F">
          <w:rPr>
            <w:spacing w:val="-11"/>
            <w:sz w:val="18"/>
            <w:szCs w:val="18"/>
          </w:rPr>
          <w:t>435</w:t>
        </w:r>
        <w:r w:rsidR="00F8017F" w:rsidRPr="00B53959">
          <w:rPr>
            <w:spacing w:val="-11"/>
            <w:sz w:val="18"/>
            <w:szCs w:val="18"/>
          </w:rPr>
          <w:t>)</w:t>
        </w:r>
        <w:r w:rsidR="00F8017F">
          <w:rPr>
            <w:spacing w:val="-11"/>
            <w:sz w:val="18"/>
            <w:szCs w:val="18"/>
          </w:rPr>
          <w:t xml:space="preserve"> </w:t>
        </w:r>
        <w:r w:rsidR="00A21B82">
          <w:rPr>
            <w:spacing w:val="-4"/>
            <w:sz w:val="20"/>
            <w:szCs w:val="20"/>
          </w:rPr>
          <w:t xml:space="preserve">the </w:t>
        </w:r>
        <w:r w:rsidR="00A21B82" w:rsidRPr="00A21B82">
          <w:rPr>
            <w:spacing w:val="-4"/>
            <w:sz w:val="20"/>
            <w:szCs w:val="20"/>
          </w:rPr>
          <w:t xml:space="preserve">Preferred Candidate List Included field is set </w:t>
        </w:r>
        <w:r w:rsidR="00A21B82">
          <w:rPr>
            <w:spacing w:val="-4"/>
            <w:sz w:val="20"/>
            <w:szCs w:val="20"/>
          </w:rPr>
          <w:t xml:space="preserve">according to </w:t>
        </w:r>
        <w:r w:rsidR="00A21B82" w:rsidRPr="00A21B82">
          <w:rPr>
            <w:spacing w:val="-4"/>
            <w:sz w:val="20"/>
            <w:szCs w:val="20"/>
          </w:rPr>
          <w:t xml:space="preserve">9.6.13.9 (BSS Transition Management Request frame format) if the BSS Transition Candidate List Entries field is included </w:t>
        </w:r>
      </w:ins>
      <w:r w:rsidR="00187297">
        <w:rPr>
          <w:sz w:val="20"/>
          <w:szCs w:val="20"/>
        </w:rPr>
        <w:t>and</w:t>
      </w:r>
      <w:r w:rsidR="00187297">
        <w:rPr>
          <w:spacing w:val="-3"/>
          <w:sz w:val="20"/>
          <w:szCs w:val="20"/>
        </w:rPr>
        <w:t xml:space="preserve"> </w:t>
      </w:r>
      <w:r w:rsidR="00187297">
        <w:rPr>
          <w:sz w:val="20"/>
          <w:szCs w:val="20"/>
        </w:rPr>
        <w:t>other</w:t>
      </w:r>
      <w:r w:rsidR="00187297">
        <w:rPr>
          <w:spacing w:val="-4"/>
          <w:sz w:val="20"/>
          <w:szCs w:val="20"/>
        </w:rPr>
        <w:t xml:space="preserve"> </w:t>
      </w:r>
      <w:del w:id="46" w:author="Author">
        <w:r w:rsidR="00187297" w:rsidDel="007D2BFE">
          <w:rPr>
            <w:sz w:val="20"/>
            <w:szCs w:val="20"/>
          </w:rPr>
          <w:delText>sub</w:delText>
        </w:r>
      </w:del>
      <w:r w:rsidR="00187297">
        <w:rPr>
          <w:sz w:val="20"/>
          <w:szCs w:val="20"/>
        </w:rPr>
        <w:t>fields</w:t>
      </w:r>
      <w:r w:rsidR="00187297">
        <w:rPr>
          <w:spacing w:val="-4"/>
          <w:sz w:val="20"/>
          <w:szCs w:val="20"/>
        </w:rPr>
        <w:t xml:space="preserve"> </w:t>
      </w:r>
      <w:r w:rsidR="00187297">
        <w:rPr>
          <w:sz w:val="20"/>
          <w:szCs w:val="20"/>
        </w:rPr>
        <w:t>of</w:t>
      </w:r>
      <w:r w:rsidR="00187297">
        <w:rPr>
          <w:spacing w:val="-5"/>
          <w:sz w:val="20"/>
          <w:szCs w:val="20"/>
        </w:rPr>
        <w:t xml:space="preserve"> </w:t>
      </w:r>
      <w:r w:rsidR="00187297">
        <w:rPr>
          <w:sz w:val="20"/>
          <w:szCs w:val="20"/>
        </w:rPr>
        <w:t>the</w:t>
      </w:r>
      <w:r w:rsidR="00187297">
        <w:rPr>
          <w:spacing w:val="-4"/>
          <w:sz w:val="20"/>
          <w:szCs w:val="20"/>
        </w:rPr>
        <w:t xml:space="preserve"> </w:t>
      </w:r>
      <w:r w:rsidR="00187297">
        <w:rPr>
          <w:sz w:val="20"/>
          <w:szCs w:val="20"/>
        </w:rPr>
        <w:t xml:space="preserve">Request Mode field are </w:t>
      </w:r>
      <w:ins w:id="47" w:author="Author">
        <w:r w:rsidR="00F8017F" w:rsidRPr="00B53959">
          <w:rPr>
            <w:spacing w:val="-11"/>
            <w:sz w:val="18"/>
            <w:szCs w:val="18"/>
          </w:rPr>
          <w:t>(#197</w:t>
        </w:r>
        <w:r w:rsidR="00F8017F">
          <w:rPr>
            <w:spacing w:val="-11"/>
            <w:sz w:val="18"/>
            <w:szCs w:val="18"/>
          </w:rPr>
          <w:t>12</w:t>
        </w:r>
        <w:r w:rsidR="00F8017F" w:rsidRPr="00B53959">
          <w:rPr>
            <w:spacing w:val="-11"/>
            <w:sz w:val="18"/>
            <w:szCs w:val="18"/>
          </w:rPr>
          <w:t>)</w:t>
        </w:r>
        <w:r w:rsidR="00F8017F">
          <w:rPr>
            <w:spacing w:val="-11"/>
            <w:sz w:val="18"/>
            <w:szCs w:val="18"/>
          </w:rPr>
          <w:t xml:space="preserve"> </w:t>
        </w:r>
      </w:ins>
      <w:del w:id="48" w:author="Author">
        <w:r w:rsidR="00187297" w:rsidRPr="00EE679F" w:rsidDel="00EE679F">
          <w:rPr>
            <w:rFonts w:eastAsia="SimSun"/>
            <w:sz w:val="20"/>
            <w:szCs w:val="20"/>
            <w:lang w:eastAsia="zh-CN"/>
          </w:rPr>
          <w:delText>reserved</w:delText>
        </w:r>
      </w:del>
      <w:ins w:id="49" w:author="Author">
        <w:r w:rsidR="00EE679F" w:rsidRPr="00EE679F">
          <w:rPr>
            <w:rFonts w:eastAsia="SimSun"/>
            <w:sz w:val="20"/>
            <w:szCs w:val="20"/>
            <w:lang w:eastAsia="zh-CN"/>
          </w:rPr>
          <w:t>set</w:t>
        </w:r>
        <w:r w:rsidR="00EE679F" w:rsidRPr="00EE679F">
          <w:rPr>
            <w:sz w:val="20"/>
            <w:szCs w:val="20"/>
          </w:rPr>
          <w:t xml:space="preserve"> to 0</w:t>
        </w:r>
      </w:ins>
      <w:r w:rsidR="00187297">
        <w:rPr>
          <w:sz w:val="20"/>
          <w:szCs w:val="20"/>
        </w:rPr>
        <w:t>.</w:t>
      </w:r>
    </w:p>
    <w:p w14:paraId="01B3B243" w14:textId="4DF0C201" w:rsidR="00187297" w:rsidRDefault="00187297" w:rsidP="00187297">
      <w:pPr>
        <w:pStyle w:val="ListParagraph"/>
        <w:numPr>
          <w:ilvl w:val="1"/>
          <w:numId w:val="13"/>
        </w:numPr>
        <w:tabs>
          <w:tab w:val="left" w:pos="1080"/>
        </w:tabs>
        <w:kinsoku w:val="0"/>
        <w:overflowPunct w:val="0"/>
        <w:spacing w:before="2" w:line="249" w:lineRule="auto"/>
        <w:ind w:right="156"/>
        <w:jc w:val="both"/>
        <w:rPr>
          <w:ins w:id="50" w:author="Author"/>
          <w:sz w:val="20"/>
          <w:szCs w:val="20"/>
        </w:rPr>
      </w:pPr>
      <w:r>
        <w:rPr>
          <w:sz w:val="20"/>
          <w:szCs w:val="20"/>
        </w:rPr>
        <w:t>The</w:t>
      </w:r>
      <w:r>
        <w:rPr>
          <w:spacing w:val="-5"/>
          <w:sz w:val="20"/>
          <w:szCs w:val="20"/>
        </w:rPr>
        <w:t xml:space="preserve"> </w:t>
      </w:r>
      <w:r>
        <w:rPr>
          <w:sz w:val="20"/>
          <w:szCs w:val="20"/>
        </w:rPr>
        <w:t>Disassociation</w:t>
      </w:r>
      <w:r>
        <w:rPr>
          <w:spacing w:val="-5"/>
          <w:sz w:val="20"/>
          <w:szCs w:val="20"/>
        </w:rPr>
        <w:t xml:space="preserve"> </w:t>
      </w:r>
      <w:r>
        <w:rPr>
          <w:sz w:val="20"/>
          <w:szCs w:val="20"/>
        </w:rPr>
        <w:t>Timer</w:t>
      </w:r>
      <w:r>
        <w:rPr>
          <w:spacing w:val="-5"/>
          <w:sz w:val="20"/>
          <w:szCs w:val="20"/>
        </w:rPr>
        <w:t xml:space="preserve"> </w:t>
      </w:r>
      <w:r>
        <w:rPr>
          <w:sz w:val="20"/>
          <w:szCs w:val="20"/>
        </w:rPr>
        <w:t>field</w:t>
      </w:r>
      <w:r>
        <w:rPr>
          <w:spacing w:val="-5"/>
          <w:sz w:val="20"/>
          <w:szCs w:val="20"/>
        </w:rPr>
        <w:t xml:space="preserve"> </w:t>
      </w:r>
      <w:r>
        <w:rPr>
          <w:sz w:val="20"/>
          <w:szCs w:val="20"/>
        </w:rPr>
        <w:t>is</w:t>
      </w:r>
      <w:r>
        <w:rPr>
          <w:spacing w:val="-6"/>
          <w:sz w:val="20"/>
          <w:szCs w:val="20"/>
        </w:rPr>
        <w:t xml:space="preserve"> </w:t>
      </w:r>
      <w:r>
        <w:rPr>
          <w:sz w:val="20"/>
          <w:szCs w:val="20"/>
        </w:rPr>
        <w:t>set</w:t>
      </w:r>
      <w:r>
        <w:rPr>
          <w:spacing w:val="-5"/>
          <w:sz w:val="20"/>
          <w:szCs w:val="20"/>
        </w:rPr>
        <w:t xml:space="preserve"> </w:t>
      </w:r>
      <w:r>
        <w:rPr>
          <w:sz w:val="20"/>
          <w:szCs w:val="20"/>
        </w:rPr>
        <w:t>to</w:t>
      </w:r>
      <w:r>
        <w:rPr>
          <w:spacing w:val="-5"/>
          <w:sz w:val="20"/>
          <w:szCs w:val="20"/>
        </w:rPr>
        <w:t xml:space="preserve"> </w:t>
      </w:r>
      <w:r>
        <w:rPr>
          <w:sz w:val="20"/>
          <w:szCs w:val="20"/>
        </w:rPr>
        <w:t>the</w:t>
      </w:r>
      <w:r>
        <w:rPr>
          <w:spacing w:val="-5"/>
          <w:sz w:val="20"/>
          <w:szCs w:val="20"/>
        </w:rPr>
        <w:t xml:space="preserve"> </w:t>
      </w:r>
      <w:r>
        <w:rPr>
          <w:sz w:val="20"/>
          <w:szCs w:val="20"/>
        </w:rPr>
        <w:t>number</w:t>
      </w:r>
      <w:r>
        <w:rPr>
          <w:spacing w:val="-3"/>
          <w:sz w:val="20"/>
          <w:szCs w:val="20"/>
        </w:rPr>
        <w:t xml:space="preserve"> </w:t>
      </w:r>
      <w:r>
        <w:rPr>
          <w:sz w:val="20"/>
          <w:szCs w:val="20"/>
        </w:rPr>
        <w:t>of</w:t>
      </w:r>
      <w:r>
        <w:rPr>
          <w:spacing w:val="-5"/>
          <w:sz w:val="20"/>
          <w:szCs w:val="20"/>
        </w:rPr>
        <w:t xml:space="preserve"> </w:t>
      </w:r>
      <w:r>
        <w:rPr>
          <w:sz w:val="20"/>
          <w:szCs w:val="20"/>
        </w:rPr>
        <w:t>TBTTs</w:t>
      </w:r>
      <w:r>
        <w:rPr>
          <w:spacing w:val="-5"/>
          <w:sz w:val="20"/>
          <w:szCs w:val="20"/>
        </w:rPr>
        <w:t xml:space="preserve"> </w:t>
      </w:r>
      <w:r>
        <w:rPr>
          <w:sz w:val="20"/>
          <w:szCs w:val="20"/>
        </w:rPr>
        <w:t>of</w:t>
      </w:r>
      <w:r>
        <w:rPr>
          <w:spacing w:val="-5"/>
          <w:sz w:val="20"/>
          <w:szCs w:val="20"/>
        </w:rPr>
        <w:t xml:space="preserve"> </w:t>
      </w:r>
      <w:r>
        <w:rPr>
          <w:sz w:val="20"/>
          <w:szCs w:val="20"/>
        </w:rPr>
        <w:t>the</w:t>
      </w:r>
      <w:r>
        <w:rPr>
          <w:spacing w:val="-5"/>
          <w:sz w:val="20"/>
          <w:szCs w:val="20"/>
        </w:rPr>
        <w:t xml:space="preserve"> </w:t>
      </w:r>
      <w:r>
        <w:rPr>
          <w:sz w:val="20"/>
          <w:szCs w:val="20"/>
        </w:rPr>
        <w:t>affiliated</w:t>
      </w:r>
      <w:r>
        <w:rPr>
          <w:spacing w:val="-4"/>
          <w:sz w:val="20"/>
          <w:szCs w:val="20"/>
        </w:rPr>
        <w:t xml:space="preserve"> </w:t>
      </w:r>
      <w:r>
        <w:rPr>
          <w:sz w:val="20"/>
          <w:szCs w:val="20"/>
        </w:rPr>
        <w:t>AP</w:t>
      </w:r>
      <w:r>
        <w:rPr>
          <w:spacing w:val="-4"/>
          <w:sz w:val="20"/>
          <w:szCs w:val="20"/>
        </w:rPr>
        <w:t xml:space="preserve"> </w:t>
      </w:r>
      <w:r>
        <w:rPr>
          <w:sz w:val="20"/>
          <w:szCs w:val="20"/>
        </w:rPr>
        <w:t>before</w:t>
      </w:r>
      <w:r>
        <w:rPr>
          <w:spacing w:val="-5"/>
          <w:sz w:val="20"/>
          <w:szCs w:val="20"/>
        </w:rPr>
        <w:t xml:space="preserve"> </w:t>
      </w:r>
      <w:r>
        <w:rPr>
          <w:sz w:val="20"/>
          <w:szCs w:val="20"/>
        </w:rPr>
        <w:t>it</w:t>
      </w:r>
      <w:r>
        <w:rPr>
          <w:spacing w:val="-5"/>
          <w:sz w:val="20"/>
          <w:szCs w:val="20"/>
        </w:rPr>
        <w:t xml:space="preserve"> </w:t>
      </w:r>
      <w:r>
        <w:rPr>
          <w:sz w:val="20"/>
          <w:szCs w:val="20"/>
        </w:rPr>
        <w:t xml:space="preserve">transmits Disassociation frame(s) to the </w:t>
      </w:r>
      <w:ins w:id="51" w:author="Author">
        <w:r w:rsidR="00B460A1" w:rsidRPr="00B53959">
          <w:rPr>
            <w:spacing w:val="-11"/>
            <w:sz w:val="18"/>
            <w:szCs w:val="18"/>
          </w:rPr>
          <w:t>(#</w:t>
        </w:r>
        <w:r w:rsidR="00B460A1">
          <w:rPr>
            <w:spacing w:val="-11"/>
            <w:sz w:val="18"/>
            <w:szCs w:val="18"/>
          </w:rPr>
          <w:t>20051</w:t>
        </w:r>
        <w:r w:rsidR="00B460A1" w:rsidRPr="00B53959">
          <w:rPr>
            <w:spacing w:val="-11"/>
            <w:sz w:val="18"/>
            <w:szCs w:val="18"/>
          </w:rPr>
          <w:t>)</w:t>
        </w:r>
        <w:r w:rsidR="00B460A1">
          <w:rPr>
            <w:spacing w:val="-11"/>
            <w:sz w:val="18"/>
            <w:szCs w:val="18"/>
          </w:rPr>
          <w:t xml:space="preserve"> </w:t>
        </w:r>
        <w:r w:rsidR="00B460A1" w:rsidRPr="00B460A1">
          <w:rPr>
            <w:spacing w:val="-11"/>
            <w:sz w:val="20"/>
            <w:szCs w:val="20"/>
          </w:rPr>
          <w:t xml:space="preserve">non-MLD non-AP </w:t>
        </w:r>
      </w:ins>
      <w:r>
        <w:rPr>
          <w:sz w:val="20"/>
          <w:szCs w:val="20"/>
        </w:rPr>
        <w:t xml:space="preserve">STA(s) receiving the BSS Transition Management Request frame. The Disassociation Timer field value shall point to a TBTT </w:t>
      </w:r>
      <w:ins w:id="52" w:author="Author">
        <w:r w:rsidR="007F4FA9" w:rsidRPr="00B53959">
          <w:rPr>
            <w:spacing w:val="-11"/>
            <w:sz w:val="18"/>
            <w:szCs w:val="18"/>
          </w:rPr>
          <w:t>(#197</w:t>
        </w:r>
        <w:r w:rsidR="007F4FA9">
          <w:rPr>
            <w:spacing w:val="-11"/>
            <w:sz w:val="18"/>
            <w:szCs w:val="18"/>
          </w:rPr>
          <w:t>15</w:t>
        </w:r>
        <w:r w:rsidR="007F4FA9" w:rsidRPr="00B53959">
          <w:rPr>
            <w:spacing w:val="-11"/>
            <w:sz w:val="18"/>
            <w:szCs w:val="18"/>
          </w:rPr>
          <w:t>)</w:t>
        </w:r>
        <w:r w:rsidR="007F4FA9">
          <w:rPr>
            <w:spacing w:val="-11"/>
            <w:sz w:val="18"/>
            <w:szCs w:val="18"/>
          </w:rPr>
          <w:t xml:space="preserve"> </w:t>
        </w:r>
      </w:ins>
      <w:del w:id="53" w:author="Author">
        <w:r w:rsidDel="00FE14F9">
          <w:rPr>
            <w:sz w:val="20"/>
            <w:szCs w:val="20"/>
          </w:rPr>
          <w:delText xml:space="preserve">at or later </w:delText>
        </w:r>
      </w:del>
      <w:ins w:id="54" w:author="Author">
        <w:r w:rsidR="00FE14F9">
          <w:rPr>
            <w:sz w:val="20"/>
            <w:szCs w:val="20"/>
          </w:rPr>
          <w:t xml:space="preserve">earlier </w:t>
        </w:r>
      </w:ins>
      <w:r>
        <w:rPr>
          <w:sz w:val="20"/>
          <w:szCs w:val="20"/>
        </w:rPr>
        <w:t>than the time pointed to by the value of the Mapping Switch Time field for the advertised TTLM.</w:t>
      </w:r>
      <w:ins w:id="55" w:author="Author">
        <w:r w:rsidR="00CB2049">
          <w:rPr>
            <w:sz w:val="20"/>
            <w:szCs w:val="20"/>
          </w:rPr>
          <w:t xml:space="preserve"> </w:t>
        </w:r>
        <w:r w:rsidR="00B460A1" w:rsidRPr="00B53959">
          <w:rPr>
            <w:spacing w:val="-11"/>
            <w:sz w:val="18"/>
            <w:szCs w:val="18"/>
          </w:rPr>
          <w:t>(#</w:t>
        </w:r>
        <w:r w:rsidR="00B460A1">
          <w:rPr>
            <w:spacing w:val="-11"/>
            <w:sz w:val="18"/>
            <w:szCs w:val="18"/>
          </w:rPr>
          <w:t>20051</w:t>
        </w:r>
        <w:r w:rsidR="00B460A1" w:rsidRPr="00B53959">
          <w:rPr>
            <w:spacing w:val="-11"/>
            <w:sz w:val="18"/>
            <w:szCs w:val="18"/>
          </w:rPr>
          <w:t>)</w:t>
        </w:r>
        <w:r w:rsidR="00B460A1">
          <w:rPr>
            <w:spacing w:val="-11"/>
            <w:sz w:val="18"/>
            <w:szCs w:val="18"/>
          </w:rPr>
          <w:t xml:space="preserve"> </w:t>
        </w:r>
        <w:r w:rsidR="009962E0" w:rsidRPr="009962E0">
          <w:rPr>
            <w:sz w:val="20"/>
            <w:szCs w:val="20"/>
          </w:rPr>
          <w:t>A non-AP MLD with at least two setup links, where one of them is advertised to be disabled, shall ignore a broadcast Disassociation frame received on the link that will be disabled</w:t>
        </w:r>
        <w:r w:rsidR="00CB2049">
          <w:rPr>
            <w:sz w:val="20"/>
            <w:szCs w:val="20"/>
          </w:rPr>
          <w:t>.</w:t>
        </w:r>
      </w:ins>
    </w:p>
    <w:p w14:paraId="4E4D7871" w14:textId="239C49C2" w:rsidR="00CB2049" w:rsidRDefault="00F8017F" w:rsidP="00187297">
      <w:pPr>
        <w:pStyle w:val="ListParagraph"/>
        <w:numPr>
          <w:ilvl w:val="1"/>
          <w:numId w:val="13"/>
        </w:numPr>
        <w:tabs>
          <w:tab w:val="left" w:pos="1080"/>
        </w:tabs>
        <w:kinsoku w:val="0"/>
        <w:overflowPunct w:val="0"/>
        <w:spacing w:before="2" w:line="249" w:lineRule="auto"/>
        <w:ind w:right="156"/>
        <w:jc w:val="both"/>
        <w:rPr>
          <w:sz w:val="20"/>
          <w:szCs w:val="20"/>
        </w:rPr>
      </w:pPr>
      <w:ins w:id="56" w:author="Author">
        <w:r w:rsidRPr="00B53959">
          <w:rPr>
            <w:spacing w:val="-11"/>
            <w:sz w:val="18"/>
            <w:szCs w:val="18"/>
          </w:rPr>
          <w:t>(#19</w:t>
        </w:r>
        <w:r>
          <w:rPr>
            <w:spacing w:val="-11"/>
            <w:sz w:val="18"/>
            <w:szCs w:val="18"/>
          </w:rPr>
          <w:t>414</w:t>
        </w:r>
        <w:r w:rsidRPr="00B53959">
          <w:rPr>
            <w:spacing w:val="-11"/>
            <w:sz w:val="18"/>
            <w:szCs w:val="18"/>
          </w:rPr>
          <w:t>)</w:t>
        </w:r>
        <w:r>
          <w:rPr>
            <w:spacing w:val="-11"/>
            <w:sz w:val="18"/>
            <w:szCs w:val="18"/>
          </w:rPr>
          <w:t xml:space="preserve"> </w:t>
        </w:r>
        <w:r w:rsidR="00CB2049">
          <w:rPr>
            <w:rStyle w:val="SC21323589"/>
          </w:rPr>
          <w:t xml:space="preserve">The BSS Termination Duration field shall be present and </w:t>
        </w:r>
        <w:r>
          <w:rPr>
            <w:rStyle w:val="SC21323589"/>
          </w:rPr>
          <w:t xml:space="preserve">shall </w:t>
        </w:r>
        <w:r w:rsidR="00CB2049">
          <w:rPr>
            <w:rStyle w:val="SC21323589"/>
          </w:rPr>
          <w:t xml:space="preserve">contain a BSS Termination Duration subelement (see 9.4.2.35 (Neighbor Report element)), with the BSS Termination TSF field set to the same time pointed by the Mapping Switch Time field value of the advertised TTLM </w:t>
        </w:r>
        <w:r w:rsidR="000F3557">
          <w:rPr>
            <w:rStyle w:val="SC21323589"/>
          </w:rPr>
          <w:t xml:space="preserve">element </w:t>
        </w:r>
        <w:r w:rsidR="00CB2049">
          <w:rPr>
            <w:rStyle w:val="SC21323589"/>
          </w:rPr>
          <w:t>and the Duration field of the subelement set to the approximate value indicated by the Expected Duration field of the advertised TTLM</w:t>
        </w:r>
        <w:r w:rsidR="000F3557">
          <w:rPr>
            <w:rStyle w:val="SC21323589"/>
          </w:rPr>
          <w:t xml:space="preserve"> element.</w:t>
        </w:r>
      </w:ins>
    </w:p>
    <w:p w14:paraId="65CA7381" w14:textId="77777777" w:rsidR="00187297" w:rsidRDefault="00187297" w:rsidP="00187297">
      <w:pPr>
        <w:pStyle w:val="ListParagraph"/>
        <w:numPr>
          <w:ilvl w:val="1"/>
          <w:numId w:val="13"/>
        </w:numPr>
        <w:tabs>
          <w:tab w:val="left" w:pos="1080"/>
        </w:tabs>
        <w:kinsoku w:val="0"/>
        <w:overflowPunct w:val="0"/>
        <w:spacing w:before="3" w:line="249" w:lineRule="auto"/>
        <w:ind w:right="157"/>
        <w:jc w:val="both"/>
        <w:rPr>
          <w:sz w:val="20"/>
          <w:szCs w:val="20"/>
        </w:rPr>
      </w:pPr>
      <w:r>
        <w:rPr>
          <w:sz w:val="20"/>
          <w:szCs w:val="20"/>
        </w:rPr>
        <w:t>The BSS Transition Candidate List Entries field may be included which contains one or more Neighbor Report elements in order to provide a BSS transition candidate list.</w:t>
      </w:r>
    </w:p>
    <w:p w14:paraId="22BDFA6D" w14:textId="77777777" w:rsidR="00187297" w:rsidRDefault="00187297" w:rsidP="00187297">
      <w:pPr>
        <w:pStyle w:val="ListParagraph"/>
        <w:numPr>
          <w:ilvl w:val="1"/>
          <w:numId w:val="13"/>
        </w:numPr>
        <w:tabs>
          <w:tab w:val="left" w:pos="1079"/>
        </w:tabs>
        <w:kinsoku w:val="0"/>
        <w:overflowPunct w:val="0"/>
        <w:spacing w:before="2"/>
        <w:ind w:left="1079" w:hanging="280"/>
        <w:jc w:val="both"/>
        <w:rPr>
          <w:spacing w:val="-2"/>
          <w:sz w:val="20"/>
          <w:szCs w:val="20"/>
        </w:rPr>
      </w:pPr>
      <w:r>
        <w:rPr>
          <w:sz w:val="20"/>
          <w:szCs w:val="20"/>
        </w:rPr>
        <w:t>No</w:t>
      </w:r>
      <w:r>
        <w:rPr>
          <w:spacing w:val="-5"/>
          <w:sz w:val="20"/>
          <w:szCs w:val="20"/>
        </w:rPr>
        <w:t xml:space="preserve"> </w:t>
      </w:r>
      <w:r>
        <w:rPr>
          <w:sz w:val="20"/>
          <w:szCs w:val="20"/>
        </w:rPr>
        <w:t>other</w:t>
      </w:r>
      <w:r>
        <w:rPr>
          <w:spacing w:val="-5"/>
          <w:sz w:val="20"/>
          <w:szCs w:val="20"/>
        </w:rPr>
        <w:t xml:space="preserve"> </w:t>
      </w:r>
      <w:r>
        <w:rPr>
          <w:sz w:val="20"/>
          <w:szCs w:val="20"/>
        </w:rPr>
        <w:t>optional</w:t>
      </w:r>
      <w:r>
        <w:rPr>
          <w:spacing w:val="-5"/>
          <w:sz w:val="20"/>
          <w:szCs w:val="20"/>
        </w:rPr>
        <w:t xml:space="preserve"> </w:t>
      </w:r>
      <w:r>
        <w:rPr>
          <w:sz w:val="20"/>
          <w:szCs w:val="20"/>
        </w:rPr>
        <w:t>fields</w:t>
      </w:r>
      <w:r>
        <w:rPr>
          <w:spacing w:val="-5"/>
          <w:sz w:val="20"/>
          <w:szCs w:val="20"/>
        </w:rPr>
        <w:t xml:space="preserve"> </w:t>
      </w:r>
      <w:r>
        <w:rPr>
          <w:sz w:val="20"/>
          <w:szCs w:val="20"/>
        </w:rPr>
        <w:t>shall</w:t>
      </w:r>
      <w:r>
        <w:rPr>
          <w:spacing w:val="-6"/>
          <w:sz w:val="20"/>
          <w:szCs w:val="20"/>
        </w:rPr>
        <w:t xml:space="preserve"> </w:t>
      </w:r>
      <w:r>
        <w:rPr>
          <w:sz w:val="20"/>
          <w:szCs w:val="20"/>
        </w:rPr>
        <w:t>be</w:t>
      </w:r>
      <w:r>
        <w:rPr>
          <w:spacing w:val="-6"/>
          <w:sz w:val="20"/>
          <w:szCs w:val="20"/>
        </w:rPr>
        <w:t xml:space="preserve"> </w:t>
      </w:r>
      <w:r>
        <w:rPr>
          <w:sz w:val="20"/>
          <w:szCs w:val="20"/>
        </w:rPr>
        <w:t>present</w:t>
      </w:r>
      <w:r>
        <w:rPr>
          <w:spacing w:val="-5"/>
          <w:sz w:val="20"/>
          <w:szCs w:val="20"/>
        </w:rPr>
        <w:t xml:space="preserve"> </w:t>
      </w:r>
      <w:r>
        <w:rPr>
          <w:sz w:val="20"/>
          <w:szCs w:val="20"/>
        </w:rPr>
        <w:t>in</w:t>
      </w:r>
      <w:r>
        <w:rPr>
          <w:spacing w:val="-4"/>
          <w:sz w:val="20"/>
          <w:szCs w:val="20"/>
        </w:rPr>
        <w:t xml:space="preserve"> </w:t>
      </w:r>
      <w:r>
        <w:rPr>
          <w:sz w:val="20"/>
          <w:szCs w:val="20"/>
        </w:rPr>
        <w:t>the</w:t>
      </w:r>
      <w:r>
        <w:rPr>
          <w:spacing w:val="-5"/>
          <w:sz w:val="20"/>
          <w:szCs w:val="20"/>
        </w:rPr>
        <w:t xml:space="preserve"> </w:t>
      </w:r>
      <w:r>
        <w:rPr>
          <w:sz w:val="20"/>
          <w:szCs w:val="20"/>
        </w:rPr>
        <w:t>BSS</w:t>
      </w:r>
      <w:r>
        <w:rPr>
          <w:spacing w:val="-5"/>
          <w:sz w:val="20"/>
          <w:szCs w:val="20"/>
        </w:rPr>
        <w:t xml:space="preserve"> </w:t>
      </w:r>
      <w:r>
        <w:rPr>
          <w:sz w:val="20"/>
          <w:szCs w:val="20"/>
        </w:rPr>
        <w:t>Transition</w:t>
      </w:r>
      <w:r>
        <w:rPr>
          <w:spacing w:val="-5"/>
          <w:sz w:val="20"/>
          <w:szCs w:val="20"/>
        </w:rPr>
        <w:t xml:space="preserve"> </w:t>
      </w:r>
      <w:r>
        <w:rPr>
          <w:sz w:val="20"/>
          <w:szCs w:val="20"/>
        </w:rPr>
        <w:t>Management</w:t>
      </w:r>
      <w:r>
        <w:rPr>
          <w:spacing w:val="-4"/>
          <w:sz w:val="20"/>
          <w:szCs w:val="20"/>
        </w:rPr>
        <w:t xml:space="preserve"> </w:t>
      </w:r>
      <w:r>
        <w:rPr>
          <w:sz w:val="20"/>
          <w:szCs w:val="20"/>
        </w:rPr>
        <w:t>Request</w:t>
      </w:r>
      <w:r>
        <w:rPr>
          <w:spacing w:val="-5"/>
          <w:sz w:val="20"/>
          <w:szCs w:val="20"/>
        </w:rPr>
        <w:t xml:space="preserve"> </w:t>
      </w:r>
      <w:r>
        <w:rPr>
          <w:spacing w:val="-2"/>
          <w:sz w:val="20"/>
          <w:szCs w:val="20"/>
        </w:rPr>
        <w:t>frame.</w:t>
      </w:r>
    </w:p>
    <w:p w14:paraId="6D3CFAEA" w14:textId="1E95DCDA" w:rsidR="00187297" w:rsidRDefault="00187297" w:rsidP="00187297">
      <w:pPr>
        <w:pStyle w:val="ListParagraph"/>
        <w:numPr>
          <w:ilvl w:val="0"/>
          <w:numId w:val="13"/>
        </w:numPr>
        <w:tabs>
          <w:tab w:val="left" w:pos="799"/>
        </w:tabs>
        <w:kinsoku w:val="0"/>
        <w:overflowPunct w:val="0"/>
        <w:spacing w:before="70" w:line="249" w:lineRule="auto"/>
        <w:ind w:right="156"/>
        <w:jc w:val="both"/>
        <w:rPr>
          <w:sz w:val="20"/>
          <w:szCs w:val="20"/>
        </w:rPr>
      </w:pPr>
      <w:r>
        <w:rPr>
          <w:sz w:val="20"/>
          <w:szCs w:val="20"/>
        </w:rPr>
        <w:t>The</w:t>
      </w:r>
      <w:r>
        <w:rPr>
          <w:spacing w:val="-4"/>
          <w:sz w:val="20"/>
          <w:szCs w:val="20"/>
        </w:rPr>
        <w:t xml:space="preserve"> </w:t>
      </w:r>
      <w:r>
        <w:rPr>
          <w:sz w:val="20"/>
          <w:szCs w:val="20"/>
        </w:rPr>
        <w:t>affiliated</w:t>
      </w:r>
      <w:r>
        <w:rPr>
          <w:spacing w:val="-4"/>
          <w:sz w:val="20"/>
          <w:szCs w:val="20"/>
        </w:rPr>
        <w:t xml:space="preserve"> </w:t>
      </w:r>
      <w:r>
        <w:rPr>
          <w:sz w:val="20"/>
          <w:szCs w:val="20"/>
        </w:rPr>
        <w:t>AP</w:t>
      </w:r>
      <w:r>
        <w:rPr>
          <w:spacing w:val="-4"/>
          <w:sz w:val="20"/>
          <w:szCs w:val="20"/>
        </w:rPr>
        <w:t xml:space="preserve"> </w:t>
      </w:r>
      <w:r>
        <w:rPr>
          <w:sz w:val="20"/>
          <w:szCs w:val="20"/>
        </w:rPr>
        <w:t>shall</w:t>
      </w:r>
      <w:r>
        <w:rPr>
          <w:spacing w:val="-4"/>
          <w:sz w:val="20"/>
          <w:szCs w:val="20"/>
        </w:rPr>
        <w:t xml:space="preserve"> </w:t>
      </w:r>
      <w:r>
        <w:rPr>
          <w:sz w:val="20"/>
          <w:szCs w:val="20"/>
        </w:rPr>
        <w:t>start</w:t>
      </w:r>
      <w:r>
        <w:rPr>
          <w:spacing w:val="-4"/>
          <w:sz w:val="20"/>
          <w:szCs w:val="20"/>
        </w:rPr>
        <w:t xml:space="preserve"> </w:t>
      </w:r>
      <w:r>
        <w:rPr>
          <w:sz w:val="20"/>
          <w:szCs w:val="20"/>
        </w:rPr>
        <w:t>a</w:t>
      </w:r>
      <w:r>
        <w:rPr>
          <w:spacing w:val="-4"/>
          <w:sz w:val="20"/>
          <w:szCs w:val="20"/>
        </w:rPr>
        <w:t xml:space="preserve"> </w:t>
      </w:r>
      <w:r>
        <w:rPr>
          <w:sz w:val="20"/>
          <w:szCs w:val="20"/>
        </w:rPr>
        <w:t>disassociation</w:t>
      </w:r>
      <w:r>
        <w:rPr>
          <w:spacing w:val="-4"/>
          <w:sz w:val="20"/>
          <w:szCs w:val="20"/>
        </w:rPr>
        <w:t xml:space="preserve"> </w:t>
      </w:r>
      <w:r>
        <w:rPr>
          <w:sz w:val="20"/>
          <w:szCs w:val="20"/>
        </w:rPr>
        <w:t>timer</w:t>
      </w:r>
      <w:r>
        <w:rPr>
          <w:spacing w:val="-4"/>
          <w:sz w:val="20"/>
          <w:szCs w:val="20"/>
        </w:rPr>
        <w:t xml:space="preserve"> </w:t>
      </w:r>
      <w:r>
        <w:rPr>
          <w:sz w:val="20"/>
          <w:szCs w:val="20"/>
        </w:rPr>
        <w:t>with</w:t>
      </w:r>
      <w:r>
        <w:rPr>
          <w:spacing w:val="-4"/>
          <w:sz w:val="20"/>
          <w:szCs w:val="20"/>
        </w:rPr>
        <w:t xml:space="preserve"> </w:t>
      </w:r>
      <w:r>
        <w:rPr>
          <w:sz w:val="20"/>
          <w:szCs w:val="20"/>
        </w:rPr>
        <w:t>the</w:t>
      </w:r>
      <w:r>
        <w:rPr>
          <w:spacing w:val="-4"/>
          <w:sz w:val="20"/>
          <w:szCs w:val="20"/>
        </w:rPr>
        <w:t xml:space="preserve"> </w:t>
      </w:r>
      <w:r>
        <w:rPr>
          <w:sz w:val="20"/>
          <w:szCs w:val="20"/>
        </w:rPr>
        <w:t>initial</w:t>
      </w:r>
      <w:r>
        <w:rPr>
          <w:spacing w:val="-4"/>
          <w:sz w:val="20"/>
          <w:szCs w:val="20"/>
        </w:rPr>
        <w:t xml:space="preserve"> </w:t>
      </w:r>
      <w:r>
        <w:rPr>
          <w:sz w:val="20"/>
          <w:szCs w:val="20"/>
        </w:rPr>
        <w:t>value</w:t>
      </w:r>
      <w:r>
        <w:rPr>
          <w:spacing w:val="-4"/>
          <w:sz w:val="20"/>
          <w:szCs w:val="20"/>
        </w:rPr>
        <w:t xml:space="preserve"> </w:t>
      </w:r>
      <w:r>
        <w:rPr>
          <w:sz w:val="20"/>
          <w:szCs w:val="20"/>
        </w:rPr>
        <w:t>set</w:t>
      </w:r>
      <w:r>
        <w:rPr>
          <w:spacing w:val="-4"/>
          <w:sz w:val="20"/>
          <w:szCs w:val="20"/>
        </w:rPr>
        <w:t xml:space="preserve"> </w:t>
      </w:r>
      <w:r>
        <w:rPr>
          <w:sz w:val="20"/>
          <w:szCs w:val="20"/>
        </w:rPr>
        <w:t>to</w:t>
      </w:r>
      <w:r>
        <w:rPr>
          <w:spacing w:val="-3"/>
          <w:sz w:val="20"/>
          <w:szCs w:val="20"/>
        </w:rPr>
        <w:t xml:space="preserve"> </w:t>
      </w:r>
      <w:r>
        <w:rPr>
          <w:sz w:val="20"/>
          <w:szCs w:val="20"/>
        </w:rPr>
        <w:t>the</w:t>
      </w:r>
      <w:r>
        <w:rPr>
          <w:spacing w:val="-4"/>
          <w:sz w:val="20"/>
          <w:szCs w:val="20"/>
        </w:rPr>
        <w:t xml:space="preserve"> </w:t>
      </w:r>
      <w:r>
        <w:rPr>
          <w:sz w:val="20"/>
          <w:szCs w:val="20"/>
        </w:rPr>
        <w:t>value</w:t>
      </w:r>
      <w:r>
        <w:rPr>
          <w:spacing w:val="-4"/>
          <w:sz w:val="20"/>
          <w:szCs w:val="20"/>
        </w:rPr>
        <w:t xml:space="preserve"> </w:t>
      </w:r>
      <w:r>
        <w:rPr>
          <w:sz w:val="20"/>
          <w:szCs w:val="20"/>
        </w:rPr>
        <w:t>of</w:t>
      </w:r>
      <w:r>
        <w:rPr>
          <w:spacing w:val="-4"/>
          <w:sz w:val="20"/>
          <w:szCs w:val="20"/>
        </w:rPr>
        <w:t xml:space="preserve"> </w:t>
      </w:r>
      <w:r>
        <w:rPr>
          <w:sz w:val="20"/>
          <w:szCs w:val="20"/>
        </w:rPr>
        <w:t>the</w:t>
      </w:r>
      <w:r>
        <w:rPr>
          <w:spacing w:val="-4"/>
          <w:sz w:val="20"/>
          <w:szCs w:val="20"/>
        </w:rPr>
        <w:t xml:space="preserve"> </w:t>
      </w:r>
      <w:r>
        <w:rPr>
          <w:sz w:val="20"/>
          <w:szCs w:val="20"/>
        </w:rPr>
        <w:t>Disassociation Timer field, and shall decrement the timer by one after transmitting each Beacon frame, until the timer has the value of 0. The Disassociation Timer field in all subsequent transmitted BSS Transition Management Request frames shall be set to the value of this timer.</w:t>
      </w:r>
    </w:p>
    <w:p w14:paraId="5772E29C" w14:textId="77777777" w:rsidR="00187297" w:rsidRDefault="00187297" w:rsidP="00187297">
      <w:pPr>
        <w:pStyle w:val="ListParagraph"/>
        <w:numPr>
          <w:ilvl w:val="0"/>
          <w:numId w:val="13"/>
        </w:numPr>
        <w:tabs>
          <w:tab w:val="left" w:pos="799"/>
        </w:tabs>
        <w:kinsoku w:val="0"/>
        <w:overflowPunct w:val="0"/>
        <w:spacing w:before="63" w:line="249" w:lineRule="auto"/>
        <w:ind w:right="158"/>
        <w:jc w:val="both"/>
        <w:rPr>
          <w:sz w:val="20"/>
          <w:szCs w:val="20"/>
        </w:rPr>
      </w:pPr>
      <w:r>
        <w:rPr>
          <w:sz w:val="20"/>
          <w:szCs w:val="20"/>
        </w:rPr>
        <w:t>Once</w:t>
      </w:r>
      <w:r>
        <w:rPr>
          <w:spacing w:val="-6"/>
          <w:sz w:val="20"/>
          <w:szCs w:val="20"/>
        </w:rPr>
        <w:t xml:space="preserve"> </w:t>
      </w:r>
      <w:r>
        <w:rPr>
          <w:sz w:val="20"/>
          <w:szCs w:val="20"/>
        </w:rPr>
        <w:t>the</w:t>
      </w:r>
      <w:r>
        <w:rPr>
          <w:spacing w:val="-6"/>
          <w:sz w:val="20"/>
          <w:szCs w:val="20"/>
        </w:rPr>
        <w:t xml:space="preserve"> </w:t>
      </w:r>
      <w:r>
        <w:rPr>
          <w:sz w:val="20"/>
          <w:szCs w:val="20"/>
        </w:rPr>
        <w:t>disassociation</w:t>
      </w:r>
      <w:r>
        <w:rPr>
          <w:spacing w:val="-6"/>
          <w:sz w:val="20"/>
          <w:szCs w:val="20"/>
        </w:rPr>
        <w:t xml:space="preserve"> </w:t>
      </w:r>
      <w:r>
        <w:rPr>
          <w:sz w:val="20"/>
          <w:szCs w:val="20"/>
        </w:rPr>
        <w:t>timer</w:t>
      </w:r>
      <w:r>
        <w:rPr>
          <w:spacing w:val="-6"/>
          <w:sz w:val="20"/>
          <w:szCs w:val="20"/>
        </w:rPr>
        <w:t xml:space="preserve"> </w:t>
      </w:r>
      <w:r>
        <w:rPr>
          <w:sz w:val="20"/>
          <w:szCs w:val="20"/>
        </w:rPr>
        <w:t>is</w:t>
      </w:r>
      <w:r>
        <w:rPr>
          <w:spacing w:val="-6"/>
          <w:sz w:val="20"/>
          <w:szCs w:val="20"/>
        </w:rPr>
        <w:t xml:space="preserve"> </w:t>
      </w:r>
      <w:r>
        <w:rPr>
          <w:sz w:val="20"/>
          <w:szCs w:val="20"/>
        </w:rPr>
        <w:t>0,</w:t>
      </w:r>
      <w:r>
        <w:rPr>
          <w:spacing w:val="-5"/>
          <w:sz w:val="20"/>
          <w:szCs w:val="20"/>
        </w:rPr>
        <w:t xml:space="preserve"> </w:t>
      </w:r>
      <w:r>
        <w:rPr>
          <w:sz w:val="20"/>
          <w:szCs w:val="20"/>
        </w:rPr>
        <w:t>the</w:t>
      </w:r>
      <w:r>
        <w:rPr>
          <w:spacing w:val="-6"/>
          <w:sz w:val="20"/>
          <w:szCs w:val="20"/>
        </w:rPr>
        <w:t xml:space="preserve"> </w:t>
      </w:r>
      <w:r>
        <w:rPr>
          <w:sz w:val="20"/>
          <w:szCs w:val="20"/>
        </w:rPr>
        <w:t>affiliated</w:t>
      </w:r>
      <w:r>
        <w:rPr>
          <w:spacing w:val="-5"/>
          <w:sz w:val="20"/>
          <w:szCs w:val="20"/>
        </w:rPr>
        <w:t xml:space="preserve"> </w:t>
      </w:r>
      <w:r>
        <w:rPr>
          <w:sz w:val="20"/>
          <w:szCs w:val="20"/>
        </w:rPr>
        <w:t>AP</w:t>
      </w:r>
      <w:r>
        <w:rPr>
          <w:spacing w:val="-5"/>
          <w:sz w:val="20"/>
          <w:szCs w:val="20"/>
        </w:rPr>
        <w:t xml:space="preserve"> </w:t>
      </w:r>
      <w:r>
        <w:rPr>
          <w:sz w:val="20"/>
          <w:szCs w:val="20"/>
        </w:rPr>
        <w:t>should</w:t>
      </w:r>
      <w:r>
        <w:rPr>
          <w:spacing w:val="-6"/>
          <w:sz w:val="20"/>
          <w:szCs w:val="20"/>
        </w:rPr>
        <w:t xml:space="preserve"> </w:t>
      </w:r>
      <w:r>
        <w:rPr>
          <w:sz w:val="20"/>
          <w:szCs w:val="20"/>
        </w:rPr>
        <w:t>follow</w:t>
      </w:r>
      <w:r>
        <w:rPr>
          <w:spacing w:val="-6"/>
          <w:sz w:val="20"/>
          <w:szCs w:val="20"/>
        </w:rPr>
        <w:t xml:space="preserve"> </w:t>
      </w:r>
      <w:r>
        <w:rPr>
          <w:sz w:val="20"/>
          <w:szCs w:val="20"/>
        </w:rPr>
        <w:t>the</w:t>
      </w:r>
      <w:r>
        <w:rPr>
          <w:spacing w:val="-5"/>
          <w:sz w:val="20"/>
          <w:szCs w:val="20"/>
        </w:rPr>
        <w:t xml:space="preserve"> </w:t>
      </w:r>
      <w:r>
        <w:rPr>
          <w:sz w:val="20"/>
          <w:szCs w:val="20"/>
        </w:rPr>
        <w:t>procedure</w:t>
      </w:r>
      <w:r>
        <w:rPr>
          <w:spacing w:val="-6"/>
          <w:sz w:val="20"/>
          <w:szCs w:val="20"/>
        </w:rPr>
        <w:t xml:space="preserve"> </w:t>
      </w:r>
      <w:r>
        <w:rPr>
          <w:sz w:val="20"/>
          <w:szCs w:val="20"/>
        </w:rPr>
        <w:t>in</w:t>
      </w:r>
      <w:r>
        <w:rPr>
          <w:spacing w:val="-6"/>
          <w:sz w:val="20"/>
          <w:szCs w:val="20"/>
        </w:rPr>
        <w:t xml:space="preserve"> </w:t>
      </w:r>
      <w:r>
        <w:rPr>
          <w:sz w:val="20"/>
          <w:szCs w:val="20"/>
        </w:rPr>
        <w:t>11.3.6.8</w:t>
      </w:r>
      <w:r>
        <w:rPr>
          <w:spacing w:val="-5"/>
          <w:sz w:val="20"/>
          <w:szCs w:val="20"/>
        </w:rPr>
        <w:t xml:space="preserve"> </w:t>
      </w:r>
      <w:r>
        <w:rPr>
          <w:sz w:val="20"/>
          <w:szCs w:val="20"/>
        </w:rPr>
        <w:t>(AP,</w:t>
      </w:r>
      <w:r>
        <w:rPr>
          <w:spacing w:val="-6"/>
          <w:sz w:val="20"/>
          <w:szCs w:val="20"/>
        </w:rPr>
        <w:t xml:space="preserve"> </w:t>
      </w:r>
      <w:r>
        <w:rPr>
          <w:sz w:val="20"/>
          <w:szCs w:val="20"/>
        </w:rPr>
        <w:t>AP MLD,</w:t>
      </w:r>
      <w:r>
        <w:rPr>
          <w:spacing w:val="-6"/>
          <w:sz w:val="20"/>
          <w:szCs w:val="20"/>
        </w:rPr>
        <w:t xml:space="preserve"> </w:t>
      </w:r>
      <w:r>
        <w:rPr>
          <w:sz w:val="20"/>
          <w:szCs w:val="20"/>
        </w:rPr>
        <w:t>or</w:t>
      </w:r>
      <w:r>
        <w:rPr>
          <w:spacing w:val="-6"/>
          <w:sz w:val="20"/>
          <w:szCs w:val="20"/>
        </w:rPr>
        <w:t xml:space="preserve"> </w:t>
      </w:r>
      <w:r>
        <w:rPr>
          <w:sz w:val="20"/>
          <w:szCs w:val="20"/>
        </w:rPr>
        <w:t>PCP</w:t>
      </w:r>
      <w:r>
        <w:rPr>
          <w:spacing w:val="-6"/>
          <w:sz w:val="20"/>
          <w:szCs w:val="20"/>
        </w:rPr>
        <w:t xml:space="preserve"> </w:t>
      </w:r>
      <w:r>
        <w:rPr>
          <w:sz w:val="20"/>
          <w:szCs w:val="20"/>
        </w:rPr>
        <w:t>disassociation</w:t>
      </w:r>
      <w:r>
        <w:rPr>
          <w:spacing w:val="-6"/>
          <w:sz w:val="20"/>
          <w:szCs w:val="20"/>
        </w:rPr>
        <w:t xml:space="preserve"> </w:t>
      </w:r>
      <w:r>
        <w:rPr>
          <w:sz w:val="20"/>
          <w:szCs w:val="20"/>
        </w:rPr>
        <w:t>initiation</w:t>
      </w:r>
      <w:r>
        <w:rPr>
          <w:spacing w:val="-5"/>
          <w:sz w:val="20"/>
          <w:szCs w:val="20"/>
        </w:rPr>
        <w:t xml:space="preserve"> </w:t>
      </w:r>
      <w:r>
        <w:rPr>
          <w:sz w:val="20"/>
          <w:szCs w:val="20"/>
        </w:rPr>
        <w:t>procedure)</w:t>
      </w:r>
      <w:r>
        <w:rPr>
          <w:spacing w:val="-7"/>
          <w:sz w:val="20"/>
          <w:szCs w:val="20"/>
        </w:rPr>
        <w:t xml:space="preserve"> </w:t>
      </w:r>
      <w:r>
        <w:rPr>
          <w:sz w:val="20"/>
          <w:szCs w:val="20"/>
        </w:rPr>
        <w:t>to</w:t>
      </w:r>
      <w:r>
        <w:rPr>
          <w:spacing w:val="-6"/>
          <w:sz w:val="20"/>
          <w:szCs w:val="20"/>
        </w:rPr>
        <w:t xml:space="preserve"> </w:t>
      </w:r>
      <w:r>
        <w:rPr>
          <w:sz w:val="20"/>
          <w:szCs w:val="20"/>
        </w:rPr>
        <w:t>transmit</w:t>
      </w:r>
      <w:r>
        <w:rPr>
          <w:spacing w:val="-6"/>
          <w:sz w:val="20"/>
          <w:szCs w:val="20"/>
        </w:rPr>
        <w:t xml:space="preserve"> </w:t>
      </w:r>
      <w:r>
        <w:rPr>
          <w:sz w:val="20"/>
          <w:szCs w:val="20"/>
        </w:rPr>
        <w:t>Disassociation</w:t>
      </w:r>
      <w:r>
        <w:rPr>
          <w:spacing w:val="-7"/>
          <w:sz w:val="20"/>
          <w:szCs w:val="20"/>
        </w:rPr>
        <w:t xml:space="preserve"> </w:t>
      </w:r>
      <w:r>
        <w:rPr>
          <w:sz w:val="20"/>
          <w:szCs w:val="20"/>
        </w:rPr>
        <w:t>frames</w:t>
      </w:r>
      <w:r>
        <w:rPr>
          <w:spacing w:val="-6"/>
          <w:sz w:val="20"/>
          <w:szCs w:val="20"/>
        </w:rPr>
        <w:t xml:space="preserve"> </w:t>
      </w:r>
      <w:r>
        <w:rPr>
          <w:sz w:val="20"/>
          <w:szCs w:val="20"/>
        </w:rPr>
        <w:t>to</w:t>
      </w:r>
      <w:r>
        <w:rPr>
          <w:spacing w:val="-6"/>
          <w:sz w:val="20"/>
          <w:szCs w:val="20"/>
        </w:rPr>
        <w:t xml:space="preserve"> </w:t>
      </w:r>
      <w:r>
        <w:rPr>
          <w:sz w:val="20"/>
          <w:szCs w:val="20"/>
        </w:rPr>
        <w:t>all</w:t>
      </w:r>
      <w:r>
        <w:rPr>
          <w:spacing w:val="-6"/>
          <w:sz w:val="20"/>
          <w:szCs w:val="20"/>
        </w:rPr>
        <w:t xml:space="preserve"> </w:t>
      </w:r>
      <w:r>
        <w:rPr>
          <w:sz w:val="20"/>
          <w:szCs w:val="20"/>
        </w:rPr>
        <w:t>associated non-MLD non-AP STAs (i.e., that are not affiliated with a non-AP MLD). The affiliated AP shall not transmit Disassociation frames until the disassociation timer is 0.</w:t>
      </w:r>
    </w:p>
    <w:p w14:paraId="25B6441B" w14:textId="4B2E8F72" w:rsidR="00E230FA" w:rsidRDefault="00E230FA" w:rsidP="00E230FA">
      <w:pPr>
        <w:pStyle w:val="BodyText"/>
        <w:kinsoku w:val="0"/>
        <w:overflowPunct w:val="0"/>
        <w:spacing w:line="230" w:lineRule="auto"/>
        <w:ind w:left="160" w:right="157"/>
        <w:jc w:val="both"/>
        <w:rPr>
          <w:sz w:val="18"/>
          <w:szCs w:val="18"/>
        </w:rPr>
      </w:pPr>
    </w:p>
    <w:p w14:paraId="5C5F86C4" w14:textId="77777777" w:rsidR="00E230FA" w:rsidRDefault="00E230FA" w:rsidP="00E230FA">
      <w:pPr>
        <w:pStyle w:val="BodyText"/>
        <w:kinsoku w:val="0"/>
        <w:overflowPunct w:val="0"/>
      </w:pPr>
    </w:p>
    <w:p w14:paraId="4D042337" w14:textId="3DA6A1DF" w:rsidR="00BD33BC" w:rsidRDefault="00BD33BC">
      <w:pPr>
        <w:widowControl/>
        <w:autoSpaceDE/>
        <w:autoSpaceDN/>
        <w:adjustRightInd/>
        <w:rPr>
          <w:rFonts w:ascii="Arial" w:hAnsi="Arial" w:cs="Arial"/>
          <w:b/>
          <w:bCs/>
          <w:sz w:val="20"/>
          <w:szCs w:val="20"/>
        </w:rPr>
      </w:pPr>
    </w:p>
    <w:p w14:paraId="3C9CB0C5" w14:textId="6236375A" w:rsidR="000F3557" w:rsidRDefault="000F3557">
      <w:pPr>
        <w:widowControl/>
        <w:autoSpaceDE/>
        <w:autoSpaceDN/>
        <w:adjustRightInd/>
        <w:rPr>
          <w:rFonts w:ascii="Arial" w:hAnsi="Arial" w:cs="Arial"/>
          <w:b/>
          <w:bCs/>
          <w:sz w:val="20"/>
          <w:szCs w:val="20"/>
        </w:rPr>
      </w:pPr>
    </w:p>
    <w:p w14:paraId="54F663F7" w14:textId="0B65E6A1" w:rsidR="000F3557" w:rsidRDefault="000F3557">
      <w:pPr>
        <w:widowControl/>
        <w:autoSpaceDE/>
        <w:autoSpaceDN/>
        <w:adjustRightInd/>
        <w:rPr>
          <w:rFonts w:ascii="Arial" w:hAnsi="Arial" w:cs="Arial"/>
          <w:b/>
          <w:bCs/>
          <w:sz w:val="20"/>
          <w:szCs w:val="20"/>
        </w:rPr>
      </w:pPr>
    </w:p>
    <w:p w14:paraId="5F4D778B" w14:textId="39EFED28" w:rsidR="000F3557" w:rsidRDefault="000F3557">
      <w:pPr>
        <w:widowControl/>
        <w:autoSpaceDE/>
        <w:autoSpaceDN/>
        <w:adjustRightInd/>
        <w:rPr>
          <w:rFonts w:ascii="Arial" w:hAnsi="Arial" w:cs="Arial"/>
          <w:b/>
          <w:bCs/>
          <w:sz w:val="20"/>
          <w:szCs w:val="20"/>
        </w:rPr>
      </w:pPr>
    </w:p>
    <w:p w14:paraId="4469F352" w14:textId="2FA857D3" w:rsidR="000F3557" w:rsidRDefault="000F3557">
      <w:pPr>
        <w:widowControl/>
        <w:autoSpaceDE/>
        <w:autoSpaceDN/>
        <w:adjustRightInd/>
        <w:rPr>
          <w:rFonts w:ascii="Arial" w:hAnsi="Arial" w:cs="Arial"/>
          <w:b/>
          <w:bCs/>
          <w:sz w:val="20"/>
          <w:szCs w:val="20"/>
        </w:rPr>
      </w:pPr>
    </w:p>
    <w:p w14:paraId="683DF49E" w14:textId="77777777" w:rsidR="000F3557" w:rsidRDefault="000F3557">
      <w:pPr>
        <w:widowControl/>
        <w:autoSpaceDE/>
        <w:autoSpaceDN/>
        <w:adjustRightInd/>
        <w:rPr>
          <w:rFonts w:ascii="Arial" w:hAnsi="Arial" w:cs="Arial"/>
          <w:b/>
          <w:bCs/>
          <w:sz w:val="20"/>
          <w:szCs w:val="20"/>
        </w:rPr>
      </w:pPr>
    </w:p>
    <w:p w14:paraId="58FD517D" w14:textId="03C17565" w:rsidR="009603D9" w:rsidRDefault="00AD3A3E" w:rsidP="009603D9">
      <w:pPr>
        <w:rPr>
          <w:sz w:val="20"/>
        </w:rPr>
      </w:pPr>
      <w:r w:rsidRPr="009603D9">
        <w:rPr>
          <w:sz w:val="20"/>
        </w:rPr>
        <w:t>S</w:t>
      </w:r>
      <w:r w:rsidR="009603D9" w:rsidRPr="009603D9">
        <w:rPr>
          <w:sz w:val="20"/>
        </w:rPr>
        <w:t xml:space="preserve">traw </w:t>
      </w:r>
      <w:r w:rsidRPr="009603D9">
        <w:rPr>
          <w:sz w:val="20"/>
        </w:rPr>
        <w:t>P</w:t>
      </w:r>
      <w:r w:rsidR="009603D9" w:rsidRPr="009603D9">
        <w:rPr>
          <w:sz w:val="20"/>
        </w:rPr>
        <w:t>oll</w:t>
      </w:r>
      <w:r w:rsidRPr="009603D9">
        <w:rPr>
          <w:sz w:val="20"/>
        </w:rPr>
        <w:t xml:space="preserve">: </w:t>
      </w:r>
    </w:p>
    <w:p w14:paraId="3D8B6D05" w14:textId="345D4237" w:rsidR="005E1ABC" w:rsidRDefault="005E1ABC" w:rsidP="001B50BB">
      <w:pPr>
        <w:rPr>
          <w:sz w:val="20"/>
        </w:rPr>
      </w:pPr>
      <w:r w:rsidRPr="005E1ABC">
        <w:rPr>
          <w:sz w:val="20"/>
        </w:rPr>
        <w:t>Do you support to incorporate the proposed draft text in this document 11-</w:t>
      </w:r>
      <w:r>
        <w:rPr>
          <w:sz w:val="20"/>
        </w:rPr>
        <w:t>2</w:t>
      </w:r>
      <w:r w:rsidR="003E1769">
        <w:rPr>
          <w:sz w:val="20"/>
        </w:rPr>
        <w:t>3</w:t>
      </w:r>
      <w:r w:rsidRPr="005E1ABC">
        <w:rPr>
          <w:sz w:val="20"/>
        </w:rPr>
        <w:t>/</w:t>
      </w:r>
      <w:r w:rsidR="0021396A">
        <w:rPr>
          <w:sz w:val="20"/>
        </w:rPr>
        <w:t>1399</w:t>
      </w:r>
      <w:r>
        <w:rPr>
          <w:sz w:val="20"/>
        </w:rPr>
        <w:t>r</w:t>
      </w:r>
      <w:r w:rsidR="00EA1CF5">
        <w:rPr>
          <w:rFonts w:hint="cs"/>
          <w:sz w:val="20"/>
          <w:rtl/>
        </w:rPr>
        <w:t>1</w:t>
      </w:r>
      <w:bookmarkStart w:id="57" w:name="_GoBack"/>
      <w:bookmarkEnd w:id="57"/>
      <w:r w:rsidRPr="003E1769">
        <w:rPr>
          <w:sz w:val="20"/>
        </w:rPr>
        <w:t xml:space="preserve"> </w:t>
      </w:r>
      <w:r w:rsidRPr="005E1ABC">
        <w:rPr>
          <w:sz w:val="20"/>
        </w:rPr>
        <w:t xml:space="preserve">to the next revision of TGbe Draft </w:t>
      </w:r>
      <w:r w:rsidR="00187297">
        <w:rPr>
          <w:sz w:val="20"/>
        </w:rPr>
        <w:t>4</w:t>
      </w:r>
      <w:r w:rsidR="003E1769">
        <w:rPr>
          <w:sz w:val="20"/>
        </w:rPr>
        <w:t>.0</w:t>
      </w:r>
      <w:r w:rsidRPr="005E1ABC">
        <w:rPr>
          <w:sz w:val="20"/>
        </w:rPr>
        <w:t>, for addressing the following CIDs:</w:t>
      </w:r>
      <w:r w:rsidR="00D602FB">
        <w:rPr>
          <w:sz w:val="20"/>
        </w:rPr>
        <w:t xml:space="preserve"> </w:t>
      </w:r>
      <w:r w:rsidR="0021396A" w:rsidRPr="0021396A">
        <w:rPr>
          <w:sz w:val="20"/>
        </w:rPr>
        <w:t>19413, 19414, 19435, 19709, 19710, 19711, 19712, 19713, 19715, 19716, 19868, 19952, 20050, 20051, 20076 (LB275)</w:t>
      </w:r>
      <w:r w:rsidR="00D602FB" w:rsidRPr="00DA3A43">
        <w:rPr>
          <w:sz w:val="18"/>
          <w:szCs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CE7A2" w14:textId="77777777" w:rsidR="00C55B15" w:rsidRDefault="00C55B15">
      <w:r>
        <w:separator/>
      </w:r>
    </w:p>
  </w:endnote>
  <w:endnote w:type="continuationSeparator" w:id="0">
    <w:p w14:paraId="7EE4BC88" w14:textId="77777777" w:rsidR="00C55B15" w:rsidRDefault="00C5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64C0A875" w:rsidR="00BD33BC" w:rsidRDefault="00C55B15">
    <w:pPr>
      <w:pStyle w:val="Footer"/>
      <w:tabs>
        <w:tab w:val="clear" w:pos="6480"/>
        <w:tab w:val="center" w:pos="4680"/>
        <w:tab w:val="right" w:pos="9360"/>
      </w:tabs>
    </w:pPr>
    <w:r>
      <w:fldChar w:fldCharType="begin"/>
    </w:r>
    <w:r>
      <w:instrText xml:space="preserve"> SUBJECT  \* MERGEFORMAT </w:instrText>
    </w:r>
    <w:r>
      <w:fldChar w:fldCharType="separate"/>
    </w:r>
    <w:r w:rsidR="00BD33BC">
      <w:t>Submission</w:t>
    </w:r>
    <w:r>
      <w:fldChar w:fldCharType="end"/>
    </w:r>
    <w:r w:rsidR="00BD33BC">
      <w:tab/>
      <w:t xml:space="preserve">page </w:t>
    </w:r>
    <w:r w:rsidR="00BD33BC">
      <w:fldChar w:fldCharType="begin"/>
    </w:r>
    <w:r w:rsidR="00BD33BC">
      <w:instrText xml:space="preserve">page </w:instrText>
    </w:r>
    <w:r w:rsidR="00BD33BC">
      <w:fldChar w:fldCharType="separate"/>
    </w:r>
    <w:r w:rsidR="00EE679F">
      <w:rPr>
        <w:noProof/>
      </w:rPr>
      <w:t>2</w:t>
    </w:r>
    <w:r w:rsidR="00BD33BC">
      <w:rPr>
        <w:noProof/>
      </w:rPr>
      <w:fldChar w:fldCharType="end"/>
    </w:r>
    <w:r w:rsidR="00BD33BC">
      <w:tab/>
      <w:t>Arik Klein, Huawei</w:t>
    </w:r>
  </w:p>
  <w:p w14:paraId="78B10FFF" w14:textId="77777777" w:rsidR="00BD33BC" w:rsidRDefault="00BD33BC"/>
  <w:p w14:paraId="083F2CF7" w14:textId="77777777" w:rsidR="00BD33BC" w:rsidRDefault="00BD33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9EE65" w14:textId="77777777" w:rsidR="00C55B15" w:rsidRDefault="00C55B15">
      <w:r>
        <w:separator/>
      </w:r>
    </w:p>
  </w:footnote>
  <w:footnote w:type="continuationSeparator" w:id="0">
    <w:p w14:paraId="23DFA16D" w14:textId="77777777" w:rsidR="00C55B15" w:rsidRDefault="00C55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D9A32" w14:textId="28412A78" w:rsidR="00BD33BC" w:rsidRDefault="004844DD" w:rsidP="00317931">
    <w:pPr>
      <w:pStyle w:val="Header"/>
    </w:pPr>
    <w:r>
      <w:rPr>
        <w:lang w:eastAsia="ko-KR"/>
      </w:rPr>
      <w:t>August</w:t>
    </w:r>
    <w:r w:rsidR="00BD33BC">
      <w:rPr>
        <w:lang w:eastAsia="ko-KR"/>
      </w:rPr>
      <w:t xml:space="preserve"> 2023</w:t>
    </w:r>
    <w:r w:rsidR="00BD33BC">
      <w:tab/>
      <w:t xml:space="preserve">                     </w:t>
    </w:r>
    <w:r w:rsidR="00BD33BC">
      <w:fldChar w:fldCharType="begin"/>
    </w:r>
    <w:r w:rsidR="00BD33BC">
      <w:instrText xml:space="preserve"> TITLE  \* MERGEFORMAT </w:instrText>
    </w:r>
    <w:r w:rsidR="00BD33BC">
      <w:fldChar w:fldCharType="end"/>
    </w:r>
    <w:r w:rsidR="00C55B15">
      <w:fldChar w:fldCharType="begin"/>
    </w:r>
    <w:r w:rsidR="00C55B15">
      <w:instrText xml:space="preserve"> TITLE  \* MERGEFORMAT </w:instrText>
    </w:r>
    <w:r w:rsidR="00C55B15">
      <w:fldChar w:fldCharType="separate"/>
    </w:r>
    <w:r w:rsidR="00BD33BC">
      <w:t>doc.: IEEE 802.11-2</w:t>
    </w:r>
    <w:r>
      <w:t>3</w:t>
    </w:r>
    <w:r w:rsidR="00BD33BC">
      <w:t>/</w:t>
    </w:r>
    <w:r w:rsidR="00884B4F">
      <w:t>1399</w:t>
    </w:r>
    <w:r w:rsidR="00BD33BC">
      <w:rPr>
        <w:lang w:eastAsia="ko-KR"/>
      </w:rPr>
      <w:t>r</w:t>
    </w:r>
    <w:r w:rsidR="00C55B15">
      <w:rPr>
        <w:lang w:eastAsia="ko-KR"/>
      </w:rPr>
      <w:fldChar w:fldCharType="end"/>
    </w:r>
    <w:r w:rsidR="00A80A26">
      <w:rPr>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CA5A9B98"/>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3"/>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5"/>
      <w:numFmt w:val="decimal"/>
      <w:lvlText w:val="%1.%2.%3.%4"/>
      <w:lvlJc w:val="left"/>
      <w:pPr>
        <w:ind w:left="1601" w:hanging="891"/>
      </w:pPr>
      <w:rPr>
        <w:rFonts w:hint="default"/>
        <w:spacing w:val="-1"/>
        <w:w w:val="99"/>
      </w:rPr>
    </w:lvl>
    <w:lvl w:ilvl="4">
      <w:start w:val="2"/>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 w15:restartNumberingAfterBreak="0">
    <w:nsid w:val="00000403"/>
    <w:multiLevelType w:val="multilevel"/>
    <w:tmpl w:val="00000886"/>
    <w:lvl w:ilvl="0">
      <w:numFmt w:val="bullet"/>
      <w:lvlText w:val="—"/>
      <w:lvlJc w:val="left"/>
      <w:pPr>
        <w:ind w:left="1599"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 w15:restartNumberingAfterBreak="0">
    <w:nsid w:val="00000418"/>
    <w:multiLevelType w:val="multilevel"/>
    <w:tmpl w:val="0000089B"/>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 w15:restartNumberingAfterBreak="0">
    <w:nsid w:val="0000041C"/>
    <w:multiLevelType w:val="multilevel"/>
    <w:tmpl w:val="0000089F"/>
    <w:lvl w:ilvl="0">
      <w:start w:val="1"/>
      <w:numFmt w:val="decimal"/>
      <w:lvlText w:val="%1)"/>
      <w:lvlJc w:val="left"/>
      <w:pPr>
        <w:ind w:left="799" w:hanging="440"/>
      </w:pPr>
      <w:rPr>
        <w:rFonts w:ascii="Times New Roman" w:hAnsi="Times New Roman" w:cs="Times New Roman"/>
        <w:b w:val="0"/>
        <w:bCs w:val="0"/>
        <w:i w:val="0"/>
        <w:iCs w:val="0"/>
        <w:spacing w:val="0"/>
        <w:w w:val="99"/>
        <w:sz w:val="20"/>
        <w:szCs w:val="20"/>
      </w:rPr>
    </w:lvl>
    <w:lvl w:ilvl="1">
      <w:numFmt w:val="bullet"/>
      <w:lvlText w:val="•"/>
      <w:lvlJc w:val="left"/>
      <w:pPr>
        <w:ind w:left="1080" w:hanging="281"/>
      </w:pPr>
      <w:rPr>
        <w:rFonts w:ascii="Times New Roman" w:hAnsi="Times New Roman" w:cs="Times New Roman"/>
        <w:b w:val="0"/>
        <w:bCs w:val="0"/>
        <w:i w:val="0"/>
        <w:iCs w:val="0"/>
        <w:spacing w:val="0"/>
        <w:w w:val="99"/>
        <w:sz w:val="20"/>
        <w:szCs w:val="20"/>
      </w:rPr>
    </w:lvl>
    <w:lvl w:ilvl="2">
      <w:numFmt w:val="bullet"/>
      <w:lvlText w:val="•"/>
      <w:lvlJc w:val="left"/>
      <w:pPr>
        <w:ind w:left="1955" w:hanging="281"/>
      </w:pPr>
    </w:lvl>
    <w:lvl w:ilvl="3">
      <w:numFmt w:val="bullet"/>
      <w:lvlText w:val="•"/>
      <w:lvlJc w:val="left"/>
      <w:pPr>
        <w:ind w:left="2831" w:hanging="281"/>
      </w:pPr>
    </w:lvl>
    <w:lvl w:ilvl="4">
      <w:numFmt w:val="bullet"/>
      <w:lvlText w:val="•"/>
      <w:lvlJc w:val="left"/>
      <w:pPr>
        <w:ind w:left="3706" w:hanging="281"/>
      </w:pPr>
    </w:lvl>
    <w:lvl w:ilvl="5">
      <w:numFmt w:val="bullet"/>
      <w:lvlText w:val="•"/>
      <w:lvlJc w:val="left"/>
      <w:pPr>
        <w:ind w:left="4582" w:hanging="281"/>
      </w:pPr>
    </w:lvl>
    <w:lvl w:ilvl="6">
      <w:numFmt w:val="bullet"/>
      <w:lvlText w:val="•"/>
      <w:lvlJc w:val="left"/>
      <w:pPr>
        <w:ind w:left="5457" w:hanging="281"/>
      </w:pPr>
    </w:lvl>
    <w:lvl w:ilvl="7">
      <w:numFmt w:val="bullet"/>
      <w:lvlText w:val="•"/>
      <w:lvlJc w:val="left"/>
      <w:pPr>
        <w:ind w:left="6333" w:hanging="281"/>
      </w:pPr>
    </w:lvl>
    <w:lvl w:ilvl="8">
      <w:numFmt w:val="bullet"/>
      <w:lvlText w:val="•"/>
      <w:lvlJc w:val="left"/>
      <w:pPr>
        <w:ind w:left="7208" w:hanging="281"/>
      </w:pPr>
    </w:lvl>
  </w:abstractNum>
  <w:abstractNum w:abstractNumId="4" w15:restartNumberingAfterBreak="0">
    <w:nsid w:val="0000042F"/>
    <w:multiLevelType w:val="multilevel"/>
    <w:tmpl w:val="6604285A"/>
    <w:lvl w:ilvl="0">
      <w:start w:val="9"/>
      <w:numFmt w:val="decimal"/>
      <w:lvlText w:val="%1"/>
      <w:lvlJc w:val="left"/>
      <w:pPr>
        <w:ind w:left="2057" w:hanging="1058"/>
      </w:pPr>
      <w:rPr>
        <w:rFonts w:hint="default"/>
      </w:rPr>
    </w:lvl>
    <w:lvl w:ilvl="1">
      <w:start w:val="4"/>
      <w:numFmt w:val="decimal"/>
      <w:lvlText w:val="%1.%2"/>
      <w:lvlJc w:val="left"/>
      <w:pPr>
        <w:ind w:left="2057" w:hanging="1058"/>
      </w:pPr>
      <w:rPr>
        <w:rFonts w:hint="default"/>
      </w:rPr>
    </w:lvl>
    <w:lvl w:ilvl="2">
      <w:start w:val="2"/>
      <w:numFmt w:val="decimal"/>
      <w:lvlText w:val="%1.%2.%3"/>
      <w:lvlJc w:val="left"/>
      <w:pPr>
        <w:ind w:left="2057" w:hanging="1058"/>
      </w:pPr>
      <w:rPr>
        <w:rFonts w:hint="default"/>
      </w:rPr>
    </w:lvl>
    <w:lvl w:ilvl="3">
      <w:start w:val="313"/>
      <w:numFmt w:val="decimal"/>
      <w:lvlText w:val="%1.%2.%3.%4"/>
      <w:lvlJc w:val="left"/>
      <w:pPr>
        <w:ind w:left="2057" w:hanging="1058"/>
      </w:pPr>
      <w:rPr>
        <w:rFonts w:hint="default"/>
      </w:rPr>
    </w:lvl>
    <w:lvl w:ilvl="4">
      <w:start w:val="3"/>
      <w:numFmt w:val="decimal"/>
      <w:lvlText w:val="%1.%2.%3.%4.%5"/>
      <w:lvlJc w:val="left"/>
      <w:pPr>
        <w:ind w:left="2057" w:hanging="1058"/>
      </w:pPr>
      <w:rPr>
        <w:rFonts w:ascii="Arial" w:hAnsi="Arial" w:cs="Arial" w:hint="default"/>
        <w:b/>
        <w:bCs/>
        <w:i w:val="0"/>
        <w:iCs w:val="0"/>
        <w:spacing w:val="-1"/>
        <w:w w:val="99"/>
        <w:sz w:val="20"/>
        <w:szCs w:val="20"/>
      </w:rPr>
    </w:lvl>
    <w:lvl w:ilvl="5">
      <w:numFmt w:val="bullet"/>
      <w:lvlText w:val="•"/>
      <w:lvlJc w:val="left"/>
      <w:pPr>
        <w:ind w:left="6350" w:hanging="1058"/>
      </w:pPr>
      <w:rPr>
        <w:rFonts w:hint="default"/>
      </w:rPr>
    </w:lvl>
    <w:lvl w:ilvl="6">
      <w:numFmt w:val="bullet"/>
      <w:lvlText w:val="•"/>
      <w:lvlJc w:val="left"/>
      <w:pPr>
        <w:ind w:left="7208" w:hanging="1058"/>
      </w:pPr>
      <w:rPr>
        <w:rFonts w:hint="default"/>
      </w:rPr>
    </w:lvl>
    <w:lvl w:ilvl="7">
      <w:numFmt w:val="bullet"/>
      <w:lvlText w:val="•"/>
      <w:lvlJc w:val="left"/>
      <w:pPr>
        <w:ind w:left="8066" w:hanging="1058"/>
      </w:pPr>
      <w:rPr>
        <w:rFonts w:hint="default"/>
      </w:rPr>
    </w:lvl>
    <w:lvl w:ilvl="8">
      <w:numFmt w:val="bullet"/>
      <w:lvlText w:val="•"/>
      <w:lvlJc w:val="left"/>
      <w:pPr>
        <w:ind w:left="8924" w:hanging="1058"/>
      </w:pPr>
      <w:rPr>
        <w:rFonts w:hint="default"/>
      </w:rPr>
    </w:lvl>
  </w:abstractNum>
  <w:abstractNum w:abstractNumId="5" w15:restartNumberingAfterBreak="0">
    <w:nsid w:val="00000438"/>
    <w:multiLevelType w:val="multilevel"/>
    <w:tmpl w:val="000008BB"/>
    <w:lvl w:ilvl="0">
      <w:start w:val="9"/>
      <w:numFmt w:val="decimal"/>
      <w:lvlText w:val="%1"/>
      <w:lvlJc w:val="left"/>
      <w:pPr>
        <w:ind w:left="1610" w:hanging="611"/>
      </w:pPr>
    </w:lvl>
    <w:lvl w:ilvl="1">
      <w:numFmt w:val="bullet"/>
      <w:lvlText w:val="•"/>
      <w:lvlJc w:val="left"/>
      <w:pPr>
        <w:ind w:left="2522" w:hanging="611"/>
      </w:pPr>
    </w:lvl>
    <w:lvl w:ilvl="2">
      <w:numFmt w:val="bullet"/>
      <w:lvlText w:val="•"/>
      <w:lvlJc w:val="left"/>
      <w:pPr>
        <w:ind w:left="3424" w:hanging="611"/>
      </w:pPr>
    </w:lvl>
    <w:lvl w:ilvl="3">
      <w:numFmt w:val="bullet"/>
      <w:lvlText w:val="•"/>
      <w:lvlJc w:val="left"/>
      <w:pPr>
        <w:ind w:left="4326" w:hanging="611"/>
      </w:pPr>
    </w:lvl>
    <w:lvl w:ilvl="4">
      <w:numFmt w:val="bullet"/>
      <w:lvlText w:val="•"/>
      <w:lvlJc w:val="left"/>
      <w:pPr>
        <w:ind w:left="5228" w:hanging="611"/>
      </w:pPr>
    </w:lvl>
    <w:lvl w:ilvl="5">
      <w:numFmt w:val="bullet"/>
      <w:lvlText w:val="•"/>
      <w:lvlJc w:val="left"/>
      <w:pPr>
        <w:ind w:left="6130" w:hanging="611"/>
      </w:pPr>
    </w:lvl>
    <w:lvl w:ilvl="6">
      <w:numFmt w:val="bullet"/>
      <w:lvlText w:val="•"/>
      <w:lvlJc w:val="left"/>
      <w:pPr>
        <w:ind w:left="7032" w:hanging="611"/>
      </w:pPr>
    </w:lvl>
    <w:lvl w:ilvl="7">
      <w:numFmt w:val="bullet"/>
      <w:lvlText w:val="•"/>
      <w:lvlJc w:val="left"/>
      <w:pPr>
        <w:ind w:left="7934" w:hanging="611"/>
      </w:pPr>
    </w:lvl>
    <w:lvl w:ilvl="8">
      <w:numFmt w:val="bullet"/>
      <w:lvlText w:val="•"/>
      <w:lvlJc w:val="left"/>
      <w:pPr>
        <w:ind w:left="8836" w:hanging="611"/>
      </w:pPr>
    </w:lvl>
  </w:abstractNum>
  <w:abstractNum w:abstractNumId="6" w15:restartNumberingAfterBreak="0">
    <w:nsid w:val="00000442"/>
    <w:multiLevelType w:val="multilevel"/>
    <w:tmpl w:val="79262ED8"/>
    <w:lvl w:ilvl="0">
      <w:start w:val="9"/>
      <w:numFmt w:val="decimal"/>
      <w:lvlText w:val="%1"/>
      <w:lvlJc w:val="left"/>
      <w:pPr>
        <w:ind w:left="1778" w:hanging="779"/>
      </w:pPr>
      <w:rPr>
        <w:rFonts w:hint="default"/>
      </w:rPr>
    </w:lvl>
    <w:lvl w:ilvl="1">
      <w:start w:val="6"/>
      <w:numFmt w:val="decimal"/>
      <w:lvlText w:val="%1.%2"/>
      <w:lvlJc w:val="left"/>
      <w:pPr>
        <w:ind w:left="1778" w:hanging="779"/>
      </w:pPr>
      <w:rPr>
        <w:rFonts w:hint="default"/>
      </w:rPr>
    </w:lvl>
    <w:lvl w:ilvl="2">
      <w:start w:val="13"/>
      <w:numFmt w:val="decimal"/>
      <w:lvlText w:val="%1.%2.%3"/>
      <w:lvlJc w:val="left"/>
      <w:pPr>
        <w:ind w:left="1778" w:hanging="779"/>
      </w:pPr>
      <w:rPr>
        <w:rFonts w:hint="default"/>
      </w:rPr>
    </w:lvl>
    <w:lvl w:ilvl="3">
      <w:start w:val="9"/>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5324" w:hanging="779"/>
      </w:pPr>
      <w:rPr>
        <w:rFonts w:hint="default"/>
      </w:rPr>
    </w:lvl>
    <w:lvl w:ilvl="5">
      <w:numFmt w:val="bullet"/>
      <w:lvlText w:val="•"/>
      <w:lvlJc w:val="left"/>
      <w:pPr>
        <w:ind w:left="6210" w:hanging="779"/>
      </w:pPr>
      <w:rPr>
        <w:rFonts w:hint="default"/>
      </w:rPr>
    </w:lvl>
    <w:lvl w:ilvl="6">
      <w:numFmt w:val="bullet"/>
      <w:lvlText w:val="•"/>
      <w:lvlJc w:val="left"/>
      <w:pPr>
        <w:ind w:left="7096" w:hanging="779"/>
      </w:pPr>
      <w:rPr>
        <w:rFonts w:hint="default"/>
      </w:rPr>
    </w:lvl>
    <w:lvl w:ilvl="7">
      <w:numFmt w:val="bullet"/>
      <w:lvlText w:val="•"/>
      <w:lvlJc w:val="left"/>
      <w:pPr>
        <w:ind w:left="7982" w:hanging="779"/>
      </w:pPr>
      <w:rPr>
        <w:rFonts w:hint="default"/>
      </w:rPr>
    </w:lvl>
    <w:lvl w:ilvl="8">
      <w:numFmt w:val="bullet"/>
      <w:lvlText w:val="•"/>
      <w:lvlJc w:val="left"/>
      <w:pPr>
        <w:ind w:left="8868" w:hanging="779"/>
      </w:pPr>
      <w:rPr>
        <w:rFonts w:hint="default"/>
      </w:rPr>
    </w:lvl>
  </w:abstractNum>
  <w:abstractNum w:abstractNumId="7" w15:restartNumberingAfterBreak="0">
    <w:nsid w:val="00000443"/>
    <w:multiLevelType w:val="multilevel"/>
    <w:tmpl w:val="000008C6"/>
    <w:lvl w:ilvl="0">
      <w:numFmt w:val="bullet"/>
      <w:lvlText w:val="—"/>
      <w:lvlJc w:val="left"/>
      <w:pPr>
        <w:ind w:left="1639" w:hanging="428"/>
      </w:pPr>
      <w:rPr>
        <w:rFonts w:ascii="Times New Roman" w:hAnsi="Times New Roman" w:cs="Times New Roman"/>
        <w:spacing w:val="0"/>
        <w:w w:val="99"/>
      </w:rPr>
    </w:lvl>
    <w:lvl w:ilvl="1">
      <w:numFmt w:val="bullet"/>
      <w:lvlText w:val="•"/>
      <w:lvlJc w:val="left"/>
      <w:pPr>
        <w:ind w:left="1920" w:hanging="281"/>
      </w:pPr>
      <w:rPr>
        <w:rFonts w:ascii="Times New Roman" w:hAnsi="Times New Roman" w:cs="Times New Roman"/>
        <w:b w:val="0"/>
        <w:bCs w:val="0"/>
        <w:i w:val="0"/>
        <w:iCs w:val="0"/>
        <w:spacing w:val="0"/>
        <w:w w:val="99"/>
        <w:sz w:val="20"/>
        <w:szCs w:val="20"/>
      </w:rPr>
    </w:lvl>
    <w:lvl w:ilvl="2">
      <w:numFmt w:val="bullet"/>
      <w:lvlText w:val="•"/>
      <w:lvlJc w:val="left"/>
      <w:pPr>
        <w:ind w:left="2316" w:hanging="238"/>
      </w:pPr>
      <w:rPr>
        <w:rFonts w:ascii="Times New Roman" w:hAnsi="Times New Roman" w:cs="Times New Roman"/>
        <w:b w:val="0"/>
        <w:bCs w:val="0"/>
        <w:i w:val="0"/>
        <w:iCs w:val="0"/>
        <w:spacing w:val="0"/>
        <w:w w:val="99"/>
        <w:sz w:val="20"/>
        <w:szCs w:val="20"/>
      </w:rPr>
    </w:lvl>
    <w:lvl w:ilvl="3">
      <w:numFmt w:val="bullet"/>
      <w:lvlText w:val="•"/>
      <w:lvlJc w:val="left"/>
      <w:pPr>
        <w:ind w:left="3360" w:hanging="238"/>
      </w:pPr>
    </w:lvl>
    <w:lvl w:ilvl="4">
      <w:numFmt w:val="bullet"/>
      <w:lvlText w:val="•"/>
      <w:lvlJc w:val="left"/>
      <w:pPr>
        <w:ind w:left="4400" w:hanging="238"/>
      </w:pPr>
    </w:lvl>
    <w:lvl w:ilvl="5">
      <w:numFmt w:val="bullet"/>
      <w:lvlText w:val="•"/>
      <w:lvlJc w:val="left"/>
      <w:pPr>
        <w:ind w:left="5440" w:hanging="238"/>
      </w:pPr>
    </w:lvl>
    <w:lvl w:ilvl="6">
      <w:numFmt w:val="bullet"/>
      <w:lvlText w:val="•"/>
      <w:lvlJc w:val="left"/>
      <w:pPr>
        <w:ind w:left="6480" w:hanging="238"/>
      </w:pPr>
    </w:lvl>
    <w:lvl w:ilvl="7">
      <w:numFmt w:val="bullet"/>
      <w:lvlText w:val="•"/>
      <w:lvlJc w:val="left"/>
      <w:pPr>
        <w:ind w:left="7520" w:hanging="238"/>
      </w:pPr>
    </w:lvl>
    <w:lvl w:ilvl="8">
      <w:numFmt w:val="bullet"/>
      <w:lvlText w:val="•"/>
      <w:lvlJc w:val="left"/>
      <w:pPr>
        <w:ind w:left="8560" w:hanging="238"/>
      </w:pPr>
    </w:lvl>
  </w:abstractNum>
  <w:abstractNum w:abstractNumId="8" w15:restartNumberingAfterBreak="0">
    <w:nsid w:val="0D453FFA"/>
    <w:multiLevelType w:val="multilevel"/>
    <w:tmpl w:val="134CB0A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1"/>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9" w15:restartNumberingAfterBreak="0">
    <w:nsid w:val="1A927C1F"/>
    <w:multiLevelType w:val="multilevel"/>
    <w:tmpl w:val="D5524D6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5"/>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0"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701BD5"/>
    <w:multiLevelType w:val="hybridMultilevel"/>
    <w:tmpl w:val="B8A06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2B7CD4"/>
    <w:multiLevelType w:val="multilevel"/>
    <w:tmpl w:val="304097DE"/>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6"/>
      <w:numFmt w:val="decimal"/>
      <w:lvlText w:val="%1.%2"/>
      <w:lvlJc w:val="left"/>
      <w:pPr>
        <w:ind w:left="648" w:hanging="489"/>
      </w:pPr>
      <w:rPr>
        <w:rFonts w:ascii="Arial" w:hAnsi="Arial" w:cs="Arial" w:hint="default"/>
        <w:b/>
        <w:bCs/>
        <w:i w:val="0"/>
        <w:iCs w:val="0"/>
        <w:spacing w:val="-1"/>
        <w:w w:val="99"/>
        <w:sz w:val="22"/>
        <w:szCs w:val="22"/>
      </w:rPr>
    </w:lvl>
    <w:lvl w:ilvl="2">
      <w:start w:val="1"/>
      <w:numFmt w:val="decimal"/>
      <w:lvlText w:val="%1.%2.%3"/>
      <w:lvlJc w:val="left"/>
      <w:pPr>
        <w:ind w:left="883" w:hanging="724"/>
      </w:pPr>
      <w:rPr>
        <w:rFonts w:hint="default"/>
        <w:spacing w:val="-1"/>
        <w:w w:val="99"/>
      </w:rPr>
    </w:lvl>
    <w:lvl w:ilvl="3">
      <w:start w:val="4"/>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abstractNum w:abstractNumId="13" w15:restartNumberingAfterBreak="0">
    <w:nsid w:val="78D5511E"/>
    <w:multiLevelType w:val="multilevel"/>
    <w:tmpl w:val="8BA4BCB2"/>
    <w:lvl w:ilvl="0">
      <w:start w:val="36"/>
      <w:numFmt w:val="decimal"/>
      <w:lvlText w:val="%1."/>
      <w:lvlJc w:val="left"/>
      <w:pPr>
        <w:ind w:left="559" w:hanging="400"/>
      </w:pPr>
      <w:rPr>
        <w:rFonts w:ascii="Arial" w:hAnsi="Arial" w:cs="Arial" w:hint="default"/>
        <w:b/>
        <w:bCs/>
        <w:i w:val="0"/>
        <w:iCs w:val="0"/>
        <w:spacing w:val="-1"/>
        <w:w w:val="100"/>
        <w:sz w:val="24"/>
        <w:szCs w:val="24"/>
      </w:rPr>
    </w:lvl>
    <w:lvl w:ilvl="1">
      <w:start w:val="1"/>
      <w:numFmt w:val="decimal"/>
      <w:lvlText w:val="%1.%2"/>
      <w:lvlJc w:val="left"/>
      <w:pPr>
        <w:ind w:left="648" w:hanging="489"/>
      </w:pPr>
      <w:rPr>
        <w:rFonts w:ascii="Arial" w:hAnsi="Arial" w:cs="Arial" w:hint="default"/>
        <w:b/>
        <w:bCs/>
        <w:i w:val="0"/>
        <w:iCs w:val="0"/>
        <w:spacing w:val="-1"/>
        <w:w w:val="99"/>
        <w:sz w:val="22"/>
        <w:szCs w:val="22"/>
      </w:rPr>
    </w:lvl>
    <w:lvl w:ilvl="2">
      <w:start w:val="7"/>
      <w:numFmt w:val="decimal"/>
      <w:lvlText w:val="%1.%2.%3"/>
      <w:lvlJc w:val="left"/>
      <w:pPr>
        <w:ind w:left="883" w:hanging="724"/>
      </w:pPr>
      <w:rPr>
        <w:rFonts w:hint="default"/>
        <w:spacing w:val="-1"/>
        <w:w w:val="99"/>
      </w:rPr>
    </w:lvl>
    <w:lvl w:ilvl="3">
      <w:start w:val="3"/>
      <w:numFmt w:val="decimal"/>
      <w:lvlText w:val="%1.%2.%3.%4"/>
      <w:lvlJc w:val="left"/>
      <w:pPr>
        <w:ind w:left="1033" w:hanging="891"/>
      </w:pPr>
      <w:rPr>
        <w:rFonts w:hint="default"/>
        <w:spacing w:val="-1"/>
        <w:w w:val="99"/>
      </w:rPr>
    </w:lvl>
    <w:lvl w:ilvl="4">
      <w:start w:val="1"/>
      <w:numFmt w:val="decimal"/>
      <w:lvlText w:val="%1.%2.%3.%4.%5"/>
      <w:lvlJc w:val="left"/>
      <w:pPr>
        <w:ind w:left="1103" w:hanging="891"/>
      </w:pPr>
      <w:rPr>
        <w:rFonts w:ascii="Arial" w:hAnsi="Arial" w:cs="Arial" w:hint="default"/>
        <w:b/>
        <w:bCs/>
        <w:i w:val="0"/>
        <w:iCs w:val="0"/>
        <w:w w:val="99"/>
        <w:sz w:val="20"/>
        <w:szCs w:val="20"/>
      </w:rPr>
    </w:lvl>
    <w:lvl w:ilvl="5">
      <w:numFmt w:val="bullet"/>
      <w:lvlText w:val="—"/>
      <w:lvlJc w:val="left"/>
      <w:pPr>
        <w:ind w:left="760" w:hanging="891"/>
      </w:pPr>
      <w:rPr>
        <w:rFonts w:ascii="Times New Roman" w:hAnsi="Times New Roman" w:cs="Times New Roman" w:hint="default"/>
        <w:b w:val="0"/>
        <w:bCs w:val="0"/>
        <w:i w:val="0"/>
        <w:iCs w:val="0"/>
        <w:w w:val="99"/>
        <w:sz w:val="20"/>
        <w:szCs w:val="20"/>
      </w:rPr>
    </w:lvl>
    <w:lvl w:ilvl="6">
      <w:numFmt w:val="bullet"/>
      <w:lvlText w:val="•"/>
      <w:lvlJc w:val="left"/>
      <w:pPr>
        <w:ind w:left="1080" w:hanging="891"/>
      </w:pPr>
      <w:rPr>
        <w:rFonts w:ascii="Times New Roman" w:hAnsi="Times New Roman" w:cs="Times New Roman" w:hint="default"/>
        <w:b w:val="0"/>
        <w:bCs w:val="0"/>
        <w:i w:val="0"/>
        <w:iCs w:val="0"/>
        <w:w w:val="99"/>
        <w:sz w:val="20"/>
        <w:szCs w:val="20"/>
      </w:rPr>
    </w:lvl>
    <w:lvl w:ilvl="7">
      <w:numFmt w:val="bullet"/>
      <w:lvlText w:val="•"/>
      <w:lvlJc w:val="left"/>
      <w:pPr>
        <w:ind w:left="1040" w:hanging="891"/>
      </w:pPr>
      <w:rPr>
        <w:rFonts w:hint="default"/>
      </w:rPr>
    </w:lvl>
    <w:lvl w:ilvl="8">
      <w:numFmt w:val="bullet"/>
      <w:lvlText w:val="•"/>
      <w:lvlJc w:val="left"/>
      <w:pPr>
        <w:ind w:left="1060" w:hanging="891"/>
      </w:pPr>
      <w:rPr>
        <w:rFonts w:hint="default"/>
      </w:rPr>
    </w:lvl>
  </w:abstractNum>
  <w:num w:numId="1">
    <w:abstractNumId w:val="10"/>
  </w:num>
  <w:num w:numId="2">
    <w:abstractNumId w:val="2"/>
  </w:num>
  <w:num w:numId="3">
    <w:abstractNumId w:val="0"/>
  </w:num>
  <w:num w:numId="4">
    <w:abstractNumId w:val="4"/>
  </w:num>
  <w:num w:numId="5">
    <w:abstractNumId w:val="5"/>
  </w:num>
  <w:num w:numId="6">
    <w:abstractNumId w:val="1"/>
  </w:num>
  <w:num w:numId="7">
    <w:abstractNumId w:val="8"/>
  </w:num>
  <w:num w:numId="8">
    <w:abstractNumId w:val="9"/>
  </w:num>
  <w:num w:numId="9">
    <w:abstractNumId w:val="13"/>
  </w:num>
  <w:num w:numId="10">
    <w:abstractNumId w:val="12"/>
  </w:num>
  <w:num w:numId="11">
    <w:abstractNumId w:val="6"/>
  </w:num>
  <w:num w:numId="12">
    <w:abstractNumId w:val="7"/>
  </w:num>
  <w:num w:numId="13">
    <w:abstractNumId w:val="3"/>
  </w:num>
  <w:num w:numId="1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q0FAM0wjEE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07CF4"/>
    <w:rsid w:val="0001027F"/>
    <w:rsid w:val="00010B74"/>
    <w:rsid w:val="000113FF"/>
    <w:rsid w:val="00011FEA"/>
    <w:rsid w:val="00013196"/>
    <w:rsid w:val="0001376E"/>
    <w:rsid w:val="00013F87"/>
    <w:rsid w:val="00014031"/>
    <w:rsid w:val="000157CC"/>
    <w:rsid w:val="00016D9C"/>
    <w:rsid w:val="00017692"/>
    <w:rsid w:val="00017B2B"/>
    <w:rsid w:val="00017D25"/>
    <w:rsid w:val="00021783"/>
    <w:rsid w:val="00021A27"/>
    <w:rsid w:val="00021E8A"/>
    <w:rsid w:val="000222C3"/>
    <w:rsid w:val="00023892"/>
    <w:rsid w:val="00023CD8"/>
    <w:rsid w:val="00024344"/>
    <w:rsid w:val="00024487"/>
    <w:rsid w:val="00024800"/>
    <w:rsid w:val="00026401"/>
    <w:rsid w:val="0002640F"/>
    <w:rsid w:val="00027D05"/>
    <w:rsid w:val="00031E68"/>
    <w:rsid w:val="000333C9"/>
    <w:rsid w:val="0003347F"/>
    <w:rsid w:val="00033B0A"/>
    <w:rsid w:val="00034E6F"/>
    <w:rsid w:val="000358B3"/>
    <w:rsid w:val="00036E60"/>
    <w:rsid w:val="000405C4"/>
    <w:rsid w:val="00041480"/>
    <w:rsid w:val="00041AC4"/>
    <w:rsid w:val="000438DD"/>
    <w:rsid w:val="000447AC"/>
    <w:rsid w:val="0004486F"/>
    <w:rsid w:val="00044DC0"/>
    <w:rsid w:val="000471D3"/>
    <w:rsid w:val="00047641"/>
    <w:rsid w:val="000478EE"/>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06"/>
    <w:rsid w:val="0006732A"/>
    <w:rsid w:val="00067D82"/>
    <w:rsid w:val="00070B0E"/>
    <w:rsid w:val="00071971"/>
    <w:rsid w:val="00073BB4"/>
    <w:rsid w:val="00075C3C"/>
    <w:rsid w:val="00075E1E"/>
    <w:rsid w:val="00076293"/>
    <w:rsid w:val="00076773"/>
    <w:rsid w:val="00076885"/>
    <w:rsid w:val="00077BB6"/>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4D35"/>
    <w:rsid w:val="000A671D"/>
    <w:rsid w:val="000A7680"/>
    <w:rsid w:val="000B041A"/>
    <w:rsid w:val="000B083E"/>
    <w:rsid w:val="000B0DAF"/>
    <w:rsid w:val="000B3A00"/>
    <w:rsid w:val="000B59FE"/>
    <w:rsid w:val="000B6A55"/>
    <w:rsid w:val="000B6BD2"/>
    <w:rsid w:val="000B7EF5"/>
    <w:rsid w:val="000C02BC"/>
    <w:rsid w:val="000C0B79"/>
    <w:rsid w:val="000C16E6"/>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74F"/>
    <w:rsid w:val="000E0494"/>
    <w:rsid w:val="000E1C37"/>
    <w:rsid w:val="000E1D7B"/>
    <w:rsid w:val="000E268F"/>
    <w:rsid w:val="000E29B1"/>
    <w:rsid w:val="000E2BF4"/>
    <w:rsid w:val="000E2CB1"/>
    <w:rsid w:val="000E446C"/>
    <w:rsid w:val="000E45C3"/>
    <w:rsid w:val="000E4B82"/>
    <w:rsid w:val="000E6361"/>
    <w:rsid w:val="000E6539"/>
    <w:rsid w:val="000E6F91"/>
    <w:rsid w:val="000E720C"/>
    <w:rsid w:val="000E752D"/>
    <w:rsid w:val="000E79A6"/>
    <w:rsid w:val="000F00EE"/>
    <w:rsid w:val="000F0DE2"/>
    <w:rsid w:val="000F16B9"/>
    <w:rsid w:val="000F238C"/>
    <w:rsid w:val="000F2E64"/>
    <w:rsid w:val="000F3557"/>
    <w:rsid w:val="000F4937"/>
    <w:rsid w:val="000F4B24"/>
    <w:rsid w:val="000F5088"/>
    <w:rsid w:val="000F685B"/>
    <w:rsid w:val="000F6BB9"/>
    <w:rsid w:val="000F7932"/>
    <w:rsid w:val="000F79BD"/>
    <w:rsid w:val="00100E3B"/>
    <w:rsid w:val="001015F8"/>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B0A"/>
    <w:rsid w:val="00120298"/>
    <w:rsid w:val="00120690"/>
    <w:rsid w:val="00120BD6"/>
    <w:rsid w:val="001215C0"/>
    <w:rsid w:val="00122191"/>
    <w:rsid w:val="00122469"/>
    <w:rsid w:val="00122D51"/>
    <w:rsid w:val="00123853"/>
    <w:rsid w:val="001245D0"/>
    <w:rsid w:val="00124E27"/>
    <w:rsid w:val="00126052"/>
    <w:rsid w:val="00126EFB"/>
    <w:rsid w:val="00127209"/>
    <w:rsid w:val="001274A8"/>
    <w:rsid w:val="001274B1"/>
    <w:rsid w:val="001275D7"/>
    <w:rsid w:val="001276ED"/>
    <w:rsid w:val="00127723"/>
    <w:rsid w:val="00130101"/>
    <w:rsid w:val="0013018C"/>
    <w:rsid w:val="00131704"/>
    <w:rsid w:val="00131C34"/>
    <w:rsid w:val="001323DB"/>
    <w:rsid w:val="00134114"/>
    <w:rsid w:val="00135032"/>
    <w:rsid w:val="00135B4B"/>
    <w:rsid w:val="0013699E"/>
    <w:rsid w:val="00137656"/>
    <w:rsid w:val="00140FCD"/>
    <w:rsid w:val="001448D8"/>
    <w:rsid w:val="001450BB"/>
    <w:rsid w:val="00145366"/>
    <w:rsid w:val="001459E7"/>
    <w:rsid w:val="00145C98"/>
    <w:rsid w:val="001465EA"/>
    <w:rsid w:val="00146D19"/>
    <w:rsid w:val="00147EDF"/>
    <w:rsid w:val="00150F68"/>
    <w:rsid w:val="00151299"/>
    <w:rsid w:val="00151851"/>
    <w:rsid w:val="00151BBE"/>
    <w:rsid w:val="00153350"/>
    <w:rsid w:val="001535B3"/>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66F73"/>
    <w:rsid w:val="0017134B"/>
    <w:rsid w:val="001715F4"/>
    <w:rsid w:val="00171C02"/>
    <w:rsid w:val="00172489"/>
    <w:rsid w:val="001726E1"/>
    <w:rsid w:val="001727EA"/>
    <w:rsid w:val="00172DD9"/>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87297"/>
    <w:rsid w:val="0019164F"/>
    <w:rsid w:val="00191CF4"/>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6B54"/>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0BB"/>
    <w:rsid w:val="001B5283"/>
    <w:rsid w:val="001B5315"/>
    <w:rsid w:val="001B5A9F"/>
    <w:rsid w:val="001B63BC"/>
    <w:rsid w:val="001B7AC7"/>
    <w:rsid w:val="001C1470"/>
    <w:rsid w:val="001C186B"/>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D77"/>
    <w:rsid w:val="001D5F28"/>
    <w:rsid w:val="001D5FC3"/>
    <w:rsid w:val="001D6348"/>
    <w:rsid w:val="001D69CA"/>
    <w:rsid w:val="001D7529"/>
    <w:rsid w:val="001D7948"/>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462A"/>
    <w:rsid w:val="002046A1"/>
    <w:rsid w:val="0020501A"/>
    <w:rsid w:val="00206D24"/>
    <w:rsid w:val="00210DDD"/>
    <w:rsid w:val="002125D6"/>
    <w:rsid w:val="00212E2A"/>
    <w:rsid w:val="00212E81"/>
    <w:rsid w:val="00213773"/>
    <w:rsid w:val="0021396A"/>
    <w:rsid w:val="00213E9E"/>
    <w:rsid w:val="002141B2"/>
    <w:rsid w:val="00214B50"/>
    <w:rsid w:val="00214BA3"/>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42"/>
    <w:rsid w:val="002256B7"/>
    <w:rsid w:val="00225888"/>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2D47"/>
    <w:rsid w:val="002539AB"/>
    <w:rsid w:val="002545F7"/>
    <w:rsid w:val="00255A8B"/>
    <w:rsid w:val="002566C9"/>
    <w:rsid w:val="002571A5"/>
    <w:rsid w:val="0026197A"/>
    <w:rsid w:val="00262D56"/>
    <w:rsid w:val="00263002"/>
    <w:rsid w:val="00263092"/>
    <w:rsid w:val="00263DA5"/>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2CA4"/>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2610"/>
    <w:rsid w:val="002B31AE"/>
    <w:rsid w:val="002B5901"/>
    <w:rsid w:val="002B5973"/>
    <w:rsid w:val="002B6A98"/>
    <w:rsid w:val="002B7C4C"/>
    <w:rsid w:val="002C2216"/>
    <w:rsid w:val="002C271D"/>
    <w:rsid w:val="002C2A2B"/>
    <w:rsid w:val="002C49D8"/>
    <w:rsid w:val="002C4FE6"/>
    <w:rsid w:val="002C5DF0"/>
    <w:rsid w:val="002C6B4F"/>
    <w:rsid w:val="002C6CFB"/>
    <w:rsid w:val="002C6F3E"/>
    <w:rsid w:val="002C72E1"/>
    <w:rsid w:val="002D001B"/>
    <w:rsid w:val="002D0CC7"/>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1DB"/>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624"/>
    <w:rsid w:val="00305D6E"/>
    <w:rsid w:val="0030782E"/>
    <w:rsid w:val="00307F5F"/>
    <w:rsid w:val="00310EA5"/>
    <w:rsid w:val="00312D88"/>
    <w:rsid w:val="00313930"/>
    <w:rsid w:val="00313A31"/>
    <w:rsid w:val="00313B7E"/>
    <w:rsid w:val="0031459F"/>
    <w:rsid w:val="003159F2"/>
    <w:rsid w:val="00315B52"/>
    <w:rsid w:val="00315D5C"/>
    <w:rsid w:val="00315DE7"/>
    <w:rsid w:val="00316E62"/>
    <w:rsid w:val="00317931"/>
    <w:rsid w:val="00317A7D"/>
    <w:rsid w:val="00320149"/>
    <w:rsid w:val="0032030E"/>
    <w:rsid w:val="00320ED2"/>
    <w:rsid w:val="003214E2"/>
    <w:rsid w:val="003222DD"/>
    <w:rsid w:val="00323AAD"/>
    <w:rsid w:val="003248C9"/>
    <w:rsid w:val="00324BB2"/>
    <w:rsid w:val="00324FDA"/>
    <w:rsid w:val="0032540C"/>
    <w:rsid w:val="00325566"/>
    <w:rsid w:val="00325AB6"/>
    <w:rsid w:val="00326126"/>
    <w:rsid w:val="003267C0"/>
    <w:rsid w:val="0033057A"/>
    <w:rsid w:val="003308A8"/>
    <w:rsid w:val="00331749"/>
    <w:rsid w:val="003326F6"/>
    <w:rsid w:val="00332A81"/>
    <w:rsid w:val="003348BC"/>
    <w:rsid w:val="00334DEA"/>
    <w:rsid w:val="00336F5F"/>
    <w:rsid w:val="003405AE"/>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6AF0"/>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77FA3"/>
    <w:rsid w:val="003800AD"/>
    <w:rsid w:val="0038161F"/>
    <w:rsid w:val="00381C86"/>
    <w:rsid w:val="00381F98"/>
    <w:rsid w:val="00382C54"/>
    <w:rsid w:val="0038326C"/>
    <w:rsid w:val="00383766"/>
    <w:rsid w:val="00383C03"/>
    <w:rsid w:val="00385063"/>
    <w:rsid w:val="0038516A"/>
    <w:rsid w:val="00385654"/>
    <w:rsid w:val="00385BEC"/>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0B9B"/>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8CE"/>
    <w:rsid w:val="003D1D90"/>
    <w:rsid w:val="003D220E"/>
    <w:rsid w:val="003D26A5"/>
    <w:rsid w:val="003D2CC1"/>
    <w:rsid w:val="003D32CD"/>
    <w:rsid w:val="003D3623"/>
    <w:rsid w:val="003D3F93"/>
    <w:rsid w:val="003D4734"/>
    <w:rsid w:val="003D4FEF"/>
    <w:rsid w:val="003D5013"/>
    <w:rsid w:val="003D5390"/>
    <w:rsid w:val="003D559C"/>
    <w:rsid w:val="003D5B65"/>
    <w:rsid w:val="003D5F14"/>
    <w:rsid w:val="003D664E"/>
    <w:rsid w:val="003D77A3"/>
    <w:rsid w:val="003D78F7"/>
    <w:rsid w:val="003D7BFD"/>
    <w:rsid w:val="003D7EBF"/>
    <w:rsid w:val="003E0279"/>
    <w:rsid w:val="003E176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6137"/>
    <w:rsid w:val="003F64C8"/>
    <w:rsid w:val="003F6B76"/>
    <w:rsid w:val="003F773E"/>
    <w:rsid w:val="003F7A1E"/>
    <w:rsid w:val="0040083C"/>
    <w:rsid w:val="004010D0"/>
    <w:rsid w:val="004014AE"/>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A1"/>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346"/>
    <w:rsid w:val="00432BF8"/>
    <w:rsid w:val="004339CB"/>
    <w:rsid w:val="00434C36"/>
    <w:rsid w:val="00435208"/>
    <w:rsid w:val="00436BF4"/>
    <w:rsid w:val="00437814"/>
    <w:rsid w:val="004378DC"/>
    <w:rsid w:val="004402C9"/>
    <w:rsid w:val="00440FF1"/>
    <w:rsid w:val="004410F5"/>
    <w:rsid w:val="00441363"/>
    <w:rsid w:val="004417F2"/>
    <w:rsid w:val="00441AB8"/>
    <w:rsid w:val="00442556"/>
    <w:rsid w:val="00442799"/>
    <w:rsid w:val="00443B14"/>
    <w:rsid w:val="00443FBF"/>
    <w:rsid w:val="004452DF"/>
    <w:rsid w:val="00447B9C"/>
    <w:rsid w:val="004507E7"/>
    <w:rsid w:val="00450CC0"/>
    <w:rsid w:val="00451729"/>
    <w:rsid w:val="0045288D"/>
    <w:rsid w:val="00453A44"/>
    <w:rsid w:val="00453E8C"/>
    <w:rsid w:val="00453EC6"/>
    <w:rsid w:val="004551E7"/>
    <w:rsid w:val="00455B42"/>
    <w:rsid w:val="00457028"/>
    <w:rsid w:val="00457BD6"/>
    <w:rsid w:val="00457E3B"/>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77F7A"/>
    <w:rsid w:val="004804A4"/>
    <w:rsid w:val="004821A5"/>
    <w:rsid w:val="004828D5"/>
    <w:rsid w:val="00482AD0"/>
    <w:rsid w:val="00482AF6"/>
    <w:rsid w:val="004833E9"/>
    <w:rsid w:val="004844DD"/>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97BA6"/>
    <w:rsid w:val="004A0247"/>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C0BD8"/>
    <w:rsid w:val="004C0F0A"/>
    <w:rsid w:val="004C24B3"/>
    <w:rsid w:val="004C3490"/>
    <w:rsid w:val="004C3C2A"/>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BF1"/>
    <w:rsid w:val="00504589"/>
    <w:rsid w:val="00504958"/>
    <w:rsid w:val="00504AA2"/>
    <w:rsid w:val="00505103"/>
    <w:rsid w:val="00505A93"/>
    <w:rsid w:val="005065EB"/>
    <w:rsid w:val="00506863"/>
    <w:rsid w:val="005072B6"/>
    <w:rsid w:val="00507500"/>
    <w:rsid w:val="0050752C"/>
    <w:rsid w:val="0050761E"/>
    <w:rsid w:val="00507B1D"/>
    <w:rsid w:val="0051035D"/>
    <w:rsid w:val="00510E4E"/>
    <w:rsid w:val="00511873"/>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0BB"/>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B85"/>
    <w:rsid w:val="00563B9C"/>
    <w:rsid w:val="005671F7"/>
    <w:rsid w:val="00567934"/>
    <w:rsid w:val="00567BCA"/>
    <w:rsid w:val="00567F76"/>
    <w:rsid w:val="005702B6"/>
    <w:rsid w:val="005703A1"/>
    <w:rsid w:val="0057046A"/>
    <w:rsid w:val="005712BF"/>
    <w:rsid w:val="00571574"/>
    <w:rsid w:val="00571583"/>
    <w:rsid w:val="0057237F"/>
    <w:rsid w:val="00572BF3"/>
    <w:rsid w:val="00572E7A"/>
    <w:rsid w:val="005740DF"/>
    <w:rsid w:val="00574541"/>
    <w:rsid w:val="00574757"/>
    <w:rsid w:val="00576BBC"/>
    <w:rsid w:val="00580824"/>
    <w:rsid w:val="00580C7C"/>
    <w:rsid w:val="00583212"/>
    <w:rsid w:val="00584338"/>
    <w:rsid w:val="00585D8F"/>
    <w:rsid w:val="00586072"/>
    <w:rsid w:val="0058644C"/>
    <w:rsid w:val="005868C2"/>
    <w:rsid w:val="00587364"/>
    <w:rsid w:val="00587F10"/>
    <w:rsid w:val="00590A65"/>
    <w:rsid w:val="00591351"/>
    <w:rsid w:val="005920E4"/>
    <w:rsid w:val="005937C4"/>
    <w:rsid w:val="00595AFA"/>
    <w:rsid w:val="00596243"/>
    <w:rsid w:val="0059641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B03DA"/>
    <w:rsid w:val="005B151D"/>
    <w:rsid w:val="005B264E"/>
    <w:rsid w:val="005B26B0"/>
    <w:rsid w:val="005B2BA0"/>
    <w:rsid w:val="005B31EA"/>
    <w:rsid w:val="005B34A6"/>
    <w:rsid w:val="005B3B6F"/>
    <w:rsid w:val="005B3C0E"/>
    <w:rsid w:val="005B5095"/>
    <w:rsid w:val="005B53A0"/>
    <w:rsid w:val="005B55BC"/>
    <w:rsid w:val="005B55FB"/>
    <w:rsid w:val="005B6C67"/>
    <w:rsid w:val="005B727A"/>
    <w:rsid w:val="005C0CBC"/>
    <w:rsid w:val="005C1DCB"/>
    <w:rsid w:val="005C22C4"/>
    <w:rsid w:val="005C3605"/>
    <w:rsid w:val="005C4204"/>
    <w:rsid w:val="005C45E7"/>
    <w:rsid w:val="005C6389"/>
    <w:rsid w:val="005C66D3"/>
    <w:rsid w:val="005C6823"/>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F0A"/>
    <w:rsid w:val="0060743D"/>
    <w:rsid w:val="00610293"/>
    <w:rsid w:val="006104BB"/>
    <w:rsid w:val="00610ED7"/>
    <w:rsid w:val="006111B6"/>
    <w:rsid w:val="00611756"/>
    <w:rsid w:val="006117D4"/>
    <w:rsid w:val="00612605"/>
    <w:rsid w:val="00613517"/>
    <w:rsid w:val="00613AFB"/>
    <w:rsid w:val="00614643"/>
    <w:rsid w:val="00615E8C"/>
    <w:rsid w:val="00616084"/>
    <w:rsid w:val="00616288"/>
    <w:rsid w:val="00617460"/>
    <w:rsid w:val="0062072B"/>
    <w:rsid w:val="00620F63"/>
    <w:rsid w:val="00621286"/>
    <w:rsid w:val="00621ADA"/>
    <w:rsid w:val="0062254C"/>
    <w:rsid w:val="0062298E"/>
    <w:rsid w:val="00622A67"/>
    <w:rsid w:val="00622D08"/>
    <w:rsid w:val="0062350A"/>
    <w:rsid w:val="0062440B"/>
    <w:rsid w:val="00624AA7"/>
    <w:rsid w:val="00624F1A"/>
    <w:rsid w:val="006254B0"/>
    <w:rsid w:val="006254BB"/>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4E29"/>
    <w:rsid w:val="0064617E"/>
    <w:rsid w:val="00646871"/>
    <w:rsid w:val="0065068D"/>
    <w:rsid w:val="00651442"/>
    <w:rsid w:val="00651FCD"/>
    <w:rsid w:val="00653BBC"/>
    <w:rsid w:val="006548B7"/>
    <w:rsid w:val="00654B3B"/>
    <w:rsid w:val="00654C35"/>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9A3"/>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578"/>
    <w:rsid w:val="0068276E"/>
    <w:rsid w:val="00683304"/>
    <w:rsid w:val="006833D8"/>
    <w:rsid w:val="0068429C"/>
    <w:rsid w:val="00685816"/>
    <w:rsid w:val="00685CC1"/>
    <w:rsid w:val="006861D2"/>
    <w:rsid w:val="0068737C"/>
    <w:rsid w:val="00687476"/>
    <w:rsid w:val="0068750C"/>
    <w:rsid w:val="0069038E"/>
    <w:rsid w:val="00690710"/>
    <w:rsid w:val="00690EB5"/>
    <w:rsid w:val="006919C6"/>
    <w:rsid w:val="006925B5"/>
    <w:rsid w:val="00692E0D"/>
    <w:rsid w:val="00692FAE"/>
    <w:rsid w:val="0069501E"/>
    <w:rsid w:val="00695926"/>
    <w:rsid w:val="0069616D"/>
    <w:rsid w:val="00696C4C"/>
    <w:rsid w:val="006976B8"/>
    <w:rsid w:val="00697E1B"/>
    <w:rsid w:val="006A0B0D"/>
    <w:rsid w:val="006A3117"/>
    <w:rsid w:val="006A352E"/>
    <w:rsid w:val="006A3A0E"/>
    <w:rsid w:val="006A3E72"/>
    <w:rsid w:val="006A3EB3"/>
    <w:rsid w:val="006A4F60"/>
    <w:rsid w:val="006A503E"/>
    <w:rsid w:val="006A59BC"/>
    <w:rsid w:val="006A5A40"/>
    <w:rsid w:val="006A612E"/>
    <w:rsid w:val="006A67EB"/>
    <w:rsid w:val="006A6A83"/>
    <w:rsid w:val="006A7AA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452C"/>
    <w:rsid w:val="006C5695"/>
    <w:rsid w:val="006C7DF9"/>
    <w:rsid w:val="006D27C9"/>
    <w:rsid w:val="006D3377"/>
    <w:rsid w:val="006D3E5E"/>
    <w:rsid w:val="006D4C00"/>
    <w:rsid w:val="006D5350"/>
    <w:rsid w:val="006D5362"/>
    <w:rsid w:val="006D580D"/>
    <w:rsid w:val="006D6995"/>
    <w:rsid w:val="006D6DCA"/>
    <w:rsid w:val="006D6F55"/>
    <w:rsid w:val="006D7007"/>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77A2"/>
    <w:rsid w:val="006F7984"/>
    <w:rsid w:val="00700354"/>
    <w:rsid w:val="00702081"/>
    <w:rsid w:val="00702CA2"/>
    <w:rsid w:val="0070307E"/>
    <w:rsid w:val="007045BD"/>
    <w:rsid w:val="00704BDE"/>
    <w:rsid w:val="00711472"/>
    <w:rsid w:val="00711E05"/>
    <w:rsid w:val="007121E9"/>
    <w:rsid w:val="0071249E"/>
    <w:rsid w:val="00712830"/>
    <w:rsid w:val="00713639"/>
    <w:rsid w:val="00714DE0"/>
    <w:rsid w:val="00715091"/>
    <w:rsid w:val="007161E5"/>
    <w:rsid w:val="007164A7"/>
    <w:rsid w:val="00716DFF"/>
    <w:rsid w:val="00717211"/>
    <w:rsid w:val="00717549"/>
    <w:rsid w:val="00720723"/>
    <w:rsid w:val="00721A60"/>
    <w:rsid w:val="007220CF"/>
    <w:rsid w:val="00722204"/>
    <w:rsid w:val="00723821"/>
    <w:rsid w:val="00724275"/>
    <w:rsid w:val="00724942"/>
    <w:rsid w:val="00724F1A"/>
    <w:rsid w:val="00727341"/>
    <w:rsid w:val="00727AAE"/>
    <w:rsid w:val="00727C63"/>
    <w:rsid w:val="00727E1D"/>
    <w:rsid w:val="00730B92"/>
    <w:rsid w:val="0073314B"/>
    <w:rsid w:val="00734AC1"/>
    <w:rsid w:val="00734B1C"/>
    <w:rsid w:val="00734C35"/>
    <w:rsid w:val="00734F1A"/>
    <w:rsid w:val="00736065"/>
    <w:rsid w:val="00736B8A"/>
    <w:rsid w:val="00736C8F"/>
    <w:rsid w:val="00736C95"/>
    <w:rsid w:val="0074006F"/>
    <w:rsid w:val="00741D75"/>
    <w:rsid w:val="007421CA"/>
    <w:rsid w:val="0074621F"/>
    <w:rsid w:val="007463FB"/>
    <w:rsid w:val="007468A0"/>
    <w:rsid w:val="00747A0B"/>
    <w:rsid w:val="007513CD"/>
    <w:rsid w:val="00751F14"/>
    <w:rsid w:val="00752D8F"/>
    <w:rsid w:val="0075419F"/>
    <w:rsid w:val="007546E8"/>
    <w:rsid w:val="00755986"/>
    <w:rsid w:val="00755D22"/>
    <w:rsid w:val="00756593"/>
    <w:rsid w:val="007571C4"/>
    <w:rsid w:val="00760099"/>
    <w:rsid w:val="007607CF"/>
    <w:rsid w:val="0076096A"/>
    <w:rsid w:val="00760A31"/>
    <w:rsid w:val="00760D89"/>
    <w:rsid w:val="00760E8D"/>
    <w:rsid w:val="0076196C"/>
    <w:rsid w:val="00764388"/>
    <w:rsid w:val="007654A1"/>
    <w:rsid w:val="00766B1A"/>
    <w:rsid w:val="00766DFE"/>
    <w:rsid w:val="00770099"/>
    <w:rsid w:val="00770717"/>
    <w:rsid w:val="00772027"/>
    <w:rsid w:val="007724D5"/>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96B1E"/>
    <w:rsid w:val="007A098E"/>
    <w:rsid w:val="007A149D"/>
    <w:rsid w:val="007A3E1D"/>
    <w:rsid w:val="007A5765"/>
    <w:rsid w:val="007A5B89"/>
    <w:rsid w:val="007A601C"/>
    <w:rsid w:val="007A6A21"/>
    <w:rsid w:val="007A77FC"/>
    <w:rsid w:val="007A7FC8"/>
    <w:rsid w:val="007B058E"/>
    <w:rsid w:val="007B0864"/>
    <w:rsid w:val="007B0E05"/>
    <w:rsid w:val="007B202E"/>
    <w:rsid w:val="007B2BDF"/>
    <w:rsid w:val="007B498E"/>
    <w:rsid w:val="007B4A42"/>
    <w:rsid w:val="007B5965"/>
    <w:rsid w:val="007B5DB4"/>
    <w:rsid w:val="007B68BE"/>
    <w:rsid w:val="007B71BC"/>
    <w:rsid w:val="007B793D"/>
    <w:rsid w:val="007B7D1C"/>
    <w:rsid w:val="007C0795"/>
    <w:rsid w:val="007C08C4"/>
    <w:rsid w:val="007C13AC"/>
    <w:rsid w:val="007C14AD"/>
    <w:rsid w:val="007C58A5"/>
    <w:rsid w:val="007C6C61"/>
    <w:rsid w:val="007C6D34"/>
    <w:rsid w:val="007C75A0"/>
    <w:rsid w:val="007D08AB"/>
    <w:rsid w:val="007D08BB"/>
    <w:rsid w:val="007D0EF9"/>
    <w:rsid w:val="007D1085"/>
    <w:rsid w:val="007D166B"/>
    <w:rsid w:val="007D1769"/>
    <w:rsid w:val="007D1926"/>
    <w:rsid w:val="007D1B96"/>
    <w:rsid w:val="007D2BFE"/>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DC3"/>
    <w:rsid w:val="007E3F48"/>
    <w:rsid w:val="007E41C2"/>
    <w:rsid w:val="007E41CB"/>
    <w:rsid w:val="007E5479"/>
    <w:rsid w:val="007E5F8E"/>
    <w:rsid w:val="007E63C8"/>
    <w:rsid w:val="007E6B46"/>
    <w:rsid w:val="007E79A4"/>
    <w:rsid w:val="007E7D89"/>
    <w:rsid w:val="007F0523"/>
    <w:rsid w:val="007F0543"/>
    <w:rsid w:val="007F072E"/>
    <w:rsid w:val="007F1A4E"/>
    <w:rsid w:val="007F2366"/>
    <w:rsid w:val="007F3B61"/>
    <w:rsid w:val="007F4FA9"/>
    <w:rsid w:val="007F6029"/>
    <w:rsid w:val="007F6EC7"/>
    <w:rsid w:val="007F7294"/>
    <w:rsid w:val="007F73B1"/>
    <w:rsid w:val="007F75A8"/>
    <w:rsid w:val="007F7EA7"/>
    <w:rsid w:val="0080179F"/>
    <w:rsid w:val="008024A1"/>
    <w:rsid w:val="008027EC"/>
    <w:rsid w:val="00802FC5"/>
    <w:rsid w:val="0080335B"/>
    <w:rsid w:val="00805CC7"/>
    <w:rsid w:val="00805DBC"/>
    <w:rsid w:val="008064CE"/>
    <w:rsid w:val="008077DC"/>
    <w:rsid w:val="0081078F"/>
    <w:rsid w:val="008117FD"/>
    <w:rsid w:val="00812782"/>
    <w:rsid w:val="008138C1"/>
    <w:rsid w:val="008143CA"/>
    <w:rsid w:val="00814940"/>
    <w:rsid w:val="00815A3E"/>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E35"/>
    <w:rsid w:val="00830ACB"/>
    <w:rsid w:val="0083127F"/>
    <w:rsid w:val="008312B9"/>
    <w:rsid w:val="00831EDC"/>
    <w:rsid w:val="00832700"/>
    <w:rsid w:val="00832898"/>
    <w:rsid w:val="008332BC"/>
    <w:rsid w:val="0083420E"/>
    <w:rsid w:val="008350AF"/>
    <w:rsid w:val="00835499"/>
    <w:rsid w:val="00835A0A"/>
    <w:rsid w:val="00835ECD"/>
    <w:rsid w:val="008369E5"/>
    <w:rsid w:val="008377E3"/>
    <w:rsid w:val="008378E7"/>
    <w:rsid w:val="00840667"/>
    <w:rsid w:val="00840AAB"/>
    <w:rsid w:val="00841273"/>
    <w:rsid w:val="008412D4"/>
    <w:rsid w:val="0084171B"/>
    <w:rsid w:val="008422D2"/>
    <w:rsid w:val="00842C5E"/>
    <w:rsid w:val="00843219"/>
    <w:rsid w:val="00843706"/>
    <w:rsid w:val="00843ACD"/>
    <w:rsid w:val="008445B9"/>
    <w:rsid w:val="00845E60"/>
    <w:rsid w:val="00846163"/>
    <w:rsid w:val="008502D3"/>
    <w:rsid w:val="00850365"/>
    <w:rsid w:val="00850566"/>
    <w:rsid w:val="00850C70"/>
    <w:rsid w:val="00850D18"/>
    <w:rsid w:val="008518B4"/>
    <w:rsid w:val="008529F5"/>
    <w:rsid w:val="00852B3C"/>
    <w:rsid w:val="008532E6"/>
    <w:rsid w:val="00853FF2"/>
    <w:rsid w:val="0085527D"/>
    <w:rsid w:val="008556AE"/>
    <w:rsid w:val="008558D5"/>
    <w:rsid w:val="00855910"/>
    <w:rsid w:val="0085795D"/>
    <w:rsid w:val="008615A1"/>
    <w:rsid w:val="0086275A"/>
    <w:rsid w:val="00862936"/>
    <w:rsid w:val="00865E08"/>
    <w:rsid w:val="0086745D"/>
    <w:rsid w:val="00870875"/>
    <w:rsid w:val="00870AE4"/>
    <w:rsid w:val="00870BF0"/>
    <w:rsid w:val="008716D8"/>
    <w:rsid w:val="008728F4"/>
    <w:rsid w:val="00873979"/>
    <w:rsid w:val="0087408A"/>
    <w:rsid w:val="00874E09"/>
    <w:rsid w:val="00875ABA"/>
    <w:rsid w:val="00876EAC"/>
    <w:rsid w:val="008771D6"/>
    <w:rsid w:val="008776B0"/>
    <w:rsid w:val="00880098"/>
    <w:rsid w:val="0088012D"/>
    <w:rsid w:val="00881C47"/>
    <w:rsid w:val="00882F6E"/>
    <w:rsid w:val="008831D9"/>
    <w:rsid w:val="008838CD"/>
    <w:rsid w:val="00884237"/>
    <w:rsid w:val="00884B4F"/>
    <w:rsid w:val="00885F96"/>
    <w:rsid w:val="00887583"/>
    <w:rsid w:val="008909A8"/>
    <w:rsid w:val="00890F14"/>
    <w:rsid w:val="00891445"/>
    <w:rsid w:val="00892781"/>
    <w:rsid w:val="00893712"/>
    <w:rsid w:val="0089394E"/>
    <w:rsid w:val="008939BF"/>
    <w:rsid w:val="00895A28"/>
    <w:rsid w:val="00895DFC"/>
    <w:rsid w:val="00897183"/>
    <w:rsid w:val="008A0897"/>
    <w:rsid w:val="008A2992"/>
    <w:rsid w:val="008A307C"/>
    <w:rsid w:val="008A37FB"/>
    <w:rsid w:val="008A5A94"/>
    <w:rsid w:val="008A5AFD"/>
    <w:rsid w:val="008A5CE8"/>
    <w:rsid w:val="008A6CD4"/>
    <w:rsid w:val="008A718B"/>
    <w:rsid w:val="008A788A"/>
    <w:rsid w:val="008B1403"/>
    <w:rsid w:val="008B47B4"/>
    <w:rsid w:val="008B4925"/>
    <w:rsid w:val="008B5396"/>
    <w:rsid w:val="008B581F"/>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15B6"/>
    <w:rsid w:val="009041A6"/>
    <w:rsid w:val="00904ED4"/>
    <w:rsid w:val="00905791"/>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758"/>
    <w:rsid w:val="00917176"/>
    <w:rsid w:val="00917E2D"/>
    <w:rsid w:val="00920771"/>
    <w:rsid w:val="00920C8A"/>
    <w:rsid w:val="009218C3"/>
    <w:rsid w:val="00921B93"/>
    <w:rsid w:val="009225A1"/>
    <w:rsid w:val="009225A7"/>
    <w:rsid w:val="0092303E"/>
    <w:rsid w:val="00924D34"/>
    <w:rsid w:val="00926FBD"/>
    <w:rsid w:val="009278D5"/>
    <w:rsid w:val="00927FEB"/>
    <w:rsid w:val="00930A20"/>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4F8A"/>
    <w:rsid w:val="00955A8E"/>
    <w:rsid w:val="0095758E"/>
    <w:rsid w:val="009578EA"/>
    <w:rsid w:val="00957D1B"/>
    <w:rsid w:val="009603D9"/>
    <w:rsid w:val="00961347"/>
    <w:rsid w:val="00962377"/>
    <w:rsid w:val="00962886"/>
    <w:rsid w:val="00962FD6"/>
    <w:rsid w:val="00963830"/>
    <w:rsid w:val="00963FE2"/>
    <w:rsid w:val="00964681"/>
    <w:rsid w:val="009675DD"/>
    <w:rsid w:val="00967FC7"/>
    <w:rsid w:val="009704BC"/>
    <w:rsid w:val="009723A1"/>
    <w:rsid w:val="00972B84"/>
    <w:rsid w:val="00972E97"/>
    <w:rsid w:val="00973614"/>
    <w:rsid w:val="00973CC2"/>
    <w:rsid w:val="009742AB"/>
    <w:rsid w:val="009749B1"/>
    <w:rsid w:val="00975FBA"/>
    <w:rsid w:val="0097724C"/>
    <w:rsid w:val="00980866"/>
    <w:rsid w:val="00980D24"/>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4E32"/>
    <w:rsid w:val="0099614E"/>
    <w:rsid w:val="009962E0"/>
    <w:rsid w:val="00996772"/>
    <w:rsid w:val="00996806"/>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B73F9"/>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950"/>
    <w:rsid w:val="009E4C1F"/>
    <w:rsid w:val="009E5718"/>
    <w:rsid w:val="009E5870"/>
    <w:rsid w:val="009E5AFD"/>
    <w:rsid w:val="009E63DB"/>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B82"/>
    <w:rsid w:val="00A21F02"/>
    <w:rsid w:val="00A2266F"/>
    <w:rsid w:val="00A2290B"/>
    <w:rsid w:val="00A229E4"/>
    <w:rsid w:val="00A2417A"/>
    <w:rsid w:val="00A246C2"/>
    <w:rsid w:val="00A264A6"/>
    <w:rsid w:val="00A26D8D"/>
    <w:rsid w:val="00A27245"/>
    <w:rsid w:val="00A27692"/>
    <w:rsid w:val="00A31647"/>
    <w:rsid w:val="00A3246D"/>
    <w:rsid w:val="00A32C39"/>
    <w:rsid w:val="00A3560F"/>
    <w:rsid w:val="00A35D4E"/>
    <w:rsid w:val="00A35DD1"/>
    <w:rsid w:val="00A366C5"/>
    <w:rsid w:val="00A36DC1"/>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E5A"/>
    <w:rsid w:val="00A61F48"/>
    <w:rsid w:val="00A6270B"/>
    <w:rsid w:val="00A62DE2"/>
    <w:rsid w:val="00A6389A"/>
    <w:rsid w:val="00A63DC8"/>
    <w:rsid w:val="00A646DC"/>
    <w:rsid w:val="00A66ADE"/>
    <w:rsid w:val="00A66CBC"/>
    <w:rsid w:val="00A7025D"/>
    <w:rsid w:val="00A70990"/>
    <w:rsid w:val="00A717AC"/>
    <w:rsid w:val="00A73F17"/>
    <w:rsid w:val="00A764B4"/>
    <w:rsid w:val="00A773A5"/>
    <w:rsid w:val="00A8091D"/>
    <w:rsid w:val="00A809AC"/>
    <w:rsid w:val="00A80A26"/>
    <w:rsid w:val="00A80E2F"/>
    <w:rsid w:val="00A81018"/>
    <w:rsid w:val="00A83582"/>
    <w:rsid w:val="00A841CC"/>
    <w:rsid w:val="00A844CE"/>
    <w:rsid w:val="00A84FE2"/>
    <w:rsid w:val="00A866B6"/>
    <w:rsid w:val="00A869D2"/>
    <w:rsid w:val="00A87792"/>
    <w:rsid w:val="00A8780D"/>
    <w:rsid w:val="00A878E8"/>
    <w:rsid w:val="00A87ECC"/>
    <w:rsid w:val="00A90385"/>
    <w:rsid w:val="00A903F3"/>
    <w:rsid w:val="00A9061B"/>
    <w:rsid w:val="00A90A42"/>
    <w:rsid w:val="00A91EAA"/>
    <w:rsid w:val="00A9264B"/>
    <w:rsid w:val="00A9390F"/>
    <w:rsid w:val="00A95E21"/>
    <w:rsid w:val="00A963A4"/>
    <w:rsid w:val="00A96DCC"/>
    <w:rsid w:val="00AA188F"/>
    <w:rsid w:val="00AA2B9C"/>
    <w:rsid w:val="00AA39EA"/>
    <w:rsid w:val="00AA3B7A"/>
    <w:rsid w:val="00AA3C3D"/>
    <w:rsid w:val="00AA4297"/>
    <w:rsid w:val="00AA53B0"/>
    <w:rsid w:val="00AA5DC6"/>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76C6"/>
    <w:rsid w:val="00AD2524"/>
    <w:rsid w:val="00AD268D"/>
    <w:rsid w:val="00AD3749"/>
    <w:rsid w:val="00AD3A3E"/>
    <w:rsid w:val="00AD3B12"/>
    <w:rsid w:val="00AD3F85"/>
    <w:rsid w:val="00AD6723"/>
    <w:rsid w:val="00AD6AE6"/>
    <w:rsid w:val="00AD77C0"/>
    <w:rsid w:val="00AE0A93"/>
    <w:rsid w:val="00AE18EB"/>
    <w:rsid w:val="00AE1BE6"/>
    <w:rsid w:val="00AE2968"/>
    <w:rsid w:val="00AE7BCF"/>
    <w:rsid w:val="00AE7D6D"/>
    <w:rsid w:val="00AF090C"/>
    <w:rsid w:val="00AF0CF2"/>
    <w:rsid w:val="00AF1262"/>
    <w:rsid w:val="00AF1B15"/>
    <w:rsid w:val="00AF1C91"/>
    <w:rsid w:val="00AF1D18"/>
    <w:rsid w:val="00AF207B"/>
    <w:rsid w:val="00AF298F"/>
    <w:rsid w:val="00AF476B"/>
    <w:rsid w:val="00AF4966"/>
    <w:rsid w:val="00AF5827"/>
    <w:rsid w:val="00AF6033"/>
    <w:rsid w:val="00AF794B"/>
    <w:rsid w:val="00B0051A"/>
    <w:rsid w:val="00B00CD6"/>
    <w:rsid w:val="00B01FA2"/>
    <w:rsid w:val="00B02797"/>
    <w:rsid w:val="00B02952"/>
    <w:rsid w:val="00B03DB7"/>
    <w:rsid w:val="00B03EF9"/>
    <w:rsid w:val="00B03EFB"/>
    <w:rsid w:val="00B04699"/>
    <w:rsid w:val="00B04957"/>
    <w:rsid w:val="00B04CB8"/>
    <w:rsid w:val="00B05435"/>
    <w:rsid w:val="00B073D5"/>
    <w:rsid w:val="00B07822"/>
    <w:rsid w:val="00B07F24"/>
    <w:rsid w:val="00B1077A"/>
    <w:rsid w:val="00B109C6"/>
    <w:rsid w:val="00B115AC"/>
    <w:rsid w:val="00B116A0"/>
    <w:rsid w:val="00B11981"/>
    <w:rsid w:val="00B15372"/>
    <w:rsid w:val="00B16515"/>
    <w:rsid w:val="00B17F46"/>
    <w:rsid w:val="00B20519"/>
    <w:rsid w:val="00B205C7"/>
    <w:rsid w:val="00B2174A"/>
    <w:rsid w:val="00B223D2"/>
    <w:rsid w:val="00B226B5"/>
    <w:rsid w:val="00B22C00"/>
    <w:rsid w:val="00B22FEF"/>
    <w:rsid w:val="00B2361F"/>
    <w:rsid w:val="00B24761"/>
    <w:rsid w:val="00B2542D"/>
    <w:rsid w:val="00B2552B"/>
    <w:rsid w:val="00B25D0E"/>
    <w:rsid w:val="00B2692B"/>
    <w:rsid w:val="00B2718B"/>
    <w:rsid w:val="00B27871"/>
    <w:rsid w:val="00B3040A"/>
    <w:rsid w:val="00B30FCA"/>
    <w:rsid w:val="00B3169B"/>
    <w:rsid w:val="00B32585"/>
    <w:rsid w:val="00B339DF"/>
    <w:rsid w:val="00B348D8"/>
    <w:rsid w:val="00B34A0A"/>
    <w:rsid w:val="00B34A56"/>
    <w:rsid w:val="00B34F98"/>
    <w:rsid w:val="00B350FD"/>
    <w:rsid w:val="00B35209"/>
    <w:rsid w:val="00B35ECD"/>
    <w:rsid w:val="00B40221"/>
    <w:rsid w:val="00B41FC5"/>
    <w:rsid w:val="00B422A1"/>
    <w:rsid w:val="00B42AC0"/>
    <w:rsid w:val="00B43DE2"/>
    <w:rsid w:val="00B447D8"/>
    <w:rsid w:val="00B4501C"/>
    <w:rsid w:val="00B45A5E"/>
    <w:rsid w:val="00B45C45"/>
    <w:rsid w:val="00B460A1"/>
    <w:rsid w:val="00B46897"/>
    <w:rsid w:val="00B47DFB"/>
    <w:rsid w:val="00B51003"/>
    <w:rsid w:val="00B51194"/>
    <w:rsid w:val="00B52374"/>
    <w:rsid w:val="00B5292B"/>
    <w:rsid w:val="00B52A96"/>
    <w:rsid w:val="00B53311"/>
    <w:rsid w:val="00B53959"/>
    <w:rsid w:val="00B545F4"/>
    <w:rsid w:val="00B5499F"/>
    <w:rsid w:val="00B54BCB"/>
    <w:rsid w:val="00B56B13"/>
    <w:rsid w:val="00B5776D"/>
    <w:rsid w:val="00B60DD2"/>
    <w:rsid w:val="00B6166F"/>
    <w:rsid w:val="00B61B95"/>
    <w:rsid w:val="00B626F0"/>
    <w:rsid w:val="00B62B65"/>
    <w:rsid w:val="00B636A7"/>
    <w:rsid w:val="00B637F9"/>
    <w:rsid w:val="00B63974"/>
    <w:rsid w:val="00B63977"/>
    <w:rsid w:val="00B63F1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6F6"/>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477A"/>
    <w:rsid w:val="00BA6C7C"/>
    <w:rsid w:val="00BA7016"/>
    <w:rsid w:val="00BA787B"/>
    <w:rsid w:val="00BB20F2"/>
    <w:rsid w:val="00BB2C87"/>
    <w:rsid w:val="00BB5178"/>
    <w:rsid w:val="00BB52F0"/>
    <w:rsid w:val="00BB5F73"/>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3BC"/>
    <w:rsid w:val="00BD3C0B"/>
    <w:rsid w:val="00BD3E62"/>
    <w:rsid w:val="00BD4283"/>
    <w:rsid w:val="00BD4C11"/>
    <w:rsid w:val="00BD5277"/>
    <w:rsid w:val="00BD52D4"/>
    <w:rsid w:val="00BD686B"/>
    <w:rsid w:val="00BD71DF"/>
    <w:rsid w:val="00BD73E6"/>
    <w:rsid w:val="00BE21A9"/>
    <w:rsid w:val="00BE2561"/>
    <w:rsid w:val="00BE263E"/>
    <w:rsid w:val="00BE3D8D"/>
    <w:rsid w:val="00BE3F11"/>
    <w:rsid w:val="00BE438D"/>
    <w:rsid w:val="00BE57A7"/>
    <w:rsid w:val="00BE603A"/>
    <w:rsid w:val="00BE6CB3"/>
    <w:rsid w:val="00BE6F8B"/>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BF7EE0"/>
    <w:rsid w:val="00C00D18"/>
    <w:rsid w:val="00C016DE"/>
    <w:rsid w:val="00C025C1"/>
    <w:rsid w:val="00C0398C"/>
    <w:rsid w:val="00C03B8D"/>
    <w:rsid w:val="00C0428C"/>
    <w:rsid w:val="00C04532"/>
    <w:rsid w:val="00C06081"/>
    <w:rsid w:val="00C060F4"/>
    <w:rsid w:val="00C06D1A"/>
    <w:rsid w:val="00C078F3"/>
    <w:rsid w:val="00C11262"/>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4"/>
    <w:rsid w:val="00C43FEE"/>
    <w:rsid w:val="00C45A69"/>
    <w:rsid w:val="00C46AA2"/>
    <w:rsid w:val="00C46C48"/>
    <w:rsid w:val="00C50750"/>
    <w:rsid w:val="00C50BCF"/>
    <w:rsid w:val="00C50FE1"/>
    <w:rsid w:val="00C51B2F"/>
    <w:rsid w:val="00C5217A"/>
    <w:rsid w:val="00C537C1"/>
    <w:rsid w:val="00C542F0"/>
    <w:rsid w:val="00C546E9"/>
    <w:rsid w:val="00C5490B"/>
    <w:rsid w:val="00C55B15"/>
    <w:rsid w:val="00C55D14"/>
    <w:rsid w:val="00C55F0E"/>
    <w:rsid w:val="00C569D0"/>
    <w:rsid w:val="00C5709A"/>
    <w:rsid w:val="00C57CDB"/>
    <w:rsid w:val="00C60A9B"/>
    <w:rsid w:val="00C60F8E"/>
    <w:rsid w:val="00C6108B"/>
    <w:rsid w:val="00C617B4"/>
    <w:rsid w:val="00C6588D"/>
    <w:rsid w:val="00C66970"/>
    <w:rsid w:val="00C66B2F"/>
    <w:rsid w:val="00C66D5F"/>
    <w:rsid w:val="00C67BE7"/>
    <w:rsid w:val="00C701AF"/>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3E3"/>
    <w:rsid w:val="00C83730"/>
    <w:rsid w:val="00C84802"/>
    <w:rsid w:val="00C85C0F"/>
    <w:rsid w:val="00C8640B"/>
    <w:rsid w:val="00C87821"/>
    <w:rsid w:val="00C8795F"/>
    <w:rsid w:val="00C879C1"/>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049"/>
    <w:rsid w:val="00CB22A1"/>
    <w:rsid w:val="00CB285C"/>
    <w:rsid w:val="00CB43D1"/>
    <w:rsid w:val="00CB6234"/>
    <w:rsid w:val="00CB62CB"/>
    <w:rsid w:val="00CB7A46"/>
    <w:rsid w:val="00CC021A"/>
    <w:rsid w:val="00CC0ED2"/>
    <w:rsid w:val="00CC21A7"/>
    <w:rsid w:val="00CC3806"/>
    <w:rsid w:val="00CC4281"/>
    <w:rsid w:val="00CC4B9C"/>
    <w:rsid w:val="00CC566C"/>
    <w:rsid w:val="00CC6087"/>
    <w:rsid w:val="00CC648A"/>
    <w:rsid w:val="00CC6E2F"/>
    <w:rsid w:val="00CC76A3"/>
    <w:rsid w:val="00CC76CE"/>
    <w:rsid w:val="00CC7BCA"/>
    <w:rsid w:val="00CC7C82"/>
    <w:rsid w:val="00CC7DC1"/>
    <w:rsid w:val="00CD0ABD"/>
    <w:rsid w:val="00CD0F66"/>
    <w:rsid w:val="00CD259C"/>
    <w:rsid w:val="00CD635B"/>
    <w:rsid w:val="00CD6BAD"/>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16FB"/>
    <w:rsid w:val="00CF2295"/>
    <w:rsid w:val="00CF3211"/>
    <w:rsid w:val="00CF3BDE"/>
    <w:rsid w:val="00CF6654"/>
    <w:rsid w:val="00CF6A11"/>
    <w:rsid w:val="00CF6F66"/>
    <w:rsid w:val="00CF6FC4"/>
    <w:rsid w:val="00CF7B79"/>
    <w:rsid w:val="00CF7E12"/>
    <w:rsid w:val="00CF7F46"/>
    <w:rsid w:val="00D01F1D"/>
    <w:rsid w:val="00D020F4"/>
    <w:rsid w:val="00D02264"/>
    <w:rsid w:val="00D04391"/>
    <w:rsid w:val="00D05F32"/>
    <w:rsid w:val="00D07ABE"/>
    <w:rsid w:val="00D10338"/>
    <w:rsid w:val="00D10F21"/>
    <w:rsid w:val="00D13972"/>
    <w:rsid w:val="00D145C4"/>
    <w:rsid w:val="00D152E1"/>
    <w:rsid w:val="00D15B17"/>
    <w:rsid w:val="00D15DEC"/>
    <w:rsid w:val="00D16713"/>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474"/>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1D"/>
    <w:rsid w:val="00D5612D"/>
    <w:rsid w:val="00D5649E"/>
    <w:rsid w:val="00D574CA"/>
    <w:rsid w:val="00D57819"/>
    <w:rsid w:val="00D602FB"/>
    <w:rsid w:val="00D60332"/>
    <w:rsid w:val="00D6072C"/>
    <w:rsid w:val="00D6075B"/>
    <w:rsid w:val="00D60767"/>
    <w:rsid w:val="00D615EB"/>
    <w:rsid w:val="00D618A3"/>
    <w:rsid w:val="00D62195"/>
    <w:rsid w:val="00D623A4"/>
    <w:rsid w:val="00D62544"/>
    <w:rsid w:val="00D63E53"/>
    <w:rsid w:val="00D65117"/>
    <w:rsid w:val="00D65620"/>
    <w:rsid w:val="00D65FF8"/>
    <w:rsid w:val="00D660E4"/>
    <w:rsid w:val="00D6710D"/>
    <w:rsid w:val="00D701B8"/>
    <w:rsid w:val="00D709AA"/>
    <w:rsid w:val="00D71B3B"/>
    <w:rsid w:val="00D723F2"/>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31BF"/>
    <w:rsid w:val="00D84566"/>
    <w:rsid w:val="00D857E5"/>
    <w:rsid w:val="00D86422"/>
    <w:rsid w:val="00D8746E"/>
    <w:rsid w:val="00D87EE0"/>
    <w:rsid w:val="00D912ED"/>
    <w:rsid w:val="00D92951"/>
    <w:rsid w:val="00D9485C"/>
    <w:rsid w:val="00D94B05"/>
    <w:rsid w:val="00D95BEB"/>
    <w:rsid w:val="00D95F7A"/>
    <w:rsid w:val="00D9667F"/>
    <w:rsid w:val="00D97990"/>
    <w:rsid w:val="00D97DF1"/>
    <w:rsid w:val="00DA122F"/>
    <w:rsid w:val="00DA28E1"/>
    <w:rsid w:val="00DA3576"/>
    <w:rsid w:val="00DA3A43"/>
    <w:rsid w:val="00DA3D06"/>
    <w:rsid w:val="00DA3D0C"/>
    <w:rsid w:val="00DA3EDB"/>
    <w:rsid w:val="00DA4B9C"/>
    <w:rsid w:val="00DA5148"/>
    <w:rsid w:val="00DA5968"/>
    <w:rsid w:val="00DA63CC"/>
    <w:rsid w:val="00DA68FE"/>
    <w:rsid w:val="00DA7631"/>
    <w:rsid w:val="00DA7F0D"/>
    <w:rsid w:val="00DB20F4"/>
    <w:rsid w:val="00DB222D"/>
    <w:rsid w:val="00DB28AE"/>
    <w:rsid w:val="00DB29A8"/>
    <w:rsid w:val="00DB2B07"/>
    <w:rsid w:val="00DB4DB4"/>
    <w:rsid w:val="00DB51F3"/>
    <w:rsid w:val="00DB5542"/>
    <w:rsid w:val="00DB596C"/>
    <w:rsid w:val="00DB5AD9"/>
    <w:rsid w:val="00DB5ED6"/>
    <w:rsid w:val="00DB6034"/>
    <w:rsid w:val="00DB6B0C"/>
    <w:rsid w:val="00DB6FA2"/>
    <w:rsid w:val="00DB7D1B"/>
    <w:rsid w:val="00DC0B43"/>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D7249"/>
    <w:rsid w:val="00DE0022"/>
    <w:rsid w:val="00DE2E19"/>
    <w:rsid w:val="00DE3143"/>
    <w:rsid w:val="00DE35F8"/>
    <w:rsid w:val="00DE385C"/>
    <w:rsid w:val="00DE584F"/>
    <w:rsid w:val="00DE6B23"/>
    <w:rsid w:val="00DE6B30"/>
    <w:rsid w:val="00DE710B"/>
    <w:rsid w:val="00DE780F"/>
    <w:rsid w:val="00DE79F5"/>
    <w:rsid w:val="00DF0ED9"/>
    <w:rsid w:val="00DF0FE1"/>
    <w:rsid w:val="00DF15D7"/>
    <w:rsid w:val="00DF3527"/>
    <w:rsid w:val="00DF3691"/>
    <w:rsid w:val="00DF36A7"/>
    <w:rsid w:val="00DF3A07"/>
    <w:rsid w:val="00DF3E12"/>
    <w:rsid w:val="00DF69A3"/>
    <w:rsid w:val="00DF6CC2"/>
    <w:rsid w:val="00DF78BC"/>
    <w:rsid w:val="00DF7E3D"/>
    <w:rsid w:val="00E006E4"/>
    <w:rsid w:val="00E02800"/>
    <w:rsid w:val="00E02AAD"/>
    <w:rsid w:val="00E02D4E"/>
    <w:rsid w:val="00E02E20"/>
    <w:rsid w:val="00E032AE"/>
    <w:rsid w:val="00E03A4B"/>
    <w:rsid w:val="00E03C85"/>
    <w:rsid w:val="00E04187"/>
    <w:rsid w:val="00E04621"/>
    <w:rsid w:val="00E04831"/>
    <w:rsid w:val="00E051FD"/>
    <w:rsid w:val="00E0769B"/>
    <w:rsid w:val="00E07E4A"/>
    <w:rsid w:val="00E10549"/>
    <w:rsid w:val="00E11083"/>
    <w:rsid w:val="00E11C34"/>
    <w:rsid w:val="00E13A65"/>
    <w:rsid w:val="00E14AFB"/>
    <w:rsid w:val="00E15FEB"/>
    <w:rsid w:val="00E16152"/>
    <w:rsid w:val="00E16539"/>
    <w:rsid w:val="00E16650"/>
    <w:rsid w:val="00E177C5"/>
    <w:rsid w:val="00E1794D"/>
    <w:rsid w:val="00E17ACE"/>
    <w:rsid w:val="00E205FA"/>
    <w:rsid w:val="00E21034"/>
    <w:rsid w:val="00E230FA"/>
    <w:rsid w:val="00E23AB8"/>
    <w:rsid w:val="00E245D5"/>
    <w:rsid w:val="00E27427"/>
    <w:rsid w:val="00E30F65"/>
    <w:rsid w:val="00E31297"/>
    <w:rsid w:val="00E312B9"/>
    <w:rsid w:val="00E31C35"/>
    <w:rsid w:val="00E31EFC"/>
    <w:rsid w:val="00E330D2"/>
    <w:rsid w:val="00E332E8"/>
    <w:rsid w:val="00E33816"/>
    <w:rsid w:val="00E33B8F"/>
    <w:rsid w:val="00E35A33"/>
    <w:rsid w:val="00E3655E"/>
    <w:rsid w:val="00E36867"/>
    <w:rsid w:val="00E374A3"/>
    <w:rsid w:val="00E40624"/>
    <w:rsid w:val="00E408BF"/>
    <w:rsid w:val="00E410E9"/>
    <w:rsid w:val="00E42B10"/>
    <w:rsid w:val="00E4329F"/>
    <w:rsid w:val="00E43606"/>
    <w:rsid w:val="00E43B70"/>
    <w:rsid w:val="00E46CC2"/>
    <w:rsid w:val="00E46D15"/>
    <w:rsid w:val="00E47EB7"/>
    <w:rsid w:val="00E5165B"/>
    <w:rsid w:val="00E5241C"/>
    <w:rsid w:val="00E53C1B"/>
    <w:rsid w:val="00E54143"/>
    <w:rsid w:val="00E544C1"/>
    <w:rsid w:val="00E547F7"/>
    <w:rsid w:val="00E54AB5"/>
    <w:rsid w:val="00E54D26"/>
    <w:rsid w:val="00E55DFC"/>
    <w:rsid w:val="00E56405"/>
    <w:rsid w:val="00E5708C"/>
    <w:rsid w:val="00E57F35"/>
    <w:rsid w:val="00E60693"/>
    <w:rsid w:val="00E610D6"/>
    <w:rsid w:val="00E62A4F"/>
    <w:rsid w:val="00E65013"/>
    <w:rsid w:val="00E651DE"/>
    <w:rsid w:val="00E654B6"/>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5883"/>
    <w:rsid w:val="00E867B3"/>
    <w:rsid w:val="00E86A5A"/>
    <w:rsid w:val="00E873C2"/>
    <w:rsid w:val="00E875FF"/>
    <w:rsid w:val="00E920E1"/>
    <w:rsid w:val="00E94720"/>
    <w:rsid w:val="00E94A6B"/>
    <w:rsid w:val="00E9535F"/>
    <w:rsid w:val="00E9537A"/>
    <w:rsid w:val="00E95B0F"/>
    <w:rsid w:val="00E95CC4"/>
    <w:rsid w:val="00E95D42"/>
    <w:rsid w:val="00E95E72"/>
    <w:rsid w:val="00E96C1D"/>
    <w:rsid w:val="00E96E8E"/>
    <w:rsid w:val="00E97486"/>
    <w:rsid w:val="00E97C0E"/>
    <w:rsid w:val="00EA0BB5"/>
    <w:rsid w:val="00EA12F0"/>
    <w:rsid w:val="00EA1CF5"/>
    <w:rsid w:val="00EA2CE4"/>
    <w:rsid w:val="00EA2E15"/>
    <w:rsid w:val="00EA48D0"/>
    <w:rsid w:val="00EA6093"/>
    <w:rsid w:val="00EA6A6E"/>
    <w:rsid w:val="00EA6DCB"/>
    <w:rsid w:val="00EA723C"/>
    <w:rsid w:val="00EB0077"/>
    <w:rsid w:val="00EB0A97"/>
    <w:rsid w:val="00EB0F6B"/>
    <w:rsid w:val="00EB5ADB"/>
    <w:rsid w:val="00EB6218"/>
    <w:rsid w:val="00EB694C"/>
    <w:rsid w:val="00EB69EF"/>
    <w:rsid w:val="00EB7706"/>
    <w:rsid w:val="00EC0949"/>
    <w:rsid w:val="00EC0CDB"/>
    <w:rsid w:val="00EC13E8"/>
    <w:rsid w:val="00EC1A3A"/>
    <w:rsid w:val="00EC4F39"/>
    <w:rsid w:val="00EC5E8D"/>
    <w:rsid w:val="00EC6022"/>
    <w:rsid w:val="00EC6BBE"/>
    <w:rsid w:val="00EC70E0"/>
    <w:rsid w:val="00EC7772"/>
    <w:rsid w:val="00EC79C5"/>
    <w:rsid w:val="00ED2ABA"/>
    <w:rsid w:val="00ED3C4C"/>
    <w:rsid w:val="00ED3E1B"/>
    <w:rsid w:val="00ED5F52"/>
    <w:rsid w:val="00ED6046"/>
    <w:rsid w:val="00ED6892"/>
    <w:rsid w:val="00ED6D05"/>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679F"/>
    <w:rsid w:val="00EE7DA9"/>
    <w:rsid w:val="00EF214A"/>
    <w:rsid w:val="00EF34D3"/>
    <w:rsid w:val="00EF38CF"/>
    <w:rsid w:val="00EF3C89"/>
    <w:rsid w:val="00EF40CD"/>
    <w:rsid w:val="00EF4D1B"/>
    <w:rsid w:val="00EF6B9E"/>
    <w:rsid w:val="00EF6C91"/>
    <w:rsid w:val="00EF715C"/>
    <w:rsid w:val="00EF738C"/>
    <w:rsid w:val="00F00C62"/>
    <w:rsid w:val="00F00CF8"/>
    <w:rsid w:val="00F01E89"/>
    <w:rsid w:val="00F02F18"/>
    <w:rsid w:val="00F0330B"/>
    <w:rsid w:val="00F03324"/>
    <w:rsid w:val="00F047A1"/>
    <w:rsid w:val="00F04926"/>
    <w:rsid w:val="00F04FF6"/>
    <w:rsid w:val="00F0504C"/>
    <w:rsid w:val="00F05B9D"/>
    <w:rsid w:val="00F06FC4"/>
    <w:rsid w:val="00F100D0"/>
    <w:rsid w:val="00F109FC"/>
    <w:rsid w:val="00F11546"/>
    <w:rsid w:val="00F13D95"/>
    <w:rsid w:val="00F13F76"/>
    <w:rsid w:val="00F154AA"/>
    <w:rsid w:val="00F16057"/>
    <w:rsid w:val="00F16324"/>
    <w:rsid w:val="00F16A68"/>
    <w:rsid w:val="00F21B40"/>
    <w:rsid w:val="00F233C0"/>
    <w:rsid w:val="00F2375B"/>
    <w:rsid w:val="00F24F93"/>
    <w:rsid w:val="00F2561F"/>
    <w:rsid w:val="00F2637D"/>
    <w:rsid w:val="00F31334"/>
    <w:rsid w:val="00F3197F"/>
    <w:rsid w:val="00F31E36"/>
    <w:rsid w:val="00F3294F"/>
    <w:rsid w:val="00F33998"/>
    <w:rsid w:val="00F342FD"/>
    <w:rsid w:val="00F34E9E"/>
    <w:rsid w:val="00F351F5"/>
    <w:rsid w:val="00F365C8"/>
    <w:rsid w:val="00F36922"/>
    <w:rsid w:val="00F36B50"/>
    <w:rsid w:val="00F36DC0"/>
    <w:rsid w:val="00F400A1"/>
    <w:rsid w:val="00F41684"/>
    <w:rsid w:val="00F418ED"/>
    <w:rsid w:val="00F422F8"/>
    <w:rsid w:val="00F42EFD"/>
    <w:rsid w:val="00F44755"/>
    <w:rsid w:val="00F44AE1"/>
    <w:rsid w:val="00F4504D"/>
    <w:rsid w:val="00F451CD"/>
    <w:rsid w:val="00F455E0"/>
    <w:rsid w:val="00F45E7C"/>
    <w:rsid w:val="00F46C2E"/>
    <w:rsid w:val="00F46DD7"/>
    <w:rsid w:val="00F4702A"/>
    <w:rsid w:val="00F50B7F"/>
    <w:rsid w:val="00F5167E"/>
    <w:rsid w:val="00F518B9"/>
    <w:rsid w:val="00F51DC1"/>
    <w:rsid w:val="00F523D2"/>
    <w:rsid w:val="00F52E30"/>
    <w:rsid w:val="00F53375"/>
    <w:rsid w:val="00F53C00"/>
    <w:rsid w:val="00F5458D"/>
    <w:rsid w:val="00F54F3A"/>
    <w:rsid w:val="00F55028"/>
    <w:rsid w:val="00F5670E"/>
    <w:rsid w:val="00F5693B"/>
    <w:rsid w:val="00F60892"/>
    <w:rsid w:val="00F616A3"/>
    <w:rsid w:val="00F61E6F"/>
    <w:rsid w:val="00F6485C"/>
    <w:rsid w:val="00F6525D"/>
    <w:rsid w:val="00F653A1"/>
    <w:rsid w:val="00F659E1"/>
    <w:rsid w:val="00F668FF"/>
    <w:rsid w:val="00F66C06"/>
    <w:rsid w:val="00F670F7"/>
    <w:rsid w:val="00F71FAA"/>
    <w:rsid w:val="00F73385"/>
    <w:rsid w:val="00F74A50"/>
    <w:rsid w:val="00F7677E"/>
    <w:rsid w:val="00F76F3C"/>
    <w:rsid w:val="00F77FA2"/>
    <w:rsid w:val="00F8017F"/>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88B"/>
    <w:rsid w:val="00FA5BF6"/>
    <w:rsid w:val="00FA5D88"/>
    <w:rsid w:val="00FA5D9B"/>
    <w:rsid w:val="00FA65EF"/>
    <w:rsid w:val="00FA6D0A"/>
    <w:rsid w:val="00FA751A"/>
    <w:rsid w:val="00FA7AEE"/>
    <w:rsid w:val="00FB0152"/>
    <w:rsid w:val="00FB0AAD"/>
    <w:rsid w:val="00FB1482"/>
    <w:rsid w:val="00FB1A63"/>
    <w:rsid w:val="00FB29A4"/>
    <w:rsid w:val="00FB331F"/>
    <w:rsid w:val="00FB33E4"/>
    <w:rsid w:val="00FB3858"/>
    <w:rsid w:val="00FB5288"/>
    <w:rsid w:val="00FB5641"/>
    <w:rsid w:val="00FB6A36"/>
    <w:rsid w:val="00FB6C2B"/>
    <w:rsid w:val="00FC074C"/>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A07"/>
    <w:rsid w:val="00FC7D8B"/>
    <w:rsid w:val="00FD1508"/>
    <w:rsid w:val="00FD1937"/>
    <w:rsid w:val="00FD21ED"/>
    <w:rsid w:val="00FD2625"/>
    <w:rsid w:val="00FD3FA0"/>
    <w:rsid w:val="00FD4CB5"/>
    <w:rsid w:val="00FD50D2"/>
    <w:rsid w:val="00FD522B"/>
    <w:rsid w:val="00FD554D"/>
    <w:rsid w:val="00FD5B24"/>
    <w:rsid w:val="00FD7045"/>
    <w:rsid w:val="00FD7A67"/>
    <w:rsid w:val="00FE02DE"/>
    <w:rsid w:val="00FE1231"/>
    <w:rsid w:val="00FE14F9"/>
    <w:rsid w:val="00FE28CC"/>
    <w:rsid w:val="00FE29AA"/>
    <w:rsid w:val="00FE30C5"/>
    <w:rsid w:val="00FE31E9"/>
    <w:rsid w:val="00FE362B"/>
    <w:rsid w:val="00FE37EF"/>
    <w:rsid w:val="00FE3F51"/>
    <w:rsid w:val="00FE5C16"/>
    <w:rsid w:val="00FE7189"/>
    <w:rsid w:val="00FF0D93"/>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6A7AA3"/>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E60693"/>
    <w:pPr>
      <w:ind w:left="1365" w:hanging="366"/>
      <w:outlineLvl w:val="0"/>
    </w:pPr>
    <w:rPr>
      <w:rFonts w:ascii="Arial" w:hAnsi="Arial" w:cs="Arial"/>
      <w:b/>
      <w:bCs/>
    </w:rPr>
  </w:style>
  <w:style w:type="paragraph" w:styleId="Heading2">
    <w:name w:val="heading 2"/>
    <w:basedOn w:val="Normal"/>
    <w:next w:val="Normal"/>
    <w:link w:val="Heading2Char"/>
    <w:uiPriority w:val="1"/>
    <w:qFormat/>
    <w:rsid w:val="00E60693"/>
    <w:pPr>
      <w:ind w:left="1000"/>
      <w:jc w:val="both"/>
      <w:outlineLvl w:val="1"/>
    </w:pPr>
    <w:rPr>
      <w:b/>
      <w:bCs/>
      <w:i/>
      <w:iCs/>
    </w:rPr>
  </w:style>
  <w:style w:type="paragraph" w:styleId="Heading3">
    <w:name w:val="heading 3"/>
    <w:basedOn w:val="Normal"/>
    <w:next w:val="Normal"/>
    <w:link w:val="Heading3Char"/>
    <w:uiPriority w:val="1"/>
    <w:qFormat/>
    <w:rsid w:val="00E60693"/>
    <w:pPr>
      <w:ind w:left="1000"/>
      <w:jc w:val="both"/>
      <w:outlineLvl w:val="2"/>
    </w:pPr>
    <w:rPr>
      <w:b/>
      <w:bCs/>
      <w:i/>
      <w:iCs/>
      <w:sz w:val="20"/>
      <w:szCs w:val="20"/>
    </w:rPr>
  </w:style>
  <w:style w:type="paragraph" w:styleId="Heading4">
    <w:name w:val="heading 4"/>
    <w:basedOn w:val="Normal"/>
    <w:next w:val="Normal"/>
    <w:link w:val="Heading4Char"/>
    <w:semiHidden/>
    <w:unhideWhenUsed/>
    <w:qFormat/>
    <w:rsid w:val="00994E3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semiHidden/>
    <w:unhideWhenUsed/>
    <w:qFormat/>
    <w:rsid w:val="002571A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E60693"/>
    <w:pPr>
      <w:ind w:left="160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E60693"/>
    <w:rPr>
      <w:sz w:val="20"/>
      <w:szCs w:val="20"/>
    </w:rPr>
  </w:style>
  <w:style w:type="character" w:customStyle="1" w:styleId="BodyTextChar">
    <w:name w:val="Body Text Char"/>
    <w:basedOn w:val="DefaultParagraphFont"/>
    <w:link w:val="BodyText"/>
    <w:uiPriority w:val="99"/>
    <w:rsid w:val="00E60693"/>
    <w:rPr>
      <w:rFonts w:eastAsiaTheme="minorEastAsia"/>
      <w:lang w:eastAsia="en-US" w:bidi="he-IL"/>
    </w:rPr>
  </w:style>
  <w:style w:type="paragraph" w:customStyle="1" w:styleId="TableParagraph">
    <w:name w:val="Table Paragraph"/>
    <w:basedOn w:val="Normal"/>
    <w:uiPriority w:val="1"/>
    <w:qFormat/>
    <w:rsid w:val="00E6069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E60693"/>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E60693"/>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E60693"/>
    <w:rPr>
      <w:rFonts w:ascii="Arial" w:eastAsiaTheme="minorEastAsia" w:hAnsi="Arial" w:cs="Arial"/>
      <w:b/>
      <w:bCs/>
      <w:sz w:val="22"/>
      <w:szCs w:val="22"/>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9"/>
    <w:rsid w:val="00E60693"/>
    <w:rPr>
      <w:rFonts w:eastAsiaTheme="minorEastAsia"/>
      <w:b/>
      <w:bCs/>
      <w:i/>
      <w:iCs/>
      <w:sz w:val="22"/>
      <w:szCs w:val="22"/>
      <w:lang w:eastAsia="en-US" w:bidi="he-IL"/>
    </w:rPr>
  </w:style>
  <w:style w:type="character" w:customStyle="1" w:styleId="Heading3Char">
    <w:name w:val="Heading 3 Char"/>
    <w:basedOn w:val="DefaultParagraphFont"/>
    <w:link w:val="Heading3"/>
    <w:uiPriority w:val="1"/>
    <w:rsid w:val="00E60693"/>
    <w:rPr>
      <w:rFonts w:eastAsiaTheme="minorEastAsia"/>
      <w:b/>
      <w:bCs/>
      <w:i/>
      <w:iCs/>
      <w:lang w:eastAsia="en-US" w:bidi="he-IL"/>
    </w:rPr>
  </w:style>
  <w:style w:type="character" w:customStyle="1" w:styleId="Heading6Char">
    <w:name w:val="Heading 6 Char"/>
    <w:basedOn w:val="DefaultParagraphFont"/>
    <w:link w:val="Heading6"/>
    <w:semiHidden/>
    <w:rsid w:val="002571A5"/>
    <w:rPr>
      <w:rFonts w:asciiTheme="majorHAnsi" w:eastAsiaTheme="majorEastAsia" w:hAnsiTheme="majorHAnsi" w:cstheme="majorBidi"/>
      <w:color w:val="243F60" w:themeColor="accent1" w:themeShade="7F"/>
      <w:sz w:val="22"/>
      <w:szCs w:val="22"/>
      <w:lang w:eastAsia="en-US" w:bidi="he-IL"/>
    </w:rPr>
  </w:style>
  <w:style w:type="character" w:customStyle="1" w:styleId="Heading4Char">
    <w:name w:val="Heading 4 Char"/>
    <w:basedOn w:val="DefaultParagraphFont"/>
    <w:link w:val="Heading4"/>
    <w:semiHidden/>
    <w:rsid w:val="00994E32"/>
    <w:rPr>
      <w:rFonts w:asciiTheme="majorHAnsi" w:eastAsiaTheme="majorEastAsia" w:hAnsiTheme="majorHAnsi" w:cstheme="majorBidi"/>
      <w:i/>
      <w:iCs/>
      <w:color w:val="365F91" w:themeColor="accent1" w:themeShade="BF"/>
      <w:sz w:val="22"/>
      <w:szCs w:val="22"/>
      <w:lang w:eastAsia="en-US" w:bidi="he-IL"/>
    </w:rPr>
  </w:style>
  <w:style w:type="character" w:customStyle="1" w:styleId="SC21323589">
    <w:name w:val="SC.21.323589"/>
    <w:uiPriority w:val="99"/>
    <w:rsid w:val="00CB2049"/>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B6B41E15-859E-4E2B-8909-FF511B1BCDB0}">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2527</Words>
  <Characters>14409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16903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2023-09-06T08:31:00Z</dcterms:created>
  <dcterms:modified xsi:type="dcterms:W3CDTF">2023-09-06T08:45:00Z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(3)zXPxsuDOoXCJ66bAncORp1FB6Kjn2Z83+hdc9ungnyJgkXkf/4QDqjAtH4WvLiysJ0KB8fW4
0d8/z2UkjNVveMHSlhF+Kvmt6Vh6BXRNA9hCyF19hj+2RG2jqcb/okHGwsAgGJsTUqhlTKkN
dSQYPe6EqkiopP0ci/ePEdR6pjYDtva3cHT1RkE8PGqXayWjv38HEdWypveooaIAjeW3NHdN
RQSzkcfkg+1mFcs7vm</vt:lpwstr>
  </property>
  <property fmtid="{D5CDD505-2E9C-101B-9397-08002B2CF9AE}" pid="9" name="_2015_ms_pID_7253431">
    <vt:lpwstr>qiPtpYpsP5LfjrRKh4GsF1ftIUbthX6F8siLr7qzzQuLRNwhdM0ZKK
A4dRFx1Di/DxtGzVWkXoFsW9k4PEljlWZJZZGlj2sQ0x+EWIfgKLwhv24Z3LfE340ssYgFCu
TLWQC4Mnj7qF/J+T0KtDImz7k1d/R2k5QJBwnf3dXR5JkThQz+U82JHHbbS8Um06HAFAIYLO
Hkf7GgBmDAVgtB/BstWgQJ3vULnt+c5F4g2q</vt:lpwstr>
  </property>
  <property fmtid="{D5CDD505-2E9C-101B-9397-08002B2CF9AE}" pid="10" name="_2015_ms_pID_7253432">
    <vt:lpwstr>JQ==</vt:lpwstr>
  </property>
</Properties>
</file>