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915BE"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5"/>
        <w:gridCol w:w="1605"/>
        <w:gridCol w:w="2814"/>
        <w:gridCol w:w="1124"/>
        <w:gridCol w:w="2238"/>
      </w:tblGrid>
      <w:tr w:rsidR="00CA09B2" w14:paraId="781F2D0F" w14:textId="77777777" w:rsidTr="009F59AB">
        <w:trPr>
          <w:trHeight w:val="485"/>
          <w:jc w:val="center"/>
        </w:trPr>
        <w:tc>
          <w:tcPr>
            <w:tcW w:w="9576" w:type="dxa"/>
            <w:gridSpan w:val="5"/>
            <w:vAlign w:val="center"/>
          </w:tcPr>
          <w:p w14:paraId="1B2BBDDB" w14:textId="3B098F5E" w:rsidR="003F5212" w:rsidRDefault="00AE1F2E" w:rsidP="00E950B1">
            <w:pPr>
              <w:pStyle w:val="T2"/>
            </w:pPr>
            <w:r>
              <w:t>IEEE P802.11</w:t>
            </w:r>
            <w:r w:rsidR="00E950B1">
              <w:t>be</w:t>
            </w:r>
            <w:r w:rsidR="0019701A">
              <w:t>/</w:t>
            </w:r>
            <w:r w:rsidR="00C529CA">
              <w:t>D</w:t>
            </w:r>
            <w:r w:rsidR="00E950B1">
              <w:t>4</w:t>
            </w:r>
            <w:r w:rsidR="00B01609">
              <w:t>.0</w:t>
            </w:r>
            <w:r w:rsidR="00C529CA">
              <w:t xml:space="preserve"> Mandatory Draft Review (MDR) Report</w:t>
            </w:r>
          </w:p>
        </w:tc>
      </w:tr>
      <w:tr w:rsidR="00CA09B2" w14:paraId="176FF670" w14:textId="77777777" w:rsidTr="009F59AB">
        <w:trPr>
          <w:trHeight w:val="359"/>
          <w:jc w:val="center"/>
        </w:trPr>
        <w:tc>
          <w:tcPr>
            <w:tcW w:w="9576" w:type="dxa"/>
            <w:gridSpan w:val="5"/>
            <w:vAlign w:val="center"/>
          </w:tcPr>
          <w:p w14:paraId="5F10829F" w14:textId="5D56667C" w:rsidR="00CA09B2" w:rsidRDefault="00CA09B2" w:rsidP="005512DD">
            <w:pPr>
              <w:pStyle w:val="T2"/>
              <w:ind w:left="0"/>
              <w:rPr>
                <w:sz w:val="20"/>
              </w:rPr>
            </w:pPr>
            <w:r>
              <w:rPr>
                <w:sz w:val="20"/>
              </w:rPr>
              <w:t>Date:</w:t>
            </w:r>
            <w:r>
              <w:rPr>
                <w:b w:val="0"/>
                <w:sz w:val="20"/>
              </w:rPr>
              <w:t xml:space="preserve">  </w:t>
            </w:r>
            <w:r w:rsidR="00152BB0">
              <w:rPr>
                <w:b w:val="0"/>
                <w:sz w:val="20"/>
              </w:rPr>
              <w:t>20</w:t>
            </w:r>
            <w:r w:rsidR="003D3309">
              <w:rPr>
                <w:b w:val="0"/>
                <w:sz w:val="20"/>
              </w:rPr>
              <w:t>2</w:t>
            </w:r>
            <w:r w:rsidR="00971ED7">
              <w:rPr>
                <w:b w:val="0"/>
                <w:sz w:val="20"/>
              </w:rPr>
              <w:t>3</w:t>
            </w:r>
            <w:r w:rsidR="00C529CA">
              <w:rPr>
                <w:b w:val="0"/>
                <w:sz w:val="20"/>
              </w:rPr>
              <w:t>-</w:t>
            </w:r>
            <w:r w:rsidR="00DD05FD">
              <w:rPr>
                <w:b w:val="0"/>
                <w:sz w:val="20"/>
              </w:rPr>
              <w:t>11-14</w:t>
            </w:r>
          </w:p>
        </w:tc>
      </w:tr>
      <w:tr w:rsidR="00CA09B2" w14:paraId="7309FD23" w14:textId="77777777" w:rsidTr="009F59AB">
        <w:trPr>
          <w:cantSplit/>
          <w:jc w:val="center"/>
        </w:trPr>
        <w:tc>
          <w:tcPr>
            <w:tcW w:w="9576" w:type="dxa"/>
            <w:gridSpan w:val="5"/>
            <w:vAlign w:val="center"/>
          </w:tcPr>
          <w:p w14:paraId="3D4DF703" w14:textId="77777777" w:rsidR="00CA09B2" w:rsidRDefault="00CA09B2">
            <w:pPr>
              <w:pStyle w:val="T2"/>
              <w:spacing w:after="0"/>
              <w:ind w:left="0" w:right="0"/>
              <w:jc w:val="left"/>
              <w:rPr>
                <w:sz w:val="20"/>
              </w:rPr>
            </w:pPr>
            <w:r>
              <w:rPr>
                <w:sz w:val="20"/>
              </w:rPr>
              <w:t>Author(s):</w:t>
            </w:r>
          </w:p>
        </w:tc>
      </w:tr>
      <w:tr w:rsidR="00CA09B2" w14:paraId="267AC6FC" w14:textId="77777777" w:rsidTr="007D2B30">
        <w:trPr>
          <w:jc w:val="center"/>
        </w:trPr>
        <w:tc>
          <w:tcPr>
            <w:tcW w:w="1795" w:type="dxa"/>
            <w:vAlign w:val="center"/>
          </w:tcPr>
          <w:p w14:paraId="614119C1" w14:textId="77777777" w:rsidR="00CA09B2" w:rsidRDefault="00CA09B2">
            <w:pPr>
              <w:pStyle w:val="T2"/>
              <w:spacing w:after="0"/>
              <w:ind w:left="0" w:right="0"/>
              <w:jc w:val="left"/>
              <w:rPr>
                <w:sz w:val="20"/>
              </w:rPr>
            </w:pPr>
            <w:r>
              <w:rPr>
                <w:sz w:val="20"/>
              </w:rPr>
              <w:t>Name</w:t>
            </w:r>
          </w:p>
        </w:tc>
        <w:tc>
          <w:tcPr>
            <w:tcW w:w="1605" w:type="dxa"/>
            <w:vAlign w:val="center"/>
          </w:tcPr>
          <w:p w14:paraId="1985ECA3" w14:textId="77777777" w:rsidR="00CA09B2" w:rsidRDefault="00CA09B2">
            <w:pPr>
              <w:pStyle w:val="T2"/>
              <w:spacing w:after="0"/>
              <w:ind w:left="0" w:right="0"/>
              <w:jc w:val="left"/>
              <w:rPr>
                <w:sz w:val="20"/>
              </w:rPr>
            </w:pPr>
            <w:r>
              <w:rPr>
                <w:sz w:val="20"/>
              </w:rPr>
              <w:t>Company</w:t>
            </w:r>
          </w:p>
        </w:tc>
        <w:tc>
          <w:tcPr>
            <w:tcW w:w="2814" w:type="dxa"/>
            <w:vAlign w:val="center"/>
          </w:tcPr>
          <w:p w14:paraId="41D3F5CB" w14:textId="77777777" w:rsidR="00CA09B2" w:rsidRDefault="00CA09B2">
            <w:pPr>
              <w:pStyle w:val="T2"/>
              <w:spacing w:after="0"/>
              <w:ind w:left="0" w:right="0"/>
              <w:jc w:val="left"/>
              <w:rPr>
                <w:sz w:val="20"/>
              </w:rPr>
            </w:pPr>
            <w:r>
              <w:rPr>
                <w:sz w:val="20"/>
              </w:rPr>
              <w:t>Address</w:t>
            </w:r>
          </w:p>
        </w:tc>
        <w:tc>
          <w:tcPr>
            <w:tcW w:w="1124" w:type="dxa"/>
            <w:vAlign w:val="center"/>
          </w:tcPr>
          <w:p w14:paraId="7B8938A5" w14:textId="77777777" w:rsidR="00CA09B2" w:rsidRDefault="00CA09B2">
            <w:pPr>
              <w:pStyle w:val="T2"/>
              <w:spacing w:after="0"/>
              <w:ind w:left="0" w:right="0"/>
              <w:jc w:val="left"/>
              <w:rPr>
                <w:sz w:val="20"/>
              </w:rPr>
            </w:pPr>
            <w:r>
              <w:rPr>
                <w:sz w:val="20"/>
              </w:rPr>
              <w:t>Phone</w:t>
            </w:r>
          </w:p>
        </w:tc>
        <w:tc>
          <w:tcPr>
            <w:tcW w:w="2238" w:type="dxa"/>
            <w:vAlign w:val="center"/>
          </w:tcPr>
          <w:p w14:paraId="5A4F1238" w14:textId="77777777" w:rsidR="00CA09B2" w:rsidRDefault="00CA09B2">
            <w:pPr>
              <w:pStyle w:val="T2"/>
              <w:spacing w:after="0"/>
              <w:ind w:left="0" w:right="0"/>
              <w:jc w:val="left"/>
              <w:rPr>
                <w:sz w:val="20"/>
              </w:rPr>
            </w:pPr>
            <w:r>
              <w:rPr>
                <w:sz w:val="20"/>
              </w:rPr>
              <w:t>email</w:t>
            </w:r>
          </w:p>
        </w:tc>
      </w:tr>
      <w:tr w:rsidR="00CA09B2" w14:paraId="7395CDDD" w14:textId="77777777" w:rsidTr="007D2B30">
        <w:trPr>
          <w:jc w:val="center"/>
        </w:trPr>
        <w:tc>
          <w:tcPr>
            <w:tcW w:w="1795" w:type="dxa"/>
            <w:vAlign w:val="center"/>
          </w:tcPr>
          <w:p w14:paraId="4F3086D1" w14:textId="6236411F" w:rsidR="00CA09B2" w:rsidRDefault="00152BB0" w:rsidP="00E950B1">
            <w:pPr>
              <w:pStyle w:val="T2"/>
              <w:spacing w:after="0"/>
              <w:ind w:left="0" w:right="0"/>
              <w:jc w:val="left"/>
              <w:rPr>
                <w:b w:val="0"/>
                <w:sz w:val="20"/>
              </w:rPr>
            </w:pPr>
            <w:r>
              <w:rPr>
                <w:b w:val="0"/>
                <w:sz w:val="20"/>
              </w:rPr>
              <w:t>Robert Stacey</w:t>
            </w:r>
          </w:p>
        </w:tc>
        <w:tc>
          <w:tcPr>
            <w:tcW w:w="1605" w:type="dxa"/>
            <w:vAlign w:val="center"/>
          </w:tcPr>
          <w:p w14:paraId="13B0CE87" w14:textId="0A9728CB" w:rsidR="00CA09B2" w:rsidRDefault="00152BB0" w:rsidP="00E950B1">
            <w:pPr>
              <w:pStyle w:val="T2"/>
              <w:spacing w:after="0"/>
              <w:ind w:left="0" w:right="0"/>
              <w:jc w:val="left"/>
              <w:rPr>
                <w:b w:val="0"/>
                <w:sz w:val="20"/>
              </w:rPr>
            </w:pPr>
            <w:r>
              <w:rPr>
                <w:b w:val="0"/>
                <w:sz w:val="20"/>
              </w:rPr>
              <w:t>Intel</w:t>
            </w:r>
          </w:p>
        </w:tc>
        <w:tc>
          <w:tcPr>
            <w:tcW w:w="2814" w:type="dxa"/>
            <w:vAlign w:val="center"/>
          </w:tcPr>
          <w:p w14:paraId="00EFD947" w14:textId="77777777" w:rsidR="00CA09B2" w:rsidRDefault="00CA09B2">
            <w:pPr>
              <w:pStyle w:val="T2"/>
              <w:spacing w:after="0"/>
              <w:ind w:left="0" w:right="0"/>
              <w:rPr>
                <w:b w:val="0"/>
                <w:sz w:val="20"/>
              </w:rPr>
            </w:pPr>
          </w:p>
        </w:tc>
        <w:tc>
          <w:tcPr>
            <w:tcW w:w="1124" w:type="dxa"/>
            <w:vAlign w:val="center"/>
          </w:tcPr>
          <w:p w14:paraId="0C6F302B" w14:textId="77777777" w:rsidR="00CA09B2" w:rsidRDefault="00CA09B2">
            <w:pPr>
              <w:pStyle w:val="T2"/>
              <w:spacing w:after="0"/>
              <w:ind w:left="0" w:right="0"/>
              <w:rPr>
                <w:b w:val="0"/>
                <w:sz w:val="20"/>
              </w:rPr>
            </w:pPr>
          </w:p>
        </w:tc>
        <w:tc>
          <w:tcPr>
            <w:tcW w:w="2238" w:type="dxa"/>
            <w:vAlign w:val="center"/>
          </w:tcPr>
          <w:p w14:paraId="20979E04" w14:textId="05D8E327" w:rsidR="00CA09B2" w:rsidRDefault="00756A03" w:rsidP="00E950B1">
            <w:pPr>
              <w:pStyle w:val="T2"/>
              <w:spacing w:after="0"/>
              <w:ind w:left="0" w:right="0"/>
              <w:jc w:val="left"/>
              <w:rPr>
                <w:b w:val="0"/>
                <w:sz w:val="16"/>
              </w:rPr>
            </w:pPr>
            <w:r>
              <w:rPr>
                <w:b w:val="0"/>
                <w:sz w:val="16"/>
              </w:rPr>
              <w:t>robert</w:t>
            </w:r>
            <w:r w:rsidR="00152BB0">
              <w:rPr>
                <w:b w:val="0"/>
                <w:sz w:val="16"/>
              </w:rPr>
              <w:t>.stacey@intel.com</w:t>
            </w:r>
          </w:p>
        </w:tc>
      </w:tr>
      <w:tr w:rsidR="00B01609" w14:paraId="49598CD7" w14:textId="77777777" w:rsidTr="007D2B30">
        <w:trPr>
          <w:jc w:val="center"/>
        </w:trPr>
        <w:tc>
          <w:tcPr>
            <w:tcW w:w="1795" w:type="dxa"/>
            <w:vAlign w:val="center"/>
          </w:tcPr>
          <w:p w14:paraId="608195FD" w14:textId="1CD2663E" w:rsidR="00B01609" w:rsidRPr="00152BB0" w:rsidRDefault="00894C66" w:rsidP="00E950B1">
            <w:pPr>
              <w:pStyle w:val="T2"/>
              <w:spacing w:after="0"/>
              <w:ind w:left="0" w:right="0"/>
              <w:jc w:val="left"/>
              <w:rPr>
                <w:b w:val="0"/>
                <w:sz w:val="20"/>
              </w:rPr>
            </w:pPr>
            <w:r>
              <w:rPr>
                <w:b w:val="0"/>
                <w:sz w:val="20"/>
              </w:rPr>
              <w:t>Emily Qi</w:t>
            </w:r>
          </w:p>
        </w:tc>
        <w:tc>
          <w:tcPr>
            <w:tcW w:w="1605" w:type="dxa"/>
            <w:vAlign w:val="center"/>
          </w:tcPr>
          <w:p w14:paraId="6663EBB7" w14:textId="7335AB89" w:rsidR="00B01609" w:rsidRDefault="00894C66" w:rsidP="00E950B1">
            <w:pPr>
              <w:pStyle w:val="T2"/>
              <w:spacing w:after="0"/>
              <w:ind w:left="0" w:right="0"/>
              <w:jc w:val="left"/>
              <w:rPr>
                <w:b w:val="0"/>
                <w:sz w:val="20"/>
              </w:rPr>
            </w:pPr>
            <w:r>
              <w:rPr>
                <w:b w:val="0"/>
                <w:sz w:val="20"/>
              </w:rPr>
              <w:t>Intel</w:t>
            </w:r>
          </w:p>
        </w:tc>
        <w:tc>
          <w:tcPr>
            <w:tcW w:w="2814" w:type="dxa"/>
            <w:vAlign w:val="center"/>
          </w:tcPr>
          <w:p w14:paraId="2256BF66" w14:textId="77777777" w:rsidR="00B01609" w:rsidRPr="00910FE7" w:rsidRDefault="00B01609" w:rsidP="00537C16">
            <w:pPr>
              <w:pStyle w:val="T2"/>
              <w:spacing w:after="0"/>
              <w:ind w:left="0" w:right="0"/>
              <w:rPr>
                <w:b w:val="0"/>
                <w:bCs/>
                <w:sz w:val="20"/>
                <w:lang w:val="it-IT"/>
              </w:rPr>
            </w:pPr>
          </w:p>
        </w:tc>
        <w:tc>
          <w:tcPr>
            <w:tcW w:w="1124" w:type="dxa"/>
            <w:vAlign w:val="center"/>
          </w:tcPr>
          <w:p w14:paraId="74F95F74" w14:textId="77777777" w:rsidR="00B01609" w:rsidRPr="00BE00EF" w:rsidRDefault="00B01609" w:rsidP="00537C16">
            <w:pPr>
              <w:pStyle w:val="T2"/>
              <w:spacing w:after="0"/>
              <w:ind w:left="0" w:right="0"/>
              <w:rPr>
                <w:b w:val="0"/>
                <w:sz w:val="18"/>
                <w:szCs w:val="18"/>
              </w:rPr>
            </w:pPr>
          </w:p>
        </w:tc>
        <w:tc>
          <w:tcPr>
            <w:tcW w:w="2238" w:type="dxa"/>
            <w:vAlign w:val="center"/>
          </w:tcPr>
          <w:p w14:paraId="1DCFD636" w14:textId="1827949A" w:rsidR="00B01609" w:rsidRDefault="00E950B1" w:rsidP="00E950B1">
            <w:pPr>
              <w:pStyle w:val="T2"/>
              <w:spacing w:after="0"/>
              <w:ind w:left="0" w:right="0"/>
              <w:jc w:val="left"/>
              <w:rPr>
                <w:b w:val="0"/>
                <w:sz w:val="16"/>
                <w:lang w:val="en-US"/>
              </w:rPr>
            </w:pPr>
            <w:r w:rsidRPr="00E950B1">
              <w:rPr>
                <w:b w:val="0"/>
                <w:sz w:val="16"/>
                <w:lang w:val="en-US"/>
              </w:rPr>
              <w:t>emily.h.qi@intel.com</w:t>
            </w:r>
          </w:p>
        </w:tc>
      </w:tr>
      <w:tr w:rsidR="00971ED7" w14:paraId="74CB8A6A" w14:textId="77777777" w:rsidTr="007D2B30">
        <w:trPr>
          <w:jc w:val="center"/>
        </w:trPr>
        <w:tc>
          <w:tcPr>
            <w:tcW w:w="1795" w:type="dxa"/>
            <w:vAlign w:val="center"/>
          </w:tcPr>
          <w:p w14:paraId="642D9AE0" w14:textId="33D6D4F6" w:rsidR="00971ED7" w:rsidRPr="00152BB0" w:rsidRDefault="00971ED7" w:rsidP="00E950B1">
            <w:pPr>
              <w:pStyle w:val="T2"/>
              <w:spacing w:after="0"/>
              <w:ind w:left="0" w:right="0"/>
              <w:jc w:val="left"/>
              <w:rPr>
                <w:b w:val="0"/>
                <w:sz w:val="20"/>
              </w:rPr>
            </w:pPr>
            <w:r>
              <w:rPr>
                <w:b w:val="0"/>
                <w:sz w:val="20"/>
              </w:rPr>
              <w:t>Edward Au</w:t>
            </w:r>
          </w:p>
        </w:tc>
        <w:tc>
          <w:tcPr>
            <w:tcW w:w="1605" w:type="dxa"/>
            <w:vAlign w:val="center"/>
          </w:tcPr>
          <w:p w14:paraId="449B6B60" w14:textId="588CE5C5" w:rsidR="00971ED7" w:rsidRDefault="00971ED7" w:rsidP="00E950B1">
            <w:pPr>
              <w:pStyle w:val="T2"/>
              <w:spacing w:after="0"/>
              <w:ind w:left="0" w:right="0"/>
              <w:jc w:val="left"/>
              <w:rPr>
                <w:b w:val="0"/>
                <w:sz w:val="20"/>
              </w:rPr>
            </w:pPr>
            <w:r>
              <w:rPr>
                <w:b w:val="0"/>
                <w:sz w:val="20"/>
              </w:rPr>
              <w:t>Huawei</w:t>
            </w:r>
          </w:p>
        </w:tc>
        <w:tc>
          <w:tcPr>
            <w:tcW w:w="2814" w:type="dxa"/>
            <w:vAlign w:val="center"/>
          </w:tcPr>
          <w:p w14:paraId="19732036" w14:textId="77777777" w:rsidR="00971ED7" w:rsidRPr="00910FE7" w:rsidRDefault="00971ED7" w:rsidP="00971ED7">
            <w:pPr>
              <w:pStyle w:val="T2"/>
              <w:spacing w:after="0"/>
              <w:ind w:left="0" w:right="0"/>
              <w:rPr>
                <w:b w:val="0"/>
                <w:bCs/>
                <w:sz w:val="20"/>
                <w:lang w:val="it-IT"/>
              </w:rPr>
            </w:pPr>
          </w:p>
        </w:tc>
        <w:tc>
          <w:tcPr>
            <w:tcW w:w="1124" w:type="dxa"/>
            <w:vAlign w:val="center"/>
          </w:tcPr>
          <w:p w14:paraId="70A78564" w14:textId="77777777" w:rsidR="00971ED7" w:rsidRPr="00BE00EF" w:rsidRDefault="00971ED7" w:rsidP="00971ED7">
            <w:pPr>
              <w:pStyle w:val="T2"/>
              <w:spacing w:after="0"/>
              <w:ind w:left="0" w:right="0"/>
              <w:rPr>
                <w:b w:val="0"/>
                <w:sz w:val="18"/>
                <w:szCs w:val="18"/>
              </w:rPr>
            </w:pPr>
          </w:p>
        </w:tc>
        <w:tc>
          <w:tcPr>
            <w:tcW w:w="2238" w:type="dxa"/>
            <w:vAlign w:val="center"/>
          </w:tcPr>
          <w:p w14:paraId="65B53BFF" w14:textId="684A9259" w:rsidR="00971ED7" w:rsidRDefault="00E950B1" w:rsidP="00E950B1">
            <w:pPr>
              <w:pStyle w:val="T2"/>
              <w:spacing w:after="0"/>
              <w:ind w:left="0" w:right="0"/>
              <w:jc w:val="left"/>
              <w:rPr>
                <w:b w:val="0"/>
                <w:sz w:val="16"/>
                <w:lang w:val="en-US"/>
              </w:rPr>
            </w:pPr>
            <w:r>
              <w:rPr>
                <w:b w:val="0"/>
                <w:sz w:val="16"/>
                <w:lang w:val="en-US"/>
              </w:rPr>
              <w:t>edward.ks.au@gmail.com</w:t>
            </w:r>
          </w:p>
        </w:tc>
      </w:tr>
      <w:tr w:rsidR="00971ED7" w14:paraId="6FE08E8D" w14:textId="77777777" w:rsidTr="007D2B30">
        <w:trPr>
          <w:jc w:val="center"/>
        </w:trPr>
        <w:tc>
          <w:tcPr>
            <w:tcW w:w="1795" w:type="dxa"/>
            <w:vAlign w:val="center"/>
          </w:tcPr>
          <w:p w14:paraId="356080BB" w14:textId="35822057" w:rsidR="00971ED7" w:rsidRPr="00152BB0" w:rsidRDefault="00E950B1" w:rsidP="00E950B1">
            <w:pPr>
              <w:pStyle w:val="T2"/>
              <w:spacing w:after="0"/>
              <w:ind w:left="0" w:right="0"/>
              <w:jc w:val="left"/>
              <w:rPr>
                <w:b w:val="0"/>
                <w:sz w:val="20"/>
              </w:rPr>
            </w:pPr>
            <w:r>
              <w:rPr>
                <w:b w:val="0"/>
                <w:sz w:val="20"/>
              </w:rPr>
              <w:t>Joe Levy</w:t>
            </w:r>
          </w:p>
        </w:tc>
        <w:tc>
          <w:tcPr>
            <w:tcW w:w="1605" w:type="dxa"/>
            <w:vAlign w:val="center"/>
          </w:tcPr>
          <w:p w14:paraId="52375881" w14:textId="5C1F76A2" w:rsidR="00971ED7" w:rsidRDefault="00E950B1" w:rsidP="00E950B1">
            <w:pPr>
              <w:pStyle w:val="T2"/>
              <w:spacing w:after="0"/>
              <w:ind w:left="0" w:right="0"/>
              <w:jc w:val="left"/>
              <w:rPr>
                <w:b w:val="0"/>
                <w:sz w:val="20"/>
              </w:rPr>
            </w:pPr>
            <w:proofErr w:type="spellStart"/>
            <w:r>
              <w:rPr>
                <w:b w:val="0"/>
                <w:sz w:val="20"/>
              </w:rPr>
              <w:t>InterDigital</w:t>
            </w:r>
            <w:proofErr w:type="spellEnd"/>
          </w:p>
        </w:tc>
        <w:tc>
          <w:tcPr>
            <w:tcW w:w="2814" w:type="dxa"/>
            <w:vAlign w:val="center"/>
          </w:tcPr>
          <w:p w14:paraId="304B2D26" w14:textId="77777777" w:rsidR="00971ED7" w:rsidRPr="00910FE7" w:rsidRDefault="00971ED7" w:rsidP="00971ED7">
            <w:pPr>
              <w:pStyle w:val="T2"/>
              <w:spacing w:after="0"/>
              <w:ind w:left="0" w:right="0"/>
              <w:rPr>
                <w:b w:val="0"/>
                <w:bCs/>
                <w:sz w:val="20"/>
                <w:lang w:val="it-IT"/>
              </w:rPr>
            </w:pPr>
          </w:p>
        </w:tc>
        <w:tc>
          <w:tcPr>
            <w:tcW w:w="1124" w:type="dxa"/>
            <w:vAlign w:val="center"/>
          </w:tcPr>
          <w:p w14:paraId="4F0FCDF1" w14:textId="77777777" w:rsidR="00971ED7" w:rsidRPr="00BE00EF" w:rsidRDefault="00971ED7" w:rsidP="00971ED7">
            <w:pPr>
              <w:pStyle w:val="T2"/>
              <w:spacing w:after="0"/>
              <w:ind w:left="0" w:right="0"/>
              <w:rPr>
                <w:b w:val="0"/>
                <w:sz w:val="18"/>
                <w:szCs w:val="18"/>
              </w:rPr>
            </w:pPr>
          </w:p>
        </w:tc>
        <w:tc>
          <w:tcPr>
            <w:tcW w:w="2238" w:type="dxa"/>
            <w:vAlign w:val="center"/>
          </w:tcPr>
          <w:p w14:paraId="2C5C66CD" w14:textId="496B7302" w:rsidR="00971ED7" w:rsidRDefault="00E950B1" w:rsidP="00E950B1">
            <w:pPr>
              <w:pStyle w:val="T2"/>
              <w:spacing w:after="0"/>
              <w:ind w:left="0" w:right="0"/>
              <w:jc w:val="left"/>
              <w:rPr>
                <w:b w:val="0"/>
                <w:sz w:val="16"/>
                <w:lang w:val="en-US"/>
              </w:rPr>
            </w:pPr>
            <w:r w:rsidRPr="00E950B1">
              <w:rPr>
                <w:b w:val="0"/>
                <w:sz w:val="16"/>
                <w:lang w:val="en-US"/>
              </w:rPr>
              <w:t>Joseph.Levy@interdigital.com</w:t>
            </w:r>
          </w:p>
        </w:tc>
      </w:tr>
      <w:tr w:rsidR="00971ED7" w14:paraId="0933EFA8" w14:textId="77777777" w:rsidTr="007D2B30">
        <w:trPr>
          <w:jc w:val="center"/>
        </w:trPr>
        <w:tc>
          <w:tcPr>
            <w:tcW w:w="1795" w:type="dxa"/>
            <w:vAlign w:val="center"/>
          </w:tcPr>
          <w:p w14:paraId="2A7718CF" w14:textId="50512B9F" w:rsidR="00971ED7" w:rsidRDefault="00E950B1" w:rsidP="00E950B1">
            <w:pPr>
              <w:pStyle w:val="T2"/>
              <w:spacing w:after="0"/>
              <w:ind w:left="0" w:right="0"/>
              <w:jc w:val="left"/>
              <w:rPr>
                <w:b w:val="0"/>
                <w:sz w:val="20"/>
              </w:rPr>
            </w:pPr>
            <w:r w:rsidRPr="00E950B1">
              <w:rPr>
                <w:b w:val="0"/>
                <w:sz w:val="20"/>
              </w:rPr>
              <w:t>Rubayet Shafin</w:t>
            </w:r>
          </w:p>
        </w:tc>
        <w:tc>
          <w:tcPr>
            <w:tcW w:w="1605" w:type="dxa"/>
            <w:vAlign w:val="center"/>
          </w:tcPr>
          <w:p w14:paraId="35FF7BFD" w14:textId="5503554B" w:rsidR="00971ED7" w:rsidRDefault="00E950B1" w:rsidP="00E950B1">
            <w:pPr>
              <w:pStyle w:val="T2"/>
              <w:spacing w:after="0"/>
              <w:ind w:left="0" w:right="0"/>
              <w:jc w:val="left"/>
              <w:rPr>
                <w:b w:val="0"/>
                <w:sz w:val="20"/>
              </w:rPr>
            </w:pPr>
            <w:r>
              <w:rPr>
                <w:b w:val="0"/>
                <w:sz w:val="20"/>
              </w:rPr>
              <w:t>Samsung</w:t>
            </w:r>
          </w:p>
        </w:tc>
        <w:tc>
          <w:tcPr>
            <w:tcW w:w="2814" w:type="dxa"/>
            <w:vAlign w:val="center"/>
          </w:tcPr>
          <w:p w14:paraId="25447AFE" w14:textId="77777777" w:rsidR="00971ED7" w:rsidRPr="00910FE7" w:rsidRDefault="00971ED7" w:rsidP="00971ED7">
            <w:pPr>
              <w:pStyle w:val="T2"/>
              <w:spacing w:after="0"/>
              <w:ind w:left="0" w:right="0"/>
              <w:rPr>
                <w:b w:val="0"/>
                <w:bCs/>
                <w:sz w:val="20"/>
                <w:lang w:val="it-IT"/>
              </w:rPr>
            </w:pPr>
          </w:p>
        </w:tc>
        <w:tc>
          <w:tcPr>
            <w:tcW w:w="1124" w:type="dxa"/>
            <w:vAlign w:val="center"/>
          </w:tcPr>
          <w:p w14:paraId="4F2F3332" w14:textId="77777777" w:rsidR="00971ED7" w:rsidRPr="00BE00EF" w:rsidRDefault="00971ED7" w:rsidP="00971ED7">
            <w:pPr>
              <w:pStyle w:val="T2"/>
              <w:spacing w:after="0"/>
              <w:ind w:left="0" w:right="0"/>
              <w:rPr>
                <w:b w:val="0"/>
                <w:sz w:val="18"/>
                <w:szCs w:val="18"/>
              </w:rPr>
            </w:pPr>
          </w:p>
        </w:tc>
        <w:tc>
          <w:tcPr>
            <w:tcW w:w="2238" w:type="dxa"/>
            <w:vAlign w:val="center"/>
          </w:tcPr>
          <w:p w14:paraId="60CBE598" w14:textId="5FD0796B" w:rsidR="00971ED7" w:rsidRDefault="00E950B1" w:rsidP="00E950B1">
            <w:pPr>
              <w:pStyle w:val="T2"/>
              <w:spacing w:after="0"/>
              <w:ind w:left="0" w:right="0"/>
              <w:jc w:val="left"/>
              <w:rPr>
                <w:b w:val="0"/>
                <w:sz w:val="16"/>
                <w:lang w:val="en-US"/>
              </w:rPr>
            </w:pPr>
            <w:r w:rsidRPr="00E950B1">
              <w:rPr>
                <w:b w:val="0"/>
                <w:sz w:val="16"/>
                <w:lang w:val="en-US"/>
              </w:rPr>
              <w:t>r.shafin@samsung.com</w:t>
            </w:r>
          </w:p>
        </w:tc>
      </w:tr>
      <w:tr w:rsidR="00E950B1" w14:paraId="7C32254C" w14:textId="77777777" w:rsidTr="007D2B30">
        <w:trPr>
          <w:jc w:val="center"/>
        </w:trPr>
        <w:tc>
          <w:tcPr>
            <w:tcW w:w="1795" w:type="dxa"/>
            <w:vAlign w:val="center"/>
          </w:tcPr>
          <w:p w14:paraId="47C844CE" w14:textId="33FF688E" w:rsidR="00E950B1" w:rsidRDefault="00E950B1" w:rsidP="00E950B1">
            <w:pPr>
              <w:pStyle w:val="T2"/>
              <w:spacing w:after="0"/>
              <w:ind w:left="0" w:right="0"/>
              <w:jc w:val="left"/>
              <w:rPr>
                <w:b w:val="0"/>
                <w:sz w:val="20"/>
              </w:rPr>
            </w:pPr>
            <w:r>
              <w:rPr>
                <w:b w:val="0"/>
                <w:sz w:val="20"/>
              </w:rPr>
              <w:t>Ming Gan</w:t>
            </w:r>
          </w:p>
        </w:tc>
        <w:tc>
          <w:tcPr>
            <w:tcW w:w="1605" w:type="dxa"/>
            <w:vAlign w:val="center"/>
          </w:tcPr>
          <w:p w14:paraId="6904730B" w14:textId="685AD2A5" w:rsidR="00E950B1" w:rsidRDefault="00E950B1" w:rsidP="00E950B1">
            <w:pPr>
              <w:pStyle w:val="T2"/>
              <w:spacing w:after="0"/>
              <w:ind w:left="0" w:right="0"/>
              <w:jc w:val="left"/>
              <w:rPr>
                <w:b w:val="0"/>
                <w:sz w:val="20"/>
              </w:rPr>
            </w:pPr>
            <w:r>
              <w:rPr>
                <w:b w:val="0"/>
                <w:sz w:val="20"/>
              </w:rPr>
              <w:t>Huawei</w:t>
            </w:r>
          </w:p>
        </w:tc>
        <w:tc>
          <w:tcPr>
            <w:tcW w:w="2814" w:type="dxa"/>
            <w:vAlign w:val="center"/>
          </w:tcPr>
          <w:p w14:paraId="6ABE4F86" w14:textId="77777777" w:rsidR="00E950B1" w:rsidRPr="00910FE7" w:rsidRDefault="00E950B1" w:rsidP="00FE1C30">
            <w:pPr>
              <w:pStyle w:val="T2"/>
              <w:spacing w:after="0"/>
              <w:ind w:left="0" w:right="0"/>
              <w:rPr>
                <w:b w:val="0"/>
                <w:bCs/>
                <w:sz w:val="20"/>
                <w:lang w:val="it-IT"/>
              </w:rPr>
            </w:pPr>
          </w:p>
        </w:tc>
        <w:tc>
          <w:tcPr>
            <w:tcW w:w="1124" w:type="dxa"/>
            <w:vAlign w:val="center"/>
          </w:tcPr>
          <w:p w14:paraId="21FDC26A" w14:textId="77777777" w:rsidR="00E950B1" w:rsidRPr="00BE00EF" w:rsidRDefault="00E950B1" w:rsidP="00FE1C30">
            <w:pPr>
              <w:pStyle w:val="T2"/>
              <w:spacing w:after="0"/>
              <w:ind w:left="0" w:right="0"/>
              <w:rPr>
                <w:b w:val="0"/>
                <w:sz w:val="18"/>
                <w:szCs w:val="18"/>
              </w:rPr>
            </w:pPr>
          </w:p>
        </w:tc>
        <w:tc>
          <w:tcPr>
            <w:tcW w:w="2238" w:type="dxa"/>
            <w:vAlign w:val="center"/>
          </w:tcPr>
          <w:p w14:paraId="1F182437" w14:textId="33496E3F" w:rsidR="00E950B1" w:rsidRDefault="00E950B1" w:rsidP="00432F98">
            <w:pPr>
              <w:pStyle w:val="T2"/>
              <w:spacing w:after="0"/>
              <w:ind w:left="0" w:right="0"/>
              <w:jc w:val="left"/>
              <w:rPr>
                <w:b w:val="0"/>
                <w:sz w:val="16"/>
                <w:lang w:val="en-US"/>
              </w:rPr>
            </w:pPr>
            <w:r w:rsidRPr="00E950B1">
              <w:rPr>
                <w:b w:val="0"/>
                <w:sz w:val="16"/>
                <w:lang w:val="en-US"/>
              </w:rPr>
              <w:t>ming.gan@huawei.com</w:t>
            </w:r>
          </w:p>
        </w:tc>
      </w:tr>
      <w:tr w:rsidR="00E950B1" w14:paraId="5F0179AF" w14:textId="77777777" w:rsidTr="007D2B30">
        <w:trPr>
          <w:jc w:val="center"/>
        </w:trPr>
        <w:tc>
          <w:tcPr>
            <w:tcW w:w="1795" w:type="dxa"/>
            <w:vAlign w:val="center"/>
          </w:tcPr>
          <w:p w14:paraId="2ACDD437" w14:textId="44448777" w:rsidR="00E950B1" w:rsidRDefault="007D2B30" w:rsidP="00E950B1">
            <w:pPr>
              <w:pStyle w:val="T2"/>
              <w:spacing w:after="0"/>
              <w:ind w:left="0" w:right="0"/>
              <w:jc w:val="left"/>
              <w:rPr>
                <w:b w:val="0"/>
                <w:sz w:val="20"/>
              </w:rPr>
            </w:pPr>
            <w:r w:rsidRPr="007D2B30">
              <w:rPr>
                <w:b w:val="0"/>
                <w:sz w:val="20"/>
              </w:rPr>
              <w:t>Alfred Asterjadhi</w:t>
            </w:r>
          </w:p>
        </w:tc>
        <w:tc>
          <w:tcPr>
            <w:tcW w:w="1605" w:type="dxa"/>
            <w:vAlign w:val="center"/>
          </w:tcPr>
          <w:p w14:paraId="35530258" w14:textId="714795D2" w:rsidR="00E950B1" w:rsidRDefault="001F575B" w:rsidP="00E950B1">
            <w:pPr>
              <w:pStyle w:val="T2"/>
              <w:spacing w:after="0"/>
              <w:ind w:left="0" w:right="0"/>
              <w:jc w:val="left"/>
              <w:rPr>
                <w:b w:val="0"/>
                <w:sz w:val="20"/>
              </w:rPr>
            </w:pPr>
            <w:r>
              <w:rPr>
                <w:b w:val="0"/>
                <w:sz w:val="20"/>
              </w:rPr>
              <w:t>Qualcomm Inc.</w:t>
            </w:r>
          </w:p>
        </w:tc>
        <w:tc>
          <w:tcPr>
            <w:tcW w:w="2814" w:type="dxa"/>
            <w:vAlign w:val="center"/>
          </w:tcPr>
          <w:p w14:paraId="4C8DC4EE" w14:textId="77777777" w:rsidR="00E950B1" w:rsidRPr="00910FE7" w:rsidRDefault="00E950B1" w:rsidP="00FE1C30">
            <w:pPr>
              <w:pStyle w:val="T2"/>
              <w:spacing w:after="0"/>
              <w:ind w:left="0" w:right="0"/>
              <w:rPr>
                <w:b w:val="0"/>
                <w:bCs/>
                <w:sz w:val="20"/>
                <w:lang w:val="it-IT"/>
              </w:rPr>
            </w:pPr>
          </w:p>
        </w:tc>
        <w:tc>
          <w:tcPr>
            <w:tcW w:w="1124" w:type="dxa"/>
            <w:vAlign w:val="center"/>
          </w:tcPr>
          <w:p w14:paraId="75C8CBEE" w14:textId="77777777" w:rsidR="00E950B1" w:rsidRPr="00BE00EF" w:rsidRDefault="00E950B1" w:rsidP="00FE1C30">
            <w:pPr>
              <w:pStyle w:val="T2"/>
              <w:spacing w:after="0"/>
              <w:ind w:left="0" w:right="0"/>
              <w:rPr>
                <w:b w:val="0"/>
                <w:sz w:val="18"/>
                <w:szCs w:val="18"/>
              </w:rPr>
            </w:pPr>
          </w:p>
        </w:tc>
        <w:tc>
          <w:tcPr>
            <w:tcW w:w="2238" w:type="dxa"/>
            <w:vAlign w:val="center"/>
          </w:tcPr>
          <w:p w14:paraId="334451C3" w14:textId="6EC3EFA4" w:rsidR="00E950B1" w:rsidRDefault="001F575B" w:rsidP="00432F98">
            <w:pPr>
              <w:pStyle w:val="T2"/>
              <w:spacing w:after="0"/>
              <w:ind w:left="0" w:right="0"/>
              <w:jc w:val="left"/>
              <w:rPr>
                <w:b w:val="0"/>
                <w:sz w:val="16"/>
                <w:lang w:val="en-US"/>
              </w:rPr>
            </w:pPr>
            <w:r w:rsidRPr="001F575B">
              <w:rPr>
                <w:b w:val="0"/>
                <w:sz w:val="16"/>
                <w:lang w:val="en-US"/>
              </w:rPr>
              <w:t>aasterja@qti.qualcomm.com</w:t>
            </w:r>
          </w:p>
        </w:tc>
      </w:tr>
      <w:tr w:rsidR="00E950B1" w14:paraId="319FD3E2" w14:textId="77777777" w:rsidTr="007D2B30">
        <w:trPr>
          <w:jc w:val="center"/>
        </w:trPr>
        <w:tc>
          <w:tcPr>
            <w:tcW w:w="1795" w:type="dxa"/>
            <w:vAlign w:val="center"/>
          </w:tcPr>
          <w:p w14:paraId="56A6123A" w14:textId="2FE0142D" w:rsidR="00E950B1" w:rsidRDefault="001F575B" w:rsidP="001F575B">
            <w:pPr>
              <w:pStyle w:val="T2"/>
              <w:spacing w:after="0"/>
              <w:ind w:left="0" w:right="0"/>
              <w:jc w:val="left"/>
              <w:rPr>
                <w:b w:val="0"/>
                <w:sz w:val="20"/>
              </w:rPr>
            </w:pPr>
            <w:r w:rsidRPr="001F575B">
              <w:rPr>
                <w:b w:val="0"/>
                <w:sz w:val="20"/>
              </w:rPr>
              <w:t>Atsushi Shirakawa</w:t>
            </w:r>
          </w:p>
        </w:tc>
        <w:tc>
          <w:tcPr>
            <w:tcW w:w="1605" w:type="dxa"/>
            <w:vAlign w:val="center"/>
          </w:tcPr>
          <w:p w14:paraId="3C162B3D" w14:textId="6BB86B36" w:rsidR="00E950B1" w:rsidRDefault="001F575B" w:rsidP="001F575B">
            <w:pPr>
              <w:pStyle w:val="T2"/>
              <w:spacing w:after="0"/>
              <w:ind w:left="0" w:right="0"/>
              <w:jc w:val="left"/>
              <w:rPr>
                <w:b w:val="0"/>
                <w:sz w:val="20"/>
              </w:rPr>
            </w:pPr>
            <w:r>
              <w:rPr>
                <w:b w:val="0"/>
                <w:sz w:val="20"/>
              </w:rPr>
              <w:t>Sharp</w:t>
            </w:r>
          </w:p>
        </w:tc>
        <w:tc>
          <w:tcPr>
            <w:tcW w:w="2814" w:type="dxa"/>
            <w:vAlign w:val="center"/>
          </w:tcPr>
          <w:p w14:paraId="398599C7" w14:textId="77777777" w:rsidR="00E950B1" w:rsidRPr="00910FE7" w:rsidRDefault="00E950B1" w:rsidP="001F575B">
            <w:pPr>
              <w:pStyle w:val="T2"/>
              <w:spacing w:after="0"/>
              <w:ind w:left="0" w:right="0"/>
              <w:jc w:val="left"/>
              <w:rPr>
                <w:b w:val="0"/>
                <w:bCs/>
                <w:sz w:val="20"/>
                <w:lang w:val="it-IT"/>
              </w:rPr>
            </w:pPr>
          </w:p>
        </w:tc>
        <w:tc>
          <w:tcPr>
            <w:tcW w:w="1124" w:type="dxa"/>
            <w:vAlign w:val="center"/>
          </w:tcPr>
          <w:p w14:paraId="5569403B" w14:textId="77777777" w:rsidR="00E950B1" w:rsidRPr="00BE00EF" w:rsidRDefault="00E950B1" w:rsidP="001F575B">
            <w:pPr>
              <w:pStyle w:val="T2"/>
              <w:spacing w:after="0"/>
              <w:ind w:left="0" w:right="0"/>
              <w:jc w:val="left"/>
              <w:rPr>
                <w:b w:val="0"/>
                <w:sz w:val="18"/>
                <w:szCs w:val="18"/>
              </w:rPr>
            </w:pPr>
          </w:p>
        </w:tc>
        <w:tc>
          <w:tcPr>
            <w:tcW w:w="2238" w:type="dxa"/>
            <w:vAlign w:val="center"/>
          </w:tcPr>
          <w:p w14:paraId="41D20893" w14:textId="3B996301" w:rsidR="00E950B1" w:rsidRDefault="001F575B" w:rsidP="00432F98">
            <w:pPr>
              <w:pStyle w:val="T2"/>
              <w:spacing w:after="0"/>
              <w:ind w:left="0" w:right="0"/>
              <w:jc w:val="left"/>
              <w:rPr>
                <w:b w:val="0"/>
                <w:sz w:val="16"/>
                <w:lang w:val="en-US"/>
              </w:rPr>
            </w:pPr>
            <w:r w:rsidRPr="001F575B">
              <w:rPr>
                <w:b w:val="0"/>
                <w:sz w:val="16"/>
                <w:lang w:val="en-US"/>
              </w:rPr>
              <w:t>shirakawa.atsushi@ieee.org</w:t>
            </w:r>
          </w:p>
        </w:tc>
      </w:tr>
      <w:tr w:rsidR="00E950B1" w14:paraId="12A8A53C" w14:textId="77777777" w:rsidTr="007D2B30">
        <w:trPr>
          <w:jc w:val="center"/>
        </w:trPr>
        <w:tc>
          <w:tcPr>
            <w:tcW w:w="1795" w:type="dxa"/>
            <w:vAlign w:val="center"/>
          </w:tcPr>
          <w:p w14:paraId="5B904ED4" w14:textId="223A7A87" w:rsidR="00E950B1" w:rsidRDefault="001F575B" w:rsidP="001F575B">
            <w:pPr>
              <w:pStyle w:val="T2"/>
              <w:spacing w:after="0"/>
              <w:ind w:left="0" w:right="0"/>
              <w:jc w:val="left"/>
              <w:rPr>
                <w:b w:val="0"/>
                <w:sz w:val="20"/>
              </w:rPr>
            </w:pPr>
            <w:r w:rsidRPr="001F575B">
              <w:rPr>
                <w:b w:val="0"/>
                <w:sz w:val="20"/>
              </w:rPr>
              <w:t>Carol Ansley</w:t>
            </w:r>
          </w:p>
        </w:tc>
        <w:tc>
          <w:tcPr>
            <w:tcW w:w="1605" w:type="dxa"/>
            <w:vAlign w:val="center"/>
          </w:tcPr>
          <w:p w14:paraId="4A2D1107" w14:textId="3BF2C691" w:rsidR="00E950B1" w:rsidRDefault="001F575B" w:rsidP="001F575B">
            <w:pPr>
              <w:pStyle w:val="T2"/>
              <w:spacing w:after="0"/>
              <w:ind w:left="0" w:right="0"/>
              <w:jc w:val="left"/>
              <w:rPr>
                <w:b w:val="0"/>
                <w:sz w:val="20"/>
              </w:rPr>
            </w:pPr>
            <w:r>
              <w:rPr>
                <w:b w:val="0"/>
                <w:sz w:val="20"/>
              </w:rPr>
              <w:t>Cox</w:t>
            </w:r>
          </w:p>
        </w:tc>
        <w:tc>
          <w:tcPr>
            <w:tcW w:w="2814" w:type="dxa"/>
            <w:vAlign w:val="center"/>
          </w:tcPr>
          <w:p w14:paraId="3DF3169B" w14:textId="77777777" w:rsidR="00E950B1" w:rsidRPr="00910FE7" w:rsidRDefault="00E950B1" w:rsidP="001F575B">
            <w:pPr>
              <w:pStyle w:val="T2"/>
              <w:spacing w:after="0"/>
              <w:ind w:left="0" w:right="0"/>
              <w:jc w:val="left"/>
              <w:rPr>
                <w:b w:val="0"/>
                <w:bCs/>
                <w:sz w:val="20"/>
                <w:lang w:val="it-IT"/>
              </w:rPr>
            </w:pPr>
          </w:p>
        </w:tc>
        <w:tc>
          <w:tcPr>
            <w:tcW w:w="1124" w:type="dxa"/>
            <w:vAlign w:val="center"/>
          </w:tcPr>
          <w:p w14:paraId="31B702B7" w14:textId="77777777" w:rsidR="00E950B1" w:rsidRPr="00BE00EF" w:rsidRDefault="00E950B1" w:rsidP="001F575B">
            <w:pPr>
              <w:pStyle w:val="T2"/>
              <w:spacing w:after="0"/>
              <w:ind w:left="0" w:right="0"/>
              <w:jc w:val="left"/>
              <w:rPr>
                <w:b w:val="0"/>
                <w:sz w:val="18"/>
                <w:szCs w:val="18"/>
              </w:rPr>
            </w:pPr>
          </w:p>
        </w:tc>
        <w:tc>
          <w:tcPr>
            <w:tcW w:w="2238" w:type="dxa"/>
            <w:vAlign w:val="center"/>
          </w:tcPr>
          <w:p w14:paraId="54EFE81E" w14:textId="48E29703" w:rsidR="00E950B1" w:rsidRDefault="001F575B" w:rsidP="00432F98">
            <w:pPr>
              <w:pStyle w:val="T2"/>
              <w:spacing w:after="0"/>
              <w:ind w:left="0" w:right="0"/>
              <w:jc w:val="left"/>
              <w:rPr>
                <w:b w:val="0"/>
                <w:sz w:val="16"/>
                <w:lang w:val="en-US"/>
              </w:rPr>
            </w:pPr>
            <w:r w:rsidRPr="001F575B">
              <w:rPr>
                <w:b w:val="0"/>
                <w:sz w:val="16"/>
                <w:lang w:val="en-US"/>
              </w:rPr>
              <w:t>carol@ansley.com</w:t>
            </w:r>
          </w:p>
        </w:tc>
      </w:tr>
      <w:tr w:rsidR="001F575B" w14:paraId="5804518F" w14:textId="77777777" w:rsidTr="00FE1C30">
        <w:trPr>
          <w:jc w:val="center"/>
        </w:trPr>
        <w:tc>
          <w:tcPr>
            <w:tcW w:w="1795" w:type="dxa"/>
            <w:vAlign w:val="center"/>
          </w:tcPr>
          <w:p w14:paraId="283A536F" w14:textId="38B9B803" w:rsidR="001F575B" w:rsidRDefault="001F575B" w:rsidP="001F575B">
            <w:pPr>
              <w:pStyle w:val="T2"/>
              <w:spacing w:after="0"/>
              <w:ind w:left="0" w:right="0"/>
              <w:jc w:val="left"/>
              <w:rPr>
                <w:b w:val="0"/>
                <w:sz w:val="20"/>
              </w:rPr>
            </w:pPr>
            <w:r>
              <w:rPr>
                <w:b w:val="0"/>
                <w:sz w:val="20"/>
              </w:rPr>
              <w:t>Stephen McCann</w:t>
            </w:r>
          </w:p>
        </w:tc>
        <w:tc>
          <w:tcPr>
            <w:tcW w:w="1605" w:type="dxa"/>
            <w:vAlign w:val="center"/>
          </w:tcPr>
          <w:p w14:paraId="609FA243" w14:textId="47D5157E" w:rsidR="001F575B" w:rsidRDefault="001F575B" w:rsidP="001F575B">
            <w:pPr>
              <w:pStyle w:val="T2"/>
              <w:spacing w:after="0"/>
              <w:ind w:left="0" w:right="0"/>
              <w:jc w:val="left"/>
              <w:rPr>
                <w:b w:val="0"/>
                <w:sz w:val="20"/>
              </w:rPr>
            </w:pPr>
            <w:r>
              <w:rPr>
                <w:b w:val="0"/>
                <w:sz w:val="20"/>
              </w:rPr>
              <w:t>Huawei</w:t>
            </w:r>
          </w:p>
        </w:tc>
        <w:tc>
          <w:tcPr>
            <w:tcW w:w="2814" w:type="dxa"/>
            <w:vAlign w:val="center"/>
          </w:tcPr>
          <w:p w14:paraId="6720D57B" w14:textId="77777777" w:rsidR="001F575B" w:rsidRPr="00910FE7" w:rsidRDefault="001F575B" w:rsidP="001F575B">
            <w:pPr>
              <w:pStyle w:val="T2"/>
              <w:spacing w:after="0"/>
              <w:ind w:left="0" w:right="0"/>
              <w:jc w:val="left"/>
              <w:rPr>
                <w:b w:val="0"/>
                <w:bCs/>
                <w:sz w:val="20"/>
                <w:lang w:val="it-IT"/>
              </w:rPr>
            </w:pPr>
          </w:p>
        </w:tc>
        <w:tc>
          <w:tcPr>
            <w:tcW w:w="1124" w:type="dxa"/>
            <w:vAlign w:val="center"/>
          </w:tcPr>
          <w:p w14:paraId="71AAB429" w14:textId="77777777" w:rsidR="001F575B" w:rsidRPr="00BE00EF" w:rsidRDefault="001F575B" w:rsidP="001F575B">
            <w:pPr>
              <w:pStyle w:val="T2"/>
              <w:spacing w:after="0"/>
              <w:ind w:left="0" w:right="0"/>
              <w:jc w:val="left"/>
              <w:rPr>
                <w:b w:val="0"/>
                <w:sz w:val="18"/>
                <w:szCs w:val="18"/>
              </w:rPr>
            </w:pPr>
          </w:p>
        </w:tc>
        <w:tc>
          <w:tcPr>
            <w:tcW w:w="2238" w:type="dxa"/>
            <w:vAlign w:val="center"/>
          </w:tcPr>
          <w:p w14:paraId="3CCE78FD" w14:textId="10A84C65" w:rsidR="001F575B" w:rsidRDefault="001F575B" w:rsidP="00432F98">
            <w:pPr>
              <w:pStyle w:val="T2"/>
              <w:spacing w:after="0"/>
              <w:ind w:left="0" w:right="0"/>
              <w:jc w:val="left"/>
              <w:rPr>
                <w:b w:val="0"/>
                <w:sz w:val="16"/>
                <w:lang w:val="en-US"/>
              </w:rPr>
            </w:pPr>
            <w:r w:rsidRPr="001F575B">
              <w:rPr>
                <w:b w:val="0"/>
                <w:sz w:val="16"/>
                <w:lang w:val="en-US"/>
              </w:rPr>
              <w:t>mccann.stephen@gmail.com</w:t>
            </w:r>
          </w:p>
        </w:tc>
      </w:tr>
      <w:tr w:rsidR="001F575B" w14:paraId="57F9E105" w14:textId="77777777" w:rsidTr="00FE1C30">
        <w:trPr>
          <w:jc w:val="center"/>
        </w:trPr>
        <w:tc>
          <w:tcPr>
            <w:tcW w:w="1795" w:type="dxa"/>
            <w:vAlign w:val="center"/>
          </w:tcPr>
          <w:p w14:paraId="3615F156" w14:textId="50AE0127" w:rsidR="001F575B" w:rsidRDefault="00C0312E" w:rsidP="00FE1C30">
            <w:pPr>
              <w:pStyle w:val="T2"/>
              <w:spacing w:after="0"/>
              <w:ind w:left="0" w:right="0"/>
              <w:jc w:val="left"/>
              <w:rPr>
                <w:b w:val="0"/>
                <w:sz w:val="20"/>
              </w:rPr>
            </w:pPr>
            <w:r>
              <w:rPr>
                <w:b w:val="0"/>
                <w:sz w:val="20"/>
              </w:rPr>
              <w:t>Claudio da Silva</w:t>
            </w:r>
          </w:p>
        </w:tc>
        <w:tc>
          <w:tcPr>
            <w:tcW w:w="1605" w:type="dxa"/>
            <w:vAlign w:val="center"/>
          </w:tcPr>
          <w:p w14:paraId="02D83A6D" w14:textId="3E6F16BA" w:rsidR="001F575B" w:rsidRDefault="00C0312E" w:rsidP="00FE1C30">
            <w:pPr>
              <w:pStyle w:val="T2"/>
              <w:spacing w:after="0"/>
              <w:ind w:left="0" w:right="0"/>
              <w:jc w:val="left"/>
              <w:rPr>
                <w:b w:val="0"/>
                <w:sz w:val="20"/>
              </w:rPr>
            </w:pPr>
            <w:r>
              <w:rPr>
                <w:b w:val="0"/>
                <w:sz w:val="20"/>
              </w:rPr>
              <w:t>Meta</w:t>
            </w:r>
          </w:p>
        </w:tc>
        <w:tc>
          <w:tcPr>
            <w:tcW w:w="2814" w:type="dxa"/>
            <w:vAlign w:val="center"/>
          </w:tcPr>
          <w:p w14:paraId="3C461455" w14:textId="77777777" w:rsidR="001F575B" w:rsidRPr="00910FE7" w:rsidRDefault="001F575B" w:rsidP="00FE1C30">
            <w:pPr>
              <w:pStyle w:val="T2"/>
              <w:spacing w:after="0"/>
              <w:ind w:left="0" w:right="0"/>
              <w:rPr>
                <w:b w:val="0"/>
                <w:bCs/>
                <w:sz w:val="20"/>
                <w:lang w:val="it-IT"/>
              </w:rPr>
            </w:pPr>
          </w:p>
        </w:tc>
        <w:tc>
          <w:tcPr>
            <w:tcW w:w="1124" w:type="dxa"/>
            <w:vAlign w:val="center"/>
          </w:tcPr>
          <w:p w14:paraId="6786C537" w14:textId="77777777" w:rsidR="001F575B" w:rsidRPr="00BE00EF" w:rsidRDefault="001F575B" w:rsidP="00FE1C30">
            <w:pPr>
              <w:pStyle w:val="T2"/>
              <w:spacing w:after="0"/>
              <w:ind w:left="0" w:right="0"/>
              <w:rPr>
                <w:b w:val="0"/>
                <w:sz w:val="18"/>
                <w:szCs w:val="18"/>
              </w:rPr>
            </w:pPr>
          </w:p>
        </w:tc>
        <w:tc>
          <w:tcPr>
            <w:tcW w:w="2238" w:type="dxa"/>
            <w:vAlign w:val="center"/>
          </w:tcPr>
          <w:p w14:paraId="3848B2A3" w14:textId="04E848B9" w:rsidR="001F575B" w:rsidRDefault="00921D60" w:rsidP="00432F98">
            <w:pPr>
              <w:pStyle w:val="T2"/>
              <w:spacing w:after="0"/>
              <w:ind w:left="0" w:right="0"/>
              <w:jc w:val="left"/>
              <w:rPr>
                <w:b w:val="0"/>
                <w:sz w:val="16"/>
                <w:lang w:val="en-US"/>
              </w:rPr>
            </w:pPr>
            <w:r w:rsidRPr="00921D60">
              <w:rPr>
                <w:b w:val="0"/>
                <w:sz w:val="16"/>
                <w:lang w:val="en-US"/>
              </w:rPr>
              <w:t>claudiodasilva@meta.com</w:t>
            </w:r>
          </w:p>
        </w:tc>
      </w:tr>
      <w:tr w:rsidR="00921D60" w14:paraId="0B6ACB7F" w14:textId="77777777" w:rsidTr="00FE1C30">
        <w:trPr>
          <w:jc w:val="center"/>
        </w:trPr>
        <w:tc>
          <w:tcPr>
            <w:tcW w:w="1795" w:type="dxa"/>
            <w:vAlign w:val="center"/>
          </w:tcPr>
          <w:p w14:paraId="2AAD7512" w14:textId="2488330D" w:rsidR="00921D60" w:rsidRDefault="00921D60" w:rsidP="00FE1C30">
            <w:pPr>
              <w:pStyle w:val="T2"/>
              <w:spacing w:after="0"/>
              <w:ind w:left="0" w:right="0"/>
              <w:jc w:val="left"/>
              <w:rPr>
                <w:b w:val="0"/>
                <w:sz w:val="20"/>
              </w:rPr>
            </w:pPr>
            <w:r>
              <w:rPr>
                <w:b w:val="0"/>
                <w:sz w:val="20"/>
              </w:rPr>
              <w:t>Graham Smith</w:t>
            </w:r>
          </w:p>
        </w:tc>
        <w:tc>
          <w:tcPr>
            <w:tcW w:w="1605" w:type="dxa"/>
            <w:vAlign w:val="center"/>
          </w:tcPr>
          <w:p w14:paraId="5B7102BD" w14:textId="1D904374" w:rsidR="00921D60" w:rsidRDefault="00432F98" w:rsidP="00FE1C30">
            <w:pPr>
              <w:pStyle w:val="T2"/>
              <w:spacing w:after="0"/>
              <w:ind w:left="0" w:right="0"/>
              <w:jc w:val="left"/>
              <w:rPr>
                <w:b w:val="0"/>
                <w:sz w:val="20"/>
              </w:rPr>
            </w:pPr>
            <w:r w:rsidRPr="00432F98">
              <w:rPr>
                <w:b w:val="0"/>
                <w:sz w:val="20"/>
              </w:rPr>
              <w:t>SR Technologies</w:t>
            </w:r>
          </w:p>
        </w:tc>
        <w:tc>
          <w:tcPr>
            <w:tcW w:w="2814" w:type="dxa"/>
            <w:vAlign w:val="center"/>
          </w:tcPr>
          <w:p w14:paraId="1982E647" w14:textId="77777777" w:rsidR="00921D60" w:rsidRPr="00910FE7" w:rsidRDefault="00921D60" w:rsidP="00FE1C30">
            <w:pPr>
              <w:pStyle w:val="T2"/>
              <w:spacing w:after="0"/>
              <w:ind w:left="0" w:right="0"/>
              <w:rPr>
                <w:b w:val="0"/>
                <w:bCs/>
                <w:sz w:val="20"/>
                <w:lang w:val="it-IT"/>
              </w:rPr>
            </w:pPr>
          </w:p>
        </w:tc>
        <w:tc>
          <w:tcPr>
            <w:tcW w:w="1124" w:type="dxa"/>
            <w:vAlign w:val="center"/>
          </w:tcPr>
          <w:p w14:paraId="4DC8EE8F" w14:textId="77777777" w:rsidR="00921D60" w:rsidRPr="00BE00EF" w:rsidRDefault="00921D60" w:rsidP="00FE1C30">
            <w:pPr>
              <w:pStyle w:val="T2"/>
              <w:spacing w:after="0"/>
              <w:ind w:left="0" w:right="0"/>
              <w:rPr>
                <w:b w:val="0"/>
                <w:sz w:val="18"/>
                <w:szCs w:val="18"/>
              </w:rPr>
            </w:pPr>
          </w:p>
        </w:tc>
        <w:tc>
          <w:tcPr>
            <w:tcW w:w="2238" w:type="dxa"/>
            <w:vAlign w:val="center"/>
          </w:tcPr>
          <w:p w14:paraId="3074C9B4" w14:textId="5633C912" w:rsidR="00921D60" w:rsidRDefault="00921D60" w:rsidP="00432F98">
            <w:pPr>
              <w:pStyle w:val="T2"/>
              <w:spacing w:after="0"/>
              <w:ind w:left="0" w:right="0"/>
              <w:jc w:val="left"/>
              <w:rPr>
                <w:b w:val="0"/>
                <w:sz w:val="16"/>
                <w:lang w:val="en-US"/>
              </w:rPr>
            </w:pPr>
            <w:r w:rsidRPr="00921D60">
              <w:rPr>
                <w:b w:val="0"/>
                <w:sz w:val="16"/>
                <w:lang w:val="en-US"/>
              </w:rPr>
              <w:t>gsmith@wi-ficonsulting.org</w:t>
            </w:r>
          </w:p>
        </w:tc>
      </w:tr>
      <w:tr w:rsidR="00921D60" w14:paraId="145E4F89" w14:textId="77777777" w:rsidTr="00FE1C30">
        <w:trPr>
          <w:jc w:val="center"/>
        </w:trPr>
        <w:tc>
          <w:tcPr>
            <w:tcW w:w="1795" w:type="dxa"/>
            <w:vAlign w:val="center"/>
          </w:tcPr>
          <w:p w14:paraId="1B0D7718" w14:textId="181B2F39" w:rsidR="00921D60" w:rsidRDefault="00921D60" w:rsidP="00FE1C30">
            <w:pPr>
              <w:pStyle w:val="T2"/>
              <w:spacing w:after="0"/>
              <w:ind w:left="0" w:right="0"/>
              <w:jc w:val="left"/>
              <w:rPr>
                <w:b w:val="0"/>
                <w:sz w:val="20"/>
              </w:rPr>
            </w:pPr>
            <w:r>
              <w:rPr>
                <w:b w:val="0"/>
                <w:sz w:val="20"/>
              </w:rPr>
              <w:t>Yongho Seok</w:t>
            </w:r>
          </w:p>
        </w:tc>
        <w:tc>
          <w:tcPr>
            <w:tcW w:w="1605" w:type="dxa"/>
            <w:vAlign w:val="center"/>
          </w:tcPr>
          <w:p w14:paraId="6E9E90C8" w14:textId="65EF6BB5" w:rsidR="00921D60" w:rsidRDefault="00921D60" w:rsidP="00FE1C30">
            <w:pPr>
              <w:pStyle w:val="T2"/>
              <w:spacing w:after="0"/>
              <w:ind w:left="0" w:right="0"/>
              <w:jc w:val="left"/>
              <w:rPr>
                <w:b w:val="0"/>
                <w:sz w:val="20"/>
              </w:rPr>
            </w:pPr>
            <w:r>
              <w:rPr>
                <w:b w:val="0"/>
                <w:sz w:val="20"/>
              </w:rPr>
              <w:t>MediaTek</w:t>
            </w:r>
          </w:p>
        </w:tc>
        <w:tc>
          <w:tcPr>
            <w:tcW w:w="2814" w:type="dxa"/>
            <w:vAlign w:val="center"/>
          </w:tcPr>
          <w:p w14:paraId="54254A48" w14:textId="77777777" w:rsidR="00921D60" w:rsidRPr="00910FE7" w:rsidRDefault="00921D60" w:rsidP="00FE1C30">
            <w:pPr>
              <w:pStyle w:val="T2"/>
              <w:spacing w:after="0"/>
              <w:ind w:left="0" w:right="0"/>
              <w:rPr>
                <w:b w:val="0"/>
                <w:bCs/>
                <w:sz w:val="20"/>
                <w:lang w:val="it-IT"/>
              </w:rPr>
            </w:pPr>
          </w:p>
        </w:tc>
        <w:tc>
          <w:tcPr>
            <w:tcW w:w="1124" w:type="dxa"/>
            <w:vAlign w:val="center"/>
          </w:tcPr>
          <w:p w14:paraId="359F8F4A" w14:textId="77777777" w:rsidR="00921D60" w:rsidRPr="00BE00EF" w:rsidRDefault="00921D60" w:rsidP="00FE1C30">
            <w:pPr>
              <w:pStyle w:val="T2"/>
              <w:spacing w:after="0"/>
              <w:ind w:left="0" w:right="0"/>
              <w:rPr>
                <w:b w:val="0"/>
                <w:sz w:val="18"/>
                <w:szCs w:val="18"/>
              </w:rPr>
            </w:pPr>
          </w:p>
        </w:tc>
        <w:tc>
          <w:tcPr>
            <w:tcW w:w="2238" w:type="dxa"/>
            <w:vAlign w:val="center"/>
          </w:tcPr>
          <w:p w14:paraId="4548C946" w14:textId="440DE95C" w:rsidR="00921D60" w:rsidRDefault="00A70AB0" w:rsidP="00432F98">
            <w:pPr>
              <w:pStyle w:val="T2"/>
              <w:spacing w:after="0"/>
              <w:ind w:left="0" w:right="0"/>
              <w:jc w:val="left"/>
              <w:rPr>
                <w:b w:val="0"/>
                <w:sz w:val="16"/>
                <w:lang w:val="en-US"/>
              </w:rPr>
            </w:pPr>
            <w:r w:rsidRPr="00A70AB0">
              <w:rPr>
                <w:b w:val="0"/>
                <w:sz w:val="16"/>
                <w:lang w:val="en-US"/>
              </w:rPr>
              <w:t>yongho.seok@mediatek.com</w:t>
            </w:r>
          </w:p>
        </w:tc>
      </w:tr>
      <w:tr w:rsidR="00921D60" w14:paraId="7DBF7EAA" w14:textId="77777777" w:rsidTr="00FE1C30">
        <w:trPr>
          <w:jc w:val="center"/>
        </w:trPr>
        <w:tc>
          <w:tcPr>
            <w:tcW w:w="1795" w:type="dxa"/>
            <w:vAlign w:val="center"/>
          </w:tcPr>
          <w:p w14:paraId="026BF983" w14:textId="4AC6BA98" w:rsidR="00921D60" w:rsidRDefault="00921D60" w:rsidP="00FE1C30">
            <w:pPr>
              <w:pStyle w:val="T2"/>
              <w:spacing w:after="0"/>
              <w:ind w:left="0" w:right="0"/>
              <w:jc w:val="left"/>
              <w:rPr>
                <w:b w:val="0"/>
                <w:sz w:val="20"/>
              </w:rPr>
            </w:pPr>
            <w:r>
              <w:rPr>
                <w:b w:val="0"/>
                <w:sz w:val="20"/>
              </w:rPr>
              <w:t>Ross Jian Yu</w:t>
            </w:r>
          </w:p>
        </w:tc>
        <w:tc>
          <w:tcPr>
            <w:tcW w:w="1605" w:type="dxa"/>
            <w:vAlign w:val="center"/>
          </w:tcPr>
          <w:p w14:paraId="034FC87F" w14:textId="44F13FDF" w:rsidR="00921D60" w:rsidRDefault="00921D60" w:rsidP="00FE1C30">
            <w:pPr>
              <w:pStyle w:val="T2"/>
              <w:spacing w:after="0"/>
              <w:ind w:left="0" w:right="0"/>
              <w:jc w:val="left"/>
              <w:rPr>
                <w:b w:val="0"/>
                <w:sz w:val="20"/>
              </w:rPr>
            </w:pPr>
            <w:r>
              <w:rPr>
                <w:b w:val="0"/>
                <w:sz w:val="20"/>
              </w:rPr>
              <w:t>Huawei</w:t>
            </w:r>
          </w:p>
        </w:tc>
        <w:tc>
          <w:tcPr>
            <w:tcW w:w="2814" w:type="dxa"/>
            <w:vAlign w:val="center"/>
          </w:tcPr>
          <w:p w14:paraId="26CB6291" w14:textId="77777777" w:rsidR="00921D60" w:rsidRPr="00910FE7" w:rsidRDefault="00921D60" w:rsidP="00FE1C30">
            <w:pPr>
              <w:pStyle w:val="T2"/>
              <w:spacing w:after="0"/>
              <w:ind w:left="0" w:right="0"/>
              <w:rPr>
                <w:b w:val="0"/>
                <w:bCs/>
                <w:sz w:val="20"/>
                <w:lang w:val="it-IT"/>
              </w:rPr>
            </w:pPr>
          </w:p>
        </w:tc>
        <w:tc>
          <w:tcPr>
            <w:tcW w:w="1124" w:type="dxa"/>
            <w:vAlign w:val="center"/>
          </w:tcPr>
          <w:p w14:paraId="63912884" w14:textId="77777777" w:rsidR="00921D60" w:rsidRPr="00BE00EF" w:rsidRDefault="00921D60" w:rsidP="00FE1C30">
            <w:pPr>
              <w:pStyle w:val="T2"/>
              <w:spacing w:after="0"/>
              <w:ind w:left="0" w:right="0"/>
              <w:rPr>
                <w:b w:val="0"/>
                <w:sz w:val="18"/>
                <w:szCs w:val="18"/>
              </w:rPr>
            </w:pPr>
          </w:p>
        </w:tc>
        <w:tc>
          <w:tcPr>
            <w:tcW w:w="2238" w:type="dxa"/>
            <w:vAlign w:val="center"/>
          </w:tcPr>
          <w:p w14:paraId="52CC2BF7" w14:textId="5FBAD958" w:rsidR="00921D60" w:rsidRDefault="00432F98" w:rsidP="00432F98">
            <w:pPr>
              <w:pStyle w:val="T2"/>
              <w:spacing w:after="0"/>
              <w:ind w:left="0" w:right="0"/>
              <w:jc w:val="left"/>
              <w:rPr>
                <w:b w:val="0"/>
                <w:sz w:val="16"/>
                <w:lang w:val="en-US"/>
              </w:rPr>
            </w:pPr>
            <w:r w:rsidRPr="00432F98">
              <w:rPr>
                <w:b w:val="0"/>
                <w:sz w:val="16"/>
                <w:lang w:val="en-US"/>
              </w:rPr>
              <w:t>ross.yujian@huawei.com</w:t>
            </w:r>
          </w:p>
        </w:tc>
      </w:tr>
      <w:tr w:rsidR="00A70AB0" w14:paraId="00B25F5C" w14:textId="77777777" w:rsidTr="00FE1C30">
        <w:trPr>
          <w:jc w:val="center"/>
        </w:trPr>
        <w:tc>
          <w:tcPr>
            <w:tcW w:w="1795" w:type="dxa"/>
            <w:vAlign w:val="center"/>
          </w:tcPr>
          <w:p w14:paraId="6B819B94" w14:textId="06DF6A46" w:rsidR="00A70AB0" w:rsidRDefault="008B2CBA" w:rsidP="00FE1C30">
            <w:pPr>
              <w:pStyle w:val="T2"/>
              <w:spacing w:after="0"/>
              <w:ind w:left="0" w:right="0"/>
              <w:jc w:val="left"/>
              <w:rPr>
                <w:b w:val="0"/>
                <w:sz w:val="20"/>
              </w:rPr>
            </w:pPr>
            <w:r>
              <w:rPr>
                <w:b w:val="0"/>
                <w:sz w:val="20"/>
              </w:rPr>
              <w:t>Youhan Kim</w:t>
            </w:r>
          </w:p>
        </w:tc>
        <w:tc>
          <w:tcPr>
            <w:tcW w:w="1605" w:type="dxa"/>
            <w:vAlign w:val="center"/>
          </w:tcPr>
          <w:p w14:paraId="663A6E81" w14:textId="43FCA186" w:rsidR="00A70AB0" w:rsidRDefault="008B2CBA" w:rsidP="00FE1C30">
            <w:pPr>
              <w:pStyle w:val="T2"/>
              <w:spacing w:after="0"/>
              <w:ind w:left="0" w:right="0"/>
              <w:jc w:val="left"/>
              <w:rPr>
                <w:b w:val="0"/>
                <w:sz w:val="20"/>
              </w:rPr>
            </w:pPr>
            <w:r>
              <w:rPr>
                <w:b w:val="0"/>
                <w:sz w:val="20"/>
              </w:rPr>
              <w:t>Qualcomm Inc.</w:t>
            </w:r>
          </w:p>
        </w:tc>
        <w:tc>
          <w:tcPr>
            <w:tcW w:w="2814" w:type="dxa"/>
            <w:vAlign w:val="center"/>
          </w:tcPr>
          <w:p w14:paraId="6AAE40E0" w14:textId="77777777" w:rsidR="00A70AB0" w:rsidRPr="00910FE7" w:rsidRDefault="00A70AB0" w:rsidP="00FE1C30">
            <w:pPr>
              <w:pStyle w:val="T2"/>
              <w:spacing w:after="0"/>
              <w:ind w:left="0" w:right="0"/>
              <w:rPr>
                <w:b w:val="0"/>
                <w:bCs/>
                <w:sz w:val="20"/>
                <w:lang w:val="it-IT"/>
              </w:rPr>
            </w:pPr>
          </w:p>
        </w:tc>
        <w:tc>
          <w:tcPr>
            <w:tcW w:w="1124" w:type="dxa"/>
            <w:vAlign w:val="center"/>
          </w:tcPr>
          <w:p w14:paraId="39FBAE70" w14:textId="77777777" w:rsidR="00A70AB0" w:rsidRPr="00BE00EF" w:rsidRDefault="00A70AB0" w:rsidP="00FE1C30">
            <w:pPr>
              <w:pStyle w:val="T2"/>
              <w:spacing w:after="0"/>
              <w:ind w:left="0" w:right="0"/>
              <w:rPr>
                <w:b w:val="0"/>
                <w:sz w:val="18"/>
                <w:szCs w:val="18"/>
              </w:rPr>
            </w:pPr>
          </w:p>
        </w:tc>
        <w:tc>
          <w:tcPr>
            <w:tcW w:w="2238" w:type="dxa"/>
            <w:vAlign w:val="center"/>
          </w:tcPr>
          <w:p w14:paraId="075FC918" w14:textId="5FFE0972" w:rsidR="00A70AB0" w:rsidRDefault="00556697" w:rsidP="00556697">
            <w:pPr>
              <w:pStyle w:val="T2"/>
              <w:spacing w:after="0"/>
              <w:ind w:left="0" w:right="0"/>
              <w:jc w:val="left"/>
              <w:rPr>
                <w:b w:val="0"/>
                <w:sz w:val="16"/>
                <w:lang w:val="en-US"/>
              </w:rPr>
            </w:pPr>
            <w:r w:rsidRPr="00556697">
              <w:rPr>
                <w:b w:val="0"/>
                <w:sz w:val="16"/>
                <w:lang w:val="en-US"/>
              </w:rPr>
              <w:t>youhank@qti.qualcomm.com</w:t>
            </w:r>
          </w:p>
        </w:tc>
      </w:tr>
      <w:tr w:rsidR="00971ED7" w14:paraId="177B7EB5" w14:textId="77777777" w:rsidTr="007D2B30">
        <w:trPr>
          <w:jc w:val="center"/>
        </w:trPr>
        <w:tc>
          <w:tcPr>
            <w:tcW w:w="1795" w:type="dxa"/>
            <w:vAlign w:val="center"/>
          </w:tcPr>
          <w:p w14:paraId="230E5287" w14:textId="2FBD4CAE" w:rsidR="00971ED7" w:rsidRDefault="00556697" w:rsidP="00E950B1">
            <w:pPr>
              <w:pStyle w:val="T2"/>
              <w:spacing w:after="0"/>
              <w:ind w:left="0" w:right="0"/>
              <w:jc w:val="left"/>
              <w:rPr>
                <w:b w:val="0"/>
                <w:sz w:val="20"/>
              </w:rPr>
            </w:pPr>
            <w:r>
              <w:rPr>
                <w:b w:val="0"/>
                <w:sz w:val="20"/>
              </w:rPr>
              <w:t>Po-Kai Huang</w:t>
            </w:r>
          </w:p>
        </w:tc>
        <w:tc>
          <w:tcPr>
            <w:tcW w:w="1605" w:type="dxa"/>
            <w:vAlign w:val="center"/>
          </w:tcPr>
          <w:p w14:paraId="7780B9A4" w14:textId="0C338921" w:rsidR="00971ED7" w:rsidRDefault="00556697" w:rsidP="00E950B1">
            <w:pPr>
              <w:pStyle w:val="T2"/>
              <w:spacing w:after="0"/>
              <w:ind w:left="0" w:right="0"/>
              <w:jc w:val="left"/>
              <w:rPr>
                <w:b w:val="0"/>
                <w:sz w:val="20"/>
              </w:rPr>
            </w:pPr>
            <w:r>
              <w:rPr>
                <w:b w:val="0"/>
                <w:sz w:val="20"/>
              </w:rPr>
              <w:t>Intel</w:t>
            </w:r>
          </w:p>
        </w:tc>
        <w:tc>
          <w:tcPr>
            <w:tcW w:w="2814" w:type="dxa"/>
            <w:vAlign w:val="center"/>
          </w:tcPr>
          <w:p w14:paraId="205EB60D" w14:textId="77777777" w:rsidR="00971ED7" w:rsidRPr="00910FE7" w:rsidRDefault="00971ED7" w:rsidP="00971ED7">
            <w:pPr>
              <w:pStyle w:val="T2"/>
              <w:spacing w:after="0"/>
              <w:ind w:left="0" w:right="0"/>
              <w:rPr>
                <w:b w:val="0"/>
                <w:bCs/>
                <w:sz w:val="20"/>
                <w:lang w:val="it-IT"/>
              </w:rPr>
            </w:pPr>
          </w:p>
        </w:tc>
        <w:tc>
          <w:tcPr>
            <w:tcW w:w="1124" w:type="dxa"/>
            <w:vAlign w:val="center"/>
          </w:tcPr>
          <w:p w14:paraId="6C7AD2BB" w14:textId="77777777" w:rsidR="00971ED7" w:rsidRPr="00BE00EF" w:rsidRDefault="00971ED7" w:rsidP="00971ED7">
            <w:pPr>
              <w:pStyle w:val="T2"/>
              <w:spacing w:after="0"/>
              <w:ind w:left="0" w:right="0"/>
              <w:rPr>
                <w:b w:val="0"/>
                <w:sz w:val="18"/>
                <w:szCs w:val="18"/>
              </w:rPr>
            </w:pPr>
          </w:p>
        </w:tc>
        <w:tc>
          <w:tcPr>
            <w:tcW w:w="2238" w:type="dxa"/>
            <w:vAlign w:val="center"/>
          </w:tcPr>
          <w:p w14:paraId="3EF3511C" w14:textId="433411EF" w:rsidR="00971ED7" w:rsidRDefault="00556697" w:rsidP="00556697">
            <w:pPr>
              <w:pStyle w:val="T2"/>
              <w:spacing w:after="0"/>
              <w:ind w:left="0" w:right="0"/>
              <w:jc w:val="left"/>
              <w:rPr>
                <w:b w:val="0"/>
                <w:sz w:val="16"/>
                <w:lang w:val="en-US"/>
              </w:rPr>
            </w:pPr>
            <w:r w:rsidRPr="00556697">
              <w:rPr>
                <w:b w:val="0"/>
                <w:sz w:val="16"/>
                <w:lang w:val="en-US"/>
              </w:rPr>
              <w:t>po-kai.huang@intel.com</w:t>
            </w:r>
          </w:p>
        </w:tc>
      </w:tr>
    </w:tbl>
    <w:p w14:paraId="6925C43C" w14:textId="12581E8A" w:rsidR="00CA09B2" w:rsidRDefault="00BC0C11">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61091F12" wp14:editId="7278761D">
                <wp:simplePos x="0" y="0"/>
                <wp:positionH relativeFrom="column">
                  <wp:posOffset>-62865</wp:posOffset>
                </wp:positionH>
                <wp:positionV relativeFrom="paragraph">
                  <wp:posOffset>205740</wp:posOffset>
                </wp:positionV>
                <wp:extent cx="5943600" cy="410972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109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627013" w14:textId="77777777" w:rsidR="002918A9" w:rsidRPr="00AF318A" w:rsidRDefault="002918A9" w:rsidP="00AF318A">
                            <w:pPr>
                              <w:jc w:val="center"/>
                              <w:rPr>
                                <w:b/>
                              </w:rPr>
                            </w:pPr>
                            <w:r w:rsidRPr="00AF318A">
                              <w:rPr>
                                <w:b/>
                              </w:rPr>
                              <w:t>Abstract</w:t>
                            </w:r>
                          </w:p>
                          <w:p w14:paraId="0B72849D" w14:textId="77777777" w:rsidR="002918A9" w:rsidRDefault="002918A9" w:rsidP="00720681"/>
                          <w:p w14:paraId="43562A51" w14:textId="63EDCA23" w:rsidR="002918A9" w:rsidRDefault="002918A9" w:rsidP="00DA2CE7">
                            <w:r>
                              <w:t>This document contains the report of the IEEE P802.11be D4.0 Mandatory Draft Review.</w:t>
                            </w:r>
                          </w:p>
                          <w:p w14:paraId="5BA23081" w14:textId="77777777" w:rsidR="002918A9" w:rsidRDefault="002918A9" w:rsidP="00DA2CE7"/>
                          <w:p w14:paraId="7F4BC4A4" w14:textId="29AABEB2" w:rsidR="002918A9" w:rsidRDefault="002918A9" w:rsidP="007F589E">
                            <w:r>
                              <w:t>r0: section headings.</w:t>
                            </w:r>
                          </w:p>
                          <w:p w14:paraId="43B0BA85" w14:textId="7FC1F07F" w:rsidR="002918A9" w:rsidRDefault="002918A9" w:rsidP="007F589E">
                            <w:r>
                              <w:t xml:space="preserve">r1: added findings from Ming and Graham.  </w:t>
                            </w:r>
                          </w:p>
                          <w:p w14:paraId="08E6B2EF" w14:textId="4681B336" w:rsidR="002918A9" w:rsidRPr="0018743A" w:rsidRDefault="002918A9" w:rsidP="0012606D">
                            <w:pPr>
                              <w:rPr>
                                <w:rFonts w:ascii="Batang" w:eastAsia="Batang" w:hAnsi="Batang" w:cs="Batang"/>
                                <w:lang w:eastAsia="ko-KR"/>
                              </w:rPr>
                            </w:pPr>
                            <w:r>
                              <w:t>r2: added findings from Po-Kai.</w:t>
                            </w:r>
                          </w:p>
                          <w:p w14:paraId="458C3837" w14:textId="726F5458" w:rsidR="002918A9" w:rsidRPr="0018743A" w:rsidRDefault="002918A9" w:rsidP="00CA3955">
                            <w:pPr>
                              <w:rPr>
                                <w:rFonts w:ascii="Batang" w:eastAsia="Batang" w:hAnsi="Batang" w:cs="Batang"/>
                                <w:lang w:eastAsia="ko-KR"/>
                              </w:rPr>
                            </w:pPr>
                            <w:r>
                              <w:t>r3: added findings from Carol.</w:t>
                            </w:r>
                          </w:p>
                          <w:p w14:paraId="7C0F40D0" w14:textId="1AEB73F8" w:rsidR="002918A9" w:rsidRPr="0018743A" w:rsidRDefault="002918A9" w:rsidP="008A626E">
                            <w:pPr>
                              <w:rPr>
                                <w:rFonts w:ascii="Batang" w:eastAsia="Batang" w:hAnsi="Batang" w:cs="Batang"/>
                                <w:lang w:eastAsia="ko-KR"/>
                              </w:rPr>
                            </w:pPr>
                            <w:r>
                              <w:t xml:space="preserve">r4: added findings from </w:t>
                            </w:r>
                            <w:r w:rsidRPr="008A626E">
                              <w:t>Atsushi</w:t>
                            </w:r>
                            <w:r>
                              <w:t xml:space="preserve"> and Stephen.</w:t>
                            </w:r>
                          </w:p>
                          <w:p w14:paraId="628C0479" w14:textId="2EB09985" w:rsidR="002918A9" w:rsidRPr="0018743A" w:rsidRDefault="002918A9" w:rsidP="00E12BFE">
                            <w:pPr>
                              <w:rPr>
                                <w:rFonts w:ascii="Batang" w:eastAsia="Batang" w:hAnsi="Batang" w:cs="Batang"/>
                                <w:lang w:eastAsia="ko-KR"/>
                              </w:rPr>
                            </w:pPr>
                            <w:r>
                              <w:t>r5: added findings from Youhan.</w:t>
                            </w:r>
                          </w:p>
                          <w:p w14:paraId="2778E7EC" w14:textId="3C17D389" w:rsidR="002918A9" w:rsidRPr="0018743A" w:rsidRDefault="002918A9" w:rsidP="00E267DF">
                            <w:pPr>
                              <w:rPr>
                                <w:rFonts w:ascii="Batang" w:eastAsia="Batang" w:hAnsi="Batang" w:cs="Batang"/>
                                <w:lang w:eastAsia="ko-KR"/>
                              </w:rPr>
                            </w:pPr>
                            <w:r>
                              <w:t>r6: added findings from Emily.</w:t>
                            </w:r>
                          </w:p>
                          <w:p w14:paraId="0B6B528C" w14:textId="7D037676" w:rsidR="002918A9" w:rsidRPr="0018743A" w:rsidRDefault="002918A9" w:rsidP="00DF12E7">
                            <w:pPr>
                              <w:rPr>
                                <w:rFonts w:ascii="Batang" w:eastAsia="Batang" w:hAnsi="Batang" w:cs="Batang"/>
                                <w:lang w:eastAsia="ko-KR"/>
                              </w:rPr>
                            </w:pPr>
                            <w:r>
                              <w:t>r7: added findings from Claudio, Ross, Robert, and Alfred.</w:t>
                            </w:r>
                          </w:p>
                          <w:p w14:paraId="4F2007F5" w14:textId="77777777" w:rsidR="002918A9" w:rsidRDefault="002918A9" w:rsidP="00420B0E">
                            <w:r>
                              <w:t>r8: added findings from Rubayet</w:t>
                            </w:r>
                          </w:p>
                          <w:p w14:paraId="55646EDE" w14:textId="32F41677" w:rsidR="002918A9" w:rsidRDefault="002918A9" w:rsidP="00420B0E">
                            <w:r>
                              <w:t>r9: comments from review during Editors meeting on 2023-09-05 (track changes on).</w:t>
                            </w:r>
                          </w:p>
                          <w:p w14:paraId="590EAA72" w14:textId="788A7D67" w:rsidR="002918A9" w:rsidRDefault="002918A9" w:rsidP="00420B0E">
                            <w:r>
                              <w:t>r10: updates from editors meeting on 2023-09-12 (track changes on)</w:t>
                            </w:r>
                          </w:p>
                          <w:p w14:paraId="084251FD" w14:textId="696D7339" w:rsidR="005512DD" w:rsidRDefault="005512DD" w:rsidP="005512DD">
                            <w:r>
                              <w:t xml:space="preserve">r11: reviewed selected reviews with </w:t>
                            </w:r>
                            <w:proofErr w:type="spellStart"/>
                            <w:r>
                              <w:t>TGbe</w:t>
                            </w:r>
                            <w:proofErr w:type="spellEnd"/>
                            <w:r w:rsidR="00DF6E7C">
                              <w:t xml:space="preserve">: </w:t>
                            </w:r>
                            <w:r>
                              <w:t xml:space="preserve">comments </w:t>
                            </w:r>
                            <w:r w:rsidR="00DF6E7C">
                              <w:t>highlighted in blue mean that they can be accepted; comments highlighted in grey mean that they will not be implemented in the next 11be draft.</w:t>
                            </w:r>
                          </w:p>
                          <w:p w14:paraId="5B1E8E43" w14:textId="7D068338" w:rsidR="005D202B" w:rsidRDefault="005D202B" w:rsidP="005D202B">
                            <w:r>
                              <w:t xml:space="preserve">r12: reviewed selected reviews with </w:t>
                            </w:r>
                            <w:proofErr w:type="spellStart"/>
                            <w:r>
                              <w:t>TGbe</w:t>
                            </w:r>
                            <w:proofErr w:type="spellEnd"/>
                            <w:r>
                              <w:t>: comments highlighted in blue mean that they can be accepted; comments highlighted in grey mean that they will not be implemented in the next 11be draft; added IEEE SA editorial team’s MEC result.</w:t>
                            </w:r>
                          </w:p>
                          <w:p w14:paraId="15B819C0" w14:textId="0DBE1AEB" w:rsidR="00722EF7" w:rsidRDefault="00722EF7" w:rsidP="00722EF7">
                            <w:r>
                              <w:t xml:space="preserve">r13: added findings from </w:t>
                            </w:r>
                            <w:proofErr w:type="gramStart"/>
                            <w:r>
                              <w:t>Joe</w:t>
                            </w:r>
                            <w:proofErr w:type="gramEnd"/>
                          </w:p>
                          <w:p w14:paraId="2DEF6BFC" w14:textId="1FC5B8B8" w:rsidR="005643E3" w:rsidRDefault="005643E3" w:rsidP="00722EF7">
                            <w:r>
                              <w:t>r14: updates from November session editors meeting</w:t>
                            </w:r>
                          </w:p>
                          <w:p w14:paraId="61B217A7" w14:textId="77777777" w:rsidR="005512DD" w:rsidRDefault="005512DD" w:rsidP="00420B0E"/>
                          <w:p w14:paraId="587F73C5" w14:textId="03F828E8" w:rsidR="002918A9" w:rsidRPr="0018743A" w:rsidRDefault="002918A9" w:rsidP="00420B0E">
                            <w:pPr>
                              <w:rPr>
                                <w:rFonts w:ascii="Batang" w:eastAsia="Batang" w:hAnsi="Batang" w:cs="Batang"/>
                                <w:lang w:eastAsia="ko-KR"/>
                              </w:rPr>
                            </w:pPr>
                          </w:p>
                          <w:p w14:paraId="7568D713" w14:textId="482A636D" w:rsidR="002918A9" w:rsidRPr="0018743A" w:rsidRDefault="002918A9" w:rsidP="005962C4">
                            <w:pPr>
                              <w:rPr>
                                <w:rFonts w:ascii="Batang" w:eastAsia="Batang" w:hAnsi="Batang" w:cs="Batang"/>
                                <w:lang w:eastAsia="ko-KR"/>
                              </w:rPr>
                            </w:pPr>
                          </w:p>
                          <w:p w14:paraId="4E03AA71" w14:textId="77777777" w:rsidR="002918A9" w:rsidRDefault="002918A9" w:rsidP="007F589E"/>
                          <w:p w14:paraId="0930BB7C" w14:textId="402E44D6" w:rsidR="002918A9" w:rsidRDefault="002918A9" w:rsidP="007F589E"/>
                          <w:p w14:paraId="7C1CCADE" w14:textId="64ECE9F3" w:rsidR="002918A9" w:rsidRDefault="002918A9" w:rsidP="00B01609"/>
                          <w:p w14:paraId="320F60B4" w14:textId="1C30C98A" w:rsidR="002918A9" w:rsidRDefault="002918A9" w:rsidP="00DA2CE7"/>
                          <w:p w14:paraId="0B0B90CF" w14:textId="7E7AA02C" w:rsidR="002918A9" w:rsidRDefault="002918A9" w:rsidP="00DA2CE7"/>
                          <w:p w14:paraId="76194B97" w14:textId="22C5818B" w:rsidR="002918A9" w:rsidRDefault="002918A9" w:rsidP="00DA2CE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091F12"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32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" o:allowincell="f" stroked="f">
                <v:textbox>
                  <w:txbxContent>
                    <w:p w14:paraId="70627013" w14:textId="77777777" w:rsidR="002918A9" w:rsidRPr="00AF318A" w:rsidRDefault="002918A9" w:rsidP="00AF318A">
                      <w:pPr>
                        <w:jc w:val="center"/>
                        <w:rPr>
                          <w:b/>
                        </w:rPr>
                      </w:pPr>
                      <w:r w:rsidRPr="00AF318A">
                        <w:rPr>
                          <w:b/>
                        </w:rPr>
                        <w:t>Abstract</w:t>
                      </w:r>
                    </w:p>
                    <w:p w14:paraId="0B72849D" w14:textId="77777777" w:rsidR="002918A9" w:rsidRDefault="002918A9" w:rsidP="00720681"/>
                    <w:p w14:paraId="43562A51" w14:textId="63EDCA23" w:rsidR="002918A9" w:rsidRDefault="002918A9" w:rsidP="00DA2CE7">
                      <w:r>
                        <w:t>This document contains the report of the IEEE P802.11be D4.0 Mandatory Draft Review.</w:t>
                      </w:r>
                    </w:p>
                    <w:p w14:paraId="5BA23081" w14:textId="77777777" w:rsidR="002918A9" w:rsidRDefault="002918A9" w:rsidP="00DA2CE7"/>
                    <w:p w14:paraId="7F4BC4A4" w14:textId="29AABEB2" w:rsidR="002918A9" w:rsidRDefault="002918A9" w:rsidP="007F589E">
                      <w:r>
                        <w:t>r0: section headings.</w:t>
                      </w:r>
                    </w:p>
                    <w:p w14:paraId="43B0BA85" w14:textId="7FC1F07F" w:rsidR="002918A9" w:rsidRDefault="002918A9" w:rsidP="007F589E">
                      <w:r>
                        <w:t xml:space="preserve">r1: added findings from Ming and Graham.  </w:t>
                      </w:r>
                    </w:p>
                    <w:p w14:paraId="08E6B2EF" w14:textId="4681B336" w:rsidR="002918A9" w:rsidRPr="0018743A" w:rsidRDefault="002918A9" w:rsidP="0012606D">
                      <w:pPr>
                        <w:rPr>
                          <w:rFonts w:ascii="Batang" w:eastAsia="Batang" w:hAnsi="Batang" w:cs="Batang"/>
                          <w:lang w:eastAsia="ko-KR"/>
                        </w:rPr>
                      </w:pPr>
                      <w:r>
                        <w:t>r2: added findings from Po-Kai.</w:t>
                      </w:r>
                    </w:p>
                    <w:p w14:paraId="458C3837" w14:textId="726F5458" w:rsidR="002918A9" w:rsidRPr="0018743A" w:rsidRDefault="002918A9" w:rsidP="00CA3955">
                      <w:pPr>
                        <w:rPr>
                          <w:rFonts w:ascii="Batang" w:eastAsia="Batang" w:hAnsi="Batang" w:cs="Batang"/>
                          <w:lang w:eastAsia="ko-KR"/>
                        </w:rPr>
                      </w:pPr>
                      <w:r>
                        <w:t>r3: added findings from Carol.</w:t>
                      </w:r>
                    </w:p>
                    <w:p w14:paraId="7C0F40D0" w14:textId="1AEB73F8" w:rsidR="002918A9" w:rsidRPr="0018743A" w:rsidRDefault="002918A9" w:rsidP="008A626E">
                      <w:pPr>
                        <w:rPr>
                          <w:rFonts w:ascii="Batang" w:eastAsia="Batang" w:hAnsi="Batang" w:cs="Batang"/>
                          <w:lang w:eastAsia="ko-KR"/>
                        </w:rPr>
                      </w:pPr>
                      <w:r>
                        <w:t xml:space="preserve">r4: added findings from </w:t>
                      </w:r>
                      <w:r w:rsidRPr="008A626E">
                        <w:t>Atsushi</w:t>
                      </w:r>
                      <w:r>
                        <w:t xml:space="preserve"> and Stephen.</w:t>
                      </w:r>
                    </w:p>
                    <w:p w14:paraId="628C0479" w14:textId="2EB09985" w:rsidR="002918A9" w:rsidRPr="0018743A" w:rsidRDefault="002918A9" w:rsidP="00E12BFE">
                      <w:pPr>
                        <w:rPr>
                          <w:rFonts w:ascii="Batang" w:eastAsia="Batang" w:hAnsi="Batang" w:cs="Batang"/>
                          <w:lang w:eastAsia="ko-KR"/>
                        </w:rPr>
                      </w:pPr>
                      <w:r>
                        <w:t>r5: added findings from Youhan.</w:t>
                      </w:r>
                    </w:p>
                    <w:p w14:paraId="2778E7EC" w14:textId="3C17D389" w:rsidR="002918A9" w:rsidRPr="0018743A" w:rsidRDefault="002918A9" w:rsidP="00E267DF">
                      <w:pPr>
                        <w:rPr>
                          <w:rFonts w:ascii="Batang" w:eastAsia="Batang" w:hAnsi="Batang" w:cs="Batang"/>
                          <w:lang w:eastAsia="ko-KR"/>
                        </w:rPr>
                      </w:pPr>
                      <w:r>
                        <w:t>r6: added findings from Emily.</w:t>
                      </w:r>
                    </w:p>
                    <w:p w14:paraId="0B6B528C" w14:textId="7D037676" w:rsidR="002918A9" w:rsidRPr="0018743A" w:rsidRDefault="002918A9" w:rsidP="00DF12E7">
                      <w:pPr>
                        <w:rPr>
                          <w:rFonts w:ascii="Batang" w:eastAsia="Batang" w:hAnsi="Batang" w:cs="Batang"/>
                          <w:lang w:eastAsia="ko-KR"/>
                        </w:rPr>
                      </w:pPr>
                      <w:r>
                        <w:t>r7: added findings from Claudio, Ross, Robert, and Alfred.</w:t>
                      </w:r>
                    </w:p>
                    <w:p w14:paraId="4F2007F5" w14:textId="77777777" w:rsidR="002918A9" w:rsidRDefault="002918A9" w:rsidP="00420B0E">
                      <w:r>
                        <w:t>r8: added findings from Rubayet</w:t>
                      </w:r>
                    </w:p>
                    <w:p w14:paraId="55646EDE" w14:textId="32F41677" w:rsidR="002918A9" w:rsidRDefault="002918A9" w:rsidP="00420B0E">
                      <w:r>
                        <w:t>r9: comments from review during Editors meeting on 2023-09-05 (track changes on).</w:t>
                      </w:r>
                    </w:p>
                    <w:p w14:paraId="590EAA72" w14:textId="788A7D67" w:rsidR="002918A9" w:rsidRDefault="002918A9" w:rsidP="00420B0E">
                      <w:r>
                        <w:t>r10: updates from editors meeting on 2023-09-12 (track changes on)</w:t>
                      </w:r>
                    </w:p>
                    <w:p w14:paraId="084251FD" w14:textId="696D7339" w:rsidR="005512DD" w:rsidRDefault="005512DD" w:rsidP="005512DD">
                      <w:r>
                        <w:t xml:space="preserve">r11: reviewed selected reviews with </w:t>
                      </w:r>
                      <w:proofErr w:type="spellStart"/>
                      <w:r>
                        <w:t>TGbe</w:t>
                      </w:r>
                      <w:proofErr w:type="spellEnd"/>
                      <w:r w:rsidR="00DF6E7C">
                        <w:t xml:space="preserve">: </w:t>
                      </w:r>
                      <w:r>
                        <w:t xml:space="preserve">comments </w:t>
                      </w:r>
                      <w:r w:rsidR="00DF6E7C">
                        <w:t>highlighted in blue mean that they can be accepted; comments highlighted in grey mean that they will not be implemented in the next 11be draft.</w:t>
                      </w:r>
                    </w:p>
                    <w:p w14:paraId="5B1E8E43" w14:textId="7D068338" w:rsidR="005D202B" w:rsidRDefault="005D202B" w:rsidP="005D202B">
                      <w:r>
                        <w:t xml:space="preserve">r12: reviewed selected reviews with </w:t>
                      </w:r>
                      <w:proofErr w:type="spellStart"/>
                      <w:r>
                        <w:t>TGbe</w:t>
                      </w:r>
                      <w:proofErr w:type="spellEnd"/>
                      <w:r>
                        <w:t>: comments highlighted in blue mean that they can be accepted; comments highlighted in grey mean that they will not be implemented in the next 11be draft; added IEEE SA editorial team’s MEC result.</w:t>
                      </w:r>
                    </w:p>
                    <w:p w14:paraId="15B819C0" w14:textId="0DBE1AEB" w:rsidR="00722EF7" w:rsidRDefault="00722EF7" w:rsidP="00722EF7">
                      <w:r>
                        <w:t xml:space="preserve">r13: added findings from </w:t>
                      </w:r>
                      <w:proofErr w:type="gramStart"/>
                      <w:r>
                        <w:t>Joe</w:t>
                      </w:r>
                      <w:proofErr w:type="gramEnd"/>
                    </w:p>
                    <w:p w14:paraId="2DEF6BFC" w14:textId="1FC5B8B8" w:rsidR="005643E3" w:rsidRDefault="005643E3" w:rsidP="00722EF7">
                      <w:r>
                        <w:t>r14: updates from November session editors meeting</w:t>
                      </w:r>
                    </w:p>
                    <w:p w14:paraId="61B217A7" w14:textId="77777777" w:rsidR="005512DD" w:rsidRDefault="005512DD" w:rsidP="00420B0E"/>
                    <w:p w14:paraId="587F73C5" w14:textId="03F828E8" w:rsidR="002918A9" w:rsidRPr="0018743A" w:rsidRDefault="002918A9" w:rsidP="00420B0E">
                      <w:pPr>
                        <w:rPr>
                          <w:rFonts w:ascii="Batang" w:eastAsia="Batang" w:hAnsi="Batang" w:cs="Batang"/>
                          <w:lang w:eastAsia="ko-KR"/>
                        </w:rPr>
                      </w:pPr>
                    </w:p>
                    <w:p w14:paraId="7568D713" w14:textId="482A636D" w:rsidR="002918A9" w:rsidRPr="0018743A" w:rsidRDefault="002918A9" w:rsidP="005962C4">
                      <w:pPr>
                        <w:rPr>
                          <w:rFonts w:ascii="Batang" w:eastAsia="Batang" w:hAnsi="Batang" w:cs="Batang"/>
                          <w:lang w:eastAsia="ko-KR"/>
                        </w:rPr>
                      </w:pPr>
                    </w:p>
                    <w:p w14:paraId="4E03AA71" w14:textId="77777777" w:rsidR="002918A9" w:rsidRDefault="002918A9" w:rsidP="007F589E"/>
                    <w:p w14:paraId="0930BB7C" w14:textId="402E44D6" w:rsidR="002918A9" w:rsidRDefault="002918A9" w:rsidP="007F589E"/>
                    <w:p w14:paraId="7C1CCADE" w14:textId="64ECE9F3" w:rsidR="002918A9" w:rsidRDefault="002918A9" w:rsidP="00B01609"/>
                    <w:p w14:paraId="320F60B4" w14:textId="1C30C98A" w:rsidR="002918A9" w:rsidRDefault="002918A9" w:rsidP="00DA2CE7"/>
                    <w:p w14:paraId="0B0B90CF" w14:textId="7E7AA02C" w:rsidR="002918A9" w:rsidRDefault="002918A9" w:rsidP="00DA2CE7"/>
                    <w:p w14:paraId="76194B97" w14:textId="22C5818B" w:rsidR="002918A9" w:rsidRDefault="002918A9" w:rsidP="00DA2CE7"/>
                  </w:txbxContent>
                </v:textbox>
              </v:shape>
            </w:pict>
          </mc:Fallback>
        </mc:AlternateContent>
      </w:r>
    </w:p>
    <w:p w14:paraId="68E63080" w14:textId="77777777" w:rsidR="000A0AEC" w:rsidRDefault="00CA09B2" w:rsidP="00C529CA">
      <w:pPr>
        <w:pStyle w:val="Heading1"/>
      </w:pPr>
      <w:r>
        <w:br w:type="page"/>
      </w:r>
      <w:r w:rsidR="00C529CA">
        <w:lastRenderedPageBreak/>
        <w:t>Introduction</w:t>
      </w:r>
    </w:p>
    <w:p w14:paraId="61DF7E42" w14:textId="77777777" w:rsidR="00C529CA" w:rsidRDefault="00C529CA" w:rsidP="00C529CA">
      <w:pPr>
        <w:pStyle w:val="Heading2"/>
      </w:pPr>
      <w:r>
        <w:t>Purpose of this document</w:t>
      </w:r>
    </w:p>
    <w:p w14:paraId="55FB890F" w14:textId="77777777" w:rsidR="00C529CA" w:rsidRDefault="00C529CA" w:rsidP="00C529CA"/>
    <w:p w14:paraId="2DC5F18C" w14:textId="3F2EE512" w:rsidR="00C529CA" w:rsidRDefault="00C529CA" w:rsidP="00E950B1">
      <w:pPr>
        <w:jc w:val="both"/>
      </w:pPr>
      <w:r>
        <w:t>This document is the report from the group of volunteers that participated in the P8</w:t>
      </w:r>
      <w:r w:rsidR="00E950B1">
        <w:t>02.11be</w:t>
      </w:r>
      <w:r w:rsidR="00AE1F2E">
        <w:t>/D</w:t>
      </w:r>
      <w:r w:rsidR="00E950B1">
        <w:t>4</w:t>
      </w:r>
      <w:r w:rsidR="00B01609">
        <w:t>.0</w:t>
      </w:r>
      <w:r>
        <w:t xml:space="preserve"> mandatory draft review.</w:t>
      </w:r>
    </w:p>
    <w:p w14:paraId="1DD04D52" w14:textId="77777777" w:rsidR="00C529CA" w:rsidRDefault="00C529CA" w:rsidP="00E950B1">
      <w:pPr>
        <w:jc w:val="both"/>
      </w:pPr>
    </w:p>
    <w:p w14:paraId="5B3304E0" w14:textId="4D554E4A" w:rsidR="00C529CA" w:rsidRDefault="00C529CA" w:rsidP="00E950B1">
      <w:pPr>
        <w:jc w:val="both"/>
      </w:pPr>
      <w:r>
        <w:t xml:space="preserve">This document contains recommendations for changes to </w:t>
      </w:r>
      <w:r w:rsidR="00081812">
        <w:t>the P802.11</w:t>
      </w:r>
      <w:r w:rsidR="00E950B1">
        <w:t>be</w:t>
      </w:r>
      <w:r w:rsidR="00081812">
        <w:t xml:space="preserve"> draft </w:t>
      </w:r>
      <w:r>
        <w:t xml:space="preserve">to bring it into </w:t>
      </w:r>
      <w:r w:rsidR="00000756">
        <w:t>improved compliance to</w:t>
      </w:r>
      <w:r>
        <w:t xml:space="preserve"> IEEE-SA and WG11 style.</w:t>
      </w:r>
    </w:p>
    <w:p w14:paraId="4F4EE728" w14:textId="77777777" w:rsidR="00C529CA" w:rsidRDefault="00C529CA" w:rsidP="00E950B1">
      <w:pPr>
        <w:jc w:val="both"/>
      </w:pPr>
    </w:p>
    <w:p w14:paraId="2106C4F2" w14:textId="788CE661" w:rsidR="00C529CA" w:rsidRPr="00C529CA" w:rsidRDefault="00AE1F2E" w:rsidP="00E950B1">
      <w:pPr>
        <w:jc w:val="both"/>
      </w:pPr>
      <w:r>
        <w:t>Th</w:t>
      </w:r>
      <w:r w:rsidR="00C529CA">
        <w:t xml:space="preserve">e recommended changes need to be </w:t>
      </w:r>
      <w:r w:rsidR="00000756">
        <w:t xml:space="preserve">reviewed by </w:t>
      </w:r>
      <w:proofErr w:type="spellStart"/>
      <w:r w:rsidR="00000756">
        <w:t>TG</w:t>
      </w:r>
      <w:r w:rsidR="00971ED7">
        <w:t>me</w:t>
      </w:r>
      <w:proofErr w:type="spellEnd"/>
      <w:r w:rsidR="00000756">
        <w:t xml:space="preserve"> and approved, </w:t>
      </w:r>
      <w:r w:rsidR="00C529CA">
        <w:t xml:space="preserve">or ownership of the issues taken by </w:t>
      </w:r>
      <w:proofErr w:type="spellStart"/>
      <w:r w:rsidR="00C529CA">
        <w:t>TG</w:t>
      </w:r>
      <w:r w:rsidR="00971ED7">
        <w:t>me</w:t>
      </w:r>
      <w:proofErr w:type="spellEnd"/>
      <w:r w:rsidR="00C529CA">
        <w:t>.</w:t>
      </w:r>
    </w:p>
    <w:p w14:paraId="1BBE4278" w14:textId="77777777" w:rsidR="00C529CA" w:rsidRDefault="00C529CA" w:rsidP="00C529CA">
      <w:pPr>
        <w:pStyle w:val="Heading2"/>
      </w:pPr>
      <w:r>
        <w:t>Process</w:t>
      </w:r>
      <w:r w:rsidR="00F62B9C">
        <w:t xml:space="preserve"> / references</w:t>
      </w:r>
    </w:p>
    <w:p w14:paraId="6D08C52A" w14:textId="77777777" w:rsidR="00C529CA" w:rsidRDefault="00C529CA" w:rsidP="00C529CA"/>
    <w:p w14:paraId="0480D8B8" w14:textId="77777777" w:rsidR="00C529CA" w:rsidRDefault="00C529CA" w:rsidP="00C529CA">
      <w:r>
        <w:t>The MDR process is described in:</w:t>
      </w:r>
    </w:p>
    <w:p w14:paraId="5E06B314" w14:textId="1D8C9C43" w:rsidR="00C529CA" w:rsidRDefault="00000000" w:rsidP="008B6F02">
      <w:pPr>
        <w:numPr>
          <w:ilvl w:val="0"/>
          <w:numId w:val="3"/>
        </w:numPr>
      </w:pPr>
      <w:hyperlink r:id="rId11" w:history="1">
        <w:r w:rsidR="00C529CA" w:rsidRPr="00AE5449">
          <w:rPr>
            <w:rStyle w:val="Hyperlink"/>
          </w:rPr>
          <w:t>11-11/615r</w:t>
        </w:r>
        <w:r w:rsidR="00894C66" w:rsidRPr="00AE5449">
          <w:rPr>
            <w:rStyle w:val="Hyperlink"/>
          </w:rPr>
          <w:t>6</w:t>
        </w:r>
      </w:hyperlink>
      <w:r w:rsidR="00C529CA">
        <w:t xml:space="preserve"> – </w:t>
      </w:r>
      <w:r w:rsidR="006944DC" w:rsidRPr="006944DC">
        <w:t>WG802.11 MEC Process</w:t>
      </w:r>
    </w:p>
    <w:p w14:paraId="4210F4DC" w14:textId="77777777" w:rsidR="00C529CA" w:rsidRDefault="00C529CA" w:rsidP="00C529CA"/>
    <w:p w14:paraId="1F8E79A9" w14:textId="77777777" w:rsidR="00C529CA" w:rsidRDefault="00C529CA" w:rsidP="00C529CA">
      <w:r>
        <w:t>And references:</w:t>
      </w:r>
    </w:p>
    <w:p w14:paraId="37DE04CA" w14:textId="5A263912" w:rsidR="00C529CA" w:rsidRDefault="00000000" w:rsidP="008B6F02">
      <w:pPr>
        <w:numPr>
          <w:ilvl w:val="0"/>
          <w:numId w:val="3"/>
        </w:numPr>
      </w:pPr>
      <w:hyperlink r:id="rId12" w:history="1">
        <w:r w:rsidR="009A5F81" w:rsidRPr="00211ABF">
          <w:rPr>
            <w:rStyle w:val="Hyperlink"/>
          </w:rPr>
          <w:t>11-09/1034r</w:t>
        </w:r>
        <w:r w:rsidR="0085124F" w:rsidRPr="00211ABF">
          <w:rPr>
            <w:rStyle w:val="Hyperlink"/>
          </w:rPr>
          <w:t>20</w:t>
        </w:r>
      </w:hyperlink>
      <w:r w:rsidR="00C529CA">
        <w:t xml:space="preserve"> – 802.11 Editorial Style Guide</w:t>
      </w:r>
    </w:p>
    <w:p w14:paraId="5B6A7C4B" w14:textId="77777777" w:rsidR="00C529CA" w:rsidRDefault="00C529CA" w:rsidP="00C529CA"/>
    <w:p w14:paraId="1F2F2AF4" w14:textId="2E5F5F09" w:rsidR="00C529CA" w:rsidRDefault="00C529CA" w:rsidP="00C529CA">
      <w:r>
        <w:t xml:space="preserve">A setup meeting </w:t>
      </w:r>
      <w:r w:rsidR="00971ED7">
        <w:t>will be</w:t>
      </w:r>
      <w:r>
        <w:t xml:space="preserve"> held</w:t>
      </w:r>
      <w:r w:rsidR="00971ED7">
        <w:t xml:space="preserve"> with and </w:t>
      </w:r>
      <w:r>
        <w:t xml:space="preserve">review topics assigned to volunteers.  The </w:t>
      </w:r>
      <w:r w:rsidR="00971ED7">
        <w:t xml:space="preserve">review comments from the </w:t>
      </w:r>
      <w:r>
        <w:t xml:space="preserve">volunteers </w:t>
      </w:r>
      <w:r w:rsidR="00971ED7">
        <w:t xml:space="preserve">will be </w:t>
      </w:r>
      <w:r>
        <w:t>compiled into this document.</w:t>
      </w:r>
    </w:p>
    <w:p w14:paraId="7509C5AA" w14:textId="77777777" w:rsidR="00C529CA" w:rsidRDefault="00C529CA" w:rsidP="00C529CA">
      <w:pPr>
        <w:pStyle w:val="Heading2"/>
      </w:pPr>
      <w:r>
        <w:t>Acknowledgements</w:t>
      </w:r>
    </w:p>
    <w:p w14:paraId="12F10079" w14:textId="77777777" w:rsidR="00C529CA" w:rsidRDefault="00C529CA" w:rsidP="00C529CA"/>
    <w:p w14:paraId="224DC125" w14:textId="1CB58AC5" w:rsidR="00C33362" w:rsidRPr="00C33362" w:rsidRDefault="00C529CA" w:rsidP="000D7251">
      <w:r>
        <w:t xml:space="preserve">The 802.11 technical editor </w:t>
      </w:r>
      <w:r w:rsidR="00CE5708">
        <w:t>(</w:t>
      </w:r>
      <w:r w:rsidR="00AE1F2E">
        <w:t>Robert Stacey</w:t>
      </w:r>
      <w:r w:rsidR="00CE5708">
        <w:t xml:space="preserve">) </w:t>
      </w:r>
      <w:r>
        <w:t>gratefully acknowledge</w:t>
      </w:r>
      <w:r w:rsidR="00971ED7">
        <w:t>s</w:t>
      </w:r>
      <w:r>
        <w:t xml:space="preserve"> the work and contribution of</w:t>
      </w:r>
      <w:r w:rsidR="000D7251">
        <w:t xml:space="preserve"> the members listed in the authors list. It takes a significant amount of effort to review a 1000 page draft.</w:t>
      </w:r>
    </w:p>
    <w:p w14:paraId="716A1BB5" w14:textId="77777777" w:rsidR="00E950B1" w:rsidRDefault="00E950B1">
      <w:pPr>
        <w:rPr>
          <w:rFonts w:ascii="Arial" w:hAnsi="Arial"/>
          <w:b/>
          <w:sz w:val="32"/>
          <w:u w:val="single"/>
        </w:rPr>
      </w:pPr>
      <w:r>
        <w:br w:type="page"/>
      </w:r>
    </w:p>
    <w:p w14:paraId="1BF76EF4" w14:textId="6AD7BC92" w:rsidR="00C529CA" w:rsidRDefault="00C529CA" w:rsidP="00BF614F">
      <w:pPr>
        <w:pStyle w:val="Heading1"/>
      </w:pPr>
      <w:r>
        <w:lastRenderedPageBreak/>
        <w:t>Findings</w:t>
      </w:r>
    </w:p>
    <w:p w14:paraId="7F1A479C" w14:textId="77777777" w:rsidR="00B07608" w:rsidRDefault="00B07608" w:rsidP="00B07608">
      <w:pPr>
        <w:pStyle w:val="Heading2"/>
      </w:pPr>
      <w:r>
        <w:t>Style</w:t>
      </w:r>
    </w:p>
    <w:p w14:paraId="532BC437" w14:textId="6D75C838" w:rsidR="00155172" w:rsidRPr="00D060A3" w:rsidRDefault="00F62B9C" w:rsidP="00155172">
      <w:pPr>
        <w:pStyle w:val="Heading3"/>
        <w:rPr>
          <w:highlight w:val="cyan"/>
        </w:rPr>
      </w:pPr>
      <w:r w:rsidRPr="00D060A3">
        <w:rPr>
          <w:highlight w:val="cyan"/>
        </w:rPr>
        <w:t xml:space="preserve">Style </w:t>
      </w:r>
      <w:r w:rsidR="00490A6D" w:rsidRPr="00D060A3">
        <w:rPr>
          <w:highlight w:val="cyan"/>
        </w:rPr>
        <w:t>Gude 2.1 – Frames</w:t>
      </w:r>
    </w:p>
    <w:p w14:paraId="124649EE" w14:textId="62C371FF" w:rsidR="0040451E" w:rsidRPr="00D060A3" w:rsidRDefault="0040451E" w:rsidP="00E950B1">
      <w:pPr>
        <w:pStyle w:val="Heading4"/>
        <w:rPr>
          <w:highlight w:val="cyan"/>
        </w:rPr>
      </w:pPr>
      <w:r w:rsidRPr="00D060A3">
        <w:rPr>
          <w:highlight w:val="cyan"/>
        </w:rPr>
        <w:t xml:space="preserve">Style Guide 2.1.1 </w:t>
      </w:r>
      <w:r w:rsidR="00C12417" w:rsidRPr="00D060A3">
        <w:rPr>
          <w:highlight w:val="cyan"/>
        </w:rPr>
        <w:t>– Frame Format Figures</w:t>
      </w:r>
    </w:p>
    <w:p w14:paraId="02E77DD4" w14:textId="77777777" w:rsidR="00E950B1" w:rsidRDefault="00E950B1" w:rsidP="00E950B1">
      <w:r w:rsidRPr="00D060A3">
        <w:rPr>
          <w:highlight w:val="cyan"/>
        </w:rPr>
        <w:t>Emily Qi</w:t>
      </w:r>
    </w:p>
    <w:p w14:paraId="2354887B" w14:textId="77777777" w:rsidR="00C12417" w:rsidRDefault="00C12417" w:rsidP="00C12417"/>
    <w:p w14:paraId="181E39AC" w14:textId="0C638F1A" w:rsidR="00217190" w:rsidRDefault="00217190" w:rsidP="00217190">
      <w:pPr>
        <w:tabs>
          <w:tab w:val="left" w:pos="540"/>
        </w:tabs>
        <w:jc w:val="both"/>
      </w:pPr>
      <w:r w:rsidRPr="00BF25C4">
        <w:rPr>
          <w:highlight w:val="cyan"/>
        </w:rPr>
        <w:t>[01]</w:t>
      </w:r>
      <w:r w:rsidRPr="00BF25C4">
        <w:rPr>
          <w:highlight w:val="cyan"/>
        </w:rPr>
        <w:tab/>
        <w:t xml:space="preserve">136.11: change “MSI/Partial PPDU Parameters subfield when the Unsolicited MFB </w:t>
      </w:r>
      <w:r w:rsidRPr="00BF25C4">
        <w:rPr>
          <w:highlight w:val="cyan"/>
        </w:rPr>
        <w:tab/>
        <w:t xml:space="preserve">subfield is 1” to “MSI/Partial PPDU Parameters subfield format when the Unsolicited MFB </w:t>
      </w:r>
      <w:r w:rsidRPr="00BF25C4">
        <w:rPr>
          <w:highlight w:val="cyan"/>
        </w:rPr>
        <w:tab/>
        <w:t>subfield is 1”</w:t>
      </w:r>
      <w:r>
        <w:t xml:space="preserve"> </w:t>
      </w:r>
    </w:p>
    <w:p w14:paraId="5F515817" w14:textId="371B3C94" w:rsidR="00F52576" w:rsidRDefault="00D060A3" w:rsidP="00217190">
      <w:pPr>
        <w:tabs>
          <w:tab w:val="left" w:pos="540"/>
        </w:tabs>
        <w:jc w:val="both"/>
      </w:pPr>
      <w:r>
        <w:rPr>
          <w:highlight w:val="cyan"/>
        </w:rPr>
        <w:tab/>
      </w:r>
      <w:r w:rsidR="00F52576" w:rsidRPr="001C3240">
        <w:rPr>
          <w:highlight w:val="cyan"/>
        </w:rPr>
        <w:t>[</w:t>
      </w:r>
      <w:proofErr w:type="spellStart"/>
      <w:r w:rsidR="00F52576" w:rsidRPr="001C3240">
        <w:rPr>
          <w:highlight w:val="cyan"/>
        </w:rPr>
        <w:t>TGbe</w:t>
      </w:r>
      <w:proofErr w:type="spellEnd"/>
      <w:r w:rsidR="00F52576" w:rsidRPr="001C3240">
        <w:rPr>
          <w:highlight w:val="cyan"/>
        </w:rPr>
        <w:t xml:space="preserve"> Editor: To implement in D5.0]</w:t>
      </w:r>
      <w:r w:rsidR="00F52576">
        <w:t xml:space="preserve">  </w:t>
      </w:r>
    </w:p>
    <w:p w14:paraId="5A973FF8" w14:textId="62758B9F" w:rsidR="00217190" w:rsidRDefault="00217190" w:rsidP="00217190">
      <w:pPr>
        <w:tabs>
          <w:tab w:val="left" w:pos="540"/>
        </w:tabs>
        <w:jc w:val="both"/>
      </w:pPr>
      <w:r w:rsidRPr="00BF25C4">
        <w:rPr>
          <w:highlight w:val="cyan"/>
        </w:rPr>
        <w:t>[02]</w:t>
      </w:r>
      <w:r w:rsidRPr="00BF25C4">
        <w:rPr>
          <w:highlight w:val="cyan"/>
        </w:rPr>
        <w:tab/>
        <w:t xml:space="preserve">137.1: please align table 9-34 with the same table in </w:t>
      </w:r>
      <w:proofErr w:type="spellStart"/>
      <w:r w:rsidRPr="00BF25C4">
        <w:rPr>
          <w:highlight w:val="cyan"/>
        </w:rPr>
        <w:t>REVme</w:t>
      </w:r>
      <w:proofErr w:type="spellEnd"/>
      <w:r w:rsidRPr="00BF25C4">
        <w:rPr>
          <w:highlight w:val="cyan"/>
        </w:rPr>
        <w:t xml:space="preserve"> D4.0.</w:t>
      </w:r>
      <w:r>
        <w:t xml:space="preserve"> </w:t>
      </w:r>
    </w:p>
    <w:p w14:paraId="2DFC284A" w14:textId="2AEFD987" w:rsidR="00F52576" w:rsidRPr="00C57231" w:rsidRDefault="00D060A3" w:rsidP="00217190">
      <w:pPr>
        <w:tabs>
          <w:tab w:val="left" w:pos="540"/>
        </w:tabs>
        <w:jc w:val="both"/>
        <w:rPr>
          <w:highlight w:val="cyan"/>
        </w:rPr>
      </w:pPr>
      <w:r>
        <w:rPr>
          <w:highlight w:val="cyan"/>
        </w:rPr>
        <w:tab/>
      </w:r>
      <w:r w:rsidR="00F52576" w:rsidRPr="00C57231">
        <w:rPr>
          <w:highlight w:val="cyan"/>
        </w:rPr>
        <w:t>[</w:t>
      </w:r>
      <w:proofErr w:type="spellStart"/>
      <w:r w:rsidR="00F52576" w:rsidRPr="00C57231">
        <w:rPr>
          <w:highlight w:val="cyan"/>
        </w:rPr>
        <w:t>TGbe</w:t>
      </w:r>
      <w:proofErr w:type="spellEnd"/>
      <w:r w:rsidR="00F52576" w:rsidRPr="00C57231">
        <w:rPr>
          <w:highlight w:val="cyan"/>
        </w:rPr>
        <w:t xml:space="preserve"> Editor: To implement in a future draft to align the contents with the baseline]  </w:t>
      </w:r>
    </w:p>
    <w:p w14:paraId="777DE7AE" w14:textId="3466FD9C" w:rsidR="00217190" w:rsidRPr="00C57231" w:rsidRDefault="00217190" w:rsidP="00217190">
      <w:pPr>
        <w:tabs>
          <w:tab w:val="left" w:pos="540"/>
        </w:tabs>
        <w:jc w:val="both"/>
        <w:rPr>
          <w:highlight w:val="cyan"/>
        </w:rPr>
      </w:pPr>
      <w:r w:rsidRPr="00C57231">
        <w:rPr>
          <w:highlight w:val="cyan"/>
        </w:rPr>
        <w:t>[03]</w:t>
      </w:r>
      <w:r w:rsidRPr="00C57231">
        <w:rPr>
          <w:highlight w:val="cyan"/>
        </w:rPr>
        <w:tab/>
        <w:t>147.25: “The STA Info List field contains one or more, n, STA Info fields.”  Please add X-</w:t>
      </w:r>
      <w:r w:rsidRPr="00C57231">
        <w:rPr>
          <w:highlight w:val="cyan"/>
        </w:rPr>
        <w:tab/>
        <w:t xml:space="preserve">ref for the STA Info field. </w:t>
      </w:r>
    </w:p>
    <w:p w14:paraId="35BA31CF" w14:textId="4E78C8C3" w:rsidR="00F52576" w:rsidRPr="00C57231" w:rsidRDefault="00D060A3" w:rsidP="00217190">
      <w:pPr>
        <w:tabs>
          <w:tab w:val="left" w:pos="540"/>
        </w:tabs>
        <w:jc w:val="both"/>
        <w:rPr>
          <w:highlight w:val="cyan"/>
        </w:rPr>
      </w:pPr>
      <w:r>
        <w:rPr>
          <w:highlight w:val="cyan"/>
        </w:rPr>
        <w:tab/>
      </w:r>
      <w:r w:rsidR="00F52576" w:rsidRPr="00C57231">
        <w:rPr>
          <w:highlight w:val="cyan"/>
        </w:rPr>
        <w:t>[</w:t>
      </w:r>
      <w:proofErr w:type="spellStart"/>
      <w:r w:rsidR="00F52576" w:rsidRPr="00C57231">
        <w:rPr>
          <w:highlight w:val="cyan"/>
        </w:rPr>
        <w:t>TGbe</w:t>
      </w:r>
      <w:proofErr w:type="spellEnd"/>
      <w:r w:rsidR="00F52576" w:rsidRPr="00C57231">
        <w:rPr>
          <w:highlight w:val="cyan"/>
        </w:rPr>
        <w:t xml:space="preserve"> Editor: To implement in D5.0]  </w:t>
      </w:r>
    </w:p>
    <w:p w14:paraId="342DEF34" w14:textId="3B7B35A6" w:rsidR="00217190" w:rsidRPr="00C57231" w:rsidRDefault="00217190" w:rsidP="00217190">
      <w:pPr>
        <w:tabs>
          <w:tab w:val="left" w:pos="540"/>
        </w:tabs>
        <w:jc w:val="both"/>
        <w:rPr>
          <w:highlight w:val="cyan"/>
        </w:rPr>
      </w:pPr>
      <w:r w:rsidRPr="00C57231">
        <w:rPr>
          <w:highlight w:val="cyan"/>
        </w:rPr>
        <w:t>[04]</w:t>
      </w:r>
      <w:r w:rsidRPr="00C57231">
        <w:rPr>
          <w:highlight w:val="cyan"/>
        </w:rPr>
        <w:tab/>
        <w:t xml:space="preserve">165.19: Bit number shall be starting with B0, not B25. </w:t>
      </w:r>
      <w:r w:rsidR="00794153" w:rsidRPr="00C57231">
        <w:rPr>
          <w:highlight w:val="cyan"/>
        </w:rPr>
        <w:t xml:space="preserve">Update references to bit fields, first </w:t>
      </w:r>
      <w:r w:rsidR="00D060A3">
        <w:rPr>
          <w:highlight w:val="cyan"/>
        </w:rPr>
        <w:tab/>
      </w:r>
      <w:ins w:id="0" w:author="Stacey, Robert" w:date="2023-09-05T09:30:00Z">
        <w:r w:rsidR="00794153" w:rsidRPr="00C57231">
          <w:rPr>
            <w:highlight w:val="cyan"/>
          </w:rPr>
          <w:t>column of Table 9-45h (NOT second</w:t>
        </w:r>
      </w:ins>
      <w:ins w:id="1" w:author="Stacey, Robert" w:date="2023-09-05T09:31:00Z">
        <w:r w:rsidR="00794153" w:rsidRPr="00C57231">
          <w:rPr>
            <w:highlight w:val="cyan"/>
          </w:rPr>
          <w:t xml:space="preserve"> column)</w:t>
        </w:r>
      </w:ins>
      <w:ins w:id="2" w:author="Stacey, Robert" w:date="2023-09-05T09:29:00Z">
        <w:r w:rsidR="00794153" w:rsidRPr="00C57231">
          <w:rPr>
            <w:highlight w:val="cyan"/>
          </w:rPr>
          <w:t>.</w:t>
        </w:r>
      </w:ins>
    </w:p>
    <w:p w14:paraId="3D216F03" w14:textId="0ABACDF0" w:rsidR="00F52576" w:rsidRPr="00C57231" w:rsidRDefault="00D060A3" w:rsidP="00217190">
      <w:pPr>
        <w:tabs>
          <w:tab w:val="left" w:pos="540"/>
        </w:tabs>
        <w:jc w:val="both"/>
        <w:rPr>
          <w:highlight w:val="cyan"/>
        </w:rPr>
      </w:pPr>
      <w:r>
        <w:rPr>
          <w:highlight w:val="cyan"/>
        </w:rPr>
        <w:tab/>
      </w:r>
      <w:r w:rsidR="00F52576" w:rsidRPr="00C57231">
        <w:rPr>
          <w:highlight w:val="cyan"/>
        </w:rPr>
        <w:t>[</w:t>
      </w:r>
      <w:proofErr w:type="spellStart"/>
      <w:r w:rsidR="00F52576" w:rsidRPr="00C57231">
        <w:rPr>
          <w:highlight w:val="cyan"/>
        </w:rPr>
        <w:t>TGbe</w:t>
      </w:r>
      <w:proofErr w:type="spellEnd"/>
      <w:r w:rsidR="00F52576" w:rsidRPr="00C57231">
        <w:rPr>
          <w:highlight w:val="cyan"/>
        </w:rPr>
        <w:t xml:space="preserve"> Editor: To implement in D5.0]  </w:t>
      </w:r>
    </w:p>
    <w:p w14:paraId="613E746E" w14:textId="01B7C737" w:rsidR="00217190" w:rsidRPr="00C57231" w:rsidRDefault="00217190" w:rsidP="00217190">
      <w:pPr>
        <w:tabs>
          <w:tab w:val="left" w:pos="540"/>
        </w:tabs>
        <w:jc w:val="both"/>
        <w:rPr>
          <w:highlight w:val="cyan"/>
        </w:rPr>
      </w:pPr>
      <w:r w:rsidRPr="00C57231">
        <w:rPr>
          <w:highlight w:val="cyan"/>
        </w:rPr>
        <w:t>[05]</w:t>
      </w:r>
      <w:r w:rsidRPr="00C57231">
        <w:rPr>
          <w:highlight w:val="cyan"/>
        </w:rPr>
        <w:tab/>
        <w:t xml:space="preserve">168.58: Bit number shall be starting with B0, not B26. </w:t>
      </w:r>
      <w:ins w:id="3" w:author="Stacey, Robert" w:date="2023-09-05T09:31:00Z">
        <w:r w:rsidR="00794153" w:rsidRPr="00C57231">
          <w:rPr>
            <w:highlight w:val="cyan"/>
          </w:rPr>
          <w:t>Check for references.</w:t>
        </w:r>
      </w:ins>
    </w:p>
    <w:p w14:paraId="04E92D2F" w14:textId="42B1551C" w:rsidR="00F52576" w:rsidRPr="00C57231" w:rsidRDefault="00D060A3" w:rsidP="00217190">
      <w:pPr>
        <w:tabs>
          <w:tab w:val="left" w:pos="540"/>
        </w:tabs>
        <w:jc w:val="both"/>
        <w:rPr>
          <w:highlight w:val="cyan"/>
        </w:rPr>
      </w:pPr>
      <w:r>
        <w:rPr>
          <w:highlight w:val="cyan"/>
        </w:rPr>
        <w:tab/>
      </w:r>
      <w:r w:rsidR="00F52576" w:rsidRPr="00C57231">
        <w:rPr>
          <w:highlight w:val="cyan"/>
        </w:rPr>
        <w:t>[</w:t>
      </w:r>
      <w:proofErr w:type="spellStart"/>
      <w:r w:rsidR="00F52576" w:rsidRPr="00C57231">
        <w:rPr>
          <w:highlight w:val="cyan"/>
        </w:rPr>
        <w:t>TGbe</w:t>
      </w:r>
      <w:proofErr w:type="spellEnd"/>
      <w:r w:rsidR="00F52576" w:rsidRPr="00C57231">
        <w:rPr>
          <w:highlight w:val="cyan"/>
        </w:rPr>
        <w:t xml:space="preserve"> Editor: To implement in D5.0 only in the figure.  No update on other references </w:t>
      </w:r>
      <w:r>
        <w:rPr>
          <w:highlight w:val="cyan"/>
        </w:rPr>
        <w:tab/>
      </w:r>
      <w:r w:rsidR="00F52576" w:rsidRPr="00C57231">
        <w:rPr>
          <w:highlight w:val="cyan"/>
        </w:rPr>
        <w:t xml:space="preserve">required]  </w:t>
      </w:r>
    </w:p>
    <w:p w14:paraId="3405984C" w14:textId="5973D9D2" w:rsidR="00217190" w:rsidRPr="00C57231" w:rsidRDefault="00217190" w:rsidP="00217190">
      <w:pPr>
        <w:tabs>
          <w:tab w:val="left" w:pos="540"/>
        </w:tabs>
        <w:jc w:val="both"/>
        <w:rPr>
          <w:highlight w:val="cyan"/>
        </w:rPr>
      </w:pPr>
      <w:r w:rsidRPr="00C57231">
        <w:rPr>
          <w:highlight w:val="cyan"/>
        </w:rPr>
        <w:t>[06]</w:t>
      </w:r>
      <w:r w:rsidRPr="00C57231">
        <w:rPr>
          <w:highlight w:val="cyan"/>
        </w:rPr>
        <w:tab/>
        <w:t xml:space="preserve">169.15: Bit number shall be starting with B0, not B26. </w:t>
      </w:r>
      <w:ins w:id="4" w:author="Stacey, Robert" w:date="2023-09-05T09:31:00Z">
        <w:r w:rsidR="00794153" w:rsidRPr="00C57231">
          <w:rPr>
            <w:highlight w:val="cyan"/>
          </w:rPr>
          <w:t>Check for references.</w:t>
        </w:r>
      </w:ins>
    </w:p>
    <w:p w14:paraId="55EFB652" w14:textId="2C3FC683" w:rsidR="00F52576" w:rsidRPr="00C57231" w:rsidRDefault="00D060A3" w:rsidP="00217190">
      <w:pPr>
        <w:tabs>
          <w:tab w:val="left" w:pos="540"/>
        </w:tabs>
        <w:jc w:val="both"/>
        <w:rPr>
          <w:highlight w:val="cyan"/>
        </w:rPr>
      </w:pPr>
      <w:r>
        <w:rPr>
          <w:highlight w:val="cyan"/>
        </w:rPr>
        <w:tab/>
      </w:r>
      <w:r w:rsidR="00F52576" w:rsidRPr="00C57231">
        <w:rPr>
          <w:highlight w:val="cyan"/>
        </w:rPr>
        <w:t>[</w:t>
      </w:r>
      <w:proofErr w:type="spellStart"/>
      <w:r w:rsidR="00F52576" w:rsidRPr="00C57231">
        <w:rPr>
          <w:highlight w:val="cyan"/>
        </w:rPr>
        <w:t>TGbe</w:t>
      </w:r>
      <w:proofErr w:type="spellEnd"/>
      <w:r w:rsidR="00F52576" w:rsidRPr="00C57231">
        <w:rPr>
          <w:highlight w:val="cyan"/>
        </w:rPr>
        <w:t xml:space="preserve"> Editor: To implement in D5.0 only in the figure.  No update on other references </w:t>
      </w:r>
      <w:r>
        <w:rPr>
          <w:highlight w:val="cyan"/>
        </w:rPr>
        <w:tab/>
      </w:r>
      <w:r w:rsidR="00F52576" w:rsidRPr="00C57231">
        <w:rPr>
          <w:highlight w:val="cyan"/>
        </w:rPr>
        <w:t xml:space="preserve">required]  </w:t>
      </w:r>
    </w:p>
    <w:p w14:paraId="55B06A82" w14:textId="2049518C" w:rsidR="00217190" w:rsidRPr="00C57231" w:rsidRDefault="00217190" w:rsidP="00217190">
      <w:pPr>
        <w:tabs>
          <w:tab w:val="left" w:pos="540"/>
        </w:tabs>
        <w:jc w:val="both"/>
        <w:rPr>
          <w:highlight w:val="cyan"/>
        </w:rPr>
      </w:pPr>
      <w:r w:rsidRPr="00C57231">
        <w:rPr>
          <w:highlight w:val="cyan"/>
        </w:rPr>
        <w:t>[07]</w:t>
      </w:r>
      <w:r w:rsidRPr="00C57231">
        <w:rPr>
          <w:highlight w:val="cyan"/>
        </w:rPr>
        <w:tab/>
        <w:t>171.6: table 9-45I doesn’t have a bottom border on page 171, 172, 173, and 174.</w:t>
      </w:r>
    </w:p>
    <w:p w14:paraId="2C83F842" w14:textId="25AF5726" w:rsidR="00F52576" w:rsidRDefault="00D060A3" w:rsidP="00217190">
      <w:pPr>
        <w:tabs>
          <w:tab w:val="left" w:pos="540"/>
        </w:tabs>
        <w:jc w:val="both"/>
      </w:pPr>
      <w:r>
        <w:rPr>
          <w:highlight w:val="cyan"/>
        </w:rPr>
        <w:tab/>
      </w:r>
      <w:r w:rsidR="00F52576" w:rsidRPr="00C57231">
        <w:rPr>
          <w:highlight w:val="cyan"/>
        </w:rPr>
        <w:t>[</w:t>
      </w:r>
      <w:proofErr w:type="spellStart"/>
      <w:r w:rsidR="00F52576" w:rsidRPr="00C57231">
        <w:rPr>
          <w:highlight w:val="cyan"/>
        </w:rPr>
        <w:t>TGbe</w:t>
      </w:r>
      <w:proofErr w:type="spellEnd"/>
      <w:r w:rsidR="00F52576" w:rsidRPr="00C57231">
        <w:rPr>
          <w:highlight w:val="cyan"/>
        </w:rPr>
        <w:t xml:space="preserve"> Editor: To implement in D5.0]</w:t>
      </w:r>
      <w:r w:rsidR="00F52576">
        <w:t xml:space="preserve">  </w:t>
      </w:r>
    </w:p>
    <w:p w14:paraId="6BF2E154" w14:textId="17EF6F11" w:rsidR="00217190" w:rsidRDefault="00217190" w:rsidP="00217190">
      <w:pPr>
        <w:tabs>
          <w:tab w:val="left" w:pos="540"/>
        </w:tabs>
        <w:jc w:val="both"/>
      </w:pPr>
      <w:r w:rsidRPr="00720649">
        <w:rPr>
          <w:highlight w:val="cyan"/>
        </w:rPr>
        <w:t>[08]</w:t>
      </w:r>
      <w:r w:rsidRPr="00720649">
        <w:rPr>
          <w:highlight w:val="cyan"/>
        </w:rPr>
        <w:tab/>
        <w:t xml:space="preserve">178.8: Bit number shall be starting with B0, not B26. </w:t>
      </w:r>
      <w:ins w:id="5" w:author="Stacey, Robert" w:date="2023-09-05T09:32:00Z">
        <w:r w:rsidR="00794153" w:rsidRPr="00720649">
          <w:rPr>
            <w:highlight w:val="cyan"/>
          </w:rPr>
          <w:t>Check for references.</w:t>
        </w:r>
      </w:ins>
    </w:p>
    <w:p w14:paraId="71766408" w14:textId="21599CEC" w:rsidR="00720649" w:rsidRPr="005E5243" w:rsidRDefault="00D060A3" w:rsidP="00217190">
      <w:pPr>
        <w:tabs>
          <w:tab w:val="left" w:pos="540"/>
        </w:tabs>
        <w:jc w:val="both"/>
        <w:rPr>
          <w:highlight w:val="cyan"/>
        </w:rPr>
      </w:pPr>
      <w:r>
        <w:rPr>
          <w:highlight w:val="cyan"/>
        </w:rPr>
        <w:tab/>
      </w:r>
      <w:r w:rsidR="00720649" w:rsidRPr="005E5243">
        <w:rPr>
          <w:highlight w:val="cyan"/>
        </w:rPr>
        <w:t>[</w:t>
      </w:r>
      <w:proofErr w:type="spellStart"/>
      <w:r w:rsidR="00720649" w:rsidRPr="005E5243">
        <w:rPr>
          <w:highlight w:val="cyan"/>
        </w:rPr>
        <w:t>TGbe</w:t>
      </w:r>
      <w:proofErr w:type="spellEnd"/>
      <w:r w:rsidR="00720649" w:rsidRPr="005E5243">
        <w:rPr>
          <w:highlight w:val="cyan"/>
        </w:rPr>
        <w:t xml:space="preserve"> Editor: To implement in D5.0 only in the figure.  No update on other references </w:t>
      </w:r>
      <w:r>
        <w:rPr>
          <w:highlight w:val="cyan"/>
        </w:rPr>
        <w:tab/>
      </w:r>
      <w:r w:rsidR="00720649" w:rsidRPr="005E5243">
        <w:rPr>
          <w:highlight w:val="cyan"/>
        </w:rPr>
        <w:t xml:space="preserve">required]  </w:t>
      </w:r>
    </w:p>
    <w:p w14:paraId="5FBB4721" w14:textId="62EB9CDB" w:rsidR="00217190" w:rsidRPr="005E5243" w:rsidRDefault="00217190" w:rsidP="00217190">
      <w:pPr>
        <w:tabs>
          <w:tab w:val="left" w:pos="540"/>
        </w:tabs>
        <w:jc w:val="both"/>
        <w:rPr>
          <w:highlight w:val="cyan"/>
        </w:rPr>
      </w:pPr>
      <w:r w:rsidRPr="005E5243">
        <w:rPr>
          <w:highlight w:val="cyan"/>
        </w:rPr>
        <w:t>[09]</w:t>
      </w:r>
      <w:r w:rsidRPr="005E5243">
        <w:rPr>
          <w:highlight w:val="cyan"/>
        </w:rPr>
        <w:tab/>
        <w:t xml:space="preserve">193.19: Figure 9-132 doesn’t have the Bit number row (the row starting with “Bits”). </w:t>
      </w:r>
    </w:p>
    <w:p w14:paraId="1D23924B" w14:textId="05E5C947" w:rsidR="00720649" w:rsidRPr="005E5243" w:rsidRDefault="00D060A3" w:rsidP="00217190">
      <w:pPr>
        <w:tabs>
          <w:tab w:val="left" w:pos="540"/>
        </w:tabs>
        <w:jc w:val="both"/>
        <w:rPr>
          <w:highlight w:val="cyan"/>
        </w:rPr>
      </w:pPr>
      <w:r>
        <w:rPr>
          <w:highlight w:val="cyan"/>
        </w:rPr>
        <w:tab/>
      </w:r>
      <w:r w:rsidR="00720649" w:rsidRPr="005E5243">
        <w:rPr>
          <w:highlight w:val="cyan"/>
        </w:rPr>
        <w:t>[</w:t>
      </w:r>
      <w:proofErr w:type="spellStart"/>
      <w:r w:rsidR="00720649" w:rsidRPr="005E5243">
        <w:rPr>
          <w:highlight w:val="cyan"/>
        </w:rPr>
        <w:t>TGbe</w:t>
      </w:r>
      <w:proofErr w:type="spellEnd"/>
      <w:r w:rsidR="00720649" w:rsidRPr="005E5243">
        <w:rPr>
          <w:highlight w:val="cyan"/>
        </w:rPr>
        <w:t xml:space="preserve"> Editor: To implement in D5.0]  </w:t>
      </w:r>
    </w:p>
    <w:p w14:paraId="2EA4A152" w14:textId="46639184" w:rsidR="00217190" w:rsidRPr="005E5243" w:rsidRDefault="00217190" w:rsidP="00217190">
      <w:pPr>
        <w:tabs>
          <w:tab w:val="left" w:pos="540"/>
        </w:tabs>
        <w:jc w:val="both"/>
        <w:rPr>
          <w:highlight w:val="cyan"/>
        </w:rPr>
      </w:pPr>
      <w:r w:rsidRPr="005E5243">
        <w:rPr>
          <w:highlight w:val="cyan"/>
        </w:rPr>
        <w:t>[10]</w:t>
      </w:r>
      <w:r w:rsidRPr="005E5243">
        <w:rPr>
          <w:highlight w:val="cyan"/>
        </w:rPr>
        <w:tab/>
        <w:t xml:space="preserve">257.26, change the figure title to “Presence Bitmap field format of the Probe Request </w:t>
      </w:r>
      <w:r w:rsidRPr="005E5243">
        <w:rPr>
          <w:highlight w:val="cyan"/>
        </w:rPr>
        <w:tab/>
        <w:t xml:space="preserve">Multi-Link element </w:t>
      </w:r>
      <w:r w:rsidRPr="006D0D02">
        <w:rPr>
          <w:strike/>
          <w:highlight w:val="cyan"/>
        </w:rPr>
        <w:t>format</w:t>
      </w:r>
      <w:r w:rsidRPr="005E5243">
        <w:rPr>
          <w:highlight w:val="cyan"/>
        </w:rPr>
        <w:t>”</w:t>
      </w:r>
    </w:p>
    <w:p w14:paraId="29EC7AFD" w14:textId="5B675D77" w:rsidR="005E5243" w:rsidRPr="005E5243" w:rsidRDefault="00D060A3" w:rsidP="00217190">
      <w:pPr>
        <w:tabs>
          <w:tab w:val="left" w:pos="540"/>
        </w:tabs>
        <w:jc w:val="both"/>
        <w:rPr>
          <w:highlight w:val="cyan"/>
        </w:rPr>
      </w:pPr>
      <w:r>
        <w:rPr>
          <w:highlight w:val="cyan"/>
        </w:rPr>
        <w:tab/>
      </w:r>
      <w:r w:rsidR="005E5243" w:rsidRPr="005E5243">
        <w:rPr>
          <w:highlight w:val="cyan"/>
        </w:rPr>
        <w:t>[</w:t>
      </w:r>
      <w:proofErr w:type="spellStart"/>
      <w:r w:rsidR="005E5243" w:rsidRPr="005E5243">
        <w:rPr>
          <w:highlight w:val="cyan"/>
        </w:rPr>
        <w:t>TGbe</w:t>
      </w:r>
      <w:proofErr w:type="spellEnd"/>
      <w:r w:rsidR="005E5243" w:rsidRPr="005E5243">
        <w:rPr>
          <w:highlight w:val="cyan"/>
        </w:rPr>
        <w:t xml:space="preserve"> Editor: To implement in D5.0]  </w:t>
      </w:r>
    </w:p>
    <w:p w14:paraId="7CCD8294" w14:textId="42A1595E" w:rsidR="00217190" w:rsidRPr="005E5243" w:rsidRDefault="00217190" w:rsidP="00217190">
      <w:pPr>
        <w:tabs>
          <w:tab w:val="left" w:pos="540"/>
        </w:tabs>
        <w:jc w:val="both"/>
        <w:rPr>
          <w:highlight w:val="cyan"/>
        </w:rPr>
      </w:pPr>
      <w:r w:rsidRPr="005E5243">
        <w:rPr>
          <w:highlight w:val="cyan"/>
        </w:rPr>
        <w:t>[11]</w:t>
      </w:r>
      <w:r w:rsidRPr="005E5243">
        <w:rPr>
          <w:highlight w:val="cyan"/>
        </w:rPr>
        <w:tab/>
        <w:t>257.41: change the figure title to “Common Info field format of the Probe Request Multi-</w:t>
      </w:r>
      <w:r w:rsidRPr="005E5243">
        <w:rPr>
          <w:highlight w:val="cyan"/>
        </w:rPr>
        <w:tab/>
        <w:t xml:space="preserve">Link element </w:t>
      </w:r>
      <w:r w:rsidRPr="006D0D02">
        <w:rPr>
          <w:strike/>
          <w:highlight w:val="cyan"/>
        </w:rPr>
        <w:t>format</w:t>
      </w:r>
      <w:r w:rsidRPr="005E5243">
        <w:rPr>
          <w:highlight w:val="cyan"/>
        </w:rPr>
        <w:t>”</w:t>
      </w:r>
    </w:p>
    <w:p w14:paraId="12B4320D" w14:textId="277992AC" w:rsidR="005E5243" w:rsidRPr="005E5243" w:rsidRDefault="00D060A3" w:rsidP="00217190">
      <w:pPr>
        <w:tabs>
          <w:tab w:val="left" w:pos="540"/>
        </w:tabs>
        <w:jc w:val="both"/>
        <w:rPr>
          <w:highlight w:val="cyan"/>
        </w:rPr>
      </w:pPr>
      <w:r>
        <w:rPr>
          <w:highlight w:val="cyan"/>
        </w:rPr>
        <w:tab/>
      </w:r>
      <w:r w:rsidR="005E5243" w:rsidRPr="005E5243">
        <w:rPr>
          <w:highlight w:val="cyan"/>
        </w:rPr>
        <w:t>[</w:t>
      </w:r>
      <w:proofErr w:type="spellStart"/>
      <w:r w:rsidR="005E5243" w:rsidRPr="005E5243">
        <w:rPr>
          <w:highlight w:val="cyan"/>
        </w:rPr>
        <w:t>TGbe</w:t>
      </w:r>
      <w:proofErr w:type="spellEnd"/>
      <w:r w:rsidR="005E5243" w:rsidRPr="005E5243">
        <w:rPr>
          <w:highlight w:val="cyan"/>
        </w:rPr>
        <w:t xml:space="preserve"> Editor: To implement in D5.0]  </w:t>
      </w:r>
    </w:p>
    <w:p w14:paraId="73176604" w14:textId="4971F43D" w:rsidR="00217190" w:rsidRPr="005E5243" w:rsidRDefault="00217190" w:rsidP="00217190">
      <w:pPr>
        <w:tabs>
          <w:tab w:val="left" w:pos="540"/>
        </w:tabs>
        <w:jc w:val="both"/>
        <w:rPr>
          <w:highlight w:val="cyan"/>
        </w:rPr>
      </w:pPr>
      <w:r w:rsidRPr="005E5243">
        <w:rPr>
          <w:highlight w:val="cyan"/>
        </w:rPr>
        <w:t>[12]</w:t>
      </w:r>
      <w:r w:rsidRPr="005E5243">
        <w:rPr>
          <w:highlight w:val="cyan"/>
        </w:rPr>
        <w:tab/>
        <w:t xml:space="preserve">258.9: change the figure title to “Per-STA Profile </w:t>
      </w:r>
      <w:proofErr w:type="spellStart"/>
      <w:r w:rsidRPr="005E5243">
        <w:rPr>
          <w:highlight w:val="cyan"/>
        </w:rPr>
        <w:t>subelement</w:t>
      </w:r>
      <w:proofErr w:type="spellEnd"/>
      <w:r w:rsidRPr="005E5243">
        <w:rPr>
          <w:highlight w:val="cyan"/>
        </w:rPr>
        <w:t xml:space="preserve"> format of the Probe Request </w:t>
      </w:r>
      <w:r w:rsidRPr="005E5243">
        <w:rPr>
          <w:highlight w:val="cyan"/>
        </w:rPr>
        <w:tab/>
        <w:t xml:space="preserve">Multi-Link element </w:t>
      </w:r>
      <w:r w:rsidRPr="006D0D02">
        <w:rPr>
          <w:strike/>
          <w:highlight w:val="cyan"/>
        </w:rPr>
        <w:t>format</w:t>
      </w:r>
      <w:r w:rsidRPr="005E5243">
        <w:rPr>
          <w:highlight w:val="cyan"/>
        </w:rPr>
        <w:t>”</w:t>
      </w:r>
    </w:p>
    <w:p w14:paraId="6D6EE89D" w14:textId="7DFC8E4C" w:rsidR="005E5243" w:rsidRPr="005E5243" w:rsidRDefault="00D060A3" w:rsidP="00217190">
      <w:pPr>
        <w:tabs>
          <w:tab w:val="left" w:pos="540"/>
        </w:tabs>
        <w:jc w:val="both"/>
        <w:rPr>
          <w:highlight w:val="cyan"/>
        </w:rPr>
      </w:pPr>
      <w:r>
        <w:rPr>
          <w:highlight w:val="cyan"/>
        </w:rPr>
        <w:tab/>
      </w:r>
      <w:r w:rsidR="005E5243" w:rsidRPr="005E5243">
        <w:rPr>
          <w:highlight w:val="cyan"/>
        </w:rPr>
        <w:t>[</w:t>
      </w:r>
      <w:proofErr w:type="spellStart"/>
      <w:r w:rsidR="005E5243" w:rsidRPr="005E5243">
        <w:rPr>
          <w:highlight w:val="cyan"/>
        </w:rPr>
        <w:t>TGbe</w:t>
      </w:r>
      <w:proofErr w:type="spellEnd"/>
      <w:r w:rsidR="005E5243" w:rsidRPr="005E5243">
        <w:rPr>
          <w:highlight w:val="cyan"/>
        </w:rPr>
        <w:t xml:space="preserve"> Editor: To implement in D5.0]  </w:t>
      </w:r>
    </w:p>
    <w:p w14:paraId="63B1AA33" w14:textId="0A1E22F8" w:rsidR="00217190" w:rsidRPr="005E5243" w:rsidRDefault="00217190" w:rsidP="00217190">
      <w:pPr>
        <w:tabs>
          <w:tab w:val="left" w:pos="540"/>
        </w:tabs>
        <w:jc w:val="both"/>
        <w:rPr>
          <w:highlight w:val="cyan"/>
        </w:rPr>
      </w:pPr>
      <w:r w:rsidRPr="005E5243">
        <w:rPr>
          <w:highlight w:val="cyan"/>
        </w:rPr>
        <w:t xml:space="preserve">[13] </w:t>
      </w:r>
      <w:r w:rsidRPr="005E5243">
        <w:rPr>
          <w:highlight w:val="cyan"/>
        </w:rPr>
        <w:tab/>
        <w:t>258.24: change the figure title to “STA Control field format of the Probe Request Multi-</w:t>
      </w:r>
      <w:r w:rsidRPr="005E5243">
        <w:rPr>
          <w:highlight w:val="cyan"/>
        </w:rPr>
        <w:tab/>
        <w:t xml:space="preserve">Link element </w:t>
      </w:r>
      <w:r w:rsidRPr="006D0D02">
        <w:rPr>
          <w:strike/>
          <w:highlight w:val="cyan"/>
        </w:rPr>
        <w:t>format</w:t>
      </w:r>
      <w:r w:rsidRPr="005E5243">
        <w:rPr>
          <w:highlight w:val="cyan"/>
        </w:rPr>
        <w:t>”</w:t>
      </w:r>
    </w:p>
    <w:p w14:paraId="03443119" w14:textId="5CEBF431" w:rsidR="005E5243" w:rsidRDefault="00D060A3" w:rsidP="00217190">
      <w:pPr>
        <w:tabs>
          <w:tab w:val="left" w:pos="540"/>
        </w:tabs>
        <w:jc w:val="both"/>
      </w:pPr>
      <w:r>
        <w:rPr>
          <w:highlight w:val="cyan"/>
        </w:rPr>
        <w:tab/>
      </w:r>
      <w:r w:rsidR="005E5243" w:rsidRPr="005E5243">
        <w:rPr>
          <w:highlight w:val="cyan"/>
        </w:rPr>
        <w:t>[</w:t>
      </w:r>
      <w:proofErr w:type="spellStart"/>
      <w:r w:rsidR="005E5243" w:rsidRPr="005E5243">
        <w:rPr>
          <w:highlight w:val="cyan"/>
        </w:rPr>
        <w:t>TGbe</w:t>
      </w:r>
      <w:proofErr w:type="spellEnd"/>
      <w:r w:rsidR="005E5243" w:rsidRPr="005E5243">
        <w:rPr>
          <w:highlight w:val="cyan"/>
        </w:rPr>
        <w:t xml:space="preserve"> Editor: To implement in D5.0]</w:t>
      </w:r>
      <w:r w:rsidR="005E5243">
        <w:t xml:space="preserve">  </w:t>
      </w:r>
    </w:p>
    <w:p w14:paraId="31DB6562" w14:textId="71AB4F64" w:rsidR="00217190" w:rsidRPr="00446D2B" w:rsidRDefault="00217190" w:rsidP="00217190">
      <w:pPr>
        <w:tabs>
          <w:tab w:val="left" w:pos="540"/>
        </w:tabs>
        <w:jc w:val="both"/>
        <w:rPr>
          <w:highlight w:val="cyan"/>
        </w:rPr>
      </w:pPr>
      <w:r w:rsidRPr="00446D2B">
        <w:rPr>
          <w:highlight w:val="cyan"/>
        </w:rPr>
        <w:t>[14]</w:t>
      </w:r>
      <w:r w:rsidRPr="00446D2B">
        <w:rPr>
          <w:highlight w:val="cyan"/>
        </w:rPr>
        <w:tab/>
        <w:t xml:space="preserve">259.14: change the figure title to “Presence Bitmap subfield format of the Reconfiguration </w:t>
      </w:r>
      <w:r w:rsidRPr="00446D2B">
        <w:rPr>
          <w:highlight w:val="cyan"/>
        </w:rPr>
        <w:tab/>
        <w:t xml:space="preserve">Multi-Link </w:t>
      </w:r>
      <w:proofErr w:type="gramStart"/>
      <w:r w:rsidRPr="00446D2B">
        <w:rPr>
          <w:highlight w:val="cyan"/>
        </w:rPr>
        <w:t xml:space="preserve">element  </w:t>
      </w:r>
      <w:r w:rsidRPr="006D0D02">
        <w:rPr>
          <w:strike/>
          <w:highlight w:val="cyan"/>
        </w:rPr>
        <w:t>format</w:t>
      </w:r>
      <w:proofErr w:type="gramEnd"/>
      <w:r w:rsidRPr="00446D2B">
        <w:rPr>
          <w:highlight w:val="cyan"/>
        </w:rPr>
        <w:t>”</w:t>
      </w:r>
    </w:p>
    <w:p w14:paraId="5592B698" w14:textId="6303DBEF" w:rsidR="005E5243" w:rsidRPr="00446D2B" w:rsidRDefault="00D060A3" w:rsidP="00217190">
      <w:pPr>
        <w:tabs>
          <w:tab w:val="left" w:pos="540"/>
        </w:tabs>
        <w:jc w:val="both"/>
        <w:rPr>
          <w:highlight w:val="cyan"/>
        </w:rPr>
      </w:pPr>
      <w:r>
        <w:rPr>
          <w:highlight w:val="cyan"/>
        </w:rPr>
        <w:tab/>
      </w:r>
      <w:r w:rsidR="005E5243" w:rsidRPr="00446D2B">
        <w:rPr>
          <w:highlight w:val="cyan"/>
        </w:rPr>
        <w:t>[</w:t>
      </w:r>
      <w:proofErr w:type="spellStart"/>
      <w:r w:rsidR="005E5243" w:rsidRPr="00446D2B">
        <w:rPr>
          <w:highlight w:val="cyan"/>
        </w:rPr>
        <w:t>TGbe</w:t>
      </w:r>
      <w:proofErr w:type="spellEnd"/>
      <w:r w:rsidR="005E5243" w:rsidRPr="00446D2B">
        <w:rPr>
          <w:highlight w:val="cyan"/>
        </w:rPr>
        <w:t xml:space="preserve"> Editor: To implement in D5.0]  </w:t>
      </w:r>
    </w:p>
    <w:p w14:paraId="48CD27EF" w14:textId="5F4B3BDF" w:rsidR="00217190" w:rsidRPr="00446D2B" w:rsidRDefault="00217190" w:rsidP="00217190">
      <w:pPr>
        <w:tabs>
          <w:tab w:val="left" w:pos="540"/>
        </w:tabs>
        <w:jc w:val="both"/>
        <w:rPr>
          <w:highlight w:val="cyan"/>
        </w:rPr>
      </w:pPr>
      <w:r w:rsidRPr="00446D2B">
        <w:rPr>
          <w:highlight w:val="cyan"/>
        </w:rPr>
        <w:lastRenderedPageBreak/>
        <w:t>[15]</w:t>
      </w:r>
      <w:r w:rsidRPr="00446D2B">
        <w:rPr>
          <w:highlight w:val="cyan"/>
        </w:rPr>
        <w:tab/>
        <w:t>259.41: change the figure title to “Common Info field format of the Reconfiguration Multi-</w:t>
      </w:r>
      <w:r w:rsidRPr="00446D2B">
        <w:rPr>
          <w:highlight w:val="cyan"/>
        </w:rPr>
        <w:tab/>
        <w:t xml:space="preserve">Link element </w:t>
      </w:r>
      <w:r w:rsidRPr="006D0D02">
        <w:rPr>
          <w:strike/>
          <w:highlight w:val="cyan"/>
        </w:rPr>
        <w:t>format</w:t>
      </w:r>
      <w:r w:rsidRPr="00446D2B">
        <w:rPr>
          <w:highlight w:val="cyan"/>
        </w:rPr>
        <w:t>”</w:t>
      </w:r>
    </w:p>
    <w:p w14:paraId="0345D652" w14:textId="26193B63" w:rsidR="00446D2B" w:rsidRPr="00446D2B" w:rsidRDefault="00D060A3" w:rsidP="00217190">
      <w:pPr>
        <w:tabs>
          <w:tab w:val="left" w:pos="540"/>
        </w:tabs>
        <w:jc w:val="both"/>
        <w:rPr>
          <w:highlight w:val="cyan"/>
        </w:rPr>
      </w:pPr>
      <w:r>
        <w:rPr>
          <w:highlight w:val="cyan"/>
        </w:rPr>
        <w:tab/>
      </w:r>
      <w:r w:rsidR="00446D2B" w:rsidRPr="00446D2B">
        <w:rPr>
          <w:highlight w:val="cyan"/>
        </w:rPr>
        <w:t>[</w:t>
      </w:r>
      <w:proofErr w:type="spellStart"/>
      <w:r w:rsidR="00446D2B" w:rsidRPr="00446D2B">
        <w:rPr>
          <w:highlight w:val="cyan"/>
        </w:rPr>
        <w:t>TGbe</w:t>
      </w:r>
      <w:proofErr w:type="spellEnd"/>
      <w:r w:rsidR="00446D2B" w:rsidRPr="00446D2B">
        <w:rPr>
          <w:highlight w:val="cyan"/>
        </w:rPr>
        <w:t xml:space="preserve"> Editor: To implement in D5.0]  </w:t>
      </w:r>
    </w:p>
    <w:p w14:paraId="0181D2AC" w14:textId="49D93962" w:rsidR="00217190" w:rsidRPr="00446D2B" w:rsidRDefault="00217190" w:rsidP="00217190">
      <w:pPr>
        <w:tabs>
          <w:tab w:val="left" w:pos="540"/>
        </w:tabs>
        <w:jc w:val="both"/>
        <w:rPr>
          <w:highlight w:val="cyan"/>
        </w:rPr>
      </w:pPr>
      <w:r w:rsidRPr="00446D2B">
        <w:rPr>
          <w:highlight w:val="cyan"/>
        </w:rPr>
        <w:t>[16]</w:t>
      </w:r>
      <w:r w:rsidRPr="00446D2B">
        <w:rPr>
          <w:highlight w:val="cyan"/>
        </w:rPr>
        <w:tab/>
        <w:t xml:space="preserve">260.10: change the figure title to “Per-STA Profile </w:t>
      </w:r>
      <w:proofErr w:type="spellStart"/>
      <w:r w:rsidRPr="00446D2B">
        <w:rPr>
          <w:highlight w:val="cyan"/>
        </w:rPr>
        <w:t>subelement</w:t>
      </w:r>
      <w:proofErr w:type="spellEnd"/>
      <w:r w:rsidRPr="00446D2B">
        <w:rPr>
          <w:highlight w:val="cyan"/>
        </w:rPr>
        <w:t xml:space="preserve"> format for the </w:t>
      </w:r>
      <w:r w:rsidRPr="00446D2B">
        <w:rPr>
          <w:highlight w:val="cyan"/>
        </w:rPr>
        <w:tab/>
        <w:t xml:space="preserve">Reconfiguration Multi-Link element </w:t>
      </w:r>
      <w:r w:rsidRPr="006D0D02">
        <w:rPr>
          <w:strike/>
          <w:highlight w:val="cyan"/>
        </w:rPr>
        <w:t>format</w:t>
      </w:r>
      <w:r w:rsidRPr="00446D2B">
        <w:rPr>
          <w:highlight w:val="cyan"/>
        </w:rPr>
        <w:t>”</w:t>
      </w:r>
    </w:p>
    <w:p w14:paraId="05A77FA3" w14:textId="31081D75" w:rsidR="00446D2B" w:rsidRDefault="00D060A3" w:rsidP="00217190">
      <w:pPr>
        <w:tabs>
          <w:tab w:val="left" w:pos="540"/>
        </w:tabs>
        <w:jc w:val="both"/>
      </w:pPr>
      <w:r>
        <w:rPr>
          <w:highlight w:val="cyan"/>
        </w:rPr>
        <w:tab/>
      </w:r>
      <w:r w:rsidR="00446D2B" w:rsidRPr="00446D2B">
        <w:rPr>
          <w:highlight w:val="cyan"/>
        </w:rPr>
        <w:t>[</w:t>
      </w:r>
      <w:proofErr w:type="spellStart"/>
      <w:r w:rsidR="00446D2B" w:rsidRPr="00446D2B">
        <w:rPr>
          <w:highlight w:val="cyan"/>
        </w:rPr>
        <w:t>TGbe</w:t>
      </w:r>
      <w:proofErr w:type="spellEnd"/>
      <w:r w:rsidR="00446D2B" w:rsidRPr="00446D2B">
        <w:rPr>
          <w:highlight w:val="cyan"/>
        </w:rPr>
        <w:t xml:space="preserve"> Editor: To implement in D5.0]</w:t>
      </w:r>
      <w:r w:rsidR="00446D2B">
        <w:t xml:space="preserve">  </w:t>
      </w:r>
    </w:p>
    <w:p w14:paraId="32CB4FAB" w14:textId="5A945510" w:rsidR="00217190" w:rsidRDefault="00217190" w:rsidP="00217190">
      <w:pPr>
        <w:tabs>
          <w:tab w:val="left" w:pos="540"/>
        </w:tabs>
        <w:jc w:val="both"/>
      </w:pPr>
      <w:r w:rsidRPr="001C3240">
        <w:rPr>
          <w:highlight w:val="cyan"/>
        </w:rPr>
        <w:t>[17]</w:t>
      </w:r>
      <w:r w:rsidRPr="001C3240">
        <w:rPr>
          <w:highlight w:val="cyan"/>
        </w:rPr>
        <w:tab/>
        <w:t>270.1: table 9-404n doesn’t have a bottom border on page 270 to 278.</w:t>
      </w:r>
    </w:p>
    <w:p w14:paraId="46CB8735" w14:textId="1F5ED8D7" w:rsidR="001C3240" w:rsidRDefault="00D060A3" w:rsidP="001C3240">
      <w:pPr>
        <w:tabs>
          <w:tab w:val="left" w:pos="540"/>
        </w:tabs>
        <w:jc w:val="both"/>
      </w:pPr>
      <w:r>
        <w:rPr>
          <w:highlight w:val="cyan"/>
        </w:rPr>
        <w:tab/>
      </w:r>
      <w:r w:rsidR="001C3240" w:rsidRPr="001C3240">
        <w:rPr>
          <w:highlight w:val="cyan"/>
        </w:rPr>
        <w:t>[</w:t>
      </w:r>
      <w:proofErr w:type="spellStart"/>
      <w:r w:rsidR="001C3240" w:rsidRPr="001C3240">
        <w:rPr>
          <w:highlight w:val="cyan"/>
        </w:rPr>
        <w:t>TGbe</w:t>
      </w:r>
      <w:proofErr w:type="spellEnd"/>
      <w:r w:rsidR="001C3240" w:rsidRPr="001C3240">
        <w:rPr>
          <w:highlight w:val="cyan"/>
        </w:rPr>
        <w:t xml:space="preserve"> Editor: To implement in D5.0]</w:t>
      </w:r>
      <w:r w:rsidR="001C3240">
        <w:t xml:space="preserve">  </w:t>
      </w:r>
    </w:p>
    <w:p w14:paraId="4B8F0D48" w14:textId="26EB9761" w:rsidR="00AF03C6" w:rsidRDefault="00AF03C6" w:rsidP="00AF03C6">
      <w:pPr>
        <w:tabs>
          <w:tab w:val="left" w:pos="540"/>
        </w:tabs>
        <w:jc w:val="both"/>
        <w:rPr>
          <w:ins w:id="6" w:author="Stacey, Robert" w:date="2023-09-05T08:36:00Z"/>
        </w:rPr>
      </w:pPr>
      <w:ins w:id="7" w:author="Stacey, Robert" w:date="2023-09-05T08:36:00Z">
        <w:r w:rsidRPr="00D060A3">
          <w:rPr>
            <w:highlight w:val="cyan"/>
          </w:rPr>
          <w:t>[</w:t>
        </w:r>
      </w:ins>
      <w:ins w:id="8" w:author="Stacey, Robert" w:date="2023-09-05T09:33:00Z">
        <w:r w:rsidR="00794153" w:rsidRPr="00D060A3">
          <w:rPr>
            <w:highlight w:val="cyan"/>
          </w:rPr>
          <w:t>Action</w:t>
        </w:r>
      </w:ins>
      <w:ins w:id="9" w:author="Stacey, Robert" w:date="2023-09-05T08:36:00Z">
        <w:r w:rsidRPr="00D060A3">
          <w:rPr>
            <w:highlight w:val="cyan"/>
          </w:rPr>
          <w:t xml:space="preserve">: </w:t>
        </w:r>
      </w:ins>
      <w:ins w:id="10" w:author="Stacey, Robert" w:date="2023-09-05T09:33:00Z">
        <w:r w:rsidR="00794153" w:rsidRPr="00D060A3">
          <w:rPr>
            <w:highlight w:val="cyan"/>
          </w:rPr>
          <w:t xml:space="preserve">as suggested for </w:t>
        </w:r>
      </w:ins>
      <w:ins w:id="11" w:author="Stacey, Robert" w:date="2023-09-05T08:36:00Z">
        <w:r w:rsidRPr="00D060A3">
          <w:rPr>
            <w:highlight w:val="cyan"/>
          </w:rPr>
          <w:t>all]</w:t>
        </w:r>
      </w:ins>
    </w:p>
    <w:p w14:paraId="3CBC137C" w14:textId="77777777" w:rsidR="00217190" w:rsidRPr="00C12417" w:rsidRDefault="00217190" w:rsidP="00C12417"/>
    <w:p w14:paraId="596BCD80" w14:textId="0020E3FE" w:rsidR="00B400D4" w:rsidRDefault="00B400D4" w:rsidP="00E950B1">
      <w:pPr>
        <w:pStyle w:val="Heading4"/>
      </w:pPr>
      <w:r>
        <w:t>Style Guide 2.</w:t>
      </w:r>
      <w:r w:rsidR="0040451E">
        <w:t>1.</w:t>
      </w:r>
      <w:r>
        <w:t xml:space="preserve">2 – </w:t>
      </w:r>
      <w:r w:rsidR="00490A6D">
        <w:t>Naming Frames</w:t>
      </w:r>
      <w:r w:rsidR="00722EF7">
        <w:t xml:space="preserve"> ###</w:t>
      </w:r>
    </w:p>
    <w:p w14:paraId="43B945CF" w14:textId="1E70D695" w:rsidR="00E950B1" w:rsidRDefault="00E950B1" w:rsidP="00E950B1">
      <w:r>
        <w:t>Joe Levy</w:t>
      </w:r>
    </w:p>
    <w:p w14:paraId="0F8D5340" w14:textId="6ACE8D19" w:rsidR="00A90C05" w:rsidRDefault="00A90C05" w:rsidP="00511570"/>
    <w:p w14:paraId="79287F63" w14:textId="77777777" w:rsidR="00722EF7" w:rsidRDefault="00722EF7" w:rsidP="00722EF7">
      <w:r>
        <w:t>Joe Levy</w:t>
      </w:r>
    </w:p>
    <w:p w14:paraId="21AC0396" w14:textId="77777777" w:rsidR="00722EF7" w:rsidRDefault="00722EF7" w:rsidP="00722EF7">
      <w:r>
        <w:t>1.</w:t>
      </w:r>
      <w:r>
        <w:tab/>
        <w:t>57.36 – “initial Control frame” refers to a type of frame not a specific frame name. Change “initial Control frame” to “initial control frame”, two locations (also 57.38).</w:t>
      </w:r>
    </w:p>
    <w:p w14:paraId="5F124677" w14:textId="77777777" w:rsidR="00722EF7" w:rsidRDefault="00722EF7" w:rsidP="00722EF7">
      <w:r>
        <w:t>2.</w:t>
      </w:r>
      <w:r>
        <w:tab/>
        <w:t>76.45 “Beacon” to “Beacon frame”</w:t>
      </w:r>
    </w:p>
    <w:p w14:paraId="5B262D2E" w14:textId="77777777" w:rsidR="00722EF7" w:rsidRDefault="00722EF7" w:rsidP="00722EF7">
      <w:r>
        <w:t>3.</w:t>
      </w:r>
      <w:r>
        <w:tab/>
        <w:t xml:space="preserve">186.36 “TWT request frame” does not </w:t>
      </w:r>
      <w:proofErr w:type="spellStart"/>
      <w:r>
        <w:t>apear</w:t>
      </w:r>
      <w:proofErr w:type="spellEnd"/>
      <w:r>
        <w:t xml:space="preserve"> in the base standard, what is it? – is the intent to send a “TWT Setup frame”, if so then replace “another TWT </w:t>
      </w:r>
      <w:proofErr w:type="spellStart"/>
      <w:r>
        <w:t>requrest</w:t>
      </w:r>
      <w:proofErr w:type="spellEnd"/>
      <w:r>
        <w:t xml:space="preserve"> frame” with “a TWT Setup frame”, also “can” should be “may”.  Same change at 188.36.</w:t>
      </w:r>
    </w:p>
    <w:p w14:paraId="16388B98" w14:textId="4EED72F6" w:rsidR="00DA2EB2" w:rsidRDefault="00DA2EB2" w:rsidP="00722EF7">
      <w:r>
        <w:t>[Edward to verify this change]</w:t>
      </w:r>
    </w:p>
    <w:p w14:paraId="62A01167" w14:textId="77777777" w:rsidR="00722EF7" w:rsidRDefault="00722EF7" w:rsidP="00722EF7">
      <w:r>
        <w:t>4.</w:t>
      </w:r>
      <w:r>
        <w:tab/>
        <w:t>239.13 “Beacon” to “Beacon frame”</w:t>
      </w:r>
    </w:p>
    <w:p w14:paraId="31C89880" w14:textId="77777777" w:rsidR="00722EF7" w:rsidRDefault="00722EF7" w:rsidP="00722EF7">
      <w:r>
        <w:t>5.</w:t>
      </w:r>
      <w:r>
        <w:tab/>
        <w:t>303.13:  “the RTS” to “an RTS frame”</w:t>
      </w:r>
    </w:p>
    <w:p w14:paraId="778F388B" w14:textId="77777777" w:rsidR="00722EF7" w:rsidRDefault="00722EF7" w:rsidP="00722EF7">
      <w:r>
        <w:t>6.</w:t>
      </w:r>
      <w:r>
        <w:tab/>
        <w:t>303.15 “the RTS” to “an RTS frame”</w:t>
      </w:r>
    </w:p>
    <w:p w14:paraId="4C7928BA" w14:textId="77777777" w:rsidR="00722EF7" w:rsidRDefault="00722EF7" w:rsidP="00722EF7">
      <w:r>
        <w:t>7.</w:t>
      </w:r>
      <w:r>
        <w:tab/>
        <w:t>340.12 “an RTS” to “an RTS frame”</w:t>
      </w:r>
    </w:p>
    <w:p w14:paraId="5F1C47B4" w14:textId="77777777" w:rsidR="00722EF7" w:rsidRDefault="00722EF7" w:rsidP="00722EF7">
      <w:r>
        <w:t>8.</w:t>
      </w:r>
      <w:r>
        <w:tab/>
        <w:t>334.16 “QoS Data” to “QoS Data frame”</w:t>
      </w:r>
    </w:p>
    <w:p w14:paraId="5AF79FF4" w14:textId="77777777" w:rsidR="00722EF7" w:rsidRDefault="00722EF7" w:rsidP="00722EF7">
      <w:r>
        <w:t>9.</w:t>
      </w:r>
      <w:r>
        <w:tab/>
        <w:t>335.41 “Data” to “Data frames”</w:t>
      </w:r>
    </w:p>
    <w:p w14:paraId="352297E5" w14:textId="77777777" w:rsidR="00DA2EB2" w:rsidRDefault="00DA2EB2" w:rsidP="00722EF7"/>
    <w:p w14:paraId="68C02C21" w14:textId="3E287F3E" w:rsidR="00722EF7" w:rsidRDefault="00722EF7" w:rsidP="00722EF7">
      <w:r>
        <w:t>10.</w:t>
      </w:r>
      <w:r>
        <w:tab/>
        <w:t xml:space="preserve">235.46 Noun is missing – “The Broadcast TWT Recommendation is” to “The Broadcast TWT Recommendation field is”. Note this is base line text and should probably be corrected in </w:t>
      </w:r>
      <w:proofErr w:type="spellStart"/>
      <w:r>
        <w:t>TGme</w:t>
      </w:r>
      <w:proofErr w:type="spellEnd"/>
      <w:r>
        <w:t xml:space="preserve">, the added 802.11be text, that follows correctly includes the noun. </w:t>
      </w:r>
    </w:p>
    <w:p w14:paraId="2F885268" w14:textId="3E2A9F7F" w:rsidR="00DA2EB2" w:rsidRDefault="00DA2EB2" w:rsidP="00722EF7">
      <w:r w:rsidRPr="00DA2EB2">
        <w:rPr>
          <w:highlight w:val="yellow"/>
        </w:rPr>
        <w:t xml:space="preserve">[Edward to fix in </w:t>
      </w:r>
      <w:proofErr w:type="spellStart"/>
      <w:r w:rsidRPr="00DA2EB2">
        <w:rPr>
          <w:highlight w:val="yellow"/>
        </w:rPr>
        <w:t>REVme</w:t>
      </w:r>
      <w:proofErr w:type="spellEnd"/>
      <w:r w:rsidRPr="00DA2EB2">
        <w:rPr>
          <w:highlight w:val="yellow"/>
        </w:rPr>
        <w:t>]</w:t>
      </w:r>
    </w:p>
    <w:p w14:paraId="17718EBB" w14:textId="77777777" w:rsidR="00DA2EB2" w:rsidRDefault="00DA2EB2" w:rsidP="00722EF7"/>
    <w:p w14:paraId="2F69DBAF" w14:textId="77777777" w:rsidR="00722EF7" w:rsidRDefault="00722EF7" w:rsidP="00722EF7">
      <w:r>
        <w:t>11.</w:t>
      </w:r>
      <w:r>
        <w:tab/>
        <w:t>336.16 “QoS Data” to QoS Data frames”</w:t>
      </w:r>
    </w:p>
    <w:p w14:paraId="0B1D9F6B" w14:textId="77777777" w:rsidR="00722EF7" w:rsidRDefault="00722EF7" w:rsidP="00722EF7">
      <w:r>
        <w:t>12.</w:t>
      </w:r>
      <w:r>
        <w:tab/>
        <w:t>363.52 “Action” to “Action frame”</w:t>
      </w:r>
    </w:p>
    <w:p w14:paraId="0A79935B" w14:textId="77777777" w:rsidR="00722EF7" w:rsidRDefault="00722EF7" w:rsidP="00722EF7">
      <w:r>
        <w:t>13.</w:t>
      </w:r>
      <w:r>
        <w:tab/>
        <w:t>363.56 "Action” to “Action frame”</w:t>
      </w:r>
    </w:p>
    <w:p w14:paraId="7516C879" w14:textId="77777777" w:rsidR="00722EF7" w:rsidRDefault="00722EF7" w:rsidP="00722EF7">
      <w:r>
        <w:t>14.</w:t>
      </w:r>
      <w:r>
        <w:tab/>
        <w:t>391.14 “Public Action” to “Public Action frame”</w:t>
      </w:r>
    </w:p>
    <w:p w14:paraId="0615AF90" w14:textId="77777777" w:rsidR="00722EF7" w:rsidRDefault="00722EF7" w:rsidP="00722EF7">
      <w:r>
        <w:t>15.</w:t>
      </w:r>
      <w:r>
        <w:tab/>
        <w:t>391.43 “Public Action” to “Public Action frame”</w:t>
      </w:r>
    </w:p>
    <w:p w14:paraId="08FCE67B" w14:textId="77777777" w:rsidR="00722EF7" w:rsidRDefault="00722EF7" w:rsidP="00722EF7">
      <w:r>
        <w:t>16.</w:t>
      </w:r>
      <w:r>
        <w:tab/>
        <w:t xml:space="preserve"> 396.51 “</w:t>
      </w:r>
      <w:proofErr w:type="spellStart"/>
      <w:r>
        <w:t>Managenent</w:t>
      </w:r>
      <w:proofErr w:type="spellEnd"/>
      <w:r>
        <w:t xml:space="preserve"> Frame Subtype” to “Management frame subtype”</w:t>
      </w:r>
    </w:p>
    <w:p w14:paraId="6922B4E1" w14:textId="77777777" w:rsidR="00722EF7" w:rsidRDefault="00722EF7" w:rsidP="00722EF7">
      <w:r>
        <w:t>17.</w:t>
      </w:r>
      <w:r>
        <w:tab/>
        <w:t xml:space="preserve">479.28 </w:t>
      </w:r>
      <w:proofErr w:type="spellStart"/>
      <w:r>
        <w:t>captitization</w:t>
      </w:r>
      <w:proofErr w:type="spellEnd"/>
      <w:r>
        <w:t xml:space="preserve"> of frame names not correct – change 36.5.2.2.3 clause title to: “Padding for a Trigger frames” – note this is a </w:t>
      </w:r>
      <w:proofErr w:type="spellStart"/>
      <w:r>
        <w:t>REVme</w:t>
      </w:r>
      <w:proofErr w:type="spellEnd"/>
      <w:r>
        <w:t xml:space="preserve"> change – see also [19] below – these should align.</w:t>
      </w:r>
    </w:p>
    <w:p w14:paraId="7381FE6B" w14:textId="77777777" w:rsidR="00722EF7" w:rsidRDefault="00722EF7" w:rsidP="00722EF7">
      <w:r>
        <w:t>18.</w:t>
      </w:r>
      <w:r>
        <w:tab/>
        <w:t>480.64 “an RTS” to “an RTS frame”</w:t>
      </w:r>
    </w:p>
    <w:p w14:paraId="5D0A312D" w14:textId="77777777" w:rsidR="00722EF7" w:rsidRDefault="00722EF7" w:rsidP="00722EF7">
      <w:r>
        <w:t>19.</w:t>
      </w:r>
      <w:r>
        <w:tab/>
        <w:t>486.8,18 in Figure 35-2 there are two locations where “Frame” is capitalized should be “frame”</w:t>
      </w:r>
    </w:p>
    <w:p w14:paraId="6B0D712C" w14:textId="77777777" w:rsidR="00722EF7" w:rsidRDefault="00722EF7" w:rsidP="00722EF7">
      <w:r>
        <w:t>20.</w:t>
      </w:r>
      <w:r>
        <w:tab/>
        <w:t>495.16 “Management subtype” to "Management frame subtype”</w:t>
      </w:r>
    </w:p>
    <w:p w14:paraId="7DBB9F6A" w14:textId="77777777" w:rsidR="00722EF7" w:rsidRDefault="00722EF7" w:rsidP="00722EF7">
      <w:r>
        <w:t>21.</w:t>
      </w:r>
      <w:r>
        <w:tab/>
        <w:t xml:space="preserve">510.22 Frame </w:t>
      </w:r>
      <w:proofErr w:type="spellStart"/>
      <w:r>
        <w:t>capitization</w:t>
      </w:r>
      <w:proofErr w:type="spellEnd"/>
      <w:r>
        <w:t xml:space="preserve"> is not correct: change, also exchange is </w:t>
      </w:r>
      <w:proofErr w:type="spellStart"/>
      <w:r>
        <w:t>puluarized</w:t>
      </w:r>
      <w:proofErr w:type="spellEnd"/>
      <w:r>
        <w:t xml:space="preserve">: “35.3.5.4 Basic Multi-Link element usage in the context of ML (re)setup, authentication, and FT action </w:t>
      </w:r>
      <w:r>
        <w:lastRenderedPageBreak/>
        <w:t>frame exchange between two MLDs” to “35.3.5.4 Basic Multi-Link element usage in the context of ML (Re)Setup, Authentication, and FT Action frame exchanges between two MLDs”</w:t>
      </w:r>
    </w:p>
    <w:p w14:paraId="21DF9E38" w14:textId="77777777" w:rsidR="00722EF7" w:rsidRDefault="00722EF7" w:rsidP="00722EF7">
      <w:r>
        <w:t>22.</w:t>
      </w:r>
      <w:r>
        <w:tab/>
        <w:t>517.20 “Beacon” to “Beacon frame”</w:t>
      </w:r>
    </w:p>
    <w:p w14:paraId="1AC595CD" w14:textId="77777777" w:rsidR="00722EF7" w:rsidRDefault="00722EF7" w:rsidP="00722EF7">
      <w:r>
        <w:t>23.</w:t>
      </w:r>
      <w:r>
        <w:tab/>
        <w:t>518.16 “Beacon” to “Beacon frame”</w:t>
      </w:r>
    </w:p>
    <w:p w14:paraId="29108994" w14:textId="77777777" w:rsidR="00722EF7" w:rsidRDefault="00722EF7" w:rsidP="00722EF7">
      <w:r>
        <w:t>24.</w:t>
      </w:r>
      <w:r>
        <w:tab/>
        <w:t>525.32 “Beacons” to “Beacon frames”</w:t>
      </w:r>
    </w:p>
    <w:p w14:paraId="7A7ABDC4" w14:textId="77777777" w:rsidR="00722EF7" w:rsidRDefault="00722EF7" w:rsidP="00722EF7">
      <w:r>
        <w:t>25.</w:t>
      </w:r>
      <w:r>
        <w:tab/>
        <w:t>526.42 “Beacons” to “Beacon frames”</w:t>
      </w:r>
    </w:p>
    <w:p w14:paraId="51CF0196" w14:textId="77777777" w:rsidR="00722EF7" w:rsidRDefault="00722EF7" w:rsidP="00722EF7">
      <w:r>
        <w:t>26.</w:t>
      </w:r>
      <w:r>
        <w:tab/>
        <w:t>558.50 “SRS Control” to “SRS Control frame”</w:t>
      </w:r>
    </w:p>
    <w:p w14:paraId="0D7CBB3A" w14:textId="77777777" w:rsidR="00722EF7" w:rsidRDefault="00722EF7" w:rsidP="00722EF7">
      <w:r>
        <w:t>27.</w:t>
      </w:r>
      <w:r>
        <w:tab/>
        <w:t>566.59 this phrase should be corrected: “and the minimum MAC padding duration of the Padding field” to be either: 1</w:t>
      </w:r>
      <w:proofErr w:type="gramStart"/>
      <w:r>
        <w:t>) ”and</w:t>
      </w:r>
      <w:proofErr w:type="gramEnd"/>
      <w:r>
        <w:t xml:space="preserve"> the minimum MAC frame padding duration of the Padding field” or 2) "and the minimum MAC padding duration of the Padding field”</w:t>
      </w:r>
    </w:p>
    <w:p w14:paraId="3339C528" w14:textId="4A0C318E" w:rsidR="00DA2EB2" w:rsidRDefault="00DA2EB2" w:rsidP="00722EF7">
      <w:r w:rsidRPr="00DA2EB2">
        <w:rPr>
          <w:highlight w:val="yellow"/>
        </w:rPr>
        <w:t>[Edward to identify appropriate change]</w:t>
      </w:r>
    </w:p>
    <w:p w14:paraId="3B732E66" w14:textId="77777777" w:rsidR="00DA2EB2" w:rsidRDefault="00DA2EB2" w:rsidP="00722EF7"/>
    <w:p w14:paraId="05274A7C" w14:textId="77777777" w:rsidR="00722EF7" w:rsidRDefault="00722EF7" w:rsidP="00722EF7">
      <w:r>
        <w:t>28.</w:t>
      </w:r>
      <w:r>
        <w:tab/>
        <w:t>568.12 this phrase should be corrected: “to ensure that the MAC padding duration of the initial Control frame” to be either: 1) “to ensure that the MAC frame padding duration of the initial Control frame” or 2) "to ensure that the MAC padding duration of the initial Control frame”</w:t>
      </w:r>
    </w:p>
    <w:p w14:paraId="4F61232E" w14:textId="77777777" w:rsidR="00722EF7" w:rsidRDefault="00722EF7" w:rsidP="00722EF7">
      <w:r>
        <w:t>29.</w:t>
      </w:r>
      <w:r>
        <w:tab/>
        <w:t xml:space="preserve">585.57 </w:t>
      </w:r>
      <w:proofErr w:type="spellStart"/>
      <w:r>
        <w:t>captitization</w:t>
      </w:r>
      <w:proofErr w:type="spellEnd"/>
      <w:r>
        <w:t xml:space="preserve"> of frame names not correct – change 35.5.2.2.3 clause title to: “Padding for a Trigger frames”</w:t>
      </w:r>
    </w:p>
    <w:p w14:paraId="5C8F7506" w14:textId="77777777" w:rsidR="00722EF7" w:rsidRDefault="00722EF7" w:rsidP="00722EF7">
      <w:r>
        <w:t>30.</w:t>
      </w:r>
      <w:r>
        <w:tab/>
        <w:t>649.49 “SCS Request” to “SCS Request frame”</w:t>
      </w:r>
    </w:p>
    <w:p w14:paraId="068954CE" w14:textId="77777777" w:rsidR="00722EF7" w:rsidRDefault="00722EF7" w:rsidP="00722EF7">
      <w:r>
        <w:t>31.</w:t>
      </w:r>
      <w:r>
        <w:tab/>
        <w:t>821.53 “MU-RTS” to “MU-RTS Trigger frame”</w:t>
      </w:r>
    </w:p>
    <w:p w14:paraId="5D870C58" w14:textId="77777777" w:rsidR="00722EF7" w:rsidRDefault="00722EF7" w:rsidP="00722EF7">
      <w:r>
        <w:t>32.</w:t>
      </w:r>
      <w:r>
        <w:tab/>
        <w:t xml:space="preserve">1027.20 – the “Control frame” is the type of frame the BSRP Trigger frame is, hence it should not be capitalized.  Change “Control frame” to “control frame”. </w:t>
      </w:r>
    </w:p>
    <w:p w14:paraId="20F17DF0" w14:textId="77777777" w:rsidR="00722EF7" w:rsidRDefault="00722EF7" w:rsidP="00722EF7">
      <w:r>
        <w:t>33.</w:t>
      </w:r>
      <w:r>
        <w:tab/>
        <w:t>1027.48 - the “Control frame” is the type of frame the MU-RTS Trigger is, hence it should not be capitalized.  Change “Control frame” to “control frame”.</w:t>
      </w:r>
    </w:p>
    <w:p w14:paraId="6B791E3A" w14:textId="77777777" w:rsidR="00722EF7" w:rsidRDefault="00722EF7" w:rsidP="00722EF7">
      <w:r>
        <w:t>34.</w:t>
      </w:r>
      <w:r>
        <w:tab/>
        <w:t>1028.20 - the “Control frame” is the type of frame the MU-RTS Trigger frame is, hence it should not be capitalized.  Change “Control frame” to “control frame”.</w:t>
      </w:r>
    </w:p>
    <w:p w14:paraId="20898032" w14:textId="77777777" w:rsidR="00722EF7" w:rsidRDefault="00722EF7" w:rsidP="00722EF7">
      <w:r>
        <w:t>35.</w:t>
      </w:r>
      <w:r>
        <w:tab/>
        <w:t>1028.42 - the “Control frame” is the type of frame the BSRP Trigger frame is, hence it should not be capitalized.  Change “Control frame” to “control frame”.</w:t>
      </w:r>
    </w:p>
    <w:p w14:paraId="5607D202" w14:textId="77777777" w:rsidR="00722EF7" w:rsidRDefault="00722EF7" w:rsidP="00722EF7">
      <w:r>
        <w:t>36.</w:t>
      </w:r>
      <w:r>
        <w:tab/>
        <w:t>1028.42 - the “Control frame” is the type of frame the BSRP Trigger frame is, hence it should not be capitalized.  Change “Control frame” to “control frame”.</w:t>
      </w:r>
    </w:p>
    <w:p w14:paraId="05107A63" w14:textId="77777777" w:rsidR="00722EF7" w:rsidRDefault="00722EF7" w:rsidP="00722EF7"/>
    <w:p w14:paraId="63C94E83" w14:textId="28A09F71" w:rsidR="00DA2EB2" w:rsidRDefault="00DA2EB2" w:rsidP="00722EF7">
      <w:r w:rsidRPr="00DA2EB2">
        <w:rPr>
          <w:highlight w:val="yellow"/>
        </w:rPr>
        <w:t>[Edward to action accounting for individually flagged items]</w:t>
      </w:r>
    </w:p>
    <w:p w14:paraId="7AEBD59F" w14:textId="77777777" w:rsidR="00DA2EB2" w:rsidRDefault="00DA2EB2" w:rsidP="00722EF7"/>
    <w:p w14:paraId="6433CB67" w14:textId="77777777" w:rsidR="00722EF7" w:rsidRDefault="00722EF7" w:rsidP="00722EF7">
      <w:r>
        <w:t xml:space="preserve">Not frame related but noticed </w:t>
      </w:r>
      <w:proofErr w:type="spellStart"/>
      <w:r>
        <w:t>durring</w:t>
      </w:r>
      <w:proofErr w:type="spellEnd"/>
      <w:r>
        <w:t xml:space="preserve"> frame review:</w:t>
      </w:r>
    </w:p>
    <w:p w14:paraId="320F2B66" w14:textId="77777777" w:rsidR="00722EF7" w:rsidRDefault="00722EF7" w:rsidP="00722EF7">
      <w:r>
        <w:t xml:space="preserve">355.61 “PHY Data Rate” to “PHY data rate” – this is not a frame and should not be capitalized. </w:t>
      </w:r>
    </w:p>
    <w:p w14:paraId="0B00C100" w14:textId="77777777" w:rsidR="00722EF7" w:rsidRDefault="00722EF7" w:rsidP="00722EF7">
      <w:r>
        <w:t xml:space="preserve">410.60 </w:t>
      </w:r>
      <w:proofErr w:type="spellStart"/>
      <w:r>
        <w:t>Capitization</w:t>
      </w:r>
      <w:proofErr w:type="spellEnd"/>
      <w:r>
        <w:t xml:space="preserve"> is wrong and an article is missing. change “STA MAC Address Identified </w:t>
      </w:r>
      <w:proofErr w:type="gramStart"/>
      <w:r>
        <w:t>By</w:t>
      </w:r>
      <w:proofErr w:type="gramEnd"/>
      <w:r>
        <w:t xml:space="preserve"> A2 subfield” to “STA MAC address identified by the A2 subfield” Also, note there does not seems to be an A2 subfield, only a UL HE-SIG-A2 Reserved subfield and EDMG-Header-A2 subfield.</w:t>
      </w:r>
    </w:p>
    <w:p w14:paraId="6F1D996C" w14:textId="36F8C16B" w:rsidR="00722EF7" w:rsidRDefault="00722EF7" w:rsidP="00722EF7">
      <w:r>
        <w:t xml:space="preserve">449.19 missing noun – “The MAC of the FTO” should be “The MAC entity of the FTO”, note this is also stated in this manner in the base line, and should be corrected in </w:t>
      </w:r>
      <w:proofErr w:type="spellStart"/>
      <w:r>
        <w:t>TGme</w:t>
      </w:r>
      <w:proofErr w:type="spellEnd"/>
      <w:r>
        <w:t>.  (Also “entity” should follow MAC at 449.21, 455.4, 455.6, 464.20, 464.28, 464.29, 464.47, 468.11, 468.12, 567.19, 567.27, 569.63, 570.6, 827.16, 891.7,</w:t>
      </w:r>
    </w:p>
    <w:p w14:paraId="27BF130D" w14:textId="63188162" w:rsidR="00DA2EB2" w:rsidRPr="009B7903" w:rsidRDefault="00DA2EB2" w:rsidP="00722EF7">
      <w:r w:rsidRPr="00DA2EB2">
        <w:rPr>
          <w:highlight w:val="yellow"/>
        </w:rPr>
        <w:t>[Edward to fix as appropriate]</w:t>
      </w:r>
    </w:p>
    <w:p w14:paraId="2660F056" w14:textId="15E853ED" w:rsidR="00490A6D" w:rsidRPr="00D060A3" w:rsidRDefault="00490A6D" w:rsidP="00490A6D">
      <w:pPr>
        <w:pStyle w:val="Heading3"/>
        <w:rPr>
          <w:highlight w:val="cyan"/>
        </w:rPr>
      </w:pPr>
      <w:r w:rsidRPr="00D060A3">
        <w:rPr>
          <w:highlight w:val="cyan"/>
        </w:rPr>
        <w:t>Style Guide 2.2 – true/false</w:t>
      </w:r>
    </w:p>
    <w:p w14:paraId="38383E68" w14:textId="7BD63957" w:rsidR="00B96F1F" w:rsidRPr="00D060A3" w:rsidRDefault="00E950B1" w:rsidP="00B96F1F">
      <w:pPr>
        <w:rPr>
          <w:highlight w:val="cyan"/>
        </w:rPr>
      </w:pPr>
      <w:r w:rsidRPr="00D060A3">
        <w:rPr>
          <w:highlight w:val="cyan"/>
        </w:rPr>
        <w:t>Rubayet Shafin</w:t>
      </w:r>
    </w:p>
    <w:p w14:paraId="68B2C2A1" w14:textId="57DD07EA" w:rsidR="00731AD2" w:rsidRPr="00D060A3" w:rsidRDefault="00731AD2" w:rsidP="00B400D4">
      <w:pPr>
        <w:rPr>
          <w:highlight w:val="cyan"/>
        </w:rPr>
      </w:pPr>
    </w:p>
    <w:p w14:paraId="38420AB4" w14:textId="77777777" w:rsidR="009038A5" w:rsidRDefault="009038A5" w:rsidP="009038A5">
      <w:r w:rsidRPr="00D060A3">
        <w:rPr>
          <w:highlight w:val="cyan"/>
        </w:rPr>
        <w:t>No issues were found.</w:t>
      </w:r>
    </w:p>
    <w:p w14:paraId="1352F8B9" w14:textId="08D72AA5" w:rsidR="00B400D4" w:rsidRDefault="00B400D4" w:rsidP="00DF6915">
      <w:pPr>
        <w:pStyle w:val="Heading3"/>
      </w:pPr>
      <w:bookmarkStart w:id="12" w:name="_Ref392750846"/>
      <w:r>
        <w:lastRenderedPageBreak/>
        <w:t>Style Guide 2.3 – “is set to”</w:t>
      </w:r>
      <w:bookmarkEnd w:id="12"/>
      <w:r w:rsidR="00722EF7">
        <w:t xml:space="preserve"> ###</w:t>
      </w:r>
    </w:p>
    <w:p w14:paraId="78B38060" w14:textId="02709EA0" w:rsidR="00D26FCC" w:rsidRPr="00DD02C5" w:rsidRDefault="00E950B1" w:rsidP="00E30287">
      <w:r w:rsidRPr="00E950B1">
        <w:t>Rubayet Shafin</w:t>
      </w:r>
    </w:p>
    <w:p w14:paraId="18CE9F5C" w14:textId="77777777" w:rsidR="00E30287" w:rsidRDefault="00E30287" w:rsidP="00B400D4">
      <w:pPr>
        <w:rPr>
          <w:sz w:val="20"/>
        </w:rPr>
      </w:pPr>
    </w:p>
    <w:p w14:paraId="3E0E10B2" w14:textId="3E857262" w:rsidR="009038A5" w:rsidRDefault="009038A5" w:rsidP="009038A5">
      <w:pPr>
        <w:jc w:val="both"/>
      </w:pPr>
      <w:r w:rsidRPr="009038A5">
        <w:t xml:space="preserve">In the description of the control fields, for example, the EHT MIMO Control field, the values are currently set using “is set”. Based on the current style guideline, these should be "equal to”. However, in similar contexts in the baseline, e.g. the HE MIMO Control field, “set to” is used extensively (which, to me as well, seemed appropriate). </w:t>
      </w:r>
    </w:p>
    <w:p w14:paraId="3E25E949" w14:textId="77777777" w:rsidR="009038A5" w:rsidRPr="009038A5" w:rsidRDefault="009038A5" w:rsidP="009038A5">
      <w:pPr>
        <w:jc w:val="both"/>
      </w:pPr>
    </w:p>
    <w:p w14:paraId="3CA35574" w14:textId="3F974CDD" w:rsidR="009038A5" w:rsidRDefault="009038A5" w:rsidP="009038A5">
      <w:pPr>
        <w:jc w:val="both"/>
      </w:pPr>
      <w:r w:rsidRPr="009038A5">
        <w:t xml:space="preserve">When used for explaining a causation/rationale for setting a value in a particular way, the usage of “set to” seems appropriate. For example, “The xxx is set to 1 to indicate that…”. However, based on the current style guide, this usage of “set to” seems to be disallowed. These instances are marked as </w:t>
      </w:r>
      <w:proofErr w:type="gramStart"/>
      <w:r w:rsidRPr="009038A5">
        <w:t>“ “</w:t>
      </w:r>
      <w:proofErr w:type="gramEnd"/>
      <w:r w:rsidRPr="009038A5">
        <w:t>set to” seems to be appropriate here.” in the below list.</w:t>
      </w:r>
    </w:p>
    <w:p w14:paraId="2A6C9AF2" w14:textId="238100FF" w:rsidR="001C23B0" w:rsidRDefault="001C23B0" w:rsidP="009038A5">
      <w:pPr>
        <w:jc w:val="both"/>
      </w:pPr>
    </w:p>
    <w:p w14:paraId="785CBA40" w14:textId="7825582A" w:rsidR="00AF03C6" w:rsidRPr="009038A5" w:rsidRDefault="00AF03C6" w:rsidP="00796DC6">
      <w:pPr>
        <w:jc w:val="both"/>
        <w:rPr>
          <w:ins w:id="13" w:author="Stacey, Robert" w:date="2023-09-05T08:36:00Z"/>
        </w:rPr>
      </w:pPr>
      <w:ins w:id="14" w:author="Stacey, Robert" w:date="2023-09-05T08:36:00Z">
        <w:r>
          <w:t>[Robert: I think “is set to X to indicate” is OK since it is from the perspective of the sender; it is not a test at the receiver.]</w:t>
        </w:r>
      </w:ins>
    </w:p>
    <w:p w14:paraId="5ABB349E" w14:textId="77777777" w:rsidR="00AF03C6" w:rsidRDefault="00AF03C6" w:rsidP="009038A5">
      <w:pPr>
        <w:jc w:val="both"/>
        <w:rPr>
          <w:ins w:id="15" w:author="Stacey, Robert" w:date="2023-09-05T08:36:00Z"/>
        </w:rPr>
      </w:pPr>
    </w:p>
    <w:p w14:paraId="1055EAB1" w14:textId="1B45AAEE" w:rsidR="009038A5" w:rsidRPr="009038A5" w:rsidRDefault="009038A5" w:rsidP="009038A5">
      <w:pPr>
        <w:jc w:val="both"/>
      </w:pPr>
      <w:r w:rsidRPr="009038A5">
        <w:t xml:space="preserve">Note: </w:t>
      </w:r>
    </w:p>
    <w:p w14:paraId="4B195148" w14:textId="03346DE3" w:rsidR="009038A5" w:rsidRPr="009038A5" w:rsidRDefault="009038A5" w:rsidP="009038A5">
      <w:pPr>
        <w:pStyle w:val="ListParagraph"/>
        <w:numPr>
          <w:ilvl w:val="0"/>
          <w:numId w:val="40"/>
        </w:numPr>
        <w:jc w:val="both"/>
      </w:pPr>
      <w:r w:rsidRPr="009038A5">
        <w:t>In the below list, “</w:t>
      </w:r>
      <w:proofErr w:type="spellStart"/>
      <w:r w:rsidRPr="009038A5">
        <w:t>xx.yy</w:t>
      </w:r>
      <w:proofErr w:type="spellEnd"/>
      <w:r w:rsidRPr="009038A5">
        <w:t xml:space="preserve">” refers to Page xx, Line </w:t>
      </w:r>
      <w:proofErr w:type="spellStart"/>
      <w:r w:rsidRPr="009038A5">
        <w:t>yy</w:t>
      </w:r>
      <w:proofErr w:type="spellEnd"/>
    </w:p>
    <w:p w14:paraId="25500DDA" w14:textId="77777777" w:rsidR="009038A5" w:rsidRPr="009038A5" w:rsidRDefault="009038A5" w:rsidP="009038A5">
      <w:pPr>
        <w:jc w:val="both"/>
      </w:pPr>
    </w:p>
    <w:p w14:paraId="0B301DBE" w14:textId="0F700DE0" w:rsidR="009038A5" w:rsidRPr="009038A5" w:rsidRDefault="009038A5" w:rsidP="009038A5">
      <w:pPr>
        <w:pStyle w:val="ListParagraph"/>
        <w:numPr>
          <w:ilvl w:val="0"/>
          <w:numId w:val="40"/>
        </w:numPr>
        <w:jc w:val="both"/>
      </w:pPr>
      <w:r w:rsidRPr="009038A5">
        <w:t>When there is a chance for confusion regarding the recommended changes due to multiple instance of “set to”/ “equal to” in the same sentence, additional notes have been made. For example regarding the input “237.54: Replace “set to” with “equal to”. “</w:t>
      </w:r>
      <w:proofErr w:type="gramStart"/>
      <w:r w:rsidRPr="009038A5">
        <w:t>equal</w:t>
      </w:r>
      <w:proofErr w:type="gramEnd"/>
      <w:r w:rsidRPr="009038A5">
        <w:t xml:space="preserve"> to 3” refers to the recommended change from “set to 3” to “equal to 3”, where the corresponding current spec text is the following. Other instances of “set to” in the same sentence will remain unchanged.</w:t>
      </w:r>
    </w:p>
    <w:p w14:paraId="4FF1C8AE" w14:textId="5AD3EC26" w:rsidR="009038A5" w:rsidRDefault="009038A5" w:rsidP="009038A5">
      <w:pPr>
        <w:pStyle w:val="ListParagraph"/>
        <w:jc w:val="both"/>
        <w:rPr>
          <w:ins w:id="16" w:author="Stacey, Robert" w:date="2023-09-05T09:43:00Z"/>
        </w:rPr>
      </w:pPr>
      <w:r w:rsidRPr="009038A5">
        <w:t xml:space="preserve">“The Broadcast TWT ID subfield in a Restricted TWT Parameter Set field is always set to a nonzero value, and is set to 31 when the Restricted TWT Schedule Info subfield is </w:t>
      </w:r>
      <w:r w:rsidRPr="009038A5">
        <w:rPr>
          <w:highlight w:val="yellow"/>
        </w:rPr>
        <w:t>set to 3</w:t>
      </w:r>
      <w:r w:rsidRPr="009038A5">
        <w:t>”</w:t>
      </w:r>
    </w:p>
    <w:p w14:paraId="0F174ED7" w14:textId="4EB70596" w:rsidR="00796DC6" w:rsidRPr="009038A5" w:rsidRDefault="00796DC6" w:rsidP="006D0D02">
      <w:pPr>
        <w:jc w:val="both"/>
      </w:pPr>
      <w:ins w:id="17" w:author="Stacey, Robert" w:date="2023-09-05T09:43:00Z">
        <w:r>
          <w:t xml:space="preserve">[Group consensus: </w:t>
        </w:r>
        <w:r w:rsidR="00652D84">
          <w:t xml:space="preserve">Even though this is all at </w:t>
        </w:r>
      </w:ins>
      <w:ins w:id="18" w:author="Stacey, Robert" w:date="2023-09-05T09:44:00Z">
        <w:r w:rsidR="00652D84">
          <w:t>the sender side, use “equal to” because we have significant precedent for this.]</w:t>
        </w:r>
      </w:ins>
    </w:p>
    <w:p w14:paraId="0FE8467C" w14:textId="77777777" w:rsidR="009038A5" w:rsidRDefault="009038A5" w:rsidP="00B400D4">
      <w:pPr>
        <w:rPr>
          <w:sz w:val="20"/>
        </w:rPr>
      </w:pPr>
    </w:p>
    <w:p w14:paraId="2DB02E82" w14:textId="77777777" w:rsidR="009038A5" w:rsidRPr="009038A5" w:rsidRDefault="009038A5" w:rsidP="009038A5">
      <w:r w:rsidRPr="009038A5">
        <w:t>1.</w:t>
      </w:r>
      <w:r w:rsidRPr="009038A5">
        <w:tab/>
        <w:t>55.31: Replace “set to” with “equal to”</w:t>
      </w:r>
    </w:p>
    <w:p w14:paraId="5AF50F8F" w14:textId="77777777" w:rsidR="009038A5" w:rsidRPr="009038A5" w:rsidRDefault="009038A5" w:rsidP="009038A5">
      <w:r w:rsidRPr="009038A5">
        <w:t>2.</w:t>
      </w:r>
      <w:r w:rsidRPr="009038A5">
        <w:tab/>
        <w:t>123.28: Replace “set to” with “equal to”</w:t>
      </w:r>
    </w:p>
    <w:p w14:paraId="0662D518" w14:textId="77777777" w:rsidR="009038A5" w:rsidRPr="009038A5" w:rsidRDefault="009038A5" w:rsidP="009038A5">
      <w:r w:rsidRPr="009038A5">
        <w:t>3.</w:t>
      </w:r>
      <w:r w:rsidRPr="009038A5">
        <w:tab/>
        <w:t>123.29: Replace “set to” with “equal to”</w:t>
      </w:r>
    </w:p>
    <w:p w14:paraId="18959BAA" w14:textId="77777777" w:rsidR="009038A5" w:rsidRPr="009038A5" w:rsidRDefault="009038A5" w:rsidP="009038A5">
      <w:r w:rsidRPr="009038A5">
        <w:t>4.</w:t>
      </w:r>
      <w:r w:rsidRPr="009038A5">
        <w:tab/>
        <w:t>126.37: Replace “set to” with “equal to”</w:t>
      </w:r>
    </w:p>
    <w:p w14:paraId="3E818719" w14:textId="77777777" w:rsidR="009038A5" w:rsidRPr="009038A5" w:rsidRDefault="009038A5" w:rsidP="009038A5">
      <w:r w:rsidRPr="009038A5">
        <w:t>5.</w:t>
      </w:r>
      <w:r w:rsidRPr="009038A5">
        <w:tab/>
        <w:t>126.38: Replace the three instances of “set to” with “equal to”</w:t>
      </w:r>
    </w:p>
    <w:p w14:paraId="0A28A8B8" w14:textId="77777777" w:rsidR="009038A5" w:rsidRPr="009038A5" w:rsidRDefault="009038A5" w:rsidP="009038A5">
      <w:r w:rsidRPr="009038A5">
        <w:t>6.</w:t>
      </w:r>
      <w:r w:rsidRPr="009038A5">
        <w:tab/>
        <w:t>126.61: “set to” seems to be appropriate here.</w:t>
      </w:r>
    </w:p>
    <w:p w14:paraId="54DD5E21" w14:textId="77777777" w:rsidR="009038A5" w:rsidRPr="009038A5" w:rsidRDefault="009038A5" w:rsidP="009038A5">
      <w:r w:rsidRPr="009038A5">
        <w:t>7.</w:t>
      </w:r>
      <w:r w:rsidRPr="009038A5">
        <w:tab/>
        <w:t>126.62: “set to” seems to be appropriate here.</w:t>
      </w:r>
    </w:p>
    <w:p w14:paraId="4B70F62C" w14:textId="77777777" w:rsidR="009038A5" w:rsidRPr="009038A5" w:rsidRDefault="009038A5" w:rsidP="009038A5">
      <w:r w:rsidRPr="009038A5">
        <w:t>8.</w:t>
      </w:r>
      <w:r w:rsidRPr="009038A5">
        <w:tab/>
        <w:t>127.14: “set to” seems to be appropriate here.</w:t>
      </w:r>
    </w:p>
    <w:p w14:paraId="47A0DC30" w14:textId="77777777" w:rsidR="009038A5" w:rsidRPr="009038A5" w:rsidRDefault="009038A5" w:rsidP="009038A5">
      <w:r w:rsidRPr="009038A5">
        <w:t>9.</w:t>
      </w:r>
      <w:r w:rsidRPr="009038A5">
        <w:tab/>
        <w:t>127.15: “set to” seems to be appropriate here.</w:t>
      </w:r>
    </w:p>
    <w:p w14:paraId="012BEDFD" w14:textId="77777777" w:rsidR="009038A5" w:rsidRPr="009038A5" w:rsidRDefault="009038A5" w:rsidP="009038A5">
      <w:r w:rsidRPr="009038A5">
        <w:t>10.</w:t>
      </w:r>
      <w:r w:rsidRPr="009038A5">
        <w:tab/>
        <w:t>130.56: Replace “set to” with “equal to”</w:t>
      </w:r>
    </w:p>
    <w:p w14:paraId="0D55C081" w14:textId="77777777" w:rsidR="009038A5" w:rsidRPr="009038A5" w:rsidRDefault="009038A5" w:rsidP="009038A5">
      <w:r w:rsidRPr="009038A5">
        <w:t>11.</w:t>
      </w:r>
      <w:r w:rsidRPr="009038A5">
        <w:tab/>
        <w:t>133.6: Replace “set to” with “equal to”</w:t>
      </w:r>
    </w:p>
    <w:p w14:paraId="2DC6D42E" w14:textId="77777777" w:rsidR="009038A5" w:rsidRPr="009038A5" w:rsidRDefault="009038A5" w:rsidP="009038A5">
      <w:r w:rsidRPr="009038A5">
        <w:t>12.</w:t>
      </w:r>
      <w:r w:rsidRPr="009038A5">
        <w:tab/>
        <w:t>133.7: Replace “set to” with “equal to”</w:t>
      </w:r>
    </w:p>
    <w:p w14:paraId="3FC6BA58" w14:textId="77777777" w:rsidR="009038A5" w:rsidRPr="009038A5" w:rsidRDefault="009038A5" w:rsidP="009038A5">
      <w:r w:rsidRPr="009038A5">
        <w:t>13.</w:t>
      </w:r>
      <w:r w:rsidRPr="009038A5">
        <w:tab/>
        <w:t>133.10: Replace “set to” with “equal to”</w:t>
      </w:r>
    </w:p>
    <w:p w14:paraId="45E7AB0E" w14:textId="77777777" w:rsidR="009038A5" w:rsidRPr="009038A5" w:rsidRDefault="009038A5" w:rsidP="009038A5">
      <w:r w:rsidRPr="009038A5">
        <w:t>14.</w:t>
      </w:r>
      <w:r w:rsidRPr="009038A5">
        <w:tab/>
        <w:t>133.11: Replace “set to” with “equal to”</w:t>
      </w:r>
    </w:p>
    <w:p w14:paraId="639A1B97" w14:textId="77777777" w:rsidR="009038A5" w:rsidRPr="009038A5" w:rsidRDefault="009038A5" w:rsidP="009038A5">
      <w:r w:rsidRPr="009038A5">
        <w:t>15.</w:t>
      </w:r>
      <w:r w:rsidRPr="009038A5">
        <w:tab/>
        <w:t>142.49: Replace “set to” with “equal to”</w:t>
      </w:r>
    </w:p>
    <w:p w14:paraId="2A215217" w14:textId="77777777" w:rsidR="009038A5" w:rsidRPr="009038A5" w:rsidRDefault="009038A5" w:rsidP="009038A5">
      <w:r w:rsidRPr="009038A5">
        <w:t>16.</w:t>
      </w:r>
      <w:r w:rsidRPr="009038A5">
        <w:tab/>
        <w:t>142.50: Replace “set to” with “equal to”</w:t>
      </w:r>
    </w:p>
    <w:p w14:paraId="5B56F4DA" w14:textId="77777777" w:rsidR="009038A5" w:rsidRPr="009038A5" w:rsidRDefault="009038A5" w:rsidP="009038A5">
      <w:r w:rsidRPr="009038A5">
        <w:t>17.</w:t>
      </w:r>
      <w:r w:rsidRPr="009038A5">
        <w:tab/>
        <w:t>148.64: “set to” seems to be appropriate here.</w:t>
      </w:r>
    </w:p>
    <w:p w14:paraId="31FC2763" w14:textId="77777777" w:rsidR="009038A5" w:rsidRPr="009038A5" w:rsidRDefault="009038A5" w:rsidP="009038A5">
      <w:r w:rsidRPr="009038A5">
        <w:t>18.</w:t>
      </w:r>
      <w:r w:rsidRPr="009038A5">
        <w:tab/>
        <w:t>149.9: Replace “set to” with “equal to”</w:t>
      </w:r>
    </w:p>
    <w:p w14:paraId="317FD2CA" w14:textId="77777777" w:rsidR="009038A5" w:rsidRPr="009038A5" w:rsidRDefault="009038A5" w:rsidP="009038A5">
      <w:r w:rsidRPr="009038A5">
        <w:lastRenderedPageBreak/>
        <w:t>19.</w:t>
      </w:r>
      <w:r w:rsidRPr="009038A5">
        <w:tab/>
        <w:t>151.1: Replace “set to” with “equal to”</w:t>
      </w:r>
    </w:p>
    <w:p w14:paraId="0FC65059" w14:textId="77777777" w:rsidR="009038A5" w:rsidRPr="009038A5" w:rsidRDefault="009038A5" w:rsidP="009038A5">
      <w:r w:rsidRPr="009038A5">
        <w:t>20.</w:t>
      </w:r>
      <w:r w:rsidRPr="009038A5">
        <w:tab/>
        <w:t>151.24: Replace “set to” with “equal to”</w:t>
      </w:r>
    </w:p>
    <w:p w14:paraId="46052C51" w14:textId="77777777" w:rsidR="009038A5" w:rsidRPr="009038A5" w:rsidRDefault="009038A5" w:rsidP="009038A5">
      <w:r w:rsidRPr="009038A5">
        <w:t>21.</w:t>
      </w:r>
      <w:r w:rsidRPr="009038A5">
        <w:tab/>
        <w:t>151.51: “set to” seems to be appropriate here.</w:t>
      </w:r>
    </w:p>
    <w:p w14:paraId="4F81EBED" w14:textId="77777777" w:rsidR="009038A5" w:rsidRPr="009038A5" w:rsidRDefault="009038A5" w:rsidP="009038A5">
      <w:r w:rsidRPr="009038A5">
        <w:t>22.</w:t>
      </w:r>
      <w:r w:rsidRPr="009038A5">
        <w:tab/>
        <w:t>152.13: “set to” seems to be appropriate here.</w:t>
      </w:r>
    </w:p>
    <w:p w14:paraId="4644CE65" w14:textId="77777777" w:rsidR="009038A5" w:rsidRPr="009038A5" w:rsidRDefault="009038A5" w:rsidP="009038A5">
      <w:r w:rsidRPr="009038A5">
        <w:t>23.</w:t>
      </w:r>
      <w:r w:rsidRPr="009038A5">
        <w:tab/>
        <w:t>152.56: “set to” seems to be appropriate here.</w:t>
      </w:r>
    </w:p>
    <w:p w14:paraId="58AED6BA" w14:textId="77777777" w:rsidR="009038A5" w:rsidRPr="009038A5" w:rsidRDefault="009038A5" w:rsidP="009038A5">
      <w:r w:rsidRPr="009038A5">
        <w:t>24.</w:t>
      </w:r>
      <w:r w:rsidRPr="009038A5">
        <w:tab/>
        <w:t>152.61: “set to” seems to be appropriate here.</w:t>
      </w:r>
    </w:p>
    <w:p w14:paraId="467075D6" w14:textId="77777777" w:rsidR="009038A5" w:rsidRPr="009038A5" w:rsidRDefault="009038A5" w:rsidP="009038A5">
      <w:r w:rsidRPr="009038A5">
        <w:t>25.</w:t>
      </w:r>
      <w:r w:rsidRPr="009038A5">
        <w:tab/>
        <w:t>152.64: “set to” seems to be appropriate here.</w:t>
      </w:r>
    </w:p>
    <w:p w14:paraId="63656B88" w14:textId="77777777" w:rsidR="009038A5" w:rsidRPr="009038A5" w:rsidRDefault="009038A5" w:rsidP="009038A5">
      <w:r w:rsidRPr="009038A5">
        <w:t>26.</w:t>
      </w:r>
      <w:r w:rsidRPr="009038A5">
        <w:tab/>
        <w:t>153.4: Replace “set to” with “equal to”</w:t>
      </w:r>
    </w:p>
    <w:p w14:paraId="44DB239D" w14:textId="77777777" w:rsidR="009038A5" w:rsidRPr="009038A5" w:rsidRDefault="009038A5" w:rsidP="009038A5">
      <w:r w:rsidRPr="009038A5">
        <w:t>27.</w:t>
      </w:r>
      <w:r w:rsidRPr="009038A5">
        <w:tab/>
        <w:t>153.7: Replace “set to” with “equal to”</w:t>
      </w:r>
    </w:p>
    <w:p w14:paraId="25F20465" w14:textId="77777777" w:rsidR="009038A5" w:rsidRPr="009038A5" w:rsidRDefault="009038A5" w:rsidP="009038A5">
      <w:r w:rsidRPr="009038A5">
        <w:t>28.</w:t>
      </w:r>
      <w:r w:rsidRPr="009038A5">
        <w:tab/>
        <w:t>153.13: Replace “set to” with “equal to”</w:t>
      </w:r>
    </w:p>
    <w:p w14:paraId="509F5FAC" w14:textId="77777777" w:rsidR="009038A5" w:rsidRPr="009038A5" w:rsidRDefault="009038A5" w:rsidP="009038A5">
      <w:r w:rsidRPr="009038A5">
        <w:t>29.</w:t>
      </w:r>
      <w:r w:rsidRPr="009038A5">
        <w:tab/>
        <w:t>153.16: Replace “set to” with “equal to”</w:t>
      </w:r>
    </w:p>
    <w:p w14:paraId="0D26202E" w14:textId="77777777" w:rsidR="009038A5" w:rsidRPr="009038A5" w:rsidRDefault="009038A5" w:rsidP="009038A5">
      <w:r w:rsidRPr="009038A5">
        <w:t>30.</w:t>
      </w:r>
      <w:r w:rsidRPr="009038A5">
        <w:tab/>
        <w:t>153.23: “set to” seems to be appropriate here.</w:t>
      </w:r>
    </w:p>
    <w:p w14:paraId="0AAD3E42" w14:textId="77777777" w:rsidR="009038A5" w:rsidRPr="009038A5" w:rsidRDefault="009038A5" w:rsidP="009038A5">
      <w:r w:rsidRPr="009038A5">
        <w:t>31.</w:t>
      </w:r>
      <w:r w:rsidRPr="009038A5">
        <w:tab/>
        <w:t>153.23: Replace “set to” with “equal to”</w:t>
      </w:r>
    </w:p>
    <w:p w14:paraId="333A30A3" w14:textId="77777777" w:rsidR="009038A5" w:rsidRPr="009038A5" w:rsidRDefault="009038A5" w:rsidP="009038A5">
      <w:r w:rsidRPr="009038A5">
        <w:t>32.</w:t>
      </w:r>
      <w:r w:rsidRPr="009038A5">
        <w:tab/>
        <w:t>153.27: Replace “set to” with “equal to”</w:t>
      </w:r>
    </w:p>
    <w:p w14:paraId="5A689BB4" w14:textId="77777777" w:rsidR="009038A5" w:rsidRPr="009038A5" w:rsidRDefault="009038A5" w:rsidP="009038A5">
      <w:r w:rsidRPr="009038A5">
        <w:t>33.</w:t>
      </w:r>
      <w:r w:rsidRPr="009038A5">
        <w:tab/>
        <w:t>153.30: Replace “set to” with “equal to”</w:t>
      </w:r>
    </w:p>
    <w:p w14:paraId="7A2A34F5" w14:textId="77777777" w:rsidR="009038A5" w:rsidRPr="009038A5" w:rsidRDefault="009038A5" w:rsidP="009038A5">
      <w:r w:rsidRPr="009038A5">
        <w:t>34.</w:t>
      </w:r>
      <w:r w:rsidRPr="009038A5">
        <w:tab/>
        <w:t>153.32: Replace “set to” with “equal to”</w:t>
      </w:r>
    </w:p>
    <w:p w14:paraId="403EA2C6" w14:textId="77777777" w:rsidR="009038A5" w:rsidRPr="009038A5" w:rsidRDefault="009038A5" w:rsidP="009038A5">
      <w:r w:rsidRPr="009038A5">
        <w:t>35.</w:t>
      </w:r>
      <w:r w:rsidRPr="009038A5">
        <w:tab/>
        <w:t>154.56: Replace “set to” with “equal to”</w:t>
      </w:r>
    </w:p>
    <w:p w14:paraId="3DF764DD" w14:textId="77777777" w:rsidR="009038A5" w:rsidRPr="009038A5" w:rsidRDefault="009038A5" w:rsidP="009038A5">
      <w:r w:rsidRPr="009038A5">
        <w:t>36.</w:t>
      </w:r>
      <w:r w:rsidRPr="009038A5">
        <w:tab/>
        <w:t>156.16: Replace “set to” with “equal to”</w:t>
      </w:r>
    </w:p>
    <w:p w14:paraId="56E55171" w14:textId="77777777" w:rsidR="009038A5" w:rsidRPr="009038A5" w:rsidRDefault="009038A5" w:rsidP="009038A5">
      <w:r w:rsidRPr="009038A5">
        <w:t>37.</w:t>
      </w:r>
      <w:r w:rsidRPr="009038A5">
        <w:tab/>
        <w:t>156.17: Replace “set to” with “equal to”</w:t>
      </w:r>
    </w:p>
    <w:p w14:paraId="3672501E" w14:textId="77777777" w:rsidR="009038A5" w:rsidRPr="009038A5" w:rsidRDefault="009038A5" w:rsidP="009038A5">
      <w:r w:rsidRPr="009038A5">
        <w:t>38.</w:t>
      </w:r>
      <w:r w:rsidRPr="009038A5">
        <w:tab/>
        <w:t>156.19: Replace “set to” with “equal to”</w:t>
      </w:r>
    </w:p>
    <w:p w14:paraId="5A78503C" w14:textId="77777777" w:rsidR="009038A5" w:rsidRPr="009038A5" w:rsidRDefault="009038A5" w:rsidP="009038A5">
      <w:r w:rsidRPr="009038A5">
        <w:t>39.</w:t>
      </w:r>
      <w:r w:rsidRPr="009038A5">
        <w:tab/>
        <w:t>159.45: “set to” seems to be appropriate here.</w:t>
      </w:r>
    </w:p>
    <w:p w14:paraId="54AAF69F" w14:textId="77777777" w:rsidR="009038A5" w:rsidRPr="009038A5" w:rsidRDefault="009038A5" w:rsidP="009038A5">
      <w:r w:rsidRPr="009038A5">
        <w:t>40.</w:t>
      </w:r>
      <w:r w:rsidRPr="009038A5">
        <w:tab/>
        <w:t>159.48: “set to” seems to be appropriate here.</w:t>
      </w:r>
    </w:p>
    <w:p w14:paraId="3DC41006" w14:textId="77777777" w:rsidR="009038A5" w:rsidRPr="009038A5" w:rsidRDefault="009038A5" w:rsidP="009038A5">
      <w:r w:rsidRPr="009038A5">
        <w:t>41.</w:t>
      </w:r>
      <w:r w:rsidRPr="009038A5">
        <w:tab/>
        <w:t>161.2: Replace “set to” with “equal to”</w:t>
      </w:r>
    </w:p>
    <w:p w14:paraId="25A77CFD" w14:textId="77777777" w:rsidR="009038A5" w:rsidRPr="009038A5" w:rsidRDefault="009038A5" w:rsidP="009038A5">
      <w:r w:rsidRPr="009038A5">
        <w:t>42.</w:t>
      </w:r>
      <w:r w:rsidRPr="009038A5">
        <w:tab/>
        <w:t>161.18: Replace “set to” with “equal to”</w:t>
      </w:r>
    </w:p>
    <w:p w14:paraId="2572C257" w14:textId="77777777" w:rsidR="009038A5" w:rsidRPr="009038A5" w:rsidRDefault="009038A5" w:rsidP="009038A5">
      <w:r w:rsidRPr="009038A5">
        <w:t>43.</w:t>
      </w:r>
      <w:r w:rsidRPr="009038A5">
        <w:tab/>
        <w:t>161.52: “set to” seems to be appropriate here.</w:t>
      </w:r>
    </w:p>
    <w:p w14:paraId="3E964192" w14:textId="77777777" w:rsidR="009038A5" w:rsidRPr="009038A5" w:rsidRDefault="009038A5" w:rsidP="009038A5">
      <w:r w:rsidRPr="009038A5">
        <w:t>44.</w:t>
      </w:r>
      <w:r w:rsidRPr="009038A5">
        <w:tab/>
        <w:t>161.54: Replace “set to” with “equal to”</w:t>
      </w:r>
    </w:p>
    <w:p w14:paraId="255E6032" w14:textId="77777777" w:rsidR="009038A5" w:rsidRPr="009038A5" w:rsidRDefault="009038A5" w:rsidP="009038A5">
      <w:r w:rsidRPr="009038A5">
        <w:t>45.</w:t>
      </w:r>
      <w:r w:rsidRPr="009038A5">
        <w:tab/>
        <w:t>161.58: Replace “set to” with “equal to”</w:t>
      </w:r>
    </w:p>
    <w:p w14:paraId="309D360E" w14:textId="77777777" w:rsidR="009038A5" w:rsidRPr="009038A5" w:rsidRDefault="009038A5" w:rsidP="009038A5">
      <w:r w:rsidRPr="009038A5">
        <w:t>46.</w:t>
      </w:r>
      <w:r w:rsidRPr="009038A5">
        <w:tab/>
        <w:t>161.59: Replace “set to” with “equal to”</w:t>
      </w:r>
    </w:p>
    <w:p w14:paraId="1A2F9366" w14:textId="77777777" w:rsidR="009038A5" w:rsidRPr="009038A5" w:rsidRDefault="009038A5" w:rsidP="009038A5">
      <w:r w:rsidRPr="009038A5">
        <w:t>47.</w:t>
      </w:r>
      <w:r w:rsidRPr="009038A5">
        <w:tab/>
        <w:t>162.31: Replace “set to” with “equal to”</w:t>
      </w:r>
    </w:p>
    <w:p w14:paraId="2E368181" w14:textId="77777777" w:rsidR="009038A5" w:rsidRPr="009038A5" w:rsidRDefault="009038A5" w:rsidP="009038A5">
      <w:r w:rsidRPr="009038A5">
        <w:t>48.</w:t>
      </w:r>
      <w:r w:rsidRPr="009038A5">
        <w:tab/>
        <w:t>163.11: “set to” seems to be appropriate here.</w:t>
      </w:r>
    </w:p>
    <w:p w14:paraId="7C12F658" w14:textId="77777777" w:rsidR="009038A5" w:rsidRPr="009038A5" w:rsidRDefault="009038A5" w:rsidP="009038A5">
      <w:r w:rsidRPr="009038A5">
        <w:t>49.</w:t>
      </w:r>
      <w:r w:rsidRPr="009038A5">
        <w:tab/>
        <w:t>163.23: “set to” seems to be appropriate here.</w:t>
      </w:r>
    </w:p>
    <w:p w14:paraId="7E818EEB" w14:textId="77777777" w:rsidR="009038A5" w:rsidRPr="009038A5" w:rsidRDefault="009038A5" w:rsidP="009038A5">
      <w:r w:rsidRPr="009038A5">
        <w:t>50.</w:t>
      </w:r>
      <w:r w:rsidRPr="009038A5">
        <w:tab/>
        <w:t>163.25: “set to” seems to be appropriate here.</w:t>
      </w:r>
    </w:p>
    <w:p w14:paraId="4B54BE70" w14:textId="77777777" w:rsidR="009038A5" w:rsidRPr="009038A5" w:rsidRDefault="009038A5" w:rsidP="009038A5">
      <w:r w:rsidRPr="009038A5">
        <w:t>51.</w:t>
      </w:r>
      <w:r w:rsidRPr="009038A5">
        <w:tab/>
        <w:t>163.28: Replace “set to” with “equal to”</w:t>
      </w:r>
    </w:p>
    <w:p w14:paraId="0D1AAC47" w14:textId="77777777" w:rsidR="009038A5" w:rsidRPr="009038A5" w:rsidRDefault="009038A5" w:rsidP="009038A5">
      <w:r w:rsidRPr="009038A5">
        <w:t>52.</w:t>
      </w:r>
      <w:r w:rsidRPr="009038A5">
        <w:tab/>
        <w:t>164.19: Replace “set to” with “equal to”</w:t>
      </w:r>
    </w:p>
    <w:p w14:paraId="534FCE3F" w14:textId="77777777" w:rsidR="009038A5" w:rsidRPr="009038A5" w:rsidRDefault="009038A5" w:rsidP="009038A5">
      <w:r w:rsidRPr="009038A5">
        <w:t>53.</w:t>
      </w:r>
      <w:r w:rsidRPr="009038A5">
        <w:tab/>
        <w:t>165.12: Replace “set to” with “equal to”</w:t>
      </w:r>
    </w:p>
    <w:p w14:paraId="37A83867" w14:textId="77777777" w:rsidR="009038A5" w:rsidRPr="009038A5" w:rsidRDefault="009038A5" w:rsidP="009038A5">
      <w:r w:rsidRPr="009038A5">
        <w:t>54.</w:t>
      </w:r>
      <w:r w:rsidRPr="009038A5">
        <w:tab/>
        <w:t>166.49: Replace “set to” with “equal to”</w:t>
      </w:r>
    </w:p>
    <w:p w14:paraId="4B88A860" w14:textId="77777777" w:rsidR="009038A5" w:rsidRPr="009038A5" w:rsidRDefault="009038A5" w:rsidP="009038A5">
      <w:r w:rsidRPr="009038A5">
        <w:t>55.</w:t>
      </w:r>
      <w:r w:rsidRPr="009038A5">
        <w:tab/>
        <w:t>167.1: “set to” seems to be appropriate here.</w:t>
      </w:r>
    </w:p>
    <w:p w14:paraId="54B0465D" w14:textId="77777777" w:rsidR="009038A5" w:rsidRPr="009038A5" w:rsidRDefault="009038A5" w:rsidP="009038A5">
      <w:r w:rsidRPr="009038A5">
        <w:t>56.</w:t>
      </w:r>
      <w:r w:rsidRPr="009038A5">
        <w:tab/>
        <w:t>167.2: “set to” seems to be appropriate here.</w:t>
      </w:r>
    </w:p>
    <w:p w14:paraId="09882F50" w14:textId="77777777" w:rsidR="009038A5" w:rsidRPr="009038A5" w:rsidRDefault="009038A5" w:rsidP="009038A5">
      <w:r w:rsidRPr="009038A5">
        <w:t>57.</w:t>
      </w:r>
      <w:r w:rsidRPr="009038A5">
        <w:tab/>
        <w:t>168.16: “set to” seems to be appropriate here.</w:t>
      </w:r>
    </w:p>
    <w:p w14:paraId="488BB527" w14:textId="77777777" w:rsidR="009038A5" w:rsidRPr="009038A5" w:rsidRDefault="009038A5" w:rsidP="009038A5">
      <w:r w:rsidRPr="009038A5">
        <w:t>58.</w:t>
      </w:r>
      <w:r w:rsidRPr="009038A5">
        <w:tab/>
        <w:t>168.17: “set to” seems to be appropriate here.</w:t>
      </w:r>
    </w:p>
    <w:p w14:paraId="32B16FA3" w14:textId="77777777" w:rsidR="009038A5" w:rsidRPr="009038A5" w:rsidRDefault="009038A5" w:rsidP="009038A5">
      <w:r w:rsidRPr="009038A5">
        <w:t>59.</w:t>
      </w:r>
      <w:r w:rsidRPr="009038A5">
        <w:tab/>
        <w:t>168.34: “set to” seems to be appropriate here.</w:t>
      </w:r>
    </w:p>
    <w:p w14:paraId="5C148B37" w14:textId="77777777" w:rsidR="009038A5" w:rsidRPr="009038A5" w:rsidRDefault="009038A5" w:rsidP="009038A5">
      <w:r w:rsidRPr="009038A5">
        <w:t>60.</w:t>
      </w:r>
      <w:r w:rsidRPr="009038A5">
        <w:tab/>
        <w:t>168.42: “set to” seems to be appropriate here.</w:t>
      </w:r>
    </w:p>
    <w:p w14:paraId="1B2DB65E" w14:textId="77777777" w:rsidR="009038A5" w:rsidRPr="009038A5" w:rsidRDefault="009038A5" w:rsidP="009038A5">
      <w:r w:rsidRPr="009038A5">
        <w:t>61.</w:t>
      </w:r>
      <w:r w:rsidRPr="009038A5">
        <w:tab/>
        <w:t>168.44: “set to” seems to be appropriate here.</w:t>
      </w:r>
    </w:p>
    <w:p w14:paraId="43B9F184" w14:textId="77777777" w:rsidR="009038A5" w:rsidRPr="009038A5" w:rsidRDefault="009038A5" w:rsidP="009038A5">
      <w:r w:rsidRPr="009038A5">
        <w:t>62.</w:t>
      </w:r>
      <w:r w:rsidRPr="009038A5">
        <w:tab/>
        <w:t>168.45: Replace “set to” with “equal to”</w:t>
      </w:r>
    </w:p>
    <w:p w14:paraId="4F7325BA" w14:textId="77777777" w:rsidR="009038A5" w:rsidRPr="009038A5" w:rsidRDefault="009038A5" w:rsidP="009038A5">
      <w:r w:rsidRPr="009038A5">
        <w:t>63.</w:t>
      </w:r>
      <w:r w:rsidRPr="009038A5">
        <w:tab/>
        <w:t>169.35: “set to” seems to be appropriate here.</w:t>
      </w:r>
    </w:p>
    <w:p w14:paraId="0F7B2312" w14:textId="77777777" w:rsidR="009038A5" w:rsidRPr="009038A5" w:rsidRDefault="009038A5" w:rsidP="009038A5">
      <w:r w:rsidRPr="009038A5">
        <w:t>64.</w:t>
      </w:r>
      <w:r w:rsidRPr="009038A5">
        <w:tab/>
        <w:t>169.40: Replace “set to” with “equal to”</w:t>
      </w:r>
    </w:p>
    <w:p w14:paraId="01FD1C7F" w14:textId="77777777" w:rsidR="009038A5" w:rsidRPr="009038A5" w:rsidRDefault="009038A5" w:rsidP="009038A5">
      <w:r w:rsidRPr="009038A5">
        <w:t>65.</w:t>
      </w:r>
      <w:r w:rsidRPr="009038A5">
        <w:tab/>
        <w:t>175.46: Replace “set to” with “equal to”</w:t>
      </w:r>
    </w:p>
    <w:p w14:paraId="663AD507" w14:textId="77777777" w:rsidR="009038A5" w:rsidRPr="009038A5" w:rsidRDefault="009038A5" w:rsidP="009038A5">
      <w:r w:rsidRPr="009038A5">
        <w:t>66.</w:t>
      </w:r>
      <w:r w:rsidRPr="009038A5">
        <w:tab/>
        <w:t>175.47: Replace “set to” with “equal to”</w:t>
      </w:r>
    </w:p>
    <w:p w14:paraId="7A0B63C7" w14:textId="77777777" w:rsidR="009038A5" w:rsidRPr="009038A5" w:rsidRDefault="009038A5" w:rsidP="009038A5">
      <w:r w:rsidRPr="009038A5">
        <w:t>67.</w:t>
      </w:r>
      <w:r w:rsidRPr="009038A5">
        <w:tab/>
        <w:t>175.48: Replace “set to” with “equal to”</w:t>
      </w:r>
    </w:p>
    <w:p w14:paraId="21FFD244" w14:textId="77777777" w:rsidR="009038A5" w:rsidRPr="009038A5" w:rsidRDefault="009038A5" w:rsidP="009038A5">
      <w:r w:rsidRPr="009038A5">
        <w:lastRenderedPageBreak/>
        <w:t>68.</w:t>
      </w:r>
      <w:r w:rsidRPr="009038A5">
        <w:tab/>
        <w:t>175.50: Replace “set to” with “equal to”</w:t>
      </w:r>
    </w:p>
    <w:p w14:paraId="6E322FAD" w14:textId="77777777" w:rsidR="009038A5" w:rsidRPr="009038A5" w:rsidRDefault="009038A5" w:rsidP="009038A5">
      <w:r w:rsidRPr="009038A5">
        <w:t>69.</w:t>
      </w:r>
      <w:r w:rsidRPr="009038A5">
        <w:tab/>
        <w:t>175.51: Replace “set to” with “equal to”</w:t>
      </w:r>
    </w:p>
    <w:p w14:paraId="165BE9CD" w14:textId="77777777" w:rsidR="009038A5" w:rsidRPr="009038A5" w:rsidRDefault="009038A5" w:rsidP="009038A5">
      <w:r w:rsidRPr="009038A5">
        <w:t>70.</w:t>
      </w:r>
      <w:r w:rsidRPr="009038A5">
        <w:tab/>
        <w:t>175.52: Replace “set to” with “equal to”</w:t>
      </w:r>
    </w:p>
    <w:p w14:paraId="5F250AF4" w14:textId="77777777" w:rsidR="009038A5" w:rsidRPr="009038A5" w:rsidRDefault="009038A5" w:rsidP="009038A5">
      <w:r w:rsidRPr="009038A5">
        <w:t>71.</w:t>
      </w:r>
      <w:r w:rsidRPr="009038A5">
        <w:tab/>
        <w:t>175.53: Replace “set to” with “equal to”</w:t>
      </w:r>
    </w:p>
    <w:p w14:paraId="2B22164C" w14:textId="77777777" w:rsidR="009038A5" w:rsidRPr="009038A5" w:rsidRDefault="009038A5" w:rsidP="009038A5">
      <w:r w:rsidRPr="009038A5">
        <w:t>72.</w:t>
      </w:r>
      <w:r w:rsidRPr="009038A5">
        <w:tab/>
        <w:t>177.56: “set to” seems to be appropriate here.</w:t>
      </w:r>
    </w:p>
    <w:p w14:paraId="55BE2B6A" w14:textId="77777777" w:rsidR="009038A5" w:rsidRPr="009038A5" w:rsidRDefault="009038A5" w:rsidP="009038A5">
      <w:r w:rsidRPr="009038A5">
        <w:t>73.</w:t>
      </w:r>
      <w:r w:rsidRPr="009038A5">
        <w:tab/>
        <w:t>177.24: Replace “set to” with “equal to”</w:t>
      </w:r>
    </w:p>
    <w:p w14:paraId="7B94581F" w14:textId="77777777" w:rsidR="009038A5" w:rsidRPr="009038A5" w:rsidRDefault="009038A5" w:rsidP="009038A5">
      <w:r w:rsidRPr="009038A5">
        <w:t>74.</w:t>
      </w:r>
      <w:r w:rsidRPr="009038A5">
        <w:tab/>
        <w:t>177.34: “set to” seems to be appropriate here.</w:t>
      </w:r>
    </w:p>
    <w:p w14:paraId="05059C92" w14:textId="77777777" w:rsidR="009038A5" w:rsidRPr="009038A5" w:rsidRDefault="009038A5" w:rsidP="009038A5">
      <w:r w:rsidRPr="009038A5">
        <w:t>75.</w:t>
      </w:r>
      <w:r w:rsidRPr="009038A5">
        <w:tab/>
        <w:t>177.36: “set to” seems to be appropriate here.</w:t>
      </w:r>
    </w:p>
    <w:p w14:paraId="43543187" w14:textId="77777777" w:rsidR="009038A5" w:rsidRPr="009038A5" w:rsidRDefault="009038A5" w:rsidP="009038A5">
      <w:r w:rsidRPr="009038A5">
        <w:t>76.</w:t>
      </w:r>
      <w:r w:rsidRPr="009038A5">
        <w:tab/>
        <w:t>179.9: Replace “set to” with “equal to”</w:t>
      </w:r>
    </w:p>
    <w:p w14:paraId="0FFCF37E" w14:textId="77777777" w:rsidR="009038A5" w:rsidRPr="009038A5" w:rsidRDefault="009038A5" w:rsidP="009038A5">
      <w:r w:rsidRPr="009038A5">
        <w:t>77.</w:t>
      </w:r>
      <w:r w:rsidRPr="009038A5">
        <w:tab/>
        <w:t>180.24: Replace “set to” with “equal to”</w:t>
      </w:r>
    </w:p>
    <w:p w14:paraId="7615EE61" w14:textId="77777777" w:rsidR="009038A5" w:rsidRPr="009038A5" w:rsidRDefault="009038A5" w:rsidP="009038A5">
      <w:r w:rsidRPr="009038A5">
        <w:t>78.</w:t>
      </w:r>
      <w:r w:rsidRPr="009038A5">
        <w:tab/>
        <w:t>181.37: “set to” seems to be appropriate here.</w:t>
      </w:r>
    </w:p>
    <w:p w14:paraId="4266F5A0" w14:textId="77777777" w:rsidR="009038A5" w:rsidRPr="009038A5" w:rsidRDefault="009038A5" w:rsidP="009038A5">
      <w:r w:rsidRPr="009038A5">
        <w:t>79.</w:t>
      </w:r>
      <w:r w:rsidRPr="009038A5">
        <w:tab/>
        <w:t>186.27: Replace “set to” with “equal to”</w:t>
      </w:r>
    </w:p>
    <w:p w14:paraId="02E9D4AB" w14:textId="77777777" w:rsidR="009038A5" w:rsidRPr="009038A5" w:rsidRDefault="009038A5" w:rsidP="009038A5">
      <w:r w:rsidRPr="009038A5">
        <w:t>80.</w:t>
      </w:r>
      <w:r w:rsidRPr="009038A5">
        <w:tab/>
        <w:t>188.28: Replace “set to” with “equal to”</w:t>
      </w:r>
    </w:p>
    <w:p w14:paraId="5F9059EB" w14:textId="77777777" w:rsidR="009038A5" w:rsidRPr="009038A5" w:rsidRDefault="009038A5" w:rsidP="009038A5">
      <w:r w:rsidRPr="009038A5">
        <w:t>81.</w:t>
      </w:r>
      <w:r w:rsidRPr="009038A5">
        <w:tab/>
        <w:t>194.25: Replace “set to” with “equal to”</w:t>
      </w:r>
    </w:p>
    <w:p w14:paraId="3FD6763F" w14:textId="77777777" w:rsidR="009038A5" w:rsidRPr="009038A5" w:rsidRDefault="009038A5" w:rsidP="009038A5">
      <w:r w:rsidRPr="009038A5">
        <w:t>82.</w:t>
      </w:r>
      <w:r w:rsidRPr="009038A5">
        <w:tab/>
        <w:t>201.11: Replace “set to” with “equal to”</w:t>
      </w:r>
    </w:p>
    <w:p w14:paraId="2183329E" w14:textId="77777777" w:rsidR="009038A5" w:rsidRPr="009038A5" w:rsidRDefault="009038A5" w:rsidP="009038A5">
      <w:r w:rsidRPr="009038A5">
        <w:t>83.</w:t>
      </w:r>
      <w:r w:rsidRPr="009038A5">
        <w:tab/>
        <w:t xml:space="preserve">201.20: Replace “set to” with “equal to” </w:t>
      </w:r>
      <w:r w:rsidRPr="009038A5">
        <w:t> “equal to 4”</w:t>
      </w:r>
    </w:p>
    <w:p w14:paraId="4139A82C" w14:textId="77777777" w:rsidR="009038A5" w:rsidRPr="009038A5" w:rsidRDefault="009038A5" w:rsidP="009038A5">
      <w:r w:rsidRPr="009038A5">
        <w:t>84.</w:t>
      </w:r>
      <w:r w:rsidRPr="009038A5">
        <w:tab/>
        <w:t>201.35: Replace “set to” with “equal to”</w:t>
      </w:r>
    </w:p>
    <w:p w14:paraId="5BF5727B" w14:textId="77777777" w:rsidR="009038A5" w:rsidRPr="009038A5" w:rsidRDefault="009038A5" w:rsidP="009038A5">
      <w:r w:rsidRPr="009038A5">
        <w:t>85.</w:t>
      </w:r>
      <w:r w:rsidRPr="009038A5">
        <w:tab/>
        <w:t>201.36: Replace “set to” with “equal to”</w:t>
      </w:r>
    </w:p>
    <w:p w14:paraId="7235B1FF" w14:textId="77777777" w:rsidR="009038A5" w:rsidRPr="009038A5" w:rsidRDefault="009038A5" w:rsidP="009038A5">
      <w:r w:rsidRPr="009038A5">
        <w:t>86.</w:t>
      </w:r>
      <w:r w:rsidRPr="009038A5">
        <w:tab/>
        <w:t>201.63: Replace “set to” with “equal to”</w:t>
      </w:r>
    </w:p>
    <w:p w14:paraId="10FA7143" w14:textId="77777777" w:rsidR="009038A5" w:rsidRPr="009038A5" w:rsidRDefault="009038A5" w:rsidP="009038A5">
      <w:r w:rsidRPr="009038A5">
        <w:t>87.</w:t>
      </w:r>
      <w:r w:rsidRPr="009038A5">
        <w:tab/>
        <w:t>201.64: Replace “set to” with “equal to”</w:t>
      </w:r>
    </w:p>
    <w:p w14:paraId="72D7C0EC" w14:textId="77777777" w:rsidR="009038A5" w:rsidRPr="009038A5" w:rsidRDefault="009038A5" w:rsidP="009038A5">
      <w:r w:rsidRPr="009038A5">
        <w:t>88.</w:t>
      </w:r>
      <w:r w:rsidRPr="009038A5">
        <w:tab/>
        <w:t>202.1: Replace “set to” with “equal to”</w:t>
      </w:r>
    </w:p>
    <w:p w14:paraId="5A1116AB" w14:textId="77777777" w:rsidR="009038A5" w:rsidRPr="009038A5" w:rsidRDefault="009038A5" w:rsidP="009038A5">
      <w:r w:rsidRPr="009038A5">
        <w:t>89.</w:t>
      </w:r>
      <w:r w:rsidRPr="009038A5">
        <w:tab/>
        <w:t>204.48: Replace “set to” with “equal to”</w:t>
      </w:r>
    </w:p>
    <w:p w14:paraId="5C9F7E8D" w14:textId="77777777" w:rsidR="009038A5" w:rsidRPr="009038A5" w:rsidRDefault="009038A5" w:rsidP="009038A5">
      <w:r w:rsidRPr="009038A5">
        <w:t>90.</w:t>
      </w:r>
      <w:r w:rsidRPr="009038A5">
        <w:tab/>
        <w:t>204.51: Replace “set to” with “equal to”</w:t>
      </w:r>
    </w:p>
    <w:p w14:paraId="6DC6DEA8" w14:textId="77777777" w:rsidR="009038A5" w:rsidRPr="009038A5" w:rsidRDefault="009038A5" w:rsidP="009038A5">
      <w:r w:rsidRPr="009038A5">
        <w:t>91.</w:t>
      </w:r>
      <w:r w:rsidRPr="009038A5">
        <w:tab/>
        <w:t>208.48: Replace “set to” with “equal to”</w:t>
      </w:r>
    </w:p>
    <w:p w14:paraId="0158C168" w14:textId="77777777" w:rsidR="009038A5" w:rsidRPr="009038A5" w:rsidRDefault="009038A5" w:rsidP="009038A5">
      <w:r w:rsidRPr="009038A5">
        <w:t>92.</w:t>
      </w:r>
      <w:r w:rsidRPr="009038A5">
        <w:tab/>
        <w:t>208.51: Replace “set to” with “equal to”</w:t>
      </w:r>
    </w:p>
    <w:p w14:paraId="45005553" w14:textId="77777777" w:rsidR="009038A5" w:rsidRPr="009038A5" w:rsidRDefault="009038A5" w:rsidP="009038A5">
      <w:r w:rsidRPr="009038A5">
        <w:t>93.</w:t>
      </w:r>
      <w:r w:rsidRPr="009038A5">
        <w:tab/>
        <w:t>208.62: Replace “set to” with “equal to”</w:t>
      </w:r>
    </w:p>
    <w:p w14:paraId="38D620E1" w14:textId="77777777" w:rsidR="009038A5" w:rsidRPr="009038A5" w:rsidRDefault="009038A5" w:rsidP="009038A5">
      <w:r w:rsidRPr="009038A5">
        <w:t>94.</w:t>
      </w:r>
      <w:r w:rsidRPr="009038A5">
        <w:tab/>
        <w:t>209.2: “set to” seems to be appropriate here.</w:t>
      </w:r>
    </w:p>
    <w:p w14:paraId="09B820DF" w14:textId="77777777" w:rsidR="009038A5" w:rsidRPr="009038A5" w:rsidRDefault="009038A5" w:rsidP="009038A5">
      <w:r w:rsidRPr="009038A5">
        <w:t>95.</w:t>
      </w:r>
      <w:r w:rsidRPr="009038A5">
        <w:tab/>
        <w:t>209.4: “set to” seems to be appropriate here.</w:t>
      </w:r>
    </w:p>
    <w:p w14:paraId="77D1C946" w14:textId="77777777" w:rsidR="009038A5" w:rsidRPr="009038A5" w:rsidRDefault="009038A5" w:rsidP="009038A5">
      <w:r w:rsidRPr="009038A5">
        <w:t>96.</w:t>
      </w:r>
      <w:r w:rsidRPr="009038A5">
        <w:tab/>
        <w:t>209.10: “set to” seems to be appropriate here.</w:t>
      </w:r>
    </w:p>
    <w:p w14:paraId="46238076" w14:textId="77777777" w:rsidR="009038A5" w:rsidRPr="009038A5" w:rsidRDefault="009038A5" w:rsidP="009038A5">
      <w:r w:rsidRPr="009038A5">
        <w:t>97.</w:t>
      </w:r>
      <w:r w:rsidRPr="009038A5">
        <w:tab/>
        <w:t>209.11: “set to” seems to be appropriate here.</w:t>
      </w:r>
    </w:p>
    <w:p w14:paraId="5B03F66C" w14:textId="77777777" w:rsidR="009038A5" w:rsidRPr="009038A5" w:rsidRDefault="009038A5" w:rsidP="009038A5">
      <w:r w:rsidRPr="009038A5">
        <w:t>98.</w:t>
      </w:r>
      <w:r w:rsidRPr="009038A5">
        <w:tab/>
        <w:t>209.27: “set to” seems to be appropriate here.</w:t>
      </w:r>
    </w:p>
    <w:p w14:paraId="421178FB" w14:textId="77777777" w:rsidR="009038A5" w:rsidRPr="009038A5" w:rsidRDefault="009038A5" w:rsidP="009038A5">
      <w:r w:rsidRPr="009038A5">
        <w:t>99.</w:t>
      </w:r>
      <w:r w:rsidRPr="009038A5">
        <w:tab/>
        <w:t>222.52: “set to” seems to be appropriate here.</w:t>
      </w:r>
    </w:p>
    <w:p w14:paraId="335B16AB" w14:textId="4D9AA921" w:rsidR="009038A5" w:rsidRPr="009038A5" w:rsidRDefault="009038A5" w:rsidP="009038A5">
      <w:r>
        <w:t>100.</w:t>
      </w:r>
      <w:r>
        <w:tab/>
      </w:r>
      <w:r w:rsidRPr="009038A5">
        <w:t>222.61: Replace “set to” with “equal to”</w:t>
      </w:r>
    </w:p>
    <w:p w14:paraId="48815DA9" w14:textId="474F99D4" w:rsidR="009038A5" w:rsidRPr="009038A5" w:rsidRDefault="009038A5" w:rsidP="009038A5">
      <w:r>
        <w:t>101.</w:t>
      </w:r>
      <w:r>
        <w:tab/>
      </w:r>
      <w:r w:rsidRPr="009038A5">
        <w:t>224.16: Replace “set to” with “equal to”</w:t>
      </w:r>
    </w:p>
    <w:p w14:paraId="25F2F76F" w14:textId="01A471BC" w:rsidR="009038A5" w:rsidRPr="009038A5" w:rsidRDefault="009038A5" w:rsidP="009038A5">
      <w:r>
        <w:t>102.</w:t>
      </w:r>
      <w:r>
        <w:tab/>
      </w:r>
      <w:r w:rsidRPr="009038A5">
        <w:t>226.15: Replace “set to” with “equal to”</w:t>
      </w:r>
    </w:p>
    <w:p w14:paraId="750B2B66" w14:textId="0BE92B1F" w:rsidR="009038A5" w:rsidRPr="009038A5" w:rsidRDefault="009038A5" w:rsidP="009038A5">
      <w:r>
        <w:t>103.</w:t>
      </w:r>
      <w:r>
        <w:tab/>
      </w:r>
      <w:r w:rsidRPr="009038A5">
        <w:t>230.21: Replace “set to” with “equal to”</w:t>
      </w:r>
    </w:p>
    <w:p w14:paraId="488CCC3C" w14:textId="18D1DE54" w:rsidR="009038A5" w:rsidRPr="009038A5" w:rsidRDefault="009038A5" w:rsidP="009038A5">
      <w:r>
        <w:t>104.</w:t>
      </w:r>
      <w:r>
        <w:tab/>
      </w:r>
      <w:r w:rsidRPr="009038A5">
        <w:t>230.25: Replace “set to” with “equal to”</w:t>
      </w:r>
    </w:p>
    <w:p w14:paraId="5C83EE17" w14:textId="45FAECF5" w:rsidR="009038A5" w:rsidRPr="009038A5" w:rsidRDefault="009038A5" w:rsidP="009038A5">
      <w:r>
        <w:t>105.</w:t>
      </w:r>
      <w:r>
        <w:tab/>
      </w:r>
      <w:r w:rsidRPr="009038A5">
        <w:t>230.38: Replace “set to” with “equal to”</w:t>
      </w:r>
    </w:p>
    <w:p w14:paraId="4C51CF75" w14:textId="1B47093E" w:rsidR="009038A5" w:rsidRPr="009038A5" w:rsidRDefault="009038A5" w:rsidP="009038A5">
      <w:r>
        <w:t>106.</w:t>
      </w:r>
      <w:r>
        <w:tab/>
      </w:r>
      <w:r w:rsidRPr="009038A5">
        <w:t>230.44: Replace “set to” with “equal to”</w:t>
      </w:r>
    </w:p>
    <w:p w14:paraId="799092F1" w14:textId="4A11FE32" w:rsidR="009038A5" w:rsidRPr="009038A5" w:rsidRDefault="009038A5" w:rsidP="009038A5">
      <w:r>
        <w:t>107.</w:t>
      </w:r>
      <w:r>
        <w:tab/>
      </w:r>
      <w:r w:rsidRPr="009038A5">
        <w:t>230.50: Replace “set to” with “equal to”</w:t>
      </w:r>
    </w:p>
    <w:p w14:paraId="3A6226C8" w14:textId="6ACDEB06" w:rsidR="009038A5" w:rsidRPr="009038A5" w:rsidRDefault="009038A5" w:rsidP="009038A5">
      <w:r>
        <w:t>108.</w:t>
      </w:r>
      <w:r>
        <w:tab/>
      </w:r>
      <w:r w:rsidRPr="009038A5">
        <w:t>231.2: Replace “set to” with “equal to”</w:t>
      </w:r>
    </w:p>
    <w:p w14:paraId="62768A9D" w14:textId="31DB276D" w:rsidR="009038A5" w:rsidRPr="009038A5" w:rsidRDefault="009038A5" w:rsidP="009038A5">
      <w:r>
        <w:t>109.</w:t>
      </w:r>
      <w:r>
        <w:tab/>
      </w:r>
      <w:r w:rsidRPr="009038A5">
        <w:t>232.51: Replace “set to” with “equal to”</w:t>
      </w:r>
    </w:p>
    <w:p w14:paraId="78B09F92" w14:textId="545D430C" w:rsidR="009038A5" w:rsidRPr="009038A5" w:rsidRDefault="009038A5" w:rsidP="009038A5">
      <w:r>
        <w:t>110.</w:t>
      </w:r>
      <w:r>
        <w:tab/>
      </w:r>
      <w:r w:rsidRPr="009038A5">
        <w:t>232.57: Replace “set to” with “equal to”</w:t>
      </w:r>
    </w:p>
    <w:p w14:paraId="2AE68B84" w14:textId="32310E63" w:rsidR="009038A5" w:rsidRPr="009038A5" w:rsidRDefault="009038A5" w:rsidP="009038A5">
      <w:r>
        <w:t>111.</w:t>
      </w:r>
      <w:r>
        <w:tab/>
      </w:r>
      <w:r w:rsidRPr="009038A5">
        <w:t>233.11: Replace “set to” with “equal to”. “</w:t>
      </w:r>
      <w:proofErr w:type="gramStart"/>
      <w:r w:rsidRPr="009038A5">
        <w:t>equal</w:t>
      </w:r>
      <w:proofErr w:type="gramEnd"/>
      <w:r w:rsidRPr="009038A5">
        <w:t xml:space="preserve"> to 0”</w:t>
      </w:r>
    </w:p>
    <w:p w14:paraId="69831AF2" w14:textId="2230BFF5" w:rsidR="009038A5" w:rsidRPr="009038A5" w:rsidRDefault="009038A5" w:rsidP="009038A5">
      <w:r>
        <w:t>112.</w:t>
      </w:r>
      <w:r>
        <w:tab/>
      </w:r>
      <w:r w:rsidRPr="009038A5">
        <w:t>233.17: Replace “set to” with “equal to”. “</w:t>
      </w:r>
      <w:proofErr w:type="gramStart"/>
      <w:r w:rsidRPr="009038A5">
        <w:t>equal</w:t>
      </w:r>
      <w:proofErr w:type="gramEnd"/>
      <w:r w:rsidRPr="009038A5">
        <w:t xml:space="preserve"> to 1”</w:t>
      </w:r>
    </w:p>
    <w:p w14:paraId="65ADA781" w14:textId="2C1CCB0F" w:rsidR="009038A5" w:rsidRPr="009038A5" w:rsidRDefault="009038A5" w:rsidP="009038A5">
      <w:r>
        <w:t>113.</w:t>
      </w:r>
      <w:r>
        <w:tab/>
      </w:r>
      <w:r w:rsidRPr="009038A5">
        <w:t>235.6: Replace “set to” with “equal to”</w:t>
      </w:r>
    </w:p>
    <w:p w14:paraId="51FFE7CA" w14:textId="04127F99" w:rsidR="009038A5" w:rsidRPr="009038A5" w:rsidRDefault="009038A5" w:rsidP="009038A5">
      <w:r>
        <w:t>114.</w:t>
      </w:r>
      <w:r>
        <w:tab/>
      </w:r>
      <w:r w:rsidRPr="009038A5">
        <w:t>235.10: Replace “set to” with “equal to”</w:t>
      </w:r>
    </w:p>
    <w:p w14:paraId="616C07BF" w14:textId="77777777" w:rsidR="009038A5" w:rsidRPr="009038A5" w:rsidRDefault="009038A5" w:rsidP="009038A5">
      <w:r w:rsidRPr="009038A5">
        <w:t>115.</w:t>
      </w:r>
      <w:r w:rsidRPr="009038A5">
        <w:tab/>
        <w:t>236.46: Replace “set to” with “equal to”</w:t>
      </w:r>
    </w:p>
    <w:p w14:paraId="087222A6" w14:textId="5ADC1461" w:rsidR="009038A5" w:rsidRPr="009038A5" w:rsidRDefault="009038A5" w:rsidP="009038A5">
      <w:r>
        <w:t>116.</w:t>
      </w:r>
      <w:r>
        <w:tab/>
      </w:r>
      <w:r w:rsidRPr="009038A5">
        <w:t>237.8: Replace “set to” with “equal to”</w:t>
      </w:r>
    </w:p>
    <w:p w14:paraId="1DA8023D" w14:textId="4615CFF7" w:rsidR="009038A5" w:rsidRPr="009038A5" w:rsidRDefault="009038A5" w:rsidP="009038A5">
      <w:r>
        <w:lastRenderedPageBreak/>
        <w:t>117.</w:t>
      </w:r>
      <w:r>
        <w:tab/>
      </w:r>
      <w:r w:rsidRPr="009038A5">
        <w:t>237.54: Replace “set to” with “equal to”. “</w:t>
      </w:r>
      <w:proofErr w:type="gramStart"/>
      <w:r w:rsidRPr="009038A5">
        <w:t>equal</w:t>
      </w:r>
      <w:proofErr w:type="gramEnd"/>
      <w:r w:rsidRPr="009038A5">
        <w:t xml:space="preserve"> to 3”</w:t>
      </w:r>
    </w:p>
    <w:p w14:paraId="516AA005" w14:textId="77ACA3EE" w:rsidR="009038A5" w:rsidRPr="009038A5" w:rsidRDefault="009038A5" w:rsidP="009038A5">
      <w:r>
        <w:t>118.</w:t>
      </w:r>
      <w:r>
        <w:tab/>
      </w:r>
      <w:r w:rsidRPr="009038A5">
        <w:t>238.10: Replace “set to” with “equal to”</w:t>
      </w:r>
    </w:p>
    <w:p w14:paraId="0289D30F" w14:textId="39A02EC9" w:rsidR="009038A5" w:rsidRPr="009038A5" w:rsidRDefault="009038A5" w:rsidP="009038A5">
      <w:r>
        <w:t>119.</w:t>
      </w:r>
      <w:r>
        <w:tab/>
      </w:r>
      <w:r w:rsidRPr="009038A5">
        <w:t>238.13: Replace “set to” with “equal to”</w:t>
      </w:r>
    </w:p>
    <w:p w14:paraId="7C72A7DC" w14:textId="2D2321CB" w:rsidR="009038A5" w:rsidRPr="009038A5" w:rsidRDefault="009038A5" w:rsidP="009038A5">
      <w:r>
        <w:t>120.</w:t>
      </w:r>
      <w:r>
        <w:tab/>
      </w:r>
      <w:r w:rsidRPr="009038A5">
        <w:t>238.37: “set to” seems to be appropriate here.</w:t>
      </w:r>
    </w:p>
    <w:p w14:paraId="559E92B7" w14:textId="63FA3273" w:rsidR="009038A5" w:rsidRPr="009038A5" w:rsidRDefault="009038A5" w:rsidP="009038A5">
      <w:r>
        <w:t>121.</w:t>
      </w:r>
      <w:r>
        <w:tab/>
      </w:r>
      <w:r w:rsidRPr="009038A5">
        <w:t>238.38: Replace “set to” with “equal to”</w:t>
      </w:r>
    </w:p>
    <w:p w14:paraId="3F6F67B3" w14:textId="71A7F544" w:rsidR="009038A5" w:rsidRPr="009038A5" w:rsidRDefault="009038A5" w:rsidP="009038A5">
      <w:r>
        <w:t>122.</w:t>
      </w:r>
      <w:r>
        <w:tab/>
      </w:r>
      <w:r w:rsidRPr="009038A5">
        <w:t>238.43: Replace “set to” with “equal to”</w:t>
      </w:r>
    </w:p>
    <w:p w14:paraId="2FEA031D" w14:textId="67C4EDC2" w:rsidR="009038A5" w:rsidRPr="009038A5" w:rsidRDefault="009038A5" w:rsidP="009038A5">
      <w:r>
        <w:t>123.</w:t>
      </w:r>
      <w:r>
        <w:tab/>
      </w:r>
      <w:r w:rsidRPr="009038A5">
        <w:t>238.44: Replace “set to” with “equal to”</w:t>
      </w:r>
    </w:p>
    <w:p w14:paraId="3F863525" w14:textId="6863EDF7" w:rsidR="009038A5" w:rsidRPr="009038A5" w:rsidRDefault="009038A5" w:rsidP="009038A5">
      <w:r>
        <w:t>124.</w:t>
      </w:r>
      <w:r w:rsidRPr="009038A5">
        <w:t xml:space="preserve"> </w:t>
      </w:r>
      <w:r>
        <w:tab/>
      </w:r>
      <w:r w:rsidRPr="009038A5">
        <w:t>241.11: “set to” seems to be appropriate here.</w:t>
      </w:r>
    </w:p>
    <w:p w14:paraId="1AB19C78" w14:textId="74E8F4C6" w:rsidR="009038A5" w:rsidRPr="009038A5" w:rsidRDefault="009038A5" w:rsidP="009038A5">
      <w:r>
        <w:t>125.</w:t>
      </w:r>
      <w:r>
        <w:tab/>
      </w:r>
      <w:r w:rsidRPr="009038A5">
        <w:t>241.12: “set to” seems to be appropriate here.</w:t>
      </w:r>
    </w:p>
    <w:p w14:paraId="2ACC5AC5" w14:textId="20E9C854" w:rsidR="009038A5" w:rsidRPr="00FE1C30" w:rsidRDefault="009038A5" w:rsidP="00FE1C30">
      <w:pPr>
        <w:jc w:val="both"/>
        <w:rPr>
          <w:highlight w:val="yellow"/>
        </w:rPr>
      </w:pPr>
      <w:r w:rsidRPr="00FE1C30">
        <w:rPr>
          <w:highlight w:val="yellow"/>
        </w:rPr>
        <w:t>126.</w:t>
      </w:r>
      <w:r w:rsidRPr="00FE1C30">
        <w:rPr>
          <w:highlight w:val="yellow"/>
        </w:rPr>
        <w:tab/>
        <w:t xml:space="preserve">241.28: For “Otherwise”, the usage of the “set to” seems to be correct since this is </w:t>
      </w:r>
      <w:r w:rsidRPr="00FE1C30">
        <w:rPr>
          <w:highlight w:val="yellow"/>
        </w:rPr>
        <w:tab/>
        <w:t>essentially a continuation of the previous sentence.</w:t>
      </w:r>
    </w:p>
    <w:p w14:paraId="7CC313BA" w14:textId="6743EFCC" w:rsidR="009038A5" w:rsidRPr="009038A5" w:rsidRDefault="009038A5" w:rsidP="00FE1C30">
      <w:pPr>
        <w:jc w:val="both"/>
      </w:pPr>
      <w:r w:rsidRPr="00FE1C30">
        <w:rPr>
          <w:highlight w:val="yellow"/>
        </w:rPr>
        <w:t>127.</w:t>
      </w:r>
      <w:r w:rsidRPr="00FE1C30">
        <w:rPr>
          <w:highlight w:val="yellow"/>
        </w:rPr>
        <w:tab/>
        <w:t xml:space="preserve">245.28: For “Otherwise”, the usage of the “set to” seems to be correct since this is </w:t>
      </w:r>
      <w:r w:rsidR="00FE1C30">
        <w:rPr>
          <w:highlight w:val="yellow"/>
        </w:rPr>
        <w:tab/>
      </w:r>
      <w:r w:rsidRPr="00FE1C30">
        <w:rPr>
          <w:highlight w:val="yellow"/>
        </w:rPr>
        <w:t>essentially a continuation of the previous sentence.</w:t>
      </w:r>
    </w:p>
    <w:p w14:paraId="62D8B071" w14:textId="64672D7B" w:rsidR="009038A5" w:rsidRPr="009038A5" w:rsidRDefault="009038A5" w:rsidP="009038A5">
      <w:r>
        <w:t>128.</w:t>
      </w:r>
      <w:r>
        <w:tab/>
      </w:r>
      <w:r w:rsidRPr="009038A5">
        <w:t>249.33: Replace “set to” with “equal to”. “</w:t>
      </w:r>
      <w:proofErr w:type="gramStart"/>
      <w:r w:rsidRPr="009038A5">
        <w:t>equal</w:t>
      </w:r>
      <w:proofErr w:type="gramEnd"/>
      <w:r w:rsidRPr="009038A5">
        <w:t xml:space="preserve"> to 1”</w:t>
      </w:r>
    </w:p>
    <w:p w14:paraId="2DF5D238" w14:textId="30B3C8F8" w:rsidR="009038A5" w:rsidRPr="009038A5" w:rsidRDefault="009038A5" w:rsidP="009038A5">
      <w:r>
        <w:t>129.</w:t>
      </w:r>
      <w:r>
        <w:tab/>
      </w:r>
      <w:r w:rsidRPr="009038A5">
        <w:t>249.34: Replace “set to” with “equal to”. “</w:t>
      </w:r>
      <w:proofErr w:type="gramStart"/>
      <w:r w:rsidRPr="009038A5">
        <w:t>equal</w:t>
      </w:r>
      <w:proofErr w:type="gramEnd"/>
      <w:r w:rsidRPr="009038A5">
        <w:t xml:space="preserve"> to 1”</w:t>
      </w:r>
    </w:p>
    <w:p w14:paraId="4A8E68CA" w14:textId="190AFC96" w:rsidR="009038A5" w:rsidRPr="009038A5" w:rsidRDefault="009038A5" w:rsidP="009038A5">
      <w:r>
        <w:t>130.</w:t>
      </w:r>
      <w:r>
        <w:tab/>
      </w:r>
      <w:r w:rsidRPr="009038A5">
        <w:t>258.36: Replace “set to” with “equal to”</w:t>
      </w:r>
    </w:p>
    <w:p w14:paraId="5456DAEF" w14:textId="77777777" w:rsidR="009038A5" w:rsidRPr="009038A5" w:rsidRDefault="009038A5" w:rsidP="009038A5">
      <w:r w:rsidRPr="009038A5">
        <w:t>131.</w:t>
      </w:r>
      <w:r w:rsidRPr="009038A5">
        <w:tab/>
        <w:t>258.47: Replace “set to” with “equal to”</w:t>
      </w:r>
    </w:p>
    <w:p w14:paraId="2319DC97" w14:textId="78C936F8" w:rsidR="009038A5" w:rsidRPr="009038A5" w:rsidRDefault="009038A5" w:rsidP="009038A5">
      <w:r>
        <w:t>132.</w:t>
      </w:r>
      <w:r>
        <w:tab/>
      </w:r>
      <w:r w:rsidRPr="009038A5">
        <w:t>262.31: Replace “set to” with “equal to”</w:t>
      </w:r>
    </w:p>
    <w:p w14:paraId="3230578F" w14:textId="77777777" w:rsidR="009038A5" w:rsidRPr="009038A5" w:rsidRDefault="009038A5" w:rsidP="009038A5">
      <w:r w:rsidRPr="009038A5">
        <w:t>133.</w:t>
      </w:r>
      <w:r w:rsidRPr="009038A5">
        <w:tab/>
        <w:t>262.43: Replace “set to” with “equal to”</w:t>
      </w:r>
    </w:p>
    <w:p w14:paraId="039BE677" w14:textId="1C3B93CA" w:rsidR="009038A5" w:rsidRPr="009038A5" w:rsidRDefault="009038A5" w:rsidP="009038A5">
      <w:r>
        <w:t>134.</w:t>
      </w:r>
      <w:r>
        <w:tab/>
      </w:r>
      <w:r w:rsidRPr="009038A5">
        <w:t>262.46: Replace “set to” with “equal to”</w:t>
      </w:r>
    </w:p>
    <w:p w14:paraId="0EE50AB9" w14:textId="2F2C1DFB" w:rsidR="009038A5" w:rsidRPr="009038A5" w:rsidRDefault="009038A5" w:rsidP="009038A5">
      <w:r>
        <w:t>135.</w:t>
      </w:r>
      <w:r>
        <w:tab/>
      </w:r>
      <w:r w:rsidRPr="009038A5">
        <w:t>286.17: “set to” seems to be appropriate here.</w:t>
      </w:r>
    </w:p>
    <w:p w14:paraId="03D9041F" w14:textId="373B61CF" w:rsidR="009038A5" w:rsidRPr="009038A5" w:rsidRDefault="009038A5" w:rsidP="009038A5">
      <w:r>
        <w:t>136.</w:t>
      </w:r>
      <w:r>
        <w:tab/>
      </w:r>
      <w:r w:rsidRPr="009038A5">
        <w:t>286.52: Replace “set to” with “equal to”</w:t>
      </w:r>
    </w:p>
    <w:p w14:paraId="377FD37B" w14:textId="11D2CC1C" w:rsidR="009038A5" w:rsidRPr="009038A5" w:rsidRDefault="009038A5" w:rsidP="009038A5">
      <w:r>
        <w:t>137.</w:t>
      </w:r>
      <w:r>
        <w:tab/>
      </w:r>
      <w:r w:rsidRPr="009038A5">
        <w:t>287.55: Replace “set to” with “equal to”</w:t>
      </w:r>
    </w:p>
    <w:p w14:paraId="3DE0F4B1" w14:textId="43B022A2" w:rsidR="009038A5" w:rsidRPr="009038A5" w:rsidRDefault="009038A5" w:rsidP="009038A5">
      <w:r>
        <w:t>138.</w:t>
      </w:r>
      <w:r>
        <w:tab/>
      </w:r>
      <w:r w:rsidRPr="009038A5">
        <w:t>288.65: Replace “set to” with “equal to”</w:t>
      </w:r>
    </w:p>
    <w:p w14:paraId="7A18106D" w14:textId="77777777" w:rsidR="009038A5" w:rsidRPr="009038A5" w:rsidRDefault="009038A5" w:rsidP="009038A5">
      <w:r w:rsidRPr="009038A5">
        <w:t>139.</w:t>
      </w:r>
      <w:r w:rsidRPr="009038A5">
        <w:tab/>
        <w:t>289.27: Replace “set to” with “equal to”</w:t>
      </w:r>
    </w:p>
    <w:p w14:paraId="083B158B" w14:textId="089A5507" w:rsidR="009038A5" w:rsidRPr="009038A5" w:rsidRDefault="009038A5" w:rsidP="009038A5">
      <w:r>
        <w:t>140.</w:t>
      </w:r>
      <w:r>
        <w:tab/>
      </w:r>
      <w:r w:rsidRPr="009038A5">
        <w:t>289.32: Replace “set to” with “equal to”</w:t>
      </w:r>
    </w:p>
    <w:p w14:paraId="5DB6375B" w14:textId="1418A9E9" w:rsidR="009038A5" w:rsidRPr="009038A5" w:rsidRDefault="009038A5" w:rsidP="009038A5">
      <w:r>
        <w:t>141.</w:t>
      </w:r>
      <w:r>
        <w:tab/>
      </w:r>
      <w:r w:rsidRPr="009038A5">
        <w:t>291.43: Replace “set to” with “equal to”</w:t>
      </w:r>
    </w:p>
    <w:p w14:paraId="3276914D" w14:textId="1E94DDB7" w:rsidR="009038A5" w:rsidRPr="009038A5" w:rsidRDefault="009038A5" w:rsidP="009038A5">
      <w:r>
        <w:t>142.</w:t>
      </w:r>
      <w:r>
        <w:tab/>
      </w:r>
      <w:r w:rsidRPr="009038A5">
        <w:t>293.19: Replace “set to” with “equal to”</w:t>
      </w:r>
    </w:p>
    <w:p w14:paraId="09B0F864" w14:textId="3AF34A78" w:rsidR="009038A5" w:rsidRPr="009038A5" w:rsidRDefault="009038A5" w:rsidP="009038A5">
      <w:r>
        <w:t>143.</w:t>
      </w:r>
      <w:r>
        <w:tab/>
      </w:r>
      <w:r w:rsidRPr="009038A5">
        <w:t>293.23: Replace “set to” with “equal to”</w:t>
      </w:r>
    </w:p>
    <w:p w14:paraId="6535B765" w14:textId="7856F36D" w:rsidR="009038A5" w:rsidRPr="009038A5" w:rsidRDefault="009038A5" w:rsidP="009038A5">
      <w:r>
        <w:t>144.</w:t>
      </w:r>
      <w:r w:rsidRPr="009038A5">
        <w:t xml:space="preserve"> </w:t>
      </w:r>
      <w:r>
        <w:tab/>
      </w:r>
      <w:r w:rsidRPr="009038A5">
        <w:t>293.28: Replace “set to” with “equal to”</w:t>
      </w:r>
    </w:p>
    <w:p w14:paraId="58C977D4" w14:textId="494B5FBC" w:rsidR="009038A5" w:rsidRPr="009038A5" w:rsidRDefault="009038A5" w:rsidP="009038A5">
      <w:r>
        <w:t>145.</w:t>
      </w:r>
      <w:r>
        <w:tab/>
      </w:r>
      <w:r w:rsidRPr="009038A5">
        <w:t>293.34: Replace “set to” with “equal to”</w:t>
      </w:r>
    </w:p>
    <w:p w14:paraId="4406ED90" w14:textId="234A6896" w:rsidR="009038A5" w:rsidRPr="009038A5" w:rsidRDefault="009038A5" w:rsidP="009038A5">
      <w:r>
        <w:t>146.</w:t>
      </w:r>
      <w:r>
        <w:tab/>
      </w:r>
      <w:r w:rsidRPr="009038A5">
        <w:t>293.38: Replace “set to” with “equal to”</w:t>
      </w:r>
    </w:p>
    <w:p w14:paraId="58D47637" w14:textId="6DE6253A" w:rsidR="009038A5" w:rsidRPr="009038A5" w:rsidRDefault="009038A5" w:rsidP="009038A5">
      <w:r>
        <w:t>147.</w:t>
      </w:r>
      <w:r>
        <w:tab/>
      </w:r>
      <w:r w:rsidRPr="009038A5">
        <w:t>293.43: Replace “set to” with “equal to”</w:t>
      </w:r>
    </w:p>
    <w:p w14:paraId="69C81211" w14:textId="7506CE6B" w:rsidR="009038A5" w:rsidRPr="009038A5" w:rsidRDefault="009038A5" w:rsidP="009038A5">
      <w:r>
        <w:t>148.</w:t>
      </w:r>
      <w:r>
        <w:tab/>
      </w:r>
      <w:r w:rsidRPr="009038A5">
        <w:t>293.56: Replace “set to” with “equal to”</w:t>
      </w:r>
    </w:p>
    <w:p w14:paraId="3B69FA35" w14:textId="5EFDC69C" w:rsidR="009038A5" w:rsidRPr="009038A5" w:rsidRDefault="009038A5" w:rsidP="009038A5">
      <w:r>
        <w:t>149.</w:t>
      </w:r>
      <w:r>
        <w:tab/>
      </w:r>
      <w:r w:rsidRPr="009038A5">
        <w:t>293.58: Replace “set to” with “equal to”</w:t>
      </w:r>
    </w:p>
    <w:p w14:paraId="6BB08989" w14:textId="334AF7E9" w:rsidR="009038A5" w:rsidRPr="009038A5" w:rsidRDefault="009038A5" w:rsidP="009038A5">
      <w:r>
        <w:t>150.</w:t>
      </w:r>
      <w:r w:rsidRPr="009038A5">
        <w:t xml:space="preserve"> </w:t>
      </w:r>
      <w:r>
        <w:tab/>
      </w:r>
      <w:r w:rsidRPr="009038A5">
        <w:t>294.5: Replace “set to” with “equal to”</w:t>
      </w:r>
    </w:p>
    <w:p w14:paraId="6E993524" w14:textId="794A0F68" w:rsidR="009038A5" w:rsidRPr="009038A5" w:rsidRDefault="009038A5" w:rsidP="009038A5">
      <w:r>
        <w:t>151.</w:t>
      </w:r>
      <w:r>
        <w:tab/>
      </w:r>
      <w:r w:rsidRPr="009038A5">
        <w:t>294.8: Replace “set to” with “equal to”</w:t>
      </w:r>
    </w:p>
    <w:p w14:paraId="0698A755" w14:textId="4A47D02D" w:rsidR="009038A5" w:rsidRPr="009038A5" w:rsidRDefault="009038A5" w:rsidP="009038A5">
      <w:r>
        <w:t>152.</w:t>
      </w:r>
      <w:r>
        <w:tab/>
      </w:r>
      <w:r w:rsidRPr="009038A5">
        <w:t>295.46: Replace “set to” with “equal to”</w:t>
      </w:r>
    </w:p>
    <w:p w14:paraId="29582818" w14:textId="5FDCF4CF" w:rsidR="009038A5" w:rsidRPr="009038A5" w:rsidRDefault="009038A5" w:rsidP="009038A5">
      <w:r>
        <w:t>153.</w:t>
      </w:r>
      <w:r>
        <w:tab/>
      </w:r>
      <w:r w:rsidRPr="009038A5">
        <w:t>307.56: Replace “set to” with “equal to”</w:t>
      </w:r>
    </w:p>
    <w:p w14:paraId="3606EDBF" w14:textId="6DFA0554" w:rsidR="009038A5" w:rsidRPr="009038A5" w:rsidRDefault="009038A5" w:rsidP="009038A5">
      <w:r>
        <w:t>154.</w:t>
      </w:r>
      <w:r>
        <w:tab/>
      </w:r>
      <w:r w:rsidRPr="009038A5">
        <w:t>307.60: Replace “set to” with “equal to”</w:t>
      </w:r>
    </w:p>
    <w:p w14:paraId="42DB87BC" w14:textId="66F0CF75" w:rsidR="009038A5" w:rsidRPr="009038A5" w:rsidRDefault="009038A5" w:rsidP="009038A5">
      <w:r>
        <w:t>155.</w:t>
      </w:r>
      <w:r>
        <w:tab/>
      </w:r>
      <w:r w:rsidRPr="009038A5">
        <w:t>308.15: Replace “set to” with “equal to”</w:t>
      </w:r>
    </w:p>
    <w:p w14:paraId="7AF31ED8" w14:textId="0794A01D" w:rsidR="009038A5" w:rsidRPr="009038A5" w:rsidRDefault="009038A5" w:rsidP="009038A5">
      <w:r>
        <w:t>156.</w:t>
      </w:r>
      <w:r>
        <w:tab/>
      </w:r>
      <w:r w:rsidRPr="009038A5">
        <w:t>315.59: Replace “set to” with “equal to”</w:t>
      </w:r>
    </w:p>
    <w:p w14:paraId="5BF345B8" w14:textId="079B8C76" w:rsidR="009038A5" w:rsidRPr="009038A5" w:rsidRDefault="009038A5" w:rsidP="009038A5">
      <w:r>
        <w:t>157.</w:t>
      </w:r>
      <w:r>
        <w:tab/>
      </w:r>
      <w:r w:rsidRPr="009038A5">
        <w:t>339.60: Replace “set to” with “equal to”</w:t>
      </w:r>
    </w:p>
    <w:p w14:paraId="1EC68A6C" w14:textId="3BE47F5D" w:rsidR="009038A5" w:rsidRPr="009038A5" w:rsidRDefault="009038A5" w:rsidP="009038A5">
      <w:r>
        <w:t>158.</w:t>
      </w:r>
      <w:r>
        <w:tab/>
      </w:r>
      <w:r w:rsidRPr="009038A5">
        <w:t>362.18: Replace “set to” with “equal to”</w:t>
      </w:r>
    </w:p>
    <w:p w14:paraId="41B91E43" w14:textId="678D0009" w:rsidR="009038A5" w:rsidRPr="009038A5" w:rsidRDefault="009038A5" w:rsidP="009038A5">
      <w:r>
        <w:t>159.</w:t>
      </w:r>
      <w:r>
        <w:tab/>
      </w:r>
      <w:r w:rsidRPr="009038A5">
        <w:t>380.31: Replace “set to” with “equal to”</w:t>
      </w:r>
    </w:p>
    <w:p w14:paraId="75CABFB0" w14:textId="749FA6E3" w:rsidR="009038A5" w:rsidRPr="009038A5" w:rsidRDefault="009038A5" w:rsidP="009038A5">
      <w:r>
        <w:t>160.</w:t>
      </w:r>
      <w:r>
        <w:tab/>
      </w:r>
      <w:r w:rsidRPr="009038A5">
        <w:t>397.49: Replace “set to” with “equal to”</w:t>
      </w:r>
    </w:p>
    <w:p w14:paraId="7E28AA7C" w14:textId="77777777" w:rsidR="009038A5" w:rsidRPr="009038A5" w:rsidRDefault="009038A5" w:rsidP="009038A5">
      <w:r w:rsidRPr="009038A5">
        <w:t>161.</w:t>
      </w:r>
      <w:r w:rsidRPr="009038A5">
        <w:tab/>
        <w:t>398.12: Replace “set to” with “equal to”</w:t>
      </w:r>
    </w:p>
    <w:p w14:paraId="79215872" w14:textId="3F723397" w:rsidR="009038A5" w:rsidRPr="009038A5" w:rsidRDefault="009038A5" w:rsidP="009038A5">
      <w:r>
        <w:t>162.</w:t>
      </w:r>
      <w:r>
        <w:tab/>
      </w:r>
      <w:r w:rsidRPr="009038A5">
        <w:t>424.45: Replace “set to” with “equal to”</w:t>
      </w:r>
    </w:p>
    <w:p w14:paraId="0F4B01EE" w14:textId="6A29E7CE" w:rsidR="009038A5" w:rsidRPr="009038A5" w:rsidRDefault="009038A5" w:rsidP="009038A5">
      <w:r>
        <w:t>163.</w:t>
      </w:r>
      <w:r>
        <w:tab/>
      </w:r>
      <w:r w:rsidRPr="009038A5">
        <w:t>443.22: Replace “set to” with “equal to”</w:t>
      </w:r>
    </w:p>
    <w:p w14:paraId="4B95CC52" w14:textId="1F33A2B2" w:rsidR="009038A5" w:rsidRPr="009038A5" w:rsidRDefault="009038A5" w:rsidP="009038A5">
      <w:r>
        <w:lastRenderedPageBreak/>
        <w:t>164.</w:t>
      </w:r>
      <w:r>
        <w:tab/>
      </w:r>
      <w:r w:rsidRPr="009038A5">
        <w:t>457.1: Replace “set to” with “equal to”</w:t>
      </w:r>
    </w:p>
    <w:p w14:paraId="4CCC3CDB" w14:textId="5133B5AA" w:rsidR="009038A5" w:rsidRPr="009038A5" w:rsidRDefault="009038A5" w:rsidP="009038A5">
      <w:r>
        <w:t>165.</w:t>
      </w:r>
      <w:r>
        <w:tab/>
      </w:r>
      <w:r w:rsidRPr="009038A5">
        <w:t>457.59: Replace “set to” with “equal to”</w:t>
      </w:r>
    </w:p>
    <w:p w14:paraId="524779F2" w14:textId="24CF3E66" w:rsidR="009038A5" w:rsidRPr="009038A5" w:rsidRDefault="009038A5" w:rsidP="009038A5">
      <w:r>
        <w:t>166.</w:t>
      </w:r>
      <w:r>
        <w:tab/>
      </w:r>
      <w:r w:rsidRPr="009038A5">
        <w:t>461.55: Replace “set to” with “equal to”</w:t>
      </w:r>
    </w:p>
    <w:p w14:paraId="1B1E1155" w14:textId="47567460" w:rsidR="009038A5" w:rsidRPr="009038A5" w:rsidRDefault="009038A5" w:rsidP="009038A5">
      <w:r>
        <w:t>167.</w:t>
      </w:r>
      <w:r>
        <w:tab/>
      </w:r>
      <w:r w:rsidRPr="009038A5">
        <w:t>463.28: Replace “set to” with “equal to”</w:t>
      </w:r>
    </w:p>
    <w:p w14:paraId="6B8BAA3D" w14:textId="642EDEFC" w:rsidR="009038A5" w:rsidRPr="009038A5" w:rsidRDefault="009038A5" w:rsidP="009038A5">
      <w:r>
        <w:t>168.</w:t>
      </w:r>
      <w:r>
        <w:tab/>
      </w:r>
      <w:r w:rsidRPr="009038A5">
        <w:t>468.31: Replace “set to” with “equal to”</w:t>
      </w:r>
    </w:p>
    <w:p w14:paraId="680EE77C" w14:textId="6511980A" w:rsidR="009038A5" w:rsidRPr="009038A5" w:rsidRDefault="009038A5" w:rsidP="009038A5">
      <w:r>
        <w:t>169.</w:t>
      </w:r>
      <w:r>
        <w:tab/>
      </w:r>
      <w:r w:rsidRPr="009038A5">
        <w:t>471.53: Replace “set to” with “equal to”</w:t>
      </w:r>
    </w:p>
    <w:p w14:paraId="1ED36DAB" w14:textId="5384BEBF" w:rsidR="009038A5" w:rsidRPr="009038A5" w:rsidRDefault="009038A5" w:rsidP="009038A5">
      <w:r>
        <w:t>170.</w:t>
      </w:r>
      <w:r>
        <w:tab/>
      </w:r>
      <w:r w:rsidRPr="009038A5">
        <w:t>495.4: Replace “set to” with “equal to”</w:t>
      </w:r>
    </w:p>
    <w:p w14:paraId="302308FF" w14:textId="75B5B016" w:rsidR="009038A5" w:rsidRPr="009038A5" w:rsidRDefault="009038A5" w:rsidP="009038A5">
      <w:r>
        <w:t>171.</w:t>
      </w:r>
      <w:r>
        <w:tab/>
      </w:r>
      <w:r w:rsidRPr="009038A5">
        <w:t>500.2: Replace “set to” with “equal to”</w:t>
      </w:r>
    </w:p>
    <w:p w14:paraId="4B1CEA3D" w14:textId="3777F796" w:rsidR="009038A5" w:rsidRPr="009038A5" w:rsidRDefault="009038A5" w:rsidP="009038A5">
      <w:r>
        <w:t>172.</w:t>
      </w:r>
      <w:r>
        <w:tab/>
      </w:r>
      <w:r w:rsidRPr="009038A5">
        <w:t>502.9: Replace “set to” with “equal to”</w:t>
      </w:r>
    </w:p>
    <w:p w14:paraId="2F530A91" w14:textId="1DDBD714" w:rsidR="009038A5" w:rsidRPr="009038A5" w:rsidRDefault="009038A5" w:rsidP="009038A5">
      <w:r>
        <w:t>173.</w:t>
      </w:r>
      <w:r>
        <w:tab/>
      </w:r>
      <w:r w:rsidRPr="009038A5">
        <w:t>512.27: Replace “set to” with “equal to”</w:t>
      </w:r>
    </w:p>
    <w:p w14:paraId="1FC91F70" w14:textId="6E4650AF" w:rsidR="009038A5" w:rsidRPr="009038A5" w:rsidRDefault="009038A5" w:rsidP="009038A5">
      <w:r>
        <w:t>174.</w:t>
      </w:r>
      <w:r>
        <w:tab/>
      </w:r>
      <w:r w:rsidRPr="009038A5">
        <w:t>512.53: Replace “set to” with “equal to”</w:t>
      </w:r>
    </w:p>
    <w:p w14:paraId="01C7DF76" w14:textId="7487BE1D" w:rsidR="009038A5" w:rsidRPr="009038A5" w:rsidRDefault="009038A5" w:rsidP="009038A5">
      <w:r>
        <w:t>175.</w:t>
      </w:r>
      <w:r>
        <w:tab/>
      </w:r>
      <w:r w:rsidRPr="009038A5">
        <w:t>515.58: Replace “set to” with “equal to”</w:t>
      </w:r>
    </w:p>
    <w:p w14:paraId="6BD46830" w14:textId="7C2C614C" w:rsidR="009038A5" w:rsidRPr="009038A5" w:rsidRDefault="009038A5" w:rsidP="009038A5">
      <w:r>
        <w:t>176.</w:t>
      </w:r>
      <w:r>
        <w:tab/>
      </w:r>
      <w:r w:rsidRPr="009038A5">
        <w:t>518.25: Replace “set to” with “equal to”</w:t>
      </w:r>
    </w:p>
    <w:p w14:paraId="4EADEDBA" w14:textId="3199CF9F" w:rsidR="009038A5" w:rsidRPr="009038A5" w:rsidRDefault="009038A5" w:rsidP="009038A5">
      <w:r>
        <w:t>177.</w:t>
      </w:r>
      <w:r>
        <w:tab/>
      </w:r>
      <w:r w:rsidRPr="009038A5">
        <w:t>523.2: Replace “set to” with “equal to”</w:t>
      </w:r>
    </w:p>
    <w:p w14:paraId="0185E5E5" w14:textId="56D886DA" w:rsidR="009038A5" w:rsidRPr="009038A5" w:rsidRDefault="009038A5" w:rsidP="009038A5">
      <w:r>
        <w:t>178.</w:t>
      </w:r>
      <w:r>
        <w:tab/>
      </w:r>
      <w:r w:rsidRPr="009038A5">
        <w:t>523.46: Replace “set to” with “equal to”</w:t>
      </w:r>
    </w:p>
    <w:p w14:paraId="08D13632" w14:textId="44B44A5E" w:rsidR="009038A5" w:rsidRPr="009038A5" w:rsidRDefault="009038A5" w:rsidP="009038A5">
      <w:r>
        <w:t>179.</w:t>
      </w:r>
      <w:r>
        <w:tab/>
      </w:r>
      <w:r w:rsidRPr="009038A5">
        <w:t>523.53: Replace “set to” with “equal to”</w:t>
      </w:r>
    </w:p>
    <w:p w14:paraId="5D18D1E3" w14:textId="365220D3" w:rsidR="009038A5" w:rsidRPr="009038A5" w:rsidRDefault="009038A5" w:rsidP="009038A5">
      <w:r>
        <w:t>180.</w:t>
      </w:r>
      <w:r>
        <w:tab/>
      </w:r>
      <w:r w:rsidRPr="009038A5">
        <w:t>524.57: Replace “set to” with “equal to”</w:t>
      </w:r>
    </w:p>
    <w:p w14:paraId="1C38DFE0" w14:textId="3991C9B5" w:rsidR="009038A5" w:rsidRPr="009038A5" w:rsidRDefault="009038A5" w:rsidP="009038A5">
      <w:r>
        <w:t>181.</w:t>
      </w:r>
      <w:r>
        <w:tab/>
      </w:r>
      <w:r w:rsidRPr="009038A5">
        <w:t>527.15: Replace “set to” with “equal to”</w:t>
      </w:r>
    </w:p>
    <w:p w14:paraId="4CF14D78" w14:textId="3432D69D" w:rsidR="009038A5" w:rsidRPr="009038A5" w:rsidRDefault="009038A5" w:rsidP="009038A5">
      <w:r>
        <w:t>182.</w:t>
      </w:r>
      <w:r>
        <w:tab/>
      </w:r>
      <w:r w:rsidRPr="009038A5">
        <w:t>527.26: Replace “set to” with “equal to”</w:t>
      </w:r>
    </w:p>
    <w:p w14:paraId="6035DE2B" w14:textId="0C34018D" w:rsidR="009038A5" w:rsidRPr="009038A5" w:rsidRDefault="009038A5" w:rsidP="009038A5">
      <w:r>
        <w:t>183.</w:t>
      </w:r>
      <w:r>
        <w:tab/>
      </w:r>
      <w:r w:rsidRPr="009038A5">
        <w:t>527.40: Replace “set to” with “equal to”</w:t>
      </w:r>
    </w:p>
    <w:p w14:paraId="0D98EED7" w14:textId="331701BD" w:rsidR="009038A5" w:rsidRPr="009038A5" w:rsidRDefault="009038A5" w:rsidP="009038A5">
      <w:r>
        <w:t>184.</w:t>
      </w:r>
      <w:r>
        <w:tab/>
      </w:r>
      <w:r w:rsidRPr="009038A5">
        <w:t>529.1: Replace “set to” with “equal to”</w:t>
      </w:r>
    </w:p>
    <w:p w14:paraId="3F0F7211" w14:textId="697032F3" w:rsidR="009038A5" w:rsidRPr="009038A5" w:rsidRDefault="009038A5" w:rsidP="009038A5">
      <w:r>
        <w:t>185.</w:t>
      </w:r>
      <w:r>
        <w:tab/>
      </w:r>
      <w:r w:rsidRPr="009038A5">
        <w:t>530.44: Replace “set to” with “equal to”</w:t>
      </w:r>
    </w:p>
    <w:p w14:paraId="4E97C659" w14:textId="3DE70352" w:rsidR="009038A5" w:rsidRPr="009038A5" w:rsidRDefault="009038A5" w:rsidP="009038A5">
      <w:r>
        <w:t>186.</w:t>
      </w:r>
      <w:r>
        <w:tab/>
      </w:r>
      <w:r w:rsidRPr="009038A5">
        <w:t>530.58: Replace “set to” with “equal to”</w:t>
      </w:r>
    </w:p>
    <w:p w14:paraId="2FA12BCF" w14:textId="13CEBBA1" w:rsidR="009038A5" w:rsidRPr="009038A5" w:rsidRDefault="009038A5" w:rsidP="009038A5">
      <w:r>
        <w:t>187.</w:t>
      </w:r>
      <w:r>
        <w:tab/>
      </w:r>
      <w:r w:rsidRPr="009038A5">
        <w:t>531.18: Replace “set to” with “equal to”</w:t>
      </w:r>
    </w:p>
    <w:p w14:paraId="551A781E" w14:textId="20AED621" w:rsidR="009038A5" w:rsidRPr="009038A5" w:rsidRDefault="009038A5" w:rsidP="009038A5">
      <w:r>
        <w:t>188.</w:t>
      </w:r>
      <w:r>
        <w:tab/>
      </w:r>
      <w:r w:rsidRPr="009038A5">
        <w:t>536.49: Replace “set to” with “equal to”</w:t>
      </w:r>
    </w:p>
    <w:p w14:paraId="737F0185" w14:textId="799C779E" w:rsidR="009038A5" w:rsidRPr="009038A5" w:rsidRDefault="009038A5" w:rsidP="009038A5">
      <w:r>
        <w:t>189.</w:t>
      </w:r>
      <w:r>
        <w:tab/>
      </w:r>
      <w:r w:rsidRPr="009038A5">
        <w:t>542.21: Replace “set to” with “equal to”</w:t>
      </w:r>
    </w:p>
    <w:p w14:paraId="6A6A375C" w14:textId="32F8A0C3" w:rsidR="009038A5" w:rsidRPr="009038A5" w:rsidRDefault="009038A5" w:rsidP="009038A5">
      <w:r>
        <w:t>190.</w:t>
      </w:r>
      <w:r>
        <w:tab/>
      </w:r>
      <w:r w:rsidRPr="009038A5">
        <w:t>542.63: Replace “set to” with “equal to”</w:t>
      </w:r>
    </w:p>
    <w:p w14:paraId="07DAC1EE" w14:textId="2826EBC8" w:rsidR="009038A5" w:rsidRPr="009038A5" w:rsidRDefault="009038A5" w:rsidP="009038A5">
      <w:r>
        <w:t>191.</w:t>
      </w:r>
      <w:r>
        <w:tab/>
      </w:r>
      <w:r w:rsidRPr="009038A5">
        <w:t>547.3: Replace “set to” with “equal to”</w:t>
      </w:r>
    </w:p>
    <w:p w14:paraId="6E4E8473" w14:textId="67755A05" w:rsidR="009038A5" w:rsidRPr="009038A5" w:rsidRDefault="009038A5" w:rsidP="009038A5">
      <w:r>
        <w:t>192.</w:t>
      </w:r>
      <w:r>
        <w:tab/>
      </w:r>
      <w:r w:rsidRPr="009038A5">
        <w:t>547.14: Replace “set to” with “equal to”</w:t>
      </w:r>
    </w:p>
    <w:p w14:paraId="553C2A6F" w14:textId="7B701A86" w:rsidR="009038A5" w:rsidRPr="009038A5" w:rsidRDefault="009038A5" w:rsidP="009038A5">
      <w:r>
        <w:t>193.</w:t>
      </w:r>
      <w:r>
        <w:tab/>
      </w:r>
      <w:r w:rsidRPr="009038A5">
        <w:t>551.51: Replace “set to” with “equal to”</w:t>
      </w:r>
    </w:p>
    <w:p w14:paraId="0034CB81" w14:textId="720E2D1B" w:rsidR="009038A5" w:rsidRPr="009038A5" w:rsidRDefault="009038A5" w:rsidP="009038A5">
      <w:r>
        <w:t>194.</w:t>
      </w:r>
      <w:r>
        <w:tab/>
      </w:r>
      <w:r w:rsidRPr="009038A5">
        <w:t>557.49: Replace “set to” with “equal to”</w:t>
      </w:r>
    </w:p>
    <w:p w14:paraId="046FCBEA" w14:textId="0E7DDFFB" w:rsidR="009038A5" w:rsidRPr="009038A5" w:rsidRDefault="009038A5" w:rsidP="009038A5">
      <w:r>
        <w:t>195.</w:t>
      </w:r>
      <w:r>
        <w:tab/>
      </w:r>
      <w:r w:rsidRPr="009038A5">
        <w:t>561.6: Replace “set to” with “equal to”</w:t>
      </w:r>
    </w:p>
    <w:p w14:paraId="4FEE7E64" w14:textId="267ECCA4" w:rsidR="009038A5" w:rsidRPr="009038A5" w:rsidRDefault="009038A5" w:rsidP="009038A5">
      <w:r>
        <w:t>196.</w:t>
      </w:r>
      <w:r>
        <w:tab/>
      </w:r>
      <w:r w:rsidRPr="009038A5">
        <w:t>565.8: Replace “set to” with “equal to”</w:t>
      </w:r>
    </w:p>
    <w:p w14:paraId="0B7394E3" w14:textId="0F64072D" w:rsidR="009038A5" w:rsidRPr="009038A5" w:rsidRDefault="009038A5" w:rsidP="009038A5">
      <w:r>
        <w:t>197.</w:t>
      </w:r>
      <w:r>
        <w:tab/>
      </w:r>
      <w:r w:rsidRPr="009038A5">
        <w:t>565.55: Replace “set to” with “equal to”</w:t>
      </w:r>
    </w:p>
    <w:p w14:paraId="6C2391E4" w14:textId="7D9706B9" w:rsidR="009038A5" w:rsidRPr="009038A5" w:rsidRDefault="009038A5" w:rsidP="009038A5">
      <w:r>
        <w:t>198.</w:t>
      </w:r>
      <w:r>
        <w:tab/>
      </w:r>
      <w:r w:rsidRPr="009038A5">
        <w:t>566.47: Replace “set to” with “equal to”</w:t>
      </w:r>
    </w:p>
    <w:p w14:paraId="2BA0D855" w14:textId="19A75596" w:rsidR="009038A5" w:rsidRPr="009038A5" w:rsidRDefault="009038A5" w:rsidP="009038A5">
      <w:r>
        <w:t>199.</w:t>
      </w:r>
      <w:r>
        <w:tab/>
      </w:r>
      <w:r w:rsidRPr="009038A5">
        <w:t>578.45: Replace “set to” with “equal to”</w:t>
      </w:r>
    </w:p>
    <w:p w14:paraId="5497FC23" w14:textId="4A879DB8" w:rsidR="009038A5" w:rsidRPr="009038A5" w:rsidRDefault="009038A5" w:rsidP="009038A5">
      <w:r>
        <w:t>200.</w:t>
      </w:r>
      <w:r>
        <w:tab/>
      </w:r>
      <w:r w:rsidRPr="009038A5">
        <w:t>579.7: Replace “set to” with “equal to”</w:t>
      </w:r>
    </w:p>
    <w:p w14:paraId="65B09A96" w14:textId="4132D5DF" w:rsidR="009038A5" w:rsidRPr="009038A5" w:rsidRDefault="009038A5" w:rsidP="009038A5">
      <w:r>
        <w:t>201.</w:t>
      </w:r>
      <w:r>
        <w:tab/>
      </w:r>
      <w:r w:rsidRPr="009038A5">
        <w:t>579.42: Replace “set to” with “equal to”</w:t>
      </w:r>
    </w:p>
    <w:p w14:paraId="43275E75" w14:textId="7E917318" w:rsidR="009038A5" w:rsidRPr="009038A5" w:rsidRDefault="009038A5" w:rsidP="009038A5">
      <w:r>
        <w:t>202.</w:t>
      </w:r>
      <w:r>
        <w:tab/>
      </w:r>
      <w:r w:rsidRPr="009038A5">
        <w:t>580.36: Replace “set to” with “equal to”</w:t>
      </w:r>
    </w:p>
    <w:p w14:paraId="585F92E8" w14:textId="7474A2D4" w:rsidR="009038A5" w:rsidRPr="009038A5" w:rsidRDefault="009038A5" w:rsidP="009038A5">
      <w:r>
        <w:t>203.</w:t>
      </w:r>
      <w:r>
        <w:tab/>
      </w:r>
      <w:r w:rsidRPr="009038A5">
        <w:t>587.14: Replace “set to” with “equal to”</w:t>
      </w:r>
    </w:p>
    <w:p w14:paraId="6593B767" w14:textId="06A4B19D" w:rsidR="009038A5" w:rsidRPr="009038A5" w:rsidRDefault="009038A5" w:rsidP="009038A5">
      <w:r>
        <w:t>204.</w:t>
      </w:r>
      <w:r>
        <w:tab/>
      </w:r>
      <w:r w:rsidRPr="009038A5">
        <w:t>588.12: Replace “set to” with “equal to”</w:t>
      </w:r>
    </w:p>
    <w:p w14:paraId="6EEFE48C" w14:textId="32E4B527" w:rsidR="009038A5" w:rsidRPr="009038A5" w:rsidRDefault="009038A5" w:rsidP="009038A5">
      <w:r>
        <w:t>205.</w:t>
      </w:r>
      <w:r>
        <w:tab/>
      </w:r>
      <w:r w:rsidRPr="009038A5">
        <w:t>588.13: Replace “set to” with “equal to”</w:t>
      </w:r>
    </w:p>
    <w:p w14:paraId="041FD1EA" w14:textId="117CA525" w:rsidR="009038A5" w:rsidRPr="009038A5" w:rsidRDefault="009038A5" w:rsidP="009038A5">
      <w:r>
        <w:t>206.</w:t>
      </w:r>
      <w:r>
        <w:tab/>
      </w:r>
      <w:r w:rsidRPr="009038A5">
        <w:t>588.24: Replace “set to” with “equal to”</w:t>
      </w:r>
    </w:p>
    <w:p w14:paraId="53C4A5A5" w14:textId="0065AB0D" w:rsidR="009038A5" w:rsidRPr="009038A5" w:rsidRDefault="009038A5" w:rsidP="009038A5">
      <w:r>
        <w:t>207.</w:t>
      </w:r>
      <w:r>
        <w:tab/>
      </w:r>
      <w:r w:rsidRPr="009038A5">
        <w:t>605.42: Replace “set to” with “equal to”</w:t>
      </w:r>
    </w:p>
    <w:p w14:paraId="3A138827" w14:textId="0CF82B6A" w:rsidR="009038A5" w:rsidRPr="009038A5" w:rsidRDefault="009038A5" w:rsidP="009038A5">
      <w:r>
        <w:t>208.</w:t>
      </w:r>
      <w:r>
        <w:tab/>
      </w:r>
      <w:r w:rsidRPr="009038A5">
        <w:t>605.45: Replace “set to” with “equal to”</w:t>
      </w:r>
    </w:p>
    <w:p w14:paraId="1A5B1883" w14:textId="30D51BFE" w:rsidR="009038A5" w:rsidRPr="009038A5" w:rsidRDefault="009038A5" w:rsidP="009038A5">
      <w:r>
        <w:t>209.</w:t>
      </w:r>
      <w:r>
        <w:tab/>
      </w:r>
      <w:r w:rsidRPr="009038A5">
        <w:t>605.48: Replace “set to” with “equal to”</w:t>
      </w:r>
    </w:p>
    <w:p w14:paraId="33C812FC" w14:textId="5AE3F259" w:rsidR="009038A5" w:rsidRPr="009038A5" w:rsidRDefault="009038A5" w:rsidP="009038A5">
      <w:r>
        <w:t>210.</w:t>
      </w:r>
      <w:r>
        <w:tab/>
      </w:r>
      <w:r w:rsidRPr="009038A5">
        <w:t>605.51: Replace “set to” with “equal to”</w:t>
      </w:r>
    </w:p>
    <w:p w14:paraId="1D8D2CA2" w14:textId="0AB8E2E7" w:rsidR="009038A5" w:rsidRPr="009038A5" w:rsidRDefault="009038A5" w:rsidP="009038A5">
      <w:r>
        <w:t>211.</w:t>
      </w:r>
      <w:r>
        <w:tab/>
      </w:r>
      <w:r w:rsidRPr="009038A5">
        <w:t>609.59: Replace “set to” with “equal to”</w:t>
      </w:r>
    </w:p>
    <w:p w14:paraId="4BF60995" w14:textId="096152DA" w:rsidR="009038A5" w:rsidRPr="009038A5" w:rsidRDefault="009038A5" w:rsidP="009038A5">
      <w:r>
        <w:t>212.</w:t>
      </w:r>
      <w:r>
        <w:tab/>
      </w:r>
      <w:r w:rsidRPr="009038A5">
        <w:t>612.63: Replace “set to” with “equal to”</w:t>
      </w:r>
    </w:p>
    <w:p w14:paraId="38DA84F4" w14:textId="19053D21" w:rsidR="009038A5" w:rsidRPr="009038A5" w:rsidRDefault="009038A5" w:rsidP="009038A5">
      <w:r>
        <w:lastRenderedPageBreak/>
        <w:t>213.</w:t>
      </w:r>
      <w:r>
        <w:tab/>
      </w:r>
      <w:r w:rsidRPr="009038A5">
        <w:t>613.28: Replace “set to” with “equal to”</w:t>
      </w:r>
    </w:p>
    <w:p w14:paraId="322B46BB" w14:textId="157BF949" w:rsidR="009038A5" w:rsidRPr="009038A5" w:rsidRDefault="009038A5" w:rsidP="009038A5">
      <w:r>
        <w:t>214.</w:t>
      </w:r>
      <w:r>
        <w:tab/>
      </w:r>
      <w:r w:rsidRPr="009038A5">
        <w:t>614.36: Replace “set to” with “equal to”</w:t>
      </w:r>
    </w:p>
    <w:p w14:paraId="41452F5A" w14:textId="210FC158" w:rsidR="009038A5" w:rsidRPr="009038A5" w:rsidRDefault="009038A5" w:rsidP="009038A5">
      <w:r>
        <w:t>215.</w:t>
      </w:r>
      <w:r>
        <w:tab/>
      </w:r>
      <w:r w:rsidRPr="009038A5">
        <w:t>614.40: Replace “set to” with “equal to”</w:t>
      </w:r>
    </w:p>
    <w:p w14:paraId="16366B1C" w14:textId="65F26EF5" w:rsidR="009038A5" w:rsidRPr="009038A5" w:rsidRDefault="009038A5" w:rsidP="009038A5">
      <w:r>
        <w:t>216.</w:t>
      </w:r>
      <w:r>
        <w:tab/>
      </w:r>
      <w:r w:rsidRPr="009038A5">
        <w:t>620.2: Replace “set to” with “equal to”</w:t>
      </w:r>
    </w:p>
    <w:p w14:paraId="40B7DBBA" w14:textId="723945D3" w:rsidR="009038A5" w:rsidRPr="009038A5" w:rsidRDefault="009038A5" w:rsidP="009038A5">
      <w:r>
        <w:t>217.</w:t>
      </w:r>
      <w:r>
        <w:tab/>
      </w:r>
      <w:r w:rsidRPr="009038A5">
        <w:t>620.4: Replace “set to” with “equal to”</w:t>
      </w:r>
    </w:p>
    <w:p w14:paraId="68753E24" w14:textId="0A8E8404" w:rsidR="009038A5" w:rsidRPr="009038A5" w:rsidRDefault="009038A5" w:rsidP="009038A5">
      <w:r>
        <w:t>218.</w:t>
      </w:r>
      <w:r>
        <w:tab/>
      </w:r>
      <w:r w:rsidRPr="009038A5">
        <w:t>626.2: Replace “set to” with “equal to”</w:t>
      </w:r>
    </w:p>
    <w:p w14:paraId="74DDE788" w14:textId="68D9F746" w:rsidR="009038A5" w:rsidRPr="009038A5" w:rsidRDefault="009038A5" w:rsidP="009038A5">
      <w:r>
        <w:t>219.</w:t>
      </w:r>
      <w:r>
        <w:tab/>
      </w:r>
      <w:r w:rsidRPr="009038A5">
        <w:t>626.3: Replace “set to” with “equal to”</w:t>
      </w:r>
    </w:p>
    <w:p w14:paraId="0008414C" w14:textId="731EBA09" w:rsidR="009038A5" w:rsidRPr="009038A5" w:rsidRDefault="009038A5" w:rsidP="009038A5">
      <w:r>
        <w:t>220.</w:t>
      </w:r>
      <w:r>
        <w:tab/>
      </w:r>
      <w:r w:rsidRPr="009038A5">
        <w:t>626.9: Replace “set to” with “equal to”</w:t>
      </w:r>
    </w:p>
    <w:p w14:paraId="57BDC1DF" w14:textId="65F255AD" w:rsidR="009038A5" w:rsidRPr="009038A5" w:rsidRDefault="009038A5" w:rsidP="009038A5">
      <w:r>
        <w:t>221.</w:t>
      </w:r>
      <w:r>
        <w:tab/>
      </w:r>
      <w:r w:rsidRPr="009038A5">
        <w:t>627.12: Replace “set to” with “equal to”</w:t>
      </w:r>
    </w:p>
    <w:p w14:paraId="25C369DF" w14:textId="193C55E3" w:rsidR="009038A5" w:rsidRPr="009038A5" w:rsidRDefault="009038A5" w:rsidP="009038A5">
      <w:r>
        <w:t>222.</w:t>
      </w:r>
      <w:r>
        <w:tab/>
      </w:r>
      <w:r w:rsidRPr="009038A5">
        <w:t>627.14: Replace “set to” with “equal to”</w:t>
      </w:r>
    </w:p>
    <w:p w14:paraId="54C159AA" w14:textId="32C34C95" w:rsidR="009038A5" w:rsidRPr="009038A5" w:rsidRDefault="009038A5" w:rsidP="009038A5">
      <w:r>
        <w:t>223.</w:t>
      </w:r>
      <w:r>
        <w:tab/>
      </w:r>
      <w:r w:rsidRPr="009038A5">
        <w:t>627.20: Replace “set to” with “equal to”</w:t>
      </w:r>
    </w:p>
    <w:p w14:paraId="1899BDCE" w14:textId="6D4B0A13" w:rsidR="009038A5" w:rsidRPr="009038A5" w:rsidRDefault="009038A5" w:rsidP="009038A5">
      <w:r>
        <w:t>224.</w:t>
      </w:r>
      <w:r>
        <w:tab/>
      </w:r>
      <w:r w:rsidRPr="009038A5">
        <w:t>630.56: Replace “set to” with “equal to”</w:t>
      </w:r>
    </w:p>
    <w:p w14:paraId="5D1342A7" w14:textId="74BD5EEB" w:rsidR="009038A5" w:rsidRPr="009038A5" w:rsidRDefault="009038A5" w:rsidP="009038A5">
      <w:r>
        <w:t>225.</w:t>
      </w:r>
      <w:r>
        <w:tab/>
      </w:r>
      <w:r w:rsidRPr="009038A5">
        <w:t>657.47: Replace “set to” with “equal to”</w:t>
      </w:r>
    </w:p>
    <w:p w14:paraId="46F0F10F" w14:textId="3998882C" w:rsidR="009038A5" w:rsidRPr="009038A5" w:rsidRDefault="009038A5" w:rsidP="009038A5">
      <w:r>
        <w:t>226.</w:t>
      </w:r>
      <w:r>
        <w:tab/>
      </w:r>
      <w:r w:rsidRPr="009038A5">
        <w:t>658.43: Replace “set to” with “equal to”</w:t>
      </w:r>
    </w:p>
    <w:p w14:paraId="245CB7F9" w14:textId="1FC035C0" w:rsidR="009038A5" w:rsidRPr="009038A5" w:rsidRDefault="009038A5" w:rsidP="009038A5">
      <w:r>
        <w:t>227.</w:t>
      </w:r>
      <w:r>
        <w:tab/>
      </w:r>
      <w:r w:rsidRPr="009038A5">
        <w:t>762.27: Replace “set to” with “equal to”</w:t>
      </w:r>
    </w:p>
    <w:p w14:paraId="140A9809" w14:textId="04C78AF9" w:rsidR="009038A5" w:rsidRPr="009038A5" w:rsidRDefault="009038A5" w:rsidP="009038A5">
      <w:r>
        <w:t>228.</w:t>
      </w:r>
      <w:r>
        <w:tab/>
      </w:r>
      <w:r w:rsidRPr="009038A5">
        <w:t>762.29: Replace “set to” with “equal to”. “</w:t>
      </w:r>
      <w:proofErr w:type="gramStart"/>
      <w:r w:rsidRPr="009038A5">
        <w:t>equal</w:t>
      </w:r>
      <w:proofErr w:type="gramEnd"/>
      <w:r w:rsidRPr="009038A5">
        <w:t xml:space="preserve"> to 0”</w:t>
      </w:r>
    </w:p>
    <w:p w14:paraId="75775D2B" w14:textId="72076039" w:rsidR="009038A5" w:rsidRPr="009038A5" w:rsidRDefault="009038A5" w:rsidP="009038A5">
      <w:r>
        <w:t>229.</w:t>
      </w:r>
      <w:r>
        <w:tab/>
      </w:r>
      <w:r w:rsidRPr="009038A5">
        <w:t>762.30: Replace “set to” with “equal to”</w:t>
      </w:r>
    </w:p>
    <w:p w14:paraId="7F3E3AE5" w14:textId="3E123F6D" w:rsidR="009038A5" w:rsidRPr="009038A5" w:rsidRDefault="009038A5" w:rsidP="009038A5">
      <w:r>
        <w:t>230.</w:t>
      </w:r>
      <w:r>
        <w:tab/>
      </w:r>
      <w:r w:rsidRPr="009038A5">
        <w:t>762.31: Replace “set to” with “equal to”. “</w:t>
      </w:r>
      <w:proofErr w:type="gramStart"/>
      <w:r w:rsidRPr="009038A5">
        <w:t>equal</w:t>
      </w:r>
      <w:proofErr w:type="gramEnd"/>
      <w:r w:rsidRPr="009038A5">
        <w:t xml:space="preserve"> to 1 or 2”</w:t>
      </w:r>
    </w:p>
    <w:p w14:paraId="11666233" w14:textId="7FB3426A" w:rsidR="009038A5" w:rsidRPr="009038A5" w:rsidRDefault="009038A5" w:rsidP="009038A5">
      <w:r>
        <w:t>231.</w:t>
      </w:r>
      <w:r>
        <w:tab/>
      </w:r>
      <w:r w:rsidRPr="009038A5">
        <w:t>762.33: Replace “set to” with “equal to”</w:t>
      </w:r>
    </w:p>
    <w:p w14:paraId="1FD1ED82" w14:textId="19D5CAD5" w:rsidR="009038A5" w:rsidRPr="009038A5" w:rsidRDefault="009038A5" w:rsidP="009038A5">
      <w:r>
        <w:t>232.</w:t>
      </w:r>
      <w:r>
        <w:tab/>
      </w:r>
      <w:r w:rsidRPr="009038A5">
        <w:t>785.3: Replace “set to” with “equal to”</w:t>
      </w:r>
    </w:p>
    <w:p w14:paraId="539169CB" w14:textId="704D3249" w:rsidR="009038A5" w:rsidRPr="009038A5" w:rsidRDefault="009038A5" w:rsidP="009038A5">
      <w:r>
        <w:t>233.</w:t>
      </w:r>
      <w:r>
        <w:tab/>
      </w:r>
      <w:r w:rsidRPr="009038A5">
        <w:t>785.5: Replace “set to” with “equal to”</w:t>
      </w:r>
    </w:p>
    <w:p w14:paraId="0C947B39" w14:textId="78856270" w:rsidR="009038A5" w:rsidRPr="009038A5" w:rsidRDefault="009038A5" w:rsidP="009038A5">
      <w:r w:rsidRPr="009038A5">
        <w:t>234.</w:t>
      </w:r>
      <w:r>
        <w:tab/>
      </w:r>
      <w:r w:rsidRPr="009038A5">
        <w:t>785.8: Replace “set to” with “equal to”</w:t>
      </w:r>
    </w:p>
    <w:p w14:paraId="3747F174" w14:textId="7B952513" w:rsidR="009038A5" w:rsidRPr="009038A5" w:rsidRDefault="009038A5" w:rsidP="009038A5">
      <w:r>
        <w:t>235.</w:t>
      </w:r>
      <w:r>
        <w:tab/>
      </w:r>
      <w:r w:rsidRPr="009038A5">
        <w:t>791.18: Replace “set to” with “equal to”</w:t>
      </w:r>
    </w:p>
    <w:p w14:paraId="5E06CE5F" w14:textId="1682D0A6" w:rsidR="009038A5" w:rsidRPr="009038A5" w:rsidRDefault="009038A5" w:rsidP="009038A5">
      <w:r>
        <w:t>236.</w:t>
      </w:r>
      <w:r>
        <w:tab/>
      </w:r>
      <w:r w:rsidRPr="009038A5">
        <w:t>791.19: Replace “set to” with “equal to”</w:t>
      </w:r>
    </w:p>
    <w:p w14:paraId="46280D8B" w14:textId="0A0C18A1" w:rsidR="009038A5" w:rsidRPr="009038A5" w:rsidRDefault="009038A5" w:rsidP="009038A5">
      <w:r>
        <w:t>237.</w:t>
      </w:r>
      <w:r>
        <w:tab/>
      </w:r>
      <w:r w:rsidRPr="009038A5">
        <w:t>791.29: Replace “set to” with “equal to”</w:t>
      </w:r>
    </w:p>
    <w:p w14:paraId="099C7114" w14:textId="29CD60E0" w:rsidR="009038A5" w:rsidRPr="009038A5" w:rsidRDefault="009038A5" w:rsidP="009038A5">
      <w:r>
        <w:t>238.</w:t>
      </w:r>
      <w:r>
        <w:tab/>
      </w:r>
      <w:r w:rsidRPr="009038A5">
        <w:t>792.37: Replace “set to” with “equal to”</w:t>
      </w:r>
    </w:p>
    <w:p w14:paraId="51AACF1A" w14:textId="6F9E3E0A" w:rsidR="009038A5" w:rsidRPr="009038A5" w:rsidRDefault="009038A5" w:rsidP="009038A5">
      <w:r>
        <w:t>239.</w:t>
      </w:r>
      <w:r>
        <w:tab/>
      </w:r>
      <w:r w:rsidRPr="009038A5">
        <w:t>792.38: Replace “set to” with “equal to”</w:t>
      </w:r>
    </w:p>
    <w:p w14:paraId="20D7F330" w14:textId="4DFF63B2" w:rsidR="009038A5" w:rsidRPr="009038A5" w:rsidRDefault="009038A5" w:rsidP="009038A5">
      <w:r>
        <w:t>240.</w:t>
      </w:r>
      <w:r>
        <w:tab/>
      </w:r>
      <w:r w:rsidRPr="009038A5">
        <w:t>792.40: Replace “set to” with “equal to”</w:t>
      </w:r>
    </w:p>
    <w:p w14:paraId="17992AA4" w14:textId="7C85B4D6" w:rsidR="009038A5" w:rsidRPr="009038A5" w:rsidRDefault="009038A5" w:rsidP="009038A5">
      <w:r>
        <w:t>241.</w:t>
      </w:r>
      <w:r>
        <w:tab/>
      </w:r>
      <w:r w:rsidRPr="009038A5">
        <w:t>896.48: Replace “set to” with “equal to”</w:t>
      </w:r>
    </w:p>
    <w:p w14:paraId="6A05A3E0" w14:textId="6E769ECE" w:rsidR="009038A5" w:rsidRPr="009038A5" w:rsidRDefault="009038A5" w:rsidP="009038A5">
      <w:r>
        <w:t>242.</w:t>
      </w:r>
      <w:r>
        <w:tab/>
      </w:r>
      <w:r w:rsidRPr="009038A5">
        <w:t>896.57: Replace “set to” with “equal to”</w:t>
      </w:r>
    </w:p>
    <w:p w14:paraId="756CC175" w14:textId="29682A6B" w:rsidR="009038A5" w:rsidRPr="009038A5" w:rsidRDefault="009038A5" w:rsidP="009038A5">
      <w:r>
        <w:t>243.</w:t>
      </w:r>
      <w:r>
        <w:tab/>
      </w:r>
      <w:r w:rsidRPr="009038A5">
        <w:t>896.62: Replace “set to” with “equal to”</w:t>
      </w:r>
    </w:p>
    <w:p w14:paraId="684693B9" w14:textId="166F5D40" w:rsidR="009038A5" w:rsidRPr="009038A5" w:rsidRDefault="009038A5" w:rsidP="009038A5">
      <w:r>
        <w:t>244.</w:t>
      </w:r>
      <w:r w:rsidRPr="009038A5">
        <w:t xml:space="preserve"> </w:t>
      </w:r>
      <w:r>
        <w:tab/>
      </w:r>
      <w:r w:rsidRPr="009038A5">
        <w:t>897.1: Replace “set to” with “equal to”</w:t>
      </w:r>
    </w:p>
    <w:p w14:paraId="769E0189" w14:textId="7BC37C4E" w:rsidR="009038A5" w:rsidRPr="009038A5" w:rsidRDefault="009038A5" w:rsidP="009038A5">
      <w:r w:rsidRPr="009038A5">
        <w:t>2</w:t>
      </w:r>
      <w:r>
        <w:t>45.</w:t>
      </w:r>
      <w:r>
        <w:tab/>
      </w:r>
      <w:r w:rsidRPr="009038A5">
        <w:t>897.7: Replace “set to” with “equal to”</w:t>
      </w:r>
    </w:p>
    <w:p w14:paraId="26ADE31A" w14:textId="1F059A1C" w:rsidR="009038A5" w:rsidRPr="009038A5" w:rsidRDefault="009038A5" w:rsidP="009038A5">
      <w:r>
        <w:t>246.</w:t>
      </w:r>
      <w:r>
        <w:tab/>
      </w:r>
      <w:r w:rsidRPr="009038A5">
        <w:t>973.26: Replace “set to” with “equal to”</w:t>
      </w:r>
    </w:p>
    <w:p w14:paraId="77EE1982" w14:textId="564AADE1" w:rsidR="009038A5" w:rsidRPr="009038A5" w:rsidRDefault="009038A5" w:rsidP="009038A5">
      <w:r>
        <w:t>247.</w:t>
      </w:r>
      <w:r>
        <w:tab/>
      </w:r>
      <w:r w:rsidRPr="009038A5">
        <w:t>973.39: Replace “set to” with “equal to”</w:t>
      </w:r>
    </w:p>
    <w:p w14:paraId="045591DB" w14:textId="5E2FF06C" w:rsidR="009038A5" w:rsidRPr="009038A5" w:rsidRDefault="009038A5" w:rsidP="009038A5">
      <w:r>
        <w:t>248.</w:t>
      </w:r>
      <w:r>
        <w:tab/>
      </w:r>
      <w:r w:rsidRPr="009038A5">
        <w:t>999.46: Replace “set to” with “equal to”</w:t>
      </w:r>
    </w:p>
    <w:p w14:paraId="61C93B53" w14:textId="0AB8B674" w:rsidR="009038A5" w:rsidRPr="009038A5" w:rsidRDefault="009038A5" w:rsidP="009038A5">
      <w:r>
        <w:t>249.</w:t>
      </w:r>
      <w:r w:rsidRPr="009038A5">
        <w:t xml:space="preserve"> </w:t>
      </w:r>
      <w:r>
        <w:tab/>
      </w:r>
      <w:r w:rsidRPr="009038A5">
        <w:t>999.50: Replace “set to” with “equal to”</w:t>
      </w:r>
    </w:p>
    <w:p w14:paraId="7FF5C4E7" w14:textId="010D9522" w:rsidR="009038A5" w:rsidRPr="009038A5" w:rsidRDefault="009038A5" w:rsidP="009038A5">
      <w:r>
        <w:t>250.</w:t>
      </w:r>
      <w:r>
        <w:tab/>
      </w:r>
      <w:r w:rsidRPr="009038A5">
        <w:t>1000.2: Replace “set to” with “equal to”</w:t>
      </w:r>
    </w:p>
    <w:p w14:paraId="128FC563" w14:textId="19F7981F" w:rsidR="009038A5" w:rsidRPr="009038A5" w:rsidRDefault="009038A5" w:rsidP="009038A5">
      <w:r>
        <w:t>251.</w:t>
      </w:r>
      <w:r>
        <w:tab/>
      </w:r>
      <w:r w:rsidRPr="009038A5">
        <w:t>1009.33: Replace “set to” with “equal to”</w:t>
      </w:r>
    </w:p>
    <w:p w14:paraId="309416FF" w14:textId="1EBD785F" w:rsidR="009038A5" w:rsidRPr="009038A5" w:rsidRDefault="009038A5" w:rsidP="009038A5">
      <w:r>
        <w:t>252.</w:t>
      </w:r>
      <w:r>
        <w:tab/>
      </w:r>
      <w:r w:rsidRPr="009038A5">
        <w:t>1010.2: Replace “set to” with “equal to”</w:t>
      </w:r>
    </w:p>
    <w:p w14:paraId="3C42F8AC" w14:textId="040C75D5" w:rsidR="009038A5" w:rsidRPr="009038A5" w:rsidRDefault="009038A5" w:rsidP="009038A5">
      <w:r>
        <w:t>253.</w:t>
      </w:r>
      <w:r>
        <w:tab/>
      </w:r>
      <w:r w:rsidRPr="009038A5">
        <w:t>1016.29: Replace “set to” with “equal to”</w:t>
      </w:r>
    </w:p>
    <w:p w14:paraId="744315C4" w14:textId="4211A7FC" w:rsidR="009038A5" w:rsidRDefault="009038A5" w:rsidP="009038A5">
      <w:r>
        <w:t>254.</w:t>
      </w:r>
      <w:r>
        <w:tab/>
      </w:r>
      <w:r w:rsidRPr="009038A5">
        <w:t>1025.40: Replace “set to” with “equal to”</w:t>
      </w:r>
    </w:p>
    <w:p w14:paraId="38B81CAA" w14:textId="77777777" w:rsidR="00DA2EB2" w:rsidRDefault="00DA2EB2" w:rsidP="009038A5"/>
    <w:p w14:paraId="01E3BF06" w14:textId="31A11633" w:rsidR="00DA2EB2" w:rsidRDefault="00DA2EB2" w:rsidP="009038A5">
      <w:r>
        <w:t>[Group Consensus: Do not make these changes. Perhaps discuss further]</w:t>
      </w:r>
    </w:p>
    <w:p w14:paraId="478C3B44" w14:textId="77777777" w:rsidR="00DA2EB2" w:rsidRPr="009038A5" w:rsidRDefault="00DA2EB2" w:rsidP="009038A5"/>
    <w:p w14:paraId="666678F2" w14:textId="21227D2E" w:rsidR="00951676" w:rsidRPr="002F1688" w:rsidRDefault="00BD11BF" w:rsidP="00951676">
      <w:pPr>
        <w:pStyle w:val="Heading3"/>
        <w:rPr>
          <w:highlight w:val="cyan"/>
        </w:rPr>
      </w:pPr>
      <w:r w:rsidRPr="002F1688">
        <w:rPr>
          <w:highlight w:val="cyan"/>
        </w:rPr>
        <w:t xml:space="preserve">Style Guide 2.4 – </w:t>
      </w:r>
      <w:r w:rsidR="00951676" w:rsidRPr="002F1688">
        <w:rPr>
          <w:highlight w:val="cyan"/>
        </w:rPr>
        <w:t>Information Elements/</w:t>
      </w:r>
      <w:proofErr w:type="spellStart"/>
      <w:r w:rsidR="00951676" w:rsidRPr="002F1688">
        <w:rPr>
          <w:highlight w:val="cyan"/>
        </w:rPr>
        <w:t>Subelements</w:t>
      </w:r>
      <w:proofErr w:type="spellEnd"/>
    </w:p>
    <w:p w14:paraId="6FC8507D" w14:textId="1EA282CD" w:rsidR="000D2544" w:rsidRPr="00D060A3" w:rsidRDefault="000D2544" w:rsidP="00951676">
      <w:pPr>
        <w:pStyle w:val="Heading4"/>
        <w:rPr>
          <w:highlight w:val="cyan"/>
        </w:rPr>
      </w:pPr>
      <w:r w:rsidRPr="00D060A3">
        <w:rPr>
          <w:highlight w:val="cyan"/>
        </w:rPr>
        <w:t>Style Guide 2.4.1 – Information Elements/</w:t>
      </w:r>
      <w:proofErr w:type="spellStart"/>
      <w:r w:rsidRPr="00D060A3">
        <w:rPr>
          <w:highlight w:val="cyan"/>
        </w:rPr>
        <w:t>subelements</w:t>
      </w:r>
      <w:proofErr w:type="spellEnd"/>
      <w:r w:rsidRPr="00D060A3">
        <w:rPr>
          <w:highlight w:val="cyan"/>
        </w:rPr>
        <w:t xml:space="preserve"> – Naming</w:t>
      </w:r>
    </w:p>
    <w:p w14:paraId="15C5E8CE" w14:textId="77777777" w:rsidR="00E950B1" w:rsidRPr="00D060A3" w:rsidRDefault="00E950B1" w:rsidP="00E950B1">
      <w:pPr>
        <w:rPr>
          <w:highlight w:val="cyan"/>
        </w:rPr>
      </w:pPr>
      <w:r w:rsidRPr="00D060A3">
        <w:rPr>
          <w:highlight w:val="cyan"/>
        </w:rPr>
        <w:lastRenderedPageBreak/>
        <w:t>Ming Gan</w:t>
      </w:r>
    </w:p>
    <w:p w14:paraId="2243F4A9" w14:textId="5E4FE820" w:rsidR="00A554F4" w:rsidRPr="00D060A3" w:rsidRDefault="00A554F4" w:rsidP="00A554F4">
      <w:pPr>
        <w:pStyle w:val="Default"/>
        <w:rPr>
          <w:rFonts w:ascii="Times New Roman" w:hAnsi="Times New Roman" w:cs="Times New Roman"/>
          <w:color w:val="auto"/>
          <w:sz w:val="20"/>
          <w:szCs w:val="20"/>
          <w:highlight w:val="cyan"/>
          <w:lang w:val="en-GB"/>
        </w:rPr>
      </w:pPr>
    </w:p>
    <w:p w14:paraId="14451E6B" w14:textId="77777777" w:rsidR="004C2BC4" w:rsidRPr="00D060A3" w:rsidRDefault="004C2BC4" w:rsidP="004C2BC4">
      <w:pPr>
        <w:jc w:val="both"/>
        <w:rPr>
          <w:highlight w:val="cyan"/>
        </w:rPr>
      </w:pPr>
      <w:r w:rsidRPr="00D060A3">
        <w:rPr>
          <w:highlight w:val="cyan"/>
        </w:rPr>
        <w:t>“MLO Link Information element”, is this name aligned with that “&lt;Purpose&gt; does not include the word “information””?</w:t>
      </w:r>
    </w:p>
    <w:p w14:paraId="3AACA0C6" w14:textId="77777777" w:rsidR="004C2BC4" w:rsidRPr="00D060A3" w:rsidRDefault="004C2BC4" w:rsidP="004C2BC4">
      <w:pPr>
        <w:jc w:val="both"/>
        <w:rPr>
          <w:highlight w:val="cyan"/>
        </w:rPr>
      </w:pPr>
      <w:r w:rsidRPr="00D060A3">
        <w:rPr>
          <w:highlight w:val="cyan"/>
        </w:rPr>
        <w:t xml:space="preserve">For editorial style guide provided by Robert, the following sentence is confusing. Is that saying that &lt;Purpose&gt; is not exact same as “Information”, or it can’t contain “Information”. Generally speaking, element already includes the meaning of “information”. On the other hand, </w:t>
      </w:r>
      <w:proofErr w:type="spellStart"/>
      <w:r w:rsidRPr="00D060A3">
        <w:rPr>
          <w:highlight w:val="cyan"/>
        </w:rPr>
        <w:t>REVme</w:t>
      </w:r>
      <w:proofErr w:type="spellEnd"/>
      <w:r w:rsidRPr="00D060A3">
        <w:rPr>
          <w:highlight w:val="cyan"/>
        </w:rPr>
        <w:t xml:space="preserve"> D3. 0 still has a few instances where &lt;Purpose&gt; contains “information”.</w:t>
      </w:r>
    </w:p>
    <w:p w14:paraId="0BA0A4B9" w14:textId="77777777" w:rsidR="004C2BC4" w:rsidRPr="00D060A3" w:rsidRDefault="004C2BC4" w:rsidP="004C2BC4">
      <w:pPr>
        <w:jc w:val="both"/>
        <w:rPr>
          <w:highlight w:val="cyan"/>
        </w:rPr>
      </w:pPr>
      <w:r w:rsidRPr="00D060A3">
        <w:rPr>
          <w:highlight w:val="cyan"/>
        </w:rPr>
        <w:t>Elements should be called the “&lt;Purpose&gt; element”, where &lt;Purpose&gt; does not include the word “information” (e.g., the “QoS Capability element”)</w:t>
      </w:r>
    </w:p>
    <w:p w14:paraId="5B469406" w14:textId="77777777" w:rsidR="004C2BC4" w:rsidRPr="00D060A3" w:rsidRDefault="004C2BC4" w:rsidP="004C2BC4">
      <w:pPr>
        <w:jc w:val="both"/>
        <w:rPr>
          <w:highlight w:val="cyan"/>
        </w:rPr>
      </w:pPr>
    </w:p>
    <w:p w14:paraId="2CDC0A0D" w14:textId="030F7F40" w:rsidR="004C2BC4" w:rsidRPr="007E2555" w:rsidRDefault="004C2BC4" w:rsidP="006C1E2C">
      <w:pPr>
        <w:tabs>
          <w:tab w:val="left" w:pos="540"/>
        </w:tabs>
        <w:jc w:val="both"/>
        <w:rPr>
          <w:highlight w:val="cyan"/>
        </w:rPr>
      </w:pPr>
      <w:r w:rsidRPr="00D060A3">
        <w:rPr>
          <w:highlight w:val="cyan"/>
        </w:rPr>
        <w:t xml:space="preserve">[01] </w:t>
      </w:r>
      <w:r w:rsidR="00123893" w:rsidRPr="00D060A3">
        <w:rPr>
          <w:highlight w:val="cyan"/>
        </w:rPr>
        <w:tab/>
      </w:r>
      <w:r w:rsidRPr="00D060A3">
        <w:rPr>
          <w:highlight w:val="cyan"/>
        </w:rPr>
        <w:t xml:space="preserve">Page 14, line 30:   Please replace “MLO Link Information element” with “MLO Cross Link </w:t>
      </w:r>
      <w:r w:rsidR="00123893" w:rsidRPr="007E2555">
        <w:rPr>
          <w:highlight w:val="cyan"/>
        </w:rPr>
        <w:tab/>
      </w:r>
      <w:r w:rsidRPr="007E2555">
        <w:rPr>
          <w:highlight w:val="cyan"/>
        </w:rPr>
        <w:t>element”.</w:t>
      </w:r>
    </w:p>
    <w:p w14:paraId="73D321F9" w14:textId="415537DE" w:rsidR="00D060A3" w:rsidRPr="007E2555" w:rsidRDefault="00D060A3" w:rsidP="006C1E2C">
      <w:pPr>
        <w:tabs>
          <w:tab w:val="left" w:pos="540"/>
        </w:tabs>
        <w:jc w:val="both"/>
        <w:rPr>
          <w:highlight w:val="cyan"/>
        </w:rPr>
      </w:pPr>
      <w:r w:rsidRPr="007E2555">
        <w:rPr>
          <w:highlight w:val="cyan"/>
        </w:rPr>
        <w:tab/>
        <w:t>[</w:t>
      </w:r>
      <w:proofErr w:type="spellStart"/>
      <w:r w:rsidRPr="007E2555">
        <w:rPr>
          <w:highlight w:val="cyan"/>
        </w:rPr>
        <w:t>TGbe</w:t>
      </w:r>
      <w:proofErr w:type="spellEnd"/>
      <w:r w:rsidRPr="007E2555">
        <w:rPr>
          <w:highlight w:val="cyan"/>
        </w:rPr>
        <w:t xml:space="preserve"> Editor:  It is a cross reference.  The text will be updated accordingly once the title of </w:t>
      </w:r>
      <w:r w:rsidRPr="007E2555">
        <w:rPr>
          <w:highlight w:val="cyan"/>
        </w:rPr>
        <w:tab/>
        <w:t>the subclause 9.4.2.317 is updated.  No action here]</w:t>
      </w:r>
    </w:p>
    <w:p w14:paraId="107A5B15" w14:textId="597ED201" w:rsidR="004C2BC4" w:rsidRPr="007E2555" w:rsidRDefault="004C2BC4" w:rsidP="006C1E2C">
      <w:pPr>
        <w:tabs>
          <w:tab w:val="left" w:pos="540"/>
        </w:tabs>
        <w:jc w:val="both"/>
        <w:rPr>
          <w:highlight w:val="cyan"/>
        </w:rPr>
      </w:pPr>
      <w:r w:rsidRPr="007E2555">
        <w:rPr>
          <w:highlight w:val="cyan"/>
        </w:rPr>
        <w:t xml:space="preserve">[02] </w:t>
      </w:r>
      <w:r w:rsidR="00123893" w:rsidRPr="007E2555">
        <w:rPr>
          <w:highlight w:val="cyan"/>
        </w:rPr>
        <w:tab/>
      </w:r>
      <w:r w:rsidRPr="007E2555">
        <w:rPr>
          <w:highlight w:val="cyan"/>
        </w:rPr>
        <w:t xml:space="preserve">Page 33, line 21:   Please replace “MLO Link Information element” with “MLO Cross Link </w:t>
      </w:r>
      <w:r w:rsidR="00123893" w:rsidRPr="007E2555">
        <w:rPr>
          <w:highlight w:val="cyan"/>
        </w:rPr>
        <w:tab/>
      </w:r>
      <w:r w:rsidRPr="007E2555">
        <w:rPr>
          <w:highlight w:val="cyan"/>
        </w:rPr>
        <w:t>element”.</w:t>
      </w:r>
    </w:p>
    <w:p w14:paraId="3874CB37" w14:textId="1FC8D05D" w:rsidR="00CE3303" w:rsidRPr="007E2555" w:rsidRDefault="00CE3303" w:rsidP="006C1E2C">
      <w:pPr>
        <w:tabs>
          <w:tab w:val="left" w:pos="540"/>
        </w:tabs>
        <w:jc w:val="both"/>
        <w:rPr>
          <w:highlight w:val="cyan"/>
        </w:rPr>
      </w:pPr>
      <w:r w:rsidRPr="007E2555">
        <w:rPr>
          <w:highlight w:val="cyan"/>
        </w:rPr>
        <w:tab/>
        <w:t>[</w:t>
      </w:r>
      <w:proofErr w:type="spellStart"/>
      <w:r w:rsidRPr="007E2555">
        <w:rPr>
          <w:highlight w:val="cyan"/>
        </w:rPr>
        <w:t>TGbe</w:t>
      </w:r>
      <w:proofErr w:type="spellEnd"/>
      <w:r w:rsidRPr="007E2555">
        <w:rPr>
          <w:highlight w:val="cyan"/>
        </w:rPr>
        <w:t xml:space="preserve"> Editor:  It is a cross reference.  The text will be updated accordingly once the caption </w:t>
      </w:r>
      <w:r w:rsidRPr="007E2555">
        <w:rPr>
          <w:highlight w:val="cyan"/>
        </w:rPr>
        <w:tab/>
        <w:t>the figure 9-1001ax is updated.  No action here]</w:t>
      </w:r>
    </w:p>
    <w:p w14:paraId="4104FD9C" w14:textId="709B0059" w:rsidR="004C2BC4" w:rsidRPr="007E2555" w:rsidRDefault="004C2BC4" w:rsidP="006C1E2C">
      <w:pPr>
        <w:tabs>
          <w:tab w:val="left" w:pos="540"/>
        </w:tabs>
        <w:jc w:val="both"/>
        <w:rPr>
          <w:highlight w:val="cyan"/>
        </w:rPr>
      </w:pPr>
      <w:r w:rsidRPr="007E2555">
        <w:rPr>
          <w:highlight w:val="cyan"/>
        </w:rPr>
        <w:t xml:space="preserve">[03] </w:t>
      </w:r>
      <w:r w:rsidR="00123893" w:rsidRPr="007E2555">
        <w:rPr>
          <w:highlight w:val="cyan"/>
        </w:rPr>
        <w:tab/>
      </w:r>
      <w:r w:rsidRPr="007E2555">
        <w:rPr>
          <w:highlight w:val="cyan"/>
        </w:rPr>
        <w:t xml:space="preserve">Page 192, line 37:   Please replace “MLO Link Information element” with “MLO Cross Link </w:t>
      </w:r>
      <w:r w:rsidR="00123893" w:rsidRPr="007E2555">
        <w:rPr>
          <w:highlight w:val="cyan"/>
        </w:rPr>
        <w:tab/>
      </w:r>
      <w:r w:rsidRPr="007E2555">
        <w:rPr>
          <w:highlight w:val="cyan"/>
        </w:rPr>
        <w:t>element”.</w:t>
      </w:r>
    </w:p>
    <w:p w14:paraId="648D4793" w14:textId="6FAEBE79" w:rsidR="00604559" w:rsidRPr="007E2555" w:rsidRDefault="00604559" w:rsidP="006C1E2C">
      <w:pPr>
        <w:tabs>
          <w:tab w:val="left" w:pos="540"/>
        </w:tabs>
        <w:jc w:val="both"/>
        <w:rPr>
          <w:highlight w:val="cyan"/>
        </w:rPr>
      </w:pPr>
      <w:r w:rsidRPr="007E2555">
        <w:rPr>
          <w:highlight w:val="cyan"/>
        </w:rPr>
        <w:tab/>
        <w:t>[</w:t>
      </w:r>
      <w:proofErr w:type="spellStart"/>
      <w:r w:rsidRPr="007E2555">
        <w:rPr>
          <w:highlight w:val="cyan"/>
        </w:rPr>
        <w:t>TGbe</w:t>
      </w:r>
      <w:proofErr w:type="spellEnd"/>
      <w:r w:rsidRPr="007E2555">
        <w:rPr>
          <w:highlight w:val="cyan"/>
        </w:rPr>
        <w:t xml:space="preserve"> Editor:  To implement in D5.0 as “MLO Link Info element”]</w:t>
      </w:r>
    </w:p>
    <w:p w14:paraId="7782205C" w14:textId="05695ABC" w:rsidR="004C2BC4" w:rsidRPr="007E2555" w:rsidRDefault="004C2BC4" w:rsidP="006C1E2C">
      <w:pPr>
        <w:tabs>
          <w:tab w:val="left" w:pos="540"/>
        </w:tabs>
        <w:jc w:val="both"/>
        <w:rPr>
          <w:highlight w:val="cyan"/>
        </w:rPr>
      </w:pPr>
      <w:r w:rsidRPr="007E2555">
        <w:rPr>
          <w:highlight w:val="cyan"/>
        </w:rPr>
        <w:t xml:space="preserve">[04] </w:t>
      </w:r>
      <w:r w:rsidR="00123893" w:rsidRPr="007E2555">
        <w:rPr>
          <w:highlight w:val="cyan"/>
        </w:rPr>
        <w:tab/>
      </w:r>
      <w:r w:rsidRPr="007E2555">
        <w:rPr>
          <w:highlight w:val="cyan"/>
        </w:rPr>
        <w:t>Page 212, line 38:   Please replace “MLO Link Information” with “MLO Cross Link”.</w:t>
      </w:r>
    </w:p>
    <w:p w14:paraId="1D635E66" w14:textId="5081A539" w:rsidR="00604559" w:rsidRPr="007E2555" w:rsidRDefault="00604559" w:rsidP="006C1E2C">
      <w:pPr>
        <w:tabs>
          <w:tab w:val="left" w:pos="540"/>
        </w:tabs>
        <w:jc w:val="both"/>
        <w:rPr>
          <w:highlight w:val="cyan"/>
        </w:rPr>
      </w:pPr>
      <w:r w:rsidRPr="007E2555">
        <w:rPr>
          <w:highlight w:val="cyan"/>
        </w:rPr>
        <w:tab/>
        <w:t>[</w:t>
      </w:r>
      <w:proofErr w:type="spellStart"/>
      <w:r w:rsidRPr="007E2555">
        <w:rPr>
          <w:highlight w:val="cyan"/>
        </w:rPr>
        <w:t>TGbe</w:t>
      </w:r>
      <w:proofErr w:type="spellEnd"/>
      <w:r w:rsidRPr="007E2555">
        <w:rPr>
          <w:highlight w:val="cyan"/>
        </w:rPr>
        <w:t xml:space="preserve"> Editor:  To implement in D5.0 as “MLO Link Info”]</w:t>
      </w:r>
    </w:p>
    <w:p w14:paraId="05757EF4" w14:textId="219F2C6F" w:rsidR="00604559" w:rsidRPr="007E2555" w:rsidRDefault="004C2BC4" w:rsidP="006C1E2C">
      <w:pPr>
        <w:tabs>
          <w:tab w:val="left" w:pos="540"/>
        </w:tabs>
        <w:jc w:val="both"/>
        <w:rPr>
          <w:highlight w:val="cyan"/>
        </w:rPr>
      </w:pPr>
      <w:r w:rsidRPr="007E2555">
        <w:rPr>
          <w:highlight w:val="cyan"/>
        </w:rPr>
        <w:t xml:space="preserve">[05] </w:t>
      </w:r>
      <w:r w:rsidR="00123893" w:rsidRPr="007E2555">
        <w:rPr>
          <w:highlight w:val="cyan"/>
        </w:rPr>
        <w:tab/>
      </w:r>
      <w:r w:rsidRPr="007E2555">
        <w:rPr>
          <w:highlight w:val="cyan"/>
        </w:rPr>
        <w:t xml:space="preserve">Page 212, line 39:   Please replace “MLO Link Information element” with “MLO Cross Link </w:t>
      </w:r>
      <w:r w:rsidR="00123893" w:rsidRPr="007E2555">
        <w:rPr>
          <w:highlight w:val="cyan"/>
        </w:rPr>
        <w:tab/>
      </w:r>
      <w:r w:rsidRPr="007E2555">
        <w:rPr>
          <w:highlight w:val="cyan"/>
        </w:rPr>
        <w:t>element”.</w:t>
      </w:r>
    </w:p>
    <w:p w14:paraId="030CFAA4" w14:textId="77777777" w:rsidR="00604559" w:rsidRPr="007E2555" w:rsidRDefault="00604559" w:rsidP="00604559">
      <w:pPr>
        <w:tabs>
          <w:tab w:val="left" w:pos="540"/>
        </w:tabs>
        <w:jc w:val="both"/>
        <w:rPr>
          <w:highlight w:val="cyan"/>
        </w:rPr>
      </w:pPr>
      <w:r w:rsidRPr="007E2555">
        <w:rPr>
          <w:highlight w:val="cyan"/>
        </w:rPr>
        <w:tab/>
        <w:t>[</w:t>
      </w:r>
      <w:proofErr w:type="spellStart"/>
      <w:r w:rsidRPr="007E2555">
        <w:rPr>
          <w:highlight w:val="cyan"/>
        </w:rPr>
        <w:t>TGbe</w:t>
      </w:r>
      <w:proofErr w:type="spellEnd"/>
      <w:r w:rsidRPr="007E2555">
        <w:rPr>
          <w:highlight w:val="cyan"/>
        </w:rPr>
        <w:t xml:space="preserve"> Editor:  It is a cross reference.  The text will be updated accordingly once the title of </w:t>
      </w:r>
      <w:r w:rsidRPr="007E2555">
        <w:rPr>
          <w:highlight w:val="cyan"/>
        </w:rPr>
        <w:tab/>
        <w:t>the subclause 9.4.2.317 is updated.  No action here]</w:t>
      </w:r>
    </w:p>
    <w:p w14:paraId="3569C653" w14:textId="01924C7F" w:rsidR="004C2BC4" w:rsidRPr="007E2555" w:rsidRDefault="00604559" w:rsidP="006C1E2C">
      <w:pPr>
        <w:tabs>
          <w:tab w:val="left" w:pos="540"/>
        </w:tabs>
        <w:jc w:val="both"/>
        <w:rPr>
          <w:highlight w:val="cyan"/>
        </w:rPr>
      </w:pPr>
      <w:r w:rsidRPr="007E2555">
        <w:rPr>
          <w:highlight w:val="cyan"/>
        </w:rPr>
        <w:t xml:space="preserve"> </w:t>
      </w:r>
      <w:r w:rsidR="004C2BC4" w:rsidRPr="007E2555">
        <w:rPr>
          <w:highlight w:val="cyan"/>
        </w:rPr>
        <w:t xml:space="preserve">[06] </w:t>
      </w:r>
      <w:r w:rsidR="00123893" w:rsidRPr="007E2555">
        <w:rPr>
          <w:highlight w:val="cyan"/>
        </w:rPr>
        <w:tab/>
      </w:r>
      <w:r w:rsidR="004C2BC4" w:rsidRPr="007E2555">
        <w:rPr>
          <w:highlight w:val="cyan"/>
        </w:rPr>
        <w:t xml:space="preserve">Page 295, line 48:   Please replace “MLO Link Information element” with “MLO Cross Link </w:t>
      </w:r>
      <w:r w:rsidR="00123893" w:rsidRPr="007E2555">
        <w:rPr>
          <w:highlight w:val="cyan"/>
        </w:rPr>
        <w:tab/>
      </w:r>
      <w:r w:rsidR="004C2BC4" w:rsidRPr="007E2555">
        <w:rPr>
          <w:highlight w:val="cyan"/>
        </w:rPr>
        <w:t>element”.</w:t>
      </w:r>
    </w:p>
    <w:p w14:paraId="6A4D145E" w14:textId="432915D7" w:rsidR="007E2555" w:rsidRPr="007E2555" w:rsidRDefault="007E2555" w:rsidP="006C1E2C">
      <w:pPr>
        <w:tabs>
          <w:tab w:val="left" w:pos="540"/>
        </w:tabs>
        <w:jc w:val="both"/>
        <w:rPr>
          <w:highlight w:val="cyan"/>
        </w:rPr>
      </w:pPr>
      <w:r w:rsidRPr="007E2555">
        <w:rPr>
          <w:highlight w:val="cyan"/>
        </w:rPr>
        <w:tab/>
        <w:t>[</w:t>
      </w:r>
      <w:proofErr w:type="spellStart"/>
      <w:r w:rsidRPr="007E2555">
        <w:rPr>
          <w:highlight w:val="cyan"/>
        </w:rPr>
        <w:t>TGbe</w:t>
      </w:r>
      <w:proofErr w:type="spellEnd"/>
      <w:r w:rsidRPr="007E2555">
        <w:rPr>
          <w:highlight w:val="cyan"/>
        </w:rPr>
        <w:t xml:space="preserve"> Editor:  To implement in D5.0 as “MLO Link Info element”]</w:t>
      </w:r>
    </w:p>
    <w:p w14:paraId="35EA1CA5" w14:textId="1F89172F" w:rsidR="004C2BC4" w:rsidRPr="007E2555" w:rsidRDefault="004C2BC4" w:rsidP="006C1E2C">
      <w:pPr>
        <w:tabs>
          <w:tab w:val="left" w:pos="540"/>
        </w:tabs>
        <w:jc w:val="both"/>
        <w:rPr>
          <w:highlight w:val="cyan"/>
        </w:rPr>
      </w:pPr>
      <w:r w:rsidRPr="007E2555">
        <w:rPr>
          <w:highlight w:val="cyan"/>
        </w:rPr>
        <w:t xml:space="preserve">[07] </w:t>
      </w:r>
      <w:r w:rsidR="00123893" w:rsidRPr="007E2555">
        <w:rPr>
          <w:highlight w:val="cyan"/>
        </w:rPr>
        <w:tab/>
      </w:r>
      <w:r w:rsidRPr="007E2555">
        <w:rPr>
          <w:highlight w:val="cyan"/>
        </w:rPr>
        <w:t xml:space="preserve">Page 295, line 51:   Please replace “MLO Link Information element” with “MLO Cross Link </w:t>
      </w:r>
      <w:r w:rsidR="00123893" w:rsidRPr="007E2555">
        <w:rPr>
          <w:highlight w:val="cyan"/>
        </w:rPr>
        <w:tab/>
      </w:r>
      <w:r w:rsidRPr="007E2555">
        <w:rPr>
          <w:highlight w:val="cyan"/>
        </w:rPr>
        <w:t>element”.</w:t>
      </w:r>
    </w:p>
    <w:p w14:paraId="3EFA745B" w14:textId="497C5DD8" w:rsidR="007E2555" w:rsidRPr="007E2555" w:rsidRDefault="007E2555" w:rsidP="006C1E2C">
      <w:pPr>
        <w:tabs>
          <w:tab w:val="left" w:pos="540"/>
        </w:tabs>
        <w:jc w:val="both"/>
        <w:rPr>
          <w:highlight w:val="cyan"/>
        </w:rPr>
      </w:pPr>
      <w:r w:rsidRPr="007E2555">
        <w:rPr>
          <w:highlight w:val="cyan"/>
        </w:rPr>
        <w:tab/>
        <w:t>[</w:t>
      </w:r>
      <w:proofErr w:type="spellStart"/>
      <w:r w:rsidRPr="007E2555">
        <w:rPr>
          <w:highlight w:val="cyan"/>
        </w:rPr>
        <w:t>TGbe</w:t>
      </w:r>
      <w:proofErr w:type="spellEnd"/>
      <w:r w:rsidRPr="007E2555">
        <w:rPr>
          <w:highlight w:val="cyan"/>
        </w:rPr>
        <w:t xml:space="preserve"> Editor:  To implement in D5.0 as “MLO Link Info element”]</w:t>
      </w:r>
    </w:p>
    <w:p w14:paraId="7159AC26" w14:textId="0250BA31" w:rsidR="004C2BC4" w:rsidRPr="007E2555" w:rsidRDefault="004C2BC4" w:rsidP="006C1E2C">
      <w:pPr>
        <w:tabs>
          <w:tab w:val="left" w:pos="540"/>
        </w:tabs>
        <w:jc w:val="both"/>
        <w:rPr>
          <w:highlight w:val="cyan"/>
        </w:rPr>
      </w:pPr>
      <w:r w:rsidRPr="007E2555">
        <w:rPr>
          <w:highlight w:val="cyan"/>
        </w:rPr>
        <w:t xml:space="preserve">[08] </w:t>
      </w:r>
      <w:r w:rsidR="00123893" w:rsidRPr="007E2555">
        <w:rPr>
          <w:highlight w:val="cyan"/>
        </w:rPr>
        <w:tab/>
      </w:r>
      <w:r w:rsidRPr="007E2555">
        <w:rPr>
          <w:highlight w:val="cyan"/>
        </w:rPr>
        <w:t xml:space="preserve">Page 296, line 1:   Please replace “MLO Link Information element” with “MLO Cross Link </w:t>
      </w:r>
      <w:r w:rsidR="00123893" w:rsidRPr="007E2555">
        <w:rPr>
          <w:highlight w:val="cyan"/>
        </w:rPr>
        <w:tab/>
      </w:r>
      <w:r w:rsidRPr="007E2555">
        <w:rPr>
          <w:highlight w:val="cyan"/>
        </w:rPr>
        <w:t>element”.</w:t>
      </w:r>
    </w:p>
    <w:p w14:paraId="1A37A1F0" w14:textId="7ECAD1B3" w:rsidR="007E2555" w:rsidRPr="007E2555" w:rsidRDefault="007E2555" w:rsidP="006C1E2C">
      <w:pPr>
        <w:tabs>
          <w:tab w:val="left" w:pos="540"/>
        </w:tabs>
        <w:jc w:val="both"/>
        <w:rPr>
          <w:highlight w:val="cyan"/>
        </w:rPr>
      </w:pPr>
      <w:r w:rsidRPr="007E2555">
        <w:rPr>
          <w:highlight w:val="cyan"/>
        </w:rPr>
        <w:tab/>
        <w:t>[</w:t>
      </w:r>
      <w:proofErr w:type="spellStart"/>
      <w:r w:rsidRPr="007E2555">
        <w:rPr>
          <w:highlight w:val="cyan"/>
        </w:rPr>
        <w:t>TGbe</w:t>
      </w:r>
      <w:proofErr w:type="spellEnd"/>
      <w:r w:rsidRPr="007E2555">
        <w:rPr>
          <w:highlight w:val="cyan"/>
        </w:rPr>
        <w:t xml:space="preserve"> Editor:  To implement in D5.0 as “MLO Link Info element”]</w:t>
      </w:r>
    </w:p>
    <w:p w14:paraId="182E0F37" w14:textId="196B18DA" w:rsidR="004C2BC4" w:rsidRPr="007E2555" w:rsidRDefault="004C2BC4" w:rsidP="006C1E2C">
      <w:pPr>
        <w:tabs>
          <w:tab w:val="left" w:pos="540"/>
        </w:tabs>
        <w:jc w:val="both"/>
        <w:rPr>
          <w:highlight w:val="cyan"/>
        </w:rPr>
      </w:pPr>
      <w:r w:rsidRPr="007E2555">
        <w:rPr>
          <w:highlight w:val="cyan"/>
        </w:rPr>
        <w:t xml:space="preserve">[09] </w:t>
      </w:r>
      <w:r w:rsidR="00123893" w:rsidRPr="007E2555">
        <w:rPr>
          <w:highlight w:val="cyan"/>
        </w:rPr>
        <w:tab/>
      </w:r>
      <w:r w:rsidRPr="007E2555">
        <w:rPr>
          <w:highlight w:val="cyan"/>
        </w:rPr>
        <w:t xml:space="preserve">Page 296, line 10:   Please replace “MLO Link Information element” with “MLO Cross Link </w:t>
      </w:r>
      <w:r w:rsidR="00123893" w:rsidRPr="007E2555">
        <w:rPr>
          <w:highlight w:val="cyan"/>
        </w:rPr>
        <w:tab/>
      </w:r>
      <w:r w:rsidRPr="007E2555">
        <w:rPr>
          <w:highlight w:val="cyan"/>
        </w:rPr>
        <w:t>element”.</w:t>
      </w:r>
    </w:p>
    <w:p w14:paraId="45DBAC4C" w14:textId="6A27E326" w:rsidR="007E2555" w:rsidRPr="007E2555" w:rsidRDefault="007E2555" w:rsidP="006C1E2C">
      <w:pPr>
        <w:tabs>
          <w:tab w:val="left" w:pos="540"/>
        </w:tabs>
        <w:jc w:val="both"/>
        <w:rPr>
          <w:highlight w:val="cyan"/>
        </w:rPr>
      </w:pPr>
      <w:r w:rsidRPr="007E2555">
        <w:rPr>
          <w:highlight w:val="cyan"/>
        </w:rPr>
        <w:tab/>
        <w:t>[</w:t>
      </w:r>
      <w:proofErr w:type="spellStart"/>
      <w:r w:rsidRPr="007E2555">
        <w:rPr>
          <w:highlight w:val="cyan"/>
        </w:rPr>
        <w:t>TGbe</w:t>
      </w:r>
      <w:proofErr w:type="spellEnd"/>
      <w:r w:rsidRPr="007E2555">
        <w:rPr>
          <w:highlight w:val="cyan"/>
        </w:rPr>
        <w:t xml:space="preserve"> Editor:  To implement in D5.0 as “MLO Link Info element”]</w:t>
      </w:r>
    </w:p>
    <w:p w14:paraId="3A0A698D" w14:textId="274934CB" w:rsidR="004C2BC4" w:rsidRPr="007E2555" w:rsidRDefault="004C2BC4" w:rsidP="006C1E2C">
      <w:pPr>
        <w:tabs>
          <w:tab w:val="left" w:pos="540"/>
        </w:tabs>
        <w:jc w:val="both"/>
        <w:rPr>
          <w:highlight w:val="cyan"/>
        </w:rPr>
      </w:pPr>
      <w:r w:rsidRPr="007E2555">
        <w:rPr>
          <w:highlight w:val="cyan"/>
        </w:rPr>
        <w:t xml:space="preserve">[10] </w:t>
      </w:r>
      <w:r w:rsidR="00123893" w:rsidRPr="007E2555">
        <w:rPr>
          <w:highlight w:val="cyan"/>
        </w:rPr>
        <w:tab/>
      </w:r>
      <w:r w:rsidRPr="007E2555">
        <w:rPr>
          <w:highlight w:val="cyan"/>
        </w:rPr>
        <w:t xml:space="preserve">Page 544, line 11:   Please replace “MLO Link Information element” with “MLO Cross Link </w:t>
      </w:r>
      <w:r w:rsidR="00123893" w:rsidRPr="007E2555">
        <w:rPr>
          <w:highlight w:val="cyan"/>
        </w:rPr>
        <w:tab/>
      </w:r>
      <w:r w:rsidRPr="007E2555">
        <w:rPr>
          <w:highlight w:val="cyan"/>
        </w:rPr>
        <w:t>element”.</w:t>
      </w:r>
    </w:p>
    <w:p w14:paraId="602083EA" w14:textId="51F657D4" w:rsidR="007E2555" w:rsidRPr="007E2555" w:rsidRDefault="007E2555" w:rsidP="006C1E2C">
      <w:pPr>
        <w:tabs>
          <w:tab w:val="left" w:pos="540"/>
        </w:tabs>
        <w:jc w:val="both"/>
        <w:rPr>
          <w:highlight w:val="cyan"/>
        </w:rPr>
      </w:pPr>
      <w:r w:rsidRPr="007E2555">
        <w:rPr>
          <w:highlight w:val="cyan"/>
        </w:rPr>
        <w:tab/>
        <w:t>[</w:t>
      </w:r>
      <w:proofErr w:type="spellStart"/>
      <w:r w:rsidRPr="007E2555">
        <w:rPr>
          <w:highlight w:val="cyan"/>
        </w:rPr>
        <w:t>TGbe</w:t>
      </w:r>
      <w:proofErr w:type="spellEnd"/>
      <w:r w:rsidRPr="007E2555">
        <w:rPr>
          <w:highlight w:val="cyan"/>
        </w:rPr>
        <w:t xml:space="preserve"> Editor:  To implement in D5.0 as “MLO Link Info element”]</w:t>
      </w:r>
    </w:p>
    <w:p w14:paraId="3C802562" w14:textId="11C9E147" w:rsidR="004C2BC4" w:rsidRPr="007E2555" w:rsidRDefault="004C2BC4" w:rsidP="006C1E2C">
      <w:pPr>
        <w:tabs>
          <w:tab w:val="left" w:pos="540"/>
        </w:tabs>
        <w:jc w:val="both"/>
        <w:rPr>
          <w:highlight w:val="cyan"/>
        </w:rPr>
      </w:pPr>
      <w:r w:rsidRPr="007E2555">
        <w:rPr>
          <w:highlight w:val="cyan"/>
        </w:rPr>
        <w:t xml:space="preserve">[11] </w:t>
      </w:r>
      <w:r w:rsidR="00123893" w:rsidRPr="007E2555">
        <w:rPr>
          <w:highlight w:val="cyan"/>
        </w:rPr>
        <w:tab/>
      </w:r>
      <w:r w:rsidRPr="007E2555">
        <w:rPr>
          <w:highlight w:val="cyan"/>
        </w:rPr>
        <w:t xml:space="preserve">Page 551 line 35:   Please replace “MLO Link Information element” with “MLO Cross Link </w:t>
      </w:r>
      <w:r w:rsidR="00123893" w:rsidRPr="007E2555">
        <w:rPr>
          <w:highlight w:val="cyan"/>
        </w:rPr>
        <w:tab/>
      </w:r>
      <w:r w:rsidRPr="007E2555">
        <w:rPr>
          <w:highlight w:val="cyan"/>
        </w:rPr>
        <w:t>element”.</w:t>
      </w:r>
    </w:p>
    <w:p w14:paraId="729439DA" w14:textId="2C51A8F9" w:rsidR="007E2555" w:rsidRPr="007E2555" w:rsidRDefault="007E2555" w:rsidP="006C1E2C">
      <w:pPr>
        <w:tabs>
          <w:tab w:val="left" w:pos="540"/>
        </w:tabs>
        <w:jc w:val="both"/>
        <w:rPr>
          <w:highlight w:val="cyan"/>
        </w:rPr>
      </w:pPr>
      <w:r w:rsidRPr="007E2555">
        <w:rPr>
          <w:highlight w:val="cyan"/>
        </w:rPr>
        <w:tab/>
        <w:t>[</w:t>
      </w:r>
      <w:proofErr w:type="spellStart"/>
      <w:r w:rsidRPr="007E2555">
        <w:rPr>
          <w:highlight w:val="cyan"/>
        </w:rPr>
        <w:t>TGbe</w:t>
      </w:r>
      <w:proofErr w:type="spellEnd"/>
      <w:r w:rsidRPr="007E2555">
        <w:rPr>
          <w:highlight w:val="cyan"/>
        </w:rPr>
        <w:t xml:space="preserve"> Editor:  To implement in D5.0 as “MLO Link Info element”]</w:t>
      </w:r>
    </w:p>
    <w:p w14:paraId="1B26EE4E" w14:textId="4ACFB01A" w:rsidR="004C2BC4" w:rsidRPr="007E2555" w:rsidRDefault="004C2BC4" w:rsidP="006C1E2C">
      <w:pPr>
        <w:tabs>
          <w:tab w:val="left" w:pos="540"/>
        </w:tabs>
        <w:jc w:val="both"/>
        <w:rPr>
          <w:highlight w:val="cyan"/>
        </w:rPr>
      </w:pPr>
      <w:r w:rsidRPr="007E2555">
        <w:rPr>
          <w:highlight w:val="cyan"/>
        </w:rPr>
        <w:t xml:space="preserve">[12] </w:t>
      </w:r>
      <w:r w:rsidR="00123893" w:rsidRPr="007E2555">
        <w:rPr>
          <w:highlight w:val="cyan"/>
        </w:rPr>
        <w:tab/>
      </w:r>
      <w:r w:rsidRPr="007E2555">
        <w:rPr>
          <w:highlight w:val="cyan"/>
        </w:rPr>
        <w:t xml:space="preserve">Page 551, line 38:   Please replace “MLO Link Information element” with “MLO Cross Link </w:t>
      </w:r>
      <w:r w:rsidR="00123893" w:rsidRPr="007E2555">
        <w:rPr>
          <w:highlight w:val="cyan"/>
        </w:rPr>
        <w:tab/>
      </w:r>
      <w:r w:rsidRPr="007E2555">
        <w:rPr>
          <w:highlight w:val="cyan"/>
        </w:rPr>
        <w:t>element”.</w:t>
      </w:r>
    </w:p>
    <w:p w14:paraId="53CC349E" w14:textId="3F84F928" w:rsidR="007E2555" w:rsidRPr="007E2555" w:rsidRDefault="007E2555" w:rsidP="006C1E2C">
      <w:pPr>
        <w:tabs>
          <w:tab w:val="left" w:pos="540"/>
        </w:tabs>
        <w:jc w:val="both"/>
        <w:rPr>
          <w:highlight w:val="cyan"/>
        </w:rPr>
      </w:pPr>
      <w:r w:rsidRPr="007E2555">
        <w:rPr>
          <w:highlight w:val="cyan"/>
        </w:rPr>
        <w:tab/>
        <w:t>[</w:t>
      </w:r>
      <w:proofErr w:type="spellStart"/>
      <w:r w:rsidRPr="007E2555">
        <w:rPr>
          <w:highlight w:val="cyan"/>
        </w:rPr>
        <w:t>TGbe</w:t>
      </w:r>
      <w:proofErr w:type="spellEnd"/>
      <w:r w:rsidRPr="007E2555">
        <w:rPr>
          <w:highlight w:val="cyan"/>
        </w:rPr>
        <w:t xml:space="preserve"> Editor:  To implement in D5.0 as “MLO Link Info element”]</w:t>
      </w:r>
    </w:p>
    <w:p w14:paraId="3F90E7AC" w14:textId="4D4663AD" w:rsidR="004C2BC4" w:rsidRPr="007E2555" w:rsidRDefault="004C2BC4" w:rsidP="006C1E2C">
      <w:pPr>
        <w:tabs>
          <w:tab w:val="left" w:pos="540"/>
        </w:tabs>
        <w:jc w:val="both"/>
        <w:rPr>
          <w:highlight w:val="cyan"/>
        </w:rPr>
      </w:pPr>
      <w:r w:rsidRPr="007E2555">
        <w:rPr>
          <w:highlight w:val="cyan"/>
        </w:rPr>
        <w:lastRenderedPageBreak/>
        <w:t xml:space="preserve">[13] </w:t>
      </w:r>
      <w:r w:rsidR="00123893" w:rsidRPr="007E2555">
        <w:rPr>
          <w:highlight w:val="cyan"/>
        </w:rPr>
        <w:tab/>
      </w:r>
      <w:r w:rsidRPr="007E2555">
        <w:rPr>
          <w:highlight w:val="cyan"/>
        </w:rPr>
        <w:t xml:space="preserve">Page 551, line 44:   Please replace “MLO Link Information element” with “MLO Cross Link </w:t>
      </w:r>
      <w:r w:rsidR="00123893" w:rsidRPr="007E2555">
        <w:rPr>
          <w:highlight w:val="cyan"/>
        </w:rPr>
        <w:tab/>
      </w:r>
      <w:r w:rsidRPr="007E2555">
        <w:rPr>
          <w:highlight w:val="cyan"/>
        </w:rPr>
        <w:t>element”.</w:t>
      </w:r>
    </w:p>
    <w:p w14:paraId="0F400730" w14:textId="5CA6B632" w:rsidR="007E2555" w:rsidRPr="007E2555" w:rsidRDefault="007E2555" w:rsidP="006C1E2C">
      <w:pPr>
        <w:tabs>
          <w:tab w:val="left" w:pos="540"/>
        </w:tabs>
        <w:jc w:val="both"/>
        <w:rPr>
          <w:highlight w:val="cyan"/>
        </w:rPr>
      </w:pPr>
      <w:r w:rsidRPr="007E2555">
        <w:rPr>
          <w:highlight w:val="cyan"/>
        </w:rPr>
        <w:tab/>
        <w:t>[</w:t>
      </w:r>
      <w:proofErr w:type="spellStart"/>
      <w:r w:rsidRPr="007E2555">
        <w:rPr>
          <w:highlight w:val="cyan"/>
        </w:rPr>
        <w:t>TGbe</w:t>
      </w:r>
      <w:proofErr w:type="spellEnd"/>
      <w:r w:rsidRPr="007E2555">
        <w:rPr>
          <w:highlight w:val="cyan"/>
        </w:rPr>
        <w:t xml:space="preserve"> Editor:  To implement in D5.0 as “MLO Link Info element”]</w:t>
      </w:r>
    </w:p>
    <w:p w14:paraId="35149A4F" w14:textId="3A189951" w:rsidR="004C2BC4" w:rsidRPr="007E2555" w:rsidRDefault="004C2BC4" w:rsidP="006C1E2C">
      <w:pPr>
        <w:tabs>
          <w:tab w:val="left" w:pos="540"/>
        </w:tabs>
        <w:jc w:val="both"/>
        <w:rPr>
          <w:highlight w:val="cyan"/>
        </w:rPr>
      </w:pPr>
      <w:r w:rsidRPr="007E2555">
        <w:rPr>
          <w:highlight w:val="cyan"/>
        </w:rPr>
        <w:t xml:space="preserve">[14] </w:t>
      </w:r>
      <w:r w:rsidR="00123893" w:rsidRPr="007E2555">
        <w:rPr>
          <w:highlight w:val="cyan"/>
        </w:rPr>
        <w:tab/>
      </w:r>
      <w:r w:rsidRPr="007E2555">
        <w:rPr>
          <w:highlight w:val="cyan"/>
        </w:rPr>
        <w:t xml:space="preserve">Page 551, line 48:   Please replace “MLO Link Information element” with “MLO Cross Link </w:t>
      </w:r>
      <w:r w:rsidR="00123893" w:rsidRPr="007E2555">
        <w:rPr>
          <w:highlight w:val="cyan"/>
        </w:rPr>
        <w:tab/>
      </w:r>
      <w:r w:rsidRPr="007E2555">
        <w:rPr>
          <w:highlight w:val="cyan"/>
        </w:rPr>
        <w:t>element”.</w:t>
      </w:r>
    </w:p>
    <w:p w14:paraId="162AFA5D" w14:textId="10467405" w:rsidR="007E2555" w:rsidRPr="007E2555" w:rsidRDefault="007E2555" w:rsidP="006C1E2C">
      <w:pPr>
        <w:tabs>
          <w:tab w:val="left" w:pos="540"/>
        </w:tabs>
        <w:jc w:val="both"/>
        <w:rPr>
          <w:highlight w:val="cyan"/>
        </w:rPr>
      </w:pPr>
      <w:r w:rsidRPr="007E2555">
        <w:rPr>
          <w:highlight w:val="cyan"/>
        </w:rPr>
        <w:tab/>
        <w:t>[</w:t>
      </w:r>
      <w:proofErr w:type="spellStart"/>
      <w:r w:rsidRPr="007E2555">
        <w:rPr>
          <w:highlight w:val="cyan"/>
        </w:rPr>
        <w:t>TGbe</w:t>
      </w:r>
      <w:proofErr w:type="spellEnd"/>
      <w:r w:rsidRPr="007E2555">
        <w:rPr>
          <w:highlight w:val="cyan"/>
        </w:rPr>
        <w:t xml:space="preserve"> Editor:  To implement in D5.0 as “MLO Link Info element”]</w:t>
      </w:r>
    </w:p>
    <w:p w14:paraId="7270A6F5" w14:textId="157F9211" w:rsidR="004C2BC4" w:rsidRPr="007E2555" w:rsidRDefault="004C2BC4" w:rsidP="006C1E2C">
      <w:pPr>
        <w:tabs>
          <w:tab w:val="left" w:pos="540"/>
        </w:tabs>
        <w:jc w:val="both"/>
        <w:rPr>
          <w:highlight w:val="cyan"/>
        </w:rPr>
      </w:pPr>
      <w:r w:rsidRPr="007E2555">
        <w:rPr>
          <w:highlight w:val="cyan"/>
        </w:rPr>
        <w:t xml:space="preserve">[15] </w:t>
      </w:r>
      <w:r w:rsidR="00123893" w:rsidRPr="007E2555">
        <w:rPr>
          <w:highlight w:val="cyan"/>
        </w:rPr>
        <w:tab/>
      </w:r>
      <w:r w:rsidRPr="007E2555">
        <w:rPr>
          <w:highlight w:val="cyan"/>
        </w:rPr>
        <w:t xml:space="preserve">Page 551, line 51:   Please replace “MLO Link Information element” with “MLO Cross Link </w:t>
      </w:r>
      <w:r w:rsidR="00123893" w:rsidRPr="007E2555">
        <w:rPr>
          <w:highlight w:val="cyan"/>
        </w:rPr>
        <w:tab/>
      </w:r>
      <w:r w:rsidRPr="007E2555">
        <w:rPr>
          <w:highlight w:val="cyan"/>
        </w:rPr>
        <w:t>element”.</w:t>
      </w:r>
    </w:p>
    <w:p w14:paraId="79DD8DC6" w14:textId="40892DB9" w:rsidR="007E2555" w:rsidRPr="007E2555" w:rsidRDefault="007E2555" w:rsidP="006C1E2C">
      <w:pPr>
        <w:tabs>
          <w:tab w:val="left" w:pos="540"/>
        </w:tabs>
        <w:jc w:val="both"/>
        <w:rPr>
          <w:highlight w:val="cyan"/>
        </w:rPr>
      </w:pPr>
      <w:r w:rsidRPr="007E2555">
        <w:rPr>
          <w:highlight w:val="cyan"/>
        </w:rPr>
        <w:tab/>
        <w:t>[</w:t>
      </w:r>
      <w:proofErr w:type="spellStart"/>
      <w:r w:rsidRPr="007E2555">
        <w:rPr>
          <w:highlight w:val="cyan"/>
        </w:rPr>
        <w:t>TGbe</w:t>
      </w:r>
      <w:proofErr w:type="spellEnd"/>
      <w:r w:rsidRPr="007E2555">
        <w:rPr>
          <w:highlight w:val="cyan"/>
        </w:rPr>
        <w:t xml:space="preserve"> Editor:  To implement in D5.0 as “MLO Link Info element”]</w:t>
      </w:r>
    </w:p>
    <w:p w14:paraId="66C1F22C" w14:textId="35196E02" w:rsidR="004C2BC4" w:rsidRPr="007E2555" w:rsidRDefault="004C2BC4" w:rsidP="006C1E2C">
      <w:pPr>
        <w:tabs>
          <w:tab w:val="left" w:pos="540"/>
        </w:tabs>
        <w:jc w:val="both"/>
        <w:rPr>
          <w:highlight w:val="cyan"/>
        </w:rPr>
      </w:pPr>
      <w:r w:rsidRPr="007E2555">
        <w:rPr>
          <w:highlight w:val="cyan"/>
        </w:rPr>
        <w:t xml:space="preserve">[16] </w:t>
      </w:r>
      <w:r w:rsidR="00123893" w:rsidRPr="007E2555">
        <w:rPr>
          <w:highlight w:val="cyan"/>
        </w:rPr>
        <w:tab/>
      </w:r>
      <w:r w:rsidRPr="007E2555">
        <w:rPr>
          <w:highlight w:val="cyan"/>
        </w:rPr>
        <w:t xml:space="preserve">Page 551, line 54:   Please replace “MLO Link Information element” with “MLO Cross Link </w:t>
      </w:r>
      <w:r w:rsidR="00123893" w:rsidRPr="007E2555">
        <w:rPr>
          <w:highlight w:val="cyan"/>
        </w:rPr>
        <w:tab/>
      </w:r>
      <w:r w:rsidRPr="007E2555">
        <w:rPr>
          <w:highlight w:val="cyan"/>
        </w:rPr>
        <w:t>element”.</w:t>
      </w:r>
    </w:p>
    <w:p w14:paraId="69ABDE2F" w14:textId="63273885" w:rsidR="007E2555" w:rsidRPr="007E2555" w:rsidRDefault="007E2555" w:rsidP="006C1E2C">
      <w:pPr>
        <w:tabs>
          <w:tab w:val="left" w:pos="540"/>
        </w:tabs>
        <w:jc w:val="both"/>
        <w:rPr>
          <w:highlight w:val="cyan"/>
        </w:rPr>
      </w:pPr>
      <w:r w:rsidRPr="007E2555">
        <w:rPr>
          <w:highlight w:val="cyan"/>
        </w:rPr>
        <w:tab/>
        <w:t>[</w:t>
      </w:r>
      <w:proofErr w:type="spellStart"/>
      <w:r w:rsidRPr="007E2555">
        <w:rPr>
          <w:highlight w:val="cyan"/>
        </w:rPr>
        <w:t>TGbe</w:t>
      </w:r>
      <w:proofErr w:type="spellEnd"/>
      <w:r w:rsidRPr="007E2555">
        <w:rPr>
          <w:highlight w:val="cyan"/>
        </w:rPr>
        <w:t xml:space="preserve"> Editor:  To implement in D5.0 as “MLO Link Info element”]</w:t>
      </w:r>
    </w:p>
    <w:p w14:paraId="397474DA" w14:textId="69D7CE12" w:rsidR="004C2BC4" w:rsidRPr="007E2555" w:rsidRDefault="004C2BC4" w:rsidP="006C1E2C">
      <w:pPr>
        <w:tabs>
          <w:tab w:val="left" w:pos="540"/>
        </w:tabs>
        <w:jc w:val="both"/>
        <w:rPr>
          <w:highlight w:val="cyan"/>
        </w:rPr>
      </w:pPr>
      <w:r w:rsidRPr="007E2555">
        <w:rPr>
          <w:highlight w:val="cyan"/>
        </w:rPr>
        <w:t xml:space="preserve">[17] </w:t>
      </w:r>
      <w:r w:rsidR="00123893" w:rsidRPr="007E2555">
        <w:rPr>
          <w:highlight w:val="cyan"/>
        </w:rPr>
        <w:tab/>
      </w:r>
      <w:r w:rsidRPr="007E2555">
        <w:rPr>
          <w:highlight w:val="cyan"/>
        </w:rPr>
        <w:t xml:space="preserve">Page 551, line 58:   Please replace “MLO Link Information element” with “MLO Cross Link </w:t>
      </w:r>
      <w:r w:rsidR="00123893" w:rsidRPr="007E2555">
        <w:rPr>
          <w:highlight w:val="cyan"/>
        </w:rPr>
        <w:tab/>
      </w:r>
      <w:r w:rsidRPr="007E2555">
        <w:rPr>
          <w:highlight w:val="cyan"/>
        </w:rPr>
        <w:t>element”.</w:t>
      </w:r>
    </w:p>
    <w:p w14:paraId="72B04252" w14:textId="1ED7BEB7" w:rsidR="007E2555" w:rsidRPr="007E2555" w:rsidRDefault="007E2555" w:rsidP="006C1E2C">
      <w:pPr>
        <w:tabs>
          <w:tab w:val="left" w:pos="540"/>
        </w:tabs>
        <w:jc w:val="both"/>
        <w:rPr>
          <w:highlight w:val="cyan"/>
        </w:rPr>
      </w:pPr>
      <w:r w:rsidRPr="007E2555">
        <w:rPr>
          <w:highlight w:val="cyan"/>
        </w:rPr>
        <w:tab/>
        <w:t>[</w:t>
      </w:r>
      <w:proofErr w:type="spellStart"/>
      <w:r w:rsidRPr="007E2555">
        <w:rPr>
          <w:highlight w:val="cyan"/>
        </w:rPr>
        <w:t>TGbe</w:t>
      </w:r>
      <w:proofErr w:type="spellEnd"/>
      <w:r w:rsidRPr="007E2555">
        <w:rPr>
          <w:highlight w:val="cyan"/>
        </w:rPr>
        <w:t xml:space="preserve"> Editor:  To implement in D5.0 as “MLO Link Info element”]</w:t>
      </w:r>
    </w:p>
    <w:p w14:paraId="43B39421" w14:textId="7317538E" w:rsidR="004C2BC4" w:rsidRPr="007E2555" w:rsidRDefault="004C2BC4" w:rsidP="006C1E2C">
      <w:pPr>
        <w:tabs>
          <w:tab w:val="left" w:pos="540"/>
        </w:tabs>
        <w:jc w:val="both"/>
        <w:rPr>
          <w:highlight w:val="cyan"/>
        </w:rPr>
      </w:pPr>
      <w:r w:rsidRPr="007E2555">
        <w:rPr>
          <w:highlight w:val="cyan"/>
        </w:rPr>
        <w:t xml:space="preserve">[18] </w:t>
      </w:r>
      <w:r w:rsidR="00123893" w:rsidRPr="007E2555">
        <w:rPr>
          <w:highlight w:val="cyan"/>
        </w:rPr>
        <w:tab/>
      </w:r>
      <w:r w:rsidRPr="007E2555">
        <w:rPr>
          <w:highlight w:val="cyan"/>
        </w:rPr>
        <w:t xml:space="preserve">Page 551, line 59:   Please replace “MLO Link Information element” with “MLO Cross Link </w:t>
      </w:r>
      <w:r w:rsidR="00123893" w:rsidRPr="007E2555">
        <w:rPr>
          <w:highlight w:val="cyan"/>
        </w:rPr>
        <w:tab/>
      </w:r>
      <w:r w:rsidRPr="007E2555">
        <w:rPr>
          <w:highlight w:val="cyan"/>
        </w:rPr>
        <w:t>element”.</w:t>
      </w:r>
    </w:p>
    <w:p w14:paraId="2D738067" w14:textId="77777777" w:rsidR="007E2555" w:rsidRPr="007E2555" w:rsidRDefault="007E2555" w:rsidP="007E2555">
      <w:pPr>
        <w:tabs>
          <w:tab w:val="left" w:pos="540"/>
        </w:tabs>
        <w:jc w:val="both"/>
        <w:rPr>
          <w:highlight w:val="cyan"/>
        </w:rPr>
      </w:pPr>
      <w:r w:rsidRPr="007E2555">
        <w:rPr>
          <w:highlight w:val="cyan"/>
        </w:rPr>
        <w:tab/>
        <w:t>[</w:t>
      </w:r>
      <w:proofErr w:type="spellStart"/>
      <w:r w:rsidRPr="007E2555">
        <w:rPr>
          <w:highlight w:val="cyan"/>
        </w:rPr>
        <w:t>TGbe</w:t>
      </w:r>
      <w:proofErr w:type="spellEnd"/>
      <w:r w:rsidRPr="007E2555">
        <w:rPr>
          <w:highlight w:val="cyan"/>
        </w:rPr>
        <w:t xml:space="preserve"> Editor:  To implement in D5.0 as “MLO Link Info element”]</w:t>
      </w:r>
    </w:p>
    <w:p w14:paraId="60ED70F6" w14:textId="0552BE75" w:rsidR="00AF03C6" w:rsidRDefault="00AF03C6" w:rsidP="006C1E2C">
      <w:pPr>
        <w:tabs>
          <w:tab w:val="left" w:pos="540"/>
        </w:tabs>
        <w:jc w:val="both"/>
        <w:rPr>
          <w:ins w:id="19" w:author="Stacey, Robert" w:date="2023-09-05T08:38:00Z"/>
        </w:rPr>
      </w:pPr>
    </w:p>
    <w:p w14:paraId="526130BF" w14:textId="3750FD20" w:rsidR="00AF03C6" w:rsidRPr="002843C3" w:rsidRDefault="00AF03C6" w:rsidP="006C1E2C">
      <w:pPr>
        <w:tabs>
          <w:tab w:val="left" w:pos="540"/>
        </w:tabs>
        <w:jc w:val="both"/>
        <w:rPr>
          <w:ins w:id="20" w:author="Stacey, Robert" w:date="2023-09-05T09:47:00Z"/>
          <w:highlight w:val="cyan"/>
        </w:rPr>
      </w:pPr>
      <w:ins w:id="21" w:author="Stacey, Robert" w:date="2023-09-05T08:38:00Z">
        <w:r w:rsidRPr="002843C3">
          <w:rPr>
            <w:highlight w:val="cyan"/>
          </w:rPr>
          <w:t xml:space="preserve">[Robert: Agree </w:t>
        </w:r>
      </w:ins>
      <w:ins w:id="22" w:author="Stacey, Robert" w:date="2023-09-05T08:39:00Z">
        <w:r w:rsidRPr="002843C3">
          <w:rPr>
            <w:highlight w:val="cyan"/>
          </w:rPr>
          <w:t>– avoid use of “information” in element name since might be confused as part of the noun (information element)</w:t>
        </w:r>
      </w:ins>
      <w:ins w:id="23" w:author="Stacey, Robert" w:date="2023-09-05T08:40:00Z">
        <w:r w:rsidRPr="002843C3">
          <w:rPr>
            <w:highlight w:val="cyan"/>
          </w:rPr>
          <w:t xml:space="preserve">. As an alternative, you can use “MLO Link Info element”, i.e. use the shortened </w:t>
        </w:r>
      </w:ins>
      <w:ins w:id="24" w:author="Stacey, Robert" w:date="2023-09-05T08:41:00Z">
        <w:r w:rsidRPr="002843C3">
          <w:rPr>
            <w:highlight w:val="cyan"/>
          </w:rPr>
          <w:t>“Info” instead of “Information”; we have precedent for this</w:t>
        </w:r>
      </w:ins>
      <w:ins w:id="25" w:author="Stacey, Robert" w:date="2023-09-05T08:40:00Z">
        <w:r w:rsidRPr="002843C3">
          <w:rPr>
            <w:highlight w:val="cyan"/>
          </w:rPr>
          <w:t>.</w:t>
        </w:r>
      </w:ins>
      <w:ins w:id="26" w:author="Stacey, Robert" w:date="2023-09-05T08:41:00Z">
        <w:r w:rsidRPr="002843C3">
          <w:rPr>
            <w:highlight w:val="cyan"/>
          </w:rPr>
          <w:t>]</w:t>
        </w:r>
      </w:ins>
    </w:p>
    <w:p w14:paraId="390B8B18" w14:textId="62D1233F" w:rsidR="00652D84" w:rsidRPr="002843C3" w:rsidRDefault="00652D84" w:rsidP="006C1E2C">
      <w:pPr>
        <w:tabs>
          <w:tab w:val="left" w:pos="540"/>
        </w:tabs>
        <w:jc w:val="both"/>
        <w:rPr>
          <w:ins w:id="27" w:author="Stacey, Robert" w:date="2023-09-05T09:47:00Z"/>
          <w:highlight w:val="cyan"/>
        </w:rPr>
      </w:pPr>
    </w:p>
    <w:p w14:paraId="0C421B81" w14:textId="44430DB0" w:rsidR="00652D84" w:rsidRPr="00B43E22" w:rsidRDefault="00652D84" w:rsidP="006C1E2C">
      <w:pPr>
        <w:tabs>
          <w:tab w:val="left" w:pos="540"/>
        </w:tabs>
        <w:jc w:val="both"/>
      </w:pPr>
      <w:ins w:id="28" w:author="Stacey, Robert" w:date="2023-09-05T09:47:00Z">
        <w:r w:rsidRPr="002843C3">
          <w:rPr>
            <w:highlight w:val="cyan"/>
          </w:rPr>
          <w:t>[Action: change to “MLO Link Info element”]</w:t>
        </w:r>
      </w:ins>
    </w:p>
    <w:p w14:paraId="1AAA59D6" w14:textId="77777777" w:rsidR="004C2BC4" w:rsidRPr="00A554F4" w:rsidRDefault="004C2BC4" w:rsidP="006C1E2C">
      <w:pPr>
        <w:pStyle w:val="Default"/>
        <w:jc w:val="both"/>
        <w:rPr>
          <w:rFonts w:ascii="Times New Roman" w:hAnsi="Times New Roman" w:cs="Times New Roman"/>
          <w:color w:val="auto"/>
          <w:sz w:val="20"/>
          <w:szCs w:val="20"/>
          <w:lang w:val="en-GB"/>
        </w:rPr>
      </w:pPr>
    </w:p>
    <w:p w14:paraId="2F36C23B" w14:textId="5AF04E1E" w:rsidR="000D2544" w:rsidRPr="00D05BDE" w:rsidRDefault="000D2544" w:rsidP="00951676">
      <w:pPr>
        <w:pStyle w:val="Heading4"/>
        <w:rPr>
          <w:highlight w:val="cyan"/>
        </w:rPr>
      </w:pPr>
      <w:r w:rsidRPr="00D05BDE">
        <w:rPr>
          <w:highlight w:val="cyan"/>
        </w:rPr>
        <w:t>Style Guide 2.4.2 – Definition Conventions</w:t>
      </w:r>
    </w:p>
    <w:p w14:paraId="6480E76C" w14:textId="77777777" w:rsidR="00E950B1" w:rsidRPr="00D05BDE" w:rsidRDefault="00E950B1" w:rsidP="00E950B1">
      <w:pPr>
        <w:rPr>
          <w:highlight w:val="cyan"/>
        </w:rPr>
      </w:pPr>
      <w:r w:rsidRPr="00D05BDE">
        <w:rPr>
          <w:highlight w:val="cyan"/>
        </w:rPr>
        <w:t>Ming Gan</w:t>
      </w:r>
    </w:p>
    <w:p w14:paraId="4FF1A9CB" w14:textId="77777777" w:rsidR="00971ED7" w:rsidRPr="00D05BDE" w:rsidRDefault="00971ED7" w:rsidP="00971ED7">
      <w:pPr>
        <w:rPr>
          <w:highlight w:val="cyan"/>
        </w:rPr>
      </w:pPr>
    </w:p>
    <w:p w14:paraId="2AFE2835" w14:textId="73593618" w:rsidR="004C2BC4" w:rsidRPr="00D05BDE" w:rsidRDefault="004C2BC4" w:rsidP="00971ED7">
      <w:pPr>
        <w:rPr>
          <w:highlight w:val="cyan"/>
        </w:rPr>
      </w:pPr>
      <w:r w:rsidRPr="00D05BDE">
        <w:rPr>
          <w:highlight w:val="cyan"/>
        </w:rPr>
        <w:t>No findings</w:t>
      </w:r>
    </w:p>
    <w:p w14:paraId="3DA98272" w14:textId="77777777" w:rsidR="004C2BC4" w:rsidRPr="00D05BDE" w:rsidRDefault="004C2BC4" w:rsidP="00971ED7">
      <w:pPr>
        <w:rPr>
          <w:highlight w:val="cyan"/>
        </w:rPr>
      </w:pPr>
    </w:p>
    <w:p w14:paraId="1A99393B" w14:textId="5E37C8EE" w:rsidR="00894C66" w:rsidRPr="00D05BDE" w:rsidRDefault="00894C66" w:rsidP="00951676">
      <w:pPr>
        <w:pStyle w:val="Heading4"/>
        <w:rPr>
          <w:highlight w:val="cyan"/>
        </w:rPr>
      </w:pPr>
      <w:r w:rsidRPr="00D05BDE">
        <w:rPr>
          <w:highlight w:val="cyan"/>
        </w:rPr>
        <w:t>Style Guide 2.4.3 – Element Inclusion Conventions</w:t>
      </w:r>
    </w:p>
    <w:p w14:paraId="403B0A1A" w14:textId="77777777" w:rsidR="00E950B1" w:rsidRPr="00D05BDE" w:rsidRDefault="00E950B1" w:rsidP="00E950B1">
      <w:pPr>
        <w:rPr>
          <w:highlight w:val="cyan"/>
        </w:rPr>
      </w:pPr>
      <w:r w:rsidRPr="00D05BDE">
        <w:rPr>
          <w:highlight w:val="cyan"/>
        </w:rPr>
        <w:t>Ming Gan</w:t>
      </w:r>
    </w:p>
    <w:p w14:paraId="08562228" w14:textId="579D7BF0" w:rsidR="00D26FCC" w:rsidRPr="00D05BDE" w:rsidRDefault="00D26FCC" w:rsidP="00971ED7">
      <w:pPr>
        <w:rPr>
          <w:highlight w:val="cyan"/>
        </w:rPr>
      </w:pPr>
    </w:p>
    <w:p w14:paraId="00443C79" w14:textId="77777777" w:rsidR="004C2BC4" w:rsidRPr="00D05BDE" w:rsidRDefault="004C2BC4" w:rsidP="004C2BC4">
      <w:pPr>
        <w:rPr>
          <w:highlight w:val="cyan"/>
        </w:rPr>
      </w:pPr>
      <w:r w:rsidRPr="00D05BDE">
        <w:rPr>
          <w:highlight w:val="cyan"/>
        </w:rPr>
        <w:t>No findings</w:t>
      </w:r>
    </w:p>
    <w:p w14:paraId="7B097553" w14:textId="5ABBBF00" w:rsidR="000D2544" w:rsidRPr="00D05BDE" w:rsidRDefault="00951676" w:rsidP="00490A6D">
      <w:pPr>
        <w:pStyle w:val="Heading3"/>
        <w:rPr>
          <w:highlight w:val="cyan"/>
        </w:rPr>
      </w:pPr>
      <w:r w:rsidRPr="00D05BDE">
        <w:rPr>
          <w:highlight w:val="cyan"/>
        </w:rPr>
        <w:t>Style Guide 2.5</w:t>
      </w:r>
      <w:r w:rsidR="00490A6D" w:rsidRPr="00D05BDE">
        <w:rPr>
          <w:highlight w:val="cyan"/>
        </w:rPr>
        <w:t xml:space="preserve"> – Removal of functions and features</w:t>
      </w:r>
    </w:p>
    <w:p w14:paraId="612C96FB" w14:textId="73D093A6" w:rsidR="00F65A16" w:rsidRPr="00D05BDE" w:rsidRDefault="007D2B30" w:rsidP="00E30287">
      <w:pPr>
        <w:rPr>
          <w:highlight w:val="cyan"/>
        </w:rPr>
      </w:pPr>
      <w:r w:rsidRPr="00D05BDE">
        <w:rPr>
          <w:highlight w:val="cyan"/>
        </w:rPr>
        <w:t>Not applicable</w:t>
      </w:r>
    </w:p>
    <w:p w14:paraId="16827F79" w14:textId="4360331F" w:rsidR="00490A6D" w:rsidRPr="00D05BDE" w:rsidRDefault="00951676" w:rsidP="00490A6D">
      <w:pPr>
        <w:pStyle w:val="Heading3"/>
        <w:rPr>
          <w:highlight w:val="cyan"/>
        </w:rPr>
      </w:pPr>
      <w:bookmarkStart w:id="29" w:name="_Hlk93313719"/>
      <w:r w:rsidRPr="00D05BDE">
        <w:rPr>
          <w:highlight w:val="cyan"/>
        </w:rPr>
        <w:t>Style Guide 2.6</w:t>
      </w:r>
      <w:r w:rsidR="00490A6D" w:rsidRPr="00D05BDE">
        <w:rPr>
          <w:highlight w:val="cyan"/>
        </w:rPr>
        <w:t xml:space="preserve"> – Capitalization</w:t>
      </w:r>
    </w:p>
    <w:bookmarkEnd w:id="29"/>
    <w:p w14:paraId="6DD6DFA2" w14:textId="066E8839" w:rsidR="00D02711" w:rsidRPr="00D05BDE" w:rsidRDefault="007D2B30" w:rsidP="00715486">
      <w:pPr>
        <w:rPr>
          <w:highlight w:val="cyan"/>
        </w:rPr>
      </w:pPr>
      <w:r w:rsidRPr="00D05BDE">
        <w:rPr>
          <w:highlight w:val="cyan"/>
        </w:rPr>
        <w:t>Alfred Asterjadhi/Edward Au</w:t>
      </w:r>
    </w:p>
    <w:p w14:paraId="3FE3517B" w14:textId="77777777" w:rsidR="00971ED7" w:rsidRPr="00D05BDE" w:rsidRDefault="00971ED7" w:rsidP="00715486">
      <w:pPr>
        <w:rPr>
          <w:highlight w:val="cyan"/>
        </w:rPr>
      </w:pPr>
    </w:p>
    <w:p w14:paraId="02E114D1" w14:textId="77777777" w:rsidR="009038A5" w:rsidRDefault="009038A5" w:rsidP="009038A5">
      <w:r w:rsidRPr="00D05BDE">
        <w:rPr>
          <w:highlight w:val="cyan"/>
        </w:rPr>
        <w:t>No issues were found.</w:t>
      </w:r>
    </w:p>
    <w:p w14:paraId="2FE9A08D" w14:textId="164EDBE0" w:rsidR="00490A6D" w:rsidRPr="002F1688" w:rsidRDefault="00951676" w:rsidP="00490A6D">
      <w:pPr>
        <w:pStyle w:val="Heading3"/>
        <w:rPr>
          <w:highlight w:val="cyan"/>
        </w:rPr>
      </w:pPr>
      <w:r w:rsidRPr="002F1688">
        <w:rPr>
          <w:highlight w:val="cyan"/>
        </w:rPr>
        <w:t>Style Guide 2.7</w:t>
      </w:r>
      <w:r w:rsidR="00490A6D" w:rsidRPr="002F1688">
        <w:rPr>
          <w:highlight w:val="cyan"/>
        </w:rPr>
        <w:t xml:space="preserve"> – Terminology: frame vs packet vs PPDU vs MPDU</w:t>
      </w:r>
    </w:p>
    <w:p w14:paraId="47FCEA9C" w14:textId="54770C1C" w:rsidR="00A13332" w:rsidRDefault="001F575B" w:rsidP="00B06F5B">
      <w:r w:rsidRPr="002F1688">
        <w:rPr>
          <w:highlight w:val="cyan"/>
        </w:rPr>
        <w:t>Atsushi Shirakawa</w:t>
      </w:r>
    </w:p>
    <w:p w14:paraId="76187CFD" w14:textId="77777777" w:rsidR="001F575B" w:rsidRDefault="001F575B" w:rsidP="00B06F5B"/>
    <w:p w14:paraId="0EFC6C19" w14:textId="6B08FBC1" w:rsidR="008A626E" w:rsidRDefault="008A626E" w:rsidP="00461B42">
      <w:pPr>
        <w:tabs>
          <w:tab w:val="left" w:pos="540"/>
        </w:tabs>
        <w:jc w:val="both"/>
        <w:rPr>
          <w:rFonts w:eastAsia="MS Mincho"/>
          <w:lang w:eastAsia="ja-JP"/>
        </w:rPr>
      </w:pPr>
      <w:bookmarkStart w:id="30" w:name="_Ref392750982"/>
      <w:r w:rsidRPr="002843C3">
        <w:rPr>
          <w:rFonts w:eastAsia="MS Mincho" w:hint="eastAsia"/>
          <w:highlight w:val="cyan"/>
          <w:lang w:eastAsia="ja-JP"/>
        </w:rPr>
        <w:lastRenderedPageBreak/>
        <w:t>[0</w:t>
      </w:r>
      <w:r w:rsidRPr="002843C3">
        <w:rPr>
          <w:rFonts w:eastAsia="MS Mincho"/>
          <w:highlight w:val="cyan"/>
          <w:lang w:eastAsia="ja-JP"/>
        </w:rPr>
        <w:t xml:space="preserve">1] </w:t>
      </w:r>
      <w:r w:rsidRPr="002843C3">
        <w:rPr>
          <w:rFonts w:eastAsia="MS Mincho"/>
          <w:highlight w:val="cyan"/>
          <w:lang w:eastAsia="ja-JP"/>
        </w:rPr>
        <w:tab/>
        <w:t xml:space="preserve">Page 660, line 14: Replace “frame transmission or reception” with “PPDU transmission or </w:t>
      </w:r>
      <w:r w:rsidRPr="002843C3">
        <w:rPr>
          <w:rFonts w:eastAsia="MS Mincho"/>
          <w:highlight w:val="cyan"/>
          <w:lang w:eastAsia="ja-JP"/>
        </w:rPr>
        <w:tab/>
        <w:t xml:space="preserve">reception.”. Similar correction was adopted in P802.11-REVme D4.0, Page 4005, line 61, </w:t>
      </w:r>
      <w:r w:rsidRPr="002843C3">
        <w:rPr>
          <w:rFonts w:eastAsia="MS Mincho"/>
          <w:highlight w:val="cyan"/>
          <w:lang w:eastAsia="ja-JP"/>
        </w:rPr>
        <w:tab/>
        <w:t>denoted as #1065.</w:t>
      </w:r>
    </w:p>
    <w:p w14:paraId="3A1D069E" w14:textId="6949B19A" w:rsidR="00D05BDE" w:rsidRPr="007E2555" w:rsidRDefault="00D05BDE" w:rsidP="00D05BDE">
      <w:pPr>
        <w:tabs>
          <w:tab w:val="left" w:pos="540"/>
        </w:tabs>
        <w:jc w:val="both"/>
        <w:rPr>
          <w:highlight w:val="cyan"/>
        </w:rPr>
      </w:pPr>
      <w:r w:rsidRPr="007E2555">
        <w:rPr>
          <w:highlight w:val="cyan"/>
        </w:rPr>
        <w:tab/>
        <w:t>[</w:t>
      </w:r>
      <w:proofErr w:type="spellStart"/>
      <w:r w:rsidRPr="007E2555">
        <w:rPr>
          <w:highlight w:val="cyan"/>
        </w:rPr>
        <w:t>TGbe</w:t>
      </w:r>
      <w:proofErr w:type="spellEnd"/>
      <w:r w:rsidRPr="007E2555">
        <w:rPr>
          <w:highlight w:val="cyan"/>
        </w:rPr>
        <w:t xml:space="preserve"> Editor:  To implement in D5.0]</w:t>
      </w:r>
    </w:p>
    <w:p w14:paraId="04CBC08B" w14:textId="0EE8AB1F" w:rsidR="008A626E" w:rsidRPr="00D05BDE" w:rsidRDefault="00D05BDE" w:rsidP="00461B42">
      <w:pPr>
        <w:tabs>
          <w:tab w:val="left" w:pos="540"/>
        </w:tabs>
        <w:jc w:val="both"/>
        <w:rPr>
          <w:rFonts w:eastAsia="MS Mincho"/>
          <w:highlight w:val="lightGray"/>
          <w:lang w:eastAsia="ja-JP"/>
        </w:rPr>
      </w:pPr>
      <w:r w:rsidRPr="00D05BDE">
        <w:rPr>
          <w:rFonts w:eastAsia="MS Mincho" w:hint="eastAsia"/>
          <w:highlight w:val="lightGray"/>
          <w:lang w:eastAsia="ja-JP"/>
        </w:rPr>
        <w:t xml:space="preserve"> </w:t>
      </w:r>
      <w:r w:rsidR="008A626E" w:rsidRPr="00D05BDE">
        <w:rPr>
          <w:rFonts w:eastAsia="MS Mincho" w:hint="eastAsia"/>
          <w:highlight w:val="lightGray"/>
          <w:lang w:eastAsia="ja-JP"/>
        </w:rPr>
        <w:t>[</w:t>
      </w:r>
      <w:r w:rsidR="008A626E" w:rsidRPr="00D05BDE">
        <w:rPr>
          <w:rFonts w:eastAsia="MS Mincho"/>
          <w:highlight w:val="lightGray"/>
          <w:lang w:eastAsia="ja-JP"/>
        </w:rPr>
        <w:t xml:space="preserve">02] </w:t>
      </w:r>
      <w:r w:rsidR="008A626E" w:rsidRPr="00D05BDE">
        <w:rPr>
          <w:rFonts w:eastAsia="MS Mincho"/>
          <w:highlight w:val="lightGray"/>
          <w:lang w:eastAsia="ja-JP"/>
        </w:rPr>
        <w:tab/>
        <w:t xml:space="preserve">Page 825, line 13: Replace “encoded packet duration” with “encoded duration”. Similar </w:t>
      </w:r>
      <w:r w:rsidR="008A626E" w:rsidRPr="00D05BDE">
        <w:rPr>
          <w:rFonts w:eastAsia="MS Mincho"/>
          <w:highlight w:val="lightGray"/>
          <w:lang w:eastAsia="ja-JP"/>
        </w:rPr>
        <w:tab/>
        <w:t xml:space="preserve">correction was adopted in P802.11-REVme D4.0, Page 4142, line 23, denoted as #1065. </w:t>
      </w:r>
    </w:p>
    <w:p w14:paraId="53B1AE17" w14:textId="0A9AAD7F" w:rsidR="000804CC" w:rsidRPr="00D05BDE" w:rsidRDefault="00D05BDE" w:rsidP="00461B42">
      <w:pPr>
        <w:tabs>
          <w:tab w:val="left" w:pos="540"/>
        </w:tabs>
        <w:jc w:val="both"/>
        <w:rPr>
          <w:rFonts w:eastAsia="MS Mincho"/>
          <w:highlight w:val="lightGray"/>
          <w:lang w:eastAsia="ja-JP"/>
        </w:rPr>
      </w:pPr>
      <w:r w:rsidRPr="00D05BDE">
        <w:rPr>
          <w:rFonts w:eastAsia="MS Mincho"/>
          <w:highlight w:val="lightGray"/>
          <w:lang w:eastAsia="ja-JP"/>
        </w:rPr>
        <w:tab/>
      </w:r>
      <w:ins w:id="31" w:author="Stacey, Robert" w:date="2023-09-05T10:27:00Z">
        <w:r w:rsidR="000804CC" w:rsidRPr="00D05BDE">
          <w:rPr>
            <w:rFonts w:eastAsia="MS Mincho"/>
            <w:highlight w:val="lightGray"/>
            <w:lang w:eastAsia="ja-JP"/>
          </w:rPr>
          <w:t>[Action: fix through comment resolution]</w:t>
        </w:r>
      </w:ins>
    </w:p>
    <w:p w14:paraId="0EF970D9" w14:textId="69353B7E" w:rsidR="00D05BDE" w:rsidRPr="00D05BDE" w:rsidRDefault="00D05BDE" w:rsidP="00461B42">
      <w:pPr>
        <w:tabs>
          <w:tab w:val="left" w:pos="540"/>
        </w:tabs>
        <w:jc w:val="both"/>
        <w:rPr>
          <w:ins w:id="32" w:author="Stacey, Robert" w:date="2023-09-05T10:27:00Z"/>
          <w:highlight w:val="lightGray"/>
        </w:rPr>
      </w:pPr>
      <w:r w:rsidRPr="00D05BDE">
        <w:rPr>
          <w:highlight w:val="lightGray"/>
        </w:rPr>
        <w:tab/>
        <w:t>[</w:t>
      </w:r>
      <w:proofErr w:type="spellStart"/>
      <w:r w:rsidRPr="00D05BDE">
        <w:rPr>
          <w:highlight w:val="lightGray"/>
        </w:rPr>
        <w:t>TGbe</w:t>
      </w:r>
      <w:proofErr w:type="spellEnd"/>
      <w:r w:rsidRPr="00D05BDE">
        <w:rPr>
          <w:highlight w:val="lightGray"/>
        </w:rPr>
        <w:t xml:space="preserve"> Editor:  Not implement.  Encourage the reviewer to submit a comment in the initial </w:t>
      </w:r>
      <w:r w:rsidRPr="00D05BDE">
        <w:rPr>
          <w:highlight w:val="lightGray"/>
        </w:rPr>
        <w:tab/>
        <w:t>SA ballot]</w:t>
      </w:r>
    </w:p>
    <w:p w14:paraId="17A65696" w14:textId="32612413" w:rsidR="008A626E" w:rsidRPr="008851F6" w:rsidRDefault="008A626E" w:rsidP="00461B42">
      <w:pPr>
        <w:tabs>
          <w:tab w:val="left" w:pos="540"/>
        </w:tabs>
        <w:jc w:val="both"/>
        <w:rPr>
          <w:rFonts w:eastAsia="MS Mincho"/>
          <w:highlight w:val="cyan"/>
          <w:lang w:eastAsia="ja-JP"/>
        </w:rPr>
      </w:pPr>
      <w:r w:rsidRPr="008851F6">
        <w:rPr>
          <w:rFonts w:eastAsia="MS Mincho" w:hint="eastAsia"/>
          <w:highlight w:val="cyan"/>
          <w:lang w:eastAsia="ja-JP"/>
        </w:rPr>
        <w:t>[</w:t>
      </w:r>
      <w:r w:rsidRPr="008851F6">
        <w:rPr>
          <w:rFonts w:eastAsia="MS Mincho"/>
          <w:highlight w:val="cyan"/>
          <w:lang w:eastAsia="ja-JP"/>
        </w:rPr>
        <w:t xml:space="preserve">03] </w:t>
      </w:r>
      <w:r w:rsidRPr="008851F6">
        <w:rPr>
          <w:rFonts w:eastAsia="MS Mincho"/>
          <w:highlight w:val="cyan"/>
          <w:lang w:eastAsia="ja-JP"/>
        </w:rPr>
        <w:tab/>
        <w:t xml:space="preserve">Page 879, line 47: Replace “frame” with “PPDU”. Similar correction was adopted in </w:t>
      </w:r>
      <w:r w:rsidRPr="008851F6">
        <w:rPr>
          <w:rFonts w:eastAsia="MS Mincho"/>
          <w:highlight w:val="cyan"/>
          <w:lang w:eastAsia="ja-JP"/>
        </w:rPr>
        <w:tab/>
        <w:t>P802.11-REVme D4.0, Page 4182, line 22, denoted as #1065</w:t>
      </w:r>
    </w:p>
    <w:p w14:paraId="36CC690F" w14:textId="721A1EE7" w:rsidR="008851F6" w:rsidRPr="008851F6" w:rsidRDefault="008851F6" w:rsidP="00461B42">
      <w:pPr>
        <w:tabs>
          <w:tab w:val="left" w:pos="540"/>
        </w:tabs>
        <w:jc w:val="both"/>
        <w:rPr>
          <w:highlight w:val="cyan"/>
        </w:rPr>
      </w:pPr>
      <w:r w:rsidRPr="008851F6">
        <w:rPr>
          <w:highlight w:val="cyan"/>
        </w:rPr>
        <w:tab/>
        <w:t>[</w:t>
      </w:r>
      <w:proofErr w:type="spellStart"/>
      <w:r w:rsidRPr="008851F6">
        <w:rPr>
          <w:highlight w:val="cyan"/>
        </w:rPr>
        <w:t>TGbe</w:t>
      </w:r>
      <w:proofErr w:type="spellEnd"/>
      <w:r w:rsidRPr="008851F6">
        <w:rPr>
          <w:highlight w:val="cyan"/>
        </w:rPr>
        <w:t xml:space="preserve"> Editor:  To implement in D5.0]</w:t>
      </w:r>
    </w:p>
    <w:p w14:paraId="39EF8D0F" w14:textId="76BC5BE6" w:rsidR="008A626E" w:rsidRPr="008851F6" w:rsidRDefault="008A626E" w:rsidP="00461B42">
      <w:pPr>
        <w:tabs>
          <w:tab w:val="left" w:pos="540"/>
        </w:tabs>
        <w:jc w:val="both"/>
        <w:rPr>
          <w:rFonts w:eastAsia="MS Mincho"/>
          <w:highlight w:val="cyan"/>
          <w:lang w:eastAsia="ja-JP"/>
        </w:rPr>
      </w:pPr>
      <w:r w:rsidRPr="008851F6">
        <w:rPr>
          <w:rFonts w:eastAsia="MS Mincho" w:hint="eastAsia"/>
          <w:highlight w:val="cyan"/>
          <w:lang w:eastAsia="ja-JP"/>
        </w:rPr>
        <w:t>[</w:t>
      </w:r>
      <w:r w:rsidRPr="008851F6">
        <w:rPr>
          <w:rFonts w:eastAsia="MS Mincho"/>
          <w:highlight w:val="cyan"/>
          <w:lang w:eastAsia="ja-JP"/>
        </w:rPr>
        <w:t xml:space="preserve">04] </w:t>
      </w:r>
      <w:r w:rsidRPr="008851F6">
        <w:rPr>
          <w:rFonts w:eastAsia="MS Mincho"/>
          <w:highlight w:val="cyan"/>
          <w:lang w:eastAsia="ja-JP"/>
        </w:rPr>
        <w:tab/>
        <w:t xml:space="preserve">Page 879, line 53: Replace “frame” with “PPDU”. Similar correction was adopted in </w:t>
      </w:r>
      <w:r w:rsidRPr="008851F6">
        <w:rPr>
          <w:rFonts w:eastAsia="MS Mincho"/>
          <w:highlight w:val="cyan"/>
          <w:lang w:eastAsia="ja-JP"/>
        </w:rPr>
        <w:tab/>
        <w:t>P802.11-REVme D4.0, Page 4182, line 26, denoted as #1065</w:t>
      </w:r>
    </w:p>
    <w:p w14:paraId="6F207CB3" w14:textId="20CD391D" w:rsidR="008851F6" w:rsidRPr="008851F6" w:rsidRDefault="008851F6" w:rsidP="00461B42">
      <w:pPr>
        <w:tabs>
          <w:tab w:val="left" w:pos="540"/>
        </w:tabs>
        <w:jc w:val="both"/>
        <w:rPr>
          <w:highlight w:val="cyan"/>
        </w:rPr>
      </w:pPr>
      <w:r w:rsidRPr="008851F6">
        <w:rPr>
          <w:highlight w:val="cyan"/>
        </w:rPr>
        <w:tab/>
        <w:t>[</w:t>
      </w:r>
      <w:proofErr w:type="spellStart"/>
      <w:r w:rsidRPr="008851F6">
        <w:rPr>
          <w:highlight w:val="cyan"/>
        </w:rPr>
        <w:t>TGbe</w:t>
      </w:r>
      <w:proofErr w:type="spellEnd"/>
      <w:r w:rsidRPr="008851F6">
        <w:rPr>
          <w:highlight w:val="cyan"/>
        </w:rPr>
        <w:t xml:space="preserve"> Editor:  To implement in D5.0]</w:t>
      </w:r>
    </w:p>
    <w:p w14:paraId="36034301" w14:textId="4F386832" w:rsidR="008A626E" w:rsidRPr="008851F6" w:rsidRDefault="008A626E" w:rsidP="00461B42">
      <w:pPr>
        <w:tabs>
          <w:tab w:val="left" w:pos="540"/>
        </w:tabs>
        <w:jc w:val="both"/>
        <w:rPr>
          <w:rFonts w:eastAsia="MS Mincho"/>
          <w:highlight w:val="cyan"/>
          <w:lang w:eastAsia="ja-JP"/>
        </w:rPr>
      </w:pPr>
      <w:r w:rsidRPr="008851F6">
        <w:rPr>
          <w:rFonts w:eastAsia="MS Mincho" w:hint="eastAsia"/>
          <w:highlight w:val="cyan"/>
          <w:lang w:eastAsia="ja-JP"/>
        </w:rPr>
        <w:t>[</w:t>
      </w:r>
      <w:r w:rsidRPr="008851F6">
        <w:rPr>
          <w:rFonts w:eastAsia="MS Mincho"/>
          <w:highlight w:val="cyan"/>
          <w:lang w:eastAsia="ja-JP"/>
        </w:rPr>
        <w:t xml:space="preserve">05] </w:t>
      </w:r>
      <w:r w:rsidRPr="008851F6">
        <w:rPr>
          <w:rFonts w:eastAsia="MS Mincho"/>
          <w:highlight w:val="cyan"/>
          <w:lang w:eastAsia="ja-JP"/>
        </w:rPr>
        <w:tab/>
        <w:t xml:space="preserve">Page 879, line 57: Replace “frame” with “PPDU”. Similar correction was adopted in </w:t>
      </w:r>
      <w:r w:rsidRPr="008851F6">
        <w:rPr>
          <w:rFonts w:eastAsia="MS Mincho"/>
          <w:highlight w:val="cyan"/>
          <w:lang w:eastAsia="ja-JP"/>
        </w:rPr>
        <w:tab/>
        <w:t>P802.11-REVme D4.0, Page 4182, line 29, denoted as #1065</w:t>
      </w:r>
    </w:p>
    <w:p w14:paraId="7C14E400" w14:textId="4F4F7A3E" w:rsidR="008851F6" w:rsidRPr="008851F6" w:rsidRDefault="008851F6" w:rsidP="00461B42">
      <w:pPr>
        <w:tabs>
          <w:tab w:val="left" w:pos="540"/>
        </w:tabs>
        <w:jc w:val="both"/>
        <w:rPr>
          <w:highlight w:val="cyan"/>
        </w:rPr>
      </w:pPr>
      <w:r w:rsidRPr="008851F6">
        <w:rPr>
          <w:highlight w:val="cyan"/>
        </w:rPr>
        <w:tab/>
        <w:t>[</w:t>
      </w:r>
      <w:proofErr w:type="spellStart"/>
      <w:r w:rsidRPr="008851F6">
        <w:rPr>
          <w:highlight w:val="cyan"/>
        </w:rPr>
        <w:t>TGbe</w:t>
      </w:r>
      <w:proofErr w:type="spellEnd"/>
      <w:r w:rsidRPr="008851F6">
        <w:rPr>
          <w:highlight w:val="cyan"/>
        </w:rPr>
        <w:t xml:space="preserve"> Editor:  To implement in D5.0]</w:t>
      </w:r>
    </w:p>
    <w:p w14:paraId="362E4CF0" w14:textId="29FAB657" w:rsidR="008A626E" w:rsidRPr="008851F6" w:rsidRDefault="008A626E" w:rsidP="00461B42">
      <w:pPr>
        <w:tabs>
          <w:tab w:val="left" w:pos="540"/>
        </w:tabs>
        <w:jc w:val="both"/>
        <w:rPr>
          <w:rFonts w:eastAsia="MS Mincho"/>
          <w:highlight w:val="cyan"/>
          <w:lang w:eastAsia="ja-JP"/>
        </w:rPr>
      </w:pPr>
      <w:r w:rsidRPr="008851F6">
        <w:rPr>
          <w:rFonts w:eastAsia="MS Mincho" w:hint="eastAsia"/>
          <w:highlight w:val="cyan"/>
          <w:lang w:eastAsia="ja-JP"/>
        </w:rPr>
        <w:t>[</w:t>
      </w:r>
      <w:r w:rsidRPr="008851F6">
        <w:rPr>
          <w:rFonts w:eastAsia="MS Mincho"/>
          <w:highlight w:val="cyan"/>
          <w:lang w:eastAsia="ja-JP"/>
        </w:rPr>
        <w:t xml:space="preserve">06] </w:t>
      </w:r>
      <w:r w:rsidRPr="008851F6">
        <w:rPr>
          <w:rFonts w:eastAsia="MS Mincho"/>
          <w:highlight w:val="cyan"/>
          <w:lang w:eastAsia="ja-JP"/>
        </w:rPr>
        <w:tab/>
        <w:t xml:space="preserve">Page 880, line 41: Replace “frame” with “PPDU”. Similar correction was adopted in </w:t>
      </w:r>
      <w:r w:rsidRPr="008851F6">
        <w:rPr>
          <w:rFonts w:eastAsia="MS Mincho"/>
          <w:highlight w:val="cyan"/>
          <w:lang w:eastAsia="ja-JP"/>
        </w:rPr>
        <w:tab/>
        <w:t>P802.11-REVme D4.0, Page 4172, line 22, denoted as #1065</w:t>
      </w:r>
    </w:p>
    <w:p w14:paraId="367D625C" w14:textId="5EB6B10A" w:rsidR="008851F6" w:rsidRPr="008851F6" w:rsidRDefault="008851F6" w:rsidP="00461B42">
      <w:pPr>
        <w:tabs>
          <w:tab w:val="left" w:pos="540"/>
        </w:tabs>
        <w:jc w:val="both"/>
        <w:rPr>
          <w:highlight w:val="cyan"/>
        </w:rPr>
      </w:pPr>
      <w:r w:rsidRPr="008851F6">
        <w:rPr>
          <w:highlight w:val="cyan"/>
        </w:rPr>
        <w:tab/>
        <w:t>[</w:t>
      </w:r>
      <w:proofErr w:type="spellStart"/>
      <w:r w:rsidRPr="008851F6">
        <w:rPr>
          <w:highlight w:val="cyan"/>
        </w:rPr>
        <w:t>TGbe</w:t>
      </w:r>
      <w:proofErr w:type="spellEnd"/>
      <w:r w:rsidRPr="008851F6">
        <w:rPr>
          <w:highlight w:val="cyan"/>
        </w:rPr>
        <w:t xml:space="preserve"> Editor:  To implement in D5.0]</w:t>
      </w:r>
    </w:p>
    <w:p w14:paraId="15C31228" w14:textId="22D4B3BF" w:rsidR="0031022D" w:rsidRPr="008851F6" w:rsidRDefault="008A626E" w:rsidP="00461B42">
      <w:pPr>
        <w:tabs>
          <w:tab w:val="left" w:pos="540"/>
        </w:tabs>
        <w:jc w:val="both"/>
        <w:rPr>
          <w:rFonts w:eastAsia="MS Mincho"/>
          <w:highlight w:val="cyan"/>
          <w:lang w:eastAsia="ja-JP"/>
        </w:rPr>
      </w:pPr>
      <w:r w:rsidRPr="008851F6">
        <w:rPr>
          <w:rFonts w:eastAsia="MS Mincho" w:hint="eastAsia"/>
          <w:highlight w:val="cyan"/>
          <w:lang w:eastAsia="ja-JP"/>
        </w:rPr>
        <w:t>[</w:t>
      </w:r>
      <w:r w:rsidRPr="008851F6">
        <w:rPr>
          <w:rFonts w:eastAsia="MS Mincho"/>
          <w:highlight w:val="cyan"/>
          <w:lang w:eastAsia="ja-JP"/>
        </w:rPr>
        <w:t xml:space="preserve">07] </w:t>
      </w:r>
      <w:r w:rsidRPr="008851F6">
        <w:rPr>
          <w:rFonts w:eastAsia="MS Mincho"/>
          <w:highlight w:val="cyan"/>
          <w:lang w:eastAsia="ja-JP"/>
        </w:rPr>
        <w:tab/>
        <w:t xml:space="preserve">Page 880, line 62: Replace “frames” with “PPDUs”. Similar correction was adopted in </w:t>
      </w:r>
      <w:r w:rsidRPr="008851F6">
        <w:rPr>
          <w:rFonts w:eastAsia="MS Mincho"/>
          <w:highlight w:val="cyan"/>
          <w:lang w:eastAsia="ja-JP"/>
        </w:rPr>
        <w:tab/>
        <w:t>P802.11-REVme D4.0, Page 4172, line 39, denoted as #1065</w:t>
      </w:r>
    </w:p>
    <w:p w14:paraId="5D89BA0E" w14:textId="77777777" w:rsidR="008851F6" w:rsidRPr="008851F6" w:rsidRDefault="008851F6" w:rsidP="008851F6">
      <w:pPr>
        <w:tabs>
          <w:tab w:val="left" w:pos="540"/>
        </w:tabs>
        <w:jc w:val="both"/>
        <w:rPr>
          <w:highlight w:val="cyan"/>
        </w:rPr>
      </w:pPr>
      <w:r w:rsidRPr="008851F6">
        <w:rPr>
          <w:highlight w:val="cyan"/>
        </w:rPr>
        <w:tab/>
        <w:t>[</w:t>
      </w:r>
      <w:proofErr w:type="spellStart"/>
      <w:r w:rsidRPr="008851F6">
        <w:rPr>
          <w:highlight w:val="cyan"/>
        </w:rPr>
        <w:t>TGbe</w:t>
      </w:r>
      <w:proofErr w:type="spellEnd"/>
      <w:r w:rsidRPr="008851F6">
        <w:rPr>
          <w:highlight w:val="cyan"/>
        </w:rPr>
        <w:t xml:space="preserve"> Editor:  To implement in D5.0]</w:t>
      </w:r>
    </w:p>
    <w:p w14:paraId="21B2A5A7" w14:textId="77777777" w:rsidR="008851F6" w:rsidRPr="008851F6" w:rsidRDefault="008851F6" w:rsidP="00461B42">
      <w:pPr>
        <w:tabs>
          <w:tab w:val="left" w:pos="540"/>
        </w:tabs>
        <w:jc w:val="both"/>
        <w:rPr>
          <w:ins w:id="33" w:author="Stacey, Robert" w:date="2023-09-05T08:42:00Z"/>
          <w:rFonts w:eastAsia="MS Mincho"/>
          <w:highlight w:val="cyan"/>
          <w:lang w:eastAsia="ja-JP"/>
        </w:rPr>
      </w:pPr>
    </w:p>
    <w:p w14:paraId="55005A03" w14:textId="22F23249" w:rsidR="00AF03C6" w:rsidRDefault="00AF03C6" w:rsidP="00461B42">
      <w:pPr>
        <w:tabs>
          <w:tab w:val="left" w:pos="540"/>
        </w:tabs>
        <w:jc w:val="both"/>
        <w:rPr>
          <w:rFonts w:eastAsia="MS Mincho"/>
          <w:lang w:eastAsia="ja-JP"/>
        </w:rPr>
      </w:pPr>
      <w:ins w:id="34" w:author="Stacey, Robert" w:date="2023-09-05T08:42:00Z">
        <w:r w:rsidRPr="008851F6">
          <w:rPr>
            <w:rFonts w:eastAsia="MS Mincho"/>
            <w:highlight w:val="cyan"/>
            <w:lang w:eastAsia="ja-JP"/>
          </w:rPr>
          <w:t>[Robert: Agree with all suggestions</w:t>
        </w:r>
      </w:ins>
      <w:ins w:id="35" w:author="Stacey, Robert" w:date="2023-09-05T10:27:00Z">
        <w:r w:rsidR="000804CC" w:rsidRPr="008851F6">
          <w:rPr>
            <w:rFonts w:eastAsia="MS Mincho"/>
            <w:highlight w:val="cyan"/>
            <w:lang w:eastAsia="ja-JP"/>
          </w:rPr>
          <w:t xml:space="preserve"> except 02</w:t>
        </w:r>
      </w:ins>
      <w:ins w:id="36" w:author="Stacey, Robert" w:date="2023-09-05T08:42:00Z">
        <w:r w:rsidRPr="008851F6">
          <w:rPr>
            <w:rFonts w:eastAsia="MS Mincho"/>
            <w:highlight w:val="cyan"/>
            <w:lang w:eastAsia="ja-JP"/>
          </w:rPr>
          <w:t>]</w:t>
        </w:r>
      </w:ins>
    </w:p>
    <w:p w14:paraId="34E6EF55" w14:textId="387B4AEF" w:rsidR="000D2544" w:rsidRPr="002F1688" w:rsidRDefault="00951676" w:rsidP="000D2544">
      <w:pPr>
        <w:pStyle w:val="Heading3"/>
        <w:rPr>
          <w:highlight w:val="cyan"/>
        </w:rPr>
      </w:pPr>
      <w:r w:rsidRPr="002F1688">
        <w:rPr>
          <w:highlight w:val="cyan"/>
        </w:rPr>
        <w:t>Style Guide 2.8</w:t>
      </w:r>
      <w:r w:rsidR="000D2544" w:rsidRPr="002F1688">
        <w:rPr>
          <w:highlight w:val="cyan"/>
        </w:rPr>
        <w:t xml:space="preserve"> </w:t>
      </w:r>
      <w:r w:rsidR="00416ADB" w:rsidRPr="002F1688">
        <w:rPr>
          <w:highlight w:val="cyan"/>
        </w:rPr>
        <w:t>–</w:t>
      </w:r>
      <w:r w:rsidR="000D2544" w:rsidRPr="002F1688">
        <w:rPr>
          <w:highlight w:val="cyan"/>
        </w:rPr>
        <w:t xml:space="preserve"> Use of verbs &amp; problematic words</w:t>
      </w:r>
      <w:bookmarkEnd w:id="30"/>
    </w:p>
    <w:p w14:paraId="53356950" w14:textId="3BFD8A29" w:rsidR="00C031D9" w:rsidRPr="002F1688" w:rsidRDefault="00490A6D" w:rsidP="00C031D9">
      <w:pPr>
        <w:pStyle w:val="Heading4"/>
        <w:rPr>
          <w:highlight w:val="cyan"/>
        </w:rPr>
      </w:pPr>
      <w:r w:rsidRPr="002F1688">
        <w:rPr>
          <w:highlight w:val="cyan"/>
        </w:rPr>
        <w:t>n</w:t>
      </w:r>
      <w:r w:rsidR="00C031D9" w:rsidRPr="002F1688">
        <w:rPr>
          <w:highlight w:val="cyan"/>
        </w:rPr>
        <w:t xml:space="preserve">ormative, non-normative, </w:t>
      </w:r>
      <w:proofErr w:type="gramStart"/>
      <w:r w:rsidR="00C031D9" w:rsidRPr="002F1688">
        <w:rPr>
          <w:highlight w:val="cyan"/>
        </w:rPr>
        <w:t>ensure</w:t>
      </w:r>
      <w:proofErr w:type="gramEnd"/>
    </w:p>
    <w:p w14:paraId="6772D477" w14:textId="385E6E92" w:rsidR="009E2BC9" w:rsidRPr="001F575B" w:rsidRDefault="001F575B" w:rsidP="00620F76">
      <w:pPr>
        <w:autoSpaceDE w:val="0"/>
        <w:autoSpaceDN w:val="0"/>
        <w:adjustRightInd w:val="0"/>
      </w:pPr>
      <w:r w:rsidRPr="002F1688">
        <w:rPr>
          <w:bCs/>
          <w:highlight w:val="cyan"/>
        </w:rPr>
        <w:t>Carol Ansley</w:t>
      </w:r>
    </w:p>
    <w:p w14:paraId="2C813BEA" w14:textId="77777777" w:rsidR="00B616CA" w:rsidRDefault="00B616CA" w:rsidP="001E6010">
      <w:pPr>
        <w:autoSpaceDE w:val="0"/>
        <w:autoSpaceDN w:val="0"/>
        <w:adjustRightInd w:val="0"/>
      </w:pPr>
    </w:p>
    <w:p w14:paraId="2FEE2ED7" w14:textId="77777777" w:rsidR="00B1643D" w:rsidRPr="000302E2" w:rsidRDefault="00B1643D" w:rsidP="000302E2">
      <w:pPr>
        <w:jc w:val="both"/>
      </w:pPr>
      <w:r w:rsidRPr="00FC2C6E">
        <w:rPr>
          <w:highlight w:val="cyan"/>
        </w:rPr>
        <w:t>Normative language in NOTEs</w:t>
      </w:r>
    </w:p>
    <w:p w14:paraId="4DFE6B8C" w14:textId="65916545" w:rsidR="00B1643D" w:rsidRPr="002843C3" w:rsidRDefault="00B1643D" w:rsidP="000302E2">
      <w:pPr>
        <w:tabs>
          <w:tab w:val="left" w:pos="540"/>
        </w:tabs>
        <w:jc w:val="both"/>
        <w:rPr>
          <w:ins w:id="37" w:author="Stacey, Robert" w:date="2023-09-05T08:43:00Z"/>
          <w:highlight w:val="cyan"/>
        </w:rPr>
      </w:pPr>
      <w:r w:rsidRPr="002843C3">
        <w:rPr>
          <w:highlight w:val="cyan"/>
        </w:rPr>
        <w:t xml:space="preserve">[01] </w:t>
      </w:r>
      <w:r w:rsidRPr="002843C3">
        <w:rPr>
          <w:highlight w:val="cyan"/>
        </w:rPr>
        <w:tab/>
        <w:t xml:space="preserve">77.30 - In implementations, the DA address filtering function </w:t>
      </w:r>
      <w:r w:rsidRPr="002843C3">
        <w:rPr>
          <w:strike/>
          <w:highlight w:val="cyan"/>
        </w:rPr>
        <w:t>may</w:t>
      </w:r>
      <w:r w:rsidRPr="002843C3">
        <w:rPr>
          <w:highlight w:val="cyan"/>
        </w:rPr>
        <w:t xml:space="preserve"> </w:t>
      </w:r>
      <w:r w:rsidRPr="002843C3">
        <w:rPr>
          <w:highlight w:val="cyan"/>
          <w:u w:val="single"/>
        </w:rPr>
        <w:t xml:space="preserve">can </w:t>
      </w:r>
      <w:r w:rsidRPr="002843C3">
        <w:rPr>
          <w:highlight w:val="cyan"/>
        </w:rPr>
        <w:t xml:space="preserve">be done “lower in </w:t>
      </w:r>
      <w:r w:rsidRPr="002843C3">
        <w:rPr>
          <w:highlight w:val="cyan"/>
        </w:rPr>
        <w:tab/>
        <w:t>the stack.”</w:t>
      </w:r>
    </w:p>
    <w:p w14:paraId="15E6EA9A" w14:textId="656F0E2E" w:rsidR="00AF03C6" w:rsidRDefault="002F1688" w:rsidP="000302E2">
      <w:pPr>
        <w:tabs>
          <w:tab w:val="left" w:pos="540"/>
        </w:tabs>
        <w:jc w:val="both"/>
        <w:rPr>
          <w:highlight w:val="cyan"/>
        </w:rPr>
      </w:pPr>
      <w:r>
        <w:rPr>
          <w:highlight w:val="cyan"/>
        </w:rPr>
        <w:tab/>
      </w:r>
      <w:ins w:id="38" w:author="Stacey, Robert" w:date="2023-09-05T08:43:00Z">
        <w:r w:rsidR="00AF03C6" w:rsidRPr="002843C3">
          <w:rPr>
            <w:highlight w:val="cyan"/>
          </w:rPr>
          <w:t>[Robert: Use “might”]</w:t>
        </w:r>
      </w:ins>
    </w:p>
    <w:p w14:paraId="76936E27" w14:textId="5924DC5B" w:rsidR="002F1688" w:rsidRPr="002843C3" w:rsidRDefault="002F1688" w:rsidP="000302E2">
      <w:pPr>
        <w:tabs>
          <w:tab w:val="left" w:pos="540"/>
        </w:tabs>
        <w:jc w:val="both"/>
        <w:rPr>
          <w:highlight w:val="cyan"/>
        </w:rPr>
      </w:pPr>
      <w:r>
        <w:rPr>
          <w:highlight w:val="cyan"/>
        </w:rPr>
        <w:tab/>
      </w:r>
      <w:r w:rsidRPr="008851F6">
        <w:rPr>
          <w:highlight w:val="cyan"/>
        </w:rPr>
        <w:t>[</w:t>
      </w:r>
      <w:proofErr w:type="spellStart"/>
      <w:r w:rsidRPr="008851F6">
        <w:rPr>
          <w:highlight w:val="cyan"/>
        </w:rPr>
        <w:t>TGbe</w:t>
      </w:r>
      <w:proofErr w:type="spellEnd"/>
      <w:r w:rsidRPr="008851F6">
        <w:rPr>
          <w:highlight w:val="cyan"/>
        </w:rPr>
        <w:t xml:space="preserve"> Editor:  To implement in D5.0</w:t>
      </w:r>
      <w:r>
        <w:rPr>
          <w:highlight w:val="cyan"/>
        </w:rPr>
        <w:t xml:space="preserve"> following Robert’s suggestion</w:t>
      </w:r>
      <w:r w:rsidRPr="008851F6">
        <w:rPr>
          <w:highlight w:val="cyan"/>
        </w:rPr>
        <w:t>]</w:t>
      </w:r>
    </w:p>
    <w:p w14:paraId="6C99E64C" w14:textId="77777777" w:rsidR="00B1643D" w:rsidRDefault="00B1643D" w:rsidP="000302E2">
      <w:pPr>
        <w:tabs>
          <w:tab w:val="left" w:pos="540"/>
        </w:tabs>
        <w:jc w:val="both"/>
        <w:rPr>
          <w:highlight w:val="cyan"/>
        </w:rPr>
      </w:pPr>
      <w:r w:rsidRPr="002843C3">
        <w:rPr>
          <w:highlight w:val="cyan"/>
        </w:rPr>
        <w:t>[02]</w:t>
      </w:r>
      <w:r w:rsidRPr="002843C3">
        <w:rPr>
          <w:highlight w:val="cyan"/>
        </w:rPr>
        <w:tab/>
        <w:t>495.63 – should be note 3, not note 4</w:t>
      </w:r>
    </w:p>
    <w:p w14:paraId="26221D4E" w14:textId="42DF5EF7" w:rsidR="00FE6087" w:rsidRPr="002843C3" w:rsidRDefault="00FE6087" w:rsidP="000302E2">
      <w:pPr>
        <w:tabs>
          <w:tab w:val="left" w:pos="540"/>
        </w:tabs>
        <w:jc w:val="both"/>
        <w:rPr>
          <w:highlight w:val="cyan"/>
        </w:rPr>
      </w:pPr>
      <w:r>
        <w:rPr>
          <w:highlight w:val="cyan"/>
        </w:rPr>
        <w:tab/>
      </w:r>
      <w:r w:rsidRPr="008851F6">
        <w:rPr>
          <w:highlight w:val="cyan"/>
        </w:rPr>
        <w:t>[</w:t>
      </w:r>
      <w:proofErr w:type="spellStart"/>
      <w:r w:rsidRPr="008851F6">
        <w:rPr>
          <w:highlight w:val="cyan"/>
        </w:rPr>
        <w:t>TGbe</w:t>
      </w:r>
      <w:proofErr w:type="spellEnd"/>
      <w:r w:rsidRPr="008851F6">
        <w:rPr>
          <w:highlight w:val="cyan"/>
        </w:rPr>
        <w:t xml:space="preserve"> Editor:  To implement in D5.0]</w:t>
      </w:r>
    </w:p>
    <w:p w14:paraId="3E32D503" w14:textId="77777777" w:rsidR="00B1643D" w:rsidRDefault="00B1643D" w:rsidP="000302E2">
      <w:pPr>
        <w:tabs>
          <w:tab w:val="left" w:pos="540"/>
        </w:tabs>
        <w:jc w:val="both"/>
        <w:rPr>
          <w:highlight w:val="cyan"/>
        </w:rPr>
      </w:pPr>
      <w:r w:rsidRPr="002843C3">
        <w:rPr>
          <w:highlight w:val="cyan"/>
        </w:rPr>
        <w:t>[03]</w:t>
      </w:r>
      <w:r w:rsidRPr="002843C3">
        <w:rPr>
          <w:highlight w:val="cyan"/>
        </w:rPr>
        <w:tab/>
        <w:t>525.61 – missing space “</w:t>
      </w:r>
      <w:proofErr w:type="spellStart"/>
      <w:r w:rsidRPr="002843C3">
        <w:rPr>
          <w:highlight w:val="cyan"/>
        </w:rPr>
        <w:t>TTLMthat</w:t>
      </w:r>
      <w:proofErr w:type="spellEnd"/>
      <w:r w:rsidRPr="002843C3">
        <w:rPr>
          <w:highlight w:val="cyan"/>
        </w:rPr>
        <w:t>”</w:t>
      </w:r>
    </w:p>
    <w:p w14:paraId="24402985" w14:textId="1510DA11" w:rsidR="00B600B2" w:rsidRPr="002843C3" w:rsidRDefault="00B600B2" w:rsidP="000302E2">
      <w:pPr>
        <w:tabs>
          <w:tab w:val="left" w:pos="540"/>
        </w:tabs>
        <w:jc w:val="both"/>
        <w:rPr>
          <w:highlight w:val="cyan"/>
        </w:rPr>
      </w:pPr>
      <w:r>
        <w:rPr>
          <w:highlight w:val="cyan"/>
        </w:rPr>
        <w:tab/>
        <w:t>[</w:t>
      </w:r>
      <w:proofErr w:type="spellStart"/>
      <w:r>
        <w:rPr>
          <w:highlight w:val="cyan"/>
        </w:rPr>
        <w:t>TGbe</w:t>
      </w:r>
      <w:proofErr w:type="spellEnd"/>
      <w:r>
        <w:rPr>
          <w:highlight w:val="cyan"/>
        </w:rPr>
        <w:t xml:space="preserve"> Editor:  Agree.  This comment is addressed by CID 19106]</w:t>
      </w:r>
    </w:p>
    <w:p w14:paraId="03B034B6" w14:textId="1FB01AE5" w:rsidR="00B1643D" w:rsidRPr="002843C3" w:rsidRDefault="00B1643D" w:rsidP="000302E2">
      <w:pPr>
        <w:tabs>
          <w:tab w:val="left" w:pos="540"/>
        </w:tabs>
        <w:jc w:val="both"/>
        <w:rPr>
          <w:ins w:id="39" w:author="Stacey, Robert" w:date="2023-09-05T08:44:00Z"/>
          <w:highlight w:val="cyan"/>
        </w:rPr>
      </w:pPr>
      <w:r w:rsidRPr="002843C3">
        <w:rPr>
          <w:highlight w:val="cyan"/>
        </w:rPr>
        <w:t>[04]</w:t>
      </w:r>
      <w:r w:rsidRPr="002843C3">
        <w:rPr>
          <w:highlight w:val="cyan"/>
        </w:rPr>
        <w:tab/>
        <w:t xml:space="preserve">571.56 – within NOTE 2: An NSTR mobile AP MLD that intends to swap the operating </w:t>
      </w:r>
      <w:r w:rsidRPr="002843C3">
        <w:rPr>
          <w:highlight w:val="cyan"/>
        </w:rPr>
        <w:tab/>
        <w:t xml:space="preserve">channel used for its primary and nonprimary links respectively </w:t>
      </w:r>
      <w:r w:rsidRPr="002843C3">
        <w:rPr>
          <w:color w:val="FF0000"/>
          <w:highlight w:val="cyan"/>
        </w:rPr>
        <w:t>must</w:t>
      </w:r>
      <w:r w:rsidRPr="002843C3">
        <w:rPr>
          <w:highlight w:val="cyan"/>
        </w:rPr>
        <w:t xml:space="preserve"> simultaneously </w:t>
      </w:r>
      <w:r w:rsidRPr="002843C3">
        <w:rPr>
          <w:highlight w:val="cyan"/>
        </w:rPr>
        <w:tab/>
        <w:t>perform the (extended) channel switch operation on both links. (</w:t>
      </w:r>
      <w:proofErr w:type="gramStart"/>
      <w:r w:rsidRPr="002843C3">
        <w:rPr>
          <w:highlight w:val="cyan"/>
        </w:rPr>
        <w:t>should</w:t>
      </w:r>
      <w:proofErr w:type="gramEnd"/>
      <w:r w:rsidRPr="002843C3">
        <w:rPr>
          <w:highlight w:val="cyan"/>
        </w:rPr>
        <w:t xml:space="preserve"> this be removed </w:t>
      </w:r>
      <w:r w:rsidRPr="002843C3">
        <w:rPr>
          <w:highlight w:val="cyan"/>
        </w:rPr>
        <w:tab/>
        <w:t>from the NOTE or wording changed?)</w:t>
      </w:r>
    </w:p>
    <w:p w14:paraId="42047D69" w14:textId="6416C608" w:rsidR="00AF03C6" w:rsidRDefault="00890D98" w:rsidP="000302E2">
      <w:pPr>
        <w:tabs>
          <w:tab w:val="left" w:pos="540"/>
        </w:tabs>
        <w:jc w:val="both"/>
      </w:pPr>
      <w:r>
        <w:rPr>
          <w:highlight w:val="cyan"/>
        </w:rPr>
        <w:tab/>
      </w:r>
      <w:ins w:id="40" w:author="Stacey, Robert" w:date="2023-09-05T08:44:00Z">
        <w:r w:rsidR="00AF03C6" w:rsidRPr="002843C3">
          <w:rPr>
            <w:highlight w:val="cyan"/>
          </w:rPr>
          <w:t xml:space="preserve">[Robert: </w:t>
        </w:r>
      </w:ins>
      <w:ins w:id="41" w:author="Stacey, Robert" w:date="2023-09-05T09:50:00Z">
        <w:r w:rsidR="00652D84" w:rsidRPr="002843C3">
          <w:rPr>
            <w:highlight w:val="cyan"/>
          </w:rPr>
          <w:t xml:space="preserve">Should change to </w:t>
        </w:r>
      </w:ins>
      <w:ins w:id="42" w:author="Stacey, Robert" w:date="2023-09-05T08:45:00Z">
        <w:r w:rsidR="00AF03C6" w:rsidRPr="002843C3">
          <w:rPr>
            <w:highlight w:val="cyan"/>
          </w:rPr>
          <w:t>“will” since the informative not</w:t>
        </w:r>
      </w:ins>
      <w:ins w:id="43" w:author="Stacey, Robert" w:date="2023-09-05T09:51:00Z">
        <w:r w:rsidR="00652D84" w:rsidRPr="002843C3">
          <w:rPr>
            <w:highlight w:val="cyan"/>
          </w:rPr>
          <w:t>e</w:t>
        </w:r>
      </w:ins>
      <w:ins w:id="44" w:author="Stacey, Robert" w:date="2023-09-05T08:45:00Z">
        <w:r w:rsidR="00AF03C6" w:rsidRPr="002843C3">
          <w:rPr>
            <w:highlight w:val="cyan"/>
          </w:rPr>
          <w:t xml:space="preserve"> is describing something that will </w:t>
        </w:r>
      </w:ins>
      <w:r>
        <w:rPr>
          <w:highlight w:val="cyan"/>
        </w:rPr>
        <w:tab/>
      </w:r>
      <w:ins w:id="45" w:author="Stacey, Robert" w:date="2023-09-05T08:45:00Z">
        <w:r w:rsidR="00AF03C6" w:rsidRPr="002843C3">
          <w:rPr>
            <w:highlight w:val="cyan"/>
          </w:rPr>
          <w:t>happen based on the normative rules stated elsewhere.]</w:t>
        </w:r>
      </w:ins>
    </w:p>
    <w:p w14:paraId="5F1AA7F2" w14:textId="2427AF77" w:rsidR="00890D98" w:rsidRPr="00890D98" w:rsidRDefault="00890D98" w:rsidP="000302E2">
      <w:pPr>
        <w:tabs>
          <w:tab w:val="left" w:pos="540"/>
        </w:tabs>
        <w:jc w:val="both"/>
        <w:rPr>
          <w:highlight w:val="cyan"/>
        </w:rPr>
      </w:pPr>
      <w:r>
        <w:rPr>
          <w:highlight w:val="cyan"/>
        </w:rPr>
        <w:tab/>
      </w:r>
      <w:r w:rsidRPr="008851F6">
        <w:rPr>
          <w:highlight w:val="cyan"/>
        </w:rPr>
        <w:t>[</w:t>
      </w:r>
      <w:proofErr w:type="spellStart"/>
      <w:r w:rsidRPr="008851F6">
        <w:rPr>
          <w:highlight w:val="cyan"/>
        </w:rPr>
        <w:t>TGbe</w:t>
      </w:r>
      <w:proofErr w:type="spellEnd"/>
      <w:r w:rsidRPr="008851F6">
        <w:rPr>
          <w:highlight w:val="cyan"/>
        </w:rPr>
        <w:t xml:space="preserve"> Editor:  To implement in D5.0</w:t>
      </w:r>
      <w:r>
        <w:rPr>
          <w:highlight w:val="cyan"/>
        </w:rPr>
        <w:t xml:space="preserve"> following Robert’s suggestion</w:t>
      </w:r>
      <w:r w:rsidRPr="008851F6">
        <w:rPr>
          <w:highlight w:val="cyan"/>
        </w:rPr>
        <w:t>]</w:t>
      </w:r>
    </w:p>
    <w:p w14:paraId="61E45B10" w14:textId="54C51F4D" w:rsidR="00B1643D" w:rsidRPr="002843C3" w:rsidRDefault="00B1643D" w:rsidP="000302E2">
      <w:pPr>
        <w:tabs>
          <w:tab w:val="left" w:pos="540"/>
        </w:tabs>
        <w:jc w:val="both"/>
        <w:rPr>
          <w:ins w:id="46" w:author="Stacey, Robert" w:date="2023-09-05T08:45:00Z"/>
          <w:highlight w:val="cyan"/>
        </w:rPr>
      </w:pPr>
      <w:r w:rsidRPr="002843C3">
        <w:rPr>
          <w:highlight w:val="cyan"/>
        </w:rPr>
        <w:lastRenderedPageBreak/>
        <w:t>[05]</w:t>
      </w:r>
      <w:r w:rsidRPr="002843C3">
        <w:rPr>
          <w:highlight w:val="cyan"/>
        </w:rPr>
        <w:tab/>
        <w:t xml:space="preserve">733.59 - NOTE 3—U-SIG field content </w:t>
      </w:r>
      <w:r w:rsidRPr="002843C3">
        <w:rPr>
          <w:strike/>
          <w:highlight w:val="cyan"/>
        </w:rPr>
        <w:t>may</w:t>
      </w:r>
      <w:r w:rsidRPr="002843C3">
        <w:rPr>
          <w:highlight w:val="cyan"/>
        </w:rPr>
        <w:t xml:space="preserve"> </w:t>
      </w:r>
      <w:r w:rsidRPr="002843C3">
        <w:rPr>
          <w:highlight w:val="cyan"/>
          <w:u w:val="single"/>
        </w:rPr>
        <w:t xml:space="preserve">can </w:t>
      </w:r>
      <w:r w:rsidRPr="002843C3">
        <w:rPr>
          <w:highlight w:val="cyan"/>
        </w:rPr>
        <w:t xml:space="preserve">vary between 80 MHz frequency </w:t>
      </w:r>
      <w:r w:rsidRPr="002843C3">
        <w:rPr>
          <w:highlight w:val="cyan"/>
        </w:rPr>
        <w:tab/>
        <w:t>subblocks</w:t>
      </w:r>
    </w:p>
    <w:p w14:paraId="294E9F05" w14:textId="21832A05" w:rsidR="00AF03C6" w:rsidRDefault="00890D98" w:rsidP="000302E2">
      <w:pPr>
        <w:tabs>
          <w:tab w:val="left" w:pos="540"/>
        </w:tabs>
        <w:jc w:val="both"/>
      </w:pPr>
      <w:r>
        <w:rPr>
          <w:highlight w:val="cyan"/>
        </w:rPr>
        <w:tab/>
      </w:r>
      <w:ins w:id="47" w:author="Stacey, Robert" w:date="2023-09-05T08:45:00Z">
        <w:r w:rsidR="00AF03C6" w:rsidRPr="002843C3">
          <w:rPr>
            <w:highlight w:val="cyan"/>
          </w:rPr>
          <w:t>[Robert: Use “might”]</w:t>
        </w:r>
      </w:ins>
    </w:p>
    <w:p w14:paraId="54586825" w14:textId="4434DAF7" w:rsidR="00FC2C6E" w:rsidRPr="00FC2C6E" w:rsidRDefault="00FC2C6E" w:rsidP="000302E2">
      <w:pPr>
        <w:tabs>
          <w:tab w:val="left" w:pos="540"/>
        </w:tabs>
        <w:jc w:val="both"/>
        <w:rPr>
          <w:highlight w:val="cyan"/>
        </w:rPr>
      </w:pPr>
      <w:r>
        <w:rPr>
          <w:highlight w:val="cyan"/>
        </w:rPr>
        <w:tab/>
      </w:r>
      <w:r w:rsidRPr="008851F6">
        <w:rPr>
          <w:highlight w:val="cyan"/>
        </w:rPr>
        <w:t>[</w:t>
      </w:r>
      <w:proofErr w:type="spellStart"/>
      <w:r w:rsidRPr="008851F6">
        <w:rPr>
          <w:highlight w:val="cyan"/>
        </w:rPr>
        <w:t>TGbe</w:t>
      </w:r>
      <w:proofErr w:type="spellEnd"/>
      <w:r w:rsidRPr="008851F6">
        <w:rPr>
          <w:highlight w:val="cyan"/>
        </w:rPr>
        <w:t xml:space="preserve"> Editor:  To implement in D5.0</w:t>
      </w:r>
      <w:r>
        <w:rPr>
          <w:highlight w:val="cyan"/>
        </w:rPr>
        <w:t xml:space="preserve"> following Robert’s suggestion</w:t>
      </w:r>
      <w:r w:rsidRPr="008851F6">
        <w:rPr>
          <w:highlight w:val="cyan"/>
        </w:rPr>
        <w:t>]</w:t>
      </w:r>
    </w:p>
    <w:p w14:paraId="0F4999AE" w14:textId="0EF2A968" w:rsidR="00B1643D" w:rsidRPr="000F419F" w:rsidRDefault="00B1643D" w:rsidP="000302E2">
      <w:pPr>
        <w:tabs>
          <w:tab w:val="left" w:pos="540"/>
        </w:tabs>
        <w:jc w:val="both"/>
        <w:rPr>
          <w:ins w:id="48" w:author="Stacey, Robert" w:date="2023-09-05T08:45:00Z"/>
          <w:highlight w:val="cyan"/>
        </w:rPr>
      </w:pPr>
      <w:r w:rsidRPr="000F419F">
        <w:rPr>
          <w:highlight w:val="cyan"/>
        </w:rPr>
        <w:t>[06]</w:t>
      </w:r>
      <w:r w:rsidRPr="000F419F">
        <w:rPr>
          <w:highlight w:val="cyan"/>
        </w:rPr>
        <w:tab/>
        <w:t xml:space="preserve">885.14 - NOTE—Additional test requirements and/or test methods </w:t>
      </w:r>
      <w:r w:rsidRPr="000F419F">
        <w:rPr>
          <w:strike/>
          <w:highlight w:val="cyan"/>
        </w:rPr>
        <w:t>may</w:t>
      </w:r>
      <w:r w:rsidRPr="000F419F">
        <w:rPr>
          <w:highlight w:val="cyan"/>
        </w:rPr>
        <w:t xml:space="preserve"> </w:t>
      </w:r>
      <w:r w:rsidRPr="000F419F">
        <w:rPr>
          <w:highlight w:val="cyan"/>
          <w:u w:val="single"/>
        </w:rPr>
        <w:t xml:space="preserve">might </w:t>
      </w:r>
      <w:r w:rsidRPr="000F419F">
        <w:rPr>
          <w:highlight w:val="cyan"/>
        </w:rPr>
        <w:t xml:space="preserve">be needed to </w:t>
      </w:r>
      <w:r w:rsidRPr="000F419F">
        <w:rPr>
          <w:highlight w:val="cyan"/>
        </w:rPr>
        <w:tab/>
        <w:t>meet regulatory requirements.</w:t>
      </w:r>
    </w:p>
    <w:p w14:paraId="0E59AA5D" w14:textId="3FEFC7BA" w:rsidR="00AF03C6" w:rsidRDefault="00890D98" w:rsidP="000302E2">
      <w:pPr>
        <w:tabs>
          <w:tab w:val="left" w:pos="540"/>
        </w:tabs>
        <w:jc w:val="both"/>
        <w:rPr>
          <w:ins w:id="49" w:author="Stacey, Robert" w:date="2023-09-05T09:51:00Z"/>
        </w:rPr>
      </w:pPr>
      <w:r>
        <w:rPr>
          <w:highlight w:val="cyan"/>
        </w:rPr>
        <w:tab/>
      </w:r>
      <w:ins w:id="50" w:author="Stacey, Robert" w:date="2023-09-05T08:46:00Z">
        <w:r w:rsidR="00AF03C6" w:rsidRPr="000F419F">
          <w:rPr>
            <w:highlight w:val="cyan"/>
          </w:rPr>
          <w:t>[Robert: agree]</w:t>
        </w:r>
      </w:ins>
    </w:p>
    <w:p w14:paraId="37BB05F3" w14:textId="77777777" w:rsidR="00FC2C6E" w:rsidRPr="002843C3" w:rsidRDefault="00FC2C6E" w:rsidP="00FC2C6E">
      <w:pPr>
        <w:tabs>
          <w:tab w:val="left" w:pos="540"/>
        </w:tabs>
        <w:jc w:val="both"/>
        <w:rPr>
          <w:highlight w:val="cyan"/>
        </w:rPr>
      </w:pPr>
      <w:r>
        <w:rPr>
          <w:highlight w:val="cyan"/>
        </w:rPr>
        <w:tab/>
      </w:r>
      <w:r w:rsidRPr="008851F6">
        <w:rPr>
          <w:highlight w:val="cyan"/>
        </w:rPr>
        <w:t>[</w:t>
      </w:r>
      <w:proofErr w:type="spellStart"/>
      <w:r w:rsidRPr="008851F6">
        <w:rPr>
          <w:highlight w:val="cyan"/>
        </w:rPr>
        <w:t>TGbe</w:t>
      </w:r>
      <w:proofErr w:type="spellEnd"/>
      <w:r w:rsidRPr="008851F6">
        <w:rPr>
          <w:highlight w:val="cyan"/>
        </w:rPr>
        <w:t xml:space="preserve"> Editor:  To implement in D5.0]</w:t>
      </w:r>
    </w:p>
    <w:p w14:paraId="6A919934" w14:textId="178F7C0A" w:rsidR="00652D84" w:rsidRDefault="00652D84" w:rsidP="000302E2">
      <w:pPr>
        <w:tabs>
          <w:tab w:val="left" w:pos="540"/>
        </w:tabs>
        <w:jc w:val="both"/>
        <w:rPr>
          <w:ins w:id="51" w:author="Stacey, Robert" w:date="2023-09-05T09:51:00Z"/>
        </w:rPr>
      </w:pPr>
    </w:p>
    <w:p w14:paraId="7696574F" w14:textId="33C3F2F1" w:rsidR="00652D84" w:rsidRPr="000302E2" w:rsidRDefault="00652D84" w:rsidP="000302E2">
      <w:pPr>
        <w:tabs>
          <w:tab w:val="left" w:pos="540"/>
        </w:tabs>
        <w:jc w:val="both"/>
      </w:pPr>
      <w:ins w:id="52" w:author="Stacey, Robert" w:date="2023-09-05T09:51:00Z">
        <w:r w:rsidRPr="00FC2C6E">
          <w:rPr>
            <w:highlight w:val="cyan"/>
          </w:rPr>
          <w:t>[Action: a</w:t>
        </w:r>
      </w:ins>
      <w:ins w:id="53" w:author="Stacey, Robert" w:date="2023-09-05T09:52:00Z">
        <w:r w:rsidRPr="00FC2C6E">
          <w:rPr>
            <w:highlight w:val="cyan"/>
          </w:rPr>
          <w:t>s suggested. Edward to discuss “must” change with group]</w:t>
        </w:r>
      </w:ins>
    </w:p>
    <w:p w14:paraId="43DDD2D6" w14:textId="77777777" w:rsidR="00B1643D" w:rsidRPr="00C031D9" w:rsidRDefault="00B1643D" w:rsidP="001E6010">
      <w:pPr>
        <w:autoSpaceDE w:val="0"/>
        <w:autoSpaceDN w:val="0"/>
        <w:adjustRightInd w:val="0"/>
      </w:pPr>
    </w:p>
    <w:p w14:paraId="1ABA3E80" w14:textId="0B925CDB" w:rsidR="002D2BC4" w:rsidRDefault="00134C6A" w:rsidP="002D2BC4">
      <w:pPr>
        <w:pStyle w:val="Heading4"/>
      </w:pPr>
      <w:r>
        <w:t xml:space="preserve">Style Guide 2.8.1 </w:t>
      </w:r>
      <w:r w:rsidR="00334546">
        <w:t>–</w:t>
      </w:r>
      <w:r>
        <w:t xml:space="preserve"> </w:t>
      </w:r>
      <w:r w:rsidR="00490A6D">
        <w:t>w</w:t>
      </w:r>
      <w:r w:rsidR="006A308A">
        <w:t>hich/that</w:t>
      </w:r>
    </w:p>
    <w:p w14:paraId="07260BDF" w14:textId="3C44F660" w:rsidR="00907BFE" w:rsidRDefault="001F575B" w:rsidP="00907BFE">
      <w:pPr>
        <w:autoSpaceDE w:val="0"/>
        <w:autoSpaceDN w:val="0"/>
        <w:adjustRightInd w:val="0"/>
      </w:pPr>
      <w:r w:rsidRPr="001F575B">
        <w:rPr>
          <w:bCs/>
        </w:rPr>
        <w:t>Carol Ansley</w:t>
      </w:r>
    </w:p>
    <w:p w14:paraId="61BFE663" w14:textId="77777777" w:rsidR="00D26FCC" w:rsidRDefault="00D26FCC" w:rsidP="00B616CA"/>
    <w:p w14:paraId="704CC6B7" w14:textId="35DCDD6D" w:rsidR="000302E2" w:rsidRDefault="000302E2" w:rsidP="00294525">
      <w:pPr>
        <w:tabs>
          <w:tab w:val="left" w:pos="540"/>
        </w:tabs>
        <w:jc w:val="both"/>
        <w:rPr>
          <w:ins w:id="54" w:author="Stacey, Robert" w:date="2023-09-05T08:53:00Z"/>
        </w:rPr>
      </w:pPr>
      <w:r>
        <w:t xml:space="preserve">[01] </w:t>
      </w:r>
      <w:r>
        <w:tab/>
        <w:t xml:space="preserve">56.25 - such as a non-AP STA (excluding the 20 MHz-only non-AP EHT STA) </w:t>
      </w:r>
      <w:r w:rsidRPr="008371AC">
        <w:rPr>
          <w:strike/>
        </w:rPr>
        <w:t>which</w:t>
      </w:r>
      <w:r>
        <w:t xml:space="preserve"> </w:t>
      </w:r>
      <w:r w:rsidRPr="008371AC">
        <w:rPr>
          <w:u w:val="single"/>
        </w:rPr>
        <w:t>that</w:t>
      </w:r>
      <w:r>
        <w:t xml:space="preserve"> </w:t>
      </w:r>
      <w:r>
        <w:tab/>
        <w:t>is not capable of 160 MHz operation</w:t>
      </w:r>
    </w:p>
    <w:p w14:paraId="75276C98" w14:textId="67817DD8" w:rsidR="005749FA" w:rsidRDefault="005749FA" w:rsidP="00294525">
      <w:pPr>
        <w:tabs>
          <w:tab w:val="left" w:pos="540"/>
        </w:tabs>
        <w:jc w:val="both"/>
      </w:pPr>
      <w:ins w:id="55" w:author="Stacey, Robert" w:date="2023-09-05T08:53:00Z">
        <w:r>
          <w:t>[Robert: agree]</w:t>
        </w:r>
      </w:ins>
    </w:p>
    <w:p w14:paraId="4E885A60" w14:textId="200BFD01" w:rsidR="000302E2" w:rsidRDefault="000302E2" w:rsidP="00294525">
      <w:pPr>
        <w:tabs>
          <w:tab w:val="left" w:pos="540"/>
        </w:tabs>
        <w:jc w:val="both"/>
        <w:rPr>
          <w:ins w:id="56" w:author="Stacey, Robert" w:date="2023-09-05T08:53:00Z"/>
        </w:rPr>
      </w:pPr>
      <w:r>
        <w:t>[02]</w:t>
      </w:r>
      <w:r>
        <w:tab/>
        <w:t xml:space="preserve">56.32 - such as a non-AP STA (excluding the 20 MHz-only non-AP EHT STA) </w:t>
      </w:r>
      <w:r w:rsidRPr="008371AC">
        <w:rPr>
          <w:strike/>
        </w:rPr>
        <w:t>which</w:t>
      </w:r>
      <w:r>
        <w:t xml:space="preserve"> </w:t>
      </w:r>
      <w:r w:rsidRPr="008371AC">
        <w:rPr>
          <w:u w:val="single"/>
        </w:rPr>
        <w:t>that</w:t>
      </w:r>
      <w:r>
        <w:t xml:space="preserve"> </w:t>
      </w:r>
      <w:r>
        <w:tab/>
        <w:t>is not capable of 320 MHz operation</w:t>
      </w:r>
    </w:p>
    <w:p w14:paraId="3A6DEF77" w14:textId="77777777" w:rsidR="005749FA" w:rsidRDefault="005749FA" w:rsidP="005749FA">
      <w:pPr>
        <w:tabs>
          <w:tab w:val="left" w:pos="540"/>
        </w:tabs>
        <w:jc w:val="both"/>
        <w:rPr>
          <w:ins w:id="57" w:author="Stacey, Robert" w:date="2023-09-05T08:53:00Z"/>
        </w:rPr>
      </w:pPr>
      <w:ins w:id="58" w:author="Stacey, Robert" w:date="2023-09-05T08:53:00Z">
        <w:r>
          <w:t>[Robert: agree]</w:t>
        </w:r>
      </w:ins>
    </w:p>
    <w:p w14:paraId="06F5C5EA" w14:textId="7937DD20" w:rsidR="005749FA" w:rsidDel="005749FA" w:rsidRDefault="005749FA" w:rsidP="00294525">
      <w:pPr>
        <w:tabs>
          <w:tab w:val="left" w:pos="540"/>
        </w:tabs>
        <w:jc w:val="both"/>
        <w:rPr>
          <w:del w:id="59" w:author="Stacey, Robert" w:date="2023-09-05T08:53:00Z"/>
        </w:rPr>
      </w:pPr>
    </w:p>
    <w:p w14:paraId="7FE41F8D" w14:textId="77777777" w:rsidR="000302E2" w:rsidRDefault="000302E2" w:rsidP="00294525">
      <w:pPr>
        <w:tabs>
          <w:tab w:val="left" w:pos="540"/>
        </w:tabs>
        <w:jc w:val="both"/>
      </w:pPr>
      <w:r>
        <w:t>[03]</w:t>
      </w:r>
      <w:r>
        <w:tab/>
        <w:t xml:space="preserve">59.60 - In a 320 MHz basic service set (BSS), the 160 MHz channel not including the </w:t>
      </w:r>
      <w:r>
        <w:tab/>
        <w:t>primary 20 MHz channel, which together with the primary 160 MHz channel</w:t>
      </w:r>
      <w:r w:rsidRPr="00841C04">
        <w:rPr>
          <w:u w:val="single"/>
        </w:rPr>
        <w:t>,</w:t>
      </w:r>
      <w:r>
        <w:t xml:space="preserve"> form</w:t>
      </w:r>
      <w:r w:rsidRPr="00841C04">
        <w:rPr>
          <w:u w:val="single"/>
        </w:rPr>
        <w:t>s</w:t>
      </w:r>
      <w:r>
        <w:t xml:space="preserve"> the </w:t>
      </w:r>
      <w:r>
        <w:tab/>
        <w:t>320 MHz channel of the 320 MHz extremely high throughput (EHT) BSS.</w:t>
      </w:r>
    </w:p>
    <w:p w14:paraId="22615C90" w14:textId="77777777" w:rsidR="005749FA" w:rsidRDefault="005749FA" w:rsidP="005749FA">
      <w:pPr>
        <w:tabs>
          <w:tab w:val="left" w:pos="540"/>
        </w:tabs>
        <w:jc w:val="both"/>
        <w:rPr>
          <w:ins w:id="60" w:author="Stacey, Robert" w:date="2023-09-05T08:53:00Z"/>
        </w:rPr>
      </w:pPr>
      <w:ins w:id="61" w:author="Stacey, Robert" w:date="2023-09-05T08:53:00Z">
        <w:r>
          <w:t>[Robert: agree]</w:t>
        </w:r>
      </w:ins>
    </w:p>
    <w:p w14:paraId="0D7F454B" w14:textId="77777777" w:rsidR="000302E2" w:rsidRDefault="000302E2" w:rsidP="00294525">
      <w:pPr>
        <w:tabs>
          <w:tab w:val="left" w:pos="540"/>
        </w:tabs>
        <w:jc w:val="both"/>
      </w:pPr>
      <w:r>
        <w:t>[04]</w:t>
      </w:r>
      <w:r>
        <w:tab/>
        <w:t xml:space="preserve">66.14 - with which BSS the GLK non-AP STA is a member </w:t>
      </w:r>
      <w:r w:rsidRPr="00841C04">
        <w:rPr>
          <w:strike/>
        </w:rPr>
        <w:t>of</w:t>
      </w:r>
      <w:r>
        <w:t>.</w:t>
      </w:r>
    </w:p>
    <w:p w14:paraId="44FDD6A5" w14:textId="77777777" w:rsidR="005749FA" w:rsidRDefault="005749FA" w:rsidP="005749FA">
      <w:pPr>
        <w:tabs>
          <w:tab w:val="left" w:pos="540"/>
        </w:tabs>
        <w:jc w:val="both"/>
        <w:rPr>
          <w:ins w:id="62" w:author="Stacey, Robert" w:date="2023-09-05T08:53:00Z"/>
        </w:rPr>
      </w:pPr>
      <w:ins w:id="63" w:author="Stacey, Robert" w:date="2023-09-05T08:53:00Z">
        <w:r>
          <w:t>[Robert: agree]</w:t>
        </w:r>
      </w:ins>
    </w:p>
    <w:p w14:paraId="137B9BE3" w14:textId="77777777" w:rsidR="000302E2" w:rsidRDefault="000302E2" w:rsidP="00294525">
      <w:pPr>
        <w:tabs>
          <w:tab w:val="left" w:pos="540"/>
        </w:tabs>
        <w:jc w:val="both"/>
      </w:pPr>
      <w:r>
        <w:t>[05]</w:t>
      </w:r>
      <w:r>
        <w:tab/>
        <w:t xml:space="preserve">76.63 - for describing the MAC sublayer </w:t>
      </w:r>
      <w:r w:rsidRPr="00E25ED3">
        <w:rPr>
          <w:strike/>
        </w:rPr>
        <w:t>for</w:t>
      </w:r>
      <w:r>
        <w:t xml:space="preserve"> </w:t>
      </w:r>
      <w:r w:rsidRPr="00E25ED3">
        <w:rPr>
          <w:u w:val="single"/>
        </w:rPr>
        <w:t xml:space="preserve">in </w:t>
      </w:r>
      <w:r>
        <w:t xml:space="preserve">which the actual implementation of each </w:t>
      </w:r>
      <w:r>
        <w:tab/>
        <w:t>function should reside</w:t>
      </w:r>
    </w:p>
    <w:p w14:paraId="6EEE12F1" w14:textId="77777777" w:rsidR="005749FA" w:rsidRDefault="005749FA" w:rsidP="005749FA">
      <w:pPr>
        <w:tabs>
          <w:tab w:val="left" w:pos="540"/>
        </w:tabs>
        <w:jc w:val="both"/>
        <w:rPr>
          <w:ins w:id="64" w:author="Stacey, Robert" w:date="2023-09-05T08:53:00Z"/>
        </w:rPr>
      </w:pPr>
      <w:ins w:id="65" w:author="Stacey, Robert" w:date="2023-09-05T08:53:00Z">
        <w:r>
          <w:t>[Robert: agree]</w:t>
        </w:r>
      </w:ins>
    </w:p>
    <w:p w14:paraId="63DED1F1" w14:textId="77777777" w:rsidR="000302E2" w:rsidRDefault="000302E2" w:rsidP="00294525">
      <w:pPr>
        <w:tabs>
          <w:tab w:val="left" w:pos="540"/>
        </w:tabs>
        <w:jc w:val="both"/>
      </w:pPr>
      <w:r>
        <w:t>[06]</w:t>
      </w:r>
      <w:r>
        <w:tab/>
        <w:t>116.40 - When generated by an AP MLD, this primitive updates the DS’s non-AP MLD-to-</w:t>
      </w:r>
      <w:r>
        <w:tab/>
        <w:t>AP MLD map</w:t>
      </w:r>
      <w:r w:rsidRPr="001E7F6B">
        <w:rPr>
          <w:strike/>
        </w:rPr>
        <w:t>,</w:t>
      </w:r>
      <w:r>
        <w:t xml:space="preserve"> </w:t>
      </w:r>
      <w:r w:rsidRPr="001E7F6B">
        <w:rPr>
          <w:strike/>
        </w:rPr>
        <w:t>which</w:t>
      </w:r>
      <w:r>
        <w:t xml:space="preserve"> </w:t>
      </w:r>
      <w:r w:rsidRPr="001E7F6B">
        <w:rPr>
          <w:u w:val="single"/>
        </w:rPr>
        <w:t xml:space="preserve">that </w:t>
      </w:r>
      <w:r>
        <w:t xml:space="preserve">controls to which AP MLD the DS delivers MAC service tuples </w:t>
      </w:r>
      <w:r>
        <w:tab/>
        <w:t>that are destined for a given non-AP MLD.</w:t>
      </w:r>
    </w:p>
    <w:p w14:paraId="5BC97258" w14:textId="77777777" w:rsidR="005749FA" w:rsidRDefault="005749FA" w:rsidP="005749FA">
      <w:pPr>
        <w:tabs>
          <w:tab w:val="left" w:pos="540"/>
        </w:tabs>
        <w:jc w:val="both"/>
        <w:rPr>
          <w:ins w:id="66" w:author="Stacey, Robert" w:date="2023-09-05T08:54:00Z"/>
        </w:rPr>
      </w:pPr>
      <w:ins w:id="67" w:author="Stacey, Robert" w:date="2023-09-05T08:54:00Z">
        <w:r>
          <w:t>[Robert: agree]</w:t>
        </w:r>
      </w:ins>
    </w:p>
    <w:p w14:paraId="79E3008E" w14:textId="77777777" w:rsidR="000302E2" w:rsidRDefault="000302E2" w:rsidP="00294525">
      <w:pPr>
        <w:tabs>
          <w:tab w:val="left" w:pos="540"/>
        </w:tabs>
        <w:jc w:val="both"/>
      </w:pPr>
      <w:r>
        <w:t>[07]</w:t>
      </w:r>
      <w:r>
        <w:tab/>
        <w:t xml:space="preserve">134.22 - the RU or MRU </w:t>
      </w:r>
      <w:r w:rsidRPr="00425266">
        <w:rPr>
          <w:u w:val="single"/>
        </w:rPr>
        <w:t>to</w:t>
      </w:r>
      <w:r>
        <w:t xml:space="preserve"> which the recommended EHT-MCS applies</w:t>
      </w:r>
      <w:r w:rsidRPr="00425266">
        <w:rPr>
          <w:strike/>
        </w:rPr>
        <w:t xml:space="preserve"> to</w:t>
      </w:r>
    </w:p>
    <w:p w14:paraId="37E9D4D0" w14:textId="77777777" w:rsidR="005749FA" w:rsidRDefault="005749FA" w:rsidP="005749FA">
      <w:pPr>
        <w:tabs>
          <w:tab w:val="left" w:pos="540"/>
        </w:tabs>
        <w:jc w:val="both"/>
        <w:rPr>
          <w:ins w:id="68" w:author="Stacey, Robert" w:date="2023-09-05T08:54:00Z"/>
        </w:rPr>
      </w:pPr>
      <w:ins w:id="69" w:author="Stacey, Robert" w:date="2023-09-05T08:54:00Z">
        <w:r>
          <w:t>[Robert: agree]</w:t>
        </w:r>
      </w:ins>
    </w:p>
    <w:p w14:paraId="00942BD0" w14:textId="77777777" w:rsidR="000302E2" w:rsidRDefault="000302E2" w:rsidP="00294525">
      <w:pPr>
        <w:tabs>
          <w:tab w:val="left" w:pos="540"/>
        </w:tabs>
        <w:jc w:val="both"/>
      </w:pPr>
      <w:r>
        <w:t>[08]</w:t>
      </w:r>
      <w:r>
        <w:tab/>
        <w:t xml:space="preserve">134.34 - the RU or MRU </w:t>
      </w:r>
      <w:r w:rsidRPr="00425266">
        <w:rPr>
          <w:u w:val="single"/>
        </w:rPr>
        <w:t>to</w:t>
      </w:r>
      <w:r>
        <w:t xml:space="preserve"> which the recommended EHT-MCS applies</w:t>
      </w:r>
      <w:r w:rsidRPr="00425266">
        <w:rPr>
          <w:strike/>
        </w:rPr>
        <w:t xml:space="preserve"> to</w:t>
      </w:r>
    </w:p>
    <w:p w14:paraId="655C030F" w14:textId="77777777" w:rsidR="005749FA" w:rsidRDefault="005749FA" w:rsidP="005749FA">
      <w:pPr>
        <w:tabs>
          <w:tab w:val="left" w:pos="540"/>
        </w:tabs>
        <w:jc w:val="both"/>
        <w:rPr>
          <w:ins w:id="70" w:author="Stacey, Robert" w:date="2023-09-05T08:54:00Z"/>
        </w:rPr>
      </w:pPr>
      <w:ins w:id="71" w:author="Stacey, Robert" w:date="2023-09-05T08:54:00Z">
        <w:r>
          <w:t>[Robert: agree]</w:t>
        </w:r>
      </w:ins>
    </w:p>
    <w:p w14:paraId="08718FBA" w14:textId="77777777" w:rsidR="000302E2" w:rsidRDefault="000302E2" w:rsidP="00294525">
      <w:pPr>
        <w:tabs>
          <w:tab w:val="left" w:pos="540"/>
        </w:tabs>
        <w:jc w:val="both"/>
      </w:pPr>
      <w:r>
        <w:t>[09]</w:t>
      </w:r>
      <w:r>
        <w:tab/>
        <w:t xml:space="preserve">135.8 - the bandwidth </w:t>
      </w:r>
      <w:r w:rsidRPr="00425266">
        <w:rPr>
          <w:u w:val="single"/>
        </w:rPr>
        <w:t>to</w:t>
      </w:r>
      <w:r>
        <w:t xml:space="preserve"> which the recommended EHT-MCS applies</w:t>
      </w:r>
      <w:r w:rsidRPr="00425266">
        <w:rPr>
          <w:strike/>
        </w:rPr>
        <w:t xml:space="preserve"> to</w:t>
      </w:r>
    </w:p>
    <w:p w14:paraId="50F14CB2" w14:textId="77777777" w:rsidR="005749FA" w:rsidRDefault="005749FA" w:rsidP="005749FA">
      <w:pPr>
        <w:tabs>
          <w:tab w:val="left" w:pos="540"/>
        </w:tabs>
        <w:jc w:val="both"/>
        <w:rPr>
          <w:ins w:id="72" w:author="Stacey, Robert" w:date="2023-09-05T08:54:00Z"/>
        </w:rPr>
      </w:pPr>
      <w:ins w:id="73" w:author="Stacey, Robert" w:date="2023-09-05T08:54:00Z">
        <w:r>
          <w:t>[Robert: agree]</w:t>
        </w:r>
      </w:ins>
    </w:p>
    <w:p w14:paraId="5FE73297" w14:textId="77777777" w:rsidR="000302E2" w:rsidRDefault="000302E2" w:rsidP="00294525">
      <w:pPr>
        <w:tabs>
          <w:tab w:val="left" w:pos="540"/>
        </w:tabs>
        <w:jc w:val="both"/>
      </w:pPr>
      <w:r>
        <w:t>[10]</w:t>
      </w:r>
      <w:r>
        <w:tab/>
        <w:t xml:space="preserve">135.14 - the bandwidth </w:t>
      </w:r>
      <w:r w:rsidRPr="00425266">
        <w:rPr>
          <w:u w:val="single"/>
        </w:rPr>
        <w:t>to</w:t>
      </w:r>
      <w:r>
        <w:t xml:space="preserve"> which the recommended EHT-MCS applies</w:t>
      </w:r>
      <w:r w:rsidRPr="00425266">
        <w:rPr>
          <w:strike/>
        </w:rPr>
        <w:t xml:space="preserve"> to</w:t>
      </w:r>
    </w:p>
    <w:p w14:paraId="323E40C4" w14:textId="77777777" w:rsidR="005749FA" w:rsidRDefault="005749FA" w:rsidP="005749FA">
      <w:pPr>
        <w:tabs>
          <w:tab w:val="left" w:pos="540"/>
        </w:tabs>
        <w:jc w:val="both"/>
        <w:rPr>
          <w:ins w:id="74" w:author="Stacey, Robert" w:date="2023-09-05T08:54:00Z"/>
        </w:rPr>
      </w:pPr>
      <w:ins w:id="75" w:author="Stacey, Robert" w:date="2023-09-05T08:54:00Z">
        <w:r>
          <w:t>[Robert: agree]</w:t>
        </w:r>
      </w:ins>
    </w:p>
    <w:p w14:paraId="29638BFF" w14:textId="77777777" w:rsidR="000302E2" w:rsidRDefault="000302E2" w:rsidP="00294525">
      <w:pPr>
        <w:tabs>
          <w:tab w:val="left" w:pos="540"/>
        </w:tabs>
        <w:jc w:val="both"/>
      </w:pPr>
      <w:r>
        <w:t>[11]</w:t>
      </w:r>
      <w:r>
        <w:tab/>
        <w:t xml:space="preserve">156.5 - There are three variants for the User Info </w:t>
      </w:r>
      <w:proofErr w:type="gramStart"/>
      <w:r>
        <w:t>field</w:t>
      </w:r>
      <w:r w:rsidRPr="005E306D">
        <w:rPr>
          <w:u w:val="single"/>
        </w:rPr>
        <w:t>:</w:t>
      </w:r>
      <w:r w:rsidRPr="005E306D">
        <w:rPr>
          <w:strike/>
        </w:rPr>
        <w:t>,</w:t>
      </w:r>
      <w:proofErr w:type="gramEnd"/>
      <w:r w:rsidRPr="005E306D">
        <w:rPr>
          <w:strike/>
        </w:rPr>
        <w:t xml:space="preserve"> which are</w:t>
      </w:r>
      <w:r>
        <w:t xml:space="preserve"> Special User Info field </w:t>
      </w:r>
      <w:r>
        <w:tab/>
        <w:t xml:space="preserve">(see 9.3.1.22.3 (Special User Info field), HE variant User Info field (see 9.3.1.22.4 (HE </w:t>
      </w:r>
      <w:r>
        <w:tab/>
        <w:t xml:space="preserve">variant User Info field)), and EHT variant User Info field (see 9.3.1.22.5 (EHT variant User </w:t>
      </w:r>
      <w:r>
        <w:tab/>
        <w:t>Info field)).</w:t>
      </w:r>
    </w:p>
    <w:p w14:paraId="7865B941" w14:textId="77777777" w:rsidR="005749FA" w:rsidRDefault="005749FA" w:rsidP="005749FA">
      <w:pPr>
        <w:tabs>
          <w:tab w:val="left" w:pos="540"/>
        </w:tabs>
        <w:jc w:val="both"/>
        <w:rPr>
          <w:ins w:id="76" w:author="Stacey, Robert" w:date="2023-09-05T08:54:00Z"/>
        </w:rPr>
      </w:pPr>
      <w:ins w:id="77" w:author="Stacey, Robert" w:date="2023-09-05T08:54:00Z">
        <w:r>
          <w:t>[Robert: agree]</w:t>
        </w:r>
      </w:ins>
    </w:p>
    <w:p w14:paraId="02C3D62D" w14:textId="77777777" w:rsidR="000302E2" w:rsidRDefault="000302E2" w:rsidP="00294525">
      <w:pPr>
        <w:tabs>
          <w:tab w:val="left" w:pos="540"/>
        </w:tabs>
        <w:jc w:val="both"/>
      </w:pPr>
      <w:r>
        <w:lastRenderedPageBreak/>
        <w:t>[12]</w:t>
      </w:r>
      <w:r>
        <w:tab/>
        <w:t xml:space="preserve">193.12 - Frames other than a Beacon frame or a Probe Response frame transmitted by an </w:t>
      </w:r>
      <w:r>
        <w:tab/>
        <w:t xml:space="preserve">AP affiliated with an AP MLD </w:t>
      </w:r>
      <w:r w:rsidRPr="006D7766">
        <w:rPr>
          <w:strike/>
        </w:rPr>
        <w:t>which</w:t>
      </w:r>
      <w:r>
        <w:t xml:space="preserve"> </w:t>
      </w:r>
      <w:r w:rsidRPr="006D7766">
        <w:rPr>
          <w:u w:val="single"/>
        </w:rPr>
        <w:t>that</w:t>
      </w:r>
      <w:r>
        <w:t xml:space="preserve"> corresponds to a transmitted BSSID in a multiple </w:t>
      </w:r>
      <w:r>
        <w:tab/>
        <w:t>BSSID set</w:t>
      </w:r>
    </w:p>
    <w:p w14:paraId="019186A1" w14:textId="77777777" w:rsidR="005749FA" w:rsidRDefault="005749FA" w:rsidP="005749FA">
      <w:pPr>
        <w:tabs>
          <w:tab w:val="left" w:pos="540"/>
        </w:tabs>
        <w:jc w:val="both"/>
        <w:rPr>
          <w:ins w:id="78" w:author="Stacey, Robert" w:date="2023-09-05T08:54:00Z"/>
        </w:rPr>
      </w:pPr>
      <w:ins w:id="79" w:author="Stacey, Robert" w:date="2023-09-05T08:54:00Z">
        <w:r>
          <w:t>[Robert: agree]</w:t>
        </w:r>
      </w:ins>
    </w:p>
    <w:p w14:paraId="462DFA31" w14:textId="77777777" w:rsidR="000302E2" w:rsidRPr="00FF6DDB" w:rsidRDefault="000302E2" w:rsidP="00294525">
      <w:pPr>
        <w:tabs>
          <w:tab w:val="left" w:pos="540"/>
        </w:tabs>
        <w:jc w:val="both"/>
        <w:rPr>
          <w:highlight w:val="lightGray"/>
        </w:rPr>
      </w:pPr>
      <w:r w:rsidRPr="00FF6DDB">
        <w:rPr>
          <w:highlight w:val="lightGray"/>
        </w:rPr>
        <w:t>[13]</w:t>
      </w:r>
      <w:r w:rsidRPr="00FF6DDB">
        <w:rPr>
          <w:highlight w:val="lightGray"/>
        </w:rPr>
        <w:tab/>
        <w:t xml:space="preserve">225.4 - The MLO GTK </w:t>
      </w:r>
      <w:proofErr w:type="spellStart"/>
      <w:r w:rsidRPr="00FF6DDB">
        <w:rPr>
          <w:highlight w:val="lightGray"/>
        </w:rPr>
        <w:t>subelement</w:t>
      </w:r>
      <w:proofErr w:type="spellEnd"/>
      <w:r w:rsidRPr="00FF6DDB">
        <w:rPr>
          <w:highlight w:val="lightGray"/>
        </w:rPr>
        <w:t xml:space="preserve"> contains the GTK for a link, which is encrypted (see </w:t>
      </w:r>
      <w:r w:rsidRPr="00FF6DDB">
        <w:rPr>
          <w:highlight w:val="lightGray"/>
        </w:rPr>
        <w:tab/>
        <w:t xml:space="preserve">procedures in 13.8.5 (FT authentication sequence: contents of fourth message)) [unclear </w:t>
      </w:r>
      <w:r w:rsidRPr="00FF6DDB">
        <w:rPr>
          <w:highlight w:val="lightGray"/>
        </w:rPr>
        <w:tab/>
        <w:t>what is meant here]</w:t>
      </w:r>
    </w:p>
    <w:p w14:paraId="2C9774D2" w14:textId="3564BF54" w:rsidR="005749FA" w:rsidRDefault="005749FA" w:rsidP="00294525">
      <w:pPr>
        <w:tabs>
          <w:tab w:val="left" w:pos="540"/>
        </w:tabs>
        <w:jc w:val="both"/>
        <w:rPr>
          <w:ins w:id="80" w:author="Stacey, Robert" w:date="2023-09-05T08:54:00Z"/>
        </w:rPr>
      </w:pPr>
      <w:ins w:id="81" w:author="Stacey, Robert" w:date="2023-09-05T08:54:00Z">
        <w:r w:rsidRPr="00FF6DDB">
          <w:rPr>
            <w:highlight w:val="lightGray"/>
          </w:rPr>
          <w:t>[</w:t>
        </w:r>
      </w:ins>
      <w:ins w:id="82" w:author="Stacey, Robert" w:date="2023-09-05T08:55:00Z">
        <w:r w:rsidRPr="00FF6DDB">
          <w:rPr>
            <w:highlight w:val="lightGray"/>
          </w:rPr>
          <w:t>Robert: disagree – existing seems appropriate]</w:t>
        </w:r>
      </w:ins>
    </w:p>
    <w:p w14:paraId="5868F4D7" w14:textId="7996E336" w:rsidR="000302E2" w:rsidRDefault="000302E2" w:rsidP="00294525">
      <w:pPr>
        <w:tabs>
          <w:tab w:val="left" w:pos="540"/>
        </w:tabs>
        <w:jc w:val="both"/>
      </w:pPr>
      <w:r>
        <w:t>[14]</w:t>
      </w:r>
      <w:r>
        <w:tab/>
        <w:t xml:space="preserve">238.1 – 10 - The Aligned TWT Link Bitmap subfield indicates the link(s) </w:t>
      </w:r>
      <w:r w:rsidRPr="008371AC">
        <w:rPr>
          <w:strike/>
        </w:rPr>
        <w:t>which</w:t>
      </w:r>
      <w:r>
        <w:t xml:space="preserve"> </w:t>
      </w:r>
      <w:r w:rsidRPr="008371AC">
        <w:rPr>
          <w:u w:val="single"/>
        </w:rPr>
        <w:t>that</w:t>
      </w:r>
      <w:r>
        <w:t xml:space="preserve"> has </w:t>
      </w:r>
      <w:r>
        <w:tab/>
        <w:t xml:space="preserve">the aligned TWT SPs with the link indicated by the Link ID Bitmap Subfield in the TWT </w:t>
      </w:r>
      <w:r>
        <w:tab/>
        <w:t xml:space="preserve">element. A value of 1 in bit position </w:t>
      </w:r>
      <w:proofErr w:type="spellStart"/>
      <w:r>
        <w:t>i</w:t>
      </w:r>
      <w:proofErr w:type="spellEnd"/>
      <w:r>
        <w:t xml:space="preserve"> of the Aligned TWT Link Bitmap subfield means </w:t>
      </w:r>
      <w:r>
        <w:tab/>
        <w:t xml:space="preserve">that the link associated with the link ID </w:t>
      </w:r>
      <w:proofErr w:type="spellStart"/>
      <w:r>
        <w:t>i</w:t>
      </w:r>
      <w:proofErr w:type="spellEnd"/>
      <w:r>
        <w:t xml:space="preserve"> is the link </w:t>
      </w:r>
      <w:r w:rsidRPr="008371AC">
        <w:rPr>
          <w:strike/>
        </w:rPr>
        <w:t>which</w:t>
      </w:r>
      <w:r>
        <w:t xml:space="preserve"> </w:t>
      </w:r>
      <w:r w:rsidRPr="008371AC">
        <w:rPr>
          <w:u w:val="single"/>
        </w:rPr>
        <w:t>that</w:t>
      </w:r>
      <w:r>
        <w:t xml:space="preserve"> has the aligned TWT SPs </w:t>
      </w:r>
      <w:r>
        <w:tab/>
        <w:t xml:space="preserve">with the link indicated by the Link ID Bitmap Subfield. A value of 0 in bit position </w:t>
      </w:r>
      <w:proofErr w:type="spellStart"/>
      <w:r>
        <w:t>i</w:t>
      </w:r>
      <w:proofErr w:type="spellEnd"/>
      <w:r>
        <w:t xml:space="preserve"> of the </w:t>
      </w:r>
      <w:r>
        <w:tab/>
        <w:t xml:space="preserve">Aligned TWT Link Bitmap subfield means that the link associated with the link ID </w:t>
      </w:r>
      <w:proofErr w:type="spellStart"/>
      <w:r>
        <w:t>i</w:t>
      </w:r>
      <w:proofErr w:type="spellEnd"/>
      <w:r>
        <w:t xml:space="preserve"> is the </w:t>
      </w:r>
      <w:r>
        <w:tab/>
        <w:t xml:space="preserve">link </w:t>
      </w:r>
      <w:r w:rsidRPr="008371AC">
        <w:rPr>
          <w:strike/>
        </w:rPr>
        <w:t>which</w:t>
      </w:r>
      <w:r>
        <w:t xml:space="preserve"> </w:t>
      </w:r>
      <w:r w:rsidRPr="008371AC">
        <w:rPr>
          <w:u w:val="single"/>
        </w:rPr>
        <w:t>that</w:t>
      </w:r>
      <w:r>
        <w:t xml:space="preserve"> does not have the aligned TWT SPs with the link indicated by the Link ID </w:t>
      </w:r>
      <w:r>
        <w:tab/>
        <w:t>Bitmap Subfield. The bit in the Aligned TWT Link Bitmap subfield</w:t>
      </w:r>
      <w:r w:rsidRPr="00EF6F60">
        <w:rPr>
          <w:strike/>
        </w:rPr>
        <w:t>,</w:t>
      </w:r>
      <w:r>
        <w:t xml:space="preserve"> </w:t>
      </w:r>
      <w:r w:rsidRPr="008371AC">
        <w:rPr>
          <w:strike/>
        </w:rPr>
        <w:t>which</w:t>
      </w:r>
      <w:r>
        <w:t xml:space="preserve"> </w:t>
      </w:r>
      <w:r w:rsidRPr="008371AC">
        <w:rPr>
          <w:u w:val="single"/>
        </w:rPr>
        <w:t>that</w:t>
      </w:r>
      <w:r>
        <w:t xml:space="preserve"> </w:t>
      </w:r>
      <w:r>
        <w:tab/>
        <w:t>corresponds to the link indicated by the Link ID Bitmap subfield</w:t>
      </w:r>
      <w:r w:rsidRPr="00EF6F60">
        <w:rPr>
          <w:strike/>
        </w:rPr>
        <w:t>,</w:t>
      </w:r>
      <w:r>
        <w:t xml:space="preserve"> is set to 0.</w:t>
      </w:r>
    </w:p>
    <w:p w14:paraId="410B1CC8" w14:textId="77777777" w:rsidR="005749FA" w:rsidRDefault="005749FA" w:rsidP="005749FA">
      <w:pPr>
        <w:tabs>
          <w:tab w:val="left" w:pos="540"/>
        </w:tabs>
        <w:jc w:val="both"/>
        <w:rPr>
          <w:ins w:id="83" w:author="Stacey, Robert" w:date="2023-09-05T08:56:00Z"/>
        </w:rPr>
      </w:pPr>
      <w:ins w:id="84" w:author="Stacey, Robert" w:date="2023-09-05T08:56:00Z">
        <w:r>
          <w:t>[Robert: agree]</w:t>
        </w:r>
      </w:ins>
    </w:p>
    <w:p w14:paraId="7BD77833" w14:textId="77777777" w:rsidR="000302E2" w:rsidRDefault="000302E2" w:rsidP="00294525">
      <w:pPr>
        <w:tabs>
          <w:tab w:val="left" w:pos="540"/>
        </w:tabs>
        <w:jc w:val="both"/>
      </w:pPr>
      <w:r>
        <w:t>[15]</w:t>
      </w:r>
      <w:r>
        <w:tab/>
        <w:t xml:space="preserve">241.44 - The EHT STA obtains a set of channel configuration parameters from the EHT </w:t>
      </w:r>
      <w:r>
        <w:tab/>
        <w:t xml:space="preserve">Operation Information field (if present) </w:t>
      </w:r>
      <w:r w:rsidRPr="008371AC">
        <w:rPr>
          <w:strike/>
        </w:rPr>
        <w:t>which</w:t>
      </w:r>
      <w:r>
        <w:t xml:space="preserve"> </w:t>
      </w:r>
      <w:r w:rsidRPr="008371AC">
        <w:rPr>
          <w:u w:val="single"/>
        </w:rPr>
        <w:t>that</w:t>
      </w:r>
      <w:r>
        <w:t xml:space="preserve"> is defined in Figure 9-1001c (EHT </w:t>
      </w:r>
      <w:r>
        <w:tab/>
        <w:t>Operation Information field format).</w:t>
      </w:r>
    </w:p>
    <w:p w14:paraId="2E1A5461" w14:textId="72BA9E4C" w:rsidR="005749FA" w:rsidRDefault="005749FA" w:rsidP="00294525">
      <w:pPr>
        <w:tabs>
          <w:tab w:val="left" w:pos="540"/>
        </w:tabs>
        <w:jc w:val="both"/>
        <w:rPr>
          <w:ins w:id="85" w:author="Stacey, Robert" w:date="2023-09-05T08:56:00Z"/>
        </w:rPr>
      </w:pPr>
      <w:ins w:id="86" w:author="Stacey, Robert" w:date="2023-09-05T08:57:00Z">
        <w:r>
          <w:t>[Robert: can use “, which” (with comma) since there is only one]</w:t>
        </w:r>
      </w:ins>
    </w:p>
    <w:p w14:paraId="04429FCC" w14:textId="219A0E11" w:rsidR="000302E2" w:rsidRDefault="000302E2" w:rsidP="00294525">
      <w:pPr>
        <w:tabs>
          <w:tab w:val="left" w:pos="540"/>
        </w:tabs>
        <w:jc w:val="both"/>
      </w:pPr>
      <w:r>
        <w:t>[16]</w:t>
      </w:r>
      <w:r>
        <w:tab/>
        <w:t xml:space="preserve">246.32 - The Link ID subfield of the Link ID Info field indicates the link identifier of the </w:t>
      </w:r>
      <w:r>
        <w:tab/>
        <w:t xml:space="preserve">AP that is affiliated with the AP MLD </w:t>
      </w:r>
      <w:r w:rsidRPr="00D3624C">
        <w:rPr>
          <w:strike/>
        </w:rPr>
        <w:t>which is</w:t>
      </w:r>
      <w:r>
        <w:t xml:space="preserve"> described in the Basic Multi-Link element </w:t>
      </w:r>
      <w:r>
        <w:tab/>
        <w:t>and satisfies one of the following</w:t>
      </w:r>
    </w:p>
    <w:p w14:paraId="28445016" w14:textId="215F4C76" w:rsidR="005749FA" w:rsidRDefault="005749FA" w:rsidP="00294525">
      <w:pPr>
        <w:tabs>
          <w:tab w:val="left" w:pos="540"/>
        </w:tabs>
        <w:jc w:val="both"/>
        <w:rPr>
          <w:ins w:id="87" w:author="Stacey, Robert" w:date="2023-09-05T08:57:00Z"/>
        </w:rPr>
      </w:pPr>
      <w:ins w:id="88" w:author="Stacey, Robert" w:date="2023-09-05T08:57:00Z">
        <w:r>
          <w:t>[Robert: agree]</w:t>
        </w:r>
      </w:ins>
    </w:p>
    <w:p w14:paraId="1A50FF93" w14:textId="7B3480F6" w:rsidR="000302E2" w:rsidRDefault="000302E2" w:rsidP="00294525">
      <w:pPr>
        <w:tabs>
          <w:tab w:val="left" w:pos="540"/>
        </w:tabs>
        <w:jc w:val="both"/>
      </w:pPr>
      <w:r>
        <w:t>[17]</w:t>
      </w:r>
      <w:r>
        <w:tab/>
        <w:t xml:space="preserve">246.39 - It is the AP that corresponds to a </w:t>
      </w:r>
      <w:proofErr w:type="spellStart"/>
      <w:r>
        <w:t>nontransmitted</w:t>
      </w:r>
      <w:proofErr w:type="spellEnd"/>
      <w:r>
        <w:t xml:space="preserve"> BSSID that is a member of the </w:t>
      </w:r>
      <w:r>
        <w:tab/>
        <w:t xml:space="preserve">same multiple BSSID set as the AP that transmitted the Multiple BSSID element </w:t>
      </w:r>
      <w:r>
        <w:tab/>
        <w:t xml:space="preserve">containing the profile for the non-transmitted BSSID </w:t>
      </w:r>
      <w:r w:rsidRPr="008371AC">
        <w:rPr>
          <w:strike/>
        </w:rPr>
        <w:t>which</w:t>
      </w:r>
      <w:r>
        <w:t xml:space="preserve"> </w:t>
      </w:r>
      <w:r w:rsidRPr="008371AC">
        <w:rPr>
          <w:u w:val="single"/>
        </w:rPr>
        <w:t>that</w:t>
      </w:r>
      <w:r>
        <w:t xml:space="preserve"> includes the Basic Multi-</w:t>
      </w:r>
      <w:r>
        <w:tab/>
        <w:t>Link element.</w:t>
      </w:r>
    </w:p>
    <w:p w14:paraId="2EFC63C9" w14:textId="77777777" w:rsidR="005749FA" w:rsidRDefault="005749FA" w:rsidP="005749FA">
      <w:pPr>
        <w:tabs>
          <w:tab w:val="left" w:pos="540"/>
        </w:tabs>
        <w:jc w:val="both"/>
        <w:rPr>
          <w:ins w:id="89" w:author="Stacey, Robert" w:date="2023-09-05T08:58:00Z"/>
        </w:rPr>
      </w:pPr>
      <w:ins w:id="90" w:author="Stacey, Robert" w:date="2023-09-05T08:58:00Z">
        <w:r>
          <w:t>[Robert: agree]</w:t>
        </w:r>
      </w:ins>
    </w:p>
    <w:p w14:paraId="5531E492" w14:textId="77777777" w:rsidR="000302E2" w:rsidRDefault="000302E2" w:rsidP="00294525">
      <w:pPr>
        <w:tabs>
          <w:tab w:val="left" w:pos="540"/>
        </w:tabs>
        <w:jc w:val="both"/>
      </w:pPr>
      <w:r>
        <w:t>[18]</w:t>
      </w:r>
      <w:r>
        <w:tab/>
        <w:t xml:space="preserve">246.49 - occurs to the BSS parameters of the AP that is affiliated with an AP MLD </w:t>
      </w:r>
      <w:r w:rsidRPr="00D3624C">
        <w:rPr>
          <w:strike/>
        </w:rPr>
        <w:t xml:space="preserve">which </w:t>
      </w:r>
      <w:r w:rsidRPr="00294525">
        <w:tab/>
      </w:r>
      <w:r w:rsidRPr="00D3624C">
        <w:rPr>
          <w:strike/>
        </w:rPr>
        <w:t>is</w:t>
      </w:r>
      <w:r>
        <w:t xml:space="preserve"> described in the Basic Multi-Link element and satisfies one of the following:</w:t>
      </w:r>
    </w:p>
    <w:p w14:paraId="6DEB3E58" w14:textId="25A9E682" w:rsidR="005749FA" w:rsidRDefault="005749FA" w:rsidP="00294525">
      <w:pPr>
        <w:tabs>
          <w:tab w:val="left" w:pos="540"/>
        </w:tabs>
        <w:jc w:val="both"/>
        <w:rPr>
          <w:ins w:id="91" w:author="Stacey, Robert" w:date="2023-09-05T08:58:00Z"/>
        </w:rPr>
      </w:pPr>
      <w:ins w:id="92" w:author="Stacey, Robert" w:date="2023-09-05T08:58:00Z">
        <w:r>
          <w:t xml:space="preserve">[Robert: </w:t>
        </w:r>
      </w:ins>
      <w:ins w:id="93" w:author="Stacey, Robert" w:date="2023-09-05T09:59:00Z">
        <w:r w:rsidR="005434A5">
          <w:t>agree</w:t>
        </w:r>
      </w:ins>
      <w:ins w:id="94" w:author="Stacey, Robert" w:date="2023-09-05T08:59:00Z">
        <w:r>
          <w:t>]</w:t>
        </w:r>
      </w:ins>
    </w:p>
    <w:p w14:paraId="06E36298" w14:textId="5FE84D52" w:rsidR="000302E2" w:rsidRDefault="000302E2" w:rsidP="00294525">
      <w:pPr>
        <w:tabs>
          <w:tab w:val="left" w:pos="540"/>
        </w:tabs>
        <w:jc w:val="both"/>
      </w:pPr>
      <w:r>
        <w:t>[19]</w:t>
      </w:r>
      <w:r>
        <w:tab/>
        <w:t xml:space="preserve">246.56 - It is the AP that corresponds to a </w:t>
      </w:r>
      <w:proofErr w:type="spellStart"/>
      <w:r>
        <w:t>nontransmitted</w:t>
      </w:r>
      <w:proofErr w:type="spellEnd"/>
      <w:r>
        <w:t xml:space="preserve"> BSSID that is a member of the </w:t>
      </w:r>
      <w:r>
        <w:tab/>
        <w:t xml:space="preserve">same multiple BSSID set as the AP that transmitted the Multiple BSSID element </w:t>
      </w:r>
      <w:r>
        <w:tab/>
        <w:t xml:space="preserve">containing the profile for the non-transmitted BSSID </w:t>
      </w:r>
      <w:r w:rsidRPr="008371AC">
        <w:rPr>
          <w:strike/>
        </w:rPr>
        <w:t>which</w:t>
      </w:r>
      <w:r>
        <w:t xml:space="preserve"> </w:t>
      </w:r>
      <w:r w:rsidRPr="008371AC">
        <w:rPr>
          <w:u w:val="single"/>
        </w:rPr>
        <w:t>that</w:t>
      </w:r>
      <w:r>
        <w:t xml:space="preserve"> includes the Basic Multi-</w:t>
      </w:r>
      <w:r>
        <w:tab/>
        <w:t>Link element.</w:t>
      </w:r>
    </w:p>
    <w:p w14:paraId="129BE0DA" w14:textId="77777777" w:rsidR="005749FA" w:rsidRDefault="005749FA" w:rsidP="005749FA">
      <w:pPr>
        <w:tabs>
          <w:tab w:val="left" w:pos="540"/>
        </w:tabs>
        <w:jc w:val="both"/>
        <w:rPr>
          <w:ins w:id="95" w:author="Stacey, Robert" w:date="2023-09-05T09:01:00Z"/>
        </w:rPr>
      </w:pPr>
      <w:ins w:id="96" w:author="Stacey, Robert" w:date="2023-09-05T09:01:00Z">
        <w:r>
          <w:t>[Robert: agree]</w:t>
        </w:r>
      </w:ins>
    </w:p>
    <w:p w14:paraId="28E14433" w14:textId="180D8AF9" w:rsidR="000302E2" w:rsidRDefault="000302E2" w:rsidP="00294525">
      <w:pPr>
        <w:tabs>
          <w:tab w:val="left" w:pos="540"/>
        </w:tabs>
        <w:jc w:val="both"/>
      </w:pPr>
      <w:r>
        <w:t>[20]</w:t>
      </w:r>
      <w:r>
        <w:tab/>
        <w:t xml:space="preserve">287.1 - Each </w:t>
      </w:r>
      <w:proofErr w:type="spellStart"/>
      <w:r>
        <w:t>PPETmax</w:t>
      </w:r>
      <w:proofErr w:type="spellEnd"/>
      <w:r>
        <w:t xml:space="preserve"> </w:t>
      </w:r>
      <w:proofErr w:type="spellStart"/>
      <w:r>
        <w:t>NSSn</w:t>
      </w:r>
      <w:proofErr w:type="spellEnd"/>
      <w:r>
        <w:t xml:space="preserve"> </w:t>
      </w:r>
      <w:proofErr w:type="spellStart"/>
      <w:r>
        <w:t>RUb</w:t>
      </w:r>
      <w:proofErr w:type="spellEnd"/>
      <w:r>
        <w:t xml:space="preserve"> and PPET8 </w:t>
      </w:r>
      <w:proofErr w:type="spellStart"/>
      <w:r>
        <w:t>NSSn</w:t>
      </w:r>
      <w:proofErr w:type="spellEnd"/>
      <w:r>
        <w:t xml:space="preserve"> </w:t>
      </w:r>
      <w:proofErr w:type="spellStart"/>
      <w:r>
        <w:t>RUb</w:t>
      </w:r>
      <w:proofErr w:type="spellEnd"/>
      <w:r>
        <w:t xml:space="preserve"> subfield contains an integer as </w:t>
      </w:r>
      <w:r>
        <w:tab/>
        <w:t>defined in Table 9-404q (Constellation index)</w:t>
      </w:r>
      <w:r w:rsidRPr="00F55857">
        <w:rPr>
          <w:strike/>
        </w:rPr>
        <w:t>,</w:t>
      </w:r>
      <w:r>
        <w:t xml:space="preserve"> </w:t>
      </w:r>
      <w:r w:rsidRPr="008371AC">
        <w:rPr>
          <w:strike/>
        </w:rPr>
        <w:t>which</w:t>
      </w:r>
      <w:r>
        <w:t xml:space="preserve"> </w:t>
      </w:r>
      <w:r w:rsidRPr="008371AC">
        <w:rPr>
          <w:u w:val="single"/>
        </w:rPr>
        <w:t>that</w:t>
      </w:r>
      <w:r>
        <w:t xml:space="preserve"> is used to compute the nominal </w:t>
      </w:r>
      <w:r>
        <w:tab/>
        <w:t xml:space="preserve">packet padding value (see Table 35-7 (PPE thresholds per PPET8 and </w:t>
      </w:r>
      <w:proofErr w:type="spellStart"/>
      <w:r>
        <w:t>PPETmax</w:t>
      </w:r>
      <w:proofErr w:type="spellEnd"/>
      <w:r>
        <w:t>)).</w:t>
      </w:r>
    </w:p>
    <w:p w14:paraId="47D21B35" w14:textId="77777777" w:rsidR="005749FA" w:rsidRDefault="005749FA" w:rsidP="005749FA">
      <w:pPr>
        <w:tabs>
          <w:tab w:val="left" w:pos="540"/>
        </w:tabs>
        <w:jc w:val="both"/>
        <w:rPr>
          <w:ins w:id="97" w:author="Stacey, Robert" w:date="2023-09-05T09:02:00Z"/>
        </w:rPr>
      </w:pPr>
      <w:ins w:id="98" w:author="Stacey, Robert" w:date="2023-09-05T09:02:00Z">
        <w:r>
          <w:t>[Robert: agree]</w:t>
        </w:r>
      </w:ins>
    </w:p>
    <w:p w14:paraId="3E3F3340" w14:textId="77777777" w:rsidR="000302E2" w:rsidRDefault="000302E2" w:rsidP="00294525">
      <w:pPr>
        <w:tabs>
          <w:tab w:val="left" w:pos="540"/>
        </w:tabs>
        <w:jc w:val="both"/>
      </w:pPr>
      <w:r>
        <w:t>[21]</w:t>
      </w:r>
      <w:r>
        <w:tab/>
        <w:t xml:space="preserve">323.13 - indicates the link identifier of the AP </w:t>
      </w:r>
      <w:r w:rsidRPr="008371AC">
        <w:rPr>
          <w:strike/>
        </w:rPr>
        <w:t>which</w:t>
      </w:r>
      <w:r>
        <w:t xml:space="preserve"> </w:t>
      </w:r>
      <w:r w:rsidRPr="008371AC">
        <w:rPr>
          <w:u w:val="single"/>
        </w:rPr>
        <w:t>that</w:t>
      </w:r>
      <w:r>
        <w:t xml:space="preserve"> is indicated for addition </w:t>
      </w:r>
      <w:r w:rsidRPr="00F55857">
        <w:rPr>
          <w:u w:val="single"/>
        </w:rPr>
        <w:t xml:space="preserve">to </w:t>
      </w:r>
      <w:r>
        <w:t xml:space="preserve">or </w:t>
      </w:r>
      <w:r>
        <w:tab/>
        <w:t xml:space="preserve">deletion </w:t>
      </w:r>
      <w:r w:rsidRPr="00F55857">
        <w:rPr>
          <w:u w:val="single"/>
        </w:rPr>
        <w:t>from</w:t>
      </w:r>
      <w:r>
        <w:t xml:space="preserve"> </w:t>
      </w:r>
      <w:r w:rsidRPr="00F55857">
        <w:rPr>
          <w:u w:val="single"/>
        </w:rPr>
        <w:t>the</w:t>
      </w:r>
      <w:r>
        <w:t xml:space="preserve"> </w:t>
      </w:r>
      <w:proofErr w:type="spellStart"/>
      <w:r w:rsidRPr="00F55857">
        <w:rPr>
          <w:strike/>
        </w:rPr>
        <w:t>to</w:t>
      </w:r>
      <w:proofErr w:type="spellEnd"/>
      <w:r>
        <w:t xml:space="preserve"> existing ML setup in the corresponding Link Reconfiguration Request </w:t>
      </w:r>
      <w:r>
        <w:tab/>
        <w:t>frame</w:t>
      </w:r>
    </w:p>
    <w:p w14:paraId="22E5C27C" w14:textId="77777777" w:rsidR="005749FA" w:rsidRDefault="005749FA" w:rsidP="005749FA">
      <w:pPr>
        <w:tabs>
          <w:tab w:val="left" w:pos="540"/>
        </w:tabs>
        <w:jc w:val="both"/>
        <w:rPr>
          <w:ins w:id="99" w:author="Stacey, Robert" w:date="2023-09-05T09:02:00Z"/>
        </w:rPr>
      </w:pPr>
      <w:ins w:id="100" w:author="Stacey, Robert" w:date="2023-09-05T09:02:00Z">
        <w:r>
          <w:t>[Robert: agree]</w:t>
        </w:r>
      </w:ins>
    </w:p>
    <w:p w14:paraId="416EE922" w14:textId="77777777" w:rsidR="000302E2" w:rsidRDefault="000302E2" w:rsidP="00294525">
      <w:pPr>
        <w:tabs>
          <w:tab w:val="left" w:pos="540"/>
        </w:tabs>
        <w:jc w:val="both"/>
      </w:pPr>
      <w:r>
        <w:t>[22]</w:t>
      </w:r>
      <w:r>
        <w:tab/>
        <w:t xml:space="preserve">369 – Figure 11-21 (appears 3 times) - Authenticated (except DMG STAs that do not </w:t>
      </w:r>
      <w:r>
        <w:tab/>
        <w:t xml:space="preserve">perform IEEE Std 802.11 authentication, which are unauthenticated), Unassociated --- </w:t>
      </w:r>
      <w:r>
        <w:lastRenderedPageBreak/>
        <w:tab/>
        <w:t xml:space="preserve">Unclear if what was meant was: (except DMG STAs that do not perform IEEE Std 802.11 </w:t>
      </w:r>
      <w:r>
        <w:tab/>
        <w:t xml:space="preserve">authentication, </w:t>
      </w:r>
      <w:r w:rsidRPr="00994092">
        <w:rPr>
          <w:color w:val="FF0000"/>
        </w:rPr>
        <w:t xml:space="preserve">or that </w:t>
      </w:r>
      <w:r>
        <w:t xml:space="preserve">are unauthenticated) or Authenticated (except DMG STAs that do </w:t>
      </w:r>
      <w:r>
        <w:tab/>
        <w:t>not perform IEEE Std 802.11 authentication</w:t>
      </w:r>
      <w:r w:rsidRPr="00994092">
        <w:rPr>
          <w:strike/>
        </w:rPr>
        <w:t>, which are unauthenticated</w:t>
      </w:r>
      <w:r>
        <w:t>), Unassociated</w:t>
      </w:r>
    </w:p>
    <w:p w14:paraId="78B76700" w14:textId="67E0A679" w:rsidR="005434A5" w:rsidRDefault="005434A5" w:rsidP="00294525">
      <w:pPr>
        <w:tabs>
          <w:tab w:val="left" w:pos="540"/>
        </w:tabs>
        <w:jc w:val="both"/>
        <w:rPr>
          <w:ins w:id="101" w:author="Stacey, Robert" w:date="2023-09-05T10:00:00Z"/>
        </w:rPr>
      </w:pPr>
      <w:ins w:id="102" w:author="Stacey, Robert" w:date="2023-09-05T10:00:00Z">
        <w:r>
          <w:t>[Robert: agree</w:t>
        </w:r>
      </w:ins>
      <w:ins w:id="103" w:author="Stacey, Robert" w:date="2023-09-05T10:01:00Z">
        <w:r>
          <w:t>]</w:t>
        </w:r>
      </w:ins>
    </w:p>
    <w:p w14:paraId="7409F033" w14:textId="6CEDC54F" w:rsidR="000302E2" w:rsidRDefault="000302E2" w:rsidP="00294525">
      <w:pPr>
        <w:tabs>
          <w:tab w:val="left" w:pos="540"/>
        </w:tabs>
        <w:jc w:val="both"/>
      </w:pPr>
      <w:r>
        <w:t>[23]</w:t>
      </w:r>
      <w:r>
        <w:tab/>
        <w:t xml:space="preserve">376.13 - The state for any other AP, AP MLD, or PCP </w:t>
      </w:r>
      <w:r w:rsidRPr="008371AC">
        <w:rPr>
          <w:strike/>
        </w:rPr>
        <w:t>which</w:t>
      </w:r>
      <w:r>
        <w:t xml:space="preserve"> </w:t>
      </w:r>
      <w:r w:rsidRPr="008371AC">
        <w:rPr>
          <w:u w:val="single"/>
        </w:rPr>
        <w:t>that</w:t>
      </w:r>
      <w:r>
        <w:t xml:space="preserve"> is State 3 or State 4</w:t>
      </w:r>
    </w:p>
    <w:p w14:paraId="18BA75A4" w14:textId="7481160F" w:rsidR="005434A5" w:rsidRDefault="005434A5" w:rsidP="00294525">
      <w:pPr>
        <w:tabs>
          <w:tab w:val="left" w:pos="540"/>
        </w:tabs>
        <w:jc w:val="both"/>
        <w:rPr>
          <w:ins w:id="104" w:author="Stacey, Robert" w:date="2023-09-05T10:01:00Z"/>
        </w:rPr>
      </w:pPr>
      <w:ins w:id="105" w:author="Stacey, Robert" w:date="2023-09-05T10:01:00Z">
        <w:r>
          <w:t>[Robert: agree]</w:t>
        </w:r>
      </w:ins>
    </w:p>
    <w:p w14:paraId="56BDDAD7" w14:textId="15AFEA41" w:rsidR="000302E2" w:rsidRDefault="000302E2" w:rsidP="00294525">
      <w:pPr>
        <w:tabs>
          <w:tab w:val="left" w:pos="540"/>
        </w:tabs>
        <w:jc w:val="both"/>
      </w:pPr>
      <w:r>
        <w:t>[24]</w:t>
      </w:r>
      <w:r>
        <w:tab/>
        <w:t xml:space="preserve">376.27 - the state for any other AP or PCP </w:t>
      </w:r>
      <w:r w:rsidRPr="008371AC">
        <w:rPr>
          <w:strike/>
        </w:rPr>
        <w:t>which</w:t>
      </w:r>
      <w:r>
        <w:t xml:space="preserve"> </w:t>
      </w:r>
      <w:r w:rsidRPr="008371AC">
        <w:rPr>
          <w:u w:val="single"/>
        </w:rPr>
        <w:t>that</w:t>
      </w:r>
      <w:r>
        <w:t xml:space="preserve"> is State 3 or State 4 prior to the </w:t>
      </w:r>
      <w:r>
        <w:tab/>
        <w:t>association request</w:t>
      </w:r>
    </w:p>
    <w:p w14:paraId="1A96A077" w14:textId="77777777" w:rsidR="005434A5" w:rsidRDefault="005434A5" w:rsidP="005434A5">
      <w:pPr>
        <w:tabs>
          <w:tab w:val="left" w:pos="540"/>
        </w:tabs>
        <w:jc w:val="both"/>
        <w:rPr>
          <w:ins w:id="106" w:author="Stacey, Robert" w:date="2023-09-05T10:01:00Z"/>
        </w:rPr>
      </w:pPr>
      <w:ins w:id="107" w:author="Stacey, Robert" w:date="2023-09-05T10:01:00Z">
        <w:r>
          <w:t>[Robert: agree]</w:t>
        </w:r>
      </w:ins>
    </w:p>
    <w:p w14:paraId="78BDDD4A" w14:textId="77777777" w:rsidR="000302E2" w:rsidRDefault="000302E2" w:rsidP="00294525">
      <w:pPr>
        <w:tabs>
          <w:tab w:val="left" w:pos="540"/>
        </w:tabs>
        <w:jc w:val="both"/>
      </w:pPr>
      <w:r>
        <w:t>[25]</w:t>
      </w:r>
      <w:r>
        <w:tab/>
        <w:t xml:space="preserve">381.53 - the state for any other AP or PCP </w:t>
      </w:r>
      <w:r w:rsidRPr="008371AC">
        <w:rPr>
          <w:strike/>
        </w:rPr>
        <w:t>which</w:t>
      </w:r>
      <w:r>
        <w:t xml:space="preserve"> </w:t>
      </w:r>
      <w:r w:rsidRPr="008371AC">
        <w:rPr>
          <w:u w:val="single"/>
        </w:rPr>
        <w:t>that</w:t>
      </w:r>
      <w:r>
        <w:t xml:space="preserve"> is State 3 or State 4 prior to the </w:t>
      </w:r>
      <w:r>
        <w:tab/>
        <w:t>association request</w:t>
      </w:r>
    </w:p>
    <w:p w14:paraId="763CD206" w14:textId="77777777" w:rsidR="005434A5" w:rsidRDefault="005434A5" w:rsidP="005434A5">
      <w:pPr>
        <w:tabs>
          <w:tab w:val="left" w:pos="540"/>
        </w:tabs>
        <w:jc w:val="both"/>
        <w:rPr>
          <w:ins w:id="108" w:author="Stacey, Robert" w:date="2023-09-05T10:01:00Z"/>
        </w:rPr>
      </w:pPr>
      <w:ins w:id="109" w:author="Stacey, Robert" w:date="2023-09-05T10:01:00Z">
        <w:r>
          <w:t>[Robert: agree]</w:t>
        </w:r>
      </w:ins>
    </w:p>
    <w:p w14:paraId="7004EDCA" w14:textId="77777777" w:rsidR="000302E2" w:rsidRDefault="000302E2" w:rsidP="00294525">
      <w:pPr>
        <w:tabs>
          <w:tab w:val="left" w:pos="540"/>
        </w:tabs>
        <w:jc w:val="both"/>
      </w:pPr>
      <w:r>
        <w:t>[26]</w:t>
      </w:r>
      <w:r>
        <w:tab/>
        <w:t xml:space="preserve">423.10 - a Supplicant selects a pairwise cipher suite </w:t>
      </w:r>
      <w:r w:rsidRPr="008371AC">
        <w:rPr>
          <w:strike/>
        </w:rPr>
        <w:t>which</w:t>
      </w:r>
      <w:r>
        <w:t xml:space="preserve"> </w:t>
      </w:r>
      <w:r w:rsidRPr="008371AC">
        <w:rPr>
          <w:u w:val="single"/>
        </w:rPr>
        <w:t>that</w:t>
      </w:r>
      <w:r>
        <w:t xml:space="preserve"> is advertised by an AP, but </w:t>
      </w:r>
      <w:r>
        <w:tab/>
      </w:r>
      <w:r w:rsidRPr="008371AC">
        <w:rPr>
          <w:strike/>
        </w:rPr>
        <w:t>which</w:t>
      </w:r>
      <w:r>
        <w:t xml:space="preserve"> </w:t>
      </w:r>
      <w:r w:rsidRPr="008371AC">
        <w:rPr>
          <w:u w:val="single"/>
        </w:rPr>
        <w:t>that</w:t>
      </w:r>
      <w:r>
        <w:t xml:space="preserve"> policy disallows for this particular STA.</w:t>
      </w:r>
    </w:p>
    <w:p w14:paraId="59078297" w14:textId="77777777" w:rsidR="005434A5" w:rsidRDefault="005434A5" w:rsidP="005434A5">
      <w:pPr>
        <w:tabs>
          <w:tab w:val="left" w:pos="540"/>
        </w:tabs>
        <w:jc w:val="both"/>
        <w:rPr>
          <w:ins w:id="110" w:author="Stacey, Robert" w:date="2023-09-05T10:01:00Z"/>
        </w:rPr>
      </w:pPr>
      <w:ins w:id="111" w:author="Stacey, Robert" w:date="2023-09-05T10:01:00Z">
        <w:r>
          <w:t>[Robert: agree]</w:t>
        </w:r>
      </w:ins>
    </w:p>
    <w:p w14:paraId="5179436F" w14:textId="7A950A04" w:rsidR="000302E2" w:rsidRDefault="000302E2" w:rsidP="00294525">
      <w:pPr>
        <w:tabs>
          <w:tab w:val="left" w:pos="540"/>
        </w:tabs>
        <w:jc w:val="both"/>
      </w:pPr>
      <w:r>
        <w:t>[27]</w:t>
      </w:r>
      <w:r>
        <w:tab/>
        <w:t xml:space="preserve">438.6 </w:t>
      </w:r>
      <w:del w:id="112" w:author="Stacey, Robert" w:date="2023-09-05T10:01:00Z">
        <w:r w:rsidDel="005434A5">
          <w:delText>-</w:delText>
        </w:r>
      </w:del>
      <w:ins w:id="113" w:author="Stacey, Robert" w:date="2023-09-05T10:01:00Z">
        <w:r w:rsidR="005434A5">
          <w:t>–</w:t>
        </w:r>
      </w:ins>
      <w:r>
        <w:t xml:space="preserve"> Transaction Sequence number (1 octet) </w:t>
      </w:r>
      <w:r w:rsidRPr="008371AC">
        <w:rPr>
          <w:strike/>
        </w:rPr>
        <w:t>which</w:t>
      </w:r>
      <w:r>
        <w:t xml:space="preserve"> </w:t>
      </w:r>
      <w:r w:rsidRPr="008371AC">
        <w:rPr>
          <w:u w:val="single"/>
        </w:rPr>
        <w:t>that</w:t>
      </w:r>
      <w:r>
        <w:t xml:space="preserve"> shall be set to the value 2</w:t>
      </w:r>
    </w:p>
    <w:p w14:paraId="5A13303A" w14:textId="77777777" w:rsidR="005434A5" w:rsidRDefault="005434A5" w:rsidP="005434A5">
      <w:pPr>
        <w:tabs>
          <w:tab w:val="left" w:pos="540"/>
        </w:tabs>
        <w:jc w:val="both"/>
        <w:rPr>
          <w:ins w:id="114" w:author="Stacey, Robert" w:date="2023-09-05T10:01:00Z"/>
        </w:rPr>
      </w:pPr>
      <w:ins w:id="115" w:author="Stacey, Robert" w:date="2023-09-05T10:01:00Z">
        <w:r>
          <w:t>[Robert: agree]</w:t>
        </w:r>
      </w:ins>
    </w:p>
    <w:p w14:paraId="1220C62C" w14:textId="61DA6C12" w:rsidR="000302E2" w:rsidRDefault="000302E2" w:rsidP="00294525">
      <w:pPr>
        <w:tabs>
          <w:tab w:val="left" w:pos="540"/>
        </w:tabs>
        <w:jc w:val="both"/>
      </w:pPr>
      <w:r>
        <w:t>[28]</w:t>
      </w:r>
      <w:r>
        <w:tab/>
        <w:t xml:space="preserve">438.39 - Transaction Sequence number (1 octet) </w:t>
      </w:r>
      <w:r w:rsidRPr="008371AC">
        <w:rPr>
          <w:strike/>
        </w:rPr>
        <w:t>which</w:t>
      </w:r>
      <w:r>
        <w:t xml:space="preserve"> </w:t>
      </w:r>
      <w:r w:rsidRPr="008371AC">
        <w:rPr>
          <w:u w:val="single"/>
        </w:rPr>
        <w:t>that</w:t>
      </w:r>
      <w:r>
        <w:t xml:space="preserve"> shall be set to the value 3</w:t>
      </w:r>
    </w:p>
    <w:p w14:paraId="063BF4BF" w14:textId="77777777" w:rsidR="005434A5" w:rsidRDefault="005434A5" w:rsidP="005434A5">
      <w:pPr>
        <w:tabs>
          <w:tab w:val="left" w:pos="540"/>
        </w:tabs>
        <w:jc w:val="both"/>
        <w:rPr>
          <w:ins w:id="116" w:author="Stacey, Robert" w:date="2023-09-05T10:01:00Z"/>
        </w:rPr>
      </w:pPr>
      <w:ins w:id="117" w:author="Stacey, Robert" w:date="2023-09-05T10:01:00Z">
        <w:r>
          <w:t>[Robert: agree]</w:t>
        </w:r>
      </w:ins>
    </w:p>
    <w:p w14:paraId="113254DE" w14:textId="77777777" w:rsidR="000302E2" w:rsidRDefault="000302E2" w:rsidP="00294525">
      <w:pPr>
        <w:tabs>
          <w:tab w:val="left" w:pos="540"/>
        </w:tabs>
        <w:jc w:val="both"/>
      </w:pPr>
      <w:r>
        <w:t>[29]</w:t>
      </w:r>
      <w:r>
        <w:tab/>
        <w:t>461.35 - Transaction sequence number (1 octet)</w:t>
      </w:r>
      <w:r w:rsidRPr="00203B40">
        <w:rPr>
          <w:strike/>
        </w:rPr>
        <w:t>,</w:t>
      </w:r>
      <w:r>
        <w:t xml:space="preserve"> </w:t>
      </w:r>
      <w:r w:rsidRPr="008371AC">
        <w:rPr>
          <w:strike/>
        </w:rPr>
        <w:t>which</w:t>
      </w:r>
      <w:r>
        <w:t xml:space="preserve"> </w:t>
      </w:r>
      <w:r w:rsidRPr="008371AC">
        <w:rPr>
          <w:u w:val="single"/>
        </w:rPr>
        <w:t>that</w:t>
      </w:r>
      <w:r>
        <w:t xml:space="preserve"> shall be set to the value 5 if this </w:t>
      </w:r>
      <w:r>
        <w:tab/>
        <w:t>is a Reassociation Request frame and, otherwise, set to the value 3</w:t>
      </w:r>
    </w:p>
    <w:p w14:paraId="065501E5" w14:textId="77777777" w:rsidR="005434A5" w:rsidRDefault="005434A5" w:rsidP="005434A5">
      <w:pPr>
        <w:tabs>
          <w:tab w:val="left" w:pos="540"/>
        </w:tabs>
        <w:jc w:val="both"/>
        <w:rPr>
          <w:ins w:id="118" w:author="Stacey, Robert" w:date="2023-09-05T10:02:00Z"/>
        </w:rPr>
      </w:pPr>
      <w:ins w:id="119" w:author="Stacey, Robert" w:date="2023-09-05T10:02:00Z">
        <w:r>
          <w:t>[Robert: agree]</w:t>
        </w:r>
      </w:ins>
    </w:p>
    <w:p w14:paraId="5E4AE707" w14:textId="77777777" w:rsidR="000302E2" w:rsidRDefault="000302E2" w:rsidP="00294525">
      <w:pPr>
        <w:tabs>
          <w:tab w:val="left" w:pos="540"/>
        </w:tabs>
        <w:jc w:val="both"/>
      </w:pPr>
      <w:r>
        <w:t>[30]</w:t>
      </w:r>
      <w:r>
        <w:tab/>
        <w:t>463.1 - Transaction sequence number (1 octet)</w:t>
      </w:r>
      <w:r w:rsidRPr="00203B40">
        <w:rPr>
          <w:strike/>
        </w:rPr>
        <w:t xml:space="preserve"> ,</w:t>
      </w:r>
      <w:r>
        <w:t xml:space="preserve"> </w:t>
      </w:r>
      <w:r w:rsidRPr="008371AC">
        <w:rPr>
          <w:strike/>
        </w:rPr>
        <w:t>which</w:t>
      </w:r>
      <w:r>
        <w:t xml:space="preserve"> </w:t>
      </w:r>
      <w:r w:rsidRPr="008371AC">
        <w:rPr>
          <w:u w:val="single"/>
        </w:rPr>
        <w:t>that</w:t>
      </w:r>
      <w:r>
        <w:t xml:space="preserve"> shall be set to the value 6 if this </w:t>
      </w:r>
      <w:r>
        <w:tab/>
        <w:t>is a Reassociation Response frame or, otherwise, set to the value 4</w:t>
      </w:r>
    </w:p>
    <w:p w14:paraId="4DAEA420" w14:textId="77777777" w:rsidR="005434A5" w:rsidRDefault="005434A5" w:rsidP="005434A5">
      <w:pPr>
        <w:tabs>
          <w:tab w:val="left" w:pos="540"/>
        </w:tabs>
        <w:jc w:val="both"/>
        <w:rPr>
          <w:ins w:id="120" w:author="Stacey, Robert" w:date="2023-09-05T10:02:00Z"/>
        </w:rPr>
      </w:pPr>
      <w:ins w:id="121" w:author="Stacey, Robert" w:date="2023-09-05T10:02:00Z">
        <w:r>
          <w:t>[Robert: agree]</w:t>
        </w:r>
      </w:ins>
    </w:p>
    <w:p w14:paraId="214F5511" w14:textId="77777777" w:rsidR="000302E2" w:rsidRDefault="000302E2" w:rsidP="00294525">
      <w:pPr>
        <w:tabs>
          <w:tab w:val="left" w:pos="540"/>
        </w:tabs>
        <w:jc w:val="both"/>
      </w:pPr>
      <w:r>
        <w:t>[31]</w:t>
      </w:r>
      <w:r>
        <w:tab/>
        <w:t xml:space="preserve">501.41 - and that includes </w:t>
      </w:r>
      <w:r w:rsidRPr="007C480F">
        <w:rPr>
          <w:u w:val="single"/>
        </w:rPr>
        <w:t>a</w:t>
      </w:r>
      <w:r>
        <w:t xml:space="preserve"> Basic Multi-Link element</w:t>
      </w:r>
      <w:r w:rsidRPr="007C480F">
        <w:rPr>
          <w:u w:val="single"/>
        </w:rPr>
        <w:t xml:space="preserve">, </w:t>
      </w:r>
      <w:r>
        <w:t xml:space="preserve">which can carry complete or partial </w:t>
      </w:r>
      <w:r>
        <w:tab/>
        <w:t>profile(s), based on the soliciting request,</w:t>
      </w:r>
    </w:p>
    <w:p w14:paraId="367F4672" w14:textId="77777777" w:rsidR="005434A5" w:rsidRDefault="005434A5" w:rsidP="005434A5">
      <w:pPr>
        <w:tabs>
          <w:tab w:val="left" w:pos="540"/>
        </w:tabs>
        <w:jc w:val="both"/>
        <w:rPr>
          <w:ins w:id="122" w:author="Stacey, Robert" w:date="2023-09-05T10:02:00Z"/>
        </w:rPr>
      </w:pPr>
      <w:ins w:id="123" w:author="Stacey, Robert" w:date="2023-09-05T10:02:00Z">
        <w:r>
          <w:t>[Robert: agree]</w:t>
        </w:r>
      </w:ins>
    </w:p>
    <w:p w14:paraId="7EAC04B5" w14:textId="77777777" w:rsidR="000302E2" w:rsidRDefault="000302E2" w:rsidP="00294525">
      <w:pPr>
        <w:tabs>
          <w:tab w:val="left" w:pos="540"/>
        </w:tabs>
        <w:jc w:val="both"/>
      </w:pPr>
      <w:r>
        <w:t>[32]</w:t>
      </w:r>
      <w:r>
        <w:tab/>
        <w:t xml:space="preserve">503.44 – unclear - The Common Info field of a Basic Multi-Link element carried in a </w:t>
      </w:r>
      <w:r>
        <w:tab/>
        <w:t xml:space="preserve">Beacon frame or </w:t>
      </w:r>
      <w:r w:rsidRPr="007C480F">
        <w:rPr>
          <w:u w:val="single"/>
        </w:rPr>
        <w:t xml:space="preserve">a </w:t>
      </w:r>
      <w:r>
        <w:t xml:space="preserve">Probe Response frame </w:t>
      </w:r>
      <w:proofErr w:type="gramStart"/>
      <w:r>
        <w:t xml:space="preserve">that </w:t>
      </w:r>
      <w:r w:rsidRPr="007C480F">
        <w:rPr>
          <w:strike/>
        </w:rPr>
        <w:t>,</w:t>
      </w:r>
      <w:proofErr w:type="gramEnd"/>
      <w:r w:rsidRPr="007C480F">
        <w:rPr>
          <w:strike/>
        </w:rPr>
        <w:t xml:space="preserve"> which</w:t>
      </w:r>
      <w:r w:rsidRPr="007C480F">
        <w:t xml:space="preserve"> is</w:t>
      </w:r>
      <w:r>
        <w:t xml:space="preserve">  not </w:t>
      </w:r>
      <w:r w:rsidRPr="007C480F">
        <w:t>a</w:t>
      </w:r>
      <w:r>
        <w:t xml:space="preserve"> multi-link probe response</w:t>
      </w:r>
      <w:r w:rsidRPr="007C480F">
        <w:rPr>
          <w:strike/>
        </w:rPr>
        <w:t xml:space="preserve">, </w:t>
      </w:r>
      <w:r w:rsidRPr="00294525">
        <w:tab/>
      </w:r>
      <w:r>
        <w:t>shall not include the Medium Synchronization Delay Information subfield.</w:t>
      </w:r>
    </w:p>
    <w:p w14:paraId="71AF393A" w14:textId="77777777" w:rsidR="005434A5" w:rsidRDefault="005434A5" w:rsidP="005434A5">
      <w:pPr>
        <w:tabs>
          <w:tab w:val="left" w:pos="540"/>
        </w:tabs>
        <w:jc w:val="both"/>
        <w:rPr>
          <w:ins w:id="124" w:author="Stacey, Robert" w:date="2023-09-05T10:02:00Z"/>
        </w:rPr>
      </w:pPr>
      <w:ins w:id="125" w:author="Stacey, Robert" w:date="2023-09-05T10:02:00Z">
        <w:r>
          <w:t>[Robert: agree]</w:t>
        </w:r>
      </w:ins>
    </w:p>
    <w:p w14:paraId="00F80D60" w14:textId="77777777" w:rsidR="000302E2" w:rsidRDefault="000302E2" w:rsidP="00294525">
      <w:pPr>
        <w:tabs>
          <w:tab w:val="left" w:pos="540"/>
        </w:tabs>
        <w:jc w:val="both"/>
      </w:pPr>
      <w:r>
        <w:t>[33]</w:t>
      </w:r>
      <w:r>
        <w:tab/>
        <w:t xml:space="preserve">513.23 - such that all associated non-AP MLDs including the ones </w:t>
      </w:r>
      <w:r w:rsidRPr="00E61B21">
        <w:rPr>
          <w:strike/>
        </w:rPr>
        <w:t>which</w:t>
      </w:r>
      <w:r>
        <w:t xml:space="preserve"> </w:t>
      </w:r>
      <w:r w:rsidRPr="00E61B21">
        <w:rPr>
          <w:u w:val="single"/>
        </w:rPr>
        <w:t>that</w:t>
      </w:r>
      <w:r>
        <w:t xml:space="preserve"> have all </w:t>
      </w:r>
      <w:r>
        <w:tab/>
        <w:t>affiliated non-AP STAs in power save mode</w:t>
      </w:r>
    </w:p>
    <w:p w14:paraId="68D633E8" w14:textId="77777777" w:rsidR="005434A5" w:rsidRDefault="005434A5" w:rsidP="005434A5">
      <w:pPr>
        <w:tabs>
          <w:tab w:val="left" w:pos="540"/>
        </w:tabs>
        <w:jc w:val="both"/>
        <w:rPr>
          <w:ins w:id="126" w:author="Stacey, Robert" w:date="2023-09-05T10:02:00Z"/>
        </w:rPr>
      </w:pPr>
      <w:ins w:id="127" w:author="Stacey, Robert" w:date="2023-09-05T10:02:00Z">
        <w:r>
          <w:t>[Robert: agree]</w:t>
        </w:r>
      </w:ins>
    </w:p>
    <w:p w14:paraId="7973CD63" w14:textId="77777777" w:rsidR="000302E2" w:rsidRDefault="000302E2" w:rsidP="00294525">
      <w:pPr>
        <w:tabs>
          <w:tab w:val="left" w:pos="540"/>
        </w:tabs>
        <w:jc w:val="both"/>
      </w:pPr>
      <w:r>
        <w:t>[34]</w:t>
      </w:r>
      <w:r>
        <w:tab/>
        <w:t xml:space="preserve">515.46 - NOTE 1—The ML reconfiguration operations for adding a link or deleting a link </w:t>
      </w:r>
      <w:r>
        <w:tab/>
        <w:t xml:space="preserve">to the ML setup of a non-AP MLD is performed between the two peer MLDs </w:t>
      </w:r>
      <w:r w:rsidRPr="00E61B21">
        <w:rPr>
          <w:strike/>
        </w:rPr>
        <w:t>which</w:t>
      </w:r>
      <w:r>
        <w:t xml:space="preserve"> </w:t>
      </w:r>
      <w:r w:rsidRPr="00E61B21">
        <w:rPr>
          <w:u w:val="single"/>
        </w:rPr>
        <w:t>that</w:t>
      </w:r>
      <w:r>
        <w:t xml:space="preserve"> </w:t>
      </w:r>
      <w:r>
        <w:tab/>
        <w:t xml:space="preserve">are in State 4 (see Figure 11-21 (Relationship between state and services between a given </w:t>
      </w:r>
      <w:r>
        <w:tab/>
        <w:t xml:space="preserve">pair of </w:t>
      </w:r>
      <w:proofErr w:type="spellStart"/>
      <w:r>
        <w:t>nonmesh</w:t>
      </w:r>
      <w:proofErr w:type="spellEnd"/>
      <w:r>
        <w:t xml:space="preserve"> STAs or </w:t>
      </w:r>
      <w:proofErr w:type="spellStart"/>
      <w:r>
        <w:t>nonmesh</w:t>
      </w:r>
      <w:proofErr w:type="spellEnd"/>
      <w:r>
        <w:t xml:space="preserve"> MLDs)). For a newly added link to the ML setup, the </w:t>
      </w:r>
      <w:r>
        <w:tab/>
        <w:t xml:space="preserve">non-AP STA and the AP operating on that link inherit state from their respective MLDs </w:t>
      </w:r>
      <w:r>
        <w:tab/>
        <w:t xml:space="preserve">and are in State 4. For a setup link </w:t>
      </w:r>
      <w:r w:rsidRPr="00E61B21">
        <w:rPr>
          <w:strike/>
        </w:rPr>
        <w:t>which</w:t>
      </w:r>
      <w:r>
        <w:t xml:space="preserve"> </w:t>
      </w:r>
      <w:r w:rsidRPr="00E61B21">
        <w:rPr>
          <w:u w:val="single"/>
        </w:rPr>
        <w:t>that</w:t>
      </w:r>
      <w:r>
        <w:t xml:space="preserve"> gets deleted from the ML setup, the non-AP </w:t>
      </w:r>
      <w:r>
        <w:tab/>
        <w:t xml:space="preserve">STA and the AP </w:t>
      </w:r>
      <w:r w:rsidRPr="00E61B21">
        <w:rPr>
          <w:strike/>
        </w:rPr>
        <w:t>which</w:t>
      </w:r>
      <w:r>
        <w:t xml:space="preserve"> </w:t>
      </w:r>
      <w:r w:rsidRPr="00E61B21">
        <w:rPr>
          <w:u w:val="single"/>
        </w:rPr>
        <w:t>that</w:t>
      </w:r>
      <w:r>
        <w:t xml:space="preserve"> were previously operating on that link cease to inherit state </w:t>
      </w:r>
      <w:r>
        <w:tab/>
        <w:t xml:space="preserve">from their respective MLDs and transition to State 1 (see Figure 11-21 (Relationship </w:t>
      </w:r>
      <w:r>
        <w:tab/>
        <w:t xml:space="preserve">between state and services between a given pair of </w:t>
      </w:r>
      <w:proofErr w:type="spellStart"/>
      <w:r>
        <w:t>nonmesh</w:t>
      </w:r>
      <w:proofErr w:type="spellEnd"/>
      <w:r>
        <w:t xml:space="preserve"> STAs or </w:t>
      </w:r>
      <w:proofErr w:type="spellStart"/>
      <w:r>
        <w:t>nonmesh</w:t>
      </w:r>
      <w:proofErr w:type="spellEnd"/>
      <w:r>
        <w:t xml:space="preserve"> MLDs)).</w:t>
      </w:r>
    </w:p>
    <w:p w14:paraId="0EAC53E1" w14:textId="77777777" w:rsidR="005434A5" w:rsidRDefault="005434A5" w:rsidP="005434A5">
      <w:pPr>
        <w:tabs>
          <w:tab w:val="left" w:pos="540"/>
        </w:tabs>
        <w:jc w:val="both"/>
        <w:rPr>
          <w:ins w:id="128" w:author="Stacey, Robert" w:date="2023-09-05T10:03:00Z"/>
        </w:rPr>
      </w:pPr>
      <w:ins w:id="129" w:author="Stacey, Robert" w:date="2023-09-05T10:03:00Z">
        <w:r>
          <w:t>[Robert: agree]</w:t>
        </w:r>
      </w:ins>
    </w:p>
    <w:p w14:paraId="751F9341" w14:textId="77777777" w:rsidR="000302E2" w:rsidRDefault="000302E2" w:rsidP="00294525">
      <w:pPr>
        <w:tabs>
          <w:tab w:val="left" w:pos="540"/>
        </w:tabs>
        <w:jc w:val="both"/>
      </w:pPr>
      <w:r>
        <w:t>[35]</w:t>
      </w:r>
      <w:r>
        <w:tab/>
        <w:t xml:space="preserve">515.54 - A non-AP MLD in the associated state </w:t>
      </w:r>
      <w:r w:rsidRPr="00E61B21">
        <w:rPr>
          <w:strike/>
        </w:rPr>
        <w:t>which</w:t>
      </w:r>
      <w:r>
        <w:t xml:space="preserve"> </w:t>
      </w:r>
      <w:r w:rsidRPr="00E61B21">
        <w:rPr>
          <w:u w:val="single"/>
        </w:rPr>
        <w:t>that</w:t>
      </w:r>
      <w:r>
        <w:t xml:space="preserve"> has </w:t>
      </w:r>
      <w:r>
        <w:tab/>
        <w:t xml:space="preserve">dot11EHTLinkReconfigurationOperationActivated equal to true may request ML </w:t>
      </w:r>
      <w:r>
        <w:tab/>
        <w:t xml:space="preserve">reconfiguration to its ML setup by sending a Link Reconfiguration Request frame from an </w:t>
      </w:r>
      <w:r>
        <w:tab/>
        <w:t xml:space="preserve">affiliated non-AP STA to the corresponding AP affiliated with the associated AP MLD </w:t>
      </w:r>
      <w:r>
        <w:lastRenderedPageBreak/>
        <w:tab/>
      </w:r>
      <w:r w:rsidRPr="00E61B21">
        <w:rPr>
          <w:strike/>
        </w:rPr>
        <w:t>which</w:t>
      </w:r>
      <w:r>
        <w:t xml:space="preserve"> </w:t>
      </w:r>
      <w:r w:rsidRPr="00E61B21">
        <w:rPr>
          <w:u w:val="single"/>
        </w:rPr>
        <w:t>that</w:t>
      </w:r>
      <w:r>
        <w:t xml:space="preserve"> has the Link Reconfiguration Operation Support subfield set to 1 in the MLD </w:t>
      </w:r>
      <w:r>
        <w:tab/>
        <w:t>Capabilities And Operations subfield of the Basic Multi-Link element that it transmits.</w:t>
      </w:r>
    </w:p>
    <w:p w14:paraId="3768FBCB" w14:textId="77777777" w:rsidR="005434A5" w:rsidRDefault="005434A5" w:rsidP="005434A5">
      <w:pPr>
        <w:tabs>
          <w:tab w:val="left" w:pos="540"/>
        </w:tabs>
        <w:jc w:val="both"/>
        <w:rPr>
          <w:ins w:id="130" w:author="Stacey, Robert" w:date="2023-09-05T10:03:00Z"/>
        </w:rPr>
      </w:pPr>
      <w:ins w:id="131" w:author="Stacey, Robert" w:date="2023-09-05T10:03:00Z">
        <w:r>
          <w:t>[Robert: agree]</w:t>
        </w:r>
      </w:ins>
    </w:p>
    <w:p w14:paraId="072A3010" w14:textId="77777777" w:rsidR="000302E2" w:rsidRDefault="000302E2" w:rsidP="00294525">
      <w:pPr>
        <w:tabs>
          <w:tab w:val="left" w:pos="540"/>
        </w:tabs>
        <w:jc w:val="both"/>
      </w:pPr>
      <w:r>
        <w:t>[36]</w:t>
      </w:r>
      <w:r>
        <w:tab/>
        <w:t xml:space="preserve">516.27 - The following rules apply for each Per-STA Profile </w:t>
      </w:r>
      <w:proofErr w:type="spellStart"/>
      <w:r>
        <w:t>subelement</w:t>
      </w:r>
      <w:proofErr w:type="spellEnd"/>
      <w:r>
        <w:t xml:space="preserve"> corresponding to a </w:t>
      </w:r>
      <w:r>
        <w:tab/>
        <w:t xml:space="preserve">non-AP STA </w:t>
      </w:r>
      <w:r w:rsidRPr="00E61B21">
        <w:rPr>
          <w:strike/>
        </w:rPr>
        <w:t>which</w:t>
      </w:r>
      <w:r>
        <w:t xml:space="preserve"> </w:t>
      </w:r>
      <w:r w:rsidRPr="00E61B21">
        <w:rPr>
          <w:u w:val="single"/>
        </w:rPr>
        <w:t>that</w:t>
      </w:r>
      <w:r>
        <w:t xml:space="preserve"> is contained in the Reconfiguration Multi-Link element included </w:t>
      </w:r>
      <w:r>
        <w:tab/>
        <w:t>in the Link Reconfiguration Request frame</w:t>
      </w:r>
    </w:p>
    <w:p w14:paraId="77ECAD7B" w14:textId="77777777" w:rsidR="005434A5" w:rsidRDefault="005434A5" w:rsidP="005434A5">
      <w:pPr>
        <w:tabs>
          <w:tab w:val="left" w:pos="540"/>
        </w:tabs>
        <w:jc w:val="both"/>
        <w:rPr>
          <w:ins w:id="132" w:author="Stacey, Robert" w:date="2023-09-05T10:03:00Z"/>
        </w:rPr>
      </w:pPr>
      <w:ins w:id="133" w:author="Stacey, Robert" w:date="2023-09-05T10:03:00Z">
        <w:r>
          <w:t>[Robert: agree]</w:t>
        </w:r>
      </w:ins>
    </w:p>
    <w:p w14:paraId="3B6E50EF" w14:textId="77777777" w:rsidR="000302E2" w:rsidRDefault="000302E2" w:rsidP="00294525">
      <w:pPr>
        <w:tabs>
          <w:tab w:val="left" w:pos="540"/>
        </w:tabs>
        <w:jc w:val="both"/>
      </w:pPr>
      <w:r>
        <w:t>[37]</w:t>
      </w:r>
      <w:r>
        <w:tab/>
        <w:t xml:space="preserve">517.23 - After receiving a Link Reconfiguration Request frame indicating request for </w:t>
      </w:r>
      <w:r>
        <w:tab/>
        <w:t xml:space="preserve">adding one or more links from a non-AP STA affiliated with a non-AP MLD </w:t>
      </w:r>
      <w:r w:rsidRPr="00E61B21">
        <w:rPr>
          <w:strike/>
        </w:rPr>
        <w:t>which</w:t>
      </w:r>
      <w:r>
        <w:t xml:space="preserve"> </w:t>
      </w:r>
      <w:r w:rsidRPr="00E61B21">
        <w:rPr>
          <w:u w:val="single"/>
        </w:rPr>
        <w:t>that</w:t>
      </w:r>
      <w:r>
        <w:t xml:space="preserve"> </w:t>
      </w:r>
      <w:r>
        <w:tab/>
        <w:t>indicated OCVC in its RSNE</w:t>
      </w:r>
    </w:p>
    <w:p w14:paraId="399A50F2" w14:textId="77777777" w:rsidR="005434A5" w:rsidRDefault="005434A5" w:rsidP="005434A5">
      <w:pPr>
        <w:tabs>
          <w:tab w:val="left" w:pos="540"/>
        </w:tabs>
        <w:jc w:val="both"/>
        <w:rPr>
          <w:ins w:id="134" w:author="Stacey, Robert" w:date="2023-09-05T10:03:00Z"/>
        </w:rPr>
      </w:pPr>
      <w:ins w:id="135" w:author="Stacey, Robert" w:date="2023-09-05T10:03:00Z">
        <w:r>
          <w:t>[Robert: agree]</w:t>
        </w:r>
      </w:ins>
    </w:p>
    <w:p w14:paraId="373318C7" w14:textId="77777777" w:rsidR="000302E2" w:rsidRDefault="000302E2" w:rsidP="00294525">
      <w:pPr>
        <w:tabs>
          <w:tab w:val="left" w:pos="540"/>
        </w:tabs>
        <w:jc w:val="both"/>
      </w:pPr>
      <w:r>
        <w:t>[38]</w:t>
      </w:r>
      <w:r>
        <w:tab/>
        <w:t xml:space="preserve">517.44 - If the AP MLD receives a Link Reconfiguration Request frame </w:t>
      </w:r>
      <w:r w:rsidRPr="00E61B21">
        <w:rPr>
          <w:strike/>
        </w:rPr>
        <w:t>which</w:t>
      </w:r>
      <w:r>
        <w:t xml:space="preserve"> </w:t>
      </w:r>
      <w:r w:rsidRPr="00E61B21">
        <w:rPr>
          <w:u w:val="single"/>
        </w:rPr>
        <w:t>that</w:t>
      </w:r>
      <w:r>
        <w:t xml:space="preserve"> </w:t>
      </w:r>
      <w:r>
        <w:tab/>
        <w:t>indicates both delete link and add link for a given non-AP STA</w:t>
      </w:r>
    </w:p>
    <w:p w14:paraId="22FDAAE0" w14:textId="77777777" w:rsidR="005434A5" w:rsidRDefault="005434A5" w:rsidP="005434A5">
      <w:pPr>
        <w:tabs>
          <w:tab w:val="left" w:pos="540"/>
        </w:tabs>
        <w:jc w:val="both"/>
        <w:rPr>
          <w:ins w:id="136" w:author="Stacey, Robert" w:date="2023-09-05T10:03:00Z"/>
        </w:rPr>
      </w:pPr>
      <w:ins w:id="137" w:author="Stacey, Robert" w:date="2023-09-05T10:03:00Z">
        <w:r>
          <w:t>[Robert: agree]</w:t>
        </w:r>
      </w:ins>
    </w:p>
    <w:p w14:paraId="29981DD3" w14:textId="6FEE3505" w:rsidR="000302E2" w:rsidRDefault="000302E2" w:rsidP="00294525">
      <w:pPr>
        <w:tabs>
          <w:tab w:val="left" w:pos="540"/>
        </w:tabs>
        <w:jc w:val="both"/>
      </w:pPr>
      <w:r>
        <w:t>[39]</w:t>
      </w:r>
      <w:r>
        <w:tab/>
        <w:t xml:space="preserve">518.37 - After receiving a Link Reconfiguration Response frame </w:t>
      </w:r>
      <w:r w:rsidRPr="00E61B21">
        <w:rPr>
          <w:strike/>
        </w:rPr>
        <w:t>which</w:t>
      </w:r>
      <w:r>
        <w:t xml:space="preserve"> </w:t>
      </w:r>
      <w:r w:rsidRPr="00E61B21">
        <w:rPr>
          <w:u w:val="single"/>
        </w:rPr>
        <w:t>that</w:t>
      </w:r>
      <w:r>
        <w:t xml:space="preserve"> includes </w:t>
      </w:r>
      <w:ins w:id="138" w:author="Stacey, Robert" w:date="2023-09-05T10:04:00Z">
        <w:r w:rsidR="00B11536">
          <w:t xml:space="preserve">a </w:t>
        </w:r>
      </w:ins>
      <w:r>
        <w:t xml:space="preserve">Group </w:t>
      </w:r>
      <w:r>
        <w:tab/>
        <w:t>Key Data subfield,</w:t>
      </w:r>
    </w:p>
    <w:p w14:paraId="04D89730" w14:textId="77777777" w:rsidR="00B11536" w:rsidRDefault="00B11536" w:rsidP="00B11536">
      <w:pPr>
        <w:tabs>
          <w:tab w:val="left" w:pos="540"/>
        </w:tabs>
        <w:jc w:val="both"/>
        <w:rPr>
          <w:ins w:id="139" w:author="Stacey, Robert" w:date="2023-09-05T10:04:00Z"/>
        </w:rPr>
      </w:pPr>
      <w:ins w:id="140" w:author="Stacey, Robert" w:date="2023-09-05T10:04:00Z">
        <w:r>
          <w:t>[Robert: agree]</w:t>
        </w:r>
      </w:ins>
    </w:p>
    <w:p w14:paraId="60AFA202" w14:textId="77777777" w:rsidR="000302E2" w:rsidRDefault="000302E2" w:rsidP="00294525">
      <w:pPr>
        <w:tabs>
          <w:tab w:val="left" w:pos="540"/>
        </w:tabs>
        <w:jc w:val="both"/>
      </w:pPr>
      <w:r>
        <w:t>[40]</w:t>
      </w:r>
      <w:r>
        <w:tab/>
        <w:t xml:space="preserve">521.6 - The AP affiliated with an AP MLD that operates on a link </w:t>
      </w:r>
      <w:r w:rsidRPr="00E61B21">
        <w:rPr>
          <w:strike/>
        </w:rPr>
        <w:t>which</w:t>
      </w:r>
      <w:r>
        <w:t xml:space="preserve"> </w:t>
      </w:r>
      <w:r w:rsidRPr="00E61B21">
        <w:rPr>
          <w:u w:val="single"/>
        </w:rPr>
        <w:t>that</w:t>
      </w:r>
      <w:r>
        <w:t xml:space="preserve"> is disabled for </w:t>
      </w:r>
      <w:r>
        <w:tab/>
        <w:t>an associated non-AP MLD</w:t>
      </w:r>
    </w:p>
    <w:p w14:paraId="7D055D4C" w14:textId="77777777" w:rsidR="00B11536" w:rsidRDefault="00B11536" w:rsidP="00B11536">
      <w:pPr>
        <w:tabs>
          <w:tab w:val="left" w:pos="540"/>
        </w:tabs>
        <w:jc w:val="both"/>
        <w:rPr>
          <w:ins w:id="141" w:author="Stacey, Robert" w:date="2023-09-05T10:05:00Z"/>
        </w:rPr>
      </w:pPr>
      <w:ins w:id="142" w:author="Stacey, Robert" w:date="2023-09-05T10:05:00Z">
        <w:r>
          <w:t>[Robert: agree]</w:t>
        </w:r>
      </w:ins>
    </w:p>
    <w:p w14:paraId="3D8E9A01" w14:textId="77777777" w:rsidR="000302E2" w:rsidRDefault="000302E2" w:rsidP="00294525">
      <w:pPr>
        <w:tabs>
          <w:tab w:val="left" w:pos="540"/>
        </w:tabs>
        <w:jc w:val="both"/>
      </w:pPr>
      <w:r>
        <w:t>[41]</w:t>
      </w:r>
      <w:r>
        <w:tab/>
        <w:t xml:space="preserve">524.10 - A non-AP MLD might receive more than one TID-to-link Mapping elements on </w:t>
      </w:r>
      <w:r>
        <w:tab/>
        <w:t xml:space="preserve">more than one link </w:t>
      </w:r>
      <w:r w:rsidRPr="00E61B21">
        <w:rPr>
          <w:strike/>
        </w:rPr>
        <w:t>which</w:t>
      </w:r>
      <w:r>
        <w:t xml:space="preserve"> </w:t>
      </w:r>
      <w:r w:rsidRPr="00E61B21">
        <w:rPr>
          <w:u w:val="single"/>
        </w:rPr>
        <w:t>that</w:t>
      </w:r>
      <w:r>
        <w:t xml:space="preserve"> indicate different times for the advertised TTLM to be </w:t>
      </w:r>
      <w:r>
        <w:tab/>
        <w:t>established</w:t>
      </w:r>
    </w:p>
    <w:p w14:paraId="6733295E" w14:textId="77777777" w:rsidR="00B11536" w:rsidRDefault="00B11536" w:rsidP="00B11536">
      <w:pPr>
        <w:tabs>
          <w:tab w:val="left" w:pos="540"/>
        </w:tabs>
        <w:jc w:val="both"/>
        <w:rPr>
          <w:ins w:id="143" w:author="Stacey, Robert" w:date="2023-09-05T10:05:00Z"/>
        </w:rPr>
      </w:pPr>
      <w:ins w:id="144" w:author="Stacey, Robert" w:date="2023-09-05T10:05:00Z">
        <w:r>
          <w:t>[Robert: agree]</w:t>
        </w:r>
      </w:ins>
    </w:p>
    <w:p w14:paraId="3D3FA1A7" w14:textId="77777777" w:rsidR="000302E2" w:rsidRDefault="000302E2" w:rsidP="00294525">
      <w:pPr>
        <w:tabs>
          <w:tab w:val="left" w:pos="540"/>
        </w:tabs>
        <w:jc w:val="both"/>
      </w:pPr>
      <w:r>
        <w:t>[42]</w:t>
      </w:r>
      <w:r>
        <w:tab/>
        <w:t xml:space="preserve">524.62 - then the profile for that </w:t>
      </w:r>
      <w:proofErr w:type="spellStart"/>
      <w:r>
        <w:t>nontransmitted</w:t>
      </w:r>
      <w:proofErr w:type="spellEnd"/>
      <w:r>
        <w:t xml:space="preserve"> BSSID carries a Non-Inheritance element </w:t>
      </w:r>
      <w:r>
        <w:tab/>
      </w:r>
      <w:r w:rsidRPr="00E61B21">
        <w:rPr>
          <w:strike/>
        </w:rPr>
        <w:t>which</w:t>
      </w:r>
      <w:r>
        <w:t xml:space="preserve"> </w:t>
      </w:r>
      <w:r w:rsidRPr="00E61B21">
        <w:rPr>
          <w:u w:val="single"/>
        </w:rPr>
        <w:t>that</w:t>
      </w:r>
      <w:r>
        <w:t xml:space="preserve"> includes the Element ID Extension of the TID-To-Link Mapping element.</w:t>
      </w:r>
    </w:p>
    <w:p w14:paraId="4CDC6626" w14:textId="77777777" w:rsidR="00B11536" w:rsidRDefault="00B11536" w:rsidP="00B11536">
      <w:pPr>
        <w:tabs>
          <w:tab w:val="left" w:pos="540"/>
        </w:tabs>
        <w:jc w:val="both"/>
        <w:rPr>
          <w:ins w:id="145" w:author="Stacey, Robert" w:date="2023-09-05T10:05:00Z"/>
        </w:rPr>
      </w:pPr>
      <w:ins w:id="146" w:author="Stacey, Robert" w:date="2023-09-05T10:05:00Z">
        <w:r>
          <w:t>[Robert: agree]</w:t>
        </w:r>
      </w:ins>
    </w:p>
    <w:p w14:paraId="090EC379" w14:textId="77777777" w:rsidR="000302E2" w:rsidRDefault="000302E2" w:rsidP="00294525">
      <w:pPr>
        <w:tabs>
          <w:tab w:val="left" w:pos="540"/>
        </w:tabs>
        <w:jc w:val="both"/>
      </w:pPr>
      <w:r>
        <w:t>[43]</w:t>
      </w:r>
      <w:r>
        <w:tab/>
        <w:t xml:space="preserve">525.45 - or at the time indicated by the Expected Duration field of an existing advertised </w:t>
      </w:r>
      <w:r>
        <w:tab/>
        <w:t xml:space="preserve">TTLM </w:t>
      </w:r>
      <w:r w:rsidRPr="00E61B21">
        <w:rPr>
          <w:strike/>
        </w:rPr>
        <w:t>which</w:t>
      </w:r>
      <w:r>
        <w:t xml:space="preserve"> </w:t>
      </w:r>
      <w:r w:rsidRPr="00E61B21">
        <w:rPr>
          <w:u w:val="single"/>
        </w:rPr>
        <w:t>that</w:t>
      </w:r>
      <w:r>
        <w:t xml:space="preserve"> will be replaced by the default mapping</w:t>
      </w:r>
    </w:p>
    <w:p w14:paraId="0BD60D81" w14:textId="77777777" w:rsidR="00B11536" w:rsidRDefault="00B11536" w:rsidP="00B11536">
      <w:pPr>
        <w:tabs>
          <w:tab w:val="left" w:pos="540"/>
        </w:tabs>
        <w:jc w:val="both"/>
        <w:rPr>
          <w:ins w:id="147" w:author="Stacey, Robert" w:date="2023-09-05T10:05:00Z"/>
        </w:rPr>
      </w:pPr>
      <w:ins w:id="148" w:author="Stacey, Robert" w:date="2023-09-05T10:05:00Z">
        <w:r>
          <w:t>[Robert: agree]</w:t>
        </w:r>
      </w:ins>
    </w:p>
    <w:p w14:paraId="580561A7" w14:textId="1E2E8AE4" w:rsidR="000302E2" w:rsidRDefault="000302E2" w:rsidP="00294525">
      <w:pPr>
        <w:tabs>
          <w:tab w:val="left" w:pos="540"/>
        </w:tabs>
        <w:jc w:val="both"/>
      </w:pPr>
      <w:r>
        <w:t>[44]</w:t>
      </w:r>
      <w:r>
        <w:tab/>
        <w:t>528.35 - The BSS Transition Candidate List Entries field</w:t>
      </w:r>
      <w:ins w:id="149" w:author="Stacey, Robert" w:date="2023-09-05T10:07:00Z">
        <w:r w:rsidR="00B11536">
          <w:t>,</w:t>
        </w:r>
        <w:r w:rsidR="00B11536" w:rsidRPr="00B11536">
          <w:rPr>
            <w:u w:val="single"/>
          </w:rPr>
          <w:t xml:space="preserve"> </w:t>
        </w:r>
        <w:r w:rsidR="00B11536" w:rsidRPr="00C735EB">
          <w:t>which</w:t>
        </w:r>
        <w:r w:rsidR="00B11536">
          <w:t xml:space="preserve"> contains one or more Neighbor Report elements,</w:t>
        </w:r>
      </w:ins>
      <w:r>
        <w:t xml:space="preserve"> </w:t>
      </w:r>
      <w:r w:rsidRPr="00B11536">
        <w:t>may be included</w:t>
      </w:r>
      <w:ins w:id="150" w:author="Stacey, Robert" w:date="2023-09-05T10:06:00Z">
        <w:r w:rsidR="00B11536" w:rsidRPr="006D0D02">
          <w:rPr>
            <w:strike/>
            <w:u w:val="single"/>
          </w:rPr>
          <w:t>,</w:t>
        </w:r>
      </w:ins>
      <w:r w:rsidRPr="006D0D02">
        <w:rPr>
          <w:strike/>
        </w:rPr>
        <w:t xml:space="preserve"> </w:t>
      </w:r>
      <w:r w:rsidRPr="00B11536">
        <w:rPr>
          <w:strike/>
        </w:rPr>
        <w:t>which</w:t>
      </w:r>
      <w:ins w:id="151" w:author="Stacey, Robert" w:date="2023-09-05T10:08:00Z">
        <w:r w:rsidR="00B11536">
          <w:rPr>
            <w:strike/>
          </w:rPr>
          <w:t xml:space="preserve"> </w:t>
        </w:r>
      </w:ins>
      <w:r w:rsidRPr="006D0D02">
        <w:rPr>
          <w:strike/>
        </w:rPr>
        <w:tab/>
        <w:t>contains one or more Neighbor Report elements in order</w:t>
      </w:r>
      <w:r>
        <w:t xml:space="preserve"> to provide a BSS transition </w:t>
      </w:r>
      <w:r>
        <w:tab/>
        <w:t>candidate list</w:t>
      </w:r>
    </w:p>
    <w:p w14:paraId="1DEB1005" w14:textId="1D1DF5BD" w:rsidR="00B11536" w:rsidRDefault="00B11536" w:rsidP="00294525">
      <w:pPr>
        <w:tabs>
          <w:tab w:val="left" w:pos="540"/>
        </w:tabs>
        <w:jc w:val="both"/>
        <w:rPr>
          <w:ins w:id="152" w:author="Stacey, Robert" w:date="2023-09-05T10:08:00Z"/>
        </w:rPr>
      </w:pPr>
      <w:ins w:id="153" w:author="Stacey, Robert" w:date="2023-09-05T10:08:00Z">
        <w:r>
          <w:t>[Robert: ag</w:t>
        </w:r>
      </w:ins>
      <w:ins w:id="154" w:author="Stacey, Robert" w:date="2023-09-05T10:09:00Z">
        <w:r>
          <w:t>ree]</w:t>
        </w:r>
      </w:ins>
    </w:p>
    <w:p w14:paraId="3BAE2699" w14:textId="77A26019" w:rsidR="000302E2" w:rsidRDefault="000302E2" w:rsidP="00294525">
      <w:pPr>
        <w:tabs>
          <w:tab w:val="left" w:pos="540"/>
        </w:tabs>
        <w:jc w:val="both"/>
      </w:pPr>
      <w:r>
        <w:t>[45]</w:t>
      </w:r>
      <w:r>
        <w:tab/>
        <w:t xml:space="preserve">533.29 - The bitmap corresponding to each scoreboard context control shall have the same </w:t>
      </w:r>
      <w:r>
        <w:tab/>
      </w:r>
      <w:r w:rsidRPr="00B11536">
        <w:t>size</w:t>
      </w:r>
      <w:r w:rsidRPr="00B11536">
        <w:rPr>
          <w:u w:val="single"/>
        </w:rPr>
        <w:t>,</w:t>
      </w:r>
      <w:r w:rsidRPr="00B11536">
        <w:t xml:space="preserve"> </w:t>
      </w:r>
      <w:proofErr w:type="spellStart"/>
      <w:r w:rsidRPr="006D0D02">
        <w:rPr>
          <w:i/>
          <w:iCs/>
        </w:rPr>
        <w:t>WinSize</w:t>
      </w:r>
      <w:r w:rsidRPr="006D0D02">
        <w:rPr>
          <w:i/>
          <w:iCs/>
          <w:vertAlign w:val="subscript"/>
        </w:rPr>
        <w:t>R</w:t>
      </w:r>
      <w:proofErr w:type="spellEnd"/>
      <w:r w:rsidRPr="00B11536">
        <w:t xml:space="preserve">, </w:t>
      </w:r>
      <w:r w:rsidRPr="00E61B21">
        <w:rPr>
          <w:strike/>
        </w:rPr>
        <w:t>which</w:t>
      </w:r>
      <w:r w:rsidRPr="006D0D02">
        <w:rPr>
          <w:strike/>
        </w:rPr>
        <w:t xml:space="preserve"> </w:t>
      </w:r>
      <w:r w:rsidRPr="006D0D02">
        <w:rPr>
          <w:strike/>
          <w:u w:val="single"/>
        </w:rPr>
        <w:t>that</w:t>
      </w:r>
      <w:r w:rsidRPr="006D0D02">
        <w:rPr>
          <w:strike/>
        </w:rPr>
        <w:t xml:space="preserve"> is set to</w:t>
      </w:r>
      <w:r>
        <w:t xml:space="preserve"> </w:t>
      </w:r>
      <w:ins w:id="155" w:author="Stacey, Robert" w:date="2023-09-05T10:11:00Z">
        <w:r w:rsidR="00B11536" w:rsidRPr="006D0D02">
          <w:rPr>
            <w:u w:val="single"/>
          </w:rPr>
          <w:t xml:space="preserve">as </w:t>
        </w:r>
      </w:ins>
      <w:r>
        <w:t xml:space="preserve">the smaller of the bitmap length and the buffer size </w:t>
      </w:r>
      <w:r>
        <w:tab/>
        <w:t>indicated in the ADDBA Response frame.</w:t>
      </w:r>
    </w:p>
    <w:p w14:paraId="724796CF" w14:textId="3E362C00" w:rsidR="00B11536" w:rsidRDefault="00B11536" w:rsidP="00294525">
      <w:pPr>
        <w:tabs>
          <w:tab w:val="left" w:pos="540"/>
        </w:tabs>
        <w:jc w:val="both"/>
        <w:rPr>
          <w:ins w:id="156" w:author="Stacey, Robert" w:date="2023-09-05T10:12:00Z"/>
        </w:rPr>
      </w:pPr>
      <w:ins w:id="157" w:author="Stacey, Robert" w:date="2023-09-05T10:12:00Z">
        <w:r>
          <w:t>[Robert:</w:t>
        </w:r>
      </w:ins>
      <w:ins w:id="158" w:author="Stacey, Robert" w:date="2023-09-05T10:13:00Z">
        <w:r>
          <w:t xml:space="preserve"> agree]</w:t>
        </w:r>
      </w:ins>
    </w:p>
    <w:p w14:paraId="284DC35E" w14:textId="76FD6639" w:rsidR="000302E2" w:rsidRDefault="000302E2" w:rsidP="00294525">
      <w:pPr>
        <w:tabs>
          <w:tab w:val="left" w:pos="540"/>
        </w:tabs>
        <w:jc w:val="both"/>
      </w:pPr>
      <w:r>
        <w:t>[46]</w:t>
      </w:r>
      <w:r>
        <w:tab/>
        <w:t xml:space="preserve">537.37 - corresponding to the affected AP </w:t>
      </w:r>
      <w:r w:rsidRPr="00E61B21">
        <w:rPr>
          <w:strike/>
        </w:rPr>
        <w:t>which</w:t>
      </w:r>
      <w:r>
        <w:t xml:space="preserve"> </w:t>
      </w:r>
      <w:r w:rsidRPr="00E61B21">
        <w:rPr>
          <w:u w:val="single"/>
        </w:rPr>
        <w:t>that</w:t>
      </w:r>
      <w:r>
        <w:t xml:space="preserve"> is contained in the Basic Multi-Link </w:t>
      </w:r>
      <w:r>
        <w:tab/>
        <w:t>element corresponding to the AP MLD</w:t>
      </w:r>
    </w:p>
    <w:p w14:paraId="40C41FE6" w14:textId="77777777" w:rsidR="00B11536" w:rsidRDefault="00B11536" w:rsidP="00B11536">
      <w:pPr>
        <w:tabs>
          <w:tab w:val="left" w:pos="540"/>
        </w:tabs>
        <w:jc w:val="both"/>
        <w:rPr>
          <w:ins w:id="159" w:author="Stacey, Robert" w:date="2023-09-05T10:13:00Z"/>
        </w:rPr>
      </w:pPr>
      <w:ins w:id="160" w:author="Stacey, Robert" w:date="2023-09-05T10:13:00Z">
        <w:r>
          <w:t>[Robert: agree]</w:t>
        </w:r>
      </w:ins>
    </w:p>
    <w:p w14:paraId="71E82815" w14:textId="77777777" w:rsidR="000302E2" w:rsidRDefault="000302E2" w:rsidP="00294525">
      <w:pPr>
        <w:tabs>
          <w:tab w:val="left" w:pos="540"/>
        </w:tabs>
        <w:jc w:val="both"/>
      </w:pPr>
      <w:r>
        <w:t>[47]</w:t>
      </w:r>
      <w:r>
        <w:tab/>
        <w:t xml:space="preserve">538.24 - corresponding to the affected AP </w:t>
      </w:r>
      <w:r w:rsidRPr="00E61B21">
        <w:rPr>
          <w:strike/>
        </w:rPr>
        <w:t>which</w:t>
      </w:r>
      <w:r>
        <w:t xml:space="preserve"> </w:t>
      </w:r>
      <w:r w:rsidRPr="00E61B21">
        <w:rPr>
          <w:u w:val="single"/>
        </w:rPr>
        <w:t>that</w:t>
      </w:r>
      <w:r>
        <w:t xml:space="preserve"> is contained in the Basic Multi-Link </w:t>
      </w:r>
      <w:r>
        <w:tab/>
        <w:t>element corresponding to the AP MLD</w:t>
      </w:r>
    </w:p>
    <w:p w14:paraId="6768A1B9" w14:textId="77777777" w:rsidR="00683A6D" w:rsidRDefault="00683A6D" w:rsidP="00683A6D">
      <w:pPr>
        <w:tabs>
          <w:tab w:val="left" w:pos="540"/>
        </w:tabs>
        <w:jc w:val="both"/>
        <w:rPr>
          <w:ins w:id="161" w:author="Stacey, Robert" w:date="2023-09-05T10:14:00Z"/>
        </w:rPr>
      </w:pPr>
      <w:ins w:id="162" w:author="Stacey, Robert" w:date="2023-09-05T10:14:00Z">
        <w:r>
          <w:t>[Robert: agree]</w:t>
        </w:r>
      </w:ins>
    </w:p>
    <w:p w14:paraId="6A8C2C54" w14:textId="77777777" w:rsidR="000302E2" w:rsidRDefault="000302E2" w:rsidP="00294525">
      <w:pPr>
        <w:tabs>
          <w:tab w:val="left" w:pos="540"/>
        </w:tabs>
        <w:jc w:val="both"/>
      </w:pPr>
      <w:r>
        <w:t>[48]</w:t>
      </w:r>
      <w:r>
        <w:tab/>
        <w:t xml:space="preserve">552.58 - corresponding to a </w:t>
      </w:r>
      <w:proofErr w:type="spellStart"/>
      <w:r>
        <w:t>nontransmitted</w:t>
      </w:r>
      <w:proofErr w:type="spellEnd"/>
      <w:r>
        <w:t xml:space="preserve"> BSSID (maximum possible number of BSSIDs </w:t>
      </w:r>
      <w:r>
        <w:tab/>
        <w:t xml:space="preserve">– 1) </w:t>
      </w:r>
      <w:r w:rsidRPr="00E61B21">
        <w:rPr>
          <w:strike/>
        </w:rPr>
        <w:t>which</w:t>
      </w:r>
      <w:r>
        <w:t xml:space="preserve"> </w:t>
      </w:r>
      <w:r w:rsidRPr="00E61B21">
        <w:rPr>
          <w:u w:val="single"/>
        </w:rPr>
        <w:t>that</w:t>
      </w:r>
      <w:r>
        <w:t xml:space="preserve"> is in the same multiple BSSID set as the AP.</w:t>
      </w:r>
    </w:p>
    <w:p w14:paraId="1BE3A6D7" w14:textId="77777777" w:rsidR="00683A6D" w:rsidRDefault="00683A6D" w:rsidP="00683A6D">
      <w:pPr>
        <w:tabs>
          <w:tab w:val="left" w:pos="540"/>
        </w:tabs>
        <w:jc w:val="both"/>
        <w:rPr>
          <w:ins w:id="163" w:author="Stacey, Robert" w:date="2023-09-05T10:14:00Z"/>
        </w:rPr>
      </w:pPr>
      <w:ins w:id="164" w:author="Stacey, Robert" w:date="2023-09-05T10:14:00Z">
        <w:r>
          <w:t>[Robert: agree]</w:t>
        </w:r>
      </w:ins>
    </w:p>
    <w:p w14:paraId="6B0AABC4" w14:textId="77777777" w:rsidR="000302E2" w:rsidRDefault="000302E2" w:rsidP="00294525">
      <w:pPr>
        <w:tabs>
          <w:tab w:val="left" w:pos="540"/>
        </w:tabs>
        <w:jc w:val="both"/>
      </w:pPr>
      <w:r>
        <w:t>[49]</w:t>
      </w:r>
      <w:r>
        <w:tab/>
        <w:t xml:space="preserve">553.21 - corresponding to a </w:t>
      </w:r>
      <w:proofErr w:type="spellStart"/>
      <w:r>
        <w:t>nontransmitted</w:t>
      </w:r>
      <w:proofErr w:type="spellEnd"/>
      <w:r>
        <w:t xml:space="preserve"> BSSID (maximum possible number of BSSIDs </w:t>
      </w:r>
      <w:r>
        <w:tab/>
        <w:t xml:space="preserve">– 1) </w:t>
      </w:r>
      <w:r w:rsidRPr="00E61B21">
        <w:rPr>
          <w:strike/>
        </w:rPr>
        <w:t>which</w:t>
      </w:r>
      <w:r>
        <w:t xml:space="preserve"> </w:t>
      </w:r>
      <w:r w:rsidRPr="00E61B21">
        <w:rPr>
          <w:u w:val="single"/>
        </w:rPr>
        <w:t>that</w:t>
      </w:r>
      <w:r>
        <w:t xml:space="preserve"> is in the same multiple BSSID set as the AP.</w:t>
      </w:r>
    </w:p>
    <w:p w14:paraId="7892EAD2" w14:textId="77777777" w:rsidR="00683A6D" w:rsidRDefault="00683A6D" w:rsidP="00683A6D">
      <w:pPr>
        <w:tabs>
          <w:tab w:val="left" w:pos="540"/>
        </w:tabs>
        <w:jc w:val="both"/>
        <w:rPr>
          <w:ins w:id="165" w:author="Stacey, Robert" w:date="2023-09-05T10:14:00Z"/>
        </w:rPr>
      </w:pPr>
      <w:ins w:id="166" w:author="Stacey, Robert" w:date="2023-09-05T10:14:00Z">
        <w:r>
          <w:lastRenderedPageBreak/>
          <w:t>[Robert: agree]</w:t>
        </w:r>
      </w:ins>
    </w:p>
    <w:p w14:paraId="6FAC82F9" w14:textId="77777777" w:rsidR="000302E2" w:rsidRDefault="000302E2" w:rsidP="00294525">
      <w:pPr>
        <w:tabs>
          <w:tab w:val="left" w:pos="540"/>
        </w:tabs>
        <w:jc w:val="both"/>
      </w:pPr>
      <w:r>
        <w:t>[50]</w:t>
      </w:r>
      <w:r>
        <w:tab/>
        <w:t xml:space="preserve">556.29 - consider the transmit queue for that AC as empty until any frame exists in the </w:t>
      </w:r>
      <w:r>
        <w:tab/>
        <w:t xml:space="preserve">queue </w:t>
      </w:r>
      <w:r w:rsidRPr="00E61B21">
        <w:rPr>
          <w:strike/>
        </w:rPr>
        <w:t>which</w:t>
      </w:r>
      <w:r>
        <w:t xml:space="preserve"> </w:t>
      </w:r>
      <w:r w:rsidRPr="00E61B21">
        <w:rPr>
          <w:u w:val="single"/>
        </w:rPr>
        <w:t>that</w:t>
      </w:r>
      <w:r>
        <w:t xml:space="preserve"> if transmitted, the transmitter determines, will not cause an unacceptable </w:t>
      </w:r>
      <w:r>
        <w:tab/>
        <w:t xml:space="preserve">level of interference </w:t>
      </w:r>
      <w:r w:rsidRPr="006D0D02">
        <w:t>caused by transmission</w:t>
      </w:r>
      <w:r>
        <w:t xml:space="preserve"> at the non-AP STA operating on the other link </w:t>
      </w:r>
      <w:r>
        <w:tab/>
        <w:t xml:space="preserve">of an NSTR link pair that the AP or non-AP STA belongs to. </w:t>
      </w:r>
    </w:p>
    <w:p w14:paraId="70872FE4" w14:textId="77777777" w:rsidR="00683A6D" w:rsidRDefault="00683A6D" w:rsidP="00683A6D">
      <w:pPr>
        <w:tabs>
          <w:tab w:val="left" w:pos="540"/>
        </w:tabs>
        <w:jc w:val="both"/>
        <w:rPr>
          <w:ins w:id="167" w:author="Stacey, Robert" w:date="2023-09-05T10:16:00Z"/>
        </w:rPr>
      </w:pPr>
      <w:ins w:id="168" w:author="Stacey, Robert" w:date="2023-09-05T10:16:00Z">
        <w:r>
          <w:t>[Robert: agree]</w:t>
        </w:r>
      </w:ins>
    </w:p>
    <w:p w14:paraId="6DA987D6" w14:textId="77777777" w:rsidR="000302E2" w:rsidRDefault="000302E2" w:rsidP="00294525">
      <w:pPr>
        <w:tabs>
          <w:tab w:val="left" w:pos="540"/>
        </w:tabs>
        <w:jc w:val="both"/>
      </w:pPr>
      <w:r>
        <w:t>[51]</w:t>
      </w:r>
      <w:r>
        <w:tab/>
        <w:t xml:space="preserve">571.32 - the optional features supported by an AP affiliated with an AP MLD </w:t>
      </w:r>
      <w:r w:rsidRPr="00E61B21">
        <w:rPr>
          <w:strike/>
        </w:rPr>
        <w:t>which</w:t>
      </w:r>
      <w:r>
        <w:t xml:space="preserve"> </w:t>
      </w:r>
      <w:r w:rsidRPr="00E61B21">
        <w:rPr>
          <w:u w:val="single"/>
        </w:rPr>
        <w:t>that</w:t>
      </w:r>
      <w:r>
        <w:t xml:space="preserve"> is </w:t>
      </w:r>
      <w:r>
        <w:tab/>
        <w:t>not an NSTR mobile AP MLD</w:t>
      </w:r>
    </w:p>
    <w:p w14:paraId="39DFAAA6" w14:textId="77777777" w:rsidR="00683A6D" w:rsidRDefault="00683A6D" w:rsidP="00683A6D">
      <w:pPr>
        <w:tabs>
          <w:tab w:val="left" w:pos="540"/>
        </w:tabs>
        <w:jc w:val="both"/>
        <w:rPr>
          <w:ins w:id="169" w:author="Stacey, Robert" w:date="2023-09-05T10:16:00Z"/>
        </w:rPr>
      </w:pPr>
      <w:ins w:id="170" w:author="Stacey, Robert" w:date="2023-09-05T10:16:00Z">
        <w:r>
          <w:t>[Robert: agree]</w:t>
        </w:r>
      </w:ins>
    </w:p>
    <w:p w14:paraId="74FFFA77" w14:textId="77777777" w:rsidR="000302E2" w:rsidRDefault="000302E2" w:rsidP="00294525">
      <w:pPr>
        <w:tabs>
          <w:tab w:val="left" w:pos="540"/>
        </w:tabs>
        <w:jc w:val="both"/>
      </w:pPr>
      <w:r>
        <w:t>[52]</w:t>
      </w:r>
      <w:r>
        <w:tab/>
        <w:t xml:space="preserve">578.46 – A single TWT agreement is requested for the STA affiliated with the same MLD </w:t>
      </w:r>
      <w:r>
        <w:tab/>
      </w:r>
      <w:r w:rsidRPr="00E61B21">
        <w:rPr>
          <w:strike/>
        </w:rPr>
        <w:t>which</w:t>
      </w:r>
      <w:r>
        <w:t xml:space="preserve"> </w:t>
      </w:r>
      <w:r w:rsidRPr="00E61B21">
        <w:rPr>
          <w:u w:val="single"/>
        </w:rPr>
        <w:t>that</w:t>
      </w:r>
      <w:r>
        <w:t xml:space="preserve"> is operating on the indicated link</w:t>
      </w:r>
    </w:p>
    <w:p w14:paraId="597929BE" w14:textId="77777777" w:rsidR="00683A6D" w:rsidRDefault="00683A6D" w:rsidP="00683A6D">
      <w:pPr>
        <w:tabs>
          <w:tab w:val="left" w:pos="540"/>
        </w:tabs>
        <w:jc w:val="both"/>
        <w:rPr>
          <w:ins w:id="171" w:author="Stacey, Robert" w:date="2023-09-05T10:17:00Z"/>
        </w:rPr>
      </w:pPr>
      <w:ins w:id="172" w:author="Stacey, Robert" w:date="2023-09-05T10:17:00Z">
        <w:r>
          <w:t>[Robert: agree]</w:t>
        </w:r>
      </w:ins>
    </w:p>
    <w:p w14:paraId="262951C7" w14:textId="77777777" w:rsidR="000302E2" w:rsidRDefault="000302E2" w:rsidP="00294525">
      <w:pPr>
        <w:tabs>
          <w:tab w:val="left" w:pos="540"/>
        </w:tabs>
        <w:jc w:val="both"/>
      </w:pPr>
      <w:r>
        <w:t>[53]</w:t>
      </w:r>
      <w:r>
        <w:tab/>
        <w:t xml:space="preserve">587.51 - An AP shall not send a PPDU that is neither an HE PPDU nor an EHT PPDU </w:t>
      </w:r>
      <w:r>
        <w:tab/>
      </w:r>
      <w:r w:rsidRPr="00E61B21">
        <w:rPr>
          <w:strike/>
        </w:rPr>
        <w:t>which</w:t>
      </w:r>
      <w:r>
        <w:t xml:space="preserve"> </w:t>
      </w:r>
      <w:r w:rsidRPr="00E61B21">
        <w:rPr>
          <w:u w:val="single"/>
        </w:rPr>
        <w:t>that</w:t>
      </w:r>
      <w:r>
        <w:t xml:space="preserve"> carries a TRS Control subfield.</w:t>
      </w:r>
    </w:p>
    <w:p w14:paraId="7A799BC0" w14:textId="77777777" w:rsidR="00683A6D" w:rsidRDefault="00683A6D" w:rsidP="00683A6D">
      <w:pPr>
        <w:tabs>
          <w:tab w:val="left" w:pos="540"/>
        </w:tabs>
        <w:jc w:val="both"/>
        <w:rPr>
          <w:ins w:id="173" w:author="Stacey, Robert" w:date="2023-09-05T10:17:00Z"/>
        </w:rPr>
      </w:pPr>
      <w:ins w:id="174" w:author="Stacey, Robert" w:date="2023-09-05T10:17:00Z">
        <w:r>
          <w:t>[Robert: agree]</w:t>
        </w:r>
      </w:ins>
    </w:p>
    <w:p w14:paraId="18BD3ED8" w14:textId="77777777" w:rsidR="000302E2" w:rsidRDefault="000302E2" w:rsidP="00294525">
      <w:pPr>
        <w:tabs>
          <w:tab w:val="left" w:pos="540"/>
        </w:tabs>
        <w:jc w:val="both"/>
      </w:pPr>
      <w:r>
        <w:t>[54]</w:t>
      </w:r>
      <w:r>
        <w:tab/>
        <w:t xml:space="preserve">589.32 - The RU_ALLOCATION parameter is set to the value indicated by the RU </w:t>
      </w:r>
      <w:r>
        <w:tab/>
        <w:t>Allocation subfield of the TRS Control subfield and a PS160 subfield</w:t>
      </w:r>
      <w:r w:rsidRPr="00CA0D82">
        <w:rPr>
          <w:u w:val="single"/>
        </w:rPr>
        <w:t>,</w:t>
      </w:r>
      <w:r>
        <w:t xml:space="preserve"> which is determined </w:t>
      </w:r>
      <w:r>
        <w:tab/>
        <w:t xml:space="preserve">based on the RU allocation in the EHT MU PPDU carrying the TRS control subfield </w:t>
      </w:r>
      <w:r>
        <w:tab/>
        <w:t>according to Table 35-2 (PS160 subfield for RU allocation in EHT TRS).</w:t>
      </w:r>
    </w:p>
    <w:p w14:paraId="014456AA" w14:textId="5CBF518E" w:rsidR="00683A6D" w:rsidRDefault="00683A6D" w:rsidP="00683A6D">
      <w:pPr>
        <w:tabs>
          <w:tab w:val="left" w:pos="540"/>
        </w:tabs>
        <w:jc w:val="both"/>
        <w:rPr>
          <w:ins w:id="175" w:author="Stacey, Robert" w:date="2023-09-05T10:17:00Z"/>
        </w:rPr>
      </w:pPr>
      <w:ins w:id="176" w:author="Stacey, Robert" w:date="2023-09-05T10:17:00Z">
        <w:r>
          <w:t>[Robert: agree – comma before which]</w:t>
        </w:r>
      </w:ins>
    </w:p>
    <w:p w14:paraId="6AFEE394" w14:textId="77777777" w:rsidR="00683A6D" w:rsidRDefault="00683A6D" w:rsidP="00294525">
      <w:pPr>
        <w:tabs>
          <w:tab w:val="left" w:pos="540"/>
        </w:tabs>
        <w:jc w:val="both"/>
        <w:rPr>
          <w:ins w:id="177" w:author="Stacey, Robert" w:date="2023-09-05T10:17:00Z"/>
        </w:rPr>
      </w:pPr>
    </w:p>
    <w:p w14:paraId="68E42ED8" w14:textId="6C81201C" w:rsidR="000302E2" w:rsidRDefault="000302E2" w:rsidP="00294525">
      <w:pPr>
        <w:tabs>
          <w:tab w:val="left" w:pos="540"/>
        </w:tabs>
        <w:jc w:val="both"/>
      </w:pPr>
      <w:r>
        <w:t>[55]</w:t>
      </w:r>
      <w:r>
        <w:tab/>
        <w:t xml:space="preserve">606.29 - The EHT NDP Announcement frame shall be followed after a SIFS by an EHT </w:t>
      </w:r>
      <w:r>
        <w:tab/>
        <w:t>sounding NDP</w:t>
      </w:r>
      <w:ins w:id="178" w:author="Stacey, Robert" w:date="2023-09-05T10:20:00Z">
        <w:r w:rsidR="00683A6D">
          <w:t xml:space="preserve">. The EHT sounding </w:t>
        </w:r>
        <w:proofErr w:type="gramStart"/>
        <w:r w:rsidR="00683A6D">
          <w:t xml:space="preserve">NDP </w:t>
        </w:r>
      </w:ins>
      <w:r w:rsidRPr="006D0D02">
        <w:rPr>
          <w:strike/>
        </w:rPr>
        <w:t>,</w:t>
      </w:r>
      <w:proofErr w:type="gramEnd"/>
      <w:r w:rsidRPr="006D0D02">
        <w:rPr>
          <w:strike/>
        </w:rPr>
        <w:t xml:space="preserve"> </w:t>
      </w:r>
      <w:r w:rsidRPr="00E61B21">
        <w:rPr>
          <w:strike/>
        </w:rPr>
        <w:t>which</w:t>
      </w:r>
      <w:r>
        <w:t xml:space="preserve"> shall be followed after a SIFS by a PPDU containing one or </w:t>
      </w:r>
      <w:r>
        <w:tab/>
        <w:t>more EHT Compressed Beamforming/CQI frames</w:t>
      </w:r>
    </w:p>
    <w:p w14:paraId="6E380CBB" w14:textId="77777777" w:rsidR="00683A6D" w:rsidRDefault="00683A6D" w:rsidP="00683A6D">
      <w:pPr>
        <w:tabs>
          <w:tab w:val="left" w:pos="540"/>
        </w:tabs>
        <w:jc w:val="both"/>
        <w:rPr>
          <w:ins w:id="179" w:author="Stacey, Robert" w:date="2023-09-05T10:18:00Z"/>
        </w:rPr>
      </w:pPr>
      <w:ins w:id="180" w:author="Stacey, Robert" w:date="2023-09-05T10:18:00Z">
        <w:r>
          <w:t>[Robert: agree]</w:t>
        </w:r>
      </w:ins>
    </w:p>
    <w:p w14:paraId="2AA43545" w14:textId="59E44311" w:rsidR="000302E2" w:rsidRDefault="000302E2" w:rsidP="00294525">
      <w:pPr>
        <w:tabs>
          <w:tab w:val="left" w:pos="540"/>
        </w:tabs>
        <w:jc w:val="both"/>
      </w:pPr>
      <w:r>
        <w:t>[56]</w:t>
      </w:r>
      <w:r>
        <w:tab/>
        <w:t xml:space="preserve">606.38 - The EHT NDP Announcement frame shall be followed after a SIFS by an EHT </w:t>
      </w:r>
      <w:r>
        <w:tab/>
        <w:t>sounding NDP</w:t>
      </w:r>
      <w:ins w:id="181" w:author="Stacey, Robert" w:date="2023-09-05T10:22:00Z">
        <w:r w:rsidR="00683A6D">
          <w:t>. The EHT sounding NDP</w:t>
        </w:r>
      </w:ins>
      <w:r w:rsidRPr="006D0D02">
        <w:rPr>
          <w:strike/>
        </w:rPr>
        <w:t xml:space="preserve">, </w:t>
      </w:r>
      <w:r w:rsidRPr="00E61B21">
        <w:rPr>
          <w:strike/>
        </w:rPr>
        <w:t>which</w:t>
      </w:r>
      <w:r>
        <w:t xml:space="preserve"> shall be followed after a SIFS by the BFRP Trigger frame.</w:t>
      </w:r>
    </w:p>
    <w:p w14:paraId="24F3D5FB" w14:textId="77777777" w:rsidR="000302E2" w:rsidRDefault="000302E2" w:rsidP="00294525">
      <w:pPr>
        <w:tabs>
          <w:tab w:val="left" w:pos="540"/>
        </w:tabs>
        <w:jc w:val="both"/>
      </w:pPr>
      <w:r>
        <w:t>[57]</w:t>
      </w:r>
      <w:r>
        <w:tab/>
        <w:t xml:space="preserve">618.11 - whichever exists and </w:t>
      </w:r>
      <w:r w:rsidRPr="00E61B21">
        <w:rPr>
          <w:strike/>
        </w:rPr>
        <w:t>which</w:t>
      </w:r>
      <w:r>
        <w:t xml:space="preserve"> </w:t>
      </w:r>
      <w:r w:rsidRPr="00E61B21">
        <w:rPr>
          <w:u w:val="single"/>
        </w:rPr>
        <w:t>that</w:t>
      </w:r>
      <w:r>
        <w:t xml:space="preserve"> is used to determine PHY-</w:t>
      </w:r>
      <w:proofErr w:type="spellStart"/>
      <w:r>
        <w:t>CCA.indication</w:t>
      </w:r>
      <w:proofErr w:type="spellEnd"/>
    </w:p>
    <w:p w14:paraId="2B616636" w14:textId="77777777" w:rsidR="00683A6D" w:rsidRDefault="00683A6D" w:rsidP="00683A6D">
      <w:pPr>
        <w:tabs>
          <w:tab w:val="left" w:pos="540"/>
        </w:tabs>
        <w:jc w:val="both"/>
        <w:rPr>
          <w:ins w:id="182" w:author="Stacey, Robert" w:date="2023-09-05T10:22:00Z"/>
        </w:rPr>
      </w:pPr>
      <w:ins w:id="183" w:author="Stacey, Robert" w:date="2023-09-05T10:22:00Z">
        <w:r>
          <w:t>[Robert: agree]</w:t>
        </w:r>
      </w:ins>
    </w:p>
    <w:p w14:paraId="73C93CFE" w14:textId="77777777" w:rsidR="000302E2" w:rsidRDefault="000302E2" w:rsidP="00294525">
      <w:pPr>
        <w:tabs>
          <w:tab w:val="left" w:pos="540"/>
        </w:tabs>
        <w:jc w:val="both"/>
      </w:pPr>
      <w:r>
        <w:t>[58]</w:t>
      </w:r>
      <w:r>
        <w:tab/>
        <w:t xml:space="preserve">624.2 - defines constraints on certain fields </w:t>
      </w:r>
      <w:r w:rsidRPr="00E61B21">
        <w:rPr>
          <w:strike/>
        </w:rPr>
        <w:t>which</w:t>
      </w:r>
      <w:r>
        <w:t xml:space="preserve"> </w:t>
      </w:r>
      <w:r w:rsidRPr="00E61B21">
        <w:rPr>
          <w:u w:val="single"/>
        </w:rPr>
        <w:t>that</w:t>
      </w:r>
      <w:r>
        <w:t xml:space="preserve"> in turn are constraints on the </w:t>
      </w:r>
      <w:r>
        <w:tab/>
        <w:t>associated PHY MIB variables.</w:t>
      </w:r>
    </w:p>
    <w:p w14:paraId="748FE667" w14:textId="77777777" w:rsidR="00683A6D" w:rsidRDefault="00683A6D" w:rsidP="00683A6D">
      <w:pPr>
        <w:tabs>
          <w:tab w:val="left" w:pos="540"/>
        </w:tabs>
        <w:jc w:val="both"/>
        <w:rPr>
          <w:ins w:id="184" w:author="Stacey, Robert" w:date="2023-09-05T10:22:00Z"/>
        </w:rPr>
      </w:pPr>
      <w:ins w:id="185" w:author="Stacey, Robert" w:date="2023-09-05T10:22:00Z">
        <w:r>
          <w:t>[Robert: agree]</w:t>
        </w:r>
      </w:ins>
    </w:p>
    <w:p w14:paraId="7F8039CF" w14:textId="77777777" w:rsidR="000302E2" w:rsidRDefault="000302E2" w:rsidP="00294525">
      <w:pPr>
        <w:tabs>
          <w:tab w:val="left" w:pos="540"/>
        </w:tabs>
        <w:jc w:val="both"/>
      </w:pPr>
      <w:r>
        <w:t>[59]</w:t>
      </w:r>
      <w:r>
        <w:tab/>
        <w:t xml:space="preserve">656.4 - MU-MIMO reception on an RU or MRU in an EHT TB PPDU </w:t>
      </w:r>
      <w:r w:rsidRPr="00E61B21">
        <w:rPr>
          <w:strike/>
        </w:rPr>
        <w:t>which</w:t>
      </w:r>
      <w:r>
        <w:t xml:space="preserve"> </w:t>
      </w:r>
      <w:r w:rsidRPr="00E61B21">
        <w:rPr>
          <w:u w:val="single"/>
        </w:rPr>
        <w:t>that</w:t>
      </w:r>
      <w:r>
        <w:t xml:space="preserve"> consists </w:t>
      </w:r>
      <w:r>
        <w:tab/>
        <w:t>of multiple RU(s) or MRU(s) in the entire PPDU bandwidth</w:t>
      </w:r>
    </w:p>
    <w:p w14:paraId="51938C5D" w14:textId="77777777" w:rsidR="00683A6D" w:rsidRDefault="00683A6D" w:rsidP="00683A6D">
      <w:pPr>
        <w:tabs>
          <w:tab w:val="left" w:pos="540"/>
        </w:tabs>
        <w:jc w:val="both"/>
        <w:rPr>
          <w:ins w:id="186" w:author="Stacey, Robert" w:date="2023-09-05T10:22:00Z"/>
        </w:rPr>
      </w:pPr>
      <w:ins w:id="187" w:author="Stacey, Robert" w:date="2023-09-05T10:22:00Z">
        <w:r>
          <w:t>[Robert: agree]</w:t>
        </w:r>
      </w:ins>
    </w:p>
    <w:p w14:paraId="61B0D42E" w14:textId="77777777" w:rsidR="000302E2" w:rsidRDefault="000302E2" w:rsidP="00294525">
      <w:pPr>
        <w:tabs>
          <w:tab w:val="left" w:pos="540"/>
        </w:tabs>
        <w:jc w:val="both"/>
      </w:pPr>
      <w:r>
        <w:t>[60]</w:t>
      </w:r>
      <w:r>
        <w:tab/>
        <w:t xml:space="preserve">657.11 - MU-MIMO reception on an RU or MRU in an EHT MU PPDU </w:t>
      </w:r>
      <w:r w:rsidRPr="00E61B21">
        <w:rPr>
          <w:strike/>
        </w:rPr>
        <w:t>which</w:t>
      </w:r>
      <w:r>
        <w:t xml:space="preserve"> </w:t>
      </w:r>
      <w:r w:rsidRPr="00E61B21">
        <w:rPr>
          <w:u w:val="single"/>
        </w:rPr>
        <w:t>that</w:t>
      </w:r>
      <w:r>
        <w:t xml:space="preserve"> </w:t>
      </w:r>
      <w:r>
        <w:tab/>
        <w:t>consist</w:t>
      </w:r>
      <w:r w:rsidRPr="0027138F">
        <w:rPr>
          <w:u w:val="single"/>
        </w:rPr>
        <w:t>s</w:t>
      </w:r>
      <w:r>
        <w:t xml:space="preserve"> of multiple RUs and/ or MRUs</w:t>
      </w:r>
    </w:p>
    <w:p w14:paraId="2006EB8F" w14:textId="77777777" w:rsidR="00683A6D" w:rsidRDefault="00683A6D" w:rsidP="00683A6D">
      <w:pPr>
        <w:tabs>
          <w:tab w:val="left" w:pos="540"/>
        </w:tabs>
        <w:jc w:val="both"/>
        <w:rPr>
          <w:ins w:id="188" w:author="Stacey, Robert" w:date="2023-09-05T10:23:00Z"/>
        </w:rPr>
      </w:pPr>
      <w:ins w:id="189" w:author="Stacey, Robert" w:date="2023-09-05T10:23:00Z">
        <w:r>
          <w:t>[Robert: agree]</w:t>
        </w:r>
      </w:ins>
    </w:p>
    <w:p w14:paraId="16CC8EDC" w14:textId="77777777" w:rsidR="000302E2" w:rsidRDefault="000302E2" w:rsidP="00294525">
      <w:pPr>
        <w:tabs>
          <w:tab w:val="left" w:pos="540"/>
        </w:tabs>
        <w:jc w:val="both"/>
      </w:pPr>
      <w:r>
        <w:t>[61]</w:t>
      </w:r>
      <w:r>
        <w:tab/>
        <w:t xml:space="preserve">665.28 - MU-MIMO transmission on an RU or MRU in an EHT TB PPDU </w:t>
      </w:r>
      <w:r w:rsidRPr="00E61B21">
        <w:rPr>
          <w:strike/>
        </w:rPr>
        <w:t>which</w:t>
      </w:r>
      <w:r>
        <w:t xml:space="preserve"> </w:t>
      </w:r>
      <w:r w:rsidRPr="00E61B21">
        <w:rPr>
          <w:u w:val="single"/>
        </w:rPr>
        <w:t>that</w:t>
      </w:r>
      <w:r>
        <w:t xml:space="preserve"> </w:t>
      </w:r>
      <w:r>
        <w:tab/>
        <w:t>consist</w:t>
      </w:r>
      <w:r w:rsidRPr="0027138F">
        <w:rPr>
          <w:u w:val="single"/>
        </w:rPr>
        <w:t>s</w:t>
      </w:r>
      <w:r>
        <w:t xml:space="preserve"> of multiple RUs and/or MRUs in the entire PPDU bandwidth</w:t>
      </w:r>
    </w:p>
    <w:p w14:paraId="3BD28B20" w14:textId="77777777" w:rsidR="00683A6D" w:rsidRDefault="00683A6D" w:rsidP="00683A6D">
      <w:pPr>
        <w:tabs>
          <w:tab w:val="left" w:pos="540"/>
        </w:tabs>
        <w:jc w:val="both"/>
        <w:rPr>
          <w:ins w:id="190" w:author="Stacey, Robert" w:date="2023-09-05T10:23:00Z"/>
        </w:rPr>
      </w:pPr>
      <w:ins w:id="191" w:author="Stacey, Robert" w:date="2023-09-05T10:23:00Z">
        <w:r>
          <w:t>[Robert: agree]</w:t>
        </w:r>
      </w:ins>
    </w:p>
    <w:p w14:paraId="1FAB5882" w14:textId="77777777" w:rsidR="000302E2" w:rsidRDefault="000302E2" w:rsidP="00294525">
      <w:pPr>
        <w:tabs>
          <w:tab w:val="left" w:pos="540"/>
        </w:tabs>
        <w:jc w:val="both"/>
      </w:pPr>
      <w:r>
        <w:t>[62]</w:t>
      </w:r>
      <w:r>
        <w:tab/>
        <w:t>677.30 - contains an OPERATING_CHANNEL parameter</w:t>
      </w:r>
      <w:r w:rsidRPr="0027138F">
        <w:rPr>
          <w:strike/>
        </w:rPr>
        <w:t>, which</w:t>
      </w:r>
      <w:r>
        <w:t xml:space="preserve"> </w:t>
      </w:r>
      <w:r w:rsidRPr="0027138F">
        <w:rPr>
          <w:u w:val="single"/>
        </w:rPr>
        <w:t>that</w:t>
      </w:r>
      <w:r>
        <w:t xml:space="preserve"> identifies the </w:t>
      </w:r>
      <w:r>
        <w:tab/>
        <w:t>operating or primary channel</w:t>
      </w:r>
    </w:p>
    <w:p w14:paraId="538095E7" w14:textId="4DD47488" w:rsidR="00683A6D" w:rsidRDefault="00683A6D" w:rsidP="00294525">
      <w:pPr>
        <w:tabs>
          <w:tab w:val="left" w:pos="540"/>
        </w:tabs>
        <w:jc w:val="both"/>
        <w:rPr>
          <w:ins w:id="192" w:author="Stacey, Robert" w:date="2023-09-05T10:23:00Z"/>
        </w:rPr>
      </w:pPr>
      <w:ins w:id="193" w:author="Stacey, Robert" w:date="2023-09-05T10:23:00Z">
        <w:r>
          <w:t>[Robert: looks ok, no change]</w:t>
        </w:r>
      </w:ins>
    </w:p>
    <w:p w14:paraId="1BF11AD2" w14:textId="4F6AE92F" w:rsidR="000302E2" w:rsidRDefault="000302E2" w:rsidP="00294525">
      <w:pPr>
        <w:tabs>
          <w:tab w:val="left" w:pos="540"/>
        </w:tabs>
        <w:jc w:val="both"/>
      </w:pPr>
      <w:r>
        <w:t>[63]</w:t>
      </w:r>
      <w:r>
        <w:tab/>
        <w:t>677.35 - contains a CHANNEL_WIDTH parameter</w:t>
      </w:r>
      <w:r w:rsidRPr="0027138F">
        <w:rPr>
          <w:strike/>
        </w:rPr>
        <w:t>, which</w:t>
      </w:r>
      <w:r>
        <w:t xml:space="preserve"> </w:t>
      </w:r>
      <w:r w:rsidRPr="0027138F">
        <w:rPr>
          <w:u w:val="single"/>
        </w:rPr>
        <w:t>that</w:t>
      </w:r>
      <w:r>
        <w:t xml:space="preserve"> identifies the operating </w:t>
      </w:r>
      <w:r>
        <w:tab/>
        <w:t>channel width</w:t>
      </w:r>
    </w:p>
    <w:p w14:paraId="1866B890" w14:textId="77777777" w:rsidR="00683A6D" w:rsidRDefault="00683A6D" w:rsidP="00683A6D">
      <w:pPr>
        <w:tabs>
          <w:tab w:val="left" w:pos="540"/>
        </w:tabs>
        <w:jc w:val="both"/>
        <w:rPr>
          <w:ins w:id="194" w:author="Stacey, Robert" w:date="2023-09-05T10:23:00Z"/>
        </w:rPr>
      </w:pPr>
      <w:ins w:id="195" w:author="Stacey, Robert" w:date="2023-09-05T10:23:00Z">
        <w:r>
          <w:t>[Robert: looks ok, no change]</w:t>
        </w:r>
      </w:ins>
    </w:p>
    <w:p w14:paraId="7D204938" w14:textId="77777777" w:rsidR="000302E2" w:rsidRPr="00FF6DDB" w:rsidRDefault="000302E2" w:rsidP="00294525">
      <w:pPr>
        <w:tabs>
          <w:tab w:val="left" w:pos="540"/>
        </w:tabs>
        <w:jc w:val="both"/>
        <w:rPr>
          <w:highlight w:val="lightGray"/>
        </w:rPr>
      </w:pPr>
      <w:r w:rsidRPr="00FF6DDB">
        <w:rPr>
          <w:highlight w:val="lightGray"/>
        </w:rPr>
        <w:lastRenderedPageBreak/>
        <w:t>[64]</w:t>
      </w:r>
      <w:r w:rsidRPr="00FF6DDB">
        <w:rPr>
          <w:highlight w:val="lightGray"/>
        </w:rPr>
        <w:tab/>
        <w:t>677.41 - contains a CENTER_FREQUENCY_SEGMENT_0 parameter</w:t>
      </w:r>
      <w:r w:rsidRPr="00FF6DDB">
        <w:rPr>
          <w:strike/>
          <w:highlight w:val="lightGray"/>
        </w:rPr>
        <w:t>, which</w:t>
      </w:r>
      <w:r w:rsidRPr="00FF6DDB">
        <w:rPr>
          <w:highlight w:val="lightGray"/>
        </w:rPr>
        <w:t xml:space="preserve"> </w:t>
      </w:r>
      <w:r w:rsidRPr="00FF6DDB">
        <w:rPr>
          <w:highlight w:val="lightGray"/>
          <w:u w:val="single"/>
        </w:rPr>
        <w:t>that</w:t>
      </w:r>
      <w:r w:rsidRPr="00FF6DDB">
        <w:rPr>
          <w:highlight w:val="lightGray"/>
        </w:rPr>
        <w:t xml:space="preserve"> </w:t>
      </w:r>
      <w:r w:rsidRPr="00FF6DDB">
        <w:rPr>
          <w:highlight w:val="lightGray"/>
        </w:rPr>
        <w:tab/>
        <w:t>identifies the center frequency of the channel</w:t>
      </w:r>
    </w:p>
    <w:p w14:paraId="3BE3A740" w14:textId="77777777" w:rsidR="000804CC" w:rsidRDefault="000804CC" w:rsidP="000804CC">
      <w:pPr>
        <w:tabs>
          <w:tab w:val="left" w:pos="540"/>
        </w:tabs>
        <w:jc w:val="both"/>
        <w:rPr>
          <w:ins w:id="196" w:author="Stacey, Robert" w:date="2023-09-05T10:23:00Z"/>
        </w:rPr>
      </w:pPr>
      <w:ins w:id="197" w:author="Stacey, Robert" w:date="2023-09-05T10:23:00Z">
        <w:r w:rsidRPr="00FF6DDB">
          <w:rPr>
            <w:highlight w:val="lightGray"/>
          </w:rPr>
          <w:t>[Robert: looks ok, no change]</w:t>
        </w:r>
      </w:ins>
    </w:p>
    <w:p w14:paraId="5555C695" w14:textId="77777777" w:rsidR="000302E2" w:rsidRPr="00FF6DDB" w:rsidRDefault="000302E2" w:rsidP="00294525">
      <w:pPr>
        <w:tabs>
          <w:tab w:val="left" w:pos="540"/>
        </w:tabs>
        <w:jc w:val="both"/>
        <w:rPr>
          <w:highlight w:val="lightGray"/>
        </w:rPr>
      </w:pPr>
      <w:r w:rsidRPr="00FF6DDB">
        <w:rPr>
          <w:highlight w:val="lightGray"/>
        </w:rPr>
        <w:t>[65]</w:t>
      </w:r>
      <w:r w:rsidRPr="00FF6DDB">
        <w:rPr>
          <w:highlight w:val="lightGray"/>
        </w:rPr>
        <w:tab/>
        <w:t>677.47 - contains a DISABLED_SUBCHANNEL_BITMAP parameter</w:t>
      </w:r>
      <w:r w:rsidRPr="00FF6DDB">
        <w:rPr>
          <w:strike/>
          <w:highlight w:val="lightGray"/>
        </w:rPr>
        <w:t>, which</w:t>
      </w:r>
      <w:r w:rsidRPr="00FF6DDB">
        <w:rPr>
          <w:highlight w:val="lightGray"/>
        </w:rPr>
        <w:t xml:space="preserve"> </w:t>
      </w:r>
      <w:r w:rsidRPr="00FF6DDB">
        <w:rPr>
          <w:highlight w:val="lightGray"/>
          <w:u w:val="single"/>
        </w:rPr>
        <w:t>that</w:t>
      </w:r>
      <w:r w:rsidRPr="00FF6DDB">
        <w:rPr>
          <w:highlight w:val="lightGray"/>
        </w:rPr>
        <w:t xml:space="preserve"> carries </w:t>
      </w:r>
      <w:r w:rsidRPr="00FF6DDB">
        <w:rPr>
          <w:highlight w:val="lightGray"/>
        </w:rPr>
        <w:tab/>
        <w:t>the value of the Disabled Subchannel Bitmap subfield in an EHT Operation element</w:t>
      </w:r>
    </w:p>
    <w:p w14:paraId="1740460A" w14:textId="77777777" w:rsidR="000804CC" w:rsidRDefault="000804CC" w:rsidP="000804CC">
      <w:pPr>
        <w:tabs>
          <w:tab w:val="left" w:pos="540"/>
        </w:tabs>
        <w:jc w:val="both"/>
        <w:rPr>
          <w:ins w:id="198" w:author="Stacey, Robert" w:date="2023-09-05T10:24:00Z"/>
        </w:rPr>
      </w:pPr>
      <w:ins w:id="199" w:author="Stacey, Robert" w:date="2023-09-05T10:24:00Z">
        <w:r w:rsidRPr="00FF6DDB">
          <w:rPr>
            <w:highlight w:val="lightGray"/>
          </w:rPr>
          <w:t>[Robert: looks ok, no change]</w:t>
        </w:r>
      </w:ins>
    </w:p>
    <w:p w14:paraId="733A4567" w14:textId="77777777" w:rsidR="000302E2" w:rsidRDefault="000302E2" w:rsidP="00294525">
      <w:pPr>
        <w:tabs>
          <w:tab w:val="left" w:pos="540"/>
        </w:tabs>
        <w:jc w:val="both"/>
      </w:pPr>
      <w:r>
        <w:t>[66]</w:t>
      </w:r>
      <w:r>
        <w:tab/>
        <w:t xml:space="preserve">719.27 - an MU-MIMO transmission on an RU or MRU in an EHT PPDU </w:t>
      </w:r>
      <w:r w:rsidRPr="0027138F">
        <w:rPr>
          <w:strike/>
        </w:rPr>
        <w:t>which</w:t>
      </w:r>
      <w:r>
        <w:t xml:space="preserve"> </w:t>
      </w:r>
      <w:r w:rsidRPr="0027138F">
        <w:rPr>
          <w:u w:val="single"/>
        </w:rPr>
        <w:t>that</w:t>
      </w:r>
      <w:r>
        <w:t xml:space="preserve"> </w:t>
      </w:r>
      <w:r>
        <w:tab/>
        <w:t xml:space="preserve">consists of more than one RU or MRU within the PPDU </w:t>
      </w:r>
      <w:proofErr w:type="gramStart"/>
      <w:r>
        <w:t>bandwidth</w:t>
      </w:r>
      <w:proofErr w:type="gramEnd"/>
    </w:p>
    <w:p w14:paraId="34D2F08B" w14:textId="48DE074C" w:rsidR="000804CC" w:rsidRDefault="000804CC" w:rsidP="00294525">
      <w:pPr>
        <w:tabs>
          <w:tab w:val="left" w:pos="540"/>
        </w:tabs>
        <w:jc w:val="both"/>
        <w:rPr>
          <w:ins w:id="200" w:author="Stacey, Robert" w:date="2023-09-05T10:24:00Z"/>
        </w:rPr>
      </w:pPr>
      <w:ins w:id="201" w:author="Stacey, Robert" w:date="2023-09-05T10:24:00Z">
        <w:r>
          <w:t>[Robert: agree]</w:t>
        </w:r>
      </w:ins>
    </w:p>
    <w:p w14:paraId="649FEA28" w14:textId="75540F11" w:rsidR="000302E2" w:rsidRDefault="000302E2" w:rsidP="00294525">
      <w:pPr>
        <w:tabs>
          <w:tab w:val="left" w:pos="540"/>
        </w:tabs>
        <w:jc w:val="both"/>
      </w:pPr>
      <w:r>
        <w:t>[67]</w:t>
      </w:r>
      <w:r>
        <w:tab/>
        <w:t xml:space="preserve">720.59 - UL MU-MIMO transmissions in an EHT TB PPDU </w:t>
      </w:r>
      <w:r w:rsidRPr="0027138F">
        <w:rPr>
          <w:strike/>
        </w:rPr>
        <w:t>which</w:t>
      </w:r>
      <w:r>
        <w:t xml:space="preserve"> </w:t>
      </w:r>
      <w:r w:rsidRPr="0027138F">
        <w:rPr>
          <w:u w:val="single"/>
        </w:rPr>
        <w:t>that</w:t>
      </w:r>
      <w:r>
        <w:t xml:space="preserve"> consist</w:t>
      </w:r>
      <w:r w:rsidRPr="007C34F4">
        <w:rPr>
          <w:strike/>
        </w:rPr>
        <w:t>s</w:t>
      </w:r>
      <w:r>
        <w:t xml:space="preserve"> of more </w:t>
      </w:r>
      <w:r>
        <w:tab/>
        <w:t>than one RU or MRU</w:t>
      </w:r>
    </w:p>
    <w:p w14:paraId="37325464" w14:textId="77777777" w:rsidR="000804CC" w:rsidRDefault="000804CC" w:rsidP="000804CC">
      <w:pPr>
        <w:tabs>
          <w:tab w:val="left" w:pos="540"/>
        </w:tabs>
        <w:jc w:val="both"/>
        <w:rPr>
          <w:ins w:id="202" w:author="Stacey, Robert" w:date="2023-09-05T10:24:00Z"/>
        </w:rPr>
      </w:pPr>
      <w:ins w:id="203" w:author="Stacey, Robert" w:date="2023-09-05T10:24:00Z">
        <w:r>
          <w:t>[Robert: agree]</w:t>
        </w:r>
      </w:ins>
    </w:p>
    <w:p w14:paraId="011CDBE7" w14:textId="77777777" w:rsidR="000302E2" w:rsidRDefault="000302E2" w:rsidP="00294525">
      <w:pPr>
        <w:tabs>
          <w:tab w:val="left" w:pos="540"/>
        </w:tabs>
        <w:jc w:val="both"/>
      </w:pPr>
      <w:r>
        <w:t>[68]</w:t>
      </w:r>
      <w:r>
        <w:tab/>
        <w:t xml:space="preserve">721.6 - in an EHT PPDU </w:t>
      </w:r>
      <w:r w:rsidRPr="0027138F">
        <w:rPr>
          <w:strike/>
        </w:rPr>
        <w:t>which</w:t>
      </w:r>
      <w:r>
        <w:t xml:space="preserve"> </w:t>
      </w:r>
      <w:r w:rsidRPr="0027138F">
        <w:rPr>
          <w:u w:val="single"/>
        </w:rPr>
        <w:t>that</w:t>
      </w:r>
      <w:r>
        <w:t xml:space="preserve"> consists of more than one RU or MRU within the</w:t>
      </w:r>
      <w:r>
        <w:tab/>
        <w:t>PPDU bandwidth.</w:t>
      </w:r>
    </w:p>
    <w:p w14:paraId="0D184001" w14:textId="77777777" w:rsidR="000804CC" w:rsidRDefault="000804CC" w:rsidP="000804CC">
      <w:pPr>
        <w:tabs>
          <w:tab w:val="left" w:pos="540"/>
        </w:tabs>
        <w:jc w:val="both"/>
        <w:rPr>
          <w:ins w:id="204" w:author="Stacey, Robert" w:date="2023-09-05T10:24:00Z"/>
        </w:rPr>
      </w:pPr>
      <w:ins w:id="205" w:author="Stacey, Robert" w:date="2023-09-05T10:24:00Z">
        <w:r>
          <w:t>[Robert: agree]</w:t>
        </w:r>
      </w:ins>
    </w:p>
    <w:p w14:paraId="18647A23" w14:textId="77777777" w:rsidR="000302E2" w:rsidRDefault="000302E2" w:rsidP="00294525">
      <w:pPr>
        <w:tabs>
          <w:tab w:val="left" w:pos="540"/>
        </w:tabs>
        <w:jc w:val="both"/>
      </w:pPr>
      <w:r>
        <w:t>[69]</w:t>
      </w:r>
      <w:r>
        <w:tab/>
        <w:t xml:space="preserve">779.17 - An RU Allocation subfield shall not indicate an RU or MRU </w:t>
      </w:r>
      <w:r w:rsidRPr="007C34F4">
        <w:rPr>
          <w:strike/>
        </w:rPr>
        <w:t>w</w:t>
      </w:r>
      <w:r w:rsidRPr="0027138F">
        <w:rPr>
          <w:strike/>
        </w:rPr>
        <w:t>hich</w:t>
      </w:r>
      <w:r>
        <w:t xml:space="preserve"> </w:t>
      </w:r>
      <w:r w:rsidRPr="0027138F">
        <w:rPr>
          <w:u w:val="single"/>
        </w:rPr>
        <w:t>that</w:t>
      </w:r>
      <w:r>
        <w:t xml:space="preserve"> occupies </w:t>
      </w:r>
      <w:r>
        <w:tab/>
        <w:t xml:space="preserve">all </w:t>
      </w:r>
      <w:proofErr w:type="spellStart"/>
      <w:r>
        <w:t>nonpunctured</w:t>
      </w:r>
      <w:proofErr w:type="spellEnd"/>
      <w:r>
        <w:t xml:space="preserve"> 20 MHz channels within the PPDU bandwidth.</w:t>
      </w:r>
    </w:p>
    <w:p w14:paraId="3892765F" w14:textId="77777777" w:rsidR="000804CC" w:rsidRDefault="000804CC" w:rsidP="000804CC">
      <w:pPr>
        <w:tabs>
          <w:tab w:val="left" w:pos="540"/>
        </w:tabs>
        <w:jc w:val="both"/>
        <w:rPr>
          <w:ins w:id="206" w:author="Stacey, Robert" w:date="2023-09-05T10:25:00Z"/>
        </w:rPr>
      </w:pPr>
      <w:ins w:id="207" w:author="Stacey, Robert" w:date="2023-09-05T10:25:00Z">
        <w:r>
          <w:t>[Robert: agree]</w:t>
        </w:r>
      </w:ins>
    </w:p>
    <w:p w14:paraId="4F1185DA" w14:textId="77777777" w:rsidR="000302E2" w:rsidRDefault="000302E2" w:rsidP="00294525">
      <w:pPr>
        <w:tabs>
          <w:tab w:val="left" w:pos="540"/>
        </w:tabs>
        <w:jc w:val="both"/>
      </w:pPr>
      <w:r>
        <w:t>[70]</w:t>
      </w:r>
      <w:r>
        <w:tab/>
        <w:t xml:space="preserve">820.12 - as punctured subchannels </w:t>
      </w:r>
      <w:r w:rsidRPr="007C34F4">
        <w:rPr>
          <w:strike/>
        </w:rPr>
        <w:t>w</w:t>
      </w:r>
      <w:r w:rsidRPr="0027138F">
        <w:rPr>
          <w:strike/>
        </w:rPr>
        <w:t>hich</w:t>
      </w:r>
      <w:r>
        <w:t xml:space="preserve"> </w:t>
      </w:r>
      <w:r w:rsidRPr="0027138F">
        <w:rPr>
          <w:u w:val="single"/>
        </w:rPr>
        <w:t>that</w:t>
      </w:r>
      <w:r>
        <w:t xml:space="preserve"> are subject to the additional restrictions as </w:t>
      </w:r>
      <w:r>
        <w:tab/>
        <w:t>defined in 36.3.20.1.2</w:t>
      </w:r>
    </w:p>
    <w:p w14:paraId="53C3EEC9" w14:textId="77777777" w:rsidR="000804CC" w:rsidRDefault="000804CC" w:rsidP="000804CC">
      <w:pPr>
        <w:tabs>
          <w:tab w:val="left" w:pos="540"/>
        </w:tabs>
        <w:jc w:val="both"/>
        <w:rPr>
          <w:ins w:id="208" w:author="Stacey, Robert" w:date="2023-09-05T10:25:00Z"/>
        </w:rPr>
      </w:pPr>
      <w:ins w:id="209" w:author="Stacey, Robert" w:date="2023-09-05T10:25:00Z">
        <w:r>
          <w:t>[Robert: agree]</w:t>
        </w:r>
      </w:ins>
    </w:p>
    <w:p w14:paraId="7B3A0574" w14:textId="77777777" w:rsidR="000302E2" w:rsidRDefault="000302E2" w:rsidP="00294525">
      <w:pPr>
        <w:tabs>
          <w:tab w:val="left" w:pos="540"/>
        </w:tabs>
        <w:jc w:val="both"/>
      </w:pPr>
      <w:r>
        <w:t>[71]</w:t>
      </w:r>
      <w:r>
        <w:tab/>
        <w:t xml:space="preserve">995.2 - On channel 3, there are three APs </w:t>
      </w:r>
      <w:r w:rsidRPr="007C34F4">
        <w:rPr>
          <w:strike/>
        </w:rPr>
        <w:t>w</w:t>
      </w:r>
      <w:r w:rsidRPr="0027138F">
        <w:rPr>
          <w:strike/>
        </w:rPr>
        <w:t>hich</w:t>
      </w:r>
      <w:r>
        <w:t xml:space="preserve"> </w:t>
      </w:r>
      <w:r w:rsidRPr="0027138F">
        <w:rPr>
          <w:u w:val="single"/>
        </w:rPr>
        <w:t>that</w:t>
      </w:r>
      <w:r>
        <w:t xml:space="preserve"> belong to the same multiple BSSID </w:t>
      </w:r>
      <w:r>
        <w:tab/>
        <w:t>set</w:t>
      </w:r>
    </w:p>
    <w:p w14:paraId="7B4A553D" w14:textId="77777777" w:rsidR="000804CC" w:rsidRDefault="000804CC" w:rsidP="000804CC">
      <w:pPr>
        <w:tabs>
          <w:tab w:val="left" w:pos="540"/>
        </w:tabs>
        <w:jc w:val="both"/>
        <w:rPr>
          <w:ins w:id="210" w:author="Stacey, Robert" w:date="2023-09-05T10:25:00Z"/>
        </w:rPr>
      </w:pPr>
      <w:ins w:id="211" w:author="Stacey, Robert" w:date="2023-09-05T10:25:00Z">
        <w:r>
          <w:t>[Robert: agree]</w:t>
        </w:r>
      </w:ins>
    </w:p>
    <w:p w14:paraId="1E05F62F" w14:textId="77777777" w:rsidR="000302E2" w:rsidRDefault="000302E2" w:rsidP="00294525">
      <w:pPr>
        <w:tabs>
          <w:tab w:val="left" w:pos="540"/>
        </w:tabs>
        <w:jc w:val="both"/>
      </w:pPr>
      <w:r>
        <w:t>[72]</w:t>
      </w:r>
      <w:r>
        <w:tab/>
        <w:t xml:space="preserve">997.24 - transmits an Association Request frame </w:t>
      </w:r>
      <w:r w:rsidRPr="007C34F4">
        <w:rPr>
          <w:strike/>
        </w:rPr>
        <w:t>w</w:t>
      </w:r>
      <w:r w:rsidRPr="0027138F">
        <w:rPr>
          <w:strike/>
        </w:rPr>
        <w:t>hich</w:t>
      </w:r>
      <w:r>
        <w:t xml:space="preserve"> </w:t>
      </w:r>
      <w:r w:rsidRPr="0027138F">
        <w:rPr>
          <w:u w:val="single"/>
        </w:rPr>
        <w:t>that</w:t>
      </w:r>
      <w:r>
        <w:t xml:space="preserve"> includes a Basic Multi-Link </w:t>
      </w:r>
      <w:r>
        <w:tab/>
        <w:t>element</w:t>
      </w:r>
    </w:p>
    <w:p w14:paraId="40895941" w14:textId="77777777" w:rsidR="000804CC" w:rsidRDefault="000804CC" w:rsidP="000804CC">
      <w:pPr>
        <w:tabs>
          <w:tab w:val="left" w:pos="540"/>
        </w:tabs>
        <w:jc w:val="both"/>
        <w:rPr>
          <w:ins w:id="212" w:author="Stacey, Robert" w:date="2023-09-05T10:25:00Z"/>
        </w:rPr>
      </w:pPr>
      <w:ins w:id="213" w:author="Stacey, Robert" w:date="2023-09-05T10:25:00Z">
        <w:r>
          <w:t>[Robert: agree]</w:t>
        </w:r>
      </w:ins>
    </w:p>
    <w:p w14:paraId="46496188" w14:textId="77777777" w:rsidR="000302E2" w:rsidRDefault="000302E2" w:rsidP="00294525">
      <w:pPr>
        <w:tabs>
          <w:tab w:val="left" w:pos="540"/>
        </w:tabs>
        <w:jc w:val="both"/>
      </w:pPr>
      <w:r>
        <w:t>[73]</w:t>
      </w:r>
      <w:r>
        <w:tab/>
        <w:t xml:space="preserve">998.40 - The frame also carries a Basic Multi-Link element </w:t>
      </w:r>
      <w:r w:rsidRPr="007C34F4">
        <w:rPr>
          <w:strike/>
        </w:rPr>
        <w:t>w</w:t>
      </w:r>
      <w:r w:rsidRPr="0027138F">
        <w:rPr>
          <w:strike/>
        </w:rPr>
        <w:t>hich</w:t>
      </w:r>
      <w:r>
        <w:t xml:space="preserve"> </w:t>
      </w:r>
      <w:r w:rsidRPr="0027138F">
        <w:rPr>
          <w:u w:val="single"/>
        </w:rPr>
        <w:t>that</w:t>
      </w:r>
      <w:r>
        <w:t xml:space="preserve"> is carrying two Per-</w:t>
      </w:r>
      <w:r>
        <w:tab/>
        <w:t xml:space="preserve">STA Profile </w:t>
      </w:r>
      <w:proofErr w:type="spellStart"/>
      <w:r>
        <w:t>subelements</w:t>
      </w:r>
      <w:proofErr w:type="spellEnd"/>
      <w:r>
        <w:t xml:space="preserve"> corresponding to STA 1 and STA 2.</w:t>
      </w:r>
    </w:p>
    <w:p w14:paraId="153AF69A" w14:textId="77777777" w:rsidR="000804CC" w:rsidRDefault="000804CC" w:rsidP="000804CC">
      <w:pPr>
        <w:tabs>
          <w:tab w:val="left" w:pos="540"/>
        </w:tabs>
        <w:jc w:val="both"/>
        <w:rPr>
          <w:ins w:id="214" w:author="Stacey, Robert" w:date="2023-09-05T10:25:00Z"/>
        </w:rPr>
      </w:pPr>
      <w:ins w:id="215" w:author="Stacey, Robert" w:date="2023-09-05T10:25:00Z">
        <w:r>
          <w:t>[Robert: agree]</w:t>
        </w:r>
      </w:ins>
    </w:p>
    <w:p w14:paraId="4E4E994F" w14:textId="77777777" w:rsidR="000302E2" w:rsidRDefault="000302E2" w:rsidP="00294525">
      <w:pPr>
        <w:tabs>
          <w:tab w:val="left" w:pos="540"/>
        </w:tabs>
        <w:jc w:val="both"/>
      </w:pPr>
      <w:r>
        <w:t>[74]</w:t>
      </w:r>
      <w:r>
        <w:tab/>
        <w:t xml:space="preserve">1008.28 - Next the AP MLD starts to advertise a TTLM B </w:t>
      </w:r>
      <w:r w:rsidRPr="007C34F4">
        <w:rPr>
          <w:strike/>
        </w:rPr>
        <w:t>w</w:t>
      </w:r>
      <w:r w:rsidRPr="0027138F">
        <w:rPr>
          <w:strike/>
        </w:rPr>
        <w:t>hich</w:t>
      </w:r>
      <w:r>
        <w:t xml:space="preserve"> </w:t>
      </w:r>
      <w:r w:rsidRPr="0027138F">
        <w:rPr>
          <w:u w:val="single"/>
        </w:rPr>
        <w:t>that</w:t>
      </w:r>
      <w:r>
        <w:t xml:space="preserve"> maps all TIDs to a </w:t>
      </w:r>
      <w:r>
        <w:tab/>
        <w:t>set of link(s) that is a subset of the enabled link set in the TTLM A.</w:t>
      </w:r>
    </w:p>
    <w:p w14:paraId="55CDBC4E" w14:textId="77777777" w:rsidR="000804CC" w:rsidRDefault="000804CC" w:rsidP="000804CC">
      <w:pPr>
        <w:tabs>
          <w:tab w:val="left" w:pos="540"/>
        </w:tabs>
        <w:jc w:val="both"/>
        <w:rPr>
          <w:ins w:id="216" w:author="Stacey, Robert" w:date="2023-09-05T10:25:00Z"/>
        </w:rPr>
      </w:pPr>
      <w:ins w:id="217" w:author="Stacey, Robert" w:date="2023-09-05T10:25:00Z">
        <w:r>
          <w:t>[Robert: agree]</w:t>
        </w:r>
      </w:ins>
    </w:p>
    <w:p w14:paraId="6D00841C" w14:textId="69E3E829" w:rsidR="000302E2" w:rsidRDefault="000302E2" w:rsidP="00294525">
      <w:pPr>
        <w:tabs>
          <w:tab w:val="left" w:pos="540"/>
        </w:tabs>
        <w:jc w:val="both"/>
      </w:pPr>
      <w:r>
        <w:t>[75]</w:t>
      </w:r>
      <w:r>
        <w:tab/>
        <w:t xml:space="preserve">1008.62 - Next the AP MLD starts to advertise a TTLM B </w:t>
      </w:r>
      <w:r w:rsidRPr="007C34F4">
        <w:rPr>
          <w:strike/>
        </w:rPr>
        <w:t>w</w:t>
      </w:r>
      <w:r w:rsidRPr="0027138F">
        <w:rPr>
          <w:strike/>
        </w:rPr>
        <w:t>hich</w:t>
      </w:r>
      <w:r>
        <w:t xml:space="preserve"> </w:t>
      </w:r>
      <w:r w:rsidRPr="0027138F">
        <w:rPr>
          <w:u w:val="single"/>
        </w:rPr>
        <w:t>that</w:t>
      </w:r>
      <w:r>
        <w:t xml:space="preserve"> maps all TIDs to a </w:t>
      </w:r>
      <w:r>
        <w:tab/>
        <w:t>set of link(s) that is a superset of the enabled link set in the TTLM A.</w:t>
      </w:r>
    </w:p>
    <w:p w14:paraId="4E72E2C3" w14:textId="77777777" w:rsidR="000804CC" w:rsidRDefault="000804CC" w:rsidP="000804CC">
      <w:pPr>
        <w:tabs>
          <w:tab w:val="left" w:pos="540"/>
        </w:tabs>
        <w:jc w:val="both"/>
        <w:rPr>
          <w:ins w:id="218" w:author="Stacey, Robert" w:date="2023-09-05T10:25:00Z"/>
        </w:rPr>
      </w:pPr>
      <w:ins w:id="219" w:author="Stacey, Robert" w:date="2023-09-05T10:25:00Z">
        <w:r>
          <w:t>[Robert: agree]</w:t>
        </w:r>
      </w:ins>
    </w:p>
    <w:p w14:paraId="47D923AD" w14:textId="77777777" w:rsidR="000302E2" w:rsidRDefault="000302E2" w:rsidP="00294525">
      <w:pPr>
        <w:jc w:val="both"/>
      </w:pPr>
    </w:p>
    <w:p w14:paraId="39822AD2" w14:textId="3400291E" w:rsidR="00490A6D" w:rsidRDefault="00334546" w:rsidP="00490A6D">
      <w:pPr>
        <w:pStyle w:val="Heading4"/>
      </w:pPr>
      <w:r>
        <w:t xml:space="preserve">Style Guide 2.8.2 – </w:t>
      </w:r>
      <w:r w:rsidR="00490A6D">
        <w:t>articles</w:t>
      </w:r>
    </w:p>
    <w:p w14:paraId="1D9D62D6" w14:textId="4114DA0E" w:rsidR="002D2BC4" w:rsidRDefault="001F575B" w:rsidP="001E6010">
      <w:r>
        <w:t>Joe Levy</w:t>
      </w:r>
    </w:p>
    <w:p w14:paraId="3CAC8270" w14:textId="77777777" w:rsidR="001F575B" w:rsidRDefault="001F575B" w:rsidP="001E6010"/>
    <w:p w14:paraId="5E5476CF" w14:textId="2F9732BC" w:rsidR="00490A6D" w:rsidRPr="00FB1229" w:rsidRDefault="00F31F80" w:rsidP="00490A6D">
      <w:pPr>
        <w:pStyle w:val="Heading4"/>
        <w:rPr>
          <w:highlight w:val="cyan"/>
        </w:rPr>
      </w:pPr>
      <w:r w:rsidRPr="00FB1229">
        <w:rPr>
          <w:highlight w:val="cyan"/>
        </w:rPr>
        <w:t xml:space="preserve">Style Guide 2.8.3 – </w:t>
      </w:r>
      <w:r w:rsidR="00490A6D" w:rsidRPr="00FB1229">
        <w:rPr>
          <w:highlight w:val="cyan"/>
        </w:rPr>
        <w:t>missing nouns</w:t>
      </w:r>
    </w:p>
    <w:p w14:paraId="664C84BD" w14:textId="124DAB8C" w:rsidR="00D26FCC" w:rsidRDefault="001F575B" w:rsidP="00461B42">
      <w:pPr>
        <w:jc w:val="both"/>
      </w:pPr>
      <w:r w:rsidRPr="00FB1229">
        <w:rPr>
          <w:highlight w:val="cyan"/>
        </w:rPr>
        <w:t>Stephen McCann</w:t>
      </w:r>
    </w:p>
    <w:p w14:paraId="57FE1CFB" w14:textId="77777777" w:rsidR="001F575B" w:rsidRDefault="001F575B" w:rsidP="00461B42">
      <w:pPr>
        <w:jc w:val="both"/>
      </w:pPr>
    </w:p>
    <w:p w14:paraId="5E0A4089" w14:textId="71C262C6" w:rsidR="0031022D" w:rsidRPr="000F419F" w:rsidRDefault="0031022D" w:rsidP="00461B42">
      <w:pPr>
        <w:tabs>
          <w:tab w:val="left" w:pos="540"/>
        </w:tabs>
        <w:jc w:val="both"/>
        <w:rPr>
          <w:highlight w:val="cyan"/>
        </w:rPr>
      </w:pPr>
      <w:r w:rsidRPr="000F419F">
        <w:rPr>
          <w:highlight w:val="cyan"/>
        </w:rPr>
        <w:t>[01]</w:t>
      </w:r>
      <w:r w:rsidRPr="000F419F">
        <w:rPr>
          <w:highlight w:val="cyan"/>
        </w:rPr>
        <w:tab/>
        <w:t>At P397L63 in clause 11.49, there is a missing “value”. The text should read:</w:t>
      </w:r>
    </w:p>
    <w:p w14:paraId="1221CD68" w14:textId="5FED1638" w:rsidR="0031022D" w:rsidRPr="000F419F" w:rsidRDefault="0031022D" w:rsidP="00461B42">
      <w:pPr>
        <w:tabs>
          <w:tab w:val="left" w:pos="540"/>
        </w:tabs>
        <w:jc w:val="both"/>
        <w:rPr>
          <w:highlight w:val="cyan"/>
        </w:rPr>
      </w:pPr>
      <w:r w:rsidRPr="000F419F">
        <w:rPr>
          <w:highlight w:val="cyan"/>
        </w:rPr>
        <w:tab/>
        <w:t xml:space="preserve">“…ignore the remaining TBTT Information Length </w:t>
      </w:r>
      <w:ins w:id="220" w:author="Stacey, Robert" w:date="2023-09-05T10:28:00Z">
        <w:r w:rsidR="000804CC" w:rsidRPr="006D0D02">
          <w:rPr>
            <w:highlight w:val="cyan"/>
            <w:u w:val="single"/>
          </w:rPr>
          <w:t xml:space="preserve">field </w:t>
        </w:r>
      </w:ins>
      <w:r w:rsidRPr="000F419F">
        <w:rPr>
          <w:highlight w:val="cyan"/>
        </w:rPr>
        <w:t xml:space="preserve">value minus 16 octets…”. </w:t>
      </w:r>
      <w:r w:rsidRPr="000F419F">
        <w:rPr>
          <w:highlight w:val="cyan"/>
        </w:rPr>
        <w:tab/>
        <w:t xml:space="preserve">Alternatively “TBTT Information Length” could be changed to “TBTT Information </w:t>
      </w:r>
      <w:r w:rsidRPr="000F419F">
        <w:rPr>
          <w:highlight w:val="cyan"/>
        </w:rPr>
        <w:tab/>
        <w:t>length”. It also appears that the baseline text at P397.58 has the same issue.</w:t>
      </w:r>
    </w:p>
    <w:p w14:paraId="3789970E" w14:textId="77777777" w:rsidR="008C172A" w:rsidRDefault="006D0D02" w:rsidP="008C172A">
      <w:pPr>
        <w:tabs>
          <w:tab w:val="left" w:pos="540"/>
        </w:tabs>
        <w:jc w:val="both"/>
      </w:pPr>
      <w:r>
        <w:rPr>
          <w:highlight w:val="cyan"/>
        </w:rPr>
        <w:tab/>
      </w:r>
      <w:ins w:id="221" w:author="Stacey, Robert" w:date="2023-09-05T10:28:00Z">
        <w:r w:rsidR="000804CC" w:rsidRPr="000F419F">
          <w:rPr>
            <w:highlight w:val="cyan"/>
          </w:rPr>
          <w:t>[Robert: agree]</w:t>
        </w:r>
      </w:ins>
    </w:p>
    <w:p w14:paraId="3B086612" w14:textId="1DAC5604" w:rsidR="008C172A" w:rsidRPr="008C172A" w:rsidRDefault="008C172A" w:rsidP="008C172A">
      <w:pPr>
        <w:tabs>
          <w:tab w:val="left" w:pos="540"/>
        </w:tabs>
        <w:jc w:val="both"/>
        <w:rPr>
          <w:highlight w:val="cyan"/>
        </w:rPr>
      </w:pPr>
      <w:r>
        <w:rPr>
          <w:highlight w:val="cyan"/>
        </w:rPr>
        <w:lastRenderedPageBreak/>
        <w:tab/>
        <w:t>[</w:t>
      </w:r>
      <w:proofErr w:type="spellStart"/>
      <w:r>
        <w:rPr>
          <w:highlight w:val="cyan"/>
        </w:rPr>
        <w:t>TGbe</w:t>
      </w:r>
      <w:proofErr w:type="spellEnd"/>
      <w:r>
        <w:rPr>
          <w:highlight w:val="cyan"/>
        </w:rPr>
        <w:t xml:space="preserve"> Editor:  To implement in D5.0 as “field value” at both locations]</w:t>
      </w:r>
    </w:p>
    <w:p w14:paraId="4D40F6B0" w14:textId="1E1CCFF7" w:rsidR="0031022D" w:rsidRPr="00FC2C6E" w:rsidRDefault="0031022D" w:rsidP="00461B42">
      <w:pPr>
        <w:tabs>
          <w:tab w:val="left" w:pos="540"/>
        </w:tabs>
        <w:jc w:val="both"/>
        <w:rPr>
          <w:highlight w:val="lightGray"/>
        </w:rPr>
      </w:pPr>
      <w:r w:rsidRPr="00FC2C6E">
        <w:rPr>
          <w:highlight w:val="lightGray"/>
        </w:rPr>
        <w:t xml:space="preserve">[02] </w:t>
      </w:r>
      <w:r w:rsidRPr="00FC2C6E">
        <w:rPr>
          <w:highlight w:val="lightGray"/>
        </w:rPr>
        <w:tab/>
        <w:t xml:space="preserve">At P592L4, the equation of </w:t>
      </w:r>
      <w:proofErr w:type="gramStart"/>
      <w:r w:rsidRPr="00FC2C6E">
        <w:rPr>
          <w:highlight w:val="lightGray"/>
        </w:rPr>
        <w:t>min(</w:t>
      </w:r>
      <w:proofErr w:type="gramEnd"/>
      <w:r w:rsidRPr="00FC2C6E">
        <w:rPr>
          <w:highlight w:val="lightGray"/>
        </w:rPr>
        <w:t>2(23 + Maximum A-MPDU Length Exponent Extension)-</w:t>
      </w:r>
      <w:r w:rsidRPr="00FC2C6E">
        <w:rPr>
          <w:highlight w:val="lightGray"/>
        </w:rPr>
        <w:tab/>
        <w:t xml:space="preserve">1….), is missing an extra noun. It should use either “Maximum A-MPDU Length Exponent </w:t>
      </w:r>
      <w:r w:rsidRPr="00FC2C6E">
        <w:rPr>
          <w:highlight w:val="lightGray"/>
        </w:rPr>
        <w:tab/>
        <w:t>Extension value” or “Maximum A-MPDU Length Exponent Extension subfield”.</w:t>
      </w:r>
    </w:p>
    <w:p w14:paraId="5044A197" w14:textId="1C493486" w:rsidR="0031022D" w:rsidRPr="00FC2C6E" w:rsidRDefault="0031022D" w:rsidP="00461B42">
      <w:pPr>
        <w:tabs>
          <w:tab w:val="left" w:pos="540"/>
        </w:tabs>
        <w:jc w:val="both"/>
        <w:rPr>
          <w:highlight w:val="lightGray"/>
        </w:rPr>
      </w:pPr>
      <w:r w:rsidRPr="00FC2C6E">
        <w:rPr>
          <w:highlight w:val="lightGray"/>
        </w:rPr>
        <w:tab/>
        <w:t>There is the same issue at P592L18 and P592L30.</w:t>
      </w:r>
    </w:p>
    <w:p w14:paraId="5486D894" w14:textId="1CE0132C" w:rsidR="000804CC" w:rsidRDefault="00FC2C6E" w:rsidP="00461B42">
      <w:pPr>
        <w:tabs>
          <w:tab w:val="left" w:pos="540"/>
        </w:tabs>
        <w:jc w:val="both"/>
      </w:pPr>
      <w:r w:rsidRPr="00FC2C6E">
        <w:rPr>
          <w:highlight w:val="lightGray"/>
        </w:rPr>
        <w:tab/>
      </w:r>
      <w:ins w:id="222" w:author="Stacey, Robert" w:date="2023-09-05T10:31:00Z">
        <w:r w:rsidR="000804CC" w:rsidRPr="00FC2C6E">
          <w:rPr>
            <w:highlight w:val="lightGray"/>
          </w:rPr>
          <w:t>[Robert:</w:t>
        </w:r>
      </w:ins>
      <w:ins w:id="223" w:author="Stacey, Robert" w:date="2023-09-05T10:32:00Z">
        <w:r w:rsidR="000804CC" w:rsidRPr="00FC2C6E">
          <w:rPr>
            <w:highlight w:val="lightGray"/>
          </w:rPr>
          <w:t xml:space="preserve"> fix through comment resolution]</w:t>
        </w:r>
      </w:ins>
    </w:p>
    <w:p w14:paraId="232D6735" w14:textId="77777777" w:rsidR="00FC2C6E" w:rsidRPr="00D05BDE" w:rsidRDefault="00FC2C6E" w:rsidP="00FC2C6E">
      <w:pPr>
        <w:tabs>
          <w:tab w:val="left" w:pos="540"/>
        </w:tabs>
        <w:jc w:val="both"/>
        <w:rPr>
          <w:ins w:id="224" w:author="Stacey, Robert" w:date="2023-09-05T10:27:00Z"/>
          <w:highlight w:val="lightGray"/>
        </w:rPr>
      </w:pPr>
      <w:r w:rsidRPr="00D05BDE">
        <w:rPr>
          <w:highlight w:val="lightGray"/>
        </w:rPr>
        <w:tab/>
        <w:t>[</w:t>
      </w:r>
      <w:proofErr w:type="spellStart"/>
      <w:r w:rsidRPr="00D05BDE">
        <w:rPr>
          <w:highlight w:val="lightGray"/>
        </w:rPr>
        <w:t>TGbe</w:t>
      </w:r>
      <w:proofErr w:type="spellEnd"/>
      <w:r w:rsidRPr="00D05BDE">
        <w:rPr>
          <w:highlight w:val="lightGray"/>
        </w:rPr>
        <w:t xml:space="preserve"> Editor:  Not implement.  Encourage the reviewer to submit a comment in the initial </w:t>
      </w:r>
      <w:r w:rsidRPr="00D05BDE">
        <w:rPr>
          <w:highlight w:val="lightGray"/>
        </w:rPr>
        <w:tab/>
        <w:t>SA ballot]</w:t>
      </w:r>
    </w:p>
    <w:p w14:paraId="0E3ED2CD" w14:textId="6A224EFF" w:rsidR="0031022D" w:rsidRPr="000F419F" w:rsidRDefault="004818B7" w:rsidP="00461B42">
      <w:pPr>
        <w:tabs>
          <w:tab w:val="left" w:pos="540"/>
        </w:tabs>
        <w:jc w:val="both"/>
        <w:rPr>
          <w:highlight w:val="cyan"/>
        </w:rPr>
      </w:pPr>
      <w:r w:rsidRPr="000F419F">
        <w:rPr>
          <w:highlight w:val="cyan"/>
        </w:rPr>
        <w:t xml:space="preserve"> </w:t>
      </w:r>
      <w:r w:rsidR="0031022D" w:rsidRPr="000F419F">
        <w:rPr>
          <w:highlight w:val="cyan"/>
        </w:rPr>
        <w:t xml:space="preserve">[03] </w:t>
      </w:r>
      <w:r w:rsidR="0031022D" w:rsidRPr="000F419F">
        <w:rPr>
          <w:highlight w:val="cyan"/>
        </w:rPr>
        <w:tab/>
        <w:t xml:space="preserve">At P593L32, the text “20 MHz-Only Limited Capabilities Support equal to 1” is missing </w:t>
      </w:r>
      <w:r w:rsidR="0031022D" w:rsidRPr="000F419F">
        <w:rPr>
          <w:highlight w:val="cyan"/>
        </w:rPr>
        <w:tab/>
        <w:t xml:space="preserve">the word “subfield”. Change it to “20 MHz-Only Limited Capabilities Support subfield </w:t>
      </w:r>
      <w:r w:rsidR="0031022D" w:rsidRPr="000F419F">
        <w:rPr>
          <w:highlight w:val="cyan"/>
        </w:rPr>
        <w:tab/>
        <w:t>equal to 1”</w:t>
      </w:r>
    </w:p>
    <w:p w14:paraId="0B40C38D" w14:textId="2CB089E6" w:rsidR="000804CC" w:rsidRDefault="008C172A" w:rsidP="00461B42">
      <w:pPr>
        <w:tabs>
          <w:tab w:val="left" w:pos="540"/>
        </w:tabs>
        <w:jc w:val="both"/>
        <w:rPr>
          <w:highlight w:val="cyan"/>
        </w:rPr>
      </w:pPr>
      <w:r>
        <w:rPr>
          <w:highlight w:val="cyan"/>
        </w:rPr>
        <w:tab/>
      </w:r>
      <w:ins w:id="225" w:author="Stacey, Robert" w:date="2023-09-05T10:33:00Z">
        <w:r w:rsidR="000804CC" w:rsidRPr="000F419F">
          <w:rPr>
            <w:highlight w:val="cyan"/>
          </w:rPr>
          <w:t>[Robert: agree]</w:t>
        </w:r>
      </w:ins>
    </w:p>
    <w:p w14:paraId="4571B592" w14:textId="1A173485" w:rsidR="008C172A" w:rsidRPr="000F419F" w:rsidRDefault="008C172A" w:rsidP="00461B42">
      <w:pPr>
        <w:tabs>
          <w:tab w:val="left" w:pos="540"/>
        </w:tabs>
        <w:jc w:val="both"/>
        <w:rPr>
          <w:ins w:id="226" w:author="Stacey, Robert" w:date="2023-09-05T10:33:00Z"/>
          <w:highlight w:val="cyan"/>
        </w:rPr>
      </w:pPr>
      <w:r>
        <w:rPr>
          <w:highlight w:val="cyan"/>
        </w:rPr>
        <w:tab/>
        <w:t>[</w:t>
      </w:r>
      <w:proofErr w:type="spellStart"/>
      <w:r>
        <w:rPr>
          <w:highlight w:val="cyan"/>
        </w:rPr>
        <w:t>TGbe</w:t>
      </w:r>
      <w:proofErr w:type="spellEnd"/>
      <w:r>
        <w:rPr>
          <w:highlight w:val="cyan"/>
        </w:rPr>
        <w:t xml:space="preserve"> Editor:  To implement in D5.0]</w:t>
      </w:r>
    </w:p>
    <w:p w14:paraId="00E72D9F" w14:textId="46B790F4" w:rsidR="0031022D" w:rsidRPr="000F419F" w:rsidRDefault="0031022D" w:rsidP="00461B42">
      <w:pPr>
        <w:tabs>
          <w:tab w:val="left" w:pos="540"/>
        </w:tabs>
        <w:jc w:val="both"/>
        <w:rPr>
          <w:highlight w:val="cyan"/>
        </w:rPr>
      </w:pPr>
      <w:r w:rsidRPr="000F419F">
        <w:rPr>
          <w:highlight w:val="cyan"/>
        </w:rPr>
        <w:t xml:space="preserve">[04] </w:t>
      </w:r>
      <w:r w:rsidRPr="000F419F">
        <w:rPr>
          <w:highlight w:val="cyan"/>
        </w:rPr>
        <w:tab/>
        <w:t xml:space="preserve">At P209L9, “Link ID equal” is missing the word “subfield”. Change it to “Link ID subfield </w:t>
      </w:r>
      <w:r w:rsidRPr="000F419F">
        <w:rPr>
          <w:highlight w:val="cyan"/>
        </w:rPr>
        <w:tab/>
        <w:t>equal”. There are the same issues at P209L18 and P209L19 several times and P209L26.</w:t>
      </w:r>
    </w:p>
    <w:p w14:paraId="2F93F549" w14:textId="0BA70191" w:rsidR="00B04CAE" w:rsidRDefault="008C172A" w:rsidP="00461B42">
      <w:pPr>
        <w:tabs>
          <w:tab w:val="left" w:pos="540"/>
        </w:tabs>
        <w:jc w:val="both"/>
        <w:rPr>
          <w:highlight w:val="cyan"/>
        </w:rPr>
      </w:pPr>
      <w:r>
        <w:rPr>
          <w:highlight w:val="cyan"/>
        </w:rPr>
        <w:tab/>
      </w:r>
      <w:ins w:id="227" w:author="Stacey, Robert" w:date="2023-09-05T10:34:00Z">
        <w:r w:rsidR="00B04CAE" w:rsidRPr="000F419F">
          <w:rPr>
            <w:highlight w:val="cyan"/>
          </w:rPr>
          <w:t xml:space="preserve">[Robert: agree] </w:t>
        </w:r>
      </w:ins>
    </w:p>
    <w:p w14:paraId="79B0752B" w14:textId="2BCF33E8" w:rsidR="0020755E" w:rsidRPr="000F419F" w:rsidRDefault="0020755E" w:rsidP="00461B42">
      <w:pPr>
        <w:tabs>
          <w:tab w:val="left" w:pos="540"/>
        </w:tabs>
        <w:jc w:val="both"/>
        <w:rPr>
          <w:ins w:id="228" w:author="Stacey, Robert" w:date="2023-09-05T10:34:00Z"/>
          <w:highlight w:val="cyan"/>
        </w:rPr>
      </w:pPr>
      <w:r>
        <w:rPr>
          <w:highlight w:val="cyan"/>
        </w:rPr>
        <w:tab/>
        <w:t>[</w:t>
      </w:r>
      <w:proofErr w:type="spellStart"/>
      <w:r>
        <w:rPr>
          <w:highlight w:val="cyan"/>
        </w:rPr>
        <w:t>TGbe</w:t>
      </w:r>
      <w:proofErr w:type="spellEnd"/>
      <w:r>
        <w:rPr>
          <w:highlight w:val="cyan"/>
        </w:rPr>
        <w:t xml:space="preserve"> Editor:  To implement in D5.0]</w:t>
      </w:r>
    </w:p>
    <w:p w14:paraId="1D013B20" w14:textId="0EBACE95" w:rsidR="0031022D" w:rsidRPr="000F419F" w:rsidRDefault="0031022D" w:rsidP="00461B42">
      <w:pPr>
        <w:tabs>
          <w:tab w:val="left" w:pos="540"/>
        </w:tabs>
        <w:jc w:val="both"/>
        <w:rPr>
          <w:highlight w:val="cyan"/>
        </w:rPr>
      </w:pPr>
      <w:r w:rsidRPr="000F419F">
        <w:rPr>
          <w:highlight w:val="cyan"/>
        </w:rPr>
        <w:t>[05]</w:t>
      </w:r>
      <w:r w:rsidRPr="000F419F">
        <w:rPr>
          <w:highlight w:val="cyan"/>
        </w:rPr>
        <w:tab/>
        <w:t xml:space="preserve">At P291L16, “link ID equal” is missing the word “subfield” and the initial “l” should be </w:t>
      </w:r>
      <w:r w:rsidRPr="000F419F">
        <w:rPr>
          <w:highlight w:val="cyan"/>
        </w:rPr>
        <w:tab/>
      </w:r>
      <w:proofErr w:type="spellStart"/>
      <w:r w:rsidRPr="000F419F">
        <w:rPr>
          <w:highlight w:val="cyan"/>
        </w:rPr>
        <w:t>capitalised</w:t>
      </w:r>
      <w:proofErr w:type="spellEnd"/>
      <w:r w:rsidRPr="000F419F">
        <w:rPr>
          <w:highlight w:val="cyan"/>
        </w:rPr>
        <w:t xml:space="preserve">. Change it to “Link ID subfield equal”. There are the same issues at P291L25, </w:t>
      </w:r>
      <w:r w:rsidRPr="000F419F">
        <w:rPr>
          <w:highlight w:val="cyan"/>
        </w:rPr>
        <w:tab/>
        <w:t>P291L30, P291L35, P291L37 and P527L29.</w:t>
      </w:r>
    </w:p>
    <w:p w14:paraId="01F2D1A2" w14:textId="20F3D651" w:rsidR="00B04CAE" w:rsidRDefault="008C172A" w:rsidP="00461B42">
      <w:pPr>
        <w:tabs>
          <w:tab w:val="left" w:pos="540"/>
        </w:tabs>
        <w:jc w:val="both"/>
        <w:rPr>
          <w:highlight w:val="cyan"/>
        </w:rPr>
      </w:pPr>
      <w:r>
        <w:rPr>
          <w:highlight w:val="cyan"/>
        </w:rPr>
        <w:tab/>
      </w:r>
      <w:ins w:id="229" w:author="Stacey, Robert" w:date="2023-09-05T10:34:00Z">
        <w:r w:rsidR="00B04CAE" w:rsidRPr="000F419F">
          <w:rPr>
            <w:highlight w:val="cyan"/>
          </w:rPr>
          <w:t xml:space="preserve">[Robert: agree] </w:t>
        </w:r>
      </w:ins>
    </w:p>
    <w:p w14:paraId="470719BB" w14:textId="658E8E75" w:rsidR="0020755E" w:rsidRPr="000F419F" w:rsidRDefault="0020755E" w:rsidP="00461B42">
      <w:pPr>
        <w:tabs>
          <w:tab w:val="left" w:pos="540"/>
        </w:tabs>
        <w:jc w:val="both"/>
        <w:rPr>
          <w:ins w:id="230" w:author="Stacey, Robert" w:date="2023-09-05T10:34:00Z"/>
          <w:highlight w:val="cyan"/>
        </w:rPr>
      </w:pPr>
      <w:r>
        <w:rPr>
          <w:highlight w:val="cyan"/>
        </w:rPr>
        <w:tab/>
        <w:t>[</w:t>
      </w:r>
      <w:proofErr w:type="spellStart"/>
      <w:r>
        <w:rPr>
          <w:highlight w:val="cyan"/>
        </w:rPr>
        <w:t>TGbe</w:t>
      </w:r>
      <w:proofErr w:type="spellEnd"/>
      <w:r>
        <w:rPr>
          <w:highlight w:val="cyan"/>
        </w:rPr>
        <w:t xml:space="preserve"> Editor:  To implement in D5.0]</w:t>
      </w:r>
    </w:p>
    <w:p w14:paraId="3EEB74AD" w14:textId="10936769" w:rsidR="0031022D" w:rsidRPr="000F419F" w:rsidRDefault="0031022D" w:rsidP="00461B42">
      <w:pPr>
        <w:tabs>
          <w:tab w:val="left" w:pos="540"/>
        </w:tabs>
        <w:jc w:val="both"/>
        <w:rPr>
          <w:highlight w:val="cyan"/>
        </w:rPr>
      </w:pPr>
      <w:r w:rsidRPr="000F419F">
        <w:rPr>
          <w:highlight w:val="cyan"/>
        </w:rPr>
        <w:t xml:space="preserve">[06] </w:t>
      </w:r>
      <w:r w:rsidRPr="000F419F">
        <w:rPr>
          <w:highlight w:val="cyan"/>
        </w:rPr>
        <w:tab/>
        <w:t>At P350L15, “</w:t>
      </w:r>
      <w:proofErr w:type="spellStart"/>
      <w:r w:rsidRPr="000F419F">
        <w:rPr>
          <w:highlight w:val="cyan"/>
        </w:rPr>
        <w:t>BSSBasicRateSet</w:t>
      </w:r>
      <w:proofErr w:type="spellEnd"/>
      <w:r w:rsidRPr="000F419F">
        <w:rPr>
          <w:highlight w:val="cyan"/>
        </w:rPr>
        <w:t xml:space="preserve"> that </w:t>
      </w:r>
      <w:proofErr w:type="gramStart"/>
      <w:r w:rsidRPr="000F419F">
        <w:rPr>
          <w:highlight w:val="cyan"/>
        </w:rPr>
        <w:t>is”  is</w:t>
      </w:r>
      <w:proofErr w:type="gramEnd"/>
      <w:r w:rsidRPr="000F419F">
        <w:rPr>
          <w:highlight w:val="cyan"/>
        </w:rPr>
        <w:t xml:space="preserve"> missing the word “parameter”. Change it to </w:t>
      </w:r>
      <w:r w:rsidRPr="000F419F">
        <w:rPr>
          <w:highlight w:val="cyan"/>
        </w:rPr>
        <w:tab/>
        <w:t>“</w:t>
      </w:r>
      <w:proofErr w:type="spellStart"/>
      <w:r w:rsidRPr="000F419F">
        <w:rPr>
          <w:highlight w:val="cyan"/>
        </w:rPr>
        <w:t>BSSBasicRateSet</w:t>
      </w:r>
      <w:proofErr w:type="spellEnd"/>
      <w:r w:rsidRPr="000F419F">
        <w:rPr>
          <w:highlight w:val="cyan"/>
        </w:rPr>
        <w:t xml:space="preserve"> parameter that is”.</w:t>
      </w:r>
    </w:p>
    <w:p w14:paraId="1D594121" w14:textId="0E6D6C58" w:rsidR="00B04CAE" w:rsidRPr="000F419F" w:rsidRDefault="00D57DA6" w:rsidP="00461B42">
      <w:pPr>
        <w:tabs>
          <w:tab w:val="left" w:pos="540"/>
        </w:tabs>
        <w:jc w:val="both"/>
        <w:rPr>
          <w:ins w:id="231" w:author="Stacey, Robert" w:date="2023-09-05T10:34:00Z"/>
          <w:highlight w:val="cyan"/>
        </w:rPr>
      </w:pPr>
      <w:r>
        <w:rPr>
          <w:highlight w:val="cyan"/>
        </w:rPr>
        <w:tab/>
      </w:r>
      <w:ins w:id="232" w:author="Stacey, Robert" w:date="2023-09-05T10:34:00Z">
        <w:r w:rsidR="00B04CAE" w:rsidRPr="000F419F">
          <w:rPr>
            <w:highlight w:val="cyan"/>
          </w:rPr>
          <w:t xml:space="preserve">[Robert: agree] </w:t>
        </w:r>
      </w:ins>
    </w:p>
    <w:p w14:paraId="16E216C1" w14:textId="1953387E" w:rsidR="00D57DA6" w:rsidRDefault="00FB1229" w:rsidP="00461B42">
      <w:pPr>
        <w:tabs>
          <w:tab w:val="left" w:pos="540"/>
        </w:tabs>
        <w:jc w:val="both"/>
        <w:rPr>
          <w:highlight w:val="cyan"/>
        </w:rPr>
      </w:pPr>
      <w:r>
        <w:rPr>
          <w:highlight w:val="cyan"/>
        </w:rPr>
        <w:tab/>
        <w:t>[</w:t>
      </w:r>
      <w:proofErr w:type="spellStart"/>
      <w:r>
        <w:rPr>
          <w:highlight w:val="cyan"/>
        </w:rPr>
        <w:t>TGbe</w:t>
      </w:r>
      <w:proofErr w:type="spellEnd"/>
      <w:r>
        <w:rPr>
          <w:highlight w:val="cyan"/>
        </w:rPr>
        <w:t xml:space="preserve"> Editor:  To implement in D5.0]</w:t>
      </w:r>
    </w:p>
    <w:p w14:paraId="115628AE" w14:textId="634D08D8" w:rsidR="0031022D" w:rsidRPr="000F419F" w:rsidRDefault="0031022D" w:rsidP="00461B42">
      <w:pPr>
        <w:tabs>
          <w:tab w:val="left" w:pos="540"/>
        </w:tabs>
        <w:jc w:val="both"/>
        <w:rPr>
          <w:highlight w:val="cyan"/>
        </w:rPr>
      </w:pPr>
      <w:r w:rsidRPr="000F419F">
        <w:rPr>
          <w:highlight w:val="cyan"/>
        </w:rPr>
        <w:t xml:space="preserve">[07] </w:t>
      </w:r>
      <w:r w:rsidRPr="000F419F">
        <w:rPr>
          <w:highlight w:val="cyan"/>
        </w:rPr>
        <w:tab/>
        <w:t xml:space="preserve">At P376L42, “Timeout Interval Type” is missing the word “field”. Change it to “Timeout </w:t>
      </w:r>
      <w:r w:rsidRPr="000F419F">
        <w:rPr>
          <w:highlight w:val="cyan"/>
        </w:rPr>
        <w:tab/>
        <w:t>Interval Type field”. There are similar issues at P376L45, P382L9 and P382L13.</w:t>
      </w:r>
    </w:p>
    <w:p w14:paraId="62CA746F" w14:textId="163F1DF8" w:rsidR="00B04CAE" w:rsidRPr="000F419F" w:rsidRDefault="00D57DA6" w:rsidP="00461B42">
      <w:pPr>
        <w:tabs>
          <w:tab w:val="left" w:pos="540"/>
        </w:tabs>
        <w:jc w:val="both"/>
        <w:rPr>
          <w:ins w:id="233" w:author="Stacey, Robert" w:date="2023-09-05T10:35:00Z"/>
          <w:highlight w:val="cyan"/>
        </w:rPr>
      </w:pPr>
      <w:r>
        <w:rPr>
          <w:highlight w:val="cyan"/>
        </w:rPr>
        <w:tab/>
      </w:r>
      <w:ins w:id="234" w:author="Stacey, Robert" w:date="2023-09-05T10:35:00Z">
        <w:r w:rsidR="00B04CAE" w:rsidRPr="000F419F">
          <w:rPr>
            <w:highlight w:val="cyan"/>
          </w:rPr>
          <w:t xml:space="preserve">[Robert: agree] </w:t>
        </w:r>
      </w:ins>
    </w:p>
    <w:p w14:paraId="7A8FB916" w14:textId="040FA454" w:rsidR="00D57DA6" w:rsidRDefault="00FB1229" w:rsidP="00461B42">
      <w:pPr>
        <w:tabs>
          <w:tab w:val="left" w:pos="540"/>
        </w:tabs>
        <w:jc w:val="both"/>
        <w:rPr>
          <w:highlight w:val="cyan"/>
        </w:rPr>
      </w:pPr>
      <w:r>
        <w:rPr>
          <w:highlight w:val="cyan"/>
        </w:rPr>
        <w:tab/>
        <w:t>[</w:t>
      </w:r>
      <w:proofErr w:type="spellStart"/>
      <w:r>
        <w:rPr>
          <w:highlight w:val="cyan"/>
        </w:rPr>
        <w:t>TGbe</w:t>
      </w:r>
      <w:proofErr w:type="spellEnd"/>
      <w:r>
        <w:rPr>
          <w:highlight w:val="cyan"/>
        </w:rPr>
        <w:t xml:space="preserve"> Editor:  To implement in D5.0]</w:t>
      </w:r>
    </w:p>
    <w:p w14:paraId="136E3629" w14:textId="6BE246FE" w:rsidR="0031022D" w:rsidRPr="000F419F" w:rsidRDefault="0031022D" w:rsidP="00461B42">
      <w:pPr>
        <w:tabs>
          <w:tab w:val="left" w:pos="540"/>
        </w:tabs>
        <w:jc w:val="both"/>
        <w:rPr>
          <w:highlight w:val="cyan"/>
        </w:rPr>
      </w:pPr>
      <w:r w:rsidRPr="000F419F">
        <w:rPr>
          <w:highlight w:val="cyan"/>
        </w:rPr>
        <w:t xml:space="preserve">[08] </w:t>
      </w:r>
      <w:r w:rsidRPr="000F419F">
        <w:rPr>
          <w:highlight w:val="cyan"/>
        </w:rPr>
        <w:tab/>
        <w:t xml:space="preserve">At P531L36, “Status Code equal” is missing the word “field”. Change it to “Status Code </w:t>
      </w:r>
      <w:r w:rsidRPr="000F419F">
        <w:rPr>
          <w:highlight w:val="cyan"/>
        </w:rPr>
        <w:tab/>
        <w:t>field equal”.</w:t>
      </w:r>
    </w:p>
    <w:p w14:paraId="2FAB9E6A" w14:textId="1883E043" w:rsidR="00B04CAE" w:rsidRPr="000F419F" w:rsidRDefault="00D57DA6" w:rsidP="00461B42">
      <w:pPr>
        <w:tabs>
          <w:tab w:val="left" w:pos="540"/>
        </w:tabs>
        <w:jc w:val="both"/>
        <w:rPr>
          <w:ins w:id="235" w:author="Stacey, Robert" w:date="2023-09-05T10:35:00Z"/>
          <w:highlight w:val="cyan"/>
        </w:rPr>
      </w:pPr>
      <w:r>
        <w:rPr>
          <w:highlight w:val="cyan"/>
        </w:rPr>
        <w:tab/>
      </w:r>
      <w:ins w:id="236" w:author="Stacey, Robert" w:date="2023-09-05T10:35:00Z">
        <w:r w:rsidR="00B04CAE" w:rsidRPr="000F419F">
          <w:rPr>
            <w:highlight w:val="cyan"/>
          </w:rPr>
          <w:t xml:space="preserve">[Robert: agree] </w:t>
        </w:r>
      </w:ins>
    </w:p>
    <w:p w14:paraId="67ADFB05" w14:textId="77777777" w:rsidR="00D57DA6" w:rsidRPr="000F419F" w:rsidRDefault="00D57DA6" w:rsidP="00D57DA6">
      <w:pPr>
        <w:tabs>
          <w:tab w:val="left" w:pos="540"/>
        </w:tabs>
        <w:jc w:val="both"/>
        <w:rPr>
          <w:ins w:id="237" w:author="Stacey, Robert" w:date="2023-09-05T10:34:00Z"/>
          <w:highlight w:val="cyan"/>
        </w:rPr>
      </w:pPr>
      <w:r>
        <w:rPr>
          <w:highlight w:val="cyan"/>
        </w:rPr>
        <w:tab/>
        <w:t>[</w:t>
      </w:r>
      <w:proofErr w:type="spellStart"/>
      <w:r>
        <w:rPr>
          <w:highlight w:val="cyan"/>
        </w:rPr>
        <w:t>TGbe</w:t>
      </w:r>
      <w:proofErr w:type="spellEnd"/>
      <w:r>
        <w:rPr>
          <w:highlight w:val="cyan"/>
        </w:rPr>
        <w:t xml:space="preserve"> Editor:  To implement in D5.0]</w:t>
      </w:r>
    </w:p>
    <w:p w14:paraId="49E76AE9" w14:textId="77777777" w:rsidR="00B04CAE" w:rsidRPr="000F419F" w:rsidRDefault="00B04CAE" w:rsidP="00461B42">
      <w:pPr>
        <w:tabs>
          <w:tab w:val="left" w:pos="540"/>
        </w:tabs>
        <w:jc w:val="both"/>
        <w:rPr>
          <w:ins w:id="238" w:author="Stacey, Robert" w:date="2023-09-05T10:35:00Z"/>
          <w:highlight w:val="cyan"/>
        </w:rPr>
      </w:pPr>
    </w:p>
    <w:p w14:paraId="03037961" w14:textId="7A8338DB" w:rsidR="00B04CAE" w:rsidRPr="000F419F" w:rsidRDefault="00B04CAE" w:rsidP="00461B42">
      <w:pPr>
        <w:tabs>
          <w:tab w:val="left" w:pos="540"/>
        </w:tabs>
        <w:jc w:val="both"/>
        <w:rPr>
          <w:ins w:id="239" w:author="Stacey, Robert" w:date="2023-09-05T10:35:00Z"/>
          <w:highlight w:val="cyan"/>
        </w:rPr>
      </w:pPr>
      <w:ins w:id="240" w:author="Stacey, Robert" w:date="2023-09-05T10:35:00Z">
        <w:r w:rsidRPr="000F419F">
          <w:rPr>
            <w:highlight w:val="cyan"/>
          </w:rPr>
          <w:t>Extra findings</w:t>
        </w:r>
      </w:ins>
    </w:p>
    <w:p w14:paraId="404EFFDF" w14:textId="7AF779AA" w:rsidR="0031022D" w:rsidRDefault="0031022D" w:rsidP="00461B42">
      <w:pPr>
        <w:tabs>
          <w:tab w:val="left" w:pos="540"/>
        </w:tabs>
        <w:jc w:val="both"/>
      </w:pPr>
      <w:r w:rsidRPr="000F419F">
        <w:rPr>
          <w:highlight w:val="cyan"/>
        </w:rPr>
        <w:t>[09]</w:t>
      </w:r>
      <w:r w:rsidRPr="000F419F">
        <w:rPr>
          <w:highlight w:val="cyan"/>
        </w:rPr>
        <w:tab/>
        <w:t xml:space="preserve">Note: Regarding the clause title “35.3.16.5.2 End time alignment of response PPDUs using </w:t>
      </w:r>
      <w:r w:rsidRPr="000F419F">
        <w:rPr>
          <w:highlight w:val="cyan"/>
        </w:rPr>
        <w:tab/>
        <w:t>SRS Control field”, this should be “SRS Control subfield”.</w:t>
      </w:r>
    </w:p>
    <w:p w14:paraId="464F23F2" w14:textId="018E4137" w:rsidR="00D57DA6" w:rsidRPr="00D57DA6" w:rsidRDefault="00D57DA6" w:rsidP="00461B42">
      <w:pPr>
        <w:tabs>
          <w:tab w:val="left" w:pos="540"/>
        </w:tabs>
        <w:jc w:val="both"/>
        <w:rPr>
          <w:highlight w:val="cyan"/>
        </w:rPr>
      </w:pPr>
      <w:r>
        <w:rPr>
          <w:highlight w:val="cyan"/>
        </w:rPr>
        <w:tab/>
        <w:t>[</w:t>
      </w:r>
      <w:proofErr w:type="spellStart"/>
      <w:r>
        <w:rPr>
          <w:highlight w:val="cyan"/>
        </w:rPr>
        <w:t>TGbe</w:t>
      </w:r>
      <w:proofErr w:type="spellEnd"/>
      <w:r>
        <w:rPr>
          <w:highlight w:val="cyan"/>
        </w:rPr>
        <w:t xml:space="preserve"> Editor:  To implement in D5.0]</w:t>
      </w:r>
    </w:p>
    <w:p w14:paraId="399AD56A" w14:textId="2C505AC5" w:rsidR="0031022D" w:rsidDel="00B04CAE" w:rsidRDefault="0031022D" w:rsidP="00461B42">
      <w:pPr>
        <w:tabs>
          <w:tab w:val="left" w:pos="540"/>
        </w:tabs>
        <w:jc w:val="both"/>
      </w:pPr>
      <w:r w:rsidRPr="00FC2C6E" w:rsidDel="00B04CAE">
        <w:rPr>
          <w:highlight w:val="cyan"/>
        </w:rPr>
        <w:t>[10]</w:t>
      </w:r>
      <w:r w:rsidRPr="00FC2C6E" w:rsidDel="00B04CAE">
        <w:rPr>
          <w:highlight w:val="cyan"/>
        </w:rPr>
        <w:tab/>
        <w:t>Note: At P422L27, “</w:t>
      </w:r>
      <w:proofErr w:type="spellStart"/>
      <w:r w:rsidRPr="00FC2C6E" w:rsidDel="00B04CAE">
        <w:rPr>
          <w:highlight w:val="cyan"/>
        </w:rPr>
        <w:t>LinkId</w:t>
      </w:r>
      <w:proofErr w:type="spellEnd"/>
      <w:r w:rsidRPr="00FC2C6E" w:rsidDel="00B04CAE">
        <w:rPr>
          <w:highlight w:val="cyan"/>
        </w:rPr>
        <w:t xml:space="preserve"> field” should be “</w:t>
      </w:r>
      <w:proofErr w:type="spellStart"/>
      <w:r w:rsidRPr="00FC2C6E" w:rsidDel="00B04CAE">
        <w:rPr>
          <w:highlight w:val="cyan"/>
        </w:rPr>
        <w:t>LinkID</w:t>
      </w:r>
      <w:proofErr w:type="spellEnd"/>
      <w:r w:rsidRPr="00FC2C6E" w:rsidDel="00B04CAE">
        <w:rPr>
          <w:highlight w:val="cyan"/>
        </w:rPr>
        <w:t xml:space="preserve"> field”.</w:t>
      </w:r>
    </w:p>
    <w:p w14:paraId="54D74239" w14:textId="6114575A" w:rsidR="00FC2C6E" w:rsidRPr="000F419F" w:rsidRDefault="00FC2C6E" w:rsidP="00FC2C6E">
      <w:pPr>
        <w:tabs>
          <w:tab w:val="left" w:pos="540"/>
        </w:tabs>
        <w:jc w:val="both"/>
        <w:rPr>
          <w:ins w:id="241" w:author="Stacey, Robert" w:date="2023-09-05T10:36:00Z"/>
          <w:highlight w:val="cyan"/>
        </w:rPr>
      </w:pPr>
      <w:r>
        <w:rPr>
          <w:highlight w:val="cyan"/>
        </w:rPr>
        <w:tab/>
      </w:r>
      <w:ins w:id="242" w:author="Stacey, Robert" w:date="2023-09-05T10:36:00Z">
        <w:r w:rsidRPr="000F419F">
          <w:rPr>
            <w:highlight w:val="cyan"/>
          </w:rPr>
          <w:t>[Robert: agree]</w:t>
        </w:r>
      </w:ins>
    </w:p>
    <w:p w14:paraId="03FA225F" w14:textId="671FE7A8" w:rsidR="0031022D" w:rsidRDefault="00D57DA6" w:rsidP="00FB1229">
      <w:pPr>
        <w:tabs>
          <w:tab w:val="left" w:pos="540"/>
        </w:tabs>
        <w:jc w:val="both"/>
        <w:rPr>
          <w:highlight w:val="cyan"/>
        </w:rPr>
      </w:pPr>
      <w:r>
        <w:rPr>
          <w:highlight w:val="cyan"/>
        </w:rPr>
        <w:tab/>
        <w:t>[</w:t>
      </w:r>
      <w:proofErr w:type="spellStart"/>
      <w:r>
        <w:rPr>
          <w:highlight w:val="cyan"/>
        </w:rPr>
        <w:t>TGbe</w:t>
      </w:r>
      <w:proofErr w:type="spellEnd"/>
      <w:r>
        <w:rPr>
          <w:highlight w:val="cyan"/>
        </w:rPr>
        <w:t xml:space="preserve"> Editor:  To implement in D5.0]</w:t>
      </w:r>
    </w:p>
    <w:p w14:paraId="4E06FA43" w14:textId="77777777" w:rsidR="00FB1229" w:rsidRPr="00FB1229" w:rsidRDefault="00FB1229" w:rsidP="00FB1229">
      <w:pPr>
        <w:tabs>
          <w:tab w:val="left" w:pos="540"/>
        </w:tabs>
        <w:jc w:val="both"/>
        <w:rPr>
          <w:highlight w:val="cyan"/>
        </w:rPr>
      </w:pPr>
    </w:p>
    <w:p w14:paraId="2D9701E7" w14:textId="08E49551" w:rsidR="00490A6D" w:rsidRPr="00FB1229" w:rsidRDefault="00C96567" w:rsidP="00490A6D">
      <w:pPr>
        <w:pStyle w:val="Heading4"/>
        <w:rPr>
          <w:highlight w:val="cyan"/>
        </w:rPr>
      </w:pPr>
      <w:r w:rsidRPr="00FB1229">
        <w:rPr>
          <w:highlight w:val="cyan"/>
        </w:rPr>
        <w:t xml:space="preserve">Style Guide 2.8.4 – </w:t>
      </w:r>
      <w:r w:rsidR="00490A6D" w:rsidRPr="00FB1229">
        <w:rPr>
          <w:highlight w:val="cyan"/>
        </w:rPr>
        <w:t>unnecessary nouns</w:t>
      </w:r>
    </w:p>
    <w:p w14:paraId="61751C8D" w14:textId="42807C55" w:rsidR="00D26FCC" w:rsidRDefault="001F575B" w:rsidP="00D26FCC">
      <w:r w:rsidRPr="00FB1229">
        <w:rPr>
          <w:highlight w:val="cyan"/>
        </w:rPr>
        <w:t>Stephen McCann</w:t>
      </w:r>
    </w:p>
    <w:p w14:paraId="562EA304" w14:textId="77777777" w:rsidR="001F575B" w:rsidRDefault="001F575B" w:rsidP="00D26FCC"/>
    <w:p w14:paraId="22B8F1F8" w14:textId="00496C3E" w:rsidR="00CA3440" w:rsidRPr="000F419F" w:rsidRDefault="00CA3440" w:rsidP="00333D57">
      <w:pPr>
        <w:tabs>
          <w:tab w:val="left" w:pos="540"/>
        </w:tabs>
        <w:jc w:val="both"/>
        <w:rPr>
          <w:highlight w:val="cyan"/>
        </w:rPr>
      </w:pPr>
      <w:r w:rsidRPr="000F419F">
        <w:rPr>
          <w:highlight w:val="cyan"/>
        </w:rPr>
        <w:t xml:space="preserve">[01] </w:t>
      </w:r>
      <w:r w:rsidRPr="000F419F">
        <w:rPr>
          <w:highlight w:val="cyan"/>
        </w:rPr>
        <w:tab/>
        <w:t xml:space="preserve">At P359L19, “an interval of PIFS” is unnecessary.  Change “an interval of PIFS” to “a </w:t>
      </w:r>
      <w:r w:rsidRPr="000F419F">
        <w:rPr>
          <w:highlight w:val="cyan"/>
        </w:rPr>
        <w:tab/>
        <w:t>PIFS”. There is the same issue at P359L22.</w:t>
      </w:r>
    </w:p>
    <w:p w14:paraId="417EA578" w14:textId="650ED5EF" w:rsidR="00B04CAE" w:rsidRPr="000F419F" w:rsidRDefault="00FB1229" w:rsidP="00333D57">
      <w:pPr>
        <w:tabs>
          <w:tab w:val="left" w:pos="540"/>
        </w:tabs>
        <w:jc w:val="both"/>
        <w:rPr>
          <w:ins w:id="243" w:author="Stacey, Robert" w:date="2023-09-05T10:37:00Z"/>
          <w:highlight w:val="cyan"/>
        </w:rPr>
      </w:pPr>
      <w:r>
        <w:rPr>
          <w:highlight w:val="cyan"/>
        </w:rPr>
        <w:lastRenderedPageBreak/>
        <w:tab/>
      </w:r>
      <w:ins w:id="244" w:author="Stacey, Robert" w:date="2023-09-05T10:37:00Z">
        <w:r w:rsidR="00B04CAE" w:rsidRPr="000F419F">
          <w:rPr>
            <w:highlight w:val="cyan"/>
          </w:rPr>
          <w:t>[Robert: agree]</w:t>
        </w:r>
      </w:ins>
    </w:p>
    <w:p w14:paraId="05320BF8" w14:textId="1BABDEEA" w:rsidR="00FB1229" w:rsidRDefault="00FB1229" w:rsidP="00333D57">
      <w:pPr>
        <w:tabs>
          <w:tab w:val="left" w:pos="540"/>
        </w:tabs>
        <w:jc w:val="both"/>
        <w:rPr>
          <w:highlight w:val="cyan"/>
        </w:rPr>
      </w:pPr>
      <w:r>
        <w:rPr>
          <w:highlight w:val="cyan"/>
        </w:rPr>
        <w:tab/>
        <w:t>[</w:t>
      </w:r>
      <w:proofErr w:type="spellStart"/>
      <w:r>
        <w:rPr>
          <w:highlight w:val="cyan"/>
        </w:rPr>
        <w:t>TGbe</w:t>
      </w:r>
      <w:proofErr w:type="spellEnd"/>
      <w:r>
        <w:rPr>
          <w:highlight w:val="cyan"/>
        </w:rPr>
        <w:t xml:space="preserve"> Editor:  To implement in D5.0]</w:t>
      </w:r>
    </w:p>
    <w:p w14:paraId="031887B6" w14:textId="3E96FD42" w:rsidR="00CA3440" w:rsidRPr="000F419F" w:rsidRDefault="00CA3440" w:rsidP="00333D57">
      <w:pPr>
        <w:tabs>
          <w:tab w:val="left" w:pos="540"/>
        </w:tabs>
        <w:jc w:val="both"/>
        <w:rPr>
          <w:highlight w:val="cyan"/>
        </w:rPr>
      </w:pPr>
      <w:r w:rsidRPr="000F419F">
        <w:rPr>
          <w:highlight w:val="cyan"/>
        </w:rPr>
        <w:t xml:space="preserve">[02] </w:t>
      </w:r>
      <w:r w:rsidRPr="000F419F">
        <w:rPr>
          <w:highlight w:val="cyan"/>
        </w:rPr>
        <w:tab/>
        <w:t xml:space="preserve">At P545L33, “Examples of listen interval operation in MLO are shown in AF.8.3…”, the </w:t>
      </w:r>
      <w:r w:rsidRPr="000F419F">
        <w:rPr>
          <w:highlight w:val="cyan"/>
        </w:rPr>
        <w:tab/>
        <w:t xml:space="preserve">word operation is effectively repeated. Change this sentence to “Examples of listen </w:t>
      </w:r>
      <w:r w:rsidRPr="000F419F">
        <w:rPr>
          <w:highlight w:val="cyan"/>
        </w:rPr>
        <w:tab/>
        <w:t>intervals in MLO are shown in AF.8.3…”.</w:t>
      </w:r>
    </w:p>
    <w:p w14:paraId="7F00A124" w14:textId="4E219CAB" w:rsidR="00B04CAE" w:rsidRDefault="00FB1229" w:rsidP="00B04CAE">
      <w:pPr>
        <w:tabs>
          <w:tab w:val="left" w:pos="540"/>
        </w:tabs>
        <w:jc w:val="both"/>
        <w:rPr>
          <w:highlight w:val="cyan"/>
        </w:rPr>
      </w:pPr>
      <w:r>
        <w:rPr>
          <w:highlight w:val="cyan"/>
        </w:rPr>
        <w:tab/>
      </w:r>
      <w:ins w:id="245" w:author="Stacey, Robert" w:date="2023-09-05T10:37:00Z">
        <w:r w:rsidR="00B04CAE" w:rsidRPr="000F419F">
          <w:rPr>
            <w:highlight w:val="cyan"/>
          </w:rPr>
          <w:t>[Robert: agree]</w:t>
        </w:r>
      </w:ins>
    </w:p>
    <w:p w14:paraId="7A842369" w14:textId="12CCE8BE" w:rsidR="00FB1229" w:rsidRPr="000F419F" w:rsidRDefault="00FB1229" w:rsidP="00B04CAE">
      <w:pPr>
        <w:tabs>
          <w:tab w:val="left" w:pos="540"/>
        </w:tabs>
        <w:jc w:val="both"/>
        <w:rPr>
          <w:ins w:id="246" w:author="Stacey, Robert" w:date="2023-09-05T10:37:00Z"/>
          <w:highlight w:val="cyan"/>
        </w:rPr>
      </w:pPr>
      <w:r>
        <w:rPr>
          <w:highlight w:val="cyan"/>
        </w:rPr>
        <w:tab/>
        <w:t>[</w:t>
      </w:r>
      <w:proofErr w:type="spellStart"/>
      <w:r>
        <w:rPr>
          <w:highlight w:val="cyan"/>
        </w:rPr>
        <w:t>TGbe</w:t>
      </w:r>
      <w:proofErr w:type="spellEnd"/>
      <w:r>
        <w:rPr>
          <w:highlight w:val="cyan"/>
        </w:rPr>
        <w:t xml:space="preserve"> Editor:  To implement in D5.0]</w:t>
      </w:r>
    </w:p>
    <w:p w14:paraId="28476705" w14:textId="43F64620" w:rsidR="00CA3440" w:rsidRPr="000F419F" w:rsidRDefault="00CA3440" w:rsidP="00333D57">
      <w:pPr>
        <w:tabs>
          <w:tab w:val="left" w:pos="540"/>
        </w:tabs>
        <w:jc w:val="both"/>
        <w:rPr>
          <w:highlight w:val="cyan"/>
        </w:rPr>
      </w:pPr>
      <w:r w:rsidRPr="000F419F">
        <w:rPr>
          <w:highlight w:val="cyan"/>
        </w:rPr>
        <w:t xml:space="preserve">[03] </w:t>
      </w:r>
      <w:r w:rsidRPr="000F419F">
        <w:rPr>
          <w:highlight w:val="cyan"/>
        </w:rPr>
        <w:tab/>
        <w:t xml:space="preserve">At P71L54, “…operate at any given time in either MLO…”, the acronym MLO is treated </w:t>
      </w:r>
      <w:r w:rsidRPr="000F419F">
        <w:rPr>
          <w:highlight w:val="cyan"/>
        </w:rPr>
        <w:tab/>
        <w:t xml:space="preserve">as a state, whereas it is a function. Change the text to “operate at any given time as </w:t>
      </w:r>
      <w:proofErr w:type="gramStart"/>
      <w:r w:rsidRPr="000F419F">
        <w:rPr>
          <w:highlight w:val="cyan"/>
        </w:rPr>
        <w:t xml:space="preserve">either </w:t>
      </w:r>
      <w:r w:rsidRPr="000F419F">
        <w:rPr>
          <w:highlight w:val="cyan"/>
        </w:rPr>
        <w:tab/>
        <w:t>multi-</w:t>
      </w:r>
      <w:proofErr w:type="gramEnd"/>
      <w:r w:rsidRPr="000F419F">
        <w:rPr>
          <w:highlight w:val="cyan"/>
        </w:rPr>
        <w:t>link…”.</w:t>
      </w:r>
    </w:p>
    <w:p w14:paraId="74787F1D" w14:textId="5A098282" w:rsidR="00B04CAE" w:rsidRDefault="00FB1229" w:rsidP="00B04CAE">
      <w:pPr>
        <w:tabs>
          <w:tab w:val="left" w:pos="540"/>
        </w:tabs>
        <w:jc w:val="both"/>
        <w:rPr>
          <w:highlight w:val="cyan"/>
        </w:rPr>
      </w:pPr>
      <w:r>
        <w:rPr>
          <w:highlight w:val="cyan"/>
        </w:rPr>
        <w:tab/>
      </w:r>
      <w:ins w:id="247" w:author="Stacey, Robert" w:date="2023-09-05T10:37:00Z">
        <w:r w:rsidR="00B04CAE" w:rsidRPr="000F419F">
          <w:rPr>
            <w:highlight w:val="cyan"/>
          </w:rPr>
          <w:t>[Robert: agree]</w:t>
        </w:r>
      </w:ins>
    </w:p>
    <w:p w14:paraId="39E0ABFD" w14:textId="5932B331" w:rsidR="00FB1229" w:rsidRPr="000F419F" w:rsidRDefault="005434C1" w:rsidP="00B04CAE">
      <w:pPr>
        <w:tabs>
          <w:tab w:val="left" w:pos="540"/>
        </w:tabs>
        <w:jc w:val="both"/>
        <w:rPr>
          <w:ins w:id="248" w:author="Stacey, Robert" w:date="2023-09-05T10:37:00Z"/>
          <w:highlight w:val="cyan"/>
        </w:rPr>
      </w:pPr>
      <w:r>
        <w:rPr>
          <w:highlight w:val="cyan"/>
        </w:rPr>
        <w:tab/>
        <w:t>[</w:t>
      </w:r>
      <w:proofErr w:type="spellStart"/>
      <w:r>
        <w:rPr>
          <w:highlight w:val="cyan"/>
        </w:rPr>
        <w:t>TGbe</w:t>
      </w:r>
      <w:proofErr w:type="spellEnd"/>
      <w:r>
        <w:rPr>
          <w:highlight w:val="cyan"/>
        </w:rPr>
        <w:t xml:space="preserve"> Editor:  To implement in D5.0]</w:t>
      </w:r>
    </w:p>
    <w:p w14:paraId="1FCE41E9" w14:textId="3D24790F" w:rsidR="00CA3440" w:rsidRPr="000F419F" w:rsidRDefault="00CA3440" w:rsidP="00333D57">
      <w:pPr>
        <w:tabs>
          <w:tab w:val="left" w:pos="540"/>
        </w:tabs>
        <w:jc w:val="both"/>
        <w:rPr>
          <w:highlight w:val="cyan"/>
        </w:rPr>
      </w:pPr>
      <w:r w:rsidRPr="000F419F">
        <w:rPr>
          <w:highlight w:val="cyan"/>
        </w:rPr>
        <w:t xml:space="preserve">[04] </w:t>
      </w:r>
      <w:r w:rsidRPr="000F419F">
        <w:rPr>
          <w:highlight w:val="cyan"/>
        </w:rPr>
        <w:tab/>
        <w:t xml:space="preserve">At P71L59, “The reference architecture when operating in MLO…”, the acronym MLO is </w:t>
      </w:r>
      <w:r w:rsidRPr="000F419F">
        <w:rPr>
          <w:highlight w:val="cyan"/>
        </w:rPr>
        <w:tab/>
        <w:t xml:space="preserve">treated as a state, whereas it is a function. Change </w:t>
      </w:r>
      <w:proofErr w:type="gramStart"/>
      <w:r w:rsidRPr="000F419F">
        <w:rPr>
          <w:highlight w:val="cyan"/>
        </w:rPr>
        <w:t>the  text</w:t>
      </w:r>
      <w:proofErr w:type="gramEnd"/>
      <w:r w:rsidRPr="000F419F">
        <w:rPr>
          <w:highlight w:val="cyan"/>
        </w:rPr>
        <w:t xml:space="preserve"> to “The MLO reference </w:t>
      </w:r>
      <w:r w:rsidRPr="000F419F">
        <w:rPr>
          <w:highlight w:val="cyan"/>
        </w:rPr>
        <w:tab/>
        <w:t>architecture…”.</w:t>
      </w:r>
    </w:p>
    <w:p w14:paraId="51F52103" w14:textId="7B32DEED" w:rsidR="00B04CAE" w:rsidRDefault="00FB1229" w:rsidP="00B04CAE">
      <w:pPr>
        <w:tabs>
          <w:tab w:val="left" w:pos="540"/>
        </w:tabs>
        <w:jc w:val="both"/>
        <w:rPr>
          <w:highlight w:val="cyan"/>
        </w:rPr>
      </w:pPr>
      <w:r>
        <w:rPr>
          <w:highlight w:val="cyan"/>
        </w:rPr>
        <w:tab/>
      </w:r>
      <w:ins w:id="249" w:author="Stacey, Robert" w:date="2023-09-05T10:38:00Z">
        <w:r w:rsidR="00B04CAE" w:rsidRPr="000F419F">
          <w:rPr>
            <w:highlight w:val="cyan"/>
          </w:rPr>
          <w:t>[Robert: agree]</w:t>
        </w:r>
      </w:ins>
    </w:p>
    <w:p w14:paraId="699F1804" w14:textId="2589DD67" w:rsidR="00FB1229" w:rsidRPr="000F419F" w:rsidRDefault="002918A9" w:rsidP="00B04CAE">
      <w:pPr>
        <w:tabs>
          <w:tab w:val="left" w:pos="540"/>
        </w:tabs>
        <w:jc w:val="both"/>
        <w:rPr>
          <w:ins w:id="250" w:author="Stacey, Robert" w:date="2023-09-05T10:38:00Z"/>
          <w:highlight w:val="cyan"/>
        </w:rPr>
      </w:pPr>
      <w:r>
        <w:rPr>
          <w:highlight w:val="cyan"/>
        </w:rPr>
        <w:tab/>
        <w:t>[</w:t>
      </w:r>
      <w:proofErr w:type="spellStart"/>
      <w:r>
        <w:rPr>
          <w:highlight w:val="cyan"/>
        </w:rPr>
        <w:t>TGbe</w:t>
      </w:r>
      <w:proofErr w:type="spellEnd"/>
      <w:r>
        <w:rPr>
          <w:highlight w:val="cyan"/>
        </w:rPr>
        <w:t xml:space="preserve"> Editor:  To implement in D5.0]</w:t>
      </w:r>
    </w:p>
    <w:p w14:paraId="4BE238DF" w14:textId="3CF3F9A1" w:rsidR="00CA3440" w:rsidRPr="000F419F" w:rsidRDefault="00CA3440" w:rsidP="00333D57">
      <w:pPr>
        <w:tabs>
          <w:tab w:val="left" w:pos="540"/>
        </w:tabs>
        <w:jc w:val="both"/>
        <w:rPr>
          <w:highlight w:val="cyan"/>
        </w:rPr>
      </w:pPr>
      <w:r w:rsidRPr="000F419F">
        <w:rPr>
          <w:highlight w:val="cyan"/>
        </w:rPr>
        <w:t>[05]</w:t>
      </w:r>
      <w:r w:rsidRPr="000F419F">
        <w:rPr>
          <w:highlight w:val="cyan"/>
        </w:rPr>
        <w:tab/>
        <w:t xml:space="preserve">At P73L38, “When MLO is being </w:t>
      </w:r>
      <w:proofErr w:type="gramStart"/>
      <w:r w:rsidRPr="000F419F">
        <w:rPr>
          <w:highlight w:val="cyan"/>
        </w:rPr>
        <w:t>used,…</w:t>
      </w:r>
      <w:proofErr w:type="gramEnd"/>
      <w:r w:rsidRPr="000F419F">
        <w:rPr>
          <w:highlight w:val="cyan"/>
        </w:rPr>
        <w:t xml:space="preserve">”, the acronym MLO is treated as a state, </w:t>
      </w:r>
      <w:r w:rsidRPr="000F419F">
        <w:rPr>
          <w:highlight w:val="cyan"/>
        </w:rPr>
        <w:tab/>
        <w:t xml:space="preserve">whereas it is a function. Change the text to “In </w:t>
      </w:r>
      <w:proofErr w:type="gramStart"/>
      <w:r w:rsidRPr="000F419F">
        <w:rPr>
          <w:highlight w:val="cyan"/>
        </w:rPr>
        <w:t>MLO,…</w:t>
      </w:r>
      <w:proofErr w:type="gramEnd"/>
      <w:r w:rsidRPr="000F419F">
        <w:rPr>
          <w:highlight w:val="cyan"/>
        </w:rPr>
        <w:t>”.</w:t>
      </w:r>
    </w:p>
    <w:p w14:paraId="555F6A99" w14:textId="17693D47" w:rsidR="00B04CAE" w:rsidRDefault="00FB1229" w:rsidP="00B04CAE">
      <w:pPr>
        <w:tabs>
          <w:tab w:val="left" w:pos="540"/>
        </w:tabs>
        <w:jc w:val="both"/>
        <w:rPr>
          <w:highlight w:val="cyan"/>
        </w:rPr>
      </w:pPr>
      <w:r>
        <w:rPr>
          <w:highlight w:val="cyan"/>
        </w:rPr>
        <w:tab/>
      </w:r>
      <w:ins w:id="251" w:author="Stacey, Robert" w:date="2023-09-05T10:38:00Z">
        <w:r w:rsidR="00B04CAE" w:rsidRPr="000F419F">
          <w:rPr>
            <w:highlight w:val="cyan"/>
          </w:rPr>
          <w:t>[Robert: agree]</w:t>
        </w:r>
      </w:ins>
    </w:p>
    <w:p w14:paraId="3B608EE1" w14:textId="78F6B9FD" w:rsidR="00FB1229" w:rsidRPr="000F419F" w:rsidRDefault="002918A9" w:rsidP="00B04CAE">
      <w:pPr>
        <w:tabs>
          <w:tab w:val="left" w:pos="540"/>
        </w:tabs>
        <w:jc w:val="both"/>
        <w:rPr>
          <w:ins w:id="252" w:author="Stacey, Robert" w:date="2023-09-05T10:38:00Z"/>
          <w:highlight w:val="cyan"/>
        </w:rPr>
      </w:pPr>
      <w:r>
        <w:rPr>
          <w:highlight w:val="cyan"/>
        </w:rPr>
        <w:tab/>
        <w:t>[</w:t>
      </w:r>
      <w:proofErr w:type="spellStart"/>
      <w:r>
        <w:rPr>
          <w:highlight w:val="cyan"/>
        </w:rPr>
        <w:t>TGbe</w:t>
      </w:r>
      <w:proofErr w:type="spellEnd"/>
      <w:r>
        <w:rPr>
          <w:highlight w:val="cyan"/>
        </w:rPr>
        <w:t xml:space="preserve"> Editor:  To implement in D5.0]</w:t>
      </w:r>
    </w:p>
    <w:p w14:paraId="39D63FB0" w14:textId="0D8D8221" w:rsidR="00CA3440" w:rsidRDefault="00CA3440" w:rsidP="00333D57">
      <w:pPr>
        <w:tabs>
          <w:tab w:val="left" w:pos="540"/>
        </w:tabs>
        <w:jc w:val="both"/>
      </w:pPr>
      <w:r w:rsidRPr="000F419F">
        <w:rPr>
          <w:highlight w:val="cyan"/>
        </w:rPr>
        <w:t>[06]</w:t>
      </w:r>
      <w:r w:rsidRPr="000F419F">
        <w:rPr>
          <w:highlight w:val="cyan"/>
        </w:rPr>
        <w:tab/>
        <w:t>At P73L49, “</w:t>
      </w:r>
      <w:proofErr w:type="gramStart"/>
      <w:r w:rsidRPr="000F419F">
        <w:rPr>
          <w:highlight w:val="cyan"/>
        </w:rPr>
        <w:t>…(</w:t>
      </w:r>
      <w:proofErr w:type="gramEnd"/>
      <w:r w:rsidRPr="000F419F">
        <w:rPr>
          <w:highlight w:val="cyan"/>
        </w:rPr>
        <w:t xml:space="preserve">Not operating in MLO)…”, the word operate is effectively repeated. </w:t>
      </w:r>
      <w:r w:rsidRPr="000F419F">
        <w:rPr>
          <w:highlight w:val="cyan"/>
        </w:rPr>
        <w:tab/>
        <w:t>Change the text to “(Not in MLO)”.</w:t>
      </w:r>
    </w:p>
    <w:p w14:paraId="201254FC" w14:textId="2C4A1466" w:rsidR="00B04CAE" w:rsidRDefault="002918A9" w:rsidP="00B04CAE">
      <w:pPr>
        <w:tabs>
          <w:tab w:val="left" w:pos="540"/>
        </w:tabs>
        <w:jc w:val="both"/>
      </w:pPr>
      <w:r>
        <w:rPr>
          <w:highlight w:val="cyan"/>
        </w:rPr>
        <w:tab/>
      </w:r>
      <w:ins w:id="253" w:author="Stacey, Robert" w:date="2023-09-05T10:38:00Z">
        <w:r w:rsidR="00B04CAE" w:rsidRPr="000F419F">
          <w:rPr>
            <w:highlight w:val="cyan"/>
          </w:rPr>
          <w:t>[Robert: agree]</w:t>
        </w:r>
      </w:ins>
    </w:p>
    <w:p w14:paraId="30FD5FB4" w14:textId="4534B22C" w:rsidR="002918A9" w:rsidRPr="002918A9" w:rsidRDefault="002918A9" w:rsidP="00B04CAE">
      <w:pPr>
        <w:tabs>
          <w:tab w:val="left" w:pos="540"/>
        </w:tabs>
        <w:jc w:val="both"/>
        <w:rPr>
          <w:ins w:id="254" w:author="Stacey, Robert" w:date="2023-09-05T10:38:00Z"/>
          <w:highlight w:val="cyan"/>
        </w:rPr>
      </w:pPr>
      <w:r>
        <w:rPr>
          <w:highlight w:val="cyan"/>
        </w:rPr>
        <w:tab/>
        <w:t>[</w:t>
      </w:r>
      <w:proofErr w:type="spellStart"/>
      <w:r>
        <w:rPr>
          <w:highlight w:val="cyan"/>
        </w:rPr>
        <w:t>TGbe</w:t>
      </w:r>
      <w:proofErr w:type="spellEnd"/>
      <w:r>
        <w:rPr>
          <w:highlight w:val="cyan"/>
        </w:rPr>
        <w:t xml:space="preserve"> Editor:  To implement in D5.0]</w:t>
      </w:r>
    </w:p>
    <w:p w14:paraId="5DEEDA41" w14:textId="28ED3842" w:rsidR="00CA3440" w:rsidRPr="002918A9" w:rsidRDefault="00CA3440" w:rsidP="00333D57">
      <w:pPr>
        <w:tabs>
          <w:tab w:val="left" w:pos="540"/>
        </w:tabs>
        <w:jc w:val="both"/>
        <w:rPr>
          <w:highlight w:val="lightGray"/>
        </w:rPr>
      </w:pPr>
      <w:r w:rsidRPr="002918A9">
        <w:rPr>
          <w:highlight w:val="lightGray"/>
        </w:rPr>
        <w:t>[07]</w:t>
      </w:r>
      <w:r w:rsidRPr="002918A9">
        <w:rPr>
          <w:highlight w:val="lightGray"/>
        </w:rPr>
        <w:tab/>
        <w:t xml:space="preserve">At P76L37, “Non-MLO peer </w:t>
      </w:r>
      <w:proofErr w:type="gramStart"/>
      <w:r w:rsidRPr="002918A9">
        <w:rPr>
          <w:highlight w:val="lightGray"/>
        </w:rPr>
        <w:t>operations,…</w:t>
      </w:r>
      <w:proofErr w:type="gramEnd"/>
      <w:r w:rsidRPr="002918A9">
        <w:rPr>
          <w:highlight w:val="lightGray"/>
        </w:rPr>
        <w:t xml:space="preserve">”, the word operate is effectively repeated. </w:t>
      </w:r>
      <w:r w:rsidRPr="002918A9">
        <w:rPr>
          <w:highlight w:val="lightGray"/>
        </w:rPr>
        <w:tab/>
        <w:t xml:space="preserve">Change the text to “Non multi-link peer </w:t>
      </w:r>
      <w:proofErr w:type="gramStart"/>
      <w:r w:rsidRPr="002918A9">
        <w:rPr>
          <w:highlight w:val="lightGray"/>
        </w:rPr>
        <w:t>operations,…</w:t>
      </w:r>
      <w:proofErr w:type="gramEnd"/>
      <w:r w:rsidRPr="002918A9">
        <w:rPr>
          <w:highlight w:val="lightGray"/>
        </w:rPr>
        <w:t>”.</w:t>
      </w:r>
    </w:p>
    <w:p w14:paraId="7ADA9E32" w14:textId="11A4129D" w:rsidR="00B04CAE" w:rsidRDefault="002918A9" w:rsidP="00333D57">
      <w:pPr>
        <w:tabs>
          <w:tab w:val="left" w:pos="540"/>
        </w:tabs>
        <w:jc w:val="both"/>
        <w:rPr>
          <w:highlight w:val="lightGray"/>
        </w:rPr>
      </w:pPr>
      <w:r w:rsidRPr="002918A9">
        <w:rPr>
          <w:highlight w:val="lightGray"/>
        </w:rPr>
        <w:tab/>
      </w:r>
      <w:ins w:id="255" w:author="Stacey, Robert" w:date="2023-09-05T10:39:00Z">
        <w:r w:rsidR="00B04CAE" w:rsidRPr="002918A9">
          <w:rPr>
            <w:highlight w:val="lightGray"/>
          </w:rPr>
          <w:t>[Robert: fix through comment resolution]</w:t>
        </w:r>
      </w:ins>
    </w:p>
    <w:p w14:paraId="3EBF1F0C" w14:textId="279FC949" w:rsidR="002918A9" w:rsidRPr="002918A9" w:rsidRDefault="002918A9" w:rsidP="00333D57">
      <w:pPr>
        <w:tabs>
          <w:tab w:val="left" w:pos="540"/>
        </w:tabs>
        <w:jc w:val="both"/>
        <w:rPr>
          <w:ins w:id="256" w:author="Stacey, Robert" w:date="2023-09-05T10:39:00Z"/>
          <w:highlight w:val="lightGray"/>
        </w:rPr>
      </w:pPr>
      <w:r>
        <w:rPr>
          <w:highlight w:val="lightGray"/>
        </w:rPr>
        <w:tab/>
      </w:r>
      <w:r w:rsidRPr="00D05BDE">
        <w:rPr>
          <w:highlight w:val="lightGray"/>
        </w:rPr>
        <w:t>[</w:t>
      </w:r>
      <w:proofErr w:type="spellStart"/>
      <w:r w:rsidRPr="00D05BDE">
        <w:rPr>
          <w:highlight w:val="lightGray"/>
        </w:rPr>
        <w:t>TGbe</w:t>
      </w:r>
      <w:proofErr w:type="spellEnd"/>
      <w:r w:rsidRPr="00D05BDE">
        <w:rPr>
          <w:highlight w:val="lightGray"/>
        </w:rPr>
        <w:t xml:space="preserve"> Editor:  Not implement.  Encourage the reviewer to submit a comment in the initial </w:t>
      </w:r>
      <w:r w:rsidRPr="00D05BDE">
        <w:rPr>
          <w:highlight w:val="lightGray"/>
        </w:rPr>
        <w:tab/>
        <w:t>SA ballot]</w:t>
      </w:r>
    </w:p>
    <w:p w14:paraId="0AE4B10E" w14:textId="4920654A" w:rsidR="00CA3440" w:rsidRPr="002918A9" w:rsidRDefault="00CA3440" w:rsidP="00333D57">
      <w:pPr>
        <w:tabs>
          <w:tab w:val="left" w:pos="540"/>
        </w:tabs>
        <w:jc w:val="both"/>
        <w:rPr>
          <w:highlight w:val="lightGray"/>
        </w:rPr>
      </w:pPr>
      <w:r w:rsidRPr="002918A9">
        <w:rPr>
          <w:highlight w:val="lightGray"/>
        </w:rPr>
        <w:t xml:space="preserve">[08] </w:t>
      </w:r>
      <w:r w:rsidRPr="002918A9">
        <w:rPr>
          <w:highlight w:val="lightGray"/>
        </w:rPr>
        <w:tab/>
        <w:t xml:space="preserve">At P77L14, “…non-MLO links.”, the word link is effectively repeated. Change the text to </w:t>
      </w:r>
      <w:r w:rsidRPr="002918A9">
        <w:rPr>
          <w:highlight w:val="lightGray"/>
        </w:rPr>
        <w:tab/>
        <w:t>“…links.”.</w:t>
      </w:r>
    </w:p>
    <w:p w14:paraId="43008A40" w14:textId="5E6AC63C" w:rsidR="00B04CAE" w:rsidRDefault="002918A9" w:rsidP="00333D57">
      <w:pPr>
        <w:tabs>
          <w:tab w:val="left" w:pos="540"/>
        </w:tabs>
        <w:jc w:val="both"/>
        <w:rPr>
          <w:highlight w:val="lightGray"/>
        </w:rPr>
      </w:pPr>
      <w:r w:rsidRPr="002918A9">
        <w:rPr>
          <w:highlight w:val="lightGray"/>
        </w:rPr>
        <w:tab/>
      </w:r>
      <w:ins w:id="257" w:author="Stacey, Robert" w:date="2023-09-05T10:40:00Z">
        <w:r w:rsidR="00B04CAE" w:rsidRPr="002918A9">
          <w:rPr>
            <w:highlight w:val="lightGray"/>
          </w:rPr>
          <w:t xml:space="preserve">[Robert: </w:t>
        </w:r>
      </w:ins>
      <w:ins w:id="258" w:author="Stacey, Robert" w:date="2023-09-05T10:41:00Z">
        <w:r w:rsidR="00B04CAE" w:rsidRPr="002918A9">
          <w:rPr>
            <w:highlight w:val="lightGray"/>
          </w:rPr>
          <w:t>fix through comment resolution</w:t>
        </w:r>
      </w:ins>
      <w:ins w:id="259" w:author="Stacey, Robert" w:date="2023-09-05T10:40:00Z">
        <w:r w:rsidR="00B04CAE" w:rsidRPr="002918A9">
          <w:rPr>
            <w:highlight w:val="lightGray"/>
          </w:rPr>
          <w:t>]</w:t>
        </w:r>
      </w:ins>
    </w:p>
    <w:p w14:paraId="37F9B835" w14:textId="1DB577E5" w:rsidR="002918A9" w:rsidRPr="002918A9" w:rsidRDefault="002918A9" w:rsidP="00333D57">
      <w:pPr>
        <w:tabs>
          <w:tab w:val="left" w:pos="540"/>
        </w:tabs>
        <w:jc w:val="both"/>
        <w:rPr>
          <w:ins w:id="260" w:author="Stacey, Robert" w:date="2023-09-05T10:40:00Z"/>
          <w:highlight w:val="lightGray"/>
        </w:rPr>
      </w:pPr>
      <w:r w:rsidRPr="00D05BDE">
        <w:rPr>
          <w:highlight w:val="lightGray"/>
        </w:rPr>
        <w:tab/>
        <w:t>[</w:t>
      </w:r>
      <w:proofErr w:type="spellStart"/>
      <w:r w:rsidRPr="00D05BDE">
        <w:rPr>
          <w:highlight w:val="lightGray"/>
        </w:rPr>
        <w:t>TGbe</w:t>
      </w:r>
      <w:proofErr w:type="spellEnd"/>
      <w:r w:rsidRPr="00D05BDE">
        <w:rPr>
          <w:highlight w:val="lightGray"/>
        </w:rPr>
        <w:t xml:space="preserve"> Editor:  Not implement.  Encourage the reviewer to submit a comment in the initial </w:t>
      </w:r>
      <w:r w:rsidRPr="00D05BDE">
        <w:rPr>
          <w:highlight w:val="lightGray"/>
        </w:rPr>
        <w:tab/>
        <w:t>SA ballot]</w:t>
      </w:r>
    </w:p>
    <w:p w14:paraId="18259709" w14:textId="47F2A714" w:rsidR="00CA3440" w:rsidRPr="00D6781C" w:rsidRDefault="00CA3440" w:rsidP="00333D57">
      <w:pPr>
        <w:tabs>
          <w:tab w:val="left" w:pos="540"/>
        </w:tabs>
        <w:jc w:val="both"/>
        <w:rPr>
          <w:highlight w:val="lightGray"/>
        </w:rPr>
      </w:pPr>
      <w:r w:rsidRPr="00D6781C">
        <w:rPr>
          <w:highlight w:val="lightGray"/>
        </w:rPr>
        <w:t xml:space="preserve">[09] </w:t>
      </w:r>
      <w:r w:rsidRPr="00D6781C">
        <w:rPr>
          <w:highlight w:val="lightGray"/>
        </w:rPr>
        <w:tab/>
        <w:t xml:space="preserve">On P393, there are several occurrences of the text “non-AP </w:t>
      </w:r>
      <w:proofErr w:type="gramStart"/>
      <w:r w:rsidRPr="00D6781C">
        <w:rPr>
          <w:highlight w:val="lightGray"/>
        </w:rPr>
        <w:t>STA(</w:t>
      </w:r>
      <w:proofErr w:type="gramEnd"/>
      <w:r w:rsidRPr="00D6781C">
        <w:rPr>
          <w:highlight w:val="lightGray"/>
        </w:rPr>
        <w:t xml:space="preserve">for non-MLO) or non-AP </w:t>
      </w:r>
      <w:r w:rsidRPr="00D6781C">
        <w:rPr>
          <w:highlight w:val="lightGray"/>
        </w:rPr>
        <w:tab/>
        <w:t xml:space="preserve">MLD (for MLO)”.  Clause 1.4 (P49) states that an MLD is used for multi-link operation </w:t>
      </w:r>
      <w:r w:rsidRPr="00D6781C">
        <w:rPr>
          <w:highlight w:val="lightGray"/>
        </w:rPr>
        <w:tab/>
        <w:t xml:space="preserve">and a STA is not, so the addition of the terms on this page, in </w:t>
      </w:r>
      <w:proofErr w:type="spellStart"/>
      <w:r w:rsidRPr="00D6781C">
        <w:rPr>
          <w:highlight w:val="lightGray"/>
        </w:rPr>
        <w:t>paranthesis</w:t>
      </w:r>
      <w:proofErr w:type="spellEnd"/>
      <w:r w:rsidRPr="00D6781C">
        <w:rPr>
          <w:highlight w:val="lightGray"/>
        </w:rPr>
        <w:t xml:space="preserve">, are not required. </w:t>
      </w:r>
      <w:r w:rsidRPr="00D6781C">
        <w:rPr>
          <w:highlight w:val="lightGray"/>
        </w:rPr>
        <w:tab/>
        <w:t xml:space="preserve">Change each occurrence of “non-AP </w:t>
      </w:r>
      <w:proofErr w:type="gramStart"/>
      <w:r w:rsidRPr="00D6781C">
        <w:rPr>
          <w:highlight w:val="lightGray"/>
        </w:rPr>
        <w:t>STA(</w:t>
      </w:r>
      <w:proofErr w:type="gramEnd"/>
      <w:r w:rsidRPr="00D6781C">
        <w:rPr>
          <w:highlight w:val="lightGray"/>
        </w:rPr>
        <w:t xml:space="preserve">for non-MLO) or non-AP MLD (for MLO)” to </w:t>
      </w:r>
      <w:r w:rsidRPr="00D6781C">
        <w:rPr>
          <w:highlight w:val="lightGray"/>
        </w:rPr>
        <w:tab/>
        <w:t>“non-AP STA or non-AP MLD”.</w:t>
      </w:r>
    </w:p>
    <w:p w14:paraId="40693AB9" w14:textId="15A84D68" w:rsidR="00B04CAE" w:rsidRDefault="00D6781C" w:rsidP="00333D57">
      <w:pPr>
        <w:tabs>
          <w:tab w:val="left" w:pos="540"/>
        </w:tabs>
        <w:jc w:val="both"/>
        <w:rPr>
          <w:highlight w:val="lightGray"/>
        </w:rPr>
      </w:pPr>
      <w:r>
        <w:rPr>
          <w:highlight w:val="lightGray"/>
        </w:rPr>
        <w:tab/>
      </w:r>
      <w:ins w:id="261" w:author="Stacey, Robert" w:date="2023-09-05T10:43:00Z">
        <w:r w:rsidR="00B04CAE" w:rsidRPr="002918A9">
          <w:rPr>
            <w:highlight w:val="lightGray"/>
          </w:rPr>
          <w:t>[Robert: agree]</w:t>
        </w:r>
      </w:ins>
    </w:p>
    <w:p w14:paraId="7DC25FC5" w14:textId="37B94A4F" w:rsidR="00D6781C" w:rsidRPr="002918A9" w:rsidRDefault="00D6781C" w:rsidP="00D6781C">
      <w:pPr>
        <w:tabs>
          <w:tab w:val="left" w:pos="540"/>
        </w:tabs>
        <w:jc w:val="both"/>
        <w:rPr>
          <w:ins w:id="262" w:author="Stacey, Robert" w:date="2023-09-05T10:44:00Z"/>
          <w:highlight w:val="lightGray"/>
        </w:rPr>
      </w:pPr>
      <w:r>
        <w:rPr>
          <w:highlight w:val="lightGray"/>
        </w:rPr>
        <w:tab/>
      </w:r>
      <w:r w:rsidRPr="00D05BDE">
        <w:rPr>
          <w:highlight w:val="lightGray"/>
        </w:rPr>
        <w:t>[</w:t>
      </w:r>
      <w:proofErr w:type="spellStart"/>
      <w:r w:rsidRPr="00D05BDE">
        <w:rPr>
          <w:highlight w:val="lightGray"/>
        </w:rPr>
        <w:t>TGbe</w:t>
      </w:r>
      <w:proofErr w:type="spellEnd"/>
      <w:r w:rsidRPr="00D05BDE">
        <w:rPr>
          <w:highlight w:val="lightGray"/>
        </w:rPr>
        <w:t xml:space="preserve"> Editor:  </w:t>
      </w:r>
      <w:proofErr w:type="spellStart"/>
      <w:r>
        <w:rPr>
          <w:highlight w:val="lightGray"/>
        </w:rPr>
        <w:t>TGbe</w:t>
      </w:r>
      <w:proofErr w:type="spellEnd"/>
      <w:r>
        <w:rPr>
          <w:highlight w:val="lightGray"/>
        </w:rPr>
        <w:t xml:space="preserve"> does not agree with this commenter.  Not implemented.  </w:t>
      </w:r>
      <w:r w:rsidRPr="00D05BDE">
        <w:rPr>
          <w:highlight w:val="lightGray"/>
        </w:rPr>
        <w:t xml:space="preserve">Encourage the </w:t>
      </w:r>
      <w:r>
        <w:rPr>
          <w:highlight w:val="lightGray"/>
        </w:rPr>
        <w:tab/>
      </w:r>
      <w:r w:rsidRPr="00D05BDE">
        <w:rPr>
          <w:highlight w:val="lightGray"/>
        </w:rPr>
        <w:t>reviewer to s</w:t>
      </w:r>
      <w:r>
        <w:rPr>
          <w:highlight w:val="lightGray"/>
        </w:rPr>
        <w:t xml:space="preserve">ubmit a comment in the initial </w:t>
      </w:r>
      <w:r w:rsidRPr="00D05BDE">
        <w:rPr>
          <w:highlight w:val="lightGray"/>
        </w:rPr>
        <w:t>SA ballot]</w:t>
      </w:r>
    </w:p>
    <w:p w14:paraId="11877637" w14:textId="65BF36E0" w:rsidR="00CA3440" w:rsidRPr="002918A9" w:rsidRDefault="00D6781C" w:rsidP="00333D57">
      <w:pPr>
        <w:tabs>
          <w:tab w:val="left" w:pos="540"/>
        </w:tabs>
        <w:jc w:val="both"/>
        <w:rPr>
          <w:highlight w:val="lightGray"/>
        </w:rPr>
      </w:pPr>
      <w:r w:rsidRPr="002918A9">
        <w:rPr>
          <w:highlight w:val="lightGray"/>
        </w:rPr>
        <w:t xml:space="preserve"> </w:t>
      </w:r>
      <w:r w:rsidR="00CA3440" w:rsidRPr="002918A9">
        <w:rPr>
          <w:highlight w:val="lightGray"/>
        </w:rPr>
        <w:t>[10]</w:t>
      </w:r>
      <w:r w:rsidR="00CA3440" w:rsidRPr="002918A9">
        <w:rPr>
          <w:highlight w:val="lightGray"/>
        </w:rPr>
        <w:tab/>
        <w:t xml:space="preserve">At P456L24, “MLO GTK is the MLO GTK </w:t>
      </w:r>
      <w:proofErr w:type="spellStart"/>
      <w:r w:rsidR="00CA3440" w:rsidRPr="002918A9">
        <w:rPr>
          <w:highlight w:val="lightGray"/>
        </w:rPr>
        <w:t>subelement</w:t>
      </w:r>
      <w:proofErr w:type="spellEnd"/>
      <w:r w:rsidR="00CA3440" w:rsidRPr="002918A9">
        <w:rPr>
          <w:highlight w:val="lightGray"/>
        </w:rPr>
        <w:t xml:space="preserve">…” is repeating the term MLO </w:t>
      </w:r>
      <w:r w:rsidR="00CA3440" w:rsidRPr="002918A9">
        <w:rPr>
          <w:highlight w:val="lightGray"/>
        </w:rPr>
        <w:tab/>
        <w:t xml:space="preserve">GTK. Change the text to “MLO GTK is the </w:t>
      </w:r>
      <w:proofErr w:type="spellStart"/>
      <w:r w:rsidR="00CA3440" w:rsidRPr="002918A9">
        <w:rPr>
          <w:highlight w:val="lightGray"/>
        </w:rPr>
        <w:t>subelement</w:t>
      </w:r>
      <w:proofErr w:type="spellEnd"/>
      <w:r w:rsidR="00CA3440" w:rsidRPr="002918A9">
        <w:rPr>
          <w:highlight w:val="lightGray"/>
        </w:rPr>
        <w:t xml:space="preserve">…”. There is a similar issue on </w:t>
      </w:r>
      <w:r w:rsidR="00CA3440" w:rsidRPr="002918A9">
        <w:rPr>
          <w:highlight w:val="lightGray"/>
        </w:rPr>
        <w:tab/>
        <w:t>P456L27 and P456L29.</w:t>
      </w:r>
    </w:p>
    <w:p w14:paraId="56687A72" w14:textId="292295B8" w:rsidR="00E23E5D" w:rsidRDefault="002918A9" w:rsidP="00333D57">
      <w:pPr>
        <w:tabs>
          <w:tab w:val="left" w:pos="540"/>
        </w:tabs>
        <w:jc w:val="both"/>
      </w:pPr>
      <w:r>
        <w:rPr>
          <w:highlight w:val="lightGray"/>
        </w:rPr>
        <w:tab/>
      </w:r>
      <w:ins w:id="263" w:author="Stacey, Robert" w:date="2023-09-05T10:44:00Z">
        <w:r w:rsidR="00E23E5D" w:rsidRPr="002918A9">
          <w:rPr>
            <w:highlight w:val="lightGray"/>
          </w:rPr>
          <w:t>[Robert: agree]</w:t>
        </w:r>
      </w:ins>
    </w:p>
    <w:p w14:paraId="4A7FA1F9" w14:textId="255C6061" w:rsidR="002918A9" w:rsidRPr="002918A9" w:rsidRDefault="002918A9" w:rsidP="00333D57">
      <w:pPr>
        <w:tabs>
          <w:tab w:val="left" w:pos="540"/>
        </w:tabs>
        <w:jc w:val="both"/>
        <w:rPr>
          <w:ins w:id="264" w:author="Stacey, Robert" w:date="2023-09-05T10:44:00Z"/>
          <w:highlight w:val="lightGray"/>
        </w:rPr>
      </w:pPr>
      <w:r w:rsidRPr="00D05BDE">
        <w:rPr>
          <w:highlight w:val="lightGray"/>
        </w:rPr>
        <w:tab/>
        <w:t>[</w:t>
      </w:r>
      <w:proofErr w:type="spellStart"/>
      <w:r w:rsidRPr="00D05BDE">
        <w:rPr>
          <w:highlight w:val="lightGray"/>
        </w:rPr>
        <w:t>TGbe</w:t>
      </w:r>
      <w:proofErr w:type="spellEnd"/>
      <w:r w:rsidRPr="00D05BDE">
        <w:rPr>
          <w:highlight w:val="lightGray"/>
        </w:rPr>
        <w:t xml:space="preserve"> Editor:  </w:t>
      </w:r>
      <w:proofErr w:type="spellStart"/>
      <w:r>
        <w:rPr>
          <w:highlight w:val="lightGray"/>
        </w:rPr>
        <w:t>TGbe</w:t>
      </w:r>
      <w:proofErr w:type="spellEnd"/>
      <w:r>
        <w:rPr>
          <w:highlight w:val="lightGray"/>
        </w:rPr>
        <w:t xml:space="preserve"> does not agree with this commenter.  Not implemented</w:t>
      </w:r>
      <w:r w:rsidRPr="00D05BDE">
        <w:rPr>
          <w:highlight w:val="lightGray"/>
        </w:rPr>
        <w:t>]</w:t>
      </w:r>
    </w:p>
    <w:p w14:paraId="3D50B8A9" w14:textId="399CFB7B" w:rsidR="00CA3440" w:rsidRDefault="00CA3440" w:rsidP="00333D57">
      <w:pPr>
        <w:tabs>
          <w:tab w:val="left" w:pos="540"/>
        </w:tabs>
        <w:jc w:val="both"/>
      </w:pPr>
      <w:r>
        <w:lastRenderedPageBreak/>
        <w:t xml:space="preserve">[11] </w:t>
      </w:r>
      <w:r>
        <w:tab/>
        <w:t xml:space="preserve">At P59L10, “Operations that do not involve multi-link operation…”, the word operation is </w:t>
      </w:r>
      <w:r>
        <w:tab/>
        <w:t>repeated. Change the text to “Operations that do not involve multi-links…”.</w:t>
      </w:r>
    </w:p>
    <w:p w14:paraId="5CC90B73" w14:textId="259101E4" w:rsidR="00CA3440" w:rsidRDefault="00E23E5D" w:rsidP="00333D57">
      <w:pPr>
        <w:jc w:val="both"/>
      </w:pPr>
      <w:ins w:id="265" w:author="Stacey, Robert" w:date="2023-09-05T10:45:00Z">
        <w:r>
          <w:t>[Robert: agree]</w:t>
        </w:r>
      </w:ins>
    </w:p>
    <w:p w14:paraId="79458304" w14:textId="4D5453F3" w:rsidR="00FF6DDB" w:rsidRDefault="00FF6DDB" w:rsidP="00333D57">
      <w:pPr>
        <w:jc w:val="both"/>
        <w:rPr>
          <w:ins w:id="266" w:author="Stacey, Robert" w:date="2023-09-05T10:44:00Z"/>
        </w:rPr>
      </w:pPr>
      <w:r>
        <w:t>[</w:t>
      </w:r>
      <w:proofErr w:type="spellStart"/>
      <w:r>
        <w:t>TGbe</w:t>
      </w:r>
      <w:proofErr w:type="spellEnd"/>
      <w:r>
        <w:t>:  delete “operation”]</w:t>
      </w:r>
    </w:p>
    <w:p w14:paraId="3A2CB071" w14:textId="77777777" w:rsidR="00E23E5D" w:rsidRDefault="00E23E5D" w:rsidP="00333D57">
      <w:pPr>
        <w:jc w:val="both"/>
      </w:pPr>
    </w:p>
    <w:p w14:paraId="28706238" w14:textId="0AA7B3D3" w:rsidR="00490A6D" w:rsidRDefault="00C96567" w:rsidP="00490A6D">
      <w:pPr>
        <w:pStyle w:val="Heading4"/>
      </w:pPr>
      <w:r>
        <w:t xml:space="preserve">Style Guide 2.8.5 – </w:t>
      </w:r>
      <w:r w:rsidR="00490A6D">
        <w:t>unicast and multicast</w:t>
      </w:r>
    </w:p>
    <w:p w14:paraId="54AA22F2" w14:textId="77777777" w:rsidR="00C0312E" w:rsidRDefault="00C0312E" w:rsidP="00C0312E">
      <w:r w:rsidRPr="001F575B">
        <w:t>Atsushi Shirakawa</w:t>
      </w:r>
    </w:p>
    <w:p w14:paraId="3968D404" w14:textId="77777777" w:rsidR="00B616CA" w:rsidRDefault="00B616CA" w:rsidP="00C031D9"/>
    <w:p w14:paraId="0D1C020B" w14:textId="5F350FB3" w:rsidR="00E30DF0" w:rsidRDefault="00E30DF0" w:rsidP="00E30DF0">
      <w:pPr>
        <w:tabs>
          <w:tab w:val="left" w:pos="540"/>
        </w:tabs>
        <w:jc w:val="both"/>
        <w:rPr>
          <w:rFonts w:eastAsia="MS Mincho"/>
          <w:lang w:eastAsia="ja-JP"/>
        </w:rPr>
      </w:pPr>
      <w:r>
        <w:rPr>
          <w:rFonts w:eastAsia="MS Mincho" w:hint="eastAsia"/>
          <w:lang w:eastAsia="ja-JP"/>
        </w:rPr>
        <w:t>[</w:t>
      </w:r>
      <w:r>
        <w:rPr>
          <w:rFonts w:eastAsia="MS Mincho"/>
          <w:lang w:eastAsia="ja-JP"/>
        </w:rPr>
        <w:t xml:space="preserve">01] </w:t>
      </w:r>
      <w:r>
        <w:rPr>
          <w:rFonts w:eastAsia="MS Mincho"/>
          <w:lang w:eastAsia="ja-JP"/>
        </w:rPr>
        <w:tab/>
        <w:t>Page 31, line 8: Replace “unicast data frames” with “</w:t>
      </w:r>
      <w:r w:rsidRPr="00065AA2">
        <w:rPr>
          <w:rFonts w:eastAsia="MS Mincho"/>
          <w:lang w:eastAsia="ja-JP"/>
        </w:rPr>
        <w:t>individually addressed</w:t>
      </w:r>
      <w:r>
        <w:rPr>
          <w:rFonts w:eastAsia="MS Mincho"/>
          <w:lang w:eastAsia="ja-JP"/>
        </w:rPr>
        <w:t xml:space="preserve"> Data frames” </w:t>
      </w:r>
      <w:r>
        <w:rPr>
          <w:rFonts w:eastAsia="MS Mincho"/>
          <w:lang w:eastAsia="ja-JP"/>
        </w:rPr>
        <w:tab/>
        <w:t>because Figure 5-2a is diagram for MAC layer.</w:t>
      </w:r>
    </w:p>
    <w:p w14:paraId="06871E1E" w14:textId="4814C0CB" w:rsidR="00E30DF0" w:rsidRPr="00065AA2" w:rsidRDefault="00E30DF0" w:rsidP="00E30DF0">
      <w:pPr>
        <w:tabs>
          <w:tab w:val="left" w:pos="540"/>
        </w:tabs>
        <w:jc w:val="both"/>
        <w:rPr>
          <w:rFonts w:eastAsia="MS Mincho"/>
          <w:lang w:eastAsia="ja-JP"/>
        </w:rPr>
      </w:pPr>
      <w:r>
        <w:rPr>
          <w:rFonts w:eastAsia="MS Mincho" w:hint="eastAsia"/>
          <w:lang w:eastAsia="ja-JP"/>
        </w:rPr>
        <w:t>[</w:t>
      </w:r>
      <w:r>
        <w:rPr>
          <w:rFonts w:eastAsia="MS Mincho"/>
          <w:lang w:eastAsia="ja-JP"/>
        </w:rPr>
        <w:t xml:space="preserve">02] </w:t>
      </w:r>
      <w:r>
        <w:rPr>
          <w:rFonts w:eastAsia="MS Mincho"/>
          <w:lang w:eastAsia="ja-JP"/>
        </w:rPr>
        <w:tab/>
        <w:t>Page 73, line 17: Replace “unicast data frames” with “</w:t>
      </w:r>
      <w:r w:rsidRPr="00065AA2">
        <w:rPr>
          <w:rFonts w:eastAsia="MS Mincho"/>
          <w:lang w:eastAsia="ja-JP"/>
        </w:rPr>
        <w:t>individually addressed</w:t>
      </w:r>
      <w:r>
        <w:rPr>
          <w:rFonts w:eastAsia="MS Mincho"/>
          <w:lang w:eastAsia="ja-JP"/>
        </w:rPr>
        <w:t xml:space="preserve"> Data frames” </w:t>
      </w:r>
      <w:r>
        <w:rPr>
          <w:rFonts w:eastAsia="MS Mincho"/>
          <w:lang w:eastAsia="ja-JP"/>
        </w:rPr>
        <w:tab/>
        <w:t>because Figure 5-2a is diagram for MAC layer.</w:t>
      </w:r>
    </w:p>
    <w:p w14:paraId="089B0845" w14:textId="7BA184E2" w:rsidR="00E30DF0" w:rsidRDefault="00E30DF0" w:rsidP="00E30DF0">
      <w:pPr>
        <w:tabs>
          <w:tab w:val="left" w:pos="540"/>
        </w:tabs>
        <w:jc w:val="both"/>
        <w:rPr>
          <w:rFonts w:eastAsia="MS Mincho"/>
          <w:lang w:eastAsia="ja-JP"/>
        </w:rPr>
      </w:pPr>
      <w:r>
        <w:rPr>
          <w:rFonts w:eastAsia="MS Mincho" w:hint="eastAsia"/>
          <w:lang w:eastAsia="ja-JP"/>
        </w:rPr>
        <w:t>[</w:t>
      </w:r>
      <w:r>
        <w:rPr>
          <w:rFonts w:eastAsia="MS Mincho"/>
          <w:lang w:eastAsia="ja-JP"/>
        </w:rPr>
        <w:t xml:space="preserve">03] </w:t>
      </w:r>
      <w:r>
        <w:rPr>
          <w:rFonts w:eastAsia="MS Mincho"/>
          <w:lang w:eastAsia="ja-JP"/>
        </w:rPr>
        <w:tab/>
        <w:t>Page 73, line 21: Replace “unicast data frames” with “</w:t>
      </w:r>
      <w:r w:rsidRPr="00065AA2">
        <w:rPr>
          <w:rFonts w:eastAsia="MS Mincho"/>
          <w:lang w:eastAsia="ja-JP"/>
        </w:rPr>
        <w:t>individually addressed</w:t>
      </w:r>
      <w:r>
        <w:rPr>
          <w:rFonts w:eastAsia="MS Mincho"/>
          <w:lang w:eastAsia="ja-JP"/>
        </w:rPr>
        <w:t xml:space="preserve"> Data frames” </w:t>
      </w:r>
      <w:r>
        <w:rPr>
          <w:rFonts w:eastAsia="MS Mincho"/>
          <w:lang w:eastAsia="ja-JP"/>
        </w:rPr>
        <w:tab/>
        <w:t>because Figure 5-2a is diagram for MAC layer.</w:t>
      </w:r>
    </w:p>
    <w:p w14:paraId="3E98E85A" w14:textId="77777777" w:rsidR="00E30DF0" w:rsidRPr="00065AA2" w:rsidRDefault="00E30DF0" w:rsidP="00E30DF0">
      <w:pPr>
        <w:tabs>
          <w:tab w:val="left" w:pos="540"/>
        </w:tabs>
        <w:jc w:val="both"/>
        <w:rPr>
          <w:rFonts w:eastAsia="MS Mincho"/>
          <w:lang w:eastAsia="ja-JP"/>
        </w:rPr>
      </w:pPr>
      <w:r>
        <w:rPr>
          <w:rFonts w:eastAsia="MS Mincho" w:hint="eastAsia"/>
          <w:lang w:eastAsia="ja-JP"/>
        </w:rPr>
        <w:t>[</w:t>
      </w:r>
      <w:r>
        <w:rPr>
          <w:rFonts w:eastAsia="MS Mincho"/>
          <w:lang w:eastAsia="ja-JP"/>
        </w:rPr>
        <w:t xml:space="preserve">04] </w:t>
      </w:r>
      <w:r>
        <w:rPr>
          <w:rFonts w:eastAsia="MS Mincho"/>
          <w:lang w:eastAsia="ja-JP"/>
        </w:rPr>
        <w:tab/>
        <w:t>Page 73, line 28:</w:t>
      </w:r>
      <w:r>
        <w:rPr>
          <w:rFonts w:eastAsia="MS Mincho"/>
          <w:lang w:eastAsia="ja-JP"/>
        </w:rPr>
        <w:tab/>
        <w:t>Replace “unicast data frames” with “</w:t>
      </w:r>
      <w:r w:rsidRPr="00065AA2">
        <w:rPr>
          <w:rFonts w:eastAsia="MS Mincho"/>
          <w:lang w:eastAsia="ja-JP"/>
        </w:rPr>
        <w:t>individually addressed</w:t>
      </w:r>
      <w:r>
        <w:rPr>
          <w:rFonts w:eastAsia="MS Mincho"/>
          <w:lang w:eastAsia="ja-JP"/>
        </w:rPr>
        <w:t xml:space="preserve"> Data frames” </w:t>
      </w:r>
      <w:r>
        <w:rPr>
          <w:rFonts w:eastAsia="MS Mincho"/>
          <w:lang w:eastAsia="ja-JP"/>
        </w:rPr>
        <w:tab/>
        <w:t>because Figure 5-2a is diagram for MAC layer.</w:t>
      </w:r>
    </w:p>
    <w:p w14:paraId="0B16A1C3" w14:textId="77777777" w:rsidR="00E30DF0" w:rsidRPr="00065AA2" w:rsidRDefault="00E30DF0" w:rsidP="00E30DF0">
      <w:pPr>
        <w:tabs>
          <w:tab w:val="left" w:pos="540"/>
        </w:tabs>
        <w:jc w:val="both"/>
        <w:rPr>
          <w:rFonts w:eastAsia="MS Mincho"/>
          <w:lang w:eastAsia="ja-JP"/>
        </w:rPr>
      </w:pPr>
      <w:r>
        <w:rPr>
          <w:rFonts w:eastAsia="MS Mincho" w:hint="eastAsia"/>
          <w:lang w:eastAsia="ja-JP"/>
        </w:rPr>
        <w:t>[</w:t>
      </w:r>
      <w:r>
        <w:rPr>
          <w:rFonts w:eastAsia="MS Mincho"/>
          <w:lang w:eastAsia="ja-JP"/>
        </w:rPr>
        <w:t xml:space="preserve">05] </w:t>
      </w:r>
      <w:r>
        <w:rPr>
          <w:rFonts w:eastAsia="MS Mincho"/>
          <w:lang w:eastAsia="ja-JP"/>
        </w:rPr>
        <w:tab/>
        <w:t>Page 73, line 34:</w:t>
      </w:r>
      <w:r>
        <w:rPr>
          <w:rFonts w:eastAsia="MS Mincho"/>
          <w:lang w:eastAsia="ja-JP"/>
        </w:rPr>
        <w:tab/>
        <w:t>Replace “unicast data frames” with “</w:t>
      </w:r>
      <w:r w:rsidRPr="00065AA2">
        <w:rPr>
          <w:rFonts w:eastAsia="MS Mincho"/>
          <w:lang w:eastAsia="ja-JP"/>
        </w:rPr>
        <w:t>individually addressed</w:t>
      </w:r>
      <w:r>
        <w:rPr>
          <w:rFonts w:eastAsia="MS Mincho"/>
          <w:lang w:eastAsia="ja-JP"/>
        </w:rPr>
        <w:t xml:space="preserve"> Data frames” </w:t>
      </w:r>
      <w:r>
        <w:rPr>
          <w:rFonts w:eastAsia="MS Mincho"/>
          <w:lang w:eastAsia="ja-JP"/>
        </w:rPr>
        <w:tab/>
        <w:t>because Figure 5-2a is diagram for MAC layer.</w:t>
      </w:r>
    </w:p>
    <w:p w14:paraId="7E4859E0" w14:textId="77777777" w:rsidR="00E30DF0" w:rsidRPr="00065AA2" w:rsidRDefault="00E30DF0" w:rsidP="00E30DF0">
      <w:pPr>
        <w:tabs>
          <w:tab w:val="left" w:pos="540"/>
        </w:tabs>
        <w:jc w:val="both"/>
        <w:rPr>
          <w:rFonts w:eastAsia="MS Mincho"/>
          <w:lang w:eastAsia="ja-JP"/>
        </w:rPr>
      </w:pPr>
      <w:r>
        <w:rPr>
          <w:rFonts w:eastAsia="MS Mincho" w:hint="eastAsia"/>
          <w:lang w:eastAsia="ja-JP"/>
        </w:rPr>
        <w:t>[</w:t>
      </w:r>
      <w:r>
        <w:rPr>
          <w:rFonts w:eastAsia="MS Mincho"/>
          <w:lang w:eastAsia="ja-JP"/>
        </w:rPr>
        <w:t xml:space="preserve">06] </w:t>
      </w:r>
      <w:r>
        <w:rPr>
          <w:rFonts w:eastAsia="MS Mincho"/>
          <w:lang w:eastAsia="ja-JP"/>
        </w:rPr>
        <w:tab/>
        <w:t>Page 73, line 38:</w:t>
      </w:r>
      <w:r>
        <w:rPr>
          <w:rFonts w:eastAsia="MS Mincho"/>
          <w:lang w:eastAsia="ja-JP"/>
        </w:rPr>
        <w:tab/>
        <w:t>Replace “unicast MPDUs” with “</w:t>
      </w:r>
      <w:r w:rsidRPr="00065AA2">
        <w:rPr>
          <w:rFonts w:eastAsia="MS Mincho"/>
          <w:lang w:eastAsia="ja-JP"/>
        </w:rPr>
        <w:t>individually addressed</w:t>
      </w:r>
      <w:r>
        <w:rPr>
          <w:rFonts w:eastAsia="MS Mincho"/>
          <w:lang w:eastAsia="ja-JP"/>
        </w:rPr>
        <w:t xml:space="preserve"> MPDUs”.</w:t>
      </w:r>
    </w:p>
    <w:p w14:paraId="38ACF4BD" w14:textId="77777777" w:rsidR="00E30DF0" w:rsidRPr="00065AA2" w:rsidRDefault="00E30DF0" w:rsidP="00E30DF0">
      <w:pPr>
        <w:tabs>
          <w:tab w:val="left" w:pos="540"/>
        </w:tabs>
        <w:jc w:val="both"/>
        <w:rPr>
          <w:rFonts w:eastAsia="MS Mincho"/>
          <w:lang w:eastAsia="ja-JP"/>
        </w:rPr>
      </w:pPr>
      <w:r>
        <w:rPr>
          <w:rFonts w:eastAsia="MS Mincho" w:hint="eastAsia"/>
          <w:lang w:eastAsia="ja-JP"/>
        </w:rPr>
        <w:t>[</w:t>
      </w:r>
      <w:r>
        <w:rPr>
          <w:rFonts w:eastAsia="MS Mincho"/>
          <w:lang w:eastAsia="ja-JP"/>
        </w:rPr>
        <w:t xml:space="preserve">07] </w:t>
      </w:r>
      <w:r>
        <w:rPr>
          <w:rFonts w:eastAsia="MS Mincho"/>
          <w:lang w:eastAsia="ja-JP"/>
        </w:rPr>
        <w:tab/>
        <w:t>Page 73, line 41:</w:t>
      </w:r>
      <w:r>
        <w:rPr>
          <w:rFonts w:eastAsia="MS Mincho"/>
          <w:lang w:eastAsia="ja-JP"/>
        </w:rPr>
        <w:tab/>
        <w:t>Replace “unicast MPDUs” with “</w:t>
      </w:r>
      <w:r w:rsidRPr="00065AA2">
        <w:rPr>
          <w:rFonts w:eastAsia="MS Mincho"/>
          <w:lang w:eastAsia="ja-JP"/>
        </w:rPr>
        <w:t>individually addressed</w:t>
      </w:r>
      <w:r>
        <w:rPr>
          <w:rFonts w:eastAsia="MS Mincho"/>
          <w:lang w:eastAsia="ja-JP"/>
        </w:rPr>
        <w:t xml:space="preserve"> MPDUs”.</w:t>
      </w:r>
    </w:p>
    <w:p w14:paraId="5E35D4FE" w14:textId="77777777" w:rsidR="00E30DF0" w:rsidRPr="00065AA2" w:rsidRDefault="00E30DF0" w:rsidP="00E30DF0">
      <w:pPr>
        <w:tabs>
          <w:tab w:val="left" w:pos="540"/>
        </w:tabs>
        <w:jc w:val="both"/>
        <w:rPr>
          <w:rFonts w:eastAsia="MS Mincho"/>
          <w:lang w:eastAsia="ja-JP"/>
        </w:rPr>
      </w:pPr>
      <w:r>
        <w:rPr>
          <w:rFonts w:eastAsia="MS Mincho" w:hint="eastAsia"/>
          <w:lang w:eastAsia="ja-JP"/>
        </w:rPr>
        <w:t>[</w:t>
      </w:r>
      <w:r>
        <w:rPr>
          <w:rFonts w:eastAsia="MS Mincho"/>
          <w:lang w:eastAsia="ja-JP"/>
        </w:rPr>
        <w:t xml:space="preserve">08] </w:t>
      </w:r>
      <w:r>
        <w:rPr>
          <w:rFonts w:eastAsia="MS Mincho"/>
          <w:lang w:eastAsia="ja-JP"/>
        </w:rPr>
        <w:tab/>
        <w:t>Page 73, line 44:</w:t>
      </w:r>
      <w:r>
        <w:rPr>
          <w:rFonts w:eastAsia="MS Mincho"/>
          <w:lang w:eastAsia="ja-JP"/>
        </w:rPr>
        <w:tab/>
        <w:t>Replace “unicast data frames” with “</w:t>
      </w:r>
      <w:r w:rsidRPr="00065AA2">
        <w:rPr>
          <w:rFonts w:eastAsia="MS Mincho"/>
          <w:lang w:eastAsia="ja-JP"/>
        </w:rPr>
        <w:t>individually addressed</w:t>
      </w:r>
      <w:r>
        <w:rPr>
          <w:rFonts w:eastAsia="MS Mincho"/>
          <w:lang w:eastAsia="ja-JP"/>
        </w:rPr>
        <w:t xml:space="preserve"> Data frames” </w:t>
      </w:r>
      <w:r>
        <w:rPr>
          <w:rFonts w:eastAsia="MS Mincho"/>
          <w:lang w:eastAsia="ja-JP"/>
        </w:rPr>
        <w:tab/>
        <w:t>because Figure 5-2a is diagram for MAC layer.</w:t>
      </w:r>
    </w:p>
    <w:p w14:paraId="52390869" w14:textId="77777777" w:rsidR="00E30DF0" w:rsidRDefault="00E30DF0" w:rsidP="00E30DF0">
      <w:pPr>
        <w:tabs>
          <w:tab w:val="left" w:pos="540"/>
        </w:tabs>
        <w:jc w:val="both"/>
        <w:rPr>
          <w:rFonts w:eastAsia="MS Mincho"/>
          <w:lang w:eastAsia="ja-JP"/>
        </w:rPr>
      </w:pPr>
      <w:r>
        <w:rPr>
          <w:rFonts w:eastAsia="MS Mincho" w:hint="eastAsia"/>
          <w:lang w:eastAsia="ja-JP"/>
        </w:rPr>
        <w:t>[</w:t>
      </w:r>
      <w:r>
        <w:rPr>
          <w:rFonts w:eastAsia="MS Mincho"/>
          <w:lang w:eastAsia="ja-JP"/>
        </w:rPr>
        <w:t xml:space="preserve">09] </w:t>
      </w:r>
      <w:r>
        <w:rPr>
          <w:rFonts w:eastAsia="MS Mincho"/>
          <w:lang w:eastAsia="ja-JP"/>
        </w:rPr>
        <w:tab/>
        <w:t>Page 74, line 60:</w:t>
      </w:r>
      <w:r>
        <w:rPr>
          <w:rFonts w:eastAsia="MS Mincho"/>
          <w:lang w:eastAsia="ja-JP"/>
        </w:rPr>
        <w:tab/>
        <w:t>Replace “unicast data frames” with “</w:t>
      </w:r>
      <w:r w:rsidRPr="00065AA2">
        <w:rPr>
          <w:rFonts w:eastAsia="MS Mincho"/>
          <w:lang w:eastAsia="ja-JP"/>
        </w:rPr>
        <w:t>individually addressed</w:t>
      </w:r>
      <w:r>
        <w:rPr>
          <w:rFonts w:eastAsia="MS Mincho"/>
          <w:lang w:eastAsia="ja-JP"/>
        </w:rPr>
        <w:t xml:space="preserve"> Data frames” </w:t>
      </w:r>
      <w:r>
        <w:rPr>
          <w:rFonts w:eastAsia="MS Mincho"/>
          <w:lang w:eastAsia="ja-JP"/>
        </w:rPr>
        <w:tab/>
        <w:t>because Figure 5-2a is diagram for MAC layer.</w:t>
      </w:r>
    </w:p>
    <w:p w14:paraId="00530ABA" w14:textId="6E57DF38" w:rsidR="00E23E5D" w:rsidRDefault="00E23E5D" w:rsidP="00E30DF0">
      <w:pPr>
        <w:tabs>
          <w:tab w:val="left" w:pos="540"/>
        </w:tabs>
        <w:jc w:val="both"/>
        <w:rPr>
          <w:ins w:id="267" w:author="Stacey, Robert" w:date="2023-09-05T10:47:00Z"/>
          <w:rFonts w:eastAsia="MS Mincho"/>
          <w:lang w:eastAsia="ja-JP"/>
        </w:rPr>
      </w:pPr>
      <w:ins w:id="268" w:author="Stacey, Robert" w:date="2023-09-05T10:47:00Z">
        <w:r>
          <w:rPr>
            <w:rFonts w:eastAsia="MS Mincho"/>
            <w:lang w:eastAsia="ja-JP"/>
          </w:rPr>
          <w:t>[Robert: agree – one change to figure title]</w:t>
        </w:r>
      </w:ins>
    </w:p>
    <w:p w14:paraId="710492D0" w14:textId="222F0156" w:rsidR="00E30DF0" w:rsidRDefault="00E30DF0" w:rsidP="00E30DF0">
      <w:pPr>
        <w:tabs>
          <w:tab w:val="left" w:pos="540"/>
        </w:tabs>
        <w:jc w:val="both"/>
        <w:rPr>
          <w:rFonts w:eastAsia="MS Mincho"/>
          <w:lang w:eastAsia="ja-JP"/>
        </w:rPr>
      </w:pPr>
      <w:r>
        <w:rPr>
          <w:rFonts w:eastAsia="MS Mincho" w:hint="eastAsia"/>
          <w:lang w:eastAsia="ja-JP"/>
        </w:rPr>
        <w:t>[</w:t>
      </w:r>
      <w:r>
        <w:rPr>
          <w:rFonts w:eastAsia="MS Mincho"/>
          <w:lang w:eastAsia="ja-JP"/>
        </w:rPr>
        <w:t>10]</w:t>
      </w:r>
      <w:r>
        <w:rPr>
          <w:rFonts w:eastAsia="MS Mincho"/>
          <w:lang w:eastAsia="ja-JP"/>
        </w:rPr>
        <w:tab/>
        <w:t>Page 76, line 14:</w:t>
      </w:r>
      <w:r>
        <w:rPr>
          <w:rFonts w:eastAsia="MS Mincho"/>
          <w:lang w:eastAsia="ja-JP"/>
        </w:rPr>
        <w:tab/>
        <w:t>Replace “unicast frames” with “</w:t>
      </w:r>
      <w:r w:rsidRPr="00065AA2">
        <w:rPr>
          <w:rFonts w:eastAsia="MS Mincho"/>
          <w:lang w:eastAsia="ja-JP"/>
        </w:rPr>
        <w:t>individually addressed</w:t>
      </w:r>
      <w:r>
        <w:rPr>
          <w:rFonts w:eastAsia="MS Mincho"/>
          <w:lang w:eastAsia="ja-JP"/>
        </w:rPr>
        <w:t xml:space="preserve"> frames” because this </w:t>
      </w:r>
      <w:r>
        <w:rPr>
          <w:rFonts w:eastAsia="MS Mincho"/>
          <w:lang w:eastAsia="ja-JP"/>
        </w:rPr>
        <w:tab/>
        <w:t>sentence describe MAC layer function.</w:t>
      </w:r>
    </w:p>
    <w:p w14:paraId="57811A44" w14:textId="7E73D2E6" w:rsidR="00E30DF0" w:rsidRPr="00387780" w:rsidRDefault="00E30DF0" w:rsidP="00E30DF0">
      <w:pPr>
        <w:tabs>
          <w:tab w:val="left" w:pos="540"/>
        </w:tabs>
        <w:jc w:val="both"/>
      </w:pPr>
      <w:r>
        <w:rPr>
          <w:rFonts w:eastAsia="MS Mincho" w:hint="eastAsia"/>
          <w:lang w:eastAsia="ja-JP"/>
        </w:rPr>
        <w:t>[</w:t>
      </w:r>
      <w:r>
        <w:rPr>
          <w:rFonts w:eastAsia="MS Mincho"/>
          <w:lang w:eastAsia="ja-JP"/>
        </w:rPr>
        <w:t xml:space="preserve">11] </w:t>
      </w:r>
      <w:r>
        <w:rPr>
          <w:rFonts w:eastAsia="MS Mincho"/>
          <w:lang w:eastAsia="ja-JP"/>
        </w:rPr>
        <w:tab/>
        <w:t>Page 76, line 18:</w:t>
      </w:r>
      <w:r>
        <w:rPr>
          <w:rFonts w:eastAsia="MS Mincho"/>
          <w:lang w:eastAsia="ja-JP"/>
        </w:rPr>
        <w:tab/>
        <w:t>Replace “unicast frames” with “</w:t>
      </w:r>
      <w:r w:rsidRPr="00065AA2">
        <w:rPr>
          <w:rFonts w:eastAsia="MS Mincho"/>
          <w:lang w:eastAsia="ja-JP"/>
        </w:rPr>
        <w:t>individually addressed</w:t>
      </w:r>
      <w:r>
        <w:rPr>
          <w:rFonts w:eastAsia="MS Mincho"/>
          <w:lang w:eastAsia="ja-JP"/>
        </w:rPr>
        <w:t xml:space="preserve"> frames” because </w:t>
      </w:r>
      <w:r>
        <w:rPr>
          <w:rFonts w:eastAsia="MS Mincho"/>
          <w:lang w:eastAsia="ja-JP"/>
        </w:rPr>
        <w:tab/>
        <w:t>this sentence describe MAC layer function.</w:t>
      </w:r>
    </w:p>
    <w:p w14:paraId="0ED98157" w14:textId="77777777" w:rsidR="00E30DF0" w:rsidRDefault="00E30DF0" w:rsidP="00E30DF0">
      <w:pPr>
        <w:tabs>
          <w:tab w:val="left" w:pos="540"/>
        </w:tabs>
        <w:jc w:val="both"/>
        <w:rPr>
          <w:rFonts w:eastAsia="MS Mincho"/>
          <w:lang w:eastAsia="ja-JP"/>
        </w:rPr>
      </w:pPr>
      <w:r>
        <w:rPr>
          <w:rFonts w:eastAsia="MS Mincho" w:hint="eastAsia"/>
          <w:lang w:eastAsia="ja-JP"/>
        </w:rPr>
        <w:t>[</w:t>
      </w:r>
      <w:r>
        <w:rPr>
          <w:rFonts w:eastAsia="MS Mincho"/>
          <w:lang w:eastAsia="ja-JP"/>
        </w:rPr>
        <w:t xml:space="preserve">12] </w:t>
      </w:r>
      <w:r>
        <w:rPr>
          <w:rFonts w:eastAsia="MS Mincho"/>
          <w:lang w:eastAsia="ja-JP"/>
        </w:rPr>
        <w:tab/>
        <w:t>Page 77, line 24:</w:t>
      </w:r>
      <w:r>
        <w:rPr>
          <w:rFonts w:eastAsia="MS Mincho"/>
          <w:lang w:eastAsia="ja-JP"/>
        </w:rPr>
        <w:tab/>
        <w:t>Replace “unicast data frames” with “</w:t>
      </w:r>
      <w:r w:rsidRPr="00065AA2">
        <w:rPr>
          <w:rFonts w:eastAsia="MS Mincho"/>
          <w:lang w:eastAsia="ja-JP"/>
        </w:rPr>
        <w:t>individually addressed</w:t>
      </w:r>
      <w:r>
        <w:rPr>
          <w:rFonts w:eastAsia="MS Mincho"/>
          <w:lang w:eastAsia="ja-JP"/>
        </w:rPr>
        <w:t xml:space="preserve"> Data frames” </w:t>
      </w:r>
      <w:r>
        <w:rPr>
          <w:rFonts w:eastAsia="MS Mincho"/>
          <w:lang w:eastAsia="ja-JP"/>
        </w:rPr>
        <w:tab/>
        <w:t>because Figure 5-2a is diagram for MAC layer.</w:t>
      </w:r>
    </w:p>
    <w:p w14:paraId="370E70AE" w14:textId="26C036B7" w:rsidR="00CA3440" w:rsidRDefault="00E30DF0" w:rsidP="00E30DF0">
      <w:pPr>
        <w:tabs>
          <w:tab w:val="left" w:pos="540"/>
        </w:tabs>
        <w:jc w:val="both"/>
        <w:rPr>
          <w:ins w:id="269" w:author="Stacey, Robert" w:date="2023-09-05T10:47:00Z"/>
          <w:rFonts w:eastAsia="MS Mincho"/>
          <w:lang w:eastAsia="ja-JP"/>
        </w:rPr>
      </w:pPr>
      <w:r>
        <w:rPr>
          <w:rFonts w:eastAsia="MS Mincho" w:hint="eastAsia"/>
          <w:lang w:eastAsia="ja-JP"/>
        </w:rPr>
        <w:t>[</w:t>
      </w:r>
      <w:r>
        <w:rPr>
          <w:rFonts w:eastAsia="MS Mincho"/>
          <w:lang w:eastAsia="ja-JP"/>
        </w:rPr>
        <w:t xml:space="preserve">13] </w:t>
      </w:r>
      <w:r>
        <w:rPr>
          <w:rFonts w:eastAsia="MS Mincho"/>
          <w:lang w:eastAsia="ja-JP"/>
        </w:rPr>
        <w:tab/>
        <w:t>Page 77, line 47:</w:t>
      </w:r>
      <w:r>
        <w:rPr>
          <w:rFonts w:eastAsia="MS Mincho"/>
          <w:lang w:eastAsia="ja-JP"/>
        </w:rPr>
        <w:tab/>
        <w:t>Replace “unicast data frames” with “</w:t>
      </w:r>
      <w:r w:rsidRPr="00065AA2">
        <w:rPr>
          <w:rFonts w:eastAsia="MS Mincho"/>
          <w:lang w:eastAsia="ja-JP"/>
        </w:rPr>
        <w:t>individually addressed</w:t>
      </w:r>
      <w:r>
        <w:rPr>
          <w:rFonts w:eastAsia="MS Mincho"/>
          <w:lang w:eastAsia="ja-JP"/>
        </w:rPr>
        <w:t xml:space="preserve"> Data frames” </w:t>
      </w:r>
      <w:r>
        <w:rPr>
          <w:rFonts w:eastAsia="MS Mincho"/>
          <w:lang w:eastAsia="ja-JP"/>
        </w:rPr>
        <w:tab/>
        <w:t>because Figure 5-2a is diagram for MAC layer.</w:t>
      </w:r>
    </w:p>
    <w:p w14:paraId="36FFDE67" w14:textId="05149B9E" w:rsidR="00E23E5D" w:rsidRDefault="00E23E5D" w:rsidP="00E30DF0">
      <w:pPr>
        <w:tabs>
          <w:tab w:val="left" w:pos="540"/>
        </w:tabs>
        <w:jc w:val="both"/>
        <w:rPr>
          <w:rFonts w:eastAsia="MS Mincho"/>
          <w:lang w:eastAsia="ja-JP"/>
        </w:rPr>
      </w:pPr>
      <w:ins w:id="270" w:author="Stacey, Robert" w:date="2023-09-05T10:47:00Z">
        <w:r>
          <w:rPr>
            <w:rFonts w:eastAsia="MS Mincho"/>
            <w:lang w:eastAsia="ja-JP"/>
          </w:rPr>
          <w:t>[Robert: agree]</w:t>
        </w:r>
      </w:ins>
    </w:p>
    <w:p w14:paraId="2E563C36" w14:textId="77777777" w:rsidR="00CA3440" w:rsidRDefault="00CA3440" w:rsidP="00E30DF0">
      <w:pPr>
        <w:tabs>
          <w:tab w:val="left" w:pos="540"/>
        </w:tabs>
        <w:jc w:val="both"/>
        <w:rPr>
          <w:rFonts w:eastAsia="MS Mincho"/>
          <w:lang w:eastAsia="ja-JP"/>
        </w:rPr>
      </w:pPr>
    </w:p>
    <w:p w14:paraId="5EEE1B51" w14:textId="495E96A3" w:rsidR="00DF6915" w:rsidRDefault="00951676" w:rsidP="00DF6915">
      <w:pPr>
        <w:pStyle w:val="Heading3"/>
      </w:pPr>
      <w:r>
        <w:t>Style Guide 2.9</w:t>
      </w:r>
      <w:r w:rsidR="00DF6915">
        <w:t xml:space="preserve"> </w:t>
      </w:r>
      <w:r w:rsidR="00416ADB">
        <w:t xml:space="preserve">– </w:t>
      </w:r>
      <w:r w:rsidR="00DF6915">
        <w:t>Numbers</w:t>
      </w:r>
    </w:p>
    <w:p w14:paraId="1B6FB9F7" w14:textId="289F655D" w:rsidR="00C0312E" w:rsidRDefault="00C0312E" w:rsidP="00C0312E">
      <w:r>
        <w:t>Alfred A</w:t>
      </w:r>
      <w:r w:rsidRPr="007D2B30">
        <w:t>sterjadhi</w:t>
      </w:r>
    </w:p>
    <w:p w14:paraId="43AB3A31" w14:textId="77777777" w:rsidR="00B50461" w:rsidRDefault="00B50461" w:rsidP="008A3FF8"/>
    <w:p w14:paraId="2DB2CDA6" w14:textId="0C5A07F4" w:rsidR="001870C2" w:rsidRDefault="001870C2" w:rsidP="001870C2">
      <w:pPr>
        <w:tabs>
          <w:tab w:val="left" w:pos="540"/>
        </w:tabs>
        <w:rPr>
          <w:ins w:id="271" w:author="Stacey, Robert" w:date="2023-09-05T10:47:00Z"/>
        </w:rPr>
      </w:pPr>
      <w:r>
        <w:t>[01]</w:t>
      </w:r>
      <w:r>
        <w:tab/>
        <w:t>Please replace “zeros” with “0s” throughout the draft.</w:t>
      </w:r>
    </w:p>
    <w:p w14:paraId="74EFC0CD" w14:textId="122C5B53" w:rsidR="00E23E5D" w:rsidRDefault="00E23E5D" w:rsidP="001870C2">
      <w:pPr>
        <w:tabs>
          <w:tab w:val="left" w:pos="540"/>
        </w:tabs>
      </w:pPr>
      <w:ins w:id="272" w:author="Stacey, Robert" w:date="2023-09-05T10:47:00Z">
        <w:r>
          <w:t>[Action</w:t>
        </w:r>
      </w:ins>
      <w:ins w:id="273" w:author="Stacey, Robert" w:date="2023-09-05T10:48:00Z">
        <w:r>
          <w:t>: Edward to review case by case]</w:t>
        </w:r>
      </w:ins>
    </w:p>
    <w:p w14:paraId="08CBF45A" w14:textId="3F5463AB" w:rsidR="00B96731" w:rsidRDefault="00B96731" w:rsidP="001870C2">
      <w:pPr>
        <w:tabs>
          <w:tab w:val="left" w:pos="540"/>
        </w:tabs>
        <w:rPr>
          <w:ins w:id="274" w:author="Stacey, Robert" w:date="2023-09-05T10:48:00Z"/>
        </w:rPr>
      </w:pPr>
      <w:r>
        <w:t>[Edward</w:t>
      </w:r>
      <w:r w:rsidR="00164572">
        <w:t>:  In D4.1, replace “zeros” with “0s” at 834.51</w:t>
      </w:r>
      <w:r>
        <w:t>]</w:t>
      </w:r>
    </w:p>
    <w:p w14:paraId="4AB833D4" w14:textId="77777777" w:rsidR="00E23E5D" w:rsidRDefault="00E23E5D" w:rsidP="001870C2">
      <w:pPr>
        <w:tabs>
          <w:tab w:val="left" w:pos="540"/>
        </w:tabs>
      </w:pPr>
    </w:p>
    <w:p w14:paraId="0A1FF9DB" w14:textId="7C000B00" w:rsidR="001870C2" w:rsidRDefault="001870C2" w:rsidP="001870C2">
      <w:pPr>
        <w:tabs>
          <w:tab w:val="left" w:pos="540"/>
        </w:tabs>
      </w:pPr>
      <w:r>
        <w:t>[02]</w:t>
      </w:r>
      <w:r>
        <w:tab/>
        <w:t xml:space="preserve">Please replace “20MHz” with “20 MHz”, 80MHz with 80 MHz, 160MHz with 160 MHz, </w:t>
      </w:r>
      <w:r>
        <w:tab/>
      </w:r>
      <w:r w:rsidR="00E2351D">
        <w:t>320MHz with 320 MHz</w:t>
      </w:r>
    </w:p>
    <w:p w14:paraId="60E63EB2" w14:textId="0CC6CC1D" w:rsidR="00E2351D" w:rsidRDefault="00E23E5D" w:rsidP="001870C2">
      <w:pPr>
        <w:tabs>
          <w:tab w:val="left" w:pos="540"/>
        </w:tabs>
        <w:rPr>
          <w:ins w:id="275" w:author="Stacey, Robert" w:date="2023-09-05T10:48:00Z"/>
        </w:rPr>
      </w:pPr>
      <w:ins w:id="276" w:author="Stacey, Robert" w:date="2023-09-05T10:48:00Z">
        <w:r>
          <w:t>[Action: Add spaces as appropriate]</w:t>
        </w:r>
      </w:ins>
    </w:p>
    <w:p w14:paraId="748A21F4" w14:textId="1CFF51CA" w:rsidR="00E23E5D" w:rsidRPr="00EC4997" w:rsidRDefault="004B094E" w:rsidP="001870C2">
      <w:pPr>
        <w:tabs>
          <w:tab w:val="left" w:pos="540"/>
        </w:tabs>
      </w:pPr>
      <w:r>
        <w:t xml:space="preserve">[Edward:  In D4.1, add the missing space at 312.40, 312.42, 647.58, 697.14, </w:t>
      </w:r>
      <w:r w:rsidR="00BB7DA9">
        <w:t xml:space="preserve">721.28, </w:t>
      </w:r>
    </w:p>
    <w:p w14:paraId="43156C40" w14:textId="5C058629" w:rsidR="00DF6915" w:rsidRPr="002D2BC4" w:rsidRDefault="00DF6915" w:rsidP="00DF6915">
      <w:pPr>
        <w:pStyle w:val="Heading3"/>
      </w:pPr>
      <w:r>
        <w:lastRenderedPageBreak/>
        <w:t>Style Guide 2.1</w:t>
      </w:r>
      <w:r w:rsidR="00951676">
        <w:t>0</w:t>
      </w:r>
      <w:r>
        <w:t xml:space="preserve"> </w:t>
      </w:r>
      <w:r w:rsidR="00416ADB" w:rsidRPr="003A383F">
        <w:t>–</w:t>
      </w:r>
      <w:r w:rsidR="00416ADB" w:rsidRPr="00DD5B6E">
        <w:rPr>
          <w:color w:val="FF0000"/>
        </w:rPr>
        <w:t xml:space="preserve"> </w:t>
      </w:r>
      <w:r w:rsidRPr="002D2BC4">
        <w:t>Maths operators and relations</w:t>
      </w:r>
    </w:p>
    <w:p w14:paraId="254FDF7B" w14:textId="0E363578" w:rsidR="00036BDA" w:rsidRPr="00EC4997" w:rsidRDefault="00C0312E" w:rsidP="00036BDA">
      <w:r>
        <w:t>Claudio da Silva</w:t>
      </w:r>
    </w:p>
    <w:p w14:paraId="688E7D3A" w14:textId="77777777" w:rsidR="00036BDA" w:rsidRDefault="00036BDA" w:rsidP="003E5CC7">
      <w:pPr>
        <w:jc w:val="both"/>
      </w:pPr>
    </w:p>
    <w:p w14:paraId="76E06F23" w14:textId="77777777" w:rsidR="00845248" w:rsidRDefault="00845248" w:rsidP="00845248">
      <w:pPr>
        <w:jc w:val="both"/>
      </w:pPr>
      <w:r>
        <w:t>A range of values is represented in two different ways in the TXVECTOR/RXVECTOR table: “Integer in the range: 0–15” and “Set to a value in the range 0 to 63”.  Not sure if this is a problem.  Based on 2.10, I believe “x to y” is preferred.</w:t>
      </w:r>
    </w:p>
    <w:p w14:paraId="00E7D35B" w14:textId="22A60647" w:rsidR="00845248" w:rsidRDefault="00E23E5D" w:rsidP="00845248">
      <w:pPr>
        <w:jc w:val="both"/>
        <w:rPr>
          <w:ins w:id="277" w:author="Stacey, Robert" w:date="2023-09-05T10:48:00Z"/>
        </w:rPr>
      </w:pPr>
      <w:ins w:id="278" w:author="Stacey, Robert" w:date="2023-09-05T10:48:00Z">
        <w:r>
          <w:t xml:space="preserve">[Action: </w:t>
        </w:r>
      </w:ins>
      <w:ins w:id="279" w:author="Stacey, Robert" w:date="2023-09-05T10:50:00Z">
        <w:r>
          <w:t>change n-dash to “to”, otherwise no change</w:t>
        </w:r>
      </w:ins>
      <w:ins w:id="280" w:author="Stacey, Robert" w:date="2023-09-05T10:48:00Z">
        <w:r>
          <w:t>]</w:t>
        </w:r>
      </w:ins>
    </w:p>
    <w:p w14:paraId="4955CDB8" w14:textId="77777777" w:rsidR="00E23E5D" w:rsidRDefault="00E23E5D" w:rsidP="00845248">
      <w:pPr>
        <w:jc w:val="both"/>
      </w:pPr>
    </w:p>
    <w:p w14:paraId="1B1495F7" w14:textId="77777777" w:rsidR="00845248" w:rsidRDefault="00845248" w:rsidP="00845248">
      <w:pPr>
        <w:jc w:val="both"/>
      </w:pPr>
      <w:r>
        <w:t>Also, please note that both ranges include integers only.  This is defined only in the first sentence.  Not sure if this definition is necessary.</w:t>
      </w:r>
    </w:p>
    <w:p w14:paraId="58A40207" w14:textId="77777777" w:rsidR="00845248" w:rsidRDefault="00845248" w:rsidP="00845248">
      <w:pPr>
        <w:jc w:val="both"/>
      </w:pPr>
    </w:p>
    <w:p w14:paraId="4B36D947" w14:textId="008CAC5F" w:rsidR="00845248" w:rsidRDefault="00845248" w:rsidP="00845248">
      <w:pPr>
        <w:jc w:val="both"/>
        <w:rPr>
          <w:ins w:id="281" w:author="Stacey, Robert" w:date="2023-09-05T10:50:00Z"/>
        </w:rPr>
      </w:pPr>
      <w:r>
        <w:t>Multiplication is represented by a space or by an x in most of the draft.  However, a dot is used in some equations, such as (36-116), (36-120), and (36-122).  I’m not sure if this breaks any rules, but it is inconsistent with the first part of the draft.</w:t>
      </w:r>
    </w:p>
    <w:p w14:paraId="2FBD70A2" w14:textId="2D6ECB2F" w:rsidR="00E23E5D" w:rsidRDefault="00E23E5D" w:rsidP="00845248">
      <w:pPr>
        <w:jc w:val="both"/>
      </w:pPr>
      <w:ins w:id="282" w:author="Stacey, Robert" w:date="2023-09-05T10:50:00Z">
        <w:r>
          <w:t>[Action:</w:t>
        </w:r>
      </w:ins>
      <w:ins w:id="283" w:author="Stacey, Robert" w:date="2023-09-05T10:53:00Z">
        <w:r>
          <w:t xml:space="preserve"> No change</w:t>
        </w:r>
      </w:ins>
      <w:ins w:id="284" w:author="Stacey, Robert" w:date="2023-09-05T10:50:00Z">
        <w:r>
          <w:t>]</w:t>
        </w:r>
      </w:ins>
    </w:p>
    <w:p w14:paraId="243EFD62" w14:textId="114F56BD" w:rsidR="00DF6915" w:rsidRDefault="00951676" w:rsidP="00DF6915">
      <w:pPr>
        <w:pStyle w:val="Heading3"/>
      </w:pPr>
      <w:r>
        <w:t>Style Guide 2.11</w:t>
      </w:r>
      <w:r w:rsidR="00DF6915">
        <w:t xml:space="preserve"> </w:t>
      </w:r>
      <w:r w:rsidR="00416ADB">
        <w:t>– Hyphenation</w:t>
      </w:r>
    </w:p>
    <w:p w14:paraId="283E0B87" w14:textId="28B30520" w:rsidR="00C0312E" w:rsidRDefault="00C0312E" w:rsidP="00C0312E">
      <w:r>
        <w:t>Alfred A</w:t>
      </w:r>
      <w:r w:rsidRPr="007D2B30">
        <w:t>sterjadhi</w:t>
      </w:r>
    </w:p>
    <w:p w14:paraId="4C19E38C" w14:textId="2ABCB07C" w:rsidR="00343C15" w:rsidRDefault="00343C15" w:rsidP="00D26FCC"/>
    <w:p w14:paraId="6C19D704" w14:textId="43073FEB" w:rsidR="00E2351D" w:rsidRDefault="00E2351D" w:rsidP="00E2351D">
      <w:pPr>
        <w:tabs>
          <w:tab w:val="left" w:pos="540"/>
        </w:tabs>
        <w:rPr>
          <w:ins w:id="285" w:author="Stacey, Robert" w:date="2023-09-05T10:56:00Z"/>
        </w:rPr>
      </w:pPr>
      <w:r>
        <w:t>[01]</w:t>
      </w:r>
      <w:r>
        <w:tab/>
        <w:t>Please replace “non-dynamic” with “nondynamic” throughout the draft.</w:t>
      </w:r>
    </w:p>
    <w:p w14:paraId="082BF783" w14:textId="62C2FCE1" w:rsidR="00700355" w:rsidRDefault="00700355" w:rsidP="00E2351D">
      <w:pPr>
        <w:tabs>
          <w:tab w:val="left" w:pos="540"/>
        </w:tabs>
      </w:pPr>
      <w:ins w:id="286" w:author="Stacey, Robert" w:date="2023-09-05T10:56:00Z">
        <w:r>
          <w:t>[Robert: agree]</w:t>
        </w:r>
      </w:ins>
    </w:p>
    <w:p w14:paraId="54880E7F" w14:textId="75A1F851" w:rsidR="00E2351D" w:rsidRPr="00CE46DD" w:rsidRDefault="00E2351D" w:rsidP="00E2351D">
      <w:pPr>
        <w:tabs>
          <w:tab w:val="left" w:pos="540"/>
        </w:tabs>
        <w:rPr>
          <w:ins w:id="287" w:author="Stacey, Robert" w:date="2023-09-05T10:55:00Z"/>
          <w:highlight w:val="lightGray"/>
        </w:rPr>
      </w:pPr>
      <w:r w:rsidRPr="00CE46DD">
        <w:rPr>
          <w:highlight w:val="lightGray"/>
        </w:rPr>
        <w:t>[02]</w:t>
      </w:r>
      <w:r w:rsidRPr="00CE46DD">
        <w:rPr>
          <w:highlight w:val="lightGray"/>
        </w:rPr>
        <w:tab/>
        <w:t>Please replace “non-multiple BSSID” with “single BSSID” throughout the draft.</w:t>
      </w:r>
    </w:p>
    <w:p w14:paraId="61C03B54" w14:textId="3877AACE" w:rsidR="00700355" w:rsidRDefault="00700355" w:rsidP="00E2351D">
      <w:pPr>
        <w:tabs>
          <w:tab w:val="left" w:pos="540"/>
        </w:tabs>
      </w:pPr>
      <w:ins w:id="288" w:author="Stacey, Robert" w:date="2023-09-05T10:55:00Z">
        <w:r w:rsidRPr="00CE46DD">
          <w:rPr>
            <w:highlight w:val="lightGray"/>
          </w:rPr>
          <w:t>[Robert: fix through comment resolution</w:t>
        </w:r>
      </w:ins>
      <w:ins w:id="289" w:author="Stacey, Robert" w:date="2023-09-05T10:56:00Z">
        <w:r w:rsidRPr="00CE46DD">
          <w:rPr>
            <w:highlight w:val="lightGray"/>
          </w:rPr>
          <w:t>]</w:t>
        </w:r>
      </w:ins>
    </w:p>
    <w:p w14:paraId="475452E0" w14:textId="13F57B2C" w:rsidR="00E2351D" w:rsidRDefault="00E2351D" w:rsidP="00E2351D">
      <w:pPr>
        <w:tabs>
          <w:tab w:val="left" w:pos="540"/>
        </w:tabs>
        <w:rPr>
          <w:ins w:id="290" w:author="Stacey, Robert" w:date="2023-09-05T10:57:00Z"/>
        </w:rPr>
      </w:pPr>
      <w:r>
        <w:t>[03]</w:t>
      </w:r>
      <w:r>
        <w:tab/>
        <w:t>Please replace “non-high-throughput” with “non-high throughput” throughout the draft.</w:t>
      </w:r>
    </w:p>
    <w:p w14:paraId="4B83100A" w14:textId="7053DFDB" w:rsidR="00700355" w:rsidRDefault="00700355" w:rsidP="00E2351D">
      <w:pPr>
        <w:tabs>
          <w:tab w:val="left" w:pos="540"/>
        </w:tabs>
      </w:pPr>
      <w:ins w:id="291" w:author="Stacey, Robert" w:date="2023-09-05T10:57:00Z">
        <w:r>
          <w:t>[Robert: agree, use n-dash]</w:t>
        </w:r>
      </w:ins>
    </w:p>
    <w:p w14:paraId="43B07A69" w14:textId="715291BF" w:rsidR="00E2351D" w:rsidRDefault="00E2351D" w:rsidP="00E2351D">
      <w:pPr>
        <w:tabs>
          <w:tab w:val="left" w:pos="540"/>
        </w:tabs>
        <w:rPr>
          <w:ins w:id="292" w:author="Stacey, Robert" w:date="2023-09-05T11:00:00Z"/>
        </w:rPr>
      </w:pPr>
      <w:r>
        <w:t>[04]</w:t>
      </w:r>
      <w:r>
        <w:tab/>
        <w:t>Please replace “non-reserved” with “</w:t>
      </w:r>
      <w:proofErr w:type="spellStart"/>
      <w:r>
        <w:t>nonreserved</w:t>
      </w:r>
      <w:proofErr w:type="spellEnd"/>
      <w:r>
        <w:t>” throughout the draft.</w:t>
      </w:r>
    </w:p>
    <w:p w14:paraId="07AE3ECE" w14:textId="137A6BCA" w:rsidR="00700355" w:rsidRDefault="00700355" w:rsidP="00E2351D">
      <w:pPr>
        <w:tabs>
          <w:tab w:val="left" w:pos="540"/>
        </w:tabs>
      </w:pPr>
      <w:ins w:id="293" w:author="Stacey, Robert" w:date="2023-09-05T11:00:00Z">
        <w:r>
          <w:t>[</w:t>
        </w:r>
      </w:ins>
      <w:ins w:id="294" w:author="Stacey, Robert" w:date="2023-09-05T11:01:00Z">
        <w:r>
          <w:t>Robert: keep hyphenated word]</w:t>
        </w:r>
      </w:ins>
    </w:p>
    <w:p w14:paraId="7E07A86C" w14:textId="158617D9" w:rsidR="00E2351D" w:rsidRDefault="00E2351D" w:rsidP="00E2351D">
      <w:pPr>
        <w:tabs>
          <w:tab w:val="left" w:pos="540"/>
        </w:tabs>
        <w:rPr>
          <w:ins w:id="295" w:author="Stacey, Robert" w:date="2023-09-05T11:01:00Z"/>
        </w:rPr>
      </w:pPr>
      <w:r>
        <w:t>[05]</w:t>
      </w:r>
      <w:r>
        <w:tab/>
        <w:t>Please replace “De-aggregation” with “</w:t>
      </w:r>
      <w:proofErr w:type="spellStart"/>
      <w:r>
        <w:t>Deaggregation</w:t>
      </w:r>
      <w:proofErr w:type="spellEnd"/>
      <w:r>
        <w:t>” throughout the draft.</w:t>
      </w:r>
    </w:p>
    <w:p w14:paraId="04F02D72" w14:textId="77777777" w:rsidR="00700355" w:rsidRDefault="00700355" w:rsidP="00700355">
      <w:pPr>
        <w:tabs>
          <w:tab w:val="left" w:pos="540"/>
        </w:tabs>
        <w:rPr>
          <w:ins w:id="296" w:author="Stacey, Robert" w:date="2023-09-05T11:01:00Z"/>
        </w:rPr>
      </w:pPr>
      <w:ins w:id="297" w:author="Stacey, Robert" w:date="2023-09-05T11:01:00Z">
        <w:r>
          <w:t>[Robert: keep hyphenated word]</w:t>
        </w:r>
      </w:ins>
    </w:p>
    <w:p w14:paraId="6DE952F8" w14:textId="752BBFF0" w:rsidR="00E2351D" w:rsidRDefault="00E2351D" w:rsidP="00E2351D">
      <w:pPr>
        <w:tabs>
          <w:tab w:val="left" w:pos="540"/>
        </w:tabs>
      </w:pPr>
      <w:r>
        <w:t>[06]</w:t>
      </w:r>
      <w:r>
        <w:tab/>
        <w:t xml:space="preserve">Please replace “pre-correction </w:t>
      </w:r>
      <w:proofErr w:type="gramStart"/>
      <w:r>
        <w:t>“ with</w:t>
      </w:r>
      <w:proofErr w:type="gramEnd"/>
      <w:r>
        <w:t xml:space="preserve"> “precorrection” throughout the draft.</w:t>
      </w:r>
    </w:p>
    <w:p w14:paraId="0AF11016" w14:textId="77777777" w:rsidR="00700355" w:rsidRDefault="00700355" w:rsidP="00700355">
      <w:pPr>
        <w:tabs>
          <w:tab w:val="left" w:pos="540"/>
        </w:tabs>
      </w:pPr>
      <w:ins w:id="298" w:author="Stacey, Robert" w:date="2023-09-05T11:01:00Z">
        <w:r>
          <w:t>[Robert: keep hyphenated word]</w:t>
        </w:r>
      </w:ins>
    </w:p>
    <w:p w14:paraId="40ABFDE4" w14:textId="3DE1AEFA" w:rsidR="00CE46DD" w:rsidRDefault="00CE46DD" w:rsidP="00700355">
      <w:pPr>
        <w:tabs>
          <w:tab w:val="left" w:pos="540"/>
        </w:tabs>
        <w:rPr>
          <w:ins w:id="299" w:author="Stacey, Robert" w:date="2023-09-05T11:01:00Z"/>
        </w:rPr>
      </w:pPr>
      <w:r>
        <w:t>[</w:t>
      </w:r>
      <w:proofErr w:type="spellStart"/>
      <w:r>
        <w:t>TGbe</w:t>
      </w:r>
      <w:proofErr w:type="spellEnd"/>
      <w:r>
        <w:t xml:space="preserve">:  ask the WG editors to make sure the grandfather list </w:t>
      </w:r>
      <w:r w:rsidR="00AB0FCC">
        <w:t xml:space="preserve">of the style guide </w:t>
      </w:r>
      <w:r>
        <w:t>is up-to-date]</w:t>
      </w:r>
    </w:p>
    <w:p w14:paraId="76D8557E" w14:textId="16CCB701" w:rsidR="00E2351D" w:rsidRDefault="00E2351D" w:rsidP="00E2351D">
      <w:pPr>
        <w:tabs>
          <w:tab w:val="left" w:pos="540"/>
        </w:tabs>
        <w:rPr>
          <w:ins w:id="300" w:author="Stacey, Robert" w:date="2023-09-05T10:56:00Z"/>
        </w:rPr>
      </w:pPr>
      <w:r>
        <w:t>[07]</w:t>
      </w:r>
      <w:r>
        <w:tab/>
        <w:t>Please replace “STA to STA” with “STA-</w:t>
      </w:r>
      <w:ins w:id="301" w:author="Stacey, Robert" w:date="2023-09-05T10:56:00Z">
        <w:r w:rsidR="00700355">
          <w:t>to</w:t>
        </w:r>
      </w:ins>
      <w:del w:id="302" w:author="Stacey, Robert" w:date="2023-09-05T10:56:00Z">
        <w:r w:rsidDel="00700355">
          <w:delText>2</w:delText>
        </w:r>
      </w:del>
      <w:r>
        <w:t>-STA” throughout the draft.</w:t>
      </w:r>
    </w:p>
    <w:p w14:paraId="0E466C88" w14:textId="12229607" w:rsidR="00700355" w:rsidRDefault="00700355" w:rsidP="00E2351D">
      <w:pPr>
        <w:tabs>
          <w:tab w:val="left" w:pos="540"/>
        </w:tabs>
      </w:pPr>
      <w:ins w:id="303" w:author="Stacey, Robert" w:date="2023-09-05T11:01:00Z">
        <w:r>
          <w:t>[Action: Edward to review]</w:t>
        </w:r>
      </w:ins>
    </w:p>
    <w:p w14:paraId="1FFD6090" w14:textId="77777777" w:rsidR="00FE1C30" w:rsidRPr="00C031D9" w:rsidRDefault="00FE1C30" w:rsidP="00E2351D">
      <w:pPr>
        <w:tabs>
          <w:tab w:val="left" w:pos="540"/>
        </w:tabs>
      </w:pPr>
    </w:p>
    <w:p w14:paraId="7509F097" w14:textId="10D73274" w:rsidR="000D2544" w:rsidRDefault="00951676" w:rsidP="001459BD">
      <w:pPr>
        <w:pStyle w:val="Heading3"/>
      </w:pPr>
      <w:bookmarkStart w:id="304" w:name="_Ref392751076"/>
      <w:r>
        <w:t>Style Guide 2.12</w:t>
      </w:r>
      <w:r w:rsidR="000D2544">
        <w:t xml:space="preserve"> – References to SAP primitives</w:t>
      </w:r>
      <w:bookmarkEnd w:id="304"/>
    </w:p>
    <w:p w14:paraId="3BFCB993" w14:textId="7269BB43" w:rsidR="00B50461" w:rsidRDefault="00921D60" w:rsidP="00C031D9">
      <w:r w:rsidRPr="00921D60">
        <w:t>Graham Smith</w:t>
      </w:r>
    </w:p>
    <w:p w14:paraId="5D41FEEF" w14:textId="77777777" w:rsidR="00921D60" w:rsidRDefault="00921D60" w:rsidP="00C031D9"/>
    <w:p w14:paraId="12C86AA9" w14:textId="77777777" w:rsidR="004C2BC4" w:rsidRPr="00B43E22" w:rsidRDefault="004C2BC4" w:rsidP="004C2BC4">
      <w:pPr>
        <w:jc w:val="both"/>
      </w:pPr>
      <w:r w:rsidRPr="00B43E22">
        <w:t>This new way of describing the primitives, and indicating when you might want to provide full details, is described in 11me D 3.0 at</w:t>
      </w:r>
    </w:p>
    <w:p w14:paraId="2DB088CC" w14:textId="77777777" w:rsidR="004C2BC4" w:rsidRPr="00B43E22" w:rsidRDefault="004C2BC4" w:rsidP="004C2BC4">
      <w:pPr>
        <w:jc w:val="both"/>
      </w:pPr>
      <w:r w:rsidRPr="00B43E22">
        <w:t>“6.5 MLME SAP primitives</w:t>
      </w:r>
    </w:p>
    <w:p w14:paraId="687CC4D0" w14:textId="77777777" w:rsidR="004C2BC4" w:rsidRPr="00B43E22" w:rsidRDefault="004C2BC4" w:rsidP="004C2BC4">
      <w:pPr>
        <w:jc w:val="both"/>
      </w:pPr>
      <w:r w:rsidRPr="00B43E22">
        <w:t>6.5.1 Introduction</w:t>
      </w:r>
    </w:p>
    <w:p w14:paraId="15973D13" w14:textId="77777777" w:rsidR="004C2BC4" w:rsidRDefault="004C2BC4" w:rsidP="004C2BC4">
      <w:pPr>
        <w:jc w:val="both"/>
      </w:pPr>
      <w:r w:rsidRPr="00B43E22">
        <w:t>MLME SAP primitives are detailed in this clause when they do not directly correspond to frame exchanges described in subsequent clauses, where the primitive parameters differ significantly from the fields in the respective frames, or when the primitives may not be clear from the descriptions in those clauses.”</w:t>
      </w:r>
    </w:p>
    <w:p w14:paraId="660ECFC0" w14:textId="77777777" w:rsidR="004C2BC4" w:rsidRPr="00B43E22" w:rsidRDefault="004C2BC4" w:rsidP="004C2BC4">
      <w:pPr>
        <w:jc w:val="both"/>
      </w:pPr>
    </w:p>
    <w:p w14:paraId="6144EE63" w14:textId="77777777" w:rsidR="004C2BC4" w:rsidRPr="00B43E22" w:rsidRDefault="004C2BC4" w:rsidP="004C2BC4">
      <w:r w:rsidRPr="00B43E22">
        <w:t>Hence, again, I suggest deleting from P80.27 to P112.40</w:t>
      </w:r>
    </w:p>
    <w:p w14:paraId="62E8A9D6" w14:textId="7940D0E6" w:rsidR="004C2BC4" w:rsidRDefault="004C2BC4" w:rsidP="00C031D9">
      <w:pPr>
        <w:rPr>
          <w:ins w:id="305" w:author="Stacey, Robert" w:date="2023-09-12T07:25:00Z"/>
        </w:rPr>
      </w:pPr>
    </w:p>
    <w:p w14:paraId="469AFDCB" w14:textId="4CE3F03A" w:rsidR="003815D7" w:rsidRPr="00C031D9" w:rsidRDefault="003815D7" w:rsidP="00C031D9">
      <w:ins w:id="306" w:author="Stacey, Robert" w:date="2023-09-12T07:25:00Z">
        <w:r>
          <w:t>[Action: review suggested changes with task group]</w:t>
        </w:r>
      </w:ins>
    </w:p>
    <w:p w14:paraId="7825389A" w14:textId="2D276A78" w:rsidR="00416ADB" w:rsidRDefault="00951676" w:rsidP="00416ADB">
      <w:pPr>
        <w:pStyle w:val="Heading3"/>
      </w:pPr>
      <w:r>
        <w:t>Style Guide 2.13</w:t>
      </w:r>
      <w:r w:rsidR="00416ADB">
        <w:t xml:space="preserve"> – References to the contents of a field/subfield</w:t>
      </w:r>
    </w:p>
    <w:p w14:paraId="44C463E1" w14:textId="40B9ABCE" w:rsidR="00B50461" w:rsidRDefault="00921D60" w:rsidP="00091616">
      <w:r w:rsidRPr="00921D60">
        <w:t>Emily Qi</w:t>
      </w:r>
    </w:p>
    <w:p w14:paraId="3E83EF08" w14:textId="77777777" w:rsidR="00425EA5" w:rsidRDefault="00425EA5" w:rsidP="00091616"/>
    <w:p w14:paraId="718FB751" w14:textId="795EA243" w:rsidR="00921D60" w:rsidRDefault="00425EA5" w:rsidP="00091616">
      <w:r w:rsidRPr="00425EA5">
        <w:t>No issues were found.</w:t>
      </w:r>
    </w:p>
    <w:p w14:paraId="7D95AAF7" w14:textId="77777777" w:rsidR="00DC1964" w:rsidRPr="00C031D9" w:rsidRDefault="00DC1964" w:rsidP="00091616"/>
    <w:p w14:paraId="30886F76" w14:textId="2E00D8F3" w:rsidR="001459BD" w:rsidRDefault="00416ADB" w:rsidP="00416ADB">
      <w:pPr>
        <w:pStyle w:val="Heading3"/>
      </w:pPr>
      <w:r>
        <w:t>Style Guide 2.1</w:t>
      </w:r>
      <w:r w:rsidR="00951676">
        <w:t>4</w:t>
      </w:r>
      <w:r>
        <w:t xml:space="preserve"> –</w:t>
      </w:r>
      <w:r w:rsidR="00921D60">
        <w:t xml:space="preserve"> </w:t>
      </w:r>
      <w:r>
        <w:t>MIB attributes</w:t>
      </w:r>
    </w:p>
    <w:p w14:paraId="1238BDAE" w14:textId="7A9F0AF2" w:rsidR="00E04940" w:rsidRDefault="00921D60" w:rsidP="00091616">
      <w:r>
        <w:t>Yongho Seok</w:t>
      </w:r>
    </w:p>
    <w:p w14:paraId="6F1BBC08" w14:textId="77777777" w:rsidR="00B50461" w:rsidRPr="00091616" w:rsidRDefault="00B50461" w:rsidP="00091616"/>
    <w:p w14:paraId="6AD99995" w14:textId="003C491B" w:rsidR="00416ADB" w:rsidRDefault="00416ADB" w:rsidP="00416ADB">
      <w:pPr>
        <w:pStyle w:val="Heading3"/>
      </w:pPr>
      <w:r>
        <w:t>Style Guide 2.1</w:t>
      </w:r>
      <w:r w:rsidR="00951676">
        <w:t>5</w:t>
      </w:r>
      <w:r>
        <w:t xml:space="preserve"> – Hanging Paragraphs</w:t>
      </w:r>
    </w:p>
    <w:p w14:paraId="329B4312" w14:textId="53EC1FAE" w:rsidR="00DB42CB" w:rsidRDefault="00921D60" w:rsidP="00D26FCC">
      <w:r w:rsidRPr="00921D60">
        <w:t>Claudio da Silva</w:t>
      </w:r>
    </w:p>
    <w:p w14:paraId="2C7A2C8D" w14:textId="77777777" w:rsidR="004C2BC4" w:rsidRDefault="004C2BC4" w:rsidP="00D26FCC"/>
    <w:p w14:paraId="26EEBAAF" w14:textId="651A0249" w:rsidR="00845248" w:rsidRDefault="00845248" w:rsidP="00845248">
      <w:pPr>
        <w:jc w:val="both"/>
        <w:rPr>
          <w:ins w:id="307" w:author="Stacey, Robert" w:date="2023-09-12T07:26:00Z"/>
        </w:rPr>
      </w:pPr>
      <w:r w:rsidRPr="00845248">
        <w:t>I did not find a hanging paragraph.  However, 35.3.16.2 (Multi-link device capability and operation signaling) only has one sub-clause: 35.3.16.2.1 (General).  I’m not sure if this breaks any rules, but it looks awkward to me.</w:t>
      </w:r>
    </w:p>
    <w:p w14:paraId="31D68F73" w14:textId="1B7BE73F" w:rsidR="003815D7" w:rsidRDefault="003815D7" w:rsidP="00845248">
      <w:pPr>
        <w:jc w:val="both"/>
        <w:rPr>
          <w:ins w:id="308" w:author="Stacey, Robert" w:date="2023-09-12T07:26:00Z"/>
        </w:rPr>
      </w:pPr>
    </w:p>
    <w:p w14:paraId="7B631487" w14:textId="4D1EA94E" w:rsidR="003815D7" w:rsidRDefault="003815D7" w:rsidP="00845248">
      <w:pPr>
        <w:jc w:val="both"/>
      </w:pPr>
      <w:ins w:id="309" w:author="Stacey, Robert" w:date="2023-09-12T07:26:00Z">
        <w:r>
          <w:t xml:space="preserve">[Action: </w:t>
        </w:r>
      </w:ins>
      <w:ins w:id="310" w:author="Stacey, Robert" w:date="2023-09-12T07:27:00Z">
        <w:r>
          <w:t>remove subclause heading]</w:t>
        </w:r>
      </w:ins>
    </w:p>
    <w:p w14:paraId="43ED22C1" w14:textId="77777777" w:rsidR="00DC1964" w:rsidRDefault="00DC1964" w:rsidP="00845248">
      <w:pPr>
        <w:jc w:val="both"/>
      </w:pPr>
    </w:p>
    <w:p w14:paraId="78EA9986" w14:textId="11A25A26" w:rsidR="00416ADB" w:rsidRDefault="00416ADB" w:rsidP="00416ADB">
      <w:pPr>
        <w:pStyle w:val="Heading3"/>
      </w:pPr>
      <w:r>
        <w:t>Style Guide 2.1</w:t>
      </w:r>
      <w:r w:rsidR="00951676">
        <w:t>6</w:t>
      </w:r>
      <w:r>
        <w:t xml:space="preserve"> – Abbreviations</w:t>
      </w:r>
    </w:p>
    <w:p w14:paraId="26CA3DF6" w14:textId="5CA5235D" w:rsidR="00714484" w:rsidRDefault="00A70AB0" w:rsidP="00714484">
      <w:r>
        <w:t>Ross Yu</w:t>
      </w:r>
    </w:p>
    <w:p w14:paraId="3508AE40" w14:textId="77777777" w:rsidR="00A70AB0" w:rsidRDefault="00A70AB0" w:rsidP="00714484"/>
    <w:p w14:paraId="5EF30779" w14:textId="77777777" w:rsidR="00DC1964" w:rsidRDefault="00DC1964" w:rsidP="00DC1964">
      <w:pPr>
        <w:rPr>
          <w:rFonts w:eastAsiaTheme="minorEastAsia"/>
          <w:highlight w:val="yellow"/>
          <w:lang w:eastAsia="zh-CN"/>
        </w:rPr>
      </w:pPr>
      <w:r>
        <w:rPr>
          <w:rFonts w:eastAsiaTheme="minorEastAsia" w:hint="eastAsia"/>
          <w:highlight w:val="yellow"/>
          <w:lang w:eastAsia="zh-CN"/>
        </w:rPr>
        <w:t>D</w:t>
      </w:r>
      <w:r>
        <w:rPr>
          <w:rFonts w:eastAsiaTheme="minorEastAsia"/>
          <w:highlight w:val="yellow"/>
          <w:lang w:eastAsia="zh-CN"/>
        </w:rPr>
        <w:t>iscussion</w:t>
      </w:r>
    </w:p>
    <w:p w14:paraId="2C72A90A" w14:textId="77777777" w:rsidR="00DC1964" w:rsidRPr="00D14DF8" w:rsidRDefault="00DC1964" w:rsidP="00DC1964">
      <w:pPr>
        <w:rPr>
          <w:rFonts w:eastAsiaTheme="minorEastAsia"/>
          <w:highlight w:val="yellow"/>
          <w:lang w:eastAsia="zh-CN"/>
        </w:rPr>
      </w:pPr>
      <w:r w:rsidRPr="00D14DF8">
        <w:rPr>
          <w:rFonts w:eastAsiaTheme="minorEastAsia"/>
          <w:highlight w:val="yellow"/>
          <w:lang w:eastAsia="zh-CN"/>
        </w:rPr>
        <w:t xml:space="preserve">Editorial guide for </w:t>
      </w:r>
      <w:r w:rsidRPr="00D14DF8">
        <w:rPr>
          <w:highlight w:val="yellow"/>
        </w:rPr>
        <w:t>abbreviations</w:t>
      </w:r>
      <w:r w:rsidRPr="00D14DF8">
        <w:rPr>
          <w:rFonts w:eastAsiaTheme="minorEastAsia"/>
          <w:highlight w:val="yellow"/>
          <w:lang w:eastAsia="zh-CN"/>
        </w:rPr>
        <w:t>:</w:t>
      </w:r>
    </w:p>
    <w:p w14:paraId="45CBB6AE" w14:textId="77777777" w:rsidR="00DC1964" w:rsidRPr="00D14DF8" w:rsidRDefault="00DC1964" w:rsidP="00DC1964">
      <w:pPr>
        <w:jc w:val="both"/>
        <w:rPr>
          <w:highlight w:val="yellow"/>
        </w:rPr>
      </w:pPr>
      <w:r w:rsidRPr="00D14DF8">
        <w:rPr>
          <w:highlight w:val="yellow"/>
        </w:rPr>
        <w:t xml:space="preserve">Abbreviations may be defined for terms that are used frequently throughout the document.  When an abbreviation has been defined, use it.  (If you don’t the publication editor will probably replace most </w:t>
      </w:r>
      <w:proofErr w:type="spellStart"/>
      <w:r w:rsidRPr="00D14DF8">
        <w:rPr>
          <w:highlight w:val="yellow"/>
        </w:rPr>
        <w:t>occurences</w:t>
      </w:r>
      <w:proofErr w:type="spellEnd"/>
      <w:r w:rsidRPr="00D14DF8">
        <w:rPr>
          <w:highlight w:val="yellow"/>
        </w:rPr>
        <w:t xml:space="preserve"> in the text of the full term with the abbreviation).</w:t>
      </w:r>
    </w:p>
    <w:p w14:paraId="332C0714" w14:textId="77777777" w:rsidR="00DC1964" w:rsidRPr="00D14DF8" w:rsidRDefault="00DC1964" w:rsidP="00DC1964">
      <w:pPr>
        <w:jc w:val="both"/>
        <w:rPr>
          <w:highlight w:val="yellow"/>
        </w:rPr>
      </w:pPr>
    </w:p>
    <w:p w14:paraId="3B186A40" w14:textId="77777777" w:rsidR="00DC1964" w:rsidRPr="00D14DF8" w:rsidRDefault="00DC1964" w:rsidP="00DC1964">
      <w:pPr>
        <w:jc w:val="both"/>
        <w:rPr>
          <w:highlight w:val="yellow"/>
        </w:rPr>
      </w:pPr>
      <w:r w:rsidRPr="00D14DF8">
        <w:rPr>
          <w:highlight w:val="yellow"/>
        </w:rPr>
        <w:t>But don’t create abbreviations for:</w:t>
      </w:r>
    </w:p>
    <w:p w14:paraId="32B0E6E0" w14:textId="77777777" w:rsidR="00DC1964" w:rsidRPr="00D14DF8" w:rsidRDefault="00DC1964" w:rsidP="00DC1964">
      <w:pPr>
        <w:numPr>
          <w:ilvl w:val="0"/>
          <w:numId w:val="39"/>
        </w:numPr>
        <w:jc w:val="both"/>
        <w:rPr>
          <w:highlight w:val="yellow"/>
        </w:rPr>
      </w:pPr>
      <w:r w:rsidRPr="00D14DF8">
        <w:rPr>
          <w:highlight w:val="yellow"/>
        </w:rPr>
        <w:t>Terms used only a handful of times</w:t>
      </w:r>
    </w:p>
    <w:p w14:paraId="4796001B" w14:textId="77777777" w:rsidR="00DC1964" w:rsidRPr="00D14DF8" w:rsidRDefault="00DC1964" w:rsidP="00DC1964">
      <w:pPr>
        <w:numPr>
          <w:ilvl w:val="0"/>
          <w:numId w:val="39"/>
        </w:numPr>
        <w:jc w:val="both"/>
        <w:rPr>
          <w:highlight w:val="yellow"/>
        </w:rPr>
      </w:pPr>
      <w:r w:rsidRPr="00D14DF8">
        <w:rPr>
          <w:highlight w:val="yellow"/>
        </w:rPr>
        <w:t>Names of fields, structures, elements or frames</w:t>
      </w:r>
    </w:p>
    <w:p w14:paraId="608EF8C1" w14:textId="77777777" w:rsidR="00DC1964" w:rsidRPr="00D14DF8" w:rsidRDefault="00DC1964" w:rsidP="00DC1964">
      <w:pPr>
        <w:rPr>
          <w:highlight w:val="yellow"/>
        </w:rPr>
      </w:pPr>
    </w:p>
    <w:p w14:paraId="67E9E1FF" w14:textId="77777777" w:rsidR="00DC1964" w:rsidRPr="00D14DF8" w:rsidRDefault="00DC1964" w:rsidP="00DC1964">
      <w:pPr>
        <w:jc w:val="both"/>
        <w:rPr>
          <w:highlight w:val="yellow"/>
        </w:rPr>
      </w:pPr>
      <w:r w:rsidRPr="00D14DF8">
        <w:rPr>
          <w:highlight w:val="yellow"/>
        </w:rPr>
        <w:t>Do not include an abbreviation of the name of a field in the name of the field itself.  e.g., a field labelled “Number of Taps (</w:t>
      </w:r>
      <w:proofErr w:type="spellStart"/>
      <w:r w:rsidRPr="00D14DF8">
        <w:rPr>
          <w:highlight w:val="yellow"/>
        </w:rPr>
        <w:t>N_taps</w:t>
      </w:r>
      <w:proofErr w:type="spellEnd"/>
      <w:r w:rsidRPr="00D14DF8">
        <w:rPr>
          <w:highlight w:val="yellow"/>
        </w:rPr>
        <w:t>)” is wrong.</w:t>
      </w:r>
    </w:p>
    <w:p w14:paraId="128FE455" w14:textId="77777777" w:rsidR="00DC1964" w:rsidRPr="00D14DF8" w:rsidRDefault="00DC1964" w:rsidP="00DC1964">
      <w:pPr>
        <w:jc w:val="both"/>
        <w:rPr>
          <w:highlight w:val="yellow"/>
        </w:rPr>
      </w:pPr>
    </w:p>
    <w:p w14:paraId="35374B8C" w14:textId="77777777" w:rsidR="00DC1964" w:rsidRPr="00D14DF8" w:rsidRDefault="00DC1964" w:rsidP="00D06ECA">
      <w:pPr>
        <w:jc w:val="both"/>
        <w:rPr>
          <w:highlight w:val="yellow"/>
        </w:rPr>
      </w:pPr>
      <w:r w:rsidRPr="00D14DF8">
        <w:rPr>
          <w:highlight w:val="yellow"/>
        </w:rPr>
        <w:t>Don’t create an abbreviation that includes the whole of a noun phrase – e.g.</w:t>
      </w:r>
      <w:proofErr w:type="gramStart"/>
      <w:r w:rsidRPr="00D14DF8">
        <w:rPr>
          <w:highlight w:val="yellow"/>
        </w:rPr>
        <w:t>,  a</w:t>
      </w:r>
      <w:proofErr w:type="gramEnd"/>
      <w:r w:rsidRPr="00D14DF8">
        <w:rPr>
          <w:highlight w:val="yellow"/>
        </w:rPr>
        <w:t xml:space="preserve"> XYZE being defined as an Xray Yankee Zulu element.  This causes confusion because names are generally adjectives followed by a noun.  </w:t>
      </w:r>
    </w:p>
    <w:p w14:paraId="255A1C51" w14:textId="77777777" w:rsidR="00DC1964" w:rsidRDefault="00DC1964" w:rsidP="00D06ECA">
      <w:pPr>
        <w:jc w:val="both"/>
      </w:pPr>
    </w:p>
    <w:p w14:paraId="6547BCD7" w14:textId="165B5A4C" w:rsidR="00DC1964" w:rsidRDefault="00DC1964" w:rsidP="00D06ECA">
      <w:pPr>
        <w:tabs>
          <w:tab w:val="left" w:pos="540"/>
        </w:tabs>
        <w:jc w:val="both"/>
      </w:pPr>
      <w:r w:rsidRPr="0011070C">
        <w:rPr>
          <w:rFonts w:hint="eastAsia"/>
        </w:rPr>
        <w:t>[</w:t>
      </w:r>
      <w:r w:rsidRPr="0011070C">
        <w:t>01]</w:t>
      </w:r>
      <w:r w:rsidR="00E2351D">
        <w:tab/>
      </w:r>
      <w:r>
        <w:t>Page 55, line 41, remove “[non-HT]”.</w:t>
      </w:r>
    </w:p>
    <w:p w14:paraId="6EEC2844" w14:textId="2FA791A7" w:rsidR="00DC1964" w:rsidRDefault="00DC1964" w:rsidP="00D06ECA">
      <w:pPr>
        <w:tabs>
          <w:tab w:val="left" w:pos="540"/>
        </w:tabs>
        <w:jc w:val="both"/>
      </w:pPr>
      <w:r w:rsidRPr="0011070C">
        <w:rPr>
          <w:rFonts w:hint="eastAsia"/>
        </w:rPr>
        <w:t>[</w:t>
      </w:r>
      <w:r w:rsidRPr="0011070C">
        <w:t>0</w:t>
      </w:r>
      <w:r>
        <w:t>2</w:t>
      </w:r>
      <w:r w:rsidRPr="0011070C">
        <w:t>]</w:t>
      </w:r>
      <w:r>
        <w:t xml:space="preserve"> </w:t>
      </w:r>
      <w:r w:rsidR="00E2351D">
        <w:tab/>
      </w:r>
      <w:r>
        <w:t>Page 55, line 56, add “(RU)” after “resource unit”, remove “[RU]”.</w:t>
      </w:r>
    </w:p>
    <w:p w14:paraId="2BF1B691" w14:textId="629615E0" w:rsidR="00DC1964"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03] </w:t>
      </w:r>
      <w:r w:rsidR="00E2351D">
        <w:rPr>
          <w:rFonts w:eastAsiaTheme="minorEastAsia"/>
          <w:lang w:eastAsia="zh-CN"/>
        </w:rPr>
        <w:tab/>
      </w:r>
      <w:r>
        <w:rPr>
          <w:rFonts w:eastAsiaTheme="minorEastAsia"/>
          <w:lang w:eastAsia="zh-CN"/>
        </w:rPr>
        <w:t>Page 55, line 59, add “(SP)” after “service period”, remove “[SP]”.</w:t>
      </w:r>
    </w:p>
    <w:p w14:paraId="528FB482" w14:textId="440253EA" w:rsidR="00DC1964"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04] </w:t>
      </w:r>
      <w:r w:rsidR="00E2351D">
        <w:rPr>
          <w:rFonts w:eastAsiaTheme="minorEastAsia"/>
          <w:lang w:eastAsia="zh-CN"/>
        </w:rPr>
        <w:tab/>
      </w:r>
      <w:r>
        <w:rPr>
          <w:rFonts w:eastAsiaTheme="minorEastAsia"/>
          <w:lang w:eastAsia="zh-CN"/>
        </w:rPr>
        <w:t>Page 58, line 20, add “(MLD)” after “</w:t>
      </w:r>
      <w:r w:rsidRPr="002F1B64">
        <w:rPr>
          <w:rFonts w:eastAsiaTheme="minorEastAsia"/>
          <w:lang w:eastAsia="zh-CN"/>
        </w:rPr>
        <w:t>multi-link device</w:t>
      </w:r>
      <w:r>
        <w:rPr>
          <w:rFonts w:eastAsiaTheme="minorEastAsia"/>
          <w:lang w:eastAsia="zh-CN"/>
        </w:rPr>
        <w:t>”, remove “[MLD]”.</w:t>
      </w:r>
    </w:p>
    <w:p w14:paraId="7C8E6B87" w14:textId="53564C99" w:rsidR="00DC1964" w:rsidRPr="00DA029E"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05] </w:t>
      </w:r>
      <w:r w:rsidR="00E2351D">
        <w:rPr>
          <w:rFonts w:eastAsiaTheme="minorEastAsia"/>
          <w:lang w:eastAsia="zh-CN"/>
        </w:rPr>
        <w:tab/>
      </w:r>
      <w:r>
        <w:rPr>
          <w:rFonts w:eastAsiaTheme="minorEastAsia"/>
          <w:lang w:eastAsia="zh-CN"/>
        </w:rPr>
        <w:t>Page 58, line 30, add “(MLO)” after “</w:t>
      </w:r>
      <w:r w:rsidRPr="002F1B64">
        <w:rPr>
          <w:rFonts w:eastAsiaTheme="minorEastAsia"/>
          <w:lang w:eastAsia="zh-CN"/>
        </w:rPr>
        <w:t xml:space="preserve">multi-link </w:t>
      </w:r>
      <w:r>
        <w:rPr>
          <w:rFonts w:eastAsiaTheme="minorEastAsia"/>
          <w:lang w:eastAsia="zh-CN"/>
        </w:rPr>
        <w:t>operation”, remove “[MLO]”.</w:t>
      </w:r>
    </w:p>
    <w:p w14:paraId="2CAA1E64" w14:textId="20D448C7" w:rsidR="00DC1964" w:rsidRPr="00101B2C" w:rsidRDefault="00DC1964" w:rsidP="00D06ECA">
      <w:pPr>
        <w:tabs>
          <w:tab w:val="left" w:pos="540"/>
        </w:tabs>
        <w:jc w:val="both"/>
      </w:pPr>
      <w:r w:rsidRPr="0011070C">
        <w:rPr>
          <w:rFonts w:hint="eastAsia"/>
        </w:rPr>
        <w:t>[</w:t>
      </w:r>
      <w:r w:rsidRPr="0011070C">
        <w:t>0</w:t>
      </w:r>
      <w:r>
        <w:t>6</w:t>
      </w:r>
      <w:r w:rsidRPr="0011070C">
        <w:t>]</w:t>
      </w:r>
      <w:r>
        <w:t xml:space="preserve"> </w:t>
      </w:r>
      <w:r w:rsidR="00E2351D">
        <w:tab/>
      </w:r>
      <w:r>
        <w:t>Page 58, line 53, add “(MRU)” after “multiple resource unit”, remove “[MRU]”.</w:t>
      </w:r>
    </w:p>
    <w:p w14:paraId="1FEB2378" w14:textId="03993470" w:rsidR="00DC1964" w:rsidRDefault="00DC1964" w:rsidP="00D06ECA">
      <w:pPr>
        <w:tabs>
          <w:tab w:val="left" w:pos="540"/>
        </w:tabs>
        <w:jc w:val="both"/>
      </w:pPr>
      <w:r>
        <w:lastRenderedPageBreak/>
        <w:t xml:space="preserve">[07] </w:t>
      </w:r>
      <w:r w:rsidR="00E2351D">
        <w:tab/>
      </w:r>
      <w:r>
        <w:t>Page 59, line 10, remove “[non-MLO]”</w:t>
      </w:r>
    </w:p>
    <w:p w14:paraId="1ABC82B2" w14:textId="03C67E41" w:rsidR="00DC1964" w:rsidRDefault="00DC1964" w:rsidP="00D06ECA">
      <w:pPr>
        <w:tabs>
          <w:tab w:val="left" w:pos="540"/>
        </w:tabs>
        <w:jc w:val="both"/>
        <w:rPr>
          <w:ins w:id="311" w:author="Stacey, Robert" w:date="2023-09-12T07:29:00Z"/>
          <w:rFonts w:eastAsiaTheme="minorEastAsia"/>
          <w:lang w:eastAsia="zh-CN"/>
        </w:rPr>
      </w:pPr>
      <w:r>
        <w:rPr>
          <w:rFonts w:eastAsiaTheme="minorEastAsia" w:hint="eastAsia"/>
          <w:lang w:eastAsia="zh-CN"/>
        </w:rPr>
        <w:t>[</w:t>
      </w:r>
      <w:r>
        <w:rPr>
          <w:rFonts w:eastAsiaTheme="minorEastAsia"/>
          <w:lang w:eastAsia="zh-CN"/>
        </w:rPr>
        <w:t xml:space="preserve">08] </w:t>
      </w:r>
      <w:r w:rsidR="00E2351D">
        <w:rPr>
          <w:rFonts w:eastAsiaTheme="minorEastAsia"/>
          <w:lang w:eastAsia="zh-CN"/>
        </w:rPr>
        <w:tab/>
      </w:r>
      <w:r>
        <w:rPr>
          <w:rFonts w:eastAsiaTheme="minorEastAsia"/>
          <w:lang w:eastAsia="zh-CN"/>
        </w:rPr>
        <w:t>Page 306, line 8, add “(BTM)” after “</w:t>
      </w:r>
      <w:r w:rsidRPr="00A511C8">
        <w:rPr>
          <w:rFonts w:eastAsiaTheme="minorEastAsia"/>
          <w:lang w:eastAsia="zh-CN"/>
        </w:rPr>
        <w:t>BSS Transition Management</w:t>
      </w:r>
      <w:r>
        <w:rPr>
          <w:rFonts w:eastAsiaTheme="minorEastAsia"/>
          <w:lang w:eastAsia="zh-CN"/>
        </w:rPr>
        <w:t>”</w:t>
      </w:r>
    </w:p>
    <w:p w14:paraId="70E62960" w14:textId="4EC998B1" w:rsidR="003815D7" w:rsidRDefault="003815D7" w:rsidP="00D06ECA">
      <w:pPr>
        <w:tabs>
          <w:tab w:val="left" w:pos="540"/>
        </w:tabs>
        <w:jc w:val="both"/>
        <w:rPr>
          <w:ins w:id="312" w:author="Stacey, Robert" w:date="2023-09-12T07:29:00Z"/>
          <w:rFonts w:eastAsiaTheme="minorEastAsia"/>
          <w:lang w:eastAsia="zh-CN"/>
        </w:rPr>
      </w:pPr>
    </w:p>
    <w:p w14:paraId="26F3A6FA" w14:textId="34634480" w:rsidR="003815D7" w:rsidRDefault="003815D7" w:rsidP="00D06ECA">
      <w:pPr>
        <w:tabs>
          <w:tab w:val="left" w:pos="540"/>
        </w:tabs>
        <w:jc w:val="both"/>
        <w:rPr>
          <w:rFonts w:eastAsiaTheme="minorEastAsia"/>
          <w:lang w:eastAsia="zh-CN"/>
        </w:rPr>
      </w:pPr>
      <w:ins w:id="313" w:author="Stacey, Robert" w:date="2023-09-12T07:29:00Z">
        <w:r>
          <w:rPr>
            <w:rFonts w:eastAsiaTheme="minorEastAsia"/>
            <w:lang w:eastAsia="zh-CN"/>
          </w:rPr>
          <w:t xml:space="preserve">[Action: as </w:t>
        </w:r>
      </w:ins>
      <w:ins w:id="314" w:author="Stacey, Robert" w:date="2023-09-12T07:30:00Z">
        <w:r>
          <w:rPr>
            <w:rFonts w:eastAsiaTheme="minorEastAsia"/>
            <w:lang w:eastAsia="zh-CN"/>
          </w:rPr>
          <w:t>suggestion]</w:t>
        </w:r>
      </w:ins>
    </w:p>
    <w:p w14:paraId="4CEEA0CF" w14:textId="77777777" w:rsidR="00DC1964" w:rsidRDefault="00DC1964" w:rsidP="00D06ECA">
      <w:pPr>
        <w:tabs>
          <w:tab w:val="left" w:pos="540"/>
        </w:tabs>
        <w:jc w:val="both"/>
        <w:rPr>
          <w:rFonts w:eastAsiaTheme="minorEastAsia"/>
          <w:lang w:eastAsia="zh-CN"/>
        </w:rPr>
      </w:pPr>
    </w:p>
    <w:p w14:paraId="799BFD3D" w14:textId="566E27A3" w:rsidR="00DC1964" w:rsidRPr="00D14DF8" w:rsidRDefault="00DC1964" w:rsidP="00D06ECA">
      <w:pPr>
        <w:jc w:val="both"/>
        <w:rPr>
          <w:rFonts w:eastAsiaTheme="minorEastAsia"/>
          <w:highlight w:val="yellow"/>
          <w:lang w:eastAsia="zh-CN"/>
        </w:rPr>
      </w:pPr>
      <w:commentRangeStart w:id="315"/>
      <w:r w:rsidRPr="00D14DF8">
        <w:rPr>
          <w:rFonts w:eastAsiaTheme="minorEastAsia" w:hint="eastAsia"/>
          <w:highlight w:val="yellow"/>
          <w:lang w:eastAsia="zh-CN"/>
        </w:rPr>
        <w:t>Discussion</w:t>
      </w:r>
      <w:commentRangeEnd w:id="315"/>
      <w:r>
        <w:rPr>
          <w:rStyle w:val="CommentReference"/>
        </w:rPr>
        <w:commentReference w:id="315"/>
      </w:r>
      <w:r w:rsidRPr="00D14DF8">
        <w:rPr>
          <w:rFonts w:eastAsiaTheme="minorEastAsia"/>
          <w:highlight w:val="yellow"/>
          <w:lang w:eastAsia="zh-CN"/>
        </w:rPr>
        <w:t>:</w:t>
      </w:r>
    </w:p>
    <w:p w14:paraId="704EF768" w14:textId="77777777" w:rsidR="00DC1964" w:rsidRPr="00D14DF8" w:rsidRDefault="00DC1964" w:rsidP="00D06ECA">
      <w:pPr>
        <w:jc w:val="both"/>
        <w:rPr>
          <w:rFonts w:eastAsiaTheme="minorEastAsia"/>
          <w:highlight w:val="yellow"/>
          <w:lang w:eastAsia="zh-CN"/>
        </w:rPr>
      </w:pPr>
      <w:r w:rsidRPr="00D14DF8">
        <w:rPr>
          <w:rFonts w:eastAsiaTheme="minorEastAsia"/>
          <w:highlight w:val="yellow"/>
          <w:lang w:eastAsia="zh-CN"/>
        </w:rPr>
        <w:t>BSS Transition Management exists in Draft P802.11REVme D4.0 for 290 times</w:t>
      </w:r>
    </w:p>
    <w:p w14:paraId="20764080" w14:textId="77777777" w:rsidR="00DC1964" w:rsidRPr="00D14DF8" w:rsidRDefault="00DC1964" w:rsidP="00D06ECA">
      <w:pPr>
        <w:jc w:val="both"/>
        <w:rPr>
          <w:rFonts w:ascii="TimesNewRoman" w:hAnsi="TimesNewRoman" w:cs="TimesNewRoman"/>
          <w:sz w:val="20"/>
          <w:highlight w:val="yellow"/>
        </w:rPr>
      </w:pPr>
      <w:r w:rsidRPr="00D14DF8">
        <w:rPr>
          <w:rFonts w:eastAsiaTheme="minorEastAsia" w:hint="eastAsia"/>
          <w:highlight w:val="yellow"/>
          <w:lang w:eastAsia="zh-CN"/>
        </w:rPr>
        <w:t>B</w:t>
      </w:r>
      <w:r w:rsidRPr="00D14DF8">
        <w:rPr>
          <w:rFonts w:eastAsiaTheme="minorEastAsia"/>
          <w:highlight w:val="yellow"/>
          <w:lang w:eastAsia="zh-CN"/>
        </w:rPr>
        <w:t xml:space="preserve">TM exists in Draft P802.11REVme D4.0 for 35 times for MLME and </w:t>
      </w:r>
      <w:r w:rsidRPr="005F24A5">
        <w:rPr>
          <w:rFonts w:eastAsiaTheme="minorEastAsia"/>
          <w:highlight w:val="yellow"/>
          <w:lang w:eastAsia="zh-CN"/>
        </w:rPr>
        <w:t>BTM Status Code</w:t>
      </w:r>
    </w:p>
    <w:p w14:paraId="739541BE" w14:textId="77777777" w:rsidR="00DC1964" w:rsidRPr="00D14DF8" w:rsidRDefault="00DC1964" w:rsidP="00D06ECA">
      <w:pPr>
        <w:jc w:val="both"/>
        <w:rPr>
          <w:rFonts w:eastAsiaTheme="minorEastAsia"/>
          <w:highlight w:val="yellow"/>
          <w:lang w:eastAsia="zh-CN"/>
        </w:rPr>
      </w:pPr>
      <w:r w:rsidRPr="00D14DF8">
        <w:rPr>
          <w:rFonts w:eastAsiaTheme="minorEastAsia" w:hint="eastAsia"/>
          <w:highlight w:val="yellow"/>
          <w:lang w:eastAsia="zh-CN"/>
        </w:rPr>
        <w:t>T</w:t>
      </w:r>
      <w:r w:rsidRPr="00D14DF8">
        <w:rPr>
          <w:rFonts w:eastAsiaTheme="minorEastAsia"/>
          <w:highlight w:val="yellow"/>
          <w:lang w:eastAsia="zh-CN"/>
        </w:rPr>
        <w:t>he abbreviation of BTM is defined in Draft P802.11be D4.0, but not in P802.11REVme D4.0.</w:t>
      </w:r>
    </w:p>
    <w:p w14:paraId="40080EA9" w14:textId="77777777" w:rsidR="00DC1964" w:rsidRPr="00D14DF8" w:rsidRDefault="00DC1964" w:rsidP="00D06ECA">
      <w:pPr>
        <w:jc w:val="both"/>
        <w:rPr>
          <w:rFonts w:eastAsiaTheme="minorEastAsia"/>
          <w:highlight w:val="yellow"/>
          <w:lang w:eastAsia="zh-CN"/>
        </w:rPr>
      </w:pPr>
    </w:p>
    <w:p w14:paraId="10272DF5" w14:textId="77777777" w:rsidR="00DC1964" w:rsidRPr="00D14DF8" w:rsidRDefault="00DC1964" w:rsidP="00D06ECA">
      <w:pPr>
        <w:jc w:val="both"/>
        <w:rPr>
          <w:rFonts w:eastAsiaTheme="minorEastAsia"/>
          <w:highlight w:val="yellow"/>
          <w:lang w:eastAsia="zh-CN"/>
        </w:rPr>
      </w:pPr>
      <w:r w:rsidRPr="00D14DF8">
        <w:rPr>
          <w:rFonts w:eastAsiaTheme="minorEastAsia"/>
          <w:highlight w:val="yellow"/>
          <w:lang w:eastAsia="zh-CN"/>
        </w:rPr>
        <w:t>BSS Transition Management Request frame, BSS Transition Management Query frame, and BSS Transition Management Response frame are used in Draft P802.11REVme D4.0 without using BTM.</w:t>
      </w:r>
    </w:p>
    <w:p w14:paraId="4A1ACB32" w14:textId="77777777" w:rsidR="00DC1964" w:rsidRPr="00D14DF8" w:rsidRDefault="00DC1964" w:rsidP="00D06ECA">
      <w:pPr>
        <w:jc w:val="both"/>
        <w:rPr>
          <w:rFonts w:eastAsiaTheme="minorEastAsia"/>
          <w:highlight w:val="yellow"/>
          <w:lang w:eastAsia="zh-CN"/>
        </w:rPr>
      </w:pPr>
    </w:p>
    <w:p w14:paraId="00F22A0A" w14:textId="77777777" w:rsidR="00DC1964" w:rsidRPr="00D14DF8" w:rsidRDefault="00DC1964" w:rsidP="00D06ECA">
      <w:pPr>
        <w:jc w:val="both"/>
        <w:rPr>
          <w:rFonts w:eastAsiaTheme="minorEastAsia"/>
          <w:highlight w:val="yellow"/>
          <w:lang w:eastAsia="zh-CN"/>
        </w:rPr>
      </w:pPr>
      <w:r w:rsidRPr="00D14DF8">
        <w:rPr>
          <w:rFonts w:eastAsiaTheme="minorEastAsia" w:hint="eastAsia"/>
          <w:highlight w:val="yellow"/>
          <w:lang w:eastAsia="zh-CN"/>
        </w:rPr>
        <w:t>I</w:t>
      </w:r>
      <w:r w:rsidRPr="00D14DF8">
        <w:rPr>
          <w:rFonts w:eastAsiaTheme="minorEastAsia"/>
          <w:highlight w:val="yellow"/>
          <w:lang w:eastAsia="zh-CN"/>
        </w:rPr>
        <w:t xml:space="preserve">n </w:t>
      </w:r>
      <w:r>
        <w:rPr>
          <w:rFonts w:eastAsiaTheme="minorEastAsia"/>
          <w:highlight w:val="yellow"/>
          <w:lang w:eastAsia="zh-CN"/>
        </w:rPr>
        <w:t>Draft P</w:t>
      </w:r>
      <w:r w:rsidRPr="00D14DF8">
        <w:rPr>
          <w:rFonts w:eastAsiaTheme="minorEastAsia"/>
          <w:highlight w:val="yellow"/>
          <w:lang w:eastAsia="zh-CN"/>
        </w:rPr>
        <w:t>802.11be</w:t>
      </w:r>
      <w:r>
        <w:rPr>
          <w:rFonts w:eastAsiaTheme="minorEastAsia"/>
          <w:highlight w:val="yellow"/>
          <w:lang w:eastAsia="zh-CN"/>
        </w:rPr>
        <w:t xml:space="preserve"> D4.0</w:t>
      </w:r>
      <w:r w:rsidRPr="00D14DF8">
        <w:rPr>
          <w:rFonts w:eastAsiaTheme="minorEastAsia"/>
          <w:highlight w:val="yellow"/>
          <w:lang w:eastAsia="zh-CN"/>
        </w:rPr>
        <w:t xml:space="preserve">, BSS Transition Management exists for 72 times, </w:t>
      </w:r>
      <w:r w:rsidRPr="00D14DF8">
        <w:rPr>
          <w:rFonts w:eastAsiaTheme="minorEastAsia" w:hint="eastAsia"/>
          <w:highlight w:val="yellow"/>
          <w:lang w:eastAsia="zh-CN"/>
        </w:rPr>
        <w:t>B</w:t>
      </w:r>
      <w:r w:rsidRPr="00D14DF8">
        <w:rPr>
          <w:rFonts w:eastAsiaTheme="minorEastAsia"/>
          <w:highlight w:val="yellow"/>
          <w:lang w:eastAsia="zh-CN"/>
        </w:rPr>
        <w:t>TM exists for 11 times.</w:t>
      </w:r>
      <w:r w:rsidRPr="00D14DF8">
        <w:rPr>
          <w:rFonts w:eastAsiaTheme="minorEastAsia" w:hint="eastAsia"/>
          <w:highlight w:val="yellow"/>
          <w:lang w:eastAsia="zh-CN"/>
        </w:rPr>
        <w:t xml:space="preserve"> </w:t>
      </w:r>
      <w:r w:rsidRPr="00D14DF8">
        <w:rPr>
          <w:rFonts w:eastAsiaTheme="minorEastAsia"/>
          <w:highlight w:val="yellow"/>
          <w:lang w:eastAsia="zh-CN"/>
        </w:rPr>
        <w:t xml:space="preserve">The reviewer intends to follow </w:t>
      </w:r>
      <w:proofErr w:type="spellStart"/>
      <w:r w:rsidRPr="00D14DF8">
        <w:rPr>
          <w:rFonts w:eastAsiaTheme="minorEastAsia"/>
          <w:highlight w:val="yellow"/>
          <w:lang w:eastAsia="zh-CN"/>
        </w:rPr>
        <w:t>REVme</w:t>
      </w:r>
      <w:proofErr w:type="spellEnd"/>
      <w:r w:rsidRPr="00D14DF8">
        <w:rPr>
          <w:rFonts w:eastAsiaTheme="minorEastAsia"/>
          <w:highlight w:val="yellow"/>
          <w:lang w:eastAsia="zh-CN"/>
        </w:rPr>
        <w:t xml:space="preserve"> style</w:t>
      </w:r>
      <w:r>
        <w:rPr>
          <w:rFonts w:eastAsiaTheme="minorEastAsia"/>
          <w:highlight w:val="yellow"/>
          <w:lang w:eastAsia="zh-CN"/>
        </w:rPr>
        <w:t xml:space="preserve"> </w:t>
      </w:r>
      <w:r w:rsidRPr="005E4CB6">
        <w:rPr>
          <w:rFonts w:eastAsiaTheme="minorEastAsia"/>
          <w:highlight w:val="yellow"/>
          <w:lang w:eastAsia="zh-CN"/>
        </w:rPr>
        <w:t>that expands BTM to BSS Transitions Management for the frames.</w:t>
      </w:r>
    </w:p>
    <w:p w14:paraId="6543722F" w14:textId="77777777" w:rsidR="00DC1964" w:rsidRPr="00D14DF8" w:rsidRDefault="00DC1964" w:rsidP="00D06ECA">
      <w:pPr>
        <w:jc w:val="both"/>
        <w:rPr>
          <w:rFonts w:eastAsiaTheme="minorEastAsia"/>
          <w:highlight w:val="yellow"/>
          <w:lang w:eastAsia="zh-CN"/>
        </w:rPr>
      </w:pPr>
    </w:p>
    <w:p w14:paraId="678069E3" w14:textId="77777777" w:rsidR="00DC1964" w:rsidRPr="00D14DF8" w:rsidRDefault="00DC1964" w:rsidP="00D06ECA">
      <w:pPr>
        <w:jc w:val="both"/>
        <w:rPr>
          <w:rFonts w:eastAsiaTheme="minorEastAsia"/>
          <w:highlight w:val="yellow"/>
          <w:lang w:eastAsia="zh-CN"/>
        </w:rPr>
      </w:pPr>
      <w:r w:rsidRPr="00D14DF8">
        <w:rPr>
          <w:rFonts w:eastAsiaTheme="minorEastAsia" w:hint="eastAsia"/>
          <w:highlight w:val="yellow"/>
          <w:lang w:eastAsia="zh-CN"/>
        </w:rPr>
        <w:t>N</w:t>
      </w:r>
      <w:r w:rsidRPr="00D14DF8">
        <w:rPr>
          <w:rFonts w:eastAsiaTheme="minorEastAsia"/>
          <w:highlight w:val="yellow"/>
          <w:lang w:eastAsia="zh-CN"/>
        </w:rPr>
        <w:t xml:space="preserve">o changes for “35.3.23 (BSS transition management for MLDs)” in P223, </w:t>
      </w:r>
      <w:r w:rsidRPr="00D14DF8">
        <w:rPr>
          <w:rFonts w:eastAsiaTheme="minorEastAsia" w:hint="eastAsia"/>
          <w:highlight w:val="yellow"/>
          <w:lang w:eastAsia="zh-CN"/>
        </w:rPr>
        <w:t>L3</w:t>
      </w:r>
      <w:r w:rsidRPr="00D14DF8">
        <w:rPr>
          <w:rFonts w:eastAsiaTheme="minorEastAsia"/>
          <w:highlight w:val="yellow"/>
          <w:lang w:eastAsia="zh-CN"/>
        </w:rPr>
        <w:t xml:space="preserve"> and several other places</w:t>
      </w:r>
      <w:r w:rsidRPr="00D14DF8">
        <w:rPr>
          <w:rFonts w:eastAsiaTheme="minorEastAsia" w:hint="eastAsia"/>
          <w:highlight w:val="yellow"/>
          <w:lang w:eastAsia="zh-CN"/>
        </w:rPr>
        <w:t>.</w:t>
      </w:r>
    </w:p>
    <w:p w14:paraId="446B1596" w14:textId="77777777" w:rsidR="00DC1964" w:rsidRPr="00D14DF8" w:rsidRDefault="00DC1964" w:rsidP="00D06ECA">
      <w:pPr>
        <w:jc w:val="both"/>
        <w:rPr>
          <w:rFonts w:eastAsiaTheme="minorEastAsia"/>
          <w:highlight w:val="yellow"/>
          <w:lang w:eastAsia="zh-CN"/>
        </w:rPr>
      </w:pPr>
    </w:p>
    <w:p w14:paraId="5B27F973" w14:textId="77777777" w:rsidR="00DC1964" w:rsidRDefault="00DC1964" w:rsidP="00D06ECA">
      <w:pPr>
        <w:jc w:val="both"/>
        <w:rPr>
          <w:rFonts w:eastAsiaTheme="minorEastAsia"/>
          <w:highlight w:val="yellow"/>
          <w:lang w:eastAsia="zh-CN"/>
        </w:rPr>
      </w:pPr>
      <w:r w:rsidRPr="00D14DF8">
        <w:rPr>
          <w:rFonts w:eastAsiaTheme="minorEastAsia" w:hint="eastAsia"/>
          <w:highlight w:val="yellow"/>
          <w:lang w:eastAsia="zh-CN"/>
        </w:rPr>
        <w:t>N</w:t>
      </w:r>
      <w:r w:rsidRPr="00D14DF8">
        <w:rPr>
          <w:rFonts w:eastAsiaTheme="minorEastAsia"/>
          <w:highlight w:val="yellow"/>
          <w:lang w:eastAsia="zh-CN"/>
        </w:rPr>
        <w:t>o changes for “BTM request and remain” in P308, L7.</w:t>
      </w:r>
    </w:p>
    <w:p w14:paraId="2799A871" w14:textId="77777777" w:rsidR="00DC1964" w:rsidRDefault="00DC1964" w:rsidP="00D06ECA">
      <w:pPr>
        <w:jc w:val="both"/>
        <w:rPr>
          <w:rFonts w:eastAsiaTheme="minorEastAsia"/>
          <w:lang w:eastAsia="zh-CN"/>
        </w:rPr>
      </w:pPr>
    </w:p>
    <w:p w14:paraId="4CDFAD99" w14:textId="77777777" w:rsidR="00DC1964" w:rsidRPr="00D14DF8" w:rsidRDefault="00DC1964" w:rsidP="00D06ECA">
      <w:pPr>
        <w:jc w:val="both"/>
        <w:rPr>
          <w:rFonts w:eastAsiaTheme="minorEastAsia"/>
          <w:highlight w:val="yellow"/>
          <w:lang w:eastAsia="zh-CN"/>
        </w:rPr>
      </w:pPr>
      <w:r w:rsidRPr="00D14DF8">
        <w:rPr>
          <w:rFonts w:eastAsiaTheme="minorEastAsia" w:hint="eastAsia"/>
          <w:highlight w:val="yellow"/>
          <w:lang w:eastAsia="zh-CN"/>
        </w:rPr>
        <w:t>N</w:t>
      </w:r>
      <w:r w:rsidRPr="00D14DF8">
        <w:rPr>
          <w:rFonts w:eastAsiaTheme="minorEastAsia"/>
          <w:highlight w:val="yellow"/>
          <w:lang w:eastAsia="zh-CN"/>
        </w:rPr>
        <w:t>o changes for “non-AP STAs that support BTM and” in P513, L36.</w:t>
      </w:r>
    </w:p>
    <w:p w14:paraId="3C13A96A" w14:textId="77777777" w:rsidR="00DC1964" w:rsidRDefault="00DC1964" w:rsidP="00D06ECA">
      <w:pPr>
        <w:jc w:val="both"/>
        <w:rPr>
          <w:rFonts w:eastAsiaTheme="minorEastAsia"/>
          <w:lang w:eastAsia="zh-CN"/>
        </w:rPr>
      </w:pPr>
    </w:p>
    <w:p w14:paraId="59571163" w14:textId="77777777" w:rsidR="00DC1964" w:rsidRPr="00D14DF8" w:rsidRDefault="00DC1964" w:rsidP="00D06ECA">
      <w:pPr>
        <w:jc w:val="both"/>
        <w:rPr>
          <w:rFonts w:eastAsiaTheme="minorEastAsia"/>
          <w:highlight w:val="yellow"/>
          <w:lang w:eastAsia="zh-CN"/>
        </w:rPr>
      </w:pPr>
      <w:r w:rsidRPr="00D14DF8">
        <w:rPr>
          <w:rFonts w:eastAsiaTheme="minorEastAsia" w:hint="eastAsia"/>
          <w:highlight w:val="yellow"/>
          <w:lang w:eastAsia="zh-CN"/>
        </w:rPr>
        <w:t>N</w:t>
      </w:r>
      <w:r w:rsidRPr="00D14DF8">
        <w:rPr>
          <w:rFonts w:eastAsiaTheme="minorEastAsia"/>
          <w:highlight w:val="yellow"/>
          <w:lang w:eastAsia="zh-CN"/>
        </w:rPr>
        <w:t>o changes for “shall interpret the BTM to” in P514, L37.</w:t>
      </w:r>
    </w:p>
    <w:p w14:paraId="7C42E08C" w14:textId="77777777" w:rsidR="00DC1964" w:rsidRPr="00D14DF8" w:rsidRDefault="00DC1964" w:rsidP="00D06ECA">
      <w:pPr>
        <w:jc w:val="both"/>
        <w:rPr>
          <w:rFonts w:eastAsiaTheme="minorEastAsia"/>
          <w:lang w:eastAsia="zh-CN"/>
        </w:rPr>
      </w:pPr>
    </w:p>
    <w:p w14:paraId="10CAAF27" w14:textId="619043ED" w:rsidR="00DC1964" w:rsidRDefault="00DC1964" w:rsidP="00D06ECA">
      <w:pPr>
        <w:tabs>
          <w:tab w:val="left" w:pos="540"/>
        </w:tabs>
        <w:jc w:val="both"/>
        <w:rPr>
          <w:rFonts w:eastAsiaTheme="minorEastAsia"/>
          <w:lang w:eastAsia="zh-CN"/>
        </w:rPr>
      </w:pPr>
      <w:commentRangeStart w:id="316"/>
      <w:r>
        <w:rPr>
          <w:rFonts w:eastAsiaTheme="minorEastAsia" w:hint="eastAsia"/>
          <w:lang w:eastAsia="zh-CN"/>
        </w:rPr>
        <w:t>[</w:t>
      </w:r>
      <w:r>
        <w:rPr>
          <w:rFonts w:eastAsiaTheme="minorEastAsia"/>
          <w:lang w:eastAsia="zh-CN"/>
        </w:rPr>
        <w:t>09]</w:t>
      </w:r>
      <w:commentRangeEnd w:id="316"/>
      <w:r>
        <w:rPr>
          <w:rStyle w:val="CommentReference"/>
        </w:rPr>
        <w:commentReference w:id="316"/>
      </w:r>
      <w:r w:rsidR="00E2351D">
        <w:rPr>
          <w:rFonts w:eastAsiaTheme="minorEastAsia"/>
          <w:lang w:eastAsia="zh-CN"/>
        </w:rPr>
        <w:tab/>
      </w:r>
      <w:r>
        <w:rPr>
          <w:rFonts w:eastAsiaTheme="minorEastAsia"/>
          <w:lang w:eastAsia="zh-CN"/>
        </w:rPr>
        <w:t>Page 514, line 26, change “</w:t>
      </w:r>
      <w:r w:rsidRPr="00D14DF8">
        <w:rPr>
          <w:rFonts w:eastAsiaTheme="minorEastAsia"/>
          <w:lang w:eastAsia="zh-CN"/>
        </w:rPr>
        <w:t>BTM Request frame(s)</w:t>
      </w:r>
      <w:r>
        <w:rPr>
          <w:rFonts w:eastAsiaTheme="minorEastAsia"/>
          <w:lang w:eastAsia="zh-CN"/>
        </w:rPr>
        <w:t>” to “</w:t>
      </w:r>
      <w:r w:rsidRPr="00D14DF8">
        <w:rPr>
          <w:rFonts w:eastAsiaTheme="minorEastAsia"/>
          <w:lang w:eastAsia="zh-CN"/>
        </w:rPr>
        <w:t xml:space="preserve">BSS Transition Management </w:t>
      </w:r>
      <w:r w:rsidR="00E2351D">
        <w:rPr>
          <w:rFonts w:eastAsiaTheme="minorEastAsia"/>
          <w:lang w:eastAsia="zh-CN"/>
        </w:rPr>
        <w:tab/>
      </w:r>
      <w:r w:rsidRPr="00D14DF8">
        <w:rPr>
          <w:rFonts w:eastAsiaTheme="minorEastAsia"/>
          <w:lang w:eastAsia="zh-CN"/>
        </w:rPr>
        <w:t>Request frame</w:t>
      </w:r>
      <w:r>
        <w:rPr>
          <w:rFonts w:eastAsiaTheme="minorEastAsia"/>
          <w:lang w:eastAsia="zh-CN"/>
        </w:rPr>
        <w:t>(s)”</w:t>
      </w:r>
    </w:p>
    <w:p w14:paraId="15EB8555" w14:textId="40170548" w:rsidR="00DC1964" w:rsidRPr="00D14DF8"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10] </w:t>
      </w:r>
      <w:r w:rsidR="00E2351D">
        <w:rPr>
          <w:rFonts w:eastAsiaTheme="minorEastAsia"/>
          <w:lang w:eastAsia="zh-CN"/>
        </w:rPr>
        <w:tab/>
      </w:r>
      <w:r>
        <w:rPr>
          <w:rFonts w:eastAsiaTheme="minorEastAsia"/>
          <w:lang w:eastAsia="zh-CN"/>
        </w:rPr>
        <w:t>Page 514, line 43, change “</w:t>
      </w:r>
      <w:r w:rsidRPr="00D14DF8">
        <w:rPr>
          <w:rFonts w:eastAsiaTheme="minorEastAsia"/>
          <w:lang w:eastAsia="zh-CN"/>
        </w:rPr>
        <w:t>BTM Request frame</w:t>
      </w:r>
      <w:r>
        <w:rPr>
          <w:rFonts w:eastAsiaTheme="minorEastAsia"/>
          <w:lang w:eastAsia="zh-CN"/>
        </w:rPr>
        <w:t>” to “</w:t>
      </w:r>
      <w:r w:rsidRPr="00D14DF8">
        <w:rPr>
          <w:rFonts w:eastAsiaTheme="minorEastAsia"/>
          <w:lang w:eastAsia="zh-CN"/>
        </w:rPr>
        <w:t xml:space="preserve">BSS Transition Management Request </w:t>
      </w:r>
      <w:r w:rsidR="00E2351D">
        <w:rPr>
          <w:rFonts w:eastAsiaTheme="minorEastAsia"/>
          <w:lang w:eastAsia="zh-CN"/>
        </w:rPr>
        <w:tab/>
      </w:r>
      <w:r w:rsidRPr="00D14DF8">
        <w:rPr>
          <w:rFonts w:eastAsiaTheme="minorEastAsia"/>
          <w:lang w:eastAsia="zh-CN"/>
        </w:rPr>
        <w:t>frame</w:t>
      </w:r>
      <w:r>
        <w:rPr>
          <w:rFonts w:eastAsiaTheme="minorEastAsia"/>
          <w:lang w:eastAsia="zh-CN"/>
        </w:rPr>
        <w:t>”</w:t>
      </w:r>
    </w:p>
    <w:p w14:paraId="0AD58017" w14:textId="4E32620A" w:rsidR="00DC1964" w:rsidRPr="00D14DF8"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11] </w:t>
      </w:r>
      <w:r w:rsidR="00E2351D">
        <w:rPr>
          <w:rFonts w:eastAsiaTheme="minorEastAsia"/>
          <w:lang w:eastAsia="zh-CN"/>
        </w:rPr>
        <w:tab/>
      </w:r>
      <w:r>
        <w:rPr>
          <w:rFonts w:eastAsiaTheme="minorEastAsia"/>
          <w:lang w:eastAsia="zh-CN"/>
        </w:rPr>
        <w:t>Page 514, line 44, change “</w:t>
      </w:r>
      <w:r w:rsidRPr="00D14DF8">
        <w:rPr>
          <w:rFonts w:eastAsiaTheme="minorEastAsia"/>
          <w:lang w:eastAsia="zh-CN"/>
        </w:rPr>
        <w:t>BTM Request frame</w:t>
      </w:r>
      <w:r>
        <w:rPr>
          <w:rFonts w:eastAsiaTheme="minorEastAsia"/>
          <w:lang w:eastAsia="zh-CN"/>
        </w:rPr>
        <w:t>” to “</w:t>
      </w:r>
      <w:r w:rsidRPr="00D14DF8">
        <w:rPr>
          <w:rFonts w:eastAsiaTheme="minorEastAsia"/>
          <w:lang w:eastAsia="zh-CN"/>
        </w:rPr>
        <w:t xml:space="preserve">BSS Transition Management Request </w:t>
      </w:r>
      <w:r w:rsidR="00E2351D">
        <w:rPr>
          <w:rFonts w:eastAsiaTheme="minorEastAsia"/>
          <w:lang w:eastAsia="zh-CN"/>
        </w:rPr>
        <w:tab/>
      </w:r>
      <w:r w:rsidRPr="00D14DF8">
        <w:rPr>
          <w:rFonts w:eastAsiaTheme="minorEastAsia"/>
          <w:lang w:eastAsia="zh-CN"/>
        </w:rPr>
        <w:t>frame</w:t>
      </w:r>
      <w:r>
        <w:rPr>
          <w:rFonts w:eastAsiaTheme="minorEastAsia"/>
          <w:lang w:eastAsia="zh-CN"/>
        </w:rPr>
        <w:t>”</w:t>
      </w:r>
    </w:p>
    <w:p w14:paraId="762853DE" w14:textId="68527947" w:rsidR="00DC1964" w:rsidRPr="00D14DF8"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12] </w:t>
      </w:r>
      <w:r w:rsidR="00E2351D">
        <w:rPr>
          <w:rFonts w:eastAsiaTheme="minorEastAsia"/>
          <w:lang w:eastAsia="zh-CN"/>
        </w:rPr>
        <w:tab/>
      </w:r>
      <w:r>
        <w:rPr>
          <w:rFonts w:eastAsiaTheme="minorEastAsia"/>
          <w:lang w:eastAsia="zh-CN"/>
        </w:rPr>
        <w:t>Page 529, line 29, change “</w:t>
      </w:r>
      <w:r w:rsidRPr="00D14DF8">
        <w:rPr>
          <w:rFonts w:eastAsiaTheme="minorEastAsia"/>
          <w:lang w:eastAsia="zh-CN"/>
        </w:rPr>
        <w:t>BTM Request frame</w:t>
      </w:r>
      <w:r>
        <w:rPr>
          <w:rFonts w:eastAsiaTheme="minorEastAsia"/>
          <w:lang w:eastAsia="zh-CN"/>
        </w:rPr>
        <w:t>” to “</w:t>
      </w:r>
      <w:r w:rsidRPr="00D14DF8">
        <w:rPr>
          <w:rFonts w:eastAsiaTheme="minorEastAsia"/>
          <w:lang w:eastAsia="zh-CN"/>
        </w:rPr>
        <w:t xml:space="preserve">BSS Transition Management Request </w:t>
      </w:r>
      <w:r w:rsidR="00E2351D">
        <w:rPr>
          <w:rFonts w:eastAsiaTheme="minorEastAsia"/>
          <w:lang w:eastAsia="zh-CN"/>
        </w:rPr>
        <w:tab/>
      </w:r>
      <w:r w:rsidRPr="00D14DF8">
        <w:rPr>
          <w:rFonts w:eastAsiaTheme="minorEastAsia"/>
          <w:lang w:eastAsia="zh-CN"/>
        </w:rPr>
        <w:t>frame</w:t>
      </w:r>
      <w:r>
        <w:rPr>
          <w:rFonts w:eastAsiaTheme="minorEastAsia"/>
          <w:lang w:eastAsia="zh-CN"/>
        </w:rPr>
        <w:t>”</w:t>
      </w:r>
    </w:p>
    <w:p w14:paraId="04266509" w14:textId="3F039387" w:rsidR="00DC1964"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13] </w:t>
      </w:r>
      <w:r w:rsidR="00E2351D">
        <w:rPr>
          <w:rFonts w:eastAsiaTheme="minorEastAsia"/>
          <w:lang w:eastAsia="zh-CN"/>
        </w:rPr>
        <w:tab/>
      </w:r>
      <w:r>
        <w:rPr>
          <w:rFonts w:eastAsiaTheme="minorEastAsia"/>
          <w:lang w:eastAsia="zh-CN"/>
        </w:rPr>
        <w:t>Page 351, change “EHT link adaptation procedure” to “ELA procedure”</w:t>
      </w:r>
    </w:p>
    <w:p w14:paraId="4FFEC7A3" w14:textId="2F5BC8E9" w:rsidR="00DC1964" w:rsidRDefault="00DC1964" w:rsidP="00DC1964">
      <w:pPr>
        <w:rPr>
          <w:ins w:id="317" w:author="Stacey, Robert" w:date="2023-09-12T07:31:00Z"/>
          <w:rFonts w:eastAsiaTheme="minorEastAsia"/>
          <w:lang w:eastAsia="zh-CN"/>
        </w:rPr>
      </w:pPr>
    </w:p>
    <w:p w14:paraId="6F376B95" w14:textId="57205E55" w:rsidR="003815D7" w:rsidRDefault="003815D7" w:rsidP="00DC1964">
      <w:pPr>
        <w:rPr>
          <w:ins w:id="318" w:author="Stacey, Robert" w:date="2023-09-12T07:31:00Z"/>
          <w:rFonts w:eastAsiaTheme="minorEastAsia"/>
          <w:lang w:eastAsia="zh-CN"/>
        </w:rPr>
      </w:pPr>
      <w:ins w:id="319" w:author="Stacey, Robert" w:date="2023-09-12T07:31:00Z">
        <w:r>
          <w:rPr>
            <w:rFonts w:eastAsiaTheme="minorEastAsia"/>
            <w:lang w:eastAsia="zh-CN"/>
          </w:rPr>
          <w:t>[Action: as suggested]</w:t>
        </w:r>
      </w:ins>
    </w:p>
    <w:p w14:paraId="154CE528" w14:textId="77777777" w:rsidR="003815D7" w:rsidRDefault="003815D7" w:rsidP="00DC1964">
      <w:pPr>
        <w:rPr>
          <w:rFonts w:eastAsiaTheme="minorEastAsia"/>
          <w:lang w:eastAsia="zh-CN"/>
        </w:rPr>
      </w:pPr>
    </w:p>
    <w:p w14:paraId="7C3D88FC" w14:textId="77777777" w:rsidR="00DC1964" w:rsidRPr="000904FD" w:rsidRDefault="00DC1964" w:rsidP="00DC1964">
      <w:pPr>
        <w:rPr>
          <w:rFonts w:eastAsiaTheme="minorEastAsia"/>
          <w:highlight w:val="yellow"/>
          <w:lang w:eastAsia="zh-CN"/>
        </w:rPr>
      </w:pPr>
      <w:r w:rsidRPr="000904FD">
        <w:rPr>
          <w:rFonts w:eastAsiaTheme="minorEastAsia" w:hint="eastAsia"/>
          <w:highlight w:val="yellow"/>
          <w:lang w:eastAsia="zh-CN"/>
        </w:rPr>
        <w:t>D</w:t>
      </w:r>
      <w:r w:rsidRPr="000904FD">
        <w:rPr>
          <w:rFonts w:eastAsiaTheme="minorEastAsia"/>
          <w:highlight w:val="yellow"/>
          <w:lang w:eastAsia="zh-CN"/>
        </w:rPr>
        <w:t>iscussion</w:t>
      </w:r>
    </w:p>
    <w:p w14:paraId="5FBD2468" w14:textId="77777777" w:rsidR="00DC1964" w:rsidRDefault="00DC1964" w:rsidP="00DC1964">
      <w:pPr>
        <w:rPr>
          <w:rFonts w:eastAsiaTheme="minorEastAsia"/>
          <w:lang w:eastAsia="zh-CN"/>
        </w:rPr>
      </w:pPr>
      <w:r w:rsidRPr="000904FD">
        <w:rPr>
          <w:rFonts w:eastAsiaTheme="minorEastAsia"/>
          <w:highlight w:val="yellow"/>
          <w:lang w:eastAsia="zh-CN"/>
        </w:rPr>
        <w:t xml:space="preserve">restricted TWT exists for 79 times, R-TWT exists for 197 </w:t>
      </w:r>
      <w:proofErr w:type="gramStart"/>
      <w:r w:rsidRPr="000904FD">
        <w:rPr>
          <w:rFonts w:eastAsiaTheme="minorEastAsia"/>
          <w:highlight w:val="yellow"/>
          <w:lang w:eastAsia="zh-CN"/>
        </w:rPr>
        <w:t>times</w:t>
      </w:r>
      <w:proofErr w:type="gramEnd"/>
    </w:p>
    <w:p w14:paraId="762A832B" w14:textId="77777777" w:rsidR="00DC1964" w:rsidRDefault="00DC1964" w:rsidP="00DC1964">
      <w:pPr>
        <w:rPr>
          <w:rFonts w:eastAsiaTheme="minorEastAsia"/>
          <w:highlight w:val="yellow"/>
          <w:lang w:eastAsia="zh-CN"/>
        </w:rPr>
      </w:pPr>
      <w:r>
        <w:rPr>
          <w:rFonts w:eastAsiaTheme="minorEastAsia" w:hint="eastAsia"/>
          <w:highlight w:val="yellow"/>
          <w:lang w:eastAsia="zh-CN"/>
        </w:rPr>
        <w:t>N</w:t>
      </w:r>
      <w:r>
        <w:rPr>
          <w:rFonts w:eastAsiaTheme="minorEastAsia"/>
          <w:highlight w:val="yellow"/>
          <w:lang w:eastAsia="zh-CN"/>
        </w:rPr>
        <w:t>o changes for:</w:t>
      </w:r>
    </w:p>
    <w:p w14:paraId="57F6FD35" w14:textId="77777777" w:rsidR="00DC1964" w:rsidRPr="00F20269" w:rsidRDefault="00DC1964" w:rsidP="00DC1964">
      <w:pPr>
        <w:rPr>
          <w:rFonts w:eastAsiaTheme="minorEastAsia"/>
          <w:highlight w:val="yellow"/>
          <w:lang w:eastAsia="zh-CN"/>
        </w:rPr>
      </w:pPr>
      <w:commentRangeStart w:id="320"/>
      <w:r w:rsidRPr="00F20269">
        <w:rPr>
          <w:rFonts w:eastAsiaTheme="minorEastAsia"/>
          <w:highlight w:val="yellow"/>
          <w:lang w:eastAsia="zh-CN"/>
        </w:rPr>
        <w:t>Restricted TWT</w:t>
      </w:r>
      <w:commentRangeEnd w:id="320"/>
      <w:r>
        <w:rPr>
          <w:rStyle w:val="CommentReference"/>
        </w:rPr>
        <w:commentReference w:id="320"/>
      </w:r>
      <w:r w:rsidRPr="00F20269">
        <w:rPr>
          <w:rFonts w:eastAsiaTheme="minorEastAsia"/>
          <w:highlight w:val="yellow"/>
          <w:lang w:eastAsia="zh-CN"/>
        </w:rPr>
        <w:t xml:space="preserve"> Traffic Info field</w:t>
      </w:r>
    </w:p>
    <w:p w14:paraId="395CCC5F" w14:textId="77777777" w:rsidR="00DC1964" w:rsidRPr="00F20269" w:rsidRDefault="00DC1964" w:rsidP="00DC1964">
      <w:pPr>
        <w:rPr>
          <w:rFonts w:eastAsiaTheme="minorEastAsia"/>
          <w:highlight w:val="yellow"/>
          <w:lang w:eastAsia="zh-CN"/>
        </w:rPr>
      </w:pPr>
      <w:r w:rsidRPr="00F20269">
        <w:rPr>
          <w:rFonts w:eastAsiaTheme="minorEastAsia"/>
          <w:highlight w:val="yellow"/>
          <w:lang w:eastAsia="zh-CN"/>
        </w:rPr>
        <w:t>Restricted TWT Parameter Set field</w:t>
      </w:r>
    </w:p>
    <w:p w14:paraId="3819247D" w14:textId="77777777" w:rsidR="00DC1964" w:rsidRPr="00F20269" w:rsidRDefault="00DC1964" w:rsidP="00DC1964">
      <w:pPr>
        <w:rPr>
          <w:rFonts w:eastAsiaTheme="minorEastAsia"/>
          <w:highlight w:val="yellow"/>
          <w:lang w:eastAsia="zh-CN"/>
        </w:rPr>
      </w:pPr>
      <w:r w:rsidRPr="00F20269">
        <w:rPr>
          <w:rFonts w:eastAsiaTheme="minorEastAsia"/>
          <w:highlight w:val="yellow"/>
          <w:lang w:eastAsia="zh-CN"/>
        </w:rPr>
        <w:t>Restricted TWT DL TID Bitmap</w:t>
      </w:r>
    </w:p>
    <w:p w14:paraId="3799B04B" w14:textId="77777777" w:rsidR="00DC1964" w:rsidRPr="00F20269" w:rsidRDefault="00DC1964" w:rsidP="00DC1964">
      <w:pPr>
        <w:rPr>
          <w:rFonts w:eastAsiaTheme="minorEastAsia"/>
          <w:highlight w:val="yellow"/>
          <w:lang w:eastAsia="zh-CN"/>
        </w:rPr>
      </w:pPr>
      <w:r w:rsidRPr="00F20269">
        <w:rPr>
          <w:rFonts w:eastAsiaTheme="minorEastAsia"/>
          <w:highlight w:val="yellow"/>
          <w:lang w:eastAsia="zh-CN"/>
        </w:rPr>
        <w:t>Restricted TWT UL TID Bitmap</w:t>
      </w:r>
    </w:p>
    <w:p w14:paraId="1E0D01C5" w14:textId="77777777" w:rsidR="00DC1964" w:rsidRPr="00F20269" w:rsidRDefault="00DC1964" w:rsidP="00DC1964">
      <w:pPr>
        <w:rPr>
          <w:rFonts w:eastAsiaTheme="minorEastAsia"/>
          <w:highlight w:val="yellow"/>
          <w:lang w:eastAsia="zh-CN"/>
        </w:rPr>
      </w:pPr>
      <w:r w:rsidRPr="00F20269">
        <w:rPr>
          <w:rFonts w:eastAsiaTheme="minorEastAsia"/>
          <w:highlight w:val="yellow"/>
          <w:lang w:eastAsia="zh-CN"/>
        </w:rPr>
        <w:t>Restricted TWT Support subfield</w:t>
      </w:r>
    </w:p>
    <w:p w14:paraId="740991D8" w14:textId="77777777" w:rsidR="00DC1964" w:rsidRDefault="00DC1964" w:rsidP="00DC1964">
      <w:pPr>
        <w:rPr>
          <w:rFonts w:eastAsiaTheme="minorEastAsia"/>
          <w:highlight w:val="yellow"/>
          <w:lang w:eastAsia="zh-CN"/>
        </w:rPr>
      </w:pPr>
      <w:r w:rsidRPr="00F20269">
        <w:rPr>
          <w:rFonts w:eastAsiaTheme="minorEastAsia"/>
          <w:highlight w:val="yellow"/>
          <w:lang w:eastAsia="zh-CN"/>
        </w:rPr>
        <w:t>35.8 Restricted TWT (R-TWT)</w:t>
      </w:r>
    </w:p>
    <w:p w14:paraId="2E2CFCE9" w14:textId="77777777" w:rsidR="00DC1964" w:rsidRDefault="00DC1964" w:rsidP="00DC1964">
      <w:pPr>
        <w:rPr>
          <w:rFonts w:eastAsiaTheme="minorEastAsia"/>
          <w:lang w:eastAsia="zh-CN"/>
        </w:rPr>
      </w:pPr>
    </w:p>
    <w:p w14:paraId="0EEF50C9" w14:textId="3EC66C23" w:rsidR="00DC1964" w:rsidRPr="00F20269" w:rsidRDefault="00DC1964" w:rsidP="00D06ECA">
      <w:pPr>
        <w:tabs>
          <w:tab w:val="left" w:pos="540"/>
        </w:tabs>
        <w:rPr>
          <w:rFonts w:eastAsiaTheme="minorEastAsia"/>
          <w:lang w:eastAsia="zh-CN"/>
        </w:rPr>
      </w:pPr>
      <w:r w:rsidRPr="00F20269">
        <w:rPr>
          <w:rFonts w:eastAsiaTheme="minorEastAsia" w:hint="eastAsia"/>
          <w:lang w:eastAsia="zh-CN"/>
        </w:rPr>
        <w:lastRenderedPageBreak/>
        <w:t>[</w:t>
      </w:r>
      <w:r w:rsidRPr="00F20269">
        <w:rPr>
          <w:rFonts w:eastAsiaTheme="minorEastAsia"/>
          <w:lang w:eastAsia="zh-CN"/>
        </w:rPr>
        <w:t xml:space="preserve">14] </w:t>
      </w:r>
      <w:r w:rsidR="00D06ECA">
        <w:rPr>
          <w:rFonts w:eastAsiaTheme="minorEastAsia"/>
          <w:lang w:eastAsia="zh-CN"/>
        </w:rPr>
        <w:tab/>
      </w:r>
      <w:r w:rsidRPr="00F20269">
        <w:rPr>
          <w:rFonts w:eastAsiaTheme="minorEastAsia"/>
          <w:lang w:eastAsia="zh-CN"/>
        </w:rPr>
        <w:t>Page 366, line 22, change “Restricted TWT parameter set” to “R-TWT parameter set”</w:t>
      </w:r>
    </w:p>
    <w:p w14:paraId="6FC3F1CB" w14:textId="5D2F44D1" w:rsidR="00DC1964" w:rsidRDefault="00DC1964" w:rsidP="00D06ECA">
      <w:pPr>
        <w:tabs>
          <w:tab w:val="left" w:pos="540"/>
        </w:tabs>
        <w:rPr>
          <w:rFonts w:eastAsiaTheme="minorEastAsia"/>
          <w:lang w:eastAsia="zh-CN"/>
        </w:rPr>
      </w:pPr>
      <w:r w:rsidRPr="00F20269">
        <w:rPr>
          <w:rFonts w:eastAsiaTheme="minorEastAsia" w:hint="eastAsia"/>
          <w:lang w:eastAsia="zh-CN"/>
        </w:rPr>
        <w:t>[</w:t>
      </w:r>
      <w:r w:rsidRPr="00F20269">
        <w:rPr>
          <w:rFonts w:eastAsiaTheme="minorEastAsia"/>
          <w:lang w:eastAsia="zh-CN"/>
        </w:rPr>
        <w:t xml:space="preserve">15] </w:t>
      </w:r>
      <w:r w:rsidR="00D06ECA">
        <w:rPr>
          <w:rFonts w:eastAsiaTheme="minorEastAsia"/>
          <w:lang w:eastAsia="zh-CN"/>
        </w:rPr>
        <w:tab/>
      </w:r>
      <w:r w:rsidRPr="00F20269">
        <w:rPr>
          <w:rFonts w:eastAsiaTheme="minorEastAsia" w:hint="eastAsia"/>
          <w:lang w:eastAsia="zh-CN"/>
        </w:rPr>
        <w:t>P</w:t>
      </w:r>
      <w:r w:rsidRPr="00F20269">
        <w:rPr>
          <w:rFonts w:eastAsiaTheme="minorEastAsia"/>
          <w:lang w:eastAsia="zh-CN"/>
        </w:rPr>
        <w:t>age 611, line 37 change “Restricted TWT operation” to “R-TWT operation”</w:t>
      </w:r>
    </w:p>
    <w:p w14:paraId="4B1FEED5" w14:textId="0903FD63" w:rsidR="00DC1964" w:rsidRDefault="00DC1964" w:rsidP="00DC1964">
      <w:pPr>
        <w:rPr>
          <w:ins w:id="322" w:author="Stacey, Robert" w:date="2023-09-12T07:34:00Z"/>
          <w:rFonts w:eastAsiaTheme="minorEastAsia"/>
          <w:lang w:eastAsia="zh-CN"/>
        </w:rPr>
      </w:pPr>
    </w:p>
    <w:p w14:paraId="791C87A4" w14:textId="4B3DFFF9" w:rsidR="00F178A7" w:rsidRDefault="00F178A7" w:rsidP="00DC1964">
      <w:pPr>
        <w:rPr>
          <w:ins w:id="323" w:author="Stacey, Robert" w:date="2023-09-12T07:34:00Z"/>
          <w:rFonts w:eastAsiaTheme="minorEastAsia"/>
          <w:lang w:eastAsia="zh-CN"/>
        </w:rPr>
      </w:pPr>
      <w:ins w:id="324" w:author="Stacey, Robert" w:date="2023-09-12T07:34:00Z">
        <w:r>
          <w:rPr>
            <w:rFonts w:eastAsiaTheme="minorEastAsia"/>
            <w:lang w:eastAsia="zh-CN"/>
          </w:rPr>
          <w:t>[Action: as suggested]</w:t>
        </w:r>
      </w:ins>
    </w:p>
    <w:p w14:paraId="444D74F8" w14:textId="77777777" w:rsidR="00F178A7" w:rsidRDefault="00F178A7" w:rsidP="00DC1964">
      <w:pPr>
        <w:rPr>
          <w:rFonts w:eastAsiaTheme="minorEastAsia"/>
          <w:lang w:eastAsia="zh-CN"/>
        </w:rPr>
      </w:pPr>
    </w:p>
    <w:p w14:paraId="231A4569" w14:textId="77777777" w:rsidR="00DC1964" w:rsidRDefault="00DC1964" w:rsidP="00DC1964">
      <w:pPr>
        <w:rPr>
          <w:rFonts w:eastAsiaTheme="minorEastAsia"/>
          <w:lang w:eastAsia="zh-CN"/>
        </w:rPr>
      </w:pPr>
      <w:r w:rsidRPr="000904FD">
        <w:rPr>
          <w:rFonts w:eastAsiaTheme="minorEastAsia" w:hint="eastAsia"/>
          <w:highlight w:val="yellow"/>
          <w:lang w:eastAsia="zh-CN"/>
        </w:rPr>
        <w:t>D</w:t>
      </w:r>
      <w:r w:rsidRPr="000904FD">
        <w:rPr>
          <w:rFonts w:eastAsiaTheme="minorEastAsia"/>
          <w:highlight w:val="yellow"/>
          <w:lang w:eastAsia="zh-CN"/>
        </w:rPr>
        <w:t>iscussion</w:t>
      </w:r>
    </w:p>
    <w:p w14:paraId="41E5936D" w14:textId="77777777" w:rsidR="00DC1964" w:rsidRPr="00E5190A" w:rsidRDefault="00DC1964" w:rsidP="00DC1964">
      <w:pPr>
        <w:rPr>
          <w:rFonts w:eastAsiaTheme="minorEastAsia"/>
          <w:highlight w:val="yellow"/>
          <w:lang w:eastAsia="zh-CN"/>
        </w:rPr>
      </w:pPr>
      <w:r w:rsidRPr="00E5190A">
        <w:rPr>
          <w:rFonts w:eastAsiaTheme="minorEastAsia"/>
          <w:highlight w:val="yellow"/>
          <w:lang w:eastAsia="zh-CN"/>
        </w:rPr>
        <w:t>TID-to-link mapping exists for 224 times, TTLM exists for 312 times</w:t>
      </w:r>
    </w:p>
    <w:p w14:paraId="1F55A4FA" w14:textId="77777777" w:rsidR="00DC1964" w:rsidRDefault="00DC1964" w:rsidP="00DC1964">
      <w:pPr>
        <w:rPr>
          <w:rFonts w:eastAsiaTheme="minorEastAsia"/>
          <w:highlight w:val="yellow"/>
          <w:lang w:eastAsia="zh-CN"/>
        </w:rPr>
      </w:pPr>
      <w:r>
        <w:rPr>
          <w:rFonts w:eastAsiaTheme="minorEastAsia" w:hint="eastAsia"/>
          <w:highlight w:val="yellow"/>
          <w:lang w:eastAsia="zh-CN"/>
        </w:rPr>
        <w:t>N</w:t>
      </w:r>
      <w:r>
        <w:rPr>
          <w:rFonts w:eastAsiaTheme="minorEastAsia"/>
          <w:highlight w:val="yellow"/>
          <w:lang w:eastAsia="zh-CN"/>
        </w:rPr>
        <w:t>o changes for:</w:t>
      </w:r>
    </w:p>
    <w:p w14:paraId="33A6BF45" w14:textId="77777777" w:rsidR="00DC1964" w:rsidRPr="00E5190A" w:rsidRDefault="00DC1964" w:rsidP="00DC1964">
      <w:pPr>
        <w:rPr>
          <w:rFonts w:eastAsiaTheme="minorEastAsia"/>
          <w:highlight w:val="yellow"/>
          <w:lang w:eastAsia="zh-CN"/>
        </w:rPr>
      </w:pPr>
      <w:r w:rsidRPr="00E5190A">
        <w:rPr>
          <w:rFonts w:eastAsiaTheme="minorEastAsia"/>
          <w:highlight w:val="yellow"/>
          <w:lang w:eastAsia="zh-CN"/>
        </w:rPr>
        <w:t>9.6.35.2 (</w:t>
      </w:r>
      <w:commentRangeStart w:id="325"/>
      <w:r w:rsidRPr="00E5190A">
        <w:rPr>
          <w:rFonts w:eastAsiaTheme="minorEastAsia"/>
          <w:highlight w:val="yellow"/>
          <w:lang w:eastAsia="zh-CN"/>
        </w:rPr>
        <w:t>TID-To-Link Mapping</w:t>
      </w:r>
      <w:commentRangeEnd w:id="325"/>
      <w:r>
        <w:rPr>
          <w:rStyle w:val="CommentReference"/>
        </w:rPr>
        <w:commentReference w:id="325"/>
      </w:r>
      <w:r w:rsidRPr="00E5190A">
        <w:rPr>
          <w:rFonts w:eastAsiaTheme="minorEastAsia"/>
          <w:highlight w:val="yellow"/>
          <w:lang w:eastAsia="zh-CN"/>
        </w:rPr>
        <w:t xml:space="preserve"> Request frame format), </w:t>
      </w:r>
    </w:p>
    <w:p w14:paraId="1F04999A" w14:textId="77777777" w:rsidR="00DC1964" w:rsidRPr="00E5190A" w:rsidRDefault="00DC1964" w:rsidP="00DC1964">
      <w:pPr>
        <w:rPr>
          <w:rFonts w:eastAsiaTheme="minorEastAsia"/>
          <w:highlight w:val="yellow"/>
          <w:lang w:eastAsia="zh-CN"/>
        </w:rPr>
      </w:pPr>
      <w:r w:rsidRPr="00E5190A">
        <w:rPr>
          <w:rFonts w:eastAsiaTheme="minorEastAsia"/>
          <w:highlight w:val="yellow"/>
          <w:lang w:eastAsia="zh-CN"/>
        </w:rPr>
        <w:t>9.6.35.3 (TID-To-Link Mapping Response frame format)</w:t>
      </w:r>
    </w:p>
    <w:p w14:paraId="0E857321" w14:textId="77777777" w:rsidR="00DC1964" w:rsidRDefault="00DC1964" w:rsidP="00DC1964">
      <w:pPr>
        <w:rPr>
          <w:rFonts w:eastAsiaTheme="minorEastAsia"/>
          <w:highlight w:val="yellow"/>
          <w:lang w:eastAsia="zh-CN"/>
        </w:rPr>
      </w:pPr>
      <w:r w:rsidRPr="00E5190A">
        <w:rPr>
          <w:rFonts w:eastAsiaTheme="minorEastAsia"/>
          <w:highlight w:val="yellow"/>
          <w:lang w:eastAsia="zh-CN"/>
        </w:rPr>
        <w:t>9.6.35.4 (TID-To-Link Mapping Teardown frame format)</w:t>
      </w:r>
    </w:p>
    <w:p w14:paraId="309E65B9" w14:textId="77777777" w:rsidR="00DC1964" w:rsidRDefault="00DC1964" w:rsidP="00DC1964">
      <w:pPr>
        <w:rPr>
          <w:rFonts w:eastAsiaTheme="minorEastAsia"/>
          <w:highlight w:val="yellow"/>
          <w:lang w:eastAsia="zh-CN"/>
        </w:rPr>
      </w:pPr>
      <w:r w:rsidRPr="00E5190A">
        <w:rPr>
          <w:rFonts w:eastAsiaTheme="minorEastAsia"/>
          <w:highlight w:val="yellow"/>
          <w:lang w:eastAsia="zh-CN"/>
        </w:rPr>
        <w:t>9.4.2.314 (TID-To-Link Mapping element)</w:t>
      </w:r>
    </w:p>
    <w:p w14:paraId="47B12E8B" w14:textId="77777777" w:rsidR="00DC1964" w:rsidRDefault="00DC1964" w:rsidP="00DC1964">
      <w:pPr>
        <w:rPr>
          <w:rFonts w:eastAsiaTheme="minorEastAsia"/>
          <w:highlight w:val="yellow"/>
          <w:lang w:eastAsia="zh-CN"/>
        </w:rPr>
      </w:pPr>
      <w:r w:rsidRPr="00994A61">
        <w:rPr>
          <w:rFonts w:eastAsiaTheme="minorEastAsia"/>
          <w:highlight w:val="yellow"/>
          <w:lang w:eastAsia="zh-CN"/>
        </w:rPr>
        <w:t>TID-To-Link Mapping Negotiation Support</w:t>
      </w:r>
    </w:p>
    <w:p w14:paraId="73535725" w14:textId="77777777" w:rsidR="00DC1964" w:rsidRDefault="00DC1964" w:rsidP="00DC1964">
      <w:pPr>
        <w:rPr>
          <w:rFonts w:eastAsiaTheme="minorEastAsia"/>
          <w:lang w:eastAsia="zh-CN"/>
        </w:rPr>
      </w:pPr>
      <w:r w:rsidRPr="00994A61">
        <w:rPr>
          <w:rFonts w:eastAsiaTheme="minorEastAsia"/>
          <w:highlight w:val="yellow"/>
          <w:lang w:eastAsia="zh-CN"/>
        </w:rPr>
        <w:t>TID-To-Link Mapping Control field</w:t>
      </w:r>
    </w:p>
    <w:p w14:paraId="5F431FAC" w14:textId="77777777" w:rsidR="00DC1964" w:rsidRDefault="00DC1964" w:rsidP="00DC1964">
      <w:pPr>
        <w:rPr>
          <w:rFonts w:eastAsiaTheme="minorEastAsia"/>
          <w:highlight w:val="yellow"/>
          <w:lang w:eastAsia="zh-CN"/>
        </w:rPr>
      </w:pPr>
      <w:r w:rsidRPr="0029300F">
        <w:rPr>
          <w:rFonts w:eastAsiaTheme="minorEastAsia"/>
          <w:highlight w:val="yellow"/>
          <w:lang w:eastAsia="zh-CN"/>
        </w:rPr>
        <w:t>TID-To-Link Mapping element</w:t>
      </w:r>
    </w:p>
    <w:p w14:paraId="2D2305CB" w14:textId="77777777" w:rsidR="00DC1964" w:rsidRDefault="00DC1964" w:rsidP="00DC1964">
      <w:pPr>
        <w:rPr>
          <w:rFonts w:eastAsiaTheme="minorEastAsia"/>
          <w:highlight w:val="yellow"/>
          <w:lang w:eastAsia="zh-CN"/>
        </w:rPr>
      </w:pPr>
      <w:r w:rsidRPr="0029300F">
        <w:rPr>
          <w:rFonts w:eastAsiaTheme="minorEastAsia"/>
          <w:highlight w:val="yellow"/>
          <w:lang w:eastAsia="zh-CN"/>
        </w:rPr>
        <w:t>TID-To-Link Mapping field</w:t>
      </w:r>
    </w:p>
    <w:p w14:paraId="33A1FD56" w14:textId="77777777" w:rsidR="00DC1964" w:rsidRDefault="00DC1964" w:rsidP="00DC1964">
      <w:pPr>
        <w:rPr>
          <w:rFonts w:eastAsiaTheme="minorEastAsia"/>
          <w:lang w:eastAsia="zh-CN"/>
        </w:rPr>
      </w:pPr>
    </w:p>
    <w:p w14:paraId="688095BF" w14:textId="77777777" w:rsidR="00DC1964" w:rsidRDefault="00DC1964" w:rsidP="00DC1964">
      <w:pPr>
        <w:rPr>
          <w:rFonts w:eastAsiaTheme="minorEastAsia"/>
          <w:highlight w:val="yellow"/>
          <w:lang w:eastAsia="zh-CN"/>
        </w:rPr>
      </w:pPr>
      <w:r w:rsidRPr="001B06A9">
        <w:rPr>
          <w:rFonts w:eastAsiaTheme="minorEastAsia"/>
          <w:highlight w:val="yellow"/>
          <w:lang w:eastAsia="zh-CN"/>
        </w:rPr>
        <w:t>35.3.7.2.4 (Advertised TTLM in Beacon and Probe Response frames</w:t>
      </w:r>
      <w:proofErr w:type="gramStart"/>
      <w:r w:rsidRPr="001B06A9">
        <w:rPr>
          <w:rFonts w:eastAsiaTheme="minorEastAsia"/>
          <w:highlight w:val="yellow"/>
          <w:lang w:eastAsia="zh-CN"/>
        </w:rPr>
        <w:t>) .</w:t>
      </w:r>
      <w:proofErr w:type="gramEnd"/>
    </w:p>
    <w:tbl>
      <w:tblPr>
        <w:tblStyle w:val="TableGrid"/>
        <w:tblW w:w="0" w:type="auto"/>
        <w:tblLook w:val="04A0" w:firstRow="1" w:lastRow="0" w:firstColumn="1" w:lastColumn="0" w:noHBand="0" w:noVBand="1"/>
      </w:tblPr>
      <w:tblGrid>
        <w:gridCol w:w="1870"/>
        <w:gridCol w:w="1870"/>
        <w:gridCol w:w="1870"/>
        <w:gridCol w:w="1870"/>
        <w:gridCol w:w="1870"/>
      </w:tblGrid>
      <w:tr w:rsidR="00DC1964" w:rsidRPr="009970CC" w14:paraId="1C948E7F" w14:textId="77777777" w:rsidTr="00FE1C30">
        <w:tc>
          <w:tcPr>
            <w:tcW w:w="1870" w:type="dxa"/>
          </w:tcPr>
          <w:p w14:paraId="27FDA17F" w14:textId="77777777" w:rsidR="00DC1964" w:rsidRPr="009970CC" w:rsidRDefault="00DC1964" w:rsidP="00FE1C30">
            <w:pPr>
              <w:rPr>
                <w:rFonts w:eastAsiaTheme="minorEastAsia"/>
                <w:b/>
                <w:highlight w:val="yellow"/>
                <w:lang w:eastAsia="zh-CN"/>
              </w:rPr>
            </w:pPr>
            <w:r w:rsidRPr="009970CC">
              <w:rPr>
                <w:rFonts w:eastAsiaTheme="minorEastAsia" w:hint="eastAsia"/>
                <w:b/>
                <w:highlight w:val="yellow"/>
                <w:lang w:eastAsia="zh-CN"/>
              </w:rPr>
              <w:t>S</w:t>
            </w:r>
            <w:r w:rsidRPr="009970CC">
              <w:rPr>
                <w:rFonts w:eastAsiaTheme="minorEastAsia"/>
                <w:b/>
                <w:highlight w:val="yellow"/>
                <w:lang w:eastAsia="zh-CN"/>
              </w:rPr>
              <w:t>ervice Name</w:t>
            </w:r>
          </w:p>
        </w:tc>
        <w:tc>
          <w:tcPr>
            <w:tcW w:w="1870" w:type="dxa"/>
          </w:tcPr>
          <w:p w14:paraId="48294833" w14:textId="77777777" w:rsidR="00DC1964" w:rsidRPr="009970CC" w:rsidRDefault="00DC1964" w:rsidP="00FE1C30">
            <w:pPr>
              <w:rPr>
                <w:rFonts w:eastAsiaTheme="minorEastAsia"/>
                <w:b/>
                <w:highlight w:val="yellow"/>
                <w:lang w:eastAsia="zh-CN"/>
              </w:rPr>
            </w:pPr>
            <w:r w:rsidRPr="009970CC">
              <w:rPr>
                <w:rFonts w:eastAsiaTheme="minorEastAsia" w:hint="eastAsia"/>
                <w:b/>
                <w:highlight w:val="yellow"/>
                <w:lang w:eastAsia="zh-CN"/>
              </w:rPr>
              <w:t>M</w:t>
            </w:r>
            <w:r w:rsidRPr="009970CC">
              <w:rPr>
                <w:rFonts w:eastAsiaTheme="minorEastAsia"/>
                <w:b/>
                <w:highlight w:val="yellow"/>
                <w:lang w:eastAsia="zh-CN"/>
              </w:rPr>
              <w:t>LME-XXX</w:t>
            </w:r>
          </w:p>
        </w:tc>
        <w:tc>
          <w:tcPr>
            <w:tcW w:w="1870" w:type="dxa"/>
          </w:tcPr>
          <w:p w14:paraId="72C395CE" w14:textId="77777777" w:rsidR="00DC1964" w:rsidRPr="009970CC" w:rsidRDefault="00DC1964" w:rsidP="00FE1C30">
            <w:pPr>
              <w:rPr>
                <w:rFonts w:eastAsiaTheme="minorEastAsia"/>
                <w:highlight w:val="yellow"/>
                <w:lang w:eastAsia="zh-CN"/>
              </w:rPr>
            </w:pPr>
          </w:p>
        </w:tc>
        <w:tc>
          <w:tcPr>
            <w:tcW w:w="1870" w:type="dxa"/>
          </w:tcPr>
          <w:p w14:paraId="5456F266" w14:textId="77777777" w:rsidR="00DC1964" w:rsidRPr="009970CC" w:rsidRDefault="00DC1964" w:rsidP="00FE1C30">
            <w:pPr>
              <w:rPr>
                <w:rFonts w:eastAsiaTheme="minorEastAsia"/>
                <w:highlight w:val="yellow"/>
                <w:lang w:eastAsia="zh-CN"/>
              </w:rPr>
            </w:pPr>
          </w:p>
        </w:tc>
        <w:tc>
          <w:tcPr>
            <w:tcW w:w="1870" w:type="dxa"/>
          </w:tcPr>
          <w:p w14:paraId="269E28EB" w14:textId="77777777" w:rsidR="00DC1964" w:rsidRPr="009970CC" w:rsidRDefault="00DC1964" w:rsidP="00FE1C30">
            <w:pPr>
              <w:rPr>
                <w:rFonts w:eastAsiaTheme="minorEastAsia"/>
                <w:highlight w:val="yellow"/>
                <w:lang w:eastAsia="zh-CN"/>
              </w:rPr>
            </w:pPr>
          </w:p>
        </w:tc>
      </w:tr>
      <w:tr w:rsidR="00DC1964" w:rsidRPr="009970CC" w14:paraId="1348886F" w14:textId="77777777" w:rsidTr="00FE1C30">
        <w:tc>
          <w:tcPr>
            <w:tcW w:w="1870" w:type="dxa"/>
          </w:tcPr>
          <w:p w14:paraId="0A2B70C9" w14:textId="77777777" w:rsidR="00DC1964" w:rsidRPr="009970CC" w:rsidRDefault="00DC1964" w:rsidP="00FE1C30">
            <w:pPr>
              <w:rPr>
                <w:rFonts w:eastAsiaTheme="minorEastAsia"/>
                <w:highlight w:val="yellow"/>
                <w:lang w:eastAsia="zh-CN"/>
              </w:rPr>
            </w:pPr>
          </w:p>
        </w:tc>
        <w:tc>
          <w:tcPr>
            <w:tcW w:w="1870" w:type="dxa"/>
          </w:tcPr>
          <w:p w14:paraId="3F928FE8" w14:textId="77777777" w:rsidR="00DC1964" w:rsidRPr="009970CC" w:rsidRDefault="00DC1964" w:rsidP="00FE1C30">
            <w:pPr>
              <w:rPr>
                <w:rFonts w:eastAsiaTheme="minorEastAsia"/>
                <w:highlight w:val="yellow"/>
                <w:lang w:eastAsia="zh-CN"/>
              </w:rPr>
            </w:pPr>
          </w:p>
        </w:tc>
        <w:tc>
          <w:tcPr>
            <w:tcW w:w="1870" w:type="dxa"/>
          </w:tcPr>
          <w:p w14:paraId="74A79CA8" w14:textId="77777777" w:rsidR="00DC1964" w:rsidRPr="009970CC" w:rsidRDefault="00DC1964" w:rsidP="00FE1C30">
            <w:pPr>
              <w:rPr>
                <w:rFonts w:eastAsiaTheme="minorEastAsia"/>
                <w:highlight w:val="yellow"/>
                <w:lang w:eastAsia="zh-CN"/>
              </w:rPr>
            </w:pPr>
          </w:p>
        </w:tc>
        <w:tc>
          <w:tcPr>
            <w:tcW w:w="1870" w:type="dxa"/>
          </w:tcPr>
          <w:p w14:paraId="5D31D004" w14:textId="77777777" w:rsidR="00DC1964" w:rsidRPr="009970CC" w:rsidRDefault="00DC1964" w:rsidP="00FE1C30">
            <w:pPr>
              <w:rPr>
                <w:rFonts w:eastAsiaTheme="minorEastAsia"/>
                <w:highlight w:val="yellow"/>
                <w:lang w:eastAsia="zh-CN"/>
              </w:rPr>
            </w:pPr>
          </w:p>
        </w:tc>
        <w:tc>
          <w:tcPr>
            <w:tcW w:w="1870" w:type="dxa"/>
          </w:tcPr>
          <w:p w14:paraId="5B061460" w14:textId="77777777" w:rsidR="00DC1964" w:rsidRPr="009970CC" w:rsidRDefault="00DC1964" w:rsidP="00FE1C30">
            <w:pPr>
              <w:rPr>
                <w:rFonts w:eastAsiaTheme="minorEastAsia"/>
                <w:highlight w:val="yellow"/>
                <w:lang w:eastAsia="zh-CN"/>
              </w:rPr>
            </w:pPr>
          </w:p>
        </w:tc>
      </w:tr>
      <w:tr w:rsidR="00DC1964" w14:paraId="1D2F03EB" w14:textId="77777777" w:rsidTr="00FE1C30">
        <w:tc>
          <w:tcPr>
            <w:tcW w:w="1870" w:type="dxa"/>
          </w:tcPr>
          <w:p w14:paraId="60A6D0D4" w14:textId="77777777" w:rsidR="00DC1964" w:rsidRDefault="00DC1964" w:rsidP="00FE1C30">
            <w:pPr>
              <w:rPr>
                <w:rFonts w:eastAsiaTheme="minorEastAsia"/>
                <w:lang w:eastAsia="zh-CN"/>
              </w:rPr>
            </w:pPr>
            <w:r w:rsidRPr="009970CC">
              <w:rPr>
                <w:rFonts w:eastAsiaTheme="minorEastAsia" w:hint="eastAsia"/>
                <w:highlight w:val="yellow"/>
                <w:lang w:eastAsia="zh-CN"/>
              </w:rPr>
              <w:t>T</w:t>
            </w:r>
            <w:r w:rsidRPr="009970CC">
              <w:rPr>
                <w:rFonts w:eastAsiaTheme="minorEastAsia"/>
                <w:highlight w:val="yellow"/>
                <w:lang w:eastAsia="zh-CN"/>
              </w:rPr>
              <w:t>TLM</w:t>
            </w:r>
          </w:p>
        </w:tc>
        <w:tc>
          <w:tcPr>
            <w:tcW w:w="1870" w:type="dxa"/>
          </w:tcPr>
          <w:p w14:paraId="7AA6524B" w14:textId="77777777" w:rsidR="00DC1964" w:rsidRDefault="00DC1964" w:rsidP="00FE1C30">
            <w:pPr>
              <w:rPr>
                <w:rFonts w:eastAsiaTheme="minorEastAsia"/>
                <w:lang w:eastAsia="zh-CN"/>
              </w:rPr>
            </w:pPr>
          </w:p>
        </w:tc>
        <w:tc>
          <w:tcPr>
            <w:tcW w:w="1870" w:type="dxa"/>
          </w:tcPr>
          <w:p w14:paraId="59AFFC0F" w14:textId="77777777" w:rsidR="00DC1964" w:rsidRDefault="00DC1964" w:rsidP="00FE1C30">
            <w:pPr>
              <w:rPr>
                <w:rFonts w:eastAsiaTheme="minorEastAsia"/>
                <w:lang w:eastAsia="zh-CN"/>
              </w:rPr>
            </w:pPr>
          </w:p>
        </w:tc>
        <w:tc>
          <w:tcPr>
            <w:tcW w:w="1870" w:type="dxa"/>
          </w:tcPr>
          <w:p w14:paraId="4F65AC2E" w14:textId="77777777" w:rsidR="00DC1964" w:rsidRDefault="00DC1964" w:rsidP="00FE1C30">
            <w:pPr>
              <w:rPr>
                <w:rFonts w:eastAsiaTheme="minorEastAsia"/>
                <w:lang w:eastAsia="zh-CN"/>
              </w:rPr>
            </w:pPr>
          </w:p>
        </w:tc>
        <w:tc>
          <w:tcPr>
            <w:tcW w:w="1870" w:type="dxa"/>
          </w:tcPr>
          <w:p w14:paraId="0A8B4DA9" w14:textId="77777777" w:rsidR="00DC1964" w:rsidRDefault="00DC1964" w:rsidP="00FE1C30">
            <w:pPr>
              <w:rPr>
                <w:rFonts w:eastAsiaTheme="minorEastAsia"/>
                <w:lang w:eastAsia="zh-CN"/>
              </w:rPr>
            </w:pPr>
          </w:p>
        </w:tc>
      </w:tr>
    </w:tbl>
    <w:p w14:paraId="2FB618B4" w14:textId="77777777" w:rsidR="00DC1964" w:rsidRDefault="00DC1964" w:rsidP="00DC1964">
      <w:pPr>
        <w:rPr>
          <w:rFonts w:eastAsiaTheme="minorEastAsia"/>
          <w:lang w:eastAsia="zh-CN"/>
        </w:rPr>
      </w:pPr>
    </w:p>
    <w:p w14:paraId="77DE6C0E" w14:textId="77777777" w:rsidR="00DC1964" w:rsidRPr="009970CC" w:rsidRDefault="00DC1964" w:rsidP="00DC1964">
      <w:pPr>
        <w:rPr>
          <w:rFonts w:eastAsiaTheme="minorEastAsia"/>
          <w:b/>
          <w:lang w:eastAsia="zh-CN"/>
        </w:rPr>
      </w:pPr>
      <w:r w:rsidRPr="009970CC">
        <w:rPr>
          <w:rFonts w:eastAsiaTheme="minorEastAsia"/>
          <w:b/>
          <w:highlight w:val="yellow"/>
          <w:lang w:eastAsia="zh-CN"/>
        </w:rPr>
        <w:t xml:space="preserve">6.5.24b </w:t>
      </w:r>
      <w:commentRangeStart w:id="326"/>
      <w:r w:rsidRPr="009970CC">
        <w:rPr>
          <w:rFonts w:eastAsiaTheme="minorEastAsia"/>
          <w:b/>
          <w:highlight w:val="yellow"/>
          <w:lang w:eastAsia="zh-CN"/>
        </w:rPr>
        <w:t>TTLM</w:t>
      </w:r>
      <w:commentRangeEnd w:id="326"/>
      <w:r>
        <w:rPr>
          <w:rStyle w:val="CommentReference"/>
        </w:rPr>
        <w:commentReference w:id="326"/>
      </w:r>
    </w:p>
    <w:p w14:paraId="2AE45DE8" w14:textId="77777777" w:rsidR="00DC1964" w:rsidRDefault="00DC1964" w:rsidP="00DC1964">
      <w:pPr>
        <w:rPr>
          <w:rFonts w:eastAsiaTheme="minorEastAsia"/>
          <w:b/>
          <w:highlight w:val="yellow"/>
          <w:lang w:eastAsia="zh-CN"/>
        </w:rPr>
      </w:pPr>
      <w:r w:rsidRPr="009970CC">
        <w:rPr>
          <w:rFonts w:eastAsiaTheme="minorEastAsia"/>
          <w:b/>
          <w:highlight w:val="yellow"/>
          <w:lang w:eastAsia="zh-CN"/>
        </w:rPr>
        <w:t xml:space="preserve">35.3.7.2 </w:t>
      </w:r>
      <w:commentRangeStart w:id="327"/>
      <w:r w:rsidRPr="009970CC">
        <w:rPr>
          <w:rFonts w:eastAsiaTheme="minorEastAsia"/>
          <w:b/>
          <w:highlight w:val="yellow"/>
          <w:lang w:eastAsia="zh-CN"/>
        </w:rPr>
        <w:t>TTLM</w:t>
      </w:r>
      <w:commentRangeEnd w:id="327"/>
      <w:r>
        <w:rPr>
          <w:rStyle w:val="CommentReference"/>
        </w:rPr>
        <w:commentReference w:id="327"/>
      </w:r>
    </w:p>
    <w:p w14:paraId="15F35AD6" w14:textId="77777777" w:rsidR="00DC1964" w:rsidRDefault="00DC1964" w:rsidP="00DC1964">
      <w:pPr>
        <w:rPr>
          <w:rFonts w:eastAsiaTheme="minorEastAsia"/>
          <w:b/>
          <w:highlight w:val="yellow"/>
          <w:lang w:eastAsia="zh-CN"/>
        </w:rPr>
      </w:pPr>
      <w:r w:rsidRPr="00EE5694">
        <w:rPr>
          <w:rFonts w:eastAsiaTheme="minorEastAsia"/>
          <w:b/>
          <w:highlight w:val="yellow"/>
          <w:lang w:eastAsia="zh-CN"/>
        </w:rPr>
        <w:t>35.3.7.2.3 Negotiation of TTLM</w:t>
      </w:r>
    </w:p>
    <w:p w14:paraId="33F07725" w14:textId="77777777" w:rsidR="00DC1964" w:rsidRDefault="00DC1964" w:rsidP="00DC1964">
      <w:pPr>
        <w:rPr>
          <w:rFonts w:eastAsiaTheme="minorEastAsia"/>
          <w:b/>
          <w:lang w:eastAsia="zh-CN"/>
        </w:rPr>
      </w:pPr>
    </w:p>
    <w:p w14:paraId="2B179126" w14:textId="77777777" w:rsidR="00DC1964" w:rsidRPr="00EF67C1" w:rsidRDefault="00DC1964" w:rsidP="00DC1964">
      <w:pPr>
        <w:rPr>
          <w:rFonts w:eastAsiaTheme="minorEastAsia"/>
          <w:b/>
          <w:highlight w:val="yellow"/>
          <w:lang w:eastAsia="zh-CN"/>
        </w:rPr>
      </w:pPr>
      <w:r w:rsidRPr="00EF67C1">
        <w:rPr>
          <w:rFonts w:eastAsiaTheme="minorEastAsia"/>
          <w:b/>
          <w:highlight w:val="yellow"/>
          <w:lang w:eastAsia="zh-CN"/>
        </w:rPr>
        <w:t>B.4.40.2 EHT MAC features</w:t>
      </w:r>
    </w:p>
    <w:tbl>
      <w:tblPr>
        <w:tblStyle w:val="TableGrid"/>
        <w:tblW w:w="0" w:type="auto"/>
        <w:tblLook w:val="04A0" w:firstRow="1" w:lastRow="0" w:firstColumn="1" w:lastColumn="0" w:noHBand="0" w:noVBand="1"/>
      </w:tblPr>
      <w:tblGrid>
        <w:gridCol w:w="1870"/>
        <w:gridCol w:w="1870"/>
        <w:gridCol w:w="1870"/>
        <w:gridCol w:w="1870"/>
        <w:gridCol w:w="1870"/>
      </w:tblGrid>
      <w:tr w:rsidR="00DC1964" w:rsidRPr="00EF67C1" w14:paraId="1A649015" w14:textId="77777777" w:rsidTr="00FE1C30">
        <w:tc>
          <w:tcPr>
            <w:tcW w:w="1870" w:type="dxa"/>
          </w:tcPr>
          <w:p w14:paraId="422815F4" w14:textId="77777777" w:rsidR="00DC1964" w:rsidRPr="00EF67C1" w:rsidRDefault="00DC1964" w:rsidP="00FE1C30">
            <w:pPr>
              <w:rPr>
                <w:rFonts w:eastAsiaTheme="minorEastAsia"/>
                <w:b/>
                <w:highlight w:val="yellow"/>
                <w:lang w:eastAsia="zh-CN"/>
              </w:rPr>
            </w:pPr>
            <w:r w:rsidRPr="00EF67C1">
              <w:rPr>
                <w:rFonts w:eastAsiaTheme="minorEastAsia" w:hint="eastAsia"/>
                <w:b/>
                <w:highlight w:val="yellow"/>
                <w:lang w:eastAsia="zh-CN"/>
              </w:rPr>
              <w:t>I</w:t>
            </w:r>
            <w:r w:rsidRPr="00EF67C1">
              <w:rPr>
                <w:rFonts w:eastAsiaTheme="minorEastAsia"/>
                <w:b/>
                <w:highlight w:val="yellow"/>
                <w:lang w:eastAsia="zh-CN"/>
              </w:rPr>
              <w:t>tem</w:t>
            </w:r>
          </w:p>
        </w:tc>
        <w:tc>
          <w:tcPr>
            <w:tcW w:w="1870" w:type="dxa"/>
          </w:tcPr>
          <w:p w14:paraId="16DEFF7E" w14:textId="77777777" w:rsidR="00DC1964" w:rsidRPr="00EF67C1" w:rsidRDefault="00DC1964" w:rsidP="00FE1C30">
            <w:pPr>
              <w:rPr>
                <w:rFonts w:eastAsiaTheme="minorEastAsia"/>
                <w:b/>
                <w:highlight w:val="yellow"/>
                <w:lang w:eastAsia="zh-CN"/>
              </w:rPr>
            </w:pPr>
            <w:r w:rsidRPr="00EF67C1">
              <w:rPr>
                <w:rFonts w:eastAsiaTheme="minorEastAsia" w:hint="eastAsia"/>
                <w:b/>
                <w:highlight w:val="yellow"/>
                <w:lang w:eastAsia="zh-CN"/>
              </w:rPr>
              <w:t>P</w:t>
            </w:r>
            <w:r w:rsidRPr="00EF67C1">
              <w:rPr>
                <w:rFonts w:eastAsiaTheme="minorEastAsia"/>
                <w:b/>
                <w:highlight w:val="yellow"/>
                <w:lang w:eastAsia="zh-CN"/>
              </w:rPr>
              <w:t>rotocol capability</w:t>
            </w:r>
          </w:p>
        </w:tc>
        <w:tc>
          <w:tcPr>
            <w:tcW w:w="1870" w:type="dxa"/>
          </w:tcPr>
          <w:p w14:paraId="03FC540D" w14:textId="77777777" w:rsidR="00DC1964" w:rsidRPr="00EF67C1" w:rsidRDefault="00DC1964" w:rsidP="00FE1C30">
            <w:pPr>
              <w:rPr>
                <w:rFonts w:eastAsiaTheme="minorEastAsia"/>
                <w:b/>
                <w:highlight w:val="yellow"/>
                <w:lang w:eastAsia="zh-CN"/>
              </w:rPr>
            </w:pPr>
          </w:p>
        </w:tc>
        <w:tc>
          <w:tcPr>
            <w:tcW w:w="1870" w:type="dxa"/>
          </w:tcPr>
          <w:p w14:paraId="023130F2" w14:textId="77777777" w:rsidR="00DC1964" w:rsidRPr="00EF67C1" w:rsidRDefault="00DC1964" w:rsidP="00FE1C30">
            <w:pPr>
              <w:rPr>
                <w:rFonts w:eastAsiaTheme="minorEastAsia"/>
                <w:b/>
                <w:highlight w:val="yellow"/>
                <w:lang w:eastAsia="zh-CN"/>
              </w:rPr>
            </w:pPr>
          </w:p>
        </w:tc>
        <w:tc>
          <w:tcPr>
            <w:tcW w:w="1870" w:type="dxa"/>
          </w:tcPr>
          <w:p w14:paraId="342F6C90" w14:textId="77777777" w:rsidR="00DC1964" w:rsidRPr="00EF67C1" w:rsidRDefault="00DC1964" w:rsidP="00FE1C30">
            <w:pPr>
              <w:rPr>
                <w:rFonts w:eastAsiaTheme="minorEastAsia"/>
                <w:b/>
                <w:highlight w:val="yellow"/>
                <w:lang w:eastAsia="zh-CN"/>
              </w:rPr>
            </w:pPr>
          </w:p>
        </w:tc>
      </w:tr>
      <w:tr w:rsidR="00DC1964" w14:paraId="06975C96" w14:textId="77777777" w:rsidTr="00FE1C30">
        <w:tc>
          <w:tcPr>
            <w:tcW w:w="1870" w:type="dxa"/>
          </w:tcPr>
          <w:p w14:paraId="1EF82FDA" w14:textId="77777777" w:rsidR="00DC1964" w:rsidRPr="00EF67C1" w:rsidRDefault="00DC1964" w:rsidP="00FE1C30">
            <w:pPr>
              <w:rPr>
                <w:rFonts w:eastAsiaTheme="minorEastAsia"/>
                <w:highlight w:val="yellow"/>
                <w:lang w:eastAsia="zh-CN"/>
              </w:rPr>
            </w:pPr>
            <w:r w:rsidRPr="00EF67C1">
              <w:rPr>
                <w:rFonts w:eastAsiaTheme="minorEastAsia"/>
                <w:highlight w:val="yellow"/>
                <w:lang w:eastAsia="zh-CN"/>
              </w:rPr>
              <w:t>*EHTM10.4.1</w:t>
            </w:r>
          </w:p>
        </w:tc>
        <w:tc>
          <w:tcPr>
            <w:tcW w:w="1870" w:type="dxa"/>
          </w:tcPr>
          <w:p w14:paraId="325076D8" w14:textId="77777777" w:rsidR="00DC1964" w:rsidRPr="00EF67C1" w:rsidRDefault="00DC1964" w:rsidP="00FE1C30">
            <w:pPr>
              <w:rPr>
                <w:rFonts w:eastAsiaTheme="minorEastAsia"/>
                <w:lang w:eastAsia="zh-CN"/>
              </w:rPr>
            </w:pPr>
            <w:r w:rsidRPr="00EF67C1">
              <w:rPr>
                <w:rFonts w:eastAsiaTheme="minorEastAsia" w:hint="eastAsia"/>
                <w:highlight w:val="yellow"/>
                <w:lang w:eastAsia="zh-CN"/>
              </w:rPr>
              <w:t>T</w:t>
            </w:r>
            <w:r w:rsidRPr="00EF67C1">
              <w:rPr>
                <w:rFonts w:eastAsiaTheme="minorEastAsia"/>
                <w:highlight w:val="yellow"/>
                <w:lang w:eastAsia="zh-CN"/>
              </w:rPr>
              <w:t>TLM</w:t>
            </w:r>
          </w:p>
        </w:tc>
        <w:tc>
          <w:tcPr>
            <w:tcW w:w="1870" w:type="dxa"/>
          </w:tcPr>
          <w:p w14:paraId="53EBFC3B" w14:textId="77777777" w:rsidR="00DC1964" w:rsidRDefault="00DC1964" w:rsidP="00FE1C30">
            <w:pPr>
              <w:rPr>
                <w:rFonts w:eastAsiaTheme="minorEastAsia"/>
                <w:b/>
                <w:lang w:eastAsia="zh-CN"/>
              </w:rPr>
            </w:pPr>
          </w:p>
        </w:tc>
        <w:tc>
          <w:tcPr>
            <w:tcW w:w="1870" w:type="dxa"/>
          </w:tcPr>
          <w:p w14:paraId="1F385361" w14:textId="77777777" w:rsidR="00DC1964" w:rsidRDefault="00DC1964" w:rsidP="00FE1C30">
            <w:pPr>
              <w:rPr>
                <w:rFonts w:eastAsiaTheme="minorEastAsia"/>
                <w:b/>
                <w:lang w:eastAsia="zh-CN"/>
              </w:rPr>
            </w:pPr>
          </w:p>
        </w:tc>
        <w:tc>
          <w:tcPr>
            <w:tcW w:w="1870" w:type="dxa"/>
          </w:tcPr>
          <w:p w14:paraId="4EE371F3" w14:textId="77777777" w:rsidR="00DC1964" w:rsidRDefault="00DC1964" w:rsidP="00FE1C30">
            <w:pPr>
              <w:rPr>
                <w:rFonts w:eastAsiaTheme="minorEastAsia"/>
                <w:b/>
                <w:lang w:eastAsia="zh-CN"/>
              </w:rPr>
            </w:pPr>
          </w:p>
        </w:tc>
      </w:tr>
    </w:tbl>
    <w:p w14:paraId="3CFDACB3" w14:textId="77777777" w:rsidR="00DC1964" w:rsidRDefault="00DC1964" w:rsidP="00DC1964">
      <w:pPr>
        <w:rPr>
          <w:rFonts w:eastAsiaTheme="minorEastAsia"/>
          <w:lang w:eastAsia="zh-CN"/>
        </w:rPr>
      </w:pPr>
    </w:p>
    <w:p w14:paraId="5C671163" w14:textId="77CFAD02" w:rsidR="00DC1964" w:rsidRDefault="00DC1964" w:rsidP="00D06ECA">
      <w:pPr>
        <w:tabs>
          <w:tab w:val="left" w:pos="540"/>
        </w:tabs>
        <w:jc w:val="both"/>
        <w:rPr>
          <w:rFonts w:eastAsiaTheme="minorEastAsia"/>
          <w:lang w:eastAsia="zh-CN"/>
        </w:rPr>
      </w:pPr>
      <w:r>
        <w:rPr>
          <w:rFonts w:eastAsiaTheme="minorEastAsia" w:hint="eastAsia"/>
          <w:lang w:eastAsia="zh-CN"/>
        </w:rPr>
        <w:t>[</w:t>
      </w:r>
      <w:r w:rsidR="00D06ECA">
        <w:rPr>
          <w:rFonts w:eastAsiaTheme="minorEastAsia"/>
          <w:lang w:eastAsia="zh-CN"/>
        </w:rPr>
        <w:t>16]</w:t>
      </w:r>
      <w:r w:rsidR="00D06ECA">
        <w:rPr>
          <w:rFonts w:eastAsiaTheme="minorEastAsia"/>
          <w:lang w:eastAsia="zh-CN"/>
        </w:rPr>
        <w:tab/>
      </w:r>
      <w:r>
        <w:rPr>
          <w:rFonts w:eastAsiaTheme="minorEastAsia"/>
          <w:lang w:eastAsia="zh-CN"/>
        </w:rPr>
        <w:t>Page 73, line 22, change “</w:t>
      </w:r>
      <w:r w:rsidRPr="00E843FE">
        <w:rPr>
          <w:rFonts w:eastAsiaTheme="minorEastAsia"/>
          <w:lang w:eastAsia="zh-CN"/>
        </w:rPr>
        <w:t>TID-to-link mapping process (see 35.3.7.2 (TTLM))</w:t>
      </w:r>
      <w:r>
        <w:rPr>
          <w:rFonts w:eastAsiaTheme="minorEastAsia"/>
          <w:lang w:eastAsia="zh-CN"/>
        </w:rPr>
        <w:t>” to “</w:t>
      </w:r>
      <w:r w:rsidRPr="00E843FE">
        <w:rPr>
          <w:rFonts w:eastAsiaTheme="minorEastAsia"/>
          <w:lang w:eastAsia="zh-CN"/>
        </w:rPr>
        <w:t>TID-to-</w:t>
      </w:r>
      <w:r w:rsidR="00D06ECA">
        <w:rPr>
          <w:rFonts w:eastAsiaTheme="minorEastAsia"/>
          <w:lang w:eastAsia="zh-CN"/>
        </w:rPr>
        <w:tab/>
      </w:r>
      <w:r w:rsidRPr="00E843FE">
        <w:rPr>
          <w:rFonts w:eastAsiaTheme="minorEastAsia"/>
          <w:lang w:eastAsia="zh-CN"/>
        </w:rPr>
        <w:t>link mapping</w:t>
      </w:r>
      <w:r>
        <w:rPr>
          <w:rFonts w:eastAsiaTheme="minorEastAsia"/>
          <w:lang w:eastAsia="zh-CN"/>
        </w:rPr>
        <w:t xml:space="preserve"> (TTLM)</w:t>
      </w:r>
      <w:r w:rsidRPr="00E843FE">
        <w:rPr>
          <w:rFonts w:eastAsiaTheme="minorEastAsia"/>
          <w:lang w:eastAsia="zh-CN"/>
        </w:rPr>
        <w:t xml:space="preserve"> process (see 35.3.7.2 (</w:t>
      </w:r>
      <w:r>
        <w:rPr>
          <w:rFonts w:eastAsiaTheme="minorEastAsia"/>
          <w:lang w:eastAsia="zh-CN"/>
        </w:rPr>
        <w:t>TTLM</w:t>
      </w:r>
      <w:r w:rsidRPr="00E843FE">
        <w:rPr>
          <w:rFonts w:eastAsiaTheme="minorEastAsia"/>
          <w:lang w:eastAsia="zh-CN"/>
        </w:rPr>
        <w:t>)</w:t>
      </w:r>
      <w:r>
        <w:rPr>
          <w:rFonts w:eastAsiaTheme="minorEastAsia"/>
          <w:lang w:eastAsia="zh-CN"/>
        </w:rPr>
        <w:t>”</w:t>
      </w:r>
    </w:p>
    <w:p w14:paraId="651D8BF4" w14:textId="5C3259F4" w:rsidR="00DC1964"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17] </w:t>
      </w:r>
      <w:r w:rsidR="00D06ECA">
        <w:rPr>
          <w:rFonts w:eastAsiaTheme="minorEastAsia"/>
          <w:lang w:eastAsia="zh-CN"/>
        </w:rPr>
        <w:tab/>
      </w:r>
      <w:r>
        <w:rPr>
          <w:rFonts w:eastAsiaTheme="minorEastAsia"/>
          <w:lang w:eastAsia="zh-CN"/>
        </w:rPr>
        <w:t xml:space="preserve">Page 74, line 36 </w:t>
      </w:r>
      <w:commentRangeStart w:id="328"/>
      <w:r>
        <w:rPr>
          <w:rFonts w:eastAsiaTheme="minorEastAsia"/>
          <w:lang w:eastAsia="zh-CN"/>
        </w:rPr>
        <w:t>(in figure 5-2a)</w:t>
      </w:r>
      <w:commentRangeEnd w:id="328"/>
      <w:r>
        <w:rPr>
          <w:rStyle w:val="CommentReference"/>
        </w:rPr>
        <w:commentReference w:id="328"/>
      </w:r>
      <w:r>
        <w:rPr>
          <w:rFonts w:eastAsiaTheme="minorEastAsia"/>
          <w:lang w:eastAsia="zh-CN"/>
        </w:rPr>
        <w:t>, change “TID-to-Link mapping” to “TTLM”</w:t>
      </w:r>
    </w:p>
    <w:p w14:paraId="3C045552" w14:textId="49FFCCDA" w:rsidR="00DC1964"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18] </w:t>
      </w:r>
      <w:r w:rsidR="00D06ECA">
        <w:rPr>
          <w:rFonts w:eastAsiaTheme="minorEastAsia"/>
          <w:lang w:eastAsia="zh-CN"/>
        </w:rPr>
        <w:tab/>
      </w:r>
      <w:r>
        <w:rPr>
          <w:rFonts w:eastAsiaTheme="minorEastAsia"/>
          <w:lang w:eastAsia="zh-CN"/>
        </w:rPr>
        <w:t>Page 74, line 59 (in figure 5-2a), change “TID-to-Link mapping” to “TTLM”</w:t>
      </w:r>
    </w:p>
    <w:p w14:paraId="69B7BC25" w14:textId="657D9448" w:rsidR="00DC1964" w:rsidRPr="00D31ACB"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19] </w:t>
      </w:r>
      <w:r w:rsidR="00D06ECA">
        <w:rPr>
          <w:rFonts w:eastAsiaTheme="minorEastAsia"/>
          <w:lang w:eastAsia="zh-CN"/>
        </w:rPr>
        <w:tab/>
      </w:r>
      <w:r>
        <w:rPr>
          <w:rFonts w:eastAsiaTheme="minorEastAsia"/>
          <w:lang w:eastAsia="zh-CN"/>
        </w:rPr>
        <w:t xml:space="preserve">Page 75, line 31 </w:t>
      </w:r>
      <w:r>
        <w:rPr>
          <w:rFonts w:eastAsiaTheme="minorEastAsia" w:hint="eastAsia"/>
          <w:lang w:eastAsia="zh-CN"/>
        </w:rPr>
        <w:t>(</w:t>
      </w:r>
      <w:r>
        <w:rPr>
          <w:rFonts w:eastAsiaTheme="minorEastAsia"/>
          <w:lang w:eastAsia="zh-CN"/>
        </w:rPr>
        <w:t>in figure 5-2b), change “TID-to-Link mapping” to “TTLM”</w:t>
      </w:r>
    </w:p>
    <w:p w14:paraId="1842D847" w14:textId="4AA9C756" w:rsidR="00DC1964" w:rsidRPr="00D31ACB"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20] </w:t>
      </w:r>
      <w:r w:rsidR="00D06ECA">
        <w:rPr>
          <w:rFonts w:eastAsiaTheme="minorEastAsia"/>
          <w:lang w:eastAsia="zh-CN"/>
        </w:rPr>
        <w:tab/>
      </w:r>
      <w:r>
        <w:rPr>
          <w:rFonts w:eastAsiaTheme="minorEastAsia"/>
          <w:lang w:eastAsia="zh-CN"/>
        </w:rPr>
        <w:t xml:space="preserve">Page 75, line 51 </w:t>
      </w:r>
      <w:r>
        <w:rPr>
          <w:rFonts w:eastAsiaTheme="minorEastAsia" w:hint="eastAsia"/>
          <w:lang w:eastAsia="zh-CN"/>
        </w:rPr>
        <w:t>(</w:t>
      </w:r>
      <w:r>
        <w:rPr>
          <w:rFonts w:eastAsiaTheme="minorEastAsia"/>
          <w:lang w:eastAsia="zh-CN"/>
        </w:rPr>
        <w:t>in figure 5-2b), change “TID-to-Link mapping” to “TTLM”</w:t>
      </w:r>
    </w:p>
    <w:p w14:paraId="78CE0BF5" w14:textId="3C8CD857" w:rsidR="00DC1964"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21] </w:t>
      </w:r>
      <w:r w:rsidR="00D06ECA">
        <w:rPr>
          <w:rFonts w:eastAsiaTheme="minorEastAsia"/>
          <w:lang w:eastAsia="zh-CN"/>
        </w:rPr>
        <w:tab/>
      </w:r>
      <w:r>
        <w:rPr>
          <w:rFonts w:eastAsiaTheme="minorEastAsia"/>
          <w:lang w:eastAsia="zh-CN"/>
        </w:rPr>
        <w:t>Page 76, line 20, change “</w:t>
      </w:r>
      <w:r w:rsidRPr="00D31ACB">
        <w:rPr>
          <w:rFonts w:eastAsiaTheme="minorEastAsia"/>
          <w:lang w:eastAsia="zh-CN"/>
        </w:rPr>
        <w:t>(TID-to-link mapping (see 35.3.7.2 (TTLM)))</w:t>
      </w:r>
      <w:r>
        <w:rPr>
          <w:rFonts w:eastAsiaTheme="minorEastAsia"/>
          <w:lang w:eastAsia="zh-CN"/>
        </w:rPr>
        <w:t>” to “</w:t>
      </w:r>
      <w:r w:rsidRPr="00D31ACB">
        <w:rPr>
          <w:rFonts w:eastAsiaTheme="minorEastAsia"/>
          <w:lang w:eastAsia="zh-CN"/>
        </w:rPr>
        <w:t>(</w:t>
      </w:r>
      <w:r>
        <w:rPr>
          <w:rFonts w:eastAsiaTheme="minorEastAsia"/>
          <w:lang w:eastAsia="zh-CN"/>
        </w:rPr>
        <w:t>TTLM</w:t>
      </w:r>
      <w:r w:rsidRPr="00D31ACB">
        <w:rPr>
          <w:rFonts w:eastAsiaTheme="minorEastAsia"/>
          <w:lang w:eastAsia="zh-CN"/>
        </w:rPr>
        <w:t xml:space="preserve"> (see </w:t>
      </w:r>
      <w:r w:rsidR="00D06ECA">
        <w:rPr>
          <w:rFonts w:eastAsiaTheme="minorEastAsia"/>
          <w:lang w:eastAsia="zh-CN"/>
        </w:rPr>
        <w:tab/>
      </w:r>
      <w:r w:rsidRPr="00D31ACB">
        <w:rPr>
          <w:rFonts w:eastAsiaTheme="minorEastAsia"/>
          <w:lang w:eastAsia="zh-CN"/>
        </w:rPr>
        <w:t xml:space="preserve">35.3.7.2 </w:t>
      </w:r>
      <w:r w:rsidRPr="00E843FE">
        <w:rPr>
          <w:rFonts w:eastAsiaTheme="minorEastAsia"/>
          <w:lang w:eastAsia="zh-CN"/>
        </w:rPr>
        <w:t>(</w:t>
      </w:r>
      <w:r>
        <w:rPr>
          <w:rFonts w:eastAsiaTheme="minorEastAsia"/>
          <w:lang w:eastAsia="zh-CN"/>
        </w:rPr>
        <w:t>TTLM</w:t>
      </w:r>
      <w:r w:rsidRPr="00E843FE">
        <w:rPr>
          <w:rFonts w:eastAsiaTheme="minorEastAsia"/>
          <w:lang w:eastAsia="zh-CN"/>
        </w:rPr>
        <w:t>)</w:t>
      </w:r>
      <w:r w:rsidRPr="00D31ACB">
        <w:rPr>
          <w:rFonts w:eastAsiaTheme="minorEastAsia"/>
          <w:lang w:eastAsia="zh-CN"/>
        </w:rPr>
        <w:t>))</w:t>
      </w:r>
      <w:r>
        <w:rPr>
          <w:rFonts w:eastAsiaTheme="minorEastAsia"/>
          <w:lang w:eastAsia="zh-CN"/>
        </w:rPr>
        <w:t>”</w:t>
      </w:r>
    </w:p>
    <w:p w14:paraId="098768C4" w14:textId="796494A9" w:rsidR="00DC1964"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22] </w:t>
      </w:r>
      <w:r w:rsidR="00D06ECA">
        <w:rPr>
          <w:rFonts w:eastAsiaTheme="minorEastAsia"/>
          <w:lang w:eastAsia="zh-CN"/>
        </w:rPr>
        <w:tab/>
      </w:r>
      <w:r>
        <w:rPr>
          <w:rFonts w:eastAsiaTheme="minorEastAsia"/>
          <w:lang w:eastAsia="zh-CN"/>
        </w:rPr>
        <w:t>Page 87, line 13 (Primitive parameters), change “</w:t>
      </w:r>
      <w:r w:rsidRPr="00E5190A">
        <w:rPr>
          <w:rFonts w:eastAsiaTheme="minorEastAsia"/>
          <w:u w:val="single"/>
          <w:lang w:eastAsia="zh-CN"/>
        </w:rPr>
        <w:t>TID-To-Link Mapping</w:t>
      </w:r>
      <w:r>
        <w:rPr>
          <w:rFonts w:eastAsiaTheme="minorEastAsia"/>
          <w:lang w:eastAsia="zh-CN"/>
        </w:rPr>
        <w:t>” to “</w:t>
      </w:r>
      <w:r w:rsidRPr="00E5190A">
        <w:rPr>
          <w:rFonts w:eastAsiaTheme="minorEastAsia"/>
          <w:u w:val="single"/>
          <w:lang w:eastAsia="zh-CN"/>
        </w:rPr>
        <w:t>TTLM</w:t>
      </w:r>
      <w:r>
        <w:rPr>
          <w:rFonts w:eastAsiaTheme="minorEastAsia"/>
          <w:lang w:eastAsia="zh-CN"/>
        </w:rPr>
        <w:t>”</w:t>
      </w:r>
    </w:p>
    <w:p w14:paraId="40FDD05C" w14:textId="24819E23" w:rsidR="00DC1964"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23] </w:t>
      </w:r>
      <w:r w:rsidR="00D06ECA">
        <w:rPr>
          <w:rFonts w:eastAsiaTheme="minorEastAsia"/>
          <w:lang w:eastAsia="zh-CN"/>
        </w:rPr>
        <w:tab/>
      </w:r>
      <w:r>
        <w:rPr>
          <w:rFonts w:eastAsiaTheme="minorEastAsia"/>
          <w:lang w:eastAsia="zh-CN"/>
        </w:rPr>
        <w:t>Page 88, line 143 (Primitive parameters), change “</w:t>
      </w:r>
      <w:r w:rsidRPr="00E5190A">
        <w:rPr>
          <w:rFonts w:eastAsiaTheme="minorEastAsia"/>
          <w:u w:val="single"/>
          <w:lang w:eastAsia="zh-CN"/>
        </w:rPr>
        <w:t>TID-To-Link Mapping</w:t>
      </w:r>
      <w:r>
        <w:rPr>
          <w:rFonts w:eastAsiaTheme="minorEastAsia"/>
          <w:lang w:eastAsia="zh-CN"/>
        </w:rPr>
        <w:t>” to “</w:t>
      </w:r>
      <w:r w:rsidRPr="00E5190A">
        <w:rPr>
          <w:rFonts w:eastAsiaTheme="minorEastAsia"/>
          <w:u w:val="single"/>
          <w:lang w:eastAsia="zh-CN"/>
        </w:rPr>
        <w:t>TTLM</w:t>
      </w:r>
      <w:r>
        <w:rPr>
          <w:rFonts w:eastAsiaTheme="minorEastAsia"/>
          <w:lang w:eastAsia="zh-CN"/>
        </w:rPr>
        <w:t>”</w:t>
      </w:r>
    </w:p>
    <w:p w14:paraId="02ABB90F" w14:textId="5B349BD6" w:rsidR="00DC1964"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24] </w:t>
      </w:r>
      <w:r w:rsidR="00D06ECA">
        <w:rPr>
          <w:rFonts w:eastAsiaTheme="minorEastAsia"/>
          <w:lang w:eastAsia="zh-CN"/>
        </w:rPr>
        <w:tab/>
      </w:r>
      <w:r>
        <w:rPr>
          <w:rFonts w:eastAsiaTheme="minorEastAsia"/>
          <w:lang w:eastAsia="zh-CN"/>
        </w:rPr>
        <w:t>Page 90, line 25 (Primitive parameters), change “</w:t>
      </w:r>
      <w:r w:rsidRPr="00E5190A">
        <w:rPr>
          <w:rFonts w:eastAsiaTheme="minorEastAsia"/>
          <w:u w:val="single"/>
          <w:lang w:eastAsia="zh-CN"/>
        </w:rPr>
        <w:t>TID-To-Link Mapping</w:t>
      </w:r>
      <w:r>
        <w:rPr>
          <w:rFonts w:eastAsiaTheme="minorEastAsia"/>
          <w:lang w:eastAsia="zh-CN"/>
        </w:rPr>
        <w:t>” to “</w:t>
      </w:r>
      <w:r w:rsidRPr="00E5190A">
        <w:rPr>
          <w:rFonts w:eastAsiaTheme="minorEastAsia"/>
          <w:u w:val="single"/>
          <w:lang w:eastAsia="zh-CN"/>
        </w:rPr>
        <w:t>TTLM</w:t>
      </w:r>
      <w:r>
        <w:rPr>
          <w:rFonts w:eastAsiaTheme="minorEastAsia"/>
          <w:lang w:eastAsia="zh-CN"/>
        </w:rPr>
        <w:t>”</w:t>
      </w:r>
    </w:p>
    <w:p w14:paraId="10E71D10" w14:textId="0C4B5688" w:rsidR="00DC1964"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25] </w:t>
      </w:r>
      <w:r w:rsidR="00D06ECA">
        <w:rPr>
          <w:rFonts w:eastAsiaTheme="minorEastAsia"/>
          <w:lang w:eastAsia="zh-CN"/>
        </w:rPr>
        <w:tab/>
      </w:r>
      <w:r>
        <w:rPr>
          <w:rFonts w:eastAsiaTheme="minorEastAsia"/>
          <w:lang w:eastAsia="zh-CN"/>
        </w:rPr>
        <w:t>Page 91, line 28 (Primitive parameters), change “</w:t>
      </w:r>
      <w:r w:rsidRPr="00E5190A">
        <w:rPr>
          <w:rFonts w:eastAsiaTheme="minorEastAsia"/>
          <w:u w:val="single"/>
          <w:lang w:eastAsia="zh-CN"/>
        </w:rPr>
        <w:t>TID-To-Link Mapping</w:t>
      </w:r>
      <w:r>
        <w:rPr>
          <w:rFonts w:eastAsiaTheme="minorEastAsia"/>
          <w:lang w:eastAsia="zh-CN"/>
        </w:rPr>
        <w:t>” to “</w:t>
      </w:r>
      <w:r w:rsidRPr="00E5190A">
        <w:rPr>
          <w:rFonts w:eastAsiaTheme="minorEastAsia"/>
          <w:u w:val="single"/>
          <w:lang w:eastAsia="zh-CN"/>
        </w:rPr>
        <w:t>TTLM</w:t>
      </w:r>
      <w:r>
        <w:rPr>
          <w:rFonts w:eastAsiaTheme="minorEastAsia"/>
          <w:lang w:eastAsia="zh-CN"/>
        </w:rPr>
        <w:t>”</w:t>
      </w:r>
    </w:p>
    <w:p w14:paraId="6C69A424" w14:textId="77777777" w:rsidR="00D06ECA"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26] </w:t>
      </w:r>
      <w:r w:rsidR="00D06ECA">
        <w:rPr>
          <w:rFonts w:eastAsiaTheme="minorEastAsia"/>
          <w:lang w:eastAsia="zh-CN"/>
        </w:rPr>
        <w:tab/>
      </w:r>
      <w:r>
        <w:rPr>
          <w:rFonts w:eastAsiaTheme="minorEastAsia"/>
          <w:lang w:eastAsia="zh-CN"/>
        </w:rPr>
        <w:t>Page 92, line 48 (Primitive parameters), change “</w:t>
      </w:r>
      <w:r w:rsidRPr="00E5190A">
        <w:rPr>
          <w:rFonts w:eastAsiaTheme="minorEastAsia"/>
          <w:u w:val="single"/>
          <w:lang w:eastAsia="zh-CN"/>
        </w:rPr>
        <w:t>TID-To-Link Mapping</w:t>
      </w:r>
      <w:r>
        <w:rPr>
          <w:rFonts w:eastAsiaTheme="minorEastAsia"/>
          <w:lang w:eastAsia="zh-CN"/>
        </w:rPr>
        <w:t>” to “</w:t>
      </w:r>
      <w:r w:rsidRPr="00E5190A">
        <w:rPr>
          <w:rFonts w:eastAsiaTheme="minorEastAsia"/>
          <w:u w:val="single"/>
          <w:lang w:eastAsia="zh-CN"/>
        </w:rPr>
        <w:t>TTLM</w:t>
      </w:r>
      <w:r>
        <w:rPr>
          <w:rFonts w:eastAsiaTheme="minorEastAsia"/>
          <w:lang w:eastAsia="zh-CN"/>
        </w:rPr>
        <w:t>”</w:t>
      </w:r>
    </w:p>
    <w:p w14:paraId="075C404F" w14:textId="1886EAF3" w:rsidR="00DC1964" w:rsidRDefault="00DC1964" w:rsidP="00D06ECA">
      <w:pPr>
        <w:tabs>
          <w:tab w:val="left" w:pos="540"/>
        </w:tabs>
        <w:jc w:val="both"/>
        <w:rPr>
          <w:rFonts w:eastAsiaTheme="minorEastAsia"/>
          <w:lang w:eastAsia="zh-CN"/>
        </w:rPr>
      </w:pPr>
      <w:r>
        <w:rPr>
          <w:rFonts w:eastAsiaTheme="minorEastAsia" w:hint="eastAsia"/>
          <w:lang w:eastAsia="zh-CN"/>
        </w:rPr>
        <w:t>[</w:t>
      </w:r>
      <w:r w:rsidR="00D06ECA">
        <w:rPr>
          <w:rFonts w:eastAsiaTheme="minorEastAsia"/>
          <w:lang w:eastAsia="zh-CN"/>
        </w:rPr>
        <w:t>27]</w:t>
      </w:r>
      <w:r w:rsidR="00D06ECA">
        <w:rPr>
          <w:rFonts w:eastAsiaTheme="minorEastAsia"/>
          <w:lang w:eastAsia="zh-CN"/>
        </w:rPr>
        <w:tab/>
      </w:r>
      <w:r>
        <w:rPr>
          <w:rFonts w:eastAsiaTheme="minorEastAsia"/>
          <w:lang w:eastAsia="zh-CN"/>
        </w:rPr>
        <w:t>Page 94, line 15 (Primitive parameters), change “</w:t>
      </w:r>
      <w:r w:rsidRPr="00E5190A">
        <w:rPr>
          <w:rFonts w:eastAsiaTheme="minorEastAsia"/>
          <w:u w:val="single"/>
          <w:lang w:eastAsia="zh-CN"/>
        </w:rPr>
        <w:t>TID-To-Link Mapping</w:t>
      </w:r>
      <w:r>
        <w:rPr>
          <w:rFonts w:eastAsiaTheme="minorEastAsia"/>
          <w:lang w:eastAsia="zh-CN"/>
        </w:rPr>
        <w:t>” to “</w:t>
      </w:r>
      <w:r w:rsidRPr="00E5190A">
        <w:rPr>
          <w:rFonts w:eastAsiaTheme="minorEastAsia"/>
          <w:u w:val="single"/>
          <w:lang w:eastAsia="zh-CN"/>
        </w:rPr>
        <w:t>TTLM</w:t>
      </w:r>
      <w:r>
        <w:rPr>
          <w:rFonts w:eastAsiaTheme="minorEastAsia"/>
          <w:lang w:eastAsia="zh-CN"/>
        </w:rPr>
        <w:t>”</w:t>
      </w:r>
    </w:p>
    <w:p w14:paraId="3AC04B2A" w14:textId="3A0D34A1" w:rsidR="00DC1964"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28] </w:t>
      </w:r>
      <w:r w:rsidR="00D06ECA">
        <w:rPr>
          <w:rFonts w:eastAsiaTheme="minorEastAsia"/>
          <w:lang w:eastAsia="zh-CN"/>
        </w:rPr>
        <w:tab/>
      </w:r>
      <w:r>
        <w:rPr>
          <w:rFonts w:eastAsiaTheme="minorEastAsia"/>
          <w:lang w:eastAsia="zh-CN"/>
        </w:rPr>
        <w:t>Page 95, line 22 (Primitive parameters), change “</w:t>
      </w:r>
      <w:r w:rsidRPr="00E5190A">
        <w:rPr>
          <w:rFonts w:eastAsiaTheme="minorEastAsia"/>
          <w:u w:val="single"/>
          <w:lang w:eastAsia="zh-CN"/>
        </w:rPr>
        <w:t>TID-To-Link Mapping</w:t>
      </w:r>
      <w:r>
        <w:rPr>
          <w:rFonts w:eastAsiaTheme="minorEastAsia"/>
          <w:lang w:eastAsia="zh-CN"/>
        </w:rPr>
        <w:t>” to “</w:t>
      </w:r>
      <w:r w:rsidRPr="00E5190A">
        <w:rPr>
          <w:rFonts w:eastAsiaTheme="minorEastAsia"/>
          <w:u w:val="single"/>
          <w:lang w:eastAsia="zh-CN"/>
        </w:rPr>
        <w:t>TTLM</w:t>
      </w:r>
      <w:r>
        <w:rPr>
          <w:rFonts w:eastAsiaTheme="minorEastAsia"/>
          <w:lang w:eastAsia="zh-CN"/>
        </w:rPr>
        <w:t>”</w:t>
      </w:r>
    </w:p>
    <w:p w14:paraId="5791D118" w14:textId="13C5156F" w:rsidR="00DC1964"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29] </w:t>
      </w:r>
      <w:r w:rsidR="00D06ECA">
        <w:rPr>
          <w:rFonts w:eastAsiaTheme="minorEastAsia"/>
          <w:lang w:eastAsia="zh-CN"/>
        </w:rPr>
        <w:tab/>
      </w:r>
      <w:r>
        <w:rPr>
          <w:rFonts w:eastAsiaTheme="minorEastAsia"/>
          <w:lang w:eastAsia="zh-CN"/>
        </w:rPr>
        <w:t>Page 96, line 43 (Primitive parameters), change “</w:t>
      </w:r>
      <w:r w:rsidRPr="00E5190A">
        <w:rPr>
          <w:rFonts w:eastAsiaTheme="minorEastAsia"/>
          <w:u w:val="single"/>
          <w:lang w:eastAsia="zh-CN"/>
        </w:rPr>
        <w:t>TID-To-Link Mapping</w:t>
      </w:r>
      <w:r>
        <w:rPr>
          <w:rFonts w:eastAsiaTheme="minorEastAsia"/>
          <w:lang w:eastAsia="zh-CN"/>
        </w:rPr>
        <w:t>” to “</w:t>
      </w:r>
      <w:r w:rsidRPr="00E5190A">
        <w:rPr>
          <w:rFonts w:eastAsiaTheme="minorEastAsia"/>
          <w:u w:val="single"/>
          <w:lang w:eastAsia="zh-CN"/>
        </w:rPr>
        <w:t>TTLM</w:t>
      </w:r>
      <w:r>
        <w:rPr>
          <w:rFonts w:eastAsiaTheme="minorEastAsia"/>
          <w:lang w:eastAsia="zh-CN"/>
        </w:rPr>
        <w:t>”</w:t>
      </w:r>
    </w:p>
    <w:p w14:paraId="3CA316A7" w14:textId="00B5A7E4" w:rsidR="00DC1964"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30] </w:t>
      </w:r>
      <w:r w:rsidR="00D06ECA">
        <w:rPr>
          <w:rFonts w:eastAsiaTheme="minorEastAsia"/>
          <w:lang w:eastAsia="zh-CN"/>
        </w:rPr>
        <w:tab/>
      </w:r>
      <w:r>
        <w:rPr>
          <w:rFonts w:eastAsiaTheme="minorEastAsia"/>
          <w:lang w:eastAsia="zh-CN"/>
        </w:rPr>
        <w:t>Page 103, line 50 (Primitive parameters), change “</w:t>
      </w:r>
      <w:r w:rsidRPr="00BE6C74">
        <w:rPr>
          <w:rFonts w:eastAsiaTheme="minorEastAsia"/>
          <w:lang w:eastAsia="zh-CN"/>
        </w:rPr>
        <w:t>TID-To-Link Mapping</w:t>
      </w:r>
      <w:r>
        <w:rPr>
          <w:rFonts w:eastAsiaTheme="minorEastAsia"/>
          <w:lang w:eastAsia="zh-CN"/>
        </w:rPr>
        <w:t>” to “</w:t>
      </w:r>
      <w:r w:rsidRPr="00BE6C74">
        <w:rPr>
          <w:rFonts w:eastAsiaTheme="minorEastAsia"/>
          <w:lang w:eastAsia="zh-CN"/>
        </w:rPr>
        <w:t>TTLM</w:t>
      </w:r>
      <w:r>
        <w:rPr>
          <w:rFonts w:eastAsiaTheme="minorEastAsia"/>
          <w:lang w:eastAsia="zh-CN"/>
        </w:rPr>
        <w:t>”</w:t>
      </w:r>
    </w:p>
    <w:p w14:paraId="01595656" w14:textId="32B0D603" w:rsidR="00DC1964"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31] </w:t>
      </w:r>
      <w:r w:rsidR="00D06ECA">
        <w:rPr>
          <w:rFonts w:eastAsiaTheme="minorEastAsia"/>
          <w:lang w:eastAsia="zh-CN"/>
        </w:rPr>
        <w:tab/>
      </w:r>
      <w:r>
        <w:rPr>
          <w:rFonts w:eastAsiaTheme="minorEastAsia"/>
          <w:lang w:eastAsia="zh-CN"/>
        </w:rPr>
        <w:t>Page 104, line 30 (Primitive parameters), change “</w:t>
      </w:r>
      <w:r w:rsidRPr="00BE6C74">
        <w:rPr>
          <w:rFonts w:eastAsiaTheme="minorEastAsia"/>
          <w:lang w:eastAsia="zh-CN"/>
        </w:rPr>
        <w:t>TID-To-Link Mapping</w:t>
      </w:r>
      <w:r>
        <w:rPr>
          <w:rFonts w:eastAsiaTheme="minorEastAsia"/>
          <w:lang w:eastAsia="zh-CN"/>
        </w:rPr>
        <w:t>” to “</w:t>
      </w:r>
      <w:r w:rsidRPr="00BE6C74">
        <w:rPr>
          <w:rFonts w:eastAsiaTheme="minorEastAsia"/>
          <w:lang w:eastAsia="zh-CN"/>
        </w:rPr>
        <w:t>TTLM</w:t>
      </w:r>
      <w:r>
        <w:rPr>
          <w:rFonts w:eastAsiaTheme="minorEastAsia"/>
          <w:lang w:eastAsia="zh-CN"/>
        </w:rPr>
        <w:t>”</w:t>
      </w:r>
    </w:p>
    <w:p w14:paraId="6FC74C94" w14:textId="6BB04ED0" w:rsidR="00DC1964" w:rsidRDefault="00DC1964" w:rsidP="00D06ECA">
      <w:pPr>
        <w:tabs>
          <w:tab w:val="left" w:pos="540"/>
        </w:tabs>
        <w:jc w:val="both"/>
        <w:rPr>
          <w:rFonts w:eastAsiaTheme="minorEastAsia"/>
          <w:lang w:eastAsia="zh-CN"/>
        </w:rPr>
      </w:pPr>
      <w:r>
        <w:rPr>
          <w:rFonts w:eastAsiaTheme="minorEastAsia" w:hint="eastAsia"/>
          <w:lang w:eastAsia="zh-CN"/>
        </w:rPr>
        <w:lastRenderedPageBreak/>
        <w:t>[</w:t>
      </w:r>
      <w:r>
        <w:rPr>
          <w:rFonts w:eastAsiaTheme="minorEastAsia"/>
          <w:lang w:eastAsia="zh-CN"/>
        </w:rPr>
        <w:t xml:space="preserve">32] </w:t>
      </w:r>
      <w:r w:rsidR="00D06ECA">
        <w:rPr>
          <w:rFonts w:eastAsiaTheme="minorEastAsia"/>
          <w:lang w:eastAsia="zh-CN"/>
        </w:rPr>
        <w:tab/>
      </w:r>
      <w:r>
        <w:rPr>
          <w:rFonts w:eastAsiaTheme="minorEastAsia"/>
          <w:lang w:eastAsia="zh-CN"/>
        </w:rPr>
        <w:t>Page 105, line 9 (Primitive parameters), change “</w:t>
      </w:r>
      <w:r w:rsidRPr="00BE6C74">
        <w:rPr>
          <w:rFonts w:eastAsiaTheme="minorEastAsia"/>
          <w:lang w:eastAsia="zh-CN"/>
        </w:rPr>
        <w:t>TID-To-Link Mapping</w:t>
      </w:r>
      <w:r>
        <w:rPr>
          <w:rFonts w:eastAsiaTheme="minorEastAsia"/>
          <w:lang w:eastAsia="zh-CN"/>
        </w:rPr>
        <w:t>” to “</w:t>
      </w:r>
      <w:r w:rsidRPr="00BE6C74">
        <w:rPr>
          <w:rFonts w:eastAsiaTheme="minorEastAsia"/>
          <w:lang w:eastAsia="zh-CN"/>
        </w:rPr>
        <w:t>TTLM</w:t>
      </w:r>
      <w:r>
        <w:rPr>
          <w:rFonts w:eastAsiaTheme="minorEastAsia"/>
          <w:lang w:eastAsia="zh-CN"/>
        </w:rPr>
        <w:t>”</w:t>
      </w:r>
    </w:p>
    <w:p w14:paraId="4AB99B5B" w14:textId="70B7F817" w:rsidR="00DC1964"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33] </w:t>
      </w:r>
      <w:r w:rsidR="00D06ECA">
        <w:rPr>
          <w:rFonts w:eastAsiaTheme="minorEastAsia"/>
          <w:lang w:eastAsia="zh-CN"/>
        </w:rPr>
        <w:tab/>
      </w:r>
      <w:r>
        <w:rPr>
          <w:rFonts w:eastAsiaTheme="minorEastAsia"/>
          <w:lang w:eastAsia="zh-CN"/>
        </w:rPr>
        <w:t>Page 105, line 55 (Primitive parameters), change “</w:t>
      </w:r>
      <w:r w:rsidRPr="00BE6C74">
        <w:rPr>
          <w:rFonts w:eastAsiaTheme="minorEastAsia"/>
          <w:lang w:eastAsia="zh-CN"/>
        </w:rPr>
        <w:t>TID-To-Link Mapping</w:t>
      </w:r>
      <w:r>
        <w:rPr>
          <w:rFonts w:eastAsiaTheme="minorEastAsia"/>
          <w:lang w:eastAsia="zh-CN"/>
        </w:rPr>
        <w:t>” to “</w:t>
      </w:r>
      <w:r w:rsidRPr="00BE6C74">
        <w:rPr>
          <w:rFonts w:eastAsiaTheme="minorEastAsia"/>
          <w:lang w:eastAsia="zh-CN"/>
        </w:rPr>
        <w:t>TTLM</w:t>
      </w:r>
      <w:r>
        <w:rPr>
          <w:rFonts w:eastAsiaTheme="minorEastAsia"/>
          <w:lang w:eastAsia="zh-CN"/>
        </w:rPr>
        <w:t>”</w:t>
      </w:r>
    </w:p>
    <w:p w14:paraId="4D89C1A2" w14:textId="388C248F" w:rsidR="00DC1964"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34] </w:t>
      </w:r>
      <w:r w:rsidR="00D06ECA">
        <w:rPr>
          <w:rFonts w:eastAsiaTheme="minorEastAsia"/>
          <w:lang w:eastAsia="zh-CN"/>
        </w:rPr>
        <w:tab/>
      </w:r>
      <w:r>
        <w:rPr>
          <w:rFonts w:eastAsiaTheme="minorEastAsia"/>
          <w:lang w:eastAsia="zh-CN"/>
        </w:rPr>
        <w:t>Page 528, line 12, change “</w:t>
      </w:r>
      <w:r w:rsidRPr="00253BE0">
        <w:rPr>
          <w:rFonts w:eastAsiaTheme="minorEastAsia"/>
          <w:lang w:eastAsia="zh-CN"/>
        </w:rPr>
        <w:t>currently advertised TID-to-link mapping</w:t>
      </w:r>
      <w:r>
        <w:rPr>
          <w:rFonts w:eastAsiaTheme="minorEastAsia"/>
          <w:lang w:eastAsia="zh-CN"/>
        </w:rPr>
        <w:t>” to “</w:t>
      </w:r>
      <w:r w:rsidRPr="00253BE0">
        <w:rPr>
          <w:rFonts w:eastAsiaTheme="minorEastAsia"/>
          <w:lang w:eastAsia="zh-CN"/>
        </w:rPr>
        <w:t xml:space="preserve">currently </w:t>
      </w:r>
      <w:r w:rsidR="00D06ECA">
        <w:rPr>
          <w:rFonts w:eastAsiaTheme="minorEastAsia"/>
          <w:lang w:eastAsia="zh-CN"/>
        </w:rPr>
        <w:tab/>
      </w:r>
      <w:r w:rsidRPr="00253BE0">
        <w:rPr>
          <w:rFonts w:eastAsiaTheme="minorEastAsia"/>
          <w:lang w:eastAsia="zh-CN"/>
        </w:rPr>
        <w:t>advertised</w:t>
      </w:r>
      <w:r>
        <w:rPr>
          <w:rFonts w:eastAsiaTheme="minorEastAsia"/>
          <w:lang w:eastAsia="zh-CN"/>
        </w:rPr>
        <w:t xml:space="preserve"> </w:t>
      </w:r>
      <w:r w:rsidRPr="00BE6C74">
        <w:rPr>
          <w:rFonts w:eastAsiaTheme="minorEastAsia"/>
          <w:lang w:eastAsia="zh-CN"/>
        </w:rPr>
        <w:t>TTLM</w:t>
      </w:r>
      <w:r>
        <w:rPr>
          <w:rFonts w:eastAsiaTheme="minorEastAsia"/>
          <w:lang w:eastAsia="zh-CN"/>
        </w:rPr>
        <w:t>”</w:t>
      </w:r>
    </w:p>
    <w:p w14:paraId="38D639F2" w14:textId="28377901" w:rsidR="00DC1964" w:rsidRDefault="00DC1964" w:rsidP="00D06ECA">
      <w:pPr>
        <w:jc w:val="both"/>
        <w:rPr>
          <w:ins w:id="329" w:author="Stacey, Robert" w:date="2023-09-12T07:47:00Z"/>
          <w:rFonts w:eastAsiaTheme="minorEastAsia"/>
          <w:lang w:eastAsia="zh-CN"/>
        </w:rPr>
      </w:pPr>
    </w:p>
    <w:p w14:paraId="7329EF35" w14:textId="2290EB3F" w:rsidR="00F362DB" w:rsidRDefault="00F362DB" w:rsidP="00D06ECA">
      <w:pPr>
        <w:jc w:val="both"/>
        <w:rPr>
          <w:ins w:id="330" w:author="Stacey, Robert" w:date="2023-09-12T07:47:00Z"/>
          <w:rFonts w:eastAsiaTheme="minorEastAsia"/>
          <w:lang w:eastAsia="zh-CN"/>
        </w:rPr>
      </w:pPr>
      <w:ins w:id="331" w:author="Stacey, Robert" w:date="2023-09-12T07:47:00Z">
        <w:r>
          <w:rPr>
            <w:rFonts w:eastAsiaTheme="minorEastAsia"/>
            <w:lang w:eastAsia="zh-CN"/>
          </w:rPr>
          <w:t>[Action: as suggested]</w:t>
        </w:r>
      </w:ins>
    </w:p>
    <w:p w14:paraId="2C9DA1EF" w14:textId="77777777" w:rsidR="00F362DB" w:rsidRDefault="00F362DB" w:rsidP="00D06ECA">
      <w:pPr>
        <w:jc w:val="both"/>
        <w:rPr>
          <w:rFonts w:eastAsiaTheme="minorEastAsia"/>
          <w:lang w:eastAsia="zh-CN"/>
        </w:rPr>
      </w:pPr>
    </w:p>
    <w:p w14:paraId="0D79C771" w14:textId="77777777" w:rsidR="00DC1964" w:rsidRPr="00E5190A" w:rsidRDefault="00DC1964" w:rsidP="00DC1964">
      <w:pPr>
        <w:rPr>
          <w:rFonts w:eastAsiaTheme="minorEastAsia"/>
          <w:highlight w:val="yellow"/>
          <w:lang w:eastAsia="zh-CN"/>
        </w:rPr>
      </w:pPr>
      <w:proofErr w:type="spellStart"/>
      <w:r w:rsidRPr="00E5190A">
        <w:rPr>
          <w:rFonts w:eastAsiaTheme="minorEastAsia" w:hint="eastAsia"/>
          <w:highlight w:val="yellow"/>
          <w:lang w:eastAsia="zh-CN"/>
        </w:rPr>
        <w:t>D</w:t>
      </w:r>
      <w:r w:rsidRPr="00E5190A">
        <w:rPr>
          <w:rFonts w:eastAsiaTheme="minorEastAsia"/>
          <w:highlight w:val="yellow"/>
          <w:lang w:eastAsia="zh-CN"/>
        </w:rPr>
        <w:t>isucssion</w:t>
      </w:r>
      <w:proofErr w:type="spellEnd"/>
    </w:p>
    <w:p w14:paraId="13E4FB51" w14:textId="77777777" w:rsidR="00DC1964" w:rsidRDefault="00DC1964" w:rsidP="00DC1964">
      <w:pPr>
        <w:rPr>
          <w:rFonts w:eastAsiaTheme="minorEastAsia"/>
          <w:highlight w:val="yellow"/>
          <w:lang w:eastAsia="zh-CN"/>
        </w:rPr>
      </w:pPr>
      <w:r w:rsidRPr="00E5190A">
        <w:rPr>
          <w:rFonts w:eastAsiaTheme="minorEastAsia"/>
          <w:highlight w:val="yellow"/>
          <w:lang w:eastAsia="zh-CN"/>
        </w:rPr>
        <w:t>triggered TXOP sharing exists for 72 times</w:t>
      </w:r>
      <w:r>
        <w:rPr>
          <w:rFonts w:eastAsiaTheme="minorEastAsia"/>
          <w:highlight w:val="yellow"/>
          <w:lang w:eastAsia="zh-CN"/>
        </w:rPr>
        <w:t xml:space="preserve">, TXS exists for 83 </w:t>
      </w:r>
      <w:proofErr w:type="gramStart"/>
      <w:r>
        <w:rPr>
          <w:rFonts w:eastAsiaTheme="minorEastAsia"/>
          <w:highlight w:val="yellow"/>
          <w:lang w:eastAsia="zh-CN"/>
        </w:rPr>
        <w:t>times</w:t>
      </w:r>
      <w:proofErr w:type="gramEnd"/>
    </w:p>
    <w:p w14:paraId="528A0DEB" w14:textId="77777777" w:rsidR="00DC1964" w:rsidRDefault="00DC1964" w:rsidP="00DC1964">
      <w:pPr>
        <w:rPr>
          <w:rFonts w:eastAsiaTheme="minorEastAsia"/>
          <w:highlight w:val="yellow"/>
          <w:lang w:eastAsia="zh-CN"/>
        </w:rPr>
      </w:pPr>
      <w:r>
        <w:rPr>
          <w:rFonts w:eastAsiaTheme="minorEastAsia" w:hint="eastAsia"/>
          <w:highlight w:val="yellow"/>
          <w:lang w:eastAsia="zh-CN"/>
        </w:rPr>
        <w:t>N</w:t>
      </w:r>
      <w:r>
        <w:rPr>
          <w:rFonts w:eastAsiaTheme="minorEastAsia"/>
          <w:highlight w:val="yellow"/>
          <w:lang w:eastAsia="zh-CN"/>
        </w:rPr>
        <w:t>o changes for:</w:t>
      </w:r>
    </w:p>
    <w:p w14:paraId="1544D2C1" w14:textId="77777777" w:rsidR="00DC1964" w:rsidRDefault="00DC1964" w:rsidP="00DC1964">
      <w:pPr>
        <w:rPr>
          <w:rFonts w:eastAsiaTheme="minorEastAsia"/>
          <w:b/>
          <w:highlight w:val="yellow"/>
          <w:lang w:eastAsia="zh-CN"/>
        </w:rPr>
      </w:pPr>
      <w:r w:rsidRPr="000441A3">
        <w:rPr>
          <w:rFonts w:eastAsiaTheme="minorEastAsia"/>
          <w:b/>
          <w:highlight w:val="yellow"/>
          <w:lang w:eastAsia="zh-CN"/>
        </w:rPr>
        <w:t>35.2.1.2 (</w:t>
      </w:r>
      <w:commentRangeStart w:id="332"/>
      <w:r w:rsidRPr="000441A3">
        <w:rPr>
          <w:rFonts w:eastAsiaTheme="minorEastAsia"/>
          <w:b/>
          <w:highlight w:val="yellow"/>
          <w:lang w:eastAsia="zh-CN"/>
        </w:rPr>
        <w:t>Triggered TXOP sharing</w:t>
      </w:r>
      <w:commentRangeEnd w:id="332"/>
      <w:r>
        <w:rPr>
          <w:rStyle w:val="CommentReference"/>
        </w:rPr>
        <w:commentReference w:id="332"/>
      </w:r>
      <w:r w:rsidRPr="000441A3">
        <w:rPr>
          <w:rFonts w:eastAsiaTheme="minorEastAsia"/>
          <w:b/>
          <w:highlight w:val="yellow"/>
          <w:lang w:eastAsia="zh-CN"/>
        </w:rPr>
        <w:t xml:space="preserve"> procedure)</w:t>
      </w:r>
    </w:p>
    <w:p w14:paraId="0C55FC8D" w14:textId="77777777" w:rsidR="00DC1964" w:rsidRDefault="00DC1964" w:rsidP="00DC1964">
      <w:pPr>
        <w:rPr>
          <w:rFonts w:eastAsiaTheme="minorEastAsia"/>
          <w:highlight w:val="yellow"/>
          <w:lang w:eastAsia="zh-CN"/>
        </w:rPr>
      </w:pPr>
      <w:r>
        <w:rPr>
          <w:rFonts w:eastAsiaTheme="minorEastAsia"/>
          <w:highlight w:val="yellow"/>
          <w:lang w:eastAsia="zh-CN"/>
        </w:rPr>
        <w:t xml:space="preserve">Page 157, line 32 (within trigger frame): </w:t>
      </w:r>
      <w:r w:rsidRPr="007C65F3">
        <w:rPr>
          <w:rFonts w:eastAsiaTheme="minorEastAsia"/>
          <w:highlight w:val="yellow"/>
          <w:lang w:eastAsia="zh-CN"/>
        </w:rPr>
        <w:t>GI And HE-LTF Type/</w:t>
      </w:r>
      <w:commentRangeStart w:id="333"/>
      <w:r w:rsidRPr="007C65F3">
        <w:rPr>
          <w:rFonts w:eastAsiaTheme="minorEastAsia"/>
          <w:highlight w:val="yellow"/>
          <w:lang w:eastAsia="zh-CN"/>
        </w:rPr>
        <w:t>Triggered TXOP Sharing</w:t>
      </w:r>
      <w:commentRangeEnd w:id="333"/>
      <w:r>
        <w:rPr>
          <w:rStyle w:val="CommentReference"/>
        </w:rPr>
        <w:commentReference w:id="333"/>
      </w:r>
      <w:r w:rsidRPr="007C65F3">
        <w:rPr>
          <w:rFonts w:eastAsiaTheme="minorEastAsia"/>
          <w:highlight w:val="yellow"/>
          <w:lang w:eastAsia="zh-CN"/>
        </w:rPr>
        <w:t xml:space="preserve"> </w:t>
      </w:r>
      <w:proofErr w:type="gramStart"/>
      <w:r w:rsidRPr="007C65F3">
        <w:rPr>
          <w:rFonts w:eastAsiaTheme="minorEastAsia"/>
          <w:highlight w:val="yellow"/>
          <w:lang w:eastAsia="zh-CN"/>
        </w:rPr>
        <w:t>Mode</w:t>
      </w:r>
      <w:proofErr w:type="gramEnd"/>
    </w:p>
    <w:p w14:paraId="59C656CE" w14:textId="77777777" w:rsidR="00DC1964" w:rsidRDefault="00DC1964" w:rsidP="00DC1964">
      <w:pPr>
        <w:rPr>
          <w:rFonts w:eastAsiaTheme="minorEastAsia"/>
          <w:highlight w:val="yellow"/>
          <w:lang w:eastAsia="zh-CN"/>
        </w:rPr>
      </w:pPr>
      <w:r>
        <w:rPr>
          <w:rFonts w:eastAsiaTheme="minorEastAsia"/>
          <w:highlight w:val="yellow"/>
          <w:lang w:eastAsia="zh-CN"/>
        </w:rPr>
        <w:t xml:space="preserve">Page 158, line 10 (within trigger frame): </w:t>
      </w:r>
      <w:r w:rsidRPr="007C65F3">
        <w:rPr>
          <w:rFonts w:eastAsiaTheme="minorEastAsia"/>
          <w:highlight w:val="yellow"/>
          <w:lang w:eastAsia="zh-CN"/>
        </w:rPr>
        <w:t>GI And HE-LTF Type/Triggered TXOP Sharing Mode</w:t>
      </w:r>
    </w:p>
    <w:p w14:paraId="28FD15C6" w14:textId="77777777" w:rsidR="00DC1964" w:rsidRDefault="00DC1964" w:rsidP="00DC1964">
      <w:pPr>
        <w:rPr>
          <w:rFonts w:eastAsiaTheme="minorEastAsia"/>
          <w:highlight w:val="yellow"/>
          <w:lang w:eastAsia="zh-CN"/>
        </w:rPr>
      </w:pPr>
      <w:r>
        <w:rPr>
          <w:rFonts w:eastAsiaTheme="minorEastAsia"/>
          <w:highlight w:val="yellow"/>
          <w:lang w:eastAsia="zh-CN"/>
        </w:rPr>
        <w:t xml:space="preserve">Page 160, line 31: </w:t>
      </w:r>
      <w:r w:rsidRPr="007C65F3">
        <w:rPr>
          <w:rFonts w:eastAsiaTheme="minorEastAsia"/>
          <w:highlight w:val="yellow"/>
          <w:lang w:eastAsia="zh-CN"/>
        </w:rPr>
        <w:t>Triggered TXOP Sharing Mode</w:t>
      </w:r>
      <w:r>
        <w:rPr>
          <w:rFonts w:eastAsiaTheme="minorEastAsia"/>
          <w:highlight w:val="yellow"/>
          <w:lang w:eastAsia="zh-CN"/>
        </w:rPr>
        <w:t xml:space="preserve"> Subfield</w:t>
      </w:r>
    </w:p>
    <w:p w14:paraId="103906DA" w14:textId="77777777" w:rsidR="00DC1964" w:rsidRDefault="00DC1964" w:rsidP="00DC1964">
      <w:pPr>
        <w:rPr>
          <w:rFonts w:eastAsiaTheme="minorEastAsia"/>
          <w:b/>
          <w:highlight w:val="yellow"/>
          <w:lang w:eastAsia="zh-CN"/>
        </w:rPr>
      </w:pPr>
      <w:r w:rsidRPr="007C65F3">
        <w:rPr>
          <w:rFonts w:eastAsiaTheme="minorEastAsia"/>
          <w:b/>
          <w:highlight w:val="yellow"/>
          <w:lang w:eastAsia="zh-CN"/>
        </w:rPr>
        <w:t>Table 9-53a (</w:t>
      </w:r>
      <w:commentRangeStart w:id="334"/>
      <w:r w:rsidRPr="007C65F3">
        <w:rPr>
          <w:rFonts w:eastAsiaTheme="minorEastAsia"/>
          <w:b/>
          <w:highlight w:val="yellow"/>
          <w:lang w:eastAsia="zh-CN"/>
        </w:rPr>
        <w:t xml:space="preserve">Triggered TXOP Sharing Mode </w:t>
      </w:r>
      <w:commentRangeEnd w:id="334"/>
      <w:r>
        <w:rPr>
          <w:rStyle w:val="CommentReference"/>
        </w:rPr>
        <w:commentReference w:id="334"/>
      </w:r>
      <w:r w:rsidRPr="007C65F3">
        <w:rPr>
          <w:rFonts w:eastAsiaTheme="minorEastAsia"/>
          <w:b/>
          <w:highlight w:val="yellow"/>
          <w:lang w:eastAsia="zh-CN"/>
        </w:rPr>
        <w:t>subfield encoding).</w:t>
      </w:r>
    </w:p>
    <w:p w14:paraId="76C89C54" w14:textId="77777777" w:rsidR="00DC1964" w:rsidRDefault="00DC1964" w:rsidP="00DC1964">
      <w:pPr>
        <w:rPr>
          <w:rFonts w:eastAsiaTheme="minorEastAsia"/>
          <w:highlight w:val="yellow"/>
          <w:lang w:eastAsia="zh-CN"/>
        </w:rPr>
      </w:pPr>
      <w:r>
        <w:rPr>
          <w:rFonts w:eastAsiaTheme="minorEastAsia" w:hint="eastAsia"/>
          <w:highlight w:val="yellow"/>
          <w:lang w:eastAsia="zh-CN"/>
        </w:rPr>
        <w:t>P</w:t>
      </w:r>
      <w:r>
        <w:rPr>
          <w:rFonts w:eastAsiaTheme="minorEastAsia"/>
          <w:highlight w:val="yellow"/>
          <w:lang w:eastAsia="zh-CN"/>
        </w:rPr>
        <w:t>age: 265</w:t>
      </w:r>
    </w:p>
    <w:p w14:paraId="09223921" w14:textId="77777777" w:rsidR="00DC1964" w:rsidRPr="00884848" w:rsidRDefault="00DC1964" w:rsidP="00DC1964">
      <w:pPr>
        <w:rPr>
          <w:rFonts w:eastAsiaTheme="minorEastAsia"/>
          <w:highlight w:val="yellow"/>
          <w:lang w:eastAsia="zh-CN"/>
        </w:rPr>
      </w:pPr>
      <w:r w:rsidRPr="00884848">
        <w:rPr>
          <w:rFonts w:eastAsiaTheme="minorEastAsia"/>
          <w:highlight w:val="yellow"/>
          <w:lang w:eastAsia="zh-CN"/>
        </w:rPr>
        <w:t xml:space="preserve">Triggered </w:t>
      </w:r>
      <w:commentRangeStart w:id="335"/>
      <w:r w:rsidRPr="00884848">
        <w:rPr>
          <w:rFonts w:eastAsiaTheme="minorEastAsia"/>
          <w:highlight w:val="yellow"/>
          <w:lang w:eastAsia="zh-CN"/>
        </w:rPr>
        <w:t>TXOP Sharing</w:t>
      </w:r>
      <w:commentRangeEnd w:id="335"/>
      <w:r>
        <w:rPr>
          <w:rStyle w:val="CommentReference"/>
        </w:rPr>
        <w:commentReference w:id="335"/>
      </w:r>
      <w:r w:rsidRPr="00884848">
        <w:rPr>
          <w:rFonts w:eastAsiaTheme="minorEastAsia"/>
          <w:highlight w:val="yellow"/>
          <w:lang w:eastAsia="zh-CN"/>
        </w:rPr>
        <w:t xml:space="preserve"> Mode 1 Support</w:t>
      </w:r>
    </w:p>
    <w:p w14:paraId="00F66F26" w14:textId="77777777" w:rsidR="00DC1964" w:rsidRDefault="00DC1964" w:rsidP="00DC1964">
      <w:pPr>
        <w:rPr>
          <w:rFonts w:eastAsiaTheme="minorEastAsia"/>
          <w:highlight w:val="yellow"/>
          <w:lang w:eastAsia="zh-CN"/>
        </w:rPr>
      </w:pPr>
      <w:r w:rsidRPr="00884848">
        <w:rPr>
          <w:rFonts w:eastAsiaTheme="minorEastAsia"/>
          <w:highlight w:val="yellow"/>
          <w:lang w:eastAsia="zh-CN"/>
        </w:rPr>
        <w:t>Triggered TXOP Sharing Mode 2 Support</w:t>
      </w:r>
    </w:p>
    <w:p w14:paraId="0912B536" w14:textId="77777777" w:rsidR="00DC1964" w:rsidRDefault="00DC1964" w:rsidP="00DC1964">
      <w:pPr>
        <w:rPr>
          <w:rFonts w:eastAsiaTheme="minorEastAsia"/>
          <w:highlight w:val="yellow"/>
          <w:lang w:eastAsia="zh-CN"/>
        </w:rPr>
      </w:pPr>
      <w:r w:rsidRPr="00884848">
        <w:rPr>
          <w:rFonts w:eastAsiaTheme="minorEastAsia"/>
          <w:highlight w:val="yellow"/>
          <w:lang w:eastAsia="zh-CN"/>
        </w:rPr>
        <w:t xml:space="preserve">TXOP Return Support </w:t>
      </w:r>
      <w:proofErr w:type="gramStart"/>
      <w:r w:rsidRPr="00884848">
        <w:rPr>
          <w:rFonts w:eastAsiaTheme="minorEastAsia"/>
          <w:highlight w:val="yellow"/>
          <w:lang w:eastAsia="zh-CN"/>
        </w:rPr>
        <w:t>In</w:t>
      </w:r>
      <w:proofErr w:type="gramEnd"/>
      <w:r w:rsidRPr="00884848">
        <w:rPr>
          <w:rFonts w:eastAsiaTheme="minorEastAsia"/>
          <w:highlight w:val="yellow"/>
          <w:lang w:eastAsia="zh-CN"/>
        </w:rPr>
        <w:t xml:space="preserve"> Triggered TXOP Sharing Mode 2</w:t>
      </w:r>
    </w:p>
    <w:p w14:paraId="2DBE9922" w14:textId="77777777" w:rsidR="00DC1964" w:rsidRDefault="00DC1964" w:rsidP="00DC1964">
      <w:pPr>
        <w:rPr>
          <w:rFonts w:eastAsiaTheme="minorEastAsia"/>
          <w:highlight w:val="yellow"/>
          <w:lang w:eastAsia="zh-CN"/>
        </w:rPr>
      </w:pPr>
    </w:p>
    <w:p w14:paraId="04057B65" w14:textId="77777777" w:rsidR="00DC1964" w:rsidRPr="00695AB2" w:rsidRDefault="00DC1964" w:rsidP="00DC1964">
      <w:pPr>
        <w:rPr>
          <w:rFonts w:eastAsiaTheme="minorEastAsia"/>
          <w:highlight w:val="yellow"/>
          <w:lang w:eastAsia="zh-CN"/>
        </w:rPr>
      </w:pPr>
      <w:r w:rsidRPr="00695AB2">
        <w:rPr>
          <w:rFonts w:eastAsiaTheme="minorEastAsia" w:hint="eastAsia"/>
          <w:highlight w:val="yellow"/>
          <w:lang w:eastAsia="zh-CN"/>
        </w:rPr>
        <w:t>P</w:t>
      </w:r>
      <w:r w:rsidRPr="00695AB2">
        <w:rPr>
          <w:rFonts w:eastAsiaTheme="minorEastAsia"/>
          <w:highlight w:val="yellow"/>
          <w:lang w:eastAsia="zh-CN"/>
        </w:rPr>
        <w:t xml:space="preserve">age 123: MU-RTS </w:t>
      </w:r>
      <w:commentRangeStart w:id="336"/>
      <w:r w:rsidRPr="00695AB2">
        <w:rPr>
          <w:rFonts w:eastAsiaTheme="minorEastAsia"/>
          <w:highlight w:val="yellow"/>
          <w:lang w:eastAsia="zh-CN"/>
        </w:rPr>
        <w:t>TXS</w:t>
      </w:r>
      <w:commentRangeEnd w:id="336"/>
      <w:r>
        <w:rPr>
          <w:rStyle w:val="CommentReference"/>
        </w:rPr>
        <w:commentReference w:id="336"/>
      </w:r>
      <w:r w:rsidRPr="00695AB2">
        <w:rPr>
          <w:rFonts w:eastAsiaTheme="minorEastAsia"/>
          <w:highlight w:val="yellow"/>
          <w:lang w:eastAsia="zh-CN"/>
        </w:rPr>
        <w:t xml:space="preserve"> Trigger frame</w:t>
      </w:r>
    </w:p>
    <w:p w14:paraId="615B78D7" w14:textId="77777777" w:rsidR="00DC1964" w:rsidRDefault="00DC1964" w:rsidP="00DC1964">
      <w:pPr>
        <w:rPr>
          <w:rFonts w:eastAsiaTheme="minorEastAsia"/>
          <w:lang w:eastAsia="zh-CN"/>
        </w:rPr>
      </w:pPr>
    </w:p>
    <w:p w14:paraId="0D37B992" w14:textId="1398B088" w:rsidR="00DC1964" w:rsidRDefault="00D06ECA" w:rsidP="00D06ECA">
      <w:pPr>
        <w:tabs>
          <w:tab w:val="left" w:pos="540"/>
        </w:tabs>
        <w:rPr>
          <w:rFonts w:eastAsiaTheme="minorEastAsia"/>
          <w:lang w:eastAsia="zh-CN"/>
        </w:rPr>
      </w:pPr>
      <w:r>
        <w:rPr>
          <w:rFonts w:eastAsiaTheme="minorEastAsia"/>
          <w:lang w:eastAsia="zh-CN"/>
        </w:rPr>
        <w:t>[35]</w:t>
      </w:r>
      <w:r>
        <w:rPr>
          <w:rFonts w:eastAsiaTheme="minorEastAsia"/>
          <w:lang w:eastAsia="zh-CN"/>
        </w:rPr>
        <w:tab/>
      </w:r>
      <w:r w:rsidR="00DC1964">
        <w:rPr>
          <w:rFonts w:eastAsiaTheme="minorEastAsia"/>
          <w:lang w:eastAsia="zh-CN"/>
        </w:rPr>
        <w:t>Page 62, line 65, add “(TXS)” after “</w:t>
      </w:r>
      <w:r w:rsidR="00DC1964" w:rsidRPr="00C862BA">
        <w:rPr>
          <w:rFonts w:eastAsiaTheme="minorEastAsia"/>
          <w:lang w:eastAsia="zh-CN"/>
        </w:rPr>
        <w:t>triggered TXOP sharing</w:t>
      </w:r>
      <w:del w:id="337" w:author="Stacey, Robert" w:date="2023-09-12T07:49:00Z">
        <w:r w:rsidR="00DC1964" w:rsidRPr="00C862BA" w:rsidDel="00F362DB">
          <w:rPr>
            <w:rFonts w:eastAsiaTheme="minorEastAsia"/>
            <w:lang w:eastAsia="zh-CN"/>
          </w:rPr>
          <w:delText xml:space="preserve"> procedure</w:delText>
        </w:r>
      </w:del>
      <w:r w:rsidR="00DC1964">
        <w:rPr>
          <w:rFonts w:eastAsiaTheme="minorEastAsia"/>
          <w:lang w:eastAsia="zh-CN"/>
        </w:rPr>
        <w:t>”</w:t>
      </w:r>
    </w:p>
    <w:p w14:paraId="24E67427" w14:textId="1B9A648C" w:rsidR="00DC1964" w:rsidRDefault="00DC1964" w:rsidP="00D06ECA">
      <w:pPr>
        <w:tabs>
          <w:tab w:val="left" w:pos="540"/>
        </w:tabs>
        <w:rPr>
          <w:rFonts w:eastAsiaTheme="minorEastAsia"/>
          <w:lang w:eastAsia="zh-CN"/>
        </w:rPr>
      </w:pPr>
      <w:r>
        <w:rPr>
          <w:rFonts w:eastAsiaTheme="minorEastAsia" w:hint="eastAsia"/>
          <w:lang w:eastAsia="zh-CN"/>
        </w:rPr>
        <w:t>[</w:t>
      </w:r>
      <w:r w:rsidR="00D06ECA">
        <w:rPr>
          <w:rFonts w:eastAsiaTheme="minorEastAsia"/>
          <w:lang w:eastAsia="zh-CN"/>
        </w:rPr>
        <w:t>36]</w:t>
      </w:r>
      <w:r w:rsidR="00D06ECA">
        <w:rPr>
          <w:rFonts w:eastAsiaTheme="minorEastAsia"/>
          <w:lang w:eastAsia="zh-CN"/>
        </w:rPr>
        <w:tab/>
      </w:r>
      <w:r>
        <w:rPr>
          <w:rFonts w:eastAsiaTheme="minorEastAsia"/>
          <w:lang w:eastAsia="zh-CN"/>
        </w:rPr>
        <w:t>Page 180, line 11, change “</w:t>
      </w:r>
      <w:r w:rsidRPr="007C65F3">
        <w:rPr>
          <w:rFonts w:eastAsiaTheme="minorEastAsia"/>
          <w:lang w:eastAsia="zh-CN"/>
        </w:rPr>
        <w:t>triggered TXOP sharing procedure</w:t>
      </w:r>
      <w:r>
        <w:rPr>
          <w:rFonts w:eastAsiaTheme="minorEastAsia"/>
          <w:lang w:eastAsia="zh-CN"/>
        </w:rPr>
        <w:t>” to “TXS procedure”</w:t>
      </w:r>
    </w:p>
    <w:p w14:paraId="5BBFAB9A" w14:textId="3B6CE0F3" w:rsidR="00DC1964" w:rsidRDefault="00DC1964" w:rsidP="00D06ECA">
      <w:pPr>
        <w:tabs>
          <w:tab w:val="left" w:pos="540"/>
        </w:tabs>
        <w:rPr>
          <w:rFonts w:eastAsiaTheme="minorEastAsia"/>
          <w:lang w:eastAsia="zh-CN"/>
        </w:rPr>
      </w:pPr>
      <w:r>
        <w:rPr>
          <w:rFonts w:eastAsiaTheme="minorEastAsia" w:hint="eastAsia"/>
          <w:lang w:eastAsia="zh-CN"/>
        </w:rPr>
        <w:t>[</w:t>
      </w:r>
      <w:r w:rsidR="00D06ECA">
        <w:rPr>
          <w:rFonts w:eastAsiaTheme="minorEastAsia"/>
          <w:lang w:eastAsia="zh-CN"/>
        </w:rPr>
        <w:t>37]</w:t>
      </w:r>
      <w:r w:rsidR="00D06ECA">
        <w:rPr>
          <w:rFonts w:eastAsiaTheme="minorEastAsia"/>
          <w:lang w:eastAsia="zh-CN"/>
        </w:rPr>
        <w:tab/>
      </w:r>
      <w:r>
        <w:rPr>
          <w:rFonts w:eastAsiaTheme="minorEastAsia"/>
          <w:lang w:eastAsia="zh-CN"/>
        </w:rPr>
        <w:t>Page 180, line 13, change “</w:t>
      </w:r>
      <w:r w:rsidRPr="007C65F3">
        <w:rPr>
          <w:rFonts w:eastAsiaTheme="minorEastAsia"/>
          <w:lang w:eastAsia="zh-CN"/>
        </w:rPr>
        <w:t>triggered TXOP sharing procedure</w:t>
      </w:r>
      <w:r>
        <w:rPr>
          <w:rFonts w:eastAsiaTheme="minorEastAsia"/>
          <w:lang w:eastAsia="zh-CN"/>
        </w:rPr>
        <w:t>” to “TXS procedure”</w:t>
      </w:r>
    </w:p>
    <w:p w14:paraId="6D449FA1" w14:textId="72644D2D" w:rsidR="00DC1964" w:rsidRDefault="00DC1964" w:rsidP="00D06ECA">
      <w:pPr>
        <w:tabs>
          <w:tab w:val="left" w:pos="540"/>
        </w:tabs>
        <w:rPr>
          <w:rFonts w:eastAsiaTheme="minorEastAsia"/>
          <w:lang w:eastAsia="zh-CN"/>
        </w:rPr>
      </w:pPr>
      <w:r>
        <w:rPr>
          <w:rFonts w:eastAsiaTheme="minorEastAsia" w:hint="eastAsia"/>
          <w:lang w:eastAsia="zh-CN"/>
        </w:rPr>
        <w:t>[</w:t>
      </w:r>
      <w:r w:rsidR="00D06ECA">
        <w:rPr>
          <w:rFonts w:eastAsiaTheme="minorEastAsia"/>
          <w:lang w:eastAsia="zh-CN"/>
        </w:rPr>
        <w:t>38]</w:t>
      </w:r>
      <w:r w:rsidR="00D06ECA">
        <w:rPr>
          <w:rFonts w:eastAsiaTheme="minorEastAsia"/>
          <w:lang w:eastAsia="zh-CN"/>
        </w:rPr>
        <w:tab/>
      </w:r>
      <w:r>
        <w:rPr>
          <w:rFonts w:eastAsiaTheme="minorEastAsia"/>
          <w:lang w:eastAsia="zh-CN"/>
        </w:rPr>
        <w:t>Page 180, line 16, change “</w:t>
      </w:r>
      <w:r w:rsidRPr="007C65F3">
        <w:rPr>
          <w:rFonts w:eastAsiaTheme="minorEastAsia"/>
          <w:lang w:eastAsia="zh-CN"/>
        </w:rPr>
        <w:t>triggered TXOP sharing procedure</w:t>
      </w:r>
      <w:r>
        <w:rPr>
          <w:rFonts w:eastAsiaTheme="minorEastAsia"/>
          <w:lang w:eastAsia="zh-CN"/>
        </w:rPr>
        <w:t>” to “TXS procedure”</w:t>
      </w:r>
    </w:p>
    <w:p w14:paraId="0AB42829" w14:textId="2E7D8098" w:rsidR="00DC1964" w:rsidRDefault="00DC1964" w:rsidP="00D06ECA">
      <w:pPr>
        <w:tabs>
          <w:tab w:val="left" w:pos="540"/>
        </w:tabs>
        <w:rPr>
          <w:rFonts w:eastAsiaTheme="minorEastAsia"/>
          <w:lang w:eastAsia="zh-CN"/>
        </w:rPr>
      </w:pPr>
      <w:r>
        <w:rPr>
          <w:rFonts w:eastAsiaTheme="minorEastAsia" w:hint="eastAsia"/>
          <w:lang w:eastAsia="zh-CN"/>
        </w:rPr>
        <w:t>[</w:t>
      </w:r>
      <w:r w:rsidR="00D06ECA">
        <w:rPr>
          <w:rFonts w:eastAsiaTheme="minorEastAsia"/>
          <w:lang w:eastAsia="zh-CN"/>
        </w:rPr>
        <w:t>39]</w:t>
      </w:r>
      <w:r w:rsidR="00D06ECA">
        <w:rPr>
          <w:rFonts w:eastAsiaTheme="minorEastAsia"/>
          <w:lang w:eastAsia="zh-CN"/>
        </w:rPr>
        <w:tab/>
      </w:r>
      <w:r>
        <w:rPr>
          <w:rFonts w:eastAsiaTheme="minorEastAsia"/>
          <w:lang w:eastAsia="zh-CN"/>
        </w:rPr>
        <w:t>Page 483, line 60, change “</w:t>
      </w:r>
      <w:r w:rsidRPr="007C65F3">
        <w:rPr>
          <w:rFonts w:eastAsiaTheme="minorEastAsia"/>
          <w:lang w:eastAsia="zh-CN"/>
        </w:rPr>
        <w:t>triggered TXOP sharing procedure</w:t>
      </w:r>
      <w:r>
        <w:rPr>
          <w:rFonts w:eastAsiaTheme="minorEastAsia"/>
          <w:lang w:eastAsia="zh-CN"/>
        </w:rPr>
        <w:t>” to “TXS procedure”</w:t>
      </w:r>
    </w:p>
    <w:p w14:paraId="3C7555E1" w14:textId="43B3C2C9" w:rsidR="00DC1964" w:rsidRDefault="00DC1964" w:rsidP="00DC1964">
      <w:pPr>
        <w:rPr>
          <w:ins w:id="338" w:author="Stacey, Robert" w:date="2023-09-12T07:49:00Z"/>
          <w:rFonts w:eastAsiaTheme="minorEastAsia"/>
          <w:lang w:eastAsia="zh-CN"/>
        </w:rPr>
      </w:pPr>
    </w:p>
    <w:p w14:paraId="62447495" w14:textId="5DEBCAB4" w:rsidR="00F362DB" w:rsidRDefault="00F362DB" w:rsidP="00DC1964">
      <w:pPr>
        <w:rPr>
          <w:ins w:id="339" w:author="Stacey, Robert" w:date="2023-09-12T07:49:00Z"/>
          <w:rFonts w:eastAsiaTheme="minorEastAsia"/>
          <w:lang w:eastAsia="zh-CN"/>
        </w:rPr>
      </w:pPr>
      <w:ins w:id="340" w:author="Stacey, Robert" w:date="2023-09-12T07:49:00Z">
        <w:r>
          <w:rPr>
            <w:rFonts w:eastAsiaTheme="minorEastAsia"/>
            <w:lang w:eastAsia="zh-CN"/>
          </w:rPr>
          <w:t>[Action: as suggested]</w:t>
        </w:r>
      </w:ins>
    </w:p>
    <w:p w14:paraId="066F5D1E" w14:textId="77777777" w:rsidR="00F362DB" w:rsidRPr="00695AB2" w:rsidRDefault="00F362DB" w:rsidP="00DC1964">
      <w:pPr>
        <w:rPr>
          <w:rFonts w:eastAsiaTheme="minorEastAsia"/>
          <w:lang w:eastAsia="zh-CN"/>
        </w:rPr>
      </w:pPr>
    </w:p>
    <w:p w14:paraId="7C6C8049" w14:textId="77777777" w:rsidR="00DC1964" w:rsidRPr="00145453" w:rsidRDefault="00DC1964" w:rsidP="00DC1964">
      <w:pPr>
        <w:rPr>
          <w:rFonts w:eastAsiaTheme="minorEastAsia"/>
          <w:highlight w:val="yellow"/>
          <w:lang w:eastAsia="zh-CN"/>
        </w:rPr>
      </w:pPr>
      <w:r w:rsidRPr="00145453">
        <w:rPr>
          <w:rFonts w:eastAsiaTheme="minorEastAsia" w:hint="eastAsia"/>
          <w:highlight w:val="yellow"/>
          <w:lang w:eastAsia="zh-CN"/>
        </w:rPr>
        <w:t>D</w:t>
      </w:r>
      <w:r w:rsidRPr="00145453">
        <w:rPr>
          <w:rFonts w:eastAsiaTheme="minorEastAsia"/>
          <w:highlight w:val="yellow"/>
          <w:lang w:eastAsia="zh-CN"/>
        </w:rPr>
        <w:t>iscussion</w:t>
      </w:r>
    </w:p>
    <w:p w14:paraId="698271C5" w14:textId="77777777" w:rsidR="00DC1964" w:rsidRDefault="00DC1964" w:rsidP="00DC1964">
      <w:pPr>
        <w:rPr>
          <w:rFonts w:eastAsiaTheme="minorEastAsia"/>
          <w:lang w:eastAsia="zh-CN"/>
        </w:rPr>
      </w:pPr>
      <w:r w:rsidRPr="00145453">
        <w:rPr>
          <w:rFonts w:eastAsiaTheme="minorEastAsia" w:hint="eastAsia"/>
          <w:highlight w:val="yellow"/>
          <w:lang w:eastAsia="zh-CN"/>
        </w:rPr>
        <w:t>I</w:t>
      </w:r>
      <w:r w:rsidRPr="00145453">
        <w:rPr>
          <w:rFonts w:eastAsiaTheme="minorEastAsia"/>
          <w:highlight w:val="yellow"/>
          <w:lang w:eastAsia="zh-CN"/>
        </w:rPr>
        <w:t xml:space="preserve">n Draft P802.11be D4.0, </w:t>
      </w:r>
      <w:r w:rsidRPr="00145453">
        <w:rPr>
          <w:rFonts w:eastAsiaTheme="minorEastAsia" w:hint="eastAsia"/>
          <w:highlight w:val="yellow"/>
          <w:lang w:eastAsia="zh-CN"/>
        </w:rPr>
        <w:t>M</w:t>
      </w:r>
      <w:r w:rsidRPr="00145453">
        <w:rPr>
          <w:rFonts w:eastAsiaTheme="minorEastAsia"/>
          <w:highlight w:val="yellow"/>
          <w:lang w:eastAsia="zh-CN"/>
        </w:rPr>
        <w:t>L exists for 281 times, multi-link exists for 1376 times</w:t>
      </w:r>
      <w:r>
        <w:rPr>
          <w:rFonts w:eastAsiaTheme="minorEastAsia"/>
          <w:lang w:eastAsia="zh-CN"/>
        </w:rPr>
        <w:t xml:space="preserve"> </w:t>
      </w:r>
    </w:p>
    <w:p w14:paraId="4C537925" w14:textId="77777777" w:rsidR="00DC1964" w:rsidRPr="008D4432" w:rsidRDefault="00DC1964" w:rsidP="00DC1964">
      <w:pPr>
        <w:rPr>
          <w:rFonts w:eastAsiaTheme="minorEastAsia"/>
          <w:highlight w:val="yellow"/>
          <w:lang w:eastAsia="zh-CN"/>
        </w:rPr>
      </w:pPr>
      <w:r w:rsidRPr="008D4432">
        <w:rPr>
          <w:rFonts w:eastAsiaTheme="minorEastAsia"/>
          <w:highlight w:val="yellow"/>
          <w:lang w:eastAsia="zh-CN"/>
        </w:rPr>
        <w:t xml:space="preserve">multi-link probe exists for 182 </w:t>
      </w:r>
      <w:proofErr w:type="gramStart"/>
      <w:r w:rsidRPr="008D4432">
        <w:rPr>
          <w:rFonts w:eastAsiaTheme="minorEastAsia"/>
          <w:highlight w:val="yellow"/>
          <w:lang w:eastAsia="zh-CN"/>
        </w:rPr>
        <w:t>times</w:t>
      </w:r>
      <w:proofErr w:type="gramEnd"/>
    </w:p>
    <w:p w14:paraId="395B4D78" w14:textId="77777777" w:rsidR="00DC1964" w:rsidRPr="008D4432" w:rsidRDefault="00DC1964" w:rsidP="00DC1964">
      <w:pPr>
        <w:rPr>
          <w:rFonts w:eastAsiaTheme="minorEastAsia"/>
          <w:highlight w:val="yellow"/>
          <w:lang w:eastAsia="zh-CN"/>
        </w:rPr>
      </w:pPr>
      <w:r w:rsidRPr="008D4432">
        <w:rPr>
          <w:rFonts w:eastAsiaTheme="minorEastAsia" w:hint="eastAsia"/>
          <w:highlight w:val="yellow"/>
          <w:lang w:eastAsia="zh-CN"/>
        </w:rPr>
        <w:t>M</w:t>
      </w:r>
      <w:r w:rsidRPr="008D4432">
        <w:rPr>
          <w:rFonts w:eastAsiaTheme="minorEastAsia"/>
          <w:highlight w:val="yellow"/>
          <w:lang w:eastAsia="zh-CN"/>
        </w:rPr>
        <w:t>L probe exists for 19 times</w:t>
      </w:r>
    </w:p>
    <w:p w14:paraId="7EB7C3F0" w14:textId="77777777" w:rsidR="00DC1964" w:rsidRPr="008D4432" w:rsidRDefault="00DC1964" w:rsidP="00DC1964">
      <w:pPr>
        <w:rPr>
          <w:rFonts w:eastAsiaTheme="minorEastAsia"/>
          <w:highlight w:val="yellow"/>
          <w:lang w:eastAsia="zh-CN"/>
        </w:rPr>
      </w:pPr>
      <w:r w:rsidRPr="008D4432">
        <w:rPr>
          <w:rFonts w:eastAsiaTheme="minorEastAsia"/>
          <w:highlight w:val="yellow"/>
          <w:lang w:eastAsia="zh-CN"/>
        </w:rPr>
        <w:t xml:space="preserve">multi-link device exists for 64 </w:t>
      </w:r>
      <w:proofErr w:type="gramStart"/>
      <w:r w:rsidRPr="008D4432">
        <w:rPr>
          <w:rFonts w:eastAsiaTheme="minorEastAsia"/>
          <w:highlight w:val="yellow"/>
          <w:lang w:eastAsia="zh-CN"/>
        </w:rPr>
        <w:t>times</w:t>
      </w:r>
      <w:proofErr w:type="gramEnd"/>
    </w:p>
    <w:p w14:paraId="6AE4DC19" w14:textId="77777777" w:rsidR="00DC1964" w:rsidRDefault="00DC1964" w:rsidP="00DC1964">
      <w:pPr>
        <w:rPr>
          <w:rFonts w:eastAsiaTheme="minorEastAsia"/>
          <w:lang w:eastAsia="zh-CN"/>
        </w:rPr>
      </w:pPr>
      <w:r w:rsidRPr="008D4432">
        <w:rPr>
          <w:rFonts w:eastAsiaTheme="minorEastAsia"/>
          <w:highlight w:val="yellow"/>
          <w:lang w:eastAsia="zh-CN"/>
        </w:rPr>
        <w:t xml:space="preserve">multi-link operation exists for 98 </w:t>
      </w:r>
      <w:proofErr w:type="gramStart"/>
      <w:r w:rsidRPr="008D4432">
        <w:rPr>
          <w:rFonts w:eastAsiaTheme="minorEastAsia"/>
          <w:highlight w:val="yellow"/>
          <w:lang w:eastAsia="zh-CN"/>
        </w:rPr>
        <w:t>times</w:t>
      </w:r>
      <w:proofErr w:type="gramEnd"/>
    </w:p>
    <w:p w14:paraId="68DCAC7B" w14:textId="77777777" w:rsidR="00DC1964" w:rsidRDefault="00DC1964" w:rsidP="00DC1964">
      <w:pPr>
        <w:rPr>
          <w:rFonts w:eastAsiaTheme="minorEastAsia"/>
          <w:lang w:eastAsia="zh-CN"/>
        </w:rPr>
      </w:pPr>
    </w:p>
    <w:p w14:paraId="74D1DF32" w14:textId="77777777" w:rsidR="00DC1964" w:rsidRPr="00254B74" w:rsidRDefault="00DC1964" w:rsidP="00DC1964">
      <w:pPr>
        <w:rPr>
          <w:rFonts w:eastAsiaTheme="minorEastAsia"/>
          <w:highlight w:val="yellow"/>
          <w:lang w:eastAsia="zh-CN"/>
        </w:rPr>
      </w:pPr>
      <w:r w:rsidRPr="00254B74">
        <w:rPr>
          <w:rFonts w:eastAsiaTheme="minorEastAsia" w:hint="eastAsia"/>
          <w:highlight w:val="yellow"/>
          <w:lang w:eastAsia="zh-CN"/>
        </w:rPr>
        <w:t>N</w:t>
      </w:r>
      <w:r w:rsidRPr="00254B74">
        <w:rPr>
          <w:rFonts w:eastAsiaTheme="minorEastAsia"/>
          <w:highlight w:val="yellow"/>
          <w:lang w:eastAsia="zh-CN"/>
        </w:rPr>
        <w:t>o changes for:</w:t>
      </w:r>
    </w:p>
    <w:p w14:paraId="326C6C50" w14:textId="77777777" w:rsidR="00DC1964" w:rsidRDefault="00DC1964" w:rsidP="00DC1964">
      <w:pPr>
        <w:rPr>
          <w:rFonts w:eastAsiaTheme="minorEastAsia"/>
          <w:highlight w:val="yellow"/>
          <w:u w:val="single"/>
          <w:lang w:eastAsia="zh-CN"/>
        </w:rPr>
      </w:pPr>
      <w:r w:rsidRPr="00254B74">
        <w:rPr>
          <w:rFonts w:eastAsiaTheme="minorEastAsia"/>
          <w:highlight w:val="yellow"/>
          <w:u w:val="single"/>
          <w:lang w:eastAsia="zh-CN"/>
        </w:rPr>
        <w:t>Basic Multi-Link element</w:t>
      </w:r>
    </w:p>
    <w:p w14:paraId="04840951" w14:textId="77777777" w:rsidR="00DC1964" w:rsidRDefault="00DC1964" w:rsidP="00DC1964">
      <w:pPr>
        <w:rPr>
          <w:rFonts w:eastAsiaTheme="minorEastAsia"/>
          <w:highlight w:val="yellow"/>
          <w:lang w:eastAsia="zh-CN"/>
        </w:rPr>
      </w:pPr>
      <w:r w:rsidRPr="00F52C24">
        <w:rPr>
          <w:rFonts w:eastAsiaTheme="minorEastAsia"/>
          <w:highlight w:val="yellow"/>
          <w:lang w:eastAsia="zh-CN"/>
        </w:rPr>
        <w:t>35.3 (Multi-link operation).</w:t>
      </w:r>
    </w:p>
    <w:p w14:paraId="58660A24" w14:textId="77777777" w:rsidR="00DC1964" w:rsidRPr="00254B74" w:rsidRDefault="00DC1964" w:rsidP="00DC1964">
      <w:pPr>
        <w:rPr>
          <w:rFonts w:eastAsiaTheme="minorEastAsia"/>
          <w:u w:val="single"/>
          <w:lang w:eastAsia="zh-CN"/>
        </w:rPr>
      </w:pPr>
    </w:p>
    <w:p w14:paraId="5D9FFD3D" w14:textId="198BB1AF" w:rsidR="00DC1964" w:rsidRPr="002847A6" w:rsidRDefault="00DC1964" w:rsidP="00D06ECA">
      <w:pPr>
        <w:tabs>
          <w:tab w:val="left" w:pos="540"/>
        </w:tabs>
        <w:rPr>
          <w:rFonts w:eastAsiaTheme="minorEastAsia"/>
          <w:lang w:eastAsia="zh-CN"/>
        </w:rPr>
      </w:pPr>
      <w:r>
        <w:rPr>
          <w:rFonts w:eastAsiaTheme="minorEastAsia" w:hint="eastAsia"/>
          <w:lang w:eastAsia="zh-CN"/>
        </w:rPr>
        <w:t>[</w:t>
      </w:r>
      <w:r w:rsidR="00D06ECA">
        <w:rPr>
          <w:rFonts w:eastAsiaTheme="minorEastAsia"/>
          <w:lang w:eastAsia="zh-CN"/>
        </w:rPr>
        <w:t>40]</w:t>
      </w:r>
      <w:r w:rsidR="00D06ECA">
        <w:rPr>
          <w:rFonts w:eastAsiaTheme="minorEastAsia"/>
          <w:lang w:eastAsia="zh-CN"/>
        </w:rPr>
        <w:tab/>
      </w:r>
      <w:r>
        <w:rPr>
          <w:rFonts w:eastAsiaTheme="minorEastAsia"/>
          <w:lang w:eastAsia="zh-CN"/>
        </w:rPr>
        <w:t>Page 58, line 31: remove “[MLO]”, add “(MLO)” after “</w:t>
      </w:r>
      <w:r w:rsidRPr="00CC71EF">
        <w:rPr>
          <w:rFonts w:eastAsiaTheme="minorEastAsia"/>
          <w:lang w:eastAsia="zh-CN"/>
        </w:rPr>
        <w:t>multi-link operation</w:t>
      </w:r>
      <w:r>
        <w:rPr>
          <w:rFonts w:eastAsiaTheme="minorEastAsia"/>
          <w:lang w:eastAsia="zh-CN"/>
        </w:rPr>
        <w:t>”</w:t>
      </w:r>
    </w:p>
    <w:p w14:paraId="1BB6FF0F" w14:textId="7EC19622"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41] </w:t>
      </w:r>
      <w:r w:rsidR="00D06ECA">
        <w:rPr>
          <w:rFonts w:eastAsiaTheme="minorEastAsia"/>
          <w:lang w:eastAsia="zh-CN"/>
        </w:rPr>
        <w:tab/>
      </w:r>
      <w:r>
        <w:rPr>
          <w:rFonts w:eastAsiaTheme="minorEastAsia"/>
          <w:lang w:eastAsia="zh-CN"/>
        </w:rPr>
        <w:t>Page 58, line 31: add (ML) after the 2</w:t>
      </w:r>
      <w:r w:rsidRPr="00CC71EF">
        <w:rPr>
          <w:rFonts w:eastAsiaTheme="minorEastAsia"/>
          <w:vertAlign w:val="superscript"/>
          <w:lang w:eastAsia="zh-CN"/>
        </w:rPr>
        <w:t>nd</w:t>
      </w:r>
      <w:r>
        <w:rPr>
          <w:rFonts w:eastAsiaTheme="minorEastAsia"/>
          <w:lang w:eastAsia="zh-CN"/>
        </w:rPr>
        <w:t xml:space="preserve"> “multi-link” and before “</w:t>
      </w:r>
      <w:commentRangeStart w:id="341"/>
      <w:r>
        <w:rPr>
          <w:rFonts w:eastAsiaTheme="minorEastAsia"/>
          <w:lang w:eastAsia="zh-CN"/>
        </w:rPr>
        <w:t>setup</w:t>
      </w:r>
      <w:commentRangeEnd w:id="341"/>
      <w:r>
        <w:rPr>
          <w:rStyle w:val="CommentReference"/>
        </w:rPr>
        <w:commentReference w:id="341"/>
      </w:r>
      <w:r>
        <w:rPr>
          <w:rFonts w:eastAsiaTheme="minorEastAsia"/>
          <w:lang w:eastAsia="zh-CN"/>
        </w:rPr>
        <w:t>”</w:t>
      </w:r>
    </w:p>
    <w:p w14:paraId="5663A4D6" w14:textId="7CF16A70" w:rsidR="00DC1964" w:rsidRDefault="00DC1964" w:rsidP="00DC1964">
      <w:pPr>
        <w:rPr>
          <w:ins w:id="342" w:author="Stacey, Robert" w:date="2023-09-12T07:50:00Z"/>
          <w:rFonts w:eastAsiaTheme="minorEastAsia"/>
          <w:lang w:eastAsia="zh-CN"/>
        </w:rPr>
      </w:pPr>
    </w:p>
    <w:p w14:paraId="548D36E2" w14:textId="194BF6DA" w:rsidR="00F362DB" w:rsidRDefault="00F362DB" w:rsidP="00DC1964">
      <w:pPr>
        <w:rPr>
          <w:ins w:id="343" w:author="Stacey, Robert" w:date="2023-09-12T07:50:00Z"/>
          <w:rFonts w:eastAsiaTheme="minorEastAsia"/>
          <w:lang w:eastAsia="zh-CN"/>
        </w:rPr>
      </w:pPr>
      <w:ins w:id="344" w:author="Stacey, Robert" w:date="2023-09-12T07:50:00Z">
        <w:r>
          <w:rPr>
            <w:rFonts w:eastAsiaTheme="minorEastAsia"/>
            <w:lang w:eastAsia="zh-CN"/>
          </w:rPr>
          <w:t>[Action: as suggested]</w:t>
        </w:r>
      </w:ins>
    </w:p>
    <w:p w14:paraId="3419A261" w14:textId="77777777" w:rsidR="00F362DB" w:rsidRDefault="00F362DB" w:rsidP="00DC1964">
      <w:pPr>
        <w:rPr>
          <w:rFonts w:eastAsiaTheme="minorEastAsia"/>
          <w:lang w:eastAsia="zh-CN"/>
        </w:rPr>
      </w:pPr>
    </w:p>
    <w:p w14:paraId="47B77D09" w14:textId="77777777" w:rsidR="00DC1964" w:rsidRDefault="00DC1964" w:rsidP="00DC1964">
      <w:pPr>
        <w:rPr>
          <w:rFonts w:eastAsiaTheme="minorEastAsia"/>
          <w:highlight w:val="yellow"/>
          <w:lang w:eastAsia="zh-CN"/>
        </w:rPr>
      </w:pPr>
      <w:r w:rsidRPr="00F52C24">
        <w:rPr>
          <w:rFonts w:eastAsiaTheme="minorEastAsia" w:hint="eastAsia"/>
          <w:highlight w:val="yellow"/>
          <w:lang w:eastAsia="zh-CN"/>
        </w:rPr>
        <w:t>N</w:t>
      </w:r>
      <w:r w:rsidRPr="00F52C24">
        <w:rPr>
          <w:rFonts w:eastAsiaTheme="minorEastAsia"/>
          <w:highlight w:val="yellow"/>
          <w:lang w:eastAsia="zh-CN"/>
        </w:rPr>
        <w:t>o changes for</w:t>
      </w:r>
      <w:r>
        <w:rPr>
          <w:rFonts w:eastAsiaTheme="minorEastAsia"/>
          <w:highlight w:val="yellow"/>
          <w:lang w:eastAsia="zh-CN"/>
        </w:rPr>
        <w:t>:</w:t>
      </w:r>
    </w:p>
    <w:p w14:paraId="65448D32" w14:textId="77777777" w:rsidR="00DC1964" w:rsidRDefault="00DC1964" w:rsidP="00DC1964">
      <w:pPr>
        <w:rPr>
          <w:rFonts w:eastAsiaTheme="minorEastAsia"/>
          <w:highlight w:val="yellow"/>
          <w:lang w:eastAsia="zh-CN"/>
        </w:rPr>
      </w:pPr>
      <w:r w:rsidRPr="00F52C24">
        <w:rPr>
          <w:rFonts w:eastAsiaTheme="minorEastAsia"/>
          <w:highlight w:val="yellow"/>
          <w:lang w:eastAsia="zh-CN"/>
        </w:rPr>
        <w:t>multi-link probe request in Page 58, line 36</w:t>
      </w:r>
    </w:p>
    <w:p w14:paraId="11E9A995" w14:textId="77777777" w:rsidR="00DC1964" w:rsidRDefault="00DC1964" w:rsidP="00DC1964">
      <w:pPr>
        <w:rPr>
          <w:rFonts w:eastAsiaTheme="minorEastAsia"/>
          <w:highlight w:val="yellow"/>
          <w:lang w:eastAsia="zh-CN"/>
        </w:rPr>
      </w:pPr>
      <w:r>
        <w:rPr>
          <w:rFonts w:eastAsiaTheme="minorEastAsia"/>
          <w:highlight w:val="yellow"/>
          <w:lang w:eastAsia="zh-CN"/>
        </w:rPr>
        <w:t>multi-</w:t>
      </w:r>
      <w:proofErr w:type="spellStart"/>
      <w:r>
        <w:rPr>
          <w:rFonts w:eastAsiaTheme="minorEastAsia"/>
          <w:highlight w:val="yellow"/>
          <w:lang w:eastAsia="zh-CN"/>
        </w:rPr>
        <w:t>lnk</w:t>
      </w:r>
      <w:proofErr w:type="spellEnd"/>
      <w:r>
        <w:rPr>
          <w:rFonts w:eastAsiaTheme="minorEastAsia"/>
          <w:highlight w:val="yellow"/>
          <w:lang w:eastAsia="zh-CN"/>
        </w:rPr>
        <w:t xml:space="preserve"> probe response in Page 58, line 42</w:t>
      </w:r>
    </w:p>
    <w:p w14:paraId="4C1B7A9E" w14:textId="77777777" w:rsidR="00DC1964" w:rsidRPr="00F52C24" w:rsidRDefault="00DC1964" w:rsidP="00DC1964">
      <w:pPr>
        <w:rPr>
          <w:rStyle w:val="SC8204803"/>
          <w:highlight w:val="yellow"/>
        </w:rPr>
      </w:pPr>
      <w:r w:rsidRPr="00F52C24">
        <w:rPr>
          <w:rStyle w:val="SC8204803"/>
          <w:highlight w:val="yellow"/>
        </w:rPr>
        <w:lastRenderedPageBreak/>
        <w:t>Probe Request Multi-Link element in Page 58, line 37</w:t>
      </w:r>
    </w:p>
    <w:p w14:paraId="553BCFCC" w14:textId="77777777" w:rsidR="00DC1964" w:rsidRDefault="00DC1964" w:rsidP="00DC1964">
      <w:pPr>
        <w:rPr>
          <w:rFonts w:eastAsiaTheme="minorEastAsia"/>
          <w:highlight w:val="yellow"/>
          <w:lang w:eastAsia="zh-CN"/>
        </w:rPr>
      </w:pPr>
      <w:r w:rsidRPr="00F52C24">
        <w:rPr>
          <w:rFonts w:eastAsiaTheme="minorEastAsia"/>
          <w:highlight w:val="yellow"/>
          <w:lang w:eastAsia="zh-CN"/>
        </w:rPr>
        <w:t>35.3.4.2 (Use of multi-link probe request and response).</w:t>
      </w:r>
    </w:p>
    <w:p w14:paraId="729F9B20" w14:textId="77777777" w:rsidR="00DC1964" w:rsidRDefault="00DC1964" w:rsidP="00DC1964">
      <w:pPr>
        <w:rPr>
          <w:rFonts w:eastAsiaTheme="minorEastAsia"/>
          <w:highlight w:val="yellow"/>
          <w:lang w:eastAsia="zh-CN"/>
        </w:rPr>
      </w:pPr>
    </w:p>
    <w:p w14:paraId="700F088B" w14:textId="3028F8C0" w:rsidR="00DC1964" w:rsidRDefault="00DC1964" w:rsidP="00D06ECA">
      <w:pPr>
        <w:tabs>
          <w:tab w:val="left" w:pos="540"/>
        </w:tabs>
        <w:rPr>
          <w:rFonts w:eastAsiaTheme="minorEastAsia"/>
          <w:lang w:eastAsia="zh-CN"/>
        </w:rPr>
      </w:pPr>
      <w:r w:rsidRPr="00123C2A">
        <w:rPr>
          <w:rFonts w:eastAsiaTheme="minorEastAsia" w:hint="eastAsia"/>
          <w:lang w:eastAsia="zh-CN"/>
        </w:rPr>
        <w:t>[</w:t>
      </w:r>
      <w:r>
        <w:rPr>
          <w:rFonts w:eastAsiaTheme="minorEastAsia"/>
          <w:lang w:eastAsia="zh-CN"/>
        </w:rPr>
        <w:t>42</w:t>
      </w:r>
      <w:r w:rsidR="00D06ECA">
        <w:rPr>
          <w:rFonts w:eastAsiaTheme="minorEastAsia"/>
          <w:lang w:eastAsia="zh-CN"/>
        </w:rPr>
        <w:t>]</w:t>
      </w:r>
      <w:r w:rsidR="00D06ECA">
        <w:rPr>
          <w:rFonts w:eastAsiaTheme="minorEastAsia"/>
          <w:lang w:eastAsia="zh-CN"/>
        </w:rPr>
        <w:tab/>
      </w:r>
      <w:r w:rsidRPr="00123C2A">
        <w:rPr>
          <w:rFonts w:eastAsiaTheme="minorEastAsia"/>
          <w:lang w:eastAsia="zh-CN"/>
        </w:rPr>
        <w:t>Page 59, line 10, remove “[non-MLO]”</w:t>
      </w:r>
    </w:p>
    <w:p w14:paraId="059113F4" w14:textId="3D0EFA50" w:rsidR="00DC1964" w:rsidRDefault="00DC1964" w:rsidP="00D06ECA">
      <w:pPr>
        <w:tabs>
          <w:tab w:val="left" w:pos="540"/>
        </w:tabs>
        <w:rPr>
          <w:ins w:id="345" w:author="Stacey, Robert" w:date="2023-09-12T07:51:00Z"/>
          <w:rFonts w:eastAsiaTheme="minorEastAsia"/>
          <w:lang w:eastAsia="zh-CN"/>
        </w:rPr>
      </w:pPr>
      <w:r>
        <w:rPr>
          <w:rFonts w:eastAsiaTheme="minorEastAsia" w:hint="eastAsia"/>
          <w:lang w:eastAsia="zh-CN"/>
        </w:rPr>
        <w:t>[</w:t>
      </w:r>
      <w:r w:rsidR="00D06ECA">
        <w:rPr>
          <w:rFonts w:eastAsiaTheme="minorEastAsia"/>
          <w:lang w:eastAsia="zh-CN"/>
        </w:rPr>
        <w:t>43]</w:t>
      </w:r>
      <w:r w:rsidR="00D06ECA">
        <w:rPr>
          <w:rFonts w:eastAsiaTheme="minorEastAsia"/>
          <w:lang w:eastAsia="zh-CN"/>
        </w:rPr>
        <w:tab/>
      </w:r>
      <w:r>
        <w:rPr>
          <w:rFonts w:eastAsiaTheme="minorEastAsia"/>
          <w:lang w:eastAsia="zh-CN"/>
        </w:rPr>
        <w:t>Page 59, line 10, change “</w:t>
      </w:r>
      <w:r w:rsidRPr="00254B74">
        <w:rPr>
          <w:rFonts w:eastAsiaTheme="minorEastAsia"/>
          <w:lang w:eastAsia="zh-CN"/>
        </w:rPr>
        <w:t xml:space="preserve">multi-link </w:t>
      </w:r>
      <w:r>
        <w:rPr>
          <w:rFonts w:eastAsiaTheme="minorEastAsia"/>
          <w:lang w:eastAsia="zh-CN"/>
        </w:rPr>
        <w:t>operation</w:t>
      </w:r>
      <w:r w:rsidRPr="00254B74">
        <w:rPr>
          <w:rFonts w:eastAsiaTheme="minorEastAsia"/>
          <w:lang w:eastAsia="zh-CN"/>
        </w:rPr>
        <w:t>” to “ML</w:t>
      </w:r>
      <w:r>
        <w:rPr>
          <w:rFonts w:eastAsiaTheme="minorEastAsia"/>
          <w:lang w:eastAsia="zh-CN"/>
        </w:rPr>
        <w:t>O</w:t>
      </w:r>
      <w:r w:rsidRPr="00254B74">
        <w:rPr>
          <w:rFonts w:eastAsiaTheme="minorEastAsia"/>
          <w:lang w:eastAsia="zh-CN"/>
        </w:rPr>
        <w:t>”</w:t>
      </w:r>
      <w:r>
        <w:rPr>
          <w:rFonts w:eastAsiaTheme="minorEastAsia"/>
          <w:lang w:eastAsia="zh-CN"/>
        </w:rPr>
        <w:t>.</w:t>
      </w:r>
    </w:p>
    <w:p w14:paraId="02A5B39F" w14:textId="5439834A" w:rsidR="00F362DB" w:rsidRDefault="00F362DB" w:rsidP="00D06ECA">
      <w:pPr>
        <w:tabs>
          <w:tab w:val="left" w:pos="540"/>
        </w:tabs>
        <w:rPr>
          <w:ins w:id="346" w:author="Stacey, Robert" w:date="2023-09-12T07:51:00Z"/>
          <w:rFonts w:eastAsiaTheme="minorEastAsia"/>
          <w:lang w:eastAsia="zh-CN"/>
        </w:rPr>
      </w:pPr>
    </w:p>
    <w:p w14:paraId="5F802487" w14:textId="77777777" w:rsidR="00F362DB" w:rsidRDefault="00F362DB" w:rsidP="00F362DB">
      <w:pPr>
        <w:rPr>
          <w:ins w:id="347" w:author="Stacey, Robert" w:date="2023-09-12T07:51:00Z"/>
          <w:rFonts w:eastAsiaTheme="minorEastAsia"/>
          <w:lang w:eastAsia="zh-CN"/>
        </w:rPr>
      </w:pPr>
      <w:ins w:id="348" w:author="Stacey, Robert" w:date="2023-09-12T07:51:00Z">
        <w:r>
          <w:rPr>
            <w:rFonts w:eastAsiaTheme="minorEastAsia"/>
            <w:lang w:eastAsia="zh-CN"/>
          </w:rPr>
          <w:t>[Action: as suggested]</w:t>
        </w:r>
      </w:ins>
    </w:p>
    <w:p w14:paraId="3D6E979B" w14:textId="77777777" w:rsidR="00F362DB" w:rsidRDefault="00F362DB" w:rsidP="00D06ECA">
      <w:pPr>
        <w:tabs>
          <w:tab w:val="left" w:pos="540"/>
        </w:tabs>
        <w:rPr>
          <w:rFonts w:eastAsiaTheme="minorEastAsia"/>
          <w:lang w:eastAsia="zh-CN"/>
        </w:rPr>
      </w:pPr>
    </w:p>
    <w:p w14:paraId="29B73A07" w14:textId="77777777" w:rsidR="00DC1964" w:rsidRDefault="00DC1964" w:rsidP="00DC1964">
      <w:pPr>
        <w:rPr>
          <w:rFonts w:eastAsiaTheme="minorEastAsia"/>
          <w:lang w:eastAsia="zh-CN"/>
        </w:rPr>
      </w:pPr>
    </w:p>
    <w:p w14:paraId="7539F5D5" w14:textId="77777777" w:rsidR="00DC1964" w:rsidRPr="00011C6F" w:rsidRDefault="00DC1964" w:rsidP="00DC1964">
      <w:pPr>
        <w:rPr>
          <w:rFonts w:eastAsiaTheme="minorEastAsia"/>
          <w:highlight w:val="yellow"/>
          <w:lang w:eastAsia="zh-CN"/>
        </w:rPr>
      </w:pPr>
      <w:r w:rsidRPr="00011C6F">
        <w:rPr>
          <w:rFonts w:eastAsiaTheme="minorEastAsia" w:hint="eastAsia"/>
          <w:highlight w:val="yellow"/>
          <w:lang w:eastAsia="zh-CN"/>
        </w:rPr>
        <w:t>N</w:t>
      </w:r>
      <w:r w:rsidRPr="00011C6F">
        <w:rPr>
          <w:rFonts w:eastAsiaTheme="minorEastAsia"/>
          <w:highlight w:val="yellow"/>
          <w:lang w:eastAsia="zh-CN"/>
        </w:rPr>
        <w:t>o changes for:</w:t>
      </w:r>
    </w:p>
    <w:p w14:paraId="4B98DDAC" w14:textId="77777777" w:rsidR="00DC1964" w:rsidRDefault="00DC1964" w:rsidP="00DC1964">
      <w:pPr>
        <w:rPr>
          <w:rFonts w:eastAsiaTheme="minorEastAsia"/>
          <w:highlight w:val="yellow"/>
          <w:lang w:eastAsia="zh-CN"/>
        </w:rPr>
      </w:pPr>
      <w:r w:rsidRPr="00011C6F">
        <w:rPr>
          <w:rFonts w:eastAsiaTheme="minorEastAsia"/>
          <w:highlight w:val="yellow"/>
          <w:lang w:eastAsia="zh-CN"/>
        </w:rPr>
        <w:t>(</w:t>
      </w:r>
      <w:proofErr w:type="gramStart"/>
      <w:r w:rsidRPr="00011C6F">
        <w:rPr>
          <w:rFonts w:eastAsiaTheme="minorEastAsia"/>
          <w:highlight w:val="yellow"/>
          <w:lang w:eastAsia="zh-CN"/>
        </w:rPr>
        <w:t>see</w:t>
      </w:r>
      <w:proofErr w:type="gramEnd"/>
      <w:r w:rsidRPr="00011C6F">
        <w:rPr>
          <w:rFonts w:eastAsiaTheme="minorEastAsia"/>
          <w:highlight w:val="yellow"/>
          <w:lang w:eastAsia="zh-CN"/>
        </w:rPr>
        <w:t xml:space="preserve"> 35.3.5.3 (Multi-link tear down procedure))</w:t>
      </w:r>
    </w:p>
    <w:p w14:paraId="427CDB89" w14:textId="77777777" w:rsidR="00DC1964" w:rsidRPr="008D4432" w:rsidRDefault="00DC1964" w:rsidP="00DC1964">
      <w:pPr>
        <w:rPr>
          <w:rFonts w:eastAsiaTheme="minorEastAsia"/>
          <w:szCs w:val="22"/>
          <w:lang w:eastAsia="zh-CN"/>
        </w:rPr>
      </w:pPr>
      <w:r w:rsidRPr="008D4432">
        <w:rPr>
          <w:rStyle w:val="SC9204816"/>
          <w:sz w:val="22"/>
          <w:szCs w:val="22"/>
          <w:highlight w:val="yellow"/>
        </w:rPr>
        <w:t>4.9.6 Reference model for multi-link operation (MLO)</w:t>
      </w:r>
    </w:p>
    <w:p w14:paraId="4AFEFE9F" w14:textId="77777777" w:rsidR="00DC1964" w:rsidRDefault="00DC1964" w:rsidP="00DC1964">
      <w:pPr>
        <w:rPr>
          <w:rFonts w:eastAsiaTheme="minorEastAsia"/>
          <w:highlight w:val="yellow"/>
          <w:lang w:eastAsia="zh-CN"/>
        </w:rPr>
      </w:pPr>
      <w:r w:rsidRPr="00011C6F">
        <w:rPr>
          <w:rFonts w:eastAsiaTheme="minorEastAsia"/>
          <w:highlight w:val="yellow"/>
          <w:lang w:eastAsia="zh-CN"/>
        </w:rPr>
        <w:t>(</w:t>
      </w:r>
      <w:proofErr w:type="gramStart"/>
      <w:r w:rsidRPr="00011C6F">
        <w:rPr>
          <w:rFonts w:eastAsiaTheme="minorEastAsia"/>
          <w:highlight w:val="yellow"/>
          <w:lang w:eastAsia="zh-CN"/>
        </w:rPr>
        <w:t>see</w:t>
      </w:r>
      <w:proofErr w:type="gramEnd"/>
      <w:r w:rsidRPr="00011C6F">
        <w:rPr>
          <w:rFonts w:eastAsiaTheme="minorEastAsia"/>
          <w:highlight w:val="yellow"/>
          <w:lang w:eastAsia="zh-CN"/>
        </w:rPr>
        <w:t xml:space="preserve"> 35.3.8 (Block ack procedures in Multi-link operation))</w:t>
      </w:r>
    </w:p>
    <w:p w14:paraId="337AEA29" w14:textId="77777777" w:rsidR="00DC1964" w:rsidRPr="00011C6F" w:rsidRDefault="00DC1964" w:rsidP="00DC1964">
      <w:pPr>
        <w:rPr>
          <w:rFonts w:eastAsiaTheme="minorEastAsia"/>
          <w:highlight w:val="yellow"/>
          <w:lang w:eastAsia="zh-CN"/>
        </w:rPr>
      </w:pPr>
      <w:r w:rsidRPr="00011C6F">
        <w:rPr>
          <w:rFonts w:eastAsiaTheme="minorEastAsia"/>
          <w:highlight w:val="yellow"/>
          <w:lang w:eastAsia="zh-CN"/>
        </w:rPr>
        <w:t>9.4.2.312.6 (EPCS Priority Access Multi-Link element)</w:t>
      </w:r>
    </w:p>
    <w:p w14:paraId="0D75FCEA" w14:textId="77777777" w:rsidR="00DC1964" w:rsidRDefault="00DC1964" w:rsidP="00DC1964">
      <w:pPr>
        <w:rPr>
          <w:rFonts w:eastAsiaTheme="minorEastAsia"/>
          <w:highlight w:val="yellow"/>
          <w:lang w:eastAsia="zh-CN"/>
        </w:rPr>
      </w:pPr>
      <w:r w:rsidRPr="00011C6F">
        <w:rPr>
          <w:rFonts w:eastAsiaTheme="minorEastAsia"/>
          <w:highlight w:val="yellow"/>
          <w:lang w:eastAsia="zh-CN"/>
        </w:rPr>
        <w:t>9.4.2.312.5 (TDLS Multi-Link element)</w:t>
      </w:r>
    </w:p>
    <w:p w14:paraId="02746492" w14:textId="77777777" w:rsidR="00DC1964" w:rsidRDefault="00DC1964" w:rsidP="00DC1964">
      <w:pPr>
        <w:rPr>
          <w:rFonts w:eastAsiaTheme="minorEastAsia"/>
          <w:highlight w:val="yellow"/>
          <w:lang w:eastAsia="zh-CN"/>
        </w:rPr>
      </w:pPr>
      <w:r w:rsidRPr="00EF27D4">
        <w:rPr>
          <w:rFonts w:eastAsiaTheme="minorEastAsia"/>
          <w:highlight w:val="yellow"/>
          <w:lang w:eastAsia="zh-CN"/>
        </w:rPr>
        <w:t>35.3.17 (Enhanced multi-link single radio operation), and 35.3.18 (Enhanced multi-link multi-radio operation)</w:t>
      </w:r>
    </w:p>
    <w:p w14:paraId="4642D40F" w14:textId="77777777" w:rsidR="00DC1964" w:rsidRDefault="00DC1964" w:rsidP="00DC1964">
      <w:pPr>
        <w:rPr>
          <w:rFonts w:eastAsiaTheme="minorEastAsia"/>
          <w:highlight w:val="yellow"/>
          <w:lang w:eastAsia="zh-CN"/>
        </w:rPr>
      </w:pPr>
      <w:r w:rsidRPr="00EF27D4">
        <w:rPr>
          <w:rFonts w:eastAsiaTheme="minorEastAsia"/>
          <w:highlight w:val="yellow"/>
          <w:lang w:eastAsia="zh-CN"/>
        </w:rPr>
        <w:t>Multi-Link Traffic Indication</w:t>
      </w:r>
    </w:p>
    <w:p w14:paraId="0CCE24F0" w14:textId="77777777" w:rsidR="00DC1964" w:rsidRDefault="00DC1964" w:rsidP="00DC1964">
      <w:pPr>
        <w:rPr>
          <w:rFonts w:eastAsiaTheme="minorEastAsia"/>
          <w:lang w:eastAsia="zh-CN"/>
        </w:rPr>
      </w:pPr>
      <w:r w:rsidRPr="00EF27D4">
        <w:rPr>
          <w:rFonts w:eastAsiaTheme="minorEastAsia"/>
          <w:highlight w:val="yellow"/>
          <w:lang w:eastAsia="zh-CN"/>
        </w:rPr>
        <w:t>9.4.2.315 (Multi-Link Traffic Indication element)</w:t>
      </w:r>
    </w:p>
    <w:p w14:paraId="5B6BBB5D" w14:textId="77777777" w:rsidR="00DC1964" w:rsidRDefault="00DC1964" w:rsidP="00DC1964">
      <w:pPr>
        <w:rPr>
          <w:rFonts w:eastAsiaTheme="minorEastAsia"/>
          <w:lang w:eastAsia="zh-CN"/>
        </w:rPr>
      </w:pPr>
    </w:p>
    <w:p w14:paraId="4EFFD71F" w14:textId="288C3A9F" w:rsidR="00DC1964" w:rsidRDefault="00DC1964" w:rsidP="00D06ECA">
      <w:pPr>
        <w:tabs>
          <w:tab w:val="left" w:pos="540"/>
        </w:tabs>
        <w:rPr>
          <w:rFonts w:eastAsiaTheme="minorEastAsia"/>
          <w:lang w:eastAsia="zh-CN"/>
        </w:rPr>
      </w:pPr>
      <w:r>
        <w:rPr>
          <w:rFonts w:eastAsiaTheme="minorEastAsia" w:hint="eastAsia"/>
          <w:lang w:eastAsia="zh-CN"/>
        </w:rPr>
        <w:t>[</w:t>
      </w:r>
      <w:r w:rsidR="00D06ECA">
        <w:rPr>
          <w:rFonts w:eastAsiaTheme="minorEastAsia"/>
          <w:lang w:eastAsia="zh-CN"/>
        </w:rPr>
        <w:t>44]</w:t>
      </w:r>
      <w:r w:rsidR="00D06ECA">
        <w:rPr>
          <w:rFonts w:eastAsiaTheme="minorEastAsia"/>
          <w:lang w:eastAsia="zh-CN"/>
        </w:rPr>
        <w:tab/>
      </w:r>
      <w:r>
        <w:rPr>
          <w:rFonts w:eastAsiaTheme="minorEastAsia"/>
          <w:lang w:eastAsia="zh-CN"/>
        </w:rPr>
        <w:t>Page 80, line 55, change “MULTI-LINK PROBE” to “</w:t>
      </w:r>
      <w:commentRangeStart w:id="349"/>
      <w:r>
        <w:rPr>
          <w:rFonts w:eastAsiaTheme="minorEastAsia"/>
          <w:lang w:eastAsia="zh-CN"/>
        </w:rPr>
        <w:t>ML PROBE</w:t>
      </w:r>
      <w:commentRangeEnd w:id="349"/>
      <w:r>
        <w:rPr>
          <w:rStyle w:val="CommentReference"/>
        </w:rPr>
        <w:commentReference w:id="349"/>
      </w:r>
      <w:r>
        <w:rPr>
          <w:rFonts w:eastAsiaTheme="minorEastAsia"/>
          <w:lang w:eastAsia="zh-CN"/>
        </w:rPr>
        <w:t>”</w:t>
      </w:r>
    </w:p>
    <w:p w14:paraId="593CFBFF" w14:textId="3465A1E7" w:rsidR="00DC1964" w:rsidRDefault="00DC1964" w:rsidP="00D06ECA">
      <w:pPr>
        <w:tabs>
          <w:tab w:val="left" w:pos="540"/>
        </w:tabs>
        <w:rPr>
          <w:rFonts w:eastAsiaTheme="minorEastAsia"/>
          <w:lang w:eastAsia="zh-CN"/>
        </w:rPr>
      </w:pPr>
      <w:r>
        <w:rPr>
          <w:rFonts w:eastAsiaTheme="minorEastAsia"/>
          <w:lang w:eastAsia="zh-CN"/>
        </w:rPr>
        <w:t xml:space="preserve">[45] </w:t>
      </w:r>
      <w:r w:rsidR="00D06ECA">
        <w:rPr>
          <w:rFonts w:eastAsiaTheme="minorEastAsia"/>
          <w:lang w:eastAsia="zh-CN"/>
        </w:rPr>
        <w:tab/>
      </w:r>
      <w:r>
        <w:rPr>
          <w:rFonts w:eastAsiaTheme="minorEastAsia"/>
          <w:lang w:eastAsia="zh-CN"/>
        </w:rPr>
        <w:t>Page 80, line 54, change “Multi-link probe” to “ML probe”</w:t>
      </w:r>
    </w:p>
    <w:p w14:paraId="7018D080" w14:textId="3A00D789"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46] </w:t>
      </w:r>
      <w:r w:rsidR="00D06ECA">
        <w:rPr>
          <w:rFonts w:eastAsiaTheme="minorEastAsia"/>
          <w:lang w:eastAsia="zh-CN"/>
        </w:rPr>
        <w:tab/>
      </w:r>
      <w:r>
        <w:rPr>
          <w:rFonts w:eastAsiaTheme="minorEastAsia"/>
          <w:lang w:eastAsia="zh-CN"/>
        </w:rPr>
        <w:t>Page 82, line 59, change “Multi-link parameters” to “ML parameters”</w:t>
      </w:r>
    </w:p>
    <w:p w14:paraId="41EB8ECF" w14:textId="4D597A96"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47] </w:t>
      </w:r>
      <w:r w:rsidR="00D06ECA">
        <w:rPr>
          <w:rFonts w:eastAsiaTheme="minorEastAsia"/>
          <w:lang w:eastAsia="zh-CN"/>
        </w:rPr>
        <w:tab/>
      </w:r>
      <w:r>
        <w:rPr>
          <w:rFonts w:eastAsiaTheme="minorEastAsia"/>
          <w:lang w:eastAsia="zh-CN"/>
        </w:rPr>
        <w:t>Page 83, line 31, change “Multi-link parameters” to “ML parameters”</w:t>
      </w:r>
    </w:p>
    <w:p w14:paraId="1A3CB9A9" w14:textId="7CC0A1D5"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48] </w:t>
      </w:r>
      <w:r w:rsidR="00D06ECA">
        <w:rPr>
          <w:rFonts w:eastAsiaTheme="minorEastAsia"/>
          <w:lang w:eastAsia="zh-CN"/>
        </w:rPr>
        <w:tab/>
      </w:r>
      <w:r>
        <w:rPr>
          <w:rFonts w:eastAsiaTheme="minorEastAsia"/>
          <w:lang w:eastAsia="zh-CN"/>
        </w:rPr>
        <w:t>Page 84, line 31, change “Multi-link parameters” to “ML parameters”</w:t>
      </w:r>
    </w:p>
    <w:p w14:paraId="167A39C4" w14:textId="050D6450"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49] </w:t>
      </w:r>
      <w:r w:rsidR="00D06ECA">
        <w:rPr>
          <w:rFonts w:eastAsiaTheme="minorEastAsia"/>
          <w:lang w:eastAsia="zh-CN"/>
        </w:rPr>
        <w:tab/>
      </w:r>
      <w:r>
        <w:rPr>
          <w:rFonts w:eastAsiaTheme="minorEastAsia"/>
          <w:lang w:eastAsia="zh-CN"/>
        </w:rPr>
        <w:t>Page 85, line 4, change “Multi-link parameters” to “ML parameters”</w:t>
      </w:r>
    </w:p>
    <w:p w14:paraId="24298D3A" w14:textId="6DCE1552" w:rsidR="00DC1964" w:rsidRDefault="00DC1964" w:rsidP="00D06ECA">
      <w:pPr>
        <w:tabs>
          <w:tab w:val="left" w:pos="540"/>
        </w:tabs>
        <w:rPr>
          <w:rFonts w:eastAsiaTheme="minorEastAsia"/>
          <w:lang w:eastAsia="zh-CN"/>
        </w:rPr>
      </w:pPr>
      <w:r>
        <w:rPr>
          <w:rFonts w:eastAsiaTheme="minorEastAsia"/>
          <w:lang w:eastAsia="zh-CN"/>
        </w:rPr>
        <w:t xml:space="preserve">[50] </w:t>
      </w:r>
      <w:r w:rsidR="00D06ECA">
        <w:rPr>
          <w:rFonts w:eastAsiaTheme="minorEastAsia"/>
          <w:lang w:eastAsia="zh-CN"/>
        </w:rPr>
        <w:tab/>
      </w:r>
      <w:r>
        <w:rPr>
          <w:rFonts w:eastAsiaTheme="minorEastAsia"/>
          <w:lang w:eastAsia="zh-CN"/>
        </w:rPr>
        <w:t>Page 85, line 43, change “Multi-link parameters” to “ML parameters”</w:t>
      </w:r>
    </w:p>
    <w:p w14:paraId="649D0857" w14:textId="1614D6D7"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51] </w:t>
      </w:r>
      <w:r w:rsidR="00D06ECA">
        <w:rPr>
          <w:rFonts w:eastAsiaTheme="minorEastAsia"/>
          <w:lang w:eastAsia="zh-CN"/>
        </w:rPr>
        <w:tab/>
      </w:r>
      <w:r>
        <w:rPr>
          <w:rFonts w:eastAsiaTheme="minorEastAsia"/>
          <w:lang w:eastAsia="zh-CN"/>
        </w:rPr>
        <w:t>Page 87, line 38, change “Multi-link parameters” to “ML parameters”</w:t>
      </w:r>
    </w:p>
    <w:p w14:paraId="3198A405" w14:textId="07490F76"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52] </w:t>
      </w:r>
      <w:r w:rsidR="00D06ECA">
        <w:rPr>
          <w:rFonts w:eastAsiaTheme="minorEastAsia"/>
          <w:lang w:eastAsia="zh-CN"/>
        </w:rPr>
        <w:tab/>
      </w:r>
      <w:r>
        <w:rPr>
          <w:rFonts w:eastAsiaTheme="minorEastAsia"/>
          <w:lang w:eastAsia="zh-CN"/>
        </w:rPr>
        <w:t>Page 89, line 36, change “Multi-link parameters” to “ML parameters”</w:t>
      </w:r>
    </w:p>
    <w:p w14:paraId="6D8C07CF" w14:textId="75D9D950"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53] </w:t>
      </w:r>
      <w:r w:rsidR="00D06ECA">
        <w:rPr>
          <w:rFonts w:eastAsiaTheme="minorEastAsia"/>
          <w:lang w:eastAsia="zh-CN"/>
        </w:rPr>
        <w:tab/>
      </w:r>
      <w:r>
        <w:rPr>
          <w:rFonts w:eastAsiaTheme="minorEastAsia"/>
          <w:lang w:eastAsia="zh-CN"/>
        </w:rPr>
        <w:t>Page 90, line 51, change “Multi-link parameters” to “ML parameters”</w:t>
      </w:r>
    </w:p>
    <w:p w14:paraId="514B1775" w14:textId="4172C3BB"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54] </w:t>
      </w:r>
      <w:r w:rsidR="00D06ECA">
        <w:rPr>
          <w:rFonts w:eastAsiaTheme="minorEastAsia"/>
          <w:lang w:eastAsia="zh-CN"/>
        </w:rPr>
        <w:tab/>
      </w:r>
      <w:r>
        <w:rPr>
          <w:rFonts w:eastAsiaTheme="minorEastAsia"/>
          <w:lang w:eastAsia="zh-CN"/>
        </w:rPr>
        <w:t>Page 91, line 46, change “Multi-link parameters” to “ML parameters”</w:t>
      </w:r>
    </w:p>
    <w:p w14:paraId="668E1465" w14:textId="219A7959"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55]</w:t>
      </w:r>
      <w:r w:rsidR="00D06ECA">
        <w:rPr>
          <w:rFonts w:eastAsiaTheme="minorEastAsia"/>
          <w:lang w:eastAsia="zh-CN"/>
        </w:rPr>
        <w:tab/>
      </w:r>
      <w:r>
        <w:rPr>
          <w:rFonts w:eastAsiaTheme="minorEastAsia"/>
          <w:lang w:eastAsia="zh-CN"/>
        </w:rPr>
        <w:t>Page 93, line 8, change “Multi-link parameters” to “ML parameters”</w:t>
      </w:r>
    </w:p>
    <w:p w14:paraId="74F69131" w14:textId="3E2E197C"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56] </w:t>
      </w:r>
      <w:r w:rsidR="00D06ECA">
        <w:rPr>
          <w:rFonts w:eastAsiaTheme="minorEastAsia"/>
          <w:lang w:eastAsia="zh-CN"/>
        </w:rPr>
        <w:tab/>
      </w:r>
      <w:r>
        <w:rPr>
          <w:rFonts w:eastAsiaTheme="minorEastAsia"/>
          <w:lang w:eastAsia="zh-CN"/>
        </w:rPr>
        <w:t>Page 94, line 47, change “Multi-link parameters” to “ML parameters”</w:t>
      </w:r>
    </w:p>
    <w:p w14:paraId="033FD376" w14:textId="09946ED6"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57] </w:t>
      </w:r>
      <w:r w:rsidR="00D06ECA">
        <w:rPr>
          <w:rFonts w:eastAsiaTheme="minorEastAsia"/>
          <w:lang w:eastAsia="zh-CN"/>
        </w:rPr>
        <w:tab/>
      </w:r>
      <w:r>
        <w:rPr>
          <w:rFonts w:eastAsiaTheme="minorEastAsia"/>
          <w:lang w:eastAsia="zh-CN"/>
        </w:rPr>
        <w:t>Page 95, line 53, change “Multi-link parameters” to “ML parameters”</w:t>
      </w:r>
    </w:p>
    <w:p w14:paraId="0F37764B" w14:textId="1E6CB17B"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58] </w:t>
      </w:r>
      <w:r w:rsidR="00D06ECA">
        <w:rPr>
          <w:rFonts w:eastAsiaTheme="minorEastAsia"/>
          <w:lang w:eastAsia="zh-CN"/>
        </w:rPr>
        <w:tab/>
      </w:r>
      <w:r>
        <w:rPr>
          <w:rFonts w:eastAsiaTheme="minorEastAsia"/>
          <w:lang w:eastAsia="zh-CN"/>
        </w:rPr>
        <w:t>Page 96, line 62, change “Multi-link parameters” to “ML parameters”</w:t>
      </w:r>
    </w:p>
    <w:p w14:paraId="7282BA14" w14:textId="4AE175D4"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59] </w:t>
      </w:r>
      <w:r w:rsidR="00D06ECA">
        <w:rPr>
          <w:rFonts w:eastAsiaTheme="minorEastAsia"/>
          <w:lang w:eastAsia="zh-CN"/>
        </w:rPr>
        <w:tab/>
      </w:r>
      <w:r>
        <w:rPr>
          <w:rFonts w:eastAsiaTheme="minorEastAsia"/>
          <w:lang w:eastAsia="zh-CN"/>
        </w:rPr>
        <w:t>Page 98, line 7, change “Multi-link parameters” to “ML parameters”</w:t>
      </w:r>
    </w:p>
    <w:p w14:paraId="1C298854" w14:textId="05DC9F3C" w:rsidR="00DC1964" w:rsidRDefault="00DC1964" w:rsidP="00DC1964">
      <w:pPr>
        <w:rPr>
          <w:ins w:id="350" w:author="Stacey, Robert" w:date="2023-09-12T07:51:00Z"/>
          <w:rFonts w:eastAsiaTheme="minorEastAsia"/>
          <w:lang w:eastAsia="zh-CN"/>
        </w:rPr>
      </w:pPr>
    </w:p>
    <w:p w14:paraId="7BD5741F" w14:textId="33CBFC6A" w:rsidR="0061779A" w:rsidRDefault="0061779A" w:rsidP="00DC1964">
      <w:pPr>
        <w:rPr>
          <w:ins w:id="351" w:author="Stacey, Robert" w:date="2023-09-12T07:51:00Z"/>
          <w:rFonts w:eastAsiaTheme="minorEastAsia"/>
          <w:lang w:eastAsia="zh-CN"/>
        </w:rPr>
      </w:pPr>
      <w:ins w:id="352" w:author="Stacey, Robert" w:date="2023-09-12T07:51:00Z">
        <w:r>
          <w:rPr>
            <w:rFonts w:eastAsiaTheme="minorEastAsia"/>
            <w:lang w:eastAsia="zh-CN"/>
          </w:rPr>
          <w:t>[Action: as suggested</w:t>
        </w:r>
      </w:ins>
      <w:ins w:id="353" w:author="Stacey, Robert" w:date="2023-09-12T07:52:00Z">
        <w:r>
          <w:rPr>
            <w:rFonts w:eastAsiaTheme="minorEastAsia"/>
            <w:lang w:eastAsia="zh-CN"/>
          </w:rPr>
          <w:t xml:space="preserve"> (clause 6 might delete all this)]</w:t>
        </w:r>
      </w:ins>
    </w:p>
    <w:p w14:paraId="0641029F" w14:textId="77777777" w:rsidR="0061779A" w:rsidRPr="00B80C23" w:rsidRDefault="0061779A" w:rsidP="00DC1964">
      <w:pPr>
        <w:rPr>
          <w:rFonts w:eastAsiaTheme="minorEastAsia"/>
          <w:lang w:eastAsia="zh-CN"/>
        </w:rPr>
      </w:pPr>
    </w:p>
    <w:p w14:paraId="005FCA1F" w14:textId="77777777" w:rsidR="00DC1964" w:rsidRPr="00011C6F" w:rsidRDefault="00DC1964" w:rsidP="00DC1964">
      <w:pPr>
        <w:rPr>
          <w:rFonts w:eastAsiaTheme="minorEastAsia"/>
          <w:highlight w:val="yellow"/>
          <w:lang w:eastAsia="zh-CN"/>
        </w:rPr>
      </w:pPr>
      <w:r w:rsidRPr="00011C6F">
        <w:rPr>
          <w:rFonts w:eastAsiaTheme="minorEastAsia" w:hint="eastAsia"/>
          <w:highlight w:val="yellow"/>
          <w:lang w:eastAsia="zh-CN"/>
        </w:rPr>
        <w:t>N</w:t>
      </w:r>
      <w:r w:rsidRPr="00011C6F">
        <w:rPr>
          <w:rFonts w:eastAsiaTheme="minorEastAsia"/>
          <w:highlight w:val="yellow"/>
          <w:lang w:eastAsia="zh-CN"/>
        </w:rPr>
        <w:t>o changes for:</w:t>
      </w:r>
    </w:p>
    <w:p w14:paraId="75D9C54D" w14:textId="77777777" w:rsidR="00DC1964" w:rsidRDefault="00DC1964" w:rsidP="00DC1964">
      <w:pPr>
        <w:rPr>
          <w:rFonts w:eastAsiaTheme="minorEastAsia"/>
          <w:lang w:eastAsia="zh-CN"/>
        </w:rPr>
      </w:pPr>
      <w:r w:rsidRPr="00B80C23">
        <w:rPr>
          <w:rFonts w:eastAsiaTheme="minorEastAsia"/>
          <w:highlight w:val="yellow"/>
          <w:lang w:eastAsia="zh-CN"/>
        </w:rPr>
        <w:t>see 35.3.2 (</w:t>
      </w:r>
      <w:proofErr w:type="gramStart"/>
      <w:r w:rsidRPr="00B80C23">
        <w:rPr>
          <w:rFonts w:eastAsiaTheme="minorEastAsia"/>
          <w:highlight w:val="yellow"/>
          <w:lang w:eastAsia="zh-CN"/>
        </w:rPr>
        <w:t>Multi-link</w:t>
      </w:r>
      <w:proofErr w:type="gramEnd"/>
      <w:r w:rsidRPr="00B80C23">
        <w:rPr>
          <w:rFonts w:eastAsiaTheme="minorEastAsia"/>
          <w:highlight w:val="yellow"/>
          <w:lang w:eastAsia="zh-CN"/>
        </w:rPr>
        <w:t xml:space="preserve"> device addressing)</w:t>
      </w:r>
    </w:p>
    <w:p w14:paraId="3E730419" w14:textId="77777777" w:rsidR="00DC1964" w:rsidRDefault="00DC1964" w:rsidP="00DC1964">
      <w:pPr>
        <w:rPr>
          <w:rFonts w:eastAsiaTheme="minorEastAsia"/>
          <w:lang w:eastAsia="zh-CN"/>
        </w:rPr>
      </w:pPr>
      <w:r w:rsidRPr="003A351C">
        <w:rPr>
          <w:rFonts w:eastAsiaTheme="minorEastAsia"/>
          <w:highlight w:val="yellow"/>
          <w:lang w:eastAsia="zh-CN"/>
        </w:rPr>
        <w:t>in 35.3.20 (</w:t>
      </w:r>
      <w:proofErr w:type="gramStart"/>
      <w:r w:rsidRPr="003A351C">
        <w:rPr>
          <w:rFonts w:eastAsiaTheme="minorEastAsia"/>
          <w:highlight w:val="yellow"/>
          <w:lang w:eastAsia="zh-CN"/>
        </w:rPr>
        <w:t>Multi-link</w:t>
      </w:r>
      <w:proofErr w:type="gramEnd"/>
      <w:r w:rsidRPr="003A351C">
        <w:rPr>
          <w:rFonts w:eastAsiaTheme="minorEastAsia"/>
          <w:highlight w:val="yellow"/>
          <w:lang w:eastAsia="zh-CN"/>
        </w:rPr>
        <w:t xml:space="preserve"> operation in a multiple BSSID set or co-hosted BSSID set) and a single Reconfiguration Multi-Link element is optionally present (see 35.3.6.3 (Removing affiliated APs));</w:t>
      </w:r>
    </w:p>
    <w:p w14:paraId="5D711550" w14:textId="77777777" w:rsidR="00DC1964" w:rsidRDefault="00DC1964" w:rsidP="00DC1964">
      <w:pPr>
        <w:rPr>
          <w:rFonts w:eastAsiaTheme="minorEastAsia"/>
          <w:lang w:eastAsia="zh-CN"/>
        </w:rPr>
      </w:pPr>
      <w:r w:rsidRPr="007D76AC">
        <w:rPr>
          <w:rFonts w:eastAsiaTheme="minorEastAsia"/>
          <w:highlight w:val="yellow"/>
          <w:lang w:eastAsia="zh-CN"/>
        </w:rPr>
        <w:t>(</w:t>
      </w:r>
      <w:proofErr w:type="gramStart"/>
      <w:r w:rsidRPr="007D76AC">
        <w:rPr>
          <w:rFonts w:eastAsiaTheme="minorEastAsia"/>
          <w:highlight w:val="yellow"/>
          <w:lang w:eastAsia="zh-CN"/>
        </w:rPr>
        <w:t>see</w:t>
      </w:r>
      <w:proofErr w:type="gramEnd"/>
      <w:r w:rsidRPr="007D76AC">
        <w:rPr>
          <w:rFonts w:eastAsiaTheme="minorEastAsia"/>
          <w:highlight w:val="yellow"/>
          <w:lang w:eastAsia="zh-CN"/>
        </w:rPr>
        <w:t xml:space="preserve"> 35.3.11 (Multi-link procedures for (extended) channel switching and channel quieting)):</w:t>
      </w:r>
    </w:p>
    <w:p w14:paraId="564B7CEC" w14:textId="77777777" w:rsidR="00DC1964" w:rsidRDefault="00DC1964" w:rsidP="00DC1964">
      <w:pPr>
        <w:rPr>
          <w:rFonts w:eastAsiaTheme="minorEastAsia"/>
          <w:lang w:eastAsia="zh-CN"/>
        </w:rPr>
      </w:pPr>
      <w:r w:rsidRPr="007D76AC">
        <w:rPr>
          <w:rFonts w:eastAsiaTheme="minorEastAsia"/>
          <w:highlight w:val="yellow"/>
          <w:lang w:eastAsia="zh-CN"/>
        </w:rPr>
        <w:t xml:space="preserve">35.3.3 (Advertisement of multi-link information in Multi-Link element) when it includes a Basic Multi-Link </w:t>
      </w:r>
      <w:proofErr w:type="spellStart"/>
      <w:r w:rsidRPr="007D76AC">
        <w:rPr>
          <w:rFonts w:eastAsiaTheme="minorEastAsia"/>
          <w:highlight w:val="yellow"/>
          <w:lang w:eastAsia="zh-CN"/>
        </w:rPr>
        <w:t>subelement</w:t>
      </w:r>
      <w:proofErr w:type="spellEnd"/>
      <w:r w:rsidRPr="007D76AC">
        <w:rPr>
          <w:rFonts w:eastAsiaTheme="minorEastAsia"/>
          <w:highlight w:val="yellow"/>
          <w:lang w:eastAsia="zh-CN"/>
        </w:rPr>
        <w:t xml:space="preserve"> in the Neighbor Report element.</w:t>
      </w:r>
    </w:p>
    <w:p w14:paraId="290441ED" w14:textId="77777777" w:rsidR="00DC1964" w:rsidRDefault="00DC1964" w:rsidP="00DC1964">
      <w:pPr>
        <w:rPr>
          <w:rFonts w:eastAsiaTheme="minorEastAsia"/>
          <w:lang w:eastAsia="zh-CN"/>
        </w:rPr>
      </w:pPr>
      <w:r w:rsidRPr="005D186A">
        <w:rPr>
          <w:rFonts w:eastAsiaTheme="minorEastAsia"/>
          <w:highlight w:val="yellow"/>
          <w:lang w:eastAsia="zh-CN"/>
        </w:rPr>
        <w:t>Multi-Link Control field</w:t>
      </w:r>
    </w:p>
    <w:p w14:paraId="2361F2EC" w14:textId="77777777" w:rsidR="00DC1964" w:rsidRDefault="00DC1964" w:rsidP="00DC1964">
      <w:pPr>
        <w:rPr>
          <w:rFonts w:eastAsiaTheme="minorEastAsia"/>
          <w:lang w:eastAsia="zh-CN"/>
        </w:rPr>
      </w:pPr>
      <w:r w:rsidRPr="005D186A">
        <w:rPr>
          <w:rFonts w:eastAsiaTheme="minorEastAsia"/>
          <w:highlight w:val="yellow"/>
          <w:lang w:eastAsia="zh-CN"/>
        </w:rPr>
        <w:t>The TDLS Multi-Link element</w:t>
      </w:r>
    </w:p>
    <w:p w14:paraId="7FB108B2" w14:textId="77777777" w:rsidR="00DC1964" w:rsidRPr="002B317D" w:rsidRDefault="00DC1964" w:rsidP="00DC1964">
      <w:pPr>
        <w:rPr>
          <w:rFonts w:eastAsiaTheme="minorEastAsia"/>
          <w:highlight w:val="yellow"/>
          <w:lang w:eastAsia="zh-CN"/>
        </w:rPr>
      </w:pPr>
      <w:r w:rsidRPr="002B317D">
        <w:rPr>
          <w:rFonts w:eastAsiaTheme="minorEastAsia"/>
          <w:highlight w:val="yellow"/>
          <w:lang w:eastAsia="zh-CN"/>
        </w:rPr>
        <w:lastRenderedPageBreak/>
        <w:t>Multi-Link Operation Update Request</w:t>
      </w:r>
    </w:p>
    <w:p w14:paraId="45A78103" w14:textId="77777777" w:rsidR="00DC1964" w:rsidRDefault="00DC1964" w:rsidP="00DC1964">
      <w:pPr>
        <w:rPr>
          <w:rFonts w:eastAsiaTheme="minorEastAsia"/>
          <w:highlight w:val="yellow"/>
          <w:lang w:eastAsia="zh-CN"/>
        </w:rPr>
      </w:pPr>
      <w:r w:rsidRPr="002B317D">
        <w:rPr>
          <w:rFonts w:eastAsiaTheme="minorEastAsia"/>
          <w:highlight w:val="yellow"/>
          <w:lang w:eastAsia="zh-CN"/>
        </w:rPr>
        <w:t>Multi-Link Operation Update Response</w:t>
      </w:r>
    </w:p>
    <w:p w14:paraId="460D1CBE" w14:textId="77777777" w:rsidR="00DC1964" w:rsidRDefault="00DC1964" w:rsidP="00DC1964">
      <w:pPr>
        <w:rPr>
          <w:rFonts w:eastAsiaTheme="minorEastAsia"/>
          <w:lang w:eastAsia="zh-CN"/>
        </w:rPr>
      </w:pPr>
      <w:r w:rsidRPr="002A083C">
        <w:rPr>
          <w:rFonts w:eastAsiaTheme="minorEastAsia"/>
          <w:highlight w:val="yellow"/>
          <w:lang w:eastAsia="zh-CN"/>
        </w:rPr>
        <w:t>Reconfiguration Multi-Link element</w:t>
      </w:r>
    </w:p>
    <w:p w14:paraId="001477E6" w14:textId="77777777" w:rsidR="00DC1964" w:rsidRDefault="00DC1964" w:rsidP="00DC1964">
      <w:pPr>
        <w:rPr>
          <w:rFonts w:eastAsiaTheme="minorEastAsia"/>
          <w:lang w:eastAsia="zh-CN"/>
        </w:rPr>
      </w:pPr>
      <w:r w:rsidRPr="002A083C">
        <w:rPr>
          <w:rFonts w:eastAsiaTheme="minorEastAsia"/>
          <w:highlight w:val="yellow"/>
          <w:lang w:eastAsia="zh-CN"/>
        </w:rPr>
        <w:t>35.3.15 (Multi-link operation group addressed frames)</w:t>
      </w:r>
    </w:p>
    <w:p w14:paraId="2C4861FC" w14:textId="77777777" w:rsidR="00DC1964" w:rsidRDefault="00DC1964" w:rsidP="00DC1964">
      <w:pPr>
        <w:rPr>
          <w:rFonts w:eastAsiaTheme="minorEastAsia"/>
          <w:lang w:eastAsia="zh-CN"/>
        </w:rPr>
      </w:pPr>
      <w:r w:rsidRPr="002A083C">
        <w:rPr>
          <w:rFonts w:eastAsiaTheme="minorEastAsia"/>
          <w:highlight w:val="yellow"/>
          <w:lang w:eastAsia="zh-CN"/>
        </w:rPr>
        <w:t>35.3.14 (Multi-link device individually addressed Management frame delivery))</w:t>
      </w:r>
    </w:p>
    <w:p w14:paraId="6FE3D98F" w14:textId="77777777" w:rsidR="00DC1964" w:rsidRDefault="00DC1964" w:rsidP="00DC1964">
      <w:pPr>
        <w:rPr>
          <w:rFonts w:eastAsiaTheme="minorEastAsia"/>
          <w:lang w:eastAsia="zh-CN"/>
        </w:rPr>
      </w:pPr>
      <w:r w:rsidRPr="00060148">
        <w:rPr>
          <w:rFonts w:eastAsiaTheme="minorEastAsia"/>
          <w:highlight w:val="yellow"/>
          <w:lang w:eastAsia="zh-CN"/>
        </w:rPr>
        <w:t>(</w:t>
      </w:r>
      <w:proofErr w:type="gramStart"/>
      <w:r w:rsidRPr="00060148">
        <w:rPr>
          <w:rFonts w:eastAsiaTheme="minorEastAsia"/>
          <w:highlight w:val="yellow"/>
          <w:lang w:eastAsia="zh-CN"/>
        </w:rPr>
        <w:t>see</w:t>
      </w:r>
      <w:proofErr w:type="gramEnd"/>
      <w:r w:rsidRPr="00060148">
        <w:rPr>
          <w:rFonts w:eastAsiaTheme="minorEastAsia"/>
          <w:highlight w:val="yellow"/>
          <w:lang w:eastAsia="zh-CN"/>
        </w:rPr>
        <w:t xml:space="preserve"> 35.3.12 (Multi-link power management)).</w:t>
      </w:r>
    </w:p>
    <w:p w14:paraId="131E48B3" w14:textId="77777777" w:rsidR="00DC1964" w:rsidRDefault="00DC1964" w:rsidP="00DC1964">
      <w:pPr>
        <w:rPr>
          <w:rFonts w:eastAsiaTheme="minorEastAsia"/>
          <w:highlight w:val="yellow"/>
          <w:lang w:eastAsia="zh-CN"/>
        </w:rPr>
      </w:pPr>
      <w:r w:rsidRPr="00060148">
        <w:rPr>
          <w:rFonts w:eastAsiaTheme="minorEastAsia"/>
          <w:highlight w:val="yellow"/>
          <w:lang w:eastAsia="zh-CN"/>
        </w:rPr>
        <w:t>an exchange of Multi-Link Probe Request and Multi-Link Probe Response frames</w:t>
      </w:r>
    </w:p>
    <w:p w14:paraId="0BD7B759" w14:textId="77777777" w:rsidR="00DC1964" w:rsidRDefault="00DC1964" w:rsidP="00DC1964">
      <w:pPr>
        <w:rPr>
          <w:rFonts w:eastAsiaTheme="minorEastAsia"/>
          <w:highlight w:val="yellow"/>
          <w:lang w:eastAsia="zh-CN"/>
        </w:rPr>
      </w:pPr>
      <w:r w:rsidRPr="00060148">
        <w:rPr>
          <w:rFonts w:eastAsiaTheme="minorEastAsia"/>
          <w:highlight w:val="yellow"/>
          <w:lang w:eastAsia="zh-CN"/>
        </w:rPr>
        <w:t>35.3.21 (TDLS procedure in multi-link operation).</w:t>
      </w:r>
    </w:p>
    <w:p w14:paraId="6DA18D46" w14:textId="77777777" w:rsidR="00DC1964" w:rsidRDefault="00DC1964" w:rsidP="00DC1964">
      <w:pPr>
        <w:rPr>
          <w:rFonts w:eastAsiaTheme="minorEastAsia"/>
          <w:highlight w:val="yellow"/>
          <w:lang w:eastAsia="zh-CN"/>
        </w:rPr>
      </w:pPr>
      <w:r w:rsidRPr="00060148">
        <w:rPr>
          <w:rFonts w:eastAsiaTheme="minorEastAsia"/>
          <w:highlight w:val="yellow"/>
          <w:lang w:eastAsia="zh-CN"/>
        </w:rPr>
        <w:t>35.3.2 Multi-link device addressing</w:t>
      </w:r>
    </w:p>
    <w:p w14:paraId="69B59C41" w14:textId="77777777" w:rsidR="00DC1964" w:rsidRDefault="00DC1964" w:rsidP="00DC1964">
      <w:pPr>
        <w:rPr>
          <w:rFonts w:eastAsiaTheme="minorEastAsia"/>
          <w:highlight w:val="yellow"/>
          <w:lang w:eastAsia="zh-CN"/>
        </w:rPr>
      </w:pPr>
      <w:r w:rsidRPr="00060148">
        <w:rPr>
          <w:rFonts w:eastAsiaTheme="minorEastAsia"/>
          <w:highlight w:val="yellow"/>
          <w:lang w:eastAsia="zh-CN"/>
        </w:rPr>
        <w:t>35.3.16 Multi-link channel access</w:t>
      </w:r>
    </w:p>
    <w:p w14:paraId="7738641E" w14:textId="77777777" w:rsidR="00DC1964" w:rsidRDefault="00DC1964" w:rsidP="00DC1964">
      <w:pPr>
        <w:rPr>
          <w:rFonts w:eastAsiaTheme="minorEastAsia"/>
          <w:highlight w:val="yellow"/>
          <w:lang w:eastAsia="zh-CN"/>
        </w:rPr>
      </w:pPr>
      <w:r w:rsidRPr="00DF46E6">
        <w:rPr>
          <w:rFonts w:eastAsiaTheme="minorEastAsia"/>
          <w:highlight w:val="yellow"/>
          <w:lang w:eastAsia="zh-CN"/>
        </w:rPr>
        <w:t>35.3.19.3 NSTR mobile AP MLD multi-link procedures for channel switching, extended channel switching, and channel quieting</w:t>
      </w:r>
    </w:p>
    <w:p w14:paraId="4965D26D" w14:textId="77777777" w:rsidR="00DC1964" w:rsidRDefault="00DC1964" w:rsidP="00DC1964">
      <w:pPr>
        <w:rPr>
          <w:rFonts w:eastAsiaTheme="minorEastAsia"/>
          <w:lang w:eastAsia="zh-CN"/>
        </w:rPr>
      </w:pPr>
      <w:r w:rsidRPr="008C2AA1">
        <w:rPr>
          <w:rFonts w:eastAsiaTheme="minorEastAsia"/>
          <w:highlight w:val="yellow"/>
          <w:lang w:eastAsia="zh-CN"/>
        </w:rPr>
        <w:t>35.3.20 Multi-link operation in a multiple BSSID set or co-hosted BSSID set</w:t>
      </w:r>
    </w:p>
    <w:p w14:paraId="62467F6E" w14:textId="77777777" w:rsidR="00DC1964" w:rsidRDefault="00DC1964" w:rsidP="00DC1964">
      <w:pPr>
        <w:rPr>
          <w:rFonts w:eastAsiaTheme="minorEastAsia"/>
          <w:lang w:eastAsia="zh-CN"/>
        </w:rPr>
      </w:pPr>
    </w:p>
    <w:p w14:paraId="45938503" w14:textId="1D7290AF" w:rsidR="00DC1964" w:rsidRDefault="00DC1964" w:rsidP="00D06ECA">
      <w:pPr>
        <w:tabs>
          <w:tab w:val="left" w:pos="540"/>
        </w:tabs>
        <w:rPr>
          <w:rFonts w:eastAsiaTheme="minorEastAsia"/>
          <w:lang w:eastAsia="zh-CN"/>
        </w:rPr>
      </w:pPr>
      <w:r>
        <w:rPr>
          <w:rFonts w:eastAsiaTheme="minorEastAsia" w:hint="eastAsia"/>
          <w:lang w:eastAsia="zh-CN"/>
        </w:rPr>
        <w:t>[</w:t>
      </w:r>
      <w:r w:rsidR="00D06ECA">
        <w:rPr>
          <w:rFonts w:eastAsiaTheme="minorEastAsia"/>
          <w:lang w:eastAsia="zh-CN"/>
        </w:rPr>
        <w:t>60]</w:t>
      </w:r>
      <w:r w:rsidR="00D06ECA">
        <w:rPr>
          <w:rFonts w:eastAsiaTheme="minorEastAsia"/>
          <w:lang w:eastAsia="zh-CN"/>
        </w:rPr>
        <w:tab/>
      </w:r>
      <w:r>
        <w:rPr>
          <w:rFonts w:eastAsiaTheme="minorEastAsia"/>
          <w:lang w:eastAsia="zh-CN"/>
        </w:rPr>
        <w:t>Page 483, line 22, change the 1</w:t>
      </w:r>
      <w:r w:rsidRPr="00060148">
        <w:rPr>
          <w:rFonts w:eastAsiaTheme="minorEastAsia"/>
          <w:vertAlign w:val="superscript"/>
          <w:lang w:eastAsia="zh-CN"/>
        </w:rPr>
        <w:t>st</w:t>
      </w:r>
      <w:r>
        <w:rPr>
          <w:rFonts w:eastAsiaTheme="minorEastAsia"/>
          <w:lang w:eastAsia="zh-CN"/>
        </w:rPr>
        <w:t xml:space="preserve"> “multi-link operation” to “MLO”.</w:t>
      </w:r>
    </w:p>
    <w:p w14:paraId="2F962B03" w14:textId="2708F6E2"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61] </w:t>
      </w:r>
      <w:r w:rsidR="00D06ECA">
        <w:rPr>
          <w:rFonts w:eastAsiaTheme="minorEastAsia"/>
          <w:lang w:eastAsia="zh-CN"/>
        </w:rPr>
        <w:tab/>
      </w:r>
      <w:r>
        <w:rPr>
          <w:rFonts w:eastAsiaTheme="minorEastAsia"/>
          <w:lang w:eastAsia="zh-CN"/>
        </w:rPr>
        <w:t>Page 492, line 58, change “multi-link operations” to “MLOs”.</w:t>
      </w:r>
    </w:p>
    <w:p w14:paraId="33DD8A35" w14:textId="1DF40DC7"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62] </w:t>
      </w:r>
      <w:r w:rsidR="00D06ECA">
        <w:rPr>
          <w:rFonts w:eastAsiaTheme="minorEastAsia"/>
          <w:lang w:eastAsia="zh-CN"/>
        </w:rPr>
        <w:tab/>
      </w:r>
      <w:r>
        <w:rPr>
          <w:rFonts w:eastAsiaTheme="minorEastAsia"/>
          <w:lang w:eastAsia="zh-CN"/>
        </w:rPr>
        <w:t>Page 573, line 24, change “Multi-link procedures” to “ML procedures”</w:t>
      </w:r>
    </w:p>
    <w:p w14:paraId="4617BD71" w14:textId="36C13E52"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63] </w:t>
      </w:r>
      <w:r w:rsidR="00D06ECA">
        <w:rPr>
          <w:rFonts w:eastAsiaTheme="minorEastAsia"/>
          <w:lang w:eastAsia="zh-CN"/>
        </w:rPr>
        <w:tab/>
      </w:r>
      <w:r>
        <w:rPr>
          <w:rFonts w:eastAsiaTheme="minorEastAsia"/>
          <w:lang w:eastAsia="zh-CN"/>
        </w:rPr>
        <w:t xml:space="preserve">Page </w:t>
      </w:r>
      <w:proofErr w:type="gramStart"/>
      <w:r>
        <w:rPr>
          <w:rFonts w:eastAsiaTheme="minorEastAsia"/>
          <w:lang w:eastAsia="zh-CN"/>
        </w:rPr>
        <w:t>993,line</w:t>
      </w:r>
      <w:proofErr w:type="gramEnd"/>
      <w:r>
        <w:rPr>
          <w:rFonts w:eastAsiaTheme="minorEastAsia"/>
          <w:lang w:eastAsia="zh-CN"/>
        </w:rPr>
        <w:t xml:space="preserve"> 31, change “</w:t>
      </w:r>
      <w:r w:rsidRPr="00254B74">
        <w:rPr>
          <w:rFonts w:eastAsiaTheme="minorEastAsia"/>
          <w:lang w:eastAsia="zh-CN"/>
        </w:rPr>
        <w:t xml:space="preserve">multi-link </w:t>
      </w:r>
      <w:r>
        <w:rPr>
          <w:rFonts w:eastAsiaTheme="minorEastAsia"/>
          <w:lang w:eastAsia="zh-CN"/>
        </w:rPr>
        <w:t>operation</w:t>
      </w:r>
      <w:r w:rsidRPr="00254B74">
        <w:rPr>
          <w:rFonts w:eastAsiaTheme="minorEastAsia"/>
          <w:lang w:eastAsia="zh-CN"/>
        </w:rPr>
        <w:t>” to “ML</w:t>
      </w:r>
      <w:r>
        <w:rPr>
          <w:rFonts w:eastAsiaTheme="minorEastAsia"/>
          <w:lang w:eastAsia="zh-CN"/>
        </w:rPr>
        <w:t>O</w:t>
      </w:r>
      <w:r w:rsidRPr="00254B74">
        <w:rPr>
          <w:rFonts w:eastAsiaTheme="minorEastAsia"/>
          <w:lang w:eastAsia="zh-CN"/>
        </w:rPr>
        <w:t>”</w:t>
      </w:r>
      <w:r>
        <w:rPr>
          <w:rFonts w:eastAsiaTheme="minorEastAsia"/>
          <w:lang w:eastAsia="zh-CN"/>
        </w:rPr>
        <w:t>.</w:t>
      </w:r>
    </w:p>
    <w:p w14:paraId="73220665" w14:textId="2E809E04" w:rsidR="00DC1964" w:rsidRPr="00060148"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64] </w:t>
      </w:r>
      <w:r w:rsidR="00D06ECA">
        <w:rPr>
          <w:rFonts w:eastAsiaTheme="minorEastAsia"/>
          <w:lang w:eastAsia="zh-CN"/>
        </w:rPr>
        <w:tab/>
      </w:r>
      <w:r>
        <w:rPr>
          <w:rFonts w:eastAsiaTheme="minorEastAsia"/>
          <w:lang w:eastAsia="zh-CN"/>
        </w:rPr>
        <w:t>Page 1007, line 37, change the 1</w:t>
      </w:r>
      <w:r w:rsidRPr="00354B2B">
        <w:rPr>
          <w:rFonts w:eastAsiaTheme="minorEastAsia"/>
          <w:vertAlign w:val="superscript"/>
          <w:lang w:eastAsia="zh-CN"/>
        </w:rPr>
        <w:t>st</w:t>
      </w:r>
      <w:r>
        <w:rPr>
          <w:rFonts w:eastAsiaTheme="minorEastAsia"/>
          <w:lang w:eastAsia="zh-CN"/>
        </w:rPr>
        <w:t xml:space="preserve"> “multi-link setup” to “ML </w:t>
      </w:r>
      <w:proofErr w:type="gramStart"/>
      <w:r>
        <w:rPr>
          <w:rFonts w:eastAsiaTheme="minorEastAsia"/>
          <w:lang w:eastAsia="zh-CN"/>
        </w:rPr>
        <w:t>setup</w:t>
      </w:r>
      <w:proofErr w:type="gramEnd"/>
      <w:r>
        <w:rPr>
          <w:rFonts w:eastAsiaTheme="minorEastAsia"/>
          <w:lang w:eastAsia="zh-CN"/>
        </w:rPr>
        <w:t>”</w:t>
      </w:r>
    </w:p>
    <w:p w14:paraId="1C3419FF" w14:textId="173ACB35" w:rsidR="00DC1964" w:rsidRPr="00060148"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65] </w:t>
      </w:r>
      <w:r w:rsidR="00D06ECA">
        <w:rPr>
          <w:rFonts w:eastAsiaTheme="minorEastAsia"/>
          <w:lang w:eastAsia="zh-CN"/>
        </w:rPr>
        <w:tab/>
      </w:r>
      <w:r>
        <w:rPr>
          <w:rFonts w:eastAsiaTheme="minorEastAsia"/>
          <w:lang w:eastAsia="zh-CN"/>
        </w:rPr>
        <w:t>Page 1007, line 58, change “multi-link setup” to “ML setup”</w:t>
      </w:r>
    </w:p>
    <w:p w14:paraId="512F6499" w14:textId="45927C3B" w:rsidR="00DC1964" w:rsidRPr="00060148"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66] </w:t>
      </w:r>
      <w:r w:rsidR="00D06ECA">
        <w:rPr>
          <w:rFonts w:eastAsiaTheme="minorEastAsia"/>
          <w:lang w:eastAsia="zh-CN"/>
        </w:rPr>
        <w:tab/>
      </w:r>
      <w:r>
        <w:rPr>
          <w:rFonts w:eastAsiaTheme="minorEastAsia"/>
          <w:lang w:eastAsia="zh-CN"/>
        </w:rPr>
        <w:t>Page 1008, line 3, change “multi-link setup” to “ML setup”</w:t>
      </w:r>
    </w:p>
    <w:p w14:paraId="1F2B3ED6" w14:textId="1FB4C451" w:rsidR="00DC1964" w:rsidRPr="00060148"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67] </w:t>
      </w:r>
      <w:r w:rsidR="00D06ECA">
        <w:rPr>
          <w:rFonts w:eastAsiaTheme="minorEastAsia"/>
          <w:lang w:eastAsia="zh-CN"/>
        </w:rPr>
        <w:tab/>
      </w:r>
      <w:r>
        <w:rPr>
          <w:rFonts w:eastAsiaTheme="minorEastAsia"/>
          <w:lang w:eastAsia="zh-CN"/>
        </w:rPr>
        <w:t>Page 1008, line 8, change “multi-link setup” to “ML setup”</w:t>
      </w:r>
    </w:p>
    <w:p w14:paraId="4BF67F79" w14:textId="74DC2BF1" w:rsidR="00DC1964" w:rsidRPr="00060148"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68] </w:t>
      </w:r>
      <w:r w:rsidR="00D06ECA">
        <w:rPr>
          <w:rFonts w:eastAsiaTheme="minorEastAsia"/>
          <w:lang w:eastAsia="zh-CN"/>
        </w:rPr>
        <w:tab/>
      </w:r>
      <w:r>
        <w:rPr>
          <w:rFonts w:eastAsiaTheme="minorEastAsia"/>
          <w:lang w:eastAsia="zh-CN"/>
        </w:rPr>
        <w:t>Page 1008, line 13, change “multi-link setup” to “ML setup”</w:t>
      </w:r>
    </w:p>
    <w:p w14:paraId="4A853294" w14:textId="3D8EB88F"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69] </w:t>
      </w:r>
      <w:r w:rsidR="00D06ECA">
        <w:rPr>
          <w:rFonts w:eastAsiaTheme="minorEastAsia"/>
          <w:lang w:eastAsia="zh-CN"/>
        </w:rPr>
        <w:tab/>
      </w:r>
      <w:r>
        <w:rPr>
          <w:rFonts w:eastAsiaTheme="minorEastAsia"/>
          <w:lang w:eastAsia="zh-CN"/>
        </w:rPr>
        <w:t>Page 1012, line 36, change “</w:t>
      </w:r>
      <w:r w:rsidRPr="00254B74">
        <w:rPr>
          <w:rFonts w:eastAsiaTheme="minorEastAsia"/>
          <w:lang w:eastAsia="zh-CN"/>
        </w:rPr>
        <w:t xml:space="preserve">multi-link </w:t>
      </w:r>
      <w:r>
        <w:rPr>
          <w:rFonts w:eastAsiaTheme="minorEastAsia"/>
          <w:lang w:eastAsia="zh-CN"/>
        </w:rPr>
        <w:t>operation</w:t>
      </w:r>
      <w:r w:rsidRPr="00254B74">
        <w:rPr>
          <w:rFonts w:eastAsiaTheme="minorEastAsia"/>
          <w:lang w:eastAsia="zh-CN"/>
        </w:rPr>
        <w:t>” to “ML</w:t>
      </w:r>
      <w:r>
        <w:rPr>
          <w:rFonts w:eastAsiaTheme="minorEastAsia"/>
          <w:lang w:eastAsia="zh-CN"/>
        </w:rPr>
        <w:t>O</w:t>
      </w:r>
      <w:r w:rsidRPr="00254B74">
        <w:rPr>
          <w:rFonts w:eastAsiaTheme="minorEastAsia"/>
          <w:lang w:eastAsia="zh-CN"/>
        </w:rPr>
        <w:t>”</w:t>
      </w:r>
      <w:r>
        <w:rPr>
          <w:rFonts w:eastAsiaTheme="minorEastAsia"/>
          <w:lang w:eastAsia="zh-CN"/>
        </w:rPr>
        <w:t>.</w:t>
      </w:r>
    </w:p>
    <w:p w14:paraId="4EE78A2E" w14:textId="274B111B"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70] </w:t>
      </w:r>
      <w:r w:rsidR="00D06ECA">
        <w:rPr>
          <w:rFonts w:eastAsiaTheme="minorEastAsia"/>
          <w:lang w:eastAsia="zh-CN"/>
        </w:rPr>
        <w:tab/>
      </w:r>
      <w:r>
        <w:rPr>
          <w:rFonts w:eastAsiaTheme="minorEastAsia"/>
          <w:lang w:eastAsia="zh-CN"/>
        </w:rPr>
        <w:t>Page 1018, line 63, change “</w:t>
      </w:r>
      <w:r w:rsidRPr="00254B74">
        <w:rPr>
          <w:rFonts w:eastAsiaTheme="minorEastAsia"/>
          <w:lang w:eastAsia="zh-CN"/>
        </w:rPr>
        <w:t xml:space="preserve">multi-link </w:t>
      </w:r>
      <w:r>
        <w:rPr>
          <w:rFonts w:eastAsiaTheme="minorEastAsia"/>
          <w:lang w:eastAsia="zh-CN"/>
        </w:rPr>
        <w:t>operation</w:t>
      </w:r>
      <w:r w:rsidRPr="00254B74">
        <w:rPr>
          <w:rFonts w:eastAsiaTheme="minorEastAsia"/>
          <w:lang w:eastAsia="zh-CN"/>
        </w:rPr>
        <w:t>” to “ML</w:t>
      </w:r>
      <w:r>
        <w:rPr>
          <w:rFonts w:eastAsiaTheme="minorEastAsia"/>
          <w:lang w:eastAsia="zh-CN"/>
        </w:rPr>
        <w:t>O</w:t>
      </w:r>
      <w:r w:rsidRPr="00254B74">
        <w:rPr>
          <w:rFonts w:eastAsiaTheme="minorEastAsia"/>
          <w:lang w:eastAsia="zh-CN"/>
        </w:rPr>
        <w:t>”</w:t>
      </w:r>
      <w:r>
        <w:rPr>
          <w:rFonts w:eastAsiaTheme="minorEastAsia"/>
          <w:lang w:eastAsia="zh-CN"/>
        </w:rPr>
        <w:t>.</w:t>
      </w:r>
    </w:p>
    <w:p w14:paraId="3BC78088" w14:textId="05DBF368"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71] </w:t>
      </w:r>
      <w:r w:rsidR="00D06ECA">
        <w:rPr>
          <w:rFonts w:eastAsiaTheme="minorEastAsia"/>
          <w:lang w:eastAsia="zh-CN"/>
        </w:rPr>
        <w:tab/>
      </w:r>
      <w:r>
        <w:rPr>
          <w:rFonts w:eastAsiaTheme="minorEastAsia"/>
          <w:lang w:eastAsia="zh-CN"/>
        </w:rPr>
        <w:t>Page 1023, line 42, change “multi-link channel access” to “</w:t>
      </w:r>
      <w:commentRangeStart w:id="354"/>
      <w:r>
        <w:rPr>
          <w:rFonts w:eastAsiaTheme="minorEastAsia"/>
          <w:lang w:eastAsia="zh-CN"/>
        </w:rPr>
        <w:t>ML channel access</w:t>
      </w:r>
      <w:commentRangeEnd w:id="354"/>
      <w:r>
        <w:rPr>
          <w:rStyle w:val="CommentReference"/>
        </w:rPr>
        <w:commentReference w:id="354"/>
      </w:r>
      <w:r>
        <w:rPr>
          <w:rFonts w:eastAsiaTheme="minorEastAsia"/>
          <w:lang w:eastAsia="zh-CN"/>
        </w:rPr>
        <w:t>”</w:t>
      </w:r>
    </w:p>
    <w:p w14:paraId="6F9AB10D" w14:textId="0528524D" w:rsidR="00DC1964" w:rsidRDefault="00DC1964" w:rsidP="00DC1964">
      <w:pPr>
        <w:rPr>
          <w:ins w:id="355" w:author="Stacey, Robert" w:date="2023-09-12T07:52:00Z"/>
          <w:rFonts w:eastAsiaTheme="minorEastAsia"/>
          <w:lang w:eastAsia="zh-CN"/>
        </w:rPr>
      </w:pPr>
    </w:p>
    <w:p w14:paraId="7E416901" w14:textId="77777777" w:rsidR="0061779A" w:rsidRDefault="0061779A" w:rsidP="0061779A">
      <w:pPr>
        <w:rPr>
          <w:ins w:id="356" w:author="Stacey, Robert" w:date="2023-09-12T07:52:00Z"/>
          <w:rFonts w:eastAsiaTheme="minorEastAsia"/>
          <w:lang w:eastAsia="zh-CN"/>
        </w:rPr>
      </w:pPr>
      <w:ins w:id="357" w:author="Stacey, Robert" w:date="2023-09-12T07:52:00Z">
        <w:r>
          <w:rPr>
            <w:rFonts w:eastAsiaTheme="minorEastAsia"/>
            <w:lang w:eastAsia="zh-CN"/>
          </w:rPr>
          <w:t>[Action: as suggested]</w:t>
        </w:r>
      </w:ins>
    </w:p>
    <w:p w14:paraId="76EA0114" w14:textId="77777777" w:rsidR="0061779A" w:rsidRDefault="0061779A" w:rsidP="00DC1964">
      <w:pPr>
        <w:rPr>
          <w:rFonts w:eastAsiaTheme="minorEastAsia"/>
          <w:lang w:eastAsia="zh-CN"/>
        </w:rPr>
      </w:pPr>
    </w:p>
    <w:p w14:paraId="1C874326" w14:textId="77777777" w:rsidR="00DC1964" w:rsidRDefault="00DC1964" w:rsidP="00DC1964">
      <w:pPr>
        <w:rPr>
          <w:rFonts w:eastAsiaTheme="minorEastAsia"/>
          <w:lang w:eastAsia="zh-CN"/>
        </w:rPr>
      </w:pPr>
      <w:r w:rsidRPr="00D74353">
        <w:rPr>
          <w:rFonts w:eastAsiaTheme="minorEastAsia" w:hint="eastAsia"/>
          <w:highlight w:val="yellow"/>
          <w:lang w:eastAsia="zh-CN"/>
        </w:rPr>
        <w:t>N</w:t>
      </w:r>
      <w:r w:rsidRPr="00D74353">
        <w:rPr>
          <w:rFonts w:eastAsiaTheme="minorEastAsia"/>
          <w:highlight w:val="yellow"/>
          <w:lang w:eastAsia="zh-CN"/>
        </w:rPr>
        <w:t>o changes for:</w:t>
      </w:r>
    </w:p>
    <w:p w14:paraId="0C27D35D" w14:textId="77777777" w:rsidR="00DC1964" w:rsidRDefault="00DC1964" w:rsidP="00DC1964">
      <w:pPr>
        <w:rPr>
          <w:rFonts w:eastAsiaTheme="minorEastAsia"/>
          <w:lang w:eastAsia="zh-CN"/>
        </w:rPr>
      </w:pPr>
      <w:commentRangeStart w:id="358"/>
      <w:r w:rsidRPr="00D74353">
        <w:rPr>
          <w:rFonts w:eastAsiaTheme="minorEastAsia"/>
          <w:highlight w:val="yellow"/>
          <w:lang w:eastAsia="zh-CN"/>
        </w:rPr>
        <w:t>35.3.5</w:t>
      </w:r>
      <w:commentRangeEnd w:id="358"/>
      <w:r>
        <w:rPr>
          <w:rStyle w:val="CommentReference"/>
        </w:rPr>
        <w:commentReference w:id="358"/>
      </w:r>
      <w:r w:rsidRPr="00D74353">
        <w:rPr>
          <w:rFonts w:eastAsiaTheme="minorEastAsia"/>
          <w:highlight w:val="yellow"/>
          <w:lang w:eastAsia="zh-CN"/>
        </w:rPr>
        <w:t xml:space="preserve"> (ML (re)setup).</w:t>
      </w:r>
    </w:p>
    <w:p w14:paraId="6EE43FFE" w14:textId="77777777" w:rsidR="00DC1964" w:rsidRDefault="00DC1964" w:rsidP="00DC1964">
      <w:pPr>
        <w:rPr>
          <w:rFonts w:eastAsiaTheme="minorEastAsia"/>
          <w:highlight w:val="yellow"/>
          <w:lang w:eastAsia="zh-CN"/>
        </w:rPr>
      </w:pPr>
      <w:r w:rsidRPr="00D74353">
        <w:rPr>
          <w:rFonts w:eastAsiaTheme="minorEastAsia"/>
          <w:highlight w:val="yellow"/>
          <w:lang w:eastAsia="zh-CN"/>
        </w:rPr>
        <w:t>35.3.5.1 (ML (re)setup procedure)</w:t>
      </w:r>
    </w:p>
    <w:p w14:paraId="4577EFBB"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35.3.5.2 ML security</w:t>
      </w:r>
    </w:p>
    <w:p w14:paraId="2534A789"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35.3.5.4 Basic Multi-Link element usage in the context of ML (re)setup, authentication, and FT action frame exchange between two MLDs</w:t>
      </w:r>
    </w:p>
    <w:p w14:paraId="700BFAFF"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35.3.4.6 Frame exchange sequences during MLO discovery and ML setup</w:t>
      </w:r>
    </w:p>
    <w:p w14:paraId="16A90CBD"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35.3.6 (ML reconfiguration)</w:t>
      </w:r>
    </w:p>
    <w:p w14:paraId="6E5A6B20"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35.3.6.4 (ML reconfiguration to the ML setup)</w:t>
      </w:r>
    </w:p>
    <w:p w14:paraId="1DCC9ADF"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35.3.6.5 AP MLD recommendation for ML reconfiguration</w:t>
      </w:r>
    </w:p>
    <w:p w14:paraId="4D5E1462"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35.3.16.9 ML retransmit procedures</w:t>
      </w:r>
    </w:p>
    <w:p w14:paraId="2D40D65C"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AF.2.3 Contents of Management frames during ML reconfiguration AP remove operation</w:t>
      </w:r>
    </w:p>
    <w:p w14:paraId="2B6C4A56"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AF.4 Example of ML setup</w:t>
      </w:r>
    </w:p>
    <w:p w14:paraId="746C8095"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AF.8 ML power-save operation</w:t>
      </w:r>
    </w:p>
    <w:p w14:paraId="018DCEF1" w14:textId="77777777" w:rsidR="00DC1964" w:rsidRPr="00256895" w:rsidRDefault="00DC1964" w:rsidP="00DC1964">
      <w:pPr>
        <w:rPr>
          <w:rFonts w:eastAsiaTheme="minorEastAsia"/>
          <w:highlight w:val="yellow"/>
          <w:lang w:eastAsia="zh-CN"/>
        </w:rPr>
      </w:pPr>
    </w:p>
    <w:p w14:paraId="38489BF0"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 xml:space="preserve">Figure 35-5—Possible frame exchange sequences during MLO discovery and ML setup when the AP operating on the channel does not correspond to a </w:t>
      </w:r>
      <w:proofErr w:type="spellStart"/>
      <w:r w:rsidRPr="00256895">
        <w:rPr>
          <w:rFonts w:eastAsiaTheme="minorEastAsia"/>
          <w:highlight w:val="yellow"/>
          <w:lang w:eastAsia="zh-CN"/>
        </w:rPr>
        <w:t>nontransmitted</w:t>
      </w:r>
      <w:proofErr w:type="spellEnd"/>
      <w:r w:rsidRPr="00256895">
        <w:rPr>
          <w:rFonts w:eastAsiaTheme="minorEastAsia"/>
          <w:highlight w:val="yellow"/>
          <w:lang w:eastAsia="zh-CN"/>
        </w:rPr>
        <w:t xml:space="preserve"> </w:t>
      </w:r>
      <w:proofErr w:type="gramStart"/>
      <w:r w:rsidRPr="00256895">
        <w:rPr>
          <w:rFonts w:eastAsiaTheme="minorEastAsia"/>
          <w:highlight w:val="yellow"/>
          <w:lang w:eastAsia="zh-CN"/>
        </w:rPr>
        <w:t>BSSID</w:t>
      </w:r>
      <w:proofErr w:type="gramEnd"/>
    </w:p>
    <w:p w14:paraId="54931C5B"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Figure AF-4—Contents of a Beacon frame or a non-multi-link probe response during ML reconfiguration AP removal procedure (non-multiple BSSID scenario)</w:t>
      </w:r>
    </w:p>
    <w:p w14:paraId="2AB3B004"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lastRenderedPageBreak/>
        <w:t>Figure AF-5—Contents of a Beacon frame or a non-multi-link probe response during ML reconfiguration AP removal procedure for an AP affiliated with the AP MLD of the transmit-ted BSSID</w:t>
      </w:r>
    </w:p>
    <w:p w14:paraId="4A7464F1"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Figure AF-6—Contents of a Beacon frame or a non-multi-link probe response during ML reconfiguration AP removal procedure for an AP affiliated with the AP MLD of a nontrans-mitted BSSID</w:t>
      </w:r>
    </w:p>
    <w:p w14:paraId="6E514312"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Figure AF-7—Contents of a multi-link probe response during ML reconfiguration AP removal procedure for an AP affiliated with the AP MLD of the transmitted BSSID</w:t>
      </w:r>
    </w:p>
    <w:p w14:paraId="3E86FB5B"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 xml:space="preserve">Figure AF-8—Contents of a multi-link probe response during ML reconfiguration AP removal procedure for an AP affiliated with the AP MLD of a </w:t>
      </w:r>
      <w:proofErr w:type="spellStart"/>
      <w:r w:rsidRPr="00256895">
        <w:rPr>
          <w:rFonts w:eastAsiaTheme="minorEastAsia"/>
          <w:highlight w:val="yellow"/>
          <w:lang w:eastAsia="zh-CN"/>
        </w:rPr>
        <w:t>nontransmitted</w:t>
      </w:r>
      <w:proofErr w:type="spellEnd"/>
      <w:r w:rsidRPr="00256895">
        <w:rPr>
          <w:rFonts w:eastAsiaTheme="minorEastAsia"/>
          <w:highlight w:val="yellow"/>
          <w:lang w:eastAsia="zh-CN"/>
        </w:rPr>
        <w:t xml:space="preserve"> BSSID</w:t>
      </w:r>
    </w:p>
    <w:p w14:paraId="5B65A899"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Figure AF-11—Contents of an Authentication frame transmitted by a non-AP STA affiliated with a non-AP MLD during ML setup</w:t>
      </w:r>
    </w:p>
    <w:p w14:paraId="6601EDEA"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 xml:space="preserve">Figure AF-12—Contents of a (Re)Association Request frame transmitted by a non-AP STA affiliated with a non-AP MLD during ML </w:t>
      </w:r>
      <w:proofErr w:type="gramStart"/>
      <w:r w:rsidRPr="00256895">
        <w:rPr>
          <w:rFonts w:eastAsiaTheme="minorEastAsia"/>
          <w:highlight w:val="yellow"/>
          <w:lang w:eastAsia="zh-CN"/>
        </w:rPr>
        <w:t>setup</w:t>
      </w:r>
      <w:proofErr w:type="gramEnd"/>
    </w:p>
    <w:p w14:paraId="73111F45"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 xml:space="preserve">Figure AF-15—Contents of an Authentication frame transmitted by an affiliated AP that is </w:t>
      </w:r>
      <w:proofErr w:type="spellStart"/>
      <w:r w:rsidRPr="00256895">
        <w:rPr>
          <w:rFonts w:eastAsiaTheme="minorEastAsia"/>
          <w:highlight w:val="yellow"/>
          <w:lang w:eastAsia="zh-CN"/>
        </w:rPr>
        <w:t>nota</w:t>
      </w:r>
      <w:proofErr w:type="spellEnd"/>
      <w:r w:rsidRPr="00256895">
        <w:rPr>
          <w:rFonts w:eastAsiaTheme="minorEastAsia"/>
          <w:highlight w:val="yellow"/>
          <w:lang w:eastAsia="zh-CN"/>
        </w:rPr>
        <w:t xml:space="preserve"> member of a multiple BSSID set during ML setup</w:t>
      </w:r>
    </w:p>
    <w:p w14:paraId="72E97E2B"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Figure AF-20—Contents of an Authentication frame transmitted by an AP affiliated with an AP MLD that is a member of multiple BSSID set during ML setup</w:t>
      </w:r>
    </w:p>
    <w:p w14:paraId="029A2B3D" w14:textId="77777777" w:rsidR="00DC1964" w:rsidRDefault="00DC1964" w:rsidP="00DC1964">
      <w:pPr>
        <w:rPr>
          <w:rFonts w:eastAsiaTheme="minorEastAsia"/>
          <w:lang w:eastAsia="zh-CN"/>
        </w:rPr>
      </w:pPr>
      <w:r w:rsidRPr="00256895">
        <w:rPr>
          <w:rFonts w:eastAsiaTheme="minorEastAsia"/>
          <w:highlight w:val="yellow"/>
          <w:lang w:eastAsia="zh-CN"/>
        </w:rPr>
        <w:t xml:space="preserve">Figure AF-21—Contents of a (Re)Association Response frame transmitted by </w:t>
      </w:r>
      <w:proofErr w:type="spellStart"/>
      <w:r w:rsidRPr="00256895">
        <w:rPr>
          <w:rFonts w:eastAsiaTheme="minorEastAsia"/>
          <w:highlight w:val="yellow"/>
          <w:lang w:eastAsia="zh-CN"/>
        </w:rPr>
        <w:t>nontransmittedBSSID</w:t>
      </w:r>
      <w:proofErr w:type="spellEnd"/>
      <w:r w:rsidRPr="00256895">
        <w:rPr>
          <w:rFonts w:eastAsiaTheme="minorEastAsia"/>
          <w:highlight w:val="yellow"/>
          <w:lang w:eastAsia="zh-CN"/>
        </w:rPr>
        <w:t xml:space="preserve"> corresponding to index 5 during ML </w:t>
      </w:r>
      <w:proofErr w:type="gramStart"/>
      <w:r w:rsidRPr="00256895">
        <w:rPr>
          <w:rFonts w:eastAsiaTheme="minorEastAsia"/>
          <w:highlight w:val="yellow"/>
          <w:lang w:eastAsia="zh-CN"/>
        </w:rPr>
        <w:t>setup</w:t>
      </w:r>
      <w:proofErr w:type="gramEnd"/>
    </w:p>
    <w:p w14:paraId="6F798120" w14:textId="77777777" w:rsidR="00DC1964" w:rsidRDefault="00DC1964" w:rsidP="00DC1964">
      <w:pPr>
        <w:rPr>
          <w:rFonts w:eastAsiaTheme="minorEastAsia"/>
          <w:lang w:eastAsia="zh-CN"/>
        </w:rPr>
      </w:pPr>
    </w:p>
    <w:p w14:paraId="235B8AC9" w14:textId="77777777" w:rsidR="00DC1964" w:rsidRPr="00173A00" w:rsidRDefault="00DC1964" w:rsidP="00DC1964">
      <w:pPr>
        <w:rPr>
          <w:rFonts w:eastAsiaTheme="minorEastAsia"/>
          <w:highlight w:val="yellow"/>
          <w:lang w:eastAsia="zh-CN"/>
        </w:rPr>
      </w:pPr>
      <w:r w:rsidRPr="00173A00">
        <w:rPr>
          <w:rFonts w:eastAsiaTheme="minorEastAsia"/>
          <w:highlight w:val="yellow"/>
          <w:lang w:eastAsia="zh-CN"/>
        </w:rPr>
        <w:t>ML reconfiguration operations</w:t>
      </w:r>
    </w:p>
    <w:p w14:paraId="09E809A1" w14:textId="77777777" w:rsidR="00DC1964" w:rsidRPr="00173A00" w:rsidRDefault="00DC1964" w:rsidP="00DC1964">
      <w:pPr>
        <w:rPr>
          <w:rFonts w:eastAsiaTheme="minorEastAsia"/>
          <w:highlight w:val="yellow"/>
          <w:lang w:eastAsia="zh-CN"/>
        </w:rPr>
      </w:pPr>
      <w:r w:rsidRPr="00173A00">
        <w:rPr>
          <w:rFonts w:eastAsiaTheme="minorEastAsia"/>
          <w:highlight w:val="yellow"/>
          <w:lang w:eastAsia="zh-CN"/>
        </w:rPr>
        <w:t>ML setup</w:t>
      </w:r>
    </w:p>
    <w:p w14:paraId="75CB3C0A" w14:textId="77777777" w:rsidR="00DC1964" w:rsidRPr="00EC4997" w:rsidRDefault="00DC1964" w:rsidP="00714484"/>
    <w:p w14:paraId="38199AB7" w14:textId="07FC67D4" w:rsidR="00416ADB" w:rsidRDefault="00416ADB" w:rsidP="00416ADB">
      <w:pPr>
        <w:pStyle w:val="Heading3"/>
      </w:pPr>
      <w:r>
        <w:t>Style Guide 2.1</w:t>
      </w:r>
      <w:r w:rsidR="00951676">
        <w:t>7</w:t>
      </w:r>
      <w:r>
        <w:t xml:space="preserve"> – Format for code/pseudocode</w:t>
      </w:r>
    </w:p>
    <w:p w14:paraId="3806FB9D" w14:textId="7F288ACE" w:rsidR="005E677D" w:rsidRDefault="00A70AB0" w:rsidP="00416ADB">
      <w:r>
        <w:t>Ross Yu</w:t>
      </w:r>
    </w:p>
    <w:p w14:paraId="3FEE095C" w14:textId="77777777" w:rsidR="00B50461" w:rsidRDefault="00B50461" w:rsidP="00416ADB"/>
    <w:p w14:paraId="596D4127" w14:textId="77777777" w:rsidR="00DC1964" w:rsidRPr="00C031D9" w:rsidRDefault="00DC1964" w:rsidP="00DC1964">
      <w:r w:rsidRPr="00425EA5">
        <w:t>No issues were found.</w:t>
      </w:r>
    </w:p>
    <w:p w14:paraId="71CCD0A5" w14:textId="77777777" w:rsidR="00DC1964" w:rsidRPr="00416ADB" w:rsidRDefault="00DC1964" w:rsidP="00416ADB"/>
    <w:p w14:paraId="7D28C706" w14:textId="4A5997AE" w:rsidR="00CA0519" w:rsidRDefault="00CA0519" w:rsidP="00CA0519">
      <w:pPr>
        <w:pStyle w:val="Heading3"/>
      </w:pPr>
      <w:r>
        <w:t>Style guide 3</w:t>
      </w:r>
      <w:r w:rsidR="00416ADB">
        <w:t xml:space="preserve"> – Style applicable to specific Clauses</w:t>
      </w:r>
    </w:p>
    <w:p w14:paraId="01994916" w14:textId="77777777" w:rsidR="00F31820" w:rsidRPr="00F31820" w:rsidRDefault="00F31820" w:rsidP="00F31820"/>
    <w:p w14:paraId="6A1CB910" w14:textId="110452D4" w:rsidR="00416ADB" w:rsidRDefault="00416ADB" w:rsidP="00416ADB">
      <w:pPr>
        <w:pStyle w:val="Heading4"/>
      </w:pPr>
      <w:r>
        <w:t>Definitions (Clause 3)</w:t>
      </w:r>
    </w:p>
    <w:p w14:paraId="71B3C66A" w14:textId="30D261B9" w:rsidR="0067431B" w:rsidRDefault="00A70AB0" w:rsidP="00E12BFE">
      <w:pPr>
        <w:jc w:val="both"/>
      </w:pPr>
      <w:r>
        <w:t>Youhan Kim</w:t>
      </w:r>
    </w:p>
    <w:p w14:paraId="5C1592F1" w14:textId="77777777" w:rsidR="009644F5" w:rsidRDefault="009644F5" w:rsidP="00E12BFE">
      <w:pPr>
        <w:jc w:val="both"/>
      </w:pPr>
      <w:r>
        <w:t>(Please enable Change Tracking for better viewing of the changes.)</w:t>
      </w:r>
    </w:p>
    <w:p w14:paraId="42B31279" w14:textId="77777777" w:rsidR="009644F5" w:rsidRDefault="009644F5" w:rsidP="00E12BFE">
      <w:pPr>
        <w:jc w:val="both"/>
      </w:pPr>
    </w:p>
    <w:p w14:paraId="6AD88D83" w14:textId="77777777" w:rsidR="009644F5" w:rsidRPr="00E12BFE" w:rsidRDefault="009644F5" w:rsidP="00E12BFE">
      <w:pPr>
        <w:jc w:val="both"/>
      </w:pPr>
      <w:r w:rsidRPr="00E12BFE">
        <w:t>[01] P56L2: Change</w:t>
      </w:r>
    </w:p>
    <w:p w14:paraId="10B9C777" w14:textId="77777777" w:rsidR="009644F5" w:rsidRPr="00E12BFE" w:rsidRDefault="009644F5" w:rsidP="00E12BFE">
      <w:pPr>
        <w:jc w:val="both"/>
      </w:pPr>
      <w:r w:rsidRPr="00E12BFE">
        <w:t>“</w:t>
      </w:r>
      <w:r w:rsidRPr="00E12BFE">
        <w:rPr>
          <w:strike/>
        </w:rPr>
        <w:t>non-access-</w:t>
      </w:r>
      <w:proofErr w:type="spellStart"/>
      <w:r w:rsidRPr="00E12BFE">
        <w:rPr>
          <w:strike/>
        </w:rPr>
        <w:t>point</w:t>
      </w:r>
      <w:r w:rsidRPr="00E12BFE">
        <w:rPr>
          <w:u w:val="single"/>
        </w:rPr>
        <w:t>non</w:t>
      </w:r>
      <w:proofErr w:type="spellEnd"/>
      <w:r w:rsidRPr="00E12BFE">
        <w:rPr>
          <w:u w:val="single"/>
        </w:rPr>
        <w:t>-access point</w:t>
      </w:r>
      <w:r w:rsidRPr="00E12BFE">
        <w:t>”</w:t>
      </w:r>
    </w:p>
    <w:p w14:paraId="4225D0DC" w14:textId="77777777" w:rsidR="009644F5" w:rsidRPr="00E12BFE" w:rsidRDefault="009644F5" w:rsidP="00E12BFE">
      <w:pPr>
        <w:jc w:val="both"/>
      </w:pPr>
      <w:r w:rsidRPr="00E12BFE">
        <w:t>to</w:t>
      </w:r>
    </w:p>
    <w:p w14:paraId="3FCA5D57" w14:textId="77777777" w:rsidR="009644F5" w:rsidRPr="00E12BFE" w:rsidRDefault="009644F5" w:rsidP="00E12BFE">
      <w:pPr>
        <w:jc w:val="both"/>
      </w:pPr>
      <w:r w:rsidRPr="00E12BFE">
        <w:t>“non-access point” (no strikeout, no underline).</w:t>
      </w:r>
    </w:p>
    <w:p w14:paraId="516BAF24" w14:textId="77777777" w:rsidR="009644F5" w:rsidRPr="00E12BFE" w:rsidRDefault="009644F5" w:rsidP="00E12BFE">
      <w:pPr>
        <w:jc w:val="both"/>
      </w:pPr>
      <w:r w:rsidRPr="00E12BFE">
        <w:t xml:space="preserve">(Reason: The same change has already been made at </w:t>
      </w:r>
      <w:proofErr w:type="spellStart"/>
      <w:r w:rsidRPr="00E12BFE">
        <w:t>REVme</w:t>
      </w:r>
      <w:proofErr w:type="spellEnd"/>
      <w:r w:rsidRPr="00E12BFE">
        <w:t xml:space="preserve"> D4.0 P239L62.)</w:t>
      </w:r>
    </w:p>
    <w:p w14:paraId="2B2ADE6F" w14:textId="252E2645" w:rsidR="009644F5" w:rsidRDefault="00FF2624" w:rsidP="00E12BFE">
      <w:pPr>
        <w:jc w:val="both"/>
        <w:rPr>
          <w:ins w:id="359" w:author="Stacey, Robert" w:date="2023-09-05T09:09:00Z"/>
        </w:rPr>
      </w:pPr>
      <w:ins w:id="360" w:author="Stacey, Robert" w:date="2023-09-05T09:09:00Z">
        <w:r>
          <w:t xml:space="preserve">[Action: already in </w:t>
        </w:r>
        <w:proofErr w:type="spellStart"/>
        <w:r>
          <w:t>REVme</w:t>
        </w:r>
        <w:proofErr w:type="spellEnd"/>
        <w:r>
          <w:t xml:space="preserve">; reverse </w:t>
        </w:r>
        <w:proofErr w:type="spellStart"/>
        <w:r>
          <w:t>chage</w:t>
        </w:r>
        <w:proofErr w:type="spellEnd"/>
        <w:r>
          <w:t xml:space="preserve"> in 11be]</w:t>
        </w:r>
      </w:ins>
    </w:p>
    <w:p w14:paraId="2F37F42E" w14:textId="77777777" w:rsidR="00FF2624" w:rsidRPr="00E12BFE" w:rsidRDefault="00FF2624" w:rsidP="00E12BFE">
      <w:pPr>
        <w:jc w:val="both"/>
      </w:pPr>
    </w:p>
    <w:p w14:paraId="26A40073" w14:textId="77777777" w:rsidR="009644F5" w:rsidRPr="00E12BFE" w:rsidRDefault="009644F5" w:rsidP="00E12BFE">
      <w:pPr>
        <w:jc w:val="both"/>
      </w:pPr>
      <w:r w:rsidRPr="00E12BFE">
        <w:t>[02] P56L11:</w:t>
      </w:r>
    </w:p>
    <w:p w14:paraId="7CB1F11F" w14:textId="77777777" w:rsidR="009644F5" w:rsidRPr="00E12BFE" w:rsidRDefault="009644F5" w:rsidP="00E12BFE">
      <w:pPr>
        <w:jc w:val="both"/>
      </w:pPr>
      <w:r w:rsidRPr="00E12BFE">
        <w:rPr>
          <w:b/>
          <w:bCs/>
        </w:rPr>
        <w:t>20 MHz-only non-access point (non-AP) extremely high throughput station (EHT STA):</w:t>
      </w:r>
      <w:r w:rsidRPr="00E12BFE">
        <w:t xml:space="preserve"> [20 MHz</w:t>
      </w:r>
      <w:ins w:id="361" w:author="Youhan Kim" w:date="2023-08-11T17:23:00Z">
        <w:r w:rsidRPr="00E12BFE">
          <w:t>-only</w:t>
        </w:r>
      </w:ins>
      <w:r w:rsidRPr="00E12BFE">
        <w:t xml:space="preserve"> non-AP EHT STA] …</w:t>
      </w:r>
    </w:p>
    <w:p w14:paraId="517C3F0D" w14:textId="77777777" w:rsidR="009644F5" w:rsidRPr="00E12BFE" w:rsidRDefault="009644F5" w:rsidP="00E12BFE">
      <w:pPr>
        <w:jc w:val="both"/>
      </w:pPr>
      <w:r w:rsidRPr="00E12BFE">
        <w:t>(Reason: Acronym missed the phrase “-only”.)</w:t>
      </w:r>
    </w:p>
    <w:p w14:paraId="268BBB41" w14:textId="4E9A3EB4" w:rsidR="009644F5" w:rsidRDefault="00FF2624" w:rsidP="00E12BFE">
      <w:pPr>
        <w:jc w:val="both"/>
        <w:rPr>
          <w:ins w:id="362" w:author="Stacey, Robert" w:date="2023-09-05T09:09:00Z"/>
        </w:rPr>
      </w:pPr>
      <w:ins w:id="363" w:author="Stacey, Robert" w:date="2023-09-05T09:09:00Z">
        <w:r>
          <w:lastRenderedPageBreak/>
          <w:t>[Action: as suggested]</w:t>
        </w:r>
      </w:ins>
    </w:p>
    <w:p w14:paraId="73C67AE8" w14:textId="77777777" w:rsidR="00FF2624" w:rsidRPr="00E12BFE" w:rsidRDefault="00FF2624" w:rsidP="00E12BFE">
      <w:pPr>
        <w:jc w:val="both"/>
      </w:pPr>
    </w:p>
    <w:p w14:paraId="599B64CF" w14:textId="77777777" w:rsidR="009644F5" w:rsidRPr="00E12BFE" w:rsidRDefault="009644F5" w:rsidP="00E12BFE">
      <w:pPr>
        <w:jc w:val="both"/>
      </w:pPr>
      <w:r w:rsidRPr="00E12BFE">
        <w:t>[03] P56L60:</w:t>
      </w:r>
    </w:p>
    <w:p w14:paraId="39773BE1" w14:textId="77777777" w:rsidR="009644F5" w:rsidRPr="00E12BFE" w:rsidRDefault="009644F5" w:rsidP="00E12BFE">
      <w:pPr>
        <w:jc w:val="both"/>
      </w:pPr>
      <w:r w:rsidRPr="00E12BFE">
        <w:rPr>
          <w:b/>
          <w:bCs/>
        </w:rPr>
        <w:t>affiliated AP:</w:t>
      </w:r>
      <w:r w:rsidRPr="00E12BFE">
        <w:t xml:space="preserve"> An affiliated station (STA) that is an access point (AP)</w:t>
      </w:r>
      <w:del w:id="364" w:author="Youhan Kim" w:date="2023-08-11T17:25:00Z">
        <w:r w:rsidRPr="00E12BFE" w:rsidDel="005F322F">
          <w:delText xml:space="preserve"> STA</w:delText>
        </w:r>
      </w:del>
      <w:r w:rsidRPr="00E12BFE">
        <w:t xml:space="preserve"> and …</w:t>
      </w:r>
    </w:p>
    <w:p w14:paraId="2E41090C" w14:textId="77777777" w:rsidR="009644F5" w:rsidRPr="00E12BFE" w:rsidRDefault="009644F5" w:rsidP="00E12BFE">
      <w:pPr>
        <w:jc w:val="both"/>
      </w:pPr>
      <w:r w:rsidRPr="00E12BFE">
        <w:t xml:space="preserve">(Reasons: An AP is a STA – see </w:t>
      </w:r>
      <w:proofErr w:type="spellStart"/>
      <w:r w:rsidRPr="00E12BFE">
        <w:t>REVme</w:t>
      </w:r>
      <w:proofErr w:type="spellEnd"/>
      <w:r w:rsidRPr="00E12BFE">
        <w:t xml:space="preserve"> D4.0 P180L18.  Also, neither </w:t>
      </w:r>
      <w:proofErr w:type="spellStart"/>
      <w:r w:rsidRPr="00E12BFE">
        <w:t>REVme</w:t>
      </w:r>
      <w:proofErr w:type="spellEnd"/>
      <w:r w:rsidRPr="00E12BFE">
        <w:t xml:space="preserve"> D4.0 nor </w:t>
      </w:r>
      <w:proofErr w:type="spellStart"/>
      <w:r w:rsidRPr="00E12BFE">
        <w:t>TGbe</w:t>
      </w:r>
      <w:proofErr w:type="spellEnd"/>
      <w:r w:rsidRPr="00E12BFE">
        <w:t xml:space="preserve"> D4.0 contains a definition for an “AP STA” in Clause 3.)</w:t>
      </w:r>
    </w:p>
    <w:p w14:paraId="1004D0D4" w14:textId="0E2C673B" w:rsidR="009644F5" w:rsidRDefault="00FF2624" w:rsidP="00E12BFE">
      <w:pPr>
        <w:jc w:val="both"/>
        <w:rPr>
          <w:ins w:id="365" w:author="Stacey, Robert" w:date="2023-09-05T09:10:00Z"/>
        </w:rPr>
      </w:pPr>
      <w:ins w:id="366" w:author="Stacey, Robert" w:date="2023-09-05T09:10:00Z">
        <w:r>
          <w:t>[Action: as suggested]</w:t>
        </w:r>
      </w:ins>
    </w:p>
    <w:p w14:paraId="29CB2EBB" w14:textId="77777777" w:rsidR="00FF2624" w:rsidRPr="00E12BFE" w:rsidRDefault="00FF2624" w:rsidP="00E12BFE">
      <w:pPr>
        <w:jc w:val="both"/>
      </w:pPr>
    </w:p>
    <w:p w14:paraId="23CC02B9" w14:textId="77777777" w:rsidR="009644F5" w:rsidRPr="00E12BFE" w:rsidRDefault="009644F5" w:rsidP="00E12BFE">
      <w:pPr>
        <w:jc w:val="both"/>
      </w:pPr>
      <w:r w:rsidRPr="00E12BFE">
        <w:t>[04] P56L64:</w:t>
      </w:r>
    </w:p>
    <w:p w14:paraId="64914567" w14:textId="77777777" w:rsidR="009644F5" w:rsidRPr="00E12BFE" w:rsidRDefault="009644F5" w:rsidP="00E12BFE">
      <w:pPr>
        <w:jc w:val="both"/>
      </w:pPr>
      <w:r w:rsidRPr="00E12BFE">
        <w:rPr>
          <w:b/>
          <w:bCs/>
        </w:rPr>
        <w:t xml:space="preserve">affiliated </w:t>
      </w:r>
      <w:ins w:id="367" w:author="Youhan Kim" w:date="2023-08-11T17:25:00Z">
        <w:r w:rsidRPr="00E12BFE">
          <w:rPr>
            <w:b/>
            <w:bCs/>
          </w:rPr>
          <w:t>non-access point (</w:t>
        </w:r>
      </w:ins>
      <w:r w:rsidRPr="00E12BFE">
        <w:rPr>
          <w:b/>
          <w:bCs/>
        </w:rPr>
        <w:t>non-AP</w:t>
      </w:r>
      <w:ins w:id="368" w:author="Youhan Kim" w:date="2023-08-11T17:25:00Z">
        <w:r w:rsidRPr="00E12BFE">
          <w:rPr>
            <w:b/>
            <w:bCs/>
          </w:rPr>
          <w:t>) station</w:t>
        </w:r>
      </w:ins>
      <w:r w:rsidRPr="00E12BFE">
        <w:rPr>
          <w:b/>
          <w:bCs/>
        </w:rPr>
        <w:t xml:space="preserve"> </w:t>
      </w:r>
      <w:ins w:id="369" w:author="Youhan Kim" w:date="2023-08-11T17:25:00Z">
        <w:r w:rsidRPr="00E12BFE">
          <w:rPr>
            <w:b/>
            <w:bCs/>
          </w:rPr>
          <w:t>(</w:t>
        </w:r>
      </w:ins>
      <w:r w:rsidRPr="00E12BFE">
        <w:rPr>
          <w:b/>
          <w:bCs/>
        </w:rPr>
        <w:t>STA</w:t>
      </w:r>
      <w:ins w:id="370" w:author="Youhan Kim" w:date="2023-08-11T17:25:00Z">
        <w:r w:rsidRPr="00E12BFE">
          <w:rPr>
            <w:b/>
            <w:bCs/>
          </w:rPr>
          <w:t>)</w:t>
        </w:r>
      </w:ins>
      <w:r w:rsidRPr="00E12BFE">
        <w:rPr>
          <w:b/>
          <w:bCs/>
        </w:rPr>
        <w:t>:</w:t>
      </w:r>
      <w:r w:rsidRPr="00E12BFE">
        <w:t xml:space="preserve"> </w:t>
      </w:r>
      <w:ins w:id="371" w:author="Youhan Kim" w:date="2023-08-11T17:25:00Z">
        <w:r w:rsidRPr="00E12BFE">
          <w:t xml:space="preserve">[affiliated non-AP STA] </w:t>
        </w:r>
      </w:ins>
      <w:r w:rsidRPr="00E12BFE">
        <w:t xml:space="preserve">An affiliated </w:t>
      </w:r>
      <w:del w:id="372" w:author="Youhan Kim" w:date="2023-08-11T17:25:00Z">
        <w:r w:rsidRPr="00E12BFE" w:rsidDel="00210801">
          <w:delText>station (</w:delText>
        </w:r>
      </w:del>
      <w:r w:rsidRPr="00E12BFE">
        <w:t>STA</w:t>
      </w:r>
      <w:del w:id="373" w:author="Youhan Kim" w:date="2023-08-11T17:25:00Z">
        <w:r w:rsidRPr="00E12BFE" w:rsidDel="00210801">
          <w:delText>)</w:delText>
        </w:r>
      </w:del>
      <w:r w:rsidRPr="00E12BFE">
        <w:t xml:space="preserve"> that is a </w:t>
      </w:r>
      <w:del w:id="374" w:author="Youhan Kim" w:date="2023-08-11T17:25:00Z">
        <w:r w:rsidRPr="00E12BFE" w:rsidDel="00210801">
          <w:delText>non-access point (</w:delText>
        </w:r>
      </w:del>
      <w:r w:rsidRPr="00E12BFE">
        <w:t>non-AP</w:t>
      </w:r>
      <w:del w:id="375" w:author="Youhan Kim" w:date="2023-08-11T17:25:00Z">
        <w:r w:rsidRPr="00E12BFE" w:rsidDel="00210801">
          <w:delText>)</w:delText>
        </w:r>
      </w:del>
      <w:r w:rsidRPr="00E12BFE">
        <w:t xml:space="preserve"> STA …</w:t>
      </w:r>
    </w:p>
    <w:p w14:paraId="34206439" w14:textId="77777777" w:rsidR="009644F5" w:rsidRPr="00E12BFE" w:rsidRDefault="009644F5" w:rsidP="00E12BFE">
      <w:pPr>
        <w:jc w:val="both"/>
      </w:pPr>
      <w:r w:rsidRPr="00E12BFE">
        <w:t>(Reason: Need to spell out acronyms within the definition terms.)</w:t>
      </w:r>
    </w:p>
    <w:p w14:paraId="59B1B672" w14:textId="274A5626" w:rsidR="009644F5" w:rsidRDefault="00FF2624" w:rsidP="00E12BFE">
      <w:pPr>
        <w:jc w:val="both"/>
        <w:rPr>
          <w:ins w:id="376" w:author="Stacey, Robert" w:date="2023-09-05T09:10:00Z"/>
        </w:rPr>
      </w:pPr>
      <w:ins w:id="377" w:author="Stacey, Robert" w:date="2023-09-05T09:10:00Z">
        <w:r>
          <w:t>[Action: as suggested]</w:t>
        </w:r>
      </w:ins>
    </w:p>
    <w:p w14:paraId="33142EC4" w14:textId="77777777" w:rsidR="00FF2624" w:rsidRPr="00E12BFE" w:rsidRDefault="00FF2624" w:rsidP="00E12BFE">
      <w:pPr>
        <w:jc w:val="both"/>
      </w:pPr>
    </w:p>
    <w:p w14:paraId="11B12828" w14:textId="77777777" w:rsidR="009644F5" w:rsidRPr="00E12BFE" w:rsidRDefault="009644F5" w:rsidP="00E12BFE">
      <w:pPr>
        <w:jc w:val="both"/>
      </w:pPr>
      <w:r w:rsidRPr="00E12BFE">
        <w:t>[05] P57L1:</w:t>
      </w:r>
    </w:p>
    <w:p w14:paraId="545E39DB" w14:textId="77777777" w:rsidR="009644F5" w:rsidRPr="00E12BFE" w:rsidRDefault="009644F5" w:rsidP="00E12BFE">
      <w:pPr>
        <w:jc w:val="both"/>
      </w:pPr>
      <w:r w:rsidRPr="00E12BFE">
        <w:rPr>
          <w:b/>
          <w:bCs/>
        </w:rPr>
        <w:t xml:space="preserve">affiliated </w:t>
      </w:r>
      <w:ins w:id="378" w:author="Youhan Kim" w:date="2023-08-11T17:29:00Z">
        <w:r w:rsidRPr="00E12BFE">
          <w:rPr>
            <w:b/>
            <w:bCs/>
          </w:rPr>
          <w:t>station (</w:t>
        </w:r>
      </w:ins>
      <w:r w:rsidRPr="00E12BFE">
        <w:rPr>
          <w:b/>
          <w:bCs/>
        </w:rPr>
        <w:t>STA</w:t>
      </w:r>
      <w:ins w:id="379" w:author="Youhan Kim" w:date="2023-08-11T17:29:00Z">
        <w:r w:rsidRPr="00E12BFE">
          <w:rPr>
            <w:b/>
            <w:bCs/>
          </w:rPr>
          <w:t>)</w:t>
        </w:r>
      </w:ins>
      <w:r w:rsidRPr="00E12BFE">
        <w:rPr>
          <w:b/>
          <w:bCs/>
        </w:rPr>
        <w:t>:</w:t>
      </w:r>
      <w:r w:rsidRPr="00E12BFE">
        <w:t xml:space="preserve"> </w:t>
      </w:r>
      <w:ins w:id="380" w:author="Youhan Kim" w:date="2023-08-11T17:29:00Z">
        <w:r w:rsidRPr="00E12BFE">
          <w:t xml:space="preserve">[affiliated STA] </w:t>
        </w:r>
      </w:ins>
      <w:r w:rsidRPr="00E12BFE">
        <w:t xml:space="preserve">A </w:t>
      </w:r>
      <w:del w:id="381" w:author="Youhan Kim" w:date="2023-08-11T17:29:00Z">
        <w:r w:rsidRPr="00E12BFE" w:rsidDel="0054736D">
          <w:delText>station (</w:delText>
        </w:r>
      </w:del>
      <w:r w:rsidRPr="00E12BFE">
        <w:t>STA</w:t>
      </w:r>
      <w:del w:id="382" w:author="Youhan Kim" w:date="2023-08-11T17:29:00Z">
        <w:r w:rsidRPr="00E12BFE" w:rsidDel="0054736D">
          <w:delText>)</w:delText>
        </w:r>
      </w:del>
      <w:r w:rsidRPr="00E12BFE">
        <w:t>, which can be an access point (AP)</w:t>
      </w:r>
      <w:del w:id="383" w:author="Youhan Kim" w:date="2023-08-11T17:29:00Z">
        <w:r w:rsidRPr="00E12BFE" w:rsidDel="0054736D">
          <w:delText xml:space="preserve"> STA</w:delText>
        </w:r>
      </w:del>
      <w:r w:rsidRPr="00E12BFE">
        <w:t xml:space="preserve"> or non-access point (non-AP) STA</w:t>
      </w:r>
      <w:ins w:id="384" w:author="Youhan Kim" w:date="2023-08-11T17:29:00Z">
        <w:r w:rsidRPr="00E12BFE">
          <w:t xml:space="preserve"> (non-AP STA)</w:t>
        </w:r>
      </w:ins>
      <w:r w:rsidRPr="00E12BFE">
        <w:t>, …</w:t>
      </w:r>
    </w:p>
    <w:p w14:paraId="3DDE70A8" w14:textId="77777777" w:rsidR="009644F5" w:rsidRPr="00E12BFE" w:rsidRDefault="009644F5" w:rsidP="00E12BFE">
      <w:pPr>
        <w:jc w:val="both"/>
      </w:pPr>
      <w:r w:rsidRPr="00E12BFE">
        <w:t>(Reason: Need to expand acronyms within the definition terms.  AP is a STA.  Use the full acronym ‘non-AP STA’.)</w:t>
      </w:r>
    </w:p>
    <w:p w14:paraId="0E4E142F" w14:textId="77777777" w:rsidR="00FF2624" w:rsidRDefault="00FF2624" w:rsidP="00FF2624">
      <w:pPr>
        <w:jc w:val="both"/>
        <w:rPr>
          <w:ins w:id="385" w:author="Stacey, Robert" w:date="2023-09-05T09:10:00Z"/>
        </w:rPr>
      </w:pPr>
      <w:ins w:id="386" w:author="Stacey, Robert" w:date="2023-09-05T09:10:00Z">
        <w:r>
          <w:t>[Action: as suggested]</w:t>
        </w:r>
      </w:ins>
    </w:p>
    <w:p w14:paraId="1994BEAA" w14:textId="77777777" w:rsidR="009644F5" w:rsidRPr="00E12BFE" w:rsidRDefault="009644F5" w:rsidP="00E12BFE">
      <w:pPr>
        <w:jc w:val="both"/>
      </w:pPr>
    </w:p>
    <w:p w14:paraId="7A634D3B" w14:textId="77777777" w:rsidR="009644F5" w:rsidRPr="00E12BFE" w:rsidRDefault="009644F5" w:rsidP="00E12BFE">
      <w:pPr>
        <w:jc w:val="both"/>
      </w:pPr>
      <w:r w:rsidRPr="00E12BFE">
        <w:t>[06] P57L6:</w:t>
      </w:r>
    </w:p>
    <w:p w14:paraId="4E96C998" w14:textId="77777777" w:rsidR="009644F5" w:rsidRPr="00E12BFE" w:rsidRDefault="009644F5" w:rsidP="00E12BFE">
      <w:pPr>
        <w:jc w:val="both"/>
      </w:pPr>
      <w:r w:rsidRPr="00E12BFE">
        <w:rPr>
          <w:b/>
          <w:bCs/>
        </w:rPr>
        <w:t xml:space="preserve">disabled link: </w:t>
      </w:r>
      <w:r w:rsidRPr="00E12BFE">
        <w:t xml:space="preserve">A setup link of a </w:t>
      </w:r>
      <w:ins w:id="387" w:author="Youhan Kim" w:date="2023-08-11T17:32:00Z">
        <w:r w:rsidRPr="00E12BFE">
          <w:t>non-access point (non-AP) multi-link device (</w:t>
        </w:r>
      </w:ins>
      <w:r w:rsidRPr="00E12BFE">
        <w:t>non-AP MLD</w:t>
      </w:r>
      <w:ins w:id="388" w:author="Youhan Kim" w:date="2023-08-11T17:32:00Z">
        <w:r w:rsidRPr="00E12BFE">
          <w:t>)</w:t>
        </w:r>
      </w:ins>
      <w:r w:rsidRPr="00E12BFE">
        <w:t xml:space="preserve"> to which no </w:t>
      </w:r>
      <w:ins w:id="389" w:author="Youhan Kim" w:date="2023-08-11T17:32:00Z">
        <w:r w:rsidRPr="00E12BFE">
          <w:t>traffic identifi</w:t>
        </w:r>
      </w:ins>
      <w:ins w:id="390" w:author="Youhan Kim" w:date="2023-08-11T17:33:00Z">
        <w:r w:rsidRPr="00E12BFE">
          <w:t>er (</w:t>
        </w:r>
      </w:ins>
      <w:r w:rsidRPr="00E12BFE">
        <w:t>TID</w:t>
      </w:r>
      <w:ins w:id="391" w:author="Youhan Kim" w:date="2023-08-11T17:33:00Z">
        <w:r w:rsidRPr="00E12BFE">
          <w:t>)</w:t>
        </w:r>
      </w:ins>
      <w:r w:rsidRPr="00E12BFE">
        <w:t xml:space="preserve"> is mapped …</w:t>
      </w:r>
    </w:p>
    <w:p w14:paraId="09C09B1F" w14:textId="77777777" w:rsidR="009644F5" w:rsidRPr="00E12BFE" w:rsidRDefault="009644F5" w:rsidP="00E12BFE">
      <w:pPr>
        <w:jc w:val="both"/>
      </w:pPr>
      <w:r w:rsidRPr="00E12BFE">
        <w:t>(Reason: Expand acronyms when used first time in the definition.)</w:t>
      </w:r>
    </w:p>
    <w:p w14:paraId="795F91B3" w14:textId="77777777" w:rsidR="00FF2624" w:rsidRDefault="00FF2624" w:rsidP="00FF2624">
      <w:pPr>
        <w:jc w:val="both"/>
        <w:rPr>
          <w:ins w:id="392" w:author="Stacey, Robert" w:date="2023-09-05T09:11:00Z"/>
        </w:rPr>
      </w:pPr>
      <w:ins w:id="393" w:author="Stacey, Robert" w:date="2023-09-05T09:11:00Z">
        <w:r>
          <w:t>[Action: as suggested]</w:t>
        </w:r>
      </w:ins>
    </w:p>
    <w:p w14:paraId="3D0BB201" w14:textId="77777777" w:rsidR="009644F5" w:rsidRPr="00E12BFE" w:rsidRDefault="009644F5" w:rsidP="00E12BFE">
      <w:pPr>
        <w:jc w:val="both"/>
      </w:pPr>
    </w:p>
    <w:p w14:paraId="04B89D9E" w14:textId="77777777" w:rsidR="009644F5" w:rsidRPr="00E12BFE" w:rsidRDefault="009644F5" w:rsidP="00E12BFE">
      <w:pPr>
        <w:jc w:val="both"/>
      </w:pPr>
      <w:r w:rsidRPr="00E12BFE">
        <w:t>[07] P57L11:</w:t>
      </w:r>
    </w:p>
    <w:p w14:paraId="3983744A" w14:textId="77777777" w:rsidR="009644F5" w:rsidRPr="00E12BFE" w:rsidRDefault="009644F5" w:rsidP="00E12BFE">
      <w:pPr>
        <w:jc w:val="both"/>
      </w:pPr>
      <w:r w:rsidRPr="00E12BFE">
        <w:rPr>
          <w:b/>
          <w:bCs/>
        </w:rPr>
        <w:t>emergency preparedness communications service (EPCS) priority access:</w:t>
      </w:r>
      <w:r w:rsidRPr="00E12BFE">
        <w:t xml:space="preserve"> [EPCS priority access] A dynamically invoked functionality that allows access point (AP) multi-link devices (</w:t>
      </w:r>
      <w:ins w:id="394" w:author="Youhan Kim" w:date="2023-08-11T17:37:00Z">
        <w:r w:rsidRPr="00E12BFE">
          <w:t xml:space="preserve">AP </w:t>
        </w:r>
      </w:ins>
      <w:r w:rsidRPr="00E12BFE">
        <w:t xml:space="preserve">MLDs) to authorize and facilitate non-access point (non-AP) MLDs </w:t>
      </w:r>
      <w:ins w:id="395" w:author="Youhan Kim" w:date="2023-08-11T17:37:00Z">
        <w:r w:rsidRPr="00E12BFE">
          <w:t xml:space="preserve">(non-AP MLDs) </w:t>
        </w:r>
      </w:ins>
      <w:r w:rsidRPr="00E12BFE">
        <w:t>to communicate EPCS traffic with a higher priority.</w:t>
      </w:r>
    </w:p>
    <w:p w14:paraId="03111613" w14:textId="77777777" w:rsidR="009644F5" w:rsidRPr="00E12BFE" w:rsidRDefault="009644F5" w:rsidP="00E12BFE">
      <w:pPr>
        <w:jc w:val="both"/>
      </w:pPr>
      <w:r w:rsidRPr="00E12BFE">
        <w:t>(Reason: Use full acronyms so that it is searchable.  E.g., as originally written, a search for “AP MLD” will not return this location.)</w:t>
      </w:r>
    </w:p>
    <w:p w14:paraId="5894398E" w14:textId="77777777" w:rsidR="00FF2624" w:rsidRDefault="00FF2624" w:rsidP="00FF2624">
      <w:pPr>
        <w:jc w:val="both"/>
        <w:rPr>
          <w:ins w:id="396" w:author="Stacey, Robert" w:date="2023-09-05T09:11:00Z"/>
        </w:rPr>
      </w:pPr>
      <w:ins w:id="397" w:author="Stacey, Robert" w:date="2023-09-05T09:11:00Z">
        <w:r>
          <w:t>[Action: as suggested]</w:t>
        </w:r>
      </w:ins>
    </w:p>
    <w:p w14:paraId="41888C8D" w14:textId="77777777" w:rsidR="009644F5" w:rsidRPr="00E12BFE" w:rsidRDefault="009644F5" w:rsidP="00E12BFE">
      <w:pPr>
        <w:jc w:val="both"/>
      </w:pPr>
    </w:p>
    <w:p w14:paraId="2E84D92A" w14:textId="77777777" w:rsidR="009644F5" w:rsidRPr="00E12BFE" w:rsidRDefault="009644F5" w:rsidP="00E12BFE">
      <w:pPr>
        <w:jc w:val="both"/>
      </w:pPr>
      <w:r w:rsidRPr="00E12BFE">
        <w:t>[08] P57L16:</w:t>
      </w:r>
    </w:p>
    <w:p w14:paraId="398BE5DE" w14:textId="77777777" w:rsidR="009644F5" w:rsidRPr="00E12BFE" w:rsidRDefault="009644F5" w:rsidP="00E12BFE">
      <w:pPr>
        <w:jc w:val="both"/>
      </w:pPr>
      <w:r w:rsidRPr="00E12BFE">
        <w:rPr>
          <w:rFonts w:ascii="TimesNewRomanPS-BoldMT" w:hAnsi="TimesNewRomanPS-BoldMT"/>
          <w:b/>
          <w:bCs/>
          <w:color w:val="000000"/>
        </w:rPr>
        <w:t xml:space="preserve">emergency preparedness communications service (EPCS) traffic: </w:t>
      </w:r>
      <w:r w:rsidRPr="00E12BFE">
        <w:rPr>
          <w:rFonts w:ascii="TimesNewRomanPSMT" w:eastAsia="TimesNewRomanPSMT" w:hAnsi="TimesNewRomanPSMT"/>
          <w:color w:val="000000"/>
        </w:rPr>
        <w:t>[EPCS traffic] All traffic generated by a non-access point (non-AP) multi-link device (</w:t>
      </w:r>
      <w:ins w:id="398" w:author="Youhan Kim" w:date="2023-08-11T17:39:00Z">
        <w:r w:rsidRPr="00E12BFE">
          <w:rPr>
            <w:rFonts w:ascii="TimesNewRomanPSMT" w:eastAsia="TimesNewRomanPSMT" w:hAnsi="TimesNewRomanPSMT"/>
            <w:color w:val="000000"/>
          </w:rPr>
          <w:t xml:space="preserve">non-AP </w:t>
        </w:r>
      </w:ins>
      <w:r w:rsidRPr="00E12BFE">
        <w:rPr>
          <w:rFonts w:ascii="TimesNewRomanPSMT" w:eastAsia="TimesNewRomanPSMT" w:hAnsi="TimesNewRomanPSMT"/>
          <w:color w:val="000000"/>
        </w:rPr>
        <w:t>MLD) or traffic destined for a non-AP MLD when the EPCS priority access is authorized and enabled for that non-AP MLD.</w:t>
      </w:r>
    </w:p>
    <w:p w14:paraId="46FE45AC" w14:textId="77777777" w:rsidR="009644F5" w:rsidRPr="00E12BFE" w:rsidRDefault="009644F5" w:rsidP="00E12BFE">
      <w:pPr>
        <w:jc w:val="both"/>
      </w:pPr>
      <w:r w:rsidRPr="00E12BFE">
        <w:t>(Reason: Use full acronyms.)</w:t>
      </w:r>
    </w:p>
    <w:p w14:paraId="50A48DAD" w14:textId="77777777" w:rsidR="00FF2624" w:rsidRDefault="00FF2624" w:rsidP="00FF2624">
      <w:pPr>
        <w:jc w:val="both"/>
        <w:rPr>
          <w:ins w:id="399" w:author="Stacey, Robert" w:date="2023-09-05T09:11:00Z"/>
        </w:rPr>
      </w:pPr>
      <w:ins w:id="400" w:author="Stacey, Robert" w:date="2023-09-05T09:11:00Z">
        <w:r>
          <w:t>[Action: as suggested]</w:t>
        </w:r>
      </w:ins>
    </w:p>
    <w:p w14:paraId="23C3B107" w14:textId="77777777" w:rsidR="009644F5" w:rsidRPr="00E12BFE" w:rsidRDefault="009644F5" w:rsidP="00E12BFE">
      <w:pPr>
        <w:jc w:val="both"/>
      </w:pPr>
    </w:p>
    <w:p w14:paraId="256B0F58" w14:textId="77777777" w:rsidR="009644F5" w:rsidRPr="00E12BFE" w:rsidRDefault="009644F5" w:rsidP="00E12BFE">
      <w:pPr>
        <w:jc w:val="both"/>
      </w:pPr>
      <w:r w:rsidRPr="00E12BFE">
        <w:t>[09] P57L20:</w:t>
      </w:r>
    </w:p>
    <w:p w14:paraId="1738667B" w14:textId="77777777" w:rsidR="009644F5" w:rsidRPr="00E12BFE" w:rsidRDefault="009644F5" w:rsidP="00E12BFE">
      <w:pPr>
        <w:jc w:val="both"/>
      </w:pPr>
      <w:r w:rsidRPr="00E12BFE">
        <w:rPr>
          <w:rFonts w:ascii="TimesNewRomanPS-BoldMT" w:hAnsi="TimesNewRomanPS-BoldMT"/>
          <w:b/>
          <w:bCs/>
          <w:color w:val="000000"/>
        </w:rPr>
        <w:t xml:space="preserve">enabled link: </w:t>
      </w:r>
      <w:r w:rsidRPr="00E12BFE">
        <w:rPr>
          <w:rFonts w:ascii="TimesNewRomanPSMT" w:eastAsia="TimesNewRomanPSMT" w:hAnsi="TimesNewRomanPSMT"/>
          <w:color w:val="000000"/>
        </w:rPr>
        <w:t xml:space="preserve">A setup link of a </w:t>
      </w:r>
      <w:ins w:id="401" w:author="Youhan Kim" w:date="2023-08-11T17:40:00Z">
        <w:r w:rsidRPr="00E12BFE">
          <w:rPr>
            <w:rFonts w:ascii="TimesNewRomanPSMT" w:eastAsia="TimesNewRomanPSMT" w:hAnsi="TimesNewRomanPSMT"/>
            <w:color w:val="000000"/>
          </w:rPr>
          <w:t>non-access point (non-AP) multi-link device (</w:t>
        </w:r>
      </w:ins>
      <w:r w:rsidRPr="00E12BFE">
        <w:rPr>
          <w:rFonts w:ascii="TimesNewRomanPSMT" w:eastAsia="TimesNewRomanPSMT" w:hAnsi="TimesNewRomanPSMT"/>
          <w:color w:val="000000"/>
        </w:rPr>
        <w:t>non-AP MLD</w:t>
      </w:r>
      <w:ins w:id="402" w:author="Youhan Kim" w:date="2023-08-11T17:40:00Z">
        <w:r w:rsidRPr="00E12BFE">
          <w:rPr>
            <w:rFonts w:ascii="TimesNewRomanPSMT" w:eastAsia="TimesNewRomanPSMT" w:hAnsi="TimesNewRomanPSMT"/>
            <w:color w:val="000000"/>
          </w:rPr>
          <w:t>)</w:t>
        </w:r>
      </w:ins>
      <w:r w:rsidRPr="00E12BFE">
        <w:rPr>
          <w:rFonts w:ascii="TimesNewRomanPSMT" w:eastAsia="TimesNewRomanPSMT" w:hAnsi="TimesNewRomanPSMT"/>
          <w:color w:val="000000"/>
        </w:rPr>
        <w:t xml:space="preserve"> to which at least one </w:t>
      </w:r>
      <w:ins w:id="403" w:author="Youhan Kim" w:date="2023-08-11T17:40:00Z">
        <w:r w:rsidRPr="00E12BFE">
          <w:rPr>
            <w:rFonts w:ascii="TimesNewRomanPSMT" w:eastAsia="TimesNewRomanPSMT" w:hAnsi="TimesNewRomanPSMT"/>
            <w:color w:val="000000"/>
          </w:rPr>
          <w:t>traffic identifier (</w:t>
        </w:r>
      </w:ins>
      <w:r w:rsidRPr="00E12BFE">
        <w:rPr>
          <w:rFonts w:ascii="TimesNewRomanPSMT" w:eastAsia="TimesNewRomanPSMT" w:hAnsi="TimesNewRomanPSMT"/>
          <w:color w:val="000000"/>
        </w:rPr>
        <w:t>TID</w:t>
      </w:r>
      <w:ins w:id="404" w:author="Youhan Kim" w:date="2023-08-11T17:40:00Z">
        <w:r w:rsidRPr="00E12BFE">
          <w:rPr>
            <w:rFonts w:ascii="TimesNewRomanPSMT" w:eastAsia="TimesNewRomanPSMT" w:hAnsi="TimesNewRomanPSMT"/>
            <w:color w:val="000000"/>
          </w:rPr>
          <w:t>)</w:t>
        </w:r>
      </w:ins>
      <w:r w:rsidRPr="00E12BFE">
        <w:rPr>
          <w:rFonts w:ascii="TimesNewRomanPSMT" w:eastAsia="TimesNewRomanPSMT" w:hAnsi="TimesNewRomanPSMT"/>
          <w:color w:val="000000"/>
        </w:rPr>
        <w:t xml:space="preserve"> is mapped …</w:t>
      </w:r>
    </w:p>
    <w:p w14:paraId="69C04968" w14:textId="77777777" w:rsidR="009644F5" w:rsidRPr="00E12BFE" w:rsidRDefault="009644F5" w:rsidP="00E12BFE">
      <w:pPr>
        <w:jc w:val="both"/>
      </w:pPr>
      <w:r w:rsidRPr="00E12BFE">
        <w:t>(Reason: Expand acronyms when used first time in the definition.)</w:t>
      </w:r>
    </w:p>
    <w:p w14:paraId="7A3062D4" w14:textId="77777777" w:rsidR="00FF2624" w:rsidRDefault="00FF2624" w:rsidP="00FF2624">
      <w:pPr>
        <w:jc w:val="both"/>
        <w:rPr>
          <w:ins w:id="405" w:author="Stacey, Robert" w:date="2023-09-05T09:11:00Z"/>
        </w:rPr>
      </w:pPr>
      <w:ins w:id="406" w:author="Stacey, Robert" w:date="2023-09-05T09:11:00Z">
        <w:r>
          <w:t>[Action: as suggested]</w:t>
        </w:r>
      </w:ins>
    </w:p>
    <w:p w14:paraId="10CD1AFD" w14:textId="77777777" w:rsidR="009644F5" w:rsidRPr="00E12BFE" w:rsidRDefault="009644F5" w:rsidP="00E12BFE">
      <w:pPr>
        <w:jc w:val="both"/>
      </w:pPr>
    </w:p>
    <w:p w14:paraId="27910738" w14:textId="77777777" w:rsidR="009644F5" w:rsidRPr="00E12BFE" w:rsidRDefault="009644F5" w:rsidP="00E12BFE">
      <w:pPr>
        <w:jc w:val="both"/>
      </w:pPr>
      <w:r w:rsidRPr="00E12BFE">
        <w:lastRenderedPageBreak/>
        <w:t>[10] P57L25:</w:t>
      </w:r>
    </w:p>
    <w:p w14:paraId="01CEC8BD" w14:textId="19ED46C9" w:rsidR="009644F5" w:rsidRPr="00E12BFE" w:rsidRDefault="009644F5" w:rsidP="00E12BFE">
      <w:pPr>
        <w:jc w:val="both"/>
      </w:pPr>
      <w:r w:rsidRPr="00E12BFE">
        <w:rPr>
          <w:rFonts w:ascii="TimesNewRomanPS-BoldMT" w:hAnsi="TimesNewRomanPS-BoldMT"/>
          <w:b/>
          <w:bCs/>
          <w:color w:val="000000"/>
        </w:rPr>
        <w:t xml:space="preserve">enhanced multi-link multi-radio (EMLMR) operation: </w:t>
      </w:r>
      <w:r w:rsidRPr="00E12BFE">
        <w:rPr>
          <w:rFonts w:ascii="TimesNewRomanPSMT" w:eastAsia="TimesNewRomanPSMT" w:hAnsi="TimesNewRomanPSMT"/>
          <w:color w:val="000000"/>
        </w:rPr>
        <w:t>[EMLMR operation] A mode of operation that allows a non-access point (non-AP) multi-link device (</w:t>
      </w:r>
      <w:ins w:id="407" w:author="Youhan Kim" w:date="2023-08-11T17:42:00Z">
        <w:r w:rsidRPr="00E12BFE">
          <w:rPr>
            <w:rFonts w:ascii="TimesNewRomanPSMT" w:eastAsia="TimesNewRomanPSMT" w:hAnsi="TimesNewRomanPSMT"/>
            <w:color w:val="000000"/>
          </w:rPr>
          <w:t xml:space="preserve">non-AP </w:t>
        </w:r>
      </w:ins>
      <w:r w:rsidRPr="00E12BFE">
        <w:rPr>
          <w:rFonts w:ascii="TimesNewRomanPSMT" w:eastAsia="TimesNewRomanPSMT" w:hAnsi="TimesNewRomanPSMT"/>
          <w:color w:val="000000"/>
        </w:rPr>
        <w:t xml:space="preserve">MLD) with multiple receive chains to listen on a set of enabled links when the corresponding stations (STAs) affiliated with the non-AP MLD are in awake state for an initial frame sent by an </w:t>
      </w:r>
      <w:ins w:id="408" w:author="Youhan Kim" w:date="2023-08-11T17:42:00Z">
        <w:r w:rsidRPr="00E12BFE">
          <w:rPr>
            <w:rFonts w:ascii="TimesNewRomanPSMT" w:eastAsia="TimesNewRomanPSMT" w:hAnsi="TimesNewRomanPSMT"/>
            <w:color w:val="000000"/>
          </w:rPr>
          <w:t>access point (</w:t>
        </w:r>
      </w:ins>
      <w:r w:rsidRPr="00E12BFE">
        <w:rPr>
          <w:rFonts w:ascii="TimesNewRomanPSMT" w:eastAsia="TimesNewRomanPSMT" w:hAnsi="TimesNewRomanPSMT"/>
          <w:color w:val="000000"/>
        </w:rPr>
        <w:t>AP</w:t>
      </w:r>
      <w:ins w:id="409" w:author="Youhan Kim" w:date="2023-08-11T17:42:00Z">
        <w:r w:rsidRPr="00E12BFE">
          <w:rPr>
            <w:rFonts w:ascii="TimesNewRomanPSMT" w:eastAsia="TimesNewRomanPSMT" w:hAnsi="TimesNewRomanPSMT"/>
            <w:color w:val="000000"/>
          </w:rPr>
          <w:t>)</w:t>
        </w:r>
      </w:ins>
      <w:r w:rsidRPr="00E12BFE">
        <w:rPr>
          <w:rFonts w:ascii="TimesNewRomanPSMT" w:eastAsia="TimesNewRomanPSMT" w:hAnsi="TimesNewRomanPSMT"/>
          <w:color w:val="000000"/>
        </w:rPr>
        <w:t xml:space="preserve"> affiliated with an AP </w:t>
      </w:r>
      <w:ins w:id="410" w:author="Stacey, Robert" w:date="2023-09-05T09:16:00Z">
        <w:r w:rsidR="00620702" w:rsidRPr="00E12BFE">
          <w:rPr>
            <w:rFonts w:ascii="TimesNewRomanPSMT" w:eastAsia="TimesNewRomanPSMT" w:hAnsi="TimesNewRomanPSMT"/>
            <w:color w:val="000000"/>
          </w:rPr>
          <w:t xml:space="preserve">multi-link device </w:t>
        </w:r>
        <w:r w:rsidR="00620702">
          <w:rPr>
            <w:rFonts w:ascii="TimesNewRomanPSMT" w:eastAsia="TimesNewRomanPSMT" w:hAnsi="TimesNewRomanPSMT"/>
            <w:color w:val="000000"/>
          </w:rPr>
          <w:t xml:space="preserve">(AP </w:t>
        </w:r>
      </w:ins>
      <w:r w:rsidRPr="00E12BFE">
        <w:rPr>
          <w:rFonts w:ascii="TimesNewRomanPSMT" w:eastAsia="TimesNewRomanPSMT" w:hAnsi="TimesNewRomanPSMT"/>
          <w:color w:val="000000"/>
        </w:rPr>
        <w:t>MLD</w:t>
      </w:r>
      <w:ins w:id="411" w:author="Stacey, Robert" w:date="2023-09-05T09:16:00Z">
        <w:r w:rsidR="00620702">
          <w:rPr>
            <w:rFonts w:ascii="TimesNewRomanPSMT" w:eastAsia="TimesNewRomanPSMT" w:hAnsi="TimesNewRomanPSMT"/>
            <w:color w:val="000000"/>
          </w:rPr>
          <w:t>)</w:t>
        </w:r>
      </w:ins>
      <w:r w:rsidRPr="00E12BFE">
        <w:rPr>
          <w:rFonts w:ascii="TimesNewRomanPSMT" w:eastAsia="TimesNewRomanPSMT" w:hAnsi="TimesNewRomanPSMT"/>
          <w:color w:val="000000"/>
        </w:rPr>
        <w:t xml:space="preserve"> in a physical layer (PHY) protocol data unit (PPDU) whose </w:t>
      </w:r>
      <w:proofErr w:type="spellStart"/>
      <w:r w:rsidRPr="00E12BFE">
        <w:rPr>
          <w:rFonts w:ascii="TimesNewRomanPSMT" w:eastAsia="TimesNewRomanPSMT" w:hAnsi="TimesNewRomanPSMT"/>
          <w:color w:val="000000"/>
        </w:rPr>
        <w:t>Nss</w:t>
      </w:r>
      <w:proofErr w:type="spellEnd"/>
      <w:r w:rsidRPr="00E12BFE">
        <w:rPr>
          <w:rFonts w:ascii="TimesNewRomanPSMT" w:eastAsia="TimesNewRomanPSMT" w:hAnsi="TimesNewRomanPSMT"/>
          <w:color w:val="000000"/>
        </w:rPr>
        <w:t xml:space="preserve"> satisfy the receiving STA’s receiving capabilities, followed by frame exchanges that satisfy the MCS, </w:t>
      </w:r>
      <w:proofErr w:type="spellStart"/>
      <w:r w:rsidRPr="00E12BFE">
        <w:rPr>
          <w:rFonts w:ascii="TimesNewRomanPSMT" w:eastAsia="TimesNewRomanPSMT" w:hAnsi="TimesNewRomanPSMT"/>
          <w:color w:val="000000"/>
        </w:rPr>
        <w:t>Nss</w:t>
      </w:r>
      <w:proofErr w:type="spellEnd"/>
      <w:r w:rsidRPr="00E12BFE">
        <w:rPr>
          <w:rFonts w:ascii="TimesNewRomanPSMT" w:eastAsia="TimesNewRomanPSMT" w:hAnsi="TimesNewRomanPSMT"/>
          <w:color w:val="000000"/>
        </w:rPr>
        <w:t xml:space="preserve"> capabilities in EMLMR mode on the link on which the initial frame was received.</w:t>
      </w:r>
    </w:p>
    <w:p w14:paraId="74F7A285" w14:textId="77777777" w:rsidR="009644F5" w:rsidRPr="00E12BFE" w:rsidRDefault="009644F5" w:rsidP="00E12BFE">
      <w:pPr>
        <w:jc w:val="both"/>
      </w:pPr>
      <w:r w:rsidRPr="00E12BFE">
        <w:t>(Reason: Use full acronyms. Expand acronyms when used first time in the definition.)</w:t>
      </w:r>
    </w:p>
    <w:p w14:paraId="7D4DA390" w14:textId="77777777" w:rsidR="00FF2624" w:rsidRDefault="00FF2624" w:rsidP="00FF2624">
      <w:pPr>
        <w:jc w:val="both"/>
        <w:rPr>
          <w:ins w:id="412" w:author="Stacey, Robert" w:date="2023-09-05T09:11:00Z"/>
        </w:rPr>
      </w:pPr>
      <w:ins w:id="413" w:author="Stacey, Robert" w:date="2023-09-05T09:11:00Z">
        <w:r>
          <w:t>[Action: as suggested]</w:t>
        </w:r>
      </w:ins>
    </w:p>
    <w:p w14:paraId="5B22BA6F" w14:textId="77777777" w:rsidR="009644F5" w:rsidRPr="00E12BFE" w:rsidRDefault="009644F5" w:rsidP="00E12BFE">
      <w:pPr>
        <w:jc w:val="both"/>
      </w:pPr>
    </w:p>
    <w:p w14:paraId="5E57174E" w14:textId="77777777" w:rsidR="009644F5" w:rsidRPr="00E12BFE" w:rsidRDefault="009644F5" w:rsidP="00E12BFE">
      <w:pPr>
        <w:jc w:val="both"/>
      </w:pPr>
      <w:r w:rsidRPr="00E12BFE">
        <w:t>[11] P57L33:</w:t>
      </w:r>
    </w:p>
    <w:p w14:paraId="4E25E327" w14:textId="4DA486EA" w:rsidR="009644F5" w:rsidRPr="00E12BFE" w:rsidRDefault="009644F5" w:rsidP="00E12BFE">
      <w:pPr>
        <w:jc w:val="both"/>
      </w:pPr>
      <w:r w:rsidRPr="00E12BFE">
        <w:rPr>
          <w:rFonts w:ascii="TimesNewRomanPS-BoldMT" w:hAnsi="TimesNewRomanPS-BoldMT"/>
          <w:b/>
          <w:bCs/>
          <w:color w:val="000000"/>
        </w:rPr>
        <w:t xml:space="preserve">enhanced multi-link single radio (EMLSR) operation: </w:t>
      </w:r>
      <w:r w:rsidRPr="00E12BFE">
        <w:rPr>
          <w:rFonts w:ascii="TimesNewRomanPSMT" w:eastAsia="TimesNewRomanPSMT" w:hAnsi="TimesNewRomanPSMT"/>
          <w:color w:val="000000"/>
        </w:rPr>
        <w:t>[EMLSR operation] A mode of operation that allows a non-access point (non-AP) multi-link device (</w:t>
      </w:r>
      <w:ins w:id="414" w:author="Youhan Kim" w:date="2023-08-25T14:03:00Z">
        <w:r w:rsidRPr="00E12BFE">
          <w:rPr>
            <w:rFonts w:ascii="TimesNewRomanPSMT" w:eastAsia="TimesNewRomanPSMT" w:hAnsi="TimesNewRomanPSMT"/>
            <w:color w:val="000000"/>
          </w:rPr>
          <w:t xml:space="preserve">non-AP </w:t>
        </w:r>
      </w:ins>
      <w:r w:rsidRPr="00E12BFE">
        <w:rPr>
          <w:rFonts w:ascii="TimesNewRomanPSMT" w:eastAsia="TimesNewRomanPSMT" w:hAnsi="TimesNewRomanPSMT"/>
          <w:color w:val="000000"/>
        </w:rPr>
        <w:t xml:space="preserve">MLD) with multiple receive chains to listen on a set of enabled links when the corresponding stations (STAs) affiliated with the non-AP MLD are in the awake state for an initial Control frame sent by an </w:t>
      </w:r>
      <w:ins w:id="415" w:author="Youhan Kim" w:date="2023-08-25T14:04:00Z">
        <w:r w:rsidRPr="00E12BFE">
          <w:rPr>
            <w:rFonts w:ascii="TimesNewRomanPSMT" w:eastAsia="TimesNewRomanPSMT" w:hAnsi="TimesNewRomanPSMT"/>
            <w:color w:val="000000"/>
          </w:rPr>
          <w:t>access point (</w:t>
        </w:r>
      </w:ins>
      <w:r w:rsidRPr="00E12BFE">
        <w:rPr>
          <w:rFonts w:ascii="TimesNewRomanPSMT" w:eastAsia="TimesNewRomanPSMT" w:hAnsi="TimesNewRomanPSMT"/>
          <w:color w:val="000000"/>
        </w:rPr>
        <w:t>AP</w:t>
      </w:r>
      <w:ins w:id="416" w:author="Youhan Kim" w:date="2023-08-25T14:04:00Z">
        <w:r w:rsidRPr="00E12BFE">
          <w:rPr>
            <w:rFonts w:ascii="TimesNewRomanPSMT" w:eastAsia="TimesNewRomanPSMT" w:hAnsi="TimesNewRomanPSMT"/>
            <w:color w:val="000000"/>
          </w:rPr>
          <w:t>)</w:t>
        </w:r>
      </w:ins>
      <w:r w:rsidRPr="00E12BFE">
        <w:rPr>
          <w:rFonts w:ascii="TimesNewRomanPSMT" w:eastAsia="TimesNewRomanPSMT" w:hAnsi="TimesNewRomanPSMT"/>
          <w:color w:val="000000"/>
        </w:rPr>
        <w:t xml:space="preserve"> affiliated with an AP </w:t>
      </w:r>
      <w:ins w:id="417" w:author="Stacey, Robert" w:date="2023-09-05T09:15:00Z">
        <w:r w:rsidR="00620702" w:rsidRPr="00E12BFE">
          <w:rPr>
            <w:rFonts w:ascii="TimesNewRomanPSMT" w:eastAsia="TimesNewRomanPSMT" w:hAnsi="TimesNewRomanPSMT"/>
            <w:color w:val="000000"/>
          </w:rPr>
          <w:t xml:space="preserve">multi-link device </w:t>
        </w:r>
        <w:r w:rsidR="00620702">
          <w:rPr>
            <w:rFonts w:ascii="TimesNewRomanPSMT" w:eastAsia="TimesNewRomanPSMT" w:hAnsi="TimesNewRomanPSMT"/>
            <w:color w:val="000000"/>
          </w:rPr>
          <w:t xml:space="preserve">(AP </w:t>
        </w:r>
      </w:ins>
      <w:r w:rsidRPr="00E12BFE">
        <w:rPr>
          <w:rFonts w:ascii="TimesNewRomanPSMT" w:eastAsia="TimesNewRomanPSMT" w:hAnsi="TimesNewRomanPSMT"/>
          <w:color w:val="000000"/>
        </w:rPr>
        <w:t>MLD</w:t>
      </w:r>
      <w:ins w:id="418" w:author="Stacey, Robert" w:date="2023-09-05T09:15:00Z">
        <w:r w:rsidR="00620702">
          <w:rPr>
            <w:rFonts w:ascii="TimesNewRomanPSMT" w:eastAsia="TimesNewRomanPSMT" w:hAnsi="TimesNewRomanPSMT"/>
            <w:color w:val="000000"/>
          </w:rPr>
          <w:t>)</w:t>
        </w:r>
      </w:ins>
      <w:r w:rsidRPr="00E12BFE">
        <w:rPr>
          <w:rFonts w:ascii="TimesNewRomanPSMT" w:eastAsia="TimesNewRomanPSMT" w:hAnsi="TimesNewRomanPSMT"/>
          <w:color w:val="000000"/>
        </w:rPr>
        <w:t xml:space="preserve"> in a non-high-throughput (non</w:t>
      </w:r>
      <w:ins w:id="419" w:author="Youhan Kim" w:date="2023-08-25T14:04:00Z">
        <w:r w:rsidRPr="00E12BFE">
          <w:rPr>
            <w:rFonts w:ascii="TimesNewRomanPSMT" w:eastAsia="TimesNewRomanPSMT" w:hAnsi="TimesNewRomanPSMT"/>
            <w:color w:val="000000"/>
          </w:rPr>
          <w:t>-</w:t>
        </w:r>
      </w:ins>
      <w:r w:rsidRPr="00E12BFE">
        <w:rPr>
          <w:rFonts w:ascii="TimesNewRomanPSMT" w:eastAsia="TimesNewRomanPSMT" w:hAnsi="TimesNewRomanPSMT"/>
          <w:color w:val="000000"/>
        </w:rPr>
        <w:t>HT) (duplicate) physical layer (PHY) protocol data unit (</w:t>
      </w:r>
      <w:ins w:id="420" w:author="Youhan Kim" w:date="2023-08-25T14:04:00Z">
        <w:r w:rsidRPr="00E12BFE">
          <w:rPr>
            <w:rFonts w:ascii="TimesNewRomanPSMT" w:eastAsia="TimesNewRomanPSMT" w:hAnsi="TimesNewRomanPSMT"/>
            <w:color w:val="000000"/>
          </w:rPr>
          <w:t xml:space="preserve">non-HT duplicate </w:t>
        </w:r>
      </w:ins>
      <w:r w:rsidRPr="00E12BFE">
        <w:rPr>
          <w:rFonts w:ascii="TimesNewRomanPSMT" w:eastAsia="TimesNewRomanPSMT" w:hAnsi="TimesNewRomanPSMT"/>
          <w:color w:val="000000"/>
        </w:rPr>
        <w:t>PPDU) with one spatial stream, followed by frame exchanges on the link on which the initial Control frame was received.</w:t>
      </w:r>
    </w:p>
    <w:p w14:paraId="1E882483" w14:textId="77777777" w:rsidR="009644F5" w:rsidRPr="00E12BFE" w:rsidRDefault="009644F5" w:rsidP="00E12BFE">
      <w:pPr>
        <w:jc w:val="both"/>
      </w:pPr>
      <w:r w:rsidRPr="00E12BFE">
        <w:t>(Reason: Use full acronyms. Expand acronyms when used first time in the definition.)</w:t>
      </w:r>
    </w:p>
    <w:p w14:paraId="5855A293" w14:textId="77777777" w:rsidR="00FF2624" w:rsidRDefault="00FF2624" w:rsidP="00FF2624">
      <w:pPr>
        <w:jc w:val="both"/>
        <w:rPr>
          <w:ins w:id="421" w:author="Stacey, Robert" w:date="2023-09-05T09:11:00Z"/>
        </w:rPr>
      </w:pPr>
      <w:ins w:id="422" w:author="Stacey, Robert" w:date="2023-09-05T09:11:00Z">
        <w:r>
          <w:t>[Action: as suggested]</w:t>
        </w:r>
      </w:ins>
    </w:p>
    <w:p w14:paraId="67ED8B28" w14:textId="77777777" w:rsidR="009644F5" w:rsidRPr="00E12BFE" w:rsidRDefault="009644F5" w:rsidP="00E12BFE">
      <w:pPr>
        <w:jc w:val="both"/>
      </w:pPr>
    </w:p>
    <w:p w14:paraId="1F006802" w14:textId="77777777" w:rsidR="009644F5" w:rsidRPr="00E12BFE" w:rsidRDefault="009644F5" w:rsidP="00E12BFE">
      <w:pPr>
        <w:jc w:val="both"/>
      </w:pPr>
      <w:r w:rsidRPr="00E12BFE">
        <w:t>[12] P57L46:</w:t>
      </w:r>
    </w:p>
    <w:p w14:paraId="6DA2CC79" w14:textId="77777777" w:rsidR="009644F5" w:rsidRPr="00E12BFE" w:rsidRDefault="009644F5" w:rsidP="00E12BFE">
      <w:pPr>
        <w:jc w:val="both"/>
      </w:pPr>
      <w:r w:rsidRPr="00E12BFE">
        <w:rPr>
          <w:rFonts w:ascii="TimesNewRomanPS-BoldMT" w:hAnsi="TimesNewRomanPS-BoldMT"/>
          <w:b/>
          <w:bCs/>
          <w:color w:val="000000"/>
        </w:rPr>
        <w:t xml:space="preserve">extremely high throughput (EHT) </w:t>
      </w:r>
      <w:proofErr w:type="spellStart"/>
      <w:r w:rsidRPr="00E12BFE">
        <w:rPr>
          <w:rFonts w:ascii="TimesNewRomanPS-BoldMT" w:hAnsi="TimesNewRomanPS-BoldMT"/>
          <w:b/>
          <w:bCs/>
          <w:color w:val="000000"/>
        </w:rPr>
        <w:t>beamformee</w:t>
      </w:r>
      <w:proofErr w:type="spellEnd"/>
      <w:r w:rsidRPr="00E12BFE">
        <w:rPr>
          <w:rFonts w:ascii="TimesNewRomanPS-BoldMT" w:hAnsi="TimesNewRomanPS-BoldMT"/>
          <w:b/>
          <w:bCs/>
          <w:color w:val="000000"/>
        </w:rPr>
        <w:t xml:space="preserve">: </w:t>
      </w:r>
      <w:r w:rsidRPr="00E12BFE">
        <w:rPr>
          <w:rFonts w:ascii="TimesNewRomanPSMT" w:eastAsia="TimesNewRomanPSMT" w:hAnsi="TimesNewRomanPSMT"/>
          <w:color w:val="000000"/>
        </w:rPr>
        <w:t xml:space="preserve">[EHT </w:t>
      </w:r>
      <w:proofErr w:type="spellStart"/>
      <w:r w:rsidRPr="00E12BFE">
        <w:rPr>
          <w:rFonts w:ascii="TimesNewRomanPSMT" w:eastAsia="TimesNewRomanPSMT" w:hAnsi="TimesNewRomanPSMT"/>
          <w:color w:val="000000"/>
        </w:rPr>
        <w:t>beamformee</w:t>
      </w:r>
      <w:proofErr w:type="spellEnd"/>
      <w:r w:rsidRPr="00E12BFE">
        <w:rPr>
          <w:rFonts w:ascii="TimesNewRomanPSMT" w:eastAsia="TimesNewRomanPSMT" w:hAnsi="TimesNewRomanPSMT"/>
          <w:color w:val="000000"/>
        </w:rPr>
        <w:t>] An EHT station (STA) that receives an EHT physical layer (PHY) protocol data unit (</w:t>
      </w:r>
      <w:ins w:id="423" w:author="Youhan Kim" w:date="2023-08-25T14:06:00Z">
        <w:r w:rsidRPr="00E12BFE">
          <w:rPr>
            <w:rFonts w:ascii="TimesNewRomanPSMT" w:eastAsia="TimesNewRomanPSMT" w:hAnsi="TimesNewRomanPSMT"/>
            <w:color w:val="000000"/>
          </w:rPr>
          <w:t xml:space="preserve">EHT </w:t>
        </w:r>
      </w:ins>
      <w:r w:rsidRPr="00E12BFE">
        <w:rPr>
          <w:rFonts w:ascii="TimesNewRomanPSMT" w:eastAsia="TimesNewRomanPSMT" w:hAnsi="TimesNewRomanPSMT"/>
          <w:color w:val="000000"/>
        </w:rPr>
        <w:t>PPDU) that was transmitted using a beamforming steering matrix.</w:t>
      </w:r>
    </w:p>
    <w:p w14:paraId="198B1D32" w14:textId="77777777" w:rsidR="009644F5" w:rsidRPr="00E12BFE" w:rsidRDefault="009644F5" w:rsidP="00E12BFE">
      <w:pPr>
        <w:jc w:val="both"/>
      </w:pPr>
      <w:r w:rsidRPr="00E12BFE">
        <w:t>(Reason: Use full acronym.)</w:t>
      </w:r>
    </w:p>
    <w:p w14:paraId="0B7870D0" w14:textId="77777777" w:rsidR="00FF2624" w:rsidRDefault="00FF2624" w:rsidP="00FF2624">
      <w:pPr>
        <w:jc w:val="both"/>
        <w:rPr>
          <w:ins w:id="424" w:author="Stacey, Robert" w:date="2023-09-05T09:12:00Z"/>
        </w:rPr>
      </w:pPr>
      <w:ins w:id="425" w:author="Stacey, Robert" w:date="2023-09-05T09:12:00Z">
        <w:r>
          <w:t>[Action: as suggested]</w:t>
        </w:r>
      </w:ins>
    </w:p>
    <w:p w14:paraId="08EBB58C" w14:textId="77777777" w:rsidR="009644F5" w:rsidRPr="00E12BFE" w:rsidRDefault="009644F5" w:rsidP="00E12BFE">
      <w:pPr>
        <w:jc w:val="both"/>
      </w:pPr>
    </w:p>
    <w:p w14:paraId="55A0800B" w14:textId="77777777" w:rsidR="009644F5" w:rsidRPr="00E12BFE" w:rsidRDefault="009644F5" w:rsidP="00E12BFE">
      <w:pPr>
        <w:jc w:val="both"/>
      </w:pPr>
      <w:r w:rsidRPr="00E12BFE">
        <w:t>[13] P57L54:</w:t>
      </w:r>
    </w:p>
    <w:p w14:paraId="095D0B14" w14:textId="77777777" w:rsidR="009644F5" w:rsidRPr="00E12BFE" w:rsidRDefault="009644F5" w:rsidP="00E12BFE">
      <w:pPr>
        <w:jc w:val="both"/>
      </w:pPr>
      <w:r w:rsidRPr="00E12BFE">
        <w:rPr>
          <w:rFonts w:ascii="TimesNewRomanPS-BoldMT" w:hAnsi="TimesNewRomanPS-BoldMT"/>
          <w:b/>
          <w:bCs/>
          <w:color w:val="000000"/>
        </w:rPr>
        <w:t>extremely high throughput (EHT) modulation and coding scheme (</w:t>
      </w:r>
      <w:del w:id="426" w:author="Youhan Kim" w:date="2023-08-25T14:08:00Z">
        <w:r w:rsidRPr="00E12BFE" w:rsidDel="009B6770">
          <w:rPr>
            <w:rFonts w:ascii="TimesNewRomanPS-BoldMT" w:hAnsi="TimesNewRomanPS-BoldMT"/>
            <w:b/>
            <w:bCs/>
            <w:color w:val="000000"/>
          </w:rPr>
          <w:delText>EHT-</w:delText>
        </w:r>
      </w:del>
      <w:r w:rsidRPr="00E12BFE">
        <w:rPr>
          <w:rFonts w:ascii="TimesNewRomanPS-BoldMT" w:hAnsi="TimesNewRomanPS-BoldMT"/>
          <w:b/>
          <w:bCs/>
          <w:color w:val="000000"/>
        </w:rPr>
        <w:t xml:space="preserve">MCS): </w:t>
      </w:r>
      <w:r w:rsidRPr="00E12BFE">
        <w:rPr>
          <w:rFonts w:ascii="TimesNewRomanPSMT" w:eastAsia="TimesNewRomanPSMT" w:hAnsi="TimesNewRomanPSMT"/>
          <w:color w:val="000000"/>
        </w:rPr>
        <w:t>[EHT-MCS] A specification of the EHT physical layer (PHY) parameters that consists of modulation order (BPSK, QPSK, 16- QAM, 64-QAM, 256-QAM, 1024-QAM, 4096-QAM) and forward error correction (FEC) coding rate (1/2, 2/3, 3/4, 5/6) and that is used in an EHT PHY protocol data unit (</w:t>
      </w:r>
      <w:ins w:id="427" w:author="Youhan Kim" w:date="2023-08-25T14:07:00Z">
        <w:r w:rsidRPr="00E12BFE">
          <w:rPr>
            <w:rFonts w:ascii="TimesNewRomanPSMT" w:eastAsia="TimesNewRomanPSMT" w:hAnsi="TimesNewRomanPSMT"/>
            <w:color w:val="000000"/>
          </w:rPr>
          <w:t xml:space="preserve">EHT </w:t>
        </w:r>
      </w:ins>
      <w:r w:rsidRPr="00E12BFE">
        <w:rPr>
          <w:rFonts w:ascii="TimesNewRomanPSMT" w:eastAsia="TimesNewRomanPSMT" w:hAnsi="TimesNewRomanPSMT"/>
          <w:color w:val="000000"/>
        </w:rPr>
        <w:t>PPDU).</w:t>
      </w:r>
    </w:p>
    <w:p w14:paraId="517EB304" w14:textId="77777777" w:rsidR="009644F5" w:rsidRPr="00E12BFE" w:rsidRDefault="009644F5" w:rsidP="00E12BFE">
      <w:pPr>
        <w:jc w:val="both"/>
      </w:pPr>
      <w:r w:rsidRPr="00E12BFE">
        <w:t>(Reason: Put the full acronym of the definition term in [] after the “:”.  Use full acronym.)</w:t>
      </w:r>
    </w:p>
    <w:p w14:paraId="6DE409B0" w14:textId="77777777" w:rsidR="00FF2624" w:rsidRDefault="00FF2624" w:rsidP="00FF2624">
      <w:pPr>
        <w:jc w:val="both"/>
        <w:rPr>
          <w:ins w:id="428" w:author="Stacey, Robert" w:date="2023-09-05T09:12:00Z"/>
        </w:rPr>
      </w:pPr>
      <w:ins w:id="429" w:author="Stacey, Robert" w:date="2023-09-05T09:12:00Z">
        <w:r>
          <w:t>[Action: as suggested]</w:t>
        </w:r>
      </w:ins>
    </w:p>
    <w:p w14:paraId="04A67580" w14:textId="77777777" w:rsidR="009644F5" w:rsidRPr="00E12BFE" w:rsidRDefault="009644F5" w:rsidP="00E12BFE">
      <w:pPr>
        <w:jc w:val="both"/>
      </w:pPr>
    </w:p>
    <w:p w14:paraId="00F66933" w14:textId="77777777" w:rsidR="009644F5" w:rsidRPr="00E12BFE" w:rsidRDefault="009644F5" w:rsidP="00E12BFE">
      <w:pPr>
        <w:jc w:val="both"/>
      </w:pPr>
      <w:r w:rsidRPr="00E12BFE">
        <w:t>[14] P58L2:</w:t>
      </w:r>
    </w:p>
    <w:p w14:paraId="082E77C3" w14:textId="77777777" w:rsidR="009644F5" w:rsidRPr="00E12BFE" w:rsidRDefault="009644F5" w:rsidP="00E12BFE">
      <w:pPr>
        <w:jc w:val="both"/>
      </w:pPr>
      <w:r w:rsidRPr="00E12BFE">
        <w:rPr>
          <w:rFonts w:ascii="TimesNewRomanPS-BoldMT" w:hAnsi="TimesNewRomanPS-BoldMT"/>
          <w:b/>
          <w:bCs/>
          <w:color w:val="000000"/>
        </w:rPr>
        <w:t xml:space="preserve">extremely high throughput (EHT) single user (SU) transmission: </w:t>
      </w:r>
      <w:r w:rsidRPr="00E12BFE">
        <w:rPr>
          <w:rFonts w:ascii="TimesNewRomanPSMT" w:eastAsia="TimesNewRomanPSMT" w:hAnsi="TimesNewRomanPSMT"/>
          <w:color w:val="000000"/>
        </w:rPr>
        <w:t>[EHT SU transmission] A transmission to a single user using the non-orthogonal frequency division multiple access (non-OFDMA) EHT multi-user (MU) physical layer (PHY) protocol data unit (</w:t>
      </w:r>
      <w:ins w:id="430" w:author="Youhan Kim" w:date="2023-08-25T14:11:00Z">
        <w:r w:rsidRPr="00E12BFE">
          <w:rPr>
            <w:rFonts w:ascii="TimesNewRomanPSMT" w:eastAsia="TimesNewRomanPSMT" w:hAnsi="TimesNewRomanPSMT"/>
            <w:color w:val="000000"/>
          </w:rPr>
          <w:t xml:space="preserve">non-OFDMA EHT MU </w:t>
        </w:r>
      </w:ins>
      <w:r w:rsidRPr="00E12BFE">
        <w:rPr>
          <w:rFonts w:ascii="TimesNewRomanPSMT" w:eastAsia="TimesNewRomanPSMT" w:hAnsi="TimesNewRomanPSMT"/>
          <w:color w:val="000000"/>
        </w:rPr>
        <w:t>PPDU) format that is not an EHT sounding null data PPDU (</w:t>
      </w:r>
      <w:ins w:id="431" w:author="Youhan Kim" w:date="2023-08-25T14:11:00Z">
        <w:r w:rsidRPr="00E12BFE">
          <w:rPr>
            <w:rFonts w:ascii="TimesNewRomanPSMT" w:eastAsia="TimesNewRomanPSMT" w:hAnsi="TimesNewRomanPSMT"/>
            <w:color w:val="000000"/>
          </w:rPr>
          <w:t xml:space="preserve">EHT sounding </w:t>
        </w:r>
      </w:ins>
      <w:r w:rsidRPr="00E12BFE">
        <w:rPr>
          <w:rFonts w:ascii="TimesNewRomanPSMT" w:eastAsia="TimesNewRomanPSMT" w:hAnsi="TimesNewRomanPSMT"/>
          <w:color w:val="000000"/>
        </w:rPr>
        <w:t>NDP). See 36.3.19 (EHT SU transmission).</w:t>
      </w:r>
    </w:p>
    <w:p w14:paraId="79B52A16" w14:textId="77777777" w:rsidR="009644F5" w:rsidRPr="00E12BFE" w:rsidRDefault="009644F5" w:rsidP="00E12BFE">
      <w:pPr>
        <w:jc w:val="both"/>
      </w:pPr>
      <w:r w:rsidRPr="00E12BFE">
        <w:t>(Reason: Use full acronym.)</w:t>
      </w:r>
    </w:p>
    <w:p w14:paraId="361C86D1" w14:textId="236ADA0C" w:rsidR="009644F5" w:rsidRDefault="00620702" w:rsidP="00E12BFE">
      <w:pPr>
        <w:jc w:val="both"/>
        <w:rPr>
          <w:ins w:id="432" w:author="Stacey, Robert" w:date="2023-09-05T09:17:00Z"/>
        </w:rPr>
      </w:pPr>
      <w:ins w:id="433" w:author="Stacey, Robert" w:date="2023-09-05T09:17:00Z">
        <w:r>
          <w:t>[Action: as suggested]</w:t>
        </w:r>
      </w:ins>
    </w:p>
    <w:p w14:paraId="2D3C8972" w14:textId="77777777" w:rsidR="00620702" w:rsidRPr="00E12BFE" w:rsidRDefault="00620702" w:rsidP="00E12BFE">
      <w:pPr>
        <w:jc w:val="both"/>
      </w:pPr>
    </w:p>
    <w:p w14:paraId="7F6CC2AF" w14:textId="77777777" w:rsidR="009644F5" w:rsidRPr="00E12BFE" w:rsidRDefault="009644F5" w:rsidP="00E12BFE">
      <w:pPr>
        <w:jc w:val="both"/>
      </w:pPr>
      <w:r w:rsidRPr="00E12BFE">
        <w:t>[15] P58L12:</w:t>
      </w:r>
    </w:p>
    <w:p w14:paraId="0A75ADB6" w14:textId="77777777" w:rsidR="009644F5" w:rsidRPr="00E12BFE" w:rsidRDefault="009644F5" w:rsidP="00E12BFE">
      <w:pPr>
        <w:jc w:val="both"/>
      </w:pPr>
      <w:r w:rsidRPr="00E12BFE">
        <w:rPr>
          <w:rFonts w:ascii="TimesNewRomanPS-BoldMT" w:hAnsi="TimesNewRomanPS-BoldMT"/>
          <w:b/>
          <w:bCs/>
          <w:color w:val="000000"/>
        </w:rPr>
        <w:lastRenderedPageBreak/>
        <w:t xml:space="preserve">mobile access point (AP): </w:t>
      </w:r>
      <w:r w:rsidRPr="00E12BFE">
        <w:rPr>
          <w:rFonts w:ascii="TimesNewRomanPSMT" w:eastAsia="TimesNewRomanPSMT" w:hAnsi="TimesNewRomanPSMT"/>
          <w:color w:val="000000"/>
        </w:rPr>
        <w:t xml:space="preserve">[mobile AP] An </w:t>
      </w:r>
      <w:del w:id="434" w:author="Youhan Kim" w:date="2023-08-25T14:13:00Z">
        <w:r w:rsidRPr="00E12BFE" w:rsidDel="003479B8">
          <w:rPr>
            <w:rFonts w:ascii="TimesNewRomanPSMT" w:eastAsia="TimesNewRomanPSMT" w:hAnsi="TimesNewRomanPSMT"/>
            <w:color w:val="000000"/>
          </w:rPr>
          <w:delText>access point (</w:delText>
        </w:r>
      </w:del>
      <w:r w:rsidRPr="00E12BFE">
        <w:rPr>
          <w:rFonts w:ascii="TimesNewRomanPSMT" w:eastAsia="TimesNewRomanPSMT" w:hAnsi="TimesNewRomanPSMT"/>
          <w:color w:val="000000"/>
        </w:rPr>
        <w:t>AP</w:t>
      </w:r>
      <w:del w:id="435" w:author="Youhan Kim" w:date="2023-08-25T14:13:00Z">
        <w:r w:rsidRPr="00E12BFE" w:rsidDel="003479B8">
          <w:rPr>
            <w:rFonts w:ascii="TimesNewRomanPSMT" w:eastAsia="TimesNewRomanPSMT" w:hAnsi="TimesNewRomanPSMT"/>
            <w:color w:val="000000"/>
          </w:rPr>
          <w:delText>)</w:delText>
        </w:r>
      </w:del>
      <w:r w:rsidRPr="00E12BFE">
        <w:rPr>
          <w:rFonts w:ascii="TimesNewRomanPSMT" w:eastAsia="TimesNewRomanPSMT" w:hAnsi="TimesNewRomanPSMT"/>
          <w:color w:val="000000"/>
        </w:rPr>
        <w:t xml:space="preserve"> that is capable of keeping its Basic Service Set(s) (</w:t>
      </w:r>
      <w:proofErr w:type="gramStart"/>
      <w:r w:rsidRPr="00E12BFE">
        <w:rPr>
          <w:rFonts w:ascii="TimesNewRomanPSMT" w:eastAsia="TimesNewRomanPSMT" w:hAnsi="TimesNewRomanPSMT"/>
          <w:color w:val="000000"/>
        </w:rPr>
        <w:t>BSS(</w:t>
      </w:r>
      <w:proofErr w:type="gramEnd"/>
      <w:r w:rsidRPr="00E12BFE">
        <w:rPr>
          <w:rFonts w:ascii="TimesNewRomanPSMT" w:eastAsia="TimesNewRomanPSMT" w:hAnsi="TimesNewRomanPSMT"/>
          <w:color w:val="000000"/>
        </w:rPr>
        <w:t>es)) operational while its geolocation is changed.</w:t>
      </w:r>
    </w:p>
    <w:p w14:paraId="5F95D597" w14:textId="77777777" w:rsidR="009644F5" w:rsidRPr="00E12BFE" w:rsidRDefault="009644F5" w:rsidP="00E12BFE">
      <w:pPr>
        <w:jc w:val="both"/>
      </w:pPr>
      <w:r w:rsidRPr="00E12BFE">
        <w:t>(Reason: Expand acronyms only once.)</w:t>
      </w:r>
    </w:p>
    <w:p w14:paraId="77D67ED2" w14:textId="77777777" w:rsidR="00620702" w:rsidRDefault="00620702" w:rsidP="00620702">
      <w:pPr>
        <w:jc w:val="both"/>
        <w:rPr>
          <w:ins w:id="436" w:author="Stacey, Robert" w:date="2023-09-05T09:17:00Z"/>
        </w:rPr>
      </w:pPr>
      <w:ins w:id="437" w:author="Stacey, Robert" w:date="2023-09-05T09:17:00Z">
        <w:r>
          <w:t>[Action: as suggested]</w:t>
        </w:r>
      </w:ins>
    </w:p>
    <w:p w14:paraId="122FDDB8" w14:textId="77777777" w:rsidR="009644F5" w:rsidRPr="00E12BFE" w:rsidRDefault="009644F5" w:rsidP="00E12BFE">
      <w:pPr>
        <w:jc w:val="both"/>
      </w:pPr>
    </w:p>
    <w:p w14:paraId="5159A9D8" w14:textId="77777777" w:rsidR="009644F5" w:rsidRPr="00E12BFE" w:rsidRDefault="009644F5" w:rsidP="00E12BFE">
      <w:pPr>
        <w:jc w:val="both"/>
      </w:pPr>
      <w:r w:rsidRPr="00E12BFE">
        <w:t>[16] P58L16:</w:t>
      </w:r>
    </w:p>
    <w:p w14:paraId="77D5A0AD" w14:textId="77777777" w:rsidR="009644F5" w:rsidRPr="00E12BFE" w:rsidRDefault="009644F5" w:rsidP="00E12BFE">
      <w:pPr>
        <w:jc w:val="both"/>
      </w:pPr>
      <w:r w:rsidRPr="00E12BFE">
        <w:rPr>
          <w:rFonts w:ascii="TimesNewRomanPS-BoldMT" w:hAnsi="TimesNewRomanPS-BoldMT"/>
          <w:b/>
          <w:bCs/>
          <w:color w:val="000000"/>
        </w:rPr>
        <w:t xml:space="preserve">mobile access point (AP) multi-link device (MLD): </w:t>
      </w:r>
      <w:r w:rsidRPr="00E12BFE">
        <w:rPr>
          <w:rFonts w:ascii="TimesNewRomanPSMT" w:eastAsia="TimesNewRomanPSMT" w:hAnsi="TimesNewRomanPSMT"/>
          <w:color w:val="000000"/>
        </w:rPr>
        <w:t xml:space="preserve">[mobile AP MLD] An </w:t>
      </w:r>
      <w:del w:id="438" w:author="Youhan Kim" w:date="2023-08-25T14:14:00Z">
        <w:r w:rsidRPr="00E12BFE" w:rsidDel="00516FA9">
          <w:rPr>
            <w:rFonts w:ascii="TimesNewRomanPSMT" w:eastAsia="TimesNewRomanPSMT" w:hAnsi="TimesNewRomanPSMT"/>
            <w:color w:val="000000"/>
          </w:rPr>
          <w:delText>access point (</w:delText>
        </w:r>
      </w:del>
      <w:r w:rsidRPr="00E12BFE">
        <w:rPr>
          <w:rFonts w:ascii="TimesNewRomanPSMT" w:eastAsia="TimesNewRomanPSMT" w:hAnsi="TimesNewRomanPSMT"/>
          <w:color w:val="000000"/>
        </w:rPr>
        <w:t>AP</w:t>
      </w:r>
      <w:del w:id="439" w:author="Youhan Kim" w:date="2023-08-25T14:14:00Z">
        <w:r w:rsidRPr="00E12BFE" w:rsidDel="00516FA9">
          <w:rPr>
            <w:rFonts w:ascii="TimesNewRomanPSMT" w:eastAsia="TimesNewRomanPSMT" w:hAnsi="TimesNewRomanPSMT"/>
            <w:color w:val="000000"/>
          </w:rPr>
          <w:delText>)</w:delText>
        </w:r>
      </w:del>
      <w:r w:rsidRPr="00E12BFE">
        <w:rPr>
          <w:rFonts w:ascii="TimesNewRomanPSMT" w:eastAsia="TimesNewRomanPSMT" w:hAnsi="TimesNewRomanPSMT"/>
          <w:color w:val="000000"/>
        </w:rPr>
        <w:t xml:space="preserve"> multi-link device (</w:t>
      </w:r>
      <w:ins w:id="440" w:author="Youhan Kim" w:date="2023-08-25T14:14:00Z">
        <w:r w:rsidRPr="00E12BFE">
          <w:rPr>
            <w:rFonts w:ascii="TimesNewRomanPSMT" w:eastAsia="TimesNewRomanPSMT" w:hAnsi="TimesNewRomanPSMT"/>
            <w:color w:val="000000"/>
          </w:rPr>
          <w:t xml:space="preserve">AP </w:t>
        </w:r>
      </w:ins>
      <w:r w:rsidRPr="00E12BFE">
        <w:rPr>
          <w:rFonts w:ascii="TimesNewRomanPSMT" w:eastAsia="TimesNewRomanPSMT" w:hAnsi="TimesNewRomanPSMT"/>
          <w:color w:val="000000"/>
        </w:rPr>
        <w:t xml:space="preserve">MLD) where all affiliated APs are </w:t>
      </w:r>
      <w:proofErr w:type="spellStart"/>
      <w:r w:rsidRPr="00E12BFE">
        <w:rPr>
          <w:rFonts w:ascii="TimesNewRomanPSMT" w:eastAsia="TimesNewRomanPSMT" w:hAnsi="TimesNewRomanPSMT"/>
          <w:color w:val="000000"/>
        </w:rPr>
        <w:t>colocated</w:t>
      </w:r>
      <w:proofErr w:type="spellEnd"/>
      <w:r w:rsidRPr="00E12BFE">
        <w:rPr>
          <w:rFonts w:ascii="TimesNewRomanPSMT" w:eastAsia="TimesNewRomanPSMT" w:hAnsi="TimesNewRomanPSMT"/>
          <w:color w:val="000000"/>
        </w:rPr>
        <w:t xml:space="preserve"> and are mobile APs.</w:t>
      </w:r>
    </w:p>
    <w:p w14:paraId="59820B8D" w14:textId="77777777" w:rsidR="009644F5" w:rsidRPr="00E12BFE" w:rsidRDefault="009644F5" w:rsidP="00E12BFE">
      <w:pPr>
        <w:jc w:val="both"/>
      </w:pPr>
      <w:r w:rsidRPr="00E12BFE">
        <w:t>(Reason: Expand acronyms only once.  Use full acronym.)</w:t>
      </w:r>
    </w:p>
    <w:p w14:paraId="35ED479D" w14:textId="77777777" w:rsidR="00620702" w:rsidRDefault="00620702" w:rsidP="00620702">
      <w:pPr>
        <w:jc w:val="both"/>
        <w:rPr>
          <w:ins w:id="441" w:author="Stacey, Robert" w:date="2023-09-05T09:17:00Z"/>
        </w:rPr>
      </w:pPr>
      <w:ins w:id="442" w:author="Stacey, Robert" w:date="2023-09-05T09:17:00Z">
        <w:r>
          <w:t>[Action: as suggested]</w:t>
        </w:r>
      </w:ins>
    </w:p>
    <w:p w14:paraId="6D02000E" w14:textId="77777777" w:rsidR="009644F5" w:rsidRPr="00E12BFE" w:rsidRDefault="009644F5" w:rsidP="00E12BFE">
      <w:pPr>
        <w:jc w:val="both"/>
      </w:pPr>
    </w:p>
    <w:p w14:paraId="00C8FF24" w14:textId="77777777" w:rsidR="009644F5" w:rsidRPr="00E12BFE" w:rsidRDefault="009644F5" w:rsidP="00E12BFE">
      <w:pPr>
        <w:jc w:val="both"/>
      </w:pPr>
      <w:r w:rsidRPr="00E12BFE">
        <w:t>[17] P58L23:</w:t>
      </w:r>
    </w:p>
    <w:p w14:paraId="39F0CAD7" w14:textId="77777777" w:rsidR="009644F5" w:rsidRPr="00E12BFE" w:rsidRDefault="009644F5" w:rsidP="00E12BFE">
      <w:pPr>
        <w:jc w:val="both"/>
      </w:pPr>
      <w:r w:rsidRPr="00E12BFE">
        <w:rPr>
          <w:rFonts w:ascii="TimesNewRomanPS-BoldMT" w:hAnsi="TimesNewRomanPS-BoldMT"/>
          <w:b/>
          <w:bCs/>
          <w:color w:val="000000"/>
        </w:rPr>
        <w:t xml:space="preserve">multi-link device: </w:t>
      </w:r>
      <w:r w:rsidRPr="00E12BFE">
        <w:rPr>
          <w:rFonts w:ascii="TimesNewRomanPSMT" w:eastAsia="TimesNewRomanPSMT" w:hAnsi="TimesNewRomanPSMT"/>
          <w:color w:val="000000"/>
        </w:rPr>
        <w:t>[MLD] A logical entity that is capable of supporting more than one affiliated station (STA) and can operate using one or more affiliated STAs, and that presents one medium access control (MAC) data service and a single MAC service access point (</w:t>
      </w:r>
      <w:ins w:id="443" w:author="Youhan Kim" w:date="2023-08-25T14:18:00Z">
        <w:r w:rsidRPr="00E12BFE">
          <w:rPr>
            <w:rFonts w:ascii="TimesNewRomanPSMT" w:eastAsia="TimesNewRomanPSMT" w:hAnsi="TimesNewRomanPSMT"/>
            <w:color w:val="000000"/>
          </w:rPr>
          <w:t xml:space="preserve">MAC </w:t>
        </w:r>
      </w:ins>
      <w:r w:rsidRPr="00E12BFE">
        <w:rPr>
          <w:rFonts w:ascii="TimesNewRomanPSMT" w:eastAsia="TimesNewRomanPSMT" w:hAnsi="TimesNewRomanPSMT"/>
          <w:color w:val="000000"/>
        </w:rPr>
        <w:t>SAP) to the logical link control (LLC) sublayer.</w:t>
      </w:r>
    </w:p>
    <w:p w14:paraId="65A26DE0" w14:textId="77777777" w:rsidR="009644F5" w:rsidRPr="00E12BFE" w:rsidRDefault="009644F5" w:rsidP="00E12BFE">
      <w:pPr>
        <w:jc w:val="both"/>
      </w:pPr>
      <w:r w:rsidRPr="00E12BFE">
        <w:t>(Reason: Use full acronym.)</w:t>
      </w:r>
    </w:p>
    <w:p w14:paraId="46747B84" w14:textId="77777777" w:rsidR="00620702" w:rsidRDefault="00620702" w:rsidP="00620702">
      <w:pPr>
        <w:jc w:val="both"/>
        <w:rPr>
          <w:ins w:id="444" w:author="Stacey, Robert" w:date="2023-09-05T09:17:00Z"/>
        </w:rPr>
      </w:pPr>
      <w:ins w:id="445" w:author="Stacey, Robert" w:date="2023-09-05T09:17:00Z">
        <w:r>
          <w:t>[Action: as suggested]</w:t>
        </w:r>
      </w:ins>
    </w:p>
    <w:p w14:paraId="235E1287" w14:textId="77777777" w:rsidR="009644F5" w:rsidRPr="00E12BFE" w:rsidRDefault="009644F5" w:rsidP="00E12BFE">
      <w:pPr>
        <w:jc w:val="both"/>
      </w:pPr>
    </w:p>
    <w:p w14:paraId="6AF98AF3" w14:textId="77777777" w:rsidR="009644F5" w:rsidRPr="00E12BFE" w:rsidRDefault="009644F5" w:rsidP="00E12BFE">
      <w:pPr>
        <w:jc w:val="both"/>
      </w:pPr>
      <w:r w:rsidRPr="00E12BFE">
        <w:t>[18] P58L27:</w:t>
      </w:r>
    </w:p>
    <w:p w14:paraId="0254782E" w14:textId="51F81D4E" w:rsidR="009644F5" w:rsidRPr="00E12BFE" w:rsidRDefault="009644F5" w:rsidP="00E12BFE">
      <w:pPr>
        <w:jc w:val="both"/>
      </w:pPr>
      <w:r w:rsidRPr="00E12BFE">
        <w:rPr>
          <w:rFonts w:ascii="TimesNewRomanPS-BoldMT" w:hAnsi="TimesNewRomanPS-BoldMT"/>
          <w:b/>
          <w:bCs/>
          <w:color w:val="000000"/>
        </w:rPr>
        <w:t xml:space="preserve">multi-link device (MLD) max idle period: </w:t>
      </w:r>
      <w:r w:rsidRPr="00E12BFE">
        <w:rPr>
          <w:rFonts w:ascii="TimesNewRomanPSMT" w:eastAsia="TimesNewRomanPSMT" w:hAnsi="TimesNewRomanPSMT"/>
          <w:color w:val="000000"/>
        </w:rPr>
        <w:t xml:space="preserve">[MLD max idle period] A time period during which the access point (AP) MLD </w:t>
      </w:r>
      <w:ins w:id="446" w:author="Youhan Kim" w:date="2023-08-25T14:19:00Z">
        <w:r w:rsidRPr="00E12BFE">
          <w:rPr>
            <w:rFonts w:ascii="TimesNewRomanPSMT" w:eastAsia="TimesNewRomanPSMT" w:hAnsi="TimesNewRomanPSMT"/>
            <w:color w:val="000000"/>
          </w:rPr>
          <w:t xml:space="preserve">(AP MLD) </w:t>
        </w:r>
      </w:ins>
      <w:r w:rsidRPr="00E12BFE">
        <w:rPr>
          <w:rFonts w:ascii="TimesNewRomanPSMT" w:eastAsia="TimesNewRomanPSMT" w:hAnsi="TimesNewRomanPSMT"/>
          <w:color w:val="000000"/>
        </w:rPr>
        <w:t>does not disassociate a non-AP MLD due to nonreceipt of frames from any of the stations (STAs) affiliated with that non-AP MLD.</w:t>
      </w:r>
    </w:p>
    <w:p w14:paraId="7D931F66" w14:textId="77777777" w:rsidR="009644F5" w:rsidRPr="00E12BFE" w:rsidRDefault="009644F5" w:rsidP="00E12BFE">
      <w:pPr>
        <w:jc w:val="both"/>
      </w:pPr>
      <w:r w:rsidRPr="00E12BFE">
        <w:t>(Reason: Use full acronym.)</w:t>
      </w:r>
    </w:p>
    <w:p w14:paraId="368922E9" w14:textId="77777777" w:rsidR="00620702" w:rsidRDefault="00620702" w:rsidP="00620702">
      <w:pPr>
        <w:jc w:val="both"/>
        <w:rPr>
          <w:ins w:id="447" w:author="Stacey, Robert" w:date="2023-09-05T09:18:00Z"/>
        </w:rPr>
      </w:pPr>
      <w:ins w:id="448" w:author="Stacey, Robert" w:date="2023-09-05T09:18:00Z">
        <w:r>
          <w:t>[Action: as suggested]</w:t>
        </w:r>
      </w:ins>
    </w:p>
    <w:p w14:paraId="10289015" w14:textId="77777777" w:rsidR="009644F5" w:rsidRPr="00E12BFE" w:rsidRDefault="009644F5" w:rsidP="00E12BFE">
      <w:pPr>
        <w:jc w:val="both"/>
      </w:pPr>
    </w:p>
    <w:p w14:paraId="7F2C4221" w14:textId="77777777" w:rsidR="009644F5" w:rsidRPr="00E12BFE" w:rsidRDefault="009644F5" w:rsidP="00E12BFE">
      <w:pPr>
        <w:jc w:val="both"/>
      </w:pPr>
      <w:r w:rsidRPr="00E12BFE">
        <w:t>[19] P58L36:</w:t>
      </w:r>
    </w:p>
    <w:p w14:paraId="5FF1D749" w14:textId="4AEA2740" w:rsidR="009644F5" w:rsidRPr="00E12BFE" w:rsidRDefault="009644F5" w:rsidP="00E12BFE">
      <w:pPr>
        <w:jc w:val="both"/>
      </w:pPr>
      <w:r w:rsidRPr="00E12BFE">
        <w:rPr>
          <w:rFonts w:ascii="TimesNewRomanPS-BoldMT" w:hAnsi="TimesNewRomanPS-BoldMT"/>
          <w:b/>
          <w:bCs/>
          <w:color w:val="000000"/>
        </w:rPr>
        <w:t xml:space="preserve">multi-link probe request: </w:t>
      </w:r>
      <w:r w:rsidRPr="00E12BFE">
        <w:rPr>
          <w:rFonts w:ascii="TimesNewRomanPSMT" w:eastAsia="TimesNewRomanPSMT" w:hAnsi="TimesNewRomanPSMT"/>
          <w:color w:val="000000"/>
        </w:rPr>
        <w:t>A Probe Request frame that is transmitted by a station (STA) affiliated with a non-access point (non-AP) multi-link device (</w:t>
      </w:r>
      <w:ins w:id="449" w:author="Youhan Kim" w:date="2023-08-25T14:22:00Z">
        <w:r w:rsidRPr="00E12BFE">
          <w:rPr>
            <w:rFonts w:ascii="TimesNewRomanPSMT" w:eastAsia="TimesNewRomanPSMT" w:hAnsi="TimesNewRomanPSMT"/>
            <w:color w:val="000000"/>
          </w:rPr>
          <w:t xml:space="preserve">non-AP </w:t>
        </w:r>
      </w:ins>
      <w:r w:rsidRPr="00E12BFE">
        <w:rPr>
          <w:rFonts w:ascii="TimesNewRomanPSMT" w:eastAsia="TimesNewRomanPSMT" w:hAnsi="TimesNewRomanPSMT"/>
          <w:color w:val="000000"/>
        </w:rPr>
        <w:t xml:space="preserve">MLD) carrying a Probe Request Multi-Link element to solicit information of one or more </w:t>
      </w:r>
      <w:ins w:id="450" w:author="Stacey, Robert" w:date="2023-09-05T09:19:00Z">
        <w:r w:rsidR="00620702">
          <w:rPr>
            <w:rFonts w:ascii="TimesNewRomanPSMT" w:eastAsia="TimesNewRomanPSMT" w:hAnsi="TimesNewRomanPSMT"/>
            <w:color w:val="000000"/>
          </w:rPr>
          <w:t>access points (APs</w:t>
        </w:r>
      </w:ins>
      <w:del w:id="451" w:author="Stacey, Robert" w:date="2023-09-05T09:19:00Z">
        <w:r w:rsidRPr="00E12BFE" w:rsidDel="00620702">
          <w:rPr>
            <w:rFonts w:ascii="TimesNewRomanPSMT" w:eastAsia="TimesNewRomanPSMT" w:hAnsi="TimesNewRomanPSMT"/>
            <w:color w:val="000000"/>
          </w:rPr>
          <w:delText>A</w:delText>
        </w:r>
        <w:r w:rsidR="00620702" w:rsidRPr="00E12BFE" w:rsidDel="00620702">
          <w:rPr>
            <w:rFonts w:ascii="TimesNewRomanPSMT" w:eastAsia="TimesNewRomanPSMT" w:hAnsi="TimesNewRomanPSMT"/>
            <w:color w:val="000000"/>
          </w:rPr>
          <w:delText>p</w:delText>
        </w:r>
        <w:r w:rsidRPr="00E12BFE" w:rsidDel="00620702">
          <w:rPr>
            <w:rFonts w:ascii="TimesNewRomanPSMT" w:eastAsia="TimesNewRomanPSMT" w:hAnsi="TimesNewRomanPSMT"/>
            <w:color w:val="000000"/>
          </w:rPr>
          <w:delText>s</w:delText>
        </w:r>
      </w:del>
      <w:ins w:id="452" w:author="Stacey, Robert" w:date="2023-09-05T09:19:00Z">
        <w:r w:rsidR="00620702">
          <w:rPr>
            <w:rFonts w:ascii="TimesNewRomanPSMT" w:eastAsia="TimesNewRomanPSMT" w:hAnsi="TimesNewRomanPSMT"/>
            <w:color w:val="000000"/>
          </w:rPr>
          <w:t>)</w:t>
        </w:r>
      </w:ins>
      <w:r w:rsidRPr="00E12BFE">
        <w:rPr>
          <w:rFonts w:ascii="TimesNewRomanPSMT" w:eastAsia="TimesNewRomanPSMT" w:hAnsi="TimesNewRomanPSMT"/>
          <w:color w:val="000000"/>
        </w:rPr>
        <w:t xml:space="preserve"> affiliated with an AP </w:t>
      </w:r>
      <w:ins w:id="453" w:author="Stacey, Robert" w:date="2023-09-05T09:19:00Z">
        <w:r w:rsidR="00620702">
          <w:rPr>
            <w:rFonts w:ascii="TimesNewRomanPSMT" w:eastAsia="TimesNewRomanPSMT" w:hAnsi="TimesNewRomanPSMT"/>
            <w:color w:val="000000"/>
          </w:rPr>
          <w:t xml:space="preserve">multi-link device (AP </w:t>
        </w:r>
      </w:ins>
      <w:r w:rsidRPr="00E12BFE">
        <w:rPr>
          <w:rFonts w:ascii="TimesNewRomanPSMT" w:eastAsia="TimesNewRomanPSMT" w:hAnsi="TimesNewRomanPSMT"/>
          <w:color w:val="000000"/>
        </w:rPr>
        <w:t>MLD</w:t>
      </w:r>
      <w:ins w:id="454" w:author="Stacey, Robert" w:date="2023-09-05T09:19:00Z">
        <w:r w:rsidR="00620702">
          <w:rPr>
            <w:rFonts w:ascii="TimesNewRomanPSMT" w:eastAsia="TimesNewRomanPSMT" w:hAnsi="TimesNewRomanPSMT"/>
            <w:color w:val="000000"/>
          </w:rPr>
          <w:t>)</w:t>
        </w:r>
      </w:ins>
      <w:r w:rsidRPr="00E12BFE">
        <w:rPr>
          <w:rFonts w:ascii="TimesNewRomanPSMT" w:eastAsia="TimesNewRomanPSMT" w:hAnsi="TimesNewRomanPSMT"/>
          <w:color w:val="000000"/>
        </w:rPr>
        <w:t xml:space="preserve"> as defined in 35.3.4.2 (Use of multi-link probe request and response).</w:t>
      </w:r>
    </w:p>
    <w:p w14:paraId="5BDCE98E" w14:textId="77777777" w:rsidR="009644F5" w:rsidRPr="00E12BFE" w:rsidRDefault="009644F5" w:rsidP="00E12BFE">
      <w:pPr>
        <w:jc w:val="both"/>
      </w:pPr>
      <w:r w:rsidRPr="00E12BFE">
        <w:t>(Reason: Use full acronym.)</w:t>
      </w:r>
    </w:p>
    <w:p w14:paraId="53F3DC55" w14:textId="77777777" w:rsidR="00620702" w:rsidRDefault="00620702" w:rsidP="00620702">
      <w:pPr>
        <w:jc w:val="both"/>
        <w:rPr>
          <w:ins w:id="455" w:author="Stacey, Robert" w:date="2023-09-05T09:20:00Z"/>
        </w:rPr>
      </w:pPr>
      <w:ins w:id="456" w:author="Stacey, Robert" w:date="2023-09-05T09:20:00Z">
        <w:r>
          <w:t>[Action: as suggested]</w:t>
        </w:r>
      </w:ins>
    </w:p>
    <w:p w14:paraId="44F8C4DA" w14:textId="77777777" w:rsidR="009644F5" w:rsidRPr="00E12BFE" w:rsidRDefault="009644F5" w:rsidP="00E12BFE">
      <w:pPr>
        <w:jc w:val="both"/>
      </w:pPr>
    </w:p>
    <w:p w14:paraId="16A4B7FD" w14:textId="77777777" w:rsidR="009644F5" w:rsidRPr="00E12BFE" w:rsidRDefault="009644F5" w:rsidP="00E12BFE">
      <w:pPr>
        <w:jc w:val="both"/>
      </w:pPr>
      <w:r w:rsidRPr="00E12BFE">
        <w:t>[20] P58L43:</w:t>
      </w:r>
    </w:p>
    <w:p w14:paraId="483321C0" w14:textId="77777777" w:rsidR="009644F5" w:rsidRPr="00E12BFE" w:rsidRDefault="009644F5" w:rsidP="00E12BFE">
      <w:pPr>
        <w:jc w:val="both"/>
      </w:pPr>
      <w:r w:rsidRPr="00E12BFE">
        <w:rPr>
          <w:rFonts w:ascii="TimesNewRomanPS-BoldMT" w:hAnsi="TimesNewRomanPS-BoldMT"/>
          <w:b/>
          <w:bCs/>
          <w:color w:val="000000"/>
        </w:rPr>
        <w:t xml:space="preserve">multi-link probe response: </w:t>
      </w:r>
      <w:r w:rsidRPr="00E12BFE">
        <w:rPr>
          <w:rFonts w:ascii="TimesNewRomanPSMT" w:eastAsia="TimesNewRomanPSMT" w:hAnsi="TimesNewRomanPSMT"/>
          <w:color w:val="000000"/>
        </w:rPr>
        <w:t>A Probe Response frame transmitted by an access point (AP) affiliated with an AP multi-link device (</w:t>
      </w:r>
      <w:ins w:id="457" w:author="Youhan Kim" w:date="2023-08-25T14:23:00Z">
        <w:r w:rsidRPr="00E12BFE">
          <w:rPr>
            <w:rFonts w:ascii="TimesNewRomanPSMT" w:eastAsia="TimesNewRomanPSMT" w:hAnsi="TimesNewRomanPSMT"/>
            <w:color w:val="000000"/>
          </w:rPr>
          <w:t xml:space="preserve">AP </w:t>
        </w:r>
      </w:ins>
      <w:r w:rsidRPr="00E12BFE">
        <w:rPr>
          <w:rFonts w:ascii="TimesNewRomanPSMT" w:eastAsia="TimesNewRomanPSMT" w:hAnsi="TimesNewRomanPSMT"/>
          <w:color w:val="000000"/>
        </w:rPr>
        <w:t>MLD) carrying a Basic Multi-Link element in response to a multi-link probe request to provide complete profile or requested information of one or more APs affiliated with an AP MLD as defined in 35.3.4.2 (Use of multi-link probe request and response).</w:t>
      </w:r>
    </w:p>
    <w:p w14:paraId="6CA2AF78" w14:textId="77777777" w:rsidR="009644F5" w:rsidRPr="00E12BFE" w:rsidRDefault="009644F5" w:rsidP="00E12BFE">
      <w:pPr>
        <w:jc w:val="both"/>
      </w:pPr>
      <w:r w:rsidRPr="00E12BFE">
        <w:t>(Reason: Use full acronym.)</w:t>
      </w:r>
    </w:p>
    <w:p w14:paraId="7A763393" w14:textId="77777777" w:rsidR="00620702" w:rsidRDefault="00620702" w:rsidP="00620702">
      <w:pPr>
        <w:jc w:val="both"/>
        <w:rPr>
          <w:ins w:id="458" w:author="Stacey, Robert" w:date="2023-09-05T09:22:00Z"/>
        </w:rPr>
      </w:pPr>
      <w:ins w:id="459" w:author="Stacey, Robert" w:date="2023-09-05T09:22:00Z">
        <w:r>
          <w:t>[Action: as suggested]</w:t>
        </w:r>
      </w:ins>
    </w:p>
    <w:p w14:paraId="38327DF0" w14:textId="77777777" w:rsidR="009644F5" w:rsidRPr="00E12BFE" w:rsidRDefault="009644F5" w:rsidP="00E12BFE">
      <w:pPr>
        <w:jc w:val="both"/>
      </w:pPr>
    </w:p>
    <w:p w14:paraId="04163709" w14:textId="77777777" w:rsidR="009644F5" w:rsidRPr="00E12BFE" w:rsidRDefault="009644F5" w:rsidP="00E12BFE">
      <w:pPr>
        <w:jc w:val="both"/>
      </w:pPr>
      <w:r w:rsidRPr="00E12BFE">
        <w:t>[21] P58L52:</w:t>
      </w:r>
    </w:p>
    <w:p w14:paraId="6349F563" w14:textId="77777777" w:rsidR="009644F5" w:rsidRPr="00E12BFE" w:rsidRDefault="009644F5" w:rsidP="00E12BFE">
      <w:pPr>
        <w:jc w:val="both"/>
      </w:pPr>
      <w:r w:rsidRPr="00E12BFE">
        <w:rPr>
          <w:rFonts w:ascii="TimesNewRomanPS-BoldMT" w:hAnsi="TimesNewRomanPS-BoldMT"/>
          <w:b/>
          <w:bCs/>
          <w:color w:val="000000"/>
        </w:rPr>
        <w:t>multiple resource unit</w:t>
      </w:r>
      <w:ins w:id="460" w:author="Youhan Kim" w:date="2023-08-25T14:24:00Z">
        <w:r w:rsidRPr="00E12BFE">
          <w:rPr>
            <w:rFonts w:ascii="TimesNewRomanPS-BoldMT" w:hAnsi="TimesNewRomanPS-BoldMT"/>
            <w:b/>
            <w:bCs/>
            <w:color w:val="000000"/>
          </w:rPr>
          <w:t xml:space="preserve"> (RU)</w:t>
        </w:r>
      </w:ins>
      <w:r w:rsidRPr="00E12BFE">
        <w:rPr>
          <w:rFonts w:ascii="TimesNewRomanPS-BoldMT" w:hAnsi="TimesNewRomanPS-BoldMT"/>
          <w:b/>
          <w:bCs/>
          <w:color w:val="000000"/>
        </w:rPr>
        <w:t xml:space="preserve">: </w:t>
      </w:r>
      <w:r w:rsidRPr="00E12BFE">
        <w:rPr>
          <w:rFonts w:ascii="TimesNewRomanPSMT" w:eastAsia="TimesNewRomanPSMT" w:hAnsi="TimesNewRomanPSMT"/>
          <w:color w:val="000000"/>
        </w:rPr>
        <w:t>[MRU] A group of subcarriers that consist of multiple RUs of 26-tone RU, 52-tone RU, 106-tone RU, 242-tone RU, 484-tone RU, 996-tone RU, and 2</w:t>
      </w:r>
      <w:r w:rsidRPr="00E12BFE">
        <w:rPr>
          <w:rFonts w:ascii="SymbolMT" w:hAnsi="SymbolMT"/>
          <w:color w:val="000000"/>
        </w:rPr>
        <w:sym w:font="Symbol" w:char="F0B4"/>
      </w:r>
      <w:r w:rsidRPr="00E12BFE">
        <w:rPr>
          <w:rFonts w:ascii="TimesNewRomanPSMT" w:eastAsia="TimesNewRomanPSMT" w:hAnsi="TimesNewRomanPSMT"/>
          <w:color w:val="000000"/>
        </w:rPr>
        <w:t>996-tone RU.</w:t>
      </w:r>
    </w:p>
    <w:p w14:paraId="2757BBBF" w14:textId="77777777" w:rsidR="009644F5" w:rsidRPr="00E12BFE" w:rsidRDefault="009644F5" w:rsidP="00E12BFE">
      <w:pPr>
        <w:jc w:val="both"/>
      </w:pPr>
      <w:r w:rsidRPr="00E12BFE">
        <w:t>(Reason: Use the acronym “RU”.)</w:t>
      </w:r>
    </w:p>
    <w:p w14:paraId="3F9C6679" w14:textId="77777777" w:rsidR="00620702" w:rsidRDefault="00620702" w:rsidP="00620702">
      <w:pPr>
        <w:jc w:val="both"/>
        <w:rPr>
          <w:ins w:id="461" w:author="Stacey, Robert" w:date="2023-09-05T09:22:00Z"/>
        </w:rPr>
      </w:pPr>
      <w:ins w:id="462" w:author="Stacey, Robert" w:date="2023-09-05T09:22:00Z">
        <w:r>
          <w:lastRenderedPageBreak/>
          <w:t>[Action: as suggested]</w:t>
        </w:r>
      </w:ins>
    </w:p>
    <w:p w14:paraId="6BCA4DA0" w14:textId="77777777" w:rsidR="009644F5" w:rsidRPr="00E12BFE" w:rsidRDefault="009644F5" w:rsidP="00E12BFE">
      <w:pPr>
        <w:jc w:val="both"/>
      </w:pPr>
    </w:p>
    <w:p w14:paraId="4B10D8A7" w14:textId="77777777" w:rsidR="009644F5" w:rsidRPr="00E12BFE" w:rsidRDefault="009644F5" w:rsidP="00E12BFE">
      <w:pPr>
        <w:jc w:val="both"/>
      </w:pPr>
      <w:r w:rsidRPr="00E12BFE">
        <w:t>[22] P59L2:</w:t>
      </w:r>
    </w:p>
    <w:p w14:paraId="60545D4D" w14:textId="77777777" w:rsidR="009644F5" w:rsidRPr="00E12BFE" w:rsidRDefault="009644F5" w:rsidP="00E12BFE">
      <w:pPr>
        <w:jc w:val="both"/>
        <w:rPr>
          <w:rFonts w:ascii="TimesNewRomanPS-BoldMT" w:hAnsi="TimesNewRomanPS-BoldMT"/>
          <w:b/>
          <w:bCs/>
          <w:color w:val="000000"/>
          <w:lang w:eastAsia="ko-KR"/>
        </w:rPr>
      </w:pPr>
      <w:proofErr w:type="spellStart"/>
      <w:r w:rsidRPr="00E12BFE">
        <w:rPr>
          <w:rFonts w:ascii="TimesNewRomanPS-BoldMT" w:hAnsi="TimesNewRomanPS-BoldMT"/>
          <w:b/>
          <w:bCs/>
          <w:color w:val="000000"/>
          <w:lang w:eastAsia="ko-KR"/>
        </w:rPr>
        <w:t>nonsimultaneous</w:t>
      </w:r>
      <w:proofErr w:type="spellEnd"/>
      <w:r w:rsidRPr="00E12BFE">
        <w:rPr>
          <w:rFonts w:ascii="TimesNewRomanPS-BoldMT" w:hAnsi="TimesNewRomanPS-BoldMT"/>
          <w:b/>
          <w:bCs/>
          <w:color w:val="000000"/>
          <w:lang w:eastAsia="ko-KR"/>
        </w:rPr>
        <w:t xml:space="preserve"> transmit and receive (NSTR) mobile access point (AP) multi-link device (MLD):</w:t>
      </w:r>
    </w:p>
    <w:p w14:paraId="1F8C3CA0" w14:textId="77777777" w:rsidR="009644F5" w:rsidRPr="00E12BFE" w:rsidRDefault="009644F5" w:rsidP="00E12BFE">
      <w:pPr>
        <w:jc w:val="both"/>
      </w:pPr>
      <w:r w:rsidRPr="00E12BFE">
        <w:rPr>
          <w:rFonts w:ascii="TimesNewRomanPSMT" w:eastAsia="TimesNewRomanPSMT" w:hAnsi="TimesNewRomanPSMT"/>
          <w:color w:val="000000"/>
          <w:lang w:eastAsia="ko-KR"/>
        </w:rPr>
        <w:t>[NSTR mobile AP MLD] A mobile access point (AP) multi-link device (</w:t>
      </w:r>
      <w:ins w:id="463" w:author="Youhan Kim" w:date="2023-08-25T14:26:00Z">
        <w:r w:rsidRPr="00E12BFE">
          <w:rPr>
            <w:rFonts w:ascii="TimesNewRomanPSMT" w:eastAsia="TimesNewRomanPSMT" w:hAnsi="TimesNewRomanPSMT"/>
            <w:color w:val="000000"/>
            <w:lang w:eastAsia="ko-KR"/>
          </w:rPr>
          <w:t xml:space="preserve">mobile AP </w:t>
        </w:r>
      </w:ins>
      <w:r w:rsidRPr="00E12BFE">
        <w:rPr>
          <w:rFonts w:ascii="TimesNewRomanPSMT" w:eastAsia="TimesNewRomanPSMT" w:hAnsi="TimesNewRomanPSMT"/>
          <w:color w:val="000000"/>
          <w:lang w:eastAsia="ko-KR"/>
        </w:rPr>
        <w:t xml:space="preserve">MLD) with one </w:t>
      </w:r>
      <w:proofErr w:type="spellStart"/>
      <w:r w:rsidRPr="00E12BFE">
        <w:rPr>
          <w:rFonts w:ascii="TimesNewRomanPSMT" w:eastAsia="TimesNewRomanPSMT" w:hAnsi="TimesNewRomanPSMT"/>
          <w:color w:val="000000"/>
          <w:lang w:eastAsia="ko-KR"/>
        </w:rPr>
        <w:t>nonsimultaneous</w:t>
      </w:r>
      <w:proofErr w:type="spellEnd"/>
      <w:r w:rsidRPr="00E12BFE">
        <w:rPr>
          <w:rFonts w:ascii="TimesNewRomanPSMT" w:eastAsia="TimesNewRomanPSMT" w:hAnsi="TimesNewRomanPSMT"/>
          <w:color w:val="000000"/>
          <w:lang w:eastAsia="ko-KR"/>
        </w:rPr>
        <w:t xml:space="preserve"> transmit and receive (NSTR) link pair.</w:t>
      </w:r>
    </w:p>
    <w:p w14:paraId="61FE7DF2" w14:textId="77777777" w:rsidR="009644F5" w:rsidRPr="00E12BFE" w:rsidRDefault="009644F5" w:rsidP="00E12BFE">
      <w:pPr>
        <w:jc w:val="both"/>
      </w:pPr>
      <w:r w:rsidRPr="00E12BFE">
        <w:t>(Reason: Use full acronym.)</w:t>
      </w:r>
    </w:p>
    <w:p w14:paraId="741E2123" w14:textId="77777777" w:rsidR="00620702" w:rsidRDefault="00620702" w:rsidP="00620702">
      <w:pPr>
        <w:jc w:val="both"/>
        <w:rPr>
          <w:ins w:id="464" w:author="Stacey, Robert" w:date="2023-09-05T09:22:00Z"/>
        </w:rPr>
      </w:pPr>
      <w:ins w:id="465" w:author="Stacey, Robert" w:date="2023-09-05T09:22:00Z">
        <w:r>
          <w:t>[Action: as suggested]</w:t>
        </w:r>
      </w:ins>
    </w:p>
    <w:p w14:paraId="7B32931D" w14:textId="77777777" w:rsidR="009644F5" w:rsidRPr="00E12BFE" w:rsidRDefault="009644F5" w:rsidP="00E12BFE">
      <w:pPr>
        <w:jc w:val="both"/>
      </w:pPr>
    </w:p>
    <w:p w14:paraId="5E42B672" w14:textId="77777777" w:rsidR="009644F5" w:rsidRPr="00E12BFE" w:rsidRDefault="009644F5" w:rsidP="00E12BFE">
      <w:pPr>
        <w:jc w:val="both"/>
      </w:pPr>
      <w:r w:rsidRPr="00E12BFE">
        <w:t>[23] P59L10:</w:t>
      </w:r>
    </w:p>
    <w:p w14:paraId="405E1772" w14:textId="77777777" w:rsidR="009644F5" w:rsidRPr="00E12BFE" w:rsidRDefault="009644F5" w:rsidP="00E12BFE">
      <w:pPr>
        <w:jc w:val="both"/>
      </w:pPr>
      <w:r w:rsidRPr="00E12BFE">
        <w:rPr>
          <w:rFonts w:ascii="TimesNewRomanPS-BoldMT" w:hAnsi="TimesNewRomanPS-BoldMT"/>
          <w:b/>
          <w:bCs/>
          <w:color w:val="000000"/>
        </w:rPr>
        <w:t>non-multi-link operation</w:t>
      </w:r>
      <w:del w:id="466" w:author="Youhan Kim" w:date="2023-08-25T14:27:00Z">
        <w:r w:rsidRPr="00E12BFE" w:rsidDel="00AF223D">
          <w:rPr>
            <w:rFonts w:ascii="TimesNewRomanPS-BoldMT" w:hAnsi="TimesNewRomanPS-BoldMT"/>
            <w:b/>
            <w:bCs/>
            <w:color w:val="000000"/>
          </w:rPr>
          <w:delText xml:space="preserve"> (non-MLO)</w:delText>
        </w:r>
      </w:del>
      <w:r w:rsidRPr="00E12BFE">
        <w:rPr>
          <w:rFonts w:ascii="TimesNewRomanPS-BoldMT" w:hAnsi="TimesNewRomanPS-BoldMT"/>
          <w:b/>
          <w:bCs/>
          <w:color w:val="000000"/>
        </w:rPr>
        <w:t xml:space="preserve">: </w:t>
      </w:r>
      <w:r w:rsidRPr="00E12BFE">
        <w:rPr>
          <w:rFonts w:ascii="TimesNewRomanPSMT" w:eastAsia="TimesNewRomanPSMT" w:hAnsi="TimesNewRomanPSMT"/>
          <w:color w:val="000000"/>
        </w:rPr>
        <w:t xml:space="preserve">[non-MLO] Operations that do not involve multi-link operation between two </w:t>
      </w:r>
      <w:ins w:id="467" w:author="Youhan Kim" w:date="2023-08-25T14:27:00Z">
        <w:r w:rsidRPr="00E12BFE">
          <w:rPr>
            <w:rFonts w:ascii="TimesNewRomanPSMT" w:eastAsia="TimesNewRomanPSMT" w:hAnsi="TimesNewRomanPSMT"/>
            <w:color w:val="000000"/>
          </w:rPr>
          <w:t>multi-link devices (</w:t>
        </w:r>
      </w:ins>
      <w:r w:rsidRPr="00E12BFE">
        <w:rPr>
          <w:rFonts w:ascii="TimesNewRomanPSMT" w:eastAsia="TimesNewRomanPSMT" w:hAnsi="TimesNewRomanPSMT"/>
          <w:color w:val="000000"/>
        </w:rPr>
        <w:t>MLDs</w:t>
      </w:r>
      <w:ins w:id="468" w:author="Youhan Kim" w:date="2023-08-25T14:27:00Z">
        <w:r w:rsidRPr="00E12BFE">
          <w:rPr>
            <w:rFonts w:ascii="TimesNewRomanPSMT" w:eastAsia="TimesNewRomanPSMT" w:hAnsi="TimesNewRomanPSMT"/>
            <w:color w:val="000000"/>
          </w:rPr>
          <w:t>)</w:t>
        </w:r>
      </w:ins>
      <w:r w:rsidRPr="00E12BFE">
        <w:rPr>
          <w:rFonts w:ascii="TimesNewRomanPSMT" w:eastAsia="TimesNewRomanPSMT" w:hAnsi="TimesNewRomanPSMT"/>
          <w:color w:val="000000"/>
        </w:rPr>
        <w:t xml:space="preserve"> as described in 35.3 (</w:t>
      </w:r>
      <w:proofErr w:type="gramStart"/>
      <w:r w:rsidRPr="00E12BFE">
        <w:rPr>
          <w:rFonts w:ascii="TimesNewRomanPSMT" w:eastAsia="TimesNewRomanPSMT" w:hAnsi="TimesNewRomanPSMT"/>
          <w:color w:val="000000"/>
        </w:rPr>
        <w:t>Multi-link</w:t>
      </w:r>
      <w:proofErr w:type="gramEnd"/>
      <w:r w:rsidRPr="00E12BFE">
        <w:rPr>
          <w:rFonts w:ascii="TimesNewRomanPSMT" w:eastAsia="TimesNewRomanPSMT" w:hAnsi="TimesNewRomanPSMT"/>
          <w:color w:val="000000"/>
        </w:rPr>
        <w:t xml:space="preserve"> operation).</w:t>
      </w:r>
    </w:p>
    <w:p w14:paraId="74B636B2" w14:textId="77777777" w:rsidR="009644F5" w:rsidRPr="00E12BFE" w:rsidRDefault="009644F5" w:rsidP="00E12BFE">
      <w:pPr>
        <w:jc w:val="both"/>
      </w:pPr>
      <w:r w:rsidRPr="00E12BFE">
        <w:t>(Reason: Put the full acronym after the “:”.  Expand acronym during first usage.)</w:t>
      </w:r>
    </w:p>
    <w:p w14:paraId="264338E8" w14:textId="77777777" w:rsidR="00620702" w:rsidRDefault="00620702" w:rsidP="00620702">
      <w:pPr>
        <w:jc w:val="both"/>
        <w:rPr>
          <w:ins w:id="469" w:author="Stacey, Robert" w:date="2023-09-05T09:23:00Z"/>
        </w:rPr>
      </w:pPr>
      <w:ins w:id="470" w:author="Stacey, Robert" w:date="2023-09-05T09:23:00Z">
        <w:r>
          <w:t>[Action: as suggested]</w:t>
        </w:r>
      </w:ins>
    </w:p>
    <w:p w14:paraId="0D5D330B" w14:textId="77777777" w:rsidR="009644F5" w:rsidRPr="00E12BFE" w:rsidRDefault="009644F5" w:rsidP="00E12BFE">
      <w:pPr>
        <w:jc w:val="both"/>
      </w:pPr>
    </w:p>
    <w:p w14:paraId="4B7BE185" w14:textId="77777777" w:rsidR="009644F5" w:rsidRPr="00E12BFE" w:rsidRDefault="009644F5" w:rsidP="00E12BFE">
      <w:pPr>
        <w:jc w:val="both"/>
      </w:pPr>
      <w:r w:rsidRPr="00E12BFE">
        <w:t>[24] P59L27:</w:t>
      </w:r>
    </w:p>
    <w:p w14:paraId="6A8791D1" w14:textId="77777777" w:rsidR="009644F5" w:rsidRPr="00E12BFE" w:rsidRDefault="009644F5" w:rsidP="00E12BFE">
      <w:pPr>
        <w:jc w:val="both"/>
        <w:rPr>
          <w:rFonts w:ascii="TimesNewRomanPSMT" w:eastAsia="TimesNewRomanPSMT" w:hAnsi="TimesNewRomanPSMT"/>
          <w:color w:val="000000"/>
        </w:rPr>
      </w:pPr>
      <w:r w:rsidRPr="00E12BFE">
        <w:rPr>
          <w:rFonts w:ascii="TimesNewRomanPS-BoldMT" w:hAnsi="TimesNewRomanPS-BoldMT"/>
          <w:b/>
          <w:bCs/>
          <w:color w:val="000000"/>
        </w:rPr>
        <w:t xml:space="preserve">non-trigger-based (non-TB) physical layer (PHY) protocol data unit (PPDU): </w:t>
      </w:r>
      <w:r w:rsidRPr="00E12BFE">
        <w:rPr>
          <w:rFonts w:ascii="TimesNewRomanPSMT" w:eastAsia="TimesNewRomanPSMT" w:hAnsi="TimesNewRomanPSMT"/>
          <w:color w:val="000000"/>
        </w:rPr>
        <w:t xml:space="preserve">[non-TB PPDU] A PPDU that is not transmitted using high efficiency (HE) TB PPDU </w:t>
      </w:r>
      <w:ins w:id="471" w:author="Youhan Kim" w:date="2023-08-25T14:39:00Z">
        <w:r w:rsidRPr="00E12BFE">
          <w:rPr>
            <w:rFonts w:ascii="TimesNewRomanPSMT" w:eastAsia="TimesNewRomanPSMT" w:hAnsi="TimesNewRomanPSMT"/>
            <w:color w:val="000000"/>
          </w:rPr>
          <w:t xml:space="preserve">(HE TB PPDU) </w:t>
        </w:r>
      </w:ins>
      <w:r w:rsidRPr="00E12BFE">
        <w:rPr>
          <w:rFonts w:ascii="TimesNewRomanPSMT" w:eastAsia="TimesNewRomanPSMT" w:hAnsi="TimesNewRomanPSMT"/>
          <w:color w:val="000000"/>
        </w:rPr>
        <w:t xml:space="preserve">or extremely high throughput (EHT) TB PPDU </w:t>
      </w:r>
      <w:ins w:id="472" w:author="Youhan Kim" w:date="2023-08-25T14:39:00Z">
        <w:r w:rsidRPr="00E12BFE">
          <w:rPr>
            <w:rFonts w:ascii="TimesNewRomanPSMT" w:eastAsia="TimesNewRomanPSMT" w:hAnsi="TimesNewRomanPSMT"/>
            <w:color w:val="000000"/>
          </w:rPr>
          <w:t xml:space="preserve">(EHT TB PPDU) </w:t>
        </w:r>
      </w:ins>
      <w:r w:rsidRPr="00E12BFE">
        <w:rPr>
          <w:rFonts w:ascii="TimesNewRomanPSMT" w:eastAsia="TimesNewRomanPSMT" w:hAnsi="TimesNewRomanPSMT"/>
          <w:color w:val="000000"/>
        </w:rPr>
        <w:t>format.</w:t>
      </w:r>
    </w:p>
    <w:p w14:paraId="6DF1EB58" w14:textId="77777777" w:rsidR="009644F5" w:rsidRPr="00E12BFE" w:rsidRDefault="009644F5" w:rsidP="00E12BFE">
      <w:pPr>
        <w:jc w:val="both"/>
      </w:pPr>
      <w:r w:rsidRPr="00E12BFE">
        <w:t>(Reason: Use full acronym.)</w:t>
      </w:r>
    </w:p>
    <w:p w14:paraId="4E9414D3" w14:textId="77777777" w:rsidR="00620702" w:rsidRDefault="00620702" w:rsidP="00620702">
      <w:pPr>
        <w:jc w:val="both"/>
        <w:rPr>
          <w:ins w:id="473" w:author="Stacey, Robert" w:date="2023-09-05T09:23:00Z"/>
        </w:rPr>
      </w:pPr>
      <w:ins w:id="474" w:author="Stacey, Robert" w:date="2023-09-05T09:23:00Z">
        <w:r>
          <w:t>[Action: as suggested]</w:t>
        </w:r>
      </w:ins>
    </w:p>
    <w:p w14:paraId="74DE88CD" w14:textId="77777777" w:rsidR="009644F5" w:rsidRPr="00E12BFE" w:rsidRDefault="009644F5" w:rsidP="00E12BFE">
      <w:pPr>
        <w:jc w:val="both"/>
      </w:pPr>
    </w:p>
    <w:p w14:paraId="183307CD" w14:textId="77777777" w:rsidR="009644F5" w:rsidRPr="00E12BFE" w:rsidRDefault="009644F5" w:rsidP="00E12BFE">
      <w:pPr>
        <w:jc w:val="both"/>
      </w:pPr>
      <w:r w:rsidRPr="00E12BFE">
        <w:t>[25] P59L65:</w:t>
      </w:r>
    </w:p>
    <w:p w14:paraId="78BF0987" w14:textId="77777777" w:rsidR="009644F5" w:rsidRPr="00E12BFE" w:rsidRDefault="009644F5" w:rsidP="00E12BFE">
      <w:pPr>
        <w:jc w:val="both"/>
      </w:pPr>
      <w:r w:rsidRPr="00E12BFE">
        <w:rPr>
          <w:rFonts w:ascii="TimesNewRomanPS-BoldMT" w:hAnsi="TimesNewRomanPS-BoldMT"/>
          <w:b/>
          <w:bCs/>
          <w:color w:val="000000"/>
        </w:rPr>
        <w:t xml:space="preserve">trigger based (TB) physical layer (PHY) protocol data unit (PPDU): </w:t>
      </w:r>
      <w:r w:rsidRPr="00E12BFE">
        <w:rPr>
          <w:rFonts w:ascii="TimesNewRomanPSMT" w:eastAsia="TimesNewRomanPSMT" w:hAnsi="TimesNewRomanPSMT"/>
          <w:color w:val="000000"/>
        </w:rPr>
        <w:t xml:space="preserve">[TB PPDU] A PPDU transmitted with high efficiency (HE) TB PPDU </w:t>
      </w:r>
      <w:ins w:id="475" w:author="Youhan Kim" w:date="2023-08-25T14:42:00Z">
        <w:r w:rsidRPr="00E12BFE">
          <w:rPr>
            <w:rFonts w:ascii="TimesNewRomanPSMT" w:eastAsia="TimesNewRomanPSMT" w:hAnsi="TimesNewRomanPSMT"/>
            <w:color w:val="000000"/>
          </w:rPr>
          <w:t xml:space="preserve">(HE TB PPDU) </w:t>
        </w:r>
      </w:ins>
      <w:r w:rsidRPr="00E12BFE">
        <w:rPr>
          <w:rFonts w:ascii="TimesNewRomanPSMT" w:eastAsia="TimesNewRomanPSMT" w:hAnsi="TimesNewRomanPSMT"/>
          <w:color w:val="000000"/>
        </w:rPr>
        <w:t xml:space="preserve">format or extremely high throughput (EHT) TB PPDU </w:t>
      </w:r>
      <w:ins w:id="476" w:author="Youhan Kim" w:date="2023-08-25T14:42:00Z">
        <w:r w:rsidRPr="00E12BFE">
          <w:rPr>
            <w:rFonts w:ascii="TimesNewRomanPSMT" w:eastAsia="TimesNewRomanPSMT" w:hAnsi="TimesNewRomanPSMT"/>
            <w:color w:val="000000"/>
          </w:rPr>
          <w:t xml:space="preserve">(EHT TB PPDU) </w:t>
        </w:r>
      </w:ins>
      <w:r w:rsidRPr="00E12BFE">
        <w:rPr>
          <w:rFonts w:ascii="TimesNewRomanPSMT" w:eastAsia="TimesNewRomanPSMT" w:hAnsi="TimesNewRomanPSMT"/>
          <w:color w:val="000000"/>
        </w:rPr>
        <w:t>format.</w:t>
      </w:r>
    </w:p>
    <w:p w14:paraId="53DD79E0" w14:textId="77777777" w:rsidR="009644F5" w:rsidRPr="00E12BFE" w:rsidRDefault="009644F5" w:rsidP="00E12BFE">
      <w:pPr>
        <w:jc w:val="both"/>
      </w:pPr>
      <w:r w:rsidRPr="00E12BFE">
        <w:t>(Reason: Use full acronym.)</w:t>
      </w:r>
    </w:p>
    <w:p w14:paraId="304F7B0A" w14:textId="77777777" w:rsidR="00620702" w:rsidRDefault="00620702" w:rsidP="00620702">
      <w:pPr>
        <w:jc w:val="both"/>
        <w:rPr>
          <w:ins w:id="477" w:author="Stacey, Robert" w:date="2023-09-05T09:23:00Z"/>
        </w:rPr>
      </w:pPr>
      <w:ins w:id="478" w:author="Stacey, Robert" w:date="2023-09-05T09:23:00Z">
        <w:r>
          <w:t>[Action: as suggested]</w:t>
        </w:r>
      </w:ins>
    </w:p>
    <w:p w14:paraId="72996DB3" w14:textId="77777777" w:rsidR="009644F5" w:rsidRPr="00E12BFE" w:rsidRDefault="009644F5" w:rsidP="00E12BFE">
      <w:pPr>
        <w:jc w:val="both"/>
      </w:pPr>
    </w:p>
    <w:p w14:paraId="03125861" w14:textId="77777777" w:rsidR="009644F5" w:rsidRPr="00E12BFE" w:rsidRDefault="009644F5" w:rsidP="00E12BFE">
      <w:pPr>
        <w:jc w:val="both"/>
      </w:pPr>
      <w:r w:rsidRPr="00E12BFE">
        <w:t>[26] P60L1:</w:t>
      </w:r>
    </w:p>
    <w:p w14:paraId="71D52786" w14:textId="38E873C9" w:rsidR="009644F5" w:rsidRPr="00E12BFE" w:rsidRDefault="009644F5" w:rsidP="00E12BFE">
      <w:pPr>
        <w:jc w:val="both"/>
      </w:pPr>
      <w:r w:rsidRPr="00E12BFE">
        <w:rPr>
          <w:rFonts w:ascii="TimesNewRomanPS-BoldMT" w:hAnsi="TimesNewRomanPS-BoldMT"/>
          <w:b/>
          <w:bCs/>
          <w:color w:val="000000"/>
        </w:rPr>
        <w:t xml:space="preserve">setup link: </w:t>
      </w:r>
      <w:r w:rsidRPr="00E12BFE">
        <w:rPr>
          <w:rFonts w:ascii="TimesNewRomanPSMT" w:eastAsia="TimesNewRomanPSMT" w:hAnsi="TimesNewRomanPSMT"/>
          <w:color w:val="000000"/>
        </w:rPr>
        <w:t>Between the access point (AP) multi-link device (</w:t>
      </w:r>
      <w:ins w:id="479" w:author="Youhan Kim" w:date="2023-08-25T14:42:00Z">
        <w:r w:rsidRPr="00E12BFE">
          <w:rPr>
            <w:rFonts w:ascii="TimesNewRomanPSMT" w:eastAsia="TimesNewRomanPSMT" w:hAnsi="TimesNewRomanPSMT"/>
            <w:color w:val="000000"/>
          </w:rPr>
          <w:t xml:space="preserve">AP </w:t>
        </w:r>
      </w:ins>
      <w:r w:rsidRPr="00E12BFE">
        <w:rPr>
          <w:rFonts w:ascii="TimesNewRomanPSMT" w:eastAsia="TimesNewRomanPSMT" w:hAnsi="TimesNewRomanPSMT"/>
          <w:color w:val="000000"/>
        </w:rPr>
        <w:t xml:space="preserve">MLD) and the associated </w:t>
      </w:r>
      <w:ins w:id="480" w:author="Stacey, Robert" w:date="2023-09-05T09:24:00Z">
        <w:r w:rsidR="00794153">
          <w:rPr>
            <w:rFonts w:ascii="TimesNewRomanPSMT" w:eastAsia="TimesNewRomanPSMT" w:hAnsi="TimesNewRomanPSMT"/>
            <w:color w:val="000000"/>
          </w:rPr>
          <w:t>non-access point (</w:t>
        </w:r>
      </w:ins>
      <w:r w:rsidRPr="00E12BFE">
        <w:rPr>
          <w:rFonts w:ascii="TimesNewRomanPSMT" w:eastAsia="TimesNewRomanPSMT" w:hAnsi="TimesNewRomanPSMT"/>
          <w:color w:val="000000"/>
        </w:rPr>
        <w:t>non-AP</w:t>
      </w:r>
      <w:ins w:id="481" w:author="Stacey, Robert" w:date="2023-09-05T09:26:00Z">
        <w:r w:rsidR="00794153">
          <w:rPr>
            <w:rFonts w:ascii="TimesNewRomanPSMT" w:eastAsia="TimesNewRomanPSMT" w:hAnsi="TimesNewRomanPSMT"/>
            <w:color w:val="000000"/>
          </w:rPr>
          <w:t>)</w:t>
        </w:r>
      </w:ins>
      <w:r w:rsidRPr="00E12BFE">
        <w:rPr>
          <w:rFonts w:ascii="TimesNewRomanPSMT" w:eastAsia="TimesNewRomanPSMT" w:hAnsi="TimesNewRomanPSMT"/>
          <w:color w:val="000000"/>
        </w:rPr>
        <w:t xml:space="preserve"> MLD</w:t>
      </w:r>
      <w:ins w:id="482" w:author="Stacey, Robert" w:date="2023-09-05T09:26:00Z">
        <w:r w:rsidR="00794153">
          <w:rPr>
            <w:rFonts w:ascii="TimesNewRomanPSMT" w:eastAsia="TimesNewRomanPSMT" w:hAnsi="TimesNewRomanPSMT"/>
            <w:color w:val="000000"/>
          </w:rPr>
          <w:t xml:space="preserve"> (non-AP MLD)</w:t>
        </w:r>
      </w:ins>
      <w:r w:rsidRPr="00E12BFE">
        <w:rPr>
          <w:rFonts w:ascii="TimesNewRomanPSMT" w:eastAsia="TimesNewRomanPSMT" w:hAnsi="TimesNewRomanPSMT"/>
          <w:color w:val="000000"/>
        </w:rPr>
        <w:t>, a link that is requested by the non-AP MLD in the (Re)Association Request frame and is accepted by the AP MLD in the (Re)Association Response frame (see 35.3.5 (ML (re)setup)).</w:t>
      </w:r>
    </w:p>
    <w:p w14:paraId="195A38EB" w14:textId="77777777" w:rsidR="009644F5" w:rsidRPr="00E12BFE" w:rsidRDefault="009644F5" w:rsidP="00E12BFE">
      <w:pPr>
        <w:jc w:val="both"/>
      </w:pPr>
      <w:r w:rsidRPr="00E12BFE">
        <w:t>(Reason: Use full acronym.)</w:t>
      </w:r>
    </w:p>
    <w:p w14:paraId="52CE98A7" w14:textId="77777777" w:rsidR="00794153" w:rsidRDefault="00794153" w:rsidP="00794153">
      <w:pPr>
        <w:jc w:val="both"/>
        <w:rPr>
          <w:ins w:id="483" w:author="Stacey, Robert" w:date="2023-09-05T09:23:00Z"/>
        </w:rPr>
      </w:pPr>
      <w:ins w:id="484" w:author="Stacey, Robert" w:date="2023-09-05T09:23:00Z">
        <w:r>
          <w:t>[Action: as suggested]</w:t>
        </w:r>
      </w:ins>
    </w:p>
    <w:p w14:paraId="1535BA44" w14:textId="77777777" w:rsidR="00460B5E" w:rsidRPr="00E12BFE" w:rsidRDefault="00460B5E" w:rsidP="00E12BFE">
      <w:pPr>
        <w:jc w:val="both"/>
      </w:pPr>
    </w:p>
    <w:p w14:paraId="501FA360" w14:textId="254E8D83" w:rsidR="00416ADB" w:rsidRDefault="00416ADB" w:rsidP="00416ADB">
      <w:pPr>
        <w:pStyle w:val="Heading4"/>
      </w:pPr>
      <w:r>
        <w:t>General Description (Clause 4)</w:t>
      </w:r>
      <w:r w:rsidR="00722EF7">
        <w:t xml:space="preserve"> ###</w:t>
      </w:r>
    </w:p>
    <w:p w14:paraId="0BCB9192" w14:textId="7BBC7E2B" w:rsidR="009E15DB" w:rsidRPr="00812409" w:rsidRDefault="00556697" w:rsidP="00091616">
      <w:r w:rsidRPr="00812409">
        <w:t>Po-Kai Huang</w:t>
      </w:r>
    </w:p>
    <w:p w14:paraId="330894EC" w14:textId="77777777" w:rsidR="00812409" w:rsidRPr="00812409" w:rsidRDefault="00812409" w:rsidP="0028157E">
      <w:pPr>
        <w:jc w:val="both"/>
      </w:pPr>
    </w:p>
    <w:p w14:paraId="0250CA6D" w14:textId="77777777" w:rsidR="0028157E" w:rsidRPr="0028157E" w:rsidRDefault="0028157E" w:rsidP="0028157E">
      <w:pPr>
        <w:jc w:val="both"/>
      </w:pPr>
      <w:r w:rsidRPr="00812409">
        <w:t>Clause 4 provides a general description of the wireless system.  It should be written in declarative, not normative, language.</w:t>
      </w:r>
    </w:p>
    <w:p w14:paraId="63DBDE0F" w14:textId="77777777" w:rsidR="0028157E" w:rsidRDefault="0028157E" w:rsidP="00091616"/>
    <w:p w14:paraId="49F28DC9" w14:textId="7824BFC8" w:rsidR="007F7EB5" w:rsidRDefault="007F7EB5" w:rsidP="00812409">
      <w:pPr>
        <w:tabs>
          <w:tab w:val="left" w:pos="540"/>
        </w:tabs>
      </w:pPr>
      <w:r w:rsidRPr="00562050">
        <w:t xml:space="preserve">[01] </w:t>
      </w:r>
      <w:r w:rsidR="00812409">
        <w:tab/>
      </w:r>
      <w:r w:rsidRPr="00562050">
        <w:t>Page</w:t>
      </w:r>
      <w:r w:rsidR="00585093" w:rsidRPr="00562050">
        <w:t xml:space="preserve"> 71, line 57: </w:t>
      </w:r>
      <w:r w:rsidRPr="00562050">
        <w:t xml:space="preserve"> </w:t>
      </w:r>
      <w:r w:rsidR="00585093" w:rsidRPr="00562050">
        <w:t>Please replace two instances of “may” with “might”.</w:t>
      </w:r>
      <w:r w:rsidR="00585093">
        <w:t xml:space="preserve"> </w:t>
      </w:r>
    </w:p>
    <w:p w14:paraId="58C45511" w14:textId="77777777" w:rsidR="00585093" w:rsidRDefault="00585093" w:rsidP="00091616"/>
    <w:p w14:paraId="49C49089" w14:textId="418BA53B" w:rsidR="0057244D" w:rsidRPr="002D2BC4" w:rsidRDefault="00416ADB" w:rsidP="0057244D">
      <w:pPr>
        <w:pStyle w:val="Heading4"/>
      </w:pPr>
      <w:r w:rsidRPr="002D2BC4">
        <w:t>Frame formats (Clause 9)</w:t>
      </w:r>
      <w:r w:rsidR="00DD5B6E" w:rsidRPr="002D2BC4">
        <w:t xml:space="preserve"> – shall or may?</w:t>
      </w:r>
      <w:r w:rsidR="00722EF7">
        <w:t xml:space="preserve"> ###</w:t>
      </w:r>
    </w:p>
    <w:p w14:paraId="398D0C4B" w14:textId="7086017E" w:rsidR="007230B3" w:rsidRDefault="00556697" w:rsidP="00091616">
      <w:r>
        <w:t>Ming Gan</w:t>
      </w:r>
    </w:p>
    <w:p w14:paraId="6D0CF529" w14:textId="77777777" w:rsidR="009F7BEA" w:rsidRDefault="009F7BEA" w:rsidP="00091616"/>
    <w:p w14:paraId="2DDB7A6D" w14:textId="03CA5D74" w:rsidR="004C2BC4" w:rsidRPr="00B43E22" w:rsidRDefault="006C1E2C" w:rsidP="006C1E2C">
      <w:pPr>
        <w:tabs>
          <w:tab w:val="left" w:pos="540"/>
        </w:tabs>
      </w:pPr>
      <w:r>
        <w:t xml:space="preserve">[01] </w:t>
      </w:r>
      <w:r>
        <w:tab/>
      </w:r>
      <w:r w:rsidR="004C2BC4" w:rsidRPr="00B43E22">
        <w:t>Page 204, line 64:  Please replace “shall” with “does”.</w:t>
      </w:r>
    </w:p>
    <w:p w14:paraId="57F473CC" w14:textId="056FCDC3" w:rsidR="004C2BC4" w:rsidRPr="00B43E22" w:rsidRDefault="004C2BC4" w:rsidP="006C1E2C">
      <w:pPr>
        <w:tabs>
          <w:tab w:val="left" w:pos="540"/>
        </w:tabs>
      </w:pPr>
      <w:r w:rsidRPr="00B43E22">
        <w:t xml:space="preserve">[02]  </w:t>
      </w:r>
      <w:r w:rsidR="006C1E2C">
        <w:tab/>
      </w:r>
      <w:r w:rsidRPr="00B43E22">
        <w:t>Page 236, line 48:  Please replace “may” with “might”.</w:t>
      </w:r>
    </w:p>
    <w:p w14:paraId="580B4EE5" w14:textId="2D35622C" w:rsidR="004C2BC4" w:rsidRPr="00B43E22" w:rsidRDefault="004C2BC4" w:rsidP="006C1E2C">
      <w:pPr>
        <w:tabs>
          <w:tab w:val="left" w:pos="540"/>
        </w:tabs>
      </w:pPr>
      <w:r w:rsidRPr="00B43E22">
        <w:t xml:space="preserve">[03]  </w:t>
      </w:r>
      <w:r w:rsidR="006C1E2C">
        <w:tab/>
      </w:r>
      <w:r w:rsidRPr="00B43E22">
        <w:t>Page 294, line 45:  Please replace “may” with “might”.</w:t>
      </w:r>
    </w:p>
    <w:p w14:paraId="44DE95B6" w14:textId="7403EB87" w:rsidR="004C2BC4" w:rsidRPr="00B43E22" w:rsidRDefault="004C2BC4" w:rsidP="006C1E2C">
      <w:pPr>
        <w:tabs>
          <w:tab w:val="left" w:pos="540"/>
        </w:tabs>
      </w:pPr>
      <w:r w:rsidRPr="00B43E22">
        <w:t xml:space="preserve">[04]  </w:t>
      </w:r>
      <w:r w:rsidR="006C1E2C">
        <w:tab/>
      </w:r>
      <w:r w:rsidRPr="00B43E22">
        <w:t>Page 308, line 7:  Please replace “may” with “might”.</w:t>
      </w:r>
    </w:p>
    <w:p w14:paraId="1F417969" w14:textId="77777777" w:rsidR="004C2BC4" w:rsidRDefault="004C2BC4" w:rsidP="00091616"/>
    <w:p w14:paraId="3D85297D" w14:textId="50C77CB1" w:rsidR="00416ADB" w:rsidRDefault="00416ADB" w:rsidP="00416ADB">
      <w:pPr>
        <w:pStyle w:val="Heading4"/>
      </w:pPr>
      <w:r>
        <w:t>SAP interfaces (Clause 6)</w:t>
      </w:r>
    </w:p>
    <w:p w14:paraId="6FBD4445" w14:textId="2487C979" w:rsidR="00B0544A" w:rsidRDefault="00556697" w:rsidP="00B0544A">
      <w:r>
        <w:t>Graham Smith</w:t>
      </w:r>
    </w:p>
    <w:p w14:paraId="054A65B2" w14:textId="77777777" w:rsidR="00E80571" w:rsidRDefault="00E80571" w:rsidP="002D2BC4">
      <w:pPr>
        <w:pStyle w:val="ListParagraph"/>
        <w:ind w:left="0"/>
        <w:jc w:val="both"/>
        <w:rPr>
          <w:sz w:val="22"/>
          <w:szCs w:val="22"/>
        </w:rPr>
      </w:pPr>
    </w:p>
    <w:p w14:paraId="30567B0C" w14:textId="77777777" w:rsidR="004C2BC4" w:rsidRPr="00B43E22" w:rsidRDefault="004C2BC4" w:rsidP="004C2BC4">
      <w:pPr>
        <w:jc w:val="both"/>
      </w:pPr>
      <w:r w:rsidRPr="00B43E22">
        <w:t xml:space="preserve">I have looked at Clause 6 of 11be Draft 4.0.  They have added 5 MLME SA interfaces to Table 6-1 and these look OK.  However, they have also added the same 5 in all their glory into section 6.5.  The new idea introduced in 11me, is that the 31 pages describing these individual primitives are not required.  There is enough in the Table, together with the references, to instruct the user on what to do. </w:t>
      </w:r>
    </w:p>
    <w:p w14:paraId="28C6DACF" w14:textId="2A6F181E" w:rsidR="004C2BC4" w:rsidRDefault="004C2BC4" w:rsidP="004C2BC4">
      <w:pPr>
        <w:jc w:val="both"/>
        <w:rPr>
          <w:ins w:id="485" w:author="Stacey, Robert" w:date="2023-09-12T07:24:00Z"/>
        </w:rPr>
      </w:pPr>
    </w:p>
    <w:p w14:paraId="02FCFFCF" w14:textId="77777777" w:rsidR="003815D7" w:rsidRDefault="003815D7" w:rsidP="004C2BC4">
      <w:pPr>
        <w:jc w:val="both"/>
      </w:pPr>
    </w:p>
    <w:p w14:paraId="00BB44CB" w14:textId="77777777" w:rsidR="004C2BC4" w:rsidRDefault="004C2BC4" w:rsidP="004C2BC4">
      <w:pPr>
        <w:jc w:val="both"/>
      </w:pPr>
      <w:r w:rsidRPr="00B43E22">
        <w:t>I would propose that the 31 pages from 80.27 to 112.40 are deleted.</w:t>
      </w:r>
    </w:p>
    <w:p w14:paraId="259ECFD6" w14:textId="77777777" w:rsidR="003815D7" w:rsidRDefault="003815D7" w:rsidP="003815D7">
      <w:pPr>
        <w:jc w:val="both"/>
        <w:rPr>
          <w:ins w:id="486" w:author="Stacey, Robert" w:date="2023-09-12T07:24:00Z"/>
        </w:rPr>
      </w:pPr>
    </w:p>
    <w:p w14:paraId="61E6AB5D" w14:textId="1909BCDB" w:rsidR="003815D7" w:rsidRPr="00B43E22" w:rsidRDefault="003815D7" w:rsidP="003815D7">
      <w:pPr>
        <w:jc w:val="both"/>
        <w:rPr>
          <w:ins w:id="487" w:author="Stacey, Robert" w:date="2023-09-12T07:24:00Z"/>
        </w:rPr>
      </w:pPr>
      <w:ins w:id="488" w:author="Stacey, Robert" w:date="2023-09-12T07:24:00Z">
        <w:r>
          <w:t>[Action: review suggestion from Graham of deleting the 31 pages with task group]</w:t>
        </w:r>
      </w:ins>
    </w:p>
    <w:p w14:paraId="768D60C8" w14:textId="24C2E6A0" w:rsidR="004C2BC4" w:rsidRPr="00B43E22" w:rsidDel="003815D7" w:rsidRDefault="004C2BC4" w:rsidP="004C2BC4">
      <w:pPr>
        <w:jc w:val="both"/>
        <w:rPr>
          <w:del w:id="489" w:author="Stacey, Robert" w:date="2023-09-12T07:24:00Z"/>
        </w:rPr>
      </w:pPr>
    </w:p>
    <w:p w14:paraId="2B4AD386" w14:textId="77777777" w:rsidR="004C2BC4" w:rsidRDefault="004C2BC4" w:rsidP="004C2BC4">
      <w:pPr>
        <w:jc w:val="both"/>
      </w:pPr>
      <w:r w:rsidRPr="00B43E22">
        <w:t>If, however, the authors feel that the full details are needed because it is particularly complicated or the contents of the primitives are not obvious from the text, then they can opt to include them in their full glory.  However, in this case, in Table 6-1, the references in the Table should be to 6.5.24a/b/c/d/e/f.  The Comment column can stay.</w:t>
      </w:r>
    </w:p>
    <w:p w14:paraId="6FC4FE4E" w14:textId="77777777" w:rsidR="004C2BC4" w:rsidRPr="00B43E22" w:rsidRDefault="004C2BC4" w:rsidP="004C2BC4">
      <w:pPr>
        <w:jc w:val="both"/>
      </w:pPr>
    </w:p>
    <w:p w14:paraId="70A182DC" w14:textId="77777777" w:rsidR="004C2BC4" w:rsidRPr="00B43E22" w:rsidRDefault="004C2BC4" w:rsidP="004C2BC4">
      <w:pPr>
        <w:jc w:val="both"/>
      </w:pPr>
      <w:r w:rsidRPr="00B43E22">
        <w:t>BUT</w:t>
      </w:r>
    </w:p>
    <w:p w14:paraId="735CDEA2" w14:textId="77777777" w:rsidR="004C2BC4" w:rsidRDefault="004C2BC4" w:rsidP="004C2BC4">
      <w:pPr>
        <w:jc w:val="both"/>
      </w:pPr>
    </w:p>
    <w:p w14:paraId="7F262CB0" w14:textId="0641E486" w:rsidR="004C2BC4" w:rsidRDefault="004C2BC4" w:rsidP="004C2BC4">
      <w:pPr>
        <w:jc w:val="both"/>
      </w:pPr>
      <w:r w:rsidRPr="00B43E22">
        <w:t xml:space="preserve">The idea of the Table 6-1 is that in the vast majority of cases the primitives are obvious once the Type is specified and hence we do not need the full descriptions which wasted hundreds of pages. </w:t>
      </w:r>
    </w:p>
    <w:p w14:paraId="28E8ACDE" w14:textId="013C7F5E" w:rsidR="00D4231B" w:rsidRDefault="00D4231B" w:rsidP="004C2BC4">
      <w:pPr>
        <w:jc w:val="both"/>
      </w:pPr>
    </w:p>
    <w:p w14:paraId="08EEEDE7" w14:textId="4A0A0127" w:rsidR="00D4231B" w:rsidRPr="00B43E22" w:rsidDel="003815D7" w:rsidRDefault="00D4231B" w:rsidP="004C2BC4">
      <w:pPr>
        <w:jc w:val="both"/>
        <w:rPr>
          <w:del w:id="490" w:author="Stacey, Robert" w:date="2023-09-12T07:24:00Z"/>
        </w:rPr>
      </w:pPr>
    </w:p>
    <w:p w14:paraId="551FDF44" w14:textId="77777777" w:rsidR="004C2BC4" w:rsidRDefault="004C2BC4" w:rsidP="002D2BC4">
      <w:pPr>
        <w:pStyle w:val="ListParagraph"/>
        <w:ind w:left="0"/>
        <w:jc w:val="both"/>
        <w:rPr>
          <w:sz w:val="22"/>
          <w:szCs w:val="22"/>
        </w:rPr>
      </w:pPr>
    </w:p>
    <w:p w14:paraId="5E3F96AB" w14:textId="519790EA" w:rsidR="00416ADB" w:rsidRDefault="00416ADB" w:rsidP="00416ADB">
      <w:pPr>
        <w:pStyle w:val="Heading4"/>
      </w:pPr>
      <w:r>
        <w:t>New top level clauses</w:t>
      </w:r>
      <w:r w:rsidR="00722EF7">
        <w:t xml:space="preserve"> ###</w:t>
      </w:r>
    </w:p>
    <w:p w14:paraId="43B83586" w14:textId="3DADA632" w:rsidR="00B50461" w:rsidRPr="00FC519A" w:rsidRDefault="00556697" w:rsidP="00091616">
      <w:r w:rsidRPr="00FC519A">
        <w:t>Emily Qi</w:t>
      </w:r>
    </w:p>
    <w:p w14:paraId="4BE9918E" w14:textId="77777777" w:rsidR="00FC519A" w:rsidRPr="00FC519A" w:rsidRDefault="00FC519A" w:rsidP="00091616"/>
    <w:p w14:paraId="31D34D7A" w14:textId="51B27EB3" w:rsidR="00FC519A" w:rsidRPr="00FC519A" w:rsidRDefault="00FC519A" w:rsidP="00FC519A">
      <w:pPr>
        <w:tabs>
          <w:tab w:val="left" w:pos="540"/>
        </w:tabs>
        <w:jc w:val="both"/>
      </w:pPr>
      <w:r>
        <w:t xml:space="preserve">[01] </w:t>
      </w:r>
      <w:r>
        <w:tab/>
      </w:r>
      <w:r w:rsidRPr="00FC519A">
        <w:t xml:space="preserve">554.28: 35.3.16.2 has only one subclause 35.3.16.2.1 General. Should the subclause </w:t>
      </w:r>
      <w:r>
        <w:tab/>
      </w:r>
      <w:r w:rsidRPr="00FC519A">
        <w:t>35.3.16.2.1 number be removed?</w:t>
      </w:r>
    </w:p>
    <w:p w14:paraId="28B24508" w14:textId="4686FD82" w:rsidR="002D2BC4" w:rsidRDefault="00711AA4" w:rsidP="00091616">
      <w:r>
        <w:t xml:space="preserve"> </w:t>
      </w:r>
    </w:p>
    <w:p w14:paraId="57206568" w14:textId="0AE35C97" w:rsidR="00416ADB" w:rsidRDefault="00416ADB" w:rsidP="00416ADB">
      <w:pPr>
        <w:pStyle w:val="Heading4"/>
      </w:pPr>
      <w:r>
        <w:t xml:space="preserve">Annex A </w:t>
      </w:r>
      <w:r w:rsidR="00091616">
        <w:t>–</w:t>
      </w:r>
      <w:r>
        <w:t xml:space="preserve"> Bibliography</w:t>
      </w:r>
    </w:p>
    <w:p w14:paraId="2F30F579" w14:textId="5E95CF46" w:rsidR="00091616" w:rsidRDefault="00556697" w:rsidP="00091616">
      <w:r>
        <w:t>Not applicable</w:t>
      </w:r>
    </w:p>
    <w:p w14:paraId="482BD0EB" w14:textId="77777777" w:rsidR="00B01609" w:rsidRDefault="00B01609" w:rsidP="00091616"/>
    <w:p w14:paraId="7682A5F0" w14:textId="3E9F2EEF" w:rsidR="00416ADB" w:rsidRPr="00041C9E" w:rsidRDefault="00416ADB" w:rsidP="00416ADB">
      <w:pPr>
        <w:pStyle w:val="Heading4"/>
      </w:pPr>
      <w:r w:rsidRPr="00041C9E">
        <w:t xml:space="preserve">Annex B – </w:t>
      </w:r>
      <w:proofErr w:type="gramStart"/>
      <w:r w:rsidRPr="00041C9E">
        <w:t>PICS</w:t>
      </w:r>
      <w:r w:rsidR="00D50BF1" w:rsidRPr="00041C9E">
        <w:t xml:space="preserve">  </w:t>
      </w:r>
      <w:r w:rsidR="00722EF7">
        <w:t>#</w:t>
      </w:r>
      <w:proofErr w:type="gramEnd"/>
      <w:r w:rsidR="00722EF7">
        <w:t>##</w:t>
      </w:r>
    </w:p>
    <w:p w14:paraId="5151C786" w14:textId="0AC29C05" w:rsidR="00256501" w:rsidRDefault="00556697" w:rsidP="00256501">
      <w:r w:rsidRPr="00812409">
        <w:t>Po-Kai Huang</w:t>
      </w:r>
    </w:p>
    <w:p w14:paraId="6E0BC9BF" w14:textId="77777777" w:rsidR="009C7E61" w:rsidRPr="009C7E61" w:rsidRDefault="009C7E61" w:rsidP="00256501"/>
    <w:p w14:paraId="5119D70B" w14:textId="6265F61F" w:rsidR="00D278CC" w:rsidRPr="00812409" w:rsidRDefault="00E2189F" w:rsidP="00812409">
      <w:pPr>
        <w:tabs>
          <w:tab w:val="left" w:pos="540"/>
        </w:tabs>
      </w:pPr>
      <w:r w:rsidRPr="00812409">
        <w:t xml:space="preserve">[01] </w:t>
      </w:r>
      <w:r w:rsidR="00812409" w:rsidRPr="00812409">
        <w:tab/>
      </w:r>
      <w:r w:rsidRPr="00812409">
        <w:t xml:space="preserve">Page </w:t>
      </w:r>
      <w:r w:rsidR="00D278CC" w:rsidRPr="00812409">
        <w:t>924</w:t>
      </w:r>
      <w:r w:rsidRPr="00812409">
        <w:t xml:space="preserve">, line </w:t>
      </w:r>
      <w:r w:rsidR="00D278CC" w:rsidRPr="00812409">
        <w:t>33</w:t>
      </w:r>
      <w:r w:rsidRPr="00812409">
        <w:t>:  Please replace</w:t>
      </w:r>
      <w:r w:rsidR="00D278CC" w:rsidRPr="00812409">
        <w:t xml:space="preserve"> </w:t>
      </w:r>
      <w:r w:rsidR="00812409" w:rsidRPr="00812409">
        <w:t>“</w:t>
      </w:r>
      <w:r w:rsidR="00D278CC" w:rsidRPr="00812409">
        <w:t>EHT Action frames</w:t>
      </w:r>
      <w:r w:rsidRPr="00812409">
        <w:t>”</w:t>
      </w:r>
      <w:r w:rsidR="00D278CC" w:rsidRPr="00812409">
        <w:t xml:space="preserve"> with “EHT Action frame”</w:t>
      </w:r>
      <w:r w:rsidRPr="00812409">
        <w:t>.</w:t>
      </w:r>
    </w:p>
    <w:p w14:paraId="09CC2C8E" w14:textId="20250FC0" w:rsidR="006752CF" w:rsidRPr="00812409" w:rsidRDefault="00D278CC" w:rsidP="00812409">
      <w:pPr>
        <w:tabs>
          <w:tab w:val="left" w:pos="540"/>
        </w:tabs>
      </w:pPr>
      <w:r w:rsidRPr="00812409">
        <w:t>[02]</w:t>
      </w:r>
      <w:r w:rsidR="006752CF" w:rsidRPr="00812409">
        <w:t xml:space="preserve"> </w:t>
      </w:r>
      <w:r w:rsidR="00812409" w:rsidRPr="00812409">
        <w:tab/>
      </w:r>
      <w:r w:rsidR="006752CF" w:rsidRPr="00812409">
        <w:t xml:space="preserve">Page 925, line 31:  Please replace </w:t>
      </w:r>
      <w:r w:rsidR="00812409" w:rsidRPr="00812409">
        <w:t>“</w:t>
      </w:r>
      <w:r w:rsidR="006752CF" w:rsidRPr="00812409">
        <w:t>EHT Action frames” with “EHT Action frame”.</w:t>
      </w:r>
    </w:p>
    <w:p w14:paraId="7DF4BEFF" w14:textId="54C46186" w:rsidR="00EC6781" w:rsidRPr="00812409" w:rsidRDefault="00EC6781" w:rsidP="00812409">
      <w:pPr>
        <w:tabs>
          <w:tab w:val="left" w:pos="540"/>
        </w:tabs>
      </w:pPr>
      <w:r w:rsidRPr="00812409">
        <w:lastRenderedPageBreak/>
        <w:t xml:space="preserve">[03] </w:t>
      </w:r>
      <w:r w:rsidR="00812409" w:rsidRPr="00812409">
        <w:tab/>
      </w:r>
      <w:r w:rsidR="00797107" w:rsidRPr="00812409">
        <w:t>Page 926, line 21: Please replace “FR76” for EHT NDP Announcement f</w:t>
      </w:r>
      <w:r w:rsidR="00812409" w:rsidRPr="00812409">
        <w:t xml:space="preserve">rame with </w:t>
      </w:r>
      <w:r w:rsidR="00812409" w:rsidRPr="00812409">
        <w:tab/>
      </w:r>
      <w:r w:rsidR="00797107" w:rsidRPr="00812409">
        <w:t>“FR77”</w:t>
      </w:r>
      <w:r w:rsidR="00C174C4" w:rsidRPr="00812409">
        <w:t>. Note otherwise, there are duplicate FR76.</w:t>
      </w:r>
    </w:p>
    <w:p w14:paraId="21A66730" w14:textId="77777777" w:rsidR="00C174C4" w:rsidRPr="00812409" w:rsidRDefault="00C174C4" w:rsidP="006752CF"/>
    <w:p w14:paraId="00F924F2" w14:textId="3337E2C6" w:rsidR="00C174C4" w:rsidRPr="00812409" w:rsidRDefault="00C174C4" w:rsidP="00812409">
      <w:pPr>
        <w:jc w:val="both"/>
      </w:pPr>
      <w:r w:rsidRPr="00812409">
        <w:t xml:space="preserve">Several instances about bold texts in </w:t>
      </w:r>
      <w:r w:rsidR="001F7E08" w:rsidRPr="00812409">
        <w:t xml:space="preserve">B.4.40.1 EHT PHY features and B.4.40.2 EHT MAC features. Note that in </w:t>
      </w:r>
      <w:proofErr w:type="spellStart"/>
      <w:r w:rsidR="001F7E08" w:rsidRPr="00812409">
        <w:t>revme</w:t>
      </w:r>
      <w:proofErr w:type="spellEnd"/>
      <w:r w:rsidR="001F7E08" w:rsidRPr="00812409">
        <w:t xml:space="preserve"> D3.1 all texts in the corresponding clause are not bold.</w:t>
      </w:r>
      <w:r w:rsidR="00FC1F53" w:rsidRPr="00812409">
        <w:t xml:space="preserve"> Also, fix several editorial. Details below.</w:t>
      </w:r>
    </w:p>
    <w:p w14:paraId="0643BB0B" w14:textId="77777777" w:rsidR="00C174C4" w:rsidRPr="00812409" w:rsidRDefault="00C174C4" w:rsidP="006752CF"/>
    <w:p w14:paraId="4B618A8B" w14:textId="0007EAEF" w:rsidR="00107816" w:rsidRPr="00812409" w:rsidRDefault="00107816" w:rsidP="00812409">
      <w:pPr>
        <w:tabs>
          <w:tab w:val="left" w:pos="540"/>
        </w:tabs>
        <w:jc w:val="both"/>
      </w:pPr>
      <w:r w:rsidRPr="00812409">
        <w:t>[</w:t>
      </w:r>
      <w:r w:rsidR="00284828" w:rsidRPr="00812409">
        <w:t>04</w:t>
      </w:r>
      <w:r w:rsidRPr="00812409">
        <w:t>]</w:t>
      </w:r>
      <w:r w:rsidR="00284828" w:rsidRPr="00812409">
        <w:t xml:space="preserve"> </w:t>
      </w:r>
      <w:r w:rsidR="00812409">
        <w:tab/>
      </w:r>
      <w:r w:rsidR="00284828" w:rsidRPr="00812409">
        <w:t xml:space="preserve">Page 926, line 37: add one row above EHT P1 with only </w:t>
      </w:r>
      <w:r w:rsidR="00DD57DC" w:rsidRPr="00812409">
        <w:t>“</w:t>
      </w:r>
      <w:r w:rsidR="00DD57DC" w:rsidRPr="00812409">
        <w:rPr>
          <w:color w:val="000000"/>
        </w:rPr>
        <w:t xml:space="preserve">Are the following PHY protocol </w:t>
      </w:r>
      <w:r w:rsidR="00812409">
        <w:rPr>
          <w:color w:val="000000"/>
        </w:rPr>
        <w:tab/>
      </w:r>
      <w:r w:rsidR="00DD57DC" w:rsidRPr="00812409">
        <w:rPr>
          <w:color w:val="000000"/>
        </w:rPr>
        <w:t>features supported?</w:t>
      </w:r>
      <w:r w:rsidR="00DD57DC" w:rsidRPr="00812409">
        <w:t>” in the column of Protocol capability</w:t>
      </w:r>
    </w:p>
    <w:p w14:paraId="0B6A2A47" w14:textId="36756F4F" w:rsidR="009B7D66" w:rsidRPr="00812409" w:rsidRDefault="00C174C4" w:rsidP="00812409">
      <w:pPr>
        <w:tabs>
          <w:tab w:val="left" w:pos="540"/>
        </w:tabs>
        <w:jc w:val="both"/>
      </w:pPr>
      <w:r w:rsidRPr="00812409">
        <w:t>[0</w:t>
      </w:r>
      <w:r w:rsidR="00DD57DC" w:rsidRPr="00812409">
        <w:t>5</w:t>
      </w:r>
      <w:r w:rsidRPr="00812409">
        <w:t>]</w:t>
      </w:r>
      <w:r w:rsidR="00C93C75" w:rsidRPr="00812409">
        <w:t xml:space="preserve"> </w:t>
      </w:r>
      <w:r w:rsidR="00812409">
        <w:tab/>
      </w:r>
      <w:r w:rsidR="00C93C75" w:rsidRPr="00812409">
        <w:t xml:space="preserve">Page 926, line </w:t>
      </w:r>
      <w:r w:rsidR="005E5A80" w:rsidRPr="00812409">
        <w:t>37: Please replace “</w:t>
      </w:r>
      <w:r w:rsidR="005E5A80" w:rsidRPr="00812409">
        <w:rPr>
          <w:b/>
          <w:bCs/>
          <w:color w:val="000000"/>
        </w:rPr>
        <w:t>EHTP1</w:t>
      </w:r>
      <w:r w:rsidR="005E5A80" w:rsidRPr="00812409">
        <w:t>” with “</w:t>
      </w:r>
      <w:r w:rsidR="005E5A80" w:rsidRPr="00812409">
        <w:rPr>
          <w:color w:val="000000"/>
        </w:rPr>
        <w:t>EHTP</w:t>
      </w:r>
      <w:proofErr w:type="gramStart"/>
      <w:r w:rsidR="005E5A80" w:rsidRPr="00812409">
        <w:rPr>
          <w:color w:val="000000"/>
        </w:rPr>
        <w:t>1</w:t>
      </w:r>
      <w:r w:rsidR="005E5A80" w:rsidRPr="00812409">
        <w:t>”  and</w:t>
      </w:r>
      <w:proofErr w:type="gramEnd"/>
      <w:r w:rsidR="005E5A80" w:rsidRPr="00812409">
        <w:t xml:space="preserve"> “</w:t>
      </w:r>
      <w:r w:rsidR="005E5A80" w:rsidRPr="00812409">
        <w:rPr>
          <w:b/>
          <w:bCs/>
          <w:color w:val="000000"/>
        </w:rPr>
        <w:t>PHY operating modes</w:t>
      </w:r>
      <w:r w:rsidR="005E5A80" w:rsidRPr="00812409">
        <w:t xml:space="preserve">” </w:t>
      </w:r>
      <w:r w:rsidR="00812409">
        <w:tab/>
      </w:r>
      <w:r w:rsidR="005E5A80" w:rsidRPr="00812409">
        <w:t>with “</w:t>
      </w:r>
      <w:r w:rsidR="005E5A80" w:rsidRPr="00812409">
        <w:rPr>
          <w:rFonts w:eastAsia="PMingLiU"/>
          <w:lang w:val="en-GB" w:eastAsia="en-US"/>
        </w:rPr>
        <w:t>PHY operating modes</w:t>
      </w:r>
      <w:r w:rsidR="005E5A80" w:rsidRPr="00812409">
        <w:t>”</w:t>
      </w:r>
    </w:p>
    <w:p w14:paraId="45910977" w14:textId="60DF93A5" w:rsidR="009B7D66" w:rsidRPr="00812409" w:rsidRDefault="009B7D66" w:rsidP="00812409">
      <w:pPr>
        <w:tabs>
          <w:tab w:val="left" w:pos="540"/>
        </w:tabs>
        <w:jc w:val="both"/>
      </w:pPr>
      <w:r w:rsidRPr="00812409">
        <w:t>[0</w:t>
      </w:r>
      <w:r w:rsidR="00DD57DC" w:rsidRPr="00812409">
        <w:t>6</w:t>
      </w:r>
      <w:r w:rsidRPr="00812409">
        <w:t xml:space="preserve">] </w:t>
      </w:r>
      <w:r w:rsidR="00812409">
        <w:tab/>
      </w:r>
      <w:r w:rsidRPr="00812409">
        <w:t xml:space="preserve">Page 926, line </w:t>
      </w:r>
      <w:r w:rsidR="00DD57DC" w:rsidRPr="00812409">
        <w:t>60</w:t>
      </w:r>
      <w:r w:rsidRPr="00812409">
        <w:t>: Please replace “</w:t>
      </w:r>
      <w:r w:rsidRPr="00812409">
        <w:rPr>
          <w:b/>
          <w:bCs/>
          <w:color w:val="000000"/>
        </w:rPr>
        <w:t>EHTP2</w:t>
      </w:r>
      <w:r w:rsidRPr="00812409">
        <w:t>” with “</w:t>
      </w:r>
      <w:r w:rsidRPr="00812409">
        <w:rPr>
          <w:color w:val="000000"/>
        </w:rPr>
        <w:t>EHTP</w:t>
      </w:r>
      <w:proofErr w:type="gramStart"/>
      <w:r w:rsidRPr="00812409">
        <w:rPr>
          <w:color w:val="000000"/>
        </w:rPr>
        <w:t>2</w:t>
      </w:r>
      <w:r w:rsidRPr="00812409">
        <w:t>”  and</w:t>
      </w:r>
      <w:proofErr w:type="gramEnd"/>
      <w:r w:rsidRPr="00812409">
        <w:t xml:space="preserve"> “</w:t>
      </w:r>
      <w:r w:rsidRPr="00812409">
        <w:rPr>
          <w:b/>
          <w:bCs/>
          <w:color w:val="000000"/>
        </w:rPr>
        <w:t>EHT PPDU formats</w:t>
      </w:r>
      <w:r w:rsidRPr="00812409">
        <w:t xml:space="preserve">” </w:t>
      </w:r>
      <w:r w:rsidR="00812409">
        <w:tab/>
      </w:r>
      <w:r w:rsidRPr="00812409">
        <w:t>with “</w:t>
      </w:r>
      <w:r w:rsidRPr="00812409">
        <w:rPr>
          <w:color w:val="000000"/>
        </w:rPr>
        <w:t>EHT PPDU format</w:t>
      </w:r>
      <w:r w:rsidRPr="00812409">
        <w:t>”</w:t>
      </w:r>
    </w:p>
    <w:p w14:paraId="68EBD436" w14:textId="57614014" w:rsidR="00DD57DC" w:rsidRPr="00812409" w:rsidRDefault="00DD57DC" w:rsidP="00812409">
      <w:pPr>
        <w:tabs>
          <w:tab w:val="left" w:pos="540"/>
        </w:tabs>
        <w:jc w:val="both"/>
      </w:pPr>
      <w:r w:rsidRPr="00812409">
        <w:t xml:space="preserve">[07] </w:t>
      </w:r>
      <w:r w:rsidR="00812409">
        <w:tab/>
      </w:r>
      <w:r w:rsidRPr="00812409">
        <w:t>Page 928, line 4: Please replace “</w:t>
      </w:r>
      <w:r w:rsidRPr="00812409">
        <w:rPr>
          <w:b/>
          <w:bCs/>
          <w:color w:val="000000"/>
        </w:rPr>
        <w:t>EHTP3</w:t>
      </w:r>
      <w:r w:rsidRPr="00812409">
        <w:t>” with “</w:t>
      </w:r>
      <w:r w:rsidRPr="00812409">
        <w:rPr>
          <w:color w:val="000000"/>
        </w:rPr>
        <w:t>EHTP</w:t>
      </w:r>
      <w:proofErr w:type="gramStart"/>
      <w:r w:rsidRPr="00812409">
        <w:rPr>
          <w:color w:val="000000"/>
        </w:rPr>
        <w:t>3</w:t>
      </w:r>
      <w:r w:rsidRPr="00812409">
        <w:t>”  and</w:t>
      </w:r>
      <w:proofErr w:type="gramEnd"/>
      <w:r w:rsidRPr="00812409">
        <w:t xml:space="preserve"> “</w:t>
      </w:r>
      <w:r w:rsidRPr="00812409">
        <w:rPr>
          <w:b/>
          <w:bCs/>
          <w:color w:val="000000"/>
        </w:rPr>
        <w:t>BSS Bandwidth</w:t>
      </w:r>
      <w:r w:rsidRPr="00812409">
        <w:t xml:space="preserve">” with </w:t>
      </w:r>
      <w:r w:rsidR="00812409">
        <w:tab/>
      </w:r>
      <w:r w:rsidRPr="00812409">
        <w:t>“</w:t>
      </w:r>
      <w:r w:rsidRPr="00812409">
        <w:rPr>
          <w:color w:val="000000"/>
        </w:rPr>
        <w:t>BSS Bandwidth</w:t>
      </w:r>
      <w:r w:rsidRPr="00812409">
        <w: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gridCol w:w="3000"/>
      </w:tblGrid>
      <w:tr w:rsidR="005E5A80" w:rsidRPr="00812409" w14:paraId="64EC092B" w14:textId="77777777" w:rsidTr="005E5A80">
        <w:tc>
          <w:tcPr>
            <w:tcW w:w="3000" w:type="dxa"/>
            <w:tcBorders>
              <w:top w:val="nil"/>
              <w:left w:val="nil"/>
              <w:bottom w:val="nil"/>
              <w:right w:val="nil"/>
            </w:tcBorders>
            <w:vAlign w:val="center"/>
            <w:hideMark/>
          </w:tcPr>
          <w:p w14:paraId="26F61375" w14:textId="4EB06B00" w:rsidR="005E5A80" w:rsidRPr="00812409" w:rsidRDefault="005E5A80" w:rsidP="005E5A80">
            <w:pPr>
              <w:rPr>
                <w:rFonts w:eastAsia="PMingLiU"/>
                <w:lang w:val="en-GB" w:eastAsia="en-US"/>
              </w:rPr>
            </w:pPr>
          </w:p>
        </w:tc>
        <w:tc>
          <w:tcPr>
            <w:tcW w:w="3000" w:type="dxa"/>
            <w:tcBorders>
              <w:top w:val="nil"/>
              <w:left w:val="nil"/>
              <w:bottom w:val="nil"/>
              <w:right w:val="nil"/>
            </w:tcBorders>
            <w:vAlign w:val="center"/>
            <w:hideMark/>
          </w:tcPr>
          <w:p w14:paraId="49553556" w14:textId="65942E72" w:rsidR="005E5A80" w:rsidRPr="00812409" w:rsidRDefault="005E5A80" w:rsidP="005E5A80">
            <w:pPr>
              <w:rPr>
                <w:rFonts w:eastAsia="PMingLiU"/>
                <w:lang w:val="en-GB" w:eastAsia="en-US"/>
              </w:rPr>
            </w:pPr>
          </w:p>
        </w:tc>
      </w:tr>
    </w:tbl>
    <w:p w14:paraId="36D71DA7" w14:textId="5487CA39" w:rsidR="00DD57DC" w:rsidRPr="00812409" w:rsidRDefault="00DD57DC" w:rsidP="00386BB9">
      <w:pPr>
        <w:tabs>
          <w:tab w:val="left" w:pos="540"/>
        </w:tabs>
        <w:jc w:val="both"/>
      </w:pPr>
      <w:r w:rsidRPr="00812409">
        <w:t xml:space="preserve">[08] </w:t>
      </w:r>
      <w:r w:rsidR="0069003A">
        <w:tab/>
      </w:r>
      <w:r w:rsidRPr="00812409">
        <w:t>Page 928, line 55: Please replace “</w:t>
      </w:r>
      <w:r w:rsidRPr="00812409">
        <w:rPr>
          <w:b/>
          <w:bCs/>
          <w:color w:val="000000"/>
        </w:rPr>
        <w:t>EHTP4</w:t>
      </w:r>
      <w:r w:rsidRPr="00812409">
        <w:t>” with “</w:t>
      </w:r>
      <w:r w:rsidRPr="00812409">
        <w:rPr>
          <w:color w:val="000000"/>
        </w:rPr>
        <w:t>EHTP</w:t>
      </w:r>
      <w:proofErr w:type="gramStart"/>
      <w:r w:rsidRPr="00812409">
        <w:rPr>
          <w:color w:val="000000"/>
        </w:rPr>
        <w:t>4</w:t>
      </w:r>
      <w:r w:rsidRPr="00812409">
        <w:t>”  and</w:t>
      </w:r>
      <w:proofErr w:type="gramEnd"/>
      <w:r w:rsidRPr="00812409">
        <w:t xml:space="preserve"> “</w:t>
      </w:r>
      <w:r w:rsidRPr="00812409">
        <w:rPr>
          <w:b/>
          <w:bCs/>
          <w:color w:val="000000"/>
        </w:rPr>
        <w:t>EHT LTF formats</w:t>
      </w:r>
      <w:r w:rsidRPr="00812409">
        <w:t xml:space="preserve">” with </w:t>
      </w:r>
      <w:r w:rsidR="0069003A">
        <w:tab/>
      </w:r>
      <w:r w:rsidRPr="00812409">
        <w:t>“</w:t>
      </w:r>
      <w:r w:rsidRPr="00812409">
        <w:rPr>
          <w:color w:val="000000"/>
        </w:rPr>
        <w:t>EHT</w:t>
      </w:r>
      <w:r w:rsidR="00FC1F53" w:rsidRPr="00812409">
        <w:rPr>
          <w:color w:val="000000"/>
        </w:rPr>
        <w:t>-</w:t>
      </w:r>
      <w:r w:rsidRPr="00812409">
        <w:rPr>
          <w:color w:val="000000"/>
        </w:rPr>
        <w:t>LTF format</w:t>
      </w:r>
      <w:r w:rsidR="00FC1F53" w:rsidRPr="00812409">
        <w:rPr>
          <w:color w:val="000000"/>
        </w:rPr>
        <w:t>s</w:t>
      </w:r>
      <w:r w:rsidRPr="00812409">
        <w:t>”</w:t>
      </w:r>
    </w:p>
    <w:p w14:paraId="27F46242" w14:textId="73B837F1" w:rsidR="00FC1F53" w:rsidRPr="00812409" w:rsidRDefault="00FC1F53" w:rsidP="00386BB9">
      <w:pPr>
        <w:tabs>
          <w:tab w:val="left" w:pos="540"/>
        </w:tabs>
        <w:jc w:val="both"/>
      </w:pPr>
      <w:r w:rsidRPr="00812409">
        <w:t>[0</w:t>
      </w:r>
      <w:r w:rsidR="001D4A51" w:rsidRPr="00812409">
        <w:t>9</w:t>
      </w:r>
      <w:r w:rsidRPr="00812409">
        <w:t xml:space="preserve">] </w:t>
      </w:r>
      <w:r w:rsidR="0069003A">
        <w:tab/>
      </w:r>
      <w:r w:rsidRPr="00812409">
        <w:t>Page 9</w:t>
      </w:r>
      <w:r w:rsidR="001D4A51" w:rsidRPr="00812409">
        <w:t>30</w:t>
      </w:r>
      <w:r w:rsidRPr="00812409">
        <w:t xml:space="preserve">, line </w:t>
      </w:r>
      <w:r w:rsidR="001D4A51" w:rsidRPr="00812409">
        <w:t>16</w:t>
      </w:r>
      <w:r w:rsidRPr="00812409">
        <w:t>: Please replace “</w:t>
      </w:r>
      <w:r w:rsidRPr="00812409">
        <w:rPr>
          <w:b/>
          <w:bCs/>
          <w:color w:val="000000"/>
        </w:rPr>
        <w:t>EHTP</w:t>
      </w:r>
      <w:r w:rsidR="001D4A51" w:rsidRPr="00812409">
        <w:rPr>
          <w:b/>
          <w:bCs/>
          <w:color w:val="000000"/>
        </w:rPr>
        <w:t>5</w:t>
      </w:r>
      <w:r w:rsidRPr="00812409">
        <w:t>” with “</w:t>
      </w:r>
      <w:r w:rsidRPr="00812409">
        <w:rPr>
          <w:color w:val="000000"/>
        </w:rPr>
        <w:t>EHTP</w:t>
      </w:r>
      <w:proofErr w:type="gramStart"/>
      <w:r w:rsidR="001D4A51" w:rsidRPr="00812409">
        <w:rPr>
          <w:color w:val="000000"/>
        </w:rPr>
        <w:t>5</w:t>
      </w:r>
      <w:r w:rsidRPr="00812409">
        <w:t>”  and</w:t>
      </w:r>
      <w:proofErr w:type="gramEnd"/>
      <w:r w:rsidRPr="00812409">
        <w:t xml:space="preserve"> “</w:t>
      </w:r>
      <w:r w:rsidR="001D4A51" w:rsidRPr="00812409">
        <w:rPr>
          <w:b/>
          <w:bCs/>
          <w:color w:val="000000"/>
        </w:rPr>
        <w:t>RU support</w:t>
      </w:r>
      <w:r w:rsidRPr="00812409">
        <w:t>” with “</w:t>
      </w:r>
      <w:r w:rsidR="001D4A51" w:rsidRPr="00812409">
        <w:rPr>
          <w:color w:val="000000"/>
        </w:rPr>
        <w:t xml:space="preserve">RU </w:t>
      </w:r>
      <w:r w:rsidR="0069003A">
        <w:rPr>
          <w:color w:val="000000"/>
        </w:rPr>
        <w:tab/>
      </w:r>
      <w:r w:rsidR="001D4A51" w:rsidRPr="00812409">
        <w:rPr>
          <w:color w:val="000000"/>
        </w:rPr>
        <w:t>support</w:t>
      </w:r>
      <w:r w:rsidRPr="00812409">
        <w:t>”</w:t>
      </w:r>
    </w:p>
    <w:p w14:paraId="1444831E" w14:textId="7D4712C1" w:rsidR="001D4A51" w:rsidRPr="00812409" w:rsidRDefault="001D4A51" w:rsidP="00386BB9">
      <w:pPr>
        <w:tabs>
          <w:tab w:val="left" w:pos="540"/>
        </w:tabs>
        <w:jc w:val="both"/>
      </w:pPr>
      <w:r w:rsidRPr="00812409">
        <w:t xml:space="preserve">[10] </w:t>
      </w:r>
      <w:r w:rsidR="0069003A">
        <w:tab/>
      </w:r>
      <w:r w:rsidRPr="00812409">
        <w:t>Page 931, line 42: Please replace “</w:t>
      </w:r>
      <w:r w:rsidRPr="00812409">
        <w:rPr>
          <w:b/>
          <w:bCs/>
          <w:color w:val="000000"/>
        </w:rPr>
        <w:t>EHTP</w:t>
      </w:r>
      <w:r w:rsidR="007144B9" w:rsidRPr="00812409">
        <w:rPr>
          <w:b/>
          <w:bCs/>
          <w:color w:val="000000"/>
        </w:rPr>
        <w:t>6</w:t>
      </w:r>
      <w:r w:rsidRPr="00812409">
        <w:t>” with “</w:t>
      </w:r>
      <w:r w:rsidRPr="00812409">
        <w:rPr>
          <w:color w:val="000000"/>
        </w:rPr>
        <w:t>EHTP</w:t>
      </w:r>
      <w:proofErr w:type="gramStart"/>
      <w:r w:rsidR="007144B9" w:rsidRPr="00812409">
        <w:rPr>
          <w:color w:val="000000"/>
        </w:rPr>
        <w:t>6</w:t>
      </w:r>
      <w:r w:rsidRPr="00812409">
        <w:t>”  and</w:t>
      </w:r>
      <w:proofErr w:type="gramEnd"/>
      <w:r w:rsidRPr="00812409">
        <w:t xml:space="preserve"> “</w:t>
      </w:r>
      <w:r w:rsidR="007144B9" w:rsidRPr="00812409">
        <w:rPr>
          <w:b/>
          <w:bCs/>
          <w:color w:val="000000"/>
        </w:rPr>
        <w:t>Coding</w:t>
      </w:r>
      <w:r w:rsidRPr="00812409">
        <w:t>” with “</w:t>
      </w:r>
      <w:r w:rsidR="007144B9" w:rsidRPr="00812409">
        <w:rPr>
          <w:color w:val="000000"/>
        </w:rPr>
        <w:t>Coding</w:t>
      </w:r>
      <w:r w:rsidRPr="00812409">
        <w:t>”</w:t>
      </w:r>
    </w:p>
    <w:p w14:paraId="2A5C0B83" w14:textId="76EE4219" w:rsidR="007144B9" w:rsidRPr="00812409" w:rsidRDefault="007144B9" w:rsidP="00386BB9">
      <w:pPr>
        <w:tabs>
          <w:tab w:val="left" w:pos="540"/>
        </w:tabs>
        <w:jc w:val="both"/>
      </w:pPr>
      <w:r w:rsidRPr="00812409">
        <w:t xml:space="preserve">[11] </w:t>
      </w:r>
      <w:r w:rsidR="0069003A">
        <w:tab/>
      </w:r>
      <w:r w:rsidRPr="00812409">
        <w:t>Page 931, line 54: Please replace “</w:t>
      </w:r>
      <w:r w:rsidRPr="00812409">
        <w:rPr>
          <w:b/>
          <w:bCs/>
          <w:color w:val="000000"/>
        </w:rPr>
        <w:t>EHTP7</w:t>
      </w:r>
      <w:r w:rsidRPr="00812409">
        <w:t>” with “</w:t>
      </w:r>
      <w:r w:rsidRPr="00812409">
        <w:rPr>
          <w:color w:val="000000"/>
        </w:rPr>
        <w:t>EHTP</w:t>
      </w:r>
      <w:proofErr w:type="gramStart"/>
      <w:r w:rsidRPr="00812409">
        <w:rPr>
          <w:color w:val="000000"/>
        </w:rPr>
        <w:t>7</w:t>
      </w:r>
      <w:r w:rsidRPr="00812409">
        <w:t>”  and</w:t>
      </w:r>
      <w:proofErr w:type="gramEnd"/>
      <w:r w:rsidRPr="00812409">
        <w:t xml:space="preserve"> “</w:t>
      </w:r>
      <w:r w:rsidRPr="00812409">
        <w:rPr>
          <w:b/>
          <w:bCs/>
          <w:color w:val="000000"/>
        </w:rPr>
        <w:t>EHT MCS support</w:t>
      </w:r>
      <w:r w:rsidRPr="00812409">
        <w:t xml:space="preserve">” </w:t>
      </w:r>
      <w:r w:rsidR="0069003A">
        <w:tab/>
      </w:r>
      <w:r w:rsidRPr="00812409">
        <w:t>with “</w:t>
      </w:r>
      <w:r w:rsidRPr="00812409">
        <w:rPr>
          <w:color w:val="000000"/>
        </w:rPr>
        <w:t>EHT-MCS support</w:t>
      </w:r>
      <w:r w:rsidRPr="00812409">
        <w:t>”</w:t>
      </w:r>
    </w:p>
    <w:p w14:paraId="74F4B035" w14:textId="4C879A7A" w:rsidR="0097030E" w:rsidRPr="00812409" w:rsidRDefault="0097030E" w:rsidP="00386BB9">
      <w:pPr>
        <w:tabs>
          <w:tab w:val="left" w:pos="540"/>
        </w:tabs>
        <w:jc w:val="both"/>
      </w:pPr>
      <w:r w:rsidRPr="00812409">
        <w:t>[1</w:t>
      </w:r>
      <w:r w:rsidR="00CF6384" w:rsidRPr="00812409">
        <w:t>2</w:t>
      </w:r>
      <w:r w:rsidRPr="00812409">
        <w:t>]</w:t>
      </w:r>
      <w:r w:rsidR="0069003A">
        <w:tab/>
      </w:r>
      <w:r w:rsidRPr="00812409">
        <w:t>Page 93</w:t>
      </w:r>
      <w:r w:rsidR="00CF6384" w:rsidRPr="00812409">
        <w:t>4</w:t>
      </w:r>
      <w:r w:rsidRPr="00812409">
        <w:t xml:space="preserve">, line </w:t>
      </w:r>
      <w:r w:rsidR="00CF6384" w:rsidRPr="00812409">
        <w:t>14</w:t>
      </w:r>
      <w:r w:rsidRPr="00812409">
        <w:t>: Please replace “</w:t>
      </w:r>
      <w:r w:rsidRPr="00812409">
        <w:rPr>
          <w:b/>
          <w:bCs/>
          <w:color w:val="000000"/>
        </w:rPr>
        <w:t>EHTP</w:t>
      </w:r>
      <w:r w:rsidR="00CF6384" w:rsidRPr="00812409">
        <w:rPr>
          <w:b/>
          <w:bCs/>
          <w:color w:val="000000"/>
        </w:rPr>
        <w:t>8</w:t>
      </w:r>
      <w:r w:rsidRPr="00812409">
        <w:t>” with “</w:t>
      </w:r>
      <w:r w:rsidRPr="00812409">
        <w:rPr>
          <w:color w:val="000000"/>
        </w:rPr>
        <w:t>EHTP</w:t>
      </w:r>
      <w:proofErr w:type="gramStart"/>
      <w:r w:rsidR="00CF6384" w:rsidRPr="00812409">
        <w:rPr>
          <w:color w:val="000000"/>
        </w:rPr>
        <w:t>8</w:t>
      </w:r>
      <w:r w:rsidRPr="00812409">
        <w:t>”  and</w:t>
      </w:r>
      <w:proofErr w:type="gramEnd"/>
      <w:r w:rsidRPr="00812409">
        <w:t xml:space="preserve"> “</w:t>
      </w:r>
      <w:r w:rsidR="00CF6384" w:rsidRPr="00812409">
        <w:rPr>
          <w:b/>
          <w:bCs/>
          <w:color w:val="000000"/>
        </w:rPr>
        <w:t>Preamble</w:t>
      </w:r>
      <w:r w:rsidRPr="00812409">
        <w:t xml:space="preserve">” with </w:t>
      </w:r>
      <w:r w:rsidR="0069003A">
        <w:tab/>
      </w:r>
      <w:r w:rsidRPr="00812409">
        <w:t>“</w:t>
      </w:r>
      <w:r w:rsidR="00CF6384" w:rsidRPr="00812409">
        <w:rPr>
          <w:color w:val="000000"/>
        </w:rPr>
        <w:t>Preamble</w:t>
      </w:r>
      <w:r w:rsidRPr="00812409">
        <w:t>”</w:t>
      </w:r>
    </w:p>
    <w:p w14:paraId="18174B74" w14:textId="301C1D99" w:rsidR="0087390B" w:rsidRPr="00812409" w:rsidRDefault="00CF6384" w:rsidP="00386BB9">
      <w:pPr>
        <w:tabs>
          <w:tab w:val="left" w:pos="540"/>
        </w:tabs>
        <w:jc w:val="both"/>
      </w:pPr>
      <w:r w:rsidRPr="00812409">
        <w:t xml:space="preserve">[13] </w:t>
      </w:r>
      <w:r w:rsidR="0069003A">
        <w:tab/>
      </w:r>
      <w:r w:rsidR="0087390B" w:rsidRPr="00812409">
        <w:t>Page 934, line 41: Please replace “</w:t>
      </w:r>
      <w:r w:rsidR="0087390B" w:rsidRPr="00812409">
        <w:rPr>
          <w:b/>
          <w:bCs/>
          <w:color w:val="000000"/>
        </w:rPr>
        <w:t>EHTP9</w:t>
      </w:r>
      <w:r w:rsidR="0087390B" w:rsidRPr="00812409">
        <w:t>” with “</w:t>
      </w:r>
      <w:r w:rsidR="0087390B" w:rsidRPr="00812409">
        <w:rPr>
          <w:color w:val="000000"/>
        </w:rPr>
        <w:t>EHTP</w:t>
      </w:r>
      <w:proofErr w:type="gramStart"/>
      <w:r w:rsidR="0087390B" w:rsidRPr="00812409">
        <w:rPr>
          <w:color w:val="000000"/>
        </w:rPr>
        <w:t>9</w:t>
      </w:r>
      <w:r w:rsidR="0087390B" w:rsidRPr="00812409">
        <w:t>”  and</w:t>
      </w:r>
      <w:proofErr w:type="gramEnd"/>
      <w:r w:rsidR="0087390B" w:rsidRPr="00812409">
        <w:t xml:space="preserve"> “</w:t>
      </w:r>
      <w:r w:rsidR="0087390B" w:rsidRPr="00812409">
        <w:rPr>
          <w:b/>
          <w:bCs/>
          <w:color w:val="000000"/>
        </w:rPr>
        <w:t>Sounding</w:t>
      </w:r>
      <w:r w:rsidR="0087390B" w:rsidRPr="00812409">
        <w:t xml:space="preserve">” with </w:t>
      </w:r>
      <w:r w:rsidR="0069003A">
        <w:tab/>
      </w:r>
      <w:r w:rsidR="0087390B" w:rsidRPr="00812409">
        <w:t>“</w:t>
      </w:r>
      <w:r w:rsidR="0087390B" w:rsidRPr="00812409">
        <w:rPr>
          <w:color w:val="000000"/>
        </w:rPr>
        <w:t>Sounding</w:t>
      </w:r>
      <w:r w:rsidR="0087390B" w:rsidRPr="00812409">
        <w:t>”</w:t>
      </w:r>
    </w:p>
    <w:p w14:paraId="32C51345" w14:textId="70B4D5D1" w:rsidR="00DF4C47" w:rsidRPr="00812409" w:rsidRDefault="00DF4C47" w:rsidP="00386BB9">
      <w:pPr>
        <w:tabs>
          <w:tab w:val="left" w:pos="540"/>
        </w:tabs>
        <w:jc w:val="both"/>
      </w:pPr>
      <w:r w:rsidRPr="00812409">
        <w:t xml:space="preserve">[14] </w:t>
      </w:r>
      <w:r w:rsidR="0069003A">
        <w:tab/>
      </w:r>
      <w:r w:rsidRPr="00812409">
        <w:t>Page 935, line 50: Please replace “</w:t>
      </w:r>
      <w:r w:rsidRPr="00812409">
        <w:rPr>
          <w:b/>
          <w:bCs/>
          <w:color w:val="000000"/>
        </w:rPr>
        <w:t>EHTP10</w:t>
      </w:r>
      <w:r w:rsidRPr="00812409">
        <w:t>” with “</w:t>
      </w:r>
      <w:r w:rsidRPr="00812409">
        <w:rPr>
          <w:color w:val="000000"/>
        </w:rPr>
        <w:t>EHT</w:t>
      </w:r>
      <w:r w:rsidR="0000700A" w:rsidRPr="00812409">
        <w:rPr>
          <w:color w:val="000000"/>
        </w:rPr>
        <w:t>P</w:t>
      </w:r>
      <w:proofErr w:type="gramStart"/>
      <w:r w:rsidR="0000700A" w:rsidRPr="00812409">
        <w:rPr>
          <w:color w:val="000000"/>
        </w:rPr>
        <w:t>10</w:t>
      </w:r>
      <w:r w:rsidRPr="00812409">
        <w:t>”  and</w:t>
      </w:r>
      <w:proofErr w:type="gramEnd"/>
      <w:r w:rsidRPr="00812409">
        <w:t xml:space="preserve"> “</w:t>
      </w:r>
      <w:r w:rsidRPr="00812409">
        <w:rPr>
          <w:b/>
          <w:bCs/>
          <w:color w:val="000000"/>
        </w:rPr>
        <w:t>S</w:t>
      </w:r>
      <w:r w:rsidR="0000700A" w:rsidRPr="00812409">
        <w:rPr>
          <w:b/>
          <w:bCs/>
          <w:color w:val="000000"/>
        </w:rPr>
        <w:t>patial reuse</w:t>
      </w:r>
      <w:r w:rsidRPr="00812409">
        <w:t xml:space="preserve">” with </w:t>
      </w:r>
      <w:r w:rsidR="0069003A">
        <w:tab/>
      </w:r>
      <w:r w:rsidRPr="00812409">
        <w:t>“</w:t>
      </w:r>
      <w:r w:rsidRPr="00812409">
        <w:rPr>
          <w:color w:val="000000"/>
        </w:rPr>
        <w:t>S</w:t>
      </w:r>
      <w:r w:rsidR="0000700A" w:rsidRPr="00812409">
        <w:rPr>
          <w:color w:val="000000"/>
        </w:rPr>
        <w:t>patial reuse</w:t>
      </w:r>
      <w:r w:rsidRPr="00812409">
        <w:t>”</w:t>
      </w:r>
    </w:p>
    <w:p w14:paraId="1C587F52" w14:textId="78FB4613" w:rsidR="00DF4C47" w:rsidRPr="00812409" w:rsidRDefault="00DF4C47" w:rsidP="00386BB9">
      <w:pPr>
        <w:tabs>
          <w:tab w:val="left" w:pos="540"/>
        </w:tabs>
        <w:jc w:val="both"/>
      </w:pPr>
      <w:r w:rsidRPr="00812409">
        <w:t xml:space="preserve">[15] </w:t>
      </w:r>
      <w:r w:rsidR="0069003A">
        <w:tab/>
      </w:r>
      <w:r w:rsidRPr="00812409">
        <w:t>Page 935, line 55: Please replace “</w:t>
      </w:r>
      <w:r w:rsidRPr="00812409">
        <w:rPr>
          <w:b/>
          <w:bCs/>
          <w:color w:val="000000"/>
        </w:rPr>
        <w:t>EHTP11</w:t>
      </w:r>
      <w:r w:rsidRPr="00812409">
        <w:t>” with “</w:t>
      </w:r>
      <w:r w:rsidRPr="00812409">
        <w:rPr>
          <w:color w:val="000000"/>
        </w:rPr>
        <w:t>EHTP</w:t>
      </w:r>
      <w:proofErr w:type="gramStart"/>
      <w:r w:rsidR="0000700A" w:rsidRPr="00812409">
        <w:rPr>
          <w:color w:val="000000"/>
        </w:rPr>
        <w:t>11</w:t>
      </w:r>
      <w:r w:rsidRPr="00812409">
        <w:t>”  and</w:t>
      </w:r>
      <w:proofErr w:type="gramEnd"/>
      <w:r w:rsidRPr="00812409">
        <w:t xml:space="preserve"> “</w:t>
      </w:r>
      <w:r w:rsidR="0000700A" w:rsidRPr="00812409">
        <w:rPr>
          <w:b/>
          <w:bCs/>
          <w:color w:val="000000"/>
        </w:rPr>
        <w:t>Power boost factor</w:t>
      </w:r>
      <w:r w:rsidRPr="00812409">
        <w:t xml:space="preserve">” </w:t>
      </w:r>
      <w:r w:rsidR="0069003A">
        <w:tab/>
      </w:r>
      <w:r w:rsidRPr="00812409">
        <w:t>with “</w:t>
      </w:r>
      <w:r w:rsidR="0000700A" w:rsidRPr="00812409">
        <w:rPr>
          <w:color w:val="000000"/>
        </w:rPr>
        <w:t>Power boost factor</w:t>
      </w:r>
      <w:r w:rsidRPr="00812409">
        <w:t>”</w:t>
      </w:r>
    </w:p>
    <w:p w14:paraId="2486042E" w14:textId="05BE3497" w:rsidR="003D6670" w:rsidRPr="00812409" w:rsidRDefault="009E13F7" w:rsidP="00386BB9">
      <w:pPr>
        <w:tabs>
          <w:tab w:val="left" w:pos="540"/>
        </w:tabs>
        <w:jc w:val="both"/>
      </w:pPr>
      <w:r w:rsidRPr="00812409">
        <w:t xml:space="preserve">[16] </w:t>
      </w:r>
      <w:r w:rsidR="0069003A">
        <w:tab/>
      </w:r>
      <w:r w:rsidR="003D6670" w:rsidRPr="00812409">
        <w:t>Page 936, line 7: Please replace “</w:t>
      </w:r>
      <w:r w:rsidR="003D6670" w:rsidRPr="00812409">
        <w:rPr>
          <w:b/>
          <w:bCs/>
          <w:color w:val="000000"/>
        </w:rPr>
        <w:t>Are the following MAC protocol features supported?</w:t>
      </w:r>
      <w:r w:rsidR="003D6670" w:rsidRPr="00812409">
        <w:t xml:space="preserve">” </w:t>
      </w:r>
      <w:r w:rsidR="0069003A">
        <w:tab/>
      </w:r>
      <w:r w:rsidR="003D6670" w:rsidRPr="00812409">
        <w:t>with “</w:t>
      </w:r>
      <w:r w:rsidR="003D6670" w:rsidRPr="00812409">
        <w:rPr>
          <w:color w:val="000000"/>
        </w:rPr>
        <w:t>Are the following MAC protocol features supported?</w:t>
      </w:r>
      <w:r w:rsidR="003D6670" w:rsidRPr="00812409">
        <w:t xml:space="preserve">”  </w:t>
      </w:r>
    </w:p>
    <w:p w14:paraId="7DD2778E" w14:textId="6E6A1A56" w:rsidR="00F70407" w:rsidRPr="00812409" w:rsidRDefault="00F70407" w:rsidP="00386BB9">
      <w:pPr>
        <w:tabs>
          <w:tab w:val="left" w:pos="540"/>
        </w:tabs>
        <w:jc w:val="both"/>
      </w:pPr>
      <w:r w:rsidRPr="00812409">
        <w:t xml:space="preserve">[17] </w:t>
      </w:r>
      <w:r w:rsidR="0069003A">
        <w:tab/>
      </w:r>
      <w:r w:rsidRPr="00812409">
        <w:t>Page 936, line 10: Please replace “</w:t>
      </w:r>
      <w:r w:rsidRPr="00812409">
        <w:rPr>
          <w:b/>
          <w:bCs/>
          <w:color w:val="000000"/>
        </w:rPr>
        <w:t>EHTM1</w:t>
      </w:r>
      <w:r w:rsidRPr="00812409">
        <w:t>” with “</w:t>
      </w:r>
      <w:r w:rsidRPr="00812409">
        <w:rPr>
          <w:color w:val="000000"/>
        </w:rPr>
        <w:t>EHTM</w:t>
      </w:r>
      <w:proofErr w:type="gramStart"/>
      <w:r w:rsidRPr="00812409">
        <w:rPr>
          <w:color w:val="000000"/>
        </w:rPr>
        <w:t>1</w:t>
      </w:r>
      <w:r w:rsidRPr="00812409">
        <w:t>”  and</w:t>
      </w:r>
      <w:proofErr w:type="gramEnd"/>
      <w:r w:rsidRPr="00812409">
        <w:t xml:space="preserve"> “</w:t>
      </w:r>
      <w:r w:rsidR="00D21CC9" w:rsidRPr="00812409">
        <w:rPr>
          <w:b/>
          <w:bCs/>
          <w:color w:val="000000"/>
        </w:rPr>
        <w:t xml:space="preserve">EHT capabilities </w:t>
      </w:r>
      <w:r w:rsidR="0069003A">
        <w:rPr>
          <w:b/>
          <w:bCs/>
          <w:color w:val="000000"/>
        </w:rPr>
        <w:tab/>
      </w:r>
      <w:r w:rsidR="00D21CC9" w:rsidRPr="00812409">
        <w:rPr>
          <w:b/>
          <w:bCs/>
          <w:color w:val="000000"/>
        </w:rPr>
        <w:t>signaling</w:t>
      </w:r>
      <w:r w:rsidRPr="00812409">
        <w:t>” with “</w:t>
      </w:r>
      <w:r w:rsidR="00D21CC9" w:rsidRPr="00812409">
        <w:rPr>
          <w:color w:val="000000"/>
        </w:rPr>
        <w:t>EHT capabilities signaling</w:t>
      </w:r>
      <w:r w:rsidRPr="00812409">
        <w:t>”</w:t>
      </w:r>
    </w:p>
    <w:p w14:paraId="6638E3CE" w14:textId="346AAE2F" w:rsidR="00D907E5" w:rsidRPr="00812409" w:rsidRDefault="00D907E5" w:rsidP="00386BB9">
      <w:pPr>
        <w:tabs>
          <w:tab w:val="left" w:pos="540"/>
        </w:tabs>
        <w:jc w:val="both"/>
      </w:pPr>
      <w:r w:rsidRPr="00812409">
        <w:t xml:space="preserve">[18] </w:t>
      </w:r>
      <w:r w:rsidR="0069003A">
        <w:tab/>
      </w:r>
      <w:r w:rsidRPr="00812409">
        <w:t>Page 936, line 31: Please replace “</w:t>
      </w:r>
      <w:r w:rsidRPr="00812409">
        <w:rPr>
          <w:b/>
          <w:bCs/>
          <w:color w:val="000000"/>
        </w:rPr>
        <w:t>EHTM2</w:t>
      </w:r>
      <w:r w:rsidRPr="00812409">
        <w:t>” with “</w:t>
      </w:r>
      <w:r w:rsidRPr="00812409">
        <w:rPr>
          <w:color w:val="000000"/>
        </w:rPr>
        <w:t>EHTM</w:t>
      </w:r>
      <w:proofErr w:type="gramStart"/>
      <w:r w:rsidRPr="00812409">
        <w:rPr>
          <w:color w:val="000000"/>
        </w:rPr>
        <w:t>2</w:t>
      </w:r>
      <w:r w:rsidRPr="00812409">
        <w:t>”  and</w:t>
      </w:r>
      <w:proofErr w:type="gramEnd"/>
      <w:r w:rsidRPr="00812409">
        <w:t xml:space="preserve"> “</w:t>
      </w:r>
      <w:r w:rsidR="00865BDE" w:rsidRPr="00812409">
        <w:rPr>
          <w:b/>
          <w:bCs/>
          <w:color w:val="000000"/>
        </w:rPr>
        <w:t xml:space="preserve">Signaling of EHT </w:t>
      </w:r>
      <w:r w:rsidR="0069003A">
        <w:rPr>
          <w:b/>
          <w:bCs/>
          <w:color w:val="000000"/>
        </w:rPr>
        <w:tab/>
      </w:r>
      <w:r w:rsidR="00865BDE" w:rsidRPr="00812409">
        <w:rPr>
          <w:b/>
          <w:bCs/>
          <w:color w:val="000000"/>
        </w:rPr>
        <w:t>operation</w:t>
      </w:r>
      <w:r w:rsidRPr="00812409">
        <w:t>” with “</w:t>
      </w:r>
      <w:r w:rsidR="00865BDE" w:rsidRPr="00812409">
        <w:rPr>
          <w:color w:val="000000"/>
        </w:rPr>
        <w:t>Signaling of EHT operation</w:t>
      </w:r>
      <w:r w:rsidRPr="00812409">
        <w:t>”</w:t>
      </w:r>
    </w:p>
    <w:p w14:paraId="212445F1" w14:textId="201024FA" w:rsidR="00865BDE" w:rsidRPr="00812409" w:rsidRDefault="00865BDE" w:rsidP="00386BB9">
      <w:pPr>
        <w:tabs>
          <w:tab w:val="left" w:pos="540"/>
        </w:tabs>
        <w:jc w:val="both"/>
      </w:pPr>
      <w:r w:rsidRPr="00812409">
        <w:t xml:space="preserve">[19] </w:t>
      </w:r>
      <w:r w:rsidR="0069003A">
        <w:tab/>
      </w:r>
      <w:r w:rsidRPr="00812409">
        <w:t>Page 936, line 34: Please replace “</w:t>
      </w:r>
      <w:r w:rsidRPr="00812409">
        <w:rPr>
          <w:b/>
          <w:bCs/>
          <w:color w:val="000000"/>
        </w:rPr>
        <w:t>EHTM3</w:t>
      </w:r>
      <w:r w:rsidRPr="00812409">
        <w:t>” with “</w:t>
      </w:r>
      <w:r w:rsidRPr="00812409">
        <w:rPr>
          <w:color w:val="000000"/>
        </w:rPr>
        <w:t>EHTM</w:t>
      </w:r>
      <w:proofErr w:type="gramStart"/>
      <w:r w:rsidRPr="00812409">
        <w:rPr>
          <w:color w:val="000000"/>
        </w:rPr>
        <w:t>3</w:t>
      </w:r>
      <w:r w:rsidRPr="00812409">
        <w:t>”  and</w:t>
      </w:r>
      <w:proofErr w:type="gramEnd"/>
      <w:r w:rsidRPr="00812409">
        <w:t xml:space="preserve"> “</w:t>
      </w:r>
      <w:r w:rsidRPr="00812409">
        <w:rPr>
          <w:b/>
          <w:bCs/>
          <w:color w:val="000000"/>
        </w:rPr>
        <w:t xml:space="preserve">HE variant HT </w:t>
      </w:r>
      <w:r w:rsidR="0069003A">
        <w:rPr>
          <w:b/>
          <w:bCs/>
          <w:color w:val="000000"/>
        </w:rPr>
        <w:tab/>
      </w:r>
      <w:r w:rsidRPr="00812409">
        <w:rPr>
          <w:b/>
          <w:bCs/>
          <w:color w:val="000000"/>
        </w:rPr>
        <w:t>Control field</w:t>
      </w:r>
      <w:r w:rsidRPr="00812409">
        <w:t>” with “</w:t>
      </w:r>
      <w:r w:rsidRPr="00812409">
        <w:rPr>
          <w:color w:val="000000"/>
        </w:rPr>
        <w:t>HE variant HT Control field</w:t>
      </w:r>
      <w:r w:rsidRPr="00812409">
        <w:t>”</w:t>
      </w:r>
    </w:p>
    <w:p w14:paraId="75D6C075" w14:textId="64D0189F" w:rsidR="00865BDE" w:rsidRPr="00812409" w:rsidRDefault="00865BDE" w:rsidP="00386BB9">
      <w:pPr>
        <w:tabs>
          <w:tab w:val="left" w:pos="540"/>
        </w:tabs>
        <w:jc w:val="both"/>
      </w:pPr>
      <w:r w:rsidRPr="00812409">
        <w:t xml:space="preserve">[20] </w:t>
      </w:r>
      <w:r w:rsidR="0069003A">
        <w:tab/>
      </w:r>
      <w:r w:rsidRPr="00812409">
        <w:t>Page 936, line 43: Please replace “</w:t>
      </w:r>
      <w:r w:rsidRPr="00812409">
        <w:rPr>
          <w:b/>
          <w:bCs/>
          <w:color w:val="000000"/>
        </w:rPr>
        <w:t>EHTM4</w:t>
      </w:r>
      <w:r w:rsidRPr="00812409">
        <w:t>” with “</w:t>
      </w:r>
      <w:r w:rsidRPr="00812409">
        <w:rPr>
          <w:color w:val="000000"/>
        </w:rPr>
        <w:t>EHTM</w:t>
      </w:r>
      <w:proofErr w:type="gramStart"/>
      <w:r w:rsidRPr="00812409">
        <w:rPr>
          <w:color w:val="000000"/>
        </w:rPr>
        <w:t>4</w:t>
      </w:r>
      <w:r w:rsidRPr="00812409">
        <w:t>”  and</w:t>
      </w:r>
      <w:proofErr w:type="gramEnd"/>
      <w:r w:rsidRPr="00812409">
        <w:t xml:space="preserve"> “</w:t>
      </w:r>
      <w:r w:rsidRPr="00812409">
        <w:rPr>
          <w:b/>
          <w:bCs/>
          <w:color w:val="000000"/>
        </w:rPr>
        <w:t>Restricted TWT</w:t>
      </w:r>
      <w:r w:rsidRPr="00812409">
        <w:t xml:space="preserve">” with </w:t>
      </w:r>
      <w:r w:rsidR="0069003A">
        <w:tab/>
      </w:r>
      <w:r w:rsidRPr="00812409">
        <w:t>“</w:t>
      </w:r>
      <w:r w:rsidRPr="00812409">
        <w:rPr>
          <w:color w:val="000000"/>
        </w:rPr>
        <w:t>Restricted TWT</w:t>
      </w:r>
      <w:r w:rsidRPr="00812409">
        <w:t>”</w:t>
      </w:r>
    </w:p>
    <w:p w14:paraId="6A50B4BE" w14:textId="1B64C96E" w:rsidR="00865BDE" w:rsidRPr="00812409" w:rsidRDefault="00865BDE" w:rsidP="00386BB9">
      <w:pPr>
        <w:tabs>
          <w:tab w:val="left" w:pos="540"/>
        </w:tabs>
        <w:jc w:val="both"/>
      </w:pPr>
      <w:r w:rsidRPr="00812409">
        <w:t xml:space="preserve">[21] </w:t>
      </w:r>
      <w:r w:rsidR="0069003A">
        <w:tab/>
      </w:r>
      <w:r w:rsidRPr="00812409">
        <w:t>Page 936, line 45: Please replace “</w:t>
      </w:r>
      <w:r w:rsidRPr="00812409">
        <w:rPr>
          <w:b/>
          <w:bCs/>
          <w:color w:val="000000"/>
        </w:rPr>
        <w:t>EHTM5</w:t>
      </w:r>
      <w:r w:rsidRPr="00812409">
        <w:t>” with “</w:t>
      </w:r>
      <w:r w:rsidRPr="00812409">
        <w:rPr>
          <w:color w:val="000000"/>
        </w:rPr>
        <w:t>EHTM</w:t>
      </w:r>
      <w:proofErr w:type="gramStart"/>
      <w:r w:rsidRPr="00812409">
        <w:rPr>
          <w:color w:val="000000"/>
        </w:rPr>
        <w:t>5</w:t>
      </w:r>
      <w:r w:rsidRPr="00812409">
        <w:t>”  and</w:t>
      </w:r>
      <w:proofErr w:type="gramEnd"/>
      <w:r w:rsidRPr="00812409">
        <w:t xml:space="preserve"> “</w:t>
      </w:r>
      <w:r w:rsidRPr="00812409">
        <w:rPr>
          <w:b/>
          <w:bCs/>
          <w:color w:val="000000"/>
        </w:rPr>
        <w:t>EPCS priority access</w:t>
      </w:r>
      <w:r w:rsidRPr="00812409">
        <w:t xml:space="preserve">” </w:t>
      </w:r>
      <w:r w:rsidR="0069003A">
        <w:tab/>
      </w:r>
      <w:r w:rsidRPr="00812409">
        <w:t>with “</w:t>
      </w:r>
      <w:r w:rsidRPr="00812409">
        <w:rPr>
          <w:color w:val="000000"/>
        </w:rPr>
        <w:t>EPCS priority access</w:t>
      </w:r>
      <w:r w:rsidRPr="00812409">
        <w:t>”</w:t>
      </w:r>
    </w:p>
    <w:p w14:paraId="51304061" w14:textId="2B667C4B" w:rsidR="00D8126C" w:rsidRPr="00812409" w:rsidRDefault="00865BDE" w:rsidP="00386BB9">
      <w:pPr>
        <w:tabs>
          <w:tab w:val="left" w:pos="540"/>
        </w:tabs>
        <w:jc w:val="both"/>
      </w:pPr>
      <w:r w:rsidRPr="00812409">
        <w:t xml:space="preserve">[22] </w:t>
      </w:r>
      <w:r w:rsidR="0069003A">
        <w:tab/>
      </w:r>
      <w:r w:rsidRPr="00812409">
        <w:t>Page 936, line 47: Please replace “</w:t>
      </w:r>
      <w:r w:rsidRPr="00812409">
        <w:rPr>
          <w:b/>
          <w:bCs/>
          <w:color w:val="000000"/>
        </w:rPr>
        <w:t>EHTM</w:t>
      </w:r>
      <w:r w:rsidR="007065C5" w:rsidRPr="00812409">
        <w:rPr>
          <w:b/>
          <w:bCs/>
          <w:color w:val="000000"/>
        </w:rPr>
        <w:t>6</w:t>
      </w:r>
      <w:r w:rsidRPr="00812409">
        <w:t>” with “</w:t>
      </w:r>
      <w:r w:rsidRPr="00812409">
        <w:rPr>
          <w:color w:val="000000"/>
        </w:rPr>
        <w:t>EHTM</w:t>
      </w:r>
      <w:proofErr w:type="gramStart"/>
      <w:r w:rsidR="007065C5" w:rsidRPr="00812409">
        <w:rPr>
          <w:color w:val="000000"/>
        </w:rPr>
        <w:t>6</w:t>
      </w:r>
      <w:r w:rsidRPr="00812409">
        <w:t>”  and</w:t>
      </w:r>
      <w:proofErr w:type="gramEnd"/>
      <w:r w:rsidRPr="00812409">
        <w:t xml:space="preserve"> “</w:t>
      </w:r>
      <w:r w:rsidR="007065C5" w:rsidRPr="00812409">
        <w:rPr>
          <w:b/>
          <w:bCs/>
          <w:color w:val="000000"/>
        </w:rPr>
        <w:t xml:space="preserve">Triggered TXOP </w:t>
      </w:r>
      <w:r w:rsidR="0069003A">
        <w:rPr>
          <w:b/>
          <w:bCs/>
          <w:color w:val="000000"/>
        </w:rPr>
        <w:tab/>
      </w:r>
      <w:r w:rsidR="007065C5" w:rsidRPr="00812409">
        <w:rPr>
          <w:b/>
          <w:bCs/>
          <w:color w:val="000000"/>
        </w:rPr>
        <w:t>sharing procedure</w:t>
      </w:r>
      <w:r w:rsidRPr="00812409">
        <w:t>” with “</w:t>
      </w:r>
      <w:r w:rsidR="007065C5" w:rsidRPr="00812409">
        <w:rPr>
          <w:color w:val="000000"/>
        </w:rPr>
        <w:t>Triggered TXOP sharing procedure</w:t>
      </w:r>
      <w:r w:rsidRPr="00812409">
        <w:t>”</w:t>
      </w:r>
    </w:p>
    <w:p w14:paraId="713EE17D" w14:textId="430AC508" w:rsidR="00D8126C" w:rsidRPr="00812409" w:rsidRDefault="00D8126C" w:rsidP="00386BB9">
      <w:pPr>
        <w:tabs>
          <w:tab w:val="left" w:pos="540"/>
        </w:tabs>
        <w:jc w:val="both"/>
      </w:pPr>
      <w:r w:rsidRPr="00812409">
        <w:t xml:space="preserve">[23] </w:t>
      </w:r>
      <w:r w:rsidR="0069003A">
        <w:tab/>
      </w:r>
      <w:r w:rsidRPr="00812409">
        <w:t>Page 936, line 48: Please replace “</w:t>
      </w:r>
      <w:r w:rsidRPr="00812409">
        <w:rPr>
          <w:b/>
          <w:bCs/>
          <w:color w:val="000000"/>
        </w:rPr>
        <w:t>EHTM7</w:t>
      </w:r>
      <w:r w:rsidRPr="00812409">
        <w:t>” with “</w:t>
      </w:r>
      <w:r w:rsidRPr="00812409">
        <w:rPr>
          <w:color w:val="000000"/>
        </w:rPr>
        <w:t>EHTM</w:t>
      </w:r>
      <w:proofErr w:type="gramStart"/>
      <w:r w:rsidRPr="00812409">
        <w:rPr>
          <w:color w:val="000000"/>
        </w:rPr>
        <w:t>7</w:t>
      </w:r>
      <w:r w:rsidRPr="00812409">
        <w:t>”  and</w:t>
      </w:r>
      <w:proofErr w:type="gramEnd"/>
      <w:r w:rsidRPr="00812409">
        <w:t xml:space="preserve"> “</w:t>
      </w:r>
      <w:r w:rsidRPr="00812409">
        <w:rPr>
          <w:b/>
          <w:bCs/>
          <w:color w:val="000000"/>
        </w:rPr>
        <w:t>EHT BSS operation</w:t>
      </w:r>
      <w:r w:rsidRPr="00812409">
        <w:t xml:space="preserve">” </w:t>
      </w:r>
      <w:r w:rsidR="0069003A">
        <w:tab/>
      </w:r>
      <w:r w:rsidRPr="00812409">
        <w:t>with “</w:t>
      </w:r>
      <w:r w:rsidRPr="00812409">
        <w:rPr>
          <w:color w:val="000000"/>
        </w:rPr>
        <w:t>EHT BSS operation</w:t>
      </w:r>
      <w:r w:rsidRPr="00812409">
        <w:t>”</w:t>
      </w:r>
    </w:p>
    <w:p w14:paraId="3BE186A4" w14:textId="17E2EF33" w:rsidR="00F00B3C" w:rsidRPr="00812409" w:rsidRDefault="00D8126C" w:rsidP="00386BB9">
      <w:pPr>
        <w:tabs>
          <w:tab w:val="left" w:pos="540"/>
        </w:tabs>
        <w:jc w:val="both"/>
      </w:pPr>
      <w:r w:rsidRPr="00812409">
        <w:t>[2</w:t>
      </w:r>
      <w:r w:rsidR="005F33E2" w:rsidRPr="00812409">
        <w:t>4</w:t>
      </w:r>
      <w:r w:rsidRPr="00812409">
        <w:t xml:space="preserve">] </w:t>
      </w:r>
      <w:r w:rsidR="0069003A">
        <w:tab/>
      </w:r>
      <w:r w:rsidR="00F00B3C" w:rsidRPr="00812409">
        <w:t>Page 936, line 57: Please replace “</w:t>
      </w:r>
      <w:r w:rsidR="00F00B3C" w:rsidRPr="00812409">
        <w:rPr>
          <w:b/>
          <w:bCs/>
          <w:color w:val="000000"/>
        </w:rPr>
        <w:t>EHTM8</w:t>
      </w:r>
      <w:r w:rsidR="00F00B3C" w:rsidRPr="00812409">
        <w:t>” with “</w:t>
      </w:r>
      <w:r w:rsidR="00F00B3C" w:rsidRPr="00812409">
        <w:rPr>
          <w:color w:val="000000"/>
        </w:rPr>
        <w:t>EHTM</w:t>
      </w:r>
      <w:proofErr w:type="gramStart"/>
      <w:r w:rsidR="00F00B3C" w:rsidRPr="00812409">
        <w:rPr>
          <w:color w:val="000000"/>
        </w:rPr>
        <w:t>8</w:t>
      </w:r>
      <w:r w:rsidR="00F00B3C" w:rsidRPr="00812409">
        <w:t>”  and</w:t>
      </w:r>
      <w:proofErr w:type="gramEnd"/>
      <w:r w:rsidR="00F00B3C" w:rsidRPr="00812409">
        <w:t xml:space="preserve"> “</w:t>
      </w:r>
      <w:r w:rsidR="00F00B3C" w:rsidRPr="00812409">
        <w:rPr>
          <w:b/>
          <w:bCs/>
          <w:color w:val="000000"/>
        </w:rPr>
        <w:t xml:space="preserve">Transmit </w:t>
      </w:r>
      <w:r w:rsidR="0069003A">
        <w:rPr>
          <w:b/>
          <w:bCs/>
          <w:color w:val="000000"/>
        </w:rPr>
        <w:tab/>
      </w:r>
      <w:r w:rsidR="00F00B3C" w:rsidRPr="00812409">
        <w:rPr>
          <w:b/>
          <w:bCs/>
          <w:color w:val="000000"/>
        </w:rPr>
        <w:t>beamforming</w:t>
      </w:r>
      <w:r w:rsidR="00F00B3C" w:rsidRPr="00812409">
        <w:t>” with “</w:t>
      </w:r>
      <w:r w:rsidR="00F00B3C" w:rsidRPr="00812409">
        <w:rPr>
          <w:color w:val="000000"/>
        </w:rPr>
        <w:t>Transmit beamforming</w:t>
      </w:r>
      <w:r w:rsidR="00F00B3C" w:rsidRPr="00812409">
        <w:t>”</w:t>
      </w:r>
    </w:p>
    <w:p w14:paraId="6888E4DB" w14:textId="4A3736F8" w:rsidR="00D8126C" w:rsidRPr="00812409" w:rsidRDefault="00F00B3C" w:rsidP="00386BB9">
      <w:pPr>
        <w:tabs>
          <w:tab w:val="left" w:pos="540"/>
        </w:tabs>
        <w:jc w:val="both"/>
      </w:pPr>
      <w:r w:rsidRPr="00812409">
        <w:lastRenderedPageBreak/>
        <w:t>[2</w:t>
      </w:r>
      <w:r w:rsidR="005F33E2" w:rsidRPr="00812409">
        <w:t>5</w:t>
      </w:r>
      <w:r w:rsidRPr="00812409">
        <w:t xml:space="preserve">] </w:t>
      </w:r>
      <w:r w:rsidR="0069003A">
        <w:tab/>
      </w:r>
      <w:r w:rsidR="00FC62D0" w:rsidRPr="00812409">
        <w:t xml:space="preserve">Page 936, line 57: </w:t>
      </w:r>
      <w:r w:rsidR="00812409">
        <w:t>Reference</w:t>
      </w:r>
      <w:r w:rsidR="00FC62D0" w:rsidRPr="00812409">
        <w:t xml:space="preserve"> of EHTM8.1 to EHTM</w:t>
      </w:r>
      <w:r w:rsidR="00D25EFE" w:rsidRPr="00812409">
        <w:t>8.6 is 36.1.1</w:t>
      </w:r>
      <w:r w:rsidR="00305E6E" w:rsidRPr="00812409">
        <w:t xml:space="preserve">, which is a PHY </w:t>
      </w:r>
      <w:r w:rsidR="00D25EFE" w:rsidRPr="00812409">
        <w:t>clause</w:t>
      </w:r>
      <w:r w:rsidR="00305E6E" w:rsidRPr="00812409">
        <w:t xml:space="preserve"> </w:t>
      </w:r>
      <w:r w:rsidR="0069003A">
        <w:tab/>
      </w:r>
      <w:r w:rsidR="00305E6E" w:rsidRPr="00812409">
        <w:t>even though we talk about MAC function</w:t>
      </w:r>
      <w:r w:rsidR="00D25EFE" w:rsidRPr="00812409">
        <w:t>.</w:t>
      </w:r>
      <w:r w:rsidR="00305E6E" w:rsidRPr="00812409">
        <w:t xml:space="preserve"> The right reference seems to be </w:t>
      </w:r>
      <w:r w:rsidR="00305E6E" w:rsidRPr="00812409">
        <w:rPr>
          <w:rStyle w:val="SC14319501"/>
          <w:b w:val="0"/>
          <w:bCs w:val="0"/>
          <w:sz w:val="24"/>
          <w:szCs w:val="24"/>
        </w:rPr>
        <w:t xml:space="preserve">9.4.2.313 EHT </w:t>
      </w:r>
      <w:r w:rsidR="0069003A">
        <w:rPr>
          <w:rStyle w:val="SC14319501"/>
          <w:b w:val="0"/>
          <w:bCs w:val="0"/>
          <w:sz w:val="24"/>
          <w:szCs w:val="24"/>
        </w:rPr>
        <w:tab/>
      </w:r>
      <w:r w:rsidR="00305E6E" w:rsidRPr="00812409">
        <w:rPr>
          <w:rStyle w:val="SC14319501"/>
          <w:b w:val="0"/>
          <w:bCs w:val="0"/>
          <w:sz w:val="24"/>
          <w:szCs w:val="24"/>
        </w:rPr>
        <w:t>Capabilities element</w:t>
      </w:r>
      <w:r w:rsidR="00305E6E" w:rsidRPr="00812409">
        <w:t xml:space="preserve">. This is how HE provide the reference for Transmit </w:t>
      </w:r>
      <w:proofErr w:type="spellStart"/>
      <w:r w:rsidR="00305E6E" w:rsidRPr="00812409">
        <w:t>beamforing</w:t>
      </w:r>
      <w:proofErr w:type="spellEnd"/>
      <w:r w:rsidR="00305E6E" w:rsidRPr="00812409">
        <w:t>.</w:t>
      </w:r>
      <w:r w:rsidR="00B413C9" w:rsidRPr="00812409">
        <w:t xml:space="preserve"> See </w:t>
      </w:r>
      <w:r w:rsidR="0069003A">
        <w:tab/>
      </w:r>
      <w:proofErr w:type="spellStart"/>
      <w:r w:rsidR="00B413C9" w:rsidRPr="00812409">
        <w:t>revme</w:t>
      </w:r>
      <w:proofErr w:type="spellEnd"/>
      <w:r w:rsidR="00B413C9" w:rsidRPr="00812409">
        <w:t xml:space="preserve"> D3.1</w:t>
      </w:r>
    </w:p>
    <w:p w14:paraId="576A51CD" w14:textId="3CA8CC9D" w:rsidR="0013169E" w:rsidRPr="00812409" w:rsidRDefault="00B413C9" w:rsidP="00386BB9">
      <w:pPr>
        <w:tabs>
          <w:tab w:val="left" w:pos="540"/>
        </w:tabs>
        <w:jc w:val="both"/>
      </w:pPr>
      <w:r w:rsidRPr="00812409">
        <w:t>[2</w:t>
      </w:r>
      <w:r w:rsidR="005F33E2" w:rsidRPr="00812409">
        <w:t>6</w:t>
      </w:r>
      <w:r w:rsidRPr="00812409">
        <w:t xml:space="preserve">] </w:t>
      </w:r>
      <w:r w:rsidR="0069003A">
        <w:tab/>
      </w:r>
      <w:r w:rsidR="0013169E" w:rsidRPr="00812409">
        <w:t>Page 937, line 30: Please replace “</w:t>
      </w:r>
      <w:r w:rsidR="0013169E" w:rsidRPr="00812409">
        <w:rPr>
          <w:b/>
          <w:bCs/>
          <w:color w:val="000000"/>
        </w:rPr>
        <w:t>EHTM9</w:t>
      </w:r>
      <w:r w:rsidR="0013169E" w:rsidRPr="00812409">
        <w:t>” with “</w:t>
      </w:r>
      <w:r w:rsidR="0013169E" w:rsidRPr="00812409">
        <w:rPr>
          <w:color w:val="000000"/>
        </w:rPr>
        <w:t>EHTM</w:t>
      </w:r>
      <w:proofErr w:type="gramStart"/>
      <w:r w:rsidR="0013169E" w:rsidRPr="00812409">
        <w:rPr>
          <w:color w:val="000000"/>
        </w:rPr>
        <w:t>9</w:t>
      </w:r>
      <w:r w:rsidR="0013169E" w:rsidRPr="00812409">
        <w:t>”  and</w:t>
      </w:r>
      <w:proofErr w:type="gramEnd"/>
      <w:r w:rsidR="0013169E" w:rsidRPr="00812409">
        <w:t xml:space="preserve"> “</w:t>
      </w:r>
      <w:r w:rsidR="0013169E" w:rsidRPr="00812409">
        <w:rPr>
          <w:b/>
          <w:bCs/>
          <w:color w:val="000000"/>
        </w:rPr>
        <w:t xml:space="preserve">MU Beamforming </w:t>
      </w:r>
      <w:r w:rsidR="0069003A">
        <w:rPr>
          <w:b/>
          <w:bCs/>
          <w:color w:val="000000"/>
        </w:rPr>
        <w:tab/>
      </w:r>
      <w:r w:rsidR="0013169E" w:rsidRPr="00812409">
        <w:rPr>
          <w:b/>
          <w:bCs/>
          <w:color w:val="000000"/>
        </w:rPr>
        <w:t>capable</w:t>
      </w:r>
      <w:r w:rsidR="0013169E" w:rsidRPr="00812409">
        <w:t>” with “</w:t>
      </w:r>
      <w:r w:rsidR="0013169E" w:rsidRPr="00812409">
        <w:rPr>
          <w:color w:val="000000"/>
        </w:rPr>
        <w:t>MU Beamforming capable</w:t>
      </w:r>
      <w:r w:rsidR="0013169E" w:rsidRPr="00812409">
        <w:t>”</w:t>
      </w:r>
    </w:p>
    <w:p w14:paraId="1649C9F2" w14:textId="5289DADF" w:rsidR="00601631" w:rsidRPr="00812409" w:rsidRDefault="00601631" w:rsidP="00386BB9">
      <w:pPr>
        <w:tabs>
          <w:tab w:val="left" w:pos="540"/>
        </w:tabs>
        <w:jc w:val="both"/>
      </w:pPr>
      <w:r w:rsidRPr="00812409">
        <w:t>[2</w:t>
      </w:r>
      <w:r w:rsidR="005F33E2" w:rsidRPr="00812409">
        <w:t>7</w:t>
      </w:r>
      <w:r w:rsidRPr="00812409">
        <w:t xml:space="preserve">] </w:t>
      </w:r>
      <w:r w:rsidR="0069003A">
        <w:tab/>
      </w:r>
      <w:r w:rsidRPr="00812409">
        <w:t>Page 937, line 44: Please replace “</w:t>
      </w:r>
      <w:r w:rsidRPr="00812409">
        <w:rPr>
          <w:b/>
          <w:bCs/>
          <w:color w:val="000000"/>
        </w:rPr>
        <w:t>EHTM10</w:t>
      </w:r>
      <w:r w:rsidRPr="00812409">
        <w:t>” with “</w:t>
      </w:r>
      <w:r w:rsidRPr="00812409">
        <w:rPr>
          <w:color w:val="000000"/>
        </w:rPr>
        <w:t>EHTM</w:t>
      </w:r>
      <w:proofErr w:type="gramStart"/>
      <w:r w:rsidRPr="00812409">
        <w:rPr>
          <w:color w:val="000000"/>
        </w:rPr>
        <w:t>10</w:t>
      </w:r>
      <w:r w:rsidRPr="00812409">
        <w:t>”  and</w:t>
      </w:r>
      <w:proofErr w:type="gramEnd"/>
      <w:r w:rsidRPr="00812409">
        <w:t xml:space="preserve"> “</w:t>
      </w:r>
      <w:r w:rsidRPr="00812409">
        <w:rPr>
          <w:b/>
          <w:bCs/>
          <w:color w:val="000000"/>
        </w:rPr>
        <w:t xml:space="preserve">EHT MLD </w:t>
      </w:r>
      <w:r w:rsidR="0069003A">
        <w:rPr>
          <w:b/>
          <w:bCs/>
          <w:color w:val="000000"/>
        </w:rPr>
        <w:tab/>
      </w:r>
      <w:r w:rsidRPr="00812409">
        <w:rPr>
          <w:b/>
          <w:bCs/>
          <w:color w:val="000000"/>
        </w:rPr>
        <w:t>features</w:t>
      </w:r>
      <w:r w:rsidRPr="00812409">
        <w:t>” with “</w:t>
      </w:r>
      <w:r w:rsidRPr="00812409">
        <w:rPr>
          <w:color w:val="000000"/>
        </w:rPr>
        <w:t>EHT MLD features</w:t>
      </w:r>
      <w:r w:rsidRPr="00812409">
        <w:t>”</w:t>
      </w:r>
    </w:p>
    <w:p w14:paraId="308A3E03" w14:textId="19FAD5C9" w:rsidR="00601631" w:rsidRPr="00812409" w:rsidRDefault="00601631" w:rsidP="00386BB9">
      <w:pPr>
        <w:tabs>
          <w:tab w:val="left" w:pos="540"/>
        </w:tabs>
        <w:jc w:val="both"/>
      </w:pPr>
      <w:r w:rsidRPr="00812409">
        <w:t>[2</w:t>
      </w:r>
      <w:r w:rsidR="005F33E2" w:rsidRPr="00812409">
        <w:t>8</w:t>
      </w:r>
      <w:r w:rsidRPr="00812409">
        <w:t xml:space="preserve">] </w:t>
      </w:r>
      <w:r w:rsidR="0069003A">
        <w:tab/>
        <w:t>P</w:t>
      </w:r>
      <w:r w:rsidRPr="00812409">
        <w:t>age 939, line 17: Please replace “</w:t>
      </w:r>
      <w:r w:rsidRPr="00812409">
        <w:rPr>
          <w:b/>
          <w:bCs/>
          <w:color w:val="000000"/>
        </w:rPr>
        <w:t>EHTM11</w:t>
      </w:r>
      <w:r w:rsidRPr="00812409">
        <w:t>” with “</w:t>
      </w:r>
      <w:r w:rsidRPr="00812409">
        <w:rPr>
          <w:color w:val="000000"/>
        </w:rPr>
        <w:t>EHTM</w:t>
      </w:r>
      <w:proofErr w:type="gramStart"/>
      <w:r w:rsidRPr="00812409">
        <w:rPr>
          <w:color w:val="000000"/>
        </w:rPr>
        <w:t>11</w:t>
      </w:r>
      <w:r w:rsidRPr="00812409">
        <w:t>”  and</w:t>
      </w:r>
      <w:proofErr w:type="gramEnd"/>
      <w:r w:rsidRPr="00812409">
        <w:t xml:space="preserve"> “</w:t>
      </w:r>
      <w:r w:rsidRPr="00812409">
        <w:rPr>
          <w:b/>
          <w:bCs/>
          <w:color w:val="000000"/>
        </w:rPr>
        <w:t xml:space="preserve">EHT sounding </w:t>
      </w:r>
      <w:r w:rsidR="0069003A">
        <w:rPr>
          <w:b/>
          <w:bCs/>
          <w:color w:val="000000"/>
        </w:rPr>
        <w:tab/>
      </w:r>
      <w:r w:rsidRPr="00812409">
        <w:rPr>
          <w:b/>
          <w:bCs/>
          <w:color w:val="000000"/>
        </w:rPr>
        <w:t>protocol</w:t>
      </w:r>
      <w:r w:rsidRPr="00812409">
        <w:t>” with “</w:t>
      </w:r>
      <w:r w:rsidRPr="00812409">
        <w:rPr>
          <w:color w:val="000000"/>
        </w:rPr>
        <w:t>EHT sounding protocol</w:t>
      </w:r>
      <w:r w:rsidRPr="00812409">
        <w:t>”</w:t>
      </w:r>
    </w:p>
    <w:p w14:paraId="236C8137" w14:textId="25975FD2" w:rsidR="00D8126C" w:rsidRPr="00812409" w:rsidRDefault="00A728B8" w:rsidP="00386BB9">
      <w:pPr>
        <w:tabs>
          <w:tab w:val="left" w:pos="540"/>
        </w:tabs>
        <w:jc w:val="both"/>
      </w:pPr>
      <w:r w:rsidRPr="00812409">
        <w:t xml:space="preserve">[29] </w:t>
      </w:r>
      <w:r w:rsidR="0069003A">
        <w:tab/>
      </w:r>
      <w:r w:rsidR="00D56253" w:rsidRPr="00812409">
        <w:t xml:space="preserve">Page 926, line 32: Please add description to all the references in References column of </w:t>
      </w:r>
      <w:r w:rsidR="0069003A">
        <w:tab/>
      </w:r>
      <w:r w:rsidR="00755308" w:rsidRPr="00812409">
        <w:t xml:space="preserve">B.4.3 IUT configuration, </w:t>
      </w:r>
      <w:r w:rsidR="000D46C7" w:rsidRPr="00812409">
        <w:t xml:space="preserve">B.4.4.2 MAC frames, </w:t>
      </w:r>
      <w:r w:rsidR="00D56253" w:rsidRPr="00812409">
        <w:t xml:space="preserve">B.4.40.1 EHT PHY features and </w:t>
      </w:r>
      <w:r w:rsidR="00755308" w:rsidRPr="00812409">
        <w:t xml:space="preserve">B.4.40.2 </w:t>
      </w:r>
      <w:r w:rsidR="0069003A">
        <w:tab/>
      </w:r>
      <w:r w:rsidR="00755308" w:rsidRPr="00812409">
        <w:t xml:space="preserve">EHT MAC features. </w:t>
      </w:r>
      <w:r w:rsidR="000D46C7" w:rsidRPr="00812409">
        <w:t xml:space="preserve">For example, </w:t>
      </w:r>
      <w:r w:rsidR="004E0389" w:rsidRPr="00812409">
        <w:t xml:space="preserve">“Clause 17” should be “Clause 17 (Orthogonal </w:t>
      </w:r>
      <w:r w:rsidR="0069003A">
        <w:tab/>
      </w:r>
      <w:r w:rsidR="004E0389" w:rsidRPr="00812409">
        <w:t>frequency division multiplexing (OFDM) PHY specification)”</w:t>
      </w:r>
      <w:r w:rsidR="00FB451F" w:rsidRPr="00812409">
        <w:t xml:space="preserve">. Note that in </w:t>
      </w:r>
      <w:proofErr w:type="spellStart"/>
      <w:r w:rsidR="00FB451F" w:rsidRPr="00812409">
        <w:t>revme</w:t>
      </w:r>
      <w:proofErr w:type="spellEnd"/>
      <w:r w:rsidR="00FB451F" w:rsidRPr="00812409">
        <w:t xml:space="preserve"> D3.1, </w:t>
      </w:r>
      <w:r w:rsidR="0034191B" w:rsidRPr="00812409">
        <w:t xml:space="preserve">all </w:t>
      </w:r>
      <w:r w:rsidR="0069003A">
        <w:tab/>
      </w:r>
      <w:r w:rsidR="0034191B" w:rsidRPr="00812409">
        <w:t xml:space="preserve">references have descriptions. </w:t>
      </w:r>
    </w:p>
    <w:p w14:paraId="466DEFCB" w14:textId="77777777" w:rsidR="00865BDE" w:rsidRPr="00812409" w:rsidRDefault="00865BDE" w:rsidP="00386BB9">
      <w:pPr>
        <w:jc w:val="both"/>
      </w:pPr>
    </w:p>
    <w:p w14:paraId="18BE5FD3" w14:textId="7E335B39" w:rsidR="00416ADB" w:rsidRDefault="00416ADB" w:rsidP="00416ADB">
      <w:pPr>
        <w:pStyle w:val="Heading4"/>
      </w:pPr>
      <w:r>
        <w:t>Annex G – Frame exchange sequences</w:t>
      </w:r>
    </w:p>
    <w:p w14:paraId="5494EE91" w14:textId="77777777" w:rsidR="00556697" w:rsidRDefault="00556697" w:rsidP="00556697">
      <w:r>
        <w:t>Not applicable</w:t>
      </w:r>
    </w:p>
    <w:p w14:paraId="5626803A" w14:textId="77777777" w:rsidR="00EE6960" w:rsidRDefault="00EE6960" w:rsidP="00556697"/>
    <w:p w14:paraId="3227A491" w14:textId="7BD85D10" w:rsidR="00A9751C" w:rsidRDefault="00A9751C" w:rsidP="00B07608">
      <w:pPr>
        <w:pStyle w:val="Heading2"/>
      </w:pPr>
      <w:r>
        <w:t>ANA</w:t>
      </w:r>
      <w:r w:rsidR="00722EF7">
        <w:t xml:space="preserve"> ###</w:t>
      </w:r>
    </w:p>
    <w:p w14:paraId="35E11E1A" w14:textId="77777777" w:rsidR="00A9751C" w:rsidRDefault="00A9751C" w:rsidP="00A9751C"/>
    <w:p w14:paraId="079699AE" w14:textId="1E85B439" w:rsidR="00E47EC5" w:rsidRDefault="00416ADB" w:rsidP="00A9751C">
      <w:r>
        <w:t>Check for correct use of numbers against database.</w:t>
      </w:r>
    </w:p>
    <w:p w14:paraId="70BD00E0" w14:textId="77777777" w:rsidR="00825E13" w:rsidRDefault="00416ADB" w:rsidP="00A9751C">
      <w:r>
        <w:t xml:space="preserve">Check names </w:t>
      </w:r>
      <w:r w:rsidR="00825E13">
        <w:t>against database (update database if names have changed).</w:t>
      </w:r>
    </w:p>
    <w:p w14:paraId="7DC043FE" w14:textId="00805499" w:rsidR="00416ADB" w:rsidRDefault="00416ADB" w:rsidP="00A9751C"/>
    <w:p w14:paraId="67461CE2" w14:textId="29C89C9E" w:rsidR="00511570" w:rsidRDefault="00511570" w:rsidP="00A9751C">
      <w:r>
        <w:t>Robert Stacey</w:t>
      </w:r>
    </w:p>
    <w:p w14:paraId="73371F62" w14:textId="77777777" w:rsidR="00665E4A" w:rsidRDefault="00665E4A" w:rsidP="00A9751C"/>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5"/>
        <w:gridCol w:w="2160"/>
        <w:gridCol w:w="2250"/>
        <w:gridCol w:w="1530"/>
      </w:tblGrid>
      <w:tr w:rsidR="002178CE" w:rsidRPr="001B01A4" w14:paraId="04492662" w14:textId="77777777" w:rsidTr="002178CE">
        <w:trPr>
          <w:trHeight w:val="287"/>
        </w:trPr>
        <w:tc>
          <w:tcPr>
            <w:tcW w:w="3415" w:type="dxa"/>
            <w:shd w:val="clear" w:color="auto" w:fill="auto"/>
            <w:hideMark/>
          </w:tcPr>
          <w:p w14:paraId="52949F92" w14:textId="77777777" w:rsidR="002178CE" w:rsidRPr="001B01A4" w:rsidRDefault="002178CE" w:rsidP="00FE1C30">
            <w:pPr>
              <w:rPr>
                <w:rFonts w:ascii="Arial" w:hAnsi="Arial" w:cs="Arial"/>
                <w:b/>
                <w:bCs/>
                <w:sz w:val="20"/>
              </w:rPr>
            </w:pPr>
            <w:r w:rsidRPr="001B01A4">
              <w:rPr>
                <w:rFonts w:ascii="Arial" w:hAnsi="Arial" w:cs="Arial"/>
                <w:b/>
                <w:bCs/>
                <w:sz w:val="20"/>
              </w:rPr>
              <w:t>Resource</w:t>
            </w:r>
          </w:p>
        </w:tc>
        <w:tc>
          <w:tcPr>
            <w:tcW w:w="2160" w:type="dxa"/>
          </w:tcPr>
          <w:p w14:paraId="2ABA82D3" w14:textId="77777777" w:rsidR="002178CE" w:rsidRPr="001B01A4" w:rsidRDefault="002178CE" w:rsidP="00FE1C30">
            <w:pPr>
              <w:rPr>
                <w:rFonts w:ascii="Arial" w:hAnsi="Arial" w:cs="Arial"/>
                <w:b/>
                <w:bCs/>
                <w:sz w:val="20"/>
              </w:rPr>
            </w:pPr>
            <w:r>
              <w:rPr>
                <w:rFonts w:ascii="Arial" w:hAnsi="Arial" w:cs="Arial"/>
                <w:b/>
                <w:bCs/>
                <w:sz w:val="20"/>
              </w:rPr>
              <w:t>Ref</w:t>
            </w:r>
          </w:p>
        </w:tc>
        <w:tc>
          <w:tcPr>
            <w:tcW w:w="2250" w:type="dxa"/>
            <w:shd w:val="clear" w:color="auto" w:fill="auto"/>
            <w:hideMark/>
          </w:tcPr>
          <w:p w14:paraId="5039A9E0" w14:textId="77777777" w:rsidR="002178CE" w:rsidRPr="001B01A4" w:rsidRDefault="002178CE" w:rsidP="00FE1C30">
            <w:pPr>
              <w:rPr>
                <w:rFonts w:ascii="Arial" w:hAnsi="Arial" w:cs="Arial"/>
                <w:b/>
                <w:bCs/>
                <w:sz w:val="20"/>
              </w:rPr>
            </w:pPr>
            <w:r w:rsidRPr="001B01A4">
              <w:rPr>
                <w:rFonts w:ascii="Arial" w:hAnsi="Arial" w:cs="Arial"/>
                <w:b/>
                <w:bCs/>
                <w:sz w:val="20"/>
              </w:rPr>
              <w:t>Value</w:t>
            </w:r>
          </w:p>
        </w:tc>
        <w:tc>
          <w:tcPr>
            <w:tcW w:w="1530" w:type="dxa"/>
          </w:tcPr>
          <w:p w14:paraId="4F36CC51" w14:textId="77777777" w:rsidR="002178CE" w:rsidRPr="001B01A4" w:rsidRDefault="002178CE" w:rsidP="00FE1C30">
            <w:pPr>
              <w:rPr>
                <w:rFonts w:ascii="Arial" w:hAnsi="Arial" w:cs="Arial"/>
                <w:b/>
                <w:bCs/>
                <w:sz w:val="20"/>
              </w:rPr>
            </w:pPr>
            <w:r>
              <w:rPr>
                <w:rFonts w:ascii="Arial" w:hAnsi="Arial" w:cs="Arial"/>
                <w:b/>
                <w:bCs/>
                <w:sz w:val="20"/>
              </w:rPr>
              <w:t>Status</w:t>
            </w:r>
          </w:p>
        </w:tc>
      </w:tr>
      <w:tr w:rsidR="002178CE" w:rsidRPr="001B01A4" w14:paraId="71B60595" w14:textId="77777777" w:rsidTr="00FE1C30">
        <w:trPr>
          <w:trHeight w:val="264"/>
        </w:trPr>
        <w:tc>
          <w:tcPr>
            <w:tcW w:w="3415" w:type="dxa"/>
            <w:shd w:val="clear" w:color="auto" w:fill="auto"/>
          </w:tcPr>
          <w:p w14:paraId="055220BF" w14:textId="77777777" w:rsidR="002178CE" w:rsidRPr="001B01A4" w:rsidRDefault="002178CE" w:rsidP="00FE1C30">
            <w:pPr>
              <w:rPr>
                <w:rFonts w:ascii="Arial" w:hAnsi="Arial" w:cs="Arial"/>
                <w:color w:val="0000FF"/>
                <w:sz w:val="20"/>
                <w:u w:val="single"/>
              </w:rPr>
            </w:pPr>
            <w:proofErr w:type="spellStart"/>
            <w:r>
              <w:rPr>
                <w:rFonts w:ascii="Arial" w:hAnsi="Arial" w:cs="Arial"/>
                <w:color w:val="0000FF"/>
                <w:sz w:val="20"/>
                <w:u w:val="single"/>
              </w:rPr>
              <w:t>StatusCodes</w:t>
            </w:r>
            <w:proofErr w:type="spellEnd"/>
          </w:p>
        </w:tc>
        <w:tc>
          <w:tcPr>
            <w:tcW w:w="2160" w:type="dxa"/>
          </w:tcPr>
          <w:p w14:paraId="3ABEFA22" w14:textId="77777777" w:rsidR="002178CE" w:rsidRDefault="002178CE" w:rsidP="00FE1C30">
            <w:pPr>
              <w:jc w:val="right"/>
              <w:rPr>
                <w:rFonts w:ascii="Arial" w:hAnsi="Arial" w:cs="Arial"/>
                <w:sz w:val="20"/>
              </w:rPr>
            </w:pPr>
            <w:r>
              <w:rPr>
                <w:rFonts w:ascii="Arial" w:hAnsi="Arial" w:cs="Arial"/>
                <w:sz w:val="20"/>
              </w:rPr>
              <w:t>Table 9-78</w:t>
            </w:r>
          </w:p>
        </w:tc>
        <w:tc>
          <w:tcPr>
            <w:tcW w:w="2250" w:type="dxa"/>
            <w:shd w:val="clear" w:color="auto" w:fill="auto"/>
          </w:tcPr>
          <w:p w14:paraId="4B8EAD69" w14:textId="77777777" w:rsidR="002178CE" w:rsidRPr="001B01A4" w:rsidRDefault="002178CE" w:rsidP="00FE1C30">
            <w:pPr>
              <w:jc w:val="right"/>
              <w:rPr>
                <w:rFonts w:ascii="Arial" w:hAnsi="Arial" w:cs="Arial"/>
                <w:sz w:val="20"/>
              </w:rPr>
            </w:pPr>
            <w:r>
              <w:rPr>
                <w:rFonts w:ascii="Arial" w:hAnsi="Arial" w:cs="Arial"/>
                <w:sz w:val="20"/>
              </w:rPr>
              <w:t>130-135, 139-141</w:t>
            </w:r>
          </w:p>
        </w:tc>
        <w:tc>
          <w:tcPr>
            <w:tcW w:w="1530" w:type="dxa"/>
          </w:tcPr>
          <w:p w14:paraId="3B9F84CA" w14:textId="77777777" w:rsidR="002178CE" w:rsidRPr="001B01A4" w:rsidRDefault="002178CE" w:rsidP="00FE1C30">
            <w:pPr>
              <w:rPr>
                <w:rFonts w:ascii="Arial" w:hAnsi="Arial" w:cs="Arial"/>
                <w:sz w:val="20"/>
              </w:rPr>
            </w:pPr>
            <w:r>
              <w:rPr>
                <w:rFonts w:ascii="Arial" w:hAnsi="Arial" w:cs="Arial"/>
                <w:sz w:val="20"/>
              </w:rPr>
              <w:t>OK</w:t>
            </w:r>
          </w:p>
        </w:tc>
      </w:tr>
      <w:tr w:rsidR="002178CE" w:rsidRPr="001B01A4" w14:paraId="585A75D7" w14:textId="77777777" w:rsidTr="00FE1C30">
        <w:trPr>
          <w:trHeight w:val="264"/>
        </w:trPr>
        <w:tc>
          <w:tcPr>
            <w:tcW w:w="3415" w:type="dxa"/>
            <w:shd w:val="clear" w:color="auto" w:fill="auto"/>
          </w:tcPr>
          <w:p w14:paraId="6F011AEA" w14:textId="77777777" w:rsidR="002178CE" w:rsidRDefault="002178CE" w:rsidP="00FE1C30">
            <w:pPr>
              <w:rPr>
                <w:rFonts w:ascii="Arial" w:hAnsi="Arial" w:cs="Arial"/>
                <w:color w:val="0000FF"/>
                <w:sz w:val="20"/>
                <w:u w:val="single"/>
              </w:rPr>
            </w:pPr>
            <w:proofErr w:type="spellStart"/>
            <w:r>
              <w:rPr>
                <w:rFonts w:ascii="Arial" w:hAnsi="Arial" w:cs="Arial"/>
                <w:color w:val="0000FF"/>
                <w:sz w:val="20"/>
                <w:u w:val="single"/>
              </w:rPr>
              <w:t>ReasonCodes</w:t>
            </w:r>
            <w:proofErr w:type="spellEnd"/>
          </w:p>
        </w:tc>
        <w:tc>
          <w:tcPr>
            <w:tcW w:w="2160" w:type="dxa"/>
          </w:tcPr>
          <w:p w14:paraId="18727188" w14:textId="77777777" w:rsidR="002178CE" w:rsidRDefault="002178CE" w:rsidP="00FE1C30">
            <w:pPr>
              <w:jc w:val="right"/>
              <w:rPr>
                <w:rFonts w:ascii="Arial" w:hAnsi="Arial" w:cs="Arial"/>
                <w:sz w:val="20"/>
              </w:rPr>
            </w:pPr>
            <w:r>
              <w:rPr>
                <w:rFonts w:ascii="Arial" w:hAnsi="Arial" w:cs="Arial"/>
                <w:sz w:val="20"/>
              </w:rPr>
              <w:t>Table 9-49</w:t>
            </w:r>
          </w:p>
        </w:tc>
        <w:tc>
          <w:tcPr>
            <w:tcW w:w="2250" w:type="dxa"/>
            <w:shd w:val="clear" w:color="auto" w:fill="auto"/>
          </w:tcPr>
          <w:p w14:paraId="797A1EE2" w14:textId="77777777" w:rsidR="002178CE" w:rsidRDefault="002178CE" w:rsidP="00FE1C30">
            <w:pPr>
              <w:jc w:val="right"/>
              <w:rPr>
                <w:rFonts w:ascii="Arial" w:hAnsi="Arial" w:cs="Arial"/>
                <w:sz w:val="20"/>
              </w:rPr>
            </w:pPr>
            <w:r>
              <w:rPr>
                <w:rFonts w:ascii="Arial" w:hAnsi="Arial" w:cs="Arial"/>
                <w:sz w:val="20"/>
              </w:rPr>
              <w:t>None</w:t>
            </w:r>
          </w:p>
        </w:tc>
        <w:tc>
          <w:tcPr>
            <w:tcW w:w="1530" w:type="dxa"/>
          </w:tcPr>
          <w:p w14:paraId="5CFFB1F2" w14:textId="77777777" w:rsidR="002178CE" w:rsidRPr="001B01A4" w:rsidRDefault="002178CE" w:rsidP="00FE1C30">
            <w:pPr>
              <w:rPr>
                <w:rFonts w:ascii="Arial" w:hAnsi="Arial" w:cs="Arial"/>
                <w:sz w:val="20"/>
              </w:rPr>
            </w:pPr>
            <w:r>
              <w:rPr>
                <w:rFonts w:ascii="Arial" w:hAnsi="Arial" w:cs="Arial"/>
                <w:sz w:val="20"/>
              </w:rPr>
              <w:t>OK</w:t>
            </w:r>
          </w:p>
        </w:tc>
      </w:tr>
      <w:tr w:rsidR="002178CE" w:rsidRPr="001B01A4" w14:paraId="7AC333D5" w14:textId="77777777" w:rsidTr="00FE1C30">
        <w:trPr>
          <w:trHeight w:val="264"/>
        </w:trPr>
        <w:tc>
          <w:tcPr>
            <w:tcW w:w="3415" w:type="dxa"/>
            <w:shd w:val="clear" w:color="auto" w:fill="auto"/>
          </w:tcPr>
          <w:p w14:paraId="2167ACA6" w14:textId="77777777" w:rsidR="002178CE" w:rsidRDefault="002178CE" w:rsidP="00FE1C30">
            <w:pPr>
              <w:rPr>
                <w:rFonts w:ascii="Arial" w:hAnsi="Arial" w:cs="Arial"/>
                <w:color w:val="0000FF"/>
                <w:sz w:val="20"/>
                <w:u w:val="single"/>
              </w:rPr>
            </w:pPr>
            <w:r>
              <w:rPr>
                <w:rFonts w:ascii="Arial" w:hAnsi="Arial" w:cs="Arial"/>
                <w:color w:val="0000FF"/>
                <w:sz w:val="20"/>
                <w:u w:val="single"/>
              </w:rPr>
              <w:t>Element ID Extension 1</w:t>
            </w:r>
          </w:p>
        </w:tc>
        <w:tc>
          <w:tcPr>
            <w:tcW w:w="2160" w:type="dxa"/>
          </w:tcPr>
          <w:p w14:paraId="2157133B" w14:textId="77777777" w:rsidR="002178CE" w:rsidRDefault="002178CE" w:rsidP="00FE1C30">
            <w:pPr>
              <w:jc w:val="right"/>
              <w:rPr>
                <w:rFonts w:ascii="Arial" w:hAnsi="Arial" w:cs="Arial"/>
                <w:sz w:val="20"/>
              </w:rPr>
            </w:pPr>
            <w:r>
              <w:rPr>
                <w:rFonts w:ascii="Arial" w:hAnsi="Arial" w:cs="Arial"/>
                <w:sz w:val="20"/>
              </w:rPr>
              <w:t>Table 9-128</w:t>
            </w:r>
          </w:p>
        </w:tc>
        <w:tc>
          <w:tcPr>
            <w:tcW w:w="2250" w:type="dxa"/>
            <w:shd w:val="clear" w:color="auto" w:fill="auto"/>
          </w:tcPr>
          <w:p w14:paraId="24897762" w14:textId="77777777" w:rsidR="002178CE" w:rsidRDefault="002178CE" w:rsidP="00FE1C30">
            <w:pPr>
              <w:jc w:val="right"/>
              <w:rPr>
                <w:rFonts w:ascii="Arial" w:hAnsi="Arial" w:cs="Arial"/>
                <w:sz w:val="20"/>
              </w:rPr>
            </w:pPr>
            <w:r>
              <w:rPr>
                <w:rFonts w:ascii="Arial" w:hAnsi="Arial" w:cs="Arial"/>
                <w:sz w:val="20"/>
              </w:rPr>
              <w:t>106-110, 113, 133-135</w:t>
            </w:r>
          </w:p>
        </w:tc>
        <w:tc>
          <w:tcPr>
            <w:tcW w:w="1530" w:type="dxa"/>
          </w:tcPr>
          <w:p w14:paraId="48B59FE0" w14:textId="77777777" w:rsidR="002178CE" w:rsidRPr="001B01A4" w:rsidRDefault="002178CE" w:rsidP="00FE1C30">
            <w:pPr>
              <w:rPr>
                <w:rFonts w:ascii="Arial" w:hAnsi="Arial" w:cs="Arial"/>
                <w:sz w:val="20"/>
              </w:rPr>
            </w:pPr>
            <w:r>
              <w:rPr>
                <w:rFonts w:ascii="Arial" w:hAnsi="Arial" w:cs="Arial"/>
                <w:sz w:val="20"/>
              </w:rPr>
              <w:t>OK</w:t>
            </w:r>
          </w:p>
        </w:tc>
      </w:tr>
      <w:tr w:rsidR="002178CE" w:rsidRPr="001B01A4" w14:paraId="73A20C1B" w14:textId="77777777" w:rsidTr="00FE1C30">
        <w:trPr>
          <w:trHeight w:val="264"/>
        </w:trPr>
        <w:tc>
          <w:tcPr>
            <w:tcW w:w="3415" w:type="dxa"/>
            <w:shd w:val="clear" w:color="auto" w:fill="auto"/>
          </w:tcPr>
          <w:p w14:paraId="2DA85BF4" w14:textId="77777777" w:rsidR="002178CE" w:rsidRDefault="002178CE" w:rsidP="00FE1C30">
            <w:pPr>
              <w:rPr>
                <w:rFonts w:ascii="Arial" w:hAnsi="Arial" w:cs="Arial"/>
                <w:color w:val="0000FF"/>
                <w:sz w:val="20"/>
                <w:u w:val="single"/>
              </w:rPr>
            </w:pPr>
            <w:r>
              <w:rPr>
                <w:rFonts w:ascii="Arial" w:hAnsi="Arial" w:cs="Arial"/>
                <w:color w:val="0000FF"/>
                <w:sz w:val="20"/>
                <w:u w:val="single"/>
              </w:rPr>
              <w:t>Categories</w:t>
            </w:r>
          </w:p>
        </w:tc>
        <w:tc>
          <w:tcPr>
            <w:tcW w:w="2160" w:type="dxa"/>
          </w:tcPr>
          <w:p w14:paraId="2EDC76EF" w14:textId="77777777" w:rsidR="002178CE" w:rsidRDefault="002178CE" w:rsidP="00FE1C30">
            <w:pPr>
              <w:jc w:val="right"/>
              <w:rPr>
                <w:rFonts w:ascii="Arial" w:hAnsi="Arial" w:cs="Arial"/>
                <w:sz w:val="20"/>
              </w:rPr>
            </w:pPr>
            <w:r>
              <w:rPr>
                <w:rFonts w:ascii="Arial" w:hAnsi="Arial" w:cs="Arial"/>
                <w:sz w:val="20"/>
              </w:rPr>
              <w:t>Table 9-79</w:t>
            </w:r>
          </w:p>
        </w:tc>
        <w:tc>
          <w:tcPr>
            <w:tcW w:w="2250" w:type="dxa"/>
            <w:shd w:val="clear" w:color="auto" w:fill="auto"/>
          </w:tcPr>
          <w:p w14:paraId="5ACB79C0" w14:textId="77777777" w:rsidR="002178CE" w:rsidRDefault="002178CE" w:rsidP="00FE1C30">
            <w:pPr>
              <w:jc w:val="right"/>
              <w:rPr>
                <w:rFonts w:ascii="Arial" w:hAnsi="Arial" w:cs="Arial"/>
                <w:sz w:val="20"/>
              </w:rPr>
            </w:pPr>
            <w:r>
              <w:rPr>
                <w:rFonts w:ascii="Arial" w:hAnsi="Arial" w:cs="Arial"/>
                <w:sz w:val="20"/>
              </w:rPr>
              <w:t>36, 37</w:t>
            </w:r>
          </w:p>
        </w:tc>
        <w:tc>
          <w:tcPr>
            <w:tcW w:w="1530" w:type="dxa"/>
          </w:tcPr>
          <w:p w14:paraId="4B0AAD2A" w14:textId="77777777" w:rsidR="002178CE" w:rsidRDefault="002178CE" w:rsidP="00FE1C30">
            <w:pPr>
              <w:rPr>
                <w:rFonts w:ascii="Arial" w:hAnsi="Arial" w:cs="Arial"/>
                <w:sz w:val="20"/>
              </w:rPr>
            </w:pPr>
            <w:r>
              <w:rPr>
                <w:rFonts w:ascii="Arial" w:hAnsi="Arial" w:cs="Arial"/>
                <w:sz w:val="20"/>
              </w:rPr>
              <w:t>OK</w:t>
            </w:r>
          </w:p>
        </w:tc>
      </w:tr>
      <w:tr w:rsidR="002178CE" w:rsidRPr="001B01A4" w14:paraId="54EBBDDB" w14:textId="77777777" w:rsidTr="00FE1C30">
        <w:trPr>
          <w:trHeight w:val="264"/>
        </w:trPr>
        <w:tc>
          <w:tcPr>
            <w:tcW w:w="3415" w:type="dxa"/>
            <w:shd w:val="clear" w:color="auto" w:fill="auto"/>
          </w:tcPr>
          <w:p w14:paraId="2AB75E92" w14:textId="77777777" w:rsidR="002178CE" w:rsidRDefault="002178CE" w:rsidP="00FE1C30">
            <w:pPr>
              <w:rPr>
                <w:rFonts w:ascii="Arial" w:hAnsi="Arial" w:cs="Arial"/>
                <w:color w:val="0000FF"/>
                <w:sz w:val="20"/>
                <w:u w:val="single"/>
              </w:rPr>
            </w:pPr>
            <w:proofErr w:type="spellStart"/>
            <w:r>
              <w:rPr>
                <w:rFonts w:ascii="Arial" w:hAnsi="Arial" w:cs="Arial"/>
                <w:color w:val="0000FF"/>
                <w:sz w:val="20"/>
                <w:u w:val="single"/>
              </w:rPr>
              <w:t>FastBSSTransitionSubElementIDs</w:t>
            </w:r>
            <w:proofErr w:type="spellEnd"/>
          </w:p>
        </w:tc>
        <w:tc>
          <w:tcPr>
            <w:tcW w:w="2160" w:type="dxa"/>
          </w:tcPr>
          <w:p w14:paraId="57B3DD21" w14:textId="77777777" w:rsidR="002178CE" w:rsidRDefault="002178CE" w:rsidP="00FE1C30">
            <w:pPr>
              <w:jc w:val="right"/>
              <w:rPr>
                <w:rFonts w:ascii="Arial" w:hAnsi="Arial" w:cs="Arial"/>
                <w:sz w:val="20"/>
              </w:rPr>
            </w:pPr>
            <w:r>
              <w:rPr>
                <w:rFonts w:ascii="Arial" w:hAnsi="Arial" w:cs="Arial"/>
                <w:sz w:val="20"/>
              </w:rPr>
              <w:t>Table 9-219</w:t>
            </w:r>
          </w:p>
        </w:tc>
        <w:tc>
          <w:tcPr>
            <w:tcW w:w="2250" w:type="dxa"/>
            <w:shd w:val="clear" w:color="auto" w:fill="auto"/>
          </w:tcPr>
          <w:p w14:paraId="2A372FE1" w14:textId="77777777" w:rsidR="002178CE" w:rsidRDefault="002178CE" w:rsidP="00FE1C30">
            <w:pPr>
              <w:jc w:val="right"/>
              <w:rPr>
                <w:rFonts w:ascii="Arial" w:hAnsi="Arial" w:cs="Arial"/>
                <w:sz w:val="20"/>
              </w:rPr>
            </w:pPr>
            <w:r>
              <w:rPr>
                <w:rFonts w:ascii="Arial" w:hAnsi="Arial" w:cs="Arial"/>
                <w:sz w:val="20"/>
              </w:rPr>
              <w:t>8-10</w:t>
            </w:r>
          </w:p>
        </w:tc>
        <w:tc>
          <w:tcPr>
            <w:tcW w:w="1530" w:type="dxa"/>
          </w:tcPr>
          <w:p w14:paraId="22348C01" w14:textId="77777777" w:rsidR="002178CE" w:rsidRDefault="002178CE" w:rsidP="00FE1C30">
            <w:pPr>
              <w:rPr>
                <w:rFonts w:ascii="Arial" w:hAnsi="Arial" w:cs="Arial"/>
                <w:sz w:val="20"/>
              </w:rPr>
            </w:pPr>
            <w:r>
              <w:rPr>
                <w:rFonts w:ascii="Arial" w:hAnsi="Arial" w:cs="Arial"/>
                <w:sz w:val="20"/>
              </w:rPr>
              <w:t>OK</w:t>
            </w:r>
          </w:p>
        </w:tc>
      </w:tr>
      <w:tr w:rsidR="002178CE" w:rsidRPr="001B01A4" w14:paraId="070007FC" w14:textId="77777777" w:rsidTr="00FE1C30">
        <w:trPr>
          <w:trHeight w:val="264"/>
        </w:trPr>
        <w:tc>
          <w:tcPr>
            <w:tcW w:w="3415" w:type="dxa"/>
            <w:shd w:val="clear" w:color="auto" w:fill="auto"/>
          </w:tcPr>
          <w:p w14:paraId="72DF5CF0" w14:textId="77777777" w:rsidR="002178CE" w:rsidRDefault="002178CE" w:rsidP="00FE1C30">
            <w:pPr>
              <w:rPr>
                <w:rFonts w:ascii="Arial" w:hAnsi="Arial" w:cs="Arial"/>
                <w:color w:val="0000FF"/>
                <w:sz w:val="20"/>
                <w:u w:val="single"/>
              </w:rPr>
            </w:pPr>
            <w:proofErr w:type="spellStart"/>
            <w:r>
              <w:rPr>
                <w:rFonts w:ascii="Arial" w:hAnsi="Arial" w:cs="Arial"/>
                <w:color w:val="0000FF"/>
                <w:sz w:val="20"/>
                <w:u w:val="single"/>
              </w:rPr>
              <w:t>ExtendedCapabilities</w:t>
            </w:r>
            <w:proofErr w:type="spellEnd"/>
          </w:p>
        </w:tc>
        <w:tc>
          <w:tcPr>
            <w:tcW w:w="2160" w:type="dxa"/>
          </w:tcPr>
          <w:p w14:paraId="7DFD4FFB" w14:textId="77777777" w:rsidR="002178CE" w:rsidRDefault="002178CE" w:rsidP="00FE1C30">
            <w:pPr>
              <w:jc w:val="right"/>
              <w:rPr>
                <w:rFonts w:ascii="Arial" w:hAnsi="Arial" w:cs="Arial"/>
                <w:sz w:val="20"/>
              </w:rPr>
            </w:pPr>
            <w:r>
              <w:rPr>
                <w:rFonts w:ascii="Arial" w:hAnsi="Arial" w:cs="Arial"/>
                <w:sz w:val="20"/>
              </w:rPr>
              <w:t>Table 9-190</w:t>
            </w:r>
          </w:p>
        </w:tc>
        <w:tc>
          <w:tcPr>
            <w:tcW w:w="2250" w:type="dxa"/>
            <w:shd w:val="clear" w:color="auto" w:fill="auto"/>
          </w:tcPr>
          <w:p w14:paraId="79F2467E" w14:textId="77777777" w:rsidR="002178CE" w:rsidRDefault="002178CE" w:rsidP="00FE1C30">
            <w:pPr>
              <w:jc w:val="right"/>
              <w:rPr>
                <w:rFonts w:ascii="Arial" w:hAnsi="Arial" w:cs="Arial"/>
                <w:sz w:val="20"/>
              </w:rPr>
            </w:pPr>
            <w:r>
              <w:rPr>
                <w:rFonts w:ascii="Arial" w:hAnsi="Arial" w:cs="Arial"/>
                <w:sz w:val="20"/>
              </w:rPr>
              <w:t>103</w:t>
            </w:r>
          </w:p>
        </w:tc>
        <w:tc>
          <w:tcPr>
            <w:tcW w:w="1530" w:type="dxa"/>
          </w:tcPr>
          <w:p w14:paraId="5E8748C8" w14:textId="77777777" w:rsidR="002178CE" w:rsidRDefault="002178CE" w:rsidP="00FE1C30">
            <w:pPr>
              <w:rPr>
                <w:rFonts w:ascii="Arial" w:hAnsi="Arial" w:cs="Arial"/>
                <w:sz w:val="20"/>
              </w:rPr>
            </w:pPr>
            <w:r>
              <w:rPr>
                <w:rFonts w:ascii="Arial" w:hAnsi="Arial" w:cs="Arial"/>
                <w:sz w:val="20"/>
              </w:rPr>
              <w:t>Draft shows &lt;ANA&gt; for 103</w:t>
            </w:r>
          </w:p>
        </w:tc>
      </w:tr>
      <w:tr w:rsidR="002178CE" w:rsidRPr="001B01A4" w14:paraId="3D852BBD" w14:textId="77777777" w:rsidTr="00FE1C30">
        <w:trPr>
          <w:trHeight w:val="264"/>
        </w:trPr>
        <w:tc>
          <w:tcPr>
            <w:tcW w:w="3415" w:type="dxa"/>
            <w:shd w:val="clear" w:color="auto" w:fill="auto"/>
          </w:tcPr>
          <w:p w14:paraId="273F1488" w14:textId="77777777" w:rsidR="002178CE" w:rsidRDefault="002178CE" w:rsidP="00FE1C30">
            <w:pPr>
              <w:rPr>
                <w:rFonts w:ascii="Arial" w:hAnsi="Arial" w:cs="Arial"/>
                <w:color w:val="0000FF"/>
                <w:sz w:val="20"/>
                <w:u w:val="single"/>
              </w:rPr>
            </w:pPr>
            <w:proofErr w:type="spellStart"/>
            <w:r>
              <w:rPr>
                <w:rFonts w:ascii="Arial" w:hAnsi="Arial" w:cs="Arial"/>
                <w:color w:val="0000FF"/>
                <w:sz w:val="20"/>
                <w:u w:val="single"/>
              </w:rPr>
              <w:t>CipherSuitSelectors</w:t>
            </w:r>
            <w:proofErr w:type="spellEnd"/>
          </w:p>
        </w:tc>
        <w:tc>
          <w:tcPr>
            <w:tcW w:w="2160" w:type="dxa"/>
          </w:tcPr>
          <w:p w14:paraId="3A0371E9" w14:textId="77777777" w:rsidR="002178CE" w:rsidRDefault="002178CE" w:rsidP="00FE1C30">
            <w:pPr>
              <w:jc w:val="right"/>
              <w:rPr>
                <w:rFonts w:ascii="Arial" w:hAnsi="Arial" w:cs="Arial"/>
                <w:sz w:val="20"/>
              </w:rPr>
            </w:pPr>
            <w:r>
              <w:rPr>
                <w:rFonts w:ascii="Arial" w:hAnsi="Arial" w:cs="Arial"/>
                <w:sz w:val="20"/>
              </w:rPr>
              <w:t>Table 9-186</w:t>
            </w:r>
          </w:p>
        </w:tc>
        <w:tc>
          <w:tcPr>
            <w:tcW w:w="2250" w:type="dxa"/>
            <w:shd w:val="clear" w:color="auto" w:fill="auto"/>
          </w:tcPr>
          <w:p w14:paraId="3135BC94" w14:textId="77777777" w:rsidR="002178CE" w:rsidRDefault="002178CE" w:rsidP="00FE1C30">
            <w:pPr>
              <w:jc w:val="right"/>
              <w:rPr>
                <w:rFonts w:ascii="Arial" w:hAnsi="Arial" w:cs="Arial"/>
                <w:sz w:val="20"/>
              </w:rPr>
            </w:pPr>
            <w:r>
              <w:rPr>
                <w:rFonts w:ascii="Arial" w:hAnsi="Arial" w:cs="Arial"/>
                <w:sz w:val="20"/>
              </w:rPr>
              <w:t>None</w:t>
            </w:r>
          </w:p>
        </w:tc>
        <w:tc>
          <w:tcPr>
            <w:tcW w:w="1530" w:type="dxa"/>
          </w:tcPr>
          <w:p w14:paraId="759057CC" w14:textId="77777777" w:rsidR="002178CE" w:rsidRDefault="002178CE" w:rsidP="00FE1C30">
            <w:pPr>
              <w:rPr>
                <w:rFonts w:ascii="Arial" w:hAnsi="Arial" w:cs="Arial"/>
                <w:sz w:val="20"/>
              </w:rPr>
            </w:pPr>
            <w:r>
              <w:rPr>
                <w:rFonts w:ascii="Arial" w:hAnsi="Arial" w:cs="Arial"/>
                <w:sz w:val="20"/>
              </w:rPr>
              <w:t>OK</w:t>
            </w:r>
          </w:p>
        </w:tc>
      </w:tr>
      <w:tr w:rsidR="002178CE" w:rsidRPr="001B01A4" w14:paraId="582BD9C5" w14:textId="77777777" w:rsidTr="00FE1C30">
        <w:trPr>
          <w:trHeight w:val="264"/>
        </w:trPr>
        <w:tc>
          <w:tcPr>
            <w:tcW w:w="3415" w:type="dxa"/>
            <w:shd w:val="clear" w:color="auto" w:fill="auto"/>
          </w:tcPr>
          <w:p w14:paraId="38EBCA9A" w14:textId="77777777" w:rsidR="002178CE" w:rsidRDefault="002178CE" w:rsidP="00FE1C30">
            <w:pPr>
              <w:rPr>
                <w:rFonts w:ascii="Arial" w:hAnsi="Arial" w:cs="Arial"/>
                <w:color w:val="0000FF"/>
                <w:sz w:val="20"/>
                <w:u w:val="single"/>
              </w:rPr>
            </w:pPr>
            <w:proofErr w:type="spellStart"/>
            <w:r>
              <w:rPr>
                <w:rFonts w:ascii="Arial" w:hAnsi="Arial" w:cs="Arial"/>
                <w:color w:val="0000FF"/>
                <w:sz w:val="20"/>
                <w:u w:val="single"/>
              </w:rPr>
              <w:t>AKMSuiteSelectors</w:t>
            </w:r>
            <w:proofErr w:type="spellEnd"/>
          </w:p>
        </w:tc>
        <w:tc>
          <w:tcPr>
            <w:tcW w:w="2160" w:type="dxa"/>
          </w:tcPr>
          <w:p w14:paraId="48C840B9" w14:textId="77777777" w:rsidR="002178CE" w:rsidRDefault="002178CE" w:rsidP="00FE1C30">
            <w:pPr>
              <w:jc w:val="right"/>
              <w:rPr>
                <w:rFonts w:ascii="Arial" w:hAnsi="Arial" w:cs="Arial"/>
                <w:sz w:val="20"/>
              </w:rPr>
            </w:pPr>
            <w:r>
              <w:rPr>
                <w:rFonts w:ascii="Arial" w:hAnsi="Arial" w:cs="Arial"/>
                <w:sz w:val="20"/>
              </w:rPr>
              <w:t>Table 9-188</w:t>
            </w:r>
          </w:p>
        </w:tc>
        <w:tc>
          <w:tcPr>
            <w:tcW w:w="2250" w:type="dxa"/>
            <w:shd w:val="clear" w:color="auto" w:fill="auto"/>
          </w:tcPr>
          <w:p w14:paraId="4567DDB0" w14:textId="77777777" w:rsidR="002178CE" w:rsidRDefault="002178CE" w:rsidP="00FE1C30">
            <w:pPr>
              <w:jc w:val="right"/>
              <w:rPr>
                <w:rFonts w:ascii="Arial" w:hAnsi="Arial" w:cs="Arial"/>
                <w:sz w:val="20"/>
              </w:rPr>
            </w:pPr>
            <w:r>
              <w:rPr>
                <w:rFonts w:ascii="Arial" w:hAnsi="Arial" w:cs="Arial"/>
                <w:sz w:val="20"/>
              </w:rPr>
              <w:t>None</w:t>
            </w:r>
          </w:p>
        </w:tc>
        <w:tc>
          <w:tcPr>
            <w:tcW w:w="1530" w:type="dxa"/>
          </w:tcPr>
          <w:p w14:paraId="3CB072AB" w14:textId="77777777" w:rsidR="002178CE" w:rsidRDefault="002178CE" w:rsidP="00FE1C30">
            <w:pPr>
              <w:rPr>
                <w:rFonts w:ascii="Arial" w:hAnsi="Arial" w:cs="Arial"/>
                <w:sz w:val="20"/>
              </w:rPr>
            </w:pPr>
            <w:r>
              <w:rPr>
                <w:rFonts w:ascii="Arial" w:hAnsi="Arial" w:cs="Arial"/>
                <w:sz w:val="20"/>
              </w:rPr>
              <w:t>OK</w:t>
            </w:r>
          </w:p>
        </w:tc>
      </w:tr>
      <w:tr w:rsidR="002178CE" w:rsidRPr="001B01A4" w14:paraId="2A471C79" w14:textId="77777777" w:rsidTr="00FE1C30">
        <w:trPr>
          <w:trHeight w:val="264"/>
        </w:trPr>
        <w:tc>
          <w:tcPr>
            <w:tcW w:w="3415" w:type="dxa"/>
            <w:shd w:val="clear" w:color="auto" w:fill="auto"/>
          </w:tcPr>
          <w:p w14:paraId="254E37A1" w14:textId="77777777" w:rsidR="002178CE" w:rsidRDefault="002178CE" w:rsidP="00FE1C30">
            <w:pPr>
              <w:rPr>
                <w:rFonts w:ascii="Arial" w:hAnsi="Arial" w:cs="Arial"/>
                <w:color w:val="0000FF"/>
                <w:sz w:val="20"/>
                <w:u w:val="single"/>
              </w:rPr>
            </w:pPr>
            <w:proofErr w:type="spellStart"/>
            <w:r>
              <w:rPr>
                <w:rFonts w:ascii="Arial" w:hAnsi="Arial" w:cs="Arial"/>
                <w:color w:val="0000FF"/>
                <w:sz w:val="20"/>
                <w:u w:val="single"/>
              </w:rPr>
              <w:t>RSNCapabilities</w:t>
            </w:r>
            <w:proofErr w:type="spellEnd"/>
          </w:p>
        </w:tc>
        <w:tc>
          <w:tcPr>
            <w:tcW w:w="2160" w:type="dxa"/>
          </w:tcPr>
          <w:p w14:paraId="44B8E5E4" w14:textId="77777777" w:rsidR="002178CE" w:rsidRDefault="002178CE" w:rsidP="00FE1C30">
            <w:pPr>
              <w:jc w:val="right"/>
              <w:rPr>
                <w:rFonts w:ascii="Arial" w:hAnsi="Arial" w:cs="Arial"/>
                <w:sz w:val="20"/>
              </w:rPr>
            </w:pPr>
            <w:r>
              <w:rPr>
                <w:rFonts w:ascii="Arial" w:hAnsi="Arial" w:cs="Arial"/>
                <w:sz w:val="20"/>
              </w:rPr>
              <w:t>Figure 9-345</w:t>
            </w:r>
          </w:p>
        </w:tc>
        <w:tc>
          <w:tcPr>
            <w:tcW w:w="2250" w:type="dxa"/>
            <w:shd w:val="clear" w:color="auto" w:fill="auto"/>
          </w:tcPr>
          <w:p w14:paraId="045843D5" w14:textId="77777777" w:rsidR="002178CE" w:rsidRDefault="002178CE" w:rsidP="00FE1C30">
            <w:pPr>
              <w:jc w:val="right"/>
              <w:rPr>
                <w:rFonts w:ascii="Arial" w:hAnsi="Arial" w:cs="Arial"/>
                <w:sz w:val="20"/>
              </w:rPr>
            </w:pPr>
            <w:r>
              <w:rPr>
                <w:rFonts w:ascii="Arial" w:hAnsi="Arial" w:cs="Arial"/>
                <w:sz w:val="20"/>
              </w:rPr>
              <w:t>None</w:t>
            </w:r>
          </w:p>
        </w:tc>
        <w:tc>
          <w:tcPr>
            <w:tcW w:w="1530" w:type="dxa"/>
          </w:tcPr>
          <w:p w14:paraId="492EFA5A" w14:textId="77777777" w:rsidR="002178CE" w:rsidRDefault="002178CE" w:rsidP="00FE1C30">
            <w:pPr>
              <w:rPr>
                <w:rFonts w:ascii="Arial" w:hAnsi="Arial" w:cs="Arial"/>
                <w:sz w:val="20"/>
              </w:rPr>
            </w:pPr>
            <w:r>
              <w:rPr>
                <w:rFonts w:ascii="Arial" w:hAnsi="Arial" w:cs="Arial"/>
                <w:sz w:val="20"/>
              </w:rPr>
              <w:t>OK</w:t>
            </w:r>
          </w:p>
        </w:tc>
      </w:tr>
      <w:tr w:rsidR="002178CE" w:rsidRPr="001B01A4" w14:paraId="10CF03E8" w14:textId="77777777" w:rsidTr="00FE1C30">
        <w:trPr>
          <w:trHeight w:val="264"/>
        </w:trPr>
        <w:tc>
          <w:tcPr>
            <w:tcW w:w="3415" w:type="dxa"/>
            <w:shd w:val="clear" w:color="auto" w:fill="auto"/>
          </w:tcPr>
          <w:p w14:paraId="051C1644" w14:textId="77777777" w:rsidR="002178CE" w:rsidRDefault="002178CE" w:rsidP="00FE1C30">
            <w:pPr>
              <w:rPr>
                <w:rFonts w:ascii="Arial" w:hAnsi="Arial" w:cs="Arial"/>
                <w:color w:val="0000FF"/>
                <w:sz w:val="20"/>
                <w:u w:val="single"/>
              </w:rPr>
            </w:pPr>
            <w:proofErr w:type="spellStart"/>
            <w:r>
              <w:rPr>
                <w:rFonts w:ascii="Arial" w:hAnsi="Arial" w:cs="Arial"/>
                <w:color w:val="0000FF"/>
                <w:sz w:val="20"/>
                <w:u w:val="single"/>
              </w:rPr>
              <w:t>ExtendedRSNCapabilitieis</w:t>
            </w:r>
            <w:proofErr w:type="spellEnd"/>
          </w:p>
        </w:tc>
        <w:tc>
          <w:tcPr>
            <w:tcW w:w="2160" w:type="dxa"/>
          </w:tcPr>
          <w:p w14:paraId="218EED0C" w14:textId="77777777" w:rsidR="002178CE" w:rsidRDefault="002178CE" w:rsidP="00FE1C30">
            <w:pPr>
              <w:jc w:val="right"/>
              <w:rPr>
                <w:rFonts w:ascii="Arial" w:hAnsi="Arial" w:cs="Arial"/>
                <w:sz w:val="20"/>
              </w:rPr>
            </w:pPr>
            <w:r>
              <w:rPr>
                <w:rFonts w:ascii="Arial" w:hAnsi="Arial" w:cs="Arial"/>
                <w:sz w:val="20"/>
              </w:rPr>
              <w:t>Table 9-365</w:t>
            </w:r>
          </w:p>
        </w:tc>
        <w:tc>
          <w:tcPr>
            <w:tcW w:w="2250" w:type="dxa"/>
            <w:shd w:val="clear" w:color="auto" w:fill="auto"/>
          </w:tcPr>
          <w:p w14:paraId="03289DA2" w14:textId="77777777" w:rsidR="002178CE" w:rsidRDefault="002178CE" w:rsidP="00FE1C30">
            <w:pPr>
              <w:jc w:val="right"/>
              <w:rPr>
                <w:rFonts w:ascii="Arial" w:hAnsi="Arial" w:cs="Arial"/>
                <w:sz w:val="20"/>
              </w:rPr>
            </w:pPr>
            <w:r>
              <w:rPr>
                <w:rFonts w:ascii="Arial" w:hAnsi="Arial" w:cs="Arial"/>
                <w:sz w:val="20"/>
              </w:rPr>
              <w:t>None</w:t>
            </w:r>
          </w:p>
        </w:tc>
        <w:tc>
          <w:tcPr>
            <w:tcW w:w="1530" w:type="dxa"/>
          </w:tcPr>
          <w:p w14:paraId="48341323" w14:textId="77777777" w:rsidR="002178CE" w:rsidRDefault="002178CE" w:rsidP="00FE1C30">
            <w:pPr>
              <w:rPr>
                <w:rFonts w:ascii="Arial" w:hAnsi="Arial" w:cs="Arial"/>
                <w:sz w:val="20"/>
              </w:rPr>
            </w:pPr>
          </w:p>
        </w:tc>
      </w:tr>
      <w:tr w:rsidR="002178CE" w:rsidRPr="001B01A4" w14:paraId="67C9161A" w14:textId="77777777" w:rsidTr="00FE1C30">
        <w:trPr>
          <w:trHeight w:val="264"/>
        </w:trPr>
        <w:tc>
          <w:tcPr>
            <w:tcW w:w="3415" w:type="dxa"/>
            <w:shd w:val="clear" w:color="auto" w:fill="auto"/>
          </w:tcPr>
          <w:p w14:paraId="70D58BC2" w14:textId="77777777" w:rsidR="002178CE" w:rsidRDefault="002178CE" w:rsidP="00FE1C30">
            <w:pPr>
              <w:rPr>
                <w:rFonts w:ascii="Arial" w:hAnsi="Arial" w:cs="Arial"/>
                <w:color w:val="0000FF"/>
                <w:sz w:val="20"/>
                <w:u w:val="single"/>
              </w:rPr>
            </w:pPr>
            <w:r>
              <w:rPr>
                <w:rFonts w:ascii="Arial" w:hAnsi="Arial" w:cs="Arial"/>
                <w:color w:val="0000FF"/>
                <w:sz w:val="20"/>
                <w:u w:val="single"/>
              </w:rPr>
              <w:t xml:space="preserve">Neighbor Report </w:t>
            </w:r>
            <w:proofErr w:type="spellStart"/>
            <w:r>
              <w:rPr>
                <w:rFonts w:ascii="Arial" w:hAnsi="Arial" w:cs="Arial"/>
                <w:color w:val="0000FF"/>
                <w:sz w:val="20"/>
                <w:u w:val="single"/>
              </w:rPr>
              <w:t>Subelement</w:t>
            </w:r>
            <w:proofErr w:type="spellEnd"/>
            <w:r>
              <w:rPr>
                <w:rFonts w:ascii="Arial" w:hAnsi="Arial" w:cs="Arial"/>
                <w:color w:val="0000FF"/>
                <w:sz w:val="20"/>
                <w:u w:val="single"/>
              </w:rPr>
              <w:t xml:space="preserve"> IDs</w:t>
            </w:r>
          </w:p>
        </w:tc>
        <w:tc>
          <w:tcPr>
            <w:tcW w:w="2160" w:type="dxa"/>
          </w:tcPr>
          <w:p w14:paraId="4B5F7F52" w14:textId="77777777" w:rsidR="002178CE" w:rsidRDefault="002178CE" w:rsidP="00FE1C30">
            <w:pPr>
              <w:jc w:val="right"/>
              <w:rPr>
                <w:rFonts w:ascii="Arial" w:hAnsi="Arial" w:cs="Arial"/>
                <w:sz w:val="20"/>
              </w:rPr>
            </w:pPr>
            <w:r>
              <w:rPr>
                <w:rFonts w:ascii="Arial" w:hAnsi="Arial" w:cs="Arial"/>
                <w:sz w:val="20"/>
              </w:rPr>
              <w:t>Table 9-210</w:t>
            </w:r>
          </w:p>
        </w:tc>
        <w:tc>
          <w:tcPr>
            <w:tcW w:w="2250" w:type="dxa"/>
            <w:shd w:val="clear" w:color="auto" w:fill="auto"/>
          </w:tcPr>
          <w:p w14:paraId="29A451B8" w14:textId="77777777" w:rsidR="002178CE" w:rsidRDefault="002178CE" w:rsidP="00FE1C30">
            <w:pPr>
              <w:jc w:val="right"/>
              <w:rPr>
                <w:rFonts w:ascii="Arial" w:hAnsi="Arial" w:cs="Arial"/>
                <w:sz w:val="20"/>
              </w:rPr>
            </w:pPr>
            <w:r>
              <w:rPr>
                <w:rFonts w:ascii="Arial" w:hAnsi="Arial" w:cs="Arial"/>
                <w:sz w:val="20"/>
              </w:rPr>
              <w:t>199-201</w:t>
            </w:r>
          </w:p>
        </w:tc>
        <w:tc>
          <w:tcPr>
            <w:tcW w:w="1530" w:type="dxa"/>
          </w:tcPr>
          <w:p w14:paraId="1FDFCD06" w14:textId="77777777" w:rsidR="002178CE" w:rsidRDefault="002178CE" w:rsidP="00FE1C30">
            <w:pPr>
              <w:rPr>
                <w:rFonts w:ascii="Arial" w:hAnsi="Arial" w:cs="Arial"/>
                <w:sz w:val="20"/>
              </w:rPr>
            </w:pPr>
            <w:r>
              <w:rPr>
                <w:rFonts w:ascii="Arial" w:hAnsi="Arial" w:cs="Arial"/>
                <w:sz w:val="20"/>
              </w:rPr>
              <w:t>OK</w:t>
            </w:r>
          </w:p>
        </w:tc>
      </w:tr>
      <w:tr w:rsidR="002178CE" w:rsidRPr="001B01A4" w14:paraId="74C5A03B" w14:textId="77777777" w:rsidTr="00FE1C30">
        <w:trPr>
          <w:trHeight w:val="264"/>
        </w:trPr>
        <w:tc>
          <w:tcPr>
            <w:tcW w:w="3415" w:type="dxa"/>
            <w:shd w:val="clear" w:color="auto" w:fill="auto"/>
          </w:tcPr>
          <w:p w14:paraId="2861C2C2" w14:textId="77777777" w:rsidR="002178CE" w:rsidRDefault="002178CE" w:rsidP="00FE1C30">
            <w:pPr>
              <w:rPr>
                <w:rFonts w:ascii="Arial" w:hAnsi="Arial" w:cs="Arial"/>
                <w:color w:val="0000FF"/>
                <w:sz w:val="20"/>
                <w:u w:val="single"/>
              </w:rPr>
            </w:pPr>
            <w:r>
              <w:rPr>
                <w:rFonts w:ascii="Arial" w:hAnsi="Arial" w:cs="Arial"/>
                <w:color w:val="0000FF"/>
                <w:sz w:val="20"/>
                <w:u w:val="single"/>
              </w:rPr>
              <w:t>Public Action field values</w:t>
            </w:r>
          </w:p>
        </w:tc>
        <w:tc>
          <w:tcPr>
            <w:tcW w:w="2160" w:type="dxa"/>
          </w:tcPr>
          <w:p w14:paraId="497941C0" w14:textId="77777777" w:rsidR="002178CE" w:rsidRDefault="002178CE" w:rsidP="00FE1C30">
            <w:pPr>
              <w:jc w:val="right"/>
              <w:rPr>
                <w:rFonts w:ascii="Arial" w:hAnsi="Arial" w:cs="Arial"/>
                <w:sz w:val="20"/>
              </w:rPr>
            </w:pPr>
            <w:r>
              <w:rPr>
                <w:rFonts w:ascii="Arial" w:hAnsi="Arial" w:cs="Arial"/>
                <w:sz w:val="20"/>
              </w:rPr>
              <w:t>Table 9-450</w:t>
            </w:r>
          </w:p>
        </w:tc>
        <w:tc>
          <w:tcPr>
            <w:tcW w:w="2250" w:type="dxa"/>
            <w:shd w:val="clear" w:color="auto" w:fill="auto"/>
          </w:tcPr>
          <w:p w14:paraId="4BDC4235" w14:textId="77777777" w:rsidR="002178CE" w:rsidRDefault="002178CE" w:rsidP="00FE1C30">
            <w:pPr>
              <w:jc w:val="right"/>
              <w:rPr>
                <w:rFonts w:ascii="Arial" w:hAnsi="Arial" w:cs="Arial"/>
                <w:sz w:val="20"/>
              </w:rPr>
            </w:pPr>
            <w:r>
              <w:rPr>
                <w:rFonts w:ascii="Arial" w:hAnsi="Arial" w:cs="Arial"/>
                <w:sz w:val="20"/>
              </w:rPr>
              <w:t>None</w:t>
            </w:r>
          </w:p>
        </w:tc>
        <w:tc>
          <w:tcPr>
            <w:tcW w:w="1530" w:type="dxa"/>
          </w:tcPr>
          <w:p w14:paraId="5BE4D4D4" w14:textId="77777777" w:rsidR="002178CE" w:rsidRDefault="002178CE" w:rsidP="00FE1C30">
            <w:pPr>
              <w:rPr>
                <w:rFonts w:ascii="Arial" w:hAnsi="Arial" w:cs="Arial"/>
                <w:sz w:val="20"/>
              </w:rPr>
            </w:pPr>
            <w:r>
              <w:rPr>
                <w:rFonts w:ascii="Arial" w:hAnsi="Arial" w:cs="Arial"/>
                <w:sz w:val="20"/>
              </w:rPr>
              <w:t>OK</w:t>
            </w:r>
          </w:p>
        </w:tc>
      </w:tr>
      <w:tr w:rsidR="002178CE" w:rsidRPr="001B01A4" w14:paraId="0517B83B" w14:textId="77777777" w:rsidTr="00FE1C30">
        <w:trPr>
          <w:trHeight w:val="264"/>
        </w:trPr>
        <w:tc>
          <w:tcPr>
            <w:tcW w:w="3415" w:type="dxa"/>
            <w:shd w:val="clear" w:color="auto" w:fill="auto"/>
          </w:tcPr>
          <w:p w14:paraId="5CA0E1C1" w14:textId="77777777" w:rsidR="002178CE" w:rsidRDefault="002178CE" w:rsidP="00FE1C30">
            <w:pPr>
              <w:rPr>
                <w:rFonts w:ascii="Arial" w:hAnsi="Arial" w:cs="Arial"/>
                <w:color w:val="0000FF"/>
                <w:sz w:val="20"/>
                <w:u w:val="single"/>
              </w:rPr>
            </w:pPr>
            <w:r>
              <w:rPr>
                <w:rFonts w:ascii="Arial" w:hAnsi="Arial" w:cs="Arial"/>
                <w:color w:val="0000FF"/>
                <w:sz w:val="20"/>
                <w:u w:val="single"/>
              </w:rPr>
              <w:t xml:space="preserve">ANQP-element </w:t>
            </w:r>
            <w:proofErr w:type="spellStart"/>
            <w:r>
              <w:rPr>
                <w:rFonts w:ascii="Arial" w:hAnsi="Arial" w:cs="Arial"/>
                <w:color w:val="0000FF"/>
                <w:sz w:val="20"/>
                <w:u w:val="single"/>
              </w:rPr>
              <w:t>InfoID</w:t>
            </w:r>
            <w:proofErr w:type="spellEnd"/>
          </w:p>
        </w:tc>
        <w:tc>
          <w:tcPr>
            <w:tcW w:w="2160" w:type="dxa"/>
          </w:tcPr>
          <w:p w14:paraId="23019FBA" w14:textId="77777777" w:rsidR="002178CE" w:rsidRDefault="002178CE" w:rsidP="00FE1C30">
            <w:pPr>
              <w:jc w:val="right"/>
              <w:rPr>
                <w:rFonts w:ascii="Arial" w:hAnsi="Arial" w:cs="Arial"/>
                <w:sz w:val="20"/>
              </w:rPr>
            </w:pPr>
            <w:r>
              <w:rPr>
                <w:rFonts w:ascii="Arial" w:hAnsi="Arial" w:cs="Arial"/>
                <w:sz w:val="20"/>
              </w:rPr>
              <w:t>Table 9-412</w:t>
            </w:r>
          </w:p>
        </w:tc>
        <w:tc>
          <w:tcPr>
            <w:tcW w:w="2250" w:type="dxa"/>
            <w:shd w:val="clear" w:color="auto" w:fill="auto"/>
          </w:tcPr>
          <w:p w14:paraId="10596AA8" w14:textId="77777777" w:rsidR="002178CE" w:rsidRDefault="002178CE" w:rsidP="00FE1C30">
            <w:pPr>
              <w:jc w:val="right"/>
              <w:rPr>
                <w:rFonts w:ascii="Arial" w:hAnsi="Arial" w:cs="Arial"/>
                <w:sz w:val="20"/>
              </w:rPr>
            </w:pPr>
            <w:r>
              <w:rPr>
                <w:rFonts w:ascii="Arial" w:hAnsi="Arial" w:cs="Arial"/>
                <w:sz w:val="20"/>
              </w:rPr>
              <w:t>None</w:t>
            </w:r>
          </w:p>
        </w:tc>
        <w:tc>
          <w:tcPr>
            <w:tcW w:w="1530" w:type="dxa"/>
          </w:tcPr>
          <w:p w14:paraId="515D5877" w14:textId="77777777" w:rsidR="002178CE" w:rsidRDefault="002178CE" w:rsidP="00FE1C30">
            <w:pPr>
              <w:rPr>
                <w:rFonts w:ascii="Arial" w:hAnsi="Arial" w:cs="Arial"/>
                <w:sz w:val="20"/>
              </w:rPr>
            </w:pPr>
            <w:r>
              <w:rPr>
                <w:rFonts w:ascii="Arial" w:hAnsi="Arial" w:cs="Arial"/>
                <w:sz w:val="20"/>
              </w:rPr>
              <w:t>OK</w:t>
            </w:r>
          </w:p>
        </w:tc>
      </w:tr>
      <w:tr w:rsidR="002178CE" w:rsidRPr="001B01A4" w14:paraId="333865E6" w14:textId="77777777" w:rsidTr="00FE1C30">
        <w:trPr>
          <w:trHeight w:val="264"/>
        </w:trPr>
        <w:tc>
          <w:tcPr>
            <w:tcW w:w="3415" w:type="dxa"/>
            <w:shd w:val="clear" w:color="auto" w:fill="auto"/>
          </w:tcPr>
          <w:p w14:paraId="7A037198" w14:textId="77777777" w:rsidR="002178CE" w:rsidRDefault="002178CE" w:rsidP="00FE1C30">
            <w:pPr>
              <w:rPr>
                <w:rFonts w:ascii="Arial" w:hAnsi="Arial" w:cs="Arial"/>
                <w:color w:val="0000FF"/>
                <w:sz w:val="20"/>
                <w:u w:val="single"/>
              </w:rPr>
            </w:pPr>
            <w:r>
              <w:rPr>
                <w:rFonts w:ascii="Arial" w:hAnsi="Arial" w:cs="Arial"/>
                <w:color w:val="0000FF"/>
                <w:sz w:val="20"/>
                <w:u w:val="single"/>
              </w:rPr>
              <w:t>FILS Discovery frame Control field</w:t>
            </w:r>
          </w:p>
        </w:tc>
        <w:tc>
          <w:tcPr>
            <w:tcW w:w="2160" w:type="dxa"/>
          </w:tcPr>
          <w:p w14:paraId="7129BCF7" w14:textId="77777777" w:rsidR="002178CE" w:rsidRDefault="002178CE" w:rsidP="00FE1C30">
            <w:pPr>
              <w:jc w:val="right"/>
              <w:rPr>
                <w:rFonts w:ascii="Arial" w:hAnsi="Arial" w:cs="Arial"/>
                <w:sz w:val="20"/>
              </w:rPr>
            </w:pPr>
            <w:r>
              <w:rPr>
                <w:rFonts w:ascii="Arial" w:hAnsi="Arial" w:cs="Arial"/>
                <w:sz w:val="20"/>
              </w:rPr>
              <w:t>Figure 9-1127</w:t>
            </w:r>
          </w:p>
        </w:tc>
        <w:tc>
          <w:tcPr>
            <w:tcW w:w="2250" w:type="dxa"/>
            <w:shd w:val="clear" w:color="auto" w:fill="auto"/>
          </w:tcPr>
          <w:p w14:paraId="69434D88" w14:textId="77777777" w:rsidR="002178CE" w:rsidRDefault="002178CE" w:rsidP="00FE1C30">
            <w:pPr>
              <w:jc w:val="right"/>
              <w:rPr>
                <w:rFonts w:ascii="Arial" w:hAnsi="Arial" w:cs="Arial"/>
                <w:sz w:val="20"/>
              </w:rPr>
            </w:pPr>
            <w:r>
              <w:rPr>
                <w:rFonts w:ascii="Arial" w:hAnsi="Arial" w:cs="Arial"/>
                <w:sz w:val="20"/>
              </w:rPr>
              <w:t>None</w:t>
            </w:r>
          </w:p>
        </w:tc>
        <w:tc>
          <w:tcPr>
            <w:tcW w:w="1530" w:type="dxa"/>
          </w:tcPr>
          <w:p w14:paraId="560259B5" w14:textId="77777777" w:rsidR="002178CE" w:rsidRDefault="002178CE" w:rsidP="00FE1C30">
            <w:pPr>
              <w:rPr>
                <w:rFonts w:ascii="Arial" w:hAnsi="Arial" w:cs="Arial"/>
                <w:sz w:val="20"/>
              </w:rPr>
            </w:pPr>
            <w:r>
              <w:rPr>
                <w:rFonts w:ascii="Arial" w:hAnsi="Arial" w:cs="Arial"/>
                <w:sz w:val="20"/>
              </w:rPr>
              <w:t>OK</w:t>
            </w:r>
          </w:p>
        </w:tc>
      </w:tr>
      <w:tr w:rsidR="002178CE" w:rsidRPr="001B01A4" w14:paraId="19BF9FA1" w14:textId="77777777" w:rsidTr="00FE1C30">
        <w:trPr>
          <w:trHeight w:val="264"/>
        </w:trPr>
        <w:tc>
          <w:tcPr>
            <w:tcW w:w="3415" w:type="dxa"/>
            <w:shd w:val="clear" w:color="auto" w:fill="auto"/>
          </w:tcPr>
          <w:p w14:paraId="15A9E6AC" w14:textId="77777777" w:rsidR="002178CE" w:rsidRDefault="002178CE" w:rsidP="00FE1C30">
            <w:pPr>
              <w:rPr>
                <w:rFonts w:ascii="Arial" w:hAnsi="Arial" w:cs="Arial"/>
                <w:color w:val="0000FF"/>
                <w:sz w:val="20"/>
                <w:u w:val="single"/>
              </w:rPr>
            </w:pPr>
            <w:r>
              <w:rPr>
                <w:rFonts w:ascii="Arial" w:hAnsi="Arial" w:cs="Arial"/>
                <w:color w:val="0000FF"/>
                <w:sz w:val="20"/>
                <w:u w:val="single"/>
              </w:rPr>
              <w:t>Dot11smt</w:t>
            </w:r>
          </w:p>
        </w:tc>
        <w:tc>
          <w:tcPr>
            <w:tcW w:w="2160" w:type="dxa"/>
          </w:tcPr>
          <w:p w14:paraId="32031E37" w14:textId="77777777" w:rsidR="002178CE" w:rsidRDefault="002178CE" w:rsidP="00FE1C30">
            <w:pPr>
              <w:jc w:val="right"/>
              <w:rPr>
                <w:rFonts w:ascii="Arial" w:hAnsi="Arial" w:cs="Arial"/>
                <w:sz w:val="20"/>
              </w:rPr>
            </w:pPr>
            <w:r>
              <w:rPr>
                <w:rFonts w:ascii="Arial" w:hAnsi="Arial" w:cs="Arial"/>
                <w:sz w:val="20"/>
              </w:rPr>
              <w:t>MIB</w:t>
            </w:r>
          </w:p>
        </w:tc>
        <w:tc>
          <w:tcPr>
            <w:tcW w:w="2250" w:type="dxa"/>
            <w:shd w:val="clear" w:color="auto" w:fill="auto"/>
          </w:tcPr>
          <w:p w14:paraId="3CAAF3A1" w14:textId="77777777" w:rsidR="002178CE" w:rsidRDefault="002178CE" w:rsidP="00FE1C30">
            <w:pPr>
              <w:jc w:val="right"/>
              <w:rPr>
                <w:rFonts w:ascii="Arial" w:hAnsi="Arial" w:cs="Arial"/>
                <w:sz w:val="20"/>
              </w:rPr>
            </w:pPr>
            <w:r>
              <w:rPr>
                <w:rFonts w:ascii="Arial" w:hAnsi="Arial" w:cs="Arial"/>
                <w:sz w:val="20"/>
              </w:rPr>
              <w:t>46-47</w:t>
            </w:r>
          </w:p>
        </w:tc>
        <w:tc>
          <w:tcPr>
            <w:tcW w:w="1530" w:type="dxa"/>
          </w:tcPr>
          <w:p w14:paraId="0551448E" w14:textId="77777777" w:rsidR="002178CE" w:rsidRDefault="002178CE" w:rsidP="00FE1C30">
            <w:pPr>
              <w:rPr>
                <w:rFonts w:ascii="Arial" w:hAnsi="Arial" w:cs="Arial"/>
                <w:sz w:val="20"/>
              </w:rPr>
            </w:pPr>
            <w:r>
              <w:rPr>
                <w:rFonts w:ascii="Arial" w:hAnsi="Arial" w:cs="Arial"/>
                <w:sz w:val="20"/>
              </w:rPr>
              <w:t>OK</w:t>
            </w:r>
          </w:p>
        </w:tc>
      </w:tr>
      <w:tr w:rsidR="002178CE" w:rsidRPr="001B01A4" w14:paraId="42F6F02A" w14:textId="77777777" w:rsidTr="00FE1C30">
        <w:trPr>
          <w:trHeight w:val="264"/>
        </w:trPr>
        <w:tc>
          <w:tcPr>
            <w:tcW w:w="3415" w:type="dxa"/>
            <w:shd w:val="clear" w:color="auto" w:fill="auto"/>
          </w:tcPr>
          <w:p w14:paraId="675BA520" w14:textId="77777777" w:rsidR="002178CE" w:rsidRDefault="002178CE" w:rsidP="00FE1C30">
            <w:pPr>
              <w:rPr>
                <w:rFonts w:ascii="Arial" w:hAnsi="Arial" w:cs="Arial"/>
                <w:color w:val="0000FF"/>
                <w:sz w:val="20"/>
                <w:u w:val="single"/>
              </w:rPr>
            </w:pPr>
            <w:r>
              <w:rPr>
                <w:rFonts w:ascii="Arial" w:hAnsi="Arial" w:cs="Arial"/>
                <w:color w:val="0000FF"/>
                <w:sz w:val="20"/>
                <w:u w:val="single"/>
              </w:rPr>
              <w:t>Dot11StationConfigEntry</w:t>
            </w:r>
          </w:p>
        </w:tc>
        <w:tc>
          <w:tcPr>
            <w:tcW w:w="2160" w:type="dxa"/>
          </w:tcPr>
          <w:p w14:paraId="41DA9AF6" w14:textId="77777777" w:rsidR="002178CE" w:rsidRDefault="002178CE" w:rsidP="00FE1C30">
            <w:pPr>
              <w:jc w:val="right"/>
              <w:rPr>
                <w:rFonts w:ascii="Arial" w:hAnsi="Arial" w:cs="Arial"/>
                <w:sz w:val="20"/>
              </w:rPr>
            </w:pPr>
            <w:r>
              <w:rPr>
                <w:rFonts w:ascii="Arial" w:hAnsi="Arial" w:cs="Arial"/>
                <w:sz w:val="20"/>
              </w:rPr>
              <w:t>MIB</w:t>
            </w:r>
          </w:p>
        </w:tc>
        <w:tc>
          <w:tcPr>
            <w:tcW w:w="2250" w:type="dxa"/>
            <w:shd w:val="clear" w:color="auto" w:fill="auto"/>
          </w:tcPr>
          <w:p w14:paraId="7A779D24" w14:textId="77777777" w:rsidR="002178CE" w:rsidRDefault="002178CE" w:rsidP="00FE1C30">
            <w:pPr>
              <w:jc w:val="right"/>
              <w:rPr>
                <w:rFonts w:ascii="Arial" w:hAnsi="Arial" w:cs="Arial"/>
                <w:sz w:val="20"/>
              </w:rPr>
            </w:pPr>
            <w:r>
              <w:rPr>
                <w:rFonts w:ascii="Arial" w:hAnsi="Arial" w:cs="Arial"/>
                <w:sz w:val="20"/>
              </w:rPr>
              <w:t>205, 222-223, 228-232</w:t>
            </w:r>
          </w:p>
        </w:tc>
        <w:tc>
          <w:tcPr>
            <w:tcW w:w="1530" w:type="dxa"/>
          </w:tcPr>
          <w:p w14:paraId="59D45CBF" w14:textId="77777777" w:rsidR="002178CE" w:rsidRDefault="002178CE" w:rsidP="00FE1C30">
            <w:pPr>
              <w:rPr>
                <w:rFonts w:ascii="Arial" w:hAnsi="Arial" w:cs="Arial"/>
                <w:sz w:val="20"/>
              </w:rPr>
            </w:pPr>
            <w:r>
              <w:rPr>
                <w:rFonts w:ascii="Arial" w:hAnsi="Arial" w:cs="Arial"/>
                <w:sz w:val="20"/>
              </w:rPr>
              <w:t>Draft shows &lt;ANA&gt; for 230-232</w:t>
            </w:r>
          </w:p>
        </w:tc>
      </w:tr>
      <w:tr w:rsidR="002178CE" w:rsidRPr="001B01A4" w14:paraId="7E02EC09" w14:textId="77777777" w:rsidTr="00FE1C30">
        <w:trPr>
          <w:trHeight w:val="264"/>
        </w:trPr>
        <w:tc>
          <w:tcPr>
            <w:tcW w:w="3415" w:type="dxa"/>
            <w:shd w:val="clear" w:color="auto" w:fill="auto"/>
          </w:tcPr>
          <w:p w14:paraId="166860DD" w14:textId="77777777" w:rsidR="002178CE" w:rsidRDefault="002178CE" w:rsidP="00FE1C30">
            <w:pPr>
              <w:rPr>
                <w:rFonts w:ascii="Arial" w:hAnsi="Arial" w:cs="Arial"/>
                <w:color w:val="0000FF"/>
                <w:sz w:val="20"/>
                <w:u w:val="single"/>
              </w:rPr>
            </w:pPr>
            <w:r>
              <w:rPr>
                <w:rFonts w:ascii="Arial" w:hAnsi="Arial" w:cs="Arial"/>
                <w:color w:val="0000FF"/>
                <w:sz w:val="20"/>
                <w:u w:val="single"/>
              </w:rPr>
              <w:t>Dot11phy</w:t>
            </w:r>
          </w:p>
        </w:tc>
        <w:tc>
          <w:tcPr>
            <w:tcW w:w="2160" w:type="dxa"/>
          </w:tcPr>
          <w:p w14:paraId="3D58BD73" w14:textId="77777777" w:rsidR="002178CE" w:rsidRDefault="002178CE" w:rsidP="00FE1C30">
            <w:pPr>
              <w:jc w:val="right"/>
              <w:rPr>
                <w:rFonts w:ascii="Arial" w:hAnsi="Arial" w:cs="Arial"/>
                <w:sz w:val="20"/>
              </w:rPr>
            </w:pPr>
            <w:r>
              <w:rPr>
                <w:rFonts w:ascii="Arial" w:hAnsi="Arial" w:cs="Arial"/>
                <w:sz w:val="20"/>
              </w:rPr>
              <w:t>MIB</w:t>
            </w:r>
          </w:p>
        </w:tc>
        <w:tc>
          <w:tcPr>
            <w:tcW w:w="2250" w:type="dxa"/>
            <w:shd w:val="clear" w:color="auto" w:fill="auto"/>
          </w:tcPr>
          <w:p w14:paraId="1068C357" w14:textId="77777777" w:rsidR="002178CE" w:rsidRDefault="002178CE" w:rsidP="00FE1C30">
            <w:pPr>
              <w:jc w:val="right"/>
              <w:rPr>
                <w:rFonts w:ascii="Arial" w:hAnsi="Arial" w:cs="Arial"/>
                <w:sz w:val="20"/>
              </w:rPr>
            </w:pPr>
            <w:r>
              <w:rPr>
                <w:rFonts w:ascii="Arial" w:hAnsi="Arial" w:cs="Arial"/>
                <w:sz w:val="20"/>
              </w:rPr>
              <w:t>35-36</w:t>
            </w:r>
          </w:p>
        </w:tc>
        <w:tc>
          <w:tcPr>
            <w:tcW w:w="1530" w:type="dxa"/>
          </w:tcPr>
          <w:p w14:paraId="1E1A9CED" w14:textId="77777777" w:rsidR="002178CE" w:rsidRDefault="002178CE" w:rsidP="00FE1C30">
            <w:pPr>
              <w:rPr>
                <w:rFonts w:ascii="Arial" w:hAnsi="Arial" w:cs="Arial"/>
                <w:sz w:val="20"/>
              </w:rPr>
            </w:pPr>
            <w:r>
              <w:rPr>
                <w:rFonts w:ascii="Arial" w:hAnsi="Arial" w:cs="Arial"/>
                <w:sz w:val="20"/>
              </w:rPr>
              <w:t>OK</w:t>
            </w:r>
          </w:p>
        </w:tc>
      </w:tr>
      <w:tr w:rsidR="002178CE" w:rsidRPr="001B01A4" w14:paraId="1E8270CD" w14:textId="77777777" w:rsidTr="00FE1C30">
        <w:trPr>
          <w:trHeight w:val="264"/>
        </w:trPr>
        <w:tc>
          <w:tcPr>
            <w:tcW w:w="3415" w:type="dxa"/>
            <w:shd w:val="clear" w:color="auto" w:fill="auto"/>
          </w:tcPr>
          <w:p w14:paraId="51262176" w14:textId="77777777" w:rsidR="002178CE" w:rsidRDefault="002178CE" w:rsidP="00FE1C30">
            <w:pPr>
              <w:rPr>
                <w:rFonts w:ascii="Arial" w:hAnsi="Arial" w:cs="Arial"/>
                <w:color w:val="0000FF"/>
                <w:sz w:val="20"/>
                <w:u w:val="single"/>
              </w:rPr>
            </w:pPr>
            <w:r>
              <w:rPr>
                <w:rFonts w:ascii="Arial" w:hAnsi="Arial" w:cs="Arial"/>
                <w:color w:val="0000FF"/>
                <w:sz w:val="20"/>
                <w:u w:val="single"/>
              </w:rPr>
              <w:lastRenderedPageBreak/>
              <w:t>Dot11Groups</w:t>
            </w:r>
          </w:p>
        </w:tc>
        <w:tc>
          <w:tcPr>
            <w:tcW w:w="2160" w:type="dxa"/>
          </w:tcPr>
          <w:p w14:paraId="3EDE8003" w14:textId="77777777" w:rsidR="002178CE" w:rsidRDefault="002178CE" w:rsidP="00FE1C30">
            <w:pPr>
              <w:jc w:val="right"/>
              <w:rPr>
                <w:rFonts w:ascii="Arial" w:hAnsi="Arial" w:cs="Arial"/>
                <w:sz w:val="20"/>
              </w:rPr>
            </w:pPr>
            <w:r>
              <w:rPr>
                <w:rFonts w:ascii="Arial" w:hAnsi="Arial" w:cs="Arial"/>
                <w:sz w:val="20"/>
              </w:rPr>
              <w:t>MIB</w:t>
            </w:r>
          </w:p>
        </w:tc>
        <w:tc>
          <w:tcPr>
            <w:tcW w:w="2250" w:type="dxa"/>
            <w:shd w:val="clear" w:color="auto" w:fill="auto"/>
          </w:tcPr>
          <w:p w14:paraId="78E1CC40" w14:textId="77777777" w:rsidR="002178CE" w:rsidRDefault="002178CE" w:rsidP="00FE1C30">
            <w:pPr>
              <w:jc w:val="right"/>
              <w:rPr>
                <w:rFonts w:ascii="Arial" w:hAnsi="Arial" w:cs="Arial"/>
                <w:sz w:val="20"/>
              </w:rPr>
            </w:pPr>
            <w:r>
              <w:rPr>
                <w:rFonts w:ascii="Arial" w:hAnsi="Arial" w:cs="Arial"/>
                <w:sz w:val="20"/>
              </w:rPr>
              <w:t>120-122</w:t>
            </w:r>
          </w:p>
        </w:tc>
        <w:tc>
          <w:tcPr>
            <w:tcW w:w="1530" w:type="dxa"/>
          </w:tcPr>
          <w:p w14:paraId="0965B94D" w14:textId="77777777" w:rsidR="002178CE" w:rsidRDefault="002178CE" w:rsidP="00FE1C30">
            <w:pPr>
              <w:rPr>
                <w:rFonts w:ascii="Arial" w:hAnsi="Arial" w:cs="Arial"/>
                <w:sz w:val="20"/>
              </w:rPr>
            </w:pPr>
            <w:r>
              <w:rPr>
                <w:rFonts w:ascii="Arial" w:hAnsi="Arial" w:cs="Arial"/>
                <w:sz w:val="20"/>
              </w:rPr>
              <w:t>OK</w:t>
            </w:r>
          </w:p>
        </w:tc>
      </w:tr>
      <w:tr w:rsidR="002178CE" w:rsidRPr="001B01A4" w14:paraId="2C8C9D87" w14:textId="77777777" w:rsidTr="00FE1C30">
        <w:trPr>
          <w:trHeight w:val="264"/>
        </w:trPr>
        <w:tc>
          <w:tcPr>
            <w:tcW w:w="3415" w:type="dxa"/>
            <w:shd w:val="clear" w:color="auto" w:fill="auto"/>
          </w:tcPr>
          <w:p w14:paraId="0D2E3A4C" w14:textId="77777777" w:rsidR="002178CE" w:rsidRDefault="002178CE" w:rsidP="00FE1C30">
            <w:pPr>
              <w:rPr>
                <w:rFonts w:ascii="Arial" w:hAnsi="Arial" w:cs="Arial"/>
                <w:color w:val="0000FF"/>
                <w:sz w:val="20"/>
                <w:u w:val="single"/>
              </w:rPr>
            </w:pPr>
            <w:proofErr w:type="spellStart"/>
            <w:r>
              <w:rPr>
                <w:rFonts w:ascii="Arial" w:hAnsi="Arial" w:cs="Arial"/>
                <w:color w:val="0000FF"/>
                <w:sz w:val="20"/>
                <w:u w:val="single"/>
              </w:rPr>
              <w:t>OperatingClassGlobal</w:t>
            </w:r>
            <w:proofErr w:type="spellEnd"/>
          </w:p>
        </w:tc>
        <w:tc>
          <w:tcPr>
            <w:tcW w:w="2160" w:type="dxa"/>
          </w:tcPr>
          <w:p w14:paraId="417F3693" w14:textId="77777777" w:rsidR="002178CE" w:rsidRDefault="002178CE" w:rsidP="00FE1C30">
            <w:pPr>
              <w:jc w:val="right"/>
              <w:rPr>
                <w:rFonts w:ascii="Arial" w:hAnsi="Arial" w:cs="Arial"/>
                <w:sz w:val="20"/>
              </w:rPr>
            </w:pPr>
            <w:r>
              <w:rPr>
                <w:rFonts w:ascii="Arial" w:hAnsi="Arial" w:cs="Arial"/>
                <w:sz w:val="20"/>
              </w:rPr>
              <w:t>Annex E</w:t>
            </w:r>
          </w:p>
        </w:tc>
        <w:tc>
          <w:tcPr>
            <w:tcW w:w="2250" w:type="dxa"/>
            <w:shd w:val="clear" w:color="auto" w:fill="auto"/>
          </w:tcPr>
          <w:p w14:paraId="485D6B63" w14:textId="77777777" w:rsidR="002178CE" w:rsidRDefault="002178CE" w:rsidP="00FE1C30">
            <w:pPr>
              <w:jc w:val="right"/>
              <w:rPr>
                <w:rFonts w:ascii="Arial" w:hAnsi="Arial" w:cs="Arial"/>
                <w:sz w:val="20"/>
              </w:rPr>
            </w:pPr>
            <w:r>
              <w:rPr>
                <w:rFonts w:ascii="Arial" w:hAnsi="Arial" w:cs="Arial"/>
                <w:sz w:val="20"/>
              </w:rPr>
              <w:t>137</w:t>
            </w:r>
          </w:p>
        </w:tc>
        <w:tc>
          <w:tcPr>
            <w:tcW w:w="1530" w:type="dxa"/>
          </w:tcPr>
          <w:p w14:paraId="42ED8177" w14:textId="77777777" w:rsidR="002178CE" w:rsidRDefault="002178CE" w:rsidP="00FE1C30">
            <w:pPr>
              <w:rPr>
                <w:rFonts w:ascii="Arial" w:hAnsi="Arial" w:cs="Arial"/>
                <w:sz w:val="20"/>
              </w:rPr>
            </w:pPr>
            <w:r>
              <w:rPr>
                <w:rFonts w:ascii="Arial" w:hAnsi="Arial" w:cs="Arial"/>
                <w:sz w:val="20"/>
              </w:rPr>
              <w:t>Used without allocation (no conflict)</w:t>
            </w:r>
          </w:p>
        </w:tc>
      </w:tr>
    </w:tbl>
    <w:p w14:paraId="29842214" w14:textId="77777777" w:rsidR="002178CE" w:rsidRDefault="002178CE" w:rsidP="002178CE"/>
    <w:p w14:paraId="4D1C3188" w14:textId="77777777" w:rsidR="002178CE" w:rsidRDefault="002178CE" w:rsidP="002178CE">
      <w:r>
        <w:t>Additional Actions:</w:t>
      </w:r>
    </w:p>
    <w:p w14:paraId="4DA50732" w14:textId="77777777" w:rsidR="002178CE" w:rsidRDefault="002178CE" w:rsidP="002178CE">
      <w:r>
        <w:t xml:space="preserve">Replace &lt;ANA&gt; with assigned number for dot11StationConfigEntry and </w:t>
      </w:r>
      <w:proofErr w:type="spellStart"/>
      <w:r>
        <w:t>ExtendedCapabilities</w:t>
      </w:r>
      <w:proofErr w:type="spellEnd"/>
      <w:r>
        <w:t>.</w:t>
      </w:r>
    </w:p>
    <w:p w14:paraId="4F11EC5E" w14:textId="77777777" w:rsidR="002178CE" w:rsidRDefault="002178CE" w:rsidP="002178CE">
      <w:r>
        <w:t xml:space="preserve">Send ANA request for </w:t>
      </w:r>
      <w:proofErr w:type="spellStart"/>
      <w:r>
        <w:t>OperatingClassGlobal</w:t>
      </w:r>
      <w:proofErr w:type="spellEnd"/>
      <w:r>
        <w:t xml:space="preserve"> value 137.</w:t>
      </w:r>
    </w:p>
    <w:p w14:paraId="37926CEC" w14:textId="50771037" w:rsidR="00B07608" w:rsidRPr="00DD5B6E" w:rsidRDefault="00B07608" w:rsidP="00B07608">
      <w:pPr>
        <w:pStyle w:val="Heading2"/>
      </w:pPr>
      <w:r w:rsidRPr="00DD5B6E">
        <w:t>MIB</w:t>
      </w:r>
    </w:p>
    <w:p w14:paraId="1B4369EC" w14:textId="6BDDC99B" w:rsidR="00402F08" w:rsidRDefault="00556697" w:rsidP="00B07608">
      <w:pPr>
        <w:rPr>
          <w:lang w:eastAsia="ko-KR"/>
        </w:rPr>
      </w:pPr>
      <w:r>
        <w:t>Yongho Seok</w:t>
      </w:r>
    </w:p>
    <w:p w14:paraId="25211DA6" w14:textId="77777777" w:rsidR="00402F08" w:rsidRDefault="00402F08" w:rsidP="00B07608">
      <w:pPr>
        <w:rPr>
          <w:lang w:eastAsia="ko-KR"/>
        </w:rPr>
      </w:pPr>
    </w:p>
    <w:p w14:paraId="1E3BB7E0" w14:textId="425E48C4" w:rsidR="00B3417C" w:rsidRDefault="00B3417C" w:rsidP="00B3417C">
      <w:pPr>
        <w:rPr>
          <w:lang w:eastAsia="ko-KR"/>
        </w:rPr>
      </w:pPr>
      <w:r w:rsidRPr="00B3417C">
        <w:rPr>
          <w:lang w:eastAsia="ko-KR"/>
        </w:rPr>
        <w:t>The compiled MIB is embedded as the following.</w:t>
      </w:r>
    </w:p>
    <w:p w14:paraId="361A5B20" w14:textId="58302F92" w:rsidR="00B50461" w:rsidRPr="00B3417C" w:rsidRDefault="00B50461" w:rsidP="00B3417C">
      <w:pPr>
        <w:rPr>
          <w:lang w:eastAsia="ko-KR"/>
        </w:rPr>
      </w:pPr>
      <w:r>
        <w:rPr>
          <w:lang w:eastAsia="ko-KR"/>
        </w:rPr>
        <w:t>[Embed MIB after compilation]</w:t>
      </w:r>
    </w:p>
    <w:p w14:paraId="4303C300" w14:textId="38A4BD39" w:rsidR="00870F97" w:rsidRDefault="00870F97" w:rsidP="00B3417C">
      <w:pPr>
        <w:rPr>
          <w:lang w:eastAsia="ko-KR"/>
        </w:rPr>
      </w:pPr>
    </w:p>
    <w:p w14:paraId="025CA887" w14:textId="77777777" w:rsidR="00870F97" w:rsidRDefault="00870F97" w:rsidP="00870F97">
      <w:pPr>
        <w:pStyle w:val="Heading3"/>
      </w:pPr>
      <w:r>
        <w:t>Detailed proposed changes</w:t>
      </w:r>
    </w:p>
    <w:p w14:paraId="6B961AEB" w14:textId="7C9C50CC" w:rsidR="00870F97" w:rsidRDefault="00870F97" w:rsidP="00870F97"/>
    <w:p w14:paraId="62E9EF97" w14:textId="77777777" w:rsidR="00E71845" w:rsidRDefault="00E71845" w:rsidP="00E71845">
      <w:pPr>
        <w:pStyle w:val="AH1"/>
        <w:numPr>
          <w:ilvl w:val="0"/>
          <w:numId w:val="37"/>
        </w:numPr>
        <w:rPr>
          <w:w w:val="100"/>
        </w:rPr>
      </w:pPr>
      <w:bookmarkStart w:id="491" w:name="RTF36383233303a204148312c41"/>
      <w:r>
        <w:rPr>
          <w:w w:val="100"/>
        </w:rPr>
        <w:t>MIB Detail</w:t>
      </w:r>
      <w:bookmarkEnd w:id="491"/>
    </w:p>
    <w:p w14:paraId="02E810B4" w14:textId="4B9DCABB" w:rsidR="00595408" w:rsidRDefault="00595408" w:rsidP="00595408">
      <w:pPr>
        <w:pStyle w:val="Code"/>
        <w:rPr>
          <w:w w:val="100"/>
        </w:rPr>
      </w:pPr>
    </w:p>
    <w:p w14:paraId="14A27481" w14:textId="77777777" w:rsidR="00595408" w:rsidRPr="00377967" w:rsidRDefault="00595408" w:rsidP="00E71845">
      <w:pPr>
        <w:rPr>
          <w:bCs/>
        </w:rPr>
      </w:pPr>
    </w:p>
    <w:p w14:paraId="03D04737" w14:textId="77777777" w:rsidR="00E71845" w:rsidRDefault="00E71845" w:rsidP="00E71845"/>
    <w:p w14:paraId="4F45ABCB" w14:textId="77777777" w:rsidR="001D1457" w:rsidRDefault="001D1457">
      <w:pPr>
        <w:rPr>
          <w:rFonts w:ascii="Arial" w:eastAsia="PMingLiU" w:hAnsi="Arial"/>
          <w:b/>
          <w:sz w:val="32"/>
          <w:szCs w:val="20"/>
          <w:u w:val="single"/>
          <w:lang w:val="en-GB" w:eastAsia="en-US"/>
        </w:rPr>
      </w:pPr>
      <w:r>
        <w:br w:type="page"/>
      </w:r>
    </w:p>
    <w:p w14:paraId="0FCCD68C" w14:textId="46D4080D" w:rsidR="001459BD" w:rsidRDefault="001459BD" w:rsidP="00C529CA">
      <w:pPr>
        <w:pStyle w:val="Heading1"/>
      </w:pPr>
      <w:r>
        <w:lastRenderedPageBreak/>
        <w:t>Collateral findings</w:t>
      </w:r>
    </w:p>
    <w:p w14:paraId="2C352D0C" w14:textId="5E78C4A1" w:rsidR="001459BD" w:rsidRPr="00416ADB" w:rsidRDefault="001459BD" w:rsidP="001459BD">
      <w:pPr>
        <w:pStyle w:val="ListParagraph"/>
        <w:ind w:left="0"/>
        <w:contextualSpacing/>
      </w:pPr>
    </w:p>
    <w:p w14:paraId="0F0DEEA4" w14:textId="77777777" w:rsidR="001459BD" w:rsidRPr="001459BD" w:rsidRDefault="001459BD" w:rsidP="001459BD"/>
    <w:p w14:paraId="2488D5C8" w14:textId="77777777" w:rsidR="00C529CA" w:rsidRDefault="00C529CA" w:rsidP="00C529CA">
      <w:pPr>
        <w:pStyle w:val="Heading1"/>
      </w:pPr>
      <w:r>
        <w:t>IEEE-SA MEC</w:t>
      </w:r>
    </w:p>
    <w:p w14:paraId="307E2915" w14:textId="4CB70862" w:rsidR="00C529CA" w:rsidRDefault="00C529CA" w:rsidP="00C529CA"/>
    <w:p w14:paraId="72FAD2C8" w14:textId="77777777" w:rsidR="00CB3664" w:rsidRDefault="00CB3664" w:rsidP="00C529C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B3664" w14:paraId="7AA32B27" w14:textId="77777777" w:rsidTr="00DB0056">
        <w:tc>
          <w:tcPr>
            <w:tcW w:w="9576" w:type="dxa"/>
            <w:shd w:val="clear" w:color="auto" w:fill="auto"/>
          </w:tcPr>
          <w:p w14:paraId="59540869" w14:textId="1BE062CB" w:rsidR="00D37C63" w:rsidRDefault="00D37C63" w:rsidP="00D37C63">
            <w:r>
              <w:t>From: Michelle Turner</w:t>
            </w:r>
          </w:p>
          <w:p w14:paraId="07D377EB" w14:textId="77777777" w:rsidR="00D37C63" w:rsidRDefault="00D37C63" w:rsidP="00D37C63">
            <w:r>
              <w:t>Sent: Monday, November 13, 2023 3:49 AM</w:t>
            </w:r>
          </w:p>
          <w:p w14:paraId="56AC28B1" w14:textId="7D356270" w:rsidR="00D37C63" w:rsidRDefault="00D37C63" w:rsidP="00D37C63">
            <w:r>
              <w:t>To: Stacey, Robert</w:t>
            </w:r>
          </w:p>
          <w:p w14:paraId="25A20297" w14:textId="68A04061" w:rsidR="00D37C63" w:rsidRDefault="00D37C63" w:rsidP="00D37C63">
            <w:r>
              <w:t>Cc: Christy Bahn</w:t>
            </w:r>
          </w:p>
          <w:p w14:paraId="534A3119" w14:textId="77777777" w:rsidR="00D37C63" w:rsidRDefault="00D37C63" w:rsidP="00D37C63">
            <w:r>
              <w:t>Subject: MEC for IEEE P802.11be</w:t>
            </w:r>
          </w:p>
          <w:p w14:paraId="6790EA48" w14:textId="3F21F906" w:rsidR="00D37C63" w:rsidRDefault="00D37C63" w:rsidP="00D37C63"/>
          <w:p w14:paraId="3D78C637" w14:textId="77777777" w:rsidR="00D37C63" w:rsidRDefault="00D37C63" w:rsidP="00D37C63">
            <w:r>
              <w:t>Hello Robert,</w:t>
            </w:r>
          </w:p>
          <w:p w14:paraId="1A9368C6" w14:textId="45DF2935" w:rsidR="00D37C63" w:rsidRDefault="00D37C63" w:rsidP="00D37C63"/>
          <w:p w14:paraId="24272D8D" w14:textId="77777777" w:rsidR="00D37C63" w:rsidRDefault="00D37C63" w:rsidP="00D37C63">
            <w:r>
              <w:t>My apologies for the delay, this one completely slipped through. Please see my official comment with regard to the MEC.</w:t>
            </w:r>
          </w:p>
          <w:p w14:paraId="0AE3F143" w14:textId="5A39C62B" w:rsidR="00D37C63" w:rsidRDefault="00D37C63" w:rsidP="00D37C63"/>
          <w:p w14:paraId="65AB4EDC" w14:textId="77777777" w:rsidR="00D37C63" w:rsidRDefault="00D37C63" w:rsidP="00D37C63">
            <w:r>
              <w:t>"This draft meets editorial requirements."</w:t>
            </w:r>
          </w:p>
          <w:p w14:paraId="4D54E4B5" w14:textId="095F77ED" w:rsidR="00D37C63" w:rsidRDefault="00D37C63" w:rsidP="00D37C63"/>
          <w:p w14:paraId="4CD6C81F" w14:textId="77777777" w:rsidR="00D37C63" w:rsidRDefault="00D37C63" w:rsidP="00D37C63">
            <w:r>
              <w:t>--</w:t>
            </w:r>
          </w:p>
          <w:p w14:paraId="66C83B54" w14:textId="77777777" w:rsidR="00D37C63" w:rsidRDefault="00D37C63" w:rsidP="00D37C63"/>
          <w:p w14:paraId="2A98FF33" w14:textId="77777777" w:rsidR="00D37C63" w:rsidRDefault="00D37C63" w:rsidP="00D37C63">
            <w:r>
              <w:t>Michelle Turner</w:t>
            </w:r>
          </w:p>
          <w:p w14:paraId="238CE5DB" w14:textId="189B69CE" w:rsidR="00D37C63" w:rsidRDefault="00D37C63" w:rsidP="00D37C63">
            <w:r>
              <w:t>Senior Manager, Co</w:t>
            </w:r>
            <w:r w:rsidR="00DF0CE0">
              <w:t>ntent Production and Management</w:t>
            </w:r>
          </w:p>
          <w:p w14:paraId="13BDFD18" w14:textId="0DE5A315" w:rsidR="00CB3664" w:rsidRDefault="00D37C63" w:rsidP="00C529CA">
            <w:r>
              <w:t>IEEE Standards Association</w:t>
            </w:r>
          </w:p>
        </w:tc>
      </w:tr>
    </w:tbl>
    <w:p w14:paraId="60BB622A" w14:textId="77777777" w:rsidR="00CB3664" w:rsidRPr="00C529CA" w:rsidRDefault="00CB3664" w:rsidP="00C529CA"/>
    <w:p w14:paraId="0FB1CDC9" w14:textId="77777777" w:rsidR="00C529CA" w:rsidRPr="00C529CA" w:rsidRDefault="00C529CA" w:rsidP="00C529CA"/>
    <w:p w14:paraId="33305A68" w14:textId="77777777" w:rsidR="000A0AEC" w:rsidRDefault="000A0AEC" w:rsidP="00DE0D98"/>
    <w:sectPr w:rsidR="000A0AEC">
      <w:headerReference w:type="default" r:id="rId16"/>
      <w:footerReference w:type="default" r:id="rId17"/>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15" w:author="Yujian (Ross Yu)" w:date="2023-08-14T16:56:00Z" w:initials="Y(Y">
    <w:p w14:paraId="68F7C434" w14:textId="77777777" w:rsidR="002918A9" w:rsidRPr="00D14DF8" w:rsidRDefault="002918A9" w:rsidP="00DC1964">
      <w:pPr>
        <w:pStyle w:val="CommentText"/>
        <w:rPr>
          <w:rFonts w:eastAsiaTheme="minorEastAsia"/>
          <w:lang w:eastAsia="zh-CN"/>
        </w:rPr>
      </w:pPr>
      <w:r>
        <w:rPr>
          <w:rStyle w:val="CommentReference"/>
        </w:rPr>
        <w:annotationRef/>
      </w:r>
      <w:r>
        <w:rPr>
          <w:rFonts w:eastAsiaTheme="minorEastAsia"/>
          <w:lang w:eastAsia="zh-CN"/>
        </w:rPr>
        <w:t>For editors to check, can be removed in the merged version</w:t>
      </w:r>
    </w:p>
  </w:comment>
  <w:comment w:id="316" w:author="Yujian (Ross Yu)" w:date="2023-08-15T10:48:00Z" w:initials="Y(Y">
    <w:p w14:paraId="042EE925" w14:textId="77777777" w:rsidR="002918A9" w:rsidRPr="00EF67C1" w:rsidRDefault="002918A9" w:rsidP="00DC1964">
      <w:pPr>
        <w:pStyle w:val="CommentText"/>
        <w:rPr>
          <w:rFonts w:eastAsiaTheme="minorEastAsia"/>
          <w:lang w:eastAsia="zh-CN"/>
        </w:rPr>
      </w:pPr>
      <w:r>
        <w:rPr>
          <w:rStyle w:val="CommentReference"/>
        </w:rPr>
        <w:annotationRef/>
      </w:r>
      <w:r>
        <w:rPr>
          <w:rFonts w:eastAsiaTheme="minorEastAsia" w:hint="eastAsia"/>
          <w:lang w:eastAsia="zh-CN"/>
        </w:rPr>
        <w:t>F</w:t>
      </w:r>
      <w:r>
        <w:rPr>
          <w:rFonts w:eastAsiaTheme="minorEastAsia"/>
          <w:lang w:eastAsia="zh-CN"/>
        </w:rPr>
        <w:t xml:space="preserve">ollow </w:t>
      </w:r>
      <w:r>
        <w:rPr>
          <w:rFonts w:eastAsiaTheme="minorEastAsia"/>
          <w:lang w:eastAsia="zh-CN"/>
        </w:rPr>
        <w:t>Revme style, no abbreviations for BTM. Editor, please check</w:t>
      </w:r>
    </w:p>
  </w:comment>
  <w:comment w:id="320" w:author="Yujian (Ross Yu)" w:date="2023-08-15T10:48:00Z" w:initials="Y(Y">
    <w:p w14:paraId="16B2D349" w14:textId="77777777" w:rsidR="002918A9" w:rsidRPr="00EF67C1" w:rsidRDefault="002918A9" w:rsidP="00DC1964">
      <w:pPr>
        <w:pStyle w:val="CommentText"/>
        <w:rPr>
          <w:rFonts w:eastAsiaTheme="minorEastAsia"/>
          <w:lang w:eastAsia="zh-CN"/>
        </w:rPr>
      </w:pPr>
      <w:r>
        <w:rPr>
          <w:rStyle w:val="CommentReference"/>
        </w:rPr>
        <w:annotationRef/>
      </w:r>
      <w:bookmarkStart w:id="321" w:name="_Hlk142988976"/>
      <w:r>
        <w:rPr>
          <w:rFonts w:eastAsiaTheme="minorEastAsia" w:hint="eastAsia"/>
          <w:lang w:eastAsia="zh-CN"/>
        </w:rPr>
        <w:t>N</w:t>
      </w:r>
      <w:r>
        <w:rPr>
          <w:rFonts w:eastAsiaTheme="minorEastAsia"/>
          <w:lang w:eastAsia="zh-CN"/>
        </w:rPr>
        <w:t>o further abbreviations for frame name. Editor, please check.</w:t>
      </w:r>
    </w:p>
    <w:bookmarkEnd w:id="321"/>
  </w:comment>
  <w:comment w:id="325" w:author="Yujian (Ross Yu)" w:date="2023-08-15T10:49:00Z" w:initials="Y(Y">
    <w:p w14:paraId="65605CC0" w14:textId="77777777" w:rsidR="002918A9" w:rsidRDefault="002918A9" w:rsidP="00DC1964">
      <w:pPr>
        <w:pStyle w:val="CommentText"/>
      </w:pPr>
      <w:r>
        <w:rPr>
          <w:rStyle w:val="CommentReference"/>
        </w:rPr>
        <w:annotationRef/>
      </w:r>
      <w:r w:rsidRPr="00EF67C1">
        <w:t>No abbreviations for frame name</w:t>
      </w:r>
      <w:r>
        <w:t xml:space="preserve">. </w:t>
      </w:r>
      <w:r>
        <w:rPr>
          <w:rFonts w:eastAsiaTheme="minorEastAsia"/>
          <w:lang w:eastAsia="zh-CN"/>
        </w:rPr>
        <w:t>Editor, please check.</w:t>
      </w:r>
    </w:p>
  </w:comment>
  <w:comment w:id="326" w:author="Yujian (Ross Yu)" w:date="2023-08-15T10:49:00Z" w:initials="Y(Y">
    <w:p w14:paraId="3CD32BA9" w14:textId="77777777" w:rsidR="002918A9" w:rsidRPr="00EF67C1" w:rsidRDefault="002918A9" w:rsidP="00DC1964">
      <w:pPr>
        <w:pStyle w:val="CommentText"/>
        <w:rPr>
          <w:rFonts w:eastAsiaTheme="minorEastAsia"/>
          <w:lang w:eastAsia="zh-CN"/>
        </w:rPr>
      </w:pPr>
      <w:r>
        <w:rPr>
          <w:rStyle w:val="CommentReference"/>
        </w:rPr>
        <w:annotationRef/>
      </w:r>
      <w:r>
        <w:rPr>
          <w:rFonts w:eastAsiaTheme="minorEastAsia" w:hint="eastAsia"/>
          <w:lang w:eastAsia="zh-CN"/>
        </w:rPr>
        <w:t>T</w:t>
      </w:r>
      <w:r>
        <w:rPr>
          <w:rFonts w:eastAsiaTheme="minorEastAsia"/>
          <w:lang w:eastAsia="zh-CN"/>
        </w:rPr>
        <w:t xml:space="preserve">his is for </w:t>
      </w:r>
      <w:r w:rsidRPr="00EF67C1">
        <w:rPr>
          <w:rFonts w:eastAsiaTheme="minorEastAsia"/>
          <w:lang w:eastAsia="zh-CN"/>
        </w:rPr>
        <w:t>Primitive</w:t>
      </w:r>
    </w:p>
  </w:comment>
  <w:comment w:id="327" w:author="Yujian (Ross Yu)" w:date="2023-08-15T10:49:00Z" w:initials="Y(Y">
    <w:p w14:paraId="0C3EBA2E" w14:textId="77777777" w:rsidR="002918A9" w:rsidRDefault="002918A9" w:rsidP="00DC1964">
      <w:pPr>
        <w:pStyle w:val="CommentText"/>
        <w:rPr>
          <w:rFonts w:eastAsiaTheme="minorEastAsia"/>
          <w:lang w:eastAsia="zh-CN"/>
        </w:rPr>
      </w:pPr>
      <w:r>
        <w:rPr>
          <w:rStyle w:val="CommentReference"/>
        </w:rPr>
        <w:annotationRef/>
      </w:r>
      <w:r>
        <w:rPr>
          <w:rFonts w:eastAsiaTheme="minorEastAsia" w:hint="eastAsia"/>
          <w:lang w:eastAsia="zh-CN"/>
        </w:rPr>
        <w:t>A</w:t>
      </w:r>
      <w:r>
        <w:rPr>
          <w:rFonts w:eastAsiaTheme="minorEastAsia"/>
          <w:lang w:eastAsia="zh-CN"/>
        </w:rPr>
        <w:t xml:space="preserve">bbreviation is usually not used standalone as a </w:t>
      </w:r>
      <w:r>
        <w:rPr>
          <w:rFonts w:eastAsiaTheme="minorEastAsia"/>
          <w:lang w:eastAsia="zh-CN"/>
        </w:rPr>
        <w:t>subclause title? Editor, please check, will affect many cross references.</w:t>
      </w:r>
    </w:p>
    <w:p w14:paraId="5D792AA3" w14:textId="77777777" w:rsidR="002918A9" w:rsidRDefault="002918A9" w:rsidP="00DC1964">
      <w:pPr>
        <w:pStyle w:val="CommentText"/>
        <w:rPr>
          <w:rFonts w:eastAsiaTheme="minorEastAsia"/>
          <w:lang w:eastAsia="zh-CN"/>
        </w:rPr>
      </w:pPr>
    </w:p>
    <w:p w14:paraId="0C658456" w14:textId="77777777" w:rsidR="002918A9" w:rsidRDefault="002918A9" w:rsidP="00DC1964">
      <w:pPr>
        <w:pStyle w:val="CommentText"/>
        <w:rPr>
          <w:rFonts w:eastAsiaTheme="minorEastAsia"/>
          <w:lang w:eastAsia="zh-CN"/>
        </w:rPr>
      </w:pPr>
      <w:r>
        <w:rPr>
          <w:rFonts w:eastAsiaTheme="minorEastAsia"/>
          <w:lang w:eastAsia="zh-CN"/>
        </w:rPr>
        <w:t xml:space="preserve">On the other hand, </w:t>
      </w:r>
      <w:r>
        <w:rPr>
          <w:rFonts w:eastAsiaTheme="minorEastAsia" w:hint="eastAsia"/>
          <w:lang w:eastAsia="zh-CN"/>
        </w:rPr>
        <w:t>D</w:t>
      </w:r>
      <w:r>
        <w:rPr>
          <w:rFonts w:eastAsiaTheme="minorEastAsia"/>
          <w:lang w:eastAsia="zh-CN"/>
        </w:rPr>
        <w:t>CF, HCF are also used standalone as a subclause name in REVme.</w:t>
      </w:r>
    </w:p>
    <w:p w14:paraId="2D9297E8" w14:textId="77777777" w:rsidR="002918A9" w:rsidRDefault="002918A9" w:rsidP="00DC1964">
      <w:pPr>
        <w:pStyle w:val="CommentText"/>
        <w:rPr>
          <w:rFonts w:eastAsiaTheme="minorEastAsia"/>
          <w:lang w:eastAsia="zh-CN"/>
        </w:rPr>
      </w:pPr>
    </w:p>
    <w:p w14:paraId="6BDA6FC0" w14:textId="77777777" w:rsidR="002918A9" w:rsidRPr="00EF67C1" w:rsidRDefault="002918A9" w:rsidP="00DC1964">
      <w:pPr>
        <w:pStyle w:val="CommentText"/>
        <w:rPr>
          <w:rFonts w:eastAsiaTheme="minorEastAsia"/>
          <w:lang w:eastAsia="zh-CN"/>
        </w:rPr>
      </w:pPr>
      <w:r>
        <w:rPr>
          <w:rFonts w:eastAsiaTheme="minorEastAsia"/>
          <w:lang w:eastAsia="zh-CN"/>
        </w:rPr>
        <w:t>Propose no changes at this stage.</w:t>
      </w:r>
    </w:p>
  </w:comment>
  <w:comment w:id="328" w:author="Yujian (Ross Yu)" w:date="2023-08-31T08:37:00Z" w:initials="Y(Y">
    <w:p w14:paraId="35FE1C1A" w14:textId="77777777" w:rsidR="002918A9" w:rsidRPr="005049C9" w:rsidRDefault="002918A9" w:rsidP="00DC1964">
      <w:pPr>
        <w:pStyle w:val="CommentText"/>
        <w:rPr>
          <w:rFonts w:eastAsiaTheme="minorEastAsia"/>
          <w:lang w:eastAsia="zh-CN"/>
        </w:rPr>
      </w:pPr>
      <w:r>
        <w:rPr>
          <w:rStyle w:val="CommentReference"/>
        </w:rPr>
        <w:annotationRef/>
      </w:r>
      <w:r>
        <w:rPr>
          <w:rFonts w:eastAsiaTheme="minorEastAsia" w:hint="eastAsia"/>
          <w:lang w:eastAsia="zh-CN"/>
        </w:rPr>
        <w:t>I</w:t>
      </w:r>
      <w:r>
        <w:rPr>
          <w:rFonts w:eastAsiaTheme="minorEastAsia"/>
          <w:lang w:eastAsia="zh-CN"/>
        </w:rPr>
        <w:t xml:space="preserve"> am also fine to not touch the figures :)</w:t>
      </w:r>
    </w:p>
  </w:comment>
  <w:comment w:id="332" w:author="Yujian (Ross Yu)" w:date="2023-08-15T10:55:00Z" w:initials="Y(Y">
    <w:p w14:paraId="7088D4F4" w14:textId="77777777" w:rsidR="002918A9" w:rsidRPr="00B37FF4" w:rsidRDefault="002918A9" w:rsidP="00DC1964">
      <w:pPr>
        <w:pStyle w:val="CommentText"/>
        <w:rPr>
          <w:rFonts w:eastAsiaTheme="minorEastAsia"/>
          <w:lang w:eastAsia="zh-CN"/>
        </w:rPr>
      </w:pPr>
      <w:r>
        <w:rPr>
          <w:rStyle w:val="CommentReference"/>
        </w:rPr>
        <w:annotationRef/>
      </w:r>
      <w:r>
        <w:rPr>
          <w:rFonts w:eastAsiaTheme="minorEastAsia"/>
          <w:lang w:eastAsia="zh-CN"/>
        </w:rPr>
        <w:t xml:space="preserve">In a </w:t>
      </w:r>
      <w:r>
        <w:rPr>
          <w:rFonts w:eastAsiaTheme="minorEastAsia"/>
          <w:lang w:eastAsia="zh-CN"/>
        </w:rPr>
        <w:t xml:space="preserve">subclause title, TXS is not used here, many related cross references. </w:t>
      </w:r>
      <w:r>
        <w:rPr>
          <w:rFonts w:eastAsiaTheme="minorEastAsia" w:hint="eastAsia"/>
          <w:lang w:eastAsia="zh-CN"/>
        </w:rPr>
        <w:t>I</w:t>
      </w:r>
      <w:r>
        <w:rPr>
          <w:rFonts w:eastAsiaTheme="minorEastAsia"/>
          <w:lang w:eastAsia="zh-CN"/>
        </w:rPr>
        <w:t xml:space="preserve"> didn’t propose any change. Editor, please check</w:t>
      </w:r>
    </w:p>
  </w:comment>
  <w:comment w:id="333" w:author="Yujian (Ross Yu)" w:date="2023-08-15T11:01:00Z" w:initials="Y(Y">
    <w:p w14:paraId="4C5E87BB" w14:textId="77777777" w:rsidR="002918A9" w:rsidRPr="00BB6A8E" w:rsidRDefault="002918A9" w:rsidP="00DC1964">
      <w:pPr>
        <w:pStyle w:val="CommentText"/>
        <w:rPr>
          <w:rFonts w:eastAsiaTheme="minorEastAsia"/>
          <w:lang w:eastAsia="zh-CN"/>
        </w:rPr>
      </w:pPr>
      <w:r>
        <w:rPr>
          <w:rStyle w:val="CommentReference"/>
        </w:rPr>
        <w:annotationRef/>
      </w:r>
      <w:r>
        <w:rPr>
          <w:rFonts w:eastAsiaTheme="minorEastAsia"/>
          <w:lang w:eastAsia="zh-CN"/>
        </w:rPr>
        <w:t xml:space="preserve">TXS is not used in a subfield name, many related cross references. </w:t>
      </w:r>
      <w:r>
        <w:rPr>
          <w:rFonts w:eastAsiaTheme="minorEastAsia" w:hint="eastAsia"/>
          <w:lang w:eastAsia="zh-CN"/>
        </w:rPr>
        <w:t>I</w:t>
      </w:r>
      <w:r>
        <w:rPr>
          <w:rFonts w:eastAsiaTheme="minorEastAsia"/>
          <w:lang w:eastAsia="zh-CN"/>
        </w:rPr>
        <w:t xml:space="preserve"> didn’t propose any change. Editor, please check.</w:t>
      </w:r>
    </w:p>
  </w:comment>
  <w:comment w:id="334" w:author="Yujian (Ross Yu)" w:date="2023-08-15T11:04:00Z" w:initials="Y(Y">
    <w:p w14:paraId="6189EAC5" w14:textId="77777777" w:rsidR="002918A9" w:rsidRPr="007C65F3" w:rsidRDefault="002918A9" w:rsidP="00DC1964">
      <w:pPr>
        <w:pStyle w:val="CommentText"/>
        <w:rPr>
          <w:rFonts w:eastAsiaTheme="minorEastAsia"/>
          <w:lang w:eastAsia="zh-CN"/>
        </w:rPr>
      </w:pPr>
      <w:r>
        <w:rPr>
          <w:rStyle w:val="CommentReference"/>
        </w:rPr>
        <w:annotationRef/>
      </w:r>
      <w:r>
        <w:rPr>
          <w:rFonts w:eastAsiaTheme="minorEastAsia"/>
          <w:lang w:eastAsia="zh-CN"/>
        </w:rPr>
        <w:t xml:space="preserve">TXS is not used in a subfield name, many related cross references. </w:t>
      </w:r>
      <w:r>
        <w:rPr>
          <w:rFonts w:eastAsiaTheme="minorEastAsia" w:hint="eastAsia"/>
          <w:lang w:eastAsia="zh-CN"/>
        </w:rPr>
        <w:t>I</w:t>
      </w:r>
      <w:r>
        <w:rPr>
          <w:rFonts w:eastAsiaTheme="minorEastAsia"/>
          <w:lang w:eastAsia="zh-CN"/>
        </w:rPr>
        <w:t xml:space="preserve"> didn’t propose any change. Editor, please check.</w:t>
      </w:r>
    </w:p>
  </w:comment>
  <w:comment w:id="335" w:author="Yujian (Ross Yu)" w:date="2023-08-15T11:16:00Z" w:initials="Y(Y">
    <w:p w14:paraId="03007F9B" w14:textId="77777777" w:rsidR="002918A9" w:rsidRPr="006241E2" w:rsidRDefault="002918A9" w:rsidP="00DC1964">
      <w:pPr>
        <w:pStyle w:val="CommentText"/>
        <w:rPr>
          <w:rFonts w:eastAsiaTheme="minorEastAsia"/>
          <w:lang w:eastAsia="zh-CN"/>
        </w:rPr>
      </w:pPr>
      <w:r>
        <w:rPr>
          <w:rStyle w:val="CommentReference"/>
        </w:rPr>
        <w:annotationRef/>
      </w:r>
      <w:r w:rsidRPr="006241E2">
        <w:rPr>
          <w:rFonts w:eastAsiaTheme="minorEastAsia" w:hint="eastAsia"/>
          <w:highlight w:val="yellow"/>
          <w:lang w:eastAsia="zh-CN"/>
        </w:rPr>
        <w:t>T</w:t>
      </w:r>
      <w:r w:rsidRPr="006241E2">
        <w:rPr>
          <w:rFonts w:eastAsiaTheme="minorEastAsia"/>
          <w:highlight w:val="yellow"/>
          <w:lang w:eastAsia="zh-CN"/>
        </w:rPr>
        <w:t>XS is not used in the capability subfield name</w:t>
      </w:r>
    </w:p>
  </w:comment>
  <w:comment w:id="336" w:author="Yujian (Ross Yu)" w:date="2023-08-15T11:10:00Z" w:initials="Y(Y">
    <w:p w14:paraId="452C1056" w14:textId="77777777" w:rsidR="002918A9" w:rsidRPr="00695AB2" w:rsidRDefault="002918A9" w:rsidP="00DC1964">
      <w:pPr>
        <w:pStyle w:val="CommentText"/>
        <w:rPr>
          <w:rFonts w:eastAsiaTheme="minorEastAsia"/>
          <w:lang w:eastAsia="zh-CN"/>
        </w:rPr>
      </w:pPr>
      <w:r>
        <w:rPr>
          <w:rStyle w:val="CommentReference"/>
        </w:rPr>
        <w:annotationRef/>
      </w:r>
      <w:r w:rsidRPr="006241E2">
        <w:rPr>
          <w:rFonts w:eastAsiaTheme="minorEastAsia" w:hint="eastAsia"/>
          <w:highlight w:val="yellow"/>
          <w:lang w:eastAsia="zh-CN"/>
        </w:rPr>
        <w:t>T</w:t>
      </w:r>
      <w:r w:rsidRPr="006241E2">
        <w:rPr>
          <w:rFonts w:eastAsiaTheme="minorEastAsia"/>
          <w:highlight w:val="yellow"/>
          <w:lang w:eastAsia="zh-CN"/>
        </w:rPr>
        <w:t>XS, the abbreviation is used within a frame name, and has been used dozens of times in the draft</w:t>
      </w:r>
      <w:r w:rsidRPr="006241E2">
        <w:rPr>
          <w:rFonts w:eastAsiaTheme="minorEastAsia"/>
          <w:highlight w:val="yellow"/>
          <w:lang w:eastAsia="zh-CN"/>
        </w:rPr>
        <w:t>..</w:t>
      </w:r>
    </w:p>
  </w:comment>
  <w:comment w:id="341" w:author="Yujian (Ross Yu)" w:date="2023-08-29T15:13:00Z" w:initials="Y(Y">
    <w:p w14:paraId="4E7A2E9B" w14:textId="77777777" w:rsidR="002918A9" w:rsidRPr="00F52C24" w:rsidRDefault="002918A9" w:rsidP="00DC1964">
      <w:pPr>
        <w:pStyle w:val="CommentText"/>
        <w:rPr>
          <w:rFonts w:eastAsiaTheme="minorEastAsia"/>
          <w:lang w:eastAsia="zh-CN"/>
        </w:rPr>
      </w:pPr>
      <w:r>
        <w:rPr>
          <w:rStyle w:val="CommentReference"/>
        </w:rPr>
        <w:annotationRef/>
      </w:r>
      <w:r>
        <w:rPr>
          <w:rFonts w:eastAsiaTheme="minorEastAsia" w:hint="eastAsia"/>
          <w:lang w:eastAsia="zh-CN"/>
        </w:rPr>
        <w:t>P</w:t>
      </w:r>
      <w:r>
        <w:rPr>
          <w:rFonts w:eastAsiaTheme="minorEastAsia"/>
          <w:lang w:eastAsia="zh-CN"/>
        </w:rPr>
        <w:t>refer to use ML setup if possible</w:t>
      </w:r>
    </w:p>
  </w:comment>
  <w:comment w:id="349" w:author="Yujian (Ross Yu)" w:date="2023-08-29T15:34:00Z" w:initials="Y(Y">
    <w:p w14:paraId="2F96C13B" w14:textId="77777777" w:rsidR="002918A9" w:rsidRDefault="002918A9" w:rsidP="00DC1964">
      <w:pPr>
        <w:pStyle w:val="CommentText"/>
      </w:pPr>
      <w:r>
        <w:rPr>
          <w:rStyle w:val="CommentReference"/>
        </w:rPr>
        <w:annotationRef/>
      </w:r>
      <w:r w:rsidRPr="00EF27D4">
        <w:t>primitive</w:t>
      </w:r>
    </w:p>
  </w:comment>
  <w:comment w:id="354" w:author="Yujian (Ross Yu)" w:date="2023-08-29T16:48:00Z" w:initials="Y(Y">
    <w:p w14:paraId="457FC3C8" w14:textId="77777777" w:rsidR="002918A9" w:rsidRPr="00256895" w:rsidRDefault="002918A9" w:rsidP="00DC1964">
      <w:pPr>
        <w:pStyle w:val="CommentText"/>
        <w:rPr>
          <w:rFonts w:eastAsiaTheme="minorEastAsia"/>
          <w:lang w:eastAsia="zh-CN"/>
        </w:rPr>
      </w:pPr>
      <w:r>
        <w:rPr>
          <w:rStyle w:val="CommentReference"/>
        </w:rPr>
        <w:annotationRef/>
      </w:r>
      <w:r>
        <w:rPr>
          <w:rFonts w:eastAsiaTheme="minorEastAsia"/>
          <w:lang w:eastAsia="zh-CN"/>
        </w:rPr>
        <w:t>Follow other naming in Annex AF, use ML instead of Multi-link</w:t>
      </w:r>
    </w:p>
  </w:comment>
  <w:comment w:id="358" w:author="Yujian (Ross Yu)" w:date="2023-08-29T16:39:00Z" w:initials="Y(Y">
    <w:p w14:paraId="5186B735" w14:textId="77777777" w:rsidR="002918A9" w:rsidRDefault="002918A9" w:rsidP="00DC1964">
      <w:pPr>
        <w:pStyle w:val="CommentText"/>
        <w:rPr>
          <w:rFonts w:eastAsiaTheme="minorEastAsia"/>
          <w:lang w:eastAsia="zh-CN"/>
        </w:rPr>
      </w:pPr>
      <w:r>
        <w:rPr>
          <w:rStyle w:val="CommentReference"/>
        </w:rPr>
        <w:annotationRef/>
      </w:r>
      <w:r>
        <w:rPr>
          <w:rFonts w:eastAsiaTheme="minorEastAsia" w:hint="eastAsia"/>
          <w:lang w:eastAsia="zh-CN"/>
        </w:rPr>
        <w:t>U</w:t>
      </w:r>
      <w:r>
        <w:rPr>
          <w:rFonts w:eastAsiaTheme="minorEastAsia"/>
          <w:lang w:eastAsia="zh-CN"/>
        </w:rPr>
        <w:t xml:space="preserve">sually in a title, Multi-Link is used instead of ML. ML setup or ML </w:t>
      </w:r>
      <w:r>
        <w:rPr>
          <w:rFonts w:eastAsiaTheme="minorEastAsia"/>
          <w:lang w:eastAsia="zh-CN"/>
        </w:rPr>
        <w:t>resetup is different.</w:t>
      </w:r>
    </w:p>
    <w:p w14:paraId="382F4725" w14:textId="77777777" w:rsidR="002918A9" w:rsidRDefault="002918A9" w:rsidP="00DC1964">
      <w:pPr>
        <w:pStyle w:val="CommentText"/>
        <w:rPr>
          <w:rFonts w:eastAsiaTheme="minorEastAsia"/>
          <w:lang w:eastAsia="zh-CN"/>
        </w:rPr>
      </w:pPr>
    </w:p>
    <w:p w14:paraId="08C91695" w14:textId="77777777" w:rsidR="002918A9" w:rsidRPr="00173A00" w:rsidRDefault="002918A9" w:rsidP="00DC1964">
      <w:pPr>
        <w:pStyle w:val="CommentText"/>
        <w:rPr>
          <w:rFonts w:eastAsiaTheme="minorEastAsia"/>
          <w:lang w:eastAsia="zh-CN"/>
        </w:rPr>
      </w:pPr>
      <w:r>
        <w:rPr>
          <w:rFonts w:eastAsiaTheme="minorEastAsia"/>
          <w:lang w:eastAsia="zh-CN"/>
        </w:rPr>
        <w:t xml:space="preserve">Propose no changes for now. </w:t>
      </w:r>
      <w:r>
        <w:rPr>
          <w:rFonts w:eastAsiaTheme="minorEastAsia" w:hint="eastAsia"/>
          <w:lang w:eastAsia="zh-CN"/>
        </w:rPr>
        <w:t>I</w:t>
      </w:r>
      <w:r>
        <w:rPr>
          <w:rFonts w:eastAsiaTheme="minorEastAsia"/>
          <w:lang w:eastAsia="zh-CN"/>
        </w:rPr>
        <w:t>f needed, we can change ML to Multi-link in these titles, then change the corresponding crossed reference.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8F7C434" w15:done="0"/>
  <w15:commentEx w15:paraId="042EE925" w15:done="0"/>
  <w15:commentEx w15:paraId="16B2D349" w15:done="0"/>
  <w15:commentEx w15:paraId="65605CC0" w15:done="0"/>
  <w15:commentEx w15:paraId="3CD32BA9" w15:done="0"/>
  <w15:commentEx w15:paraId="6BDA6FC0" w15:done="0"/>
  <w15:commentEx w15:paraId="35FE1C1A" w15:done="0"/>
  <w15:commentEx w15:paraId="7088D4F4" w15:done="0"/>
  <w15:commentEx w15:paraId="4C5E87BB" w15:done="0"/>
  <w15:commentEx w15:paraId="6189EAC5" w15:done="0"/>
  <w15:commentEx w15:paraId="03007F9B" w15:done="0"/>
  <w15:commentEx w15:paraId="452C1056" w15:done="0"/>
  <w15:commentEx w15:paraId="4E7A2E9B" w15:done="0"/>
  <w15:commentEx w15:paraId="2F96C13B" w15:done="0"/>
  <w15:commentEx w15:paraId="457FC3C8" w15:done="0"/>
  <w15:commentEx w15:paraId="08C9169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F7C434" w16cid:durableId="28A16158"/>
  <w16cid:commentId w16cid:paraId="042EE925" w16cid:durableId="28A16159"/>
  <w16cid:commentId w16cid:paraId="16B2D349" w16cid:durableId="28A1615A"/>
  <w16cid:commentId w16cid:paraId="65605CC0" w16cid:durableId="28A1615B"/>
  <w16cid:commentId w16cid:paraId="3CD32BA9" w16cid:durableId="28A1615C"/>
  <w16cid:commentId w16cid:paraId="6BDA6FC0" w16cid:durableId="28A1615D"/>
  <w16cid:commentId w16cid:paraId="35FE1C1A" w16cid:durableId="28A1615E"/>
  <w16cid:commentId w16cid:paraId="7088D4F4" w16cid:durableId="28A1615F"/>
  <w16cid:commentId w16cid:paraId="4C5E87BB" w16cid:durableId="28A16160"/>
  <w16cid:commentId w16cid:paraId="6189EAC5" w16cid:durableId="28A16161"/>
  <w16cid:commentId w16cid:paraId="03007F9B" w16cid:durableId="28A16162"/>
  <w16cid:commentId w16cid:paraId="452C1056" w16cid:durableId="28A16163"/>
  <w16cid:commentId w16cid:paraId="4E7A2E9B" w16cid:durableId="28A16164"/>
  <w16cid:commentId w16cid:paraId="2F96C13B" w16cid:durableId="28A16165"/>
  <w16cid:commentId w16cid:paraId="457FC3C8" w16cid:durableId="28A16166"/>
  <w16cid:commentId w16cid:paraId="08C91695" w16cid:durableId="28A1616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A30201" w14:textId="77777777" w:rsidR="00646EDB" w:rsidRDefault="00646EDB">
      <w:r>
        <w:separator/>
      </w:r>
    </w:p>
  </w:endnote>
  <w:endnote w:type="continuationSeparator" w:id="0">
    <w:p w14:paraId="281630A2" w14:textId="77777777" w:rsidR="00646EDB" w:rsidRDefault="00646E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panose1 w:val="00000000000000000000"/>
    <w:charset w:val="00"/>
    <w:family w:val="roman"/>
    <w:notTrueType/>
    <w:pitch w:val="default"/>
    <w:sig w:usb0="00000003" w:usb1="080F0000" w:usb2="00000010" w:usb3="00000000" w:csb0="00120001" w:csb1="00000000"/>
  </w:font>
  <w:font w:name="TimesNewRoman">
    <w:altName w:val="Times New Roman"/>
    <w:panose1 w:val="00000000000000000000"/>
    <w:charset w:val="00"/>
    <w:family w:val="roman"/>
    <w:notTrueType/>
    <w:pitch w:val="default"/>
    <w:sig w:usb0="00000003" w:usb1="08070000" w:usb2="00000010" w:usb3="00000000" w:csb0="0002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imesNewRomanPS-BoldMT">
    <w:altName w:val="Times New Roman"/>
    <w:panose1 w:val="00000000000000000000"/>
    <w:charset w:val="00"/>
    <w:family w:val="roman"/>
    <w:notTrueType/>
    <w:pitch w:val="default"/>
  </w:font>
  <w:font w:name="SymbolM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BF14B" w14:textId="7331BB42" w:rsidR="002918A9" w:rsidRDefault="002918A9">
    <w:pPr>
      <w:pStyle w:val="Footer"/>
      <w:tabs>
        <w:tab w:val="clear" w:pos="6480"/>
        <w:tab w:val="center" w:pos="4680"/>
        <w:tab w:val="right" w:pos="9360"/>
      </w:tabs>
    </w:pPr>
    <w:r>
      <w:t>Report</w:t>
    </w:r>
    <w:r>
      <w:tab/>
      <w:t xml:space="preserve">page </w:t>
    </w:r>
    <w:r>
      <w:fldChar w:fldCharType="begin"/>
    </w:r>
    <w:r>
      <w:instrText xml:space="preserve">page </w:instrText>
    </w:r>
    <w:r>
      <w:fldChar w:fldCharType="separate"/>
    </w:r>
    <w:r w:rsidR="00722EF7">
      <w:rPr>
        <w:noProof/>
      </w:rPr>
      <w:t>2</w:t>
    </w:r>
    <w:r>
      <w:fldChar w:fldCharType="end"/>
    </w:r>
    <w:r>
      <w:tab/>
      <w:t>Robert Stacey, Intel</w:t>
    </w:r>
  </w:p>
  <w:p w14:paraId="5CE4BE02" w14:textId="77777777" w:rsidR="002918A9" w:rsidRDefault="002918A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B983B" w14:textId="77777777" w:rsidR="00646EDB" w:rsidRDefault="00646EDB">
      <w:r>
        <w:separator/>
      </w:r>
    </w:p>
  </w:footnote>
  <w:footnote w:type="continuationSeparator" w:id="0">
    <w:p w14:paraId="3EF797CC" w14:textId="77777777" w:rsidR="00646EDB" w:rsidRDefault="00646E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2F2F7" w14:textId="593263F9" w:rsidR="002918A9" w:rsidRPr="00E267DF" w:rsidRDefault="00DD05FD">
    <w:pPr>
      <w:pStyle w:val="Header"/>
      <w:tabs>
        <w:tab w:val="clear" w:pos="6480"/>
        <w:tab w:val="center" w:pos="4680"/>
        <w:tab w:val="right" w:pos="9360"/>
      </w:tabs>
      <w:rPr>
        <w:lang w:val="en-US"/>
      </w:rPr>
    </w:pPr>
    <w:r>
      <w:t>Novembe</w:t>
    </w:r>
    <w:r w:rsidR="005512DD">
      <w:t>r</w:t>
    </w:r>
    <w:r w:rsidR="002918A9">
      <w:t xml:space="preserve"> 2023</w:t>
    </w:r>
    <w:r w:rsidR="002918A9">
      <w:tab/>
    </w:r>
    <w:r w:rsidR="002918A9">
      <w:tab/>
    </w:r>
    <w:fldSimple w:instr=" TITLE  \* MERGEFORMAT ">
      <w:r w:rsidR="002918A9">
        <w:t>doc.: IEEE 802.11-23/1371r1</w:t>
      </w:r>
      <w:r w:rsidR="00722EF7">
        <w:t>3</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931580B"/>
    <w:multiLevelType w:val="singleLevel"/>
    <w:tmpl w:val="A931580B"/>
    <w:lvl w:ilvl="0">
      <w:start w:val="1"/>
      <w:numFmt w:val="decimal"/>
      <w:suff w:val="space"/>
      <w:lvlText w:val="[%1]"/>
      <w:lvlJc w:val="left"/>
    </w:lvl>
  </w:abstractNum>
  <w:abstractNum w:abstractNumId="1" w15:restartNumberingAfterBreak="0">
    <w:nsid w:val="FFFFFF89"/>
    <w:multiLevelType w:val="singleLevel"/>
    <w:tmpl w:val="32FEB54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39DC3886"/>
    <w:lvl w:ilvl="0">
      <w:numFmt w:val="bullet"/>
      <w:lvlText w:val="*"/>
      <w:lvlJc w:val="left"/>
    </w:lvl>
  </w:abstractNum>
  <w:abstractNum w:abstractNumId="3" w15:restartNumberingAfterBreak="0">
    <w:nsid w:val="03905F16"/>
    <w:multiLevelType w:val="hybridMultilevel"/>
    <w:tmpl w:val="2D64DA68"/>
    <w:lvl w:ilvl="0" w:tplc="B7B41FF4">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6615C95"/>
    <w:multiLevelType w:val="hybridMultilevel"/>
    <w:tmpl w:val="0F9E5BC6"/>
    <w:lvl w:ilvl="0" w:tplc="1D92E05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710147E"/>
    <w:multiLevelType w:val="hybridMultilevel"/>
    <w:tmpl w:val="37367160"/>
    <w:lvl w:ilvl="0" w:tplc="86A046E4">
      <w:start w:val="1"/>
      <w:numFmt w:val="decimal"/>
      <w:lvlText w:val="%1."/>
      <w:lvlJc w:val="left"/>
      <w:pPr>
        <w:ind w:left="810" w:hanging="360"/>
      </w:pPr>
      <w:rPr>
        <w:b w:val="0"/>
        <w:bCs w:val="0"/>
      </w:rPr>
    </w:lvl>
    <w:lvl w:ilvl="1" w:tplc="04090019">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6" w15:restartNumberingAfterBreak="0">
    <w:nsid w:val="0D0810E2"/>
    <w:multiLevelType w:val="hybridMultilevel"/>
    <w:tmpl w:val="AD3EB760"/>
    <w:lvl w:ilvl="0" w:tplc="04090001">
      <w:start w:val="1"/>
      <w:numFmt w:val="bullet"/>
      <w:lvlText w:val=""/>
      <w:lvlJc w:val="left"/>
      <w:pPr>
        <w:tabs>
          <w:tab w:val="num" w:pos="1080"/>
        </w:tabs>
        <w:ind w:left="1080" w:hanging="360"/>
      </w:pPr>
      <w:rPr>
        <w:rFonts w:ascii="Symbol" w:hAnsi="Symbol" w:hint="default"/>
      </w:rPr>
    </w:lvl>
    <w:lvl w:ilvl="1" w:tplc="04090005">
      <w:start w:val="1"/>
      <w:numFmt w:val="bullet"/>
      <w:lvlText w:val=""/>
      <w:lvlJc w:val="left"/>
      <w:pPr>
        <w:tabs>
          <w:tab w:val="num" w:pos="1800"/>
        </w:tabs>
        <w:ind w:left="1800" w:hanging="360"/>
      </w:pPr>
      <w:rPr>
        <w:rFonts w:ascii="Wingdings" w:hAnsi="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E9A5E73"/>
    <w:multiLevelType w:val="hybridMultilevel"/>
    <w:tmpl w:val="4A2E16F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095C62"/>
    <w:multiLevelType w:val="hybridMultilevel"/>
    <w:tmpl w:val="F160904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38A4C67"/>
    <w:multiLevelType w:val="hybridMultilevel"/>
    <w:tmpl w:val="A8706B6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51D2EE0"/>
    <w:multiLevelType w:val="hybridMultilevel"/>
    <w:tmpl w:val="04A8F24A"/>
    <w:lvl w:ilvl="0" w:tplc="B7B41FF4">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18F650F8"/>
    <w:multiLevelType w:val="hybridMultilevel"/>
    <w:tmpl w:val="6346F32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92F4FCC"/>
    <w:multiLevelType w:val="hybridMultilevel"/>
    <w:tmpl w:val="37367160"/>
    <w:lvl w:ilvl="0" w:tplc="86A046E4">
      <w:start w:val="1"/>
      <w:numFmt w:val="decimal"/>
      <w:lvlText w:val="%1."/>
      <w:lvlJc w:val="left"/>
      <w:pPr>
        <w:ind w:left="810" w:hanging="360"/>
      </w:pPr>
      <w:rPr>
        <w:b w:val="0"/>
        <w:bCs w:val="0"/>
      </w:rPr>
    </w:lvl>
    <w:lvl w:ilvl="1" w:tplc="04090019">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13" w15:restartNumberingAfterBreak="0">
    <w:nsid w:val="19CF5709"/>
    <w:multiLevelType w:val="hybridMultilevel"/>
    <w:tmpl w:val="FC248C20"/>
    <w:lvl w:ilvl="0" w:tplc="826001A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4B91984"/>
    <w:multiLevelType w:val="hybridMultilevel"/>
    <w:tmpl w:val="C2E696FC"/>
    <w:lvl w:ilvl="0" w:tplc="60425B08">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B6A3527"/>
    <w:multiLevelType w:val="hybridMultilevel"/>
    <w:tmpl w:val="37367160"/>
    <w:lvl w:ilvl="0" w:tplc="86A046E4">
      <w:start w:val="1"/>
      <w:numFmt w:val="decimal"/>
      <w:lvlText w:val="%1."/>
      <w:lvlJc w:val="left"/>
      <w:pPr>
        <w:ind w:left="810" w:hanging="360"/>
      </w:pPr>
      <w:rPr>
        <w:b w:val="0"/>
        <w:bCs w:val="0"/>
      </w:rPr>
    </w:lvl>
    <w:lvl w:ilvl="1" w:tplc="04090019">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16" w15:restartNumberingAfterBreak="0">
    <w:nsid w:val="31973055"/>
    <w:multiLevelType w:val="hybridMultilevel"/>
    <w:tmpl w:val="E43A2D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CC11FB"/>
    <w:multiLevelType w:val="hybridMultilevel"/>
    <w:tmpl w:val="DC7C2764"/>
    <w:lvl w:ilvl="0" w:tplc="B7B41FF4">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31E14656"/>
    <w:multiLevelType w:val="hybridMultilevel"/>
    <w:tmpl w:val="4218F832"/>
    <w:lvl w:ilvl="0" w:tplc="04090001">
      <w:start w:val="1"/>
      <w:numFmt w:val="bullet"/>
      <w:lvlText w:val=""/>
      <w:lvlJc w:val="left"/>
      <w:pPr>
        <w:ind w:left="513" w:hanging="420"/>
      </w:pPr>
      <w:rPr>
        <w:rFonts w:ascii="Wingdings" w:hAnsi="Wingdings" w:hint="default"/>
      </w:rPr>
    </w:lvl>
    <w:lvl w:ilvl="1" w:tplc="04090003" w:tentative="1">
      <w:start w:val="1"/>
      <w:numFmt w:val="bullet"/>
      <w:lvlText w:val=""/>
      <w:lvlJc w:val="left"/>
      <w:pPr>
        <w:ind w:left="933" w:hanging="420"/>
      </w:pPr>
      <w:rPr>
        <w:rFonts w:ascii="Wingdings" w:hAnsi="Wingdings" w:hint="default"/>
      </w:rPr>
    </w:lvl>
    <w:lvl w:ilvl="2" w:tplc="04090005" w:tentative="1">
      <w:start w:val="1"/>
      <w:numFmt w:val="bullet"/>
      <w:lvlText w:val=""/>
      <w:lvlJc w:val="left"/>
      <w:pPr>
        <w:ind w:left="1353" w:hanging="420"/>
      </w:pPr>
      <w:rPr>
        <w:rFonts w:ascii="Wingdings" w:hAnsi="Wingdings" w:hint="default"/>
      </w:rPr>
    </w:lvl>
    <w:lvl w:ilvl="3" w:tplc="04090001" w:tentative="1">
      <w:start w:val="1"/>
      <w:numFmt w:val="bullet"/>
      <w:lvlText w:val=""/>
      <w:lvlJc w:val="left"/>
      <w:pPr>
        <w:ind w:left="1773" w:hanging="420"/>
      </w:pPr>
      <w:rPr>
        <w:rFonts w:ascii="Wingdings" w:hAnsi="Wingdings" w:hint="default"/>
      </w:rPr>
    </w:lvl>
    <w:lvl w:ilvl="4" w:tplc="04090003" w:tentative="1">
      <w:start w:val="1"/>
      <w:numFmt w:val="bullet"/>
      <w:lvlText w:val=""/>
      <w:lvlJc w:val="left"/>
      <w:pPr>
        <w:ind w:left="2193" w:hanging="420"/>
      </w:pPr>
      <w:rPr>
        <w:rFonts w:ascii="Wingdings" w:hAnsi="Wingdings" w:hint="default"/>
      </w:rPr>
    </w:lvl>
    <w:lvl w:ilvl="5" w:tplc="04090005" w:tentative="1">
      <w:start w:val="1"/>
      <w:numFmt w:val="bullet"/>
      <w:lvlText w:val=""/>
      <w:lvlJc w:val="left"/>
      <w:pPr>
        <w:ind w:left="2613" w:hanging="420"/>
      </w:pPr>
      <w:rPr>
        <w:rFonts w:ascii="Wingdings" w:hAnsi="Wingdings" w:hint="default"/>
      </w:rPr>
    </w:lvl>
    <w:lvl w:ilvl="6" w:tplc="04090001" w:tentative="1">
      <w:start w:val="1"/>
      <w:numFmt w:val="bullet"/>
      <w:lvlText w:val=""/>
      <w:lvlJc w:val="left"/>
      <w:pPr>
        <w:ind w:left="3033" w:hanging="420"/>
      </w:pPr>
      <w:rPr>
        <w:rFonts w:ascii="Wingdings" w:hAnsi="Wingdings" w:hint="default"/>
      </w:rPr>
    </w:lvl>
    <w:lvl w:ilvl="7" w:tplc="04090003" w:tentative="1">
      <w:start w:val="1"/>
      <w:numFmt w:val="bullet"/>
      <w:lvlText w:val=""/>
      <w:lvlJc w:val="left"/>
      <w:pPr>
        <w:ind w:left="3453" w:hanging="420"/>
      </w:pPr>
      <w:rPr>
        <w:rFonts w:ascii="Wingdings" w:hAnsi="Wingdings" w:hint="default"/>
      </w:rPr>
    </w:lvl>
    <w:lvl w:ilvl="8" w:tplc="04090005" w:tentative="1">
      <w:start w:val="1"/>
      <w:numFmt w:val="bullet"/>
      <w:lvlText w:val=""/>
      <w:lvlJc w:val="left"/>
      <w:pPr>
        <w:ind w:left="3873" w:hanging="420"/>
      </w:pPr>
      <w:rPr>
        <w:rFonts w:ascii="Wingdings" w:hAnsi="Wingdings" w:hint="default"/>
      </w:rPr>
    </w:lvl>
  </w:abstractNum>
  <w:abstractNum w:abstractNumId="19" w15:restartNumberingAfterBreak="0">
    <w:nsid w:val="32826C82"/>
    <w:multiLevelType w:val="hybridMultilevel"/>
    <w:tmpl w:val="FD0669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7B67432"/>
    <w:multiLevelType w:val="hybridMultilevel"/>
    <w:tmpl w:val="2BB05C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DCC0BBC"/>
    <w:multiLevelType w:val="hybridMultilevel"/>
    <w:tmpl w:val="3DB48AD8"/>
    <w:lvl w:ilvl="0" w:tplc="3F4E09C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40F2AF9"/>
    <w:multiLevelType w:val="hybridMultilevel"/>
    <w:tmpl w:val="37367160"/>
    <w:lvl w:ilvl="0" w:tplc="86A046E4">
      <w:start w:val="1"/>
      <w:numFmt w:val="decimal"/>
      <w:lvlText w:val="%1."/>
      <w:lvlJc w:val="left"/>
      <w:pPr>
        <w:ind w:left="810" w:hanging="360"/>
      </w:pPr>
      <w:rPr>
        <w:b w:val="0"/>
        <w:bCs w:val="0"/>
      </w:rPr>
    </w:lvl>
    <w:lvl w:ilvl="1" w:tplc="04090019">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23" w15:restartNumberingAfterBreak="0">
    <w:nsid w:val="453369EB"/>
    <w:multiLevelType w:val="multilevel"/>
    <w:tmpl w:val="B51C766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4" w15:restartNumberingAfterBreak="0">
    <w:nsid w:val="520679B4"/>
    <w:multiLevelType w:val="hybridMultilevel"/>
    <w:tmpl w:val="8ED04560"/>
    <w:lvl w:ilvl="0" w:tplc="340635E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8D22819"/>
    <w:multiLevelType w:val="hybridMultilevel"/>
    <w:tmpl w:val="4042728C"/>
    <w:lvl w:ilvl="0" w:tplc="91BC6A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C2D0057"/>
    <w:multiLevelType w:val="hybridMultilevel"/>
    <w:tmpl w:val="AE267C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DCF1586"/>
    <w:multiLevelType w:val="hybridMultilevel"/>
    <w:tmpl w:val="6CC41310"/>
    <w:lvl w:ilvl="0" w:tplc="B7B41FF4">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8" w15:restartNumberingAfterBreak="0">
    <w:nsid w:val="65D568AF"/>
    <w:multiLevelType w:val="hybridMultilevel"/>
    <w:tmpl w:val="04FE0826"/>
    <w:lvl w:ilvl="0" w:tplc="FA58AFE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9937017"/>
    <w:multiLevelType w:val="hybridMultilevel"/>
    <w:tmpl w:val="3E92F54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0" w15:restartNumberingAfterBreak="0">
    <w:nsid w:val="6B6608BE"/>
    <w:multiLevelType w:val="hybridMultilevel"/>
    <w:tmpl w:val="403470B4"/>
    <w:lvl w:ilvl="0" w:tplc="6CF6A7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F4A36F5"/>
    <w:multiLevelType w:val="hybridMultilevel"/>
    <w:tmpl w:val="0DA49EE0"/>
    <w:lvl w:ilvl="0" w:tplc="B7B41FF4">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2" w15:restartNumberingAfterBreak="0">
    <w:nsid w:val="70426E61"/>
    <w:multiLevelType w:val="hybridMultilevel"/>
    <w:tmpl w:val="A2C01E2C"/>
    <w:lvl w:ilvl="0" w:tplc="B7B41FF4">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3" w15:restartNumberingAfterBreak="0">
    <w:nsid w:val="70583189"/>
    <w:multiLevelType w:val="hybridMultilevel"/>
    <w:tmpl w:val="3864BA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876209E"/>
    <w:multiLevelType w:val="hybridMultilevel"/>
    <w:tmpl w:val="7474E64A"/>
    <w:lvl w:ilvl="0" w:tplc="B7B41FF4">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5" w15:restartNumberingAfterBreak="0">
    <w:nsid w:val="7CB3309A"/>
    <w:multiLevelType w:val="hybridMultilevel"/>
    <w:tmpl w:val="5D16A8C2"/>
    <w:lvl w:ilvl="0" w:tplc="B7B41FF4">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16cid:durableId="735318273">
    <w:abstractNumId w:val="1"/>
  </w:num>
  <w:num w:numId="2" w16cid:durableId="2064981133">
    <w:abstractNumId w:val="23"/>
  </w:num>
  <w:num w:numId="3" w16cid:durableId="1282687530">
    <w:abstractNumId w:val="20"/>
  </w:num>
  <w:num w:numId="4" w16cid:durableId="306976221">
    <w:abstractNumId w:val="8"/>
  </w:num>
  <w:num w:numId="5" w16cid:durableId="1496842324">
    <w:abstractNumId w:val="19"/>
  </w:num>
  <w:num w:numId="6" w16cid:durableId="1687250998">
    <w:abstractNumId w:val="21"/>
  </w:num>
  <w:num w:numId="7" w16cid:durableId="1207723083">
    <w:abstractNumId w:val="28"/>
  </w:num>
  <w:num w:numId="8" w16cid:durableId="1214004091">
    <w:abstractNumId w:val="13"/>
  </w:num>
  <w:num w:numId="9" w16cid:durableId="1868833856">
    <w:abstractNumId w:val="24"/>
  </w:num>
  <w:num w:numId="10" w16cid:durableId="489059476">
    <w:abstractNumId w:val="25"/>
  </w:num>
  <w:num w:numId="11" w16cid:durableId="252587193">
    <w:abstractNumId w:val="4"/>
  </w:num>
  <w:num w:numId="12" w16cid:durableId="684477480">
    <w:abstractNumId w:val="30"/>
  </w:num>
  <w:num w:numId="13" w16cid:durableId="2058430207">
    <w:abstractNumId w:val="27"/>
  </w:num>
  <w:num w:numId="14" w16cid:durableId="1036853055">
    <w:abstractNumId w:val="3"/>
  </w:num>
  <w:num w:numId="15" w16cid:durableId="1075207964">
    <w:abstractNumId w:val="32"/>
  </w:num>
  <w:num w:numId="16" w16cid:durableId="95370287">
    <w:abstractNumId w:val="31"/>
  </w:num>
  <w:num w:numId="17" w16cid:durableId="499005162">
    <w:abstractNumId w:val="34"/>
  </w:num>
  <w:num w:numId="18" w16cid:durableId="1095052917">
    <w:abstractNumId w:val="35"/>
  </w:num>
  <w:num w:numId="19" w16cid:durableId="793255340">
    <w:abstractNumId w:val="10"/>
  </w:num>
  <w:num w:numId="20" w16cid:durableId="1502886317">
    <w:abstractNumId w:val="17"/>
  </w:num>
  <w:num w:numId="21" w16cid:durableId="433288431">
    <w:abstractNumId w:val="29"/>
  </w:num>
  <w:num w:numId="22" w16cid:durableId="424618199">
    <w:abstractNumId w:val="18"/>
  </w:num>
  <w:num w:numId="23" w16cid:durableId="758983073">
    <w:abstractNumId w:val="12"/>
  </w:num>
  <w:num w:numId="24" w16cid:durableId="815532674">
    <w:abstractNumId w:val="5"/>
  </w:num>
  <w:num w:numId="25" w16cid:durableId="2000958323">
    <w:abstractNumId w:val="22"/>
  </w:num>
  <w:num w:numId="26" w16cid:durableId="460463918">
    <w:abstractNumId w:val="15"/>
  </w:num>
  <w:num w:numId="27" w16cid:durableId="183710174">
    <w:abstractNumId w:val="26"/>
  </w:num>
  <w:num w:numId="28" w16cid:durableId="2060201279">
    <w:abstractNumId w:val="11"/>
  </w:num>
  <w:num w:numId="29" w16cid:durableId="1708136778">
    <w:abstractNumId w:val="9"/>
  </w:num>
  <w:num w:numId="30" w16cid:durableId="829368741">
    <w:abstractNumId w:val="6"/>
  </w:num>
  <w:num w:numId="31" w16cid:durableId="1617370353">
    <w:abstractNumId w:val="7"/>
  </w:num>
  <w:num w:numId="32" w16cid:durableId="1043753614">
    <w:abstractNumId w:val="14"/>
  </w:num>
  <w:num w:numId="33" w16cid:durableId="2096512921">
    <w:abstractNumId w:val="2"/>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4" w16cid:durableId="1223826903">
    <w:abstractNumId w:val="23"/>
  </w:num>
  <w:num w:numId="35" w16cid:durableId="1087925952">
    <w:abstractNumId w:val="2"/>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6" w16cid:durableId="744646989">
    <w:abstractNumId w:val="0"/>
  </w:num>
  <w:num w:numId="37" w16cid:durableId="1667828027">
    <w:abstractNumId w:val="2"/>
    <w:lvlOverride w:ilvl="0">
      <w:lvl w:ilvl="0">
        <w:start w:val="1"/>
        <w:numFmt w:val="bullet"/>
        <w:lvlText w:val="C.3 "/>
        <w:legacy w:legacy="1" w:legacySpace="0" w:legacyIndent="0"/>
        <w:lvlJc w:val="left"/>
        <w:pPr>
          <w:ind w:left="0" w:firstLine="0"/>
        </w:pPr>
        <w:rPr>
          <w:rFonts w:ascii="Arial" w:hAnsi="Arial" w:cs="Arial" w:hint="default"/>
          <w:b/>
          <w:i w:val="0"/>
          <w:strike w:val="0"/>
          <w:color w:val="000000"/>
          <w:sz w:val="24"/>
          <w:u w:val="none"/>
        </w:rPr>
      </w:lvl>
    </w:lvlOverride>
  </w:num>
  <w:num w:numId="38" w16cid:durableId="61754296">
    <w:abstractNumId w:val="2"/>
    <w:lvlOverride w:ilvl="0">
      <w:lvl w:ilvl="0">
        <w:start w:val="1"/>
        <w:numFmt w:val="bullet"/>
        <w:lvlText w:val="B.4.38.3 "/>
        <w:legacy w:legacy="1" w:legacySpace="0" w:legacyIndent="0"/>
        <w:lvlJc w:val="left"/>
        <w:pPr>
          <w:ind w:left="0" w:firstLine="0"/>
        </w:pPr>
        <w:rPr>
          <w:rFonts w:ascii="Arial" w:hAnsi="Arial" w:cs="Arial" w:hint="default"/>
          <w:b/>
          <w:i w:val="0"/>
          <w:strike w:val="0"/>
          <w:color w:val="000000"/>
          <w:sz w:val="20"/>
          <w:u w:val="none"/>
        </w:rPr>
      </w:lvl>
    </w:lvlOverride>
  </w:num>
  <w:num w:numId="39" w16cid:durableId="1636831284">
    <w:abstractNumId w:val="33"/>
  </w:num>
  <w:num w:numId="40" w16cid:durableId="2088962678">
    <w:abstractNumId w:val="16"/>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acey, Robert">
    <w15:presenceInfo w15:providerId="AD" w15:userId="S::robert.stacey@intel.com::8f61b79c-1993-4b76-a5c5-6bb0e2071c28"/>
  </w15:person>
  <w15:person w15:author="Yujian (Ross Yu)">
    <w15:presenceInfo w15:providerId="AD" w15:userId="S-1-5-21-147214757-305610072-1517763936-2278952"/>
  </w15:person>
  <w15:person w15:author="Youhan Kim">
    <w15:presenceInfo w15:providerId="AD" w15:userId="S::youhank@qti.qualcomm.com::e1f635c0-e335-4f78-9a0f-4c1290a3e51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printFractionalCharacterWidth/>
  <w:mirrorMargin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1EA1"/>
    <w:rsid w:val="00000756"/>
    <w:rsid w:val="00001A9D"/>
    <w:rsid w:val="00001C8E"/>
    <w:rsid w:val="00001ECD"/>
    <w:rsid w:val="0000217E"/>
    <w:rsid w:val="000024DC"/>
    <w:rsid w:val="000044EC"/>
    <w:rsid w:val="000064F9"/>
    <w:rsid w:val="0000700A"/>
    <w:rsid w:val="000075B9"/>
    <w:rsid w:val="0001042B"/>
    <w:rsid w:val="0001045F"/>
    <w:rsid w:val="000105CB"/>
    <w:rsid w:val="00010ACA"/>
    <w:rsid w:val="000115DE"/>
    <w:rsid w:val="00012A9D"/>
    <w:rsid w:val="00013047"/>
    <w:rsid w:val="00013B88"/>
    <w:rsid w:val="00013B94"/>
    <w:rsid w:val="00014234"/>
    <w:rsid w:val="00014492"/>
    <w:rsid w:val="0001517E"/>
    <w:rsid w:val="000152A0"/>
    <w:rsid w:val="00015CFD"/>
    <w:rsid w:val="00015E1E"/>
    <w:rsid w:val="00016881"/>
    <w:rsid w:val="000179FE"/>
    <w:rsid w:val="000201CD"/>
    <w:rsid w:val="0002036C"/>
    <w:rsid w:val="0002059E"/>
    <w:rsid w:val="00020FEC"/>
    <w:rsid w:val="000229E8"/>
    <w:rsid w:val="000232F5"/>
    <w:rsid w:val="0002353C"/>
    <w:rsid w:val="00023DBD"/>
    <w:rsid w:val="00025265"/>
    <w:rsid w:val="0002538C"/>
    <w:rsid w:val="00026EE1"/>
    <w:rsid w:val="0002769D"/>
    <w:rsid w:val="000302E2"/>
    <w:rsid w:val="000305CA"/>
    <w:rsid w:val="000327B7"/>
    <w:rsid w:val="00033212"/>
    <w:rsid w:val="00033358"/>
    <w:rsid w:val="00033D67"/>
    <w:rsid w:val="000349AF"/>
    <w:rsid w:val="00034AD8"/>
    <w:rsid w:val="00034BF8"/>
    <w:rsid w:val="00036674"/>
    <w:rsid w:val="00036BDA"/>
    <w:rsid w:val="00036C5E"/>
    <w:rsid w:val="00037001"/>
    <w:rsid w:val="000410A2"/>
    <w:rsid w:val="00041C9E"/>
    <w:rsid w:val="000420E8"/>
    <w:rsid w:val="00042519"/>
    <w:rsid w:val="00043389"/>
    <w:rsid w:val="00050E9D"/>
    <w:rsid w:val="00051A3E"/>
    <w:rsid w:val="000543A5"/>
    <w:rsid w:val="000543AC"/>
    <w:rsid w:val="00054CC4"/>
    <w:rsid w:val="0005568E"/>
    <w:rsid w:val="00056285"/>
    <w:rsid w:val="00056611"/>
    <w:rsid w:val="00056953"/>
    <w:rsid w:val="00057F58"/>
    <w:rsid w:val="0006049F"/>
    <w:rsid w:val="00060A65"/>
    <w:rsid w:val="00062277"/>
    <w:rsid w:val="00062A4B"/>
    <w:rsid w:val="00063ED6"/>
    <w:rsid w:val="000643CB"/>
    <w:rsid w:val="00064A23"/>
    <w:rsid w:val="0006618E"/>
    <w:rsid w:val="00066B0B"/>
    <w:rsid w:val="0007502A"/>
    <w:rsid w:val="00076237"/>
    <w:rsid w:val="000769F8"/>
    <w:rsid w:val="000804CC"/>
    <w:rsid w:val="00080DE0"/>
    <w:rsid w:val="000816FE"/>
    <w:rsid w:val="000817C1"/>
    <w:rsid w:val="00081812"/>
    <w:rsid w:val="00083710"/>
    <w:rsid w:val="00083CAF"/>
    <w:rsid w:val="000845D7"/>
    <w:rsid w:val="00086761"/>
    <w:rsid w:val="00086A44"/>
    <w:rsid w:val="00086C73"/>
    <w:rsid w:val="00086D4E"/>
    <w:rsid w:val="0009101D"/>
    <w:rsid w:val="00091616"/>
    <w:rsid w:val="00091AE8"/>
    <w:rsid w:val="00093CCE"/>
    <w:rsid w:val="00094618"/>
    <w:rsid w:val="000951EA"/>
    <w:rsid w:val="00095AC4"/>
    <w:rsid w:val="00095EF4"/>
    <w:rsid w:val="00096120"/>
    <w:rsid w:val="000963FF"/>
    <w:rsid w:val="00097A61"/>
    <w:rsid w:val="000A0AEC"/>
    <w:rsid w:val="000A1395"/>
    <w:rsid w:val="000A1E90"/>
    <w:rsid w:val="000A2B1F"/>
    <w:rsid w:val="000A2EE5"/>
    <w:rsid w:val="000A3091"/>
    <w:rsid w:val="000A31AD"/>
    <w:rsid w:val="000A33AF"/>
    <w:rsid w:val="000A3455"/>
    <w:rsid w:val="000A3C86"/>
    <w:rsid w:val="000A41AA"/>
    <w:rsid w:val="000A4622"/>
    <w:rsid w:val="000A6B8E"/>
    <w:rsid w:val="000B2538"/>
    <w:rsid w:val="000B3072"/>
    <w:rsid w:val="000B448C"/>
    <w:rsid w:val="000B6355"/>
    <w:rsid w:val="000B7B5C"/>
    <w:rsid w:val="000C0112"/>
    <w:rsid w:val="000C196C"/>
    <w:rsid w:val="000C1993"/>
    <w:rsid w:val="000C2AD7"/>
    <w:rsid w:val="000C4833"/>
    <w:rsid w:val="000C4F35"/>
    <w:rsid w:val="000C61BB"/>
    <w:rsid w:val="000C6DAE"/>
    <w:rsid w:val="000C71AC"/>
    <w:rsid w:val="000D0D9B"/>
    <w:rsid w:val="000D1435"/>
    <w:rsid w:val="000D1A43"/>
    <w:rsid w:val="000D2544"/>
    <w:rsid w:val="000D3FCC"/>
    <w:rsid w:val="000D46C7"/>
    <w:rsid w:val="000D47CD"/>
    <w:rsid w:val="000D4AA1"/>
    <w:rsid w:val="000D6132"/>
    <w:rsid w:val="000D685B"/>
    <w:rsid w:val="000D6D25"/>
    <w:rsid w:val="000D7251"/>
    <w:rsid w:val="000D7D31"/>
    <w:rsid w:val="000E0342"/>
    <w:rsid w:val="000E03DB"/>
    <w:rsid w:val="000E1231"/>
    <w:rsid w:val="000E1EBA"/>
    <w:rsid w:val="000E4854"/>
    <w:rsid w:val="000E49F9"/>
    <w:rsid w:val="000E5759"/>
    <w:rsid w:val="000E6526"/>
    <w:rsid w:val="000E7A30"/>
    <w:rsid w:val="000F1435"/>
    <w:rsid w:val="000F1D8A"/>
    <w:rsid w:val="000F1F77"/>
    <w:rsid w:val="000F2AF0"/>
    <w:rsid w:val="000F2EAA"/>
    <w:rsid w:val="000F35DD"/>
    <w:rsid w:val="000F419F"/>
    <w:rsid w:val="000F4CCA"/>
    <w:rsid w:val="000F5EDA"/>
    <w:rsid w:val="000F6DCA"/>
    <w:rsid w:val="000F770D"/>
    <w:rsid w:val="00100C74"/>
    <w:rsid w:val="00101443"/>
    <w:rsid w:val="00102F0D"/>
    <w:rsid w:val="00103905"/>
    <w:rsid w:val="00103A34"/>
    <w:rsid w:val="001049A9"/>
    <w:rsid w:val="0010634E"/>
    <w:rsid w:val="001063D2"/>
    <w:rsid w:val="00107816"/>
    <w:rsid w:val="00107912"/>
    <w:rsid w:val="00111129"/>
    <w:rsid w:val="00111260"/>
    <w:rsid w:val="00111EA1"/>
    <w:rsid w:val="0011304B"/>
    <w:rsid w:val="00115A9B"/>
    <w:rsid w:val="00115F46"/>
    <w:rsid w:val="00117180"/>
    <w:rsid w:val="00117B10"/>
    <w:rsid w:val="00120EC0"/>
    <w:rsid w:val="00121D79"/>
    <w:rsid w:val="0012296B"/>
    <w:rsid w:val="00123217"/>
    <w:rsid w:val="00123893"/>
    <w:rsid w:val="00124252"/>
    <w:rsid w:val="00124548"/>
    <w:rsid w:val="00124A25"/>
    <w:rsid w:val="00124B24"/>
    <w:rsid w:val="00124E59"/>
    <w:rsid w:val="0012606D"/>
    <w:rsid w:val="00130C89"/>
    <w:rsid w:val="00130F8A"/>
    <w:rsid w:val="0013169E"/>
    <w:rsid w:val="00131DA9"/>
    <w:rsid w:val="00131EB1"/>
    <w:rsid w:val="0013281C"/>
    <w:rsid w:val="00133007"/>
    <w:rsid w:val="001331FF"/>
    <w:rsid w:val="00133B26"/>
    <w:rsid w:val="001342D6"/>
    <w:rsid w:val="00134C6A"/>
    <w:rsid w:val="00137510"/>
    <w:rsid w:val="00141AEA"/>
    <w:rsid w:val="00143B6A"/>
    <w:rsid w:val="00143DEA"/>
    <w:rsid w:val="00144EA5"/>
    <w:rsid w:val="001453AE"/>
    <w:rsid w:val="0014575F"/>
    <w:rsid w:val="001459BD"/>
    <w:rsid w:val="00145C47"/>
    <w:rsid w:val="001512FE"/>
    <w:rsid w:val="00151749"/>
    <w:rsid w:val="001529C7"/>
    <w:rsid w:val="00152BB0"/>
    <w:rsid w:val="0015317B"/>
    <w:rsid w:val="00155172"/>
    <w:rsid w:val="0015627C"/>
    <w:rsid w:val="00156ECA"/>
    <w:rsid w:val="00156F53"/>
    <w:rsid w:val="00161276"/>
    <w:rsid w:val="00161614"/>
    <w:rsid w:val="00162555"/>
    <w:rsid w:val="00164152"/>
    <w:rsid w:val="00164572"/>
    <w:rsid w:val="00164E0F"/>
    <w:rsid w:val="00165305"/>
    <w:rsid w:val="001663B6"/>
    <w:rsid w:val="00166CC3"/>
    <w:rsid w:val="0016706A"/>
    <w:rsid w:val="001673AF"/>
    <w:rsid w:val="00167F24"/>
    <w:rsid w:val="0017075E"/>
    <w:rsid w:val="00171BBC"/>
    <w:rsid w:val="0017283C"/>
    <w:rsid w:val="00172A88"/>
    <w:rsid w:val="00172B8D"/>
    <w:rsid w:val="0017305E"/>
    <w:rsid w:val="00174295"/>
    <w:rsid w:val="001742D4"/>
    <w:rsid w:val="0017622F"/>
    <w:rsid w:val="0017718E"/>
    <w:rsid w:val="00181B1F"/>
    <w:rsid w:val="00182403"/>
    <w:rsid w:val="0018275B"/>
    <w:rsid w:val="001830C3"/>
    <w:rsid w:val="00184889"/>
    <w:rsid w:val="00184965"/>
    <w:rsid w:val="001853D4"/>
    <w:rsid w:val="001856ED"/>
    <w:rsid w:val="00185802"/>
    <w:rsid w:val="001866BF"/>
    <w:rsid w:val="00186AC5"/>
    <w:rsid w:val="00186B05"/>
    <w:rsid w:val="001870C2"/>
    <w:rsid w:val="0018743A"/>
    <w:rsid w:val="00190C06"/>
    <w:rsid w:val="001915ED"/>
    <w:rsid w:val="00192F8C"/>
    <w:rsid w:val="001938A1"/>
    <w:rsid w:val="001951D5"/>
    <w:rsid w:val="001954EF"/>
    <w:rsid w:val="0019701A"/>
    <w:rsid w:val="001975EA"/>
    <w:rsid w:val="001A17E8"/>
    <w:rsid w:val="001A1DB3"/>
    <w:rsid w:val="001A265D"/>
    <w:rsid w:val="001A335F"/>
    <w:rsid w:val="001A4D07"/>
    <w:rsid w:val="001A5F5F"/>
    <w:rsid w:val="001A6D67"/>
    <w:rsid w:val="001A7882"/>
    <w:rsid w:val="001B01A4"/>
    <w:rsid w:val="001B0B94"/>
    <w:rsid w:val="001B2382"/>
    <w:rsid w:val="001B29E2"/>
    <w:rsid w:val="001B34A2"/>
    <w:rsid w:val="001B4065"/>
    <w:rsid w:val="001B545B"/>
    <w:rsid w:val="001B6494"/>
    <w:rsid w:val="001B651C"/>
    <w:rsid w:val="001B6703"/>
    <w:rsid w:val="001B7650"/>
    <w:rsid w:val="001B7928"/>
    <w:rsid w:val="001C075C"/>
    <w:rsid w:val="001C0FED"/>
    <w:rsid w:val="001C1A6C"/>
    <w:rsid w:val="001C23B0"/>
    <w:rsid w:val="001C2462"/>
    <w:rsid w:val="001C2B33"/>
    <w:rsid w:val="001C3240"/>
    <w:rsid w:val="001C5364"/>
    <w:rsid w:val="001C70B4"/>
    <w:rsid w:val="001C719C"/>
    <w:rsid w:val="001D084C"/>
    <w:rsid w:val="001D0F85"/>
    <w:rsid w:val="001D1457"/>
    <w:rsid w:val="001D2606"/>
    <w:rsid w:val="001D267B"/>
    <w:rsid w:val="001D2887"/>
    <w:rsid w:val="001D2919"/>
    <w:rsid w:val="001D361C"/>
    <w:rsid w:val="001D4824"/>
    <w:rsid w:val="001D4A51"/>
    <w:rsid w:val="001D54E1"/>
    <w:rsid w:val="001D6B11"/>
    <w:rsid w:val="001D75CB"/>
    <w:rsid w:val="001D78A3"/>
    <w:rsid w:val="001E0598"/>
    <w:rsid w:val="001E0FE2"/>
    <w:rsid w:val="001E11AD"/>
    <w:rsid w:val="001E2259"/>
    <w:rsid w:val="001E37EB"/>
    <w:rsid w:val="001E3D95"/>
    <w:rsid w:val="001E4D1F"/>
    <w:rsid w:val="001E5240"/>
    <w:rsid w:val="001E6010"/>
    <w:rsid w:val="001E715B"/>
    <w:rsid w:val="001E7C53"/>
    <w:rsid w:val="001F0A08"/>
    <w:rsid w:val="001F1257"/>
    <w:rsid w:val="001F1ED3"/>
    <w:rsid w:val="001F53A4"/>
    <w:rsid w:val="001F575B"/>
    <w:rsid w:val="001F581B"/>
    <w:rsid w:val="001F5E53"/>
    <w:rsid w:val="001F7E08"/>
    <w:rsid w:val="00200884"/>
    <w:rsid w:val="002015DA"/>
    <w:rsid w:val="0020291B"/>
    <w:rsid w:val="00202CF0"/>
    <w:rsid w:val="00203810"/>
    <w:rsid w:val="00205456"/>
    <w:rsid w:val="00206038"/>
    <w:rsid w:val="0020755E"/>
    <w:rsid w:val="00207E89"/>
    <w:rsid w:val="00210E3B"/>
    <w:rsid w:val="00211729"/>
    <w:rsid w:val="00211ABF"/>
    <w:rsid w:val="002132E8"/>
    <w:rsid w:val="00216142"/>
    <w:rsid w:val="0021634C"/>
    <w:rsid w:val="00217190"/>
    <w:rsid w:val="002178CE"/>
    <w:rsid w:val="002179E1"/>
    <w:rsid w:val="00217DDF"/>
    <w:rsid w:val="002212D3"/>
    <w:rsid w:val="002235F8"/>
    <w:rsid w:val="00223F44"/>
    <w:rsid w:val="002254D1"/>
    <w:rsid w:val="0022585F"/>
    <w:rsid w:val="00225BD2"/>
    <w:rsid w:val="00226E7C"/>
    <w:rsid w:val="00231981"/>
    <w:rsid w:val="00231B62"/>
    <w:rsid w:val="002324DB"/>
    <w:rsid w:val="00233D28"/>
    <w:rsid w:val="0023408C"/>
    <w:rsid w:val="002349B7"/>
    <w:rsid w:val="002359D6"/>
    <w:rsid w:val="002362D2"/>
    <w:rsid w:val="00237386"/>
    <w:rsid w:val="00237709"/>
    <w:rsid w:val="00237CA3"/>
    <w:rsid w:val="00237D20"/>
    <w:rsid w:val="00241B07"/>
    <w:rsid w:val="0024372D"/>
    <w:rsid w:val="00243917"/>
    <w:rsid w:val="00243F57"/>
    <w:rsid w:val="00244C02"/>
    <w:rsid w:val="00244F07"/>
    <w:rsid w:val="00245C47"/>
    <w:rsid w:val="0024652A"/>
    <w:rsid w:val="0024712B"/>
    <w:rsid w:val="0025006C"/>
    <w:rsid w:val="002503E5"/>
    <w:rsid w:val="002504FA"/>
    <w:rsid w:val="002508E2"/>
    <w:rsid w:val="0025132B"/>
    <w:rsid w:val="002523C4"/>
    <w:rsid w:val="00252528"/>
    <w:rsid w:val="002530EC"/>
    <w:rsid w:val="0025525F"/>
    <w:rsid w:val="002562DE"/>
    <w:rsid w:val="00256501"/>
    <w:rsid w:val="00256DB6"/>
    <w:rsid w:val="00256DC9"/>
    <w:rsid w:val="00257B06"/>
    <w:rsid w:val="00257D16"/>
    <w:rsid w:val="00260085"/>
    <w:rsid w:val="002620AC"/>
    <w:rsid w:val="00263372"/>
    <w:rsid w:val="00264CD4"/>
    <w:rsid w:val="00266612"/>
    <w:rsid w:val="002675A8"/>
    <w:rsid w:val="002706B4"/>
    <w:rsid w:val="00271931"/>
    <w:rsid w:val="00272122"/>
    <w:rsid w:val="00272DE7"/>
    <w:rsid w:val="00274342"/>
    <w:rsid w:val="0027508F"/>
    <w:rsid w:val="0027645E"/>
    <w:rsid w:val="00280A24"/>
    <w:rsid w:val="0028157E"/>
    <w:rsid w:val="0028434A"/>
    <w:rsid w:val="002843C3"/>
    <w:rsid w:val="00284828"/>
    <w:rsid w:val="0028493D"/>
    <w:rsid w:val="00285002"/>
    <w:rsid w:val="0028526F"/>
    <w:rsid w:val="002854BA"/>
    <w:rsid w:val="00286F46"/>
    <w:rsid w:val="002873F8"/>
    <w:rsid w:val="00291432"/>
    <w:rsid w:val="002918A9"/>
    <w:rsid w:val="00291A99"/>
    <w:rsid w:val="0029256A"/>
    <w:rsid w:val="00294525"/>
    <w:rsid w:val="00296742"/>
    <w:rsid w:val="002979E7"/>
    <w:rsid w:val="00297D84"/>
    <w:rsid w:val="002A2B24"/>
    <w:rsid w:val="002A33B6"/>
    <w:rsid w:val="002A3818"/>
    <w:rsid w:val="002A3D40"/>
    <w:rsid w:val="002A4E47"/>
    <w:rsid w:val="002A6CFB"/>
    <w:rsid w:val="002A7133"/>
    <w:rsid w:val="002A7835"/>
    <w:rsid w:val="002A7BBF"/>
    <w:rsid w:val="002B0240"/>
    <w:rsid w:val="002B0BE2"/>
    <w:rsid w:val="002B0E81"/>
    <w:rsid w:val="002B13EC"/>
    <w:rsid w:val="002B17B4"/>
    <w:rsid w:val="002B2C47"/>
    <w:rsid w:val="002B4304"/>
    <w:rsid w:val="002B5A95"/>
    <w:rsid w:val="002B6118"/>
    <w:rsid w:val="002B74F7"/>
    <w:rsid w:val="002C054D"/>
    <w:rsid w:val="002C10D4"/>
    <w:rsid w:val="002C1120"/>
    <w:rsid w:val="002C22A2"/>
    <w:rsid w:val="002C2B25"/>
    <w:rsid w:val="002C38EF"/>
    <w:rsid w:val="002C3C61"/>
    <w:rsid w:val="002C6CC4"/>
    <w:rsid w:val="002C779E"/>
    <w:rsid w:val="002D00C7"/>
    <w:rsid w:val="002D07A5"/>
    <w:rsid w:val="002D1106"/>
    <w:rsid w:val="002D1A5A"/>
    <w:rsid w:val="002D2146"/>
    <w:rsid w:val="002D21E0"/>
    <w:rsid w:val="002D27BB"/>
    <w:rsid w:val="002D2BC4"/>
    <w:rsid w:val="002D2E4B"/>
    <w:rsid w:val="002D45F7"/>
    <w:rsid w:val="002D4F26"/>
    <w:rsid w:val="002D5D1C"/>
    <w:rsid w:val="002D6149"/>
    <w:rsid w:val="002D68AD"/>
    <w:rsid w:val="002D6F4A"/>
    <w:rsid w:val="002D7D54"/>
    <w:rsid w:val="002D7E9E"/>
    <w:rsid w:val="002E015D"/>
    <w:rsid w:val="002E1864"/>
    <w:rsid w:val="002E2BE0"/>
    <w:rsid w:val="002E385A"/>
    <w:rsid w:val="002E3F6E"/>
    <w:rsid w:val="002E5405"/>
    <w:rsid w:val="002E5A55"/>
    <w:rsid w:val="002E5BF3"/>
    <w:rsid w:val="002F0752"/>
    <w:rsid w:val="002F1688"/>
    <w:rsid w:val="002F210A"/>
    <w:rsid w:val="002F4062"/>
    <w:rsid w:val="002F423A"/>
    <w:rsid w:val="002F4DC6"/>
    <w:rsid w:val="002F5B62"/>
    <w:rsid w:val="002F6258"/>
    <w:rsid w:val="002F7219"/>
    <w:rsid w:val="002F7311"/>
    <w:rsid w:val="002F748D"/>
    <w:rsid w:val="002F754E"/>
    <w:rsid w:val="00300194"/>
    <w:rsid w:val="003004DD"/>
    <w:rsid w:val="00300FF8"/>
    <w:rsid w:val="0030118E"/>
    <w:rsid w:val="003021F4"/>
    <w:rsid w:val="00302651"/>
    <w:rsid w:val="00302B4D"/>
    <w:rsid w:val="0030355F"/>
    <w:rsid w:val="00303D3A"/>
    <w:rsid w:val="00304491"/>
    <w:rsid w:val="00304A27"/>
    <w:rsid w:val="003052AD"/>
    <w:rsid w:val="0030569B"/>
    <w:rsid w:val="00305E6E"/>
    <w:rsid w:val="00306D99"/>
    <w:rsid w:val="0030719B"/>
    <w:rsid w:val="0031022D"/>
    <w:rsid w:val="003107F4"/>
    <w:rsid w:val="00310D5F"/>
    <w:rsid w:val="00311FE7"/>
    <w:rsid w:val="00313D68"/>
    <w:rsid w:val="00315545"/>
    <w:rsid w:val="00315595"/>
    <w:rsid w:val="003157AD"/>
    <w:rsid w:val="0031621F"/>
    <w:rsid w:val="00317037"/>
    <w:rsid w:val="00317147"/>
    <w:rsid w:val="00320194"/>
    <w:rsid w:val="0032062F"/>
    <w:rsid w:val="00321736"/>
    <w:rsid w:val="003222DB"/>
    <w:rsid w:val="003226CD"/>
    <w:rsid w:val="0032277A"/>
    <w:rsid w:val="00322BD2"/>
    <w:rsid w:val="00322E54"/>
    <w:rsid w:val="00323D3A"/>
    <w:rsid w:val="003254DA"/>
    <w:rsid w:val="003257AB"/>
    <w:rsid w:val="003265F8"/>
    <w:rsid w:val="003266F7"/>
    <w:rsid w:val="00327110"/>
    <w:rsid w:val="003315FB"/>
    <w:rsid w:val="00331742"/>
    <w:rsid w:val="0033178D"/>
    <w:rsid w:val="003319DA"/>
    <w:rsid w:val="0033356C"/>
    <w:rsid w:val="00333CBA"/>
    <w:rsid w:val="00333D57"/>
    <w:rsid w:val="00334546"/>
    <w:rsid w:val="0033475F"/>
    <w:rsid w:val="00334990"/>
    <w:rsid w:val="003349CF"/>
    <w:rsid w:val="00335550"/>
    <w:rsid w:val="00335B57"/>
    <w:rsid w:val="00335CD8"/>
    <w:rsid w:val="0033715C"/>
    <w:rsid w:val="00337812"/>
    <w:rsid w:val="003379C1"/>
    <w:rsid w:val="003414FA"/>
    <w:rsid w:val="0034191B"/>
    <w:rsid w:val="00342D1C"/>
    <w:rsid w:val="00343655"/>
    <w:rsid w:val="003438B8"/>
    <w:rsid w:val="00343C15"/>
    <w:rsid w:val="00343C52"/>
    <w:rsid w:val="00345293"/>
    <w:rsid w:val="003466EB"/>
    <w:rsid w:val="003471A6"/>
    <w:rsid w:val="00352BC1"/>
    <w:rsid w:val="003549BD"/>
    <w:rsid w:val="0035659F"/>
    <w:rsid w:val="003601B4"/>
    <w:rsid w:val="00360518"/>
    <w:rsid w:val="00361B09"/>
    <w:rsid w:val="0036245B"/>
    <w:rsid w:val="00362ED9"/>
    <w:rsid w:val="00363289"/>
    <w:rsid w:val="00364600"/>
    <w:rsid w:val="0036499B"/>
    <w:rsid w:val="0036645F"/>
    <w:rsid w:val="00366E9D"/>
    <w:rsid w:val="00370AF6"/>
    <w:rsid w:val="00370F37"/>
    <w:rsid w:val="0037238C"/>
    <w:rsid w:val="003723B5"/>
    <w:rsid w:val="003731AE"/>
    <w:rsid w:val="003741B0"/>
    <w:rsid w:val="00377967"/>
    <w:rsid w:val="003779CB"/>
    <w:rsid w:val="00377E97"/>
    <w:rsid w:val="00380AB8"/>
    <w:rsid w:val="00381527"/>
    <w:rsid w:val="003815D7"/>
    <w:rsid w:val="0038368A"/>
    <w:rsid w:val="00383BDE"/>
    <w:rsid w:val="00383DB1"/>
    <w:rsid w:val="00384329"/>
    <w:rsid w:val="00384927"/>
    <w:rsid w:val="00384CA7"/>
    <w:rsid w:val="0038592D"/>
    <w:rsid w:val="00386BB9"/>
    <w:rsid w:val="003874E4"/>
    <w:rsid w:val="00390E4B"/>
    <w:rsid w:val="00391B37"/>
    <w:rsid w:val="00391CE1"/>
    <w:rsid w:val="00392302"/>
    <w:rsid w:val="00392FA4"/>
    <w:rsid w:val="003936B8"/>
    <w:rsid w:val="003939A7"/>
    <w:rsid w:val="00394F88"/>
    <w:rsid w:val="00395E66"/>
    <w:rsid w:val="00396478"/>
    <w:rsid w:val="00397F2E"/>
    <w:rsid w:val="003A083E"/>
    <w:rsid w:val="003A09EA"/>
    <w:rsid w:val="003A383F"/>
    <w:rsid w:val="003A6586"/>
    <w:rsid w:val="003A65A3"/>
    <w:rsid w:val="003A6960"/>
    <w:rsid w:val="003B0639"/>
    <w:rsid w:val="003B282B"/>
    <w:rsid w:val="003B43F4"/>
    <w:rsid w:val="003B57AD"/>
    <w:rsid w:val="003B5EBF"/>
    <w:rsid w:val="003B68A5"/>
    <w:rsid w:val="003B7657"/>
    <w:rsid w:val="003C17FB"/>
    <w:rsid w:val="003C1D06"/>
    <w:rsid w:val="003C31A0"/>
    <w:rsid w:val="003C6064"/>
    <w:rsid w:val="003D02BA"/>
    <w:rsid w:val="003D0B97"/>
    <w:rsid w:val="003D1134"/>
    <w:rsid w:val="003D268D"/>
    <w:rsid w:val="003D2EAC"/>
    <w:rsid w:val="003D3309"/>
    <w:rsid w:val="003D3738"/>
    <w:rsid w:val="003D5668"/>
    <w:rsid w:val="003D6670"/>
    <w:rsid w:val="003E00A4"/>
    <w:rsid w:val="003E0805"/>
    <w:rsid w:val="003E11D7"/>
    <w:rsid w:val="003E246D"/>
    <w:rsid w:val="003E2B18"/>
    <w:rsid w:val="003E4BD6"/>
    <w:rsid w:val="003E4CC1"/>
    <w:rsid w:val="003E51A4"/>
    <w:rsid w:val="003E58C4"/>
    <w:rsid w:val="003E5CC7"/>
    <w:rsid w:val="003E70F6"/>
    <w:rsid w:val="003F19C4"/>
    <w:rsid w:val="003F1FCD"/>
    <w:rsid w:val="003F32D4"/>
    <w:rsid w:val="003F4174"/>
    <w:rsid w:val="003F4A40"/>
    <w:rsid w:val="003F5212"/>
    <w:rsid w:val="003F6221"/>
    <w:rsid w:val="003F6576"/>
    <w:rsid w:val="003F7660"/>
    <w:rsid w:val="004012C3"/>
    <w:rsid w:val="00402F08"/>
    <w:rsid w:val="0040374E"/>
    <w:rsid w:val="0040418D"/>
    <w:rsid w:val="0040451E"/>
    <w:rsid w:val="00405C77"/>
    <w:rsid w:val="00406623"/>
    <w:rsid w:val="004068AC"/>
    <w:rsid w:val="00412494"/>
    <w:rsid w:val="004126B0"/>
    <w:rsid w:val="0041288C"/>
    <w:rsid w:val="004134E8"/>
    <w:rsid w:val="0041428A"/>
    <w:rsid w:val="00414D25"/>
    <w:rsid w:val="0041542E"/>
    <w:rsid w:val="00415F58"/>
    <w:rsid w:val="00416844"/>
    <w:rsid w:val="00416ADB"/>
    <w:rsid w:val="00416F4C"/>
    <w:rsid w:val="004202D0"/>
    <w:rsid w:val="00420B0E"/>
    <w:rsid w:val="00421B25"/>
    <w:rsid w:val="00421C0E"/>
    <w:rsid w:val="00421D60"/>
    <w:rsid w:val="00421DAB"/>
    <w:rsid w:val="00422DFF"/>
    <w:rsid w:val="00422FB4"/>
    <w:rsid w:val="004230EB"/>
    <w:rsid w:val="0042478C"/>
    <w:rsid w:val="00424AE9"/>
    <w:rsid w:val="004252C8"/>
    <w:rsid w:val="00425EA5"/>
    <w:rsid w:val="00425FCF"/>
    <w:rsid w:val="004263D4"/>
    <w:rsid w:val="00426B96"/>
    <w:rsid w:val="00427449"/>
    <w:rsid w:val="00427A86"/>
    <w:rsid w:val="00432988"/>
    <w:rsid w:val="00432F98"/>
    <w:rsid w:val="00433515"/>
    <w:rsid w:val="00434160"/>
    <w:rsid w:val="004367D8"/>
    <w:rsid w:val="00436AE8"/>
    <w:rsid w:val="00436B6B"/>
    <w:rsid w:val="00437642"/>
    <w:rsid w:val="00437813"/>
    <w:rsid w:val="00437B75"/>
    <w:rsid w:val="00440245"/>
    <w:rsid w:val="00440771"/>
    <w:rsid w:val="00440ED3"/>
    <w:rsid w:val="00440FD3"/>
    <w:rsid w:val="004412D0"/>
    <w:rsid w:val="00442037"/>
    <w:rsid w:val="00442142"/>
    <w:rsid w:val="0044244A"/>
    <w:rsid w:val="00442CBA"/>
    <w:rsid w:val="00443936"/>
    <w:rsid w:val="00444C1E"/>
    <w:rsid w:val="00445996"/>
    <w:rsid w:val="00446D2B"/>
    <w:rsid w:val="00446DF0"/>
    <w:rsid w:val="00447673"/>
    <w:rsid w:val="00450B2B"/>
    <w:rsid w:val="00451094"/>
    <w:rsid w:val="004515E3"/>
    <w:rsid w:val="00452290"/>
    <w:rsid w:val="00453109"/>
    <w:rsid w:val="00455837"/>
    <w:rsid w:val="00455F8F"/>
    <w:rsid w:val="00456144"/>
    <w:rsid w:val="00456E38"/>
    <w:rsid w:val="00457475"/>
    <w:rsid w:val="00457D5D"/>
    <w:rsid w:val="00460AB3"/>
    <w:rsid w:val="00460B5E"/>
    <w:rsid w:val="00461B42"/>
    <w:rsid w:val="004623E3"/>
    <w:rsid w:val="00464CC9"/>
    <w:rsid w:val="00466EC6"/>
    <w:rsid w:val="00467D28"/>
    <w:rsid w:val="004700E1"/>
    <w:rsid w:val="004703F3"/>
    <w:rsid w:val="00473C40"/>
    <w:rsid w:val="00473CBA"/>
    <w:rsid w:val="00473E31"/>
    <w:rsid w:val="004754B9"/>
    <w:rsid w:val="00477474"/>
    <w:rsid w:val="00477A8E"/>
    <w:rsid w:val="00477C5B"/>
    <w:rsid w:val="00480F44"/>
    <w:rsid w:val="004818B7"/>
    <w:rsid w:val="004820B5"/>
    <w:rsid w:val="00484C1C"/>
    <w:rsid w:val="00485301"/>
    <w:rsid w:val="0048531F"/>
    <w:rsid w:val="00485FBD"/>
    <w:rsid w:val="00486DAB"/>
    <w:rsid w:val="00490A6D"/>
    <w:rsid w:val="00491657"/>
    <w:rsid w:val="004927C3"/>
    <w:rsid w:val="0049631B"/>
    <w:rsid w:val="00496D5E"/>
    <w:rsid w:val="0049745E"/>
    <w:rsid w:val="004A07DE"/>
    <w:rsid w:val="004A0911"/>
    <w:rsid w:val="004A1993"/>
    <w:rsid w:val="004A1FE2"/>
    <w:rsid w:val="004A2440"/>
    <w:rsid w:val="004A2F3C"/>
    <w:rsid w:val="004A30E8"/>
    <w:rsid w:val="004A31FA"/>
    <w:rsid w:val="004A5474"/>
    <w:rsid w:val="004A75A2"/>
    <w:rsid w:val="004A7B2B"/>
    <w:rsid w:val="004B00C7"/>
    <w:rsid w:val="004B0258"/>
    <w:rsid w:val="004B05F8"/>
    <w:rsid w:val="004B094E"/>
    <w:rsid w:val="004B0F25"/>
    <w:rsid w:val="004B2FBE"/>
    <w:rsid w:val="004B2FFF"/>
    <w:rsid w:val="004B351B"/>
    <w:rsid w:val="004B3F1E"/>
    <w:rsid w:val="004B4777"/>
    <w:rsid w:val="004B4EA1"/>
    <w:rsid w:val="004B705A"/>
    <w:rsid w:val="004B767E"/>
    <w:rsid w:val="004C0646"/>
    <w:rsid w:val="004C1BAB"/>
    <w:rsid w:val="004C246B"/>
    <w:rsid w:val="004C2960"/>
    <w:rsid w:val="004C29AF"/>
    <w:rsid w:val="004C2BC4"/>
    <w:rsid w:val="004C2EE9"/>
    <w:rsid w:val="004C3508"/>
    <w:rsid w:val="004C4D93"/>
    <w:rsid w:val="004C53A4"/>
    <w:rsid w:val="004C6CF5"/>
    <w:rsid w:val="004C6FFD"/>
    <w:rsid w:val="004C7108"/>
    <w:rsid w:val="004C7309"/>
    <w:rsid w:val="004D0609"/>
    <w:rsid w:val="004D0C98"/>
    <w:rsid w:val="004D0DCA"/>
    <w:rsid w:val="004D14AE"/>
    <w:rsid w:val="004D1B8A"/>
    <w:rsid w:val="004D1C5C"/>
    <w:rsid w:val="004D3A9D"/>
    <w:rsid w:val="004D557E"/>
    <w:rsid w:val="004D6328"/>
    <w:rsid w:val="004D6494"/>
    <w:rsid w:val="004D7CBF"/>
    <w:rsid w:val="004E0070"/>
    <w:rsid w:val="004E0389"/>
    <w:rsid w:val="004E3244"/>
    <w:rsid w:val="004E4833"/>
    <w:rsid w:val="004E50E9"/>
    <w:rsid w:val="004E566A"/>
    <w:rsid w:val="004E7E52"/>
    <w:rsid w:val="004F0E17"/>
    <w:rsid w:val="004F277A"/>
    <w:rsid w:val="004F2BC1"/>
    <w:rsid w:val="004F4336"/>
    <w:rsid w:val="004F52A9"/>
    <w:rsid w:val="004F5550"/>
    <w:rsid w:val="004F68C9"/>
    <w:rsid w:val="004F7DB5"/>
    <w:rsid w:val="00500B18"/>
    <w:rsid w:val="00500E2E"/>
    <w:rsid w:val="005016E2"/>
    <w:rsid w:val="005017A7"/>
    <w:rsid w:val="00501ADF"/>
    <w:rsid w:val="00502231"/>
    <w:rsid w:val="00503D5D"/>
    <w:rsid w:val="0050422E"/>
    <w:rsid w:val="00504BD0"/>
    <w:rsid w:val="00504CE1"/>
    <w:rsid w:val="00507B65"/>
    <w:rsid w:val="005100F8"/>
    <w:rsid w:val="005107FE"/>
    <w:rsid w:val="00511570"/>
    <w:rsid w:val="00511E42"/>
    <w:rsid w:val="0051347C"/>
    <w:rsid w:val="00516499"/>
    <w:rsid w:val="00516A7D"/>
    <w:rsid w:val="00516E8A"/>
    <w:rsid w:val="0051731C"/>
    <w:rsid w:val="005174D3"/>
    <w:rsid w:val="00520298"/>
    <w:rsid w:val="00520AF6"/>
    <w:rsid w:val="00520F92"/>
    <w:rsid w:val="00521244"/>
    <w:rsid w:val="0052129C"/>
    <w:rsid w:val="005217CE"/>
    <w:rsid w:val="00522CFE"/>
    <w:rsid w:val="005262EB"/>
    <w:rsid w:val="00530341"/>
    <w:rsid w:val="00530BBD"/>
    <w:rsid w:val="005311A1"/>
    <w:rsid w:val="00531E70"/>
    <w:rsid w:val="00532532"/>
    <w:rsid w:val="00532987"/>
    <w:rsid w:val="005331D8"/>
    <w:rsid w:val="005339D9"/>
    <w:rsid w:val="00534724"/>
    <w:rsid w:val="00534728"/>
    <w:rsid w:val="00536589"/>
    <w:rsid w:val="0053661A"/>
    <w:rsid w:val="00537C16"/>
    <w:rsid w:val="00541A47"/>
    <w:rsid w:val="00542B34"/>
    <w:rsid w:val="005434A5"/>
    <w:rsid w:val="005434C1"/>
    <w:rsid w:val="00543763"/>
    <w:rsid w:val="005438D7"/>
    <w:rsid w:val="0054391E"/>
    <w:rsid w:val="00545173"/>
    <w:rsid w:val="005451E2"/>
    <w:rsid w:val="00546034"/>
    <w:rsid w:val="00546123"/>
    <w:rsid w:val="00547560"/>
    <w:rsid w:val="005512DD"/>
    <w:rsid w:val="005528A6"/>
    <w:rsid w:val="0055448A"/>
    <w:rsid w:val="00554900"/>
    <w:rsid w:val="00555170"/>
    <w:rsid w:val="00555F56"/>
    <w:rsid w:val="00556697"/>
    <w:rsid w:val="0055768E"/>
    <w:rsid w:val="00560584"/>
    <w:rsid w:val="00561105"/>
    <w:rsid w:val="005612EA"/>
    <w:rsid w:val="005616E6"/>
    <w:rsid w:val="00562050"/>
    <w:rsid w:val="005643E3"/>
    <w:rsid w:val="0056788A"/>
    <w:rsid w:val="00567ED4"/>
    <w:rsid w:val="0057017C"/>
    <w:rsid w:val="005701D0"/>
    <w:rsid w:val="00570967"/>
    <w:rsid w:val="00571047"/>
    <w:rsid w:val="0057244D"/>
    <w:rsid w:val="005749FA"/>
    <w:rsid w:val="005758ED"/>
    <w:rsid w:val="00576830"/>
    <w:rsid w:val="00576BE0"/>
    <w:rsid w:val="00576F16"/>
    <w:rsid w:val="0058295D"/>
    <w:rsid w:val="00582BDE"/>
    <w:rsid w:val="005836F2"/>
    <w:rsid w:val="00583E65"/>
    <w:rsid w:val="005840C8"/>
    <w:rsid w:val="005843C3"/>
    <w:rsid w:val="00585093"/>
    <w:rsid w:val="005900CF"/>
    <w:rsid w:val="0059056E"/>
    <w:rsid w:val="00590AAB"/>
    <w:rsid w:val="00592B04"/>
    <w:rsid w:val="00592E18"/>
    <w:rsid w:val="00595408"/>
    <w:rsid w:val="005962C4"/>
    <w:rsid w:val="00596D54"/>
    <w:rsid w:val="005A016B"/>
    <w:rsid w:val="005A196B"/>
    <w:rsid w:val="005A24A6"/>
    <w:rsid w:val="005A2D89"/>
    <w:rsid w:val="005A328B"/>
    <w:rsid w:val="005A4E38"/>
    <w:rsid w:val="005A5339"/>
    <w:rsid w:val="005A570E"/>
    <w:rsid w:val="005A593A"/>
    <w:rsid w:val="005A6935"/>
    <w:rsid w:val="005B1A76"/>
    <w:rsid w:val="005B1E36"/>
    <w:rsid w:val="005B209B"/>
    <w:rsid w:val="005B388C"/>
    <w:rsid w:val="005B4C0D"/>
    <w:rsid w:val="005B50B5"/>
    <w:rsid w:val="005B58E6"/>
    <w:rsid w:val="005B7656"/>
    <w:rsid w:val="005C0FFE"/>
    <w:rsid w:val="005C3B68"/>
    <w:rsid w:val="005C4B4B"/>
    <w:rsid w:val="005C5896"/>
    <w:rsid w:val="005C5D9E"/>
    <w:rsid w:val="005C6475"/>
    <w:rsid w:val="005C7AA6"/>
    <w:rsid w:val="005C7FB6"/>
    <w:rsid w:val="005D0FD0"/>
    <w:rsid w:val="005D1346"/>
    <w:rsid w:val="005D202B"/>
    <w:rsid w:val="005D3A89"/>
    <w:rsid w:val="005D4ED8"/>
    <w:rsid w:val="005D534B"/>
    <w:rsid w:val="005D6D26"/>
    <w:rsid w:val="005D7A0C"/>
    <w:rsid w:val="005E0C40"/>
    <w:rsid w:val="005E44AA"/>
    <w:rsid w:val="005E5243"/>
    <w:rsid w:val="005E5A80"/>
    <w:rsid w:val="005E677D"/>
    <w:rsid w:val="005E7664"/>
    <w:rsid w:val="005E7EBA"/>
    <w:rsid w:val="005F33E2"/>
    <w:rsid w:val="005F3541"/>
    <w:rsid w:val="005F4214"/>
    <w:rsid w:val="005F7E49"/>
    <w:rsid w:val="00600187"/>
    <w:rsid w:val="00601631"/>
    <w:rsid w:val="00601AF2"/>
    <w:rsid w:val="006023AF"/>
    <w:rsid w:val="0060245D"/>
    <w:rsid w:val="00602D34"/>
    <w:rsid w:val="006039C1"/>
    <w:rsid w:val="00603E2C"/>
    <w:rsid w:val="00604559"/>
    <w:rsid w:val="00604EF9"/>
    <w:rsid w:val="0060644A"/>
    <w:rsid w:val="006124F4"/>
    <w:rsid w:val="00613DC2"/>
    <w:rsid w:val="00615215"/>
    <w:rsid w:val="00615E78"/>
    <w:rsid w:val="00616EFB"/>
    <w:rsid w:val="0061779A"/>
    <w:rsid w:val="00620702"/>
    <w:rsid w:val="00620B03"/>
    <w:rsid w:val="00620F76"/>
    <w:rsid w:val="00620F8D"/>
    <w:rsid w:val="006223B3"/>
    <w:rsid w:val="0062531F"/>
    <w:rsid w:val="006255DF"/>
    <w:rsid w:val="00625C7A"/>
    <w:rsid w:val="006270F5"/>
    <w:rsid w:val="006274CD"/>
    <w:rsid w:val="0062770C"/>
    <w:rsid w:val="0063019B"/>
    <w:rsid w:val="006301B0"/>
    <w:rsid w:val="006324D6"/>
    <w:rsid w:val="006354BA"/>
    <w:rsid w:val="0063558D"/>
    <w:rsid w:val="00637048"/>
    <w:rsid w:val="006375C4"/>
    <w:rsid w:val="006426EB"/>
    <w:rsid w:val="00643C79"/>
    <w:rsid w:val="00646854"/>
    <w:rsid w:val="006469A5"/>
    <w:rsid w:val="00646AF8"/>
    <w:rsid w:val="00646EDB"/>
    <w:rsid w:val="00650508"/>
    <w:rsid w:val="00652358"/>
    <w:rsid w:val="00652D84"/>
    <w:rsid w:val="00653644"/>
    <w:rsid w:val="00654EDD"/>
    <w:rsid w:val="00657A4F"/>
    <w:rsid w:val="00657CDC"/>
    <w:rsid w:val="006634F7"/>
    <w:rsid w:val="00664154"/>
    <w:rsid w:val="00665E4A"/>
    <w:rsid w:val="0066605B"/>
    <w:rsid w:val="00666B24"/>
    <w:rsid w:val="00666CB3"/>
    <w:rsid w:val="00666ECF"/>
    <w:rsid w:val="00667A16"/>
    <w:rsid w:val="00670413"/>
    <w:rsid w:val="00670B6F"/>
    <w:rsid w:val="00672537"/>
    <w:rsid w:val="006732FE"/>
    <w:rsid w:val="00673A46"/>
    <w:rsid w:val="00673B9C"/>
    <w:rsid w:val="0067431B"/>
    <w:rsid w:val="00674BE3"/>
    <w:rsid w:val="006752CF"/>
    <w:rsid w:val="00676729"/>
    <w:rsid w:val="00676859"/>
    <w:rsid w:val="00676DCC"/>
    <w:rsid w:val="00677396"/>
    <w:rsid w:val="00677441"/>
    <w:rsid w:val="00677A86"/>
    <w:rsid w:val="00680976"/>
    <w:rsid w:val="006813DE"/>
    <w:rsid w:val="00681632"/>
    <w:rsid w:val="00682AF5"/>
    <w:rsid w:val="00682D62"/>
    <w:rsid w:val="00682EE6"/>
    <w:rsid w:val="0068323D"/>
    <w:rsid w:val="006832D9"/>
    <w:rsid w:val="00683855"/>
    <w:rsid w:val="00683A6D"/>
    <w:rsid w:val="00683CE9"/>
    <w:rsid w:val="006853F8"/>
    <w:rsid w:val="0069003A"/>
    <w:rsid w:val="00691976"/>
    <w:rsid w:val="006943C1"/>
    <w:rsid w:val="006944DC"/>
    <w:rsid w:val="00694530"/>
    <w:rsid w:val="00694719"/>
    <w:rsid w:val="00695A44"/>
    <w:rsid w:val="00695A80"/>
    <w:rsid w:val="00696FE0"/>
    <w:rsid w:val="0069766A"/>
    <w:rsid w:val="006A016F"/>
    <w:rsid w:val="006A0F3A"/>
    <w:rsid w:val="006A2971"/>
    <w:rsid w:val="006A308A"/>
    <w:rsid w:val="006A4010"/>
    <w:rsid w:val="006B1AAE"/>
    <w:rsid w:val="006B1F7C"/>
    <w:rsid w:val="006B2230"/>
    <w:rsid w:val="006B28DB"/>
    <w:rsid w:val="006B3210"/>
    <w:rsid w:val="006B798C"/>
    <w:rsid w:val="006C1AE1"/>
    <w:rsid w:val="006C1E2C"/>
    <w:rsid w:val="006C342C"/>
    <w:rsid w:val="006C37A1"/>
    <w:rsid w:val="006C38E4"/>
    <w:rsid w:val="006C417C"/>
    <w:rsid w:val="006C540A"/>
    <w:rsid w:val="006C66FA"/>
    <w:rsid w:val="006C7A73"/>
    <w:rsid w:val="006D0391"/>
    <w:rsid w:val="006D0D02"/>
    <w:rsid w:val="006D0DA8"/>
    <w:rsid w:val="006D1DCE"/>
    <w:rsid w:val="006D2684"/>
    <w:rsid w:val="006D3DB3"/>
    <w:rsid w:val="006D49FC"/>
    <w:rsid w:val="006D6FBD"/>
    <w:rsid w:val="006E03BB"/>
    <w:rsid w:val="006E0775"/>
    <w:rsid w:val="006E0AA3"/>
    <w:rsid w:val="006E0CE7"/>
    <w:rsid w:val="006E1152"/>
    <w:rsid w:val="006E145F"/>
    <w:rsid w:val="006E2730"/>
    <w:rsid w:val="006E283B"/>
    <w:rsid w:val="006E2FC4"/>
    <w:rsid w:val="006E33A4"/>
    <w:rsid w:val="006E4195"/>
    <w:rsid w:val="006E547A"/>
    <w:rsid w:val="006E65F1"/>
    <w:rsid w:val="006E7054"/>
    <w:rsid w:val="006E7950"/>
    <w:rsid w:val="006E79ED"/>
    <w:rsid w:val="006F0CFB"/>
    <w:rsid w:val="006F2EF7"/>
    <w:rsid w:val="006F3193"/>
    <w:rsid w:val="006F41F6"/>
    <w:rsid w:val="006F4768"/>
    <w:rsid w:val="006F564E"/>
    <w:rsid w:val="006F5DAB"/>
    <w:rsid w:val="006F72A2"/>
    <w:rsid w:val="006F7BAC"/>
    <w:rsid w:val="0070011A"/>
    <w:rsid w:val="00700355"/>
    <w:rsid w:val="007018B4"/>
    <w:rsid w:val="0070201D"/>
    <w:rsid w:val="00702187"/>
    <w:rsid w:val="00704BC8"/>
    <w:rsid w:val="007050EB"/>
    <w:rsid w:val="007053A6"/>
    <w:rsid w:val="0070615C"/>
    <w:rsid w:val="007065C5"/>
    <w:rsid w:val="00707408"/>
    <w:rsid w:val="00707F52"/>
    <w:rsid w:val="00711AA4"/>
    <w:rsid w:val="00711F32"/>
    <w:rsid w:val="00711FBF"/>
    <w:rsid w:val="00713671"/>
    <w:rsid w:val="00713AA9"/>
    <w:rsid w:val="007140CF"/>
    <w:rsid w:val="00714484"/>
    <w:rsid w:val="007144B9"/>
    <w:rsid w:val="00715486"/>
    <w:rsid w:val="007159E1"/>
    <w:rsid w:val="00715EFD"/>
    <w:rsid w:val="0071795B"/>
    <w:rsid w:val="00720649"/>
    <w:rsid w:val="00720681"/>
    <w:rsid w:val="00720984"/>
    <w:rsid w:val="007212AD"/>
    <w:rsid w:val="00722EF7"/>
    <w:rsid w:val="007230B3"/>
    <w:rsid w:val="00723420"/>
    <w:rsid w:val="007235CE"/>
    <w:rsid w:val="00724C82"/>
    <w:rsid w:val="00724D22"/>
    <w:rsid w:val="007252BF"/>
    <w:rsid w:val="00725BBA"/>
    <w:rsid w:val="00725BD0"/>
    <w:rsid w:val="007266ED"/>
    <w:rsid w:val="00726BE5"/>
    <w:rsid w:val="00726C99"/>
    <w:rsid w:val="00726EDD"/>
    <w:rsid w:val="00730019"/>
    <w:rsid w:val="0073158C"/>
    <w:rsid w:val="00731AD2"/>
    <w:rsid w:val="0073532C"/>
    <w:rsid w:val="00737B55"/>
    <w:rsid w:val="007430AE"/>
    <w:rsid w:val="00743B2F"/>
    <w:rsid w:val="00744D0B"/>
    <w:rsid w:val="0074619F"/>
    <w:rsid w:val="007462D8"/>
    <w:rsid w:val="00747342"/>
    <w:rsid w:val="00747A06"/>
    <w:rsid w:val="007504D7"/>
    <w:rsid w:val="0075127B"/>
    <w:rsid w:val="0075220D"/>
    <w:rsid w:val="0075249D"/>
    <w:rsid w:val="0075256C"/>
    <w:rsid w:val="00752FD7"/>
    <w:rsid w:val="00753434"/>
    <w:rsid w:val="0075388D"/>
    <w:rsid w:val="00753B27"/>
    <w:rsid w:val="00755067"/>
    <w:rsid w:val="00755308"/>
    <w:rsid w:val="00756A03"/>
    <w:rsid w:val="00757E58"/>
    <w:rsid w:val="00757F94"/>
    <w:rsid w:val="00760234"/>
    <w:rsid w:val="007613CA"/>
    <w:rsid w:val="00761F87"/>
    <w:rsid w:val="007621DB"/>
    <w:rsid w:val="00762332"/>
    <w:rsid w:val="007631DB"/>
    <w:rsid w:val="00763BF7"/>
    <w:rsid w:val="0076417E"/>
    <w:rsid w:val="00764E7C"/>
    <w:rsid w:val="0076559B"/>
    <w:rsid w:val="00765CF6"/>
    <w:rsid w:val="007663FD"/>
    <w:rsid w:val="007666BD"/>
    <w:rsid w:val="0076712B"/>
    <w:rsid w:val="007702ED"/>
    <w:rsid w:val="00770572"/>
    <w:rsid w:val="007705EE"/>
    <w:rsid w:val="00771983"/>
    <w:rsid w:val="007719A6"/>
    <w:rsid w:val="0077225F"/>
    <w:rsid w:val="007732BF"/>
    <w:rsid w:val="00773B79"/>
    <w:rsid w:val="0077432B"/>
    <w:rsid w:val="0077456A"/>
    <w:rsid w:val="00774B33"/>
    <w:rsid w:val="007754E7"/>
    <w:rsid w:val="00775612"/>
    <w:rsid w:val="00775D81"/>
    <w:rsid w:val="00780E6A"/>
    <w:rsid w:val="00781C97"/>
    <w:rsid w:val="007831E9"/>
    <w:rsid w:val="00784CAC"/>
    <w:rsid w:val="00785403"/>
    <w:rsid w:val="00786938"/>
    <w:rsid w:val="0078720D"/>
    <w:rsid w:val="007873C8"/>
    <w:rsid w:val="0079126D"/>
    <w:rsid w:val="007913AE"/>
    <w:rsid w:val="00792251"/>
    <w:rsid w:val="00792776"/>
    <w:rsid w:val="007929AA"/>
    <w:rsid w:val="0079339D"/>
    <w:rsid w:val="00794153"/>
    <w:rsid w:val="0079685E"/>
    <w:rsid w:val="00796DC6"/>
    <w:rsid w:val="00796E2D"/>
    <w:rsid w:val="00797107"/>
    <w:rsid w:val="007A0416"/>
    <w:rsid w:val="007A07BD"/>
    <w:rsid w:val="007A0C13"/>
    <w:rsid w:val="007A1443"/>
    <w:rsid w:val="007A173E"/>
    <w:rsid w:val="007A1FF6"/>
    <w:rsid w:val="007A77A3"/>
    <w:rsid w:val="007B474A"/>
    <w:rsid w:val="007B576F"/>
    <w:rsid w:val="007B5880"/>
    <w:rsid w:val="007C06BC"/>
    <w:rsid w:val="007C13F0"/>
    <w:rsid w:val="007C1785"/>
    <w:rsid w:val="007C3665"/>
    <w:rsid w:val="007C379C"/>
    <w:rsid w:val="007C3E19"/>
    <w:rsid w:val="007C4639"/>
    <w:rsid w:val="007C51A5"/>
    <w:rsid w:val="007C5F61"/>
    <w:rsid w:val="007C6EE0"/>
    <w:rsid w:val="007D01B3"/>
    <w:rsid w:val="007D2752"/>
    <w:rsid w:val="007D2B30"/>
    <w:rsid w:val="007D3127"/>
    <w:rsid w:val="007D3D4A"/>
    <w:rsid w:val="007D44F5"/>
    <w:rsid w:val="007D47E6"/>
    <w:rsid w:val="007D7449"/>
    <w:rsid w:val="007E0DB2"/>
    <w:rsid w:val="007E1458"/>
    <w:rsid w:val="007E2181"/>
    <w:rsid w:val="007E2555"/>
    <w:rsid w:val="007E39C4"/>
    <w:rsid w:val="007E3A6C"/>
    <w:rsid w:val="007E44BF"/>
    <w:rsid w:val="007E7237"/>
    <w:rsid w:val="007E77A6"/>
    <w:rsid w:val="007E7A29"/>
    <w:rsid w:val="007F0AD6"/>
    <w:rsid w:val="007F1521"/>
    <w:rsid w:val="007F31C1"/>
    <w:rsid w:val="007F3C9C"/>
    <w:rsid w:val="007F4517"/>
    <w:rsid w:val="007F512F"/>
    <w:rsid w:val="007F589E"/>
    <w:rsid w:val="007F6851"/>
    <w:rsid w:val="007F7EB5"/>
    <w:rsid w:val="008004FD"/>
    <w:rsid w:val="00800B51"/>
    <w:rsid w:val="00800EA0"/>
    <w:rsid w:val="00800ED2"/>
    <w:rsid w:val="00800EF6"/>
    <w:rsid w:val="00800F22"/>
    <w:rsid w:val="0080148A"/>
    <w:rsid w:val="0080425B"/>
    <w:rsid w:val="00805421"/>
    <w:rsid w:val="00805629"/>
    <w:rsid w:val="00805C8C"/>
    <w:rsid w:val="008073F6"/>
    <w:rsid w:val="008107AD"/>
    <w:rsid w:val="00810AAC"/>
    <w:rsid w:val="00812409"/>
    <w:rsid w:val="008127B1"/>
    <w:rsid w:val="00812A59"/>
    <w:rsid w:val="008131E7"/>
    <w:rsid w:val="008132D2"/>
    <w:rsid w:val="00814C64"/>
    <w:rsid w:val="00815BE3"/>
    <w:rsid w:val="008200F0"/>
    <w:rsid w:val="008204DA"/>
    <w:rsid w:val="00821C98"/>
    <w:rsid w:val="008230AC"/>
    <w:rsid w:val="008247D5"/>
    <w:rsid w:val="00824A52"/>
    <w:rsid w:val="00825427"/>
    <w:rsid w:val="00825E13"/>
    <w:rsid w:val="00825E49"/>
    <w:rsid w:val="00826E31"/>
    <w:rsid w:val="0082702D"/>
    <w:rsid w:val="0082725F"/>
    <w:rsid w:val="00827544"/>
    <w:rsid w:val="0083039B"/>
    <w:rsid w:val="00830BF1"/>
    <w:rsid w:val="008312DE"/>
    <w:rsid w:val="00831500"/>
    <w:rsid w:val="00831554"/>
    <w:rsid w:val="00832281"/>
    <w:rsid w:val="0083228A"/>
    <w:rsid w:val="00832C5E"/>
    <w:rsid w:val="00833200"/>
    <w:rsid w:val="0083468C"/>
    <w:rsid w:val="008352E6"/>
    <w:rsid w:val="00835B6B"/>
    <w:rsid w:val="00835F1C"/>
    <w:rsid w:val="0083697D"/>
    <w:rsid w:val="00837233"/>
    <w:rsid w:val="0083792E"/>
    <w:rsid w:val="00837E77"/>
    <w:rsid w:val="00840BF2"/>
    <w:rsid w:val="00840E88"/>
    <w:rsid w:val="008410AF"/>
    <w:rsid w:val="0084118A"/>
    <w:rsid w:val="00843894"/>
    <w:rsid w:val="00844707"/>
    <w:rsid w:val="00845248"/>
    <w:rsid w:val="008454AA"/>
    <w:rsid w:val="00845C94"/>
    <w:rsid w:val="00846B26"/>
    <w:rsid w:val="008500D1"/>
    <w:rsid w:val="00850298"/>
    <w:rsid w:val="0085099A"/>
    <w:rsid w:val="0085124F"/>
    <w:rsid w:val="0085339C"/>
    <w:rsid w:val="008547E2"/>
    <w:rsid w:val="008555E6"/>
    <w:rsid w:val="00855EB5"/>
    <w:rsid w:val="00856124"/>
    <w:rsid w:val="008577A6"/>
    <w:rsid w:val="00860BA8"/>
    <w:rsid w:val="008611C8"/>
    <w:rsid w:val="00862549"/>
    <w:rsid w:val="00863280"/>
    <w:rsid w:val="00863AEA"/>
    <w:rsid w:val="00863E41"/>
    <w:rsid w:val="0086428F"/>
    <w:rsid w:val="0086587B"/>
    <w:rsid w:val="00865BDE"/>
    <w:rsid w:val="00865EF5"/>
    <w:rsid w:val="008666AB"/>
    <w:rsid w:val="008666F2"/>
    <w:rsid w:val="008678A6"/>
    <w:rsid w:val="00867E41"/>
    <w:rsid w:val="00870BB4"/>
    <w:rsid w:val="00870D7E"/>
    <w:rsid w:val="00870F97"/>
    <w:rsid w:val="00871AB1"/>
    <w:rsid w:val="0087236D"/>
    <w:rsid w:val="008725E2"/>
    <w:rsid w:val="00872981"/>
    <w:rsid w:val="008733FB"/>
    <w:rsid w:val="0087390B"/>
    <w:rsid w:val="00873F76"/>
    <w:rsid w:val="00876DC9"/>
    <w:rsid w:val="008773A0"/>
    <w:rsid w:val="00880B4A"/>
    <w:rsid w:val="0088286D"/>
    <w:rsid w:val="008851F6"/>
    <w:rsid w:val="0088631F"/>
    <w:rsid w:val="008869A6"/>
    <w:rsid w:val="00886D29"/>
    <w:rsid w:val="008906A7"/>
    <w:rsid w:val="00890D98"/>
    <w:rsid w:val="00891029"/>
    <w:rsid w:val="008913B5"/>
    <w:rsid w:val="00891B05"/>
    <w:rsid w:val="00892F1C"/>
    <w:rsid w:val="00893FD6"/>
    <w:rsid w:val="008940F9"/>
    <w:rsid w:val="00894B21"/>
    <w:rsid w:val="00894C66"/>
    <w:rsid w:val="008A0B6C"/>
    <w:rsid w:val="008A0F04"/>
    <w:rsid w:val="008A16C2"/>
    <w:rsid w:val="008A22C0"/>
    <w:rsid w:val="008A392E"/>
    <w:rsid w:val="008A3FF8"/>
    <w:rsid w:val="008A433D"/>
    <w:rsid w:val="008A626E"/>
    <w:rsid w:val="008A649A"/>
    <w:rsid w:val="008B18F8"/>
    <w:rsid w:val="008B2CBA"/>
    <w:rsid w:val="008B2D4E"/>
    <w:rsid w:val="008B3EB7"/>
    <w:rsid w:val="008B677B"/>
    <w:rsid w:val="008B6F02"/>
    <w:rsid w:val="008C05A6"/>
    <w:rsid w:val="008C13AB"/>
    <w:rsid w:val="008C172A"/>
    <w:rsid w:val="008C1D2A"/>
    <w:rsid w:val="008C1E6F"/>
    <w:rsid w:val="008C4AE5"/>
    <w:rsid w:val="008C6159"/>
    <w:rsid w:val="008C640D"/>
    <w:rsid w:val="008C778F"/>
    <w:rsid w:val="008D0A16"/>
    <w:rsid w:val="008D1A42"/>
    <w:rsid w:val="008D278D"/>
    <w:rsid w:val="008D4290"/>
    <w:rsid w:val="008D4497"/>
    <w:rsid w:val="008D4EDF"/>
    <w:rsid w:val="008D6455"/>
    <w:rsid w:val="008D6A17"/>
    <w:rsid w:val="008D6BD4"/>
    <w:rsid w:val="008E051C"/>
    <w:rsid w:val="008E0538"/>
    <w:rsid w:val="008E2D2D"/>
    <w:rsid w:val="008E44DF"/>
    <w:rsid w:val="008E45B1"/>
    <w:rsid w:val="008E461B"/>
    <w:rsid w:val="008E4918"/>
    <w:rsid w:val="008E49FF"/>
    <w:rsid w:val="008E57BB"/>
    <w:rsid w:val="008E620A"/>
    <w:rsid w:val="008E65A1"/>
    <w:rsid w:val="008E6C12"/>
    <w:rsid w:val="008E767E"/>
    <w:rsid w:val="008E77CD"/>
    <w:rsid w:val="008F065E"/>
    <w:rsid w:val="008F07D3"/>
    <w:rsid w:val="008F0AE8"/>
    <w:rsid w:val="008F3475"/>
    <w:rsid w:val="008F34E9"/>
    <w:rsid w:val="008F4134"/>
    <w:rsid w:val="008F41A3"/>
    <w:rsid w:val="008F46A3"/>
    <w:rsid w:val="008F490C"/>
    <w:rsid w:val="008F5E82"/>
    <w:rsid w:val="008F5FB9"/>
    <w:rsid w:val="008F6E12"/>
    <w:rsid w:val="008F7CF9"/>
    <w:rsid w:val="00901FD7"/>
    <w:rsid w:val="009035B6"/>
    <w:rsid w:val="009038A5"/>
    <w:rsid w:val="009042C9"/>
    <w:rsid w:val="00905E67"/>
    <w:rsid w:val="00905EB1"/>
    <w:rsid w:val="00906099"/>
    <w:rsid w:val="0090613A"/>
    <w:rsid w:val="00907BFE"/>
    <w:rsid w:val="00910B99"/>
    <w:rsid w:val="00912A43"/>
    <w:rsid w:val="009160D6"/>
    <w:rsid w:val="0091668B"/>
    <w:rsid w:val="00917EBA"/>
    <w:rsid w:val="00917FE4"/>
    <w:rsid w:val="00920E5D"/>
    <w:rsid w:val="00920F46"/>
    <w:rsid w:val="009215AF"/>
    <w:rsid w:val="009217EA"/>
    <w:rsid w:val="00921D60"/>
    <w:rsid w:val="00922723"/>
    <w:rsid w:val="0092337A"/>
    <w:rsid w:val="009259BC"/>
    <w:rsid w:val="009265BE"/>
    <w:rsid w:val="0092735F"/>
    <w:rsid w:val="00927F11"/>
    <w:rsid w:val="00927F17"/>
    <w:rsid w:val="00927F32"/>
    <w:rsid w:val="009319E5"/>
    <w:rsid w:val="0093203B"/>
    <w:rsid w:val="00934596"/>
    <w:rsid w:val="00935593"/>
    <w:rsid w:val="00936295"/>
    <w:rsid w:val="00937518"/>
    <w:rsid w:val="00940372"/>
    <w:rsid w:val="0094245F"/>
    <w:rsid w:val="00942FD5"/>
    <w:rsid w:val="0094390B"/>
    <w:rsid w:val="00945EBD"/>
    <w:rsid w:val="009468D9"/>
    <w:rsid w:val="00947C75"/>
    <w:rsid w:val="00951106"/>
    <w:rsid w:val="00951676"/>
    <w:rsid w:val="009522C7"/>
    <w:rsid w:val="00952763"/>
    <w:rsid w:val="0095347E"/>
    <w:rsid w:val="00953823"/>
    <w:rsid w:val="009546E2"/>
    <w:rsid w:val="00954EB0"/>
    <w:rsid w:val="00955609"/>
    <w:rsid w:val="009558C4"/>
    <w:rsid w:val="00956B73"/>
    <w:rsid w:val="009607E0"/>
    <w:rsid w:val="00960FED"/>
    <w:rsid w:val="009618CE"/>
    <w:rsid w:val="00961ED3"/>
    <w:rsid w:val="009626B2"/>
    <w:rsid w:val="00962CE1"/>
    <w:rsid w:val="00963096"/>
    <w:rsid w:val="0096388B"/>
    <w:rsid w:val="009644F5"/>
    <w:rsid w:val="00964A46"/>
    <w:rsid w:val="00965F1E"/>
    <w:rsid w:val="0097030E"/>
    <w:rsid w:val="00971884"/>
    <w:rsid w:val="00971ED7"/>
    <w:rsid w:val="00972635"/>
    <w:rsid w:val="00972716"/>
    <w:rsid w:val="00972CEC"/>
    <w:rsid w:val="00973BF8"/>
    <w:rsid w:val="00974715"/>
    <w:rsid w:val="00976890"/>
    <w:rsid w:val="00980065"/>
    <w:rsid w:val="00981A74"/>
    <w:rsid w:val="0098577E"/>
    <w:rsid w:val="00987322"/>
    <w:rsid w:val="00987D6F"/>
    <w:rsid w:val="009908C8"/>
    <w:rsid w:val="009916D2"/>
    <w:rsid w:val="009939BA"/>
    <w:rsid w:val="00994012"/>
    <w:rsid w:val="009961A4"/>
    <w:rsid w:val="00996BCD"/>
    <w:rsid w:val="009A0C96"/>
    <w:rsid w:val="009A2C59"/>
    <w:rsid w:val="009A3A65"/>
    <w:rsid w:val="009A3A8A"/>
    <w:rsid w:val="009A4E73"/>
    <w:rsid w:val="009A5A5D"/>
    <w:rsid w:val="009A5F81"/>
    <w:rsid w:val="009A719D"/>
    <w:rsid w:val="009B11BF"/>
    <w:rsid w:val="009B1D7A"/>
    <w:rsid w:val="009B2752"/>
    <w:rsid w:val="009B3C40"/>
    <w:rsid w:val="009B4187"/>
    <w:rsid w:val="009B5C9A"/>
    <w:rsid w:val="009B5E1A"/>
    <w:rsid w:val="009B6BBC"/>
    <w:rsid w:val="009B7903"/>
    <w:rsid w:val="009B7D66"/>
    <w:rsid w:val="009C12C5"/>
    <w:rsid w:val="009C34C8"/>
    <w:rsid w:val="009C36E4"/>
    <w:rsid w:val="009C3DE9"/>
    <w:rsid w:val="009C453B"/>
    <w:rsid w:val="009C4EC6"/>
    <w:rsid w:val="009C5D5C"/>
    <w:rsid w:val="009C6BD9"/>
    <w:rsid w:val="009C7E61"/>
    <w:rsid w:val="009D0092"/>
    <w:rsid w:val="009D2E5C"/>
    <w:rsid w:val="009D4396"/>
    <w:rsid w:val="009D4EA3"/>
    <w:rsid w:val="009D576F"/>
    <w:rsid w:val="009D5792"/>
    <w:rsid w:val="009D6A18"/>
    <w:rsid w:val="009D6A70"/>
    <w:rsid w:val="009E13F7"/>
    <w:rsid w:val="009E14E6"/>
    <w:rsid w:val="009E15DB"/>
    <w:rsid w:val="009E1E63"/>
    <w:rsid w:val="009E2BC9"/>
    <w:rsid w:val="009E5B0B"/>
    <w:rsid w:val="009E6013"/>
    <w:rsid w:val="009E604D"/>
    <w:rsid w:val="009F03D2"/>
    <w:rsid w:val="009F0C0F"/>
    <w:rsid w:val="009F0CFC"/>
    <w:rsid w:val="009F1C23"/>
    <w:rsid w:val="009F1F0C"/>
    <w:rsid w:val="009F339D"/>
    <w:rsid w:val="009F3FA0"/>
    <w:rsid w:val="009F529B"/>
    <w:rsid w:val="009F59AB"/>
    <w:rsid w:val="009F5C97"/>
    <w:rsid w:val="009F5E7A"/>
    <w:rsid w:val="009F5EA8"/>
    <w:rsid w:val="009F662F"/>
    <w:rsid w:val="009F690A"/>
    <w:rsid w:val="009F7BEA"/>
    <w:rsid w:val="009F7DAB"/>
    <w:rsid w:val="00A02578"/>
    <w:rsid w:val="00A02AC2"/>
    <w:rsid w:val="00A04733"/>
    <w:rsid w:val="00A053CF"/>
    <w:rsid w:val="00A053F3"/>
    <w:rsid w:val="00A06B8E"/>
    <w:rsid w:val="00A07E4F"/>
    <w:rsid w:val="00A1044E"/>
    <w:rsid w:val="00A132D4"/>
    <w:rsid w:val="00A13332"/>
    <w:rsid w:val="00A13356"/>
    <w:rsid w:val="00A14B0F"/>
    <w:rsid w:val="00A15AAA"/>
    <w:rsid w:val="00A17646"/>
    <w:rsid w:val="00A200EB"/>
    <w:rsid w:val="00A202E3"/>
    <w:rsid w:val="00A232D4"/>
    <w:rsid w:val="00A237C5"/>
    <w:rsid w:val="00A2491D"/>
    <w:rsid w:val="00A2645D"/>
    <w:rsid w:val="00A26D26"/>
    <w:rsid w:val="00A26FE4"/>
    <w:rsid w:val="00A2721B"/>
    <w:rsid w:val="00A30B31"/>
    <w:rsid w:val="00A30D69"/>
    <w:rsid w:val="00A30F51"/>
    <w:rsid w:val="00A310F3"/>
    <w:rsid w:val="00A316E6"/>
    <w:rsid w:val="00A323D3"/>
    <w:rsid w:val="00A3435B"/>
    <w:rsid w:val="00A34712"/>
    <w:rsid w:val="00A3590C"/>
    <w:rsid w:val="00A35CB9"/>
    <w:rsid w:val="00A365F5"/>
    <w:rsid w:val="00A36866"/>
    <w:rsid w:val="00A37F96"/>
    <w:rsid w:val="00A44333"/>
    <w:rsid w:val="00A44C88"/>
    <w:rsid w:val="00A45E1F"/>
    <w:rsid w:val="00A4601F"/>
    <w:rsid w:val="00A47FAE"/>
    <w:rsid w:val="00A47FCB"/>
    <w:rsid w:val="00A520B4"/>
    <w:rsid w:val="00A52372"/>
    <w:rsid w:val="00A52C91"/>
    <w:rsid w:val="00A52FB2"/>
    <w:rsid w:val="00A53019"/>
    <w:rsid w:val="00A53489"/>
    <w:rsid w:val="00A54456"/>
    <w:rsid w:val="00A554F4"/>
    <w:rsid w:val="00A578AC"/>
    <w:rsid w:val="00A60462"/>
    <w:rsid w:val="00A616EE"/>
    <w:rsid w:val="00A61C08"/>
    <w:rsid w:val="00A6212B"/>
    <w:rsid w:val="00A6379F"/>
    <w:rsid w:val="00A63B32"/>
    <w:rsid w:val="00A63CFD"/>
    <w:rsid w:val="00A64392"/>
    <w:rsid w:val="00A66AC8"/>
    <w:rsid w:val="00A67A9D"/>
    <w:rsid w:val="00A70AB0"/>
    <w:rsid w:val="00A728B8"/>
    <w:rsid w:val="00A743FA"/>
    <w:rsid w:val="00A75D10"/>
    <w:rsid w:val="00A76EE9"/>
    <w:rsid w:val="00A7727F"/>
    <w:rsid w:val="00A80CC8"/>
    <w:rsid w:val="00A82070"/>
    <w:rsid w:val="00A83F89"/>
    <w:rsid w:val="00A84082"/>
    <w:rsid w:val="00A840E1"/>
    <w:rsid w:val="00A85F64"/>
    <w:rsid w:val="00A86858"/>
    <w:rsid w:val="00A86D32"/>
    <w:rsid w:val="00A871D6"/>
    <w:rsid w:val="00A8756C"/>
    <w:rsid w:val="00A87A93"/>
    <w:rsid w:val="00A9033D"/>
    <w:rsid w:val="00A908BD"/>
    <w:rsid w:val="00A90C05"/>
    <w:rsid w:val="00A93EF0"/>
    <w:rsid w:val="00A94000"/>
    <w:rsid w:val="00A9443C"/>
    <w:rsid w:val="00A94EDE"/>
    <w:rsid w:val="00A968FD"/>
    <w:rsid w:val="00A9751C"/>
    <w:rsid w:val="00AA003B"/>
    <w:rsid w:val="00AA0B8F"/>
    <w:rsid w:val="00AA2C17"/>
    <w:rsid w:val="00AA427C"/>
    <w:rsid w:val="00AA4BCC"/>
    <w:rsid w:val="00AA50BF"/>
    <w:rsid w:val="00AA5921"/>
    <w:rsid w:val="00AA7E0C"/>
    <w:rsid w:val="00AB0142"/>
    <w:rsid w:val="00AB017B"/>
    <w:rsid w:val="00AB0332"/>
    <w:rsid w:val="00AB0FCC"/>
    <w:rsid w:val="00AB722B"/>
    <w:rsid w:val="00AB75FD"/>
    <w:rsid w:val="00AB7B71"/>
    <w:rsid w:val="00AB7F23"/>
    <w:rsid w:val="00AC19C4"/>
    <w:rsid w:val="00AC2707"/>
    <w:rsid w:val="00AC4AE5"/>
    <w:rsid w:val="00AC75E2"/>
    <w:rsid w:val="00AC7A43"/>
    <w:rsid w:val="00AD1488"/>
    <w:rsid w:val="00AD1AF1"/>
    <w:rsid w:val="00AD38EC"/>
    <w:rsid w:val="00AD41C5"/>
    <w:rsid w:val="00AD6D10"/>
    <w:rsid w:val="00AE0555"/>
    <w:rsid w:val="00AE0C20"/>
    <w:rsid w:val="00AE149E"/>
    <w:rsid w:val="00AE1F2E"/>
    <w:rsid w:val="00AE2439"/>
    <w:rsid w:val="00AE2C91"/>
    <w:rsid w:val="00AE4933"/>
    <w:rsid w:val="00AE4C2A"/>
    <w:rsid w:val="00AE5449"/>
    <w:rsid w:val="00AE5698"/>
    <w:rsid w:val="00AE6B92"/>
    <w:rsid w:val="00AF03C6"/>
    <w:rsid w:val="00AF0969"/>
    <w:rsid w:val="00AF1926"/>
    <w:rsid w:val="00AF2242"/>
    <w:rsid w:val="00AF318A"/>
    <w:rsid w:val="00AF3EDF"/>
    <w:rsid w:val="00AF6169"/>
    <w:rsid w:val="00AF68E1"/>
    <w:rsid w:val="00AF71AB"/>
    <w:rsid w:val="00AF760E"/>
    <w:rsid w:val="00B01609"/>
    <w:rsid w:val="00B02746"/>
    <w:rsid w:val="00B033A7"/>
    <w:rsid w:val="00B04CAE"/>
    <w:rsid w:val="00B0544A"/>
    <w:rsid w:val="00B06F5B"/>
    <w:rsid w:val="00B07608"/>
    <w:rsid w:val="00B1024D"/>
    <w:rsid w:val="00B10F1D"/>
    <w:rsid w:val="00B110F0"/>
    <w:rsid w:val="00B11536"/>
    <w:rsid w:val="00B1643D"/>
    <w:rsid w:val="00B16BAD"/>
    <w:rsid w:val="00B17568"/>
    <w:rsid w:val="00B200BC"/>
    <w:rsid w:val="00B245B2"/>
    <w:rsid w:val="00B25CD4"/>
    <w:rsid w:val="00B266FE"/>
    <w:rsid w:val="00B30CA4"/>
    <w:rsid w:val="00B31820"/>
    <w:rsid w:val="00B32785"/>
    <w:rsid w:val="00B33DAC"/>
    <w:rsid w:val="00B3417C"/>
    <w:rsid w:val="00B34541"/>
    <w:rsid w:val="00B34D5A"/>
    <w:rsid w:val="00B400D4"/>
    <w:rsid w:val="00B4064F"/>
    <w:rsid w:val="00B413C9"/>
    <w:rsid w:val="00B418BA"/>
    <w:rsid w:val="00B41ADC"/>
    <w:rsid w:val="00B4284B"/>
    <w:rsid w:val="00B43E6A"/>
    <w:rsid w:val="00B4404B"/>
    <w:rsid w:val="00B46A8A"/>
    <w:rsid w:val="00B50461"/>
    <w:rsid w:val="00B50682"/>
    <w:rsid w:val="00B5299E"/>
    <w:rsid w:val="00B52D8A"/>
    <w:rsid w:val="00B53045"/>
    <w:rsid w:val="00B535BF"/>
    <w:rsid w:val="00B5543E"/>
    <w:rsid w:val="00B55E8E"/>
    <w:rsid w:val="00B57C08"/>
    <w:rsid w:val="00B600B2"/>
    <w:rsid w:val="00B60A5D"/>
    <w:rsid w:val="00B6163C"/>
    <w:rsid w:val="00B616CA"/>
    <w:rsid w:val="00B6192A"/>
    <w:rsid w:val="00B619BB"/>
    <w:rsid w:val="00B62299"/>
    <w:rsid w:val="00B62DD5"/>
    <w:rsid w:val="00B62EE3"/>
    <w:rsid w:val="00B64DD7"/>
    <w:rsid w:val="00B66934"/>
    <w:rsid w:val="00B66EB1"/>
    <w:rsid w:val="00B672AD"/>
    <w:rsid w:val="00B679B4"/>
    <w:rsid w:val="00B707CD"/>
    <w:rsid w:val="00B708E5"/>
    <w:rsid w:val="00B70A72"/>
    <w:rsid w:val="00B71120"/>
    <w:rsid w:val="00B714DE"/>
    <w:rsid w:val="00B714F9"/>
    <w:rsid w:val="00B7194E"/>
    <w:rsid w:val="00B72550"/>
    <w:rsid w:val="00B725BA"/>
    <w:rsid w:val="00B72792"/>
    <w:rsid w:val="00B72ABD"/>
    <w:rsid w:val="00B742ED"/>
    <w:rsid w:val="00B75E2D"/>
    <w:rsid w:val="00B76425"/>
    <w:rsid w:val="00B771FD"/>
    <w:rsid w:val="00B77803"/>
    <w:rsid w:val="00B820AC"/>
    <w:rsid w:val="00B8402E"/>
    <w:rsid w:val="00B84461"/>
    <w:rsid w:val="00B848A1"/>
    <w:rsid w:val="00B84DAA"/>
    <w:rsid w:val="00B85048"/>
    <w:rsid w:val="00B85BBE"/>
    <w:rsid w:val="00B86D64"/>
    <w:rsid w:val="00B87115"/>
    <w:rsid w:val="00B87BD1"/>
    <w:rsid w:val="00B93F74"/>
    <w:rsid w:val="00B96537"/>
    <w:rsid w:val="00B96731"/>
    <w:rsid w:val="00B96AAC"/>
    <w:rsid w:val="00B96D36"/>
    <w:rsid w:val="00B96F1F"/>
    <w:rsid w:val="00B97047"/>
    <w:rsid w:val="00B9758D"/>
    <w:rsid w:val="00B979C6"/>
    <w:rsid w:val="00B97CE4"/>
    <w:rsid w:val="00BA3A58"/>
    <w:rsid w:val="00BA43AB"/>
    <w:rsid w:val="00BA54A0"/>
    <w:rsid w:val="00BA743E"/>
    <w:rsid w:val="00BA7768"/>
    <w:rsid w:val="00BA7CC8"/>
    <w:rsid w:val="00BB04C6"/>
    <w:rsid w:val="00BB0E97"/>
    <w:rsid w:val="00BB13EE"/>
    <w:rsid w:val="00BB2B58"/>
    <w:rsid w:val="00BB3A1C"/>
    <w:rsid w:val="00BB4192"/>
    <w:rsid w:val="00BB55C7"/>
    <w:rsid w:val="00BB71DC"/>
    <w:rsid w:val="00BB7DA9"/>
    <w:rsid w:val="00BC0C11"/>
    <w:rsid w:val="00BC1A89"/>
    <w:rsid w:val="00BC3188"/>
    <w:rsid w:val="00BC3F6B"/>
    <w:rsid w:val="00BC4AB4"/>
    <w:rsid w:val="00BC6BC1"/>
    <w:rsid w:val="00BC6D29"/>
    <w:rsid w:val="00BD11BF"/>
    <w:rsid w:val="00BD32C4"/>
    <w:rsid w:val="00BD35A5"/>
    <w:rsid w:val="00BD4044"/>
    <w:rsid w:val="00BD4537"/>
    <w:rsid w:val="00BD4F35"/>
    <w:rsid w:val="00BD5521"/>
    <w:rsid w:val="00BD60C5"/>
    <w:rsid w:val="00BD64A7"/>
    <w:rsid w:val="00BE0BE5"/>
    <w:rsid w:val="00BE16AE"/>
    <w:rsid w:val="00BE200A"/>
    <w:rsid w:val="00BE268C"/>
    <w:rsid w:val="00BE622E"/>
    <w:rsid w:val="00BE6254"/>
    <w:rsid w:val="00BE68C2"/>
    <w:rsid w:val="00BE787B"/>
    <w:rsid w:val="00BE7EE5"/>
    <w:rsid w:val="00BF099C"/>
    <w:rsid w:val="00BF09AA"/>
    <w:rsid w:val="00BF0B26"/>
    <w:rsid w:val="00BF1055"/>
    <w:rsid w:val="00BF25C4"/>
    <w:rsid w:val="00BF3653"/>
    <w:rsid w:val="00BF3C28"/>
    <w:rsid w:val="00BF4860"/>
    <w:rsid w:val="00BF5392"/>
    <w:rsid w:val="00BF610F"/>
    <w:rsid w:val="00BF614F"/>
    <w:rsid w:val="00BF6B8F"/>
    <w:rsid w:val="00BF74E8"/>
    <w:rsid w:val="00BF7E37"/>
    <w:rsid w:val="00C01901"/>
    <w:rsid w:val="00C02690"/>
    <w:rsid w:val="00C0312E"/>
    <w:rsid w:val="00C031D9"/>
    <w:rsid w:val="00C035DB"/>
    <w:rsid w:val="00C04020"/>
    <w:rsid w:val="00C051C9"/>
    <w:rsid w:val="00C051D9"/>
    <w:rsid w:val="00C05C2F"/>
    <w:rsid w:val="00C0615C"/>
    <w:rsid w:val="00C062D6"/>
    <w:rsid w:val="00C074DD"/>
    <w:rsid w:val="00C07D92"/>
    <w:rsid w:val="00C10FC3"/>
    <w:rsid w:val="00C11C65"/>
    <w:rsid w:val="00C12417"/>
    <w:rsid w:val="00C16509"/>
    <w:rsid w:val="00C174C4"/>
    <w:rsid w:val="00C17764"/>
    <w:rsid w:val="00C17AA6"/>
    <w:rsid w:val="00C214CE"/>
    <w:rsid w:val="00C22658"/>
    <w:rsid w:val="00C23DDC"/>
    <w:rsid w:val="00C248F8"/>
    <w:rsid w:val="00C24FB5"/>
    <w:rsid w:val="00C255D4"/>
    <w:rsid w:val="00C25948"/>
    <w:rsid w:val="00C26520"/>
    <w:rsid w:val="00C2660E"/>
    <w:rsid w:val="00C26BD4"/>
    <w:rsid w:val="00C2752C"/>
    <w:rsid w:val="00C30212"/>
    <w:rsid w:val="00C3128C"/>
    <w:rsid w:val="00C313F0"/>
    <w:rsid w:val="00C32073"/>
    <w:rsid w:val="00C32FF3"/>
    <w:rsid w:val="00C33362"/>
    <w:rsid w:val="00C3389F"/>
    <w:rsid w:val="00C33B98"/>
    <w:rsid w:val="00C33CCD"/>
    <w:rsid w:val="00C34242"/>
    <w:rsid w:val="00C35A42"/>
    <w:rsid w:val="00C35D1C"/>
    <w:rsid w:val="00C362A4"/>
    <w:rsid w:val="00C368FB"/>
    <w:rsid w:val="00C36B1A"/>
    <w:rsid w:val="00C3751E"/>
    <w:rsid w:val="00C37718"/>
    <w:rsid w:val="00C37791"/>
    <w:rsid w:val="00C37BCE"/>
    <w:rsid w:val="00C40491"/>
    <w:rsid w:val="00C40D1C"/>
    <w:rsid w:val="00C4125D"/>
    <w:rsid w:val="00C4125F"/>
    <w:rsid w:val="00C4133C"/>
    <w:rsid w:val="00C41C48"/>
    <w:rsid w:val="00C43985"/>
    <w:rsid w:val="00C44600"/>
    <w:rsid w:val="00C44E5C"/>
    <w:rsid w:val="00C45298"/>
    <w:rsid w:val="00C454F4"/>
    <w:rsid w:val="00C46109"/>
    <w:rsid w:val="00C4658F"/>
    <w:rsid w:val="00C46E00"/>
    <w:rsid w:val="00C4746E"/>
    <w:rsid w:val="00C5187D"/>
    <w:rsid w:val="00C52281"/>
    <w:rsid w:val="00C529CA"/>
    <w:rsid w:val="00C52F95"/>
    <w:rsid w:val="00C53D12"/>
    <w:rsid w:val="00C5621A"/>
    <w:rsid w:val="00C564C3"/>
    <w:rsid w:val="00C569F7"/>
    <w:rsid w:val="00C57231"/>
    <w:rsid w:val="00C60F34"/>
    <w:rsid w:val="00C610B7"/>
    <w:rsid w:val="00C65F5D"/>
    <w:rsid w:val="00C67351"/>
    <w:rsid w:val="00C718D9"/>
    <w:rsid w:val="00C71DD0"/>
    <w:rsid w:val="00C738CD"/>
    <w:rsid w:val="00C740ED"/>
    <w:rsid w:val="00C74628"/>
    <w:rsid w:val="00C74917"/>
    <w:rsid w:val="00C74932"/>
    <w:rsid w:val="00C76057"/>
    <w:rsid w:val="00C762C7"/>
    <w:rsid w:val="00C81504"/>
    <w:rsid w:val="00C8241D"/>
    <w:rsid w:val="00C85393"/>
    <w:rsid w:val="00C85622"/>
    <w:rsid w:val="00C859D2"/>
    <w:rsid w:val="00C85F16"/>
    <w:rsid w:val="00C86A89"/>
    <w:rsid w:val="00C87D41"/>
    <w:rsid w:val="00C90A91"/>
    <w:rsid w:val="00C91201"/>
    <w:rsid w:val="00C91339"/>
    <w:rsid w:val="00C92222"/>
    <w:rsid w:val="00C924B7"/>
    <w:rsid w:val="00C93851"/>
    <w:rsid w:val="00C93C75"/>
    <w:rsid w:val="00C945DC"/>
    <w:rsid w:val="00C95738"/>
    <w:rsid w:val="00C96567"/>
    <w:rsid w:val="00C97477"/>
    <w:rsid w:val="00C979C1"/>
    <w:rsid w:val="00CA0519"/>
    <w:rsid w:val="00CA0958"/>
    <w:rsid w:val="00CA09B2"/>
    <w:rsid w:val="00CA0DAD"/>
    <w:rsid w:val="00CA17AE"/>
    <w:rsid w:val="00CA3440"/>
    <w:rsid w:val="00CA3955"/>
    <w:rsid w:val="00CA49C2"/>
    <w:rsid w:val="00CA5200"/>
    <w:rsid w:val="00CA6799"/>
    <w:rsid w:val="00CA6D73"/>
    <w:rsid w:val="00CB1C11"/>
    <w:rsid w:val="00CB3041"/>
    <w:rsid w:val="00CB3664"/>
    <w:rsid w:val="00CB6185"/>
    <w:rsid w:val="00CB61D3"/>
    <w:rsid w:val="00CB75DD"/>
    <w:rsid w:val="00CB765B"/>
    <w:rsid w:val="00CB78C4"/>
    <w:rsid w:val="00CB7EB9"/>
    <w:rsid w:val="00CC0A78"/>
    <w:rsid w:val="00CC134C"/>
    <w:rsid w:val="00CC1B25"/>
    <w:rsid w:val="00CC3DD1"/>
    <w:rsid w:val="00CC4473"/>
    <w:rsid w:val="00CC6EAB"/>
    <w:rsid w:val="00CD015D"/>
    <w:rsid w:val="00CD2A18"/>
    <w:rsid w:val="00CD3E1D"/>
    <w:rsid w:val="00CD47DE"/>
    <w:rsid w:val="00CD6866"/>
    <w:rsid w:val="00CD7DD7"/>
    <w:rsid w:val="00CE1728"/>
    <w:rsid w:val="00CE225A"/>
    <w:rsid w:val="00CE2507"/>
    <w:rsid w:val="00CE26AC"/>
    <w:rsid w:val="00CE2741"/>
    <w:rsid w:val="00CE2B40"/>
    <w:rsid w:val="00CE2E88"/>
    <w:rsid w:val="00CE3303"/>
    <w:rsid w:val="00CE37BC"/>
    <w:rsid w:val="00CE391E"/>
    <w:rsid w:val="00CE46DD"/>
    <w:rsid w:val="00CE48CB"/>
    <w:rsid w:val="00CE48FB"/>
    <w:rsid w:val="00CE562F"/>
    <w:rsid w:val="00CE5708"/>
    <w:rsid w:val="00CE5B65"/>
    <w:rsid w:val="00CE682A"/>
    <w:rsid w:val="00CF0D69"/>
    <w:rsid w:val="00CF1718"/>
    <w:rsid w:val="00CF539A"/>
    <w:rsid w:val="00CF6384"/>
    <w:rsid w:val="00CF7B92"/>
    <w:rsid w:val="00D002FB"/>
    <w:rsid w:val="00D00583"/>
    <w:rsid w:val="00D0087E"/>
    <w:rsid w:val="00D00C29"/>
    <w:rsid w:val="00D013D0"/>
    <w:rsid w:val="00D0268C"/>
    <w:rsid w:val="00D02711"/>
    <w:rsid w:val="00D038FF"/>
    <w:rsid w:val="00D0444D"/>
    <w:rsid w:val="00D053C4"/>
    <w:rsid w:val="00D05BDE"/>
    <w:rsid w:val="00D060A3"/>
    <w:rsid w:val="00D06ECA"/>
    <w:rsid w:val="00D071B3"/>
    <w:rsid w:val="00D07F11"/>
    <w:rsid w:val="00D103A9"/>
    <w:rsid w:val="00D14188"/>
    <w:rsid w:val="00D14A7D"/>
    <w:rsid w:val="00D167EA"/>
    <w:rsid w:val="00D171E8"/>
    <w:rsid w:val="00D20496"/>
    <w:rsid w:val="00D20C77"/>
    <w:rsid w:val="00D20F9A"/>
    <w:rsid w:val="00D219DE"/>
    <w:rsid w:val="00D21CC9"/>
    <w:rsid w:val="00D24493"/>
    <w:rsid w:val="00D25EFE"/>
    <w:rsid w:val="00D26F2F"/>
    <w:rsid w:val="00D26FCC"/>
    <w:rsid w:val="00D278CC"/>
    <w:rsid w:val="00D27948"/>
    <w:rsid w:val="00D27AA4"/>
    <w:rsid w:val="00D27C38"/>
    <w:rsid w:val="00D30635"/>
    <w:rsid w:val="00D307A7"/>
    <w:rsid w:val="00D31184"/>
    <w:rsid w:val="00D318CE"/>
    <w:rsid w:val="00D31A3D"/>
    <w:rsid w:val="00D33222"/>
    <w:rsid w:val="00D34738"/>
    <w:rsid w:val="00D348CB"/>
    <w:rsid w:val="00D34A92"/>
    <w:rsid w:val="00D35890"/>
    <w:rsid w:val="00D36954"/>
    <w:rsid w:val="00D37696"/>
    <w:rsid w:val="00D37816"/>
    <w:rsid w:val="00D37C63"/>
    <w:rsid w:val="00D40E06"/>
    <w:rsid w:val="00D4231B"/>
    <w:rsid w:val="00D4549C"/>
    <w:rsid w:val="00D46663"/>
    <w:rsid w:val="00D47ACE"/>
    <w:rsid w:val="00D50BF1"/>
    <w:rsid w:val="00D51797"/>
    <w:rsid w:val="00D5279A"/>
    <w:rsid w:val="00D52B1D"/>
    <w:rsid w:val="00D53A70"/>
    <w:rsid w:val="00D54AC1"/>
    <w:rsid w:val="00D555FF"/>
    <w:rsid w:val="00D56253"/>
    <w:rsid w:val="00D56E91"/>
    <w:rsid w:val="00D57142"/>
    <w:rsid w:val="00D571B3"/>
    <w:rsid w:val="00D576EC"/>
    <w:rsid w:val="00D57DA6"/>
    <w:rsid w:val="00D57E5E"/>
    <w:rsid w:val="00D600DB"/>
    <w:rsid w:val="00D6176E"/>
    <w:rsid w:val="00D62E3C"/>
    <w:rsid w:val="00D63F68"/>
    <w:rsid w:val="00D6423C"/>
    <w:rsid w:val="00D648D0"/>
    <w:rsid w:val="00D64AF9"/>
    <w:rsid w:val="00D664DB"/>
    <w:rsid w:val="00D665AE"/>
    <w:rsid w:val="00D669A6"/>
    <w:rsid w:val="00D66D42"/>
    <w:rsid w:val="00D67786"/>
    <w:rsid w:val="00D6781C"/>
    <w:rsid w:val="00D7063B"/>
    <w:rsid w:val="00D72041"/>
    <w:rsid w:val="00D73A32"/>
    <w:rsid w:val="00D74AE8"/>
    <w:rsid w:val="00D75365"/>
    <w:rsid w:val="00D75396"/>
    <w:rsid w:val="00D75C4C"/>
    <w:rsid w:val="00D769C7"/>
    <w:rsid w:val="00D77570"/>
    <w:rsid w:val="00D800CF"/>
    <w:rsid w:val="00D80CCD"/>
    <w:rsid w:val="00D8126C"/>
    <w:rsid w:val="00D82F45"/>
    <w:rsid w:val="00D83076"/>
    <w:rsid w:val="00D8395B"/>
    <w:rsid w:val="00D84E87"/>
    <w:rsid w:val="00D851E6"/>
    <w:rsid w:val="00D8559B"/>
    <w:rsid w:val="00D856E5"/>
    <w:rsid w:val="00D900F1"/>
    <w:rsid w:val="00D90627"/>
    <w:rsid w:val="00D907E5"/>
    <w:rsid w:val="00D90A61"/>
    <w:rsid w:val="00D91935"/>
    <w:rsid w:val="00D91E77"/>
    <w:rsid w:val="00D94B9A"/>
    <w:rsid w:val="00D94C8E"/>
    <w:rsid w:val="00D955D2"/>
    <w:rsid w:val="00D95825"/>
    <w:rsid w:val="00D96EE3"/>
    <w:rsid w:val="00DA08B1"/>
    <w:rsid w:val="00DA0D3B"/>
    <w:rsid w:val="00DA2157"/>
    <w:rsid w:val="00DA25DB"/>
    <w:rsid w:val="00DA28FD"/>
    <w:rsid w:val="00DA2CE7"/>
    <w:rsid w:val="00DA2EB2"/>
    <w:rsid w:val="00DA3DC5"/>
    <w:rsid w:val="00DA3F1E"/>
    <w:rsid w:val="00DA50D7"/>
    <w:rsid w:val="00DA558B"/>
    <w:rsid w:val="00DA6768"/>
    <w:rsid w:val="00DB0056"/>
    <w:rsid w:val="00DB0835"/>
    <w:rsid w:val="00DB16AE"/>
    <w:rsid w:val="00DB21BE"/>
    <w:rsid w:val="00DB2B7D"/>
    <w:rsid w:val="00DB42CB"/>
    <w:rsid w:val="00DB5004"/>
    <w:rsid w:val="00DB6BFF"/>
    <w:rsid w:val="00DB6DBF"/>
    <w:rsid w:val="00DB6E18"/>
    <w:rsid w:val="00DB7711"/>
    <w:rsid w:val="00DC190F"/>
    <w:rsid w:val="00DC1964"/>
    <w:rsid w:val="00DC3D0A"/>
    <w:rsid w:val="00DC4157"/>
    <w:rsid w:val="00DC5FFE"/>
    <w:rsid w:val="00DC625F"/>
    <w:rsid w:val="00DC7050"/>
    <w:rsid w:val="00DC76AC"/>
    <w:rsid w:val="00DC7BA7"/>
    <w:rsid w:val="00DD02C5"/>
    <w:rsid w:val="00DD05FD"/>
    <w:rsid w:val="00DD18C1"/>
    <w:rsid w:val="00DD1980"/>
    <w:rsid w:val="00DD34F0"/>
    <w:rsid w:val="00DD57DC"/>
    <w:rsid w:val="00DD5B6E"/>
    <w:rsid w:val="00DD762E"/>
    <w:rsid w:val="00DE0D98"/>
    <w:rsid w:val="00DE1392"/>
    <w:rsid w:val="00DE25E3"/>
    <w:rsid w:val="00DE3454"/>
    <w:rsid w:val="00DE365D"/>
    <w:rsid w:val="00DE4020"/>
    <w:rsid w:val="00DE42C4"/>
    <w:rsid w:val="00DE4FD4"/>
    <w:rsid w:val="00DE4FEB"/>
    <w:rsid w:val="00DE59D9"/>
    <w:rsid w:val="00DE6542"/>
    <w:rsid w:val="00DE7A3E"/>
    <w:rsid w:val="00DF0CE0"/>
    <w:rsid w:val="00DF11B2"/>
    <w:rsid w:val="00DF12E7"/>
    <w:rsid w:val="00DF1E08"/>
    <w:rsid w:val="00DF390F"/>
    <w:rsid w:val="00DF3AE0"/>
    <w:rsid w:val="00DF3CA8"/>
    <w:rsid w:val="00DF4910"/>
    <w:rsid w:val="00DF4C47"/>
    <w:rsid w:val="00DF4DA1"/>
    <w:rsid w:val="00DF578B"/>
    <w:rsid w:val="00DF597C"/>
    <w:rsid w:val="00DF6352"/>
    <w:rsid w:val="00DF6915"/>
    <w:rsid w:val="00DF69DF"/>
    <w:rsid w:val="00DF6E7C"/>
    <w:rsid w:val="00DF795E"/>
    <w:rsid w:val="00E01300"/>
    <w:rsid w:val="00E016A4"/>
    <w:rsid w:val="00E0185D"/>
    <w:rsid w:val="00E027A7"/>
    <w:rsid w:val="00E031ED"/>
    <w:rsid w:val="00E0333A"/>
    <w:rsid w:val="00E03343"/>
    <w:rsid w:val="00E03C99"/>
    <w:rsid w:val="00E04940"/>
    <w:rsid w:val="00E05167"/>
    <w:rsid w:val="00E0551B"/>
    <w:rsid w:val="00E058C9"/>
    <w:rsid w:val="00E05DA8"/>
    <w:rsid w:val="00E109FA"/>
    <w:rsid w:val="00E11032"/>
    <w:rsid w:val="00E1119B"/>
    <w:rsid w:val="00E111FE"/>
    <w:rsid w:val="00E11DBA"/>
    <w:rsid w:val="00E12BFE"/>
    <w:rsid w:val="00E12C3F"/>
    <w:rsid w:val="00E15B5E"/>
    <w:rsid w:val="00E17105"/>
    <w:rsid w:val="00E17124"/>
    <w:rsid w:val="00E20609"/>
    <w:rsid w:val="00E21334"/>
    <w:rsid w:val="00E21855"/>
    <w:rsid w:val="00E2189F"/>
    <w:rsid w:val="00E21DB4"/>
    <w:rsid w:val="00E21E85"/>
    <w:rsid w:val="00E21EDF"/>
    <w:rsid w:val="00E2227A"/>
    <w:rsid w:val="00E22351"/>
    <w:rsid w:val="00E22670"/>
    <w:rsid w:val="00E2282F"/>
    <w:rsid w:val="00E22BCF"/>
    <w:rsid w:val="00E2351D"/>
    <w:rsid w:val="00E23AB3"/>
    <w:rsid w:val="00E23E5D"/>
    <w:rsid w:val="00E24679"/>
    <w:rsid w:val="00E267DF"/>
    <w:rsid w:val="00E2721C"/>
    <w:rsid w:val="00E27C22"/>
    <w:rsid w:val="00E30287"/>
    <w:rsid w:val="00E30DF0"/>
    <w:rsid w:val="00E32215"/>
    <w:rsid w:val="00E32A1A"/>
    <w:rsid w:val="00E34AF8"/>
    <w:rsid w:val="00E35A09"/>
    <w:rsid w:val="00E35F87"/>
    <w:rsid w:val="00E36BE7"/>
    <w:rsid w:val="00E37496"/>
    <w:rsid w:val="00E37656"/>
    <w:rsid w:val="00E40DD0"/>
    <w:rsid w:val="00E42DB0"/>
    <w:rsid w:val="00E43358"/>
    <w:rsid w:val="00E434A8"/>
    <w:rsid w:val="00E44AFA"/>
    <w:rsid w:val="00E4601A"/>
    <w:rsid w:val="00E471C0"/>
    <w:rsid w:val="00E47EC5"/>
    <w:rsid w:val="00E5303C"/>
    <w:rsid w:val="00E53AE4"/>
    <w:rsid w:val="00E554E6"/>
    <w:rsid w:val="00E561E6"/>
    <w:rsid w:val="00E610AA"/>
    <w:rsid w:val="00E61C4B"/>
    <w:rsid w:val="00E630CA"/>
    <w:rsid w:val="00E664B4"/>
    <w:rsid w:val="00E704C5"/>
    <w:rsid w:val="00E71286"/>
    <w:rsid w:val="00E71845"/>
    <w:rsid w:val="00E721CB"/>
    <w:rsid w:val="00E731B8"/>
    <w:rsid w:val="00E73441"/>
    <w:rsid w:val="00E73C4C"/>
    <w:rsid w:val="00E754A1"/>
    <w:rsid w:val="00E755DB"/>
    <w:rsid w:val="00E76E69"/>
    <w:rsid w:val="00E80571"/>
    <w:rsid w:val="00E80961"/>
    <w:rsid w:val="00E80D6F"/>
    <w:rsid w:val="00E8129D"/>
    <w:rsid w:val="00E81EC1"/>
    <w:rsid w:val="00E82A30"/>
    <w:rsid w:val="00E82A3E"/>
    <w:rsid w:val="00E83471"/>
    <w:rsid w:val="00E835D0"/>
    <w:rsid w:val="00E83F17"/>
    <w:rsid w:val="00E84E37"/>
    <w:rsid w:val="00E85228"/>
    <w:rsid w:val="00E852AF"/>
    <w:rsid w:val="00E8636B"/>
    <w:rsid w:val="00E8717B"/>
    <w:rsid w:val="00E90042"/>
    <w:rsid w:val="00E90599"/>
    <w:rsid w:val="00E91796"/>
    <w:rsid w:val="00E91CAC"/>
    <w:rsid w:val="00E92CED"/>
    <w:rsid w:val="00E93087"/>
    <w:rsid w:val="00E93F3C"/>
    <w:rsid w:val="00E93F52"/>
    <w:rsid w:val="00E950B1"/>
    <w:rsid w:val="00E957B7"/>
    <w:rsid w:val="00E95CA5"/>
    <w:rsid w:val="00E95F9B"/>
    <w:rsid w:val="00E964B0"/>
    <w:rsid w:val="00E9788D"/>
    <w:rsid w:val="00EA02C3"/>
    <w:rsid w:val="00EA03DC"/>
    <w:rsid w:val="00EA046D"/>
    <w:rsid w:val="00EA0537"/>
    <w:rsid w:val="00EA2212"/>
    <w:rsid w:val="00EA560D"/>
    <w:rsid w:val="00EA5A04"/>
    <w:rsid w:val="00EA5B58"/>
    <w:rsid w:val="00EA6406"/>
    <w:rsid w:val="00EB0775"/>
    <w:rsid w:val="00EB1F7E"/>
    <w:rsid w:val="00EB4089"/>
    <w:rsid w:val="00EB4495"/>
    <w:rsid w:val="00EB59BD"/>
    <w:rsid w:val="00EB6B04"/>
    <w:rsid w:val="00EC1245"/>
    <w:rsid w:val="00EC21D4"/>
    <w:rsid w:val="00EC226E"/>
    <w:rsid w:val="00EC472A"/>
    <w:rsid w:val="00EC4997"/>
    <w:rsid w:val="00EC4EE3"/>
    <w:rsid w:val="00EC52E5"/>
    <w:rsid w:val="00EC5C9F"/>
    <w:rsid w:val="00EC6781"/>
    <w:rsid w:val="00EC76B9"/>
    <w:rsid w:val="00EC7789"/>
    <w:rsid w:val="00ED0CF8"/>
    <w:rsid w:val="00ED312E"/>
    <w:rsid w:val="00ED3CA2"/>
    <w:rsid w:val="00ED3D6A"/>
    <w:rsid w:val="00ED5739"/>
    <w:rsid w:val="00ED6363"/>
    <w:rsid w:val="00EE0453"/>
    <w:rsid w:val="00EE0954"/>
    <w:rsid w:val="00EE1468"/>
    <w:rsid w:val="00EE14BF"/>
    <w:rsid w:val="00EE4FE3"/>
    <w:rsid w:val="00EE652E"/>
    <w:rsid w:val="00EE66F4"/>
    <w:rsid w:val="00EE6960"/>
    <w:rsid w:val="00EE6A0D"/>
    <w:rsid w:val="00EF0422"/>
    <w:rsid w:val="00EF0902"/>
    <w:rsid w:val="00EF1107"/>
    <w:rsid w:val="00EF1882"/>
    <w:rsid w:val="00EF2CD0"/>
    <w:rsid w:val="00EF2F86"/>
    <w:rsid w:val="00EF4B29"/>
    <w:rsid w:val="00EF6E2D"/>
    <w:rsid w:val="00EF6F03"/>
    <w:rsid w:val="00F00B3C"/>
    <w:rsid w:val="00F00D66"/>
    <w:rsid w:val="00F017B3"/>
    <w:rsid w:val="00F01DC3"/>
    <w:rsid w:val="00F03F5E"/>
    <w:rsid w:val="00F04B47"/>
    <w:rsid w:val="00F04C63"/>
    <w:rsid w:val="00F05663"/>
    <w:rsid w:val="00F0689F"/>
    <w:rsid w:val="00F06D65"/>
    <w:rsid w:val="00F07622"/>
    <w:rsid w:val="00F107BB"/>
    <w:rsid w:val="00F109AB"/>
    <w:rsid w:val="00F11079"/>
    <w:rsid w:val="00F1137A"/>
    <w:rsid w:val="00F1197D"/>
    <w:rsid w:val="00F11CDF"/>
    <w:rsid w:val="00F12127"/>
    <w:rsid w:val="00F135D5"/>
    <w:rsid w:val="00F147C0"/>
    <w:rsid w:val="00F15487"/>
    <w:rsid w:val="00F159F9"/>
    <w:rsid w:val="00F15B94"/>
    <w:rsid w:val="00F178A7"/>
    <w:rsid w:val="00F205E4"/>
    <w:rsid w:val="00F2093A"/>
    <w:rsid w:val="00F20E59"/>
    <w:rsid w:val="00F215C4"/>
    <w:rsid w:val="00F23905"/>
    <w:rsid w:val="00F2441B"/>
    <w:rsid w:val="00F24851"/>
    <w:rsid w:val="00F24DA4"/>
    <w:rsid w:val="00F2582C"/>
    <w:rsid w:val="00F2585D"/>
    <w:rsid w:val="00F25906"/>
    <w:rsid w:val="00F267D3"/>
    <w:rsid w:val="00F26A77"/>
    <w:rsid w:val="00F27B52"/>
    <w:rsid w:val="00F30570"/>
    <w:rsid w:val="00F314A5"/>
    <w:rsid w:val="00F31820"/>
    <w:rsid w:val="00F31F80"/>
    <w:rsid w:val="00F3370B"/>
    <w:rsid w:val="00F33D42"/>
    <w:rsid w:val="00F35A36"/>
    <w:rsid w:val="00F362DB"/>
    <w:rsid w:val="00F3709C"/>
    <w:rsid w:val="00F373B9"/>
    <w:rsid w:val="00F4098F"/>
    <w:rsid w:val="00F409F3"/>
    <w:rsid w:val="00F4125D"/>
    <w:rsid w:val="00F419D3"/>
    <w:rsid w:val="00F4213E"/>
    <w:rsid w:val="00F435B8"/>
    <w:rsid w:val="00F46335"/>
    <w:rsid w:val="00F46480"/>
    <w:rsid w:val="00F46F21"/>
    <w:rsid w:val="00F501B5"/>
    <w:rsid w:val="00F50F68"/>
    <w:rsid w:val="00F52576"/>
    <w:rsid w:val="00F529F5"/>
    <w:rsid w:val="00F52FFD"/>
    <w:rsid w:val="00F5375E"/>
    <w:rsid w:val="00F5397F"/>
    <w:rsid w:val="00F557F8"/>
    <w:rsid w:val="00F55859"/>
    <w:rsid w:val="00F55B08"/>
    <w:rsid w:val="00F562A0"/>
    <w:rsid w:val="00F56D1C"/>
    <w:rsid w:val="00F57618"/>
    <w:rsid w:val="00F6110D"/>
    <w:rsid w:val="00F61D14"/>
    <w:rsid w:val="00F61D7F"/>
    <w:rsid w:val="00F62B9C"/>
    <w:rsid w:val="00F63D13"/>
    <w:rsid w:val="00F64664"/>
    <w:rsid w:val="00F64F28"/>
    <w:rsid w:val="00F65A16"/>
    <w:rsid w:val="00F70407"/>
    <w:rsid w:val="00F71314"/>
    <w:rsid w:val="00F7372D"/>
    <w:rsid w:val="00F73BBE"/>
    <w:rsid w:val="00F76221"/>
    <w:rsid w:val="00F764F6"/>
    <w:rsid w:val="00F81B62"/>
    <w:rsid w:val="00F8385E"/>
    <w:rsid w:val="00F83EBA"/>
    <w:rsid w:val="00F84D8E"/>
    <w:rsid w:val="00F86E01"/>
    <w:rsid w:val="00F876BF"/>
    <w:rsid w:val="00F91E53"/>
    <w:rsid w:val="00F92AB8"/>
    <w:rsid w:val="00F9429C"/>
    <w:rsid w:val="00F961B6"/>
    <w:rsid w:val="00F970BA"/>
    <w:rsid w:val="00FA00DB"/>
    <w:rsid w:val="00FA036C"/>
    <w:rsid w:val="00FA1FA8"/>
    <w:rsid w:val="00FA2348"/>
    <w:rsid w:val="00FA257F"/>
    <w:rsid w:val="00FA379C"/>
    <w:rsid w:val="00FA37D4"/>
    <w:rsid w:val="00FA472F"/>
    <w:rsid w:val="00FA4FBC"/>
    <w:rsid w:val="00FA7521"/>
    <w:rsid w:val="00FA783D"/>
    <w:rsid w:val="00FA7A6E"/>
    <w:rsid w:val="00FA7C41"/>
    <w:rsid w:val="00FA7F6D"/>
    <w:rsid w:val="00FB1229"/>
    <w:rsid w:val="00FB1C4C"/>
    <w:rsid w:val="00FB221F"/>
    <w:rsid w:val="00FB2574"/>
    <w:rsid w:val="00FB2B84"/>
    <w:rsid w:val="00FB3D91"/>
    <w:rsid w:val="00FB451F"/>
    <w:rsid w:val="00FB49C5"/>
    <w:rsid w:val="00FB4CA0"/>
    <w:rsid w:val="00FB68CC"/>
    <w:rsid w:val="00FC073D"/>
    <w:rsid w:val="00FC1AE6"/>
    <w:rsid w:val="00FC1D2B"/>
    <w:rsid w:val="00FC1F53"/>
    <w:rsid w:val="00FC2C6E"/>
    <w:rsid w:val="00FC4B77"/>
    <w:rsid w:val="00FC519A"/>
    <w:rsid w:val="00FC58D3"/>
    <w:rsid w:val="00FC62D0"/>
    <w:rsid w:val="00FC66DE"/>
    <w:rsid w:val="00FC6F2A"/>
    <w:rsid w:val="00FC7E7D"/>
    <w:rsid w:val="00FD06A9"/>
    <w:rsid w:val="00FD11B4"/>
    <w:rsid w:val="00FD1720"/>
    <w:rsid w:val="00FD2C98"/>
    <w:rsid w:val="00FD2D2C"/>
    <w:rsid w:val="00FD52E2"/>
    <w:rsid w:val="00FD61DB"/>
    <w:rsid w:val="00FD7B78"/>
    <w:rsid w:val="00FD7BB5"/>
    <w:rsid w:val="00FE141D"/>
    <w:rsid w:val="00FE1C30"/>
    <w:rsid w:val="00FE1C60"/>
    <w:rsid w:val="00FE30DB"/>
    <w:rsid w:val="00FE480F"/>
    <w:rsid w:val="00FE58FA"/>
    <w:rsid w:val="00FE5C85"/>
    <w:rsid w:val="00FE6087"/>
    <w:rsid w:val="00FE6089"/>
    <w:rsid w:val="00FE61F3"/>
    <w:rsid w:val="00FE7BA9"/>
    <w:rsid w:val="00FE7F8A"/>
    <w:rsid w:val="00FF0342"/>
    <w:rsid w:val="00FF0E16"/>
    <w:rsid w:val="00FF1A52"/>
    <w:rsid w:val="00FF1BD9"/>
    <w:rsid w:val="00FF2624"/>
    <w:rsid w:val="00FF34E2"/>
    <w:rsid w:val="00FF4468"/>
    <w:rsid w:val="00FF620D"/>
    <w:rsid w:val="00FF6D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C13403"/>
  <w15:chartTrackingRefBased/>
  <w15:docId w15:val="{650B8616-DF95-49E9-9B91-229467A5F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in Text"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1779A"/>
    <w:rPr>
      <w:rFonts w:eastAsia="Times New Roman"/>
      <w:sz w:val="24"/>
      <w:szCs w:val="24"/>
      <w:lang w:eastAsia="zh-TW"/>
    </w:rPr>
  </w:style>
  <w:style w:type="paragraph" w:styleId="Heading1">
    <w:name w:val="heading 1"/>
    <w:basedOn w:val="Normal"/>
    <w:next w:val="Normal"/>
    <w:link w:val="Heading1Char"/>
    <w:qFormat/>
    <w:pPr>
      <w:keepNext/>
      <w:keepLines/>
      <w:numPr>
        <w:numId w:val="2"/>
      </w:numPr>
      <w:spacing w:before="320"/>
      <w:outlineLvl w:val="0"/>
    </w:pPr>
    <w:rPr>
      <w:rFonts w:ascii="Arial" w:eastAsia="PMingLiU" w:hAnsi="Arial"/>
      <w:b/>
      <w:sz w:val="32"/>
      <w:szCs w:val="20"/>
      <w:u w:val="single"/>
      <w:lang w:val="en-GB" w:eastAsia="en-US"/>
    </w:rPr>
  </w:style>
  <w:style w:type="paragraph" w:styleId="Heading2">
    <w:name w:val="heading 2"/>
    <w:basedOn w:val="Normal"/>
    <w:next w:val="Normal"/>
    <w:qFormat/>
    <w:pPr>
      <w:keepNext/>
      <w:keepLines/>
      <w:numPr>
        <w:ilvl w:val="1"/>
        <w:numId w:val="2"/>
      </w:numPr>
      <w:spacing w:before="280"/>
      <w:outlineLvl w:val="1"/>
    </w:pPr>
    <w:rPr>
      <w:rFonts w:ascii="Arial" w:eastAsia="PMingLiU" w:hAnsi="Arial"/>
      <w:b/>
      <w:sz w:val="28"/>
      <w:szCs w:val="20"/>
      <w:u w:val="single"/>
      <w:lang w:val="en-GB" w:eastAsia="en-US"/>
    </w:rPr>
  </w:style>
  <w:style w:type="paragraph" w:styleId="Heading3">
    <w:name w:val="heading 3"/>
    <w:basedOn w:val="Normal"/>
    <w:next w:val="Normal"/>
    <w:qFormat/>
    <w:pPr>
      <w:keepNext/>
      <w:keepLines/>
      <w:numPr>
        <w:ilvl w:val="2"/>
        <w:numId w:val="2"/>
      </w:numPr>
      <w:spacing w:before="240" w:after="60"/>
      <w:outlineLvl w:val="2"/>
    </w:pPr>
    <w:rPr>
      <w:rFonts w:ascii="Arial" w:eastAsia="PMingLiU" w:hAnsi="Arial"/>
      <w:b/>
      <w:szCs w:val="20"/>
      <w:lang w:val="en-GB" w:eastAsia="en-US"/>
    </w:rPr>
  </w:style>
  <w:style w:type="paragraph" w:styleId="Heading4">
    <w:name w:val="heading 4"/>
    <w:basedOn w:val="Normal"/>
    <w:qFormat/>
    <w:rsid w:val="00677A86"/>
    <w:pPr>
      <w:numPr>
        <w:ilvl w:val="3"/>
        <w:numId w:val="2"/>
      </w:numPr>
      <w:spacing w:before="100" w:beforeAutospacing="1" w:after="100" w:afterAutospacing="1"/>
      <w:outlineLvl w:val="3"/>
    </w:pPr>
    <w:rPr>
      <w:rFonts w:eastAsia="PMingLiU"/>
      <w:b/>
      <w:bCs/>
      <w:lang w:val="en-GB" w:eastAsia="en-GB"/>
    </w:rPr>
  </w:style>
  <w:style w:type="paragraph" w:styleId="Heading5">
    <w:name w:val="heading 5"/>
    <w:basedOn w:val="Normal"/>
    <w:next w:val="Normal"/>
    <w:link w:val="Heading5Char"/>
    <w:unhideWhenUsed/>
    <w:qFormat/>
    <w:rsid w:val="00C529CA"/>
    <w:pPr>
      <w:numPr>
        <w:ilvl w:val="4"/>
        <w:numId w:val="2"/>
      </w:numPr>
      <w:spacing w:before="240" w:after="60"/>
      <w:outlineLvl w:val="4"/>
    </w:pPr>
    <w:rPr>
      <w:rFonts w:ascii="Calibri" w:eastAsia="PMingLiU" w:hAnsi="Calibri"/>
      <w:b/>
      <w:bCs/>
      <w:i/>
      <w:iCs/>
      <w:sz w:val="26"/>
      <w:szCs w:val="26"/>
      <w:lang w:val="en-GB" w:eastAsia="en-US"/>
    </w:rPr>
  </w:style>
  <w:style w:type="paragraph" w:styleId="Heading6">
    <w:name w:val="heading 6"/>
    <w:basedOn w:val="Normal"/>
    <w:next w:val="Normal"/>
    <w:link w:val="Heading6Char"/>
    <w:unhideWhenUsed/>
    <w:qFormat/>
    <w:rsid w:val="00C529CA"/>
    <w:pPr>
      <w:numPr>
        <w:ilvl w:val="5"/>
        <w:numId w:val="2"/>
      </w:numPr>
      <w:spacing w:before="240" w:after="60"/>
      <w:outlineLvl w:val="5"/>
    </w:pPr>
    <w:rPr>
      <w:rFonts w:ascii="Calibri" w:eastAsia="PMingLiU" w:hAnsi="Calibri"/>
      <w:b/>
      <w:bCs/>
      <w:sz w:val="22"/>
      <w:szCs w:val="22"/>
      <w:lang w:val="en-GB" w:eastAsia="en-US"/>
    </w:rPr>
  </w:style>
  <w:style w:type="paragraph" w:styleId="Heading7">
    <w:name w:val="heading 7"/>
    <w:basedOn w:val="Normal"/>
    <w:next w:val="Normal"/>
    <w:link w:val="Heading7Char"/>
    <w:unhideWhenUsed/>
    <w:qFormat/>
    <w:rsid w:val="00C529CA"/>
    <w:pPr>
      <w:numPr>
        <w:ilvl w:val="6"/>
        <w:numId w:val="2"/>
      </w:numPr>
      <w:spacing w:before="240" w:after="60"/>
      <w:outlineLvl w:val="6"/>
    </w:pPr>
    <w:rPr>
      <w:rFonts w:ascii="Calibri" w:eastAsia="PMingLiU" w:hAnsi="Calibri"/>
      <w:lang w:val="en-GB" w:eastAsia="en-US"/>
    </w:rPr>
  </w:style>
  <w:style w:type="paragraph" w:styleId="Heading8">
    <w:name w:val="heading 8"/>
    <w:basedOn w:val="Normal"/>
    <w:next w:val="Normal"/>
    <w:link w:val="Heading8Char"/>
    <w:unhideWhenUsed/>
    <w:qFormat/>
    <w:rsid w:val="00C529CA"/>
    <w:pPr>
      <w:numPr>
        <w:ilvl w:val="7"/>
        <w:numId w:val="2"/>
      </w:numPr>
      <w:spacing w:before="240" w:after="60"/>
      <w:outlineLvl w:val="7"/>
    </w:pPr>
    <w:rPr>
      <w:rFonts w:ascii="Calibri" w:eastAsia="PMingLiU" w:hAnsi="Calibri"/>
      <w:i/>
      <w:iCs/>
      <w:lang w:val="en-GB" w:eastAsia="en-US"/>
    </w:rPr>
  </w:style>
  <w:style w:type="paragraph" w:styleId="Heading9">
    <w:name w:val="heading 9"/>
    <w:basedOn w:val="Normal"/>
    <w:next w:val="Normal"/>
    <w:link w:val="Heading9Char"/>
    <w:unhideWhenUsed/>
    <w:qFormat/>
    <w:rsid w:val="00C529CA"/>
    <w:pPr>
      <w:numPr>
        <w:ilvl w:val="8"/>
        <w:numId w:val="2"/>
      </w:numPr>
      <w:spacing w:before="240" w:after="60"/>
      <w:outlineLvl w:val="8"/>
    </w:pPr>
    <w:rPr>
      <w:rFonts w:ascii="Calibri Light" w:eastAsia="PMingLiU" w:hAnsi="Calibri Light"/>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rFonts w:eastAsia="PMingLiU"/>
      <w:szCs w:val="20"/>
      <w:lang w:val="en-GB" w:eastAsia="en-US"/>
    </w:rPr>
  </w:style>
  <w:style w:type="paragraph" w:styleId="Header">
    <w:name w:val="header"/>
    <w:basedOn w:val="Normal"/>
    <w:pPr>
      <w:pBdr>
        <w:bottom w:val="single" w:sz="6" w:space="2" w:color="auto"/>
      </w:pBdr>
      <w:tabs>
        <w:tab w:val="center" w:pos="6480"/>
        <w:tab w:val="right" w:pos="12960"/>
      </w:tabs>
    </w:pPr>
    <w:rPr>
      <w:rFonts w:eastAsia="PMingLiU"/>
      <w:b/>
      <w:sz w:val="28"/>
      <w:szCs w:val="20"/>
      <w:lang w:val="en-GB" w:eastAsia="en-US"/>
    </w:rPr>
  </w:style>
  <w:style w:type="paragraph" w:customStyle="1" w:styleId="T1">
    <w:name w:val="T1"/>
    <w:basedOn w:val="Normal"/>
    <w:pPr>
      <w:jc w:val="center"/>
    </w:pPr>
    <w:rPr>
      <w:rFonts w:eastAsia="PMingLiU"/>
      <w:b/>
      <w:sz w:val="28"/>
      <w:szCs w:val="20"/>
      <w:lang w:val="en-GB" w:eastAsia="en-US"/>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rPr>
      <w:rFonts w:eastAsia="PMingLiU"/>
      <w:sz w:val="22"/>
      <w:szCs w:val="20"/>
      <w:lang w:val="en-GB" w:eastAsia="en-US"/>
    </w:rPr>
  </w:style>
  <w:style w:type="character" w:styleId="Hyperlink">
    <w:name w:val="Hyperlink"/>
    <w:uiPriority w:val="99"/>
    <w:rPr>
      <w:color w:val="0000FF"/>
      <w:u w:val="single"/>
    </w:rPr>
  </w:style>
  <w:style w:type="paragraph" w:styleId="BalloonText">
    <w:name w:val="Balloon Text"/>
    <w:basedOn w:val="Normal"/>
    <w:semiHidden/>
    <w:rsid w:val="00695A44"/>
    <w:rPr>
      <w:rFonts w:ascii="Tahoma" w:eastAsia="PMingLiU" w:hAnsi="Tahoma" w:cs="Tahoma"/>
      <w:sz w:val="16"/>
      <w:szCs w:val="16"/>
      <w:lang w:val="en-GB" w:eastAsia="en-US"/>
    </w:rPr>
  </w:style>
  <w:style w:type="table" w:styleId="TableGrid">
    <w:name w:val="Table Grid"/>
    <w:basedOn w:val="TableNormal"/>
    <w:rsid w:val="00B33D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BD4F35"/>
    <w:rPr>
      <w:rFonts w:ascii="Arial" w:hAnsi="Arial"/>
      <w:b/>
      <w:sz w:val="32"/>
      <w:u w:val="single"/>
      <w:lang w:eastAsia="en-US"/>
    </w:rPr>
  </w:style>
  <w:style w:type="paragraph" w:styleId="z-TopofForm">
    <w:name w:val="HTML Top of Form"/>
    <w:basedOn w:val="Normal"/>
    <w:next w:val="Normal"/>
    <w:hidden/>
    <w:rsid w:val="00677A86"/>
    <w:pPr>
      <w:pBdr>
        <w:bottom w:val="single" w:sz="6" w:space="1" w:color="auto"/>
      </w:pBdr>
      <w:jc w:val="center"/>
    </w:pPr>
    <w:rPr>
      <w:rFonts w:ascii="Arial" w:eastAsia="PMingLiU" w:hAnsi="Arial" w:cs="Arial"/>
      <w:vanish/>
      <w:sz w:val="16"/>
      <w:szCs w:val="16"/>
      <w:lang w:val="en-GB" w:eastAsia="en-GB"/>
    </w:rPr>
  </w:style>
  <w:style w:type="paragraph" w:styleId="z-BottomofForm">
    <w:name w:val="HTML Bottom of Form"/>
    <w:basedOn w:val="Normal"/>
    <w:next w:val="Normal"/>
    <w:hidden/>
    <w:rsid w:val="00677A86"/>
    <w:pPr>
      <w:pBdr>
        <w:top w:val="single" w:sz="6" w:space="1" w:color="auto"/>
      </w:pBdr>
      <w:jc w:val="center"/>
    </w:pPr>
    <w:rPr>
      <w:rFonts w:ascii="Arial" w:eastAsia="PMingLiU" w:hAnsi="Arial" w:cs="Arial"/>
      <w:vanish/>
      <w:sz w:val="16"/>
      <w:szCs w:val="16"/>
      <w:lang w:val="en-GB" w:eastAsia="en-GB"/>
    </w:rPr>
  </w:style>
  <w:style w:type="paragraph" w:customStyle="1" w:styleId="CellBody">
    <w:name w:val="CellBody"/>
    <w:uiPriority w:val="99"/>
    <w:rsid w:val="00843894"/>
    <w:pPr>
      <w:widowControl w:val="0"/>
      <w:autoSpaceDE w:val="0"/>
      <w:autoSpaceDN w:val="0"/>
      <w:adjustRightInd w:val="0"/>
      <w:spacing w:line="200" w:lineRule="atLeast"/>
    </w:pPr>
    <w:rPr>
      <w:color w:val="000000"/>
      <w:w w:val="0"/>
      <w:sz w:val="18"/>
      <w:szCs w:val="18"/>
      <w:lang w:eastAsia="en-GB"/>
    </w:rPr>
  </w:style>
  <w:style w:type="paragraph" w:customStyle="1" w:styleId="CellHeading">
    <w:name w:val="CellHeading"/>
    <w:uiPriority w:val="99"/>
    <w:rsid w:val="00843894"/>
    <w:pPr>
      <w:widowControl w:val="0"/>
      <w:suppressAutoHyphens/>
      <w:autoSpaceDE w:val="0"/>
      <w:autoSpaceDN w:val="0"/>
      <w:adjustRightInd w:val="0"/>
      <w:spacing w:line="200" w:lineRule="atLeast"/>
      <w:jc w:val="center"/>
    </w:pPr>
    <w:rPr>
      <w:b/>
      <w:bCs/>
      <w:color w:val="000000"/>
      <w:w w:val="0"/>
      <w:sz w:val="18"/>
      <w:szCs w:val="18"/>
      <w:lang w:eastAsia="en-GB"/>
    </w:rPr>
  </w:style>
  <w:style w:type="paragraph" w:customStyle="1" w:styleId="TableTitle">
    <w:name w:val="TableTitle"/>
    <w:next w:val="Normal"/>
    <w:uiPriority w:val="99"/>
    <w:rsid w:val="00843894"/>
    <w:pPr>
      <w:widowControl w:val="0"/>
      <w:autoSpaceDE w:val="0"/>
      <w:autoSpaceDN w:val="0"/>
      <w:adjustRightInd w:val="0"/>
      <w:spacing w:line="240" w:lineRule="atLeast"/>
      <w:jc w:val="center"/>
    </w:pPr>
    <w:rPr>
      <w:rFonts w:ascii="Arial" w:hAnsi="Arial" w:cs="Arial"/>
      <w:b/>
      <w:bCs/>
      <w:color w:val="000000"/>
      <w:w w:val="0"/>
      <w:lang w:eastAsia="en-GB"/>
    </w:rPr>
  </w:style>
  <w:style w:type="character" w:customStyle="1" w:styleId="Underline">
    <w:name w:val="Underline"/>
    <w:uiPriority w:val="99"/>
    <w:rsid w:val="00843894"/>
  </w:style>
  <w:style w:type="paragraph" w:styleId="Bibliography">
    <w:name w:val="Bibliography"/>
    <w:basedOn w:val="Normal"/>
    <w:next w:val="Normal"/>
    <w:uiPriority w:val="37"/>
    <w:semiHidden/>
    <w:unhideWhenUsed/>
    <w:rsid w:val="00843894"/>
    <w:rPr>
      <w:rFonts w:eastAsia="PMingLiU"/>
      <w:sz w:val="22"/>
      <w:szCs w:val="20"/>
      <w:lang w:val="en-GB" w:eastAsia="en-US"/>
    </w:rPr>
  </w:style>
  <w:style w:type="paragraph" w:customStyle="1" w:styleId="H3">
    <w:name w:val="H3"/>
    <w:aliases w:val="1.1.1"/>
    <w:next w:val="T"/>
    <w:uiPriority w:val="99"/>
    <w:rsid w:val="00F109A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L2">
    <w:name w:val="L2"/>
    <w:aliases w:val="NumberedList"/>
    <w:uiPriority w:val="99"/>
    <w:rsid w:val="00F109AB"/>
    <w:pPr>
      <w:tabs>
        <w:tab w:val="left" w:pos="620"/>
      </w:tabs>
      <w:autoSpaceDE w:val="0"/>
      <w:autoSpaceDN w:val="0"/>
      <w:adjustRightInd w:val="0"/>
      <w:spacing w:before="60" w:after="60" w:line="240" w:lineRule="atLeast"/>
      <w:ind w:left="640" w:hanging="440"/>
      <w:jc w:val="both"/>
    </w:pPr>
    <w:rPr>
      <w:color w:val="000000"/>
      <w:w w:val="0"/>
      <w:lang w:eastAsia="en-GB"/>
    </w:rPr>
  </w:style>
  <w:style w:type="paragraph" w:customStyle="1" w:styleId="L1">
    <w:name w:val="L1"/>
    <w:aliases w:val="LetteredList1"/>
    <w:next w:val="Normal"/>
    <w:uiPriority w:val="99"/>
    <w:rsid w:val="00F109AB"/>
    <w:pPr>
      <w:tabs>
        <w:tab w:val="left" w:pos="640"/>
      </w:tabs>
      <w:suppressAutoHyphens/>
      <w:autoSpaceDE w:val="0"/>
      <w:autoSpaceDN w:val="0"/>
      <w:adjustRightInd w:val="0"/>
      <w:spacing w:before="60" w:after="60" w:line="240" w:lineRule="atLeast"/>
      <w:ind w:left="640" w:hanging="440"/>
      <w:jc w:val="both"/>
    </w:pPr>
    <w:rPr>
      <w:color w:val="000000"/>
      <w:w w:val="0"/>
      <w:lang w:eastAsia="en-GB"/>
    </w:rPr>
  </w:style>
  <w:style w:type="paragraph" w:customStyle="1" w:styleId="Lll">
    <w:name w:val="Lll"/>
    <w:aliases w:val="NumberedList3"/>
    <w:uiPriority w:val="99"/>
    <w:rsid w:val="00F109AB"/>
    <w:pPr>
      <w:tabs>
        <w:tab w:val="left" w:pos="1440"/>
      </w:tabs>
      <w:suppressAutoHyphens/>
      <w:autoSpaceDE w:val="0"/>
      <w:autoSpaceDN w:val="0"/>
      <w:adjustRightInd w:val="0"/>
      <w:spacing w:before="60" w:after="60" w:line="240" w:lineRule="atLeast"/>
      <w:ind w:left="1440" w:hanging="400"/>
      <w:jc w:val="both"/>
    </w:pPr>
    <w:rPr>
      <w:color w:val="000000"/>
      <w:w w:val="0"/>
      <w:lang w:eastAsia="en-GB"/>
    </w:rPr>
  </w:style>
  <w:style w:type="paragraph" w:customStyle="1" w:styleId="T">
    <w:name w:val="T"/>
    <w:aliases w:val="Text"/>
    <w:uiPriority w:val="99"/>
    <w:rsid w:val="00F109A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lang w:eastAsia="en-GB"/>
    </w:rPr>
  </w:style>
  <w:style w:type="character" w:styleId="CommentReference">
    <w:name w:val="annotation reference"/>
    <w:rsid w:val="00A30D69"/>
    <w:rPr>
      <w:sz w:val="16"/>
      <w:szCs w:val="16"/>
    </w:rPr>
  </w:style>
  <w:style w:type="paragraph" w:styleId="CommentText">
    <w:name w:val="annotation text"/>
    <w:basedOn w:val="Normal"/>
    <w:link w:val="CommentTextChar"/>
    <w:rsid w:val="00A30D69"/>
    <w:rPr>
      <w:rFonts w:eastAsia="PMingLiU"/>
      <w:sz w:val="20"/>
      <w:szCs w:val="20"/>
      <w:lang w:val="en-GB" w:eastAsia="en-US"/>
    </w:rPr>
  </w:style>
  <w:style w:type="character" w:customStyle="1" w:styleId="CommentTextChar">
    <w:name w:val="Comment Text Char"/>
    <w:link w:val="CommentText"/>
    <w:rsid w:val="00A30D69"/>
    <w:rPr>
      <w:lang w:eastAsia="en-US"/>
    </w:rPr>
  </w:style>
  <w:style w:type="paragraph" w:styleId="CommentSubject">
    <w:name w:val="annotation subject"/>
    <w:basedOn w:val="CommentText"/>
    <w:next w:val="CommentText"/>
    <w:link w:val="CommentSubjectChar"/>
    <w:rsid w:val="00A30D69"/>
    <w:rPr>
      <w:b/>
      <w:bCs/>
    </w:rPr>
  </w:style>
  <w:style w:type="character" w:customStyle="1" w:styleId="CommentSubjectChar">
    <w:name w:val="Comment Subject Char"/>
    <w:link w:val="CommentSubject"/>
    <w:rsid w:val="00A30D69"/>
    <w:rPr>
      <w:b/>
      <w:bCs/>
      <w:lang w:eastAsia="en-US"/>
    </w:rPr>
  </w:style>
  <w:style w:type="paragraph" w:styleId="Revision">
    <w:name w:val="Revision"/>
    <w:hidden/>
    <w:uiPriority w:val="99"/>
    <w:semiHidden/>
    <w:rsid w:val="00A30D69"/>
    <w:rPr>
      <w:sz w:val="22"/>
      <w:lang w:val="en-GB"/>
    </w:rPr>
  </w:style>
  <w:style w:type="paragraph" w:customStyle="1" w:styleId="H4">
    <w:name w:val="H4"/>
    <w:aliases w:val="1.1.1.1"/>
    <w:next w:val="T"/>
    <w:uiPriority w:val="99"/>
    <w:rsid w:val="00BD404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L">
    <w:name w:val="L"/>
    <w:aliases w:val="LetteredList"/>
    <w:uiPriority w:val="99"/>
    <w:rsid w:val="00BD4044"/>
    <w:pPr>
      <w:tabs>
        <w:tab w:val="left" w:pos="640"/>
      </w:tabs>
      <w:suppressAutoHyphens/>
      <w:autoSpaceDE w:val="0"/>
      <w:autoSpaceDN w:val="0"/>
      <w:adjustRightInd w:val="0"/>
      <w:spacing w:before="60" w:after="60" w:line="240" w:lineRule="atLeast"/>
      <w:ind w:left="640" w:hanging="440"/>
      <w:jc w:val="both"/>
    </w:pPr>
    <w:rPr>
      <w:color w:val="000000"/>
      <w:w w:val="0"/>
      <w:lang w:eastAsia="en-GB"/>
    </w:rPr>
  </w:style>
  <w:style w:type="paragraph" w:customStyle="1" w:styleId="Ll">
    <w:name w:val="Ll"/>
    <w:aliases w:val="NumberedList2"/>
    <w:uiPriority w:val="99"/>
    <w:rsid w:val="00BD4044"/>
    <w:pPr>
      <w:tabs>
        <w:tab w:val="left" w:pos="1040"/>
      </w:tabs>
      <w:suppressAutoHyphens/>
      <w:autoSpaceDE w:val="0"/>
      <w:autoSpaceDN w:val="0"/>
      <w:adjustRightInd w:val="0"/>
      <w:spacing w:before="60" w:after="60" w:line="240" w:lineRule="atLeast"/>
      <w:ind w:left="1040" w:hanging="400"/>
      <w:jc w:val="both"/>
    </w:pPr>
    <w:rPr>
      <w:color w:val="000000"/>
      <w:w w:val="0"/>
      <w:lang w:eastAsia="en-GB"/>
    </w:rPr>
  </w:style>
  <w:style w:type="paragraph" w:customStyle="1" w:styleId="Ll1">
    <w:name w:val="Ll1"/>
    <w:aliases w:val="NumberedList21"/>
    <w:uiPriority w:val="99"/>
    <w:rsid w:val="00BD4044"/>
    <w:pPr>
      <w:tabs>
        <w:tab w:val="left" w:pos="1040"/>
      </w:tabs>
      <w:suppressAutoHyphens/>
      <w:autoSpaceDE w:val="0"/>
      <w:autoSpaceDN w:val="0"/>
      <w:adjustRightInd w:val="0"/>
      <w:spacing w:before="60" w:after="60" w:line="240" w:lineRule="atLeast"/>
      <w:ind w:left="1040" w:hanging="400"/>
      <w:jc w:val="both"/>
    </w:pPr>
    <w:rPr>
      <w:color w:val="000000"/>
      <w:w w:val="0"/>
      <w:lang w:eastAsia="en-GB"/>
    </w:rPr>
  </w:style>
  <w:style w:type="paragraph" w:customStyle="1" w:styleId="D">
    <w:name w:val="D"/>
    <w:aliases w:val="DashedList"/>
    <w:uiPriority w:val="99"/>
    <w:rsid w:val="007462D8"/>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color w:val="000000"/>
      <w:w w:val="0"/>
      <w:lang w:eastAsia="en-GB"/>
    </w:rPr>
  </w:style>
  <w:style w:type="paragraph" w:customStyle="1" w:styleId="Body">
    <w:name w:val="Body"/>
    <w:uiPriority w:val="99"/>
    <w:rsid w:val="007831E9"/>
    <w:pPr>
      <w:widowControl w:val="0"/>
      <w:autoSpaceDE w:val="0"/>
      <w:autoSpaceDN w:val="0"/>
      <w:adjustRightInd w:val="0"/>
      <w:spacing w:before="480" w:line="240" w:lineRule="atLeast"/>
      <w:jc w:val="both"/>
    </w:pPr>
    <w:rPr>
      <w:color w:val="000000"/>
      <w:w w:val="0"/>
      <w:lang w:eastAsia="en-GB"/>
    </w:rPr>
  </w:style>
  <w:style w:type="paragraph" w:customStyle="1" w:styleId="EditorNote">
    <w:name w:val="Editor_Note"/>
    <w:uiPriority w:val="99"/>
    <w:rsid w:val="007831E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b/>
      <w:bCs/>
      <w:i/>
      <w:iCs/>
      <w:color w:val="FF0000"/>
      <w:w w:val="0"/>
      <w:lang w:eastAsia="en-GB"/>
    </w:rPr>
  </w:style>
  <w:style w:type="paragraph" w:customStyle="1" w:styleId="H5">
    <w:name w:val="H5"/>
    <w:aliases w:val="1.1.1.1.1"/>
    <w:next w:val="T"/>
    <w:uiPriority w:val="99"/>
    <w:rsid w:val="007831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styleId="ListParagraph">
    <w:name w:val="List Paragraph"/>
    <w:basedOn w:val="Normal"/>
    <w:uiPriority w:val="34"/>
    <w:qFormat/>
    <w:rsid w:val="008F7CF9"/>
    <w:pPr>
      <w:ind w:left="720"/>
    </w:pPr>
    <w:rPr>
      <w:rFonts w:eastAsia="PMingLiU"/>
      <w:lang w:eastAsia="en-US"/>
    </w:rPr>
  </w:style>
  <w:style w:type="paragraph" w:customStyle="1" w:styleId="HeadingRunIn">
    <w:name w:val="HeadingRunIn"/>
    <w:next w:val="Normal"/>
    <w:rsid w:val="008F7CF9"/>
    <w:pPr>
      <w:keepNext/>
      <w:autoSpaceDE w:val="0"/>
      <w:autoSpaceDN w:val="0"/>
      <w:adjustRightInd w:val="0"/>
      <w:spacing w:before="120" w:line="280" w:lineRule="atLeast"/>
    </w:pPr>
    <w:rPr>
      <w:b/>
      <w:bCs/>
      <w:color w:val="000000"/>
      <w:w w:val="0"/>
      <w:sz w:val="24"/>
      <w:szCs w:val="24"/>
      <w:lang w:val="en-GB" w:eastAsia="en-GB"/>
    </w:rPr>
  </w:style>
  <w:style w:type="paragraph" w:styleId="FootnoteText">
    <w:name w:val="footnote text"/>
    <w:basedOn w:val="Normal"/>
    <w:link w:val="FootnoteTextChar"/>
    <w:rsid w:val="008F7CF9"/>
    <w:rPr>
      <w:rFonts w:eastAsia="PMingLiU"/>
      <w:sz w:val="20"/>
      <w:szCs w:val="20"/>
      <w:lang w:val="en-GB" w:eastAsia="en-US"/>
    </w:rPr>
  </w:style>
  <w:style w:type="character" w:customStyle="1" w:styleId="FootnoteTextChar">
    <w:name w:val="Footnote Text Char"/>
    <w:link w:val="FootnoteText"/>
    <w:rsid w:val="008F7CF9"/>
    <w:rPr>
      <w:lang w:eastAsia="en-US"/>
    </w:rPr>
  </w:style>
  <w:style w:type="character" w:styleId="FootnoteReference">
    <w:name w:val="footnote reference"/>
    <w:rsid w:val="008F7CF9"/>
    <w:rPr>
      <w:vertAlign w:val="superscript"/>
    </w:rPr>
  </w:style>
  <w:style w:type="paragraph" w:styleId="PlainText">
    <w:name w:val="Plain Text"/>
    <w:basedOn w:val="Normal"/>
    <w:link w:val="PlainTextChar"/>
    <w:uiPriority w:val="99"/>
    <w:unhideWhenUsed/>
    <w:rsid w:val="003C6064"/>
    <w:rPr>
      <w:rFonts w:ascii="Calibri" w:eastAsia="Calibri" w:hAnsi="Calibri" w:cs="Consolas"/>
      <w:sz w:val="22"/>
      <w:szCs w:val="21"/>
      <w:lang w:val="en-GB" w:eastAsia="en-US"/>
    </w:rPr>
  </w:style>
  <w:style w:type="character" w:customStyle="1" w:styleId="PlainTextChar">
    <w:name w:val="Plain Text Char"/>
    <w:link w:val="PlainText"/>
    <w:uiPriority w:val="99"/>
    <w:rsid w:val="003C6064"/>
    <w:rPr>
      <w:rFonts w:ascii="Calibri" w:eastAsia="Calibri" w:hAnsi="Calibri" w:cs="Consolas"/>
      <w:sz w:val="22"/>
      <w:szCs w:val="21"/>
      <w:lang w:eastAsia="en-US"/>
    </w:rPr>
  </w:style>
  <w:style w:type="paragraph" w:styleId="ListBullet">
    <w:name w:val="List Bullet"/>
    <w:basedOn w:val="Normal"/>
    <w:rsid w:val="002C22A2"/>
    <w:pPr>
      <w:numPr>
        <w:numId w:val="1"/>
      </w:numPr>
      <w:contextualSpacing/>
    </w:pPr>
    <w:rPr>
      <w:rFonts w:eastAsia="PMingLiU"/>
      <w:sz w:val="22"/>
      <w:szCs w:val="20"/>
      <w:lang w:val="en-GB" w:eastAsia="en-US"/>
    </w:rPr>
  </w:style>
  <w:style w:type="paragraph" w:customStyle="1" w:styleId="Note">
    <w:name w:val="Note"/>
    <w:uiPriority w:val="99"/>
    <w:rsid w:val="00C5187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color w:val="000000"/>
      <w:w w:val="0"/>
      <w:sz w:val="18"/>
      <w:szCs w:val="18"/>
      <w:lang w:eastAsia="en-GB"/>
    </w:rPr>
  </w:style>
  <w:style w:type="paragraph" w:customStyle="1" w:styleId="D2">
    <w:name w:val="D2"/>
    <w:aliases w:val="Definitions"/>
    <w:uiPriority w:val="99"/>
    <w:rsid w:val="00F00D6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lang w:eastAsia="en-GB"/>
    </w:rPr>
  </w:style>
  <w:style w:type="paragraph" w:customStyle="1" w:styleId="Footnote">
    <w:name w:val="Footnote"/>
    <w:uiPriority w:val="99"/>
    <w:rsid w:val="00F00D66"/>
    <w:pPr>
      <w:widowControl w:val="0"/>
      <w:tabs>
        <w:tab w:val="right" w:pos="8640"/>
      </w:tabs>
      <w:suppressAutoHyphens/>
      <w:autoSpaceDE w:val="0"/>
      <w:autoSpaceDN w:val="0"/>
      <w:adjustRightInd w:val="0"/>
      <w:spacing w:after="40" w:line="180" w:lineRule="atLeast"/>
      <w:jc w:val="both"/>
    </w:pPr>
    <w:rPr>
      <w:color w:val="000000"/>
      <w:w w:val="0"/>
      <w:sz w:val="16"/>
      <w:szCs w:val="16"/>
      <w:lang w:eastAsia="en-GB"/>
    </w:rPr>
  </w:style>
  <w:style w:type="paragraph" w:customStyle="1" w:styleId="References">
    <w:name w:val="References"/>
    <w:uiPriority w:val="99"/>
    <w:rsid w:val="00F00D66"/>
    <w:pPr>
      <w:suppressAutoHyphens/>
      <w:autoSpaceDE w:val="0"/>
      <w:autoSpaceDN w:val="0"/>
      <w:adjustRightInd w:val="0"/>
      <w:spacing w:before="240" w:line="240" w:lineRule="atLeast"/>
      <w:jc w:val="both"/>
    </w:pPr>
    <w:rPr>
      <w:color w:val="000000"/>
      <w:w w:val="0"/>
      <w:lang w:eastAsia="en-GB"/>
    </w:rPr>
  </w:style>
  <w:style w:type="character" w:customStyle="1" w:styleId="editorinsertion">
    <w:name w:val="editor_insertion"/>
    <w:uiPriority w:val="99"/>
    <w:rsid w:val="00F00D66"/>
    <w:rPr>
      <w:rFonts w:ascii="Times New Roman" w:hAnsi="Times New Roman" w:cs="Times New Roman"/>
      <w:color w:val="000000"/>
      <w:spacing w:val="0"/>
      <w:w w:val="100"/>
      <w:sz w:val="20"/>
      <w:szCs w:val="20"/>
      <w:u w:val="thick"/>
      <w:vertAlign w:val="baseline"/>
      <w:lang w:val="en-US"/>
    </w:rPr>
  </w:style>
  <w:style w:type="paragraph" w:customStyle="1" w:styleId="DL">
    <w:name w:val="DL"/>
    <w:aliases w:val="DashedList2"/>
    <w:uiPriority w:val="99"/>
    <w:rsid w:val="00A968FD"/>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GB"/>
    </w:rPr>
  </w:style>
  <w:style w:type="character" w:styleId="Strong">
    <w:name w:val="Strong"/>
    <w:uiPriority w:val="22"/>
    <w:qFormat/>
    <w:rsid w:val="00E2227A"/>
    <w:rPr>
      <w:b/>
      <w:bCs/>
    </w:rPr>
  </w:style>
  <w:style w:type="character" w:customStyle="1" w:styleId="lrdctmorebtn">
    <w:name w:val="lr_dct_more_btn"/>
    <w:rsid w:val="00E2227A"/>
  </w:style>
  <w:style w:type="paragraph" w:customStyle="1" w:styleId="H2">
    <w:name w:val="H2"/>
    <w:aliases w:val="1.1"/>
    <w:next w:val="T"/>
    <w:uiPriority w:val="99"/>
    <w:rsid w:val="00BA7CC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GB"/>
    </w:rPr>
  </w:style>
  <w:style w:type="character" w:customStyle="1" w:styleId="editordeletion">
    <w:name w:val="editor_deletion"/>
    <w:uiPriority w:val="99"/>
    <w:rsid w:val="002F0752"/>
    <w:rPr>
      <w:rFonts w:ascii="Times New Roman" w:hAnsi="Times New Roman" w:cs="Times New Roman"/>
      <w:strike/>
      <w:color w:val="000000"/>
      <w:spacing w:val="0"/>
      <w:w w:val="100"/>
      <w:sz w:val="20"/>
      <w:szCs w:val="20"/>
      <w:u w:val="none"/>
      <w:vertAlign w:val="baseline"/>
      <w:lang w:val="en-US"/>
    </w:rPr>
  </w:style>
  <w:style w:type="paragraph" w:customStyle="1" w:styleId="FigTitle">
    <w:name w:val="FigTitle"/>
    <w:uiPriority w:val="99"/>
    <w:rsid w:val="00666ECF"/>
    <w:pPr>
      <w:widowControl w:val="0"/>
      <w:autoSpaceDE w:val="0"/>
      <w:autoSpaceDN w:val="0"/>
      <w:adjustRightInd w:val="0"/>
      <w:spacing w:before="240" w:line="240" w:lineRule="atLeast"/>
      <w:jc w:val="center"/>
    </w:pPr>
    <w:rPr>
      <w:rFonts w:ascii="Arial" w:hAnsi="Arial" w:cs="Arial"/>
      <w:b/>
      <w:bCs/>
      <w:color w:val="000000"/>
      <w:w w:val="0"/>
      <w:lang w:eastAsia="en-GB"/>
    </w:rPr>
  </w:style>
  <w:style w:type="character" w:customStyle="1" w:styleId="Heading5Char">
    <w:name w:val="Heading 5 Char"/>
    <w:link w:val="Heading5"/>
    <w:semiHidden/>
    <w:rsid w:val="00C529CA"/>
    <w:rPr>
      <w:rFonts w:ascii="Calibri" w:hAnsi="Calibri"/>
      <w:b/>
      <w:bCs/>
      <w:i/>
      <w:iCs/>
      <w:sz w:val="26"/>
      <w:szCs w:val="26"/>
      <w:lang w:eastAsia="en-US"/>
    </w:rPr>
  </w:style>
  <w:style w:type="character" w:customStyle="1" w:styleId="Heading6Char">
    <w:name w:val="Heading 6 Char"/>
    <w:link w:val="Heading6"/>
    <w:semiHidden/>
    <w:rsid w:val="00C529CA"/>
    <w:rPr>
      <w:rFonts w:ascii="Calibri" w:hAnsi="Calibri"/>
      <w:b/>
      <w:bCs/>
      <w:sz w:val="22"/>
      <w:szCs w:val="22"/>
      <w:lang w:eastAsia="en-US"/>
    </w:rPr>
  </w:style>
  <w:style w:type="character" w:customStyle="1" w:styleId="Heading7Char">
    <w:name w:val="Heading 7 Char"/>
    <w:link w:val="Heading7"/>
    <w:semiHidden/>
    <w:rsid w:val="00C529CA"/>
    <w:rPr>
      <w:rFonts w:ascii="Calibri" w:hAnsi="Calibri"/>
      <w:sz w:val="24"/>
      <w:szCs w:val="24"/>
      <w:lang w:eastAsia="en-US"/>
    </w:rPr>
  </w:style>
  <w:style w:type="character" w:customStyle="1" w:styleId="Heading8Char">
    <w:name w:val="Heading 8 Char"/>
    <w:link w:val="Heading8"/>
    <w:semiHidden/>
    <w:rsid w:val="00C529CA"/>
    <w:rPr>
      <w:rFonts w:ascii="Calibri" w:hAnsi="Calibri"/>
      <w:i/>
      <w:iCs/>
      <w:sz w:val="24"/>
      <w:szCs w:val="24"/>
      <w:lang w:eastAsia="en-US"/>
    </w:rPr>
  </w:style>
  <w:style w:type="character" w:customStyle="1" w:styleId="Heading9Char">
    <w:name w:val="Heading 9 Char"/>
    <w:link w:val="Heading9"/>
    <w:semiHidden/>
    <w:rsid w:val="00C529CA"/>
    <w:rPr>
      <w:rFonts w:ascii="Calibri Light" w:hAnsi="Calibri Light"/>
      <w:sz w:val="22"/>
      <w:szCs w:val="22"/>
      <w:lang w:eastAsia="en-US"/>
    </w:rPr>
  </w:style>
  <w:style w:type="character" w:customStyle="1" w:styleId="Style4">
    <w:name w:val="Style4"/>
    <w:uiPriority w:val="1"/>
    <w:rsid w:val="00CB3664"/>
    <w:rPr>
      <w:rFonts w:ascii="Times New Roman" w:hAnsi="Times New Roman"/>
      <w:color w:val="C00000"/>
      <w:sz w:val="18"/>
    </w:rPr>
  </w:style>
  <w:style w:type="character" w:customStyle="1" w:styleId="Style5">
    <w:name w:val="Style5"/>
    <w:uiPriority w:val="1"/>
    <w:rsid w:val="00CB3664"/>
    <w:rPr>
      <w:rFonts w:ascii="Times New Roman" w:hAnsi="Times New Roman"/>
      <w:color w:val="FF0000"/>
      <w:sz w:val="18"/>
    </w:rPr>
  </w:style>
  <w:style w:type="character" w:customStyle="1" w:styleId="Style6">
    <w:name w:val="Style6"/>
    <w:uiPriority w:val="1"/>
    <w:rsid w:val="00CB3664"/>
    <w:rPr>
      <w:rFonts w:ascii="Times New Roman" w:hAnsi="Times New Roman"/>
      <w:color w:val="FF0000"/>
      <w:sz w:val="18"/>
    </w:rPr>
  </w:style>
  <w:style w:type="character" w:customStyle="1" w:styleId="Style7">
    <w:name w:val="Style7"/>
    <w:uiPriority w:val="1"/>
    <w:rsid w:val="00CB3664"/>
    <w:rPr>
      <w:rFonts w:ascii="Times New Roman" w:hAnsi="Times New Roman"/>
      <w:color w:val="FF0000"/>
      <w:sz w:val="18"/>
    </w:rPr>
  </w:style>
  <w:style w:type="paragraph" w:customStyle="1" w:styleId="Default">
    <w:name w:val="Default"/>
    <w:rsid w:val="00E93087"/>
    <w:pPr>
      <w:autoSpaceDE w:val="0"/>
      <w:autoSpaceDN w:val="0"/>
      <w:adjustRightInd w:val="0"/>
    </w:pPr>
    <w:rPr>
      <w:rFonts w:ascii="Arial" w:hAnsi="Arial" w:cs="Arial"/>
      <w:color w:val="000000"/>
      <w:sz w:val="24"/>
      <w:szCs w:val="24"/>
    </w:rPr>
  </w:style>
  <w:style w:type="paragraph" w:customStyle="1" w:styleId="Code">
    <w:name w:val="Code"/>
    <w:uiPriority w:val="99"/>
    <w:rsid w:val="00EC4997"/>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lang w:eastAsia="ko-KR"/>
    </w:rPr>
  </w:style>
  <w:style w:type="character" w:customStyle="1" w:styleId="fontstyle01">
    <w:name w:val="fontstyle01"/>
    <w:basedOn w:val="DefaultParagraphFont"/>
    <w:rsid w:val="00D26FCC"/>
    <w:rPr>
      <w:rFonts w:ascii="TimesNewRomanPSMT" w:hAnsi="TimesNewRomanPSMT" w:hint="default"/>
      <w:b w:val="0"/>
      <w:bCs w:val="0"/>
      <w:i w:val="0"/>
      <w:iCs w:val="0"/>
      <w:color w:val="000000"/>
      <w:sz w:val="20"/>
      <w:szCs w:val="20"/>
    </w:rPr>
  </w:style>
  <w:style w:type="character" w:customStyle="1" w:styleId="fontstyle21">
    <w:name w:val="fontstyle21"/>
    <w:basedOn w:val="DefaultParagraphFont"/>
    <w:rsid w:val="00870D7E"/>
    <w:rPr>
      <w:rFonts w:ascii="TimesNewRoman" w:hAnsi="TimesNewRoman" w:hint="default"/>
      <w:b w:val="0"/>
      <w:bCs w:val="0"/>
      <w:i w:val="0"/>
      <w:iCs w:val="0"/>
      <w:color w:val="000000"/>
      <w:sz w:val="18"/>
      <w:szCs w:val="18"/>
    </w:rPr>
  </w:style>
  <w:style w:type="paragraph" w:customStyle="1" w:styleId="Acronym">
    <w:name w:val="Acronym"/>
    <w:rsid w:val="00E71845"/>
    <w:pPr>
      <w:widowControl w:val="0"/>
      <w:tabs>
        <w:tab w:val="left" w:pos="2040"/>
      </w:tabs>
      <w:autoSpaceDE w:val="0"/>
      <w:autoSpaceDN w:val="0"/>
      <w:adjustRightInd w:val="0"/>
      <w:spacing w:before="60" w:after="60" w:line="220" w:lineRule="atLeast"/>
    </w:pPr>
    <w:rPr>
      <w:rFonts w:eastAsiaTheme="minorEastAsia"/>
      <w:color w:val="000000"/>
      <w:w w:val="0"/>
      <w:lang w:eastAsia="ko-KR"/>
    </w:rPr>
  </w:style>
  <w:style w:type="paragraph" w:customStyle="1" w:styleId="AH1">
    <w:name w:val="AH1"/>
    <w:aliases w:val="A.1"/>
    <w:next w:val="T"/>
    <w:uiPriority w:val="99"/>
    <w:rsid w:val="00E7184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ko-KR"/>
    </w:rPr>
  </w:style>
  <w:style w:type="paragraph" w:customStyle="1" w:styleId="EditiingInstruction">
    <w:name w:val="Editiing Instruction"/>
    <w:uiPriority w:val="99"/>
    <w:rsid w:val="00E7184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ko-KR"/>
    </w:rPr>
  </w:style>
  <w:style w:type="character" w:customStyle="1" w:styleId="UnresolvedMention1">
    <w:name w:val="Unresolved Mention1"/>
    <w:basedOn w:val="DefaultParagraphFont"/>
    <w:uiPriority w:val="99"/>
    <w:semiHidden/>
    <w:unhideWhenUsed/>
    <w:rsid w:val="009160D6"/>
    <w:rPr>
      <w:color w:val="605E5C"/>
      <w:shd w:val="clear" w:color="auto" w:fill="E1DFDD"/>
    </w:rPr>
  </w:style>
  <w:style w:type="paragraph" w:customStyle="1" w:styleId="AH3">
    <w:name w:val="AH3"/>
    <w:aliases w:val="A.1.1.1"/>
    <w:next w:val="T"/>
    <w:uiPriority w:val="99"/>
    <w:rsid w:val="009B6BB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ko-KR"/>
    </w:rPr>
  </w:style>
  <w:style w:type="paragraph" w:customStyle="1" w:styleId="SP14319618">
    <w:name w:val="SP.14.319618"/>
    <w:basedOn w:val="Default"/>
    <w:next w:val="Default"/>
    <w:uiPriority w:val="99"/>
    <w:rsid w:val="00305E6E"/>
    <w:rPr>
      <w:color w:val="auto"/>
    </w:rPr>
  </w:style>
  <w:style w:type="paragraph" w:customStyle="1" w:styleId="SP14319765">
    <w:name w:val="SP.14.319765"/>
    <w:basedOn w:val="Default"/>
    <w:next w:val="Default"/>
    <w:uiPriority w:val="99"/>
    <w:rsid w:val="00305E6E"/>
    <w:rPr>
      <w:color w:val="auto"/>
    </w:rPr>
  </w:style>
  <w:style w:type="character" w:customStyle="1" w:styleId="SC14319501">
    <w:name w:val="SC.14.319501"/>
    <w:uiPriority w:val="99"/>
    <w:rsid w:val="00305E6E"/>
    <w:rPr>
      <w:b/>
      <w:bCs/>
      <w:color w:val="000000"/>
      <w:sz w:val="20"/>
      <w:szCs w:val="20"/>
    </w:rPr>
  </w:style>
  <w:style w:type="character" w:customStyle="1" w:styleId="SC8204803">
    <w:name w:val="SC.8.204803"/>
    <w:uiPriority w:val="99"/>
    <w:rsid w:val="00DC1964"/>
    <w:rPr>
      <w:color w:val="000000"/>
      <w:sz w:val="20"/>
      <w:szCs w:val="20"/>
    </w:rPr>
  </w:style>
  <w:style w:type="character" w:customStyle="1" w:styleId="SC9204816">
    <w:name w:val="SC.9.204816"/>
    <w:uiPriority w:val="99"/>
    <w:rsid w:val="00DC1964"/>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68885">
      <w:bodyDiv w:val="1"/>
      <w:marLeft w:val="0"/>
      <w:marRight w:val="0"/>
      <w:marTop w:val="0"/>
      <w:marBottom w:val="0"/>
      <w:divBdr>
        <w:top w:val="none" w:sz="0" w:space="0" w:color="auto"/>
        <w:left w:val="none" w:sz="0" w:space="0" w:color="auto"/>
        <w:bottom w:val="none" w:sz="0" w:space="0" w:color="auto"/>
        <w:right w:val="none" w:sz="0" w:space="0" w:color="auto"/>
      </w:divBdr>
    </w:div>
    <w:div w:id="81802116">
      <w:bodyDiv w:val="1"/>
      <w:marLeft w:val="0"/>
      <w:marRight w:val="0"/>
      <w:marTop w:val="0"/>
      <w:marBottom w:val="0"/>
      <w:divBdr>
        <w:top w:val="none" w:sz="0" w:space="0" w:color="auto"/>
        <w:left w:val="none" w:sz="0" w:space="0" w:color="auto"/>
        <w:bottom w:val="none" w:sz="0" w:space="0" w:color="auto"/>
        <w:right w:val="none" w:sz="0" w:space="0" w:color="auto"/>
      </w:divBdr>
      <w:divsChild>
        <w:div w:id="1222206197">
          <w:marLeft w:val="0"/>
          <w:marRight w:val="0"/>
          <w:marTop w:val="0"/>
          <w:marBottom w:val="0"/>
          <w:divBdr>
            <w:top w:val="none" w:sz="0" w:space="0" w:color="auto"/>
            <w:left w:val="none" w:sz="0" w:space="0" w:color="auto"/>
            <w:bottom w:val="none" w:sz="0" w:space="0" w:color="auto"/>
            <w:right w:val="none" w:sz="0" w:space="0" w:color="auto"/>
          </w:divBdr>
          <w:divsChild>
            <w:div w:id="209077529">
              <w:marLeft w:val="0"/>
              <w:marRight w:val="0"/>
              <w:marTop w:val="0"/>
              <w:marBottom w:val="0"/>
              <w:divBdr>
                <w:top w:val="none" w:sz="0" w:space="0" w:color="auto"/>
                <w:left w:val="none" w:sz="0" w:space="0" w:color="auto"/>
                <w:bottom w:val="none" w:sz="0" w:space="0" w:color="auto"/>
                <w:right w:val="none" w:sz="0" w:space="0" w:color="auto"/>
              </w:divBdr>
            </w:div>
            <w:div w:id="666439891">
              <w:marLeft w:val="0"/>
              <w:marRight w:val="0"/>
              <w:marTop w:val="0"/>
              <w:marBottom w:val="0"/>
              <w:divBdr>
                <w:top w:val="none" w:sz="0" w:space="0" w:color="auto"/>
                <w:left w:val="none" w:sz="0" w:space="0" w:color="auto"/>
                <w:bottom w:val="none" w:sz="0" w:space="0" w:color="auto"/>
                <w:right w:val="none" w:sz="0" w:space="0" w:color="auto"/>
              </w:divBdr>
            </w:div>
            <w:div w:id="2067023555">
              <w:marLeft w:val="0"/>
              <w:marRight w:val="0"/>
              <w:marTop w:val="0"/>
              <w:marBottom w:val="0"/>
              <w:divBdr>
                <w:top w:val="none" w:sz="0" w:space="0" w:color="auto"/>
                <w:left w:val="none" w:sz="0" w:space="0" w:color="auto"/>
                <w:bottom w:val="none" w:sz="0" w:space="0" w:color="auto"/>
                <w:right w:val="none" w:sz="0" w:space="0" w:color="auto"/>
              </w:divBdr>
              <w:divsChild>
                <w:div w:id="292098192">
                  <w:marLeft w:val="0"/>
                  <w:marRight w:val="0"/>
                  <w:marTop w:val="0"/>
                  <w:marBottom w:val="0"/>
                  <w:divBdr>
                    <w:top w:val="none" w:sz="0" w:space="0" w:color="auto"/>
                    <w:left w:val="none" w:sz="0" w:space="0" w:color="auto"/>
                    <w:bottom w:val="none" w:sz="0" w:space="0" w:color="auto"/>
                    <w:right w:val="none" w:sz="0" w:space="0" w:color="auto"/>
                  </w:divBdr>
                  <w:divsChild>
                    <w:div w:id="599799653">
                      <w:marLeft w:val="0"/>
                      <w:marRight w:val="0"/>
                      <w:marTop w:val="0"/>
                      <w:marBottom w:val="0"/>
                      <w:divBdr>
                        <w:top w:val="none" w:sz="0" w:space="0" w:color="auto"/>
                        <w:left w:val="none" w:sz="0" w:space="0" w:color="auto"/>
                        <w:bottom w:val="none" w:sz="0" w:space="0" w:color="auto"/>
                        <w:right w:val="none" w:sz="0" w:space="0" w:color="auto"/>
                      </w:divBdr>
                    </w:div>
                    <w:div w:id="1405295111">
                      <w:marLeft w:val="300"/>
                      <w:marRight w:val="0"/>
                      <w:marTop w:val="0"/>
                      <w:marBottom w:val="0"/>
                      <w:divBdr>
                        <w:top w:val="none" w:sz="0" w:space="0" w:color="auto"/>
                        <w:left w:val="none" w:sz="0" w:space="0" w:color="auto"/>
                        <w:bottom w:val="none" w:sz="0" w:space="0" w:color="auto"/>
                        <w:right w:val="none" w:sz="0" w:space="0" w:color="auto"/>
                      </w:divBdr>
                      <w:divsChild>
                        <w:div w:id="398021810">
                          <w:marLeft w:val="0"/>
                          <w:marRight w:val="0"/>
                          <w:marTop w:val="0"/>
                          <w:marBottom w:val="0"/>
                          <w:divBdr>
                            <w:top w:val="none" w:sz="0" w:space="0" w:color="auto"/>
                            <w:left w:val="none" w:sz="0" w:space="0" w:color="auto"/>
                            <w:bottom w:val="none" w:sz="0" w:space="0" w:color="auto"/>
                            <w:right w:val="none" w:sz="0" w:space="0" w:color="auto"/>
                          </w:divBdr>
                          <w:divsChild>
                            <w:div w:id="917862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7092341">
          <w:marLeft w:val="0"/>
          <w:marRight w:val="0"/>
          <w:marTop w:val="0"/>
          <w:marBottom w:val="0"/>
          <w:divBdr>
            <w:top w:val="none" w:sz="0" w:space="0" w:color="auto"/>
            <w:left w:val="none" w:sz="0" w:space="0" w:color="auto"/>
            <w:bottom w:val="none" w:sz="0" w:space="0" w:color="auto"/>
            <w:right w:val="none" w:sz="0" w:space="0" w:color="auto"/>
          </w:divBdr>
          <w:divsChild>
            <w:div w:id="782963158">
              <w:marLeft w:val="0"/>
              <w:marRight w:val="0"/>
              <w:marTop w:val="0"/>
              <w:marBottom w:val="0"/>
              <w:divBdr>
                <w:top w:val="none" w:sz="0" w:space="0" w:color="auto"/>
                <w:left w:val="none" w:sz="0" w:space="0" w:color="auto"/>
                <w:bottom w:val="none" w:sz="0" w:space="0" w:color="auto"/>
                <w:right w:val="none" w:sz="0" w:space="0" w:color="auto"/>
              </w:divBdr>
              <w:divsChild>
                <w:div w:id="612131017">
                  <w:marLeft w:val="0"/>
                  <w:marRight w:val="0"/>
                  <w:marTop w:val="0"/>
                  <w:marBottom w:val="0"/>
                  <w:divBdr>
                    <w:top w:val="none" w:sz="0" w:space="0" w:color="auto"/>
                    <w:left w:val="none" w:sz="0" w:space="0" w:color="auto"/>
                    <w:bottom w:val="none" w:sz="0" w:space="0" w:color="auto"/>
                    <w:right w:val="none" w:sz="0" w:space="0" w:color="auto"/>
                  </w:divBdr>
                  <w:divsChild>
                    <w:div w:id="1473405986">
                      <w:marLeft w:val="300"/>
                      <w:marRight w:val="0"/>
                      <w:marTop w:val="0"/>
                      <w:marBottom w:val="0"/>
                      <w:divBdr>
                        <w:top w:val="none" w:sz="0" w:space="0" w:color="auto"/>
                        <w:left w:val="none" w:sz="0" w:space="0" w:color="auto"/>
                        <w:bottom w:val="none" w:sz="0" w:space="0" w:color="auto"/>
                        <w:right w:val="none" w:sz="0" w:space="0" w:color="auto"/>
                      </w:divBdr>
                      <w:divsChild>
                        <w:div w:id="1870214627">
                          <w:marLeft w:val="-375"/>
                          <w:marRight w:val="0"/>
                          <w:marTop w:val="0"/>
                          <w:marBottom w:val="0"/>
                          <w:divBdr>
                            <w:top w:val="none" w:sz="0" w:space="0" w:color="auto"/>
                            <w:left w:val="none" w:sz="0" w:space="0" w:color="auto"/>
                            <w:bottom w:val="none" w:sz="0" w:space="0" w:color="auto"/>
                            <w:right w:val="none" w:sz="0" w:space="0" w:color="auto"/>
                          </w:divBdr>
                          <w:divsChild>
                            <w:div w:id="1020546787">
                              <w:marLeft w:val="0"/>
                              <w:marRight w:val="0"/>
                              <w:marTop w:val="0"/>
                              <w:marBottom w:val="0"/>
                              <w:divBdr>
                                <w:top w:val="none" w:sz="0" w:space="0" w:color="auto"/>
                                <w:left w:val="none" w:sz="0" w:space="0" w:color="auto"/>
                                <w:bottom w:val="none" w:sz="0" w:space="0" w:color="auto"/>
                                <w:right w:val="none" w:sz="0" w:space="0" w:color="auto"/>
                              </w:divBdr>
                              <w:divsChild>
                                <w:div w:id="417335805">
                                  <w:marLeft w:val="0"/>
                                  <w:marRight w:val="0"/>
                                  <w:marTop w:val="0"/>
                                  <w:marBottom w:val="0"/>
                                  <w:divBdr>
                                    <w:top w:val="none" w:sz="0" w:space="0" w:color="auto"/>
                                    <w:left w:val="none" w:sz="0" w:space="0" w:color="auto"/>
                                    <w:bottom w:val="none" w:sz="0" w:space="0" w:color="auto"/>
                                    <w:right w:val="none" w:sz="0" w:space="0" w:color="auto"/>
                                  </w:divBdr>
                                  <w:divsChild>
                                    <w:div w:id="1695498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90160">
                              <w:marLeft w:val="0"/>
                              <w:marRight w:val="0"/>
                              <w:marTop w:val="0"/>
                              <w:marBottom w:val="0"/>
                              <w:divBdr>
                                <w:top w:val="none" w:sz="0" w:space="0" w:color="auto"/>
                                <w:left w:val="none" w:sz="0" w:space="0" w:color="auto"/>
                                <w:bottom w:val="none" w:sz="0" w:space="0" w:color="auto"/>
                                <w:right w:val="none" w:sz="0" w:space="0" w:color="auto"/>
                              </w:divBdr>
                              <w:divsChild>
                                <w:div w:id="1686053508">
                                  <w:marLeft w:val="0"/>
                                  <w:marRight w:val="0"/>
                                  <w:marTop w:val="0"/>
                                  <w:marBottom w:val="0"/>
                                  <w:divBdr>
                                    <w:top w:val="none" w:sz="0" w:space="0" w:color="auto"/>
                                    <w:left w:val="none" w:sz="0" w:space="0" w:color="auto"/>
                                    <w:bottom w:val="none" w:sz="0" w:space="0" w:color="auto"/>
                                    <w:right w:val="none" w:sz="0" w:space="0" w:color="auto"/>
                                  </w:divBdr>
                                  <w:divsChild>
                                    <w:div w:id="143938351">
                                      <w:marLeft w:val="0"/>
                                      <w:marRight w:val="0"/>
                                      <w:marTop w:val="0"/>
                                      <w:marBottom w:val="0"/>
                                      <w:divBdr>
                                        <w:top w:val="none" w:sz="0" w:space="0" w:color="auto"/>
                                        <w:left w:val="none" w:sz="0" w:space="0" w:color="auto"/>
                                        <w:bottom w:val="none" w:sz="0" w:space="0" w:color="auto"/>
                                        <w:right w:val="none" w:sz="0" w:space="0" w:color="auto"/>
                                      </w:divBdr>
                                      <w:divsChild>
                                        <w:div w:id="445278030">
                                          <w:marLeft w:val="0"/>
                                          <w:marRight w:val="0"/>
                                          <w:marTop w:val="0"/>
                                          <w:marBottom w:val="0"/>
                                          <w:divBdr>
                                            <w:top w:val="none" w:sz="0" w:space="0" w:color="auto"/>
                                            <w:left w:val="none" w:sz="0" w:space="0" w:color="auto"/>
                                            <w:bottom w:val="none" w:sz="0" w:space="0" w:color="auto"/>
                                            <w:right w:val="none" w:sz="0" w:space="0" w:color="auto"/>
                                          </w:divBdr>
                                          <w:divsChild>
                                            <w:div w:id="337079524">
                                              <w:marLeft w:val="0"/>
                                              <w:marRight w:val="0"/>
                                              <w:marTop w:val="0"/>
                                              <w:marBottom w:val="0"/>
                                              <w:divBdr>
                                                <w:top w:val="none" w:sz="0" w:space="0" w:color="auto"/>
                                                <w:left w:val="none" w:sz="0" w:space="0" w:color="auto"/>
                                                <w:bottom w:val="none" w:sz="0" w:space="0" w:color="auto"/>
                                                <w:right w:val="none" w:sz="0" w:space="0" w:color="auto"/>
                                              </w:divBdr>
                                              <w:divsChild>
                                                <w:div w:id="473718171">
                                                  <w:marLeft w:val="0"/>
                                                  <w:marRight w:val="0"/>
                                                  <w:marTop w:val="0"/>
                                                  <w:marBottom w:val="0"/>
                                                  <w:divBdr>
                                                    <w:top w:val="none" w:sz="0" w:space="0" w:color="auto"/>
                                                    <w:left w:val="none" w:sz="0" w:space="0" w:color="auto"/>
                                                    <w:bottom w:val="none" w:sz="0" w:space="0" w:color="auto"/>
                                                    <w:right w:val="none" w:sz="0" w:space="0" w:color="auto"/>
                                                  </w:divBdr>
                                                </w:div>
                                                <w:div w:id="1161197308">
                                                  <w:marLeft w:val="0"/>
                                                  <w:marRight w:val="0"/>
                                                  <w:marTop w:val="0"/>
                                                  <w:marBottom w:val="0"/>
                                                  <w:divBdr>
                                                    <w:top w:val="none" w:sz="0" w:space="0" w:color="auto"/>
                                                    <w:left w:val="none" w:sz="0" w:space="0" w:color="auto"/>
                                                    <w:bottom w:val="none" w:sz="0" w:space="0" w:color="auto"/>
                                                    <w:right w:val="none" w:sz="0" w:space="0" w:color="auto"/>
                                                  </w:divBdr>
                                                </w:div>
                                                <w:div w:id="1188301109">
                                                  <w:marLeft w:val="0"/>
                                                  <w:marRight w:val="0"/>
                                                  <w:marTop w:val="0"/>
                                                  <w:marBottom w:val="0"/>
                                                  <w:divBdr>
                                                    <w:top w:val="none" w:sz="0" w:space="0" w:color="auto"/>
                                                    <w:left w:val="none" w:sz="0" w:space="0" w:color="auto"/>
                                                    <w:bottom w:val="none" w:sz="0" w:space="0" w:color="auto"/>
                                                    <w:right w:val="none" w:sz="0" w:space="0" w:color="auto"/>
                                                  </w:divBdr>
                                                </w:div>
                                                <w:div w:id="1248689271">
                                                  <w:marLeft w:val="0"/>
                                                  <w:marRight w:val="0"/>
                                                  <w:marTop w:val="0"/>
                                                  <w:marBottom w:val="0"/>
                                                  <w:divBdr>
                                                    <w:top w:val="none" w:sz="0" w:space="0" w:color="auto"/>
                                                    <w:left w:val="none" w:sz="0" w:space="0" w:color="auto"/>
                                                    <w:bottom w:val="none" w:sz="0" w:space="0" w:color="auto"/>
                                                    <w:right w:val="none" w:sz="0" w:space="0" w:color="auto"/>
                                                  </w:divBdr>
                                                </w:div>
                                                <w:div w:id="132962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3799">
                                      <w:marLeft w:val="0"/>
                                      <w:marRight w:val="0"/>
                                      <w:marTop w:val="0"/>
                                      <w:marBottom w:val="0"/>
                                      <w:divBdr>
                                        <w:top w:val="none" w:sz="0" w:space="0" w:color="auto"/>
                                        <w:left w:val="none" w:sz="0" w:space="0" w:color="auto"/>
                                        <w:bottom w:val="none" w:sz="0" w:space="0" w:color="auto"/>
                                        <w:right w:val="none" w:sz="0" w:space="0" w:color="auto"/>
                                      </w:divBdr>
                                    </w:div>
                                    <w:div w:id="158094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969819">
                          <w:marLeft w:val="0"/>
                          <w:marRight w:val="0"/>
                          <w:marTop w:val="0"/>
                          <w:marBottom w:val="0"/>
                          <w:divBdr>
                            <w:top w:val="none" w:sz="0" w:space="0" w:color="auto"/>
                            <w:left w:val="none" w:sz="0" w:space="0" w:color="auto"/>
                            <w:bottom w:val="none" w:sz="0" w:space="0" w:color="auto"/>
                            <w:right w:val="none" w:sz="0" w:space="0" w:color="auto"/>
                          </w:divBdr>
                          <w:divsChild>
                            <w:div w:id="412317163">
                              <w:marLeft w:val="0"/>
                              <w:marRight w:val="0"/>
                              <w:marTop w:val="0"/>
                              <w:marBottom w:val="0"/>
                              <w:divBdr>
                                <w:top w:val="none" w:sz="0" w:space="0" w:color="auto"/>
                                <w:left w:val="none" w:sz="0" w:space="0" w:color="auto"/>
                                <w:bottom w:val="none" w:sz="0" w:space="0" w:color="auto"/>
                                <w:right w:val="none" w:sz="0" w:space="0" w:color="auto"/>
                              </w:divBdr>
                            </w:div>
                            <w:div w:id="588009081">
                              <w:marLeft w:val="0"/>
                              <w:marRight w:val="0"/>
                              <w:marTop w:val="0"/>
                              <w:marBottom w:val="0"/>
                              <w:divBdr>
                                <w:top w:val="none" w:sz="0" w:space="0" w:color="auto"/>
                                <w:left w:val="none" w:sz="0" w:space="0" w:color="auto"/>
                                <w:bottom w:val="none" w:sz="0" w:space="0" w:color="auto"/>
                                <w:right w:val="none" w:sz="0" w:space="0" w:color="auto"/>
                              </w:divBdr>
                            </w:div>
                            <w:div w:id="1090009418">
                              <w:marLeft w:val="0"/>
                              <w:marRight w:val="0"/>
                              <w:marTop w:val="0"/>
                              <w:marBottom w:val="0"/>
                              <w:divBdr>
                                <w:top w:val="none" w:sz="0" w:space="0" w:color="auto"/>
                                <w:left w:val="none" w:sz="0" w:space="0" w:color="auto"/>
                                <w:bottom w:val="none" w:sz="0" w:space="0" w:color="auto"/>
                                <w:right w:val="none" w:sz="0" w:space="0" w:color="auto"/>
                              </w:divBdr>
                              <w:divsChild>
                                <w:div w:id="284701487">
                                  <w:marLeft w:val="0"/>
                                  <w:marRight w:val="0"/>
                                  <w:marTop w:val="0"/>
                                  <w:marBottom w:val="0"/>
                                  <w:divBdr>
                                    <w:top w:val="none" w:sz="0" w:space="0" w:color="auto"/>
                                    <w:left w:val="none" w:sz="0" w:space="0" w:color="auto"/>
                                    <w:bottom w:val="none" w:sz="0" w:space="0" w:color="auto"/>
                                    <w:right w:val="none" w:sz="0" w:space="0" w:color="auto"/>
                                  </w:divBdr>
                                  <w:divsChild>
                                    <w:div w:id="1033044892">
                                      <w:marLeft w:val="0"/>
                                      <w:marRight w:val="0"/>
                                      <w:marTop w:val="0"/>
                                      <w:marBottom w:val="0"/>
                                      <w:divBdr>
                                        <w:top w:val="none" w:sz="0" w:space="0" w:color="auto"/>
                                        <w:left w:val="none" w:sz="0" w:space="0" w:color="auto"/>
                                        <w:bottom w:val="none" w:sz="0" w:space="0" w:color="auto"/>
                                        <w:right w:val="none" w:sz="0" w:space="0" w:color="auto"/>
                                      </w:divBdr>
                                      <w:divsChild>
                                        <w:div w:id="300574398">
                                          <w:marLeft w:val="0"/>
                                          <w:marRight w:val="0"/>
                                          <w:marTop w:val="0"/>
                                          <w:marBottom w:val="0"/>
                                          <w:divBdr>
                                            <w:top w:val="none" w:sz="0" w:space="0" w:color="auto"/>
                                            <w:left w:val="none" w:sz="0" w:space="0" w:color="auto"/>
                                            <w:bottom w:val="none" w:sz="0" w:space="0" w:color="auto"/>
                                            <w:right w:val="none" w:sz="0" w:space="0" w:color="auto"/>
                                          </w:divBdr>
                                        </w:div>
                                        <w:div w:id="841623340">
                                          <w:marLeft w:val="0"/>
                                          <w:marRight w:val="0"/>
                                          <w:marTop w:val="0"/>
                                          <w:marBottom w:val="0"/>
                                          <w:divBdr>
                                            <w:top w:val="none" w:sz="0" w:space="0" w:color="auto"/>
                                            <w:left w:val="none" w:sz="0" w:space="0" w:color="auto"/>
                                            <w:bottom w:val="none" w:sz="0" w:space="0" w:color="auto"/>
                                            <w:right w:val="none" w:sz="0" w:space="0" w:color="auto"/>
                                          </w:divBdr>
                                        </w:div>
                                        <w:div w:id="1207137147">
                                          <w:marLeft w:val="0"/>
                                          <w:marRight w:val="0"/>
                                          <w:marTop w:val="0"/>
                                          <w:marBottom w:val="0"/>
                                          <w:divBdr>
                                            <w:top w:val="none" w:sz="0" w:space="0" w:color="auto"/>
                                            <w:left w:val="none" w:sz="0" w:space="0" w:color="auto"/>
                                            <w:bottom w:val="none" w:sz="0" w:space="0" w:color="auto"/>
                                            <w:right w:val="none" w:sz="0" w:space="0" w:color="auto"/>
                                          </w:divBdr>
                                        </w:div>
                                        <w:div w:id="1549225566">
                                          <w:marLeft w:val="0"/>
                                          <w:marRight w:val="0"/>
                                          <w:marTop w:val="0"/>
                                          <w:marBottom w:val="0"/>
                                          <w:divBdr>
                                            <w:top w:val="none" w:sz="0" w:space="0" w:color="auto"/>
                                            <w:left w:val="none" w:sz="0" w:space="0" w:color="auto"/>
                                            <w:bottom w:val="none" w:sz="0" w:space="0" w:color="auto"/>
                                            <w:right w:val="none" w:sz="0" w:space="0" w:color="auto"/>
                                          </w:divBdr>
                                        </w:div>
                                        <w:div w:id="1612012285">
                                          <w:marLeft w:val="0"/>
                                          <w:marRight w:val="0"/>
                                          <w:marTop w:val="0"/>
                                          <w:marBottom w:val="0"/>
                                          <w:divBdr>
                                            <w:top w:val="none" w:sz="0" w:space="0" w:color="auto"/>
                                            <w:left w:val="none" w:sz="0" w:space="0" w:color="auto"/>
                                            <w:bottom w:val="none" w:sz="0" w:space="0" w:color="auto"/>
                                            <w:right w:val="none" w:sz="0" w:space="0" w:color="auto"/>
                                          </w:divBdr>
                                        </w:div>
                                        <w:div w:id="169484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0033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892311">
              <w:marLeft w:val="0"/>
              <w:marRight w:val="0"/>
              <w:marTop w:val="0"/>
              <w:marBottom w:val="0"/>
              <w:divBdr>
                <w:top w:val="none" w:sz="0" w:space="0" w:color="auto"/>
                <w:left w:val="none" w:sz="0" w:space="0" w:color="auto"/>
                <w:bottom w:val="none" w:sz="0" w:space="0" w:color="auto"/>
                <w:right w:val="none" w:sz="0" w:space="0" w:color="auto"/>
              </w:divBdr>
            </w:div>
            <w:div w:id="122167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32695">
      <w:bodyDiv w:val="1"/>
      <w:marLeft w:val="0"/>
      <w:marRight w:val="0"/>
      <w:marTop w:val="0"/>
      <w:marBottom w:val="0"/>
      <w:divBdr>
        <w:top w:val="none" w:sz="0" w:space="0" w:color="auto"/>
        <w:left w:val="none" w:sz="0" w:space="0" w:color="auto"/>
        <w:bottom w:val="none" w:sz="0" w:space="0" w:color="auto"/>
        <w:right w:val="none" w:sz="0" w:space="0" w:color="auto"/>
      </w:divBdr>
    </w:div>
    <w:div w:id="109053909">
      <w:bodyDiv w:val="1"/>
      <w:marLeft w:val="0"/>
      <w:marRight w:val="0"/>
      <w:marTop w:val="0"/>
      <w:marBottom w:val="0"/>
      <w:divBdr>
        <w:top w:val="none" w:sz="0" w:space="0" w:color="auto"/>
        <w:left w:val="none" w:sz="0" w:space="0" w:color="auto"/>
        <w:bottom w:val="none" w:sz="0" w:space="0" w:color="auto"/>
        <w:right w:val="none" w:sz="0" w:space="0" w:color="auto"/>
      </w:divBdr>
    </w:div>
    <w:div w:id="133833538">
      <w:bodyDiv w:val="1"/>
      <w:marLeft w:val="0"/>
      <w:marRight w:val="0"/>
      <w:marTop w:val="0"/>
      <w:marBottom w:val="0"/>
      <w:divBdr>
        <w:top w:val="none" w:sz="0" w:space="0" w:color="auto"/>
        <w:left w:val="none" w:sz="0" w:space="0" w:color="auto"/>
        <w:bottom w:val="none" w:sz="0" w:space="0" w:color="auto"/>
        <w:right w:val="none" w:sz="0" w:space="0" w:color="auto"/>
      </w:divBdr>
    </w:div>
    <w:div w:id="141851278">
      <w:bodyDiv w:val="1"/>
      <w:marLeft w:val="0"/>
      <w:marRight w:val="0"/>
      <w:marTop w:val="0"/>
      <w:marBottom w:val="0"/>
      <w:divBdr>
        <w:top w:val="none" w:sz="0" w:space="0" w:color="auto"/>
        <w:left w:val="none" w:sz="0" w:space="0" w:color="auto"/>
        <w:bottom w:val="none" w:sz="0" w:space="0" w:color="auto"/>
        <w:right w:val="none" w:sz="0" w:space="0" w:color="auto"/>
      </w:divBdr>
    </w:div>
    <w:div w:id="174225465">
      <w:bodyDiv w:val="1"/>
      <w:marLeft w:val="0"/>
      <w:marRight w:val="0"/>
      <w:marTop w:val="0"/>
      <w:marBottom w:val="0"/>
      <w:divBdr>
        <w:top w:val="none" w:sz="0" w:space="0" w:color="auto"/>
        <w:left w:val="none" w:sz="0" w:space="0" w:color="auto"/>
        <w:bottom w:val="none" w:sz="0" w:space="0" w:color="auto"/>
        <w:right w:val="none" w:sz="0" w:space="0" w:color="auto"/>
      </w:divBdr>
    </w:div>
    <w:div w:id="186216141">
      <w:bodyDiv w:val="1"/>
      <w:marLeft w:val="0"/>
      <w:marRight w:val="0"/>
      <w:marTop w:val="0"/>
      <w:marBottom w:val="0"/>
      <w:divBdr>
        <w:top w:val="none" w:sz="0" w:space="0" w:color="auto"/>
        <w:left w:val="none" w:sz="0" w:space="0" w:color="auto"/>
        <w:bottom w:val="none" w:sz="0" w:space="0" w:color="auto"/>
        <w:right w:val="none" w:sz="0" w:space="0" w:color="auto"/>
      </w:divBdr>
    </w:div>
    <w:div w:id="192839635">
      <w:bodyDiv w:val="1"/>
      <w:marLeft w:val="0"/>
      <w:marRight w:val="0"/>
      <w:marTop w:val="0"/>
      <w:marBottom w:val="0"/>
      <w:divBdr>
        <w:top w:val="none" w:sz="0" w:space="0" w:color="auto"/>
        <w:left w:val="none" w:sz="0" w:space="0" w:color="auto"/>
        <w:bottom w:val="none" w:sz="0" w:space="0" w:color="auto"/>
        <w:right w:val="none" w:sz="0" w:space="0" w:color="auto"/>
      </w:divBdr>
    </w:div>
    <w:div w:id="212818490">
      <w:bodyDiv w:val="1"/>
      <w:marLeft w:val="0"/>
      <w:marRight w:val="0"/>
      <w:marTop w:val="0"/>
      <w:marBottom w:val="0"/>
      <w:divBdr>
        <w:top w:val="none" w:sz="0" w:space="0" w:color="auto"/>
        <w:left w:val="none" w:sz="0" w:space="0" w:color="auto"/>
        <w:bottom w:val="none" w:sz="0" w:space="0" w:color="auto"/>
        <w:right w:val="none" w:sz="0" w:space="0" w:color="auto"/>
      </w:divBdr>
    </w:div>
    <w:div w:id="222182280">
      <w:bodyDiv w:val="1"/>
      <w:marLeft w:val="0"/>
      <w:marRight w:val="0"/>
      <w:marTop w:val="0"/>
      <w:marBottom w:val="0"/>
      <w:divBdr>
        <w:top w:val="none" w:sz="0" w:space="0" w:color="auto"/>
        <w:left w:val="none" w:sz="0" w:space="0" w:color="auto"/>
        <w:bottom w:val="none" w:sz="0" w:space="0" w:color="auto"/>
        <w:right w:val="none" w:sz="0" w:space="0" w:color="auto"/>
      </w:divBdr>
    </w:div>
    <w:div w:id="374624369">
      <w:bodyDiv w:val="1"/>
      <w:marLeft w:val="0"/>
      <w:marRight w:val="0"/>
      <w:marTop w:val="0"/>
      <w:marBottom w:val="0"/>
      <w:divBdr>
        <w:top w:val="none" w:sz="0" w:space="0" w:color="auto"/>
        <w:left w:val="none" w:sz="0" w:space="0" w:color="auto"/>
        <w:bottom w:val="none" w:sz="0" w:space="0" w:color="auto"/>
        <w:right w:val="none" w:sz="0" w:space="0" w:color="auto"/>
      </w:divBdr>
    </w:div>
    <w:div w:id="414591886">
      <w:bodyDiv w:val="1"/>
      <w:marLeft w:val="0"/>
      <w:marRight w:val="0"/>
      <w:marTop w:val="0"/>
      <w:marBottom w:val="0"/>
      <w:divBdr>
        <w:top w:val="none" w:sz="0" w:space="0" w:color="auto"/>
        <w:left w:val="none" w:sz="0" w:space="0" w:color="auto"/>
        <w:bottom w:val="none" w:sz="0" w:space="0" w:color="auto"/>
        <w:right w:val="none" w:sz="0" w:space="0" w:color="auto"/>
      </w:divBdr>
    </w:div>
    <w:div w:id="452212420">
      <w:bodyDiv w:val="1"/>
      <w:marLeft w:val="0"/>
      <w:marRight w:val="0"/>
      <w:marTop w:val="0"/>
      <w:marBottom w:val="0"/>
      <w:divBdr>
        <w:top w:val="none" w:sz="0" w:space="0" w:color="auto"/>
        <w:left w:val="none" w:sz="0" w:space="0" w:color="auto"/>
        <w:bottom w:val="none" w:sz="0" w:space="0" w:color="auto"/>
        <w:right w:val="none" w:sz="0" w:space="0" w:color="auto"/>
      </w:divBdr>
    </w:div>
    <w:div w:id="490946665">
      <w:bodyDiv w:val="1"/>
      <w:marLeft w:val="0"/>
      <w:marRight w:val="0"/>
      <w:marTop w:val="0"/>
      <w:marBottom w:val="0"/>
      <w:divBdr>
        <w:top w:val="none" w:sz="0" w:space="0" w:color="auto"/>
        <w:left w:val="none" w:sz="0" w:space="0" w:color="auto"/>
        <w:bottom w:val="none" w:sz="0" w:space="0" w:color="auto"/>
        <w:right w:val="none" w:sz="0" w:space="0" w:color="auto"/>
      </w:divBdr>
    </w:div>
    <w:div w:id="495153949">
      <w:bodyDiv w:val="1"/>
      <w:marLeft w:val="0"/>
      <w:marRight w:val="0"/>
      <w:marTop w:val="0"/>
      <w:marBottom w:val="0"/>
      <w:divBdr>
        <w:top w:val="none" w:sz="0" w:space="0" w:color="auto"/>
        <w:left w:val="none" w:sz="0" w:space="0" w:color="auto"/>
        <w:bottom w:val="none" w:sz="0" w:space="0" w:color="auto"/>
        <w:right w:val="none" w:sz="0" w:space="0" w:color="auto"/>
      </w:divBdr>
    </w:div>
    <w:div w:id="512496560">
      <w:bodyDiv w:val="1"/>
      <w:marLeft w:val="0"/>
      <w:marRight w:val="0"/>
      <w:marTop w:val="0"/>
      <w:marBottom w:val="0"/>
      <w:divBdr>
        <w:top w:val="none" w:sz="0" w:space="0" w:color="auto"/>
        <w:left w:val="none" w:sz="0" w:space="0" w:color="auto"/>
        <w:bottom w:val="none" w:sz="0" w:space="0" w:color="auto"/>
        <w:right w:val="none" w:sz="0" w:space="0" w:color="auto"/>
      </w:divBdr>
    </w:div>
    <w:div w:id="517504236">
      <w:bodyDiv w:val="1"/>
      <w:marLeft w:val="0"/>
      <w:marRight w:val="0"/>
      <w:marTop w:val="0"/>
      <w:marBottom w:val="0"/>
      <w:divBdr>
        <w:top w:val="none" w:sz="0" w:space="0" w:color="auto"/>
        <w:left w:val="none" w:sz="0" w:space="0" w:color="auto"/>
        <w:bottom w:val="none" w:sz="0" w:space="0" w:color="auto"/>
        <w:right w:val="none" w:sz="0" w:space="0" w:color="auto"/>
      </w:divBdr>
    </w:div>
    <w:div w:id="618220059">
      <w:bodyDiv w:val="1"/>
      <w:marLeft w:val="0"/>
      <w:marRight w:val="0"/>
      <w:marTop w:val="0"/>
      <w:marBottom w:val="0"/>
      <w:divBdr>
        <w:top w:val="none" w:sz="0" w:space="0" w:color="auto"/>
        <w:left w:val="none" w:sz="0" w:space="0" w:color="auto"/>
        <w:bottom w:val="none" w:sz="0" w:space="0" w:color="auto"/>
        <w:right w:val="none" w:sz="0" w:space="0" w:color="auto"/>
      </w:divBdr>
    </w:div>
    <w:div w:id="618344932">
      <w:bodyDiv w:val="1"/>
      <w:marLeft w:val="0"/>
      <w:marRight w:val="0"/>
      <w:marTop w:val="0"/>
      <w:marBottom w:val="0"/>
      <w:divBdr>
        <w:top w:val="none" w:sz="0" w:space="0" w:color="auto"/>
        <w:left w:val="none" w:sz="0" w:space="0" w:color="auto"/>
        <w:bottom w:val="none" w:sz="0" w:space="0" w:color="auto"/>
        <w:right w:val="none" w:sz="0" w:space="0" w:color="auto"/>
      </w:divBdr>
    </w:div>
    <w:div w:id="635571147">
      <w:bodyDiv w:val="1"/>
      <w:marLeft w:val="0"/>
      <w:marRight w:val="0"/>
      <w:marTop w:val="0"/>
      <w:marBottom w:val="0"/>
      <w:divBdr>
        <w:top w:val="none" w:sz="0" w:space="0" w:color="auto"/>
        <w:left w:val="none" w:sz="0" w:space="0" w:color="auto"/>
        <w:bottom w:val="none" w:sz="0" w:space="0" w:color="auto"/>
        <w:right w:val="none" w:sz="0" w:space="0" w:color="auto"/>
      </w:divBdr>
      <w:divsChild>
        <w:div w:id="179512347">
          <w:marLeft w:val="0"/>
          <w:marRight w:val="0"/>
          <w:marTop w:val="0"/>
          <w:marBottom w:val="0"/>
          <w:divBdr>
            <w:top w:val="single" w:sz="8" w:space="3" w:color="E1E1E1"/>
            <w:left w:val="none" w:sz="0" w:space="0" w:color="auto"/>
            <w:bottom w:val="none" w:sz="0" w:space="0" w:color="auto"/>
            <w:right w:val="none" w:sz="0" w:space="0" w:color="auto"/>
          </w:divBdr>
        </w:div>
        <w:div w:id="2078937203">
          <w:marLeft w:val="0"/>
          <w:marRight w:val="0"/>
          <w:marTop w:val="0"/>
          <w:marBottom w:val="0"/>
          <w:divBdr>
            <w:top w:val="none" w:sz="0" w:space="0" w:color="auto"/>
            <w:left w:val="none" w:sz="0" w:space="0" w:color="auto"/>
            <w:bottom w:val="none" w:sz="0" w:space="0" w:color="auto"/>
            <w:right w:val="none" w:sz="0" w:space="0" w:color="auto"/>
          </w:divBdr>
          <w:divsChild>
            <w:div w:id="565994398">
              <w:marLeft w:val="0"/>
              <w:marRight w:val="0"/>
              <w:marTop w:val="0"/>
              <w:marBottom w:val="0"/>
              <w:divBdr>
                <w:top w:val="none" w:sz="0" w:space="0" w:color="auto"/>
                <w:left w:val="none" w:sz="0" w:space="0" w:color="auto"/>
                <w:bottom w:val="none" w:sz="0" w:space="0" w:color="auto"/>
                <w:right w:val="none" w:sz="0" w:space="0" w:color="auto"/>
              </w:divBdr>
            </w:div>
            <w:div w:id="1083452922">
              <w:marLeft w:val="0"/>
              <w:marRight w:val="0"/>
              <w:marTop w:val="0"/>
              <w:marBottom w:val="0"/>
              <w:divBdr>
                <w:top w:val="none" w:sz="0" w:space="0" w:color="auto"/>
                <w:left w:val="none" w:sz="0" w:space="0" w:color="auto"/>
                <w:bottom w:val="none" w:sz="0" w:space="0" w:color="auto"/>
                <w:right w:val="none" w:sz="0" w:space="0" w:color="auto"/>
              </w:divBdr>
              <w:divsChild>
                <w:div w:id="1503929325">
                  <w:marLeft w:val="0"/>
                  <w:marRight w:val="0"/>
                  <w:marTop w:val="0"/>
                  <w:marBottom w:val="0"/>
                  <w:divBdr>
                    <w:top w:val="none" w:sz="0" w:space="0" w:color="auto"/>
                    <w:left w:val="none" w:sz="0" w:space="0" w:color="auto"/>
                    <w:bottom w:val="none" w:sz="0" w:space="0" w:color="auto"/>
                    <w:right w:val="none" w:sz="0" w:space="0" w:color="auto"/>
                  </w:divBdr>
                </w:div>
                <w:div w:id="1436437079">
                  <w:marLeft w:val="0"/>
                  <w:marRight w:val="0"/>
                  <w:marTop w:val="0"/>
                  <w:marBottom w:val="0"/>
                  <w:divBdr>
                    <w:top w:val="none" w:sz="0" w:space="0" w:color="auto"/>
                    <w:left w:val="none" w:sz="0" w:space="0" w:color="auto"/>
                    <w:bottom w:val="none" w:sz="0" w:space="0" w:color="auto"/>
                    <w:right w:val="none" w:sz="0" w:space="0" w:color="auto"/>
                  </w:divBdr>
                </w:div>
                <w:div w:id="268320123">
                  <w:marLeft w:val="0"/>
                  <w:marRight w:val="0"/>
                  <w:marTop w:val="0"/>
                  <w:marBottom w:val="0"/>
                  <w:divBdr>
                    <w:top w:val="none" w:sz="0" w:space="0" w:color="auto"/>
                    <w:left w:val="none" w:sz="0" w:space="0" w:color="auto"/>
                    <w:bottom w:val="none" w:sz="0" w:space="0" w:color="auto"/>
                    <w:right w:val="none" w:sz="0" w:space="0" w:color="auto"/>
                  </w:divBdr>
                </w:div>
                <w:div w:id="984550324">
                  <w:marLeft w:val="0"/>
                  <w:marRight w:val="0"/>
                  <w:marTop w:val="0"/>
                  <w:marBottom w:val="0"/>
                  <w:divBdr>
                    <w:top w:val="none" w:sz="0" w:space="0" w:color="auto"/>
                    <w:left w:val="none" w:sz="0" w:space="0" w:color="auto"/>
                    <w:bottom w:val="none" w:sz="0" w:space="0" w:color="auto"/>
                    <w:right w:val="none" w:sz="0" w:space="0" w:color="auto"/>
                  </w:divBdr>
                </w:div>
                <w:div w:id="2099863871">
                  <w:marLeft w:val="0"/>
                  <w:marRight w:val="0"/>
                  <w:marTop w:val="0"/>
                  <w:marBottom w:val="0"/>
                  <w:divBdr>
                    <w:top w:val="none" w:sz="0" w:space="0" w:color="auto"/>
                    <w:left w:val="none" w:sz="0" w:space="0" w:color="auto"/>
                    <w:bottom w:val="none" w:sz="0" w:space="0" w:color="auto"/>
                    <w:right w:val="none" w:sz="0" w:space="0" w:color="auto"/>
                  </w:divBdr>
                </w:div>
              </w:divsChild>
            </w:div>
            <w:div w:id="1993557103">
              <w:marLeft w:val="0"/>
              <w:marRight w:val="0"/>
              <w:marTop w:val="0"/>
              <w:marBottom w:val="0"/>
              <w:divBdr>
                <w:top w:val="none" w:sz="0" w:space="0" w:color="auto"/>
                <w:left w:val="none" w:sz="0" w:space="0" w:color="auto"/>
                <w:bottom w:val="none" w:sz="0" w:space="0" w:color="auto"/>
                <w:right w:val="none" w:sz="0" w:space="0" w:color="auto"/>
              </w:divBdr>
              <w:divsChild>
                <w:div w:id="1477068568">
                  <w:marLeft w:val="0"/>
                  <w:marRight w:val="0"/>
                  <w:marTop w:val="0"/>
                  <w:marBottom w:val="0"/>
                  <w:divBdr>
                    <w:top w:val="none" w:sz="0" w:space="0" w:color="auto"/>
                    <w:left w:val="none" w:sz="0" w:space="0" w:color="auto"/>
                    <w:bottom w:val="none" w:sz="0" w:space="0" w:color="auto"/>
                    <w:right w:val="none" w:sz="0" w:space="0" w:color="auto"/>
                  </w:divBdr>
                  <w:divsChild>
                    <w:div w:id="1437478287">
                      <w:marLeft w:val="0"/>
                      <w:marRight w:val="0"/>
                      <w:marTop w:val="0"/>
                      <w:marBottom w:val="0"/>
                      <w:divBdr>
                        <w:top w:val="none" w:sz="0" w:space="0" w:color="auto"/>
                        <w:left w:val="none" w:sz="0" w:space="0" w:color="auto"/>
                        <w:bottom w:val="none" w:sz="0" w:space="0" w:color="auto"/>
                        <w:right w:val="none" w:sz="0" w:space="0" w:color="auto"/>
                      </w:divBdr>
                      <w:divsChild>
                        <w:div w:id="1697079388">
                          <w:marLeft w:val="0"/>
                          <w:marRight w:val="0"/>
                          <w:marTop w:val="0"/>
                          <w:marBottom w:val="0"/>
                          <w:divBdr>
                            <w:top w:val="none" w:sz="0" w:space="0" w:color="auto"/>
                            <w:left w:val="none" w:sz="0" w:space="0" w:color="auto"/>
                            <w:bottom w:val="none" w:sz="0" w:space="0" w:color="auto"/>
                            <w:right w:val="none" w:sz="0" w:space="0" w:color="auto"/>
                          </w:divBdr>
                          <w:divsChild>
                            <w:div w:id="1677731043">
                              <w:marLeft w:val="0"/>
                              <w:marRight w:val="0"/>
                              <w:marTop w:val="0"/>
                              <w:marBottom w:val="0"/>
                              <w:divBdr>
                                <w:top w:val="none" w:sz="0" w:space="0" w:color="auto"/>
                                <w:left w:val="none" w:sz="0" w:space="0" w:color="auto"/>
                                <w:bottom w:val="none" w:sz="0" w:space="0" w:color="auto"/>
                                <w:right w:val="none" w:sz="0" w:space="0" w:color="auto"/>
                              </w:divBdr>
                            </w:div>
                            <w:div w:id="1251235989">
                              <w:marLeft w:val="0"/>
                              <w:marRight w:val="0"/>
                              <w:marTop w:val="0"/>
                              <w:marBottom w:val="0"/>
                              <w:divBdr>
                                <w:top w:val="none" w:sz="0" w:space="0" w:color="auto"/>
                                <w:left w:val="none" w:sz="0" w:space="0" w:color="auto"/>
                                <w:bottom w:val="none" w:sz="0" w:space="0" w:color="auto"/>
                                <w:right w:val="none" w:sz="0" w:space="0" w:color="auto"/>
                              </w:divBdr>
                              <w:divsChild>
                                <w:div w:id="1003555300">
                                  <w:marLeft w:val="0"/>
                                  <w:marRight w:val="0"/>
                                  <w:marTop w:val="0"/>
                                  <w:marBottom w:val="0"/>
                                  <w:divBdr>
                                    <w:top w:val="none" w:sz="0" w:space="0" w:color="auto"/>
                                    <w:left w:val="none" w:sz="0" w:space="0" w:color="auto"/>
                                    <w:bottom w:val="none" w:sz="0" w:space="0" w:color="auto"/>
                                    <w:right w:val="none" w:sz="0" w:space="0" w:color="auto"/>
                                  </w:divBdr>
                                </w:div>
                                <w:div w:id="204493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0839868">
      <w:bodyDiv w:val="1"/>
      <w:marLeft w:val="0"/>
      <w:marRight w:val="0"/>
      <w:marTop w:val="0"/>
      <w:marBottom w:val="0"/>
      <w:divBdr>
        <w:top w:val="none" w:sz="0" w:space="0" w:color="auto"/>
        <w:left w:val="none" w:sz="0" w:space="0" w:color="auto"/>
        <w:bottom w:val="none" w:sz="0" w:space="0" w:color="auto"/>
        <w:right w:val="none" w:sz="0" w:space="0" w:color="auto"/>
      </w:divBdr>
    </w:div>
    <w:div w:id="713425460">
      <w:bodyDiv w:val="1"/>
      <w:marLeft w:val="0"/>
      <w:marRight w:val="0"/>
      <w:marTop w:val="0"/>
      <w:marBottom w:val="0"/>
      <w:divBdr>
        <w:top w:val="none" w:sz="0" w:space="0" w:color="auto"/>
        <w:left w:val="none" w:sz="0" w:space="0" w:color="auto"/>
        <w:bottom w:val="none" w:sz="0" w:space="0" w:color="auto"/>
        <w:right w:val="none" w:sz="0" w:space="0" w:color="auto"/>
      </w:divBdr>
    </w:div>
    <w:div w:id="817113630">
      <w:bodyDiv w:val="1"/>
      <w:marLeft w:val="0"/>
      <w:marRight w:val="0"/>
      <w:marTop w:val="0"/>
      <w:marBottom w:val="0"/>
      <w:divBdr>
        <w:top w:val="none" w:sz="0" w:space="0" w:color="auto"/>
        <w:left w:val="none" w:sz="0" w:space="0" w:color="auto"/>
        <w:bottom w:val="none" w:sz="0" w:space="0" w:color="auto"/>
        <w:right w:val="none" w:sz="0" w:space="0" w:color="auto"/>
      </w:divBdr>
    </w:div>
    <w:div w:id="878005530">
      <w:bodyDiv w:val="1"/>
      <w:marLeft w:val="0"/>
      <w:marRight w:val="0"/>
      <w:marTop w:val="0"/>
      <w:marBottom w:val="0"/>
      <w:divBdr>
        <w:top w:val="none" w:sz="0" w:space="0" w:color="auto"/>
        <w:left w:val="none" w:sz="0" w:space="0" w:color="auto"/>
        <w:bottom w:val="none" w:sz="0" w:space="0" w:color="auto"/>
        <w:right w:val="none" w:sz="0" w:space="0" w:color="auto"/>
      </w:divBdr>
    </w:div>
    <w:div w:id="896475239">
      <w:bodyDiv w:val="1"/>
      <w:marLeft w:val="0"/>
      <w:marRight w:val="0"/>
      <w:marTop w:val="0"/>
      <w:marBottom w:val="0"/>
      <w:divBdr>
        <w:top w:val="none" w:sz="0" w:space="0" w:color="auto"/>
        <w:left w:val="none" w:sz="0" w:space="0" w:color="auto"/>
        <w:bottom w:val="none" w:sz="0" w:space="0" w:color="auto"/>
        <w:right w:val="none" w:sz="0" w:space="0" w:color="auto"/>
      </w:divBdr>
      <w:divsChild>
        <w:div w:id="1873957683">
          <w:marLeft w:val="0"/>
          <w:marRight w:val="0"/>
          <w:marTop w:val="0"/>
          <w:marBottom w:val="0"/>
          <w:divBdr>
            <w:top w:val="none" w:sz="0" w:space="0" w:color="auto"/>
            <w:left w:val="none" w:sz="0" w:space="0" w:color="auto"/>
            <w:bottom w:val="none" w:sz="0" w:space="0" w:color="auto"/>
            <w:right w:val="none" w:sz="0" w:space="0" w:color="auto"/>
          </w:divBdr>
        </w:div>
        <w:div w:id="1546747571">
          <w:marLeft w:val="0"/>
          <w:marRight w:val="0"/>
          <w:marTop w:val="0"/>
          <w:marBottom w:val="0"/>
          <w:divBdr>
            <w:top w:val="none" w:sz="0" w:space="0" w:color="auto"/>
            <w:left w:val="none" w:sz="0" w:space="0" w:color="auto"/>
            <w:bottom w:val="none" w:sz="0" w:space="0" w:color="auto"/>
            <w:right w:val="none" w:sz="0" w:space="0" w:color="auto"/>
          </w:divBdr>
          <w:divsChild>
            <w:div w:id="1931237527">
              <w:marLeft w:val="0"/>
              <w:marRight w:val="0"/>
              <w:marTop w:val="0"/>
              <w:marBottom w:val="0"/>
              <w:divBdr>
                <w:top w:val="none" w:sz="0" w:space="0" w:color="auto"/>
                <w:left w:val="none" w:sz="0" w:space="0" w:color="auto"/>
                <w:bottom w:val="none" w:sz="0" w:space="0" w:color="auto"/>
                <w:right w:val="none" w:sz="0" w:space="0" w:color="auto"/>
              </w:divBdr>
            </w:div>
            <w:div w:id="899100286">
              <w:marLeft w:val="0"/>
              <w:marRight w:val="0"/>
              <w:marTop w:val="0"/>
              <w:marBottom w:val="0"/>
              <w:divBdr>
                <w:top w:val="none" w:sz="0" w:space="0" w:color="auto"/>
                <w:left w:val="none" w:sz="0" w:space="0" w:color="auto"/>
                <w:bottom w:val="none" w:sz="0" w:space="0" w:color="auto"/>
                <w:right w:val="none" w:sz="0" w:space="0" w:color="auto"/>
              </w:divBdr>
            </w:div>
            <w:div w:id="516769564">
              <w:marLeft w:val="0"/>
              <w:marRight w:val="0"/>
              <w:marTop w:val="0"/>
              <w:marBottom w:val="0"/>
              <w:divBdr>
                <w:top w:val="none" w:sz="0" w:space="0" w:color="auto"/>
                <w:left w:val="none" w:sz="0" w:space="0" w:color="auto"/>
                <w:bottom w:val="none" w:sz="0" w:space="0" w:color="auto"/>
                <w:right w:val="none" w:sz="0" w:space="0" w:color="auto"/>
              </w:divBdr>
            </w:div>
            <w:div w:id="537396717">
              <w:marLeft w:val="0"/>
              <w:marRight w:val="0"/>
              <w:marTop w:val="0"/>
              <w:marBottom w:val="0"/>
              <w:divBdr>
                <w:top w:val="none" w:sz="0" w:space="0" w:color="auto"/>
                <w:left w:val="none" w:sz="0" w:space="0" w:color="auto"/>
                <w:bottom w:val="none" w:sz="0" w:space="0" w:color="auto"/>
                <w:right w:val="none" w:sz="0" w:space="0" w:color="auto"/>
              </w:divBdr>
            </w:div>
            <w:div w:id="1733386304">
              <w:marLeft w:val="0"/>
              <w:marRight w:val="0"/>
              <w:marTop w:val="0"/>
              <w:marBottom w:val="0"/>
              <w:divBdr>
                <w:top w:val="none" w:sz="0" w:space="0" w:color="auto"/>
                <w:left w:val="none" w:sz="0" w:space="0" w:color="auto"/>
                <w:bottom w:val="none" w:sz="0" w:space="0" w:color="auto"/>
                <w:right w:val="none" w:sz="0" w:space="0" w:color="auto"/>
              </w:divBdr>
            </w:div>
            <w:div w:id="225921007">
              <w:marLeft w:val="0"/>
              <w:marRight w:val="0"/>
              <w:marTop w:val="0"/>
              <w:marBottom w:val="0"/>
              <w:divBdr>
                <w:top w:val="none" w:sz="0" w:space="0" w:color="auto"/>
                <w:left w:val="none" w:sz="0" w:space="0" w:color="auto"/>
                <w:bottom w:val="none" w:sz="0" w:space="0" w:color="auto"/>
                <w:right w:val="none" w:sz="0" w:space="0" w:color="auto"/>
              </w:divBdr>
            </w:div>
            <w:div w:id="930897390">
              <w:marLeft w:val="0"/>
              <w:marRight w:val="0"/>
              <w:marTop w:val="0"/>
              <w:marBottom w:val="0"/>
              <w:divBdr>
                <w:top w:val="none" w:sz="0" w:space="0" w:color="auto"/>
                <w:left w:val="none" w:sz="0" w:space="0" w:color="auto"/>
                <w:bottom w:val="none" w:sz="0" w:space="0" w:color="auto"/>
                <w:right w:val="none" w:sz="0" w:space="0" w:color="auto"/>
              </w:divBdr>
            </w:div>
            <w:div w:id="128018904">
              <w:marLeft w:val="0"/>
              <w:marRight w:val="0"/>
              <w:marTop w:val="0"/>
              <w:marBottom w:val="0"/>
              <w:divBdr>
                <w:top w:val="none" w:sz="0" w:space="0" w:color="auto"/>
                <w:left w:val="none" w:sz="0" w:space="0" w:color="auto"/>
                <w:bottom w:val="none" w:sz="0" w:space="0" w:color="auto"/>
                <w:right w:val="none" w:sz="0" w:space="0" w:color="auto"/>
              </w:divBdr>
            </w:div>
            <w:div w:id="1112745672">
              <w:marLeft w:val="0"/>
              <w:marRight w:val="0"/>
              <w:marTop w:val="0"/>
              <w:marBottom w:val="0"/>
              <w:divBdr>
                <w:top w:val="none" w:sz="0" w:space="0" w:color="auto"/>
                <w:left w:val="none" w:sz="0" w:space="0" w:color="auto"/>
                <w:bottom w:val="none" w:sz="0" w:space="0" w:color="auto"/>
                <w:right w:val="none" w:sz="0" w:space="0" w:color="auto"/>
              </w:divBdr>
              <w:divsChild>
                <w:div w:id="1831601804">
                  <w:marLeft w:val="0"/>
                  <w:marRight w:val="0"/>
                  <w:marTop w:val="0"/>
                  <w:marBottom w:val="0"/>
                  <w:divBdr>
                    <w:top w:val="none" w:sz="0" w:space="0" w:color="auto"/>
                    <w:left w:val="none" w:sz="0" w:space="0" w:color="auto"/>
                    <w:bottom w:val="none" w:sz="0" w:space="0" w:color="auto"/>
                    <w:right w:val="none" w:sz="0" w:space="0" w:color="auto"/>
                  </w:divBdr>
                  <w:divsChild>
                    <w:div w:id="1274046514">
                      <w:marLeft w:val="0"/>
                      <w:marRight w:val="0"/>
                      <w:marTop w:val="0"/>
                      <w:marBottom w:val="0"/>
                      <w:divBdr>
                        <w:top w:val="none" w:sz="0" w:space="0" w:color="auto"/>
                        <w:left w:val="none" w:sz="0" w:space="0" w:color="auto"/>
                        <w:bottom w:val="none" w:sz="0" w:space="0" w:color="auto"/>
                        <w:right w:val="none" w:sz="0" w:space="0" w:color="auto"/>
                      </w:divBdr>
                      <w:divsChild>
                        <w:div w:id="438647831">
                          <w:marLeft w:val="0"/>
                          <w:marRight w:val="0"/>
                          <w:marTop w:val="0"/>
                          <w:marBottom w:val="0"/>
                          <w:divBdr>
                            <w:top w:val="none" w:sz="0" w:space="0" w:color="auto"/>
                            <w:left w:val="none" w:sz="0" w:space="0" w:color="auto"/>
                            <w:bottom w:val="none" w:sz="0" w:space="0" w:color="auto"/>
                            <w:right w:val="none" w:sz="0" w:space="0" w:color="auto"/>
                          </w:divBdr>
                          <w:divsChild>
                            <w:div w:id="2059933054">
                              <w:marLeft w:val="0"/>
                              <w:marRight w:val="0"/>
                              <w:marTop w:val="0"/>
                              <w:marBottom w:val="0"/>
                              <w:divBdr>
                                <w:top w:val="none" w:sz="0" w:space="0" w:color="auto"/>
                                <w:left w:val="none" w:sz="0" w:space="0" w:color="auto"/>
                                <w:bottom w:val="none" w:sz="0" w:space="0" w:color="auto"/>
                                <w:right w:val="none" w:sz="0" w:space="0" w:color="auto"/>
                              </w:divBdr>
                              <w:divsChild>
                                <w:div w:id="1762948307">
                                  <w:marLeft w:val="0"/>
                                  <w:marRight w:val="0"/>
                                  <w:marTop w:val="0"/>
                                  <w:marBottom w:val="0"/>
                                  <w:divBdr>
                                    <w:top w:val="none" w:sz="0" w:space="0" w:color="auto"/>
                                    <w:left w:val="none" w:sz="0" w:space="0" w:color="auto"/>
                                    <w:bottom w:val="none" w:sz="0" w:space="0" w:color="auto"/>
                                    <w:right w:val="none" w:sz="0" w:space="0" w:color="auto"/>
                                  </w:divBdr>
                                  <w:divsChild>
                                    <w:div w:id="822233659">
                                      <w:marLeft w:val="0"/>
                                      <w:marRight w:val="0"/>
                                      <w:marTop w:val="0"/>
                                      <w:marBottom w:val="0"/>
                                      <w:divBdr>
                                        <w:top w:val="none" w:sz="0" w:space="0" w:color="auto"/>
                                        <w:left w:val="none" w:sz="0" w:space="0" w:color="auto"/>
                                        <w:bottom w:val="none" w:sz="0" w:space="0" w:color="auto"/>
                                        <w:right w:val="none" w:sz="0" w:space="0" w:color="auto"/>
                                      </w:divBdr>
                                      <w:divsChild>
                                        <w:div w:id="755250271">
                                          <w:marLeft w:val="0"/>
                                          <w:marRight w:val="0"/>
                                          <w:marTop w:val="0"/>
                                          <w:marBottom w:val="0"/>
                                          <w:divBdr>
                                            <w:top w:val="none" w:sz="0" w:space="0" w:color="auto"/>
                                            <w:left w:val="none" w:sz="0" w:space="0" w:color="auto"/>
                                            <w:bottom w:val="none" w:sz="0" w:space="0" w:color="auto"/>
                                            <w:right w:val="none" w:sz="0" w:space="0" w:color="auto"/>
                                          </w:divBdr>
                                          <w:divsChild>
                                            <w:div w:id="980618424">
                                              <w:marLeft w:val="0"/>
                                              <w:marRight w:val="0"/>
                                              <w:marTop w:val="0"/>
                                              <w:marBottom w:val="0"/>
                                              <w:divBdr>
                                                <w:top w:val="none" w:sz="0" w:space="0" w:color="auto"/>
                                                <w:left w:val="none" w:sz="0" w:space="0" w:color="auto"/>
                                                <w:bottom w:val="none" w:sz="0" w:space="0" w:color="auto"/>
                                                <w:right w:val="none" w:sz="0" w:space="0" w:color="auto"/>
                                              </w:divBdr>
                                            </w:div>
                                            <w:div w:id="191550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81083864">
      <w:bodyDiv w:val="1"/>
      <w:marLeft w:val="0"/>
      <w:marRight w:val="0"/>
      <w:marTop w:val="0"/>
      <w:marBottom w:val="0"/>
      <w:divBdr>
        <w:top w:val="none" w:sz="0" w:space="0" w:color="auto"/>
        <w:left w:val="none" w:sz="0" w:space="0" w:color="auto"/>
        <w:bottom w:val="none" w:sz="0" w:space="0" w:color="auto"/>
        <w:right w:val="none" w:sz="0" w:space="0" w:color="auto"/>
      </w:divBdr>
    </w:div>
    <w:div w:id="1014922654">
      <w:bodyDiv w:val="1"/>
      <w:marLeft w:val="0"/>
      <w:marRight w:val="0"/>
      <w:marTop w:val="0"/>
      <w:marBottom w:val="0"/>
      <w:divBdr>
        <w:top w:val="none" w:sz="0" w:space="0" w:color="auto"/>
        <w:left w:val="none" w:sz="0" w:space="0" w:color="auto"/>
        <w:bottom w:val="none" w:sz="0" w:space="0" w:color="auto"/>
        <w:right w:val="none" w:sz="0" w:space="0" w:color="auto"/>
      </w:divBdr>
    </w:div>
    <w:div w:id="1023478006">
      <w:bodyDiv w:val="1"/>
      <w:marLeft w:val="0"/>
      <w:marRight w:val="0"/>
      <w:marTop w:val="0"/>
      <w:marBottom w:val="0"/>
      <w:divBdr>
        <w:top w:val="none" w:sz="0" w:space="0" w:color="auto"/>
        <w:left w:val="none" w:sz="0" w:space="0" w:color="auto"/>
        <w:bottom w:val="none" w:sz="0" w:space="0" w:color="auto"/>
        <w:right w:val="none" w:sz="0" w:space="0" w:color="auto"/>
      </w:divBdr>
    </w:div>
    <w:div w:id="1043597013">
      <w:bodyDiv w:val="1"/>
      <w:marLeft w:val="0"/>
      <w:marRight w:val="0"/>
      <w:marTop w:val="0"/>
      <w:marBottom w:val="0"/>
      <w:divBdr>
        <w:top w:val="none" w:sz="0" w:space="0" w:color="auto"/>
        <w:left w:val="none" w:sz="0" w:space="0" w:color="auto"/>
        <w:bottom w:val="none" w:sz="0" w:space="0" w:color="auto"/>
        <w:right w:val="none" w:sz="0" w:space="0" w:color="auto"/>
      </w:divBdr>
    </w:div>
    <w:div w:id="1066342584">
      <w:bodyDiv w:val="1"/>
      <w:marLeft w:val="0"/>
      <w:marRight w:val="0"/>
      <w:marTop w:val="0"/>
      <w:marBottom w:val="0"/>
      <w:divBdr>
        <w:top w:val="none" w:sz="0" w:space="0" w:color="auto"/>
        <w:left w:val="none" w:sz="0" w:space="0" w:color="auto"/>
        <w:bottom w:val="none" w:sz="0" w:space="0" w:color="auto"/>
        <w:right w:val="none" w:sz="0" w:space="0" w:color="auto"/>
      </w:divBdr>
    </w:div>
    <w:div w:id="1119029351">
      <w:bodyDiv w:val="1"/>
      <w:marLeft w:val="0"/>
      <w:marRight w:val="0"/>
      <w:marTop w:val="0"/>
      <w:marBottom w:val="0"/>
      <w:divBdr>
        <w:top w:val="none" w:sz="0" w:space="0" w:color="auto"/>
        <w:left w:val="none" w:sz="0" w:space="0" w:color="auto"/>
        <w:bottom w:val="none" w:sz="0" w:space="0" w:color="auto"/>
        <w:right w:val="none" w:sz="0" w:space="0" w:color="auto"/>
      </w:divBdr>
    </w:div>
    <w:div w:id="1217012070">
      <w:bodyDiv w:val="1"/>
      <w:marLeft w:val="0"/>
      <w:marRight w:val="0"/>
      <w:marTop w:val="0"/>
      <w:marBottom w:val="0"/>
      <w:divBdr>
        <w:top w:val="none" w:sz="0" w:space="0" w:color="auto"/>
        <w:left w:val="none" w:sz="0" w:space="0" w:color="auto"/>
        <w:bottom w:val="none" w:sz="0" w:space="0" w:color="auto"/>
        <w:right w:val="none" w:sz="0" w:space="0" w:color="auto"/>
      </w:divBdr>
    </w:div>
    <w:div w:id="1218470692">
      <w:bodyDiv w:val="1"/>
      <w:marLeft w:val="0"/>
      <w:marRight w:val="0"/>
      <w:marTop w:val="0"/>
      <w:marBottom w:val="0"/>
      <w:divBdr>
        <w:top w:val="none" w:sz="0" w:space="0" w:color="auto"/>
        <w:left w:val="none" w:sz="0" w:space="0" w:color="auto"/>
        <w:bottom w:val="none" w:sz="0" w:space="0" w:color="auto"/>
        <w:right w:val="none" w:sz="0" w:space="0" w:color="auto"/>
      </w:divBdr>
    </w:div>
    <w:div w:id="1230843794">
      <w:bodyDiv w:val="1"/>
      <w:marLeft w:val="0"/>
      <w:marRight w:val="0"/>
      <w:marTop w:val="0"/>
      <w:marBottom w:val="0"/>
      <w:divBdr>
        <w:top w:val="none" w:sz="0" w:space="0" w:color="auto"/>
        <w:left w:val="none" w:sz="0" w:space="0" w:color="auto"/>
        <w:bottom w:val="none" w:sz="0" w:space="0" w:color="auto"/>
        <w:right w:val="none" w:sz="0" w:space="0" w:color="auto"/>
      </w:divBdr>
    </w:div>
    <w:div w:id="1238440246">
      <w:bodyDiv w:val="1"/>
      <w:marLeft w:val="0"/>
      <w:marRight w:val="0"/>
      <w:marTop w:val="0"/>
      <w:marBottom w:val="0"/>
      <w:divBdr>
        <w:top w:val="none" w:sz="0" w:space="0" w:color="auto"/>
        <w:left w:val="none" w:sz="0" w:space="0" w:color="auto"/>
        <w:bottom w:val="none" w:sz="0" w:space="0" w:color="auto"/>
        <w:right w:val="none" w:sz="0" w:space="0" w:color="auto"/>
      </w:divBdr>
    </w:div>
    <w:div w:id="1241521102">
      <w:bodyDiv w:val="1"/>
      <w:marLeft w:val="0"/>
      <w:marRight w:val="0"/>
      <w:marTop w:val="0"/>
      <w:marBottom w:val="0"/>
      <w:divBdr>
        <w:top w:val="none" w:sz="0" w:space="0" w:color="auto"/>
        <w:left w:val="none" w:sz="0" w:space="0" w:color="auto"/>
        <w:bottom w:val="none" w:sz="0" w:space="0" w:color="auto"/>
        <w:right w:val="none" w:sz="0" w:space="0" w:color="auto"/>
      </w:divBdr>
    </w:div>
    <w:div w:id="1339848687">
      <w:bodyDiv w:val="1"/>
      <w:marLeft w:val="0"/>
      <w:marRight w:val="0"/>
      <w:marTop w:val="0"/>
      <w:marBottom w:val="0"/>
      <w:divBdr>
        <w:top w:val="none" w:sz="0" w:space="0" w:color="auto"/>
        <w:left w:val="none" w:sz="0" w:space="0" w:color="auto"/>
        <w:bottom w:val="none" w:sz="0" w:space="0" w:color="auto"/>
        <w:right w:val="none" w:sz="0" w:space="0" w:color="auto"/>
      </w:divBdr>
    </w:div>
    <w:div w:id="1354843555">
      <w:bodyDiv w:val="1"/>
      <w:marLeft w:val="0"/>
      <w:marRight w:val="0"/>
      <w:marTop w:val="0"/>
      <w:marBottom w:val="0"/>
      <w:divBdr>
        <w:top w:val="none" w:sz="0" w:space="0" w:color="auto"/>
        <w:left w:val="none" w:sz="0" w:space="0" w:color="auto"/>
        <w:bottom w:val="none" w:sz="0" w:space="0" w:color="auto"/>
        <w:right w:val="none" w:sz="0" w:space="0" w:color="auto"/>
      </w:divBdr>
    </w:div>
    <w:div w:id="1369136931">
      <w:bodyDiv w:val="1"/>
      <w:marLeft w:val="0"/>
      <w:marRight w:val="0"/>
      <w:marTop w:val="0"/>
      <w:marBottom w:val="0"/>
      <w:divBdr>
        <w:top w:val="none" w:sz="0" w:space="0" w:color="auto"/>
        <w:left w:val="none" w:sz="0" w:space="0" w:color="auto"/>
        <w:bottom w:val="none" w:sz="0" w:space="0" w:color="auto"/>
        <w:right w:val="none" w:sz="0" w:space="0" w:color="auto"/>
      </w:divBdr>
    </w:div>
    <w:div w:id="1395933265">
      <w:bodyDiv w:val="1"/>
      <w:marLeft w:val="0"/>
      <w:marRight w:val="0"/>
      <w:marTop w:val="0"/>
      <w:marBottom w:val="0"/>
      <w:divBdr>
        <w:top w:val="none" w:sz="0" w:space="0" w:color="auto"/>
        <w:left w:val="none" w:sz="0" w:space="0" w:color="auto"/>
        <w:bottom w:val="none" w:sz="0" w:space="0" w:color="auto"/>
        <w:right w:val="none" w:sz="0" w:space="0" w:color="auto"/>
      </w:divBdr>
    </w:div>
    <w:div w:id="1401446804">
      <w:bodyDiv w:val="1"/>
      <w:marLeft w:val="0"/>
      <w:marRight w:val="0"/>
      <w:marTop w:val="0"/>
      <w:marBottom w:val="0"/>
      <w:divBdr>
        <w:top w:val="none" w:sz="0" w:space="0" w:color="auto"/>
        <w:left w:val="none" w:sz="0" w:space="0" w:color="auto"/>
        <w:bottom w:val="none" w:sz="0" w:space="0" w:color="auto"/>
        <w:right w:val="none" w:sz="0" w:space="0" w:color="auto"/>
      </w:divBdr>
    </w:div>
    <w:div w:id="1413313232">
      <w:bodyDiv w:val="1"/>
      <w:marLeft w:val="0"/>
      <w:marRight w:val="0"/>
      <w:marTop w:val="0"/>
      <w:marBottom w:val="0"/>
      <w:divBdr>
        <w:top w:val="none" w:sz="0" w:space="0" w:color="auto"/>
        <w:left w:val="none" w:sz="0" w:space="0" w:color="auto"/>
        <w:bottom w:val="none" w:sz="0" w:space="0" w:color="auto"/>
        <w:right w:val="none" w:sz="0" w:space="0" w:color="auto"/>
      </w:divBdr>
    </w:div>
    <w:div w:id="1424106578">
      <w:bodyDiv w:val="1"/>
      <w:marLeft w:val="0"/>
      <w:marRight w:val="0"/>
      <w:marTop w:val="0"/>
      <w:marBottom w:val="0"/>
      <w:divBdr>
        <w:top w:val="none" w:sz="0" w:space="0" w:color="auto"/>
        <w:left w:val="none" w:sz="0" w:space="0" w:color="auto"/>
        <w:bottom w:val="none" w:sz="0" w:space="0" w:color="auto"/>
        <w:right w:val="none" w:sz="0" w:space="0" w:color="auto"/>
      </w:divBdr>
    </w:div>
    <w:div w:id="1509372064">
      <w:bodyDiv w:val="1"/>
      <w:marLeft w:val="0"/>
      <w:marRight w:val="0"/>
      <w:marTop w:val="0"/>
      <w:marBottom w:val="0"/>
      <w:divBdr>
        <w:top w:val="none" w:sz="0" w:space="0" w:color="auto"/>
        <w:left w:val="none" w:sz="0" w:space="0" w:color="auto"/>
        <w:bottom w:val="none" w:sz="0" w:space="0" w:color="auto"/>
        <w:right w:val="none" w:sz="0" w:space="0" w:color="auto"/>
      </w:divBdr>
    </w:div>
    <w:div w:id="1517889727">
      <w:bodyDiv w:val="1"/>
      <w:marLeft w:val="0"/>
      <w:marRight w:val="0"/>
      <w:marTop w:val="0"/>
      <w:marBottom w:val="0"/>
      <w:divBdr>
        <w:top w:val="none" w:sz="0" w:space="0" w:color="auto"/>
        <w:left w:val="none" w:sz="0" w:space="0" w:color="auto"/>
        <w:bottom w:val="none" w:sz="0" w:space="0" w:color="auto"/>
        <w:right w:val="none" w:sz="0" w:space="0" w:color="auto"/>
      </w:divBdr>
    </w:div>
    <w:div w:id="1533960478">
      <w:bodyDiv w:val="1"/>
      <w:marLeft w:val="0"/>
      <w:marRight w:val="0"/>
      <w:marTop w:val="0"/>
      <w:marBottom w:val="0"/>
      <w:divBdr>
        <w:top w:val="none" w:sz="0" w:space="0" w:color="auto"/>
        <w:left w:val="none" w:sz="0" w:space="0" w:color="auto"/>
        <w:bottom w:val="none" w:sz="0" w:space="0" w:color="auto"/>
        <w:right w:val="none" w:sz="0" w:space="0" w:color="auto"/>
      </w:divBdr>
    </w:div>
    <w:div w:id="1538196520">
      <w:bodyDiv w:val="1"/>
      <w:marLeft w:val="0"/>
      <w:marRight w:val="0"/>
      <w:marTop w:val="0"/>
      <w:marBottom w:val="0"/>
      <w:divBdr>
        <w:top w:val="none" w:sz="0" w:space="0" w:color="auto"/>
        <w:left w:val="none" w:sz="0" w:space="0" w:color="auto"/>
        <w:bottom w:val="none" w:sz="0" w:space="0" w:color="auto"/>
        <w:right w:val="none" w:sz="0" w:space="0" w:color="auto"/>
      </w:divBdr>
    </w:div>
    <w:div w:id="1585189860">
      <w:bodyDiv w:val="1"/>
      <w:marLeft w:val="0"/>
      <w:marRight w:val="0"/>
      <w:marTop w:val="0"/>
      <w:marBottom w:val="0"/>
      <w:divBdr>
        <w:top w:val="none" w:sz="0" w:space="0" w:color="auto"/>
        <w:left w:val="none" w:sz="0" w:space="0" w:color="auto"/>
        <w:bottom w:val="none" w:sz="0" w:space="0" w:color="auto"/>
        <w:right w:val="none" w:sz="0" w:space="0" w:color="auto"/>
      </w:divBdr>
    </w:div>
    <w:div w:id="1671713319">
      <w:bodyDiv w:val="1"/>
      <w:marLeft w:val="0"/>
      <w:marRight w:val="0"/>
      <w:marTop w:val="0"/>
      <w:marBottom w:val="0"/>
      <w:divBdr>
        <w:top w:val="none" w:sz="0" w:space="0" w:color="auto"/>
        <w:left w:val="none" w:sz="0" w:space="0" w:color="auto"/>
        <w:bottom w:val="none" w:sz="0" w:space="0" w:color="auto"/>
        <w:right w:val="none" w:sz="0" w:space="0" w:color="auto"/>
      </w:divBdr>
    </w:div>
    <w:div w:id="1679579875">
      <w:bodyDiv w:val="1"/>
      <w:marLeft w:val="0"/>
      <w:marRight w:val="0"/>
      <w:marTop w:val="0"/>
      <w:marBottom w:val="0"/>
      <w:divBdr>
        <w:top w:val="none" w:sz="0" w:space="0" w:color="auto"/>
        <w:left w:val="none" w:sz="0" w:space="0" w:color="auto"/>
        <w:bottom w:val="none" w:sz="0" w:space="0" w:color="auto"/>
        <w:right w:val="none" w:sz="0" w:space="0" w:color="auto"/>
      </w:divBdr>
    </w:div>
    <w:div w:id="1707170742">
      <w:bodyDiv w:val="1"/>
      <w:marLeft w:val="0"/>
      <w:marRight w:val="0"/>
      <w:marTop w:val="0"/>
      <w:marBottom w:val="0"/>
      <w:divBdr>
        <w:top w:val="none" w:sz="0" w:space="0" w:color="auto"/>
        <w:left w:val="none" w:sz="0" w:space="0" w:color="auto"/>
        <w:bottom w:val="none" w:sz="0" w:space="0" w:color="auto"/>
        <w:right w:val="none" w:sz="0" w:space="0" w:color="auto"/>
      </w:divBdr>
    </w:div>
    <w:div w:id="1708489123">
      <w:bodyDiv w:val="1"/>
      <w:marLeft w:val="0"/>
      <w:marRight w:val="0"/>
      <w:marTop w:val="0"/>
      <w:marBottom w:val="0"/>
      <w:divBdr>
        <w:top w:val="none" w:sz="0" w:space="0" w:color="auto"/>
        <w:left w:val="none" w:sz="0" w:space="0" w:color="auto"/>
        <w:bottom w:val="none" w:sz="0" w:space="0" w:color="auto"/>
        <w:right w:val="none" w:sz="0" w:space="0" w:color="auto"/>
      </w:divBdr>
    </w:div>
    <w:div w:id="1743520767">
      <w:bodyDiv w:val="1"/>
      <w:marLeft w:val="0"/>
      <w:marRight w:val="0"/>
      <w:marTop w:val="0"/>
      <w:marBottom w:val="0"/>
      <w:divBdr>
        <w:top w:val="none" w:sz="0" w:space="0" w:color="auto"/>
        <w:left w:val="none" w:sz="0" w:space="0" w:color="auto"/>
        <w:bottom w:val="none" w:sz="0" w:space="0" w:color="auto"/>
        <w:right w:val="none" w:sz="0" w:space="0" w:color="auto"/>
      </w:divBdr>
    </w:div>
    <w:div w:id="1808359129">
      <w:bodyDiv w:val="1"/>
      <w:marLeft w:val="0"/>
      <w:marRight w:val="0"/>
      <w:marTop w:val="0"/>
      <w:marBottom w:val="0"/>
      <w:divBdr>
        <w:top w:val="none" w:sz="0" w:space="0" w:color="auto"/>
        <w:left w:val="none" w:sz="0" w:space="0" w:color="auto"/>
        <w:bottom w:val="none" w:sz="0" w:space="0" w:color="auto"/>
        <w:right w:val="none" w:sz="0" w:space="0" w:color="auto"/>
      </w:divBdr>
    </w:div>
    <w:div w:id="1811556202">
      <w:bodyDiv w:val="1"/>
      <w:marLeft w:val="0"/>
      <w:marRight w:val="0"/>
      <w:marTop w:val="0"/>
      <w:marBottom w:val="0"/>
      <w:divBdr>
        <w:top w:val="none" w:sz="0" w:space="0" w:color="auto"/>
        <w:left w:val="none" w:sz="0" w:space="0" w:color="auto"/>
        <w:bottom w:val="none" w:sz="0" w:space="0" w:color="auto"/>
        <w:right w:val="none" w:sz="0" w:space="0" w:color="auto"/>
      </w:divBdr>
    </w:div>
    <w:div w:id="1842423644">
      <w:bodyDiv w:val="1"/>
      <w:marLeft w:val="0"/>
      <w:marRight w:val="0"/>
      <w:marTop w:val="0"/>
      <w:marBottom w:val="0"/>
      <w:divBdr>
        <w:top w:val="none" w:sz="0" w:space="0" w:color="auto"/>
        <w:left w:val="none" w:sz="0" w:space="0" w:color="auto"/>
        <w:bottom w:val="none" w:sz="0" w:space="0" w:color="auto"/>
        <w:right w:val="none" w:sz="0" w:space="0" w:color="auto"/>
      </w:divBdr>
    </w:div>
    <w:div w:id="1842772811">
      <w:bodyDiv w:val="1"/>
      <w:marLeft w:val="0"/>
      <w:marRight w:val="0"/>
      <w:marTop w:val="0"/>
      <w:marBottom w:val="0"/>
      <w:divBdr>
        <w:top w:val="none" w:sz="0" w:space="0" w:color="auto"/>
        <w:left w:val="none" w:sz="0" w:space="0" w:color="auto"/>
        <w:bottom w:val="none" w:sz="0" w:space="0" w:color="auto"/>
        <w:right w:val="none" w:sz="0" w:space="0" w:color="auto"/>
      </w:divBdr>
    </w:div>
    <w:div w:id="1843204327">
      <w:bodyDiv w:val="1"/>
      <w:marLeft w:val="0"/>
      <w:marRight w:val="0"/>
      <w:marTop w:val="0"/>
      <w:marBottom w:val="0"/>
      <w:divBdr>
        <w:top w:val="none" w:sz="0" w:space="0" w:color="auto"/>
        <w:left w:val="none" w:sz="0" w:space="0" w:color="auto"/>
        <w:bottom w:val="none" w:sz="0" w:space="0" w:color="auto"/>
        <w:right w:val="none" w:sz="0" w:space="0" w:color="auto"/>
      </w:divBdr>
    </w:div>
    <w:div w:id="1849057132">
      <w:bodyDiv w:val="1"/>
      <w:marLeft w:val="0"/>
      <w:marRight w:val="0"/>
      <w:marTop w:val="0"/>
      <w:marBottom w:val="0"/>
      <w:divBdr>
        <w:top w:val="none" w:sz="0" w:space="0" w:color="auto"/>
        <w:left w:val="none" w:sz="0" w:space="0" w:color="auto"/>
        <w:bottom w:val="none" w:sz="0" w:space="0" w:color="auto"/>
        <w:right w:val="none" w:sz="0" w:space="0" w:color="auto"/>
      </w:divBdr>
    </w:div>
    <w:div w:id="1850945529">
      <w:bodyDiv w:val="1"/>
      <w:marLeft w:val="0"/>
      <w:marRight w:val="0"/>
      <w:marTop w:val="0"/>
      <w:marBottom w:val="0"/>
      <w:divBdr>
        <w:top w:val="none" w:sz="0" w:space="0" w:color="auto"/>
        <w:left w:val="none" w:sz="0" w:space="0" w:color="auto"/>
        <w:bottom w:val="none" w:sz="0" w:space="0" w:color="auto"/>
        <w:right w:val="none" w:sz="0" w:space="0" w:color="auto"/>
      </w:divBdr>
    </w:div>
    <w:div w:id="1910310502">
      <w:bodyDiv w:val="1"/>
      <w:marLeft w:val="0"/>
      <w:marRight w:val="0"/>
      <w:marTop w:val="0"/>
      <w:marBottom w:val="0"/>
      <w:divBdr>
        <w:top w:val="none" w:sz="0" w:space="0" w:color="auto"/>
        <w:left w:val="none" w:sz="0" w:space="0" w:color="auto"/>
        <w:bottom w:val="none" w:sz="0" w:space="0" w:color="auto"/>
        <w:right w:val="none" w:sz="0" w:space="0" w:color="auto"/>
      </w:divBdr>
    </w:div>
    <w:div w:id="1979021137">
      <w:bodyDiv w:val="1"/>
      <w:marLeft w:val="0"/>
      <w:marRight w:val="0"/>
      <w:marTop w:val="0"/>
      <w:marBottom w:val="0"/>
      <w:divBdr>
        <w:top w:val="none" w:sz="0" w:space="0" w:color="auto"/>
        <w:left w:val="none" w:sz="0" w:space="0" w:color="auto"/>
        <w:bottom w:val="none" w:sz="0" w:space="0" w:color="auto"/>
        <w:right w:val="none" w:sz="0" w:space="0" w:color="auto"/>
      </w:divBdr>
    </w:div>
    <w:div w:id="1986085638">
      <w:bodyDiv w:val="1"/>
      <w:marLeft w:val="0"/>
      <w:marRight w:val="0"/>
      <w:marTop w:val="0"/>
      <w:marBottom w:val="0"/>
      <w:divBdr>
        <w:top w:val="none" w:sz="0" w:space="0" w:color="auto"/>
        <w:left w:val="none" w:sz="0" w:space="0" w:color="auto"/>
        <w:bottom w:val="none" w:sz="0" w:space="0" w:color="auto"/>
        <w:right w:val="none" w:sz="0" w:space="0" w:color="auto"/>
      </w:divBdr>
    </w:div>
    <w:div w:id="1986280093">
      <w:bodyDiv w:val="1"/>
      <w:marLeft w:val="0"/>
      <w:marRight w:val="0"/>
      <w:marTop w:val="0"/>
      <w:marBottom w:val="0"/>
      <w:divBdr>
        <w:top w:val="none" w:sz="0" w:space="0" w:color="auto"/>
        <w:left w:val="none" w:sz="0" w:space="0" w:color="auto"/>
        <w:bottom w:val="none" w:sz="0" w:space="0" w:color="auto"/>
        <w:right w:val="none" w:sz="0" w:space="0" w:color="auto"/>
      </w:divBdr>
    </w:div>
    <w:div w:id="1997757265">
      <w:bodyDiv w:val="1"/>
      <w:marLeft w:val="0"/>
      <w:marRight w:val="0"/>
      <w:marTop w:val="0"/>
      <w:marBottom w:val="0"/>
      <w:divBdr>
        <w:top w:val="none" w:sz="0" w:space="0" w:color="auto"/>
        <w:left w:val="none" w:sz="0" w:space="0" w:color="auto"/>
        <w:bottom w:val="none" w:sz="0" w:space="0" w:color="auto"/>
        <w:right w:val="none" w:sz="0" w:space="0" w:color="auto"/>
      </w:divBdr>
    </w:div>
    <w:div w:id="2023821083">
      <w:bodyDiv w:val="1"/>
      <w:marLeft w:val="0"/>
      <w:marRight w:val="0"/>
      <w:marTop w:val="0"/>
      <w:marBottom w:val="0"/>
      <w:divBdr>
        <w:top w:val="none" w:sz="0" w:space="0" w:color="auto"/>
        <w:left w:val="none" w:sz="0" w:space="0" w:color="auto"/>
        <w:bottom w:val="none" w:sz="0" w:space="0" w:color="auto"/>
        <w:right w:val="none" w:sz="0" w:space="0" w:color="auto"/>
      </w:divBdr>
    </w:div>
    <w:div w:id="2072458909">
      <w:bodyDiv w:val="1"/>
      <w:marLeft w:val="0"/>
      <w:marRight w:val="0"/>
      <w:marTop w:val="0"/>
      <w:marBottom w:val="0"/>
      <w:divBdr>
        <w:top w:val="none" w:sz="0" w:space="0" w:color="auto"/>
        <w:left w:val="none" w:sz="0" w:space="0" w:color="auto"/>
        <w:bottom w:val="none" w:sz="0" w:space="0" w:color="auto"/>
        <w:right w:val="none" w:sz="0" w:space="0" w:color="auto"/>
      </w:divBdr>
    </w:div>
    <w:div w:id="2105999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entor.ieee.org/802.11/dcn/09/11-09-1034-20-0000-802-11-editorial-style-guide.docx"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ntor.ieee.org/802.11/dcn/11/11-11-0615-06-0000-wg802-11-mec-process.doc" TargetMode="Externa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vyJS\Download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AD99616218D054EA63C510D5C3ED3A7" ma:contentTypeVersion="14" ma:contentTypeDescription="Create a new document." ma:contentTypeScope="" ma:versionID="0be8587436d7934e771442574f876e46">
  <xsd:schema xmlns:xsd="http://www.w3.org/2001/XMLSchema" xmlns:xs="http://www.w3.org/2001/XMLSchema" xmlns:p="http://schemas.microsoft.com/office/2006/metadata/properties" xmlns:ns3="23347348-f209-4824-a23a-1433d5a4d5f5" xmlns:ns4="5d48a4fd-b80d-4fe1-b239-a49a0c8fe0fd" targetNamespace="http://schemas.microsoft.com/office/2006/metadata/properties" ma:root="true" ma:fieldsID="c2ece41624e76f7724a9c4f7a4e6a9d4" ns3:_="" ns4:_="">
    <xsd:import namespace="23347348-f209-4824-a23a-1433d5a4d5f5"/>
    <xsd:import namespace="5d48a4fd-b80d-4fe1-b239-a49a0c8fe0f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347348-f209-4824-a23a-1433d5a4d5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d48a4fd-b80d-4fe1-b239-a49a0c8fe0f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5D785A-AC45-4092-9178-E4B922CC83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E25893-FFB1-4627-96CA-736A7E0314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347348-f209-4824-a23a-1433d5a4d5f5"/>
    <ds:schemaRef ds:uri="5d48a4fd-b80d-4fe1-b239-a49a0c8fe0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66E29D-619E-4611-BD75-3B576B01AD59}">
  <ds:schemaRefs>
    <ds:schemaRef ds:uri="http://schemas.microsoft.com/sharepoint/v3/contenttype/forms"/>
  </ds:schemaRefs>
</ds:datastoreItem>
</file>

<file path=customXml/itemProps4.xml><?xml version="1.0" encoding="utf-8"?>
<ds:datastoreItem xmlns:ds="http://schemas.openxmlformats.org/officeDocument/2006/customXml" ds:itemID="{62DA8FAF-72CD-4212-95C7-B974F602355F}">
  <ds:schemaRefs>
    <ds:schemaRef ds:uri="http://schemas.openxmlformats.org/officeDocument/2006/bibliography"/>
  </ds:schemaRefs>
</ds:datastoreItem>
</file>

<file path=docMetadata/LabelInfo.xml><?xml version="1.0" encoding="utf-8"?>
<clbl:labelList xmlns:clbl="http://schemas.microsoft.com/office/2020/mipLabelMetadata">
  <clbl:label id="{46c98d88-e344-4ed4-8496-4ed7712e255d}" enabled="0" method="" siteId="{46c98d88-e344-4ed4-8496-4ed7712e255d}" removed="1"/>
</clbl:labelList>
</file>

<file path=docProps/app.xml><?xml version="1.0" encoding="utf-8"?>
<Properties xmlns="http://schemas.openxmlformats.org/officeDocument/2006/extended-properties" xmlns:vt="http://schemas.openxmlformats.org/officeDocument/2006/docPropsVTypes">
  <Template>802-11-Submission-Portrait.dot</Template>
  <TotalTime>18</TotalTime>
  <Pages>40</Pages>
  <Words>13157</Words>
  <Characters>74996</Characters>
  <Application>Microsoft Office Word</Application>
  <DocSecurity>0</DocSecurity>
  <Lines>624</Lines>
  <Paragraphs>175</Paragraphs>
  <ScaleCrop>false</ScaleCrop>
  <HeadingPairs>
    <vt:vector size="2" baseType="variant">
      <vt:variant>
        <vt:lpstr>Title</vt:lpstr>
      </vt:variant>
      <vt:variant>
        <vt:i4>1</vt:i4>
      </vt:variant>
    </vt:vector>
  </HeadingPairs>
  <TitlesOfParts>
    <vt:vector size="1" baseType="lpstr">
      <vt:lpstr>doc.: IEEE 802.11-23/1371r12</vt:lpstr>
    </vt:vector>
  </TitlesOfParts>
  <Company>Intel Corporation</Company>
  <LinksUpToDate>false</LinksUpToDate>
  <CharactersWithSpaces>87978</CharactersWithSpaces>
  <SharedDoc>false</SharedDoc>
  <HLinks>
    <vt:vector size="42" baseType="variant">
      <vt:variant>
        <vt:i4>4456527</vt:i4>
      </vt:variant>
      <vt:variant>
        <vt:i4>45</vt:i4>
      </vt:variant>
      <vt:variant>
        <vt:i4>0</vt:i4>
      </vt:variant>
      <vt:variant>
        <vt:i4>5</vt:i4>
      </vt:variant>
      <vt:variant>
        <vt:lpwstr>http://standards.ieee.org/resources/development/writing/writinginfo.html</vt:lpwstr>
      </vt:variant>
      <vt:variant>
        <vt:lpwstr/>
      </vt:variant>
      <vt:variant>
        <vt:i4>4063280</vt:i4>
      </vt:variant>
      <vt:variant>
        <vt:i4>42</vt:i4>
      </vt:variant>
      <vt:variant>
        <vt:i4>0</vt:i4>
      </vt:variant>
      <vt:variant>
        <vt:i4>5</vt:i4>
      </vt:variant>
      <vt:variant>
        <vt:lpwstr>https://development.standards.ieee.org/myproject/Public/mytools/draft/styleman.pdf</vt:lpwstr>
      </vt:variant>
      <vt:variant>
        <vt:lpwstr/>
      </vt:variant>
      <vt:variant>
        <vt:i4>4456562</vt:i4>
      </vt:variant>
      <vt:variant>
        <vt:i4>39</vt:i4>
      </vt:variant>
      <vt:variant>
        <vt:i4>0</vt:i4>
      </vt:variant>
      <vt:variant>
        <vt:i4>5</vt:i4>
      </vt:variant>
      <vt:variant>
        <vt:lpwstr>http://standards.ieee.org/develop/policies/opman/sb_om.pdf</vt:lpwstr>
      </vt:variant>
      <vt:variant>
        <vt:lpwstr/>
      </vt:variant>
      <vt:variant>
        <vt:i4>6094940</vt:i4>
      </vt:variant>
      <vt:variant>
        <vt:i4>36</vt:i4>
      </vt:variant>
      <vt:variant>
        <vt:i4>0</vt:i4>
      </vt:variant>
      <vt:variant>
        <vt:i4>5</vt:i4>
      </vt:variant>
      <vt:variant>
        <vt:lpwstr>http://standards.ieee.org/ipr/copyright.html</vt:lpwstr>
      </vt:variant>
      <vt:variant>
        <vt:lpwstr/>
      </vt:variant>
      <vt:variant>
        <vt:i4>1703954</vt:i4>
      </vt:variant>
      <vt:variant>
        <vt:i4>33</vt:i4>
      </vt:variant>
      <vt:variant>
        <vt:i4>0</vt:i4>
      </vt:variant>
      <vt:variant>
        <vt:i4>5</vt:i4>
      </vt:variant>
      <vt:variant>
        <vt:lpwstr>http://standards.ieee.org/develop/stdsreview.html</vt:lpwstr>
      </vt:variant>
      <vt:variant>
        <vt:lpwstr/>
      </vt:variant>
      <vt:variant>
        <vt:i4>4063280</vt:i4>
      </vt:variant>
      <vt:variant>
        <vt:i4>30</vt:i4>
      </vt:variant>
      <vt:variant>
        <vt:i4>0</vt:i4>
      </vt:variant>
      <vt:variant>
        <vt:i4>5</vt:i4>
      </vt:variant>
      <vt:variant>
        <vt:lpwstr>https://development.standards.ieee.org/myproject/Public/mytools/draft/styleman.pdf</vt:lpwstr>
      </vt:variant>
      <vt:variant>
        <vt:lpwstr/>
      </vt:variant>
      <vt:variant>
        <vt:i4>4063280</vt:i4>
      </vt:variant>
      <vt:variant>
        <vt:i4>27</vt:i4>
      </vt:variant>
      <vt:variant>
        <vt:i4>0</vt:i4>
      </vt:variant>
      <vt:variant>
        <vt:i4>5</vt:i4>
      </vt:variant>
      <vt:variant>
        <vt:lpwstr>https://development.standards.ieee.org/myproject/Public/mytools/draft/styleman.pdf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802.11-23/1371r12</dc:title>
  <dc:subject>Submission</dc:subject>
  <dc:creator>robert.stacey@intel.com</dc:creator>
  <cp:keywords>November 2023</cp:keywords>
  <dc:description/>
  <cp:lastModifiedBy>Stacey, Robert</cp:lastModifiedBy>
  <cp:revision>2</cp:revision>
  <dcterms:created xsi:type="dcterms:W3CDTF">2023-11-14T17:58:00Z</dcterms:created>
  <dcterms:modified xsi:type="dcterms:W3CDTF">2023-11-14T17:58:00Z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26c58857-3969-457f-83ad-9cfbfca9c96d</vt:lpwstr>
  </property>
  <property fmtid="{D5CDD505-2E9C-101B-9397-08002B2CF9AE}" pid="4" name="CTP_TimeStamp">
    <vt:lpwstr>2020-01-14 15:19:18Z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TPClassification">
    <vt:lpwstr>CTP_NT</vt:lpwstr>
  </property>
  <property fmtid="{D5CDD505-2E9C-101B-9397-08002B2CF9AE}" pid="9" name="ContentTypeId">
    <vt:lpwstr>0x0101005AD99616218D054EA63C510D5C3ED3A7</vt:lpwstr>
  </property>
</Properties>
</file>