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C22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bookmarkStart w:id="0" w:name="_Hlk86478522"/>
      <w:bookmarkEnd w:id="0"/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265"/>
        <w:gridCol w:w="1800"/>
        <w:gridCol w:w="2111"/>
      </w:tblGrid>
      <w:tr w:rsidR="00CA09B2" w14:paraId="331516F5" w14:textId="77777777" w:rsidTr="008D218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E1ABEC4" w14:textId="6BAA124B" w:rsidR="00CA09B2" w:rsidRPr="00EE55F1" w:rsidRDefault="00EE55F1" w:rsidP="00EE55F1">
            <w:pPr>
              <w:pStyle w:val="T2"/>
              <w:rPr>
                <w:szCs w:val="28"/>
              </w:rPr>
            </w:pPr>
            <w:r w:rsidRPr="00EE55F1">
              <w:rPr>
                <w:rFonts w:ascii="Verdana" w:hAnsi="Verdana"/>
                <w:color w:val="000000"/>
                <w:szCs w:val="28"/>
              </w:rPr>
              <w:t xml:space="preserve">PAR Corrigendum </w:t>
            </w:r>
            <w:r w:rsidR="008E246A">
              <w:rPr>
                <w:rFonts w:ascii="Verdana" w:hAnsi="Verdana"/>
                <w:color w:val="000000"/>
                <w:szCs w:val="28"/>
              </w:rPr>
              <w:t>2</w:t>
            </w:r>
            <w:r w:rsidRPr="00EE55F1">
              <w:rPr>
                <w:rFonts w:ascii="Verdana" w:hAnsi="Verdana"/>
                <w:color w:val="000000"/>
                <w:szCs w:val="28"/>
              </w:rPr>
              <w:t xml:space="preserve">: Correct </w:t>
            </w:r>
            <w:r w:rsidR="008E246A">
              <w:rPr>
                <w:rFonts w:ascii="Verdana" w:hAnsi="Verdana"/>
                <w:color w:val="000000"/>
                <w:szCs w:val="28"/>
              </w:rPr>
              <w:t xml:space="preserve">the Number </w:t>
            </w:r>
            <w:r w:rsidRPr="00EE55F1">
              <w:rPr>
                <w:rFonts w:ascii="Verdana" w:hAnsi="Verdana"/>
                <w:color w:val="000000"/>
                <w:szCs w:val="28"/>
              </w:rPr>
              <w:t xml:space="preserve">Assignment of </w:t>
            </w:r>
            <w:r w:rsidR="008E246A">
              <w:rPr>
                <w:rFonts w:ascii="Verdana" w:hAnsi="Verdana"/>
                <w:color w:val="000000"/>
                <w:szCs w:val="28"/>
              </w:rPr>
              <w:t xml:space="preserve">the </w:t>
            </w:r>
            <w:r w:rsidR="006E4674">
              <w:rPr>
                <w:rFonts w:ascii="Verdana" w:hAnsi="Verdana"/>
                <w:color w:val="000000"/>
                <w:szCs w:val="28"/>
              </w:rPr>
              <w:t>Info ID</w:t>
            </w:r>
            <w:r w:rsidR="00265ACE">
              <w:rPr>
                <w:rFonts w:ascii="Verdana" w:hAnsi="Verdana"/>
                <w:color w:val="000000"/>
                <w:szCs w:val="28"/>
              </w:rPr>
              <w:t xml:space="preserve"> for </w:t>
            </w:r>
            <w:r w:rsidR="008E246A">
              <w:rPr>
                <w:rFonts w:ascii="Verdana" w:hAnsi="Verdana"/>
                <w:color w:val="000000"/>
                <w:szCs w:val="28"/>
              </w:rPr>
              <w:t xml:space="preserve">the </w:t>
            </w:r>
            <w:r w:rsidR="00265ACE">
              <w:rPr>
                <w:rFonts w:ascii="Verdana" w:hAnsi="Verdana"/>
                <w:color w:val="000000"/>
                <w:szCs w:val="28"/>
              </w:rPr>
              <w:t>EBCS</w:t>
            </w:r>
            <w:r w:rsidR="008E246A">
              <w:rPr>
                <w:rFonts w:ascii="Verdana" w:hAnsi="Verdana"/>
                <w:color w:val="000000"/>
                <w:szCs w:val="28"/>
              </w:rPr>
              <w:t xml:space="preserve"> element of ANQP</w:t>
            </w:r>
          </w:p>
        </w:tc>
      </w:tr>
      <w:tr w:rsidR="00CA09B2" w14:paraId="6C1BE001" w14:textId="77777777" w:rsidTr="008D218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B1E7FDB" w14:textId="6F4F252E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66E9E">
              <w:rPr>
                <w:b w:val="0"/>
                <w:sz w:val="20"/>
              </w:rPr>
              <w:t>202</w:t>
            </w:r>
            <w:r w:rsidR="006E4674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-</w:t>
            </w:r>
            <w:r w:rsidR="006E4674">
              <w:rPr>
                <w:b w:val="0"/>
                <w:sz w:val="20"/>
              </w:rPr>
              <w:t>07</w:t>
            </w:r>
            <w:r w:rsidR="005C0A43">
              <w:rPr>
                <w:b w:val="0"/>
                <w:sz w:val="20"/>
              </w:rPr>
              <w:t>-</w:t>
            </w:r>
            <w:r w:rsidR="006E4674">
              <w:rPr>
                <w:b w:val="0"/>
                <w:sz w:val="20"/>
              </w:rPr>
              <w:t>12</w:t>
            </w:r>
          </w:p>
        </w:tc>
      </w:tr>
      <w:tr w:rsidR="00CA09B2" w14:paraId="75C81D56" w14:textId="77777777" w:rsidTr="008D218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46D725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557F5537" w14:textId="77777777" w:rsidTr="008D2180">
        <w:trPr>
          <w:jc w:val="center"/>
        </w:trPr>
        <w:tc>
          <w:tcPr>
            <w:tcW w:w="1336" w:type="dxa"/>
            <w:vAlign w:val="center"/>
          </w:tcPr>
          <w:p w14:paraId="191A731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26BEF794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265" w:type="dxa"/>
            <w:vAlign w:val="center"/>
          </w:tcPr>
          <w:p w14:paraId="072CACA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800" w:type="dxa"/>
            <w:vAlign w:val="center"/>
          </w:tcPr>
          <w:p w14:paraId="57E84BD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111" w:type="dxa"/>
            <w:vAlign w:val="center"/>
          </w:tcPr>
          <w:p w14:paraId="05B3959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0BE03B03" w14:textId="77777777" w:rsidTr="008D2180">
        <w:trPr>
          <w:jc w:val="center"/>
        </w:trPr>
        <w:tc>
          <w:tcPr>
            <w:tcW w:w="1336" w:type="dxa"/>
            <w:vAlign w:val="center"/>
          </w:tcPr>
          <w:p w14:paraId="10F50D21" w14:textId="5C4B55F2" w:rsidR="00CA09B2" w:rsidRDefault="006E467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Robert Stacey</w:t>
            </w:r>
          </w:p>
        </w:tc>
        <w:tc>
          <w:tcPr>
            <w:tcW w:w="2064" w:type="dxa"/>
            <w:vAlign w:val="center"/>
          </w:tcPr>
          <w:p w14:paraId="24055EEA" w14:textId="31537326" w:rsidR="00CA09B2" w:rsidRDefault="006E467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Corporation</w:t>
            </w:r>
          </w:p>
        </w:tc>
        <w:tc>
          <w:tcPr>
            <w:tcW w:w="2265" w:type="dxa"/>
            <w:vAlign w:val="center"/>
          </w:tcPr>
          <w:p w14:paraId="7D170C1F" w14:textId="69755231" w:rsidR="00DD4C63" w:rsidRDefault="00DD4C6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78390EA6" w14:textId="34D0DC87" w:rsidR="00CA09B2" w:rsidRDefault="006E467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+1-503-724-0893</w:t>
            </w:r>
          </w:p>
        </w:tc>
        <w:tc>
          <w:tcPr>
            <w:tcW w:w="2111" w:type="dxa"/>
            <w:vAlign w:val="center"/>
          </w:tcPr>
          <w:p w14:paraId="3FF3ED37" w14:textId="177E1013" w:rsidR="00CA09B2" w:rsidRDefault="006E467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Robert.stacey@intel.com</w:t>
            </w:r>
          </w:p>
        </w:tc>
      </w:tr>
      <w:tr w:rsidR="00CA09B2" w14:paraId="148281C3" w14:textId="77777777" w:rsidTr="008D2180">
        <w:trPr>
          <w:jc w:val="center"/>
        </w:trPr>
        <w:tc>
          <w:tcPr>
            <w:tcW w:w="1336" w:type="dxa"/>
            <w:vAlign w:val="center"/>
          </w:tcPr>
          <w:p w14:paraId="3444A860" w14:textId="3F4F1D79" w:rsidR="00CA09B2" w:rsidRDefault="008D218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14:paraId="48FC2CE3" w14:textId="4E1E16E5" w:rsidR="00CA09B2" w:rsidRDefault="008D218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HPE</w:t>
            </w:r>
          </w:p>
        </w:tc>
        <w:tc>
          <w:tcPr>
            <w:tcW w:w="2265" w:type="dxa"/>
            <w:vAlign w:val="center"/>
          </w:tcPr>
          <w:p w14:paraId="0D52DB4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3EB3125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11" w:type="dxa"/>
            <w:vAlign w:val="center"/>
          </w:tcPr>
          <w:p w14:paraId="76D2EAB1" w14:textId="4A5339C1" w:rsidR="00CA09B2" w:rsidRPr="008D2180" w:rsidRDefault="00000000">
            <w:pPr>
              <w:pStyle w:val="T2"/>
              <w:spacing w:after="0"/>
              <w:ind w:left="0" w:right="0"/>
              <w:rPr>
                <w:b w:val="0"/>
                <w:bCs/>
                <w:sz w:val="16"/>
                <w:szCs w:val="10"/>
              </w:rPr>
            </w:pPr>
            <w:hyperlink r:id="rId7">
              <w:r w:rsidR="008D2180" w:rsidRPr="008D2180">
                <w:rPr>
                  <w:b w:val="0"/>
                  <w:bCs/>
                  <w:sz w:val="16"/>
                  <w:szCs w:val="10"/>
                </w:rPr>
                <w:t>dstanley1389@gmail.com</w:t>
              </w:r>
            </w:hyperlink>
          </w:p>
        </w:tc>
      </w:tr>
      <w:tr w:rsidR="00E86127" w14:paraId="78371618" w14:textId="77777777" w:rsidTr="008D2180">
        <w:trPr>
          <w:jc w:val="center"/>
        </w:trPr>
        <w:tc>
          <w:tcPr>
            <w:tcW w:w="1336" w:type="dxa"/>
            <w:vAlign w:val="center"/>
          </w:tcPr>
          <w:p w14:paraId="2200C2FE" w14:textId="405885CD" w:rsidR="00E86127" w:rsidRDefault="00E8612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Stephen McCann</w:t>
            </w:r>
          </w:p>
        </w:tc>
        <w:tc>
          <w:tcPr>
            <w:tcW w:w="2064" w:type="dxa"/>
            <w:vAlign w:val="center"/>
          </w:tcPr>
          <w:p w14:paraId="124554D5" w14:textId="4BE0FB95" w:rsidR="00E86127" w:rsidRDefault="00E8612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2265" w:type="dxa"/>
            <w:vAlign w:val="center"/>
          </w:tcPr>
          <w:p w14:paraId="08D41898" w14:textId="77777777" w:rsidR="00E86127" w:rsidRDefault="00E8612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4BC02EF3" w14:textId="77777777" w:rsidR="00E86127" w:rsidRDefault="00E8612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11" w:type="dxa"/>
            <w:vAlign w:val="center"/>
          </w:tcPr>
          <w:p w14:paraId="26D5EECE" w14:textId="77777777" w:rsidR="00E86127" w:rsidRDefault="00E86127">
            <w:pPr>
              <w:pStyle w:val="T2"/>
              <w:spacing w:after="0"/>
              <w:ind w:left="0" w:right="0"/>
            </w:pPr>
          </w:p>
        </w:tc>
      </w:tr>
      <w:tr w:rsidR="00DC525A" w14:paraId="4774FF58" w14:textId="77777777" w:rsidTr="008D2180">
        <w:trPr>
          <w:jc w:val="center"/>
        </w:trPr>
        <w:tc>
          <w:tcPr>
            <w:tcW w:w="1336" w:type="dxa"/>
            <w:vAlign w:val="center"/>
          </w:tcPr>
          <w:p w14:paraId="128DF678" w14:textId="649BCC4C" w:rsidR="00DC525A" w:rsidRDefault="00DC525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6B3502BA" w14:textId="37F73C0D" w:rsidR="00DC525A" w:rsidRDefault="00894CD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Koden</w:t>
            </w:r>
            <w:proofErr w:type="spellEnd"/>
            <w:r>
              <w:rPr>
                <w:b w:val="0"/>
                <w:sz w:val="20"/>
              </w:rPr>
              <w:t>-TI</w:t>
            </w:r>
          </w:p>
        </w:tc>
        <w:tc>
          <w:tcPr>
            <w:tcW w:w="2265" w:type="dxa"/>
            <w:vAlign w:val="center"/>
          </w:tcPr>
          <w:p w14:paraId="6BB68F0E" w14:textId="77777777" w:rsidR="00DC525A" w:rsidRDefault="00DC525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559B0518" w14:textId="77777777" w:rsidR="00DC525A" w:rsidRDefault="00DC525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11" w:type="dxa"/>
            <w:vAlign w:val="center"/>
          </w:tcPr>
          <w:p w14:paraId="371F510C" w14:textId="77777777" w:rsidR="00DC525A" w:rsidRDefault="00DC525A">
            <w:pPr>
              <w:pStyle w:val="T2"/>
              <w:spacing w:after="0"/>
              <w:ind w:left="0" w:right="0"/>
            </w:pPr>
          </w:p>
        </w:tc>
      </w:tr>
    </w:tbl>
    <w:p w14:paraId="6DB8DA3F" w14:textId="311B83AE" w:rsidR="00CA09B2" w:rsidRDefault="00CA09B2">
      <w:pPr>
        <w:pStyle w:val="T1"/>
        <w:spacing w:after="120"/>
        <w:rPr>
          <w:sz w:val="22"/>
        </w:rPr>
      </w:pPr>
    </w:p>
    <w:p w14:paraId="15E61014" w14:textId="0797669B" w:rsidR="00CA09B2" w:rsidRDefault="00884015" w:rsidP="005C0A43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820D8BE" wp14:editId="6357A840">
                <wp:simplePos x="0" y="0"/>
                <wp:positionH relativeFrom="margin">
                  <wp:align>center</wp:align>
                </wp:positionH>
                <wp:positionV relativeFrom="paragraph">
                  <wp:posOffset>79375</wp:posOffset>
                </wp:positionV>
                <wp:extent cx="5943600" cy="4475480"/>
                <wp:effectExtent l="0" t="0" r="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47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F7C28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7E4D0C0" w14:textId="6AC7A67F" w:rsidR="006B1F86" w:rsidRDefault="006B1F86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t>Proposed Cor</w:t>
                            </w:r>
                            <w:ins w:id="1" w:author="Stanley, Dorothy" w:date="2023-07-12T07:23:00Z">
                              <w:r w:rsidR="007D462B">
                                <w:t>r</w:t>
                              </w:r>
                            </w:ins>
                            <w:del w:id="2" w:author="Stanley, Dorothy" w:date="2023-07-12T07:23:00Z">
                              <w:r w:rsidDel="007D462B">
                                <w:delText>d</w:delText>
                              </w:r>
                            </w:del>
                            <w:r>
                              <w:t xml:space="preserve">igendum PAR to correct </w:t>
                            </w:r>
                            <w:r w:rsidR="0042033E">
                              <w:rPr>
                                <w:sz w:val="20"/>
                              </w:rPr>
                              <w:t>an error in the</w:t>
                            </w:r>
                            <w:r w:rsidR="006E4674">
                              <w:rPr>
                                <w:sz w:val="20"/>
                              </w:rPr>
                              <w:t xml:space="preserve"> </w:t>
                            </w:r>
                            <w:r w:rsidR="00884015">
                              <w:rPr>
                                <w:sz w:val="20"/>
                              </w:rPr>
                              <w:t xml:space="preserve">approved (and </w:t>
                            </w:r>
                            <w:r w:rsidR="006E4674">
                              <w:rPr>
                                <w:sz w:val="20"/>
                              </w:rPr>
                              <w:t>about to be</w:t>
                            </w:r>
                            <w:r w:rsidR="0042033E">
                              <w:rPr>
                                <w:sz w:val="20"/>
                              </w:rPr>
                              <w:t xml:space="preserve"> published</w:t>
                            </w:r>
                            <w:r w:rsidR="00884015">
                              <w:rPr>
                                <w:sz w:val="20"/>
                              </w:rPr>
                              <w:t>)</w:t>
                            </w:r>
                            <w:r w:rsidR="0042033E">
                              <w:rPr>
                                <w:sz w:val="20"/>
                              </w:rPr>
                              <w:t xml:space="preserve"> IEEE Std</w:t>
                            </w:r>
                            <w:r w:rsidR="006E4674">
                              <w:rPr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pacing w:val="-68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802.11</w:t>
                            </w:r>
                            <w:r w:rsidR="006E4674">
                              <w:rPr>
                                <w:sz w:val="20"/>
                              </w:rPr>
                              <w:t>bc</w:t>
                            </w:r>
                            <w:r w:rsidR="0042033E">
                              <w:rPr>
                                <w:sz w:val="20"/>
                              </w:rPr>
                              <w:t>-202</w:t>
                            </w:r>
                            <w:r w:rsidR="006E4674">
                              <w:rPr>
                                <w:sz w:val="20"/>
                              </w:rPr>
                              <w:t>3</w:t>
                            </w:r>
                            <w:r w:rsidR="0042033E">
                              <w:rPr>
                                <w:sz w:val="20"/>
                              </w:rPr>
                              <w:t>.</w:t>
                            </w:r>
                            <w:r w:rsidR="00947DAA">
                              <w:rPr>
                                <w:spacing w:val="64"/>
                                <w:sz w:val="20"/>
                              </w:rPr>
                              <w:t xml:space="preserve"> </w:t>
                            </w:r>
                            <w:r w:rsidR="00947DAA" w:rsidRPr="00947DAA">
                              <w:rPr>
                                <w:sz w:val="20"/>
                              </w:rPr>
                              <w:t xml:space="preserve">In subclause 9.4.5.1, Table 9-331, the ANQP element EBCS </w:t>
                            </w:r>
                            <w:r w:rsidR="00947DAA">
                              <w:rPr>
                                <w:sz w:val="20"/>
                              </w:rPr>
                              <w:t xml:space="preserve">needs a new </w:t>
                            </w:r>
                            <w:r w:rsidR="00884015">
                              <w:rPr>
                                <w:sz w:val="20"/>
                              </w:rPr>
                              <w:t xml:space="preserve">Info ID value </w:t>
                            </w:r>
                            <w:r w:rsidR="00947DAA">
                              <w:rPr>
                                <w:sz w:val="20"/>
                              </w:rPr>
                              <w:t>to avoid conflict with the ANQP element Local MAC Address Policy</w:t>
                            </w:r>
                            <w:r w:rsidR="0042033E">
                              <w:rPr>
                                <w:sz w:val="20"/>
                              </w:rPr>
                              <w:t>.</w:t>
                            </w:r>
                          </w:p>
                          <w:p w14:paraId="5A01A9D8" w14:textId="0CDDA48B" w:rsidR="00510511" w:rsidRDefault="00510511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0772DD6B" w14:textId="00991DD7" w:rsidR="00510511" w:rsidRPr="00E140EF" w:rsidRDefault="00510511" w:rsidP="000D14AB">
                            <w:pPr>
                              <w:jc w:val="both"/>
                            </w:pPr>
                            <w:r w:rsidRPr="00E140EF">
                              <w:t xml:space="preserve">The Project plan: </w:t>
                            </w:r>
                          </w:p>
                          <w:p w14:paraId="2770841D" w14:textId="4661EAFA" w:rsidR="00947C4A" w:rsidRPr="00E140EF" w:rsidRDefault="006E467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July</w:t>
                            </w:r>
                            <w:r w:rsidR="00EF468A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14</w:t>
                            </w:r>
                            <w:r w:rsidR="00EF468A" w:rsidRPr="00E140EF">
                              <w:rPr>
                                <w:rFonts w:ascii="Times New Roman" w:hAnsi="Times New Roman" w:cs="Times New Roman"/>
                              </w:rPr>
                              <w:t>,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EF468A" w:rsidRPr="00E140EF">
                              <w:rPr>
                                <w:rFonts w:ascii="Times New Roman" w:hAnsi="Times New Roman" w:cs="Times New Roman"/>
                              </w:rPr>
                              <w:t xml:space="preserve"> – 802 EC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PAR approval</w:t>
                            </w:r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 xml:space="preserve"> –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Submit to</w:t>
                            </w:r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>NesCom</w:t>
                            </w:r>
                            <w:proofErr w:type="spellEnd"/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>genda</w:t>
                            </w:r>
                          </w:p>
                          <w:p w14:paraId="3C549CD7" w14:textId="507A767D" w:rsidR="00CA5D86" w:rsidRPr="00E140EF" w:rsidRDefault="006E467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September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19-20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>,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 xml:space="preserve"> – </w:t>
                            </w:r>
                            <w:proofErr w:type="spellStart"/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>NesCom</w:t>
                            </w:r>
                            <w:proofErr w:type="spellEnd"/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85D4C">
                              <w:rPr>
                                <w:rFonts w:ascii="Times New Roman" w:hAnsi="Times New Roman" w:cs="Times New Roman"/>
                              </w:rPr>
                              <w:t>telecon</w:t>
                            </w:r>
                          </w:p>
                          <w:p w14:paraId="5CA50CC3" w14:textId="0520726E" w:rsidR="00510511" w:rsidRPr="00E140EF" w:rsidRDefault="006E467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September 21,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: 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pproval by IEEE SA SASB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14:paraId="42E78C33" w14:textId="4221D2F1" w:rsidR="00510511" w:rsidRPr="00E140EF" w:rsidRDefault="006E467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September</w:t>
                            </w:r>
                            <w:r w:rsidR="00F80973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="00F80973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F80973" w:rsidRPr="00E140EF">
                              <w:rPr>
                                <w:rFonts w:ascii="Times New Roman" w:hAnsi="Times New Roman" w:cs="Times New Roman"/>
                              </w:rPr>
                              <w:t xml:space="preserve">: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Initiate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SA Ballot Pool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 xml:space="preserve"> formation,</w:t>
                            </w:r>
                            <w:ins w:id="3" w:author="Stacey, Robert" w:date="2023-07-12T05:30:00Z">
                              <w:r w:rsidR="008D2180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ins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r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equires 30 days.  </w:t>
                            </w:r>
                          </w:p>
                          <w:p w14:paraId="47FA67EE" w14:textId="6B796A80" w:rsidR="00510511" w:rsidRPr="00E140EF" w:rsidRDefault="006E467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September</w:t>
                            </w:r>
                            <w:r w:rsidR="00C3259F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="00C3259F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C3259F" w:rsidRPr="00E140EF">
                              <w:rPr>
                                <w:rFonts w:ascii="Times New Roman" w:hAnsi="Times New Roman" w:cs="Times New Roman"/>
                              </w:rPr>
                              <w:t xml:space="preserve"> - C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onduct an IEEE 802.11 WG LB – 30 </w:t>
                            </w:r>
                            <w:r w:rsidR="00E2709A" w:rsidRPr="00E140EF">
                              <w:rPr>
                                <w:rFonts w:ascii="Times New Roman" w:hAnsi="Times New Roman" w:cs="Times New Roman"/>
                              </w:rPr>
                              <w:t>days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14:paraId="46F3A36D" w14:textId="2BF7986D" w:rsidR="001773B9" w:rsidRPr="00E140EF" w:rsidRDefault="00385D4C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October</w:t>
                            </w:r>
                            <w:r w:rsidR="001773B9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 xml:space="preserve">23, </w:t>
                            </w:r>
                            <w:r w:rsidR="001773B9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 w:rsidR="006E4674"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1773B9" w:rsidRPr="00E140EF">
                              <w:rPr>
                                <w:rFonts w:ascii="Times New Roman" w:hAnsi="Times New Roman" w:cs="Times New Roman"/>
                              </w:rPr>
                              <w:t xml:space="preserve"> – 802.11 WG</w:t>
                            </w:r>
                            <w:r w:rsidR="00863B62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consideration of any comments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 xml:space="preserve"> (teleconference)</w:t>
                            </w:r>
                          </w:p>
                          <w:p w14:paraId="6C71E269" w14:textId="05E2AA79" w:rsidR="00510511" w:rsidRPr="00E140EF" w:rsidRDefault="00D141BE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November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15 and 17</w:t>
                            </w:r>
                            <w:r w:rsidR="001773B9" w:rsidRPr="00E140EF"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–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WG approval and r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equest IEEE 802 EC</w:t>
                            </w:r>
                            <w:r w:rsidR="00385D4C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approval for SA ballot.  </w:t>
                            </w:r>
                          </w:p>
                          <w:p w14:paraId="6807C4E3" w14:textId="1B5D2743" w:rsidR="00510511" w:rsidRPr="00E140EF" w:rsidRDefault="00D141BE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November</w:t>
                            </w:r>
                            <w:r w:rsidR="00F20522" w:rsidRPr="00E140EF">
                              <w:rPr>
                                <w:rFonts w:ascii="Times New Roman" w:hAnsi="Times New Roman" w:cs="Times New Roman"/>
                              </w:rPr>
                              <w:t xml:space="preserve">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F20522" w:rsidRPr="00E140EF">
                              <w:rPr>
                                <w:rFonts w:ascii="Times New Roman" w:hAnsi="Times New Roman" w:cs="Times New Roman"/>
                              </w:rPr>
                              <w:t xml:space="preserve"> -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IEEE SA Letter Ballot – 30 days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 xml:space="preserve">Nov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17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, 2023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 xml:space="preserve"> – Dec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17,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 xml:space="preserve"> 2024</w:t>
                            </w:r>
                          </w:p>
                          <w:p w14:paraId="0D19244A" w14:textId="7574079C" w:rsidR="00510511" w:rsidRPr="00E140EF" w:rsidRDefault="00D141BE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November</w:t>
                            </w:r>
                            <w:r w:rsidR="00925C52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C97F87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C97F87" w:rsidRPr="00E140EF">
                              <w:rPr>
                                <w:rFonts w:ascii="Times New Roman" w:hAnsi="Times New Roman" w:cs="Times New Roman"/>
                              </w:rPr>
                              <w:t xml:space="preserve"> - Public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 xml:space="preserve"> Review Requires 60 days.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 xml:space="preserve">Nov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17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 xml:space="preserve">, 2023 – Jan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16, 2024</w:t>
                            </w:r>
                            <w:r w:rsidR="0016517B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14:paraId="313CC7E0" w14:textId="158BE96E" w:rsidR="00510511" w:rsidRPr="00E140EF" w:rsidRDefault="0060659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Jan 2/9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  <w:r w:rsidR="005756B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- Request IEEE 802 EC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approval for sending to </w:t>
                            </w:r>
                            <w:proofErr w:type="spellStart"/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RevCom</w:t>
                            </w:r>
                            <w:proofErr w:type="spellEnd"/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January</w:t>
                            </w:r>
                            <w:r w:rsidR="005756B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4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Pre-post to </w:t>
                            </w:r>
                            <w:proofErr w:type="spellStart"/>
                            <w:ins w:id="4" w:author="Stanley, Dorothy" w:date="2023-07-12T07:23:00Z">
                              <w:r w:rsidR="007D462B">
                                <w:rPr>
                                  <w:rFonts w:ascii="Times New Roman" w:hAnsi="Times New Roman" w:cs="Times New Roman"/>
                                </w:rPr>
                                <w:t>Rev</w:t>
                              </w:r>
                            </w:ins>
                            <w:del w:id="5" w:author="Stanley, Dorothy" w:date="2023-07-12T07:23:00Z">
                              <w:r w:rsidDel="007D462B">
                                <w:rPr>
                                  <w:rFonts w:ascii="Times New Roman" w:hAnsi="Times New Roman" w:cs="Times New Roman"/>
                                </w:rPr>
                                <w:delText>Nes</w:delText>
                              </w:r>
                            </w:del>
                            <w:r>
                              <w:rPr>
                                <w:rFonts w:ascii="Times New Roman" w:hAnsi="Times New Roman" w:cs="Times New Roman"/>
                              </w:rPr>
                              <w:t>Com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agenda.</w:t>
                            </w:r>
                          </w:p>
                          <w:p w14:paraId="03CCB7CB" w14:textId="35A4D53E" w:rsidR="00510511" w:rsidRPr="00E140EF" w:rsidRDefault="00510511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Expect only one </w:t>
                            </w:r>
                            <w:r w:rsidR="0026250F" w:rsidRPr="00E140EF">
                              <w:rPr>
                                <w:rFonts w:ascii="Times New Roman" w:hAnsi="Times New Roman" w:cs="Times New Roman"/>
                              </w:rPr>
                              <w:t xml:space="preserve">SA </w:t>
                            </w: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ballot will be needed, </w:t>
                            </w:r>
                            <w:proofErr w:type="spellStart"/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RevCom</w:t>
                            </w:r>
                            <w:proofErr w:type="spellEnd"/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 deadline for the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January</w:t>
                            </w:r>
                            <w:r w:rsidR="005756B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4</w:t>
                            </w: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RevCom</w:t>
                            </w:r>
                            <w:proofErr w:type="spellEnd"/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 meeting agenda</w:t>
                            </w:r>
                            <w:r w:rsidR="007725B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expect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 xml:space="preserve">ed to be in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mid December 2023</w:t>
                            </w: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</w:p>
                          <w:p w14:paraId="2DFE14DB" w14:textId="77777777" w:rsidR="00510511" w:rsidRPr="00C97F87" w:rsidRDefault="00510511">
                            <w:pPr>
                              <w:jc w:val="both"/>
                            </w:pPr>
                          </w:p>
                          <w:p w14:paraId="755C4A84" w14:textId="77777777" w:rsidR="0042033E" w:rsidRDefault="0042033E">
                            <w:pPr>
                              <w:jc w:val="both"/>
                            </w:pPr>
                          </w:p>
                          <w:p w14:paraId="4A6AFDEC" w14:textId="11068BF5" w:rsidR="0029020B" w:rsidRDefault="00E819AE">
                            <w:pPr>
                              <w:jc w:val="both"/>
                            </w:pPr>
                            <w:r>
                              <w:t xml:space="preserve">R0: Draft PAR </w:t>
                            </w:r>
                            <w:r w:rsidR="00E3165E">
                              <w:t xml:space="preserve">for </w:t>
                            </w:r>
                            <w:r w:rsidR="006E4674">
                              <w:t>d</w:t>
                            </w:r>
                            <w:r w:rsidR="00E3165E">
                              <w:t xml:space="preserve">iscussion </w:t>
                            </w:r>
                            <w:r w:rsidR="00265ACE">
                              <w:t>during</w:t>
                            </w:r>
                            <w:r w:rsidR="006E4674">
                              <w:t xml:space="preserve"> July 12, </w:t>
                            </w:r>
                            <w:r w:rsidR="00265ACE">
                              <w:t>2023,</w:t>
                            </w:r>
                            <w:r w:rsidR="006E4674">
                              <w:t xml:space="preserve"> mid-week plenary</w:t>
                            </w:r>
                            <w:r w:rsidR="00E3165E">
                              <w:t>.</w:t>
                            </w:r>
                          </w:p>
                          <w:p w14:paraId="4333E462" w14:textId="7252931B" w:rsidR="00A40AEE" w:rsidRDefault="00A40AEE">
                            <w:pPr>
                              <w:jc w:val="both"/>
                            </w:pPr>
                            <w:r>
                              <w:t>R1: Typos corrected</w:t>
                            </w:r>
                          </w:p>
                          <w:p w14:paraId="64E276D5" w14:textId="3CDD8FCB" w:rsidR="00A40AEE" w:rsidRDefault="00A40AEE">
                            <w:pPr>
                              <w:jc w:val="both"/>
                            </w:pPr>
                            <w:r>
                              <w:t xml:space="preserve">R2: Incorporate text as exported from </w:t>
                            </w:r>
                            <w:proofErr w:type="spellStart"/>
                            <w:r>
                              <w:t>MyProject</w:t>
                            </w:r>
                            <w:proofErr w:type="spellEnd"/>
                          </w:p>
                          <w:p w14:paraId="1AE2330B" w14:textId="13330C86" w:rsidR="00346CAF" w:rsidRDefault="00346CAF">
                            <w:pPr>
                              <w:jc w:val="both"/>
                            </w:pPr>
                            <w:r>
                              <w:t xml:space="preserve">R3: </w:t>
                            </w:r>
                            <w:r w:rsidR="007D462B">
                              <w:t>Abstract</w:t>
                            </w:r>
                            <w:r>
                              <w:t xml:space="preserve"> corrections and update</w:t>
                            </w:r>
                            <w:del w:id="6" w:author="Stanley, Dorothy" w:date="2023-07-12T07:30:00Z">
                              <w:r w:rsidDel="00BF4FDB">
                                <w:delText>s</w:delText>
                              </w:r>
                            </w:del>
                            <w:r>
                              <w:t xml:space="preserve"> to number of participants</w:t>
                            </w:r>
                          </w:p>
                          <w:p w14:paraId="10B89A0A" w14:textId="101B6A4A" w:rsidR="006B1F86" w:rsidRDefault="006B1F8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0D8B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6.25pt;width:468pt;height:352.4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hVQ9AEAAMsDAAAOAAAAZHJzL2Uyb0RvYy54bWysU9uO2yAQfa/Uf0C8N05SZy9WnNU2q1SV&#10;thdp2w/AGNuomKEDiZ1+fQeczUbbt6p+QAwDZ+acOV7fjb1hB4Vegy35YjbnTFkJtbZtyX983727&#10;4cwHYWthwKqSH5Xnd5u3b9aDK9QSOjC1QkYg1heDK3kXgiuyzMtO9cLPwClLyQawF4FCbLMaxUDo&#10;vcmW8/lVNgDWDkEq7+n0YUryTcJvGiXD16bxKjBTcuotpBXTWsU126xF0aJwnZanNsQ/dNELbano&#10;GepBBMH2qP+C6rVE8NCEmYQ+g6bRUiUOxGYxf8XmqRNOJS4kjndnmfz/g5VfDk/uG7IwfoCRBphI&#10;ePcI8qdnFradsK26R4ShU6KmwosoWTY4X5yeRql94SNINXyGmoYs9gES0NhgH1UhnozQaQDHs+hq&#10;DEzS4eo2f381p5SkXJ5fr/KbNJZMFM/PHfrwUUHP4qbkSFNN8OLw6ENsRxTPV2I1D0bXO21MCrCt&#10;tgbZQZADdulLDF5dMzZethCfTYjxJPGM1CaSYaxGSka+FdRHYowwOYr+ANp0gL85G8hNJfe/9gIV&#10;Z+aTJdVuF3ke7ZeCfHW9pAAvM9VlRlhJUCUPnE3bbZgsu3eo244qTXOycE9KNzpp8NLVqW9yTJLm&#10;5O5oycs43Xr5Bzd/AAAA//8DAFBLAwQUAAYACAAAACEATPt0UNwAAAAHAQAADwAAAGRycy9kb3du&#10;cmV2LnhtbEyPQU/CQBCF7yb+h82YeDGyBaSV0i1RE41XkB8wbYe2oTvbdBda/r3jSY7vvcl732Tb&#10;yXbqQoNvHRuYzyJQxKWrWq4NHH4+n19B+YBcYeeYDFzJwza/v8swrdzIO7rsQ62khH2KBpoQ+lRr&#10;XzZk0c9cTyzZ0Q0Wg8ih1tWAo5TbTi+iKNYWW5aFBnv6aKg87c/WwPF7fFqtx+IrHJLdS/yObVK4&#10;qzGPD9PbBlSgKfwfwx++oEMuTIU7c+VVZ0AeCeIuVqAkXS9jMQoDyTxZgs4zfcuf/wIAAP//AwBQ&#10;SwECLQAUAAYACAAAACEAtoM4kv4AAADhAQAAEwAAAAAAAAAAAAAAAAAAAAAAW0NvbnRlbnRfVHlw&#10;ZXNdLnhtbFBLAQItABQABgAIAAAAIQA4/SH/1gAAAJQBAAALAAAAAAAAAAAAAAAAAC8BAABfcmVs&#10;cy8ucmVsc1BLAQItABQABgAIAAAAIQDEUhVQ9AEAAMsDAAAOAAAAAAAAAAAAAAAAAC4CAABkcnMv&#10;ZTJvRG9jLnhtbFBLAQItABQABgAIAAAAIQBM+3RQ3AAAAAcBAAAPAAAAAAAAAAAAAAAAAE4EAABk&#10;cnMvZG93bnJldi54bWxQSwUGAAAAAAQABADzAAAAVwUAAAAA&#10;" o:allowincell="f" stroked="f">
                <v:textbox>
                  <w:txbxContent>
                    <w:p w14:paraId="5D9F7C28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7E4D0C0" w14:textId="6AC7A67F" w:rsidR="006B1F86" w:rsidRDefault="006B1F86">
                      <w:pPr>
                        <w:jc w:val="both"/>
                        <w:rPr>
                          <w:sz w:val="20"/>
                        </w:rPr>
                      </w:pPr>
                      <w:r>
                        <w:t>Proposed Cor</w:t>
                      </w:r>
                      <w:ins w:id="7" w:author="Stanley, Dorothy" w:date="2023-07-12T07:23:00Z">
                        <w:r w:rsidR="007D462B">
                          <w:t>r</w:t>
                        </w:r>
                      </w:ins>
                      <w:del w:id="8" w:author="Stanley, Dorothy" w:date="2023-07-12T07:23:00Z">
                        <w:r w:rsidDel="007D462B">
                          <w:delText>d</w:delText>
                        </w:r>
                      </w:del>
                      <w:r>
                        <w:t xml:space="preserve">igendum PAR to correct </w:t>
                      </w:r>
                      <w:r w:rsidR="0042033E">
                        <w:rPr>
                          <w:sz w:val="20"/>
                        </w:rPr>
                        <w:t>an error in the</w:t>
                      </w:r>
                      <w:r w:rsidR="006E4674">
                        <w:rPr>
                          <w:sz w:val="20"/>
                        </w:rPr>
                        <w:t xml:space="preserve"> </w:t>
                      </w:r>
                      <w:r w:rsidR="00884015">
                        <w:rPr>
                          <w:sz w:val="20"/>
                        </w:rPr>
                        <w:t xml:space="preserve">approved (and </w:t>
                      </w:r>
                      <w:r w:rsidR="006E4674">
                        <w:rPr>
                          <w:sz w:val="20"/>
                        </w:rPr>
                        <w:t>about to be</w:t>
                      </w:r>
                      <w:r w:rsidR="0042033E">
                        <w:rPr>
                          <w:sz w:val="20"/>
                        </w:rPr>
                        <w:t xml:space="preserve"> published</w:t>
                      </w:r>
                      <w:r w:rsidR="00884015">
                        <w:rPr>
                          <w:sz w:val="20"/>
                        </w:rPr>
                        <w:t>)</w:t>
                      </w:r>
                      <w:r w:rsidR="0042033E">
                        <w:rPr>
                          <w:sz w:val="20"/>
                        </w:rPr>
                        <w:t xml:space="preserve"> IEEE Std</w:t>
                      </w:r>
                      <w:r w:rsidR="006E4674">
                        <w:rPr>
                          <w:sz w:val="20"/>
                        </w:rPr>
                        <w:t xml:space="preserve"> </w:t>
                      </w:r>
                      <w:r w:rsidR="0042033E">
                        <w:rPr>
                          <w:spacing w:val="-68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802.11</w:t>
                      </w:r>
                      <w:r w:rsidR="006E4674">
                        <w:rPr>
                          <w:sz w:val="20"/>
                        </w:rPr>
                        <w:t>bc</w:t>
                      </w:r>
                      <w:r w:rsidR="0042033E">
                        <w:rPr>
                          <w:sz w:val="20"/>
                        </w:rPr>
                        <w:t>-202</w:t>
                      </w:r>
                      <w:r w:rsidR="006E4674">
                        <w:rPr>
                          <w:sz w:val="20"/>
                        </w:rPr>
                        <w:t>3</w:t>
                      </w:r>
                      <w:r w:rsidR="0042033E">
                        <w:rPr>
                          <w:sz w:val="20"/>
                        </w:rPr>
                        <w:t>.</w:t>
                      </w:r>
                      <w:r w:rsidR="00947DAA">
                        <w:rPr>
                          <w:spacing w:val="64"/>
                          <w:sz w:val="20"/>
                        </w:rPr>
                        <w:t xml:space="preserve"> </w:t>
                      </w:r>
                      <w:r w:rsidR="00947DAA" w:rsidRPr="00947DAA">
                        <w:rPr>
                          <w:sz w:val="20"/>
                        </w:rPr>
                        <w:t xml:space="preserve">In subclause 9.4.5.1, Table 9-331, the ANQP element EBCS </w:t>
                      </w:r>
                      <w:r w:rsidR="00947DAA">
                        <w:rPr>
                          <w:sz w:val="20"/>
                        </w:rPr>
                        <w:t xml:space="preserve">needs a new </w:t>
                      </w:r>
                      <w:r w:rsidR="00884015">
                        <w:rPr>
                          <w:sz w:val="20"/>
                        </w:rPr>
                        <w:t xml:space="preserve">Info ID value </w:t>
                      </w:r>
                      <w:r w:rsidR="00947DAA">
                        <w:rPr>
                          <w:sz w:val="20"/>
                        </w:rPr>
                        <w:t>to avoid conflict with the ANQP element Local MAC Address Policy</w:t>
                      </w:r>
                      <w:r w:rsidR="0042033E">
                        <w:rPr>
                          <w:sz w:val="20"/>
                        </w:rPr>
                        <w:t>.</w:t>
                      </w:r>
                    </w:p>
                    <w:p w14:paraId="5A01A9D8" w14:textId="0CDDA48B" w:rsidR="00510511" w:rsidRDefault="00510511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0772DD6B" w14:textId="00991DD7" w:rsidR="00510511" w:rsidRPr="00E140EF" w:rsidRDefault="00510511" w:rsidP="000D14AB">
                      <w:pPr>
                        <w:jc w:val="both"/>
                      </w:pPr>
                      <w:r w:rsidRPr="00E140EF">
                        <w:t xml:space="preserve">The Project plan: </w:t>
                      </w:r>
                    </w:p>
                    <w:p w14:paraId="2770841D" w14:textId="4661EAFA" w:rsidR="00947C4A" w:rsidRPr="00E140EF" w:rsidRDefault="006E467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July</w:t>
                      </w:r>
                      <w:r w:rsidR="00EF468A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14</w:t>
                      </w:r>
                      <w:r w:rsidR="00EF468A" w:rsidRPr="00E140EF">
                        <w:rPr>
                          <w:rFonts w:ascii="Times New Roman" w:hAnsi="Times New Roman" w:cs="Times New Roman"/>
                        </w:rPr>
                        <w:t>, 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EF468A" w:rsidRPr="00E140EF">
                        <w:rPr>
                          <w:rFonts w:ascii="Times New Roman" w:hAnsi="Times New Roman" w:cs="Times New Roman"/>
                        </w:rPr>
                        <w:t xml:space="preserve"> – 802 EC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PAR approval</w:t>
                      </w:r>
                      <w:r w:rsidR="001760DC" w:rsidRPr="00E140EF">
                        <w:rPr>
                          <w:rFonts w:ascii="Times New Roman" w:hAnsi="Times New Roman" w:cs="Times New Roman"/>
                        </w:rPr>
                        <w:t xml:space="preserve"> –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Submit to</w:t>
                      </w:r>
                      <w:r w:rsidR="001760DC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1760DC" w:rsidRPr="00E140EF">
                        <w:rPr>
                          <w:rFonts w:ascii="Times New Roman" w:hAnsi="Times New Roman" w:cs="Times New Roman"/>
                        </w:rPr>
                        <w:t>NesCom</w:t>
                      </w:r>
                      <w:proofErr w:type="spellEnd"/>
                      <w:r w:rsidR="001760DC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="001760DC" w:rsidRPr="00E140EF">
                        <w:rPr>
                          <w:rFonts w:ascii="Times New Roman" w:hAnsi="Times New Roman" w:cs="Times New Roman"/>
                        </w:rPr>
                        <w:t>genda</w:t>
                      </w:r>
                    </w:p>
                    <w:p w14:paraId="3C549CD7" w14:textId="507A767D" w:rsidR="00CA5D86" w:rsidRPr="00E140EF" w:rsidRDefault="006E467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September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19-20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>, 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 xml:space="preserve"> – </w:t>
                      </w:r>
                      <w:proofErr w:type="spellStart"/>
                      <w:r w:rsidR="00CA5D86" w:rsidRPr="00E140EF">
                        <w:rPr>
                          <w:rFonts w:ascii="Times New Roman" w:hAnsi="Times New Roman" w:cs="Times New Roman"/>
                        </w:rPr>
                        <w:t>NesCom</w:t>
                      </w:r>
                      <w:proofErr w:type="spellEnd"/>
                      <w:r w:rsidR="00CA5D8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85D4C">
                        <w:rPr>
                          <w:rFonts w:ascii="Times New Roman" w:hAnsi="Times New Roman" w:cs="Times New Roman"/>
                        </w:rPr>
                        <w:t>telecon</w:t>
                      </w:r>
                    </w:p>
                    <w:p w14:paraId="5CA50CC3" w14:textId="0520726E" w:rsidR="00510511" w:rsidRPr="00E140EF" w:rsidRDefault="006E467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September 21,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: 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>pproval by IEEE SA SASB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14:paraId="42E78C33" w14:textId="4221D2F1" w:rsidR="00510511" w:rsidRPr="00E140EF" w:rsidRDefault="006E467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September</w:t>
                      </w:r>
                      <w:r w:rsidR="00F80973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2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r w:rsidR="00F80973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F80973" w:rsidRPr="00E140EF">
                        <w:rPr>
                          <w:rFonts w:ascii="Times New Roman" w:hAnsi="Times New Roman" w:cs="Times New Roman"/>
                        </w:rPr>
                        <w:t xml:space="preserve">: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Initiate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SA Ballot Pool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 xml:space="preserve"> formation,</w:t>
                      </w:r>
                      <w:ins w:id="9" w:author="Stacey, Robert" w:date="2023-07-12T05:30:00Z">
                        <w:r w:rsidR="008D2180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ins>
                      <w:r w:rsidR="005756B6">
                        <w:rPr>
                          <w:rFonts w:ascii="Times New Roman" w:hAnsi="Times New Roman" w:cs="Times New Roman"/>
                        </w:rPr>
                        <w:t>r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equires 30 days.  </w:t>
                      </w:r>
                    </w:p>
                    <w:p w14:paraId="47FA67EE" w14:textId="6B796A80" w:rsidR="00510511" w:rsidRPr="00E140EF" w:rsidRDefault="006E467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September</w:t>
                      </w:r>
                      <w:r w:rsidR="00C3259F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2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r w:rsidR="00C3259F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C3259F" w:rsidRPr="00E140EF">
                        <w:rPr>
                          <w:rFonts w:ascii="Times New Roman" w:hAnsi="Times New Roman" w:cs="Times New Roman"/>
                        </w:rPr>
                        <w:t xml:space="preserve"> - C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onduct an IEEE 802.11 WG LB – 30 </w:t>
                      </w:r>
                      <w:r w:rsidR="00E2709A" w:rsidRPr="00E140EF">
                        <w:rPr>
                          <w:rFonts w:ascii="Times New Roman" w:hAnsi="Times New Roman" w:cs="Times New Roman"/>
                        </w:rPr>
                        <w:t>days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14:paraId="46F3A36D" w14:textId="2BF7986D" w:rsidR="001773B9" w:rsidRPr="00E140EF" w:rsidRDefault="00385D4C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October</w:t>
                      </w:r>
                      <w:r w:rsidR="001773B9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 xml:space="preserve">23, </w:t>
                      </w:r>
                      <w:r w:rsidR="001773B9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 w:rsidR="006E4674"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1773B9" w:rsidRPr="00E140EF">
                        <w:rPr>
                          <w:rFonts w:ascii="Times New Roman" w:hAnsi="Times New Roman" w:cs="Times New Roman"/>
                        </w:rPr>
                        <w:t xml:space="preserve"> – 802.11 WG</w:t>
                      </w:r>
                      <w:r w:rsidR="00863B62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consideration of any comments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 xml:space="preserve"> (teleconference)</w:t>
                      </w:r>
                    </w:p>
                    <w:p w14:paraId="6C71E269" w14:textId="05E2AA79" w:rsidR="00510511" w:rsidRPr="00E140EF" w:rsidRDefault="00D141BE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November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15 and 17</w:t>
                      </w:r>
                      <w:r w:rsidR="001773B9" w:rsidRPr="00E140EF">
                        <w:rPr>
                          <w:rFonts w:ascii="Times New Roman" w:hAnsi="Times New Roman" w:cs="Times New Roman"/>
                        </w:rPr>
                        <w:t>,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 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–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WG approval and r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>equest IEEE 802 EC</w:t>
                      </w:r>
                      <w:r w:rsidR="00385D4C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approval for SA ballot.  </w:t>
                      </w:r>
                    </w:p>
                    <w:p w14:paraId="6807C4E3" w14:textId="1B5D2743" w:rsidR="00510511" w:rsidRPr="00E140EF" w:rsidRDefault="00D141BE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November</w:t>
                      </w:r>
                      <w:r w:rsidR="00F20522" w:rsidRPr="00E140EF">
                        <w:rPr>
                          <w:rFonts w:ascii="Times New Roman" w:hAnsi="Times New Roman" w:cs="Times New Roman"/>
                        </w:rPr>
                        <w:t xml:space="preserve"> 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F20522" w:rsidRPr="00E140EF">
                        <w:rPr>
                          <w:rFonts w:ascii="Times New Roman" w:hAnsi="Times New Roman" w:cs="Times New Roman"/>
                        </w:rPr>
                        <w:t xml:space="preserve"> -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IEEE SA Letter Ballot – 30 days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 xml:space="preserve">Nov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17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, 2023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 xml:space="preserve"> – Dec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17,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 xml:space="preserve"> 2024</w:t>
                      </w:r>
                    </w:p>
                    <w:p w14:paraId="0D19244A" w14:textId="7574079C" w:rsidR="00510511" w:rsidRPr="00E140EF" w:rsidRDefault="00D141BE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November</w:t>
                      </w:r>
                      <w:r w:rsidR="00925C52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C97F87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C97F87" w:rsidRPr="00E140EF">
                        <w:rPr>
                          <w:rFonts w:ascii="Times New Roman" w:hAnsi="Times New Roman" w:cs="Times New Roman"/>
                        </w:rPr>
                        <w:t xml:space="preserve"> - Public</w:t>
                      </w:r>
                      <w:r w:rsidR="00510511" w:rsidRPr="00E140EF">
                        <w:rPr>
                          <w:rFonts w:ascii="Times New Roman" w:hAnsi="Times New Roman" w:cs="Times New Roman"/>
                          <w:szCs w:val="20"/>
                        </w:rPr>
                        <w:t xml:space="preserve"> Review Requires 60 days.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 xml:space="preserve">Nov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17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 xml:space="preserve">, 2023 – Jan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16, 2024</w:t>
                      </w:r>
                      <w:r w:rsidR="0016517B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14:paraId="313CC7E0" w14:textId="158BE96E" w:rsidR="00510511" w:rsidRPr="00E140EF" w:rsidRDefault="0060659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Jan 2/9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,</w:t>
                      </w:r>
                      <w:r w:rsidR="005756B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</w:rPr>
                        <w:t>4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- Request IEEE 802 EC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approval for sending to </w:t>
                      </w:r>
                      <w:proofErr w:type="spellStart"/>
                      <w:r w:rsidR="00510511" w:rsidRPr="00E140EF">
                        <w:rPr>
                          <w:rFonts w:ascii="Times New Roman" w:hAnsi="Times New Roman" w:cs="Times New Roman"/>
                        </w:rPr>
                        <w:t>RevCom</w:t>
                      </w:r>
                      <w:proofErr w:type="spellEnd"/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January</w:t>
                      </w:r>
                      <w:r w:rsidR="005756B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4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Pre-post to </w:t>
                      </w:r>
                      <w:proofErr w:type="spellStart"/>
                      <w:ins w:id="10" w:author="Stanley, Dorothy" w:date="2023-07-12T07:23:00Z">
                        <w:r w:rsidR="007D462B">
                          <w:rPr>
                            <w:rFonts w:ascii="Times New Roman" w:hAnsi="Times New Roman" w:cs="Times New Roman"/>
                          </w:rPr>
                          <w:t>Rev</w:t>
                        </w:r>
                      </w:ins>
                      <w:del w:id="11" w:author="Stanley, Dorothy" w:date="2023-07-12T07:23:00Z">
                        <w:r w:rsidDel="007D462B">
                          <w:rPr>
                            <w:rFonts w:ascii="Times New Roman" w:hAnsi="Times New Roman" w:cs="Times New Roman"/>
                          </w:rPr>
                          <w:delText>Nes</w:delText>
                        </w:r>
                      </w:del>
                      <w:r>
                        <w:rPr>
                          <w:rFonts w:ascii="Times New Roman" w:hAnsi="Times New Roman" w:cs="Times New Roman"/>
                        </w:rPr>
                        <w:t>Com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agenda.</w:t>
                      </w:r>
                    </w:p>
                    <w:p w14:paraId="03CCB7CB" w14:textId="35A4D53E" w:rsidR="00510511" w:rsidRPr="00E140EF" w:rsidRDefault="00510511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Expect only one </w:t>
                      </w:r>
                      <w:r w:rsidR="0026250F" w:rsidRPr="00E140EF">
                        <w:rPr>
                          <w:rFonts w:ascii="Times New Roman" w:hAnsi="Times New Roman" w:cs="Times New Roman"/>
                        </w:rPr>
                        <w:t xml:space="preserve">SA </w:t>
                      </w: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ballot will be needed, </w:t>
                      </w:r>
                      <w:proofErr w:type="spellStart"/>
                      <w:r w:rsidRPr="00E140EF">
                        <w:rPr>
                          <w:rFonts w:ascii="Times New Roman" w:hAnsi="Times New Roman" w:cs="Times New Roman"/>
                        </w:rPr>
                        <w:t>RevCom</w:t>
                      </w:r>
                      <w:proofErr w:type="spellEnd"/>
                      <w:r w:rsidRPr="00E140EF">
                        <w:rPr>
                          <w:rFonts w:ascii="Times New Roman" w:hAnsi="Times New Roman" w:cs="Times New Roman"/>
                        </w:rPr>
                        <w:t xml:space="preserve"> deadline for the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January</w:t>
                      </w:r>
                      <w:r w:rsidR="005756B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4</w:t>
                      </w: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E140EF">
                        <w:rPr>
                          <w:rFonts w:ascii="Times New Roman" w:hAnsi="Times New Roman" w:cs="Times New Roman"/>
                        </w:rPr>
                        <w:t>RevCom</w:t>
                      </w:r>
                      <w:proofErr w:type="spellEnd"/>
                      <w:r w:rsidRPr="00E140EF">
                        <w:rPr>
                          <w:rFonts w:ascii="Times New Roman" w:hAnsi="Times New Roman" w:cs="Times New Roman"/>
                        </w:rPr>
                        <w:t xml:space="preserve"> meeting agenda</w:t>
                      </w:r>
                      <w:r w:rsidR="007725B3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expect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 xml:space="preserve">ed to be in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mid December 2023</w:t>
                      </w: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</w:p>
                    <w:p w14:paraId="2DFE14DB" w14:textId="77777777" w:rsidR="00510511" w:rsidRPr="00C97F87" w:rsidRDefault="00510511">
                      <w:pPr>
                        <w:jc w:val="both"/>
                      </w:pPr>
                    </w:p>
                    <w:p w14:paraId="755C4A84" w14:textId="77777777" w:rsidR="0042033E" w:rsidRDefault="0042033E">
                      <w:pPr>
                        <w:jc w:val="both"/>
                      </w:pPr>
                    </w:p>
                    <w:p w14:paraId="4A6AFDEC" w14:textId="11068BF5" w:rsidR="0029020B" w:rsidRDefault="00E819AE">
                      <w:pPr>
                        <w:jc w:val="both"/>
                      </w:pPr>
                      <w:r>
                        <w:t xml:space="preserve">R0: Draft PAR </w:t>
                      </w:r>
                      <w:r w:rsidR="00E3165E">
                        <w:t xml:space="preserve">for </w:t>
                      </w:r>
                      <w:r w:rsidR="006E4674">
                        <w:t>d</w:t>
                      </w:r>
                      <w:r w:rsidR="00E3165E">
                        <w:t xml:space="preserve">iscussion </w:t>
                      </w:r>
                      <w:r w:rsidR="00265ACE">
                        <w:t>during</w:t>
                      </w:r>
                      <w:r w:rsidR="006E4674">
                        <w:t xml:space="preserve"> July 12, </w:t>
                      </w:r>
                      <w:r w:rsidR="00265ACE">
                        <w:t>2023,</w:t>
                      </w:r>
                      <w:r w:rsidR="006E4674">
                        <w:t xml:space="preserve"> mid-week plenary</w:t>
                      </w:r>
                      <w:r w:rsidR="00E3165E">
                        <w:t>.</w:t>
                      </w:r>
                    </w:p>
                    <w:p w14:paraId="4333E462" w14:textId="7252931B" w:rsidR="00A40AEE" w:rsidRDefault="00A40AEE">
                      <w:pPr>
                        <w:jc w:val="both"/>
                      </w:pPr>
                      <w:r>
                        <w:t>R1: Typos corrected</w:t>
                      </w:r>
                    </w:p>
                    <w:p w14:paraId="64E276D5" w14:textId="3CDD8FCB" w:rsidR="00A40AEE" w:rsidRDefault="00A40AEE">
                      <w:pPr>
                        <w:jc w:val="both"/>
                      </w:pPr>
                      <w:r>
                        <w:t xml:space="preserve">R2: Incorporate text as exported from </w:t>
                      </w:r>
                      <w:proofErr w:type="spellStart"/>
                      <w:r>
                        <w:t>MyProject</w:t>
                      </w:r>
                      <w:proofErr w:type="spellEnd"/>
                    </w:p>
                    <w:p w14:paraId="1AE2330B" w14:textId="13330C86" w:rsidR="00346CAF" w:rsidRDefault="00346CAF">
                      <w:pPr>
                        <w:jc w:val="both"/>
                      </w:pPr>
                      <w:r>
                        <w:t xml:space="preserve">R3: </w:t>
                      </w:r>
                      <w:r w:rsidR="007D462B">
                        <w:t>Abstract</w:t>
                      </w:r>
                      <w:r>
                        <w:t xml:space="preserve"> corrections and update</w:t>
                      </w:r>
                      <w:del w:id="12" w:author="Stanley, Dorothy" w:date="2023-07-12T07:30:00Z">
                        <w:r w:rsidDel="00BF4FDB">
                          <w:delText>s</w:delText>
                        </w:r>
                      </w:del>
                      <w:r>
                        <w:t xml:space="preserve"> to number of participants</w:t>
                      </w:r>
                    </w:p>
                    <w:p w14:paraId="10B89A0A" w14:textId="101B6A4A" w:rsidR="006B1F86" w:rsidRDefault="006B1F86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A09B2">
        <w:br w:type="page"/>
      </w:r>
    </w:p>
    <w:p w14:paraId="03EDB1E4" w14:textId="77777777" w:rsidR="00884015" w:rsidRPr="00884015" w:rsidRDefault="00884015" w:rsidP="00884015">
      <w:pPr>
        <w:widowControl w:val="0"/>
        <w:tabs>
          <w:tab w:val="left" w:pos="9525"/>
        </w:tabs>
        <w:autoSpaceDE w:val="0"/>
        <w:autoSpaceDN w:val="0"/>
        <w:ind w:left="420"/>
        <w:rPr>
          <w:rFonts w:eastAsia="Verdana" w:hAnsi="Verdana" w:cs="Verdana"/>
          <w:sz w:val="20"/>
          <w:szCs w:val="22"/>
          <w:lang w:val="en-US"/>
        </w:rPr>
      </w:pPr>
      <w:r w:rsidRPr="00884015">
        <w:rPr>
          <w:rFonts w:eastAsia="Verdana" w:hAnsi="Verdana" w:cs="Verdana"/>
          <w:noProof/>
          <w:sz w:val="20"/>
          <w:szCs w:val="22"/>
          <w:lang w:val="en-US"/>
        </w:rPr>
        <w:lastRenderedPageBreak/>
        <w:drawing>
          <wp:inline distT="0" distB="0" distL="0" distR="0" wp14:anchorId="3085CFDA" wp14:editId="18839BCA">
            <wp:extent cx="2590037" cy="475678"/>
            <wp:effectExtent l="0" t="0" r="0" b="0"/>
            <wp:docPr id="1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037" cy="475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84015">
        <w:rPr>
          <w:rFonts w:eastAsia="Verdana" w:hAnsi="Verdana" w:cs="Verdana"/>
          <w:sz w:val="20"/>
          <w:szCs w:val="22"/>
          <w:lang w:val="en-US"/>
        </w:rPr>
        <w:tab/>
      </w:r>
      <w:r w:rsidRPr="00884015">
        <w:rPr>
          <w:rFonts w:eastAsia="Verdana" w:hAnsi="Verdana" w:cs="Verdana"/>
          <w:noProof/>
          <w:position w:val="29"/>
          <w:sz w:val="20"/>
          <w:szCs w:val="22"/>
          <w:lang w:val="en-US"/>
        </w:rPr>
        <w:drawing>
          <wp:inline distT="0" distB="0" distL="0" distR="0" wp14:anchorId="0BFC53B3" wp14:editId="6A23C028">
            <wp:extent cx="1194434" cy="35204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4434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E2ED3" w14:textId="77777777" w:rsidR="00884015" w:rsidRPr="00884015" w:rsidRDefault="00884015" w:rsidP="00884015">
      <w:pPr>
        <w:widowControl w:val="0"/>
        <w:autoSpaceDE w:val="0"/>
        <w:autoSpaceDN w:val="0"/>
        <w:spacing w:before="1"/>
        <w:rPr>
          <w:rFonts w:eastAsia="Verdana" w:hAnsi="Verdana" w:cs="Verdana"/>
          <w:sz w:val="27"/>
          <w:lang w:val="en-US"/>
        </w:rPr>
      </w:pPr>
    </w:p>
    <w:p w14:paraId="10E73AEF" w14:textId="77777777" w:rsidR="00884015" w:rsidRPr="00884015" w:rsidRDefault="00884015" w:rsidP="00884015">
      <w:pPr>
        <w:widowControl w:val="0"/>
        <w:autoSpaceDE w:val="0"/>
        <w:autoSpaceDN w:val="0"/>
        <w:spacing w:before="100"/>
        <w:ind w:left="120"/>
        <w:rPr>
          <w:rFonts w:ascii="Verdana" w:eastAsia="Verdana" w:hAnsi="Verdana" w:cs="Verdana"/>
          <w:b/>
          <w:bCs/>
          <w:sz w:val="26"/>
          <w:szCs w:val="26"/>
          <w:lang w:val="en-US"/>
        </w:rPr>
      </w:pPr>
      <w:r w:rsidRPr="00884015">
        <w:rPr>
          <w:rFonts w:ascii="Verdana" w:eastAsia="Verdana" w:hAnsi="Verdana" w:cs="Verdana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788FBF54" wp14:editId="3DAC02EF">
                <wp:simplePos x="0" y="0"/>
                <wp:positionH relativeFrom="page">
                  <wp:posOffset>127000</wp:posOffset>
                </wp:positionH>
                <wp:positionV relativeFrom="paragraph">
                  <wp:posOffset>306312</wp:posOffset>
                </wp:positionV>
                <wp:extent cx="7306309" cy="1270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06309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06309" h="12700">
                              <a:moveTo>
                                <a:pt x="0" y="0"/>
                              </a:moveTo>
                              <a:lnTo>
                                <a:pt x="7306056" y="12699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493BF5" id="Graphic 3" o:spid="_x0000_s1026" style="position:absolute;margin-left:10pt;margin-top:24.1pt;width:575.3pt;height:1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06309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gDbFgIAAGsEAAAOAAAAZHJzL2Uyb0RvYy54bWysVE1v2zAMvQ/YfxB0X+ykWLoYcYqhQYcB&#10;RVegGXZWZDk2JosapdjOvx8lfzTrbsN8ECjxiXzko7y96xvNWoWuBpPz5SLlTBkJRW1OOf9+ePjw&#10;iTPnhSmEBqNyflGO3+3ev9t2NlMrqEAXChkFMS7rbM4r722WJE5WqhFuAVYZcpaAjfC0xVNSoOgo&#10;eqOTVZqukw6wsAhSOUen+8HJdzF+WSrpv5WlU57pnBM3H1eM6zGsyW4rshMKW9VypCH+gUUjakNJ&#10;51B74QU7Y/1XqKaWCA5Kv5DQJFCWtVSxBqpmmb6p5qUSVsVaqDnOzm1y/y+sfGpf7DMG6s4+gvzp&#10;qCNJZ102e8LGjZi+xCZgiTjrYxcvcxdV75mkw9ubdH2TbjiT5FuubtPY5URk02V5dv6LghhItI/O&#10;DyIUkyWqyZK9mUwkKYOIOoroOSMRkTMS8TiIaIUP9wK7YLLuikk1EQneBlp1gIjzb4ogkq9eba5R&#10;oar045qzWNR6swlZCT+gyAhJ48lMhA6vS9UmcBoaErI70HXxUGsdN3g63mtkrQiDGr8xwR8wi87v&#10;hasGXHTNPEbdBqmCaEcoLs/IOprunLtfZ4GKM/3V0PiEpzAZOBnHyUCv7yE+mNglynnofwi0LKTP&#10;uSeln2AaTpFNGoYmzNhw08Dns4eyDgLHmRoYjRua6Niv8fWFJ3O9j6jXf8TuNwAAAP//AwBQSwME&#10;FAAGAAgAAAAhAP3aLyXdAAAACQEAAA8AAABkcnMvZG93bnJldi54bWxMj8tugzAQRfeV+g/WVOqu&#10;sUENTQhDlEZK93lsujPYAVo8RtgQ9+/rrNrl6F6de6bYBtOzWY+us4SQLAQwTbVVHTUIl/PhZQXM&#10;eUlK9pY0wo92sC0fHwqZK3ujo55PvmERQi6XCK33Q865q1ttpFvYQVPMrnY00sdzbLga5S3CTc9T&#10;ITJuZEdxoZWD3re6/j5NBuHw0b5/Xfa7dbYM1ec0JceZrwPi81PYbYB5HfxfGe76UR3K6FTZiZRj&#10;PUKkxybC6yoFds+TN5EBqxCWIgVeFvz/B+UvAAAA//8DAFBLAQItABQABgAIAAAAIQC2gziS/gAA&#10;AOEBAAATAAAAAAAAAAAAAAAAAAAAAABbQ29udGVudF9UeXBlc10ueG1sUEsBAi0AFAAGAAgAAAAh&#10;ADj9If/WAAAAlAEAAAsAAAAAAAAAAAAAAAAALwEAAF9yZWxzLy5yZWxzUEsBAi0AFAAGAAgAAAAh&#10;AOdWANsWAgAAawQAAA4AAAAAAAAAAAAAAAAALgIAAGRycy9lMm9Eb2MueG1sUEsBAi0AFAAGAAgA&#10;AAAhAP3aLyXdAAAACQEAAA8AAAAAAAAAAAAAAAAAcAQAAGRycy9kb3ducmV2LnhtbFBLBQYAAAAA&#10;BAAEAPMAAAB6BQAAAAA=&#10;" path="m,l7306056,12699e" filled="f" strokeweight="1pt">
                <v:path arrowok="t"/>
                <w10:wrap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bCs/>
          <w:spacing w:val="-2"/>
          <w:sz w:val="26"/>
          <w:szCs w:val="26"/>
          <w:lang w:val="en-US"/>
        </w:rPr>
        <w:t>P802.11</w:t>
      </w:r>
    </w:p>
    <w:p w14:paraId="11CC93FB" w14:textId="77777777" w:rsidR="00884015" w:rsidRPr="00884015" w:rsidRDefault="00884015" w:rsidP="00884015">
      <w:pPr>
        <w:widowControl w:val="0"/>
        <w:autoSpaceDE w:val="0"/>
        <w:autoSpaceDN w:val="0"/>
        <w:spacing w:before="7"/>
        <w:rPr>
          <w:rFonts w:ascii="Verdana" w:eastAsia="Verdana" w:hAnsi="Verdana" w:cs="Verdana"/>
          <w:b/>
          <w:sz w:val="12"/>
          <w:lang w:val="en-US"/>
        </w:rPr>
      </w:pPr>
    </w:p>
    <w:p w14:paraId="7055BDA7" w14:textId="77777777" w:rsidR="00884015" w:rsidRPr="00884015" w:rsidRDefault="00884015" w:rsidP="00884015">
      <w:pPr>
        <w:widowControl w:val="0"/>
        <w:autoSpaceDE w:val="0"/>
        <w:autoSpaceDN w:val="0"/>
        <w:spacing w:before="100"/>
        <w:ind w:left="1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Type of Project: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Corrigendum to IEEE Standard 802.11-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>2020</w:t>
      </w:r>
    </w:p>
    <w:p w14:paraId="245995B9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Project Request Type: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Initiation /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Corrigendum</w:t>
      </w:r>
    </w:p>
    <w:p w14:paraId="1BD19CF8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b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PAR Request 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>Date:</w:t>
      </w:r>
    </w:p>
    <w:p w14:paraId="537FA9DD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b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PAR Approval 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>Date:</w:t>
      </w:r>
    </w:p>
    <w:p w14:paraId="63A45FF8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b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PAR Expiration 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>Date:</w:t>
      </w:r>
    </w:p>
    <w:p w14:paraId="3402A162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PAR Status: 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>Draft</w:t>
      </w:r>
    </w:p>
    <w:p w14:paraId="63F602D8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noProof/>
          <w:szCs w:val="22"/>
          <w:lang w:val="en-US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0AF969C3" wp14:editId="1D5B16A3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400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766BC" id="Graphic 4" o:spid="_x0000_s1026" style="position:absolute;margin-left:10pt;margin-top:15pt;width:565.3pt;height:2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trGAIAAGsEAAAOAAAAZHJzL2Uyb0RvYy54bWysVMGO0zAQvSPxD5bvNGlht2zUdIW2WoS0&#10;WlbaIs6u4zQRjseM3Sb9e8ZO3Ba4IXqwxpnn8Xvzxl3dD51mR4WuBVPy+SznTBkJVWv2Jf+2fXz3&#10;kTPnhamEBqNKflKO36/fvln1tlALaEBXChkVMa7obckb722RZU42qhNuBlYZStaAnfC0xX1Woeip&#10;eqezRZ7fZj1gZRGkco6+bsYkX8f6da2k/1rXTnmmS07cfFwxrruwZuuVKPYobNPKiYb4BxadaA1d&#10;ei61EV6wA7Z/lepaieCg9jMJXQZ13UoVNZCaef6HmtdGWBW1UHOcPbfJ/b+y8vn4al8wUHf2CeQP&#10;Rx3JeuuKcyZs3IQZauwCloizIXbxdO6iGjyT9HE5X969z+84k5Rb3HzIY5czUaTD8uD8ZwWxkDg+&#10;OT+aUKVINCmSg0khkpXBRB1N9JyRicgZmbgbTbTCh3OBXQhZf8WkSURCtoOj2kLE+YuIa6IXhDbX&#10;yKAsv7nlLIkmUSOCgnAptW4MIhGKr6VqEzjNF0tqSLjdgW6rx1bruMH97kEjO4owqPEXZFGJ32AW&#10;nd8I14y4mJpg2ky+jVYF03ZQnV6Q9TTdJXc/DwIVZ/qLofEJTyEFmIJdCtDrB4gPJnaJ7twO3wVa&#10;Fq4vuSennyENpyiSh0H7GRtOGvh08FC3weA4UyOjaUMTHQVOry88met9RF3+I9a/AAAA//8DAFBL&#10;AwQUAAYACAAAACEAD3VI6dwAAAAJAQAADwAAAGRycy9kb3ducmV2LnhtbEyPwU7DMBBE70j8g7VI&#10;3KiThlYoxKkqpFYIcaHwAW68xBHxOordxP17Nic4rXZnNPum2iXXiwnH0HlSkK8yEEiNNx21Cr4+&#10;Dw9PIELUZHTvCRVcMcCuvr2pdGn8TB84nWIrOIRCqRXYGIdSytBYdDqs/IDE2rcfnY68jq00o545&#10;3PVynWVb6XRH/MHqAV8sNj+ni1MwF9fXdFxPmyK9H/P9m0vyEK1S93dp/wwiYop/ZljwGR1qZjr7&#10;C5kgegWczk4FxTIXPd9kWxBnvjxmIOtK/m9Q/wIAAP//AwBQSwECLQAUAAYACAAAACEAtoM4kv4A&#10;AADhAQAAEwAAAAAAAAAAAAAAAAAAAAAAW0NvbnRlbnRfVHlwZXNdLnhtbFBLAQItABQABgAIAAAA&#10;IQA4/SH/1gAAAJQBAAALAAAAAAAAAAAAAAAAAC8BAABfcmVscy8ucmVsc1BLAQItABQABgAIAAAA&#10;IQCsPltrGAIAAGsEAAAOAAAAAAAAAAAAAAAAAC4CAABkcnMvZTJvRG9jLnhtbFBLAQItABQABgAI&#10;AAAAIQAPdUjp3AAAAAkBAAAPAAAAAAAAAAAAAAAAAHIEAABkcnMvZG93bnJldi54bWxQSwUGAAAA&#10;AAQABADzAAAAewUAAAAA&#10;" path="m,25400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Root Project: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802.11-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>2020</w:t>
      </w:r>
    </w:p>
    <w:p w14:paraId="6FD7F4ED" w14:textId="77777777" w:rsidR="00884015" w:rsidRPr="00884015" w:rsidRDefault="00884015" w:rsidP="00884015">
      <w:pPr>
        <w:widowControl w:val="0"/>
        <w:numPr>
          <w:ilvl w:val="1"/>
          <w:numId w:val="16"/>
        </w:numPr>
        <w:tabs>
          <w:tab w:val="left" w:pos="545"/>
        </w:tabs>
        <w:autoSpaceDE w:val="0"/>
        <w:autoSpaceDN w:val="0"/>
        <w:spacing w:before="87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Project Number: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P802.11</w:t>
      </w:r>
    </w:p>
    <w:p w14:paraId="4ADC2DD8" w14:textId="77777777" w:rsidR="00884015" w:rsidRPr="00884015" w:rsidRDefault="00884015" w:rsidP="00884015">
      <w:pPr>
        <w:widowControl w:val="0"/>
        <w:numPr>
          <w:ilvl w:val="1"/>
          <w:numId w:val="16"/>
        </w:numPr>
        <w:tabs>
          <w:tab w:val="left" w:pos="545"/>
        </w:tabs>
        <w:autoSpaceDE w:val="0"/>
        <w:autoSpaceDN w:val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Type of Document: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Standard</w:t>
      </w:r>
    </w:p>
    <w:p w14:paraId="7BD79A25" w14:textId="77777777" w:rsidR="00884015" w:rsidRPr="00884015" w:rsidRDefault="00884015" w:rsidP="00884015">
      <w:pPr>
        <w:widowControl w:val="0"/>
        <w:numPr>
          <w:ilvl w:val="1"/>
          <w:numId w:val="16"/>
        </w:numPr>
        <w:tabs>
          <w:tab w:val="left" w:pos="545"/>
        </w:tabs>
        <w:autoSpaceDE w:val="0"/>
        <w:autoSpaceDN w:val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noProof/>
          <w:szCs w:val="22"/>
          <w:lang w:val="en-US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4A8038EA" wp14:editId="341450B6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399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0CD8D" id="Graphic 5" o:spid="_x0000_s1026" style="position:absolute;margin-left:10pt;margin-top:15pt;width:565.3pt;height:2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1mHAIAAGsEAAAOAAAAZHJzL2Uyb0RvYy54bWysVE1v2zAMvQ/YfxB0X+ykS9sYcYqhQYcB&#10;RVegGXZWZDk2JosapcTOvx8lfyTbbsN8ECjxiXzko7x+6BrNTgpdDSbn81nKmTISitoccv5t9/Th&#10;njPnhSmEBqNyflaOP2zev1u3NlMLqEAXChkFMS5rbc4r722WJE5WqhFuBlYZcpaAjfC0xUNSoGgp&#10;eqOTRZreJi1gYRGkco5Ot72Tb2L8slTSfy1LpzzTOSduPq4Y131Yk81aZAcUtqrlQEP8A4tG1IaS&#10;TqG2wgt2xPqvUE0tERyUfiahSaAsa6liDVTNPP2jmrdKWBVroeY4O7XJ/b+w8uX0Zl8xUHf2GeQP&#10;Rx1JWuuyyRM2bsB0JTYBS8RZF7t4nrqoOs8kHd7N71Y36YozSb7F8mMau5yIbLwsj85/VhADidOz&#10;870IxWiJarRkZ0YTScogoo4ies5IROSMRNz3Ilrhw73ALpisvWJSjUSCt4GT2kHE+UsRi+XNahUi&#10;EdELQptrZKgsXd5yNhZN2B5BRkgab09E6PC6VG0Cp/nijhoSsjvQdfFUax03eNg/amQnEQY1fgOZ&#10;32AWnd8KV/W46Bpg2gy69VIF0fZQnF+RtTTdOXc/jwIVZ/qLofEJT2E0cDT2o4FeP0J8MLFLlHPX&#10;fRdoWUifc09Kv8A4nCIbNQxNmLDhpoFPRw9lHQSOM9UzGjY00bFfw+sLT+Z6H1GXf8TmFwAAAP//&#10;AwBQSwMEFAAGAAgAAAAhAA91SOncAAAACQEAAA8AAABkcnMvZG93bnJldi54bWxMj8FOwzAQRO9I&#10;/IO1SNyok4ZWKMSpKqRWCHGh8AFuvMQR8TqK3cT9ezYnOK12ZzT7ptol14sJx9B5UpCvMhBIjTcd&#10;tQq+Pg8PTyBC1GR07wkVXDHArr69qXRp/EwfOJ1iKziEQqkV2BiHUsrQWHQ6rPyAxNq3H52OvI6t&#10;NKOeOdz1cp1lW+l0R/zB6gFfLDY/p4tTMBfX13RcT5sivR/z/ZtL8hCtUvd3af8MImKKf2ZY8Bkd&#10;amY6+wuZIHoFnM5OBcUyFz3fZFsQZ748ZiDrSv5vUP8CAAD//wMAUEsBAi0AFAAGAAgAAAAhALaD&#10;OJL+AAAA4QEAABMAAAAAAAAAAAAAAAAAAAAAAFtDb250ZW50X1R5cGVzXS54bWxQSwECLQAUAAYA&#10;CAAAACEAOP0h/9YAAACUAQAACwAAAAAAAAAAAAAAAAAvAQAAX3JlbHMvLnJlbHNQSwECLQAUAAYA&#10;CAAAACEA75utZhwCAABrBAAADgAAAAAAAAAAAAAAAAAuAgAAZHJzL2Uyb0RvYy54bWxQSwECLQAU&#10;AAYACAAAACEAD3VI6dwAAAAJAQAADwAAAAAAAAAAAAAAAAB2BAAAZHJzL2Rvd25yZXYueG1sUEsF&#10;BgAAAAAEAAQA8wAAAH8FAAAAAA==&#10;" path="m,25399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Life Cycle: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Full 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>Use</w:t>
      </w:r>
    </w:p>
    <w:p w14:paraId="1941861D" w14:textId="77777777" w:rsidR="00884015" w:rsidRPr="00884015" w:rsidRDefault="00884015" w:rsidP="00884015">
      <w:pPr>
        <w:widowControl w:val="0"/>
        <w:numPr>
          <w:ilvl w:val="1"/>
          <w:numId w:val="15"/>
        </w:numPr>
        <w:tabs>
          <w:tab w:val="left" w:pos="545"/>
        </w:tabs>
        <w:autoSpaceDE w:val="0"/>
        <w:autoSpaceDN w:val="0"/>
        <w:spacing w:before="87" w:after="57"/>
        <w:ind w:right="1109" w:firstLine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Project Title: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IEEE Standard for Information Technology--Telecommunications and Information Exchange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between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Systems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-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Local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and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Metropolitan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Area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Networks--Specific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Requirements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-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Part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11: Wireless LAN Medium Access Control (MAC) and Physical Layer (PHY) Specifications - Corrigendum 2- Correct the Number Assignment of the Information Identifier (ID) for Enhanced Broadcast Services (EBCS)</w:t>
      </w:r>
      <w:r w:rsidRPr="00884015">
        <w:rPr>
          <w:rFonts w:ascii="Verdana" w:eastAsia="Verdana" w:hAnsi="Verdana" w:cs="Verdana"/>
          <w:spacing w:val="40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element of the Access Network Query Protocol (ANQP)</w:t>
      </w:r>
    </w:p>
    <w:p w14:paraId="01C2C601" w14:textId="77777777" w:rsidR="00884015" w:rsidRPr="00884015" w:rsidRDefault="00884015" w:rsidP="00884015">
      <w:pPr>
        <w:widowControl w:val="0"/>
        <w:autoSpaceDE w:val="0"/>
        <w:autoSpaceDN w:val="0"/>
        <w:spacing w:line="40" w:lineRule="exact"/>
        <w:ind w:left="120"/>
        <w:rPr>
          <w:rFonts w:ascii="Verdana" w:eastAsia="Verdana" w:hAnsi="Verdana" w:cs="Verdana"/>
          <w:sz w:val="4"/>
          <w:lang w:val="en-US"/>
        </w:rPr>
      </w:pPr>
      <w:r w:rsidRPr="00884015">
        <w:rPr>
          <w:rFonts w:ascii="Verdana" w:eastAsia="Verdana" w:hAnsi="Verdana" w:cs="Verdana"/>
          <w:noProof/>
          <w:sz w:val="4"/>
          <w:lang w:val="en-US"/>
        </w:rPr>
        <mc:AlternateContent>
          <mc:Choice Requires="wpg">
            <w:drawing>
              <wp:inline distT="0" distB="0" distL="0" distR="0" wp14:anchorId="0A691895" wp14:editId="7CE0C406">
                <wp:extent cx="7192009" cy="38100"/>
                <wp:effectExtent l="9525" t="0" r="0" b="952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92009" cy="38100"/>
                          <a:chOff x="0" y="0"/>
                          <a:chExt cx="7192009" cy="3810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6350" y="6350"/>
                            <a:ext cx="717930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79309" h="25400">
                                <a:moveTo>
                                  <a:pt x="0" y="25400"/>
                                </a:moveTo>
                                <a:lnTo>
                                  <a:pt x="717905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DFF4F7" id="Group 6" o:spid="_x0000_s1026" style="width:566.3pt;height:3pt;mso-position-horizontal-relative:char;mso-position-vertical-relative:line" coordsize="71920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fC2fQIAAKUFAAAOAAAAZHJzL2Uyb0RvYy54bWykVE1vGjEQvVfqf7B8LwukgbBiiaqkQZWi&#10;JFKoejZe74fqtd2xYcm/73h2F0gi9ZBysJ7X45l5bx5eXh8azfYKfG1NxiejMWfKSJvXpsz4z83d&#10;lyvOfBAmF9oalfEX5fn16vOnZetSNbWV1bkChkmMT1uX8SoElyaJl5VqhB9ZpwweFhYaEXALZZKD&#10;aDF7o5PpeDxLWgu5AyuV9/j1tjvkK8pfFEqGx6LwKjCdcewt0Aq0buOarJYiLUG4qpZ9G+IDXTSi&#10;Nlj0mOpWBMF2UL9L1dQSrLdFGEnbJLYoaqmIA7KZjN+wWYPdOeJSpm3pjjKhtG90+nBa+bBfg3t2&#10;T9B1j/Deyt8edUlaV6bn53FfnoIPBTTxEpJgB1L05aioOgQm8eN8ssApLTiTeHZxNRn3issKx/Lu&#10;lqy+//NeItKuKLV2bKV16B1/ksf/nzzPlXCKVPeR/hOwOkcmnBnRoIPXvVnm0TuxNMZE/fqd76V8&#10;o87s4hLthyIQINedNJovLgaNppdfO42OXEUqdz6slSWxxf7eB7pe5gMS1YDkwQwQ0PrR9JpMHzhD&#10;0wNnaPptZ3onQrwXJxgha+O0+k6qjHeNxNPG7tXGUlw4jey80VOENueRMd/4cka8afBIqotAEIui&#10;yTpAjSA+p6pN7GkynaMgsbq3us7vaq1pA+X2RgPbi/jHpl+khSlehTnw4Vb4qoujoz5MG3K4T7uB&#10;xUFubf6C025xwBn3f3YCFGf6h0E/xadjADCA7QAg6BtLDwyphDU3h18CHIvlMx5w0g92sJVIhxlG&#10;7sfYeNPYb7tgizoOGC0+dNRv0OKE6C1A9OqxOd9T1Ol1Xf0FAAD//wMAUEsDBBQABgAIAAAAIQCG&#10;iQ8F2wAAAAQBAAAPAAAAZHJzL2Rvd25yZXYueG1sTI9Ba8JAEIXvBf/DMkJvdRPFUNJsRER7koJa&#10;KL2N2TEJZmdDdk3iv+/aS3sZeLzHe99kq9E0oqfO1ZYVxLMIBHFhdc2lgs/T7uUVhPPIGhvLpOBO&#10;Dlb55CnDVNuBD9QffSlCCbsUFVTet6mUrqjIoJvZljh4F9sZ9EF2pdQdDqHcNHIeRYk0WHNYqLCl&#10;TUXF9XgzCt4HHNaLeNvvr5fN/fu0/Pjax6TU83Rcv4HwNPq/MDzwAzrkgelsb6ydaBSER/zvfXjx&#10;Yp6AOCtIIpB5Jv/D5z8AAAD//wMAUEsBAi0AFAAGAAgAAAAhALaDOJL+AAAA4QEAABMAAAAAAAAA&#10;AAAAAAAAAAAAAFtDb250ZW50X1R5cGVzXS54bWxQSwECLQAUAAYACAAAACEAOP0h/9YAAACUAQAA&#10;CwAAAAAAAAAAAAAAAAAvAQAAX3JlbHMvLnJlbHNQSwECLQAUAAYACAAAACEAOSXwtn0CAAClBQAA&#10;DgAAAAAAAAAAAAAAAAAuAgAAZHJzL2Uyb0RvYy54bWxQSwECLQAUAAYACAAAACEAhokPBdsAAAAE&#10;AQAADwAAAAAAAAAAAAAAAADXBAAAZHJzL2Rvd25yZXYueG1sUEsFBgAAAAAEAAQA8wAAAN8FAAAA&#10;AA==&#10;">
                <v:shape id="Graphic 7" o:spid="_x0000_s1027" style="position:absolute;left:63;top:63;width:71793;height:254;visibility:visible;mso-wrap-style:square;v-text-anchor:top" coordsize="7179309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lS2wQAAANoAAAAPAAAAZHJzL2Rvd25yZXYueG1sRI/disIw&#10;FITvhX2HcBa801RFXbpGkQVFxBt/HuDQnG3KNielybbx7Y0geDnMzDfMahNtLTpqfeVYwWScgSAu&#10;nK64VHC77kZfIHxA1lg7JgV38rBZfwxWmGvX85m6SyhFgrDPUYEJocml9IUhi37sGuLk/brWYkiy&#10;LaVusU9wW8tpli2kxYrTgsGGfgwVf5d/q6Cf3Q9xP+3ms3jaT7ZHG+UuGKWGn3H7DSJQDO/wq33Q&#10;CpbwvJJugFw/AAAA//8DAFBLAQItABQABgAIAAAAIQDb4fbL7gAAAIUBAAATAAAAAAAAAAAAAAAA&#10;AAAAAABbQ29udGVudF9UeXBlc10ueG1sUEsBAi0AFAAGAAgAAAAhAFr0LFu/AAAAFQEAAAsAAAAA&#10;AAAAAAAAAAAAHwEAAF9yZWxzLy5yZWxzUEsBAi0AFAAGAAgAAAAhAIxyVLbBAAAA2gAAAA8AAAAA&#10;AAAAAAAAAAAABwIAAGRycy9kb3ducmV2LnhtbFBLBQYAAAAAAwADALcAAAD1AgAAAAA=&#10;" path="m,25400l7179056,e" filled="f" strokeweight="1pt">
                  <v:path arrowok="t"/>
                </v:shape>
                <w10:anchorlock/>
              </v:group>
            </w:pict>
          </mc:Fallback>
        </mc:AlternateContent>
      </w:r>
    </w:p>
    <w:p w14:paraId="2832C212" w14:textId="77777777" w:rsidR="00884015" w:rsidRPr="00884015" w:rsidRDefault="00884015" w:rsidP="00884015">
      <w:pPr>
        <w:widowControl w:val="0"/>
        <w:numPr>
          <w:ilvl w:val="1"/>
          <w:numId w:val="14"/>
        </w:numPr>
        <w:tabs>
          <w:tab w:val="left" w:pos="545"/>
        </w:tabs>
        <w:autoSpaceDE w:val="0"/>
        <w:autoSpaceDN w:val="0"/>
        <w:spacing w:before="97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Working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Group: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Wireless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LAN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Working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Group(C/LAN/MAN/802.11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>WG)</w:t>
      </w:r>
    </w:p>
    <w:p w14:paraId="3E4BFEBD" w14:textId="77777777" w:rsidR="00884015" w:rsidRPr="00884015" w:rsidRDefault="00884015" w:rsidP="00884015">
      <w:pPr>
        <w:widowControl w:val="0"/>
        <w:numPr>
          <w:ilvl w:val="2"/>
          <w:numId w:val="14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Contact Information for Working Group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Chair:</w:t>
      </w:r>
    </w:p>
    <w:p w14:paraId="04786D1C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Name:</w:t>
      </w:r>
      <w:r w:rsidRPr="00884015">
        <w:rPr>
          <w:rFonts w:ascii="Verdana" w:eastAsia="Verdana" w:hAnsi="Verdana" w:cs="Verdana"/>
          <w:b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Dorothy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Stanley</w:t>
      </w:r>
    </w:p>
    <w:p w14:paraId="1AFE737C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Email Address: </w:t>
      </w:r>
      <w:hyperlink r:id="rId10">
        <w:r w:rsidRPr="00884015">
          <w:rPr>
            <w:rFonts w:ascii="Verdana" w:eastAsia="Verdana" w:hAnsi="Verdana" w:cs="Verdana"/>
            <w:spacing w:val="-2"/>
            <w:sz w:val="20"/>
            <w:szCs w:val="22"/>
            <w:lang w:val="en-US"/>
          </w:rPr>
          <w:t>dstanley1389@gmail.com</w:t>
        </w:r>
      </w:hyperlink>
    </w:p>
    <w:p w14:paraId="2EA12B3F" w14:textId="77777777" w:rsidR="00884015" w:rsidRPr="00884015" w:rsidRDefault="00884015" w:rsidP="00884015">
      <w:pPr>
        <w:widowControl w:val="0"/>
        <w:numPr>
          <w:ilvl w:val="2"/>
          <w:numId w:val="14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Contact Information for Working Group Vice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Chair:</w:t>
      </w:r>
    </w:p>
    <w:p w14:paraId="7804E97F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Name: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Jon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Rosdahl</w:t>
      </w:r>
    </w:p>
    <w:p w14:paraId="6F7EB6A1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Email Address: </w:t>
      </w:r>
      <w:hyperlink r:id="rId11">
        <w:r w:rsidRPr="00884015">
          <w:rPr>
            <w:rFonts w:ascii="Verdana" w:eastAsia="Verdana" w:hAnsi="Verdana" w:cs="Verdana"/>
            <w:spacing w:val="-2"/>
            <w:sz w:val="20"/>
            <w:szCs w:val="22"/>
            <w:lang w:val="en-US"/>
          </w:rPr>
          <w:t>jrosdahl@ieee.org</w:t>
        </w:r>
      </w:hyperlink>
    </w:p>
    <w:p w14:paraId="6B312450" w14:textId="77777777" w:rsidR="00884015" w:rsidRPr="00884015" w:rsidRDefault="00884015" w:rsidP="00884015">
      <w:pPr>
        <w:widowControl w:val="0"/>
        <w:numPr>
          <w:ilvl w:val="1"/>
          <w:numId w:val="14"/>
        </w:numPr>
        <w:tabs>
          <w:tab w:val="left" w:pos="545"/>
        </w:tabs>
        <w:autoSpaceDE w:val="0"/>
        <w:autoSpaceDN w:val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Society</w:t>
      </w:r>
      <w:r w:rsidRPr="00884015">
        <w:rPr>
          <w:rFonts w:ascii="Verdana" w:eastAsia="Verdana" w:hAnsi="Verdana" w:cs="Verdana"/>
          <w:b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and Committee: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IEEE Computer Society/LAN/MAN Standards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Committee(C/LAN/MAN)</w:t>
      </w:r>
    </w:p>
    <w:p w14:paraId="574B0B92" w14:textId="77777777" w:rsidR="00884015" w:rsidRPr="00884015" w:rsidRDefault="00884015" w:rsidP="00884015">
      <w:pPr>
        <w:widowControl w:val="0"/>
        <w:numPr>
          <w:ilvl w:val="2"/>
          <w:numId w:val="14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Contact Information for Standards Committee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Chair:</w:t>
      </w:r>
    </w:p>
    <w:p w14:paraId="7507B947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Name: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Paul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Nikolich</w:t>
      </w:r>
    </w:p>
    <w:p w14:paraId="445BBF72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Email Address: </w:t>
      </w:r>
      <w:hyperlink r:id="rId12">
        <w:r w:rsidRPr="00884015">
          <w:rPr>
            <w:rFonts w:ascii="Verdana" w:eastAsia="Verdana" w:hAnsi="Verdana" w:cs="Verdana"/>
            <w:spacing w:val="-2"/>
            <w:sz w:val="20"/>
            <w:szCs w:val="22"/>
            <w:lang w:val="en-US"/>
          </w:rPr>
          <w:t>p.nikolich@ieee.org</w:t>
        </w:r>
      </w:hyperlink>
    </w:p>
    <w:p w14:paraId="0ECC4C90" w14:textId="77777777" w:rsidR="00884015" w:rsidRPr="00884015" w:rsidRDefault="00884015" w:rsidP="00884015">
      <w:pPr>
        <w:widowControl w:val="0"/>
        <w:numPr>
          <w:ilvl w:val="2"/>
          <w:numId w:val="14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Contact Information for Standards Committee Vice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Chair:</w:t>
      </w:r>
    </w:p>
    <w:p w14:paraId="4EA1E31D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Name: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James 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>Gilb</w:t>
      </w:r>
    </w:p>
    <w:p w14:paraId="3392AF38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Email Address: </w:t>
      </w:r>
      <w:hyperlink r:id="rId13">
        <w:r w:rsidRPr="00884015">
          <w:rPr>
            <w:rFonts w:ascii="Verdana" w:eastAsia="Verdana" w:hAnsi="Verdana" w:cs="Verdana"/>
            <w:spacing w:val="-2"/>
            <w:sz w:val="20"/>
            <w:szCs w:val="22"/>
            <w:lang w:val="en-US"/>
          </w:rPr>
          <w:t>gilb@ieee.org</w:t>
        </w:r>
      </w:hyperlink>
    </w:p>
    <w:p w14:paraId="1D58CF76" w14:textId="77777777" w:rsidR="00884015" w:rsidRPr="00884015" w:rsidRDefault="00884015" w:rsidP="00884015">
      <w:pPr>
        <w:widowControl w:val="0"/>
        <w:numPr>
          <w:ilvl w:val="2"/>
          <w:numId w:val="14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Contact Information for Standards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Representative:</w:t>
      </w:r>
    </w:p>
    <w:p w14:paraId="731BACB8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Name: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James 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>Gilb</w:t>
      </w:r>
    </w:p>
    <w:p w14:paraId="07BDFA4B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noProof/>
          <w:szCs w:val="22"/>
          <w:lang w:val="en-US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55CD0759" wp14:editId="359FD433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400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6F768" id="Graphic 8" o:spid="_x0000_s1026" style="position:absolute;margin-left:10pt;margin-top:15pt;width:565.3pt;height:2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trGAIAAGsEAAAOAAAAZHJzL2Uyb0RvYy54bWysVMGO0zAQvSPxD5bvNGlht2zUdIW2WoS0&#10;WlbaIs6u4zQRjseM3Sb9e8ZO3Ba4IXqwxpnn8Xvzxl3dD51mR4WuBVPy+SznTBkJVWv2Jf+2fXz3&#10;kTPnhamEBqNKflKO36/fvln1tlALaEBXChkVMa7obckb722RZU42qhNuBlYZStaAnfC0xX1Woeip&#10;eqezRZ7fZj1gZRGkco6+bsYkX8f6da2k/1rXTnmmS07cfFwxrruwZuuVKPYobNPKiYb4BxadaA1d&#10;ei61EV6wA7Z/lepaieCg9jMJXQZ13UoVNZCaef6HmtdGWBW1UHOcPbfJ/b+y8vn4al8wUHf2CeQP&#10;Rx3JeuuKcyZs3IQZauwCloizIXbxdO6iGjyT9HE5X969z+84k5Rb3HzIY5czUaTD8uD8ZwWxkDg+&#10;OT+aUKVINCmSg0khkpXBRB1N9JyRicgZmbgbTbTCh3OBXQhZf8WkSURCtoOj2kLE+YuIa6IXhDbX&#10;yKAsv7nlLIkmUSOCgnAptW4MIhGKr6VqEzjNF0tqSLjdgW6rx1bruMH97kEjO4owqPEXZFGJ32AW&#10;nd8I14y4mJpg2ky+jVYF03ZQnV6Q9TTdJXc/DwIVZ/qLofEJTyEFmIJdCtDrB4gPJnaJ7twO3wVa&#10;Fq4vuSennyENpyiSh0H7GRtOGvh08FC3weA4UyOjaUMTHQVOry88met9RF3+I9a/AAAA//8DAFBL&#10;AwQUAAYACAAAACEAD3VI6dwAAAAJAQAADwAAAGRycy9kb3ducmV2LnhtbEyPwU7DMBBE70j8g7VI&#10;3KiThlYoxKkqpFYIcaHwAW68xBHxOordxP17Nic4rXZnNPum2iXXiwnH0HlSkK8yEEiNNx21Cr4+&#10;Dw9PIELUZHTvCRVcMcCuvr2pdGn8TB84nWIrOIRCqRXYGIdSytBYdDqs/IDE2rcfnY68jq00o545&#10;3PVynWVb6XRH/MHqAV8sNj+ni1MwF9fXdFxPmyK9H/P9m0vyEK1S93dp/wwiYop/ZljwGR1qZjr7&#10;C5kgegWczk4FxTIXPd9kWxBnvjxmIOtK/m9Q/wIAAP//AwBQSwECLQAUAAYACAAAACEAtoM4kv4A&#10;AADhAQAAEwAAAAAAAAAAAAAAAAAAAAAAW0NvbnRlbnRfVHlwZXNdLnhtbFBLAQItABQABgAIAAAA&#10;IQA4/SH/1gAAAJQBAAALAAAAAAAAAAAAAAAAAC8BAABfcmVscy8ucmVsc1BLAQItABQABgAIAAAA&#10;IQCsPltrGAIAAGsEAAAOAAAAAAAAAAAAAAAAAC4CAABkcnMvZTJvRG9jLnhtbFBLAQItABQABgAI&#10;AAAAIQAPdUjp3AAAAAkBAAAPAAAAAAAAAAAAAAAAAHIEAABkcnMvZG93bnJldi54bWxQSwUGAAAA&#10;AAQABADzAAAAewUAAAAA&#10;" path="m,25400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Email Address: </w:t>
      </w:r>
      <w:hyperlink r:id="rId14">
        <w:r w:rsidRPr="00884015">
          <w:rPr>
            <w:rFonts w:ascii="Verdana" w:eastAsia="Verdana" w:hAnsi="Verdana" w:cs="Verdana"/>
            <w:spacing w:val="-2"/>
            <w:sz w:val="20"/>
            <w:szCs w:val="22"/>
            <w:lang w:val="en-US"/>
          </w:rPr>
          <w:t>gilb@ieee.org</w:t>
        </w:r>
      </w:hyperlink>
    </w:p>
    <w:p w14:paraId="1E37D502" w14:textId="77777777" w:rsidR="00884015" w:rsidRPr="00884015" w:rsidRDefault="00884015" w:rsidP="00884015">
      <w:pPr>
        <w:widowControl w:val="0"/>
        <w:numPr>
          <w:ilvl w:val="1"/>
          <w:numId w:val="13"/>
        </w:numPr>
        <w:tabs>
          <w:tab w:val="left" w:pos="545"/>
        </w:tabs>
        <w:autoSpaceDE w:val="0"/>
        <w:autoSpaceDN w:val="0"/>
        <w:spacing w:before="87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Type of Ballot: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Individual</w:t>
      </w:r>
    </w:p>
    <w:p w14:paraId="5EF36552" w14:textId="77777777" w:rsidR="00884015" w:rsidRPr="00884015" w:rsidRDefault="00884015" w:rsidP="00884015">
      <w:pPr>
        <w:widowControl w:val="0"/>
        <w:numPr>
          <w:ilvl w:val="1"/>
          <w:numId w:val="13"/>
        </w:numPr>
        <w:tabs>
          <w:tab w:val="left" w:pos="545"/>
        </w:tabs>
        <w:autoSpaceDE w:val="0"/>
        <w:autoSpaceDN w:val="0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Expected Date of submission of draft to the IEEE SA for Initial Standards Committee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Ballot:</w:t>
      </w:r>
    </w:p>
    <w:p w14:paraId="3A82F273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sz w:val="20"/>
          <w:lang w:val="en-US"/>
        </w:rPr>
        <w:t>Nov</w:t>
      </w:r>
      <w:r w:rsidRPr="00884015">
        <w:rPr>
          <w:rFonts w:ascii="Verdana" w:eastAsia="Verdana" w:hAnsi="Verdana" w:cs="Verdana"/>
          <w:spacing w:val="-2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>2023</w:t>
      </w:r>
    </w:p>
    <w:p w14:paraId="4C9C02B0" w14:textId="77777777" w:rsidR="00884015" w:rsidRPr="00884015" w:rsidRDefault="00884015" w:rsidP="00884015">
      <w:pPr>
        <w:widowControl w:val="0"/>
        <w:numPr>
          <w:ilvl w:val="1"/>
          <w:numId w:val="13"/>
        </w:numPr>
        <w:tabs>
          <w:tab w:val="left" w:pos="545"/>
        </w:tabs>
        <w:autoSpaceDE w:val="0"/>
        <w:autoSpaceDN w:val="0"/>
        <w:outlineLvl w:val="0"/>
        <w:rPr>
          <w:rFonts w:ascii="Verdana" w:eastAsia="Verdana" w:hAnsi="Verdana" w:cs="Verdana"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F9C6D76" wp14:editId="3F2025E7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400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82C00" id="Graphic 9" o:spid="_x0000_s1026" style="position:absolute;margin-left:10pt;margin-top:15pt;width:565.3pt;height:2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trGAIAAGsEAAAOAAAAZHJzL2Uyb0RvYy54bWysVMGO0zAQvSPxD5bvNGlht2zUdIW2WoS0&#10;WlbaIs6u4zQRjseM3Sb9e8ZO3Ba4IXqwxpnn8Xvzxl3dD51mR4WuBVPy+SznTBkJVWv2Jf+2fXz3&#10;kTPnhamEBqNKflKO36/fvln1tlALaEBXChkVMa7obckb722RZU42qhNuBlYZStaAnfC0xX1Woeip&#10;eqezRZ7fZj1gZRGkco6+bsYkX8f6da2k/1rXTnmmS07cfFwxrruwZuuVKPYobNPKiYb4BxadaA1d&#10;ei61EV6wA7Z/lepaieCg9jMJXQZ13UoVNZCaef6HmtdGWBW1UHOcPbfJ/b+y8vn4al8wUHf2CeQP&#10;Rx3JeuuKcyZs3IQZauwCloizIXbxdO6iGjyT9HE5X969z+84k5Rb3HzIY5czUaTD8uD8ZwWxkDg+&#10;OT+aUKVINCmSg0khkpXBRB1N9JyRicgZmbgbTbTCh3OBXQhZf8WkSURCtoOj2kLE+YuIa6IXhDbX&#10;yKAsv7nlLIkmUSOCgnAptW4MIhGKr6VqEzjNF0tqSLjdgW6rx1bruMH97kEjO4owqPEXZFGJ32AW&#10;nd8I14y4mJpg2ky+jVYF03ZQnV6Q9TTdJXc/DwIVZ/qLofEJTyEFmIJdCtDrB4gPJnaJ7twO3wVa&#10;Fq4vuSennyENpyiSh0H7GRtOGvh08FC3weA4UyOjaUMTHQVOry88met9RF3+I9a/AAAA//8DAFBL&#10;AwQUAAYACAAAACEAD3VI6dwAAAAJAQAADwAAAGRycy9kb3ducmV2LnhtbEyPwU7DMBBE70j8g7VI&#10;3KiThlYoxKkqpFYIcaHwAW68xBHxOordxP17Nic4rXZnNPum2iXXiwnH0HlSkK8yEEiNNx21Cr4+&#10;Dw9PIELUZHTvCRVcMcCuvr2pdGn8TB84nWIrOIRCqRXYGIdSytBYdDqs/IDE2rcfnY68jq00o545&#10;3PVynWVb6XRH/MHqAV8sNj+ni1MwF9fXdFxPmyK9H/P9m0vyEK1S93dp/wwiYop/ZljwGR1qZjr7&#10;C5kgegWczk4FxTIXPd9kWxBnvjxmIOtK/m9Q/wIAAP//AwBQSwECLQAUAAYACAAAACEAtoM4kv4A&#10;AADhAQAAEwAAAAAAAAAAAAAAAAAAAAAAW0NvbnRlbnRfVHlwZXNdLnhtbFBLAQItABQABgAIAAAA&#10;IQA4/SH/1gAAAJQBAAALAAAAAAAAAAAAAAAAAC8BAABfcmVscy8ucmVsc1BLAQItABQABgAIAAAA&#10;IQCsPltrGAIAAGsEAAAOAAAAAAAAAAAAAAAAAC4CAABkcnMvZTJvRG9jLnhtbFBLAQItABQABgAI&#10;AAAAIQAPdUjp3AAAAAkBAAAPAAAAAAAAAAAAAAAAAHIEAABkcnMvZG93bnJldi54bWxQSwUGAAAA&#10;AAQABADzAAAAewUAAAAA&#10;" path="m,25400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Projected Completion Date for Submittal to </w:t>
      </w:r>
      <w:proofErr w:type="spellStart"/>
      <w:r w:rsidRPr="00884015">
        <w:rPr>
          <w:rFonts w:ascii="Verdana" w:eastAsia="Verdana" w:hAnsi="Verdana" w:cs="Verdana"/>
          <w:b/>
          <w:bCs/>
          <w:sz w:val="20"/>
          <w:lang w:val="en-US"/>
        </w:rPr>
        <w:t>RevCom</w:t>
      </w:r>
      <w:proofErr w:type="spellEnd"/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: </w:t>
      </w:r>
      <w:r w:rsidRPr="00884015">
        <w:rPr>
          <w:rFonts w:ascii="Verdana" w:eastAsia="Verdana" w:hAnsi="Verdana" w:cs="Verdana"/>
          <w:bCs/>
          <w:sz w:val="20"/>
          <w:lang w:val="en-US"/>
        </w:rPr>
        <w:t xml:space="preserve">Jan </w:t>
      </w:r>
      <w:r w:rsidRPr="00884015">
        <w:rPr>
          <w:rFonts w:ascii="Verdana" w:eastAsia="Verdana" w:hAnsi="Verdana" w:cs="Verdana"/>
          <w:bCs/>
          <w:spacing w:val="-4"/>
          <w:sz w:val="20"/>
          <w:lang w:val="en-US"/>
        </w:rPr>
        <w:t>2024</w:t>
      </w:r>
    </w:p>
    <w:p w14:paraId="181FFCC5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545"/>
        </w:tabs>
        <w:autoSpaceDE w:val="0"/>
        <w:autoSpaceDN w:val="0"/>
        <w:spacing w:before="87"/>
        <w:ind w:right="803" w:firstLine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Approximate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number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of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people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expected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to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be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actively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involved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in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development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of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this project: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50</w:t>
      </w:r>
      <w:del w:id="13" w:author="Stanley, Dorothy" w:date="2023-07-12T07:29:00Z">
        <w:r w:rsidRPr="00884015" w:rsidDel="007D462B">
          <w:rPr>
            <w:rFonts w:ascii="Verdana" w:eastAsia="Verdana" w:hAnsi="Verdana" w:cs="Verdana"/>
            <w:sz w:val="20"/>
            <w:szCs w:val="22"/>
            <w:lang w:val="en-US"/>
          </w:rPr>
          <w:delText>0</w:delText>
        </w:r>
      </w:del>
    </w:p>
    <w:p w14:paraId="1E30DB73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476"/>
        </w:tabs>
        <w:autoSpaceDE w:val="0"/>
        <w:autoSpaceDN w:val="0"/>
        <w:ind w:right="860" w:firstLine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.a Scope of the complete </w:t>
      </w:r>
      <w:proofErr w:type="spellStart"/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standard: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</w:t>
      </w:r>
      <w:proofErr w:type="spellEnd"/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 scope of this standard is to define one medium access control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(MAC)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and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several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physical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layer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(PHY)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specifications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for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wireless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connectivity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for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fixed,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portable, and moving stations (STAs) within a local area.</w:t>
      </w:r>
    </w:p>
    <w:p w14:paraId="535F8200" w14:textId="77777777" w:rsidR="00884015" w:rsidRPr="00884015" w:rsidRDefault="00884015" w:rsidP="00884015">
      <w:pPr>
        <w:widowControl w:val="0"/>
        <w:autoSpaceDE w:val="0"/>
        <w:autoSpaceDN w:val="0"/>
        <w:ind w:left="120" w:right="654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b/>
          <w:sz w:val="20"/>
          <w:lang w:val="en-US"/>
        </w:rPr>
        <w:t xml:space="preserve">5.2.b Scope of proposed changes: </w:t>
      </w:r>
      <w:r w:rsidRPr="00884015">
        <w:rPr>
          <w:rFonts w:ascii="Verdana" w:eastAsia="Verdana" w:hAnsi="Verdana" w:cs="Verdana"/>
          <w:sz w:val="20"/>
          <w:lang w:val="en-US"/>
        </w:rPr>
        <w:t>This corrigendum corrects an error in the approved IEEE Std 802.11bc-2023.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In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subclause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9.4.5.1,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Table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9-331,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the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ANQP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element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EBCS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is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assigned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new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Information ID value.</w:t>
      </w:r>
    </w:p>
    <w:p w14:paraId="120B0ED2" w14:textId="77777777" w:rsidR="00884015" w:rsidRPr="00884015" w:rsidRDefault="00884015" w:rsidP="00884015">
      <w:pPr>
        <w:widowControl w:val="0"/>
        <w:autoSpaceDE w:val="0"/>
        <w:autoSpaceDN w:val="0"/>
        <w:rPr>
          <w:rFonts w:ascii="Verdana" w:eastAsia="Verdana" w:hAnsi="Verdana" w:cs="Verdana"/>
          <w:sz w:val="20"/>
          <w:lang w:val="en-US"/>
        </w:rPr>
      </w:pPr>
    </w:p>
    <w:p w14:paraId="4D445971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545"/>
        </w:tabs>
        <w:autoSpaceDE w:val="0"/>
        <w:autoSpaceDN w:val="0"/>
        <w:ind w:left="545"/>
        <w:outlineLvl w:val="0"/>
        <w:rPr>
          <w:rFonts w:ascii="Verdana" w:eastAsia="Verdana" w:hAnsi="Verdana" w:cs="Verdana"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Is the completion of this standard contingent upon the completion of another standard? </w:t>
      </w:r>
      <w:r w:rsidRPr="00884015">
        <w:rPr>
          <w:rFonts w:ascii="Verdana" w:eastAsia="Verdana" w:hAnsi="Verdana" w:cs="Verdana"/>
          <w:bCs/>
          <w:spacing w:val="-5"/>
          <w:sz w:val="20"/>
          <w:lang w:val="en-US"/>
        </w:rPr>
        <w:t>No</w:t>
      </w:r>
    </w:p>
    <w:p w14:paraId="52282502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545"/>
        </w:tabs>
        <w:autoSpaceDE w:val="0"/>
        <w:autoSpaceDN w:val="0"/>
        <w:ind w:right="867" w:firstLine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Purpose: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 purpose of this standard is to provide wireless connectivity for fixed, portable, and moving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stations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within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local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area.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This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standard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also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offers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regulatory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bodies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means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of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standardizing access to one or more frequency bands for the purpose of local area communication.</w:t>
      </w:r>
    </w:p>
    <w:p w14:paraId="69209936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545"/>
        </w:tabs>
        <w:autoSpaceDE w:val="0"/>
        <w:autoSpaceDN w:val="0"/>
        <w:ind w:right="601" w:firstLine="0"/>
        <w:jc w:val="both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Need</w:t>
      </w:r>
      <w:r w:rsidRPr="00884015">
        <w:rPr>
          <w:rFonts w:ascii="Verdana" w:eastAsia="Verdana" w:hAnsi="Verdana" w:cs="Verdana"/>
          <w:b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for</w:t>
      </w:r>
      <w:r w:rsidRPr="00884015">
        <w:rPr>
          <w:rFonts w:ascii="Verdana" w:eastAsia="Verdana" w:hAnsi="Verdana" w:cs="Verdana"/>
          <w:b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b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Project:</w:t>
      </w:r>
      <w:r w:rsidRPr="00884015">
        <w:rPr>
          <w:rFonts w:ascii="Verdana" w:eastAsia="Verdana" w:hAnsi="Verdana" w:cs="Verdana"/>
          <w:b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There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is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error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in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approved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IEEE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Std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802.11bc-2023.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In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9.4.5.1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Table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9-331, the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ANQP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element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EBCS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has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value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that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conflicts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with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ANQP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element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Local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MAC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Address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Policy.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new Information ID value needs to be assigned to the ANQP element EBCS to avoid this conflict.</w:t>
      </w:r>
    </w:p>
    <w:p w14:paraId="22A2A481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545"/>
        </w:tabs>
        <w:autoSpaceDE w:val="0"/>
        <w:autoSpaceDN w:val="0"/>
        <w:ind w:right="439" w:firstLine="0"/>
        <w:jc w:val="both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Stakeholders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for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Standard: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stakeholders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of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this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standard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are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developers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and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users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of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 Wireless LAN devices, including wireless network access service providers, manufacturers, health care</w:t>
      </w:r>
    </w:p>
    <w:p w14:paraId="548DB451" w14:textId="77777777" w:rsidR="00884015" w:rsidRPr="00884015" w:rsidRDefault="00884015" w:rsidP="00884015">
      <w:pPr>
        <w:widowControl w:val="0"/>
        <w:autoSpaceDE w:val="0"/>
        <w:autoSpaceDN w:val="0"/>
        <w:jc w:val="both"/>
        <w:rPr>
          <w:rFonts w:ascii="Verdana" w:eastAsia="Verdana" w:hAnsi="Verdana" w:cs="Verdana"/>
          <w:sz w:val="20"/>
          <w:szCs w:val="22"/>
          <w:lang w:val="en-US"/>
        </w:rPr>
        <w:sectPr w:rsidR="00884015" w:rsidRPr="00884015" w:rsidSect="00884015">
          <w:pgSz w:w="11910" w:h="16840"/>
          <w:pgMar w:top="380" w:right="280" w:bottom="280" w:left="80" w:header="720" w:footer="720" w:gutter="0"/>
          <w:cols w:space="720"/>
        </w:sectPr>
      </w:pPr>
    </w:p>
    <w:p w14:paraId="5B4B5DE4" w14:textId="77777777" w:rsidR="00884015" w:rsidRPr="00884015" w:rsidRDefault="00884015" w:rsidP="00884015">
      <w:pPr>
        <w:widowControl w:val="0"/>
        <w:autoSpaceDE w:val="0"/>
        <w:autoSpaceDN w:val="0"/>
        <w:spacing w:before="82"/>
        <w:ind w:left="1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noProof/>
          <w:sz w:val="20"/>
          <w:lang w:val="en-US"/>
        </w:rPr>
        <w:lastRenderedPageBreak/>
        <mc:AlternateContent>
          <mc:Choice Requires="wps">
            <w:drawing>
              <wp:anchor distT="0" distB="0" distL="0" distR="0" simplePos="0" relativeHeight="251664896" behindDoc="1" locked="0" layoutInCell="1" allowOverlap="1" wp14:anchorId="4F5AE72F" wp14:editId="6D63CEDD">
                <wp:simplePos x="0" y="0"/>
                <wp:positionH relativeFrom="page">
                  <wp:posOffset>127000</wp:posOffset>
                </wp:positionH>
                <wp:positionV relativeFrom="paragraph">
                  <wp:posOffset>242756</wp:posOffset>
                </wp:positionV>
                <wp:extent cx="7179309" cy="2540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400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000B9" id="Graphic 10" o:spid="_x0000_s1026" style="position:absolute;margin-left:10pt;margin-top:19.1pt;width:565.3pt;height:2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trGAIAAGsEAAAOAAAAZHJzL2Uyb0RvYy54bWysVMGO0zAQvSPxD5bvNGlht2zUdIW2WoS0&#10;WlbaIs6u4zQRjseM3Sb9e8ZO3Ba4IXqwxpnn8Xvzxl3dD51mR4WuBVPy+SznTBkJVWv2Jf+2fXz3&#10;kTPnhamEBqNKflKO36/fvln1tlALaEBXChkVMa7obckb722RZU42qhNuBlYZStaAnfC0xX1Woeip&#10;eqezRZ7fZj1gZRGkco6+bsYkX8f6da2k/1rXTnmmS07cfFwxrruwZuuVKPYobNPKiYb4BxadaA1d&#10;ei61EV6wA7Z/lepaieCg9jMJXQZ13UoVNZCaef6HmtdGWBW1UHOcPbfJ/b+y8vn4al8wUHf2CeQP&#10;Rx3JeuuKcyZs3IQZauwCloizIXbxdO6iGjyT9HE5X969z+84k5Rb3HzIY5czUaTD8uD8ZwWxkDg+&#10;OT+aUKVINCmSg0khkpXBRB1N9JyRicgZmbgbTbTCh3OBXQhZf8WkSURCtoOj2kLE+YuIa6IXhDbX&#10;yKAsv7nlLIkmUSOCgnAptW4MIhGKr6VqEzjNF0tqSLjdgW6rx1bruMH97kEjO4owqPEXZFGJ32AW&#10;nd8I14y4mJpg2ky+jVYF03ZQnV6Q9TTdJXc/DwIVZ/qLofEJTyEFmIJdCtDrB4gPJnaJ7twO3wVa&#10;Fq4vuSennyENpyiSh0H7GRtOGvh08FC3weA4UyOjaUMTHQVOry88met9RF3+I9a/AAAA//8DAFBL&#10;AwQUAAYACAAAACEAmrrIHd0AAAAJAQAADwAAAGRycy9kb3ducmV2LnhtbEyPQWrDMBBF94XeQUyh&#10;u0a23ITgWg6hkFBKN016AMWaWCbWyFiKrdy+yqpdDv/z/ptqE23PJhx950hCvsiAITVOd9RK+Dnu&#10;XtbAfFCkVe8IJdzQw6Z+fKhUqd1M3zgdQssShHypJJgQhpJz3xi0yi/cgJSysxutCukcW65HNSe4&#10;7bnIshW3qqO0YNSA7waby+FqJczF7SPuxbQs4tc+337ayHfBSPn8FLdvwALG8FeGu35Shzo5ndyV&#10;tGe9hERPTQnFWgC75/kyWwE7SXgVAnhd8f8f1L8AAAD//wMAUEsBAi0AFAAGAAgAAAAhALaDOJL+&#10;AAAA4QEAABMAAAAAAAAAAAAAAAAAAAAAAFtDb250ZW50X1R5cGVzXS54bWxQSwECLQAUAAYACAAA&#10;ACEAOP0h/9YAAACUAQAACwAAAAAAAAAAAAAAAAAvAQAAX3JlbHMvLnJlbHNQSwECLQAUAAYACAAA&#10;ACEArD5baxgCAABrBAAADgAAAAAAAAAAAAAAAAAuAgAAZHJzL2Uyb0RvYy54bWxQSwECLQAUAAYA&#10;CAAAACEAmrrIHd0AAAAJAQAADwAAAAAAAAAAAAAAAAByBAAAZHJzL2Rvd25yZXYueG1sUEsFBgAA&#10;AAAEAAQA8wAAAHwFAAAAAA==&#10;" path="m,25400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sz w:val="20"/>
          <w:lang w:val="en-US"/>
        </w:rPr>
        <w:t>workers,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retail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service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providers,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and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many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pacing w:val="-2"/>
          <w:sz w:val="20"/>
          <w:lang w:val="en-US"/>
        </w:rPr>
        <w:t>others.</w:t>
      </w:r>
    </w:p>
    <w:p w14:paraId="755DE531" w14:textId="77777777" w:rsidR="00884015" w:rsidRPr="00884015" w:rsidRDefault="00884015" w:rsidP="00884015">
      <w:pPr>
        <w:widowControl w:val="0"/>
        <w:numPr>
          <w:ilvl w:val="1"/>
          <w:numId w:val="11"/>
        </w:numPr>
        <w:tabs>
          <w:tab w:val="left" w:pos="545"/>
        </w:tabs>
        <w:autoSpaceDE w:val="0"/>
        <w:autoSpaceDN w:val="0"/>
        <w:spacing w:before="87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Intellectual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Property</w:t>
      </w:r>
    </w:p>
    <w:p w14:paraId="2E2E8230" w14:textId="77777777" w:rsidR="00884015" w:rsidRPr="00884015" w:rsidRDefault="00884015" w:rsidP="00884015">
      <w:pPr>
        <w:widowControl w:val="0"/>
        <w:numPr>
          <w:ilvl w:val="2"/>
          <w:numId w:val="11"/>
        </w:numPr>
        <w:tabs>
          <w:tab w:val="left" w:pos="1159"/>
        </w:tabs>
        <w:autoSpaceDE w:val="0"/>
        <w:autoSpaceDN w:val="0"/>
        <w:ind w:hanging="639"/>
        <w:rPr>
          <w:rFonts w:ascii="Verdana" w:eastAsia="Verdana" w:hAnsi="Verdana" w:cs="Verdana"/>
          <w:b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Is the Standards Committee aware of any copyright permissions needed for this 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>project?</w:t>
      </w:r>
    </w:p>
    <w:p w14:paraId="494528CE" w14:textId="77777777" w:rsidR="00884015" w:rsidRPr="00884015" w:rsidRDefault="00884015" w:rsidP="00884015">
      <w:pPr>
        <w:widowControl w:val="0"/>
        <w:autoSpaceDE w:val="0"/>
        <w:autoSpaceDN w:val="0"/>
        <w:ind w:left="5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spacing w:val="-5"/>
          <w:sz w:val="20"/>
          <w:lang w:val="en-US"/>
        </w:rPr>
        <w:t>No</w:t>
      </w:r>
    </w:p>
    <w:p w14:paraId="7D3B379B" w14:textId="77777777" w:rsidR="00884015" w:rsidRPr="00884015" w:rsidRDefault="00884015" w:rsidP="00884015">
      <w:pPr>
        <w:widowControl w:val="0"/>
        <w:numPr>
          <w:ilvl w:val="2"/>
          <w:numId w:val="11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Is the Standards Committee aware of possible registration activity related to this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project?</w:t>
      </w:r>
    </w:p>
    <w:p w14:paraId="63D12E2B" w14:textId="77777777" w:rsidR="00884015" w:rsidRPr="00884015" w:rsidRDefault="00884015" w:rsidP="00884015">
      <w:pPr>
        <w:widowControl w:val="0"/>
        <w:autoSpaceDE w:val="0"/>
        <w:autoSpaceDN w:val="0"/>
        <w:ind w:left="5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2903D77E" wp14:editId="136EC322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399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6C05C7" id="Graphic 11" o:spid="_x0000_s1026" style="position:absolute;margin-left:10pt;margin-top:15pt;width:565.3pt;height:2pt;z-index:-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1mHAIAAGsEAAAOAAAAZHJzL2Uyb0RvYy54bWysVE1v2zAMvQ/YfxB0X+ykS9sYcYqhQYcB&#10;RVegGXZWZDk2JosapcTOvx8lfyTbbsN8ECjxiXzko7x+6BrNTgpdDSbn81nKmTISitoccv5t9/Th&#10;njPnhSmEBqNyflaOP2zev1u3NlMLqEAXChkFMS5rbc4r722WJE5WqhFuBlYZcpaAjfC0xUNSoGgp&#10;eqOTRZreJi1gYRGkco5Ot72Tb2L8slTSfy1LpzzTOSduPq4Y131Yk81aZAcUtqrlQEP8A4tG1IaS&#10;TqG2wgt2xPqvUE0tERyUfiahSaAsa6liDVTNPP2jmrdKWBVroeY4O7XJ/b+w8uX0Zl8xUHf2GeQP&#10;Rx1JWuuyyRM2bsB0JTYBS8RZF7t4nrqoOs8kHd7N71Y36YozSb7F8mMau5yIbLwsj85/VhADidOz&#10;870IxWiJarRkZ0YTScogoo4ies5IROSMRNz3Ilrhw73ALpisvWJSjUSCt4GT2kHE+UsRi+XNahUi&#10;EdELQptrZKgsXd5yNhZN2B5BRkgab09E6PC6VG0Cp/nijhoSsjvQdfFUax03eNg/amQnEQY1fgOZ&#10;32AWnd8KV/W46Bpg2gy69VIF0fZQnF+RtTTdOXc/jwIVZ/qLofEJT2E0cDT2o4FeP0J8MLFLlHPX&#10;fRdoWUifc09Kv8A4nCIbNQxNmLDhpoFPRw9lHQSOM9UzGjY00bFfw+sLT+Z6H1GXf8TmFwAAAP//&#10;AwBQSwMEFAAGAAgAAAAhAA91SOncAAAACQEAAA8AAABkcnMvZG93bnJldi54bWxMj8FOwzAQRO9I&#10;/IO1SNyok4ZWKMSpKqRWCHGh8AFuvMQR8TqK3cT9ezYnOK12ZzT7ptol14sJx9B5UpCvMhBIjTcd&#10;tQq+Pg8PTyBC1GR07wkVXDHArr69qXRp/EwfOJ1iKziEQqkV2BiHUsrQWHQ6rPyAxNq3H52OvI6t&#10;NKOeOdz1cp1lW+l0R/zB6gFfLDY/p4tTMBfX13RcT5sivR/z/ZtL8hCtUvd3af8MImKKf2ZY8Bkd&#10;amY6+wuZIHoFnM5OBcUyFz3fZFsQZ748ZiDrSv5vUP8CAAD//wMAUEsBAi0AFAAGAAgAAAAhALaD&#10;OJL+AAAA4QEAABMAAAAAAAAAAAAAAAAAAAAAAFtDb250ZW50X1R5cGVzXS54bWxQSwECLQAUAAYA&#10;CAAAACEAOP0h/9YAAACUAQAACwAAAAAAAAAAAAAAAAAvAQAAX3JlbHMvLnJlbHNQSwECLQAUAAYA&#10;CAAAACEA75utZhwCAABrBAAADgAAAAAAAAAAAAAAAAAuAgAAZHJzL2Uyb0RvYy54bWxQSwECLQAU&#10;AAYACAAAACEAD3VI6dwAAAAJAQAADwAAAAAAAAAAAAAAAAB2BAAAZHJzL2Rvd25yZXYueG1sUEsF&#10;BgAAAAAEAAQA8wAAAH8FAAAAAA==&#10;" path="m,25399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>No</w:t>
      </w:r>
    </w:p>
    <w:p w14:paraId="6AE50102" w14:textId="77777777" w:rsidR="00884015" w:rsidRPr="00884015" w:rsidRDefault="00884015" w:rsidP="00884015">
      <w:pPr>
        <w:widowControl w:val="0"/>
        <w:numPr>
          <w:ilvl w:val="1"/>
          <w:numId w:val="10"/>
        </w:numPr>
        <w:tabs>
          <w:tab w:val="left" w:pos="545"/>
        </w:tabs>
        <w:autoSpaceDE w:val="0"/>
        <w:autoSpaceDN w:val="0"/>
        <w:spacing w:before="87"/>
        <w:outlineLvl w:val="0"/>
        <w:rPr>
          <w:rFonts w:ascii="Verdana" w:eastAsia="Verdana" w:hAnsi="Verdana" w:cs="Verdana"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Are there other standards or projects with a similar scope? </w:t>
      </w:r>
      <w:r w:rsidRPr="00884015">
        <w:rPr>
          <w:rFonts w:ascii="Verdana" w:eastAsia="Verdana" w:hAnsi="Verdana" w:cs="Verdana"/>
          <w:bCs/>
          <w:spacing w:val="-5"/>
          <w:sz w:val="20"/>
          <w:lang w:val="en-US"/>
        </w:rPr>
        <w:t>No</w:t>
      </w:r>
    </w:p>
    <w:p w14:paraId="6E649E50" w14:textId="77777777" w:rsidR="00884015" w:rsidRPr="00884015" w:rsidRDefault="00884015" w:rsidP="00884015">
      <w:pPr>
        <w:widowControl w:val="0"/>
        <w:numPr>
          <w:ilvl w:val="1"/>
          <w:numId w:val="10"/>
        </w:numPr>
        <w:tabs>
          <w:tab w:val="left" w:pos="545"/>
        </w:tabs>
        <w:autoSpaceDE w:val="0"/>
        <w:autoSpaceDN w:val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noProof/>
          <w:szCs w:val="22"/>
          <w:lang w:val="en-US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B40B856" wp14:editId="1CEC6B93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400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3CE54" id="Graphic 12" o:spid="_x0000_s1026" style="position:absolute;margin-left:10pt;margin-top:15pt;width:565.3pt;height:2pt;z-index:-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trGAIAAGsEAAAOAAAAZHJzL2Uyb0RvYy54bWysVMGO0zAQvSPxD5bvNGlht2zUdIW2WoS0&#10;WlbaIs6u4zQRjseM3Sb9e8ZO3Ba4IXqwxpnn8Xvzxl3dD51mR4WuBVPy+SznTBkJVWv2Jf+2fXz3&#10;kTPnhamEBqNKflKO36/fvln1tlALaEBXChkVMa7obckb722RZU42qhNuBlYZStaAnfC0xX1Woeip&#10;eqezRZ7fZj1gZRGkco6+bsYkX8f6da2k/1rXTnmmS07cfFwxrruwZuuVKPYobNPKiYb4BxadaA1d&#10;ei61EV6wA7Z/lepaieCg9jMJXQZ13UoVNZCaef6HmtdGWBW1UHOcPbfJ/b+y8vn4al8wUHf2CeQP&#10;Rx3JeuuKcyZs3IQZauwCloizIXbxdO6iGjyT9HE5X969z+84k5Rb3HzIY5czUaTD8uD8ZwWxkDg+&#10;OT+aUKVINCmSg0khkpXBRB1N9JyRicgZmbgbTbTCh3OBXQhZf8WkSURCtoOj2kLE+YuIa6IXhDbX&#10;yKAsv7nlLIkmUSOCgnAptW4MIhGKr6VqEzjNF0tqSLjdgW6rx1bruMH97kEjO4owqPEXZFGJ32AW&#10;nd8I14y4mJpg2ky+jVYF03ZQnV6Q9TTdJXc/DwIVZ/qLofEJTyEFmIJdCtDrB4gPJnaJ7twO3wVa&#10;Fq4vuSennyENpyiSh0H7GRtOGvh08FC3weA4UyOjaUMTHQVOry88met9RF3+I9a/AAAA//8DAFBL&#10;AwQUAAYACAAAACEAD3VI6dwAAAAJAQAADwAAAGRycy9kb3ducmV2LnhtbEyPwU7DMBBE70j8g7VI&#10;3KiThlYoxKkqpFYIcaHwAW68xBHxOordxP17Nic4rXZnNPum2iXXiwnH0HlSkK8yEEiNNx21Cr4+&#10;Dw9PIELUZHTvCRVcMcCuvr2pdGn8TB84nWIrOIRCqRXYGIdSytBYdDqs/IDE2rcfnY68jq00o545&#10;3PVynWVb6XRH/MHqAV8sNj+ni1MwF9fXdFxPmyK9H/P9m0vyEK1S93dp/wwiYop/ZljwGR1qZjr7&#10;C5kgegWczk4FxTIXPd9kWxBnvjxmIOtK/m9Q/wIAAP//AwBQSwECLQAUAAYACAAAACEAtoM4kv4A&#10;AADhAQAAEwAAAAAAAAAAAAAAAAAAAAAAW0NvbnRlbnRfVHlwZXNdLnhtbFBLAQItABQABgAIAAAA&#10;IQA4/SH/1gAAAJQBAAALAAAAAAAAAAAAAAAAAC8BAABfcmVscy8ucmVsc1BLAQItABQABgAIAAAA&#10;IQCsPltrGAIAAGsEAAAOAAAAAAAAAAAAAAAAAC4CAABkcnMvZTJvRG9jLnhtbFBLAQItABQABgAI&#10;AAAAIQAPdUjp3AAAAAkBAAAPAAAAAAAAAAAAAAAAAHIEAABkcnMvZG93bnJldi54bWxQSwUGAAAA&#10;AAQABADzAAAAewUAAAAA&#10;" path="m,25400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Is it the intent to develop this document jointly with another organization? 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>No</w:t>
      </w:r>
    </w:p>
    <w:p w14:paraId="251A552E" w14:textId="77777777" w:rsidR="00884015" w:rsidRPr="00884015" w:rsidRDefault="00884015" w:rsidP="00884015">
      <w:pPr>
        <w:widowControl w:val="0"/>
        <w:numPr>
          <w:ilvl w:val="1"/>
          <w:numId w:val="9"/>
        </w:numPr>
        <w:tabs>
          <w:tab w:val="left" w:pos="545"/>
        </w:tabs>
        <w:autoSpaceDE w:val="0"/>
        <w:autoSpaceDN w:val="0"/>
        <w:spacing w:before="87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Additional</w:t>
      </w:r>
      <w:r w:rsidRPr="00884015">
        <w:rPr>
          <w:rFonts w:ascii="Verdana" w:eastAsia="Verdana" w:hAnsi="Verdana" w:cs="Verdana"/>
          <w:b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Explanatory</w:t>
      </w:r>
      <w:r w:rsidRPr="00884015">
        <w:rPr>
          <w:rFonts w:ascii="Verdana" w:eastAsia="Verdana" w:hAnsi="Verdana" w:cs="Verdana"/>
          <w:b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Notes:</w:t>
      </w:r>
      <w:r w:rsidRPr="00884015">
        <w:rPr>
          <w:rFonts w:ascii="Verdana" w:eastAsia="Verdana" w:hAnsi="Verdana" w:cs="Verdana"/>
          <w:b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5.2b,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and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5.5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Referenced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standards: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IEEE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Std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802.11bc-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2023:</w:t>
      </w:r>
    </w:p>
    <w:p w14:paraId="7E4291C2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sz w:val="20"/>
          <w:lang w:val="en-US"/>
        </w:rPr>
        <w:t>IEEE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Standard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for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Information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Technology—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Telecommunications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and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Information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Exchange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between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Systems Local and Metropolitan Area Networks— Specific Requirements</w:t>
      </w:r>
    </w:p>
    <w:p w14:paraId="5ADECDB0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sz w:val="20"/>
          <w:lang w:val="en-US"/>
        </w:rPr>
        <w:t>Part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11: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Wireless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LAN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Medium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Access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Control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(MAC)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and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Physical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Layer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(PHY)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Specifications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Amendment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6: Enhanced Broadcast Services</w:t>
      </w:r>
    </w:p>
    <w:p w14:paraId="32207AC3" w14:textId="77777777" w:rsidR="00FA4FC7" w:rsidRDefault="00FA4FC7">
      <w:pPr>
        <w:rPr>
          <w:rFonts w:ascii="Verdana" w:eastAsia="Verdana" w:hAnsi="Verdana" w:cs="Verdana"/>
          <w:szCs w:val="22"/>
          <w:lang w:val="en-US"/>
        </w:rPr>
      </w:pPr>
      <w:r>
        <w:rPr>
          <w:szCs w:val="22"/>
        </w:rPr>
        <w:br w:type="page"/>
      </w:r>
    </w:p>
    <w:p w14:paraId="0A4A9790" w14:textId="77777777" w:rsidR="0072372D" w:rsidRDefault="0072372D" w:rsidP="0072372D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14:paraId="7CFF8AD4" w14:textId="67C9B43C" w:rsidR="00B47CFF" w:rsidRDefault="00B47CFF">
      <w:pPr>
        <w:pStyle w:val="BodyText"/>
        <w:rPr>
          <w:sz w:val="22"/>
          <w:szCs w:val="22"/>
        </w:rPr>
      </w:pPr>
    </w:p>
    <w:p w14:paraId="40145CE8" w14:textId="77777777" w:rsidR="00B47CFF" w:rsidRPr="00EA53AE" w:rsidRDefault="00B47CFF">
      <w:pPr>
        <w:pStyle w:val="BodyText"/>
        <w:rPr>
          <w:sz w:val="22"/>
          <w:szCs w:val="22"/>
        </w:rPr>
      </w:pPr>
    </w:p>
    <w:sectPr w:rsidR="00B47CFF" w:rsidRPr="00EA53AE">
      <w:headerReference w:type="default" r:id="rId15"/>
      <w:footerReference w:type="defaul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C867C" w14:textId="77777777" w:rsidR="00007B77" w:rsidRDefault="00007B77">
      <w:r>
        <w:separator/>
      </w:r>
    </w:p>
  </w:endnote>
  <w:endnote w:type="continuationSeparator" w:id="0">
    <w:p w14:paraId="31A4E52B" w14:textId="77777777" w:rsidR="00007B77" w:rsidRDefault="0000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0CD" w14:textId="7475B412" w:rsidR="0029020B" w:rsidRDefault="000000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EE55F1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EA0922">
      <w:t>Robert Stacey, Intel</w:t>
    </w:r>
  </w:p>
  <w:p w14:paraId="150A5D8C" w14:textId="77777777" w:rsidR="0029020B" w:rsidRDefault="0029020B"/>
  <w:p w14:paraId="75CD0382" w14:textId="77777777" w:rsidR="000E13F6" w:rsidRDefault="000E13F6"/>
  <w:p w14:paraId="343217E7" w14:textId="77777777" w:rsidR="000E13F6" w:rsidRDefault="000E13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36CD4" w14:textId="77777777" w:rsidR="00007B77" w:rsidRDefault="00007B77">
      <w:r>
        <w:separator/>
      </w:r>
    </w:p>
  </w:footnote>
  <w:footnote w:type="continuationSeparator" w:id="0">
    <w:p w14:paraId="593B38C7" w14:textId="77777777" w:rsidR="00007B77" w:rsidRDefault="00007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E519" w14:textId="773615A4" w:rsidR="0029020B" w:rsidRDefault="00000000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385D4C">
        <w:t>July 2023</w:t>
      </w:r>
    </w:fldSimple>
    <w:r w:rsidR="0029020B">
      <w:tab/>
    </w:r>
    <w:r w:rsidR="0029020B">
      <w:tab/>
    </w:r>
    <w:fldSimple w:instr=" TITLE  \* MERGEFORMAT ">
      <w:r w:rsidR="00BF45F3">
        <w:t>doc.: IEEE 802.11-2</w:t>
      </w:r>
      <w:r w:rsidR="00385D4C">
        <w:t>3</w:t>
      </w:r>
      <w:r w:rsidR="00BF45F3">
        <w:t>/1</w:t>
      </w:r>
      <w:r w:rsidR="00385D4C">
        <w:t>275</w:t>
      </w:r>
      <w:r w:rsidR="00BF45F3">
        <w:t>r</w:t>
      </w:r>
      <w:r w:rsidR="00A40AEE">
        <w:t>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2CC"/>
    <w:multiLevelType w:val="multilevel"/>
    <w:tmpl w:val="E97249A6"/>
    <w:lvl w:ilvl="0">
      <w:start w:val="3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59" w:hanging="640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467" w:hanging="6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1" w:hanging="6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75" w:hanging="6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29" w:hanging="6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3" w:hanging="6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7" w:hanging="640"/>
      </w:pPr>
      <w:rPr>
        <w:rFonts w:hint="default"/>
        <w:lang w:val="en-US" w:eastAsia="en-US" w:bidi="ar-SA"/>
      </w:rPr>
    </w:lvl>
  </w:abstractNum>
  <w:abstractNum w:abstractNumId="1" w15:restartNumberingAfterBreak="0">
    <w:nsid w:val="18FA5F7E"/>
    <w:multiLevelType w:val="multilevel"/>
    <w:tmpl w:val="4C827D40"/>
    <w:lvl w:ilvl="0">
      <w:start w:val="7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  <w:lang w:val="en-US" w:eastAsia="en-US" w:bidi="ar-SA"/>
      </w:rPr>
    </w:lvl>
  </w:abstractNum>
  <w:abstractNum w:abstractNumId="2" w15:restartNumberingAfterBreak="0">
    <w:nsid w:val="20686A55"/>
    <w:multiLevelType w:val="multilevel"/>
    <w:tmpl w:val="FE70D59A"/>
    <w:lvl w:ilvl="0">
      <w:start w:val="3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1159" w:hanging="640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3">
      <w:numFmt w:val="bullet"/>
      <w:lvlText w:val="•"/>
      <w:lvlJc w:val="left"/>
      <w:pPr>
        <w:ind w:left="3467" w:hanging="640"/>
      </w:pPr>
      <w:rPr>
        <w:rFonts w:hint="default"/>
      </w:rPr>
    </w:lvl>
    <w:lvl w:ilvl="4">
      <w:numFmt w:val="bullet"/>
      <w:lvlText w:val="•"/>
      <w:lvlJc w:val="left"/>
      <w:pPr>
        <w:ind w:left="4621" w:hanging="640"/>
      </w:pPr>
      <w:rPr>
        <w:rFonts w:hint="default"/>
      </w:rPr>
    </w:lvl>
    <w:lvl w:ilvl="5">
      <w:numFmt w:val="bullet"/>
      <w:lvlText w:val="•"/>
      <w:lvlJc w:val="left"/>
      <w:pPr>
        <w:ind w:left="5775" w:hanging="640"/>
      </w:pPr>
      <w:rPr>
        <w:rFonts w:hint="default"/>
      </w:rPr>
    </w:lvl>
    <w:lvl w:ilvl="6">
      <w:numFmt w:val="bullet"/>
      <w:lvlText w:val="•"/>
      <w:lvlJc w:val="left"/>
      <w:pPr>
        <w:ind w:left="6929" w:hanging="640"/>
      </w:pPr>
      <w:rPr>
        <w:rFonts w:hint="default"/>
      </w:rPr>
    </w:lvl>
    <w:lvl w:ilvl="7">
      <w:numFmt w:val="bullet"/>
      <w:lvlText w:val="•"/>
      <w:lvlJc w:val="left"/>
      <w:pPr>
        <w:ind w:left="8083" w:hanging="640"/>
      </w:pPr>
      <w:rPr>
        <w:rFonts w:hint="default"/>
      </w:rPr>
    </w:lvl>
    <w:lvl w:ilvl="8">
      <w:numFmt w:val="bullet"/>
      <w:lvlText w:val="•"/>
      <w:lvlJc w:val="left"/>
      <w:pPr>
        <w:ind w:left="9237" w:hanging="640"/>
      </w:pPr>
      <w:rPr>
        <w:rFonts w:hint="default"/>
      </w:rPr>
    </w:lvl>
  </w:abstractNum>
  <w:abstractNum w:abstractNumId="3" w15:restartNumberingAfterBreak="0">
    <w:nsid w:val="27DF4857"/>
    <w:multiLevelType w:val="multilevel"/>
    <w:tmpl w:val="0EB2205C"/>
    <w:lvl w:ilvl="0">
      <w:start w:val="6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1159" w:hanging="640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3">
      <w:numFmt w:val="bullet"/>
      <w:lvlText w:val="•"/>
      <w:lvlJc w:val="left"/>
      <w:pPr>
        <w:ind w:left="3467" w:hanging="640"/>
      </w:pPr>
      <w:rPr>
        <w:rFonts w:hint="default"/>
      </w:rPr>
    </w:lvl>
    <w:lvl w:ilvl="4">
      <w:numFmt w:val="bullet"/>
      <w:lvlText w:val="•"/>
      <w:lvlJc w:val="left"/>
      <w:pPr>
        <w:ind w:left="4621" w:hanging="640"/>
      </w:pPr>
      <w:rPr>
        <w:rFonts w:hint="default"/>
      </w:rPr>
    </w:lvl>
    <w:lvl w:ilvl="5">
      <w:numFmt w:val="bullet"/>
      <w:lvlText w:val="•"/>
      <w:lvlJc w:val="left"/>
      <w:pPr>
        <w:ind w:left="5775" w:hanging="640"/>
      </w:pPr>
      <w:rPr>
        <w:rFonts w:hint="default"/>
      </w:rPr>
    </w:lvl>
    <w:lvl w:ilvl="6">
      <w:numFmt w:val="bullet"/>
      <w:lvlText w:val="•"/>
      <w:lvlJc w:val="left"/>
      <w:pPr>
        <w:ind w:left="6929" w:hanging="640"/>
      </w:pPr>
      <w:rPr>
        <w:rFonts w:hint="default"/>
      </w:rPr>
    </w:lvl>
    <w:lvl w:ilvl="7">
      <w:numFmt w:val="bullet"/>
      <w:lvlText w:val="•"/>
      <w:lvlJc w:val="left"/>
      <w:pPr>
        <w:ind w:left="8083" w:hanging="640"/>
      </w:pPr>
      <w:rPr>
        <w:rFonts w:hint="default"/>
      </w:rPr>
    </w:lvl>
    <w:lvl w:ilvl="8">
      <w:numFmt w:val="bullet"/>
      <w:lvlText w:val="•"/>
      <w:lvlJc w:val="left"/>
      <w:pPr>
        <w:ind w:left="9237" w:hanging="640"/>
      </w:pPr>
      <w:rPr>
        <w:rFonts w:hint="default"/>
      </w:rPr>
    </w:lvl>
  </w:abstractNum>
  <w:abstractNum w:abstractNumId="4" w15:restartNumberingAfterBreak="0">
    <w:nsid w:val="295842C3"/>
    <w:multiLevelType w:val="multilevel"/>
    <w:tmpl w:val="D794E3E8"/>
    <w:lvl w:ilvl="0">
      <w:start w:val="4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5" w15:restartNumberingAfterBreak="0">
    <w:nsid w:val="5363414F"/>
    <w:multiLevelType w:val="multilevel"/>
    <w:tmpl w:val="85966CFC"/>
    <w:lvl w:ilvl="0">
      <w:start w:val="4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  <w:lang w:val="en-US" w:eastAsia="en-US" w:bidi="ar-SA"/>
      </w:rPr>
    </w:lvl>
  </w:abstractNum>
  <w:abstractNum w:abstractNumId="6" w15:restartNumberingAfterBreak="0">
    <w:nsid w:val="5470103C"/>
    <w:multiLevelType w:val="multilevel"/>
    <w:tmpl w:val="F62CAA92"/>
    <w:lvl w:ilvl="0">
      <w:start w:val="5"/>
      <w:numFmt w:val="decimal"/>
      <w:lvlText w:val="%1"/>
      <w:lvlJc w:val="left"/>
      <w:pPr>
        <w:ind w:left="120" w:hanging="63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" w:hanging="631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120" w:hanging="631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3">
      <w:numFmt w:val="bullet"/>
      <w:lvlText w:val="•"/>
      <w:lvlJc w:val="left"/>
      <w:pPr>
        <w:ind w:left="3547" w:hanging="631"/>
      </w:pPr>
      <w:rPr>
        <w:rFonts w:hint="default"/>
      </w:rPr>
    </w:lvl>
    <w:lvl w:ilvl="4">
      <w:numFmt w:val="bullet"/>
      <w:lvlText w:val="•"/>
      <w:lvlJc w:val="left"/>
      <w:pPr>
        <w:ind w:left="4690" w:hanging="631"/>
      </w:pPr>
      <w:rPr>
        <w:rFonts w:hint="default"/>
      </w:rPr>
    </w:lvl>
    <w:lvl w:ilvl="5">
      <w:numFmt w:val="bullet"/>
      <w:lvlText w:val="•"/>
      <w:lvlJc w:val="left"/>
      <w:pPr>
        <w:ind w:left="5832" w:hanging="631"/>
      </w:pPr>
      <w:rPr>
        <w:rFonts w:hint="default"/>
      </w:rPr>
    </w:lvl>
    <w:lvl w:ilvl="6">
      <w:numFmt w:val="bullet"/>
      <w:lvlText w:val="•"/>
      <w:lvlJc w:val="left"/>
      <w:pPr>
        <w:ind w:left="6975" w:hanging="631"/>
      </w:pPr>
      <w:rPr>
        <w:rFonts w:hint="default"/>
      </w:rPr>
    </w:lvl>
    <w:lvl w:ilvl="7">
      <w:numFmt w:val="bullet"/>
      <w:lvlText w:val="•"/>
      <w:lvlJc w:val="left"/>
      <w:pPr>
        <w:ind w:left="8117" w:hanging="631"/>
      </w:pPr>
      <w:rPr>
        <w:rFonts w:hint="default"/>
      </w:rPr>
    </w:lvl>
    <w:lvl w:ilvl="8">
      <w:numFmt w:val="bullet"/>
      <w:lvlText w:val="•"/>
      <w:lvlJc w:val="left"/>
      <w:pPr>
        <w:ind w:left="9260" w:hanging="631"/>
      </w:pPr>
      <w:rPr>
        <w:rFonts w:hint="default"/>
      </w:rPr>
    </w:lvl>
  </w:abstractNum>
  <w:abstractNum w:abstractNumId="7" w15:restartNumberingAfterBreak="0">
    <w:nsid w:val="59863B1A"/>
    <w:multiLevelType w:val="multilevel"/>
    <w:tmpl w:val="2CB22A68"/>
    <w:lvl w:ilvl="0">
      <w:start w:val="7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8" w15:restartNumberingAfterBreak="0">
    <w:nsid w:val="5C421EBD"/>
    <w:multiLevelType w:val="multilevel"/>
    <w:tmpl w:val="E954DD56"/>
    <w:lvl w:ilvl="0">
      <w:start w:val="5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9" w15:restartNumberingAfterBreak="0">
    <w:nsid w:val="5CCA78FA"/>
    <w:multiLevelType w:val="hybridMultilevel"/>
    <w:tmpl w:val="CDAC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F6ECD"/>
    <w:multiLevelType w:val="multilevel"/>
    <w:tmpl w:val="EBCC8BA0"/>
    <w:lvl w:ilvl="0">
      <w:start w:val="6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59" w:hanging="640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467" w:hanging="6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1" w:hanging="6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75" w:hanging="6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29" w:hanging="6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3" w:hanging="6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7" w:hanging="640"/>
      </w:pPr>
      <w:rPr>
        <w:rFonts w:hint="default"/>
        <w:lang w:val="en-US" w:eastAsia="en-US" w:bidi="ar-SA"/>
      </w:rPr>
    </w:lvl>
  </w:abstractNum>
  <w:abstractNum w:abstractNumId="11" w15:restartNumberingAfterBreak="0">
    <w:nsid w:val="65D14E57"/>
    <w:multiLevelType w:val="multilevel"/>
    <w:tmpl w:val="256861EE"/>
    <w:lvl w:ilvl="0">
      <w:start w:val="5"/>
      <w:numFmt w:val="decimal"/>
      <w:lvlText w:val="%1"/>
      <w:lvlJc w:val="left"/>
      <w:pPr>
        <w:ind w:left="120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94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405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7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0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3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75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117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425"/>
      </w:pPr>
      <w:rPr>
        <w:rFonts w:hint="default"/>
        <w:lang w:val="en-US" w:eastAsia="en-US" w:bidi="ar-SA"/>
      </w:rPr>
    </w:lvl>
  </w:abstractNum>
  <w:abstractNum w:abstractNumId="12" w15:restartNumberingAfterBreak="0">
    <w:nsid w:val="72A454D4"/>
    <w:multiLevelType w:val="multilevel"/>
    <w:tmpl w:val="FC3296CE"/>
    <w:lvl w:ilvl="0">
      <w:start w:val="1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  <w:lang w:val="en-US" w:eastAsia="en-US" w:bidi="ar-SA"/>
      </w:rPr>
    </w:lvl>
  </w:abstractNum>
  <w:abstractNum w:abstractNumId="13" w15:restartNumberingAfterBreak="0">
    <w:nsid w:val="72B43622"/>
    <w:multiLevelType w:val="multilevel"/>
    <w:tmpl w:val="D3E6AA7A"/>
    <w:lvl w:ilvl="0">
      <w:start w:val="1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14" w15:restartNumberingAfterBreak="0">
    <w:nsid w:val="787321BE"/>
    <w:multiLevelType w:val="multilevel"/>
    <w:tmpl w:val="5D1687AA"/>
    <w:lvl w:ilvl="0">
      <w:start w:val="2"/>
      <w:numFmt w:val="decimal"/>
      <w:lvlText w:val="%1"/>
      <w:lvlJc w:val="left"/>
      <w:pPr>
        <w:ind w:left="120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405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7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0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3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75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117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425"/>
      </w:pPr>
      <w:rPr>
        <w:rFonts w:hint="default"/>
        <w:lang w:val="en-US" w:eastAsia="en-US" w:bidi="ar-SA"/>
      </w:rPr>
    </w:lvl>
  </w:abstractNum>
  <w:abstractNum w:abstractNumId="15" w15:restartNumberingAfterBreak="0">
    <w:nsid w:val="7DF9156A"/>
    <w:multiLevelType w:val="multilevel"/>
    <w:tmpl w:val="8626CC1E"/>
    <w:lvl w:ilvl="0">
      <w:start w:val="8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  <w:lang w:val="en-US" w:eastAsia="en-US" w:bidi="ar-SA"/>
      </w:rPr>
    </w:lvl>
  </w:abstractNum>
  <w:num w:numId="1" w16cid:durableId="378283519">
    <w:abstractNumId w:val="7"/>
  </w:num>
  <w:num w:numId="2" w16cid:durableId="1034962673">
    <w:abstractNumId w:val="3"/>
  </w:num>
  <w:num w:numId="3" w16cid:durableId="1710372512">
    <w:abstractNumId w:val="8"/>
  </w:num>
  <w:num w:numId="4" w16cid:durableId="1433010478">
    <w:abstractNumId w:val="6"/>
  </w:num>
  <w:num w:numId="5" w16cid:durableId="1542936557">
    <w:abstractNumId w:val="4"/>
  </w:num>
  <w:num w:numId="6" w16cid:durableId="1604730624">
    <w:abstractNumId w:val="2"/>
  </w:num>
  <w:num w:numId="7" w16cid:durableId="100535407">
    <w:abstractNumId w:val="13"/>
  </w:num>
  <w:num w:numId="8" w16cid:durableId="569315435">
    <w:abstractNumId w:val="9"/>
  </w:num>
  <w:num w:numId="9" w16cid:durableId="1347445553">
    <w:abstractNumId w:val="15"/>
  </w:num>
  <w:num w:numId="10" w16cid:durableId="591203424">
    <w:abstractNumId w:val="1"/>
  </w:num>
  <w:num w:numId="11" w16cid:durableId="1600988723">
    <w:abstractNumId w:val="10"/>
  </w:num>
  <w:num w:numId="12" w16cid:durableId="879125834">
    <w:abstractNumId w:val="11"/>
  </w:num>
  <w:num w:numId="13" w16cid:durableId="145172140">
    <w:abstractNumId w:val="5"/>
  </w:num>
  <w:num w:numId="14" w16cid:durableId="1102802089">
    <w:abstractNumId w:val="0"/>
  </w:num>
  <w:num w:numId="15" w16cid:durableId="1324508909">
    <w:abstractNumId w:val="14"/>
  </w:num>
  <w:num w:numId="16" w16cid:durableId="174830717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anley, Dorothy">
    <w15:presenceInfo w15:providerId="AD" w15:userId="S::dorothy.stanley@hpe.com::13ce397b-044e-46d9-be55-ee18353d273e"/>
  </w15:person>
  <w15:person w15:author="Stacey, Robert">
    <w15:presenceInfo w15:providerId="AD" w15:userId="S::robert.stacey@intel.com::8f61b79c-1993-4b76-a5c5-6bb0e2071c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mirrorMargin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5F1"/>
    <w:rsid w:val="00007B77"/>
    <w:rsid w:val="000A0B69"/>
    <w:rsid w:val="000B6F58"/>
    <w:rsid w:val="000C0227"/>
    <w:rsid w:val="000D14AB"/>
    <w:rsid w:val="000E13F6"/>
    <w:rsid w:val="001216D5"/>
    <w:rsid w:val="00141D1C"/>
    <w:rsid w:val="001560D6"/>
    <w:rsid w:val="0016517B"/>
    <w:rsid w:val="001760DC"/>
    <w:rsid w:val="001773B9"/>
    <w:rsid w:val="001B0D46"/>
    <w:rsid w:val="001D723B"/>
    <w:rsid w:val="00202F49"/>
    <w:rsid w:val="00226ECF"/>
    <w:rsid w:val="0026202D"/>
    <w:rsid w:val="0026250F"/>
    <w:rsid w:val="00265ACE"/>
    <w:rsid w:val="00266E9E"/>
    <w:rsid w:val="0028460F"/>
    <w:rsid w:val="0029020B"/>
    <w:rsid w:val="002D44BE"/>
    <w:rsid w:val="00331743"/>
    <w:rsid w:val="00340BA4"/>
    <w:rsid w:val="00346CAF"/>
    <w:rsid w:val="00385D4C"/>
    <w:rsid w:val="003A071F"/>
    <w:rsid w:val="003A6A7B"/>
    <w:rsid w:val="003A7B85"/>
    <w:rsid w:val="003E5461"/>
    <w:rsid w:val="0042033E"/>
    <w:rsid w:val="00442037"/>
    <w:rsid w:val="00462A1B"/>
    <w:rsid w:val="00465EEE"/>
    <w:rsid w:val="004847E5"/>
    <w:rsid w:val="004B064B"/>
    <w:rsid w:val="004B1885"/>
    <w:rsid w:val="004B79E2"/>
    <w:rsid w:val="004E2B6D"/>
    <w:rsid w:val="00510511"/>
    <w:rsid w:val="00512951"/>
    <w:rsid w:val="00541427"/>
    <w:rsid w:val="005525D1"/>
    <w:rsid w:val="005721FC"/>
    <w:rsid w:val="005756B6"/>
    <w:rsid w:val="00583F4D"/>
    <w:rsid w:val="005A4A66"/>
    <w:rsid w:val="005C0A43"/>
    <w:rsid w:val="005C0F33"/>
    <w:rsid w:val="005E5041"/>
    <w:rsid w:val="005F29B3"/>
    <w:rsid w:val="00601E33"/>
    <w:rsid w:val="00606594"/>
    <w:rsid w:val="00611ECD"/>
    <w:rsid w:val="0062440B"/>
    <w:rsid w:val="006B1F86"/>
    <w:rsid w:val="006C0727"/>
    <w:rsid w:val="006E145F"/>
    <w:rsid w:val="006E4674"/>
    <w:rsid w:val="0072372D"/>
    <w:rsid w:val="0074728B"/>
    <w:rsid w:val="00770572"/>
    <w:rsid w:val="007725B3"/>
    <w:rsid w:val="00780F13"/>
    <w:rsid w:val="007B1613"/>
    <w:rsid w:val="007D462B"/>
    <w:rsid w:val="007E0AE1"/>
    <w:rsid w:val="00822B4F"/>
    <w:rsid w:val="00826854"/>
    <w:rsid w:val="00863B62"/>
    <w:rsid w:val="00876558"/>
    <w:rsid w:val="00880387"/>
    <w:rsid w:val="008828CB"/>
    <w:rsid w:val="00884015"/>
    <w:rsid w:val="00884803"/>
    <w:rsid w:val="00894CD9"/>
    <w:rsid w:val="008A1192"/>
    <w:rsid w:val="008D2180"/>
    <w:rsid w:val="008E246A"/>
    <w:rsid w:val="008E3AC4"/>
    <w:rsid w:val="0090352E"/>
    <w:rsid w:val="0090785B"/>
    <w:rsid w:val="00925C52"/>
    <w:rsid w:val="00926579"/>
    <w:rsid w:val="00943773"/>
    <w:rsid w:val="00947C4A"/>
    <w:rsid w:val="00947DAA"/>
    <w:rsid w:val="00953BB1"/>
    <w:rsid w:val="009841B4"/>
    <w:rsid w:val="009A41CD"/>
    <w:rsid w:val="009B68A5"/>
    <w:rsid w:val="009F0A67"/>
    <w:rsid w:val="009F2FBC"/>
    <w:rsid w:val="00A04589"/>
    <w:rsid w:val="00A077CC"/>
    <w:rsid w:val="00A10260"/>
    <w:rsid w:val="00A12B44"/>
    <w:rsid w:val="00A3293A"/>
    <w:rsid w:val="00A40AEE"/>
    <w:rsid w:val="00A92A0E"/>
    <w:rsid w:val="00AA427C"/>
    <w:rsid w:val="00AD74E9"/>
    <w:rsid w:val="00AF5772"/>
    <w:rsid w:val="00B20F39"/>
    <w:rsid w:val="00B47CFF"/>
    <w:rsid w:val="00B853E9"/>
    <w:rsid w:val="00BB3954"/>
    <w:rsid w:val="00BC151D"/>
    <w:rsid w:val="00BC7497"/>
    <w:rsid w:val="00BE68C2"/>
    <w:rsid w:val="00BF45F3"/>
    <w:rsid w:val="00BF4FDB"/>
    <w:rsid w:val="00C1552C"/>
    <w:rsid w:val="00C1753B"/>
    <w:rsid w:val="00C17B70"/>
    <w:rsid w:val="00C3259F"/>
    <w:rsid w:val="00C3560C"/>
    <w:rsid w:val="00C51737"/>
    <w:rsid w:val="00C519F9"/>
    <w:rsid w:val="00C55D02"/>
    <w:rsid w:val="00C600D7"/>
    <w:rsid w:val="00C73831"/>
    <w:rsid w:val="00C9541C"/>
    <w:rsid w:val="00C97F87"/>
    <w:rsid w:val="00CA09B2"/>
    <w:rsid w:val="00CA5D86"/>
    <w:rsid w:val="00CA67FE"/>
    <w:rsid w:val="00CB57A7"/>
    <w:rsid w:val="00CF75A2"/>
    <w:rsid w:val="00D141BE"/>
    <w:rsid w:val="00D401F8"/>
    <w:rsid w:val="00D46314"/>
    <w:rsid w:val="00D661E4"/>
    <w:rsid w:val="00D923F9"/>
    <w:rsid w:val="00DB1F16"/>
    <w:rsid w:val="00DB5974"/>
    <w:rsid w:val="00DC3FAE"/>
    <w:rsid w:val="00DC525A"/>
    <w:rsid w:val="00DC5A7B"/>
    <w:rsid w:val="00DD4C63"/>
    <w:rsid w:val="00E02648"/>
    <w:rsid w:val="00E12A6D"/>
    <w:rsid w:val="00E140EF"/>
    <w:rsid w:val="00E2709A"/>
    <w:rsid w:val="00E3165E"/>
    <w:rsid w:val="00E375DC"/>
    <w:rsid w:val="00E52171"/>
    <w:rsid w:val="00E819AE"/>
    <w:rsid w:val="00E86127"/>
    <w:rsid w:val="00E87DCB"/>
    <w:rsid w:val="00E952D3"/>
    <w:rsid w:val="00EA0922"/>
    <w:rsid w:val="00EA4F83"/>
    <w:rsid w:val="00EA53AE"/>
    <w:rsid w:val="00ED37A4"/>
    <w:rsid w:val="00EE55F1"/>
    <w:rsid w:val="00EF468A"/>
    <w:rsid w:val="00F00F72"/>
    <w:rsid w:val="00F16C32"/>
    <w:rsid w:val="00F20522"/>
    <w:rsid w:val="00F51521"/>
    <w:rsid w:val="00F71E84"/>
    <w:rsid w:val="00F80973"/>
    <w:rsid w:val="00F84E1A"/>
    <w:rsid w:val="00FA0B75"/>
    <w:rsid w:val="00FA4FC7"/>
    <w:rsid w:val="00FA57EC"/>
    <w:rsid w:val="00FD2C16"/>
    <w:rsid w:val="00FF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19DA15"/>
  <w15:chartTrackingRefBased/>
  <w15:docId w15:val="{79E453A1-1362-4835-B8E5-1B62ABA9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D2C16"/>
    <w:rPr>
      <w:rFonts w:ascii="Arial" w:hAnsi="Arial"/>
      <w:b/>
      <w:sz w:val="32"/>
      <w:u w:val="single"/>
      <w:lang w:val="en-GB"/>
    </w:rPr>
  </w:style>
  <w:style w:type="paragraph" w:styleId="BodyText">
    <w:name w:val="Body Text"/>
    <w:basedOn w:val="Normal"/>
    <w:link w:val="BodyTextChar"/>
    <w:uiPriority w:val="1"/>
    <w:qFormat/>
    <w:rsid w:val="00FD2C16"/>
    <w:pPr>
      <w:widowControl w:val="0"/>
      <w:autoSpaceDE w:val="0"/>
      <w:autoSpaceDN w:val="0"/>
      <w:ind w:left="120"/>
    </w:pPr>
    <w:rPr>
      <w:rFonts w:ascii="Verdana" w:eastAsia="Verdana" w:hAnsi="Verdana" w:cs="Verdana"/>
      <w:sz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D2C16"/>
    <w:rPr>
      <w:rFonts w:ascii="Verdana" w:eastAsia="Verdana" w:hAnsi="Verdana" w:cs="Verdana"/>
    </w:rPr>
  </w:style>
  <w:style w:type="paragraph" w:styleId="Title">
    <w:name w:val="Title"/>
    <w:basedOn w:val="Normal"/>
    <w:link w:val="TitleChar"/>
    <w:uiPriority w:val="10"/>
    <w:qFormat/>
    <w:rsid w:val="00FD2C16"/>
    <w:pPr>
      <w:widowControl w:val="0"/>
      <w:autoSpaceDE w:val="0"/>
      <w:autoSpaceDN w:val="0"/>
      <w:spacing w:before="100"/>
      <w:ind w:left="120"/>
    </w:pPr>
    <w:rPr>
      <w:rFonts w:ascii="Verdana" w:eastAsia="Verdana" w:hAnsi="Verdana" w:cs="Verdana"/>
      <w:b/>
      <w:bCs/>
      <w:sz w:val="26"/>
      <w:szCs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2C16"/>
    <w:rPr>
      <w:rFonts w:ascii="Verdana" w:eastAsia="Verdana" w:hAnsi="Verdana" w:cs="Verdana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FD2C16"/>
    <w:pPr>
      <w:widowControl w:val="0"/>
      <w:autoSpaceDE w:val="0"/>
      <w:autoSpaceDN w:val="0"/>
      <w:ind w:left="545" w:hanging="425"/>
    </w:pPr>
    <w:rPr>
      <w:rFonts w:ascii="Verdana" w:eastAsia="Verdana" w:hAnsi="Verdana" w:cs="Verdana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1295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6517B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gilb@ieee.org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dstanley1389@gmail.com" TargetMode="External"/><Relationship Id="rId12" Type="http://schemas.openxmlformats.org/officeDocument/2006/relationships/hyperlink" Target="mailto:p.nikolich@ieee.or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rosdahl@ieee.or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dstanley1389@gmai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gilb@ieee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</TotalTime>
  <Pages>4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802.11-23/1275r1</vt:lpstr>
    </vt:vector>
  </TitlesOfParts>
  <Company>Intel Corporation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802.11-23/1275r1</dc:title>
  <dc:subject>Submission</dc:subject>
  <dc:creator>robert.stacey@intel.com</dc:creator>
  <cp:keywords>July 2023</cp:keywords>
  <dc:description>Robert Stacey, Intel</dc:description>
  <cp:lastModifiedBy>Stanley, Dorothy</cp:lastModifiedBy>
  <cp:revision>3</cp:revision>
  <cp:lastPrinted>1900-01-01T08:00:00Z</cp:lastPrinted>
  <dcterms:created xsi:type="dcterms:W3CDTF">2023-07-12T14:30:00Z</dcterms:created>
  <dcterms:modified xsi:type="dcterms:W3CDTF">2023-07-12T14:30:00Z</dcterms:modified>
</cp:coreProperties>
</file>