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0D87E4" w14:textId="77777777" w:rsidR="00CA09B2" w:rsidRPr="00EC15C9" w:rsidRDefault="00CA09B2">
      <w:pPr>
        <w:pStyle w:val="T1"/>
        <w:pBdr>
          <w:bottom w:val="single" w:sz="6" w:space="0" w:color="auto"/>
        </w:pBdr>
        <w:spacing w:after="240"/>
      </w:pPr>
      <w:r w:rsidRPr="00EC15C9">
        <w:t>IEEE P802.11</w:t>
      </w:r>
      <w:r w:rsidRPr="00EC15C9">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1559"/>
        <w:gridCol w:w="2268"/>
        <w:gridCol w:w="1418"/>
        <w:gridCol w:w="2918"/>
      </w:tblGrid>
      <w:tr w:rsidR="00CA09B2" w:rsidRPr="00EC15C9" w14:paraId="6336C3A1" w14:textId="77777777" w:rsidTr="001D73FC">
        <w:trPr>
          <w:trHeight w:val="485"/>
          <w:jc w:val="center"/>
        </w:trPr>
        <w:tc>
          <w:tcPr>
            <w:tcW w:w="9576" w:type="dxa"/>
            <w:gridSpan w:val="5"/>
            <w:vAlign w:val="center"/>
          </w:tcPr>
          <w:p w14:paraId="33231058" w14:textId="55245E2D" w:rsidR="00CA09B2" w:rsidRPr="00EC15C9" w:rsidRDefault="00AB1E3E" w:rsidP="001D73FC">
            <w:pPr>
              <w:pStyle w:val="T2"/>
            </w:pPr>
            <w:r w:rsidRPr="00EC15C9">
              <w:t xml:space="preserve">IEEE </w:t>
            </w:r>
            <w:r w:rsidR="0079753E" w:rsidRPr="00EC15C9">
              <w:t xml:space="preserve">802.11 </w:t>
            </w:r>
            <w:r w:rsidR="0087164A">
              <w:t xml:space="preserve">Enhancements for </w:t>
            </w:r>
            <w:r w:rsidR="001D73FC">
              <w:t>A</w:t>
            </w:r>
            <w:r w:rsidR="0087164A">
              <w:t xml:space="preserve">mbient Power </w:t>
            </w:r>
            <w:r w:rsidR="009C2383">
              <w:t xml:space="preserve">(AMP) </w:t>
            </w:r>
            <w:r w:rsidR="0087164A">
              <w:t>Communication</w:t>
            </w:r>
            <w:r w:rsidR="0063413A" w:rsidRPr="00EC15C9">
              <w:t xml:space="preserve"> </w:t>
            </w:r>
            <w:r w:rsidR="003E0DAA" w:rsidRPr="00EC15C9">
              <w:t>CSD</w:t>
            </w:r>
          </w:p>
        </w:tc>
      </w:tr>
      <w:tr w:rsidR="00CA09B2" w:rsidRPr="00EC15C9" w14:paraId="45B9F3C4" w14:textId="77777777" w:rsidTr="001D73FC">
        <w:trPr>
          <w:trHeight w:val="359"/>
          <w:jc w:val="center"/>
        </w:trPr>
        <w:tc>
          <w:tcPr>
            <w:tcW w:w="9576" w:type="dxa"/>
            <w:gridSpan w:val="5"/>
            <w:vAlign w:val="center"/>
          </w:tcPr>
          <w:p w14:paraId="46FBD227" w14:textId="30740959" w:rsidR="00CA09B2" w:rsidRPr="00CC23A2" w:rsidRDefault="00CA09B2" w:rsidP="003F11F1">
            <w:pPr>
              <w:pStyle w:val="T2"/>
              <w:ind w:left="0"/>
              <w:rPr>
                <w:sz w:val="22"/>
                <w:szCs w:val="22"/>
              </w:rPr>
            </w:pPr>
            <w:r w:rsidRPr="00CC23A2">
              <w:rPr>
                <w:sz w:val="22"/>
                <w:szCs w:val="22"/>
              </w:rPr>
              <w:t>Date:</w:t>
            </w:r>
            <w:r w:rsidRPr="00CC23A2">
              <w:rPr>
                <w:b w:val="0"/>
                <w:sz w:val="22"/>
                <w:szCs w:val="22"/>
              </w:rPr>
              <w:t xml:space="preserve">  </w:t>
            </w:r>
            <w:r w:rsidR="00AA63E4" w:rsidRPr="00CC23A2">
              <w:rPr>
                <w:b w:val="0"/>
                <w:sz w:val="22"/>
                <w:szCs w:val="22"/>
              </w:rPr>
              <w:t>20</w:t>
            </w:r>
            <w:r w:rsidR="00B1733A" w:rsidRPr="00CC23A2">
              <w:rPr>
                <w:b w:val="0"/>
                <w:sz w:val="22"/>
                <w:szCs w:val="22"/>
              </w:rPr>
              <w:t>2</w:t>
            </w:r>
            <w:r w:rsidR="00643787">
              <w:rPr>
                <w:b w:val="0"/>
                <w:sz w:val="22"/>
                <w:szCs w:val="22"/>
              </w:rPr>
              <w:t>4</w:t>
            </w:r>
            <w:r w:rsidR="0079753E" w:rsidRPr="00CC23A2">
              <w:rPr>
                <w:b w:val="0"/>
                <w:sz w:val="22"/>
                <w:szCs w:val="22"/>
              </w:rPr>
              <w:t>-</w:t>
            </w:r>
            <w:r w:rsidR="00643787">
              <w:rPr>
                <w:b w:val="0"/>
                <w:sz w:val="22"/>
                <w:szCs w:val="22"/>
              </w:rPr>
              <w:t>01</w:t>
            </w:r>
            <w:r w:rsidR="000F4F3C" w:rsidRPr="00CC23A2">
              <w:rPr>
                <w:b w:val="0"/>
                <w:sz w:val="22"/>
                <w:szCs w:val="22"/>
              </w:rPr>
              <w:t>-</w:t>
            </w:r>
            <w:r w:rsidR="00643787">
              <w:rPr>
                <w:b w:val="0"/>
                <w:sz w:val="22"/>
                <w:szCs w:val="22"/>
              </w:rPr>
              <w:t>17</w:t>
            </w:r>
          </w:p>
        </w:tc>
      </w:tr>
      <w:tr w:rsidR="00CA09B2" w:rsidRPr="00EC15C9" w14:paraId="11256479" w14:textId="77777777" w:rsidTr="001D73FC">
        <w:trPr>
          <w:cantSplit/>
          <w:jc w:val="center"/>
        </w:trPr>
        <w:tc>
          <w:tcPr>
            <w:tcW w:w="9576" w:type="dxa"/>
            <w:gridSpan w:val="5"/>
            <w:vAlign w:val="center"/>
          </w:tcPr>
          <w:p w14:paraId="09C978A1" w14:textId="77777777" w:rsidR="00CA09B2" w:rsidRPr="00CC23A2" w:rsidRDefault="00CA09B2">
            <w:pPr>
              <w:pStyle w:val="T2"/>
              <w:spacing w:after="0"/>
              <w:ind w:left="0" w:right="0"/>
              <w:jc w:val="left"/>
              <w:rPr>
                <w:sz w:val="22"/>
                <w:szCs w:val="22"/>
              </w:rPr>
            </w:pPr>
            <w:r w:rsidRPr="00CC23A2">
              <w:rPr>
                <w:sz w:val="22"/>
                <w:szCs w:val="22"/>
              </w:rPr>
              <w:t>Author(s):</w:t>
            </w:r>
          </w:p>
        </w:tc>
      </w:tr>
      <w:tr w:rsidR="00CA09B2" w:rsidRPr="00EC15C9" w14:paraId="176B33EC" w14:textId="77777777" w:rsidTr="001D73FC">
        <w:trPr>
          <w:jc w:val="center"/>
        </w:trPr>
        <w:tc>
          <w:tcPr>
            <w:tcW w:w="1413" w:type="dxa"/>
            <w:vAlign w:val="center"/>
          </w:tcPr>
          <w:p w14:paraId="628C4155" w14:textId="77777777" w:rsidR="00CA09B2" w:rsidRPr="00CC23A2" w:rsidRDefault="00CA09B2" w:rsidP="001D73FC">
            <w:pPr>
              <w:pStyle w:val="T2"/>
              <w:spacing w:after="0"/>
              <w:ind w:left="0" w:right="0"/>
              <w:rPr>
                <w:sz w:val="22"/>
                <w:szCs w:val="22"/>
              </w:rPr>
            </w:pPr>
            <w:r w:rsidRPr="00CC23A2">
              <w:rPr>
                <w:sz w:val="22"/>
                <w:szCs w:val="22"/>
              </w:rPr>
              <w:t>Name</w:t>
            </w:r>
          </w:p>
        </w:tc>
        <w:tc>
          <w:tcPr>
            <w:tcW w:w="1559" w:type="dxa"/>
            <w:vAlign w:val="center"/>
          </w:tcPr>
          <w:p w14:paraId="39B34FBE" w14:textId="77777777" w:rsidR="00CA09B2" w:rsidRPr="00CC23A2" w:rsidRDefault="0062440B" w:rsidP="001D73FC">
            <w:pPr>
              <w:pStyle w:val="T2"/>
              <w:spacing w:after="0"/>
              <w:ind w:left="0" w:right="0"/>
              <w:rPr>
                <w:sz w:val="22"/>
                <w:szCs w:val="22"/>
              </w:rPr>
            </w:pPr>
            <w:r w:rsidRPr="00CC23A2">
              <w:rPr>
                <w:sz w:val="22"/>
                <w:szCs w:val="22"/>
              </w:rPr>
              <w:t>Affiliation</w:t>
            </w:r>
          </w:p>
        </w:tc>
        <w:tc>
          <w:tcPr>
            <w:tcW w:w="2268" w:type="dxa"/>
            <w:vAlign w:val="center"/>
          </w:tcPr>
          <w:p w14:paraId="2F06FB26" w14:textId="77777777" w:rsidR="00CA09B2" w:rsidRPr="00CC23A2" w:rsidRDefault="00CA09B2" w:rsidP="001D73FC">
            <w:pPr>
              <w:pStyle w:val="T2"/>
              <w:spacing w:after="0"/>
              <w:ind w:left="0" w:right="0"/>
              <w:rPr>
                <w:sz w:val="22"/>
                <w:szCs w:val="22"/>
              </w:rPr>
            </w:pPr>
            <w:r w:rsidRPr="00CC23A2">
              <w:rPr>
                <w:sz w:val="22"/>
                <w:szCs w:val="22"/>
              </w:rPr>
              <w:t>Address</w:t>
            </w:r>
          </w:p>
        </w:tc>
        <w:tc>
          <w:tcPr>
            <w:tcW w:w="1418" w:type="dxa"/>
            <w:vAlign w:val="center"/>
          </w:tcPr>
          <w:p w14:paraId="39DDB374" w14:textId="77777777" w:rsidR="00CA09B2" w:rsidRPr="00CC23A2" w:rsidRDefault="00CA09B2" w:rsidP="001D73FC">
            <w:pPr>
              <w:pStyle w:val="T2"/>
              <w:spacing w:after="0"/>
              <w:ind w:left="0" w:right="0"/>
              <w:rPr>
                <w:sz w:val="22"/>
                <w:szCs w:val="22"/>
              </w:rPr>
            </w:pPr>
            <w:r w:rsidRPr="00CC23A2">
              <w:rPr>
                <w:sz w:val="22"/>
                <w:szCs w:val="22"/>
              </w:rPr>
              <w:t>Phone</w:t>
            </w:r>
          </w:p>
        </w:tc>
        <w:tc>
          <w:tcPr>
            <w:tcW w:w="2918" w:type="dxa"/>
            <w:vAlign w:val="center"/>
          </w:tcPr>
          <w:p w14:paraId="093A2A08" w14:textId="77777777" w:rsidR="00CA09B2" w:rsidRPr="00CC23A2" w:rsidRDefault="00CA09B2" w:rsidP="001D73FC">
            <w:pPr>
              <w:pStyle w:val="T2"/>
              <w:spacing w:after="0"/>
              <w:ind w:left="0" w:right="0"/>
              <w:rPr>
                <w:sz w:val="22"/>
                <w:szCs w:val="22"/>
              </w:rPr>
            </w:pPr>
            <w:r w:rsidRPr="00CC23A2">
              <w:rPr>
                <w:sz w:val="22"/>
                <w:szCs w:val="22"/>
              </w:rPr>
              <w:t>email</w:t>
            </w:r>
          </w:p>
        </w:tc>
      </w:tr>
      <w:tr w:rsidR="000F4F3C" w:rsidRPr="00EC15C9" w14:paraId="619EC19A" w14:textId="77777777" w:rsidTr="001D73FC">
        <w:trPr>
          <w:jc w:val="center"/>
        </w:trPr>
        <w:tc>
          <w:tcPr>
            <w:tcW w:w="1413" w:type="dxa"/>
            <w:vAlign w:val="center"/>
          </w:tcPr>
          <w:p w14:paraId="06B3B55C" w14:textId="2E2C619A" w:rsidR="000F4F3C" w:rsidRPr="00EC15C9" w:rsidRDefault="001D73FC" w:rsidP="001D73FC">
            <w:pPr>
              <w:pStyle w:val="T2"/>
              <w:spacing w:before="100" w:beforeAutospacing="1" w:after="100" w:afterAutospacing="1"/>
              <w:ind w:left="0" w:right="0"/>
              <w:rPr>
                <w:b w:val="0"/>
                <w:sz w:val="22"/>
                <w:lang w:val="en-US" w:eastAsia="zh-CN"/>
              </w:rPr>
            </w:pPr>
            <w:r>
              <w:rPr>
                <w:b w:val="0"/>
                <w:sz w:val="22"/>
                <w:lang w:val="en-US" w:eastAsia="zh-CN"/>
              </w:rPr>
              <w:t>Bo Sun</w:t>
            </w:r>
          </w:p>
        </w:tc>
        <w:tc>
          <w:tcPr>
            <w:tcW w:w="1559" w:type="dxa"/>
            <w:vAlign w:val="center"/>
          </w:tcPr>
          <w:p w14:paraId="37414EFB" w14:textId="774AAFD3" w:rsidR="000F4F3C" w:rsidRPr="00EC15C9" w:rsidRDefault="001D73FC" w:rsidP="000F4F3C">
            <w:pPr>
              <w:pStyle w:val="T2"/>
              <w:spacing w:before="100" w:beforeAutospacing="1" w:after="100" w:afterAutospacing="1"/>
              <w:ind w:left="0" w:right="0"/>
              <w:rPr>
                <w:b w:val="0"/>
                <w:sz w:val="22"/>
                <w:lang w:val="en-US" w:eastAsia="zh-CN"/>
              </w:rPr>
            </w:pPr>
            <w:proofErr w:type="spellStart"/>
            <w:r>
              <w:rPr>
                <w:b w:val="0"/>
                <w:sz w:val="22"/>
                <w:lang w:val="en-US" w:eastAsia="zh-CN"/>
              </w:rPr>
              <w:t>Sanechips</w:t>
            </w:r>
            <w:proofErr w:type="spellEnd"/>
          </w:p>
        </w:tc>
        <w:tc>
          <w:tcPr>
            <w:tcW w:w="2268" w:type="dxa"/>
            <w:vAlign w:val="center"/>
          </w:tcPr>
          <w:p w14:paraId="46114388" w14:textId="1A04C67A" w:rsidR="0079753E" w:rsidRPr="00EC15C9" w:rsidRDefault="0079753E" w:rsidP="000F4F3C">
            <w:pPr>
              <w:pStyle w:val="T2"/>
              <w:spacing w:before="100" w:beforeAutospacing="1" w:after="100" w:afterAutospacing="1"/>
              <w:ind w:left="0" w:right="0"/>
              <w:rPr>
                <w:b w:val="0"/>
                <w:sz w:val="22"/>
                <w:lang w:val="en-US" w:eastAsia="zh-CN"/>
              </w:rPr>
            </w:pPr>
          </w:p>
        </w:tc>
        <w:tc>
          <w:tcPr>
            <w:tcW w:w="1418" w:type="dxa"/>
            <w:vAlign w:val="center"/>
          </w:tcPr>
          <w:p w14:paraId="1F588F53" w14:textId="26C61529" w:rsidR="000F4F3C" w:rsidRPr="00EC15C9" w:rsidRDefault="000F4F3C" w:rsidP="000F4F3C">
            <w:pPr>
              <w:pStyle w:val="T2"/>
              <w:spacing w:before="100" w:beforeAutospacing="1" w:after="100" w:afterAutospacing="1"/>
              <w:ind w:left="0" w:right="0"/>
              <w:rPr>
                <w:b w:val="0"/>
                <w:sz w:val="22"/>
                <w:lang w:val="en-US" w:eastAsia="zh-CN"/>
              </w:rPr>
            </w:pPr>
          </w:p>
        </w:tc>
        <w:tc>
          <w:tcPr>
            <w:tcW w:w="2918" w:type="dxa"/>
            <w:vAlign w:val="center"/>
          </w:tcPr>
          <w:p w14:paraId="237F319B" w14:textId="224626A1" w:rsidR="000F4F3C" w:rsidRPr="00EC15C9" w:rsidRDefault="001D73FC" w:rsidP="000F4F3C">
            <w:pPr>
              <w:pStyle w:val="T2"/>
              <w:spacing w:before="100" w:beforeAutospacing="1" w:after="100" w:afterAutospacing="1"/>
              <w:ind w:left="0" w:right="0"/>
              <w:rPr>
                <w:b w:val="0"/>
                <w:sz w:val="22"/>
                <w:lang w:val="en-US"/>
              </w:rPr>
            </w:pPr>
            <w:r>
              <w:rPr>
                <w:b w:val="0"/>
                <w:sz w:val="22"/>
                <w:lang w:val="en-US"/>
              </w:rPr>
              <w:t>Sun.bo1@sanechips.com.cn</w:t>
            </w:r>
          </w:p>
        </w:tc>
      </w:tr>
      <w:tr w:rsidR="006413EB" w:rsidRPr="00EC15C9" w14:paraId="22E3E3EF" w14:textId="77777777" w:rsidTr="001D73FC">
        <w:trPr>
          <w:jc w:val="center"/>
        </w:trPr>
        <w:tc>
          <w:tcPr>
            <w:tcW w:w="1413" w:type="dxa"/>
            <w:vAlign w:val="center"/>
          </w:tcPr>
          <w:p w14:paraId="227616ED" w14:textId="41D14CC5" w:rsidR="006413EB" w:rsidRPr="006413EB" w:rsidRDefault="006413EB" w:rsidP="006413EB">
            <w:pPr>
              <w:pStyle w:val="T2"/>
              <w:spacing w:before="100" w:beforeAutospacing="1" w:after="100" w:afterAutospacing="1"/>
              <w:ind w:left="0" w:right="0"/>
              <w:rPr>
                <w:b w:val="0"/>
                <w:sz w:val="22"/>
                <w:lang w:val="en-US" w:eastAsia="zh-CN"/>
              </w:rPr>
            </w:pPr>
            <w:proofErr w:type="spellStart"/>
            <w:r>
              <w:rPr>
                <w:b w:val="0"/>
                <w:sz w:val="22"/>
                <w:lang w:val="en-US" w:eastAsia="zh-CN"/>
              </w:rPr>
              <w:t>Weijie</w:t>
            </w:r>
            <w:proofErr w:type="spellEnd"/>
            <w:r>
              <w:rPr>
                <w:b w:val="0"/>
                <w:sz w:val="22"/>
                <w:lang w:val="en-US" w:eastAsia="zh-CN"/>
              </w:rPr>
              <w:t xml:space="preserve"> Xu</w:t>
            </w:r>
          </w:p>
        </w:tc>
        <w:tc>
          <w:tcPr>
            <w:tcW w:w="1559" w:type="dxa"/>
            <w:vAlign w:val="center"/>
          </w:tcPr>
          <w:p w14:paraId="275A3DBE" w14:textId="157AFFAE" w:rsidR="006413EB" w:rsidRPr="006413EB" w:rsidRDefault="006413EB" w:rsidP="006413EB">
            <w:pPr>
              <w:pStyle w:val="T2"/>
              <w:spacing w:before="100" w:beforeAutospacing="1" w:after="100" w:afterAutospacing="1"/>
              <w:ind w:left="0" w:right="0"/>
              <w:rPr>
                <w:b w:val="0"/>
                <w:sz w:val="22"/>
                <w:lang w:val="en-US" w:eastAsia="zh-CN"/>
              </w:rPr>
            </w:pPr>
            <w:r>
              <w:rPr>
                <w:b w:val="0"/>
                <w:sz w:val="22"/>
                <w:lang w:val="en-US" w:eastAsia="zh-CN"/>
              </w:rPr>
              <w:t>OPPO</w:t>
            </w:r>
          </w:p>
        </w:tc>
        <w:tc>
          <w:tcPr>
            <w:tcW w:w="2268" w:type="dxa"/>
            <w:vAlign w:val="center"/>
          </w:tcPr>
          <w:p w14:paraId="4BFF6BFA" w14:textId="77777777" w:rsidR="006413EB" w:rsidRPr="006413EB" w:rsidRDefault="006413EB" w:rsidP="006413EB">
            <w:pPr>
              <w:pStyle w:val="T2"/>
              <w:spacing w:before="100" w:beforeAutospacing="1" w:after="100" w:afterAutospacing="1"/>
              <w:ind w:left="0" w:right="0"/>
              <w:rPr>
                <w:b w:val="0"/>
                <w:sz w:val="22"/>
                <w:lang w:val="en-US" w:eastAsia="zh-CN"/>
              </w:rPr>
            </w:pPr>
          </w:p>
        </w:tc>
        <w:tc>
          <w:tcPr>
            <w:tcW w:w="1418" w:type="dxa"/>
            <w:vAlign w:val="center"/>
          </w:tcPr>
          <w:p w14:paraId="20DE3A60" w14:textId="77777777" w:rsidR="006413EB" w:rsidRPr="006413EB" w:rsidRDefault="006413EB" w:rsidP="006413EB">
            <w:pPr>
              <w:pStyle w:val="T2"/>
              <w:spacing w:before="100" w:beforeAutospacing="1" w:after="100" w:afterAutospacing="1"/>
              <w:ind w:left="0" w:right="0"/>
              <w:rPr>
                <w:b w:val="0"/>
                <w:sz w:val="22"/>
                <w:lang w:val="en-US" w:eastAsia="zh-CN"/>
              </w:rPr>
            </w:pPr>
          </w:p>
        </w:tc>
        <w:tc>
          <w:tcPr>
            <w:tcW w:w="2918" w:type="dxa"/>
            <w:vAlign w:val="center"/>
          </w:tcPr>
          <w:p w14:paraId="08724594" w14:textId="2AAF6F15" w:rsidR="006413EB" w:rsidRPr="006413EB" w:rsidRDefault="006413EB" w:rsidP="006413EB">
            <w:pPr>
              <w:pStyle w:val="T2"/>
              <w:spacing w:before="100" w:beforeAutospacing="1" w:after="100" w:afterAutospacing="1"/>
              <w:ind w:left="0" w:right="0"/>
              <w:rPr>
                <w:b w:val="0"/>
                <w:sz w:val="22"/>
                <w:lang w:val="en-US" w:eastAsia="zh-CN"/>
              </w:rPr>
            </w:pPr>
            <w:r w:rsidRPr="00DD42DB">
              <w:rPr>
                <w:b w:val="0"/>
                <w:sz w:val="22"/>
                <w:lang w:val="en-US" w:eastAsia="zh-CN"/>
              </w:rPr>
              <w:t>xuweijie@oppo.com</w:t>
            </w:r>
          </w:p>
        </w:tc>
      </w:tr>
      <w:tr w:rsidR="006413EB" w:rsidRPr="00EC15C9" w14:paraId="7EFA317A" w14:textId="77777777" w:rsidTr="001D73FC">
        <w:trPr>
          <w:jc w:val="center"/>
        </w:trPr>
        <w:tc>
          <w:tcPr>
            <w:tcW w:w="1413" w:type="dxa"/>
            <w:vAlign w:val="center"/>
          </w:tcPr>
          <w:p w14:paraId="7BF73646" w14:textId="27454D4D" w:rsidR="006413EB" w:rsidRPr="006413EB" w:rsidRDefault="006413EB" w:rsidP="006413EB">
            <w:pPr>
              <w:pStyle w:val="T2"/>
              <w:spacing w:before="100" w:beforeAutospacing="1" w:after="100" w:afterAutospacing="1"/>
              <w:ind w:left="0" w:right="0"/>
              <w:rPr>
                <w:b w:val="0"/>
                <w:sz w:val="22"/>
                <w:lang w:val="en-US" w:eastAsia="zh-CN"/>
              </w:rPr>
            </w:pPr>
            <w:r w:rsidRPr="006413EB">
              <w:rPr>
                <w:rFonts w:hint="eastAsia"/>
                <w:b w:val="0"/>
                <w:sz w:val="22"/>
                <w:lang w:val="en-US" w:eastAsia="zh-CN"/>
              </w:rPr>
              <w:t>Y</w:t>
            </w:r>
            <w:r w:rsidRPr="006413EB">
              <w:rPr>
                <w:b w:val="0"/>
                <w:sz w:val="22"/>
                <w:lang w:val="en-US" w:eastAsia="zh-CN"/>
              </w:rPr>
              <w:t>inan QI</w:t>
            </w:r>
          </w:p>
        </w:tc>
        <w:tc>
          <w:tcPr>
            <w:tcW w:w="1559" w:type="dxa"/>
            <w:vAlign w:val="center"/>
          </w:tcPr>
          <w:p w14:paraId="55EA08F9" w14:textId="3D0E63D3" w:rsidR="006413EB" w:rsidRPr="006413EB" w:rsidRDefault="006413EB" w:rsidP="006413EB">
            <w:pPr>
              <w:pStyle w:val="T2"/>
              <w:spacing w:before="100" w:beforeAutospacing="1" w:after="100" w:afterAutospacing="1"/>
              <w:ind w:left="0" w:right="0"/>
              <w:rPr>
                <w:b w:val="0"/>
                <w:sz w:val="22"/>
                <w:lang w:val="en-US" w:eastAsia="zh-CN"/>
              </w:rPr>
            </w:pPr>
            <w:r w:rsidRPr="006413EB">
              <w:rPr>
                <w:rFonts w:hint="eastAsia"/>
                <w:b w:val="0"/>
                <w:sz w:val="22"/>
                <w:lang w:val="en-US" w:eastAsia="zh-CN"/>
              </w:rPr>
              <w:t>O</w:t>
            </w:r>
            <w:r w:rsidRPr="006413EB">
              <w:rPr>
                <w:b w:val="0"/>
                <w:sz w:val="22"/>
                <w:lang w:val="en-US" w:eastAsia="zh-CN"/>
              </w:rPr>
              <w:t>PPO</w:t>
            </w:r>
          </w:p>
        </w:tc>
        <w:tc>
          <w:tcPr>
            <w:tcW w:w="2268" w:type="dxa"/>
            <w:vAlign w:val="center"/>
          </w:tcPr>
          <w:p w14:paraId="0E6727E1" w14:textId="77777777" w:rsidR="006413EB" w:rsidRPr="006413EB" w:rsidRDefault="006413EB" w:rsidP="006413EB">
            <w:pPr>
              <w:pStyle w:val="T2"/>
              <w:spacing w:before="100" w:beforeAutospacing="1" w:after="100" w:afterAutospacing="1"/>
              <w:ind w:left="0" w:right="0"/>
              <w:rPr>
                <w:b w:val="0"/>
                <w:sz w:val="22"/>
                <w:lang w:val="en-US" w:eastAsia="zh-CN"/>
              </w:rPr>
            </w:pPr>
          </w:p>
        </w:tc>
        <w:tc>
          <w:tcPr>
            <w:tcW w:w="1418" w:type="dxa"/>
            <w:vAlign w:val="center"/>
          </w:tcPr>
          <w:p w14:paraId="26719A0A" w14:textId="77777777" w:rsidR="006413EB" w:rsidRPr="006413EB" w:rsidRDefault="006413EB" w:rsidP="006413EB">
            <w:pPr>
              <w:pStyle w:val="T2"/>
              <w:spacing w:before="100" w:beforeAutospacing="1" w:after="100" w:afterAutospacing="1"/>
              <w:ind w:left="0" w:right="0"/>
              <w:rPr>
                <w:b w:val="0"/>
                <w:sz w:val="22"/>
                <w:lang w:val="en-US" w:eastAsia="zh-CN"/>
              </w:rPr>
            </w:pPr>
          </w:p>
        </w:tc>
        <w:tc>
          <w:tcPr>
            <w:tcW w:w="2918" w:type="dxa"/>
            <w:vAlign w:val="center"/>
          </w:tcPr>
          <w:p w14:paraId="6F2F270E" w14:textId="28B34031" w:rsidR="006413EB" w:rsidRPr="006413EB" w:rsidRDefault="006413EB" w:rsidP="006413EB">
            <w:pPr>
              <w:pStyle w:val="T2"/>
              <w:spacing w:before="100" w:beforeAutospacing="1" w:after="100" w:afterAutospacing="1"/>
              <w:ind w:left="0" w:right="0"/>
              <w:rPr>
                <w:b w:val="0"/>
                <w:sz w:val="22"/>
                <w:lang w:val="en-US" w:eastAsia="zh-CN"/>
              </w:rPr>
            </w:pPr>
            <w:r w:rsidRPr="00DD42DB">
              <w:rPr>
                <w:b w:val="0"/>
                <w:sz w:val="22"/>
                <w:lang w:val="en-US" w:eastAsia="zh-CN"/>
              </w:rPr>
              <w:t>v-qiyinan@oppo.com</w:t>
            </w:r>
          </w:p>
        </w:tc>
      </w:tr>
      <w:tr w:rsidR="0042681F" w:rsidRPr="00EC15C9" w14:paraId="4EB34433" w14:textId="77777777" w:rsidTr="001D73FC">
        <w:trPr>
          <w:jc w:val="center"/>
        </w:trPr>
        <w:tc>
          <w:tcPr>
            <w:tcW w:w="1413" w:type="dxa"/>
            <w:vAlign w:val="center"/>
          </w:tcPr>
          <w:p w14:paraId="371CBE0C" w14:textId="55A733C9" w:rsidR="0042681F" w:rsidRDefault="0042681F">
            <w:pPr>
              <w:pStyle w:val="T2"/>
              <w:spacing w:after="0"/>
              <w:ind w:left="0" w:right="0"/>
              <w:rPr>
                <w:b w:val="0"/>
                <w:sz w:val="20"/>
              </w:rPr>
            </w:pPr>
          </w:p>
        </w:tc>
        <w:tc>
          <w:tcPr>
            <w:tcW w:w="1559" w:type="dxa"/>
            <w:vAlign w:val="center"/>
          </w:tcPr>
          <w:p w14:paraId="64B3A168" w14:textId="5061DEA5" w:rsidR="0042681F" w:rsidRDefault="0042681F">
            <w:pPr>
              <w:pStyle w:val="T2"/>
              <w:spacing w:after="0"/>
              <w:ind w:left="0" w:right="0"/>
              <w:rPr>
                <w:b w:val="0"/>
                <w:sz w:val="20"/>
              </w:rPr>
            </w:pPr>
          </w:p>
        </w:tc>
        <w:tc>
          <w:tcPr>
            <w:tcW w:w="2268" w:type="dxa"/>
            <w:vAlign w:val="center"/>
          </w:tcPr>
          <w:p w14:paraId="5A4404D2" w14:textId="77777777" w:rsidR="0042681F" w:rsidRPr="00EC15C9" w:rsidRDefault="0042681F">
            <w:pPr>
              <w:pStyle w:val="T2"/>
              <w:spacing w:after="0"/>
              <w:ind w:left="0" w:right="0"/>
              <w:rPr>
                <w:b w:val="0"/>
                <w:sz w:val="20"/>
              </w:rPr>
            </w:pPr>
          </w:p>
        </w:tc>
        <w:tc>
          <w:tcPr>
            <w:tcW w:w="1418" w:type="dxa"/>
            <w:vAlign w:val="center"/>
          </w:tcPr>
          <w:p w14:paraId="7E79D7A8" w14:textId="77777777" w:rsidR="0042681F" w:rsidRPr="00EC15C9" w:rsidRDefault="0042681F">
            <w:pPr>
              <w:pStyle w:val="T2"/>
              <w:spacing w:after="0"/>
              <w:ind w:left="0" w:right="0"/>
              <w:rPr>
                <w:b w:val="0"/>
                <w:sz w:val="20"/>
              </w:rPr>
            </w:pPr>
          </w:p>
        </w:tc>
        <w:tc>
          <w:tcPr>
            <w:tcW w:w="2918" w:type="dxa"/>
            <w:vAlign w:val="center"/>
          </w:tcPr>
          <w:p w14:paraId="23535366" w14:textId="77777777" w:rsidR="0042681F" w:rsidRPr="00EC15C9" w:rsidRDefault="0042681F">
            <w:pPr>
              <w:pStyle w:val="T2"/>
              <w:spacing w:after="0"/>
              <w:ind w:left="0" w:right="0"/>
              <w:rPr>
                <w:b w:val="0"/>
                <w:sz w:val="16"/>
              </w:rPr>
            </w:pPr>
          </w:p>
        </w:tc>
      </w:tr>
      <w:tr w:rsidR="00B25A95" w:rsidRPr="00B25A95" w14:paraId="441894A8" w14:textId="77777777" w:rsidTr="001D73FC">
        <w:trPr>
          <w:jc w:val="center"/>
        </w:trPr>
        <w:tc>
          <w:tcPr>
            <w:tcW w:w="1413" w:type="dxa"/>
            <w:vAlign w:val="center"/>
          </w:tcPr>
          <w:p w14:paraId="0C843825" w14:textId="1A007BA8" w:rsidR="00522D1D" w:rsidRPr="00B25A95" w:rsidRDefault="00522D1D">
            <w:pPr>
              <w:pStyle w:val="T2"/>
              <w:spacing w:after="0"/>
              <w:ind w:left="0" w:right="0"/>
              <w:rPr>
                <w:b w:val="0"/>
                <w:sz w:val="20"/>
                <w:lang w:eastAsia="ja-JP"/>
              </w:rPr>
            </w:pPr>
          </w:p>
        </w:tc>
        <w:tc>
          <w:tcPr>
            <w:tcW w:w="1559" w:type="dxa"/>
            <w:vAlign w:val="center"/>
          </w:tcPr>
          <w:p w14:paraId="476AAB73" w14:textId="0A7A89AE" w:rsidR="00522D1D" w:rsidRPr="00B25A95" w:rsidRDefault="00522D1D">
            <w:pPr>
              <w:pStyle w:val="T2"/>
              <w:spacing w:after="0"/>
              <w:ind w:left="0" w:right="0"/>
              <w:rPr>
                <w:b w:val="0"/>
                <w:sz w:val="20"/>
                <w:lang w:eastAsia="ja-JP"/>
              </w:rPr>
            </w:pPr>
          </w:p>
        </w:tc>
        <w:tc>
          <w:tcPr>
            <w:tcW w:w="2268" w:type="dxa"/>
            <w:vAlign w:val="center"/>
          </w:tcPr>
          <w:p w14:paraId="6240239B" w14:textId="77777777" w:rsidR="00522D1D" w:rsidRPr="00B25A95" w:rsidRDefault="00522D1D">
            <w:pPr>
              <w:pStyle w:val="T2"/>
              <w:spacing w:after="0"/>
              <w:ind w:left="0" w:right="0"/>
              <w:rPr>
                <w:b w:val="0"/>
                <w:sz w:val="20"/>
              </w:rPr>
            </w:pPr>
          </w:p>
        </w:tc>
        <w:tc>
          <w:tcPr>
            <w:tcW w:w="1418" w:type="dxa"/>
            <w:vAlign w:val="center"/>
          </w:tcPr>
          <w:p w14:paraId="51A2E06D" w14:textId="77777777" w:rsidR="00522D1D" w:rsidRPr="00B25A95" w:rsidRDefault="00522D1D">
            <w:pPr>
              <w:pStyle w:val="T2"/>
              <w:spacing w:after="0"/>
              <w:ind w:left="0" w:right="0"/>
              <w:rPr>
                <w:b w:val="0"/>
                <w:sz w:val="20"/>
              </w:rPr>
            </w:pPr>
          </w:p>
        </w:tc>
        <w:tc>
          <w:tcPr>
            <w:tcW w:w="2918" w:type="dxa"/>
            <w:vAlign w:val="center"/>
          </w:tcPr>
          <w:p w14:paraId="70889DBF" w14:textId="77777777" w:rsidR="00522D1D" w:rsidRPr="00B25A95" w:rsidRDefault="00522D1D">
            <w:pPr>
              <w:pStyle w:val="T2"/>
              <w:spacing w:after="0"/>
              <w:ind w:left="0" w:right="0"/>
              <w:rPr>
                <w:b w:val="0"/>
                <w:sz w:val="16"/>
              </w:rPr>
            </w:pPr>
          </w:p>
        </w:tc>
      </w:tr>
    </w:tbl>
    <w:p w14:paraId="1BABFEE6" w14:textId="77777777" w:rsidR="00CA09B2" w:rsidRPr="00EC15C9" w:rsidRDefault="002C131A">
      <w:pPr>
        <w:pStyle w:val="T1"/>
        <w:spacing w:after="120"/>
        <w:rPr>
          <w:sz w:val="22"/>
        </w:rPr>
      </w:pPr>
      <w:r w:rsidRPr="00EC15C9">
        <w:rPr>
          <w:noProof/>
          <w:lang w:val="en-US" w:eastAsia="zh-CN"/>
        </w:rPr>
        <mc:AlternateContent>
          <mc:Choice Requires="wps">
            <w:drawing>
              <wp:anchor distT="0" distB="0" distL="114300" distR="114300" simplePos="0" relativeHeight="251657728" behindDoc="0" locked="0" layoutInCell="0" allowOverlap="1" wp14:anchorId="24FC0482" wp14:editId="7345ADDD">
                <wp:simplePos x="0" y="0"/>
                <wp:positionH relativeFrom="column">
                  <wp:posOffset>-62230</wp:posOffset>
                </wp:positionH>
                <wp:positionV relativeFrom="paragraph">
                  <wp:posOffset>205740</wp:posOffset>
                </wp:positionV>
                <wp:extent cx="5943600" cy="3408680"/>
                <wp:effectExtent l="0" t="0" r="0" b="127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408680"/>
                        </a:xfrm>
                        <a:prstGeom prst="rect">
                          <a:avLst/>
                        </a:prstGeom>
                        <a:solidFill>
                          <a:srgbClr val="FFFFFF"/>
                        </a:solidFill>
                        <a:ln>
                          <a:noFill/>
                        </a:ln>
                        <a:extLs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9525">
                              <a:solidFill>
                                <a:srgbClr val="000000"/>
                              </a:solidFill>
                              <a:miter lim="800000"/>
                              <a:headEnd/>
                              <a:tailEnd/>
                            </a14:hiddenLine>
                          </a:ext>
                        </a:extLst>
                      </wps:spPr>
                      <wps:txbx>
                        <w:txbxContent>
                          <w:p w14:paraId="3EF78E46" w14:textId="77777777" w:rsidR="00165819" w:rsidRPr="00A85451" w:rsidRDefault="00165819">
                            <w:pPr>
                              <w:pStyle w:val="T1"/>
                              <w:spacing w:after="120"/>
                              <w:rPr>
                                <w:sz w:val="32"/>
                              </w:rPr>
                            </w:pPr>
                            <w:r w:rsidRPr="00A85451">
                              <w:rPr>
                                <w:sz w:val="32"/>
                              </w:rPr>
                              <w:t>Abstract</w:t>
                            </w:r>
                          </w:p>
                          <w:p w14:paraId="3A19FB0E" w14:textId="476221A9" w:rsidR="00165819" w:rsidRDefault="009C2383" w:rsidP="000F4F3C">
                            <w:pPr>
                              <w:jc w:val="both"/>
                              <w:rPr>
                                <w:sz w:val="24"/>
                              </w:rPr>
                            </w:pPr>
                            <w:r>
                              <w:rPr>
                                <w:sz w:val="24"/>
                              </w:rPr>
                              <w:t xml:space="preserve">This document contains the </w:t>
                            </w:r>
                            <w:r w:rsidR="00165819">
                              <w:rPr>
                                <w:sz w:val="24"/>
                              </w:rPr>
                              <w:t>C</w:t>
                            </w:r>
                            <w:r>
                              <w:rPr>
                                <w:sz w:val="24"/>
                              </w:rPr>
                              <w:t xml:space="preserve">riteria for </w:t>
                            </w:r>
                            <w:r w:rsidR="00165819">
                              <w:rPr>
                                <w:sz w:val="24"/>
                              </w:rPr>
                              <w:t>S</w:t>
                            </w:r>
                            <w:r>
                              <w:rPr>
                                <w:sz w:val="24"/>
                              </w:rPr>
                              <w:t xml:space="preserve">tandards </w:t>
                            </w:r>
                            <w:r w:rsidR="00165819">
                              <w:rPr>
                                <w:sz w:val="24"/>
                              </w:rPr>
                              <w:t>D</w:t>
                            </w:r>
                            <w:r>
                              <w:rPr>
                                <w:sz w:val="24"/>
                              </w:rPr>
                              <w:t>evelopment</w:t>
                            </w:r>
                            <w:r w:rsidR="00165819">
                              <w:rPr>
                                <w:sz w:val="24"/>
                              </w:rPr>
                              <w:t xml:space="preserve"> document for </w:t>
                            </w:r>
                            <w:r>
                              <w:rPr>
                                <w:sz w:val="24"/>
                              </w:rPr>
                              <w:t xml:space="preserve">the IEEE 802.11 </w:t>
                            </w:r>
                            <w:r w:rsidR="00165819">
                              <w:rPr>
                                <w:sz w:val="24"/>
                              </w:rPr>
                              <w:t>AMP</w:t>
                            </w:r>
                            <w:r>
                              <w:rPr>
                                <w:sz w:val="24"/>
                              </w:rPr>
                              <w:t xml:space="preserve"> Communication project.</w:t>
                            </w:r>
                          </w:p>
                          <w:p w14:paraId="11C129F2" w14:textId="77777777" w:rsidR="00165819" w:rsidRDefault="00165819" w:rsidP="000F4F3C">
                            <w:pPr>
                              <w:jc w:val="both"/>
                              <w:rPr>
                                <w:sz w:val="24"/>
                              </w:rPr>
                            </w:pPr>
                          </w:p>
                          <w:p w14:paraId="3763D2E7" w14:textId="3CFD95EA" w:rsidR="00165819" w:rsidRDefault="00165819" w:rsidP="000F4F3C">
                            <w:pPr>
                              <w:jc w:val="both"/>
                              <w:rPr>
                                <w:sz w:val="24"/>
                              </w:rPr>
                            </w:pPr>
                            <w:r>
                              <w:rPr>
                                <w:sz w:val="24"/>
                              </w:rPr>
                              <w:t xml:space="preserve">Rev 0: </w:t>
                            </w:r>
                            <w:r w:rsidR="009C2383">
                              <w:rPr>
                                <w:sz w:val="24"/>
                              </w:rPr>
                              <w:t>I</w:t>
                            </w:r>
                            <w:r>
                              <w:rPr>
                                <w:sz w:val="24"/>
                              </w:rPr>
                              <w:t>nitial draft framework</w:t>
                            </w:r>
                            <w:r w:rsidR="009C2383">
                              <w:rPr>
                                <w:sz w:val="24"/>
                              </w:rPr>
                              <w:t>.</w:t>
                            </w:r>
                          </w:p>
                          <w:p w14:paraId="72D50052" w14:textId="676D1330" w:rsidR="004D41BA" w:rsidRDefault="004D41BA" w:rsidP="000F4F3C">
                            <w:pPr>
                              <w:jc w:val="both"/>
                              <w:rPr>
                                <w:sz w:val="24"/>
                              </w:rPr>
                            </w:pPr>
                            <w:r>
                              <w:rPr>
                                <w:sz w:val="24"/>
                              </w:rPr>
                              <w:t xml:space="preserve">Rev 1: </w:t>
                            </w:r>
                            <w:r w:rsidR="009C2383">
                              <w:rPr>
                                <w:sz w:val="24"/>
                              </w:rPr>
                              <w:t>U</w:t>
                            </w:r>
                            <w:r>
                              <w:rPr>
                                <w:sz w:val="24"/>
                              </w:rPr>
                              <w:t>pdate</w:t>
                            </w:r>
                            <w:r w:rsidR="009C2383">
                              <w:rPr>
                                <w:sz w:val="24"/>
                              </w:rPr>
                              <w:t>d</w:t>
                            </w:r>
                            <w:r>
                              <w:rPr>
                                <w:sz w:val="24"/>
                              </w:rPr>
                              <w:t xml:space="preserve"> based on proposed modification </w:t>
                            </w:r>
                            <w:r w:rsidR="005254CD">
                              <w:rPr>
                                <w:sz w:val="24"/>
                              </w:rPr>
                              <w:t>by</w:t>
                            </w:r>
                            <w:r>
                              <w:rPr>
                                <w:sz w:val="24"/>
                              </w:rPr>
                              <w:t xml:space="preserve"> 11-23/1287r1</w:t>
                            </w:r>
                            <w:r w:rsidR="009C2383">
                              <w:rPr>
                                <w:sz w:val="24"/>
                              </w:rPr>
                              <w:t>.</w:t>
                            </w:r>
                          </w:p>
                          <w:p w14:paraId="28D2702C" w14:textId="62214B93" w:rsidR="00446629" w:rsidRDefault="00446629" w:rsidP="000F4F3C">
                            <w:pPr>
                              <w:jc w:val="both"/>
                              <w:rPr>
                                <w:sz w:val="24"/>
                              </w:rPr>
                            </w:pPr>
                            <w:r>
                              <w:rPr>
                                <w:sz w:val="24"/>
                              </w:rPr>
                              <w:t xml:space="preserve">Rev 2: </w:t>
                            </w:r>
                            <w:r w:rsidR="009C2383">
                              <w:rPr>
                                <w:sz w:val="24"/>
                              </w:rPr>
                              <w:t>U</w:t>
                            </w:r>
                            <w:r>
                              <w:rPr>
                                <w:sz w:val="24"/>
                              </w:rPr>
                              <w:t>pdated and motioned in Nov</w:t>
                            </w:r>
                            <w:r w:rsidR="009C2383">
                              <w:rPr>
                                <w:sz w:val="24"/>
                              </w:rPr>
                              <w:t>ember 2023</w:t>
                            </w:r>
                            <w:r>
                              <w:rPr>
                                <w:sz w:val="24"/>
                              </w:rPr>
                              <w:t xml:space="preserve"> meeting.</w:t>
                            </w:r>
                          </w:p>
                          <w:p w14:paraId="17A8103F" w14:textId="77777777" w:rsidR="008F49CB" w:rsidRDefault="0087164A" w:rsidP="000F4F3C">
                            <w:pPr>
                              <w:jc w:val="both"/>
                              <w:rPr>
                                <w:ins w:id="0" w:author="Bo" w:date="2024-03-13T07:55:00Z"/>
                                <w:sz w:val="24"/>
                              </w:rPr>
                            </w:pPr>
                            <w:r>
                              <w:rPr>
                                <w:sz w:val="24"/>
                              </w:rPr>
                              <w:t xml:space="preserve">Rev 3: </w:t>
                            </w:r>
                            <w:r w:rsidR="00C70B54">
                              <w:rPr>
                                <w:sz w:val="24"/>
                              </w:rPr>
                              <w:t xml:space="preserve">WG Chair edits: </w:t>
                            </w:r>
                            <w:r>
                              <w:rPr>
                                <w:sz w:val="24"/>
                              </w:rPr>
                              <w:t>As approved by WG11</w:t>
                            </w:r>
                            <w:r w:rsidR="009C2383">
                              <w:rPr>
                                <w:sz w:val="24"/>
                              </w:rPr>
                              <w:t xml:space="preserve"> </w:t>
                            </w:r>
                            <w:r>
                              <w:rPr>
                                <w:sz w:val="24"/>
                              </w:rPr>
                              <w:t xml:space="preserve">with all change bars accepted, document dates updated, highlighting removed, minor grammatical edits </w:t>
                            </w:r>
                            <w:r w:rsidR="009C2383">
                              <w:rPr>
                                <w:sz w:val="24"/>
                              </w:rPr>
                              <w:t>before</w:t>
                            </w:r>
                            <w:r>
                              <w:rPr>
                                <w:sz w:val="24"/>
                              </w:rPr>
                              <w:t xml:space="preserve"> posting to 802 </w:t>
                            </w:r>
                            <w:r w:rsidR="009C2383">
                              <w:rPr>
                                <w:sz w:val="24"/>
                              </w:rPr>
                              <w:t>LMSC</w:t>
                            </w:r>
                            <w:r>
                              <w:rPr>
                                <w:sz w:val="24"/>
                              </w:rPr>
                              <w:t xml:space="preserve"> review.</w:t>
                            </w:r>
                          </w:p>
                          <w:p w14:paraId="09DC13DC" w14:textId="6707E4E0" w:rsidR="0087164A" w:rsidRDefault="008F49CB" w:rsidP="000F4F3C">
                            <w:pPr>
                              <w:jc w:val="both"/>
                              <w:rPr>
                                <w:sz w:val="24"/>
                              </w:rPr>
                            </w:pPr>
                            <w:ins w:id="1" w:author="Bo" w:date="2024-03-13T07:55:00Z">
                              <w:r>
                                <w:rPr>
                                  <w:sz w:val="24"/>
                                </w:rPr>
                                <w:t>Rev 4: Update with incorporating resolutions to comments from EC</w:t>
                              </w:r>
                            </w:ins>
                            <w:r w:rsidR="00C70B54">
                              <w:rPr>
                                <w:sz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C0482" id="_x0000_t202" coordsize="21600,21600" o:spt="202" path="m,l,21600r21600,l21600,xe">
                <v:stroke joinstyle="miter"/>
                <v:path gradientshapeok="t" o:connecttype="rect"/>
              </v:shapetype>
              <v:shape id="Text Box 3" o:spid="_x0000_s1026" type="#_x0000_t202" style="position:absolute;left:0;text-align:left;margin-left:-4.9pt;margin-top:16.2pt;width:468pt;height:268.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" o:allowincell="f" stroked="f">
                <v:textbox>
                  <w:txbxContent>
                    <w:p w14:paraId="3EF78E46" w14:textId="77777777" w:rsidR="00165819" w:rsidRPr="00A85451" w:rsidRDefault="00165819">
                      <w:pPr>
                        <w:pStyle w:val="T1"/>
                        <w:spacing w:after="120"/>
                        <w:rPr>
                          <w:sz w:val="32"/>
                        </w:rPr>
                      </w:pPr>
                      <w:r w:rsidRPr="00A85451">
                        <w:rPr>
                          <w:sz w:val="32"/>
                        </w:rPr>
                        <w:t>Abstract</w:t>
                      </w:r>
                    </w:p>
                    <w:p w14:paraId="3A19FB0E" w14:textId="476221A9" w:rsidR="00165819" w:rsidRDefault="009C2383" w:rsidP="000F4F3C">
                      <w:pPr>
                        <w:jc w:val="both"/>
                        <w:rPr>
                          <w:sz w:val="24"/>
                        </w:rPr>
                      </w:pPr>
                      <w:r>
                        <w:rPr>
                          <w:sz w:val="24"/>
                        </w:rPr>
                        <w:t xml:space="preserve">This document contains the </w:t>
                      </w:r>
                      <w:r w:rsidR="00165819">
                        <w:rPr>
                          <w:sz w:val="24"/>
                        </w:rPr>
                        <w:t>C</w:t>
                      </w:r>
                      <w:r>
                        <w:rPr>
                          <w:sz w:val="24"/>
                        </w:rPr>
                        <w:t xml:space="preserve">riteria for </w:t>
                      </w:r>
                      <w:r w:rsidR="00165819">
                        <w:rPr>
                          <w:sz w:val="24"/>
                        </w:rPr>
                        <w:t>S</w:t>
                      </w:r>
                      <w:r>
                        <w:rPr>
                          <w:sz w:val="24"/>
                        </w:rPr>
                        <w:t xml:space="preserve">tandards </w:t>
                      </w:r>
                      <w:r w:rsidR="00165819">
                        <w:rPr>
                          <w:sz w:val="24"/>
                        </w:rPr>
                        <w:t>D</w:t>
                      </w:r>
                      <w:r>
                        <w:rPr>
                          <w:sz w:val="24"/>
                        </w:rPr>
                        <w:t>evelopment</w:t>
                      </w:r>
                      <w:r w:rsidR="00165819">
                        <w:rPr>
                          <w:sz w:val="24"/>
                        </w:rPr>
                        <w:t xml:space="preserve"> document for </w:t>
                      </w:r>
                      <w:r>
                        <w:rPr>
                          <w:sz w:val="24"/>
                        </w:rPr>
                        <w:t xml:space="preserve">the IEEE 802.11 </w:t>
                      </w:r>
                      <w:r w:rsidR="00165819">
                        <w:rPr>
                          <w:sz w:val="24"/>
                        </w:rPr>
                        <w:t>AMP</w:t>
                      </w:r>
                      <w:r>
                        <w:rPr>
                          <w:sz w:val="24"/>
                        </w:rPr>
                        <w:t xml:space="preserve"> Communication project.</w:t>
                      </w:r>
                    </w:p>
                    <w:p w14:paraId="11C129F2" w14:textId="77777777" w:rsidR="00165819" w:rsidRDefault="00165819" w:rsidP="000F4F3C">
                      <w:pPr>
                        <w:jc w:val="both"/>
                        <w:rPr>
                          <w:sz w:val="24"/>
                        </w:rPr>
                      </w:pPr>
                    </w:p>
                    <w:p w14:paraId="3763D2E7" w14:textId="3CFD95EA" w:rsidR="00165819" w:rsidRDefault="00165819" w:rsidP="000F4F3C">
                      <w:pPr>
                        <w:jc w:val="both"/>
                        <w:rPr>
                          <w:sz w:val="24"/>
                        </w:rPr>
                      </w:pPr>
                      <w:r>
                        <w:rPr>
                          <w:sz w:val="24"/>
                        </w:rPr>
                        <w:t xml:space="preserve">Rev 0: </w:t>
                      </w:r>
                      <w:r w:rsidR="009C2383">
                        <w:rPr>
                          <w:sz w:val="24"/>
                        </w:rPr>
                        <w:t>I</w:t>
                      </w:r>
                      <w:r>
                        <w:rPr>
                          <w:sz w:val="24"/>
                        </w:rPr>
                        <w:t>nitial draft framework</w:t>
                      </w:r>
                      <w:r w:rsidR="009C2383">
                        <w:rPr>
                          <w:sz w:val="24"/>
                        </w:rPr>
                        <w:t>.</w:t>
                      </w:r>
                    </w:p>
                    <w:p w14:paraId="72D50052" w14:textId="676D1330" w:rsidR="004D41BA" w:rsidRDefault="004D41BA" w:rsidP="000F4F3C">
                      <w:pPr>
                        <w:jc w:val="both"/>
                        <w:rPr>
                          <w:sz w:val="24"/>
                        </w:rPr>
                      </w:pPr>
                      <w:r>
                        <w:rPr>
                          <w:sz w:val="24"/>
                        </w:rPr>
                        <w:t xml:space="preserve">Rev 1: </w:t>
                      </w:r>
                      <w:r w:rsidR="009C2383">
                        <w:rPr>
                          <w:sz w:val="24"/>
                        </w:rPr>
                        <w:t>U</w:t>
                      </w:r>
                      <w:r>
                        <w:rPr>
                          <w:sz w:val="24"/>
                        </w:rPr>
                        <w:t>pdate</w:t>
                      </w:r>
                      <w:r w:rsidR="009C2383">
                        <w:rPr>
                          <w:sz w:val="24"/>
                        </w:rPr>
                        <w:t>d</w:t>
                      </w:r>
                      <w:r>
                        <w:rPr>
                          <w:sz w:val="24"/>
                        </w:rPr>
                        <w:t xml:space="preserve"> based on proposed modification </w:t>
                      </w:r>
                      <w:r w:rsidR="005254CD">
                        <w:rPr>
                          <w:sz w:val="24"/>
                        </w:rPr>
                        <w:t>by</w:t>
                      </w:r>
                      <w:r>
                        <w:rPr>
                          <w:sz w:val="24"/>
                        </w:rPr>
                        <w:t xml:space="preserve"> 11-23/1287r1</w:t>
                      </w:r>
                      <w:r w:rsidR="009C2383">
                        <w:rPr>
                          <w:sz w:val="24"/>
                        </w:rPr>
                        <w:t>.</w:t>
                      </w:r>
                    </w:p>
                    <w:p w14:paraId="28D2702C" w14:textId="62214B93" w:rsidR="00446629" w:rsidRDefault="00446629" w:rsidP="000F4F3C">
                      <w:pPr>
                        <w:jc w:val="both"/>
                        <w:rPr>
                          <w:sz w:val="24"/>
                        </w:rPr>
                      </w:pPr>
                      <w:r>
                        <w:rPr>
                          <w:sz w:val="24"/>
                        </w:rPr>
                        <w:t xml:space="preserve">Rev 2: </w:t>
                      </w:r>
                      <w:r w:rsidR="009C2383">
                        <w:rPr>
                          <w:sz w:val="24"/>
                        </w:rPr>
                        <w:t>U</w:t>
                      </w:r>
                      <w:r>
                        <w:rPr>
                          <w:sz w:val="24"/>
                        </w:rPr>
                        <w:t>pdated and motioned in Nov</w:t>
                      </w:r>
                      <w:r w:rsidR="009C2383">
                        <w:rPr>
                          <w:sz w:val="24"/>
                        </w:rPr>
                        <w:t>ember 2023</w:t>
                      </w:r>
                      <w:r>
                        <w:rPr>
                          <w:sz w:val="24"/>
                        </w:rPr>
                        <w:t xml:space="preserve"> meeting.</w:t>
                      </w:r>
                    </w:p>
                    <w:p w14:paraId="17A8103F" w14:textId="77777777" w:rsidR="008F49CB" w:rsidRDefault="0087164A" w:rsidP="000F4F3C">
                      <w:pPr>
                        <w:jc w:val="both"/>
                        <w:rPr>
                          <w:ins w:id="2" w:author="Bo" w:date="2024-03-13T07:55:00Z"/>
                          <w:sz w:val="24"/>
                        </w:rPr>
                      </w:pPr>
                      <w:r>
                        <w:rPr>
                          <w:sz w:val="24"/>
                        </w:rPr>
                        <w:t xml:space="preserve">Rev 3: </w:t>
                      </w:r>
                      <w:r w:rsidR="00C70B54">
                        <w:rPr>
                          <w:sz w:val="24"/>
                        </w:rPr>
                        <w:t xml:space="preserve">WG Chair edits: </w:t>
                      </w:r>
                      <w:r>
                        <w:rPr>
                          <w:sz w:val="24"/>
                        </w:rPr>
                        <w:t>As approved by WG11</w:t>
                      </w:r>
                      <w:r w:rsidR="009C2383">
                        <w:rPr>
                          <w:sz w:val="24"/>
                        </w:rPr>
                        <w:t xml:space="preserve"> </w:t>
                      </w:r>
                      <w:r>
                        <w:rPr>
                          <w:sz w:val="24"/>
                        </w:rPr>
                        <w:t xml:space="preserve">with all change bars accepted, document dates updated, highlighting removed, minor grammatical edits </w:t>
                      </w:r>
                      <w:r w:rsidR="009C2383">
                        <w:rPr>
                          <w:sz w:val="24"/>
                        </w:rPr>
                        <w:t>before</w:t>
                      </w:r>
                      <w:r>
                        <w:rPr>
                          <w:sz w:val="24"/>
                        </w:rPr>
                        <w:t xml:space="preserve"> posting to 802 </w:t>
                      </w:r>
                      <w:r w:rsidR="009C2383">
                        <w:rPr>
                          <w:sz w:val="24"/>
                        </w:rPr>
                        <w:t>LMSC</w:t>
                      </w:r>
                      <w:r>
                        <w:rPr>
                          <w:sz w:val="24"/>
                        </w:rPr>
                        <w:t xml:space="preserve"> review.</w:t>
                      </w:r>
                    </w:p>
                    <w:p w14:paraId="09DC13DC" w14:textId="6707E4E0" w:rsidR="0087164A" w:rsidRDefault="008F49CB" w:rsidP="000F4F3C">
                      <w:pPr>
                        <w:jc w:val="both"/>
                        <w:rPr>
                          <w:sz w:val="24"/>
                        </w:rPr>
                      </w:pPr>
                      <w:ins w:id="3" w:author="Bo" w:date="2024-03-13T07:55:00Z">
                        <w:r>
                          <w:rPr>
                            <w:sz w:val="24"/>
                          </w:rPr>
                          <w:t>Rev 4: Update with incorporating resolutions to comments from EC</w:t>
                        </w:r>
                      </w:ins>
                      <w:r w:rsidR="00C70B54">
                        <w:rPr>
                          <w:sz w:val="24"/>
                        </w:rPr>
                        <w:t xml:space="preserve"> </w:t>
                      </w:r>
                    </w:p>
                  </w:txbxContent>
                </v:textbox>
              </v:shape>
            </w:pict>
          </mc:Fallback>
        </mc:AlternateContent>
      </w:r>
    </w:p>
    <w:p w14:paraId="305E8470" w14:textId="77777777" w:rsidR="002C36F6" w:rsidRPr="00EC15C9" w:rsidRDefault="00CA09B2" w:rsidP="0079753E">
      <w:pPr>
        <w:pStyle w:val="1"/>
      </w:pPr>
      <w:r w:rsidRPr="00EC15C9">
        <w:br w:type="page"/>
      </w:r>
    </w:p>
    <w:p w14:paraId="350B9015" w14:textId="77777777" w:rsidR="00C71A6F" w:rsidRPr="00EC15C9" w:rsidRDefault="00E02066" w:rsidP="00C71A6F">
      <w:pPr>
        <w:pStyle w:val="1"/>
        <w:keepLines w:val="0"/>
        <w:numPr>
          <w:ilvl w:val="0"/>
          <w:numId w:val="2"/>
        </w:numPr>
        <w:tabs>
          <w:tab w:val="num" w:pos="0"/>
          <w:tab w:val="left" w:pos="720"/>
        </w:tabs>
        <w:suppressAutoHyphens/>
        <w:spacing w:before="245" w:after="115"/>
        <w:ind w:left="0" w:firstLine="0"/>
      </w:pPr>
      <w:bookmarkStart w:id="4" w:name="_Toc209465391"/>
      <w:r w:rsidRPr="00EC15C9">
        <w:lastRenderedPageBreak/>
        <w:t xml:space="preserve">1. </w:t>
      </w:r>
      <w:r w:rsidR="00C71A6F" w:rsidRPr="00EC15C9">
        <w:t>IEEE 802 criteria for standards development (CSD)</w:t>
      </w:r>
    </w:p>
    <w:p w14:paraId="17A355D7" w14:textId="2E79FFE2" w:rsidR="00C71A6F" w:rsidRPr="00EC15C9" w:rsidRDefault="00C71A6F" w:rsidP="00C71A6F">
      <w:pPr>
        <w:pStyle w:val="af1"/>
      </w:pPr>
      <w:r w:rsidRPr="00EC15C9">
        <w:t>The CSD documents an agreement between the WG and the</w:t>
      </w:r>
      <w:r w:rsidR="008A75C0">
        <w:t xml:space="preserve"> IEEE 802 LMSC</w:t>
      </w:r>
      <w:r w:rsidRPr="00EC15C9">
        <w:t xml:space="preserve"> that provides a description of the project and the </w:t>
      </w:r>
      <w:r w:rsidR="008A75C0">
        <w:t>IEEE 802 LMSC</w:t>
      </w:r>
      <w:r w:rsidRPr="00EC15C9">
        <w:t xml:space="preserve">'s requirements more detailed than required in the PAR.  The CSD consists of the project process requirements, </w:t>
      </w:r>
      <w:r w:rsidR="00B377E4" w:rsidRPr="00EC15C9">
        <w:fldChar w:fldCharType="begin"/>
      </w:r>
      <w:r w:rsidRPr="00EC15C9">
        <w:instrText xml:space="preserve"> REF __RefHeading__5867_1944447809 \w \h </w:instrText>
      </w:r>
      <w:r w:rsidR="00EC15C9">
        <w:instrText xml:space="preserve"> \* MERGEFORMAT </w:instrText>
      </w:r>
      <w:r w:rsidR="00B377E4" w:rsidRPr="00EC15C9">
        <w:fldChar w:fldCharType="separate"/>
      </w:r>
      <w:r w:rsidRPr="00EC15C9">
        <w:t>1.1</w:t>
      </w:r>
      <w:r w:rsidR="00B377E4" w:rsidRPr="00EC15C9">
        <w:fldChar w:fldCharType="end"/>
      </w:r>
      <w:r w:rsidRPr="00EC15C9">
        <w:t xml:space="preserve">, and the 5C requirements, </w:t>
      </w:r>
      <w:r w:rsidR="00B377E4" w:rsidRPr="00EC15C9">
        <w:fldChar w:fldCharType="begin"/>
      </w:r>
      <w:r w:rsidRPr="00EC15C9">
        <w:instrText xml:space="preserve"> REF __RefHeading__5883_1944447809 \w \h </w:instrText>
      </w:r>
      <w:r w:rsidR="00EC15C9">
        <w:instrText xml:space="preserve"> \* MERGEFORMAT </w:instrText>
      </w:r>
      <w:r w:rsidR="00B377E4" w:rsidRPr="00EC15C9">
        <w:fldChar w:fldCharType="separate"/>
      </w:r>
      <w:r w:rsidRPr="00EC15C9">
        <w:t>1.2</w:t>
      </w:r>
      <w:r w:rsidR="00B377E4" w:rsidRPr="00EC15C9">
        <w:fldChar w:fldCharType="end"/>
      </w:r>
      <w:r w:rsidRPr="00EC15C9">
        <w:t>.</w:t>
      </w:r>
    </w:p>
    <w:p w14:paraId="7020D545" w14:textId="77777777" w:rsidR="00C71A6F" w:rsidRPr="00EC15C9" w:rsidRDefault="00E02066" w:rsidP="00C71A6F">
      <w:pPr>
        <w:pStyle w:val="2"/>
        <w:keepLines w:val="0"/>
        <w:numPr>
          <w:ilvl w:val="1"/>
          <w:numId w:val="2"/>
        </w:numPr>
        <w:tabs>
          <w:tab w:val="num" w:pos="0"/>
        </w:tabs>
        <w:suppressAutoHyphens/>
        <w:spacing w:before="245" w:after="115"/>
      </w:pPr>
      <w:bookmarkStart w:id="5" w:name="__RefHeading__5867_1944447809"/>
      <w:bookmarkEnd w:id="5"/>
      <w:r w:rsidRPr="00EC15C9">
        <w:t>1.</w:t>
      </w:r>
      <w:r w:rsidR="00A84AB6" w:rsidRPr="00EC15C9">
        <w:t>1</w:t>
      </w:r>
      <w:r w:rsidR="00C71A6F" w:rsidRPr="00EC15C9">
        <w:t xml:space="preserve"> Project process requirements</w:t>
      </w:r>
    </w:p>
    <w:p w14:paraId="36A2B2CD" w14:textId="77777777" w:rsidR="00C71A6F" w:rsidRPr="00EC15C9" w:rsidRDefault="00E02066" w:rsidP="00C71A6F">
      <w:pPr>
        <w:pStyle w:val="3"/>
        <w:keepLines w:val="0"/>
        <w:numPr>
          <w:ilvl w:val="2"/>
          <w:numId w:val="2"/>
        </w:numPr>
        <w:tabs>
          <w:tab w:val="num" w:pos="0"/>
        </w:tabs>
        <w:suppressAutoHyphens/>
        <w:spacing w:before="245" w:after="115"/>
      </w:pPr>
      <w:bookmarkStart w:id="6" w:name="__RefHeading__9700_1012863564"/>
      <w:bookmarkEnd w:id="6"/>
      <w:r w:rsidRPr="00EC15C9">
        <w:t>1.</w:t>
      </w:r>
      <w:r w:rsidR="00A84AB6" w:rsidRPr="00EC15C9">
        <w:t>1</w:t>
      </w:r>
      <w:r w:rsidR="00C71A6F" w:rsidRPr="00EC15C9">
        <w:t>.1</w:t>
      </w:r>
      <w:r w:rsidR="00C71A6F" w:rsidRPr="00EC15C9">
        <w:tab/>
        <w:t>Managed objects</w:t>
      </w:r>
    </w:p>
    <w:p w14:paraId="1AB22A55" w14:textId="77777777" w:rsidR="00C71A6F" w:rsidRPr="00EC15C9" w:rsidRDefault="00C71A6F" w:rsidP="00C71A6F">
      <w:pPr>
        <w:pStyle w:val="af1"/>
      </w:pPr>
      <w:r w:rsidRPr="00EC15C9">
        <w:t>Describe the plan for developing a definition of managed objects.  The plan shall specify one of the following:</w:t>
      </w:r>
    </w:p>
    <w:p w14:paraId="400EB9C6" w14:textId="77777777" w:rsidR="00C71A6F" w:rsidRPr="00EC15C9" w:rsidRDefault="00C71A6F" w:rsidP="00C71A6F">
      <w:pPr>
        <w:pStyle w:val="LetteredList1"/>
        <w:numPr>
          <w:ilvl w:val="0"/>
          <w:numId w:val="8"/>
        </w:numPr>
      </w:pPr>
      <w:r w:rsidRPr="00EC15C9">
        <w:t>The definitions will be part of this project.</w:t>
      </w:r>
      <w:r w:rsidR="00E02066" w:rsidRPr="00EC15C9">
        <w:t xml:space="preserve"> </w:t>
      </w:r>
      <w:r w:rsidR="00E02066" w:rsidRPr="0087164A">
        <w:t>YES</w:t>
      </w:r>
    </w:p>
    <w:p w14:paraId="0FF9B1EE" w14:textId="77777777" w:rsidR="00C71A6F" w:rsidRPr="00EC15C9" w:rsidRDefault="00C71A6F" w:rsidP="00C71A6F">
      <w:pPr>
        <w:pStyle w:val="LetteredList1"/>
        <w:numPr>
          <w:ilvl w:val="0"/>
          <w:numId w:val="8"/>
        </w:numPr>
      </w:pPr>
      <w:r w:rsidRPr="00EC15C9">
        <w:t xml:space="preserve">The definitions will be part of a different </w:t>
      </w:r>
      <w:r w:rsidR="00177C8C" w:rsidRPr="00EC15C9">
        <w:t>project and</w:t>
      </w:r>
      <w:r w:rsidRPr="00EC15C9">
        <w:t xml:space="preserve"> provide the plan for that project or anticipated future project.</w:t>
      </w:r>
    </w:p>
    <w:p w14:paraId="792BB87F" w14:textId="77777777" w:rsidR="00C71A6F" w:rsidRPr="00EC15C9" w:rsidRDefault="00C71A6F" w:rsidP="00C71A6F">
      <w:pPr>
        <w:pStyle w:val="LetteredList1"/>
        <w:numPr>
          <w:ilvl w:val="0"/>
          <w:numId w:val="8"/>
        </w:numPr>
      </w:pPr>
      <w:r w:rsidRPr="00EC15C9">
        <w:t>The definitions will not be developed and explain why such definitions are not needed.</w:t>
      </w:r>
    </w:p>
    <w:p w14:paraId="1D51D374" w14:textId="77777777" w:rsidR="00C71A6F" w:rsidRPr="00EC15C9" w:rsidRDefault="00E02066" w:rsidP="00C71A6F">
      <w:pPr>
        <w:pStyle w:val="3"/>
        <w:keepLines w:val="0"/>
        <w:numPr>
          <w:ilvl w:val="2"/>
          <w:numId w:val="2"/>
        </w:numPr>
        <w:tabs>
          <w:tab w:val="num" w:pos="0"/>
        </w:tabs>
        <w:suppressAutoHyphens/>
        <w:spacing w:before="245" w:after="115"/>
      </w:pPr>
      <w:bookmarkStart w:id="7" w:name="__RefHeading__9702_1012863564"/>
      <w:bookmarkEnd w:id="7"/>
      <w:r w:rsidRPr="00EC15C9">
        <w:t>1.</w:t>
      </w:r>
      <w:r w:rsidR="00A84AB6" w:rsidRPr="00EC15C9">
        <w:t>1</w:t>
      </w:r>
      <w:r w:rsidR="00C71A6F" w:rsidRPr="00EC15C9">
        <w:t>.2</w:t>
      </w:r>
      <w:r w:rsidR="00C71A6F" w:rsidRPr="00EC15C9">
        <w:tab/>
        <w:t>Coexistence</w:t>
      </w:r>
    </w:p>
    <w:p w14:paraId="6729D198" w14:textId="73F11231" w:rsidR="00C71A6F" w:rsidRPr="00EC15C9" w:rsidRDefault="00C71A6F" w:rsidP="00C71A6F">
      <w:pPr>
        <w:pStyle w:val="af1"/>
      </w:pPr>
      <w:r w:rsidRPr="00EC15C9">
        <w:t xml:space="preserve">A WG proposing a wireless project shall </w:t>
      </w:r>
      <w:r w:rsidR="005C3C2C">
        <w:t>prepare a</w:t>
      </w:r>
      <w:r w:rsidRPr="00EC15C9">
        <w:t xml:space="preserve"> </w:t>
      </w:r>
      <w:r w:rsidR="00BA36E2">
        <w:t>C</w:t>
      </w:r>
      <w:r w:rsidRPr="00EC15C9">
        <w:t xml:space="preserve">oexistence </w:t>
      </w:r>
      <w:r w:rsidR="00BA36E2">
        <w:t xml:space="preserve">Assessment </w:t>
      </w:r>
      <w:r w:rsidRPr="00EC15C9">
        <w:t>(CA) document unless it is not applicable.</w:t>
      </w:r>
    </w:p>
    <w:p w14:paraId="4A5AA6DC" w14:textId="6EA9AA87" w:rsidR="00C71A6F" w:rsidRPr="00EC15C9" w:rsidRDefault="00C71A6F" w:rsidP="00C71A6F">
      <w:pPr>
        <w:pStyle w:val="LetteredList1"/>
        <w:numPr>
          <w:ilvl w:val="0"/>
          <w:numId w:val="9"/>
        </w:numPr>
      </w:pPr>
      <w:r w:rsidRPr="00EC15C9">
        <w:t xml:space="preserve">Will the WG create a CA document as part of the WG balloting process as </w:t>
      </w:r>
      <w:r w:rsidR="00E02066" w:rsidRPr="00EC15C9">
        <w:t xml:space="preserve">described in Clause 13? </w:t>
      </w:r>
      <w:r w:rsidR="0087164A">
        <w:t xml:space="preserve"> </w:t>
      </w:r>
      <w:r w:rsidR="00E02066" w:rsidRPr="0087164A">
        <w:t>YES</w:t>
      </w:r>
    </w:p>
    <w:p w14:paraId="12C01C51" w14:textId="77777777" w:rsidR="00C71A6F" w:rsidRPr="00EC15C9" w:rsidRDefault="00C71A6F" w:rsidP="00C71A6F">
      <w:pPr>
        <w:pStyle w:val="LetteredList1"/>
        <w:numPr>
          <w:ilvl w:val="0"/>
          <w:numId w:val="9"/>
        </w:numPr>
      </w:pPr>
      <w:r w:rsidRPr="00EC15C9">
        <w:t>If not, explain why the CA document is not applicable.</w:t>
      </w:r>
    </w:p>
    <w:p w14:paraId="16F66D03" w14:textId="77777777" w:rsidR="00C71A6F" w:rsidRPr="00EC15C9" w:rsidRDefault="00E02066" w:rsidP="003A366F">
      <w:pPr>
        <w:pStyle w:val="2"/>
        <w:keepLines w:val="0"/>
        <w:numPr>
          <w:ilvl w:val="1"/>
          <w:numId w:val="2"/>
        </w:numPr>
        <w:tabs>
          <w:tab w:val="num" w:pos="0"/>
        </w:tabs>
        <w:suppressAutoHyphens/>
        <w:spacing w:before="245" w:after="115"/>
      </w:pPr>
      <w:bookmarkStart w:id="8" w:name="__RefHeading__5883_1944447809"/>
      <w:bookmarkEnd w:id="8"/>
      <w:r w:rsidRPr="00EC15C9">
        <w:t>1.</w:t>
      </w:r>
      <w:r w:rsidR="00A84AB6" w:rsidRPr="00EC15C9">
        <w:t>2</w:t>
      </w:r>
      <w:r w:rsidR="00C71A6F" w:rsidRPr="00EC15C9">
        <w:tab/>
        <w:t>5C requirements</w:t>
      </w:r>
    </w:p>
    <w:p w14:paraId="06C0C929" w14:textId="77777777" w:rsidR="00FA2B74" w:rsidRPr="002B485C" w:rsidRDefault="00E02066" w:rsidP="002B485C">
      <w:pPr>
        <w:pStyle w:val="3"/>
        <w:keepLines w:val="0"/>
        <w:numPr>
          <w:ilvl w:val="2"/>
          <w:numId w:val="2"/>
        </w:numPr>
        <w:tabs>
          <w:tab w:val="num" w:pos="0"/>
        </w:tabs>
        <w:suppressAutoHyphens/>
        <w:spacing w:before="245" w:after="115"/>
      </w:pPr>
      <w:bookmarkStart w:id="9" w:name="_Toc209465392"/>
      <w:bookmarkEnd w:id="4"/>
      <w:r w:rsidRPr="002B485C">
        <w:t>1.</w:t>
      </w:r>
      <w:r w:rsidR="00A84AB6" w:rsidRPr="002B485C">
        <w:t>2</w:t>
      </w:r>
      <w:r w:rsidR="00C71A6F" w:rsidRPr="002B485C">
        <w:t>.1</w:t>
      </w:r>
      <w:r w:rsidR="00C71A6F" w:rsidRPr="002B485C">
        <w:tab/>
      </w:r>
      <w:r w:rsidR="00FA2B74" w:rsidRPr="002B485C">
        <w:t>Broad Market Potential</w:t>
      </w:r>
      <w:bookmarkEnd w:id="9"/>
    </w:p>
    <w:p w14:paraId="44C89703" w14:textId="77777777" w:rsidR="004540A6" w:rsidRDefault="004540A6" w:rsidP="00A84AB6">
      <w:pPr>
        <w:pStyle w:val="af1"/>
      </w:pPr>
    </w:p>
    <w:p w14:paraId="2CF1DECC" w14:textId="0399F7EB" w:rsidR="00A84AB6" w:rsidRPr="00EC15C9" w:rsidRDefault="00A84AB6" w:rsidP="00A84AB6">
      <w:pPr>
        <w:pStyle w:val="af1"/>
      </w:pPr>
      <w:r w:rsidRPr="00EC15C9">
        <w:t>Each proposed IEEE 802 LMSC standard shall have broad market potential.  At a minimum, address the following areas:</w:t>
      </w:r>
    </w:p>
    <w:p w14:paraId="55FCF4BA" w14:textId="77777777" w:rsidR="00FA2B74" w:rsidRPr="00EC15C9" w:rsidRDefault="00FA2B74" w:rsidP="00FA2B74">
      <w:pPr>
        <w:widowControl w:val="0"/>
        <w:autoSpaceDE w:val="0"/>
        <w:autoSpaceDN w:val="0"/>
        <w:adjustRightInd w:val="0"/>
        <w:rPr>
          <w:sz w:val="24"/>
          <w:szCs w:val="24"/>
          <w:lang w:val="en-US"/>
        </w:rPr>
      </w:pPr>
    </w:p>
    <w:p w14:paraId="64455B62" w14:textId="2BE85253" w:rsidR="00FA2B74" w:rsidRPr="004540A6" w:rsidRDefault="00FA2B74" w:rsidP="004540A6">
      <w:pPr>
        <w:pStyle w:val="aa"/>
        <w:widowControl w:val="0"/>
        <w:numPr>
          <w:ilvl w:val="0"/>
          <w:numId w:val="18"/>
        </w:numPr>
        <w:autoSpaceDE w:val="0"/>
        <w:autoSpaceDN w:val="0"/>
        <w:adjustRightInd w:val="0"/>
        <w:rPr>
          <w:sz w:val="24"/>
          <w:szCs w:val="24"/>
          <w:lang w:val="en-US"/>
        </w:rPr>
      </w:pPr>
      <w:r w:rsidRPr="004540A6">
        <w:rPr>
          <w:sz w:val="24"/>
          <w:szCs w:val="24"/>
          <w:lang w:val="en-US"/>
        </w:rPr>
        <w:t>Broad sets of applicability.</w:t>
      </w:r>
    </w:p>
    <w:p w14:paraId="73C420A8" w14:textId="77777777" w:rsidR="001B0C61" w:rsidRDefault="00BC289A" w:rsidP="00BC289A">
      <w:pPr>
        <w:spacing w:before="240" w:after="240"/>
        <w:jc w:val="both"/>
        <w:rPr>
          <w:ins w:id="10" w:author="Bo" w:date="2024-03-12T23:05:00Z"/>
          <w:i/>
          <w:lang w:val="en-US" w:eastAsia="ja-JP"/>
        </w:rPr>
      </w:pPr>
      <w:r w:rsidRPr="0087164A">
        <w:rPr>
          <w:i/>
          <w:lang w:val="en-US" w:eastAsia="ja-JP"/>
        </w:rPr>
        <w:t>IoT network</w:t>
      </w:r>
      <w:r w:rsidR="009C2383">
        <w:rPr>
          <w:i/>
          <w:lang w:val="en-US" w:eastAsia="ja-JP"/>
        </w:rPr>
        <w:t>ing</w:t>
      </w:r>
      <w:r w:rsidRPr="0087164A">
        <w:rPr>
          <w:i/>
          <w:lang w:val="en-US" w:eastAsia="ja-JP"/>
        </w:rPr>
        <w:t xml:space="preserve"> has spread into nearly every aspect of life, and, as such, is a driver for economic growth, social cohesion/inclusion, and for the improvement of welfare and well-being. Disruptive solutions are however required to sustain this evolution. In this regard, explosive market growth is predicted for battery-free tags and sensors. AMP</w:t>
      </w:r>
      <w:r w:rsidR="009C2383">
        <w:rPr>
          <w:i/>
          <w:lang w:val="en-US" w:eastAsia="ja-JP"/>
        </w:rPr>
        <w:t xml:space="preserve"> Communication </w:t>
      </w:r>
      <w:del w:id="11" w:author="Bo" w:date="2024-03-12T23:02:00Z">
        <w:r w:rsidRPr="0087164A" w:rsidDel="001B0C61">
          <w:rPr>
            <w:i/>
            <w:lang w:val="en-US" w:eastAsia="ja-JP"/>
          </w:rPr>
          <w:delText xml:space="preserve">tackles </w:delText>
        </w:r>
      </w:del>
      <w:r w:rsidR="00CC0522">
        <w:rPr>
          <w:i/>
          <w:lang w:val="en-US" w:eastAsia="ja-JP"/>
        </w:rPr>
        <w:t>addresses</w:t>
      </w:r>
      <w:r w:rsidRPr="0087164A">
        <w:rPr>
          <w:i/>
          <w:lang w:val="en-US" w:eastAsia="ja-JP"/>
        </w:rPr>
        <w:t xml:space="preserve"> the main challenges to </w:t>
      </w:r>
      <w:r w:rsidR="009C2383">
        <w:rPr>
          <w:i/>
          <w:lang w:val="en-US" w:eastAsia="ja-JP"/>
        </w:rPr>
        <w:t xml:space="preserve">support </w:t>
      </w:r>
      <w:ins w:id="12" w:author="Bo" w:date="2024-03-12T23:04:00Z">
        <w:r w:rsidR="001B0C61">
          <w:rPr>
            <w:i/>
            <w:lang w:val="en-US" w:eastAsia="ja-JP"/>
          </w:rPr>
          <w:t xml:space="preserve">the </w:t>
        </w:r>
      </w:ins>
      <w:r w:rsidRPr="0087164A">
        <w:rPr>
          <w:i/>
          <w:lang w:val="en-US" w:eastAsia="ja-JP"/>
        </w:rPr>
        <w:t>creat</w:t>
      </w:r>
      <w:r w:rsidR="009C2383">
        <w:rPr>
          <w:i/>
          <w:lang w:val="en-US" w:eastAsia="ja-JP"/>
        </w:rPr>
        <w:t>ion of</w:t>
      </w:r>
      <w:r w:rsidRPr="0087164A">
        <w:rPr>
          <w:i/>
          <w:lang w:val="en-US" w:eastAsia="ja-JP"/>
        </w:rPr>
        <w:t xml:space="preserve"> battery-free </w:t>
      </w:r>
      <w:r w:rsidR="00AD54F3" w:rsidRPr="0087164A">
        <w:rPr>
          <w:i/>
          <w:lang w:val="en-US" w:eastAsia="ja-JP"/>
        </w:rPr>
        <w:t xml:space="preserve">devices </w:t>
      </w:r>
      <w:r w:rsidRPr="0087164A">
        <w:rPr>
          <w:i/>
          <w:lang w:val="en-US" w:eastAsia="ja-JP"/>
        </w:rPr>
        <w:t>via energy harvesting and thus maintenance</w:t>
      </w:r>
      <w:ins w:id="13" w:author="Bo" w:date="2024-03-12T23:04:00Z">
        <w:r w:rsidR="001B0C61">
          <w:rPr>
            <w:i/>
            <w:lang w:val="en-US" w:eastAsia="ja-JP"/>
          </w:rPr>
          <w:t>-</w:t>
        </w:r>
      </w:ins>
      <w:del w:id="14" w:author="Bo" w:date="2024-03-12T23:04:00Z">
        <w:r w:rsidRPr="0087164A" w:rsidDel="001B0C61">
          <w:rPr>
            <w:i/>
            <w:lang w:val="en-US" w:eastAsia="ja-JP"/>
          </w:rPr>
          <w:delText xml:space="preserve"> </w:delText>
        </w:r>
      </w:del>
    </w:p>
    <w:p w14:paraId="56729F25" w14:textId="1E53111C" w:rsidR="00BC289A" w:rsidRPr="0087164A" w:rsidRDefault="00BC289A" w:rsidP="00BC289A">
      <w:pPr>
        <w:spacing w:before="240" w:after="240"/>
        <w:jc w:val="both"/>
        <w:rPr>
          <w:i/>
          <w:lang w:val="en-US" w:eastAsia="ja-JP"/>
        </w:rPr>
      </w:pPr>
      <w:r w:rsidRPr="0087164A">
        <w:rPr>
          <w:i/>
          <w:lang w:val="en-US" w:eastAsia="ja-JP"/>
        </w:rPr>
        <w:t>free and sustainable networks, enabling IEEE 802.11based WLAN</w:t>
      </w:r>
      <w:r w:rsidR="009C2383">
        <w:rPr>
          <w:i/>
          <w:lang w:val="en-US" w:eastAsia="ja-JP"/>
        </w:rPr>
        <w:t>s</w:t>
      </w:r>
      <w:r w:rsidRPr="0087164A">
        <w:rPr>
          <w:i/>
          <w:lang w:val="en-US" w:eastAsia="ja-JP"/>
        </w:rPr>
        <w:t xml:space="preserve"> to strengthen </w:t>
      </w:r>
      <w:r w:rsidR="009C2383">
        <w:rPr>
          <w:i/>
          <w:lang w:val="en-US" w:eastAsia="ja-JP"/>
        </w:rPr>
        <w:t>its</w:t>
      </w:r>
      <w:r w:rsidRPr="0087164A">
        <w:rPr>
          <w:i/>
          <w:lang w:val="en-US" w:eastAsia="ja-JP"/>
        </w:rPr>
        <w:t xml:space="preserve"> position in the </w:t>
      </w:r>
      <w:r w:rsidR="009C2383">
        <w:rPr>
          <w:i/>
          <w:lang w:val="en-US" w:eastAsia="ja-JP"/>
        </w:rPr>
        <w:t>market</w:t>
      </w:r>
      <w:r w:rsidRPr="0087164A">
        <w:rPr>
          <w:i/>
          <w:lang w:val="en-US" w:eastAsia="ja-JP"/>
        </w:rPr>
        <w:t xml:space="preserve"> and remain at the forefront of </w:t>
      </w:r>
      <w:r w:rsidR="009C2383">
        <w:rPr>
          <w:i/>
          <w:lang w:val="en-US" w:eastAsia="ja-JP"/>
        </w:rPr>
        <w:t>IoT</w:t>
      </w:r>
      <w:r w:rsidRPr="0087164A">
        <w:rPr>
          <w:i/>
          <w:lang w:val="en-US" w:eastAsia="ja-JP"/>
        </w:rPr>
        <w:t xml:space="preserve"> evolution. </w:t>
      </w:r>
    </w:p>
    <w:p w14:paraId="1925EB26" w14:textId="7175756C" w:rsidR="00BC289A" w:rsidRPr="0087164A" w:rsidRDefault="009C2383" w:rsidP="00BC289A">
      <w:pPr>
        <w:spacing w:before="240" w:after="240"/>
        <w:jc w:val="both"/>
        <w:rPr>
          <w:i/>
          <w:lang w:val="en-US" w:eastAsia="zh-CN"/>
        </w:rPr>
      </w:pPr>
      <w:r>
        <w:rPr>
          <w:i/>
          <w:lang w:val="en-US" w:eastAsia="zh-CN"/>
        </w:rPr>
        <w:t xml:space="preserve">The </w:t>
      </w:r>
      <w:r w:rsidR="00BC289A" w:rsidRPr="0087164A">
        <w:rPr>
          <w:i/>
          <w:lang w:val="en-US" w:eastAsia="zh-CN"/>
        </w:rPr>
        <w:t xml:space="preserve">AMP </w:t>
      </w:r>
      <w:r>
        <w:rPr>
          <w:i/>
          <w:lang w:val="en-US" w:eastAsia="zh-CN"/>
        </w:rPr>
        <w:t>Communication</w:t>
      </w:r>
      <w:r w:rsidR="00BC289A" w:rsidRPr="0087164A">
        <w:rPr>
          <w:i/>
          <w:lang w:val="en-US" w:eastAsia="zh-CN"/>
        </w:rPr>
        <w:t xml:space="preserve"> </w:t>
      </w:r>
      <w:r w:rsidR="00D6678C" w:rsidRPr="0087164A">
        <w:rPr>
          <w:i/>
          <w:lang w:val="en-US" w:eastAsia="zh-CN"/>
        </w:rPr>
        <w:t>capability</w:t>
      </w:r>
      <w:r w:rsidR="00BC289A" w:rsidRPr="0087164A">
        <w:rPr>
          <w:i/>
          <w:lang w:val="en-US" w:eastAsia="zh-CN"/>
        </w:rPr>
        <w:t xml:space="preserve"> enhance</w:t>
      </w:r>
      <w:r>
        <w:rPr>
          <w:i/>
          <w:lang w:val="en-US" w:eastAsia="zh-CN"/>
        </w:rPr>
        <w:t>s a</w:t>
      </w:r>
      <w:r w:rsidR="00BC289A" w:rsidRPr="0087164A">
        <w:rPr>
          <w:i/>
          <w:lang w:val="en-US" w:eastAsia="zh-CN"/>
        </w:rPr>
        <w:t xml:space="preserve"> WLAN network with at least</w:t>
      </w:r>
      <w:r w:rsidR="0087164A">
        <w:rPr>
          <w:i/>
          <w:lang w:val="en-US" w:eastAsia="zh-CN"/>
        </w:rPr>
        <w:t xml:space="preserve"> the</w:t>
      </w:r>
      <w:r w:rsidR="00BC289A" w:rsidRPr="0087164A">
        <w:rPr>
          <w:i/>
          <w:lang w:val="en-US" w:eastAsia="zh-CN"/>
        </w:rPr>
        <w:t xml:space="preserve"> </w:t>
      </w:r>
      <w:r w:rsidR="00433CD4" w:rsidRPr="0087164A">
        <w:rPr>
          <w:i/>
          <w:lang w:val="en-US" w:eastAsia="zh-CN"/>
        </w:rPr>
        <w:t>following functions</w:t>
      </w:r>
      <w:r w:rsidR="00BC289A" w:rsidRPr="0087164A">
        <w:rPr>
          <w:i/>
          <w:lang w:val="en-US" w:eastAsia="zh-CN"/>
        </w:rPr>
        <w:t xml:space="preserve">: </w:t>
      </w:r>
      <w:r>
        <w:rPr>
          <w:i/>
          <w:lang w:val="en-US" w:eastAsia="zh-CN"/>
        </w:rPr>
        <w:t xml:space="preserve">IoT device </w:t>
      </w:r>
      <w:r w:rsidR="00BC289A" w:rsidRPr="0087164A">
        <w:rPr>
          <w:i/>
          <w:lang w:val="en-US" w:eastAsia="zh-CN"/>
        </w:rPr>
        <w:t xml:space="preserve">identification </w:t>
      </w:r>
      <w:r w:rsidR="00AD54F3" w:rsidRPr="0087164A">
        <w:rPr>
          <w:i/>
          <w:lang w:val="en-US" w:eastAsia="zh-CN"/>
        </w:rPr>
        <w:t xml:space="preserve">and </w:t>
      </w:r>
      <w:r w:rsidR="00BC289A" w:rsidRPr="0087164A">
        <w:rPr>
          <w:i/>
          <w:lang w:val="en-US" w:eastAsia="zh-CN"/>
        </w:rPr>
        <w:t>sens</w:t>
      </w:r>
      <w:r w:rsidR="00BC289A" w:rsidRPr="0087164A">
        <w:rPr>
          <w:rFonts w:hint="eastAsia"/>
          <w:i/>
          <w:lang w:val="en-US" w:eastAsia="zh-CN"/>
        </w:rPr>
        <w:t>o</w:t>
      </w:r>
      <w:r w:rsidR="00BC289A" w:rsidRPr="0087164A">
        <w:rPr>
          <w:i/>
          <w:lang w:val="en-US" w:eastAsia="zh-CN"/>
        </w:rPr>
        <w:t>r data transmission [1].</w:t>
      </w:r>
    </w:p>
    <w:p w14:paraId="5EBAC913" w14:textId="729DF9BE" w:rsidR="00BC289A" w:rsidRPr="0087164A" w:rsidRDefault="009C2383" w:rsidP="00BC289A">
      <w:pPr>
        <w:spacing w:before="240" w:after="240"/>
        <w:jc w:val="both"/>
        <w:rPr>
          <w:i/>
          <w:lang w:val="en-US" w:eastAsia="ja-JP"/>
        </w:rPr>
      </w:pPr>
      <w:r>
        <w:rPr>
          <w:i/>
          <w:lang w:val="en-US" w:eastAsia="ja-JP"/>
        </w:rPr>
        <w:t>T</w:t>
      </w:r>
      <w:r w:rsidR="00BC289A" w:rsidRPr="0087164A">
        <w:rPr>
          <w:i/>
          <w:lang w:val="en-US" w:eastAsia="ja-JP"/>
        </w:rPr>
        <w:t xml:space="preserve">he market for </w:t>
      </w:r>
      <w:r w:rsidR="00D27236" w:rsidRPr="0087164A">
        <w:rPr>
          <w:i/>
          <w:lang w:val="en-US" w:eastAsia="ja-JP"/>
        </w:rPr>
        <w:t xml:space="preserve">object identification </w:t>
      </w:r>
      <w:r w:rsidR="00BC289A" w:rsidRPr="0087164A">
        <w:rPr>
          <w:i/>
          <w:lang w:val="en-US" w:eastAsia="ja-JP"/>
        </w:rPr>
        <w:t>is projected to reach USD 35.6 billion by 2030 from USD 14.5 billion in 2022 and it is expected to grow at a CAGR of 11.9% from 2022 to 2030</w:t>
      </w:r>
      <w:ins w:id="15" w:author="Bo" w:date="2024-03-12T23:07:00Z">
        <w:r w:rsidR="001B0C61">
          <w:rPr>
            <w:i/>
            <w:lang w:val="en-US" w:eastAsia="ja-JP"/>
          </w:rPr>
          <w:t xml:space="preserve"> [3]</w:t>
        </w:r>
      </w:ins>
      <w:r w:rsidR="00BC289A" w:rsidRPr="0087164A">
        <w:rPr>
          <w:i/>
          <w:lang w:val="en-US" w:eastAsia="ja-JP"/>
        </w:rPr>
        <w:t xml:space="preserve"> </w:t>
      </w:r>
      <w:r w:rsidR="00BC289A" w:rsidRPr="0087164A">
        <w:rPr>
          <w:i/>
          <w:lang w:val="en-US" w:eastAsia="ja-JP"/>
        </w:rPr>
        <w:fldChar w:fldCharType="begin"/>
      </w:r>
      <w:r w:rsidR="00BC289A" w:rsidRPr="0087164A">
        <w:rPr>
          <w:i/>
          <w:lang w:val="en-US" w:eastAsia="ja-JP"/>
        </w:rPr>
        <w:instrText xml:space="preserve"> REF _Ref115061372 \r \h  \* MERGEFORMAT </w:instrText>
      </w:r>
      <w:r w:rsidR="00BC289A" w:rsidRPr="0087164A">
        <w:rPr>
          <w:i/>
          <w:lang w:val="en-US" w:eastAsia="ja-JP"/>
        </w:rPr>
      </w:r>
      <w:r w:rsidR="00BC289A" w:rsidRPr="0087164A">
        <w:rPr>
          <w:i/>
          <w:lang w:val="en-US" w:eastAsia="ja-JP"/>
        </w:rPr>
        <w:fldChar w:fldCharType="separate"/>
      </w:r>
      <w:del w:id="16" w:author="Bo" w:date="2024-03-12T23:07:00Z">
        <w:r w:rsidR="00BC289A" w:rsidRPr="0087164A" w:rsidDel="001B0C61">
          <w:rPr>
            <w:i/>
            <w:lang w:val="en-US" w:eastAsia="ja-JP"/>
          </w:rPr>
          <w:delText>[2]</w:delText>
        </w:r>
      </w:del>
      <w:r w:rsidR="00BC289A" w:rsidRPr="0087164A">
        <w:rPr>
          <w:i/>
          <w:lang w:val="en-US" w:eastAsia="ja-JP"/>
        </w:rPr>
        <w:t xml:space="preserve"> </w:t>
      </w:r>
      <w:r w:rsidR="00BC289A" w:rsidRPr="0087164A">
        <w:rPr>
          <w:i/>
          <w:lang w:val="en-US" w:eastAsia="ja-JP"/>
        </w:rPr>
        <w:fldChar w:fldCharType="end"/>
      </w:r>
      <w:r w:rsidR="00BC289A" w:rsidRPr="0087164A">
        <w:rPr>
          <w:i/>
          <w:lang w:val="en-US" w:eastAsia="ja-JP"/>
        </w:rPr>
        <w:t xml:space="preserve">. The market is expected to expand from an output of 18,836.5 million units in 2021 and surpass 49,116.4 million units by 2031 </w:t>
      </w:r>
      <w:r w:rsidR="00BC289A" w:rsidRPr="0087164A">
        <w:rPr>
          <w:i/>
          <w:lang w:val="en-US" w:eastAsia="ja-JP"/>
        </w:rPr>
        <w:fldChar w:fldCharType="begin"/>
      </w:r>
      <w:r w:rsidR="00BC289A" w:rsidRPr="0087164A">
        <w:rPr>
          <w:i/>
          <w:lang w:val="en-US" w:eastAsia="ja-JP"/>
        </w:rPr>
        <w:instrText xml:space="preserve"> REF _Ref115061387 \r \h  \* MERGEFORMAT </w:instrText>
      </w:r>
      <w:r w:rsidR="00BC289A" w:rsidRPr="0087164A">
        <w:rPr>
          <w:i/>
          <w:lang w:val="en-US" w:eastAsia="ja-JP"/>
        </w:rPr>
      </w:r>
      <w:r w:rsidR="00BC289A" w:rsidRPr="0087164A">
        <w:rPr>
          <w:i/>
          <w:lang w:val="en-US" w:eastAsia="ja-JP"/>
        </w:rPr>
        <w:fldChar w:fldCharType="separate"/>
      </w:r>
      <w:r w:rsidR="00BC289A" w:rsidRPr="0087164A">
        <w:rPr>
          <w:i/>
          <w:lang w:val="en-US" w:eastAsia="ja-JP"/>
        </w:rPr>
        <w:t>[</w:t>
      </w:r>
      <w:r w:rsidR="00F34364" w:rsidRPr="0087164A">
        <w:rPr>
          <w:i/>
          <w:lang w:val="en-US" w:eastAsia="ja-JP"/>
        </w:rPr>
        <w:t>3</w:t>
      </w:r>
      <w:r w:rsidR="00BC289A" w:rsidRPr="0087164A">
        <w:rPr>
          <w:i/>
          <w:lang w:val="en-US" w:eastAsia="ja-JP"/>
        </w:rPr>
        <w:t xml:space="preserve">] </w:t>
      </w:r>
      <w:r w:rsidR="00BC289A" w:rsidRPr="0087164A">
        <w:rPr>
          <w:i/>
          <w:lang w:val="en-US" w:eastAsia="ja-JP"/>
        </w:rPr>
        <w:fldChar w:fldCharType="end"/>
      </w:r>
      <w:r w:rsidR="00BC289A" w:rsidRPr="0087164A">
        <w:rPr>
          <w:i/>
          <w:lang w:val="en-US" w:eastAsia="ja-JP"/>
        </w:rPr>
        <w:t xml:space="preserve">. </w:t>
      </w:r>
      <w:r w:rsidR="00BC289A" w:rsidRPr="0087164A">
        <w:rPr>
          <w:i/>
          <w:lang w:val="en-US" w:eastAsia="ja-JP"/>
        </w:rPr>
        <w:lastRenderedPageBreak/>
        <w:t xml:space="preserve">AMP </w:t>
      </w:r>
      <w:r w:rsidR="00643787">
        <w:rPr>
          <w:i/>
          <w:lang w:val="en-US" w:eastAsia="ja-JP"/>
        </w:rPr>
        <w:t>C</w:t>
      </w:r>
      <w:r>
        <w:rPr>
          <w:i/>
          <w:lang w:val="en-US" w:eastAsia="ja-JP"/>
        </w:rPr>
        <w:t>ommunications</w:t>
      </w:r>
      <w:r w:rsidR="00BC289A" w:rsidRPr="0087164A">
        <w:rPr>
          <w:i/>
          <w:lang w:val="en-US" w:eastAsia="ja-JP"/>
        </w:rPr>
        <w:t xml:space="preserve"> is a promising candidate technology to play a critical role in the market of object identification by potentially providing remote, automatic, omni-directional, </w:t>
      </w:r>
      <w:r w:rsidR="00643787" w:rsidRPr="0087164A">
        <w:rPr>
          <w:i/>
          <w:lang w:val="en-US" w:eastAsia="ja-JP"/>
        </w:rPr>
        <w:t>highly</w:t>
      </w:r>
      <w:r w:rsidR="00643787">
        <w:rPr>
          <w:i/>
          <w:lang w:val="en-US" w:eastAsia="ja-JP"/>
        </w:rPr>
        <w:t xml:space="preserve"> efficient</w:t>
      </w:r>
      <w:r w:rsidR="00BC289A" w:rsidRPr="0087164A">
        <w:rPr>
          <w:i/>
          <w:lang w:val="en-US" w:eastAsia="ja-JP"/>
        </w:rPr>
        <w:t xml:space="preserve"> and reliable object identification. With these new characteristics, AMP</w:t>
      </w:r>
      <w:r>
        <w:rPr>
          <w:i/>
          <w:lang w:val="en-US" w:eastAsia="ja-JP"/>
        </w:rPr>
        <w:t xml:space="preserve"> Commu</w:t>
      </w:r>
      <w:r w:rsidR="00643787">
        <w:rPr>
          <w:i/>
          <w:lang w:val="en-US" w:eastAsia="ja-JP"/>
        </w:rPr>
        <w:t>n</w:t>
      </w:r>
      <w:r>
        <w:rPr>
          <w:i/>
          <w:lang w:val="en-US" w:eastAsia="ja-JP"/>
        </w:rPr>
        <w:t>ication in an IEEE 802.11</w:t>
      </w:r>
      <w:r w:rsidR="00BC289A" w:rsidRPr="0087164A">
        <w:rPr>
          <w:i/>
          <w:lang w:val="en-US" w:eastAsia="ja-JP"/>
        </w:rPr>
        <w:t xml:space="preserve"> </w:t>
      </w:r>
      <w:r w:rsidR="00D6678C" w:rsidRPr="0087164A">
        <w:rPr>
          <w:i/>
          <w:lang w:val="en-US" w:eastAsia="ja-JP"/>
        </w:rPr>
        <w:t xml:space="preserve">WLAN </w:t>
      </w:r>
      <w:r w:rsidR="00BC289A" w:rsidRPr="0087164A">
        <w:rPr>
          <w:i/>
          <w:lang w:val="en-US" w:eastAsia="ja-JP"/>
        </w:rPr>
        <w:t xml:space="preserve">can be further </w:t>
      </w:r>
      <w:r w:rsidR="00AD6ADA">
        <w:rPr>
          <w:i/>
          <w:lang w:val="en-US" w:eastAsia="ja-JP"/>
        </w:rPr>
        <w:t>used</w:t>
      </w:r>
      <w:r w:rsidR="00BC289A" w:rsidRPr="0087164A">
        <w:rPr>
          <w:i/>
          <w:lang w:val="en-US" w:eastAsia="ja-JP"/>
        </w:rPr>
        <w:t xml:space="preserve"> in asset management in new market</w:t>
      </w:r>
      <w:r w:rsidR="00AD6ADA">
        <w:rPr>
          <w:i/>
          <w:lang w:val="en-US" w:eastAsia="ja-JP"/>
        </w:rPr>
        <w:t>s</w:t>
      </w:r>
      <w:r w:rsidR="00BC289A" w:rsidRPr="0087164A">
        <w:rPr>
          <w:i/>
          <w:lang w:val="en-US" w:eastAsia="ja-JP"/>
        </w:rPr>
        <w:t xml:space="preserve"> such as smart agriculture where the coverage requirement is beyond the capability of </w:t>
      </w:r>
      <w:r w:rsidR="00D27236" w:rsidRPr="0087164A">
        <w:rPr>
          <w:i/>
          <w:lang w:val="en-US" w:eastAsia="ja-JP"/>
        </w:rPr>
        <w:t>current technologies</w:t>
      </w:r>
      <w:r w:rsidR="00BC289A" w:rsidRPr="0087164A">
        <w:rPr>
          <w:i/>
          <w:lang w:val="en-US" w:eastAsia="ja-JP"/>
        </w:rPr>
        <w:t>.</w:t>
      </w:r>
    </w:p>
    <w:p w14:paraId="04B44A69" w14:textId="2DB074E7" w:rsidR="00BC289A" w:rsidRPr="0087164A" w:rsidRDefault="00BC289A" w:rsidP="00BC289A">
      <w:pPr>
        <w:spacing w:before="240" w:after="240"/>
        <w:jc w:val="both"/>
        <w:rPr>
          <w:i/>
          <w:szCs w:val="22"/>
          <w:lang w:val="en-US" w:eastAsia="ja-JP"/>
        </w:rPr>
      </w:pPr>
      <w:r w:rsidRPr="0087164A">
        <w:rPr>
          <w:i/>
          <w:szCs w:val="22"/>
          <w:lang w:val="en-US" w:eastAsia="ja-JP"/>
        </w:rPr>
        <w:t xml:space="preserve">AMP </w:t>
      </w:r>
      <w:r w:rsidR="00AD6ADA">
        <w:rPr>
          <w:i/>
          <w:szCs w:val="22"/>
          <w:lang w:val="en-US" w:eastAsia="ja-JP"/>
        </w:rPr>
        <w:t>Communication</w:t>
      </w:r>
      <w:r w:rsidR="00D6678C" w:rsidRPr="0087164A">
        <w:rPr>
          <w:i/>
          <w:szCs w:val="22"/>
          <w:lang w:val="en-US" w:eastAsia="ja-JP"/>
        </w:rPr>
        <w:t xml:space="preserve"> </w:t>
      </w:r>
      <w:r w:rsidRPr="0087164A">
        <w:rPr>
          <w:i/>
          <w:szCs w:val="22"/>
          <w:lang w:val="en-US" w:eastAsia="ja-JP"/>
        </w:rPr>
        <w:t xml:space="preserve">can </w:t>
      </w:r>
      <w:r w:rsidR="00AD54F3" w:rsidRPr="0087164A">
        <w:rPr>
          <w:i/>
          <w:szCs w:val="22"/>
          <w:lang w:val="en-US" w:eastAsia="ja-JP"/>
        </w:rPr>
        <w:t xml:space="preserve">also </w:t>
      </w:r>
      <w:r w:rsidRPr="0087164A">
        <w:rPr>
          <w:i/>
          <w:szCs w:val="22"/>
          <w:lang w:val="en-US" w:eastAsia="ja-JP"/>
        </w:rPr>
        <w:t xml:space="preserve">be used for sensor networks </w:t>
      </w:r>
      <w:r w:rsidRPr="0087164A">
        <w:rPr>
          <w:i/>
          <w:szCs w:val="22"/>
          <w:lang w:val="en-US" w:eastAsia="ja-JP"/>
        </w:rPr>
        <w:fldChar w:fldCharType="begin"/>
      </w:r>
      <w:r w:rsidRPr="0087164A">
        <w:rPr>
          <w:i/>
          <w:szCs w:val="22"/>
          <w:lang w:val="en-US" w:eastAsia="ja-JP"/>
        </w:rPr>
        <w:instrText xml:space="preserve"> REF _Ref118811140 \r \h  \* MERGEFORMAT </w:instrText>
      </w:r>
      <w:r w:rsidRPr="0087164A">
        <w:rPr>
          <w:i/>
          <w:szCs w:val="22"/>
          <w:lang w:val="en-US" w:eastAsia="ja-JP"/>
        </w:rPr>
      </w:r>
      <w:r w:rsidRPr="0087164A">
        <w:rPr>
          <w:i/>
          <w:szCs w:val="22"/>
          <w:lang w:val="en-US" w:eastAsia="ja-JP"/>
        </w:rPr>
        <w:fldChar w:fldCharType="separate"/>
      </w:r>
      <w:r w:rsidRPr="0087164A">
        <w:rPr>
          <w:i/>
          <w:szCs w:val="22"/>
          <w:lang w:val="en-US" w:eastAsia="ja-JP"/>
        </w:rPr>
        <w:t>[</w:t>
      </w:r>
      <w:r w:rsidR="00F34364" w:rsidRPr="0087164A">
        <w:rPr>
          <w:i/>
          <w:szCs w:val="22"/>
          <w:lang w:val="en-US" w:eastAsia="ja-JP"/>
        </w:rPr>
        <w:t>5</w:t>
      </w:r>
      <w:r w:rsidRPr="0087164A">
        <w:rPr>
          <w:i/>
          <w:szCs w:val="22"/>
          <w:lang w:val="en-US" w:eastAsia="ja-JP"/>
        </w:rPr>
        <w:t xml:space="preserve">] </w:t>
      </w:r>
      <w:r w:rsidRPr="0087164A">
        <w:rPr>
          <w:i/>
          <w:szCs w:val="22"/>
          <w:lang w:val="en-US" w:eastAsia="ja-JP"/>
        </w:rPr>
        <w:fldChar w:fldCharType="end"/>
      </w:r>
      <w:r w:rsidRPr="0087164A">
        <w:rPr>
          <w:i/>
          <w:szCs w:val="22"/>
          <w:lang w:val="en-US" w:eastAsia="ja-JP"/>
        </w:rPr>
        <w:t xml:space="preserve">. </w:t>
      </w:r>
      <w:r w:rsidRPr="0087164A">
        <w:rPr>
          <w:i/>
          <w:szCs w:val="22"/>
        </w:rPr>
        <w:t xml:space="preserve">The global industrial wireless sensor network </w:t>
      </w:r>
      <w:r w:rsidR="00AD6ADA">
        <w:rPr>
          <w:i/>
          <w:szCs w:val="22"/>
        </w:rPr>
        <w:t xml:space="preserve">(IWSN) </w:t>
      </w:r>
      <w:r w:rsidRPr="0087164A">
        <w:rPr>
          <w:i/>
          <w:szCs w:val="22"/>
        </w:rPr>
        <w:t xml:space="preserve">market size is expected to reach USD 8,669.8 million by 2025, growing at a CAGR of 15.2% from 2019 to 2025, according to this study. The benefits offered by IWSN over wired networks, such as mobility, self-discovery capability, compact size, cost-effectiveness, and reduced complexity, are anticipated to play a significant role in increasing global demand. </w:t>
      </w:r>
      <w:r w:rsidRPr="0087164A">
        <w:rPr>
          <w:i/>
          <w:szCs w:val="22"/>
          <w:lang w:val="en-US" w:eastAsia="ja-JP"/>
        </w:rPr>
        <w:t xml:space="preserve">For example, the development of smart grid requires the sensor network to </w:t>
      </w:r>
      <w:r w:rsidR="00AD6ADA">
        <w:rPr>
          <w:i/>
          <w:szCs w:val="22"/>
          <w:lang w:val="en-US" w:eastAsia="ja-JP"/>
        </w:rPr>
        <w:t>provide</w:t>
      </w:r>
      <w:r w:rsidRPr="0087164A">
        <w:rPr>
          <w:i/>
          <w:szCs w:val="22"/>
          <w:lang w:val="en-US" w:eastAsia="ja-JP"/>
        </w:rPr>
        <w:t xml:space="preserve"> intelligent perception and data fusion. The combination of communication network and sensing technology applied in the power grid will develop towards the deep integration of sensing and communication. </w:t>
      </w:r>
      <w:r w:rsidR="00AD6ADA">
        <w:rPr>
          <w:i/>
          <w:szCs w:val="22"/>
          <w:lang w:val="en-US" w:eastAsia="ja-JP"/>
        </w:rPr>
        <w:t xml:space="preserve">As one example, </w:t>
      </w:r>
      <w:r w:rsidRPr="0087164A">
        <w:rPr>
          <w:i/>
          <w:szCs w:val="22"/>
          <w:lang w:val="en-US" w:eastAsia="ja-JP"/>
        </w:rPr>
        <w:t>China’s State Grid invest</w:t>
      </w:r>
      <w:r w:rsidR="00AD6ADA">
        <w:rPr>
          <w:i/>
          <w:szCs w:val="22"/>
          <w:lang w:val="en-US" w:eastAsia="ja-JP"/>
        </w:rPr>
        <w:t>ed</w:t>
      </w:r>
      <w:r w:rsidRPr="0087164A">
        <w:rPr>
          <w:i/>
          <w:szCs w:val="22"/>
          <w:lang w:val="en-US" w:eastAsia="ja-JP"/>
        </w:rPr>
        <w:t xml:space="preserve"> more than </w:t>
      </w:r>
      <w:r w:rsidR="00433CD4" w:rsidRPr="0087164A">
        <w:rPr>
          <w:i/>
          <w:szCs w:val="22"/>
          <w:lang w:val="en-US" w:eastAsia="ja-JP"/>
        </w:rPr>
        <w:t>150</w:t>
      </w:r>
      <w:del w:id="17" w:author="Bo" w:date="2024-03-12T23:08:00Z">
        <w:r w:rsidR="00433CD4" w:rsidRPr="0087164A" w:rsidDel="001B0C61">
          <w:rPr>
            <w:i/>
            <w:szCs w:val="22"/>
            <w:lang w:val="en-US" w:eastAsia="ja-JP"/>
          </w:rPr>
          <w:delText>-</w:delText>
        </w:r>
      </w:del>
      <w:ins w:id="18" w:author="Bo" w:date="2024-03-12T23:08:00Z">
        <w:r w:rsidR="001B0C61">
          <w:rPr>
            <w:i/>
            <w:szCs w:val="22"/>
            <w:lang w:val="en-US" w:eastAsia="ja-JP"/>
          </w:rPr>
          <w:t xml:space="preserve"> </w:t>
        </w:r>
      </w:ins>
      <w:r w:rsidR="00433CD4" w:rsidRPr="0087164A">
        <w:rPr>
          <w:i/>
          <w:szCs w:val="22"/>
          <w:lang w:val="en-US" w:eastAsia="ja-JP"/>
        </w:rPr>
        <w:t>billion</w:t>
      </w:r>
      <w:del w:id="19" w:author="Bo" w:date="2024-03-12T23:08:00Z">
        <w:r w:rsidR="00433CD4" w:rsidRPr="0087164A" w:rsidDel="001B0C61">
          <w:rPr>
            <w:i/>
            <w:szCs w:val="22"/>
            <w:lang w:val="en-US" w:eastAsia="ja-JP"/>
          </w:rPr>
          <w:delText>-</w:delText>
        </w:r>
      </w:del>
      <w:ins w:id="20" w:author="Bo" w:date="2024-03-12T23:08:00Z">
        <w:r w:rsidR="001B0C61">
          <w:rPr>
            <w:i/>
            <w:szCs w:val="22"/>
            <w:lang w:val="en-US" w:eastAsia="ja-JP"/>
          </w:rPr>
          <w:t xml:space="preserve"> </w:t>
        </w:r>
      </w:ins>
      <w:r w:rsidR="00433CD4" w:rsidRPr="0087164A">
        <w:rPr>
          <w:i/>
          <w:szCs w:val="22"/>
          <w:lang w:val="en-US" w:eastAsia="ja-JP"/>
        </w:rPr>
        <w:t>yuan</w:t>
      </w:r>
      <w:r w:rsidRPr="0087164A">
        <w:rPr>
          <w:i/>
          <w:szCs w:val="22"/>
          <w:lang w:val="en-US" w:eastAsia="ja-JP"/>
        </w:rPr>
        <w:t xml:space="preserve"> ($22 billion) in the second half of 2022 in ultra-high voltage (UHV) power transmission lines. Millions of sensors and meters need to be deployed along these UHV power transmission lines to monitor temperature, humidity, etc., and detect fault operations, which creates a huge market for AMP </w:t>
      </w:r>
      <w:r w:rsidR="00AD6ADA">
        <w:rPr>
          <w:i/>
          <w:szCs w:val="22"/>
          <w:lang w:val="en-US" w:eastAsia="ja-JP"/>
        </w:rPr>
        <w:t>Communication</w:t>
      </w:r>
      <w:r w:rsidRPr="0087164A">
        <w:rPr>
          <w:i/>
          <w:szCs w:val="22"/>
          <w:lang w:val="en-US" w:eastAsia="ja-JP"/>
        </w:rPr>
        <w:t xml:space="preserve"> devices with unique features such as </w:t>
      </w:r>
      <w:r w:rsidR="00AD6ADA">
        <w:rPr>
          <w:i/>
          <w:szCs w:val="22"/>
          <w:lang w:val="en-US" w:eastAsia="ja-JP"/>
        </w:rPr>
        <w:t xml:space="preserve">being </w:t>
      </w:r>
      <w:r w:rsidRPr="0087164A">
        <w:rPr>
          <w:i/>
          <w:szCs w:val="22"/>
          <w:lang w:val="en-US" w:eastAsia="ja-JP"/>
        </w:rPr>
        <w:t>maintenance-free and battery</w:t>
      </w:r>
      <w:r w:rsidR="00AD6ADA">
        <w:rPr>
          <w:i/>
          <w:szCs w:val="22"/>
          <w:lang w:val="en-US" w:eastAsia="ja-JP"/>
        </w:rPr>
        <w:t>-</w:t>
      </w:r>
      <w:r w:rsidRPr="0087164A">
        <w:rPr>
          <w:i/>
          <w:szCs w:val="22"/>
          <w:lang w:val="en-US" w:eastAsia="ja-JP"/>
        </w:rPr>
        <w:t>less.</w:t>
      </w:r>
    </w:p>
    <w:p w14:paraId="5E0B5221" w14:textId="44A94269" w:rsidR="007C6125" w:rsidRPr="00B73FAD" w:rsidRDefault="00BC289A" w:rsidP="00BC289A">
      <w:pPr>
        <w:jc w:val="both"/>
        <w:rPr>
          <w:i/>
          <w:lang w:val="en-US"/>
        </w:rPr>
      </w:pPr>
      <w:r w:rsidRPr="0087164A">
        <w:rPr>
          <w:i/>
          <w:szCs w:val="22"/>
          <w:lang w:val="en-US" w:eastAsia="ja-JP"/>
        </w:rPr>
        <w:t xml:space="preserve">Therefore, </w:t>
      </w:r>
      <w:r w:rsidR="00AD6ADA">
        <w:rPr>
          <w:i/>
          <w:szCs w:val="22"/>
          <w:lang w:val="en-US" w:eastAsia="ja-JP"/>
        </w:rPr>
        <w:t>an</w:t>
      </w:r>
      <w:r w:rsidRPr="0087164A">
        <w:rPr>
          <w:i/>
          <w:szCs w:val="22"/>
          <w:lang w:val="en-US" w:eastAsia="ja-JP"/>
        </w:rPr>
        <w:t xml:space="preserve"> AMP </w:t>
      </w:r>
      <w:r w:rsidR="00AD6ADA">
        <w:rPr>
          <w:i/>
          <w:szCs w:val="22"/>
          <w:lang w:val="en-US" w:eastAsia="ja-JP"/>
        </w:rPr>
        <w:t>Communication enabled</w:t>
      </w:r>
      <w:r w:rsidRPr="0087164A">
        <w:rPr>
          <w:i/>
          <w:szCs w:val="22"/>
          <w:lang w:val="en-US" w:eastAsia="ja-JP"/>
        </w:rPr>
        <w:t xml:space="preserve"> </w:t>
      </w:r>
      <w:r w:rsidR="00D6678C" w:rsidRPr="0087164A">
        <w:rPr>
          <w:i/>
          <w:szCs w:val="22"/>
          <w:lang w:val="en-US" w:eastAsia="ja-JP"/>
        </w:rPr>
        <w:t>WLAN</w:t>
      </w:r>
      <w:r w:rsidRPr="0087164A">
        <w:rPr>
          <w:i/>
          <w:szCs w:val="22"/>
          <w:lang w:val="en-US" w:eastAsia="ja-JP"/>
        </w:rPr>
        <w:t xml:space="preserve"> </w:t>
      </w:r>
      <w:r w:rsidR="00AD6ADA">
        <w:rPr>
          <w:i/>
          <w:szCs w:val="22"/>
          <w:lang w:val="en-US" w:eastAsia="ja-JP"/>
        </w:rPr>
        <w:t>can</w:t>
      </w:r>
      <w:r w:rsidRPr="0087164A">
        <w:rPr>
          <w:i/>
          <w:szCs w:val="22"/>
          <w:lang w:val="en-US" w:eastAsia="ja-JP"/>
        </w:rPr>
        <w:t xml:space="preserve"> pave the way for the deployment of new sensors by significantly reducing both </w:t>
      </w:r>
      <w:proofErr w:type="spellStart"/>
      <w:r w:rsidRPr="0087164A">
        <w:rPr>
          <w:i/>
          <w:szCs w:val="22"/>
          <w:lang w:val="en-US" w:eastAsia="ja-JP"/>
        </w:rPr>
        <w:t>CapEx</w:t>
      </w:r>
      <w:proofErr w:type="spellEnd"/>
      <w:r w:rsidRPr="0087164A">
        <w:rPr>
          <w:i/>
          <w:szCs w:val="22"/>
          <w:lang w:val="en-US" w:eastAsia="ja-JP"/>
        </w:rPr>
        <w:t xml:space="preserve"> including deployment cost and </w:t>
      </w:r>
      <w:proofErr w:type="spellStart"/>
      <w:r w:rsidRPr="0087164A">
        <w:rPr>
          <w:i/>
          <w:szCs w:val="22"/>
          <w:lang w:val="en-US" w:eastAsia="ja-JP"/>
        </w:rPr>
        <w:t>OpEx</w:t>
      </w:r>
      <w:proofErr w:type="spellEnd"/>
      <w:r w:rsidRPr="0087164A">
        <w:rPr>
          <w:i/>
          <w:szCs w:val="22"/>
          <w:lang w:val="en-US" w:eastAsia="ja-JP"/>
        </w:rPr>
        <w:t xml:space="preserve"> including operation cost. In this regard, the largest growth of future </w:t>
      </w:r>
      <w:r w:rsidRPr="0087164A">
        <w:rPr>
          <w:i/>
          <w:szCs w:val="22"/>
          <w:lang w:eastAsia="ja-JP"/>
        </w:rPr>
        <w:t xml:space="preserve">AMP </w:t>
      </w:r>
      <w:r w:rsidR="00AD6ADA">
        <w:rPr>
          <w:i/>
          <w:szCs w:val="22"/>
          <w:lang w:eastAsia="ja-JP"/>
        </w:rPr>
        <w:t>Communication enabled devices</w:t>
      </w:r>
      <w:r w:rsidRPr="0087164A">
        <w:rPr>
          <w:i/>
          <w:szCs w:val="22"/>
          <w:lang w:eastAsia="ja-JP"/>
        </w:rPr>
        <w:t xml:space="preserve"> </w:t>
      </w:r>
      <w:r w:rsidRPr="0087164A">
        <w:rPr>
          <w:i/>
          <w:szCs w:val="22"/>
          <w:lang w:val="en-US" w:eastAsia="ja-JP"/>
        </w:rPr>
        <w:t>is foreseen in the next decade a</w:t>
      </w:r>
      <w:r w:rsidR="00AD6ADA">
        <w:rPr>
          <w:i/>
          <w:szCs w:val="22"/>
          <w:lang w:val="en-US" w:eastAsia="ja-JP"/>
        </w:rPr>
        <w:t>dd</w:t>
      </w:r>
      <w:r w:rsidRPr="0087164A">
        <w:rPr>
          <w:i/>
          <w:szCs w:val="22"/>
          <w:lang w:val="en-US" w:eastAsia="ja-JP"/>
        </w:rPr>
        <w:t xml:space="preserve">ing to the expected growth of </w:t>
      </w:r>
      <w:ins w:id="21" w:author="Bo" w:date="2024-03-12T23:09:00Z">
        <w:r w:rsidR="001B0C61">
          <w:rPr>
            <w:i/>
            <w:szCs w:val="22"/>
            <w:lang w:val="en-US" w:eastAsia="ja-JP"/>
          </w:rPr>
          <w:t xml:space="preserve">the </w:t>
        </w:r>
      </w:ins>
      <w:r w:rsidRPr="0087164A">
        <w:rPr>
          <w:i/>
          <w:szCs w:val="22"/>
          <w:lang w:val="en-US" w:eastAsia="ja-JP"/>
        </w:rPr>
        <w:t xml:space="preserve">number of devices, the </w:t>
      </w:r>
      <w:r w:rsidR="00AD6ADA">
        <w:rPr>
          <w:i/>
          <w:szCs w:val="22"/>
          <w:lang w:val="en-US" w:eastAsia="ja-JP"/>
        </w:rPr>
        <w:t>market demand for</w:t>
      </w:r>
      <w:r w:rsidRPr="0087164A">
        <w:rPr>
          <w:i/>
          <w:szCs w:val="22"/>
          <w:lang w:val="en-US" w:eastAsia="ja-JP"/>
        </w:rPr>
        <w:t xml:space="preserve"> long term and maintenance-free </w:t>
      </w:r>
      <w:r w:rsidR="00AD6ADA">
        <w:rPr>
          <w:i/>
          <w:szCs w:val="22"/>
          <w:lang w:val="en-US" w:eastAsia="ja-JP"/>
        </w:rPr>
        <w:t xml:space="preserve">device </w:t>
      </w:r>
      <w:r w:rsidRPr="0087164A">
        <w:rPr>
          <w:i/>
          <w:szCs w:val="22"/>
          <w:lang w:val="en-US" w:eastAsia="ja-JP"/>
        </w:rPr>
        <w:t>connection and the rise of new services and applications.</w:t>
      </w:r>
      <w:r w:rsidRPr="00B73FAD">
        <w:rPr>
          <w:i/>
          <w:szCs w:val="22"/>
        </w:rPr>
        <w:t xml:space="preserve"> </w:t>
      </w:r>
      <w:r w:rsidR="007C6125" w:rsidRPr="00B73FAD">
        <w:rPr>
          <w:i/>
          <w:sz w:val="24"/>
          <w:szCs w:val="24"/>
        </w:rPr>
        <w:t xml:space="preserve"> </w:t>
      </w:r>
    </w:p>
    <w:p w14:paraId="4455FA75" w14:textId="77777777" w:rsidR="005B7D3A" w:rsidRPr="007C6125" w:rsidRDefault="005B7D3A" w:rsidP="00FA2B74">
      <w:pPr>
        <w:widowControl w:val="0"/>
        <w:autoSpaceDE w:val="0"/>
        <w:autoSpaceDN w:val="0"/>
        <w:adjustRightInd w:val="0"/>
        <w:rPr>
          <w:sz w:val="24"/>
          <w:szCs w:val="24"/>
          <w:lang w:val="en-US"/>
        </w:rPr>
      </w:pPr>
    </w:p>
    <w:p w14:paraId="3176402F" w14:textId="5AAB9E26" w:rsidR="00FA2B74" w:rsidRPr="002D3507" w:rsidRDefault="00FA2B74" w:rsidP="002D3507">
      <w:pPr>
        <w:pStyle w:val="aa"/>
        <w:widowControl w:val="0"/>
        <w:numPr>
          <w:ilvl w:val="0"/>
          <w:numId w:val="18"/>
        </w:numPr>
        <w:autoSpaceDE w:val="0"/>
        <w:autoSpaceDN w:val="0"/>
        <w:adjustRightInd w:val="0"/>
        <w:rPr>
          <w:sz w:val="24"/>
          <w:szCs w:val="24"/>
          <w:lang w:val="en-US"/>
        </w:rPr>
      </w:pPr>
      <w:r w:rsidRPr="002D3507">
        <w:rPr>
          <w:sz w:val="24"/>
          <w:szCs w:val="24"/>
          <w:lang w:val="en-US"/>
        </w:rPr>
        <w:t>Multiple vendors and numerous users.</w:t>
      </w:r>
    </w:p>
    <w:p w14:paraId="20891136" w14:textId="0BD3E294" w:rsidR="0029167B" w:rsidRDefault="0029167B" w:rsidP="00AD4D8D">
      <w:pPr>
        <w:widowControl w:val="0"/>
        <w:autoSpaceDE w:val="0"/>
        <w:autoSpaceDN w:val="0"/>
        <w:adjustRightInd w:val="0"/>
        <w:rPr>
          <w:sz w:val="24"/>
          <w:szCs w:val="24"/>
          <w:lang w:val="en-US"/>
        </w:rPr>
      </w:pPr>
    </w:p>
    <w:p w14:paraId="7C49A991" w14:textId="5BE5A859" w:rsidR="00EC4663" w:rsidRDefault="00EC4663" w:rsidP="00B25A95">
      <w:pPr>
        <w:autoSpaceDE w:val="0"/>
        <w:autoSpaceDN w:val="0"/>
        <w:adjustRightInd w:val="0"/>
        <w:jc w:val="both"/>
        <w:rPr>
          <w:i/>
          <w:sz w:val="24"/>
          <w:szCs w:val="22"/>
          <w:lang w:val="en-US"/>
        </w:rPr>
      </w:pPr>
      <w:r w:rsidRPr="0087164A">
        <w:rPr>
          <w:i/>
          <w:sz w:val="24"/>
          <w:szCs w:val="22"/>
          <w:lang w:val="en-US"/>
        </w:rPr>
        <w:t xml:space="preserve">A wide variety of vendors </w:t>
      </w:r>
      <w:r w:rsidR="00433CD4" w:rsidRPr="0087164A">
        <w:rPr>
          <w:i/>
          <w:sz w:val="24"/>
          <w:szCs w:val="22"/>
          <w:lang w:val="en-US"/>
        </w:rPr>
        <w:t>are currently building</w:t>
      </w:r>
      <w:r w:rsidRPr="0087164A">
        <w:rPr>
          <w:i/>
          <w:sz w:val="24"/>
          <w:szCs w:val="22"/>
          <w:lang w:val="en-US"/>
        </w:rPr>
        <w:t xml:space="preserve"> numerous products for the Wireless Local Area Network (WLAN) marketplac</w:t>
      </w:r>
      <w:r w:rsidR="00565EF6" w:rsidRPr="0087164A">
        <w:rPr>
          <w:i/>
          <w:sz w:val="24"/>
          <w:szCs w:val="22"/>
          <w:lang w:val="en-US"/>
        </w:rPr>
        <w:t>e and plan for more extensive</w:t>
      </w:r>
      <w:r w:rsidR="00AD6ADA">
        <w:rPr>
          <w:i/>
          <w:sz w:val="24"/>
          <w:szCs w:val="22"/>
          <w:lang w:val="en-US"/>
        </w:rPr>
        <w:t xml:space="preserve"> products to support the</w:t>
      </w:r>
      <w:r w:rsidR="00565EF6" w:rsidRPr="0087164A">
        <w:rPr>
          <w:i/>
          <w:sz w:val="24"/>
          <w:szCs w:val="22"/>
          <w:lang w:val="en-US"/>
        </w:rPr>
        <w:t xml:space="preserve"> IoT marketplace</w:t>
      </w:r>
      <w:r w:rsidRPr="0087164A">
        <w:rPr>
          <w:i/>
          <w:sz w:val="24"/>
          <w:szCs w:val="22"/>
          <w:lang w:val="en-US"/>
        </w:rPr>
        <w:t xml:space="preserve">. </w:t>
      </w:r>
      <w:r w:rsidRPr="0087164A">
        <w:rPr>
          <w:i/>
          <w:sz w:val="24"/>
          <w:szCs w:val="22"/>
        </w:rPr>
        <w:t>I</w:t>
      </w:r>
      <w:proofErr w:type="spellStart"/>
      <w:r w:rsidRPr="0087164A">
        <w:rPr>
          <w:i/>
          <w:sz w:val="24"/>
          <w:szCs w:val="22"/>
          <w:lang w:val="en-US"/>
        </w:rPr>
        <w:t>t</w:t>
      </w:r>
      <w:proofErr w:type="spellEnd"/>
      <w:r w:rsidRPr="0087164A">
        <w:rPr>
          <w:i/>
          <w:sz w:val="24"/>
          <w:szCs w:val="22"/>
          <w:lang w:val="en-US"/>
        </w:rPr>
        <w:t xml:space="preserve"> is anticipated that </w:t>
      </w:r>
      <w:r w:rsidR="00F91184" w:rsidRPr="0087164A">
        <w:rPr>
          <w:i/>
          <w:sz w:val="24"/>
          <w:szCs w:val="22"/>
          <w:lang w:val="en-US"/>
        </w:rPr>
        <w:t>most of</w:t>
      </w:r>
      <w:r w:rsidRPr="0087164A">
        <w:rPr>
          <w:i/>
          <w:sz w:val="24"/>
          <w:szCs w:val="22"/>
          <w:lang w:val="en-US"/>
        </w:rPr>
        <w:t xml:space="preserve"> those vendors, and others, will participate in the standards development process and subsequent commercialization activities.</w:t>
      </w:r>
    </w:p>
    <w:p w14:paraId="5E4849E9" w14:textId="77777777" w:rsidR="00643787" w:rsidRPr="0087164A" w:rsidRDefault="00643787" w:rsidP="00B25A95">
      <w:pPr>
        <w:autoSpaceDE w:val="0"/>
        <w:autoSpaceDN w:val="0"/>
        <w:adjustRightInd w:val="0"/>
        <w:jc w:val="both"/>
        <w:rPr>
          <w:i/>
          <w:sz w:val="24"/>
          <w:szCs w:val="22"/>
          <w:lang w:val="en-US"/>
        </w:rPr>
      </w:pPr>
    </w:p>
    <w:p w14:paraId="5AA80EB9" w14:textId="2E71D2E6" w:rsidR="00EC4663" w:rsidRDefault="00F91184" w:rsidP="00B25A95">
      <w:pPr>
        <w:widowControl w:val="0"/>
        <w:autoSpaceDE w:val="0"/>
        <w:autoSpaceDN w:val="0"/>
        <w:adjustRightInd w:val="0"/>
        <w:jc w:val="both"/>
        <w:rPr>
          <w:i/>
          <w:sz w:val="24"/>
          <w:szCs w:val="24"/>
          <w:lang w:val="en-US"/>
        </w:rPr>
      </w:pPr>
      <w:r w:rsidRPr="0087164A">
        <w:rPr>
          <w:i/>
          <w:sz w:val="24"/>
          <w:szCs w:val="24"/>
          <w:lang w:val="en-US"/>
        </w:rPr>
        <w:t xml:space="preserve">The number of </w:t>
      </w:r>
      <w:r w:rsidR="00602072" w:rsidRPr="0087164A">
        <w:rPr>
          <w:i/>
          <w:sz w:val="24"/>
          <w:szCs w:val="24"/>
          <w:lang w:val="en-US"/>
        </w:rPr>
        <w:t>annual shipment</w:t>
      </w:r>
      <w:r w:rsidR="00433CD4">
        <w:rPr>
          <w:i/>
          <w:sz w:val="24"/>
          <w:szCs w:val="24"/>
          <w:lang w:val="en-US"/>
        </w:rPr>
        <w:t>s</w:t>
      </w:r>
      <w:r w:rsidR="00602072" w:rsidRPr="0087164A">
        <w:rPr>
          <w:i/>
          <w:sz w:val="24"/>
          <w:szCs w:val="24"/>
          <w:lang w:val="en-US"/>
        </w:rPr>
        <w:t xml:space="preserve"> and the diversity of devices </w:t>
      </w:r>
      <w:r w:rsidR="00751E9A" w:rsidRPr="0087164A">
        <w:rPr>
          <w:i/>
          <w:sz w:val="24"/>
          <w:szCs w:val="24"/>
          <w:lang w:val="en-US"/>
        </w:rPr>
        <w:t>and us</w:t>
      </w:r>
      <w:r w:rsidR="00643787">
        <w:rPr>
          <w:i/>
          <w:sz w:val="24"/>
          <w:szCs w:val="24"/>
          <w:lang w:val="en-US"/>
        </w:rPr>
        <w:t>e cases</w:t>
      </w:r>
      <w:r w:rsidR="00751E9A" w:rsidRPr="0087164A">
        <w:rPr>
          <w:i/>
          <w:sz w:val="24"/>
          <w:szCs w:val="24"/>
          <w:lang w:val="en-US"/>
        </w:rPr>
        <w:t xml:space="preserve"> </w:t>
      </w:r>
      <w:r w:rsidR="00602072" w:rsidRPr="0087164A">
        <w:rPr>
          <w:i/>
          <w:sz w:val="24"/>
          <w:szCs w:val="24"/>
          <w:lang w:val="en-US"/>
        </w:rPr>
        <w:t xml:space="preserve">illustrate the </w:t>
      </w:r>
      <w:r w:rsidR="006C3B54" w:rsidRPr="0087164A">
        <w:rPr>
          <w:i/>
          <w:sz w:val="24"/>
          <w:szCs w:val="24"/>
          <w:lang w:val="en-US"/>
        </w:rPr>
        <w:t>number</w:t>
      </w:r>
      <w:r w:rsidR="00602072" w:rsidRPr="0087164A">
        <w:rPr>
          <w:i/>
          <w:sz w:val="24"/>
          <w:szCs w:val="24"/>
          <w:lang w:val="en-US"/>
        </w:rPr>
        <w:t xml:space="preserve"> of users that are relying</w:t>
      </w:r>
      <w:r w:rsidR="00751E9A" w:rsidRPr="0087164A">
        <w:rPr>
          <w:i/>
          <w:sz w:val="24"/>
          <w:szCs w:val="24"/>
          <w:lang w:val="en-US"/>
        </w:rPr>
        <w:t xml:space="preserve"> on </w:t>
      </w:r>
      <w:r w:rsidR="00565EF6" w:rsidRPr="0087164A">
        <w:rPr>
          <w:i/>
          <w:sz w:val="24"/>
          <w:szCs w:val="24"/>
          <w:lang w:val="en-US"/>
        </w:rPr>
        <w:t xml:space="preserve">IoT marketing extension and </w:t>
      </w:r>
      <w:r w:rsidR="00AD6ADA">
        <w:rPr>
          <w:i/>
          <w:sz w:val="24"/>
          <w:szCs w:val="24"/>
          <w:lang w:val="en-US"/>
        </w:rPr>
        <w:t>that can potentially use</w:t>
      </w:r>
      <w:r w:rsidR="00565EF6" w:rsidRPr="0087164A">
        <w:rPr>
          <w:i/>
          <w:sz w:val="24"/>
          <w:szCs w:val="24"/>
          <w:lang w:val="en-US"/>
        </w:rPr>
        <w:t xml:space="preserve"> AMP </w:t>
      </w:r>
      <w:r w:rsidR="00AD6ADA">
        <w:rPr>
          <w:i/>
          <w:sz w:val="24"/>
          <w:szCs w:val="24"/>
          <w:lang w:val="en-US"/>
        </w:rPr>
        <w:t xml:space="preserve">Communication </w:t>
      </w:r>
      <w:r w:rsidR="00751E9A" w:rsidRPr="0087164A">
        <w:rPr>
          <w:i/>
          <w:sz w:val="24"/>
          <w:szCs w:val="24"/>
          <w:lang w:val="en-US"/>
        </w:rPr>
        <w:t>WLAN technology</w:t>
      </w:r>
      <w:r w:rsidR="00B73FAD" w:rsidRPr="0087164A">
        <w:rPr>
          <w:i/>
          <w:sz w:val="24"/>
          <w:szCs w:val="24"/>
          <w:lang w:val="en-US"/>
        </w:rPr>
        <w:t>.</w:t>
      </w:r>
    </w:p>
    <w:p w14:paraId="5FB48F7A" w14:textId="0383CA40" w:rsidR="00A44C3A" w:rsidRDefault="00A44C3A" w:rsidP="00B25A95">
      <w:pPr>
        <w:widowControl w:val="0"/>
        <w:autoSpaceDE w:val="0"/>
        <w:autoSpaceDN w:val="0"/>
        <w:adjustRightInd w:val="0"/>
        <w:jc w:val="both"/>
        <w:rPr>
          <w:i/>
          <w:sz w:val="24"/>
          <w:szCs w:val="24"/>
          <w:lang w:val="en-US"/>
        </w:rPr>
      </w:pPr>
    </w:p>
    <w:p w14:paraId="7A325F57" w14:textId="77777777" w:rsidR="001B0C61" w:rsidRPr="00B73FAD" w:rsidRDefault="001B0C61" w:rsidP="001B0C61">
      <w:pPr>
        <w:widowControl w:val="0"/>
        <w:autoSpaceDE w:val="0"/>
        <w:autoSpaceDN w:val="0"/>
        <w:adjustRightInd w:val="0"/>
        <w:jc w:val="both"/>
        <w:rPr>
          <w:ins w:id="22" w:author="Bo" w:date="2024-03-12T23:02:00Z"/>
          <w:i/>
          <w:sz w:val="24"/>
          <w:szCs w:val="24"/>
          <w:lang w:val="en-US"/>
        </w:rPr>
      </w:pPr>
      <w:ins w:id="23" w:author="Bo" w:date="2024-03-12T23:02:00Z">
        <w:r>
          <w:rPr>
            <w:i/>
            <w:sz w:val="24"/>
            <w:szCs w:val="24"/>
            <w:lang w:val="en-US"/>
          </w:rPr>
          <w:t xml:space="preserve">According to the AMP TIG/SG meeting attending history, it’s expected it’s expected there will be around 50 experts participating in the proposed amendment project, if approved. </w:t>
        </w:r>
      </w:ins>
    </w:p>
    <w:p w14:paraId="1F295ED8" w14:textId="295AAE38" w:rsidR="00AD4D8D" w:rsidRPr="005D689C" w:rsidRDefault="00AD4D8D" w:rsidP="00C71A6F">
      <w:pPr>
        <w:autoSpaceDE w:val="0"/>
        <w:autoSpaceDN w:val="0"/>
        <w:adjustRightInd w:val="0"/>
        <w:rPr>
          <w:sz w:val="24"/>
          <w:szCs w:val="22"/>
          <w:lang w:val="en-US"/>
        </w:rPr>
      </w:pPr>
    </w:p>
    <w:p w14:paraId="112855C5" w14:textId="77777777" w:rsidR="00FA2B74" w:rsidRPr="002B485C" w:rsidRDefault="00E02066" w:rsidP="002B485C">
      <w:pPr>
        <w:pStyle w:val="3"/>
        <w:keepLines w:val="0"/>
        <w:numPr>
          <w:ilvl w:val="2"/>
          <w:numId w:val="2"/>
        </w:numPr>
        <w:tabs>
          <w:tab w:val="num" w:pos="0"/>
        </w:tabs>
        <w:suppressAutoHyphens/>
        <w:spacing w:before="245" w:after="115"/>
      </w:pPr>
      <w:bookmarkStart w:id="24" w:name="_Toc209465393"/>
      <w:r w:rsidRPr="002B485C">
        <w:t>1.</w:t>
      </w:r>
      <w:r w:rsidR="00A84AB6" w:rsidRPr="002B485C">
        <w:t>2</w:t>
      </w:r>
      <w:r w:rsidR="00C71A6F" w:rsidRPr="002B485C">
        <w:t>.2</w:t>
      </w:r>
      <w:r w:rsidR="00C71A6F" w:rsidRPr="002B485C">
        <w:tab/>
      </w:r>
      <w:r w:rsidR="00FA2B74" w:rsidRPr="002B485C">
        <w:t>Compatibility</w:t>
      </w:r>
      <w:bookmarkEnd w:id="24"/>
    </w:p>
    <w:p w14:paraId="536F1D1D" w14:textId="77777777" w:rsidR="00C71A6F" w:rsidRPr="00EC15C9" w:rsidRDefault="00C71A6F" w:rsidP="00C71A6F">
      <w:pPr>
        <w:rPr>
          <w:lang w:val="en-US"/>
        </w:rPr>
      </w:pPr>
    </w:p>
    <w:p w14:paraId="5C699724" w14:textId="2C0834AD" w:rsidR="004540A6" w:rsidRPr="00EC15C9" w:rsidRDefault="00A84AB6" w:rsidP="008A75C0">
      <w:pPr>
        <w:pStyle w:val="af1"/>
        <w:jc w:val="both"/>
      </w:pPr>
      <w:r w:rsidRPr="00EC15C9">
        <w:t xml:space="preserve">Each proposed IEEE 802 LMSC standard should be in conformance with IEEE Std 802, IEEE 802.1AC, and IEEE 802.1Q. If any variances in conformance emerge, they shall be thoroughly disclosed and reviewed with IEEE 802.1 WG prior to submitting a PAR to the </w:t>
      </w:r>
      <w:r w:rsidR="008A75C0">
        <w:t>IEEE 802 LMSC</w:t>
      </w:r>
      <w:r w:rsidRPr="00EC15C9">
        <w:t>.</w:t>
      </w:r>
      <w:r w:rsidR="008A75C0">
        <w:t xml:space="preserve"> </w:t>
      </w:r>
    </w:p>
    <w:p w14:paraId="2CC61407" w14:textId="77777777" w:rsidR="00FA2B74" w:rsidRPr="00EC15C9" w:rsidRDefault="00FA2B74" w:rsidP="00FA2B74">
      <w:pPr>
        <w:widowControl w:val="0"/>
        <w:autoSpaceDE w:val="0"/>
        <w:autoSpaceDN w:val="0"/>
        <w:adjustRightInd w:val="0"/>
        <w:rPr>
          <w:sz w:val="24"/>
          <w:szCs w:val="24"/>
          <w:lang w:val="en-US"/>
        </w:rPr>
      </w:pPr>
    </w:p>
    <w:p w14:paraId="45FB2E21" w14:textId="77777777" w:rsidR="009656E6" w:rsidRPr="00EC15C9" w:rsidRDefault="009656E6" w:rsidP="009656E6">
      <w:pPr>
        <w:pStyle w:val="LetteredList1"/>
        <w:numPr>
          <w:ilvl w:val="0"/>
          <w:numId w:val="13"/>
        </w:numPr>
      </w:pPr>
      <w:r w:rsidRPr="00EC15C9">
        <w:t xml:space="preserve">Will the proposed standard comply with IEEE Std 802, IEEE Std 802.1AC and IEEE Std 802.1Q? </w:t>
      </w:r>
      <w:r w:rsidRPr="0087164A">
        <w:t>YES</w:t>
      </w:r>
    </w:p>
    <w:p w14:paraId="50257CCE" w14:textId="77777777" w:rsidR="009656E6" w:rsidRPr="00EC15C9" w:rsidRDefault="009656E6" w:rsidP="009656E6">
      <w:pPr>
        <w:pStyle w:val="LetteredList1"/>
        <w:numPr>
          <w:ilvl w:val="0"/>
          <w:numId w:val="13"/>
        </w:numPr>
      </w:pPr>
      <w:r w:rsidRPr="00EC15C9">
        <w:t>If the answer to a) is no, supply the response from the IEEE 802.1 WG.</w:t>
      </w:r>
      <w:r w:rsidRPr="00EC15C9">
        <w:br/>
      </w:r>
    </w:p>
    <w:p w14:paraId="4931DC5A" w14:textId="77777777" w:rsidR="009656E6" w:rsidRPr="00EC15C9" w:rsidRDefault="009656E6" w:rsidP="00FA2B74">
      <w:pPr>
        <w:widowControl w:val="0"/>
        <w:autoSpaceDE w:val="0"/>
        <w:autoSpaceDN w:val="0"/>
        <w:adjustRightInd w:val="0"/>
        <w:rPr>
          <w:sz w:val="24"/>
          <w:szCs w:val="24"/>
          <w:lang w:val="en-US"/>
        </w:rPr>
      </w:pPr>
    </w:p>
    <w:p w14:paraId="18DF49A8" w14:textId="77777777" w:rsidR="009656E6" w:rsidRPr="00EC15C9" w:rsidRDefault="009656E6" w:rsidP="009656E6">
      <w:pPr>
        <w:pStyle w:val="af1"/>
      </w:pPr>
      <w:r w:rsidRPr="00EC15C9">
        <w:lastRenderedPageBreak/>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14:paraId="49196728" w14:textId="77777777" w:rsidR="00FA2B74" w:rsidRPr="002B485C" w:rsidRDefault="00E02066" w:rsidP="002B485C">
      <w:pPr>
        <w:pStyle w:val="3"/>
        <w:keepLines w:val="0"/>
        <w:numPr>
          <w:ilvl w:val="2"/>
          <w:numId w:val="2"/>
        </w:numPr>
        <w:tabs>
          <w:tab w:val="num" w:pos="0"/>
        </w:tabs>
        <w:suppressAutoHyphens/>
        <w:spacing w:before="245" w:after="115"/>
      </w:pPr>
      <w:bookmarkStart w:id="25" w:name="_Toc209465394"/>
      <w:r w:rsidRPr="002B485C">
        <w:t>1.</w:t>
      </w:r>
      <w:r w:rsidR="00A84AB6" w:rsidRPr="002B485C">
        <w:t>2</w:t>
      </w:r>
      <w:r w:rsidR="00C71A6F" w:rsidRPr="002B485C">
        <w:t>.3</w:t>
      </w:r>
      <w:r w:rsidR="00C71A6F" w:rsidRPr="002B485C">
        <w:tab/>
      </w:r>
      <w:r w:rsidR="00FA2B74" w:rsidRPr="002B485C">
        <w:t>Distinct Identity</w:t>
      </w:r>
      <w:bookmarkEnd w:id="25"/>
    </w:p>
    <w:p w14:paraId="6E973B0D" w14:textId="77777777" w:rsidR="00FA2B74" w:rsidRPr="00EC15C9" w:rsidRDefault="00E02066" w:rsidP="00E02066">
      <w:pPr>
        <w:pStyle w:val="af1"/>
      </w:pPr>
      <w:r w:rsidRPr="00EC15C9">
        <w:t>Each proposed IEEE 802 LMSC standard shall provide evidence of a distinct identity. Identify standards and standards projects with similar scopes and for each one describe why the proposed project is substantially different.</w:t>
      </w:r>
    </w:p>
    <w:p w14:paraId="3AC1538A" w14:textId="77777777" w:rsidR="0029167B" w:rsidRPr="00EC15C9" w:rsidRDefault="0029167B" w:rsidP="002C36F6">
      <w:pPr>
        <w:widowControl w:val="0"/>
        <w:autoSpaceDE w:val="0"/>
        <w:autoSpaceDN w:val="0"/>
        <w:adjustRightInd w:val="0"/>
        <w:rPr>
          <w:sz w:val="24"/>
          <w:szCs w:val="24"/>
          <w:lang w:val="en-US"/>
        </w:rPr>
      </w:pPr>
    </w:p>
    <w:p w14:paraId="1801B79F" w14:textId="33EE2C11" w:rsidR="008413E8" w:rsidRDefault="008413E8" w:rsidP="008413E8">
      <w:pPr>
        <w:widowControl w:val="0"/>
        <w:autoSpaceDE w:val="0"/>
        <w:autoSpaceDN w:val="0"/>
        <w:adjustRightInd w:val="0"/>
        <w:rPr>
          <w:i/>
          <w:sz w:val="24"/>
          <w:szCs w:val="24"/>
          <w:lang w:val="en-US"/>
        </w:rPr>
      </w:pPr>
      <w:r w:rsidRPr="0087164A">
        <w:rPr>
          <w:i/>
          <w:sz w:val="24"/>
          <w:szCs w:val="24"/>
          <w:lang w:val="en-US"/>
        </w:rPr>
        <w:t xml:space="preserve">This project will focus on </w:t>
      </w:r>
      <w:r w:rsidR="00B75483" w:rsidRPr="0087164A">
        <w:rPr>
          <w:i/>
          <w:sz w:val="24"/>
          <w:szCs w:val="24"/>
          <w:lang w:val="en-US"/>
        </w:rPr>
        <w:t xml:space="preserve">enabling ambient power communication in </w:t>
      </w:r>
      <w:r w:rsidR="000F451F">
        <w:rPr>
          <w:i/>
          <w:sz w:val="24"/>
          <w:szCs w:val="24"/>
          <w:lang w:val="en-US"/>
        </w:rPr>
        <w:t xml:space="preserve">IEEE 802.11 </w:t>
      </w:r>
      <w:r w:rsidR="00B75483" w:rsidRPr="0087164A">
        <w:rPr>
          <w:i/>
          <w:sz w:val="24"/>
          <w:szCs w:val="24"/>
          <w:lang w:val="en-US"/>
        </w:rPr>
        <w:t>WLAN</w:t>
      </w:r>
      <w:r w:rsidR="000F451F">
        <w:rPr>
          <w:i/>
          <w:sz w:val="24"/>
          <w:szCs w:val="24"/>
          <w:lang w:val="en-US"/>
        </w:rPr>
        <w:t>s</w:t>
      </w:r>
      <w:r w:rsidR="00B75483" w:rsidRPr="0087164A">
        <w:rPr>
          <w:i/>
          <w:sz w:val="24"/>
          <w:szCs w:val="24"/>
          <w:lang w:val="en-US"/>
        </w:rPr>
        <w:t xml:space="preserve"> with </w:t>
      </w:r>
      <w:r w:rsidR="000F451F">
        <w:rPr>
          <w:i/>
          <w:sz w:val="24"/>
          <w:szCs w:val="24"/>
          <w:lang w:val="en-US"/>
        </w:rPr>
        <w:t xml:space="preserve">an </w:t>
      </w:r>
      <w:r w:rsidR="00B75483" w:rsidRPr="0087164A">
        <w:rPr>
          <w:i/>
          <w:sz w:val="24"/>
          <w:szCs w:val="24"/>
          <w:lang w:val="en-US"/>
        </w:rPr>
        <w:t>acceptable data rate</w:t>
      </w:r>
      <w:r w:rsidR="005D689C" w:rsidRPr="0087164A">
        <w:rPr>
          <w:i/>
          <w:sz w:val="24"/>
          <w:szCs w:val="24"/>
          <w:lang w:val="en-US"/>
        </w:rPr>
        <w:t xml:space="preserve"> by supporting at least one mode of data communication link for </w:t>
      </w:r>
      <w:ins w:id="26" w:author="Bo" w:date="2024-03-12T23:16:00Z">
        <w:r w:rsidR="00BD43FE">
          <w:rPr>
            <w:i/>
            <w:sz w:val="24"/>
            <w:szCs w:val="24"/>
            <w:lang w:val="en-US"/>
          </w:rPr>
          <w:t xml:space="preserve">an </w:t>
        </w:r>
      </w:ins>
      <w:r w:rsidR="005D689C" w:rsidRPr="0087164A">
        <w:rPr>
          <w:i/>
          <w:sz w:val="24"/>
          <w:szCs w:val="24"/>
          <w:lang w:val="en-US"/>
        </w:rPr>
        <w:t xml:space="preserve">ultra-low power device which </w:t>
      </w:r>
      <w:ins w:id="27" w:author="Bo" w:date="2024-03-13T09:14:00Z">
        <w:r w:rsidR="003D233D">
          <w:rPr>
            <w:i/>
            <w:sz w:val="24"/>
            <w:szCs w:val="24"/>
            <w:lang w:val="en-US"/>
          </w:rPr>
          <w:t xml:space="preserve">operates </w:t>
        </w:r>
      </w:ins>
      <w:del w:id="28" w:author="Bo" w:date="2024-03-13T09:14:00Z">
        <w:r w:rsidR="005D689C" w:rsidRPr="0087164A" w:rsidDel="003D233D">
          <w:rPr>
            <w:i/>
            <w:sz w:val="24"/>
            <w:szCs w:val="24"/>
            <w:lang w:val="en-US"/>
          </w:rPr>
          <w:delText xml:space="preserve">is only powered </w:delText>
        </w:r>
      </w:del>
      <w:r w:rsidR="005D689C" w:rsidRPr="0087164A">
        <w:rPr>
          <w:i/>
          <w:sz w:val="24"/>
          <w:szCs w:val="24"/>
          <w:lang w:val="en-US"/>
        </w:rPr>
        <w:t xml:space="preserve">with extremely low </w:t>
      </w:r>
      <w:ins w:id="29" w:author="Bo" w:date="2024-03-13T09:14:00Z">
        <w:r w:rsidR="003D233D">
          <w:rPr>
            <w:i/>
            <w:sz w:val="24"/>
            <w:szCs w:val="24"/>
            <w:lang w:val="en-US"/>
          </w:rPr>
          <w:t xml:space="preserve">ambient </w:t>
        </w:r>
      </w:ins>
      <w:r w:rsidR="005D689C" w:rsidRPr="0087164A">
        <w:rPr>
          <w:i/>
          <w:sz w:val="24"/>
          <w:szCs w:val="24"/>
          <w:lang w:val="en-US"/>
        </w:rPr>
        <w:t xml:space="preserve">power </w:t>
      </w:r>
      <w:del w:id="30" w:author="Bo" w:date="2024-03-13T09:14:00Z">
        <w:r w:rsidR="005D689C" w:rsidRPr="0087164A" w:rsidDel="003D233D">
          <w:rPr>
            <w:i/>
            <w:sz w:val="24"/>
            <w:szCs w:val="24"/>
            <w:lang w:val="en-US"/>
          </w:rPr>
          <w:delText xml:space="preserve">density </w:delText>
        </w:r>
      </w:del>
      <w:r w:rsidR="005D689C" w:rsidRPr="0087164A">
        <w:rPr>
          <w:i/>
          <w:sz w:val="24"/>
          <w:szCs w:val="24"/>
          <w:lang w:val="en-US"/>
        </w:rPr>
        <w:t>(e.g.</w:t>
      </w:r>
      <w:ins w:id="31" w:author="Bo" w:date="2024-03-13T09:15:00Z">
        <w:r w:rsidR="00827A7C">
          <w:rPr>
            <w:i/>
            <w:sz w:val="24"/>
            <w:szCs w:val="24"/>
            <w:lang w:val="en-US"/>
          </w:rPr>
          <w:t>,</w:t>
        </w:r>
      </w:ins>
      <w:r w:rsidR="005D689C" w:rsidRPr="0087164A">
        <w:rPr>
          <w:i/>
          <w:sz w:val="24"/>
          <w:szCs w:val="24"/>
          <w:lang w:val="en-US"/>
        </w:rPr>
        <w:t xml:space="preserve"> radio waves with </w:t>
      </w:r>
      <w:ins w:id="32" w:author="Bo" w:date="2024-03-13T09:14:00Z">
        <w:r w:rsidR="003D233D">
          <w:rPr>
            <w:i/>
            <w:sz w:val="24"/>
            <w:szCs w:val="24"/>
            <w:lang w:val="en-US"/>
          </w:rPr>
          <w:t xml:space="preserve">harvested </w:t>
        </w:r>
      </w:ins>
      <w:r w:rsidR="005D689C" w:rsidRPr="0087164A">
        <w:rPr>
          <w:i/>
          <w:sz w:val="24"/>
          <w:szCs w:val="24"/>
          <w:lang w:val="en-US"/>
        </w:rPr>
        <w:t xml:space="preserve">power </w:t>
      </w:r>
      <w:del w:id="33" w:author="Bo" w:date="2024-03-13T09:14:00Z">
        <w:r w:rsidR="005D689C" w:rsidRPr="0087164A" w:rsidDel="003D233D">
          <w:rPr>
            <w:i/>
            <w:sz w:val="24"/>
            <w:szCs w:val="24"/>
            <w:lang w:val="en-US"/>
          </w:rPr>
          <w:delText xml:space="preserve">density </w:delText>
        </w:r>
      </w:del>
      <w:r w:rsidR="005D689C" w:rsidRPr="0087164A">
        <w:rPr>
          <w:i/>
          <w:sz w:val="24"/>
          <w:szCs w:val="24"/>
          <w:lang w:val="en-US"/>
        </w:rPr>
        <w:t xml:space="preserve">of </w:t>
      </w:r>
      <w:ins w:id="34" w:author="Bo" w:date="2024-03-12T23:19:00Z">
        <w:r w:rsidR="00F90FE1" w:rsidRPr="00F90FE1">
          <w:rPr>
            <w:i/>
            <w:sz w:val="24"/>
            <w:szCs w:val="24"/>
          </w:rPr>
          <w:t xml:space="preserve">10 </w:t>
        </w:r>
        <w:proofErr w:type="spellStart"/>
        <w:r w:rsidR="00F90FE1" w:rsidRPr="00F90FE1">
          <w:rPr>
            <w:i/>
            <w:sz w:val="24"/>
            <w:szCs w:val="24"/>
          </w:rPr>
          <w:t>μW</w:t>
        </w:r>
      </w:ins>
      <w:proofErr w:type="spellEnd"/>
      <w:del w:id="35" w:author="Bo" w:date="2024-03-12T23:19:00Z">
        <w:r w:rsidR="005D689C" w:rsidRPr="0087164A" w:rsidDel="00F90FE1">
          <w:rPr>
            <w:i/>
            <w:sz w:val="24"/>
            <w:szCs w:val="24"/>
            <w:lang w:val="en-US"/>
          </w:rPr>
          <w:delText>several uW</w:delText>
        </w:r>
      </w:del>
      <w:r w:rsidR="005D689C" w:rsidRPr="0087164A">
        <w:rPr>
          <w:i/>
          <w:sz w:val="24"/>
          <w:szCs w:val="24"/>
          <w:lang w:val="en-US"/>
        </w:rPr>
        <w:t xml:space="preserve"> or </w:t>
      </w:r>
      <w:del w:id="36" w:author="Bo" w:date="2024-03-12T23:09:00Z">
        <w:r w:rsidR="005D689C" w:rsidRPr="0087164A" w:rsidDel="001B0C61">
          <w:rPr>
            <w:i/>
            <w:sz w:val="24"/>
            <w:szCs w:val="24"/>
            <w:lang w:val="en-US"/>
          </w:rPr>
          <w:delText xml:space="preserve">evern </w:delText>
        </w:r>
      </w:del>
      <w:ins w:id="37" w:author="Bo" w:date="2024-03-12T23:09:00Z">
        <w:r w:rsidR="001B0C61">
          <w:rPr>
            <w:i/>
            <w:sz w:val="24"/>
            <w:szCs w:val="24"/>
            <w:lang w:val="en-US"/>
          </w:rPr>
          <w:t>even</w:t>
        </w:r>
        <w:r w:rsidR="001B0C61" w:rsidRPr="0087164A">
          <w:rPr>
            <w:i/>
            <w:sz w:val="24"/>
            <w:szCs w:val="24"/>
            <w:lang w:val="en-US"/>
          </w:rPr>
          <w:t xml:space="preserve"> </w:t>
        </w:r>
      </w:ins>
      <w:r w:rsidR="005D689C" w:rsidRPr="0087164A">
        <w:rPr>
          <w:i/>
          <w:sz w:val="24"/>
          <w:szCs w:val="24"/>
          <w:lang w:val="en-US"/>
        </w:rPr>
        <w:t>lower, etc.)</w:t>
      </w:r>
      <w:r w:rsidR="00B75483" w:rsidRPr="0087164A">
        <w:rPr>
          <w:i/>
          <w:sz w:val="24"/>
          <w:szCs w:val="24"/>
          <w:lang w:val="en-US"/>
        </w:rPr>
        <w:t>.</w:t>
      </w:r>
      <w:r w:rsidRPr="0087164A">
        <w:rPr>
          <w:i/>
          <w:sz w:val="24"/>
          <w:szCs w:val="24"/>
          <w:lang w:val="en-US"/>
        </w:rPr>
        <w:t xml:space="preserve"> </w:t>
      </w:r>
    </w:p>
    <w:p w14:paraId="6F6A206E" w14:textId="77777777" w:rsidR="00643787" w:rsidRPr="0087164A" w:rsidRDefault="00643787" w:rsidP="008413E8">
      <w:pPr>
        <w:widowControl w:val="0"/>
        <w:autoSpaceDE w:val="0"/>
        <w:autoSpaceDN w:val="0"/>
        <w:adjustRightInd w:val="0"/>
        <w:rPr>
          <w:i/>
          <w:sz w:val="24"/>
          <w:szCs w:val="24"/>
          <w:lang w:val="en-US"/>
        </w:rPr>
      </w:pPr>
    </w:p>
    <w:p w14:paraId="09E9EF0F" w14:textId="5EF15572" w:rsidR="008413E8" w:rsidRPr="0087164A" w:rsidRDefault="008413E8" w:rsidP="008413E8">
      <w:pPr>
        <w:widowControl w:val="0"/>
        <w:autoSpaceDE w:val="0"/>
        <w:autoSpaceDN w:val="0"/>
        <w:adjustRightInd w:val="0"/>
        <w:rPr>
          <w:i/>
          <w:sz w:val="24"/>
          <w:szCs w:val="24"/>
          <w:lang w:val="en-US"/>
        </w:rPr>
      </w:pPr>
      <w:r w:rsidRPr="0087164A">
        <w:rPr>
          <w:i/>
          <w:sz w:val="24"/>
          <w:szCs w:val="24"/>
          <w:lang w:val="en-US"/>
        </w:rPr>
        <w:t xml:space="preserve">This project will </w:t>
      </w:r>
      <w:r w:rsidR="005D689C" w:rsidRPr="0087164A">
        <w:rPr>
          <w:i/>
          <w:sz w:val="24"/>
          <w:szCs w:val="24"/>
          <w:lang w:val="en-US"/>
        </w:rPr>
        <w:t xml:space="preserve">also </w:t>
      </w:r>
      <w:r w:rsidR="00B75483" w:rsidRPr="0087164A">
        <w:rPr>
          <w:i/>
          <w:sz w:val="24"/>
          <w:szCs w:val="24"/>
          <w:lang w:val="en-US"/>
        </w:rPr>
        <w:t>p</w:t>
      </w:r>
      <w:r w:rsidRPr="0087164A">
        <w:rPr>
          <w:i/>
          <w:sz w:val="24"/>
          <w:szCs w:val="24"/>
          <w:lang w:val="en-US"/>
        </w:rPr>
        <w:t xml:space="preserve">rovide mechanisms for </w:t>
      </w:r>
      <w:r w:rsidR="00AD54F3" w:rsidRPr="0087164A">
        <w:rPr>
          <w:i/>
          <w:sz w:val="24"/>
          <w:szCs w:val="24"/>
          <w:lang w:val="en-US"/>
        </w:rPr>
        <w:t>wireless power transf</w:t>
      </w:r>
      <w:bookmarkStart w:id="38" w:name="_GoBack"/>
      <w:bookmarkEnd w:id="38"/>
      <w:r w:rsidR="00AD54F3" w:rsidRPr="0087164A">
        <w:rPr>
          <w:i/>
          <w:sz w:val="24"/>
          <w:szCs w:val="24"/>
          <w:lang w:val="en-US"/>
        </w:rPr>
        <w:t>er to support RF energy harvesting</w:t>
      </w:r>
      <w:ins w:id="39" w:author="Bo" w:date="2024-03-12T23:18:00Z">
        <w:r w:rsidR="00BD43FE">
          <w:rPr>
            <w:i/>
            <w:sz w:val="24"/>
            <w:szCs w:val="24"/>
            <w:lang w:val="en-US"/>
          </w:rPr>
          <w:t xml:space="preserve"> </w:t>
        </w:r>
        <w:r w:rsidR="00BD43FE" w:rsidRPr="00BD43FE">
          <w:rPr>
            <w:i/>
            <w:sz w:val="24"/>
            <w:szCs w:val="24"/>
          </w:rPr>
          <w:t xml:space="preserve">with compliance with IEEE </w:t>
        </w:r>
        <w:proofErr w:type="spellStart"/>
        <w:r w:rsidR="00BD43FE" w:rsidRPr="00BD43FE">
          <w:rPr>
            <w:i/>
            <w:sz w:val="24"/>
            <w:szCs w:val="24"/>
          </w:rPr>
          <w:t>Std</w:t>
        </w:r>
        <w:proofErr w:type="spellEnd"/>
        <w:r w:rsidR="00BD43FE" w:rsidRPr="00BD43FE">
          <w:rPr>
            <w:i/>
            <w:sz w:val="24"/>
            <w:szCs w:val="24"/>
          </w:rPr>
          <w:t xml:space="preserve"> C95.1-2019</w:t>
        </w:r>
      </w:ins>
      <w:r w:rsidRPr="0087164A">
        <w:rPr>
          <w:i/>
          <w:sz w:val="24"/>
          <w:szCs w:val="24"/>
          <w:lang w:val="en-US"/>
        </w:rPr>
        <w:t xml:space="preserve">. </w:t>
      </w:r>
    </w:p>
    <w:p w14:paraId="6E84D31C" w14:textId="77777777" w:rsidR="008413E8" w:rsidRPr="0087164A" w:rsidRDefault="008413E8" w:rsidP="008413E8">
      <w:pPr>
        <w:widowControl w:val="0"/>
        <w:autoSpaceDE w:val="0"/>
        <w:autoSpaceDN w:val="0"/>
        <w:adjustRightInd w:val="0"/>
        <w:rPr>
          <w:i/>
          <w:sz w:val="24"/>
          <w:szCs w:val="24"/>
          <w:lang w:val="en-US"/>
        </w:rPr>
      </w:pPr>
    </w:p>
    <w:p w14:paraId="78A3D001" w14:textId="7078E7B7" w:rsidR="008413E8" w:rsidRPr="00B73FAD" w:rsidRDefault="008413E8" w:rsidP="008413E8">
      <w:pPr>
        <w:pStyle w:val="a7"/>
        <w:spacing w:before="0" w:beforeAutospacing="0" w:after="0" w:afterAutospacing="0"/>
        <w:rPr>
          <w:i/>
          <w:szCs w:val="22"/>
        </w:rPr>
      </w:pPr>
      <w:r w:rsidRPr="0087164A">
        <w:rPr>
          <w:i/>
          <w:szCs w:val="22"/>
        </w:rPr>
        <w:t xml:space="preserve">There is no other </w:t>
      </w:r>
      <w:r w:rsidR="000F451F">
        <w:rPr>
          <w:i/>
          <w:szCs w:val="22"/>
        </w:rPr>
        <w:t xml:space="preserve">IEEE 802.11 </w:t>
      </w:r>
      <w:r w:rsidRPr="0087164A">
        <w:rPr>
          <w:i/>
          <w:szCs w:val="22"/>
        </w:rPr>
        <w:t xml:space="preserve">WLAN standard focusing on </w:t>
      </w:r>
      <w:r w:rsidR="00B75483" w:rsidRPr="0087164A">
        <w:rPr>
          <w:i/>
          <w:szCs w:val="22"/>
        </w:rPr>
        <w:t xml:space="preserve">enabling ambient power communication in </w:t>
      </w:r>
      <w:r w:rsidR="000F451F">
        <w:rPr>
          <w:i/>
          <w:szCs w:val="22"/>
        </w:rPr>
        <w:t xml:space="preserve">a </w:t>
      </w:r>
      <w:r w:rsidR="00433CD4" w:rsidRPr="0087164A">
        <w:rPr>
          <w:i/>
          <w:szCs w:val="22"/>
        </w:rPr>
        <w:t>WLAN and</w:t>
      </w:r>
      <w:r w:rsidRPr="0087164A">
        <w:rPr>
          <w:i/>
          <w:szCs w:val="22"/>
        </w:rPr>
        <w:t xml:space="preserve"> providing </w:t>
      </w:r>
      <w:r w:rsidR="000F451F">
        <w:rPr>
          <w:i/>
          <w:szCs w:val="22"/>
        </w:rPr>
        <w:t xml:space="preserve">the </w:t>
      </w:r>
      <w:r w:rsidRPr="0087164A">
        <w:rPr>
          <w:i/>
          <w:szCs w:val="22"/>
        </w:rPr>
        <w:t xml:space="preserve">mechanisms for </w:t>
      </w:r>
      <w:r w:rsidR="00B75483" w:rsidRPr="0087164A">
        <w:rPr>
          <w:i/>
          <w:szCs w:val="22"/>
        </w:rPr>
        <w:t>positioning function</w:t>
      </w:r>
      <w:r w:rsidR="000F451F">
        <w:rPr>
          <w:i/>
          <w:szCs w:val="22"/>
        </w:rPr>
        <w:t>s</w:t>
      </w:r>
      <w:r w:rsidR="00B75483" w:rsidRPr="0087164A">
        <w:rPr>
          <w:i/>
          <w:szCs w:val="22"/>
        </w:rPr>
        <w:t xml:space="preserve"> with ambient power communication </w:t>
      </w:r>
      <w:r w:rsidRPr="0087164A">
        <w:rPr>
          <w:i/>
          <w:szCs w:val="22"/>
        </w:rPr>
        <w:t>other than this</w:t>
      </w:r>
      <w:ins w:id="40" w:author="Bo" w:date="2024-03-12T23:10:00Z">
        <w:r w:rsidR="00A572B9">
          <w:rPr>
            <w:i/>
            <w:szCs w:val="22"/>
          </w:rPr>
          <w:t xml:space="preserve"> proposed</w:t>
        </w:r>
      </w:ins>
      <w:r w:rsidRPr="0087164A">
        <w:rPr>
          <w:i/>
          <w:szCs w:val="22"/>
        </w:rPr>
        <w:t xml:space="preserve"> amendment</w:t>
      </w:r>
      <w:r w:rsidR="00B73FAD" w:rsidRPr="0087164A">
        <w:rPr>
          <w:i/>
          <w:szCs w:val="22"/>
        </w:rPr>
        <w:t>.</w:t>
      </w:r>
    </w:p>
    <w:p w14:paraId="5D66658A" w14:textId="77777777" w:rsidR="0029167B" w:rsidRPr="00EC15C9" w:rsidRDefault="0029167B" w:rsidP="0029167B">
      <w:pPr>
        <w:widowControl w:val="0"/>
        <w:autoSpaceDE w:val="0"/>
        <w:autoSpaceDN w:val="0"/>
        <w:adjustRightInd w:val="0"/>
        <w:rPr>
          <w:sz w:val="24"/>
          <w:szCs w:val="24"/>
          <w:lang w:val="en-US"/>
        </w:rPr>
      </w:pPr>
    </w:p>
    <w:p w14:paraId="3D3D4DA4" w14:textId="77777777" w:rsidR="00FA2B74" w:rsidRPr="002B485C" w:rsidRDefault="00E02066" w:rsidP="002B485C">
      <w:pPr>
        <w:pStyle w:val="3"/>
        <w:keepLines w:val="0"/>
        <w:numPr>
          <w:ilvl w:val="2"/>
          <w:numId w:val="2"/>
        </w:numPr>
        <w:tabs>
          <w:tab w:val="num" w:pos="0"/>
        </w:tabs>
        <w:suppressAutoHyphens/>
        <w:spacing w:before="245" w:after="115"/>
      </w:pPr>
      <w:bookmarkStart w:id="41" w:name="_Toc209465395"/>
      <w:r w:rsidRPr="002B485C">
        <w:t>1.</w:t>
      </w:r>
      <w:r w:rsidR="00A84AB6" w:rsidRPr="002B485C">
        <w:t>2</w:t>
      </w:r>
      <w:r w:rsidR="00C71A6F" w:rsidRPr="002B485C">
        <w:t>.4</w:t>
      </w:r>
      <w:r w:rsidR="00C71A6F" w:rsidRPr="002B485C">
        <w:tab/>
      </w:r>
      <w:r w:rsidR="00FA2B74" w:rsidRPr="002B485C">
        <w:t>Technical Feasibility</w:t>
      </w:r>
      <w:bookmarkEnd w:id="41"/>
    </w:p>
    <w:p w14:paraId="73D867C3" w14:textId="77777777" w:rsidR="00FA2B74" w:rsidRPr="00EC15C9" w:rsidRDefault="00A84AB6" w:rsidP="00A84AB6">
      <w:pPr>
        <w:pStyle w:val="af1"/>
      </w:pPr>
      <w:r w:rsidRPr="00EC15C9">
        <w:t>Each proposed IEEE 802 LMSC standard shall provide evidence that the project is technically feasible within the time frame of the project. At a minimum, address the following items to demonstrate technical feasibility:</w:t>
      </w:r>
    </w:p>
    <w:p w14:paraId="5011A637" w14:textId="77777777" w:rsidR="00FA2B74" w:rsidRPr="002B485C" w:rsidRDefault="00FA2B74" w:rsidP="002B485C">
      <w:pPr>
        <w:numPr>
          <w:ilvl w:val="0"/>
          <w:numId w:val="6"/>
        </w:numPr>
        <w:autoSpaceDE w:val="0"/>
        <w:autoSpaceDN w:val="0"/>
        <w:adjustRightInd w:val="0"/>
        <w:spacing w:before="240" w:after="60"/>
        <w:outlineLvl w:val="2"/>
        <w:rPr>
          <w:sz w:val="24"/>
          <w:szCs w:val="22"/>
          <w:lang w:val="en-US"/>
        </w:rPr>
      </w:pPr>
      <w:r w:rsidRPr="002B485C">
        <w:rPr>
          <w:sz w:val="24"/>
          <w:szCs w:val="22"/>
          <w:lang w:val="en-US"/>
        </w:rPr>
        <w:t>a)</w:t>
      </w:r>
      <w:r w:rsidR="00382AA6" w:rsidRPr="002B485C">
        <w:rPr>
          <w:sz w:val="24"/>
          <w:szCs w:val="22"/>
          <w:lang w:val="en-US"/>
        </w:rPr>
        <w:t xml:space="preserve"> </w:t>
      </w:r>
      <w:r w:rsidRPr="002B485C">
        <w:rPr>
          <w:sz w:val="24"/>
          <w:szCs w:val="22"/>
          <w:lang w:val="en-US"/>
        </w:rPr>
        <w:t>Demonstrated system feasibility.</w:t>
      </w:r>
    </w:p>
    <w:p w14:paraId="47641DB2" w14:textId="613260A5" w:rsidR="002F6A69" w:rsidRPr="003964B8" w:rsidRDefault="002F6A69" w:rsidP="007D6C83">
      <w:pPr>
        <w:widowControl w:val="0"/>
        <w:autoSpaceDE w:val="0"/>
        <w:autoSpaceDN w:val="0"/>
        <w:adjustRightInd w:val="0"/>
        <w:rPr>
          <w:rFonts w:eastAsia="宋体"/>
          <w:sz w:val="24"/>
          <w:szCs w:val="22"/>
          <w:lang w:eastAsia="zh-CN"/>
        </w:rPr>
      </w:pPr>
    </w:p>
    <w:p w14:paraId="66D40E61" w14:textId="7162FFDF" w:rsidR="00DB7B20" w:rsidRPr="00B73FAD" w:rsidRDefault="00AF48E5" w:rsidP="00DB7B20">
      <w:pPr>
        <w:widowControl w:val="0"/>
        <w:autoSpaceDE w:val="0"/>
        <w:autoSpaceDN w:val="0"/>
        <w:adjustRightInd w:val="0"/>
        <w:rPr>
          <w:i/>
          <w:szCs w:val="22"/>
        </w:rPr>
      </w:pPr>
      <w:r w:rsidRPr="0087164A">
        <w:rPr>
          <w:i/>
          <w:sz w:val="24"/>
          <w:szCs w:val="22"/>
        </w:rPr>
        <w:t xml:space="preserve">The </w:t>
      </w:r>
      <w:r w:rsidR="000F451F">
        <w:rPr>
          <w:i/>
          <w:sz w:val="24"/>
          <w:szCs w:val="22"/>
        </w:rPr>
        <w:t xml:space="preserve">IEEE 802.11 </w:t>
      </w:r>
      <w:r w:rsidR="003964B8" w:rsidRPr="0087164A">
        <w:rPr>
          <w:i/>
          <w:sz w:val="24"/>
          <w:szCs w:val="22"/>
        </w:rPr>
        <w:t>AMP T</w:t>
      </w:r>
      <w:r w:rsidR="000F451F">
        <w:rPr>
          <w:i/>
          <w:sz w:val="24"/>
          <w:szCs w:val="22"/>
        </w:rPr>
        <w:t xml:space="preserve">opic </w:t>
      </w:r>
      <w:r w:rsidR="003964B8" w:rsidRPr="0087164A">
        <w:rPr>
          <w:i/>
          <w:sz w:val="24"/>
          <w:szCs w:val="22"/>
        </w:rPr>
        <w:t>I</w:t>
      </w:r>
      <w:r w:rsidR="000F451F">
        <w:rPr>
          <w:i/>
          <w:sz w:val="24"/>
          <w:szCs w:val="22"/>
        </w:rPr>
        <w:t xml:space="preserve">nterest </w:t>
      </w:r>
      <w:r w:rsidR="003964B8" w:rsidRPr="0087164A">
        <w:rPr>
          <w:i/>
          <w:sz w:val="24"/>
          <w:szCs w:val="22"/>
        </w:rPr>
        <w:t>G</w:t>
      </w:r>
      <w:r w:rsidR="000F451F">
        <w:rPr>
          <w:i/>
          <w:sz w:val="24"/>
          <w:szCs w:val="22"/>
        </w:rPr>
        <w:t xml:space="preserve">roup (TIG) and </w:t>
      </w:r>
      <w:r w:rsidRPr="0087164A">
        <w:rPr>
          <w:i/>
          <w:sz w:val="24"/>
          <w:szCs w:val="22"/>
        </w:rPr>
        <w:t>S</w:t>
      </w:r>
      <w:r w:rsidR="000F451F">
        <w:rPr>
          <w:i/>
          <w:sz w:val="24"/>
          <w:szCs w:val="22"/>
        </w:rPr>
        <w:t xml:space="preserve">tudy </w:t>
      </w:r>
      <w:r w:rsidRPr="0087164A">
        <w:rPr>
          <w:i/>
          <w:sz w:val="24"/>
          <w:szCs w:val="22"/>
        </w:rPr>
        <w:t>G</w:t>
      </w:r>
      <w:r w:rsidR="000F451F">
        <w:rPr>
          <w:i/>
          <w:sz w:val="24"/>
          <w:szCs w:val="22"/>
        </w:rPr>
        <w:t>roup (SG)</w:t>
      </w:r>
      <w:r w:rsidRPr="0087164A">
        <w:rPr>
          <w:i/>
          <w:sz w:val="24"/>
          <w:szCs w:val="22"/>
          <w:lang w:eastAsia="ko-KR"/>
        </w:rPr>
        <w:t xml:space="preserve"> </w:t>
      </w:r>
      <w:r w:rsidR="003964B8" w:rsidRPr="0087164A">
        <w:rPr>
          <w:i/>
          <w:sz w:val="24"/>
          <w:szCs w:val="22"/>
          <w:lang w:eastAsia="ko-KR"/>
        </w:rPr>
        <w:t xml:space="preserve">and </w:t>
      </w:r>
      <w:r w:rsidR="000F451F">
        <w:rPr>
          <w:i/>
          <w:sz w:val="24"/>
          <w:szCs w:val="22"/>
          <w:lang w:eastAsia="ko-KR"/>
        </w:rPr>
        <w:t xml:space="preserve">the IEEE 802.11 </w:t>
      </w:r>
      <w:r w:rsidR="003964B8" w:rsidRPr="0087164A">
        <w:rPr>
          <w:i/>
          <w:sz w:val="24"/>
          <w:szCs w:val="22"/>
          <w:lang w:eastAsia="ko-KR"/>
        </w:rPr>
        <w:t>W</w:t>
      </w:r>
      <w:r w:rsidR="000F451F">
        <w:rPr>
          <w:i/>
          <w:sz w:val="24"/>
          <w:szCs w:val="22"/>
          <w:lang w:eastAsia="ko-KR"/>
        </w:rPr>
        <w:t xml:space="preserve">ireless </w:t>
      </w:r>
      <w:r w:rsidR="003964B8" w:rsidRPr="0087164A">
        <w:rPr>
          <w:i/>
          <w:sz w:val="24"/>
          <w:szCs w:val="22"/>
          <w:lang w:eastAsia="ko-KR"/>
        </w:rPr>
        <w:t>N</w:t>
      </w:r>
      <w:r w:rsidR="000F451F">
        <w:rPr>
          <w:i/>
          <w:sz w:val="24"/>
          <w:szCs w:val="22"/>
          <w:lang w:eastAsia="ko-KR"/>
        </w:rPr>
        <w:t xml:space="preserve">ext </w:t>
      </w:r>
      <w:r w:rsidR="003964B8" w:rsidRPr="0087164A">
        <w:rPr>
          <w:i/>
          <w:sz w:val="24"/>
          <w:szCs w:val="22"/>
          <w:lang w:eastAsia="ko-KR"/>
        </w:rPr>
        <w:t>G</w:t>
      </w:r>
      <w:r w:rsidR="000F451F">
        <w:rPr>
          <w:i/>
          <w:sz w:val="24"/>
          <w:szCs w:val="22"/>
          <w:lang w:eastAsia="ko-KR"/>
        </w:rPr>
        <w:t>eneration Standing Committee</w:t>
      </w:r>
      <w:r w:rsidRPr="0087164A">
        <w:rPr>
          <w:i/>
          <w:sz w:val="24"/>
          <w:szCs w:val="22"/>
        </w:rPr>
        <w:t xml:space="preserve"> </w:t>
      </w:r>
      <w:r w:rsidR="000F451F">
        <w:rPr>
          <w:i/>
          <w:sz w:val="24"/>
          <w:szCs w:val="22"/>
        </w:rPr>
        <w:t xml:space="preserve">(SC) </w:t>
      </w:r>
      <w:r w:rsidRPr="0087164A">
        <w:rPr>
          <w:i/>
          <w:sz w:val="24"/>
          <w:szCs w:val="22"/>
        </w:rPr>
        <w:t xml:space="preserve">reviewed </w:t>
      </w:r>
      <w:r w:rsidR="001A18EC" w:rsidRPr="0087164A">
        <w:rPr>
          <w:i/>
          <w:sz w:val="24"/>
          <w:szCs w:val="22"/>
        </w:rPr>
        <w:t>many</w:t>
      </w:r>
      <w:r w:rsidRPr="0087164A">
        <w:rPr>
          <w:i/>
          <w:sz w:val="24"/>
          <w:szCs w:val="22"/>
        </w:rPr>
        <w:t xml:space="preserve"> presentations </w:t>
      </w:r>
      <w:r w:rsidR="0071577E" w:rsidRPr="0087164A">
        <w:rPr>
          <w:i/>
          <w:sz w:val="24"/>
          <w:szCs w:val="22"/>
        </w:rPr>
        <w:t>listing candidate features</w:t>
      </w:r>
      <w:r w:rsidR="005D689C" w:rsidRPr="0087164A">
        <w:rPr>
          <w:i/>
          <w:sz w:val="24"/>
          <w:szCs w:val="22"/>
        </w:rPr>
        <w:t>, technical feasibility analysis,</w:t>
      </w:r>
      <w:r w:rsidR="0071577E" w:rsidRPr="0087164A">
        <w:rPr>
          <w:i/>
          <w:sz w:val="24"/>
          <w:szCs w:val="22"/>
        </w:rPr>
        <w:t xml:space="preserve"> and </w:t>
      </w:r>
      <w:r w:rsidR="005D689C" w:rsidRPr="0087164A">
        <w:rPr>
          <w:i/>
          <w:sz w:val="24"/>
          <w:szCs w:val="22"/>
        </w:rPr>
        <w:t xml:space="preserve">prototypes presentations which </w:t>
      </w:r>
      <w:r w:rsidRPr="0087164A">
        <w:rPr>
          <w:i/>
          <w:sz w:val="24"/>
          <w:szCs w:val="22"/>
        </w:rPr>
        <w:t>indicat</w:t>
      </w:r>
      <w:r w:rsidR="005D689C" w:rsidRPr="0087164A">
        <w:rPr>
          <w:i/>
          <w:sz w:val="24"/>
          <w:szCs w:val="22"/>
        </w:rPr>
        <w:t>e</w:t>
      </w:r>
      <w:r w:rsidRPr="0087164A">
        <w:rPr>
          <w:i/>
          <w:sz w:val="24"/>
          <w:szCs w:val="22"/>
        </w:rPr>
        <w:t xml:space="preserve"> that the proposed </w:t>
      </w:r>
      <w:r w:rsidR="002F6A69" w:rsidRPr="0087164A">
        <w:rPr>
          <w:i/>
          <w:sz w:val="24"/>
          <w:szCs w:val="22"/>
        </w:rPr>
        <w:t>solutions</w:t>
      </w:r>
      <w:r w:rsidRPr="0087164A">
        <w:rPr>
          <w:i/>
          <w:sz w:val="24"/>
          <w:szCs w:val="22"/>
        </w:rPr>
        <w:t xml:space="preserve"> are technically feasible</w:t>
      </w:r>
      <w:r w:rsidR="00254444" w:rsidRPr="0087164A">
        <w:rPr>
          <w:i/>
          <w:sz w:val="24"/>
          <w:szCs w:val="22"/>
        </w:rPr>
        <w:t>.</w:t>
      </w:r>
      <w:r w:rsidR="003964B8" w:rsidRPr="0087164A">
        <w:rPr>
          <w:i/>
          <w:sz w:val="24"/>
          <w:szCs w:val="22"/>
        </w:rPr>
        <w:t xml:space="preserve"> </w:t>
      </w:r>
      <w:r w:rsidR="000F451F">
        <w:rPr>
          <w:i/>
          <w:sz w:val="24"/>
          <w:szCs w:val="22"/>
        </w:rPr>
        <w:t xml:space="preserve">The </w:t>
      </w:r>
      <w:r w:rsidR="003964B8" w:rsidRPr="0087164A">
        <w:rPr>
          <w:i/>
          <w:sz w:val="24"/>
          <w:szCs w:val="22"/>
        </w:rPr>
        <w:t xml:space="preserve">AMP TIG has developed a technical report on supporting AMP devices in </w:t>
      </w:r>
      <w:r w:rsidR="000F451F">
        <w:rPr>
          <w:i/>
          <w:sz w:val="24"/>
          <w:szCs w:val="22"/>
        </w:rPr>
        <w:t xml:space="preserve">802.11 </w:t>
      </w:r>
      <w:r w:rsidR="003964B8" w:rsidRPr="0087164A">
        <w:rPr>
          <w:i/>
          <w:sz w:val="24"/>
          <w:szCs w:val="22"/>
        </w:rPr>
        <w:t>WLAN</w:t>
      </w:r>
      <w:r w:rsidR="000F451F">
        <w:rPr>
          <w:i/>
          <w:sz w:val="24"/>
          <w:szCs w:val="22"/>
        </w:rPr>
        <w:t>s</w:t>
      </w:r>
      <w:r w:rsidR="003964B8" w:rsidRPr="0087164A">
        <w:rPr>
          <w:i/>
          <w:sz w:val="24"/>
          <w:szCs w:val="22"/>
        </w:rPr>
        <w:t xml:space="preserve"> in [1]</w:t>
      </w:r>
      <w:r w:rsidR="00216B81" w:rsidRPr="0087164A">
        <w:rPr>
          <w:i/>
          <w:sz w:val="24"/>
          <w:szCs w:val="22"/>
        </w:rPr>
        <w:t xml:space="preserve"> to demonstrate the system feasibility</w:t>
      </w:r>
      <w:r w:rsidR="00B73FAD" w:rsidRPr="0087164A">
        <w:rPr>
          <w:i/>
          <w:sz w:val="24"/>
          <w:szCs w:val="22"/>
        </w:rPr>
        <w:t>.</w:t>
      </w:r>
    </w:p>
    <w:p w14:paraId="26489E3B" w14:textId="77777777" w:rsidR="002C36F6" w:rsidRPr="00EC15C9" w:rsidRDefault="002C36F6" w:rsidP="00FA2B74">
      <w:pPr>
        <w:widowControl w:val="0"/>
        <w:autoSpaceDE w:val="0"/>
        <w:autoSpaceDN w:val="0"/>
        <w:adjustRightInd w:val="0"/>
        <w:rPr>
          <w:sz w:val="24"/>
          <w:szCs w:val="24"/>
          <w:lang w:val="en-US"/>
        </w:rPr>
      </w:pPr>
    </w:p>
    <w:p w14:paraId="4AEAFF38" w14:textId="77777777" w:rsidR="00FA2B74" w:rsidRPr="002B485C" w:rsidRDefault="00FA2B74" w:rsidP="002B485C">
      <w:pPr>
        <w:numPr>
          <w:ilvl w:val="0"/>
          <w:numId w:val="6"/>
        </w:numPr>
        <w:autoSpaceDE w:val="0"/>
        <w:autoSpaceDN w:val="0"/>
        <w:adjustRightInd w:val="0"/>
        <w:spacing w:before="240" w:after="60"/>
        <w:outlineLvl w:val="2"/>
        <w:rPr>
          <w:sz w:val="24"/>
          <w:szCs w:val="22"/>
          <w:lang w:val="en-US"/>
        </w:rPr>
      </w:pPr>
      <w:r w:rsidRPr="002B485C">
        <w:rPr>
          <w:sz w:val="24"/>
          <w:szCs w:val="22"/>
          <w:lang w:val="en-US"/>
        </w:rPr>
        <w:t>b)</w:t>
      </w:r>
      <w:r w:rsidR="00382AA6" w:rsidRPr="002B485C">
        <w:rPr>
          <w:sz w:val="24"/>
          <w:szCs w:val="22"/>
          <w:lang w:val="en-US"/>
        </w:rPr>
        <w:t xml:space="preserve"> </w:t>
      </w:r>
      <w:r w:rsidR="00C71A6F" w:rsidRPr="002B485C">
        <w:rPr>
          <w:sz w:val="24"/>
          <w:szCs w:val="22"/>
          <w:lang w:val="en-US"/>
        </w:rPr>
        <w:t>Proven similar technology via testing, modeling, simulation, etc.</w:t>
      </w:r>
    </w:p>
    <w:p w14:paraId="344DF39E" w14:textId="77777777" w:rsidR="0029167B" w:rsidRPr="00EC15C9" w:rsidRDefault="0029167B" w:rsidP="002C36F6">
      <w:pPr>
        <w:widowControl w:val="0"/>
        <w:autoSpaceDE w:val="0"/>
        <w:autoSpaceDN w:val="0"/>
        <w:adjustRightInd w:val="0"/>
        <w:rPr>
          <w:sz w:val="24"/>
          <w:szCs w:val="24"/>
          <w:lang w:val="en-US"/>
        </w:rPr>
      </w:pPr>
    </w:p>
    <w:p w14:paraId="2D87B9EF" w14:textId="63E06BA3" w:rsidR="002C36F6" w:rsidRPr="00B73FAD" w:rsidRDefault="00D541DF" w:rsidP="00D541DF">
      <w:pPr>
        <w:widowControl w:val="0"/>
        <w:autoSpaceDE w:val="0"/>
        <w:autoSpaceDN w:val="0"/>
        <w:adjustRightInd w:val="0"/>
        <w:rPr>
          <w:i/>
          <w:sz w:val="28"/>
          <w:szCs w:val="24"/>
          <w:lang w:val="en-US"/>
        </w:rPr>
      </w:pPr>
      <w:r w:rsidRPr="0087164A">
        <w:rPr>
          <w:rFonts w:eastAsia="MS Mincho"/>
          <w:i/>
          <w:sz w:val="24"/>
          <w:szCs w:val="22"/>
          <w:lang w:val="en-US" w:eastAsia="ja-JP"/>
        </w:rPr>
        <w:t xml:space="preserve">IEEE 802.11 is a mature technology which has a wide variety of legacy devices and a proven track record, with several billion devices shipping each </w:t>
      </w:r>
      <w:r w:rsidR="00177C8C" w:rsidRPr="0087164A">
        <w:rPr>
          <w:rFonts w:eastAsia="MS Mincho"/>
          <w:i/>
          <w:sz w:val="24"/>
          <w:szCs w:val="22"/>
          <w:lang w:val="en-US" w:eastAsia="ja-JP"/>
        </w:rPr>
        <w:t xml:space="preserve">year. </w:t>
      </w:r>
      <w:r w:rsidR="00D60E4D" w:rsidRPr="0087164A">
        <w:rPr>
          <w:rFonts w:eastAsia="MS Mincho"/>
          <w:i/>
          <w:sz w:val="24"/>
          <w:szCs w:val="22"/>
          <w:lang w:val="en-US" w:eastAsia="ja-JP"/>
        </w:rPr>
        <w:t xml:space="preserve">The AMP function has been analyzed in [1]. </w:t>
      </w:r>
      <w:r w:rsidR="00177C8C" w:rsidRPr="0087164A">
        <w:rPr>
          <w:rFonts w:eastAsia="MS Mincho"/>
          <w:i/>
          <w:sz w:val="24"/>
          <w:szCs w:val="22"/>
          <w:lang w:val="en-US" w:eastAsia="ja-JP"/>
        </w:rPr>
        <w:t>The</w:t>
      </w:r>
      <w:r w:rsidRPr="0087164A">
        <w:rPr>
          <w:rFonts w:eastAsia="MS Mincho"/>
          <w:i/>
          <w:sz w:val="24"/>
          <w:szCs w:val="22"/>
          <w:lang w:val="en-US" w:eastAsia="ja-JP"/>
        </w:rPr>
        <w:t xml:space="preserve"> increased capabilities </w:t>
      </w:r>
      <w:r w:rsidR="00D60E4D" w:rsidRPr="0087164A">
        <w:rPr>
          <w:rFonts w:eastAsia="MS Mincho"/>
          <w:i/>
          <w:sz w:val="24"/>
          <w:szCs w:val="22"/>
          <w:lang w:val="en-US" w:eastAsia="ja-JP"/>
        </w:rPr>
        <w:t xml:space="preserve">of IEEE 802.11 </w:t>
      </w:r>
      <w:r w:rsidRPr="0087164A">
        <w:rPr>
          <w:rFonts w:eastAsia="MS Mincho"/>
          <w:i/>
          <w:sz w:val="24"/>
          <w:szCs w:val="22"/>
          <w:lang w:val="en-US" w:eastAsia="ja-JP"/>
        </w:rPr>
        <w:t>envisioned for the baseband and RF parts necessary to implement the proposed amendment are in line with the current progress in technology</w:t>
      </w:r>
      <w:r w:rsidR="005E5BA5" w:rsidRPr="0087164A">
        <w:rPr>
          <w:rFonts w:eastAsia="MS Mincho"/>
          <w:i/>
          <w:sz w:val="24"/>
          <w:szCs w:val="22"/>
          <w:lang w:val="en-US" w:eastAsia="ja-JP"/>
        </w:rPr>
        <w:t xml:space="preserve"> and not expected to impinge </w:t>
      </w:r>
      <w:r w:rsidR="000F451F">
        <w:rPr>
          <w:rFonts w:eastAsia="MS Mincho"/>
          <w:i/>
          <w:sz w:val="24"/>
          <w:szCs w:val="22"/>
          <w:lang w:val="en-US" w:eastAsia="ja-JP"/>
        </w:rPr>
        <w:t xml:space="preserve">upon </w:t>
      </w:r>
      <w:r w:rsidR="005E5BA5" w:rsidRPr="0087164A">
        <w:rPr>
          <w:rFonts w:eastAsia="MS Mincho"/>
          <w:i/>
          <w:sz w:val="24"/>
          <w:szCs w:val="22"/>
          <w:lang w:val="en-US" w:eastAsia="ja-JP"/>
        </w:rPr>
        <w:t>testability</w:t>
      </w:r>
      <w:r w:rsidR="00B73FAD" w:rsidRPr="0087164A">
        <w:rPr>
          <w:rFonts w:eastAsia="MS Mincho"/>
          <w:i/>
          <w:sz w:val="24"/>
          <w:szCs w:val="22"/>
          <w:lang w:val="en-US" w:eastAsia="ja-JP"/>
        </w:rPr>
        <w:t>.</w:t>
      </w:r>
    </w:p>
    <w:p w14:paraId="4AF4CEE1" w14:textId="77777777" w:rsidR="002C36F6" w:rsidRPr="00EC15C9" w:rsidRDefault="002C36F6" w:rsidP="00FA2B74">
      <w:pPr>
        <w:widowControl w:val="0"/>
        <w:autoSpaceDE w:val="0"/>
        <w:autoSpaceDN w:val="0"/>
        <w:adjustRightInd w:val="0"/>
        <w:rPr>
          <w:sz w:val="24"/>
          <w:szCs w:val="24"/>
          <w:lang w:val="en-US"/>
        </w:rPr>
      </w:pPr>
    </w:p>
    <w:p w14:paraId="2CB16B66" w14:textId="77777777" w:rsidR="00A84AB6" w:rsidRPr="00EC15C9" w:rsidRDefault="00A84AB6" w:rsidP="00A84AB6">
      <w:pPr>
        <w:widowControl w:val="0"/>
        <w:autoSpaceDE w:val="0"/>
        <w:autoSpaceDN w:val="0"/>
        <w:adjustRightInd w:val="0"/>
        <w:rPr>
          <w:sz w:val="24"/>
          <w:szCs w:val="24"/>
          <w:lang w:val="en-US"/>
        </w:rPr>
      </w:pPr>
      <w:bookmarkStart w:id="42" w:name="_Toc209465396"/>
    </w:p>
    <w:p w14:paraId="2D7203D8" w14:textId="77777777" w:rsidR="00FA2B74" w:rsidRPr="002B485C" w:rsidRDefault="00A84AB6" w:rsidP="002B485C">
      <w:pPr>
        <w:pStyle w:val="3"/>
        <w:keepLines w:val="0"/>
        <w:numPr>
          <w:ilvl w:val="2"/>
          <w:numId w:val="2"/>
        </w:numPr>
        <w:tabs>
          <w:tab w:val="num" w:pos="0"/>
        </w:tabs>
        <w:suppressAutoHyphens/>
        <w:spacing w:before="245" w:after="115"/>
      </w:pPr>
      <w:r w:rsidRPr="002B485C">
        <w:lastRenderedPageBreak/>
        <w:t xml:space="preserve">1.2.5 </w:t>
      </w:r>
      <w:r w:rsidR="00FA2B74" w:rsidRPr="002B485C">
        <w:t>Economic Feasibility</w:t>
      </w:r>
      <w:bookmarkEnd w:id="42"/>
    </w:p>
    <w:p w14:paraId="0A0A3C81" w14:textId="77777777" w:rsidR="00A84AB6" w:rsidRPr="00EC15C9" w:rsidRDefault="00A84AB6" w:rsidP="00A84AB6">
      <w:pPr>
        <w:pStyle w:val="af1"/>
      </w:pPr>
      <w:r w:rsidRPr="00EC15C9">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45BFDBD5" w14:textId="77777777" w:rsidR="00C71A6F" w:rsidRPr="00EC15C9" w:rsidRDefault="00C71A6F" w:rsidP="00C71A6F">
      <w:pPr>
        <w:widowControl w:val="0"/>
        <w:autoSpaceDE w:val="0"/>
        <w:autoSpaceDN w:val="0"/>
        <w:adjustRightInd w:val="0"/>
        <w:rPr>
          <w:sz w:val="24"/>
          <w:szCs w:val="24"/>
          <w:lang w:val="en-US"/>
        </w:rPr>
      </w:pPr>
    </w:p>
    <w:p w14:paraId="4D897544" w14:textId="6E6D4C28" w:rsidR="002B485C" w:rsidRPr="002B485C" w:rsidRDefault="00C71A6F" w:rsidP="002B485C">
      <w:pPr>
        <w:numPr>
          <w:ilvl w:val="0"/>
          <w:numId w:val="6"/>
        </w:numPr>
        <w:autoSpaceDE w:val="0"/>
        <w:autoSpaceDN w:val="0"/>
        <w:adjustRightInd w:val="0"/>
        <w:spacing w:before="240" w:after="60"/>
        <w:outlineLvl w:val="2"/>
        <w:rPr>
          <w:sz w:val="24"/>
          <w:szCs w:val="22"/>
          <w:lang w:val="en-US"/>
        </w:rPr>
      </w:pPr>
      <w:r w:rsidRPr="002B485C">
        <w:rPr>
          <w:sz w:val="24"/>
          <w:szCs w:val="22"/>
          <w:lang w:val="en-US"/>
        </w:rPr>
        <w:t xml:space="preserve">a) </w:t>
      </w:r>
      <w:r w:rsidR="00281CF6" w:rsidRPr="002B485C">
        <w:rPr>
          <w:sz w:val="24"/>
          <w:szCs w:val="22"/>
          <w:lang w:val="en-US"/>
        </w:rPr>
        <w:t>Known cost factors</w:t>
      </w:r>
      <w:r w:rsidRPr="002B485C">
        <w:rPr>
          <w:sz w:val="24"/>
          <w:szCs w:val="22"/>
          <w:lang w:val="en-US"/>
        </w:rPr>
        <w:t>.</w:t>
      </w:r>
    </w:p>
    <w:p w14:paraId="6CA0DD3F" w14:textId="191FAF88" w:rsidR="006A4DBC" w:rsidRPr="00B73FAD" w:rsidRDefault="00C71A6F" w:rsidP="002B485C">
      <w:pPr>
        <w:pStyle w:val="af1"/>
        <w:rPr>
          <w:i/>
        </w:rPr>
      </w:pPr>
      <w:r w:rsidRPr="0087164A">
        <w:rPr>
          <w:i/>
        </w:rPr>
        <w:t xml:space="preserve">WLAN equipment </w:t>
      </w:r>
      <w:r w:rsidR="005D689C" w:rsidRPr="0087164A">
        <w:rPr>
          <w:i/>
        </w:rPr>
        <w:t>and AMP</w:t>
      </w:r>
      <w:r w:rsidR="00141DEE" w:rsidRPr="0087164A">
        <w:rPr>
          <w:i/>
        </w:rPr>
        <w:t xml:space="preserve"> devices are</w:t>
      </w:r>
      <w:r w:rsidRPr="0087164A">
        <w:rPr>
          <w:i/>
        </w:rPr>
        <w:t xml:space="preserve"> accepted </w:t>
      </w:r>
      <w:r w:rsidR="00141DEE" w:rsidRPr="0087164A">
        <w:rPr>
          <w:i/>
        </w:rPr>
        <w:t xml:space="preserve">by </w:t>
      </w:r>
      <w:r w:rsidR="00643787">
        <w:rPr>
          <w:i/>
        </w:rPr>
        <w:t xml:space="preserve">the </w:t>
      </w:r>
      <w:r w:rsidR="00141DEE" w:rsidRPr="0087164A">
        <w:rPr>
          <w:i/>
        </w:rPr>
        <w:t xml:space="preserve">market </w:t>
      </w:r>
      <w:r w:rsidRPr="0087164A">
        <w:rPr>
          <w:i/>
        </w:rPr>
        <w:t xml:space="preserve">as having balanced costs. The development of </w:t>
      </w:r>
      <w:r w:rsidR="00141DEE" w:rsidRPr="0087164A">
        <w:rPr>
          <w:i/>
        </w:rPr>
        <w:t>supporting AMP communication in WLAN</w:t>
      </w:r>
      <w:r w:rsidRPr="0087164A">
        <w:rPr>
          <w:i/>
        </w:rPr>
        <w:t xml:space="preserve"> </w:t>
      </w:r>
      <w:del w:id="43" w:author="Bo" w:date="2024-03-12T23:16:00Z">
        <w:r w:rsidRPr="0087164A" w:rsidDel="00BD43FE">
          <w:rPr>
            <w:i/>
          </w:rPr>
          <w:delText>en</w:delText>
        </w:r>
        <w:r w:rsidR="00141DEE" w:rsidRPr="0087164A" w:rsidDel="00BD43FE">
          <w:rPr>
            <w:i/>
          </w:rPr>
          <w:delText>tends</w:delText>
        </w:r>
        <w:r w:rsidRPr="0087164A" w:rsidDel="00BD43FE">
          <w:rPr>
            <w:i/>
          </w:rPr>
          <w:delText xml:space="preserve"> </w:delText>
        </w:r>
      </w:del>
      <w:ins w:id="44" w:author="Bo" w:date="2024-03-12T23:16:00Z">
        <w:r w:rsidR="00BD43FE">
          <w:rPr>
            <w:i/>
          </w:rPr>
          <w:t>extends</w:t>
        </w:r>
        <w:r w:rsidR="00BD43FE" w:rsidRPr="0087164A">
          <w:rPr>
            <w:i/>
          </w:rPr>
          <w:t xml:space="preserve"> </w:t>
        </w:r>
      </w:ins>
      <w:r w:rsidRPr="0087164A">
        <w:rPr>
          <w:i/>
        </w:rPr>
        <w:t xml:space="preserve">the </w:t>
      </w:r>
      <w:r w:rsidR="00141DEE" w:rsidRPr="0087164A">
        <w:rPr>
          <w:i/>
        </w:rPr>
        <w:t xml:space="preserve">WLAN network deployment scenario and </w:t>
      </w:r>
      <w:r w:rsidRPr="0087164A">
        <w:rPr>
          <w:i/>
        </w:rPr>
        <w:t>will not disrupt the established balance</w:t>
      </w:r>
      <w:r w:rsidR="00B73FAD" w:rsidRPr="0087164A">
        <w:rPr>
          <w:i/>
        </w:rPr>
        <w:t>.</w:t>
      </w:r>
    </w:p>
    <w:p w14:paraId="2C38C513" w14:textId="77777777" w:rsidR="002B485C" w:rsidRPr="002B485C" w:rsidRDefault="002B485C" w:rsidP="002B485C">
      <w:pPr>
        <w:pStyle w:val="af1"/>
      </w:pPr>
    </w:p>
    <w:p w14:paraId="7254ADA6" w14:textId="3D2AC783" w:rsidR="00FA2B74" w:rsidRPr="00EC15C9" w:rsidRDefault="006A4DBC" w:rsidP="006A4DBC">
      <w:pPr>
        <w:numPr>
          <w:ilvl w:val="0"/>
          <w:numId w:val="6"/>
        </w:numPr>
        <w:autoSpaceDE w:val="0"/>
        <w:autoSpaceDN w:val="0"/>
        <w:adjustRightInd w:val="0"/>
        <w:spacing w:before="240" w:after="60"/>
        <w:outlineLvl w:val="2"/>
        <w:rPr>
          <w:sz w:val="24"/>
          <w:szCs w:val="22"/>
          <w:lang w:val="en-US"/>
        </w:rPr>
      </w:pPr>
      <w:r w:rsidRPr="00EC15C9">
        <w:rPr>
          <w:sz w:val="24"/>
          <w:szCs w:val="22"/>
          <w:lang w:val="en-US"/>
        </w:rPr>
        <w:t xml:space="preserve">b) </w:t>
      </w:r>
      <w:r w:rsidR="00853904">
        <w:rPr>
          <w:sz w:val="24"/>
          <w:szCs w:val="24"/>
          <w:lang w:val="en-US"/>
        </w:rPr>
        <w:t>Balanced costs</w:t>
      </w:r>
      <w:r w:rsidR="00A84AB6" w:rsidRPr="00EC15C9">
        <w:rPr>
          <w:sz w:val="24"/>
          <w:szCs w:val="24"/>
          <w:lang w:val="en-US"/>
        </w:rPr>
        <w:t>.</w:t>
      </w:r>
    </w:p>
    <w:p w14:paraId="02F91E28" w14:textId="4181D906" w:rsidR="00737CCC" w:rsidRPr="00B73FAD" w:rsidRDefault="00EA1AA6" w:rsidP="002B485C">
      <w:pPr>
        <w:pStyle w:val="af1"/>
        <w:rPr>
          <w:i/>
        </w:rPr>
      </w:pPr>
      <w:r w:rsidRPr="0087164A">
        <w:rPr>
          <w:i/>
        </w:rPr>
        <w:t>Support of the proposed standard will likely require a manufacturer to develop a modified radio, modem</w:t>
      </w:r>
      <w:r w:rsidR="00643787">
        <w:rPr>
          <w:i/>
        </w:rPr>
        <w:t>,</w:t>
      </w:r>
      <w:r w:rsidRPr="0087164A">
        <w:rPr>
          <w:i/>
        </w:rPr>
        <w:t xml:space="preserve"> and firmware. This</w:t>
      </w:r>
      <w:r w:rsidR="00141DEE" w:rsidRPr="0087164A">
        <w:rPr>
          <w:i/>
        </w:rPr>
        <w:t xml:space="preserve"> is similar in principle to the case of </w:t>
      </w:r>
      <w:r w:rsidR="000E1346">
        <w:rPr>
          <w:i/>
        </w:rPr>
        <w:t xml:space="preserve">the </w:t>
      </w:r>
      <w:r w:rsidR="00DD7138" w:rsidRPr="0087164A">
        <w:rPr>
          <w:i/>
        </w:rPr>
        <w:t xml:space="preserve">IEEE </w:t>
      </w:r>
      <w:r w:rsidR="002F6A69" w:rsidRPr="0087164A">
        <w:rPr>
          <w:i/>
        </w:rPr>
        <w:t>802.11</w:t>
      </w:r>
      <w:r w:rsidR="00141DEE" w:rsidRPr="0087164A">
        <w:rPr>
          <w:i/>
        </w:rPr>
        <w:t>ba</w:t>
      </w:r>
      <w:r w:rsidR="000E1346">
        <w:rPr>
          <w:i/>
        </w:rPr>
        <w:t>-2021 amendment and capabilities</w:t>
      </w:r>
      <w:r w:rsidR="00717025" w:rsidRPr="0087164A">
        <w:rPr>
          <w:i/>
        </w:rPr>
        <w:t xml:space="preserve"> </w:t>
      </w:r>
      <w:r w:rsidR="00E9689A" w:rsidRPr="0087164A">
        <w:rPr>
          <w:i/>
        </w:rPr>
        <w:t xml:space="preserve">as well as in previous </w:t>
      </w:r>
      <w:r w:rsidR="00141DEE" w:rsidRPr="0087164A">
        <w:rPr>
          <w:i/>
        </w:rPr>
        <w:t xml:space="preserve">extended capabilities </w:t>
      </w:r>
      <w:r w:rsidR="00E9689A" w:rsidRPr="0087164A">
        <w:rPr>
          <w:i/>
        </w:rPr>
        <w:t>of IEEE</w:t>
      </w:r>
      <w:r w:rsidR="00D52907" w:rsidRPr="0087164A">
        <w:rPr>
          <w:i/>
        </w:rPr>
        <w:t xml:space="preserve"> Std.</w:t>
      </w:r>
      <w:r w:rsidR="00E9689A" w:rsidRPr="0087164A">
        <w:rPr>
          <w:i/>
        </w:rPr>
        <w:t xml:space="preserve"> 802.11 </w:t>
      </w:r>
      <w:r w:rsidR="005E5BA5" w:rsidRPr="0087164A">
        <w:rPr>
          <w:i/>
        </w:rPr>
        <w:t>enhancements</w:t>
      </w:r>
      <w:r w:rsidRPr="0087164A">
        <w:rPr>
          <w:i/>
        </w:rPr>
        <w:t xml:space="preserve">.  The cost factors for these </w:t>
      </w:r>
      <w:r w:rsidR="00141DEE" w:rsidRPr="0087164A">
        <w:rPr>
          <w:i/>
        </w:rPr>
        <w:t>enhancements</w:t>
      </w:r>
      <w:r w:rsidRPr="0087164A">
        <w:rPr>
          <w:i/>
        </w:rPr>
        <w:t xml:space="preserve"> are well known and the data for this is well understood</w:t>
      </w:r>
      <w:r w:rsidR="00B73FAD" w:rsidRPr="0087164A">
        <w:rPr>
          <w:i/>
        </w:rPr>
        <w:t>.</w:t>
      </w:r>
    </w:p>
    <w:p w14:paraId="21E5F890" w14:textId="77777777" w:rsidR="002B485C" w:rsidRPr="00EC15C9" w:rsidRDefault="002B485C" w:rsidP="002B485C">
      <w:pPr>
        <w:pStyle w:val="af1"/>
        <w:rPr>
          <w:szCs w:val="24"/>
        </w:rPr>
      </w:pPr>
    </w:p>
    <w:p w14:paraId="2A068F51" w14:textId="77777777" w:rsidR="00FA2B74" w:rsidRPr="002B485C" w:rsidRDefault="00FA2B74" w:rsidP="002B485C">
      <w:pPr>
        <w:numPr>
          <w:ilvl w:val="0"/>
          <w:numId w:val="6"/>
        </w:numPr>
        <w:autoSpaceDE w:val="0"/>
        <w:autoSpaceDN w:val="0"/>
        <w:adjustRightInd w:val="0"/>
        <w:spacing w:before="240" w:after="60"/>
        <w:outlineLvl w:val="2"/>
        <w:rPr>
          <w:sz w:val="24"/>
          <w:szCs w:val="22"/>
          <w:lang w:val="en-US"/>
        </w:rPr>
      </w:pPr>
      <w:r w:rsidRPr="002B485C">
        <w:rPr>
          <w:sz w:val="24"/>
          <w:szCs w:val="22"/>
          <w:lang w:val="en-US"/>
        </w:rPr>
        <w:t>c)</w:t>
      </w:r>
      <w:r w:rsidR="00737CCC" w:rsidRPr="002B485C">
        <w:rPr>
          <w:sz w:val="24"/>
          <w:szCs w:val="22"/>
          <w:lang w:val="en-US"/>
        </w:rPr>
        <w:t xml:space="preserve"> </w:t>
      </w:r>
      <w:r w:rsidRPr="002B485C">
        <w:rPr>
          <w:sz w:val="24"/>
          <w:szCs w:val="22"/>
          <w:lang w:val="en-US"/>
        </w:rPr>
        <w:t>Consideration of installation costs</w:t>
      </w:r>
      <w:r w:rsidR="00A84AB6" w:rsidRPr="002B485C">
        <w:rPr>
          <w:sz w:val="24"/>
          <w:szCs w:val="22"/>
          <w:lang w:val="en-US"/>
        </w:rPr>
        <w:t>.</w:t>
      </w:r>
    </w:p>
    <w:p w14:paraId="1A04410C" w14:textId="6E77A6C0" w:rsidR="006B7183" w:rsidRPr="0087164A" w:rsidRDefault="00165819" w:rsidP="002B485C">
      <w:pPr>
        <w:pStyle w:val="af1"/>
        <w:rPr>
          <w:i/>
        </w:rPr>
      </w:pPr>
      <w:r w:rsidRPr="0087164A">
        <w:rPr>
          <w:i/>
        </w:rPr>
        <w:t>The WLAN i</w:t>
      </w:r>
      <w:r w:rsidR="006B7183" w:rsidRPr="0087164A">
        <w:rPr>
          <w:i/>
        </w:rPr>
        <w:t xml:space="preserve">ndustry has </w:t>
      </w:r>
      <w:r w:rsidRPr="0087164A">
        <w:rPr>
          <w:i/>
        </w:rPr>
        <w:t xml:space="preserve">been </w:t>
      </w:r>
      <w:r w:rsidR="00F60E81">
        <w:rPr>
          <w:i/>
        </w:rPr>
        <w:t>developing</w:t>
      </w:r>
      <w:r w:rsidRPr="0087164A">
        <w:rPr>
          <w:i/>
        </w:rPr>
        <w:t xml:space="preserve"> WLAN implementation</w:t>
      </w:r>
      <w:r w:rsidR="00F60E81">
        <w:rPr>
          <w:i/>
        </w:rPr>
        <w:t>s for the</w:t>
      </w:r>
      <w:r w:rsidRPr="0087164A">
        <w:rPr>
          <w:i/>
        </w:rPr>
        <w:t xml:space="preserve"> IoT marke</w:t>
      </w:r>
      <w:r w:rsidR="00433CD4">
        <w:rPr>
          <w:i/>
        </w:rPr>
        <w:t xml:space="preserve">t </w:t>
      </w:r>
      <w:r w:rsidRPr="0087164A">
        <w:rPr>
          <w:i/>
        </w:rPr>
        <w:t>f</w:t>
      </w:r>
      <w:r w:rsidR="006B7183" w:rsidRPr="0087164A">
        <w:rPr>
          <w:i/>
        </w:rPr>
        <w:t xml:space="preserve">or many years. The focus of this </w:t>
      </w:r>
      <w:ins w:id="45" w:author="Bo" w:date="2024-03-12T23:10:00Z">
        <w:r w:rsidR="00A572B9">
          <w:rPr>
            <w:i/>
          </w:rPr>
          <w:t xml:space="preserve">proposed </w:t>
        </w:r>
      </w:ins>
      <w:r w:rsidR="006B7183" w:rsidRPr="0087164A">
        <w:rPr>
          <w:i/>
        </w:rPr>
        <w:t xml:space="preserve">amendment is on </w:t>
      </w:r>
      <w:r w:rsidRPr="0087164A">
        <w:rPr>
          <w:i/>
        </w:rPr>
        <w:t xml:space="preserve">enabling AMP </w:t>
      </w:r>
      <w:r w:rsidR="00643787">
        <w:rPr>
          <w:i/>
        </w:rPr>
        <w:t>C</w:t>
      </w:r>
      <w:r w:rsidRPr="0087164A">
        <w:rPr>
          <w:i/>
        </w:rPr>
        <w:t xml:space="preserve">ommunication operation in </w:t>
      </w:r>
      <w:r w:rsidR="00643787">
        <w:rPr>
          <w:i/>
        </w:rPr>
        <w:t xml:space="preserve">a </w:t>
      </w:r>
      <w:r w:rsidR="006B7183" w:rsidRPr="0087164A">
        <w:rPr>
          <w:i/>
        </w:rPr>
        <w:t xml:space="preserve">WLAN. The proposed amendment has no known </w:t>
      </w:r>
      <w:r w:rsidR="00456D41" w:rsidRPr="0087164A">
        <w:rPr>
          <w:i/>
        </w:rPr>
        <w:t xml:space="preserve">extra </w:t>
      </w:r>
      <w:r w:rsidR="006B7183" w:rsidRPr="0087164A">
        <w:rPr>
          <w:i/>
        </w:rPr>
        <w:t xml:space="preserve">impact on installation costs for </w:t>
      </w:r>
      <w:r w:rsidR="00456D41" w:rsidRPr="0087164A">
        <w:rPr>
          <w:i/>
        </w:rPr>
        <w:t xml:space="preserve">AMP </w:t>
      </w:r>
      <w:r w:rsidR="00433CD4">
        <w:rPr>
          <w:i/>
        </w:rPr>
        <w:t xml:space="preserve">communication enabled </w:t>
      </w:r>
      <w:r w:rsidR="00456D41" w:rsidRPr="0087164A">
        <w:rPr>
          <w:i/>
        </w:rPr>
        <w:t>WLANs</w:t>
      </w:r>
      <w:r w:rsidR="006B7183" w:rsidRPr="0087164A">
        <w:rPr>
          <w:i/>
        </w:rPr>
        <w:t xml:space="preserve">. </w:t>
      </w:r>
    </w:p>
    <w:p w14:paraId="3D6BE3C3" w14:textId="073BAE97" w:rsidR="00456D41" w:rsidRPr="0087164A" w:rsidRDefault="00433CD4" w:rsidP="002B485C">
      <w:pPr>
        <w:pStyle w:val="af1"/>
        <w:rPr>
          <w:i/>
        </w:rPr>
      </w:pPr>
      <w:r>
        <w:rPr>
          <w:i/>
        </w:rPr>
        <w:t>For</w:t>
      </w:r>
      <w:r w:rsidR="006B7183" w:rsidRPr="0087164A">
        <w:rPr>
          <w:i/>
        </w:rPr>
        <w:t xml:space="preserve"> </w:t>
      </w:r>
      <w:r w:rsidR="00456D41" w:rsidRPr="0087164A">
        <w:rPr>
          <w:i/>
        </w:rPr>
        <w:t xml:space="preserve">WLAN devices with </w:t>
      </w:r>
      <w:r>
        <w:rPr>
          <w:i/>
        </w:rPr>
        <w:t xml:space="preserve">the </w:t>
      </w:r>
      <w:r w:rsidR="00456D41" w:rsidRPr="0087164A">
        <w:rPr>
          <w:i/>
        </w:rPr>
        <w:t xml:space="preserve">AMP </w:t>
      </w:r>
      <w:r w:rsidR="00643787">
        <w:rPr>
          <w:i/>
        </w:rPr>
        <w:t>C</w:t>
      </w:r>
      <w:r w:rsidR="001A76D2">
        <w:rPr>
          <w:i/>
        </w:rPr>
        <w:t xml:space="preserve">ommunication </w:t>
      </w:r>
      <w:r w:rsidR="00456D41" w:rsidRPr="0087164A">
        <w:rPr>
          <w:i/>
        </w:rPr>
        <w:t>capability only, the proposed amendment is not expected to impact installation cost</w:t>
      </w:r>
      <w:r w:rsidR="001A76D2">
        <w:rPr>
          <w:i/>
        </w:rPr>
        <w:t>s</w:t>
      </w:r>
      <w:r w:rsidR="00456D41" w:rsidRPr="0087164A">
        <w:rPr>
          <w:i/>
        </w:rPr>
        <w:t xml:space="preserve">. </w:t>
      </w:r>
    </w:p>
    <w:p w14:paraId="5496D682" w14:textId="42E70580" w:rsidR="006B7183" w:rsidRPr="00B73FAD" w:rsidRDefault="006B7183" w:rsidP="002B485C">
      <w:pPr>
        <w:pStyle w:val="af1"/>
        <w:rPr>
          <w:i/>
        </w:rPr>
      </w:pPr>
      <w:r w:rsidRPr="0087164A">
        <w:rPr>
          <w:i/>
        </w:rPr>
        <w:t xml:space="preserve">In some cases, </w:t>
      </w:r>
      <w:r w:rsidR="001A76D2">
        <w:rPr>
          <w:i/>
        </w:rPr>
        <w:t xml:space="preserve">the </w:t>
      </w:r>
      <w:r w:rsidR="00D3774C" w:rsidRPr="0087164A">
        <w:rPr>
          <w:i/>
        </w:rPr>
        <w:t xml:space="preserve">AMP </w:t>
      </w:r>
      <w:r w:rsidR="00643787">
        <w:rPr>
          <w:i/>
        </w:rPr>
        <w:t>C</w:t>
      </w:r>
      <w:r w:rsidR="001A76D2">
        <w:rPr>
          <w:i/>
        </w:rPr>
        <w:t xml:space="preserve">ommunication </w:t>
      </w:r>
      <w:r w:rsidR="00D3774C" w:rsidRPr="0087164A">
        <w:rPr>
          <w:i/>
        </w:rPr>
        <w:t xml:space="preserve">capability is </w:t>
      </w:r>
      <w:r w:rsidR="00AD54F3" w:rsidRPr="0087164A">
        <w:rPr>
          <w:i/>
        </w:rPr>
        <w:t xml:space="preserve">added </w:t>
      </w:r>
      <w:r w:rsidR="001A76D2">
        <w:rPr>
          <w:i/>
        </w:rPr>
        <w:t>to</w:t>
      </w:r>
      <w:r w:rsidR="00D3774C" w:rsidRPr="0087164A">
        <w:rPr>
          <w:i/>
        </w:rPr>
        <w:t xml:space="preserve"> a legacy IEEE 802.11 device. </w:t>
      </w:r>
      <w:r w:rsidRPr="0087164A">
        <w:rPr>
          <w:i/>
        </w:rPr>
        <w:t xml:space="preserve">The </w:t>
      </w:r>
      <w:r w:rsidR="00D3774C" w:rsidRPr="0087164A">
        <w:rPr>
          <w:i/>
        </w:rPr>
        <w:t xml:space="preserve">total </w:t>
      </w:r>
      <w:r w:rsidRPr="0087164A">
        <w:rPr>
          <w:i/>
        </w:rPr>
        <w:t xml:space="preserve">cost is balanced and comparable to the cost of an initial </w:t>
      </w:r>
      <w:r w:rsidR="00D52907" w:rsidRPr="0087164A">
        <w:rPr>
          <w:i/>
        </w:rPr>
        <w:t xml:space="preserve">IEEE Std. </w:t>
      </w:r>
      <w:r w:rsidRPr="0087164A">
        <w:rPr>
          <w:i/>
        </w:rPr>
        <w:t xml:space="preserve">802.11 </w:t>
      </w:r>
      <w:r w:rsidR="00D3774C" w:rsidRPr="0087164A">
        <w:rPr>
          <w:i/>
        </w:rPr>
        <w:t>WLAN</w:t>
      </w:r>
      <w:r w:rsidRPr="0087164A">
        <w:rPr>
          <w:i/>
        </w:rPr>
        <w:t xml:space="preserve"> installation</w:t>
      </w:r>
      <w:r w:rsidR="00141DEE" w:rsidRPr="0087164A">
        <w:rPr>
          <w:i/>
        </w:rPr>
        <w:t>.</w:t>
      </w:r>
    </w:p>
    <w:p w14:paraId="17EAF45C" w14:textId="77777777" w:rsidR="00D26E94" w:rsidRPr="00EC15C9" w:rsidRDefault="00D26E94" w:rsidP="006A4DBC">
      <w:pPr>
        <w:rPr>
          <w:sz w:val="28"/>
          <w:szCs w:val="24"/>
          <w:lang w:val="en-US"/>
        </w:rPr>
      </w:pPr>
    </w:p>
    <w:p w14:paraId="05AE9BF7" w14:textId="77777777" w:rsidR="006A4DBC" w:rsidRPr="002B485C" w:rsidRDefault="006A4DBC" w:rsidP="002B485C">
      <w:pPr>
        <w:numPr>
          <w:ilvl w:val="0"/>
          <w:numId w:val="6"/>
        </w:numPr>
        <w:autoSpaceDE w:val="0"/>
        <w:autoSpaceDN w:val="0"/>
        <w:adjustRightInd w:val="0"/>
        <w:spacing w:before="240" w:after="60"/>
        <w:outlineLvl w:val="2"/>
        <w:rPr>
          <w:sz w:val="24"/>
          <w:szCs w:val="22"/>
          <w:lang w:val="en-US"/>
        </w:rPr>
      </w:pPr>
      <w:r w:rsidRPr="002B485C">
        <w:rPr>
          <w:sz w:val="24"/>
          <w:szCs w:val="22"/>
          <w:lang w:val="en-US"/>
        </w:rPr>
        <w:t>d)</w:t>
      </w:r>
      <w:r w:rsidR="00A84AB6" w:rsidRPr="002B485C">
        <w:rPr>
          <w:sz w:val="24"/>
          <w:szCs w:val="22"/>
          <w:lang w:val="en-US"/>
        </w:rPr>
        <w:t xml:space="preserve"> </w:t>
      </w:r>
      <w:r w:rsidRPr="002B485C">
        <w:rPr>
          <w:sz w:val="24"/>
          <w:szCs w:val="22"/>
          <w:lang w:val="en-US"/>
        </w:rPr>
        <w:t>Consideration of operational costs (e.g., energy consumption).</w:t>
      </w:r>
    </w:p>
    <w:p w14:paraId="16A203F6" w14:textId="5FB10339" w:rsidR="00E02066" w:rsidRPr="0087164A" w:rsidRDefault="00F51823" w:rsidP="002B485C">
      <w:pPr>
        <w:pStyle w:val="af1"/>
        <w:rPr>
          <w:i/>
        </w:rPr>
      </w:pPr>
      <w:r w:rsidRPr="0087164A">
        <w:rPr>
          <w:i/>
        </w:rPr>
        <w:t xml:space="preserve">There are </w:t>
      </w:r>
      <w:r w:rsidR="003E0869" w:rsidRPr="0087164A">
        <w:rPr>
          <w:i/>
        </w:rPr>
        <w:t>billion</w:t>
      </w:r>
      <w:r w:rsidR="00E7435B" w:rsidRPr="0087164A">
        <w:rPr>
          <w:i/>
        </w:rPr>
        <w:t>s</w:t>
      </w:r>
      <w:r w:rsidRPr="0087164A">
        <w:rPr>
          <w:i/>
        </w:rPr>
        <w:t xml:space="preserve"> of WLAN systems in operation around the world. WLAN systems ar</w:t>
      </w:r>
      <w:r w:rsidR="00E02066" w:rsidRPr="0087164A">
        <w:rPr>
          <w:i/>
        </w:rPr>
        <w:t>e recognized to provide a</w:t>
      </w:r>
      <w:r w:rsidRPr="0087164A">
        <w:rPr>
          <w:i/>
        </w:rPr>
        <w:t xml:space="preserve"> </w:t>
      </w:r>
      <w:r w:rsidR="00E02066" w:rsidRPr="0087164A">
        <w:rPr>
          <w:i/>
        </w:rPr>
        <w:t xml:space="preserve">total cost of ownership (TCO) that provides significant operation cost </w:t>
      </w:r>
      <w:r w:rsidR="003E0869" w:rsidRPr="0087164A">
        <w:rPr>
          <w:i/>
        </w:rPr>
        <w:t xml:space="preserve">benefits. </w:t>
      </w:r>
      <w:r w:rsidRPr="0087164A">
        <w:rPr>
          <w:i/>
        </w:rPr>
        <w:t xml:space="preserve">This </w:t>
      </w:r>
      <w:ins w:id="46" w:author="Bo" w:date="2024-03-12T23:11:00Z">
        <w:r w:rsidR="00A572B9">
          <w:rPr>
            <w:i/>
          </w:rPr>
          <w:t xml:space="preserve">proposed </w:t>
        </w:r>
      </w:ins>
      <w:r w:rsidRPr="0087164A">
        <w:rPr>
          <w:i/>
        </w:rPr>
        <w:t xml:space="preserve">amendment </w:t>
      </w:r>
      <w:r w:rsidR="001A76D2">
        <w:rPr>
          <w:i/>
        </w:rPr>
        <w:t>focuses</w:t>
      </w:r>
      <w:r w:rsidR="00AE58DC" w:rsidRPr="0087164A">
        <w:rPr>
          <w:i/>
        </w:rPr>
        <w:t xml:space="preserve"> on enabling AMP </w:t>
      </w:r>
      <w:r w:rsidR="00643787">
        <w:rPr>
          <w:i/>
        </w:rPr>
        <w:t>C</w:t>
      </w:r>
      <w:r w:rsidR="00AE58DC" w:rsidRPr="0087164A">
        <w:rPr>
          <w:i/>
        </w:rPr>
        <w:t>ommunication in</w:t>
      </w:r>
      <w:r w:rsidR="001A76D2">
        <w:rPr>
          <w:i/>
        </w:rPr>
        <w:t xml:space="preserve"> an IEEE 802.11 WLAN, enabling</w:t>
      </w:r>
      <w:r w:rsidR="00AE58DC" w:rsidRPr="0087164A">
        <w:rPr>
          <w:i/>
        </w:rPr>
        <w:t xml:space="preserve"> </w:t>
      </w:r>
      <w:proofErr w:type="spellStart"/>
      <w:r w:rsidR="00AE58DC" w:rsidRPr="0087164A">
        <w:rPr>
          <w:i/>
        </w:rPr>
        <w:t>ultra low</w:t>
      </w:r>
      <w:proofErr w:type="spellEnd"/>
      <w:r w:rsidR="00AE58DC" w:rsidRPr="0087164A">
        <w:rPr>
          <w:i/>
        </w:rPr>
        <w:t xml:space="preserve"> </w:t>
      </w:r>
      <w:r w:rsidR="00AE7CC3" w:rsidRPr="0087164A">
        <w:rPr>
          <w:i/>
        </w:rPr>
        <w:t xml:space="preserve">energy consumption and </w:t>
      </w:r>
      <w:r w:rsidR="00433CD4" w:rsidRPr="0087164A">
        <w:rPr>
          <w:i/>
        </w:rPr>
        <w:t>long-life</w:t>
      </w:r>
      <w:r w:rsidR="001A76D2" w:rsidRPr="0087164A">
        <w:rPr>
          <w:i/>
        </w:rPr>
        <w:t xml:space="preserve"> cycle</w:t>
      </w:r>
      <w:r w:rsidR="00AE58DC" w:rsidRPr="0087164A">
        <w:rPr>
          <w:i/>
        </w:rPr>
        <w:t xml:space="preserve"> IoT </w:t>
      </w:r>
      <w:r w:rsidR="00AE7CC3" w:rsidRPr="0087164A">
        <w:rPr>
          <w:i/>
        </w:rPr>
        <w:t>applications</w:t>
      </w:r>
      <w:r w:rsidR="001A76D2">
        <w:rPr>
          <w:i/>
        </w:rPr>
        <w:t>. B</w:t>
      </w:r>
      <w:r w:rsidR="00500149" w:rsidRPr="0087164A">
        <w:rPr>
          <w:i/>
        </w:rPr>
        <w:t xml:space="preserve">attery-free AMP devices </w:t>
      </w:r>
      <w:r w:rsidR="001A76D2">
        <w:rPr>
          <w:i/>
        </w:rPr>
        <w:t>leverage</w:t>
      </w:r>
      <w:r w:rsidR="00500149" w:rsidRPr="0087164A">
        <w:rPr>
          <w:i/>
        </w:rPr>
        <w:t xml:space="preserve"> ambient power </w:t>
      </w:r>
      <w:r w:rsidR="00AD54F3" w:rsidRPr="0087164A">
        <w:rPr>
          <w:i/>
        </w:rPr>
        <w:t xml:space="preserve">sources </w:t>
      </w:r>
      <w:r w:rsidR="00500149" w:rsidRPr="0087164A">
        <w:rPr>
          <w:i/>
        </w:rPr>
        <w:t>and enable maintenance-free IoT network</w:t>
      </w:r>
      <w:r w:rsidR="001A76D2">
        <w:rPr>
          <w:i/>
        </w:rPr>
        <w:t>,</w:t>
      </w:r>
      <w:r w:rsidR="00500149" w:rsidRPr="0087164A">
        <w:rPr>
          <w:i/>
        </w:rPr>
        <w:t xml:space="preserve"> reduc</w:t>
      </w:r>
      <w:r w:rsidR="001A76D2">
        <w:rPr>
          <w:i/>
        </w:rPr>
        <w:t>ing and in some cases eliminating</w:t>
      </w:r>
      <w:r w:rsidR="00500149" w:rsidRPr="0087164A">
        <w:rPr>
          <w:i/>
        </w:rPr>
        <w:t xml:space="preserve"> human intervention. AMP </w:t>
      </w:r>
      <w:r w:rsidR="00643787">
        <w:rPr>
          <w:i/>
        </w:rPr>
        <w:t>C</w:t>
      </w:r>
      <w:r w:rsidR="00500149" w:rsidRPr="0087164A">
        <w:rPr>
          <w:i/>
        </w:rPr>
        <w:t xml:space="preserve">ommunication also </w:t>
      </w:r>
      <w:r w:rsidR="001A76D2">
        <w:rPr>
          <w:i/>
        </w:rPr>
        <w:t>supports improved</w:t>
      </w:r>
      <w:r w:rsidR="00500149" w:rsidRPr="0087164A">
        <w:rPr>
          <w:i/>
        </w:rPr>
        <w:t xml:space="preserve"> environment protection via </w:t>
      </w:r>
      <w:r w:rsidR="007D30D9" w:rsidRPr="0087164A">
        <w:rPr>
          <w:i/>
        </w:rPr>
        <w:t xml:space="preserve">reducing </w:t>
      </w:r>
      <w:r w:rsidR="00500149" w:rsidRPr="0087164A">
        <w:rPr>
          <w:i/>
        </w:rPr>
        <w:t>usage of conventional batter</w:t>
      </w:r>
      <w:r w:rsidR="001A76D2">
        <w:rPr>
          <w:i/>
        </w:rPr>
        <w:t>ies</w:t>
      </w:r>
      <w:r w:rsidR="00AE58DC" w:rsidRPr="0087164A">
        <w:rPr>
          <w:i/>
        </w:rPr>
        <w:t>.</w:t>
      </w:r>
      <w:r w:rsidR="00AE7CC3" w:rsidRPr="0087164A">
        <w:rPr>
          <w:i/>
        </w:rPr>
        <w:t xml:space="preserve"> This </w:t>
      </w:r>
      <w:ins w:id="47" w:author="Bo" w:date="2024-03-12T23:11:00Z">
        <w:r w:rsidR="00A572B9">
          <w:rPr>
            <w:i/>
          </w:rPr>
          <w:t xml:space="preserve">proposed </w:t>
        </w:r>
      </w:ins>
      <w:r w:rsidR="00AE7CC3" w:rsidRPr="0087164A">
        <w:rPr>
          <w:i/>
        </w:rPr>
        <w:t>amendment is</w:t>
      </w:r>
      <w:r w:rsidR="00AE58DC" w:rsidRPr="0087164A">
        <w:rPr>
          <w:i/>
        </w:rPr>
        <w:t xml:space="preserve"> </w:t>
      </w:r>
      <w:r w:rsidR="00E02066" w:rsidRPr="0087164A">
        <w:rPr>
          <w:i/>
        </w:rPr>
        <w:t xml:space="preserve">not expected to </w:t>
      </w:r>
      <w:r w:rsidR="001A76D2">
        <w:rPr>
          <w:i/>
        </w:rPr>
        <w:t xml:space="preserve">markedly </w:t>
      </w:r>
      <w:r w:rsidR="00E02066" w:rsidRPr="0087164A">
        <w:rPr>
          <w:i/>
        </w:rPr>
        <w:t>change today’s operation costs</w:t>
      </w:r>
      <w:r w:rsidR="00D059C2" w:rsidRPr="0087164A">
        <w:rPr>
          <w:i/>
        </w:rPr>
        <w:t xml:space="preserve"> and </w:t>
      </w:r>
      <w:r w:rsidR="00803CA0" w:rsidRPr="0087164A">
        <w:rPr>
          <w:i/>
        </w:rPr>
        <w:t xml:space="preserve">indeed </w:t>
      </w:r>
      <w:r w:rsidR="00D059C2" w:rsidRPr="0087164A">
        <w:rPr>
          <w:i/>
        </w:rPr>
        <w:t xml:space="preserve">a goal is to improve the TCO via </w:t>
      </w:r>
      <w:r w:rsidR="00803CA0" w:rsidRPr="0087164A">
        <w:rPr>
          <w:i/>
        </w:rPr>
        <w:t xml:space="preserve">enabling </w:t>
      </w:r>
      <w:r w:rsidR="00D059C2" w:rsidRPr="0087164A">
        <w:rPr>
          <w:i/>
        </w:rPr>
        <w:t xml:space="preserve">reduced </w:t>
      </w:r>
      <w:r w:rsidR="00803CA0" w:rsidRPr="0087164A">
        <w:rPr>
          <w:i/>
        </w:rPr>
        <w:t xml:space="preserve">device </w:t>
      </w:r>
      <w:r w:rsidR="00AE7CC3" w:rsidRPr="0087164A">
        <w:rPr>
          <w:i/>
        </w:rPr>
        <w:t>energy</w:t>
      </w:r>
      <w:r w:rsidR="00D059C2" w:rsidRPr="0087164A">
        <w:rPr>
          <w:i/>
        </w:rPr>
        <w:t xml:space="preserve"> consumption</w:t>
      </w:r>
      <w:r w:rsidR="00B73FAD" w:rsidRPr="0087164A">
        <w:rPr>
          <w:i/>
        </w:rPr>
        <w:t>.</w:t>
      </w:r>
    </w:p>
    <w:p w14:paraId="37AE5D53" w14:textId="77777777" w:rsidR="002B485C" w:rsidRPr="002B485C" w:rsidRDefault="002B485C" w:rsidP="002B485C">
      <w:pPr>
        <w:pStyle w:val="af1"/>
        <w:rPr>
          <w:highlight w:val="yellow"/>
        </w:rPr>
      </w:pPr>
    </w:p>
    <w:p w14:paraId="77EB24C4" w14:textId="77777777" w:rsidR="00E02066" w:rsidRPr="002B485C" w:rsidRDefault="00E02066" w:rsidP="002B485C">
      <w:pPr>
        <w:numPr>
          <w:ilvl w:val="0"/>
          <w:numId w:val="6"/>
        </w:numPr>
        <w:autoSpaceDE w:val="0"/>
        <w:autoSpaceDN w:val="0"/>
        <w:adjustRightInd w:val="0"/>
        <w:spacing w:before="240" w:after="60"/>
        <w:outlineLvl w:val="2"/>
        <w:rPr>
          <w:sz w:val="24"/>
          <w:szCs w:val="22"/>
          <w:lang w:val="en-US"/>
        </w:rPr>
      </w:pPr>
      <w:r w:rsidRPr="002B485C">
        <w:rPr>
          <w:sz w:val="24"/>
          <w:szCs w:val="22"/>
          <w:lang w:val="en-US"/>
        </w:rPr>
        <w:lastRenderedPageBreak/>
        <w:t>e)</w:t>
      </w:r>
      <w:r w:rsidR="00A84AB6" w:rsidRPr="002B485C">
        <w:rPr>
          <w:sz w:val="24"/>
          <w:szCs w:val="22"/>
          <w:lang w:val="en-US"/>
        </w:rPr>
        <w:t xml:space="preserve"> </w:t>
      </w:r>
      <w:r w:rsidRPr="002B485C">
        <w:rPr>
          <w:sz w:val="24"/>
          <w:szCs w:val="22"/>
          <w:lang w:val="en-US"/>
        </w:rPr>
        <w:t>Other areas, as appropriate</w:t>
      </w:r>
      <w:r w:rsidR="00A84AB6" w:rsidRPr="002B485C">
        <w:rPr>
          <w:sz w:val="24"/>
          <w:szCs w:val="22"/>
          <w:lang w:val="en-US"/>
        </w:rPr>
        <w:t>.</w:t>
      </w:r>
    </w:p>
    <w:p w14:paraId="12EE5C8E" w14:textId="77777777" w:rsidR="00E02066" w:rsidRPr="00EC15C9" w:rsidRDefault="00E02066" w:rsidP="00E02066">
      <w:pPr>
        <w:autoSpaceDE w:val="0"/>
        <w:autoSpaceDN w:val="0"/>
        <w:adjustRightInd w:val="0"/>
        <w:spacing w:before="240" w:after="60"/>
        <w:outlineLvl w:val="2"/>
        <w:rPr>
          <w:sz w:val="24"/>
          <w:szCs w:val="22"/>
          <w:lang w:val="en-US"/>
        </w:rPr>
      </w:pPr>
      <w:r w:rsidRPr="00EC15C9">
        <w:t>None.</w:t>
      </w:r>
    </w:p>
    <w:p w14:paraId="7EFA889E" w14:textId="77777777" w:rsidR="00CA09B2" w:rsidRPr="00EC15C9" w:rsidRDefault="00CA09B2" w:rsidP="006A4DBC">
      <w:pPr>
        <w:rPr>
          <w:sz w:val="28"/>
          <w:szCs w:val="24"/>
          <w:lang w:val="en-US"/>
        </w:rPr>
      </w:pPr>
      <w:r w:rsidRPr="00EC15C9">
        <w:rPr>
          <w:sz w:val="28"/>
          <w:szCs w:val="24"/>
        </w:rPr>
        <w:br w:type="page"/>
      </w:r>
      <w:r w:rsidRPr="00EC15C9">
        <w:rPr>
          <w:b/>
          <w:sz w:val="32"/>
        </w:rPr>
        <w:lastRenderedPageBreak/>
        <w:t>References:</w:t>
      </w:r>
    </w:p>
    <w:p w14:paraId="426BA03F" w14:textId="467FFF33" w:rsidR="00DD0EB3" w:rsidRDefault="00DD0EB3" w:rsidP="00B933A3">
      <w:pPr>
        <w:rPr>
          <w:szCs w:val="22"/>
        </w:rPr>
      </w:pPr>
    </w:p>
    <w:p w14:paraId="785AF6DA" w14:textId="302A7A1A" w:rsidR="00F34364" w:rsidRDefault="00944FC1" w:rsidP="00F34364">
      <w:pPr>
        <w:pStyle w:val="aa"/>
        <w:numPr>
          <w:ilvl w:val="0"/>
          <w:numId w:val="20"/>
        </w:numPr>
        <w:overflowPunct w:val="0"/>
        <w:autoSpaceDE w:val="0"/>
        <w:autoSpaceDN w:val="0"/>
        <w:adjustRightInd w:val="0"/>
        <w:spacing w:after="120"/>
        <w:contextualSpacing w:val="0"/>
        <w:jc w:val="both"/>
        <w:textAlignment w:val="baseline"/>
        <w:rPr>
          <w:lang w:val="en-US" w:eastAsia="zh-CN"/>
        </w:rPr>
      </w:pPr>
      <w:r w:rsidRPr="00F34364">
        <w:rPr>
          <w:lang w:val="en-US" w:eastAsia="zh-CN"/>
        </w:rPr>
        <w:t>11-23-0436-00-0amp-technical-report-on-support-of-amp-iot-devices-in-wlan.docx</w:t>
      </w:r>
    </w:p>
    <w:p w14:paraId="5B4F46F5" w14:textId="0A7E1FB0" w:rsidR="00F34364" w:rsidRPr="00F75268" w:rsidRDefault="00D53190" w:rsidP="00D53190">
      <w:pPr>
        <w:pStyle w:val="aa"/>
        <w:numPr>
          <w:ilvl w:val="0"/>
          <w:numId w:val="20"/>
        </w:numPr>
        <w:overflowPunct w:val="0"/>
        <w:autoSpaceDE w:val="0"/>
        <w:autoSpaceDN w:val="0"/>
        <w:adjustRightInd w:val="0"/>
        <w:spacing w:after="120"/>
        <w:contextualSpacing w:val="0"/>
        <w:jc w:val="both"/>
        <w:textAlignment w:val="baseline"/>
        <w:rPr>
          <w:lang w:val="en-US" w:eastAsia="zh-CN"/>
        </w:rPr>
      </w:pPr>
      <w:r w:rsidRPr="00D53190">
        <w:rPr>
          <w:lang w:val="en-US" w:eastAsia="zh-CN"/>
        </w:rPr>
        <w:t>11-22-0645-02-0wng-ambient-power-enabled-iot-for-wi-fi.pptx</w:t>
      </w:r>
    </w:p>
    <w:bookmarkStart w:id="48" w:name="_Ref115061387"/>
    <w:p w14:paraId="7906FE86" w14:textId="77777777" w:rsidR="00F34364" w:rsidRDefault="00F34364" w:rsidP="00F34364">
      <w:pPr>
        <w:pStyle w:val="aa"/>
        <w:numPr>
          <w:ilvl w:val="0"/>
          <w:numId w:val="20"/>
        </w:numPr>
        <w:overflowPunct w:val="0"/>
        <w:autoSpaceDE w:val="0"/>
        <w:autoSpaceDN w:val="0"/>
        <w:adjustRightInd w:val="0"/>
        <w:spacing w:after="120"/>
        <w:contextualSpacing w:val="0"/>
        <w:jc w:val="both"/>
        <w:textAlignment w:val="baseline"/>
        <w:rPr>
          <w:lang w:val="en-US" w:eastAsia="zh-CN"/>
        </w:rPr>
      </w:pPr>
      <w:r>
        <w:rPr>
          <w:lang w:val="en-US" w:eastAsia="zh-CN"/>
        </w:rPr>
        <w:fldChar w:fldCharType="begin"/>
      </w:r>
      <w:r>
        <w:rPr>
          <w:lang w:val="en-US" w:eastAsia="zh-CN"/>
        </w:rPr>
        <w:instrText xml:space="preserve"> HYPERLINK "</w:instrText>
      </w:r>
      <w:r w:rsidRPr="00F75268">
        <w:rPr>
          <w:lang w:val="en-US" w:eastAsia="zh-CN"/>
        </w:rPr>
        <w:instrText>https://www.marketsandmarkets.com/Market-Reports/rfid-market-446.html?gclid=EAIaIQobChMI1KnTy-Tl-AIVydeWCh1CqArgEAAYASAAEgJhX_D_BwE</w:instrText>
      </w:r>
      <w:r>
        <w:rPr>
          <w:lang w:val="en-US" w:eastAsia="zh-CN"/>
        </w:rPr>
        <w:instrText xml:space="preserve">" </w:instrText>
      </w:r>
      <w:r>
        <w:rPr>
          <w:lang w:val="en-US" w:eastAsia="zh-CN"/>
        </w:rPr>
        <w:fldChar w:fldCharType="separate"/>
      </w:r>
      <w:r w:rsidRPr="008B794F">
        <w:rPr>
          <w:rStyle w:val="a6"/>
          <w:lang w:val="en-US" w:eastAsia="zh-CN"/>
        </w:rPr>
        <w:t>https://www.marketsandmarkets.com/Market-Reports/rfid-market-446.html?gclid=EAIaIQobChMI1KnTy-Tl-AIVydeWCh1CqArgEAAYASAAEgJhX_D_BwE</w:t>
      </w:r>
      <w:bookmarkEnd w:id="48"/>
      <w:r>
        <w:rPr>
          <w:lang w:val="en-US" w:eastAsia="zh-CN"/>
        </w:rPr>
        <w:fldChar w:fldCharType="end"/>
      </w:r>
    </w:p>
    <w:bookmarkStart w:id="49" w:name="_Ref115061457"/>
    <w:p w14:paraId="70519022" w14:textId="77777777" w:rsidR="00F34364" w:rsidRDefault="00F34364" w:rsidP="00F34364">
      <w:pPr>
        <w:pStyle w:val="aa"/>
        <w:numPr>
          <w:ilvl w:val="0"/>
          <w:numId w:val="20"/>
        </w:numPr>
        <w:overflowPunct w:val="0"/>
        <w:autoSpaceDE w:val="0"/>
        <w:autoSpaceDN w:val="0"/>
        <w:adjustRightInd w:val="0"/>
        <w:spacing w:after="120"/>
        <w:contextualSpacing w:val="0"/>
        <w:jc w:val="both"/>
        <w:textAlignment w:val="baseline"/>
        <w:rPr>
          <w:lang w:val="en-US" w:eastAsia="zh-CN"/>
        </w:rPr>
      </w:pPr>
      <w:r>
        <w:rPr>
          <w:lang w:val="en-US" w:eastAsia="zh-CN"/>
        </w:rPr>
        <w:fldChar w:fldCharType="begin"/>
      </w:r>
      <w:r>
        <w:rPr>
          <w:lang w:val="en-US" w:eastAsia="zh-CN"/>
        </w:rPr>
        <w:instrText xml:space="preserve"> HYPERLINK "</w:instrText>
      </w:r>
      <w:r w:rsidRPr="00F75268">
        <w:rPr>
          <w:lang w:val="en-US" w:eastAsia="zh-CN"/>
        </w:rPr>
        <w:instrText>https://www.researchandmarkets.com/reports/4531980/indoor-positioning-and-navigation-market</w:instrText>
      </w:r>
      <w:r>
        <w:rPr>
          <w:lang w:val="en-US" w:eastAsia="zh-CN"/>
        </w:rPr>
        <w:instrText xml:space="preserve">" </w:instrText>
      </w:r>
      <w:r>
        <w:rPr>
          <w:lang w:val="en-US" w:eastAsia="zh-CN"/>
        </w:rPr>
        <w:fldChar w:fldCharType="separate"/>
      </w:r>
      <w:r w:rsidRPr="007030CC">
        <w:rPr>
          <w:rStyle w:val="a6"/>
          <w:lang w:val="en-US" w:eastAsia="zh-CN"/>
        </w:rPr>
        <w:t>https://www.researchandmarkets.com/reports/4531980/indoor-positioning-and-navigation-market</w:t>
      </w:r>
      <w:r>
        <w:rPr>
          <w:lang w:val="en-US" w:eastAsia="zh-CN"/>
        </w:rPr>
        <w:fldChar w:fldCharType="end"/>
      </w:r>
      <w:r>
        <w:rPr>
          <w:lang w:val="en-US" w:eastAsia="zh-CN"/>
        </w:rPr>
        <w:t>.</w:t>
      </w:r>
      <w:bookmarkEnd w:id="49"/>
    </w:p>
    <w:bookmarkStart w:id="50" w:name="_Ref118811140"/>
    <w:p w14:paraId="470EFC8B" w14:textId="77777777" w:rsidR="00F34364" w:rsidRDefault="00F34364" w:rsidP="00F34364">
      <w:pPr>
        <w:pStyle w:val="aa"/>
        <w:numPr>
          <w:ilvl w:val="0"/>
          <w:numId w:val="20"/>
        </w:numPr>
        <w:autoSpaceDE w:val="0"/>
        <w:autoSpaceDN w:val="0"/>
        <w:adjustRightInd w:val="0"/>
        <w:spacing w:before="240" w:after="240"/>
        <w:rPr>
          <w:lang w:val="en-US" w:eastAsia="zh-CN"/>
        </w:rPr>
      </w:pPr>
      <w:r>
        <w:rPr>
          <w:lang w:val="en-US" w:eastAsia="zh-CN"/>
        </w:rPr>
        <w:fldChar w:fldCharType="begin"/>
      </w:r>
      <w:r>
        <w:rPr>
          <w:lang w:val="en-US" w:eastAsia="zh-CN"/>
        </w:rPr>
        <w:instrText xml:space="preserve"> HYPERLINK "</w:instrText>
      </w:r>
      <w:r w:rsidRPr="002650AA">
        <w:rPr>
          <w:lang w:val="en-US" w:eastAsia="zh-CN"/>
        </w:rPr>
        <w:instrText>https://www.researchandmarkets.com/reports/4479733/industrial-wireless-sensor-network-iwsn-market</w:instrText>
      </w:r>
      <w:r>
        <w:rPr>
          <w:lang w:val="en-US" w:eastAsia="zh-CN"/>
        </w:rPr>
        <w:instrText xml:space="preserve">" </w:instrText>
      </w:r>
      <w:r>
        <w:rPr>
          <w:lang w:val="en-US" w:eastAsia="zh-CN"/>
        </w:rPr>
        <w:fldChar w:fldCharType="separate"/>
      </w:r>
      <w:r w:rsidRPr="00F85EE9">
        <w:rPr>
          <w:rStyle w:val="a6"/>
          <w:lang w:val="en-US" w:eastAsia="zh-CN"/>
        </w:rPr>
        <w:t>https://www.researchandmarkets.com/reports/4479733/industrial-wireless-sensor-network-iwsn-market</w:t>
      </w:r>
      <w:bookmarkEnd w:id="50"/>
      <w:r>
        <w:rPr>
          <w:lang w:val="en-US" w:eastAsia="zh-CN"/>
        </w:rPr>
        <w:fldChar w:fldCharType="end"/>
      </w:r>
    </w:p>
    <w:p w14:paraId="306D24A7" w14:textId="77777777" w:rsidR="00F34364" w:rsidRPr="00F75268" w:rsidRDefault="00F34364" w:rsidP="00B37A69">
      <w:pPr>
        <w:pStyle w:val="aa"/>
        <w:overflowPunct w:val="0"/>
        <w:autoSpaceDE w:val="0"/>
        <w:autoSpaceDN w:val="0"/>
        <w:adjustRightInd w:val="0"/>
        <w:spacing w:after="120"/>
        <w:ind w:left="420"/>
        <w:contextualSpacing w:val="0"/>
        <w:jc w:val="both"/>
        <w:textAlignment w:val="baseline"/>
        <w:rPr>
          <w:lang w:val="en-US" w:eastAsia="zh-CN"/>
        </w:rPr>
      </w:pPr>
    </w:p>
    <w:p w14:paraId="72378E3E" w14:textId="77777777" w:rsidR="00F34364" w:rsidRPr="00B25A95" w:rsidRDefault="00F34364" w:rsidP="00CA416F">
      <w:pPr>
        <w:rPr>
          <w:rStyle w:val="a6"/>
          <w:color w:val="auto"/>
          <w:sz w:val="24"/>
          <w:szCs w:val="24"/>
          <w:u w:val="none"/>
          <w:lang w:val="en-US"/>
        </w:rPr>
      </w:pPr>
    </w:p>
    <w:p w14:paraId="4A5D7068" w14:textId="6A54AF43" w:rsidR="00B25A95" w:rsidRPr="00B25A95" w:rsidRDefault="00B25A95" w:rsidP="00B25A95">
      <w:pPr>
        <w:rPr>
          <w:rStyle w:val="a6"/>
          <w:color w:val="auto"/>
          <w:sz w:val="24"/>
          <w:szCs w:val="24"/>
          <w:u w:val="none"/>
          <w:lang w:val="en-US"/>
        </w:rPr>
      </w:pPr>
    </w:p>
    <w:p w14:paraId="376E16E1" w14:textId="77777777" w:rsidR="007C6125" w:rsidRPr="00B25A95" w:rsidRDefault="007C6125" w:rsidP="00B933A3">
      <w:pPr>
        <w:rPr>
          <w:szCs w:val="22"/>
          <w:lang w:val="en-US"/>
        </w:rPr>
      </w:pPr>
    </w:p>
    <w:sectPr w:rsidR="007C6125" w:rsidRPr="00B25A95" w:rsidSect="008E12C2">
      <w:headerReference w:type="default" r:id="rId7"/>
      <w:footerReference w:type="default" r:id="rId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0E19EB" w14:textId="77777777" w:rsidR="006D5699" w:rsidRDefault="006D5699">
      <w:r>
        <w:separator/>
      </w:r>
    </w:p>
  </w:endnote>
  <w:endnote w:type="continuationSeparator" w:id="0">
    <w:p w14:paraId="2DF74110" w14:textId="77777777" w:rsidR="006D5699" w:rsidRDefault="006D5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313C0" w14:textId="6DCF1BF2" w:rsidR="00165819" w:rsidRPr="00D1669B" w:rsidRDefault="00165819">
    <w:pPr>
      <w:pStyle w:val="a3"/>
      <w:tabs>
        <w:tab w:val="clear" w:pos="6480"/>
        <w:tab w:val="center" w:pos="4680"/>
        <w:tab w:val="right" w:pos="9360"/>
      </w:tabs>
      <w:rPr>
        <w:lang w:val="fr-FR"/>
      </w:rPr>
    </w:pPr>
    <w:r>
      <w:fldChar w:fldCharType="begin"/>
    </w:r>
    <w:r w:rsidRPr="00D1669B">
      <w:rPr>
        <w:lang w:val="fr-FR"/>
      </w:rPr>
      <w:instrText xml:space="preserve"> SUBJECT  \* MERGEFORMAT </w:instrText>
    </w:r>
    <w:r>
      <w:fldChar w:fldCharType="separate"/>
    </w:r>
    <w:proofErr w:type="spellStart"/>
    <w:r w:rsidRPr="00D1669B">
      <w:rPr>
        <w:lang w:val="fr-FR"/>
      </w:rPr>
      <w:t>Submission</w:t>
    </w:r>
    <w:proofErr w:type="spellEnd"/>
    <w:r>
      <w:fldChar w:fldCharType="end"/>
    </w:r>
    <w:r w:rsidRPr="00D1669B">
      <w:rPr>
        <w:lang w:val="fr-FR"/>
      </w:rPr>
      <w:tab/>
      <w:t xml:space="preserve">page </w:t>
    </w:r>
    <w:r>
      <w:fldChar w:fldCharType="begin"/>
    </w:r>
    <w:r w:rsidRPr="00D1669B">
      <w:rPr>
        <w:lang w:val="fr-FR"/>
      </w:rPr>
      <w:instrText xml:space="preserve">page </w:instrText>
    </w:r>
    <w:r>
      <w:fldChar w:fldCharType="separate"/>
    </w:r>
    <w:r w:rsidR="00827A7C">
      <w:rPr>
        <w:noProof/>
        <w:lang w:val="fr-FR"/>
      </w:rPr>
      <w:t>4</w:t>
    </w:r>
    <w:r>
      <w:fldChar w:fldCharType="end"/>
    </w:r>
    <w:r w:rsidRPr="00D1669B">
      <w:rPr>
        <w:lang w:val="fr-FR"/>
      </w:rPr>
      <w:tab/>
    </w:r>
    <w:r>
      <w:rPr>
        <w:lang w:val="fr-FR"/>
      </w:rPr>
      <w:t>Bo Sun</w:t>
    </w:r>
    <w:r w:rsidRPr="00D1669B">
      <w:rPr>
        <w:lang w:val="fr-FR"/>
      </w:rPr>
      <w:t xml:space="preserve"> (</w:t>
    </w:r>
    <w:r>
      <w:rPr>
        <w:lang w:val="fr-FR"/>
      </w:rPr>
      <w:t>Sanechips</w:t>
    </w:r>
    <w:r w:rsidRPr="00D1669B">
      <w:rPr>
        <w:lang w:val="fr-FR"/>
      </w:rPr>
      <w:t>)</w:t>
    </w:r>
  </w:p>
  <w:p w14:paraId="79D9BBC9" w14:textId="77777777" w:rsidR="00165819" w:rsidRPr="00D1669B" w:rsidRDefault="00165819">
    <w:pPr>
      <w:rPr>
        <w:lang w:val="fr-FR"/>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14C7E6" w14:textId="77777777" w:rsidR="006D5699" w:rsidRDefault="006D5699">
      <w:r>
        <w:separator/>
      </w:r>
    </w:p>
  </w:footnote>
  <w:footnote w:type="continuationSeparator" w:id="0">
    <w:p w14:paraId="0B02F89C" w14:textId="77777777" w:rsidR="006D5699" w:rsidRDefault="006D56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D1AEEC" w14:textId="35986950" w:rsidR="00165819" w:rsidRPr="00C306FD" w:rsidRDefault="00643787" w:rsidP="0098025D">
    <w:pPr>
      <w:pStyle w:val="a4"/>
      <w:tabs>
        <w:tab w:val="clear" w:pos="6480"/>
        <w:tab w:val="center" w:pos="4680"/>
        <w:tab w:val="right" w:pos="9360"/>
      </w:tabs>
      <w:rPr>
        <w:lang w:val="en-US"/>
      </w:rPr>
    </w:pPr>
    <w:r>
      <w:t>January</w:t>
    </w:r>
    <w:r w:rsidR="00165819">
      <w:t xml:space="preserve"> 202</w:t>
    </w:r>
    <w:r>
      <w:t>4</w:t>
    </w:r>
    <w:r w:rsidR="00165819">
      <w:tab/>
    </w:r>
    <w:r w:rsidR="00165819">
      <w:tab/>
    </w:r>
    <w:r w:rsidR="006D5699">
      <w:fldChar w:fldCharType="begin"/>
    </w:r>
    <w:r w:rsidR="006D5699">
      <w:instrText xml:space="preserve"> TITLE  \* MERGEFORMAT </w:instrText>
    </w:r>
    <w:r w:rsidR="006D5699">
      <w:fldChar w:fldCharType="separate"/>
    </w:r>
    <w:r w:rsidR="00165819">
      <w:t>doc.: IEEE 802.11-23/1212r</w:t>
    </w:r>
    <w:r w:rsidR="006D5699">
      <w:fldChar w:fldCharType="end"/>
    </w:r>
    <w:ins w:id="51" w:author="Bo" w:date="2024-03-13T07:55:00Z">
      <w:r w:rsidR="008F49CB">
        <w:t>4</w:t>
      </w:r>
    </w:ins>
    <w:del w:id="52" w:author="Bo" w:date="2024-03-13T07:55:00Z">
      <w:r w:rsidR="0087164A" w:rsidDel="008F49CB">
        <w:delText>3</w:delText>
      </w:r>
    </w:del>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EF07F30"/>
    <w:multiLevelType w:val="hybridMultilevel"/>
    <w:tmpl w:val="2331DD3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F329A8"/>
    <w:multiLevelType w:val="hybridMultilevel"/>
    <w:tmpl w:val="8A0C825C"/>
    <w:lvl w:ilvl="0" w:tplc="73C4A7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415AF6"/>
    <w:multiLevelType w:val="hybridMultilevel"/>
    <w:tmpl w:val="8C1E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90F84C"/>
    <w:multiLevelType w:val="hybridMultilevel"/>
    <w:tmpl w:val="429F2B4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FD344AB"/>
    <w:multiLevelType w:val="multilevel"/>
    <w:tmpl w:val="0DB09744"/>
    <w:lvl w:ilvl="0">
      <w:start w:val="1"/>
      <w:numFmt w:val="decimal"/>
      <w:pStyle w:val="LetteredLis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F5F37E6"/>
    <w:multiLevelType w:val="multilevel"/>
    <w:tmpl w:val="6BEA786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6C84E08"/>
    <w:multiLevelType w:val="hybridMultilevel"/>
    <w:tmpl w:val="7ADE0DBE"/>
    <w:lvl w:ilvl="0" w:tplc="29B682BA">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3005E1"/>
    <w:multiLevelType w:val="hybridMultilevel"/>
    <w:tmpl w:val="77A8C3B2"/>
    <w:lvl w:ilvl="0" w:tplc="B32E85DA">
      <w:numFmt w:val="bullet"/>
      <w:lvlText w:val="•"/>
      <w:lvlJc w:val="left"/>
      <w:pPr>
        <w:ind w:left="840" w:hanging="420"/>
      </w:pPr>
      <w:rPr>
        <w:rFonts w:ascii="Times New Roman" w:hAnsi="Times New Roman"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3" w15:restartNumberingAfterBreak="0">
    <w:nsid w:val="48D377DE"/>
    <w:multiLevelType w:val="hybridMultilevel"/>
    <w:tmpl w:val="8E04916C"/>
    <w:lvl w:ilvl="0" w:tplc="4BDCACA8">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99F1739"/>
    <w:multiLevelType w:val="hybridMultilevel"/>
    <w:tmpl w:val="893C45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42012A"/>
    <w:multiLevelType w:val="hybridMultilevel"/>
    <w:tmpl w:val="D9FA00C4"/>
    <w:lvl w:ilvl="0" w:tplc="9D7E716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977568"/>
    <w:multiLevelType w:val="hybridMultilevel"/>
    <w:tmpl w:val="B1E89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D6749A"/>
    <w:multiLevelType w:val="hybridMultilevel"/>
    <w:tmpl w:val="18864944"/>
    <w:lvl w:ilvl="0" w:tplc="72E677C4">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755E67E3"/>
    <w:multiLevelType w:val="hybridMultilevel"/>
    <w:tmpl w:val="7880267A"/>
    <w:lvl w:ilvl="0" w:tplc="4F96ABB2">
      <w:start w:val="1"/>
      <w:numFmt w:val="decimal"/>
      <w:lvlText w:val="[%1] ."/>
      <w:lvlJc w:val="left"/>
      <w:pPr>
        <w:ind w:left="420" w:hanging="420"/>
      </w:pPr>
      <w:rPr>
        <w:rFonts w:hint="eastAsia"/>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88317C4"/>
    <w:multiLevelType w:val="hybridMultilevel"/>
    <w:tmpl w:val="CD1C510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6"/>
  </w:num>
  <w:num w:numId="2">
    <w:abstractNumId w:val="1"/>
  </w:num>
  <w:num w:numId="3">
    <w:abstractNumId w:val="6"/>
  </w:num>
  <w:num w:numId="4">
    <w:abstractNumId w:val="0"/>
  </w:num>
  <w:num w:numId="5">
    <w:abstractNumId w:val="13"/>
  </w:num>
  <w:num w:numId="6">
    <w:abstractNumId w:val="8"/>
  </w:num>
  <w:num w:numId="7">
    <w:abstractNumId w:val="7"/>
  </w:num>
  <w:num w:numId="8">
    <w:abstractNumId w:val="2"/>
  </w:num>
  <w:num w:numId="9">
    <w:abstractNumId w:val="3"/>
  </w:num>
  <w:num w:numId="10">
    <w:abstractNumId w:val="5"/>
  </w:num>
  <w:num w:numId="11">
    <w:abstractNumId w:val="10"/>
  </w:num>
  <w:num w:numId="12">
    <w:abstractNumId w:val="9"/>
  </w:num>
  <w:num w:numId="13">
    <w:abstractNumId w:val="4"/>
  </w:num>
  <w:num w:numId="14">
    <w:abstractNumId w:val="17"/>
  </w:num>
  <w:num w:numId="15">
    <w:abstractNumId w:val="14"/>
  </w:num>
  <w:num w:numId="16">
    <w:abstractNumId w:val="15"/>
  </w:num>
  <w:num w:numId="17">
    <w:abstractNumId w:val="11"/>
  </w:num>
  <w:num w:numId="18">
    <w:abstractNumId w:val="19"/>
  </w:num>
  <w:num w:numId="19">
    <w:abstractNumId w:val="12"/>
  </w:num>
  <w:num w:numId="20">
    <w:abstractNumId w:val="18"/>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o">
    <w15:presenceInfo w15:providerId="None" w15:userId="B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F3C"/>
    <w:rsid w:val="000103DC"/>
    <w:rsid w:val="00010C33"/>
    <w:rsid w:val="00011134"/>
    <w:rsid w:val="00013B9D"/>
    <w:rsid w:val="00013CBE"/>
    <w:rsid w:val="00015042"/>
    <w:rsid w:val="00016DDF"/>
    <w:rsid w:val="000239E4"/>
    <w:rsid w:val="000245C3"/>
    <w:rsid w:val="00025958"/>
    <w:rsid w:val="00025ED6"/>
    <w:rsid w:val="00026A05"/>
    <w:rsid w:val="00032B15"/>
    <w:rsid w:val="00040CB3"/>
    <w:rsid w:val="000442F2"/>
    <w:rsid w:val="00053087"/>
    <w:rsid w:val="0005408D"/>
    <w:rsid w:val="000565A7"/>
    <w:rsid w:val="00056E43"/>
    <w:rsid w:val="00057C2E"/>
    <w:rsid w:val="00062E12"/>
    <w:rsid w:val="000641C8"/>
    <w:rsid w:val="00065E4F"/>
    <w:rsid w:val="00066411"/>
    <w:rsid w:val="000668EB"/>
    <w:rsid w:val="00070B9F"/>
    <w:rsid w:val="0008398A"/>
    <w:rsid w:val="000857C0"/>
    <w:rsid w:val="000919D6"/>
    <w:rsid w:val="000A3E11"/>
    <w:rsid w:val="000A7D30"/>
    <w:rsid w:val="000B55CE"/>
    <w:rsid w:val="000B5D93"/>
    <w:rsid w:val="000B7A01"/>
    <w:rsid w:val="000D171C"/>
    <w:rsid w:val="000D2276"/>
    <w:rsid w:val="000D35B5"/>
    <w:rsid w:val="000E048E"/>
    <w:rsid w:val="000E1346"/>
    <w:rsid w:val="000F33FD"/>
    <w:rsid w:val="000F451F"/>
    <w:rsid w:val="000F4F3C"/>
    <w:rsid w:val="00101C3B"/>
    <w:rsid w:val="00110816"/>
    <w:rsid w:val="0011197D"/>
    <w:rsid w:val="00115A15"/>
    <w:rsid w:val="00120954"/>
    <w:rsid w:val="001222D4"/>
    <w:rsid w:val="00141DEE"/>
    <w:rsid w:val="001420B5"/>
    <w:rsid w:val="00152D41"/>
    <w:rsid w:val="001533DB"/>
    <w:rsid w:val="00155C26"/>
    <w:rsid w:val="00165819"/>
    <w:rsid w:val="00177C8C"/>
    <w:rsid w:val="00181E79"/>
    <w:rsid w:val="00182D7B"/>
    <w:rsid w:val="00191B3E"/>
    <w:rsid w:val="00191D52"/>
    <w:rsid w:val="00196017"/>
    <w:rsid w:val="001A18EC"/>
    <w:rsid w:val="001A37FB"/>
    <w:rsid w:val="001A76D2"/>
    <w:rsid w:val="001B0C61"/>
    <w:rsid w:val="001C6AA1"/>
    <w:rsid w:val="001D0A25"/>
    <w:rsid w:val="001D6E2E"/>
    <w:rsid w:val="001D723B"/>
    <w:rsid w:val="001D73FC"/>
    <w:rsid w:val="001D7BA6"/>
    <w:rsid w:val="001F1725"/>
    <w:rsid w:val="001F49C3"/>
    <w:rsid w:val="00202428"/>
    <w:rsid w:val="00204659"/>
    <w:rsid w:val="002052E4"/>
    <w:rsid w:val="00216B81"/>
    <w:rsid w:val="00223410"/>
    <w:rsid w:val="00223734"/>
    <w:rsid w:val="00224C5E"/>
    <w:rsid w:val="002418ED"/>
    <w:rsid w:val="0024262F"/>
    <w:rsid w:val="00242803"/>
    <w:rsid w:val="00250313"/>
    <w:rsid w:val="00250A74"/>
    <w:rsid w:val="00254444"/>
    <w:rsid w:val="00255401"/>
    <w:rsid w:val="00255E18"/>
    <w:rsid w:val="00256790"/>
    <w:rsid w:val="00261A97"/>
    <w:rsid w:val="00266065"/>
    <w:rsid w:val="00266D66"/>
    <w:rsid w:val="00267DFE"/>
    <w:rsid w:val="0027581E"/>
    <w:rsid w:val="00276225"/>
    <w:rsid w:val="00281CF6"/>
    <w:rsid w:val="00283244"/>
    <w:rsid w:val="0029020B"/>
    <w:rsid w:val="0029167B"/>
    <w:rsid w:val="00292EF6"/>
    <w:rsid w:val="002931BC"/>
    <w:rsid w:val="00294016"/>
    <w:rsid w:val="002A0436"/>
    <w:rsid w:val="002A27FF"/>
    <w:rsid w:val="002A36FE"/>
    <w:rsid w:val="002A7182"/>
    <w:rsid w:val="002B0C83"/>
    <w:rsid w:val="002B0EEE"/>
    <w:rsid w:val="002B1458"/>
    <w:rsid w:val="002B2EFE"/>
    <w:rsid w:val="002B485C"/>
    <w:rsid w:val="002B737F"/>
    <w:rsid w:val="002B74D0"/>
    <w:rsid w:val="002C0D4A"/>
    <w:rsid w:val="002C131A"/>
    <w:rsid w:val="002C1E2A"/>
    <w:rsid w:val="002C36F6"/>
    <w:rsid w:val="002C3916"/>
    <w:rsid w:val="002C4E19"/>
    <w:rsid w:val="002D3507"/>
    <w:rsid w:val="002D44BE"/>
    <w:rsid w:val="002F6A69"/>
    <w:rsid w:val="003064B5"/>
    <w:rsid w:val="00316D2D"/>
    <w:rsid w:val="00325D6A"/>
    <w:rsid w:val="00326E96"/>
    <w:rsid w:val="00350556"/>
    <w:rsid w:val="00356A56"/>
    <w:rsid w:val="00360870"/>
    <w:rsid w:val="00382AA6"/>
    <w:rsid w:val="00384B63"/>
    <w:rsid w:val="003964B8"/>
    <w:rsid w:val="003A1E2B"/>
    <w:rsid w:val="003A31A0"/>
    <w:rsid w:val="003A366F"/>
    <w:rsid w:val="003A7800"/>
    <w:rsid w:val="003B0117"/>
    <w:rsid w:val="003B78C2"/>
    <w:rsid w:val="003C2203"/>
    <w:rsid w:val="003D0234"/>
    <w:rsid w:val="003D233D"/>
    <w:rsid w:val="003E0869"/>
    <w:rsid w:val="003E0DAA"/>
    <w:rsid w:val="003F11F1"/>
    <w:rsid w:val="003F3A8E"/>
    <w:rsid w:val="003F741C"/>
    <w:rsid w:val="004000F3"/>
    <w:rsid w:val="00413477"/>
    <w:rsid w:val="0042681F"/>
    <w:rsid w:val="00433CD4"/>
    <w:rsid w:val="00440D67"/>
    <w:rsid w:val="0044173B"/>
    <w:rsid w:val="00442037"/>
    <w:rsid w:val="004424E4"/>
    <w:rsid w:val="00443CB2"/>
    <w:rsid w:val="00445246"/>
    <w:rsid w:val="00446629"/>
    <w:rsid w:val="004540A6"/>
    <w:rsid w:val="00456D41"/>
    <w:rsid w:val="00462407"/>
    <w:rsid w:val="00464BC5"/>
    <w:rsid w:val="0047113A"/>
    <w:rsid w:val="0047466F"/>
    <w:rsid w:val="00476D4D"/>
    <w:rsid w:val="004920A5"/>
    <w:rsid w:val="004B1A08"/>
    <w:rsid w:val="004B275A"/>
    <w:rsid w:val="004B44F4"/>
    <w:rsid w:val="004C3601"/>
    <w:rsid w:val="004C69F0"/>
    <w:rsid w:val="004C776C"/>
    <w:rsid w:val="004D41BA"/>
    <w:rsid w:val="004E273B"/>
    <w:rsid w:val="004E6727"/>
    <w:rsid w:val="00500149"/>
    <w:rsid w:val="00507F3A"/>
    <w:rsid w:val="0051118A"/>
    <w:rsid w:val="005127C0"/>
    <w:rsid w:val="00522D1D"/>
    <w:rsid w:val="005254CD"/>
    <w:rsid w:val="0052584B"/>
    <w:rsid w:val="005332BF"/>
    <w:rsid w:val="00533791"/>
    <w:rsid w:val="00542044"/>
    <w:rsid w:val="00542577"/>
    <w:rsid w:val="005521F7"/>
    <w:rsid w:val="00555B9F"/>
    <w:rsid w:val="00562E22"/>
    <w:rsid w:val="00565A1E"/>
    <w:rsid w:val="00565EF6"/>
    <w:rsid w:val="0057254A"/>
    <w:rsid w:val="00575D42"/>
    <w:rsid w:val="0059111F"/>
    <w:rsid w:val="005947B3"/>
    <w:rsid w:val="00597F98"/>
    <w:rsid w:val="005A1344"/>
    <w:rsid w:val="005A410A"/>
    <w:rsid w:val="005A7CC2"/>
    <w:rsid w:val="005B2B1F"/>
    <w:rsid w:val="005B7D3A"/>
    <w:rsid w:val="005C05AE"/>
    <w:rsid w:val="005C3C2C"/>
    <w:rsid w:val="005C65D1"/>
    <w:rsid w:val="005D18DA"/>
    <w:rsid w:val="005D689C"/>
    <w:rsid w:val="005D79C6"/>
    <w:rsid w:val="005E4832"/>
    <w:rsid w:val="005E5BA5"/>
    <w:rsid w:val="005E5BBE"/>
    <w:rsid w:val="005F7820"/>
    <w:rsid w:val="00602072"/>
    <w:rsid w:val="0060600F"/>
    <w:rsid w:val="006061A8"/>
    <w:rsid w:val="00607A6A"/>
    <w:rsid w:val="0061137B"/>
    <w:rsid w:val="006205D1"/>
    <w:rsid w:val="00620E21"/>
    <w:rsid w:val="0062440B"/>
    <w:rsid w:val="0063107E"/>
    <w:rsid w:val="00633F41"/>
    <w:rsid w:val="0063413A"/>
    <w:rsid w:val="00635B7D"/>
    <w:rsid w:val="0064062D"/>
    <w:rsid w:val="006413EB"/>
    <w:rsid w:val="00641DF3"/>
    <w:rsid w:val="00642101"/>
    <w:rsid w:val="00642465"/>
    <w:rsid w:val="00643523"/>
    <w:rsid w:val="00643787"/>
    <w:rsid w:val="0065316A"/>
    <w:rsid w:val="006720D4"/>
    <w:rsid w:val="00672AAC"/>
    <w:rsid w:val="00675778"/>
    <w:rsid w:val="006864CF"/>
    <w:rsid w:val="00686F09"/>
    <w:rsid w:val="0069283C"/>
    <w:rsid w:val="00694A30"/>
    <w:rsid w:val="0069771C"/>
    <w:rsid w:val="006A4DBC"/>
    <w:rsid w:val="006B065F"/>
    <w:rsid w:val="006B4C02"/>
    <w:rsid w:val="006B7183"/>
    <w:rsid w:val="006C0727"/>
    <w:rsid w:val="006C1F96"/>
    <w:rsid w:val="006C3B54"/>
    <w:rsid w:val="006D5699"/>
    <w:rsid w:val="006E145F"/>
    <w:rsid w:val="006E3B73"/>
    <w:rsid w:val="006E5D23"/>
    <w:rsid w:val="00701F7A"/>
    <w:rsid w:val="00702E4C"/>
    <w:rsid w:val="007031F1"/>
    <w:rsid w:val="00704795"/>
    <w:rsid w:val="007133CD"/>
    <w:rsid w:val="0071577E"/>
    <w:rsid w:val="00717025"/>
    <w:rsid w:val="00717AA6"/>
    <w:rsid w:val="00724AE3"/>
    <w:rsid w:val="00737CCC"/>
    <w:rsid w:val="007441EB"/>
    <w:rsid w:val="007455F0"/>
    <w:rsid w:val="00751E9A"/>
    <w:rsid w:val="00762182"/>
    <w:rsid w:val="007657E8"/>
    <w:rsid w:val="00770572"/>
    <w:rsid w:val="00770E87"/>
    <w:rsid w:val="0078251A"/>
    <w:rsid w:val="007842C6"/>
    <w:rsid w:val="0079594A"/>
    <w:rsid w:val="007959B3"/>
    <w:rsid w:val="0079753E"/>
    <w:rsid w:val="007A3CD5"/>
    <w:rsid w:val="007A6F03"/>
    <w:rsid w:val="007B0A54"/>
    <w:rsid w:val="007B0E88"/>
    <w:rsid w:val="007B23EE"/>
    <w:rsid w:val="007B3E74"/>
    <w:rsid w:val="007C0657"/>
    <w:rsid w:val="007C0845"/>
    <w:rsid w:val="007C14AB"/>
    <w:rsid w:val="007C6125"/>
    <w:rsid w:val="007D232F"/>
    <w:rsid w:val="007D30D9"/>
    <w:rsid w:val="007D6C83"/>
    <w:rsid w:val="00803CA0"/>
    <w:rsid w:val="00804CA2"/>
    <w:rsid w:val="0081279B"/>
    <w:rsid w:val="008142F3"/>
    <w:rsid w:val="008255E5"/>
    <w:rsid w:val="008279F5"/>
    <w:rsid w:val="00827A7C"/>
    <w:rsid w:val="00832602"/>
    <w:rsid w:val="00833283"/>
    <w:rsid w:val="00834043"/>
    <w:rsid w:val="008413E8"/>
    <w:rsid w:val="00842EA9"/>
    <w:rsid w:val="008439E5"/>
    <w:rsid w:val="0084721C"/>
    <w:rsid w:val="00847ACE"/>
    <w:rsid w:val="00851F01"/>
    <w:rsid w:val="00853904"/>
    <w:rsid w:val="0086709B"/>
    <w:rsid w:val="0087164A"/>
    <w:rsid w:val="00872272"/>
    <w:rsid w:val="00876CA2"/>
    <w:rsid w:val="00885ACF"/>
    <w:rsid w:val="0089149D"/>
    <w:rsid w:val="00893A33"/>
    <w:rsid w:val="00895222"/>
    <w:rsid w:val="008A0218"/>
    <w:rsid w:val="008A04B4"/>
    <w:rsid w:val="008A5153"/>
    <w:rsid w:val="008A75C0"/>
    <w:rsid w:val="008B190C"/>
    <w:rsid w:val="008B5216"/>
    <w:rsid w:val="008C1BE0"/>
    <w:rsid w:val="008C1F06"/>
    <w:rsid w:val="008D4B48"/>
    <w:rsid w:val="008D6DBF"/>
    <w:rsid w:val="008E00F9"/>
    <w:rsid w:val="008E12C2"/>
    <w:rsid w:val="008E3C6E"/>
    <w:rsid w:val="008F45A4"/>
    <w:rsid w:val="008F49CB"/>
    <w:rsid w:val="008F58D0"/>
    <w:rsid w:val="00917031"/>
    <w:rsid w:val="0091775F"/>
    <w:rsid w:val="009246B9"/>
    <w:rsid w:val="0092570C"/>
    <w:rsid w:val="0092581D"/>
    <w:rsid w:val="00926677"/>
    <w:rsid w:val="00944FC1"/>
    <w:rsid w:val="00945392"/>
    <w:rsid w:val="009500A3"/>
    <w:rsid w:val="0095089F"/>
    <w:rsid w:val="00953886"/>
    <w:rsid w:val="00954CD3"/>
    <w:rsid w:val="0096030E"/>
    <w:rsid w:val="009656E6"/>
    <w:rsid w:val="0097088E"/>
    <w:rsid w:val="0098025D"/>
    <w:rsid w:val="009828D5"/>
    <w:rsid w:val="00991933"/>
    <w:rsid w:val="00996A7A"/>
    <w:rsid w:val="009A02C2"/>
    <w:rsid w:val="009A24D9"/>
    <w:rsid w:val="009A639A"/>
    <w:rsid w:val="009B0C6C"/>
    <w:rsid w:val="009C0910"/>
    <w:rsid w:val="009C2383"/>
    <w:rsid w:val="009C51C0"/>
    <w:rsid w:val="009C70F3"/>
    <w:rsid w:val="009C7F26"/>
    <w:rsid w:val="009D0446"/>
    <w:rsid w:val="009D2DA9"/>
    <w:rsid w:val="009E0BDE"/>
    <w:rsid w:val="009F3CAB"/>
    <w:rsid w:val="00A00B0B"/>
    <w:rsid w:val="00A0386D"/>
    <w:rsid w:val="00A0600D"/>
    <w:rsid w:val="00A102BE"/>
    <w:rsid w:val="00A1135F"/>
    <w:rsid w:val="00A16002"/>
    <w:rsid w:val="00A24D54"/>
    <w:rsid w:val="00A30165"/>
    <w:rsid w:val="00A3403D"/>
    <w:rsid w:val="00A356D3"/>
    <w:rsid w:val="00A44C3A"/>
    <w:rsid w:val="00A572B9"/>
    <w:rsid w:val="00A57F7A"/>
    <w:rsid w:val="00A65B0D"/>
    <w:rsid w:val="00A75623"/>
    <w:rsid w:val="00A84AB6"/>
    <w:rsid w:val="00A85451"/>
    <w:rsid w:val="00AA427C"/>
    <w:rsid w:val="00AA63E4"/>
    <w:rsid w:val="00AA6A5B"/>
    <w:rsid w:val="00AA78C3"/>
    <w:rsid w:val="00AB066B"/>
    <w:rsid w:val="00AB1E3E"/>
    <w:rsid w:val="00AD4D8D"/>
    <w:rsid w:val="00AD4F3D"/>
    <w:rsid w:val="00AD54F3"/>
    <w:rsid w:val="00AD6ADA"/>
    <w:rsid w:val="00AD7834"/>
    <w:rsid w:val="00AE2817"/>
    <w:rsid w:val="00AE295E"/>
    <w:rsid w:val="00AE58DC"/>
    <w:rsid w:val="00AE7CC3"/>
    <w:rsid w:val="00AF0ACE"/>
    <w:rsid w:val="00AF297A"/>
    <w:rsid w:val="00AF48E5"/>
    <w:rsid w:val="00AF7214"/>
    <w:rsid w:val="00B01C8D"/>
    <w:rsid w:val="00B03B16"/>
    <w:rsid w:val="00B07E6B"/>
    <w:rsid w:val="00B1733A"/>
    <w:rsid w:val="00B17FD6"/>
    <w:rsid w:val="00B25A95"/>
    <w:rsid w:val="00B2688A"/>
    <w:rsid w:val="00B26CDD"/>
    <w:rsid w:val="00B3269F"/>
    <w:rsid w:val="00B32E80"/>
    <w:rsid w:val="00B377E4"/>
    <w:rsid w:val="00B37A69"/>
    <w:rsid w:val="00B563CA"/>
    <w:rsid w:val="00B56862"/>
    <w:rsid w:val="00B62D86"/>
    <w:rsid w:val="00B630F6"/>
    <w:rsid w:val="00B670B9"/>
    <w:rsid w:val="00B67DD3"/>
    <w:rsid w:val="00B7136E"/>
    <w:rsid w:val="00B73FAD"/>
    <w:rsid w:val="00B75483"/>
    <w:rsid w:val="00B76A21"/>
    <w:rsid w:val="00B933A3"/>
    <w:rsid w:val="00B97DE9"/>
    <w:rsid w:val="00BA0A70"/>
    <w:rsid w:val="00BA3323"/>
    <w:rsid w:val="00BA36E2"/>
    <w:rsid w:val="00BA79C9"/>
    <w:rsid w:val="00BC1F71"/>
    <w:rsid w:val="00BC289A"/>
    <w:rsid w:val="00BC5985"/>
    <w:rsid w:val="00BC7B5B"/>
    <w:rsid w:val="00BD0E08"/>
    <w:rsid w:val="00BD0E20"/>
    <w:rsid w:val="00BD3CD6"/>
    <w:rsid w:val="00BD43FE"/>
    <w:rsid w:val="00BE1442"/>
    <w:rsid w:val="00BE2B23"/>
    <w:rsid w:val="00BE5954"/>
    <w:rsid w:val="00BE67D1"/>
    <w:rsid w:val="00BE68C2"/>
    <w:rsid w:val="00BF2F22"/>
    <w:rsid w:val="00BF6885"/>
    <w:rsid w:val="00C03410"/>
    <w:rsid w:val="00C06F71"/>
    <w:rsid w:val="00C13D20"/>
    <w:rsid w:val="00C14FDD"/>
    <w:rsid w:val="00C306FD"/>
    <w:rsid w:val="00C30E9B"/>
    <w:rsid w:val="00C70B54"/>
    <w:rsid w:val="00C71A6F"/>
    <w:rsid w:val="00C73727"/>
    <w:rsid w:val="00C85359"/>
    <w:rsid w:val="00C92668"/>
    <w:rsid w:val="00C92899"/>
    <w:rsid w:val="00C94338"/>
    <w:rsid w:val="00C95C59"/>
    <w:rsid w:val="00C96383"/>
    <w:rsid w:val="00CA09B2"/>
    <w:rsid w:val="00CA230D"/>
    <w:rsid w:val="00CA416F"/>
    <w:rsid w:val="00CA7CA5"/>
    <w:rsid w:val="00CB2CE5"/>
    <w:rsid w:val="00CB64E1"/>
    <w:rsid w:val="00CC0522"/>
    <w:rsid w:val="00CC23A2"/>
    <w:rsid w:val="00CD215C"/>
    <w:rsid w:val="00CE068A"/>
    <w:rsid w:val="00CE605E"/>
    <w:rsid w:val="00CF0E05"/>
    <w:rsid w:val="00CF269D"/>
    <w:rsid w:val="00D0125C"/>
    <w:rsid w:val="00D059C2"/>
    <w:rsid w:val="00D07608"/>
    <w:rsid w:val="00D134D3"/>
    <w:rsid w:val="00D1669B"/>
    <w:rsid w:val="00D2255C"/>
    <w:rsid w:val="00D26E94"/>
    <w:rsid w:val="00D271F5"/>
    <w:rsid w:val="00D27236"/>
    <w:rsid w:val="00D32286"/>
    <w:rsid w:val="00D3261B"/>
    <w:rsid w:val="00D3774C"/>
    <w:rsid w:val="00D43BC2"/>
    <w:rsid w:val="00D45F36"/>
    <w:rsid w:val="00D47D01"/>
    <w:rsid w:val="00D51073"/>
    <w:rsid w:val="00D52907"/>
    <w:rsid w:val="00D53190"/>
    <w:rsid w:val="00D541DF"/>
    <w:rsid w:val="00D60E4D"/>
    <w:rsid w:val="00D6193B"/>
    <w:rsid w:val="00D62C11"/>
    <w:rsid w:val="00D64021"/>
    <w:rsid w:val="00D6678C"/>
    <w:rsid w:val="00D72406"/>
    <w:rsid w:val="00D74989"/>
    <w:rsid w:val="00D74E2A"/>
    <w:rsid w:val="00D856A3"/>
    <w:rsid w:val="00D86450"/>
    <w:rsid w:val="00D91090"/>
    <w:rsid w:val="00D94946"/>
    <w:rsid w:val="00D96C52"/>
    <w:rsid w:val="00DA32E3"/>
    <w:rsid w:val="00DA6956"/>
    <w:rsid w:val="00DA7B6A"/>
    <w:rsid w:val="00DB25CE"/>
    <w:rsid w:val="00DB7B20"/>
    <w:rsid w:val="00DC348D"/>
    <w:rsid w:val="00DC5646"/>
    <w:rsid w:val="00DC5A7B"/>
    <w:rsid w:val="00DD0EB3"/>
    <w:rsid w:val="00DD62CB"/>
    <w:rsid w:val="00DD7138"/>
    <w:rsid w:val="00DE6596"/>
    <w:rsid w:val="00DE77E8"/>
    <w:rsid w:val="00E02066"/>
    <w:rsid w:val="00E104D1"/>
    <w:rsid w:val="00E2382C"/>
    <w:rsid w:val="00E23C39"/>
    <w:rsid w:val="00E30D45"/>
    <w:rsid w:val="00E35C71"/>
    <w:rsid w:val="00E4678C"/>
    <w:rsid w:val="00E622A6"/>
    <w:rsid w:val="00E7435B"/>
    <w:rsid w:val="00E76ED6"/>
    <w:rsid w:val="00E80F5F"/>
    <w:rsid w:val="00E83980"/>
    <w:rsid w:val="00E846E8"/>
    <w:rsid w:val="00E8635F"/>
    <w:rsid w:val="00E86F49"/>
    <w:rsid w:val="00E9689A"/>
    <w:rsid w:val="00EA1AA6"/>
    <w:rsid w:val="00EA6AF3"/>
    <w:rsid w:val="00EC15C9"/>
    <w:rsid w:val="00EC4663"/>
    <w:rsid w:val="00EC68BB"/>
    <w:rsid w:val="00ED6ECF"/>
    <w:rsid w:val="00EE182B"/>
    <w:rsid w:val="00EE46EA"/>
    <w:rsid w:val="00EE4BB1"/>
    <w:rsid w:val="00EE5ADF"/>
    <w:rsid w:val="00F0389B"/>
    <w:rsid w:val="00F14CE8"/>
    <w:rsid w:val="00F15E16"/>
    <w:rsid w:val="00F23514"/>
    <w:rsid w:val="00F34364"/>
    <w:rsid w:val="00F4454A"/>
    <w:rsid w:val="00F51823"/>
    <w:rsid w:val="00F5550B"/>
    <w:rsid w:val="00F5796D"/>
    <w:rsid w:val="00F60833"/>
    <w:rsid w:val="00F60E81"/>
    <w:rsid w:val="00F61C71"/>
    <w:rsid w:val="00F632CE"/>
    <w:rsid w:val="00F66B4C"/>
    <w:rsid w:val="00F72045"/>
    <w:rsid w:val="00F82003"/>
    <w:rsid w:val="00F90FE1"/>
    <w:rsid w:val="00F91184"/>
    <w:rsid w:val="00F96B5F"/>
    <w:rsid w:val="00F975AD"/>
    <w:rsid w:val="00FA2B74"/>
    <w:rsid w:val="00FC0A21"/>
    <w:rsid w:val="00FC0A3A"/>
    <w:rsid w:val="00FC1755"/>
    <w:rsid w:val="00FD1AAE"/>
    <w:rsid w:val="00FE55B3"/>
    <w:rsid w:val="00FE6AEA"/>
    <w:rsid w:val="00FF2005"/>
    <w:rsid w:val="00FF2BE6"/>
    <w:rsid w:val="00FF5CE0"/>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A5A1ED8"/>
  <w15:docId w15:val="{01E9CDF5-C7EC-413D-B529-EAA1A5AB2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lang w:val="en-GB"/>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basedOn w:val="a0"/>
    <w:uiPriority w:val="99"/>
    <w:rPr>
      <w:color w:val="0000FF"/>
      <w:u w:val="single"/>
    </w:rPr>
  </w:style>
  <w:style w:type="paragraph" w:styleId="a7">
    <w:name w:val="Normal (Web)"/>
    <w:basedOn w:val="a"/>
    <w:uiPriority w:val="99"/>
    <w:rsid w:val="000239E4"/>
    <w:pPr>
      <w:spacing w:before="100" w:beforeAutospacing="1" w:after="100" w:afterAutospacing="1"/>
    </w:pPr>
    <w:rPr>
      <w:rFonts w:eastAsia="MS Mincho"/>
      <w:sz w:val="24"/>
      <w:szCs w:val="24"/>
      <w:lang w:val="en-US" w:eastAsia="ja-JP"/>
    </w:rPr>
  </w:style>
  <w:style w:type="paragraph" w:styleId="z-">
    <w:name w:val="HTML Bottom of Form"/>
    <w:basedOn w:val="a"/>
    <w:next w:val="a"/>
    <w:link w:val="z-0"/>
    <w:hidden/>
    <w:rsid w:val="000239E4"/>
    <w:pPr>
      <w:pBdr>
        <w:top w:val="single" w:sz="6" w:space="1" w:color="auto"/>
      </w:pBdr>
      <w:jc w:val="center"/>
    </w:pPr>
    <w:rPr>
      <w:rFonts w:ascii="Arial" w:eastAsia="MS Mincho" w:hAnsi="Arial" w:cs="Arial"/>
      <w:vanish/>
      <w:sz w:val="16"/>
      <w:szCs w:val="16"/>
      <w:lang w:val="en-US" w:eastAsia="ja-JP"/>
    </w:rPr>
  </w:style>
  <w:style w:type="character" w:customStyle="1" w:styleId="z-0">
    <w:name w:val="z-窗体底端 字符"/>
    <w:basedOn w:val="a0"/>
    <w:link w:val="z-"/>
    <w:rsid w:val="000239E4"/>
    <w:rPr>
      <w:rFonts w:ascii="Arial" w:eastAsia="MS Mincho" w:hAnsi="Arial" w:cs="Arial"/>
      <w:vanish/>
      <w:sz w:val="16"/>
      <w:szCs w:val="16"/>
      <w:lang w:eastAsia="ja-JP"/>
    </w:rPr>
  </w:style>
  <w:style w:type="paragraph" w:styleId="a8">
    <w:name w:val="Title"/>
    <w:basedOn w:val="a"/>
    <w:next w:val="a"/>
    <w:link w:val="a9"/>
    <w:qFormat/>
    <w:rsid w:val="002C36F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标题 字符"/>
    <w:basedOn w:val="a0"/>
    <w:link w:val="a8"/>
    <w:rsid w:val="002C36F6"/>
    <w:rPr>
      <w:rFonts w:asciiTheme="majorHAnsi" w:eastAsiaTheme="majorEastAsia" w:hAnsiTheme="majorHAnsi" w:cstheme="majorBidi"/>
      <w:color w:val="17365D" w:themeColor="text2" w:themeShade="BF"/>
      <w:spacing w:val="5"/>
      <w:kern w:val="28"/>
      <w:sz w:val="52"/>
      <w:szCs w:val="52"/>
      <w:lang w:val="en-GB"/>
    </w:rPr>
  </w:style>
  <w:style w:type="paragraph" w:styleId="10">
    <w:name w:val="toc 1"/>
    <w:basedOn w:val="a"/>
    <w:next w:val="a"/>
    <w:autoRedefine/>
    <w:uiPriority w:val="39"/>
    <w:rsid w:val="002C36F6"/>
  </w:style>
  <w:style w:type="paragraph" w:styleId="20">
    <w:name w:val="toc 2"/>
    <w:basedOn w:val="a"/>
    <w:next w:val="a"/>
    <w:autoRedefine/>
    <w:uiPriority w:val="39"/>
    <w:rsid w:val="002C36F6"/>
    <w:pPr>
      <w:ind w:left="220"/>
    </w:pPr>
  </w:style>
  <w:style w:type="paragraph" w:styleId="30">
    <w:name w:val="toc 3"/>
    <w:basedOn w:val="a"/>
    <w:next w:val="a"/>
    <w:autoRedefine/>
    <w:rsid w:val="002C36F6"/>
    <w:pPr>
      <w:ind w:left="440"/>
    </w:pPr>
  </w:style>
  <w:style w:type="paragraph" w:styleId="4">
    <w:name w:val="toc 4"/>
    <w:basedOn w:val="a"/>
    <w:next w:val="a"/>
    <w:autoRedefine/>
    <w:rsid w:val="002C36F6"/>
    <w:pPr>
      <w:ind w:left="660"/>
    </w:pPr>
  </w:style>
  <w:style w:type="paragraph" w:styleId="5">
    <w:name w:val="toc 5"/>
    <w:basedOn w:val="a"/>
    <w:next w:val="a"/>
    <w:autoRedefine/>
    <w:rsid w:val="002C36F6"/>
    <w:pPr>
      <w:ind w:left="880"/>
    </w:pPr>
  </w:style>
  <w:style w:type="paragraph" w:styleId="6">
    <w:name w:val="toc 6"/>
    <w:basedOn w:val="a"/>
    <w:next w:val="a"/>
    <w:autoRedefine/>
    <w:rsid w:val="002C36F6"/>
    <w:pPr>
      <w:ind w:left="1100"/>
    </w:pPr>
  </w:style>
  <w:style w:type="paragraph" w:styleId="7">
    <w:name w:val="toc 7"/>
    <w:basedOn w:val="a"/>
    <w:next w:val="a"/>
    <w:autoRedefine/>
    <w:rsid w:val="002C36F6"/>
    <w:pPr>
      <w:ind w:left="1320"/>
    </w:pPr>
  </w:style>
  <w:style w:type="paragraph" w:styleId="8">
    <w:name w:val="toc 8"/>
    <w:basedOn w:val="a"/>
    <w:next w:val="a"/>
    <w:autoRedefine/>
    <w:rsid w:val="002C36F6"/>
    <w:pPr>
      <w:ind w:left="1540"/>
    </w:pPr>
  </w:style>
  <w:style w:type="paragraph" w:styleId="9">
    <w:name w:val="toc 9"/>
    <w:basedOn w:val="a"/>
    <w:next w:val="a"/>
    <w:autoRedefine/>
    <w:rsid w:val="002C36F6"/>
    <w:pPr>
      <w:ind w:left="1760"/>
    </w:pPr>
  </w:style>
  <w:style w:type="paragraph" w:styleId="aa">
    <w:name w:val="List Paragraph"/>
    <w:aliases w:val="- Bullets,Lista1,?? ??,?????,????,列出段落1,中等深浅网格 1 - 着色 21,¥¡¡¡¡ì¬º¥¹¥È¶ÎÂä,ÁÐ³ö¶ÎÂä,列表段落1,—ño’i—Ž,¥ê¥¹¥È¶ÎÂä,1st level - Bullet List Paragraph,Lettre d'introduction,Paragrafo elenco,Normal bullet 2,Bullet list,목록단락,列,numbered"/>
    <w:basedOn w:val="a"/>
    <w:link w:val="ab"/>
    <w:uiPriority w:val="34"/>
    <w:qFormat/>
    <w:rsid w:val="002C36F6"/>
    <w:pPr>
      <w:ind w:left="720"/>
      <w:contextualSpacing/>
    </w:pPr>
  </w:style>
  <w:style w:type="paragraph" w:styleId="ac">
    <w:name w:val="Balloon Text"/>
    <w:basedOn w:val="a"/>
    <w:link w:val="ad"/>
    <w:rsid w:val="0091775F"/>
    <w:rPr>
      <w:rFonts w:ascii="Lucida Grande" w:hAnsi="Lucida Grande" w:cs="Lucida Grande"/>
      <w:sz w:val="18"/>
      <w:szCs w:val="18"/>
    </w:rPr>
  </w:style>
  <w:style w:type="character" w:customStyle="1" w:styleId="ad">
    <w:name w:val="批注框文本 字符"/>
    <w:basedOn w:val="a0"/>
    <w:link w:val="ac"/>
    <w:rsid w:val="0091775F"/>
    <w:rPr>
      <w:rFonts w:ascii="Lucida Grande" w:hAnsi="Lucida Grande" w:cs="Lucida Grande"/>
      <w:sz w:val="18"/>
      <w:szCs w:val="18"/>
      <w:lang w:val="en-GB"/>
    </w:rPr>
  </w:style>
  <w:style w:type="character" w:styleId="ae">
    <w:name w:val="annotation reference"/>
    <w:basedOn w:val="a0"/>
    <w:rsid w:val="00E622A6"/>
    <w:rPr>
      <w:sz w:val="18"/>
      <w:szCs w:val="18"/>
    </w:rPr>
  </w:style>
  <w:style w:type="paragraph" w:styleId="af">
    <w:name w:val="annotation text"/>
    <w:basedOn w:val="a"/>
    <w:link w:val="af0"/>
    <w:rsid w:val="00E622A6"/>
    <w:rPr>
      <w:rFonts w:eastAsia="宋体"/>
      <w:sz w:val="24"/>
      <w:szCs w:val="24"/>
    </w:rPr>
  </w:style>
  <w:style w:type="character" w:customStyle="1" w:styleId="af0">
    <w:name w:val="批注文字 字符"/>
    <w:basedOn w:val="a0"/>
    <w:link w:val="af"/>
    <w:rsid w:val="00E622A6"/>
    <w:rPr>
      <w:rFonts w:eastAsia="宋体"/>
      <w:sz w:val="24"/>
      <w:szCs w:val="24"/>
      <w:lang w:val="en-GB"/>
    </w:rPr>
  </w:style>
  <w:style w:type="paragraph" w:styleId="af1">
    <w:name w:val="Body Text"/>
    <w:basedOn w:val="a"/>
    <w:link w:val="af2"/>
    <w:rsid w:val="00C71A6F"/>
    <w:pPr>
      <w:suppressAutoHyphens/>
      <w:spacing w:after="120"/>
    </w:pPr>
    <w:rPr>
      <w:sz w:val="24"/>
      <w:lang w:val="en-US" w:eastAsia="zh-CN"/>
    </w:rPr>
  </w:style>
  <w:style w:type="character" w:customStyle="1" w:styleId="af2">
    <w:name w:val="正文文本 字符"/>
    <w:basedOn w:val="a0"/>
    <w:link w:val="af1"/>
    <w:rsid w:val="00C71A6F"/>
    <w:rPr>
      <w:sz w:val="24"/>
      <w:lang w:eastAsia="zh-CN"/>
    </w:rPr>
  </w:style>
  <w:style w:type="paragraph" w:customStyle="1" w:styleId="LetteredList1">
    <w:name w:val="Lettered List 1"/>
    <w:basedOn w:val="a"/>
    <w:rsid w:val="00C71A6F"/>
    <w:pPr>
      <w:numPr>
        <w:numId w:val="12"/>
      </w:numPr>
      <w:tabs>
        <w:tab w:val="left" w:pos="0"/>
      </w:tabs>
      <w:suppressAutoHyphens/>
    </w:pPr>
    <w:rPr>
      <w:sz w:val="24"/>
      <w:lang w:val="en-US" w:eastAsia="zh-CN"/>
    </w:rPr>
  </w:style>
  <w:style w:type="paragraph" w:customStyle="1" w:styleId="pbody">
    <w:name w:val="pbody"/>
    <w:basedOn w:val="a"/>
    <w:rsid w:val="005B7D3A"/>
    <w:pPr>
      <w:spacing w:before="100" w:beforeAutospacing="1" w:after="100" w:afterAutospacing="1"/>
    </w:pPr>
    <w:rPr>
      <w:sz w:val="24"/>
      <w:szCs w:val="24"/>
      <w:lang w:val="en-US"/>
    </w:rPr>
  </w:style>
  <w:style w:type="paragraph" w:styleId="af3">
    <w:name w:val="annotation subject"/>
    <w:basedOn w:val="af"/>
    <w:next w:val="af"/>
    <w:link w:val="af4"/>
    <w:semiHidden/>
    <w:unhideWhenUsed/>
    <w:rsid w:val="002F6A69"/>
    <w:rPr>
      <w:rFonts w:eastAsia="Times New Roman"/>
      <w:b/>
      <w:bCs/>
      <w:sz w:val="20"/>
      <w:szCs w:val="20"/>
    </w:rPr>
  </w:style>
  <w:style w:type="character" w:customStyle="1" w:styleId="af4">
    <w:name w:val="批注主题 字符"/>
    <w:basedOn w:val="af0"/>
    <w:link w:val="af3"/>
    <w:semiHidden/>
    <w:rsid w:val="002F6A69"/>
    <w:rPr>
      <w:rFonts w:eastAsia="宋体"/>
      <w:b/>
      <w:bCs/>
      <w:sz w:val="24"/>
      <w:szCs w:val="24"/>
      <w:lang w:val="en-GB"/>
    </w:rPr>
  </w:style>
  <w:style w:type="character" w:styleId="af5">
    <w:name w:val="FollowedHyperlink"/>
    <w:basedOn w:val="a0"/>
    <w:semiHidden/>
    <w:unhideWhenUsed/>
    <w:rsid w:val="00DD0EB3"/>
    <w:rPr>
      <w:color w:val="800080" w:themeColor="followedHyperlink"/>
      <w:u w:val="single"/>
    </w:rPr>
  </w:style>
  <w:style w:type="character" w:customStyle="1" w:styleId="UnresolvedMention1">
    <w:name w:val="Unresolved Mention1"/>
    <w:basedOn w:val="a0"/>
    <w:uiPriority w:val="99"/>
    <w:semiHidden/>
    <w:unhideWhenUsed/>
    <w:rsid w:val="00B3269F"/>
    <w:rPr>
      <w:color w:val="605E5C"/>
      <w:shd w:val="clear" w:color="auto" w:fill="E1DFDD"/>
    </w:rPr>
  </w:style>
  <w:style w:type="paragraph" w:styleId="af6">
    <w:name w:val="Revision"/>
    <w:hidden/>
    <w:uiPriority w:val="99"/>
    <w:semiHidden/>
    <w:rsid w:val="00D059C2"/>
    <w:rPr>
      <w:sz w:val="22"/>
      <w:lang w:val="en-GB"/>
    </w:rPr>
  </w:style>
  <w:style w:type="character" w:customStyle="1" w:styleId="ab">
    <w:name w:val="列出段落 字符"/>
    <w:aliases w:val="- Bullets 字符,Lista1 字符,?? ?? 字符,????? 字符,???? 字符,列出段落1 字符,中等深浅网格 1 - 着色 21 字符,¥¡¡¡¡ì¬º¥¹¥È¶ÎÂä 字符,ÁÐ³ö¶ÎÂä 字符,列表段落1 字符,—ño’i—Ž 字符,¥ê¥¹¥È¶ÎÂä 字符,1st level - Bullet List Paragraph 字符,Lettre d'introduction 字符,Paragrafo elenco 字符,Normal bullet 2 字符"/>
    <w:link w:val="aa"/>
    <w:uiPriority w:val="34"/>
    <w:qFormat/>
    <w:rsid w:val="00BC289A"/>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191160">
      <w:bodyDiv w:val="1"/>
      <w:marLeft w:val="0"/>
      <w:marRight w:val="0"/>
      <w:marTop w:val="0"/>
      <w:marBottom w:val="0"/>
      <w:divBdr>
        <w:top w:val="none" w:sz="0" w:space="0" w:color="auto"/>
        <w:left w:val="none" w:sz="0" w:space="0" w:color="auto"/>
        <w:bottom w:val="none" w:sz="0" w:space="0" w:color="auto"/>
        <w:right w:val="none" w:sz="0" w:space="0" w:color="auto"/>
      </w:divBdr>
    </w:div>
    <w:div w:id="155926135">
      <w:bodyDiv w:val="1"/>
      <w:marLeft w:val="0"/>
      <w:marRight w:val="0"/>
      <w:marTop w:val="0"/>
      <w:marBottom w:val="0"/>
      <w:divBdr>
        <w:top w:val="none" w:sz="0" w:space="0" w:color="auto"/>
        <w:left w:val="none" w:sz="0" w:space="0" w:color="auto"/>
        <w:bottom w:val="none" w:sz="0" w:space="0" w:color="auto"/>
        <w:right w:val="none" w:sz="0" w:space="0" w:color="auto"/>
      </w:divBdr>
      <w:divsChild>
        <w:div w:id="428939416">
          <w:marLeft w:val="0"/>
          <w:marRight w:val="0"/>
          <w:marTop w:val="0"/>
          <w:marBottom w:val="0"/>
          <w:divBdr>
            <w:top w:val="none" w:sz="0" w:space="0" w:color="auto"/>
            <w:left w:val="none" w:sz="0" w:space="0" w:color="auto"/>
            <w:bottom w:val="none" w:sz="0" w:space="0" w:color="auto"/>
            <w:right w:val="none" w:sz="0" w:space="0" w:color="auto"/>
          </w:divBdr>
          <w:divsChild>
            <w:div w:id="1552887508">
              <w:marLeft w:val="0"/>
              <w:marRight w:val="0"/>
              <w:marTop w:val="360"/>
              <w:marBottom w:val="0"/>
              <w:divBdr>
                <w:top w:val="none" w:sz="0" w:space="0" w:color="auto"/>
                <w:left w:val="none" w:sz="0" w:space="0" w:color="auto"/>
                <w:bottom w:val="none" w:sz="0" w:space="0" w:color="auto"/>
                <w:right w:val="none" w:sz="0" w:space="0" w:color="auto"/>
              </w:divBdr>
              <w:divsChild>
                <w:div w:id="104348371">
                  <w:marLeft w:val="0"/>
                  <w:marRight w:val="0"/>
                  <w:marTop w:val="0"/>
                  <w:marBottom w:val="0"/>
                  <w:divBdr>
                    <w:top w:val="none" w:sz="0" w:space="0" w:color="auto"/>
                    <w:left w:val="none" w:sz="0" w:space="0" w:color="auto"/>
                    <w:bottom w:val="none" w:sz="0" w:space="0" w:color="auto"/>
                    <w:right w:val="none" w:sz="0" w:space="0" w:color="auto"/>
                  </w:divBdr>
                  <w:divsChild>
                    <w:div w:id="7226815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312373397">
      <w:bodyDiv w:val="1"/>
      <w:marLeft w:val="0"/>
      <w:marRight w:val="0"/>
      <w:marTop w:val="0"/>
      <w:marBottom w:val="0"/>
      <w:divBdr>
        <w:top w:val="none" w:sz="0" w:space="0" w:color="auto"/>
        <w:left w:val="none" w:sz="0" w:space="0" w:color="auto"/>
        <w:bottom w:val="none" w:sz="0" w:space="0" w:color="auto"/>
        <w:right w:val="none" w:sz="0" w:space="0" w:color="auto"/>
      </w:divBdr>
    </w:div>
    <w:div w:id="348409025">
      <w:bodyDiv w:val="1"/>
      <w:marLeft w:val="0"/>
      <w:marRight w:val="0"/>
      <w:marTop w:val="0"/>
      <w:marBottom w:val="0"/>
      <w:divBdr>
        <w:top w:val="none" w:sz="0" w:space="0" w:color="auto"/>
        <w:left w:val="none" w:sz="0" w:space="0" w:color="auto"/>
        <w:bottom w:val="none" w:sz="0" w:space="0" w:color="auto"/>
        <w:right w:val="none" w:sz="0" w:space="0" w:color="auto"/>
      </w:divBdr>
    </w:div>
    <w:div w:id="916595984">
      <w:bodyDiv w:val="1"/>
      <w:marLeft w:val="0"/>
      <w:marRight w:val="0"/>
      <w:marTop w:val="0"/>
      <w:marBottom w:val="0"/>
      <w:divBdr>
        <w:top w:val="none" w:sz="0" w:space="0" w:color="auto"/>
        <w:left w:val="none" w:sz="0" w:space="0" w:color="auto"/>
        <w:bottom w:val="none" w:sz="0" w:space="0" w:color="auto"/>
        <w:right w:val="none" w:sz="0" w:space="0" w:color="auto"/>
      </w:divBdr>
    </w:div>
    <w:div w:id="1048532340">
      <w:bodyDiv w:val="1"/>
      <w:marLeft w:val="0"/>
      <w:marRight w:val="0"/>
      <w:marTop w:val="0"/>
      <w:marBottom w:val="0"/>
      <w:divBdr>
        <w:top w:val="none" w:sz="0" w:space="0" w:color="auto"/>
        <w:left w:val="none" w:sz="0" w:space="0" w:color="auto"/>
        <w:bottom w:val="none" w:sz="0" w:space="0" w:color="auto"/>
        <w:right w:val="none" w:sz="0" w:space="0" w:color="auto"/>
      </w:divBdr>
    </w:div>
    <w:div w:id="1183472566">
      <w:bodyDiv w:val="1"/>
      <w:marLeft w:val="0"/>
      <w:marRight w:val="0"/>
      <w:marTop w:val="0"/>
      <w:marBottom w:val="0"/>
      <w:divBdr>
        <w:top w:val="none" w:sz="0" w:space="0" w:color="auto"/>
        <w:left w:val="none" w:sz="0" w:space="0" w:color="auto"/>
        <w:bottom w:val="none" w:sz="0" w:space="0" w:color="auto"/>
        <w:right w:val="none" w:sz="0" w:space="0" w:color="auto"/>
      </w:divBdr>
    </w:div>
    <w:div w:id="1274241464">
      <w:bodyDiv w:val="1"/>
      <w:marLeft w:val="0"/>
      <w:marRight w:val="0"/>
      <w:marTop w:val="0"/>
      <w:marBottom w:val="0"/>
      <w:divBdr>
        <w:top w:val="none" w:sz="0" w:space="0" w:color="auto"/>
        <w:left w:val="none" w:sz="0" w:space="0" w:color="auto"/>
        <w:bottom w:val="none" w:sz="0" w:space="0" w:color="auto"/>
        <w:right w:val="none" w:sz="0" w:space="0" w:color="auto"/>
      </w:divBdr>
    </w:div>
    <w:div w:id="1552615343">
      <w:bodyDiv w:val="1"/>
      <w:marLeft w:val="0"/>
      <w:marRight w:val="0"/>
      <w:marTop w:val="0"/>
      <w:marBottom w:val="0"/>
      <w:divBdr>
        <w:top w:val="none" w:sz="0" w:space="0" w:color="auto"/>
        <w:left w:val="none" w:sz="0" w:space="0" w:color="auto"/>
        <w:bottom w:val="none" w:sz="0" w:space="0" w:color="auto"/>
        <w:right w:val="none" w:sz="0" w:space="0" w:color="auto"/>
      </w:divBdr>
    </w:div>
    <w:div w:id="1607343855">
      <w:bodyDiv w:val="1"/>
      <w:marLeft w:val="0"/>
      <w:marRight w:val="0"/>
      <w:marTop w:val="0"/>
      <w:marBottom w:val="0"/>
      <w:divBdr>
        <w:top w:val="none" w:sz="0" w:space="0" w:color="auto"/>
        <w:left w:val="none" w:sz="0" w:space="0" w:color="auto"/>
        <w:bottom w:val="none" w:sz="0" w:space="0" w:color="auto"/>
        <w:right w:val="none" w:sz="0" w:space="0" w:color="auto"/>
      </w:divBdr>
    </w:div>
    <w:div w:id="1970554315">
      <w:bodyDiv w:val="1"/>
      <w:marLeft w:val="0"/>
      <w:marRight w:val="0"/>
      <w:marTop w:val="0"/>
      <w:marBottom w:val="0"/>
      <w:divBdr>
        <w:top w:val="none" w:sz="0" w:space="0" w:color="auto"/>
        <w:left w:val="none" w:sz="0" w:space="0" w:color="auto"/>
        <w:bottom w:val="none" w:sz="0" w:space="0" w:color="auto"/>
        <w:right w:val="none" w:sz="0" w:space="0" w:color="auto"/>
      </w:divBdr>
    </w:div>
    <w:div w:id="20793956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7</Pages>
  <Words>1828</Words>
  <Characters>10425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AMP CSD</vt:lpstr>
    </vt:vector>
  </TitlesOfParts>
  <Company>Sanechips</Company>
  <LinksUpToDate>false</LinksUpToDate>
  <CharactersWithSpaces>12229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AMP CSD</dc:title>
  <dc:subject>Submission</dc:subject>
  <dc:creator>Bo Sun</dc:creator>
  <cp:keywords>csd proposal; amp sg; 11-23/1212</cp:keywords>
  <cp:lastModifiedBy>Bo</cp:lastModifiedBy>
  <cp:revision>10</cp:revision>
  <cp:lastPrinted>1901-01-01T20:00:00Z</cp:lastPrinted>
  <dcterms:created xsi:type="dcterms:W3CDTF">2024-03-13T04:57:00Z</dcterms:created>
  <dcterms:modified xsi:type="dcterms:W3CDTF">2024-03-13T15:15:00Z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(10)jNEt38gaYfhi7dljuUKy7kCLAqu2n65nJxeKXTre3GhwfDZMwP4IjX3d/khYyxUC+95I2l6s_x000d_
lUHE+2jGGrtDBJrYjQpryfU9bVaTTHl7TrEMYHwZbxFEUevwXQaH3+Dlx1Vxkcr/38gHduNb_x000d_
fo+os6bjSBx7O/hpXYM9hYYyv8s4qHNZ3doF/n60K/91LtLSnMVCSQ1aiVbB9kjOY4kauzaQ_x000d_
b7+/pTpAow2TyHnbqJ</vt:lpwstr>
  </property>
  <property fmtid="{D5CDD505-2E9C-101B-9397-08002B2CF9AE}" pid="3" name="_ms_pID_7253431">
    <vt:lpwstr>r4oXunqrMle6+4GPahRS6qr9Uwv10zulj2uTRy3KFnsRDwtweUPW7F_x000d_
/hpxjw+sKnpKQjw1O020X6+r4R+6bKaHHYoX+yHqCnzX1PF5jEInJBqHAi5QgqTpdffFDhvh_x000d_
ms8XXd2UGzdT7qkWfBb41IVWS9Lc3kLkehzLZrtwFp4LGUVZYONx9ASDt03nCbxm5PIOMerE_x000d_
vRLAkqjDr5F2IWPFLttRbgDqLKpjR+1Td3t6</vt:lpwstr>
  </property>
  <property fmtid="{D5CDD505-2E9C-101B-9397-08002B2CF9AE}" pid="4" name="_ms_pID_7253432">
    <vt:lpwstr>ifM2/ur7Uwku4Ig9O1xtvrYjAGx6IyxGiOi4_x000d_
SOSG5F9YzSe2Ezy88xgbr12/zuGcdHfYEhYEUSrGWlkMrYXEFIYggNYhdZi+H5ljbeUBguns_x000d_
qKE+FrA0lJmXpE0Gwf3nW9v+TGyRXO9EixV0SlzYfXDKJNpaFHsANLKXAiPThgWsfuSwyE3O_x000d_
8q+bDq+XC/D2m19SRUJhoT4qge4tLayitadjaXuyH6KIWQT6rlDyRr</vt:lpwstr>
  </property>
  <property fmtid="{D5CDD505-2E9C-101B-9397-08002B2CF9AE}" pid="5" name="_ms_pID_7253433">
    <vt:lpwstr>yYctPJBZX8B+0f9ccC_x000d_
nzl08uCuR+e22dTFFjTeJrDUYHSPh4kkPS95rFKMzj7XCLXwhu+kPToygUbdT+NhFIOmXQkl_x000d_
h50rwXa/2uZUIdQswbB/t7DzwWZ0MVVq6ZEwW6yHzga1oFK2gm5Df6QvICA7rgEwBlOybcrx_x000d_
Skpj7dfihksiMqZE5EKHeFttciu0nN5WoYvmtpFG6QJJPhWtHxl33JzEB3tA0mKfIo2aomby</vt:lpwstr>
  </property>
  <property fmtid="{D5CDD505-2E9C-101B-9397-08002B2CF9AE}" pid="6" name="_ms_pID_7253434">
    <vt:lpwstr>_x000d_
HFu6uogdAKAnqkfJ/q1p12Bti5Bns2wC2pWJ+EhUbwNHtB728E495E5j2RbP5XCNUPK8VWq/_x000d_
j8vD9izULdemXzjUHdtPVv0Jlo25N6j2Qgv+wJ561YGgh8YoJ2giPx+Za5wvtXIm0g2TyvU1_x000d_
DNuLdJRXCgrfgdZQARG6eZdvBhRj6GQN6lzo1p+YzipQEFW4hglh5bt80VLdKeJdD4koyimf_x000d_
GwT5VLujyMRypDRl</vt:lpwstr>
  </property>
  <property fmtid="{D5CDD505-2E9C-101B-9397-08002B2CF9AE}" pid="7" name="_ms_pID_7253435">
    <vt:lpwstr>lwpC8W7Bdg7I77HdYen3dRMTA6vS/OsjwpNepzcL79FLH76hQNxTIS6F_x000d_
pyz2tvcWECGEj8/WsPIc6PJ4+mcd2OlHWEoDPusZiyE0Yz8Qc9NDLp6hQUzF3/NsVgIG+/xT_x000d_
gNqXB+lw2k+Iwi3SLqfWdPhDlMQsyzjSPMdNX3ISvOOVlT9HWXO+bYIF7qkWOKzexa68ei5J_x000d_
3TscM+cmS/pIJwFyQu9WTzA8cVhmZMPa4i</vt:lpwstr>
  </property>
  <property fmtid="{D5CDD505-2E9C-101B-9397-08002B2CF9AE}" pid="8" name="_ms_pID_7253436">
    <vt:lpwstr>sU9Tx/eGKBu3mtLd+pZqMEd+hiU3H/hj848v0K_x000d_
ZuL2cbUCpZfMMIRt06rGu/o9nhqDHeueJj+GDg8/svPh3mW+D6aw8pDG6Hiq0H26x+tscXbF_x000d_
qVgCOfewa7990y+KypQTvMdhZY4K8mP2AJriXG8eOQf0ZFgxW0QOXo6jStS2z9XjUqtlyTBg_x000d_
yfKpH6tED+fQTx0JlMGlQeEhu2jwiwRQLEyFDlUOQ3S69Zs4cwCR</vt:lpwstr>
  </property>
  <property fmtid="{D5CDD505-2E9C-101B-9397-08002B2CF9AE}" pid="9" name="_ms_pID_7253437">
    <vt:lpwstr>Bejq8eqtDOTheotfwAG9_x000d_
ty5mqiTLG1DYmKDHgUEfhKLm1qEZvRv10HXGQV5FXOGQVuIud8RYy/QApiRUckO1r5fXyVPS_x000d_
kN6tR9PwmctkI2OrsRunzRzGJYT5OVOmLds2RQvCstUrPuhLSKV+sNN3t66YUn/rXqpneLQA_x000d_
Zny6uUDRgIBIVe8aLw3prdncslnqRXWmTGE62ySMjmZ8+kZcqY5XHkWcQJw0bHVo2t44eJ</vt:lpwstr>
  </property>
  <property fmtid="{D5CDD505-2E9C-101B-9397-08002B2CF9AE}" pid="10" name="_ms_pID_7253438">
    <vt:lpwstr>Sg_x000d_
cCa5uTry6diOEyOzl1w6pK4OTRB4kYfEZRCmRmv6Brl0il1hEnqpLZtm0AogaIdh3sj+yQJo_x000d_
w4taCFvMjJsQUsS4m3Y/teOpOigLpjCw8I7eIW0xRCxNBmRq+rJEreO7T31bFo3PvYYEGzS8_x000d_
4tR6DAJLFgL7FOywjNm1lrmkcmI7XXUNnKL8O2fs2vggEU86Ri4Huj0ehsPN04io8z9N50nH_x000d_
Il44Noa1at3E77</vt:lpwstr>
  </property>
  <property fmtid="{D5CDD505-2E9C-101B-9397-08002B2CF9AE}" pid="11" name="_ms_pID_7253439">
    <vt:lpwstr>RAZM9zshmI</vt:lpwstr>
  </property>
  <property fmtid="{D5CDD505-2E9C-101B-9397-08002B2CF9AE}" pid="12" name="sflag">
    <vt:lpwstr>1395141693</vt:lpwstr>
  </property>
  <property fmtid="{D5CDD505-2E9C-101B-9397-08002B2CF9AE}" pid="13" name="TitusGUID">
    <vt:lpwstr>55467c64-5709-4053-ae02-3c813238256d</vt:lpwstr>
  </property>
  <property fmtid="{D5CDD505-2E9C-101B-9397-08002B2CF9AE}" pid="14" name="CTP_TimeStamp">
    <vt:lpwstr>2019-03-13 15:57:37Z</vt:lpwstr>
  </property>
  <property fmtid="{D5CDD505-2E9C-101B-9397-08002B2CF9AE}" pid="15" name="CTP_BU">
    <vt:lpwstr>NA</vt:lpwstr>
  </property>
  <property fmtid="{D5CDD505-2E9C-101B-9397-08002B2CF9AE}" pid="16" name="CTP_IDSID">
    <vt:lpwstr>NA</vt:lpwstr>
  </property>
  <property fmtid="{D5CDD505-2E9C-101B-9397-08002B2CF9AE}" pid="17" name="CTP_WWID">
    <vt:lpwstr>NA</vt:lpwstr>
  </property>
  <property fmtid="{D5CDD505-2E9C-101B-9397-08002B2CF9AE}" pid="18" name="CTPClassification">
    <vt:lpwstr>CTP_NT</vt:lpwstr>
  </property>
  <property fmtid="{D5CDD505-2E9C-101B-9397-08002B2CF9AE}" pid="19" name="GrammarlyDocumentId">
    <vt:lpwstr>20c230cbc6042c43d43726d8c40b70cd5060ded13b90a4e5b8edd93d10882540</vt:lpwstr>
  </property>
  <property fmtid="{D5CDD505-2E9C-101B-9397-08002B2CF9AE}" pid="20" name="MSIP_Label_dbb4fa5d-3ac5-4415-967c-34900a0e1c6f_Enabled">
    <vt:lpwstr>true</vt:lpwstr>
  </property>
  <property fmtid="{D5CDD505-2E9C-101B-9397-08002B2CF9AE}" pid="21" name="MSIP_Label_dbb4fa5d-3ac5-4415-967c-34900a0e1c6f_SetDate">
    <vt:lpwstr>2023-03-13T23:42:28Z</vt:lpwstr>
  </property>
  <property fmtid="{D5CDD505-2E9C-101B-9397-08002B2CF9AE}" pid="22" name="MSIP_Label_dbb4fa5d-3ac5-4415-967c-34900a0e1c6f_Method">
    <vt:lpwstr>Privileged</vt:lpwstr>
  </property>
  <property fmtid="{D5CDD505-2E9C-101B-9397-08002B2CF9AE}" pid="23" name="MSIP_Label_dbb4fa5d-3ac5-4415-967c-34900a0e1c6f_Name">
    <vt:lpwstr>dbb4fa5d-3ac5-4415-967c-34900a0e1c6f</vt:lpwstr>
  </property>
  <property fmtid="{D5CDD505-2E9C-101B-9397-08002B2CF9AE}" pid="24" name="MSIP_Label_dbb4fa5d-3ac5-4415-967c-34900a0e1c6f_SiteId">
    <vt:lpwstr>a629ef32-67ba-47a6-8eb3-ec43935644fc</vt:lpwstr>
  </property>
  <property fmtid="{D5CDD505-2E9C-101B-9397-08002B2CF9AE}" pid="25" name="MSIP_Label_dbb4fa5d-3ac5-4415-967c-34900a0e1c6f_ActionId">
    <vt:lpwstr>baae1505-0542-467a-b6c7-6bee8f927cb4</vt:lpwstr>
  </property>
  <property fmtid="{D5CDD505-2E9C-101B-9397-08002B2CF9AE}" pid="26" name="MSIP_Label_dbb4fa5d-3ac5-4415-967c-34900a0e1c6f_ContentBits">
    <vt:lpwstr>0</vt:lpwstr>
  </property>
</Properties>
</file>