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485"/>
        <w:gridCol w:w="2493"/>
      </w:tblGrid>
      <w:tr w:rsidR="00DE584F" w:rsidRPr="00183F4C" w14:paraId="70B368DB" w14:textId="77777777" w:rsidTr="00937A90">
        <w:trPr>
          <w:trHeight w:val="485"/>
          <w:jc w:val="center"/>
        </w:trPr>
        <w:tc>
          <w:tcPr>
            <w:tcW w:w="9576" w:type="dxa"/>
            <w:gridSpan w:val="5"/>
            <w:vAlign w:val="center"/>
          </w:tcPr>
          <w:p w14:paraId="0BDB21FC" w14:textId="0E906839" w:rsidR="00DE584F" w:rsidRPr="00183F4C" w:rsidRDefault="00921B93" w:rsidP="00A12A5A">
            <w:pPr>
              <w:pStyle w:val="T2"/>
            </w:pPr>
            <w:r w:rsidRPr="00921B93">
              <w:rPr>
                <w:lang w:eastAsia="ko-KR"/>
              </w:rPr>
              <w:t>LB271</w:t>
            </w:r>
            <w:r>
              <w:rPr>
                <w:lang w:eastAsia="ko-KR"/>
              </w:rPr>
              <w:t xml:space="preserve"> </w:t>
            </w:r>
            <w:r w:rsidRPr="00921B93">
              <w:rPr>
                <w:lang w:eastAsia="ko-KR"/>
              </w:rPr>
              <w:t>CR</w:t>
            </w:r>
            <w:r>
              <w:rPr>
                <w:lang w:eastAsia="ko-KR"/>
              </w:rPr>
              <w:t xml:space="preserve"> </w:t>
            </w:r>
            <w:r w:rsidRPr="00921B93">
              <w:rPr>
                <w:lang w:eastAsia="ko-KR"/>
              </w:rPr>
              <w:t>for</w:t>
            </w:r>
            <w:r>
              <w:rPr>
                <w:lang w:eastAsia="ko-KR"/>
              </w:rPr>
              <w:t xml:space="preserve"> </w:t>
            </w:r>
            <w:r w:rsidRPr="00921B93">
              <w:rPr>
                <w:lang w:eastAsia="ko-KR"/>
              </w:rPr>
              <w:t>Clause</w:t>
            </w:r>
            <w:r>
              <w:rPr>
                <w:lang w:eastAsia="ko-KR"/>
              </w:rPr>
              <w:t xml:space="preserve"> </w:t>
            </w:r>
            <w:r w:rsidR="00283AA7" w:rsidRPr="00283AA7">
              <w:rPr>
                <w:lang w:eastAsia="ko-KR"/>
              </w:rPr>
              <w:t>35.</w:t>
            </w:r>
            <w:r w:rsidR="00497B74">
              <w:rPr>
                <w:lang w:eastAsia="ko-KR"/>
              </w:rPr>
              <w:t>16</w:t>
            </w:r>
            <w:r w:rsidR="00283AA7" w:rsidRPr="00283AA7">
              <w:rPr>
                <w:lang w:eastAsia="ko-KR"/>
              </w:rPr>
              <w:t>.2</w:t>
            </w:r>
          </w:p>
        </w:tc>
      </w:tr>
      <w:tr w:rsidR="00DE584F" w:rsidRPr="00183F4C" w14:paraId="4EE171F3" w14:textId="77777777" w:rsidTr="00937A90">
        <w:trPr>
          <w:trHeight w:val="359"/>
          <w:jc w:val="center"/>
        </w:trPr>
        <w:tc>
          <w:tcPr>
            <w:tcW w:w="9576" w:type="dxa"/>
            <w:gridSpan w:val="5"/>
            <w:vAlign w:val="center"/>
          </w:tcPr>
          <w:p w14:paraId="2DCA8F1F" w14:textId="3F3CD2D2" w:rsidR="00DE584F" w:rsidRPr="00183F4C" w:rsidRDefault="00DE584F" w:rsidP="00760D89">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921B93">
              <w:rPr>
                <w:b w:val="0"/>
                <w:sz w:val="20"/>
                <w:lang w:eastAsia="ko-KR"/>
              </w:rPr>
              <w:t>3</w:t>
            </w:r>
            <w:r w:rsidRPr="00183F4C">
              <w:rPr>
                <w:b w:val="0"/>
                <w:sz w:val="20"/>
              </w:rPr>
              <w:t>-</w:t>
            </w:r>
            <w:r w:rsidR="002A71D0">
              <w:rPr>
                <w:b w:val="0"/>
                <w:sz w:val="20"/>
                <w:lang w:eastAsia="ko-KR"/>
              </w:rPr>
              <w:t>0</w:t>
            </w:r>
            <w:r w:rsidR="00497B74">
              <w:rPr>
                <w:b w:val="0"/>
                <w:sz w:val="20"/>
                <w:lang w:eastAsia="ko-KR"/>
              </w:rPr>
              <w:t>6</w:t>
            </w:r>
            <w:r>
              <w:rPr>
                <w:rFonts w:hint="eastAsia"/>
                <w:b w:val="0"/>
                <w:sz w:val="20"/>
                <w:lang w:eastAsia="ko-KR"/>
              </w:rPr>
              <w:t>-</w:t>
            </w:r>
            <w:r w:rsidR="00921B93">
              <w:rPr>
                <w:b w:val="0"/>
                <w:sz w:val="20"/>
                <w:lang w:eastAsia="ko-KR"/>
              </w:rPr>
              <w:t>0</w:t>
            </w:r>
            <w:r w:rsidR="00BC334E">
              <w:rPr>
                <w:b w:val="0"/>
                <w:sz w:val="20"/>
                <w:lang w:eastAsia="ko-KR"/>
              </w:rPr>
              <w:t>2</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5C7094">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485"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493"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5C7094">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485"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493" w:type="dxa"/>
            <w:vAlign w:val="center"/>
          </w:tcPr>
          <w:p w14:paraId="780A9226" w14:textId="74EA326A" w:rsidR="00662BE6" w:rsidRDefault="00715D44"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5C7094">
        <w:trPr>
          <w:trHeight w:val="359"/>
          <w:jc w:val="center"/>
        </w:trPr>
        <w:tc>
          <w:tcPr>
            <w:tcW w:w="1548" w:type="dxa"/>
            <w:vAlign w:val="center"/>
          </w:tcPr>
          <w:p w14:paraId="6AD6A63E" w14:textId="614CB57E" w:rsidR="00CD7423" w:rsidRDefault="00497B74" w:rsidP="00CD7423">
            <w:pPr>
              <w:pStyle w:val="T2"/>
              <w:spacing w:after="0"/>
              <w:ind w:left="0" w:right="0"/>
              <w:jc w:val="left"/>
              <w:rPr>
                <w:b w:val="0"/>
                <w:sz w:val="18"/>
                <w:szCs w:val="18"/>
                <w:lang w:eastAsia="ko-KR"/>
              </w:rPr>
            </w:pPr>
            <w:r>
              <w:rPr>
                <w:b w:val="0"/>
                <w:sz w:val="18"/>
                <w:szCs w:val="18"/>
                <w:lang w:eastAsia="ko-KR"/>
              </w:rPr>
              <w:t>Michael Montemurro</w:t>
            </w:r>
          </w:p>
        </w:tc>
        <w:tc>
          <w:tcPr>
            <w:tcW w:w="1440" w:type="dxa"/>
            <w:vAlign w:val="center"/>
          </w:tcPr>
          <w:p w14:paraId="47B4937B" w14:textId="454621CE" w:rsidR="00CD7423" w:rsidRDefault="00497B74" w:rsidP="00CD742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45782277" w:rsidR="00CD7423" w:rsidRPr="00CB4F2F" w:rsidRDefault="007C4338" w:rsidP="00CD7423">
            <w:pPr>
              <w:pStyle w:val="T2"/>
              <w:spacing w:after="0"/>
              <w:ind w:left="0" w:right="0"/>
              <w:jc w:val="left"/>
              <w:rPr>
                <w:b w:val="0"/>
                <w:sz w:val="18"/>
                <w:szCs w:val="18"/>
              </w:rPr>
            </w:pPr>
            <w:r w:rsidRPr="00662BE6">
              <w:rPr>
                <w:b w:val="0"/>
                <w:sz w:val="18"/>
                <w:szCs w:val="18"/>
              </w:rPr>
              <w:t xml:space="preserve">Huawei </w:t>
            </w:r>
            <w:r>
              <w:rPr>
                <w:b w:val="0"/>
                <w:sz w:val="18"/>
                <w:szCs w:val="18"/>
              </w:rPr>
              <w:t>Ottawa</w:t>
            </w:r>
            <w:r w:rsidRPr="00662BE6">
              <w:rPr>
                <w:b w:val="0"/>
                <w:sz w:val="18"/>
                <w:szCs w:val="18"/>
              </w:rPr>
              <w:t xml:space="preserve"> Research Center</w:t>
            </w:r>
          </w:p>
        </w:tc>
        <w:tc>
          <w:tcPr>
            <w:tcW w:w="1485"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493" w:type="dxa"/>
            <w:vAlign w:val="center"/>
          </w:tcPr>
          <w:p w14:paraId="74BC02ED" w14:textId="103D8D95" w:rsidR="00497B74" w:rsidRPr="00AA7997" w:rsidRDefault="00715D44" w:rsidP="00497B74">
            <w:pPr>
              <w:pStyle w:val="T2"/>
              <w:spacing w:after="0"/>
              <w:ind w:left="0" w:right="0"/>
              <w:jc w:val="left"/>
              <w:rPr>
                <w:b w:val="0"/>
                <w:sz w:val="18"/>
                <w:szCs w:val="18"/>
              </w:rPr>
            </w:pPr>
            <w:hyperlink r:id="rId9" w:history="1">
              <w:r w:rsidR="00497B74" w:rsidRPr="00341D05">
                <w:rPr>
                  <w:rStyle w:val="Hyperlink"/>
                  <w:b w:val="0"/>
                  <w:sz w:val="18"/>
                  <w:szCs w:val="18"/>
                </w:rPr>
                <w:t>michael.montemurro@huawei.com</w:t>
              </w:r>
            </w:hyperlink>
          </w:p>
        </w:tc>
      </w:tr>
      <w:tr w:rsidR="00CD7423" w14:paraId="17F10403" w14:textId="77777777" w:rsidTr="005C7094">
        <w:trPr>
          <w:trHeight w:val="359"/>
          <w:jc w:val="center"/>
        </w:trPr>
        <w:tc>
          <w:tcPr>
            <w:tcW w:w="1548" w:type="dxa"/>
            <w:vAlign w:val="center"/>
          </w:tcPr>
          <w:p w14:paraId="456D0C0E" w14:textId="3084A14A" w:rsidR="00CD7423" w:rsidRDefault="00497B74" w:rsidP="00CD7423">
            <w:pPr>
              <w:pStyle w:val="T2"/>
              <w:spacing w:after="0"/>
              <w:ind w:left="0" w:right="0"/>
              <w:jc w:val="left"/>
              <w:rPr>
                <w:b w:val="0"/>
                <w:sz w:val="18"/>
                <w:szCs w:val="18"/>
                <w:lang w:eastAsia="ko-KR"/>
              </w:rPr>
            </w:pPr>
            <w:r>
              <w:rPr>
                <w:b w:val="0"/>
                <w:sz w:val="18"/>
                <w:szCs w:val="18"/>
                <w:lang w:eastAsia="ko-KR"/>
              </w:rPr>
              <w:t>Stephen McCann</w:t>
            </w:r>
          </w:p>
        </w:tc>
        <w:tc>
          <w:tcPr>
            <w:tcW w:w="1440" w:type="dxa"/>
            <w:vAlign w:val="center"/>
          </w:tcPr>
          <w:p w14:paraId="03743E72" w14:textId="60A455E8" w:rsidR="00CD7423" w:rsidRDefault="00497B74" w:rsidP="00CD742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D8C4839" w14:textId="2CCEFE48" w:rsidR="00CD7423" w:rsidRPr="00CB4F2F" w:rsidRDefault="007C4338" w:rsidP="00CD7423">
            <w:pPr>
              <w:pStyle w:val="T2"/>
              <w:spacing w:after="0"/>
              <w:ind w:left="0" w:right="0"/>
              <w:jc w:val="left"/>
              <w:rPr>
                <w:b w:val="0"/>
                <w:sz w:val="18"/>
                <w:szCs w:val="18"/>
              </w:rPr>
            </w:pPr>
            <w:r w:rsidRPr="00662BE6">
              <w:rPr>
                <w:b w:val="0"/>
                <w:sz w:val="18"/>
                <w:szCs w:val="18"/>
              </w:rPr>
              <w:t xml:space="preserve">Huawei </w:t>
            </w:r>
            <w:r>
              <w:rPr>
                <w:b w:val="0"/>
                <w:sz w:val="18"/>
                <w:szCs w:val="18"/>
              </w:rPr>
              <w:t>Ottawa</w:t>
            </w:r>
            <w:r w:rsidRPr="00662BE6">
              <w:rPr>
                <w:b w:val="0"/>
                <w:sz w:val="18"/>
                <w:szCs w:val="18"/>
              </w:rPr>
              <w:t xml:space="preserve"> Research Center</w:t>
            </w:r>
          </w:p>
        </w:tc>
        <w:tc>
          <w:tcPr>
            <w:tcW w:w="1485"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493" w:type="dxa"/>
            <w:vAlign w:val="center"/>
          </w:tcPr>
          <w:p w14:paraId="18DE01A0" w14:textId="79F20BC6" w:rsidR="009862A7" w:rsidRPr="009862A7" w:rsidRDefault="00497B74" w:rsidP="009862A7">
            <w:pPr>
              <w:pStyle w:val="T2"/>
              <w:spacing w:after="0"/>
              <w:ind w:left="0" w:right="0"/>
              <w:jc w:val="left"/>
              <w:rPr>
                <w:rStyle w:val="Hyperlink"/>
                <w:b w:val="0"/>
                <w:sz w:val="18"/>
                <w:szCs w:val="18"/>
              </w:rPr>
            </w:pPr>
            <w:r w:rsidRPr="00497B74">
              <w:rPr>
                <w:rStyle w:val="Hyperlink"/>
                <w:b w:val="0"/>
                <w:sz w:val="18"/>
                <w:szCs w:val="18"/>
              </w:rPr>
              <w:t>stephen.mccann@huawei.com</w:t>
            </w:r>
          </w:p>
        </w:tc>
      </w:tr>
      <w:tr w:rsidR="006E2471" w14:paraId="248ED7D1" w14:textId="77777777" w:rsidTr="005C7094">
        <w:trPr>
          <w:trHeight w:val="359"/>
          <w:jc w:val="center"/>
        </w:trPr>
        <w:tc>
          <w:tcPr>
            <w:tcW w:w="1548" w:type="dxa"/>
            <w:vAlign w:val="center"/>
          </w:tcPr>
          <w:p w14:paraId="0549D777" w14:textId="77777777" w:rsidR="006E2471" w:rsidRPr="00342A03" w:rsidRDefault="006E2471" w:rsidP="006E2471">
            <w:pPr>
              <w:pStyle w:val="T2"/>
              <w:suppressAutoHyphens/>
              <w:spacing w:after="0"/>
              <w:ind w:left="0" w:right="0"/>
              <w:jc w:val="left"/>
              <w:rPr>
                <w:b w:val="0"/>
                <w:color w:val="000000" w:themeColor="text1"/>
                <w:sz w:val="18"/>
                <w:szCs w:val="18"/>
                <w:lang w:eastAsia="ko-KR"/>
              </w:rPr>
            </w:pPr>
            <w:r w:rsidRPr="00342A03">
              <w:rPr>
                <w:b w:val="0"/>
                <w:color w:val="000000" w:themeColor="text1"/>
                <w:sz w:val="18"/>
                <w:szCs w:val="18"/>
                <w:lang w:eastAsia="ko-KR"/>
              </w:rPr>
              <w:t>John Wullert</w:t>
            </w:r>
          </w:p>
          <w:p w14:paraId="7DB6F900" w14:textId="7CDB9A09" w:rsidR="006E2471" w:rsidRPr="009371B3" w:rsidRDefault="006E2471" w:rsidP="006E2471">
            <w:pPr>
              <w:pStyle w:val="T2"/>
              <w:spacing w:after="0"/>
              <w:ind w:left="0" w:right="0"/>
              <w:jc w:val="left"/>
              <w:rPr>
                <w:b w:val="0"/>
                <w:sz w:val="18"/>
                <w:szCs w:val="18"/>
                <w:lang w:eastAsia="ko-KR"/>
              </w:rPr>
            </w:pPr>
            <w:r w:rsidRPr="00342A03">
              <w:rPr>
                <w:b w:val="0"/>
                <w:color w:val="000000" w:themeColor="text1"/>
                <w:sz w:val="18"/>
                <w:szCs w:val="18"/>
                <w:lang w:eastAsia="ko-KR"/>
              </w:rPr>
              <w:t>Subir Das</w:t>
            </w:r>
          </w:p>
        </w:tc>
        <w:tc>
          <w:tcPr>
            <w:tcW w:w="1440" w:type="dxa"/>
            <w:vAlign w:val="center"/>
          </w:tcPr>
          <w:p w14:paraId="6F7B6A56" w14:textId="0FB1591D" w:rsidR="006E2471" w:rsidRDefault="006E2471" w:rsidP="006E2471">
            <w:pPr>
              <w:pStyle w:val="T2"/>
              <w:spacing w:after="0"/>
              <w:ind w:left="0" w:right="0"/>
              <w:jc w:val="left"/>
              <w:rPr>
                <w:b w:val="0"/>
                <w:sz w:val="18"/>
                <w:szCs w:val="18"/>
                <w:lang w:eastAsia="ko-KR"/>
              </w:rPr>
            </w:pPr>
            <w:r w:rsidRPr="00342A03">
              <w:rPr>
                <w:b w:val="0"/>
                <w:color w:val="000000" w:themeColor="text1"/>
                <w:sz w:val="18"/>
                <w:szCs w:val="18"/>
                <w:lang w:eastAsia="ko-KR"/>
              </w:rPr>
              <w:t>PERATON LABS</w:t>
            </w:r>
          </w:p>
        </w:tc>
        <w:tc>
          <w:tcPr>
            <w:tcW w:w="2610" w:type="dxa"/>
            <w:vAlign w:val="center"/>
          </w:tcPr>
          <w:p w14:paraId="6CAB5076" w14:textId="77777777" w:rsidR="006E2471" w:rsidRPr="00CB4F2F" w:rsidRDefault="006E2471" w:rsidP="006E2471">
            <w:pPr>
              <w:pStyle w:val="T2"/>
              <w:spacing w:after="0"/>
              <w:ind w:left="0" w:right="0"/>
              <w:jc w:val="left"/>
              <w:rPr>
                <w:b w:val="0"/>
                <w:sz w:val="18"/>
                <w:szCs w:val="18"/>
              </w:rPr>
            </w:pPr>
          </w:p>
        </w:tc>
        <w:tc>
          <w:tcPr>
            <w:tcW w:w="1485" w:type="dxa"/>
            <w:vAlign w:val="center"/>
          </w:tcPr>
          <w:p w14:paraId="033ABC60" w14:textId="77777777" w:rsidR="006E2471" w:rsidRPr="002C60AE" w:rsidRDefault="006E2471" w:rsidP="006E2471">
            <w:pPr>
              <w:pStyle w:val="T2"/>
              <w:spacing w:after="0"/>
              <w:ind w:left="0" w:right="0"/>
              <w:jc w:val="left"/>
              <w:rPr>
                <w:b w:val="0"/>
                <w:sz w:val="18"/>
                <w:szCs w:val="18"/>
                <w:lang w:eastAsia="ko-KR"/>
              </w:rPr>
            </w:pPr>
          </w:p>
        </w:tc>
        <w:tc>
          <w:tcPr>
            <w:tcW w:w="2493" w:type="dxa"/>
            <w:vAlign w:val="center"/>
          </w:tcPr>
          <w:p w14:paraId="3B844784" w14:textId="77777777" w:rsidR="006E2471" w:rsidRPr="006E2471" w:rsidRDefault="006E2471" w:rsidP="006E2471">
            <w:pPr>
              <w:pStyle w:val="T2"/>
              <w:spacing w:after="0"/>
              <w:ind w:left="0" w:right="0"/>
              <w:jc w:val="left"/>
              <w:rPr>
                <w:rStyle w:val="Hyperlink"/>
                <w:b w:val="0"/>
                <w:bCs/>
                <w:sz w:val="18"/>
              </w:rPr>
            </w:pPr>
            <w:r w:rsidRPr="006E2471">
              <w:rPr>
                <w:rStyle w:val="Hyperlink"/>
                <w:b w:val="0"/>
                <w:bCs/>
                <w:sz w:val="18"/>
              </w:rPr>
              <w:t>&lt;jwullert@peratonlabs.com&gt;</w:t>
            </w:r>
          </w:p>
          <w:p w14:paraId="7F596BF0" w14:textId="5CB85C4E" w:rsidR="006E2471" w:rsidRPr="006E2471" w:rsidRDefault="006E2471" w:rsidP="006E2471">
            <w:pPr>
              <w:pStyle w:val="T2"/>
              <w:spacing w:after="0"/>
              <w:ind w:left="0" w:right="0"/>
              <w:jc w:val="left"/>
              <w:rPr>
                <w:rStyle w:val="Hyperlink"/>
                <w:b w:val="0"/>
                <w:bCs/>
                <w:sz w:val="18"/>
                <w:szCs w:val="18"/>
              </w:rPr>
            </w:pPr>
            <w:r w:rsidRPr="006E2471">
              <w:rPr>
                <w:rStyle w:val="Hyperlink"/>
                <w:b w:val="0"/>
                <w:bCs/>
                <w:sz w:val="18"/>
              </w:rPr>
              <w:t>&lt;sdas@peratonlabs.com&gt;</w:t>
            </w:r>
          </w:p>
        </w:tc>
      </w:tr>
      <w:tr w:rsidR="006E2471" w14:paraId="628D5B08" w14:textId="77777777" w:rsidTr="005C7094">
        <w:trPr>
          <w:trHeight w:val="359"/>
          <w:jc w:val="center"/>
        </w:trPr>
        <w:tc>
          <w:tcPr>
            <w:tcW w:w="1548" w:type="dxa"/>
            <w:vAlign w:val="center"/>
          </w:tcPr>
          <w:p w14:paraId="1B83B9E0" w14:textId="59C398A7" w:rsidR="006E2471" w:rsidRPr="009371B3" w:rsidRDefault="005234FD" w:rsidP="006E2471">
            <w:pPr>
              <w:pStyle w:val="T2"/>
              <w:spacing w:after="0"/>
              <w:ind w:left="0" w:right="0"/>
              <w:jc w:val="left"/>
              <w:rPr>
                <w:b w:val="0"/>
                <w:sz w:val="18"/>
                <w:szCs w:val="18"/>
                <w:lang w:eastAsia="ko-KR"/>
              </w:rPr>
            </w:pPr>
            <w:r>
              <w:rPr>
                <w:b w:val="0"/>
                <w:sz w:val="18"/>
                <w:szCs w:val="18"/>
                <w:lang w:eastAsia="ko-KR"/>
              </w:rPr>
              <w:t>Peshal Nayak</w:t>
            </w:r>
          </w:p>
        </w:tc>
        <w:tc>
          <w:tcPr>
            <w:tcW w:w="1440" w:type="dxa"/>
            <w:vAlign w:val="center"/>
          </w:tcPr>
          <w:p w14:paraId="277E7881" w14:textId="1E8D5D4A" w:rsidR="006E2471" w:rsidRDefault="005234FD" w:rsidP="006E2471">
            <w:pPr>
              <w:pStyle w:val="T2"/>
              <w:spacing w:after="0"/>
              <w:ind w:left="0" w:right="0"/>
              <w:jc w:val="left"/>
              <w:rPr>
                <w:b w:val="0"/>
                <w:sz w:val="18"/>
                <w:szCs w:val="18"/>
                <w:lang w:eastAsia="ko-KR"/>
              </w:rPr>
            </w:pPr>
            <w:r>
              <w:rPr>
                <w:b w:val="0"/>
                <w:sz w:val="18"/>
                <w:szCs w:val="18"/>
                <w:lang w:eastAsia="ko-KR"/>
              </w:rPr>
              <w:t>Samsung USA</w:t>
            </w:r>
          </w:p>
        </w:tc>
        <w:tc>
          <w:tcPr>
            <w:tcW w:w="2610" w:type="dxa"/>
            <w:vAlign w:val="center"/>
          </w:tcPr>
          <w:p w14:paraId="39E1B432" w14:textId="77777777" w:rsidR="006E2471" w:rsidRPr="00CB4F2F" w:rsidRDefault="006E2471" w:rsidP="006E2471">
            <w:pPr>
              <w:pStyle w:val="T2"/>
              <w:spacing w:after="0"/>
              <w:ind w:left="0" w:right="0"/>
              <w:jc w:val="left"/>
              <w:rPr>
                <w:b w:val="0"/>
                <w:sz w:val="18"/>
                <w:szCs w:val="18"/>
              </w:rPr>
            </w:pPr>
          </w:p>
        </w:tc>
        <w:tc>
          <w:tcPr>
            <w:tcW w:w="1485" w:type="dxa"/>
            <w:vAlign w:val="center"/>
          </w:tcPr>
          <w:p w14:paraId="22CAB902" w14:textId="77777777" w:rsidR="006E2471" w:rsidRPr="002C60AE" w:rsidRDefault="006E2471" w:rsidP="006E2471">
            <w:pPr>
              <w:pStyle w:val="T2"/>
              <w:spacing w:after="0"/>
              <w:ind w:left="0" w:right="0"/>
              <w:jc w:val="left"/>
              <w:rPr>
                <w:b w:val="0"/>
                <w:sz w:val="18"/>
                <w:szCs w:val="18"/>
                <w:lang w:eastAsia="ko-KR"/>
              </w:rPr>
            </w:pPr>
          </w:p>
        </w:tc>
        <w:tc>
          <w:tcPr>
            <w:tcW w:w="2493" w:type="dxa"/>
            <w:vAlign w:val="center"/>
          </w:tcPr>
          <w:p w14:paraId="56284935" w14:textId="5319BE36" w:rsidR="005234FD" w:rsidRPr="005234FD" w:rsidRDefault="00715D44" w:rsidP="005234FD">
            <w:pPr>
              <w:pStyle w:val="T2"/>
              <w:spacing w:after="0"/>
              <w:ind w:left="0" w:right="0"/>
              <w:jc w:val="left"/>
              <w:rPr>
                <w:rStyle w:val="Hyperlink"/>
                <w:b w:val="0"/>
                <w:sz w:val="18"/>
                <w:szCs w:val="18"/>
              </w:rPr>
            </w:pPr>
            <w:hyperlink r:id="rId10" w:history="1">
              <w:r w:rsidR="005234FD" w:rsidRPr="005234FD">
                <w:rPr>
                  <w:rStyle w:val="Hyperlink"/>
                  <w:b w:val="0"/>
                  <w:sz w:val="18"/>
                  <w:szCs w:val="18"/>
                </w:rPr>
                <w:t>p.nayak@samsung.com</w:t>
              </w:r>
            </w:hyperlink>
          </w:p>
        </w:tc>
      </w:tr>
      <w:tr w:rsidR="006E2471" w14:paraId="5C1E15C6" w14:textId="77777777" w:rsidTr="005C7094">
        <w:trPr>
          <w:trHeight w:val="359"/>
          <w:jc w:val="center"/>
        </w:trPr>
        <w:tc>
          <w:tcPr>
            <w:tcW w:w="1548" w:type="dxa"/>
            <w:vAlign w:val="center"/>
          </w:tcPr>
          <w:p w14:paraId="44EFF743" w14:textId="6CD03CCA" w:rsidR="006E2471" w:rsidRDefault="006E2471" w:rsidP="006E2471">
            <w:pPr>
              <w:pStyle w:val="T2"/>
              <w:spacing w:after="0"/>
              <w:ind w:left="0" w:right="0"/>
              <w:jc w:val="left"/>
              <w:rPr>
                <w:b w:val="0"/>
                <w:sz w:val="18"/>
                <w:szCs w:val="18"/>
                <w:lang w:eastAsia="ko-KR"/>
              </w:rPr>
            </w:pPr>
          </w:p>
        </w:tc>
        <w:tc>
          <w:tcPr>
            <w:tcW w:w="1440" w:type="dxa"/>
            <w:vAlign w:val="center"/>
          </w:tcPr>
          <w:p w14:paraId="44ED90DE" w14:textId="7CE4B3BC" w:rsidR="006E2471" w:rsidRDefault="006E2471" w:rsidP="006E2471">
            <w:pPr>
              <w:pStyle w:val="T2"/>
              <w:spacing w:after="0"/>
              <w:ind w:left="0" w:right="0"/>
              <w:jc w:val="left"/>
              <w:rPr>
                <w:b w:val="0"/>
                <w:sz w:val="18"/>
                <w:szCs w:val="18"/>
                <w:lang w:eastAsia="ko-KR"/>
              </w:rPr>
            </w:pPr>
          </w:p>
        </w:tc>
        <w:tc>
          <w:tcPr>
            <w:tcW w:w="2610" w:type="dxa"/>
            <w:vAlign w:val="center"/>
          </w:tcPr>
          <w:p w14:paraId="68DB7215" w14:textId="77777777" w:rsidR="006E2471" w:rsidRPr="00CB4F2F" w:rsidRDefault="006E2471" w:rsidP="006E2471">
            <w:pPr>
              <w:pStyle w:val="T2"/>
              <w:spacing w:after="0"/>
              <w:ind w:left="0" w:right="0"/>
              <w:jc w:val="left"/>
              <w:rPr>
                <w:b w:val="0"/>
                <w:sz w:val="18"/>
                <w:szCs w:val="18"/>
              </w:rPr>
            </w:pPr>
          </w:p>
        </w:tc>
        <w:tc>
          <w:tcPr>
            <w:tcW w:w="1485" w:type="dxa"/>
            <w:vAlign w:val="center"/>
          </w:tcPr>
          <w:p w14:paraId="45B47CE0" w14:textId="77777777" w:rsidR="006E2471" w:rsidRPr="002C60AE" w:rsidRDefault="006E2471" w:rsidP="006E2471">
            <w:pPr>
              <w:pStyle w:val="T2"/>
              <w:spacing w:after="0"/>
              <w:ind w:left="0" w:right="0"/>
              <w:jc w:val="left"/>
              <w:rPr>
                <w:b w:val="0"/>
                <w:sz w:val="18"/>
                <w:szCs w:val="18"/>
                <w:lang w:eastAsia="ko-KR"/>
              </w:rPr>
            </w:pPr>
          </w:p>
        </w:tc>
        <w:tc>
          <w:tcPr>
            <w:tcW w:w="2493" w:type="dxa"/>
            <w:vAlign w:val="center"/>
          </w:tcPr>
          <w:p w14:paraId="382770C5" w14:textId="77777777" w:rsidR="006E2471" w:rsidRPr="005234FD" w:rsidRDefault="006E2471" w:rsidP="006E2471">
            <w:pPr>
              <w:pStyle w:val="T2"/>
              <w:spacing w:after="0"/>
              <w:ind w:left="0" w:right="0"/>
              <w:jc w:val="left"/>
              <w:rPr>
                <w:rStyle w:val="Hyperlink"/>
                <w:b w:val="0"/>
                <w:sz w:val="18"/>
                <w:szCs w:val="18"/>
              </w:rPr>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1B7B42D1" w14:textId="6D0901D9" w:rsidR="003E1769" w:rsidRPr="003E1769" w:rsidRDefault="003E4403" w:rsidP="003E1769">
      <w:pPr>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w:t>
      </w:r>
      <w:r w:rsidR="00435633">
        <w:rPr>
          <w:lang w:eastAsia="ko-KR"/>
        </w:rPr>
        <w:t>8</w:t>
      </w:r>
      <w:r w:rsidR="008422D2">
        <w:rPr>
          <w:lang w:eastAsia="ko-KR"/>
        </w:rPr>
        <w:t xml:space="preserve"> </w:t>
      </w:r>
      <w:r w:rsidR="00662BE6">
        <w:rPr>
          <w:lang w:eastAsia="ko-KR"/>
        </w:rPr>
        <w:t>CID</w:t>
      </w:r>
      <w:r w:rsidR="003E1769">
        <w:rPr>
          <w:lang w:eastAsia="ko-KR"/>
        </w:rPr>
        <w:t>s</w:t>
      </w:r>
      <w:r w:rsidR="008422D2">
        <w:rPr>
          <w:lang w:eastAsia="ko-KR"/>
        </w:rPr>
        <w:t>:</w:t>
      </w:r>
      <w:r w:rsidR="00662BE6">
        <w:rPr>
          <w:lang w:eastAsia="ko-KR"/>
        </w:rPr>
        <w:t xml:space="preserve"> </w:t>
      </w:r>
      <w:bookmarkStart w:id="0" w:name="_Hlk138615296"/>
      <w:r w:rsidR="002929CE" w:rsidRPr="002929CE">
        <w:rPr>
          <w:lang w:eastAsia="ko-KR"/>
        </w:rPr>
        <w:t>16572</w:t>
      </w:r>
      <w:r w:rsidR="00BC334E" w:rsidRPr="00BC334E">
        <w:rPr>
          <w:lang w:eastAsia="ko-KR"/>
        </w:rPr>
        <w:t xml:space="preserve">, </w:t>
      </w:r>
      <w:r w:rsidR="002929CE" w:rsidRPr="002929CE">
        <w:rPr>
          <w:lang w:eastAsia="ko-KR"/>
        </w:rPr>
        <w:t>18342</w:t>
      </w:r>
      <w:r w:rsidR="00BC334E" w:rsidRPr="00BC334E">
        <w:rPr>
          <w:lang w:eastAsia="ko-KR"/>
        </w:rPr>
        <w:t xml:space="preserve">, </w:t>
      </w:r>
      <w:r w:rsidR="00435633" w:rsidRPr="00435633">
        <w:rPr>
          <w:lang w:eastAsia="ko-KR"/>
        </w:rPr>
        <w:t>15440</w:t>
      </w:r>
      <w:r w:rsidR="00435633">
        <w:rPr>
          <w:lang w:eastAsia="ko-KR"/>
        </w:rPr>
        <w:t xml:space="preserve">, </w:t>
      </w:r>
      <w:r w:rsidR="00435633" w:rsidRPr="00435633">
        <w:rPr>
          <w:lang w:eastAsia="ko-KR"/>
        </w:rPr>
        <w:t>16703, 16704, 16707,</w:t>
      </w:r>
      <w:r w:rsidR="00435633">
        <w:rPr>
          <w:lang w:eastAsia="ko-KR"/>
        </w:rPr>
        <w:t xml:space="preserve"> </w:t>
      </w:r>
      <w:r w:rsidR="002929CE" w:rsidRPr="002929CE">
        <w:rPr>
          <w:lang w:eastAsia="ko-KR"/>
        </w:rPr>
        <w:t>16573</w:t>
      </w:r>
      <w:r w:rsidR="00435633">
        <w:rPr>
          <w:lang w:eastAsia="ko-KR"/>
        </w:rPr>
        <w:t xml:space="preserve">, </w:t>
      </w:r>
      <w:r w:rsidR="00435633" w:rsidRPr="00435633">
        <w:rPr>
          <w:lang w:eastAsia="ko-KR"/>
        </w:rPr>
        <w:t>18338</w:t>
      </w:r>
      <w:r w:rsidR="00D95C46" w:rsidRPr="00D95C46">
        <w:rPr>
          <w:lang w:eastAsia="ko-KR"/>
        </w:rPr>
        <w:t xml:space="preserve"> </w:t>
      </w:r>
      <w:bookmarkEnd w:id="0"/>
      <w:r w:rsidR="003E1769">
        <w:rPr>
          <w:lang w:eastAsia="ko-KR"/>
        </w:rPr>
        <w:t>(LB271)</w:t>
      </w:r>
      <w:r w:rsidR="00D95C46">
        <w:rPr>
          <w:lang w:eastAsia="ko-KR"/>
        </w:rPr>
        <w:t xml:space="preserve"> regarding c</w:t>
      </w:r>
      <w:r w:rsidR="00D95C46" w:rsidRPr="00D95C46">
        <w:rPr>
          <w:lang w:eastAsia="ko-KR"/>
        </w:rPr>
        <w:t>lause 35.</w:t>
      </w:r>
      <w:r w:rsidR="002929CE">
        <w:rPr>
          <w:lang w:eastAsia="ko-KR"/>
        </w:rPr>
        <w:t>16</w:t>
      </w:r>
      <w:r w:rsidR="00D95C46" w:rsidRPr="00D95C46">
        <w:rPr>
          <w:lang w:eastAsia="ko-KR"/>
        </w:rPr>
        <w:t>.2</w:t>
      </w:r>
      <w:r w:rsidR="00D95C46">
        <w:rPr>
          <w:lang w:eastAsia="ko-KR"/>
        </w:rPr>
        <w:t xml:space="preserve"> - </w:t>
      </w:r>
      <w:r w:rsidR="002929CE" w:rsidRPr="002929CE">
        <w:rPr>
          <w:lang w:eastAsia="ko-KR"/>
        </w:rPr>
        <w:t>EPCS priority access operation</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619DE081" w:rsidR="00490D01" w:rsidRPr="00654C35" w:rsidRDefault="009008D2" w:rsidP="00B65985">
      <w:pPr>
        <w:pStyle w:val="ListParagraph"/>
        <w:numPr>
          <w:ilvl w:val="0"/>
          <w:numId w:val="1"/>
        </w:numPr>
        <w:jc w:val="both"/>
        <w:rPr>
          <w:lang w:eastAsia="ko-KR"/>
        </w:rPr>
      </w:pPr>
      <w:r w:rsidRPr="00DB2B07">
        <w:rPr>
          <w:sz w:val="22"/>
          <w:szCs w:val="22"/>
        </w:rPr>
        <w:t>Rev 0: Initial version of the document.</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5E083C25" w:rsidR="00B2542D" w:rsidRPr="00435633" w:rsidRDefault="00435633" w:rsidP="00B2542D">
      <w:pPr>
        <w:pStyle w:val="SP10291093"/>
        <w:spacing w:before="240" w:after="240"/>
        <w:rPr>
          <w:rStyle w:val="SC10319501"/>
          <w:i/>
          <w:iCs/>
          <w:u w:val="single"/>
        </w:rPr>
      </w:pPr>
      <w:r w:rsidRPr="00435633">
        <w:rPr>
          <w:rStyle w:val="SC10319501"/>
          <w:i/>
          <w:iCs/>
          <w:u w:val="single"/>
        </w:rPr>
        <w:t>Part 1</w:t>
      </w:r>
    </w:p>
    <w:tbl>
      <w:tblPr>
        <w:tblW w:w="11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316"/>
        <w:gridCol w:w="720"/>
        <w:gridCol w:w="900"/>
        <w:gridCol w:w="2790"/>
        <w:gridCol w:w="2737"/>
        <w:gridCol w:w="2123"/>
      </w:tblGrid>
      <w:tr w:rsidR="002B7C4C" w:rsidRPr="007E587A" w14:paraId="3720AD90" w14:textId="77777777" w:rsidTr="00ED6D05">
        <w:trPr>
          <w:trHeight w:val="220"/>
          <w:tblHeader/>
          <w:jc w:val="center"/>
        </w:trPr>
        <w:tc>
          <w:tcPr>
            <w:tcW w:w="746"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316"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2737"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2123"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2929CE" w14:paraId="303665F7" w14:textId="77777777" w:rsidTr="00BD3C0B">
        <w:trPr>
          <w:trHeight w:val="220"/>
          <w:jc w:val="center"/>
        </w:trPr>
        <w:tc>
          <w:tcPr>
            <w:tcW w:w="746" w:type="dxa"/>
            <w:shd w:val="clear" w:color="auto" w:fill="auto"/>
            <w:noWrap/>
          </w:tcPr>
          <w:p w14:paraId="3C544C9D" w14:textId="1EFB333B" w:rsidR="002929CE" w:rsidRPr="00FE52CC" w:rsidRDefault="002929CE" w:rsidP="002929CE">
            <w:pPr>
              <w:suppressAutoHyphens/>
              <w:rPr>
                <w:sz w:val="18"/>
                <w:szCs w:val="18"/>
              </w:rPr>
            </w:pPr>
            <w:r w:rsidRPr="002929CE">
              <w:rPr>
                <w:sz w:val="18"/>
                <w:szCs w:val="18"/>
              </w:rPr>
              <w:t>16572</w:t>
            </w:r>
          </w:p>
        </w:tc>
        <w:tc>
          <w:tcPr>
            <w:tcW w:w="1316" w:type="dxa"/>
          </w:tcPr>
          <w:p w14:paraId="090BF310" w14:textId="7C8E64B7" w:rsidR="002929CE" w:rsidRPr="00FE52CC" w:rsidRDefault="002929CE" w:rsidP="002929CE">
            <w:pPr>
              <w:suppressAutoHyphens/>
              <w:rPr>
                <w:sz w:val="18"/>
                <w:szCs w:val="18"/>
              </w:rPr>
            </w:pPr>
            <w:r w:rsidRPr="002929CE">
              <w:rPr>
                <w:sz w:val="18"/>
                <w:szCs w:val="18"/>
              </w:rPr>
              <w:t>Arik Klein</w:t>
            </w:r>
          </w:p>
        </w:tc>
        <w:tc>
          <w:tcPr>
            <w:tcW w:w="720" w:type="dxa"/>
            <w:shd w:val="clear" w:color="auto" w:fill="auto"/>
            <w:noWrap/>
          </w:tcPr>
          <w:p w14:paraId="2A785FFD" w14:textId="13FC7001" w:rsidR="002929CE" w:rsidRPr="00FE52CC" w:rsidRDefault="002929CE" w:rsidP="002929CE">
            <w:pPr>
              <w:suppressAutoHyphens/>
              <w:rPr>
                <w:sz w:val="18"/>
                <w:szCs w:val="18"/>
              </w:rPr>
            </w:pPr>
          </w:p>
        </w:tc>
        <w:tc>
          <w:tcPr>
            <w:tcW w:w="900" w:type="dxa"/>
          </w:tcPr>
          <w:p w14:paraId="67074912" w14:textId="3669CD79" w:rsidR="002929CE" w:rsidRPr="00FE52CC" w:rsidRDefault="002929CE" w:rsidP="002929CE">
            <w:pPr>
              <w:suppressAutoHyphens/>
              <w:rPr>
                <w:sz w:val="18"/>
                <w:szCs w:val="18"/>
              </w:rPr>
            </w:pPr>
            <w:r w:rsidRPr="002929CE">
              <w:rPr>
                <w:sz w:val="18"/>
                <w:szCs w:val="18"/>
              </w:rPr>
              <w:t>35.16.2</w:t>
            </w:r>
          </w:p>
        </w:tc>
        <w:tc>
          <w:tcPr>
            <w:tcW w:w="2790" w:type="dxa"/>
            <w:shd w:val="clear" w:color="auto" w:fill="auto"/>
            <w:noWrap/>
          </w:tcPr>
          <w:p w14:paraId="615DB064" w14:textId="77777777" w:rsidR="002929CE" w:rsidRPr="002929CE" w:rsidRDefault="002929CE" w:rsidP="002929CE">
            <w:pPr>
              <w:suppressAutoHyphens/>
              <w:rPr>
                <w:sz w:val="18"/>
                <w:szCs w:val="18"/>
              </w:rPr>
            </w:pPr>
            <w:r w:rsidRPr="002929CE">
              <w:rPr>
                <w:sz w:val="18"/>
                <w:szCs w:val="18"/>
              </w:rPr>
              <w:t>In the case of MLO, when the EPCS priority access is established - it applies for all setup links, though it might not be suitable to be used on all the setup links.</w:t>
            </w:r>
          </w:p>
          <w:p w14:paraId="1D8B216A" w14:textId="6244C7AA" w:rsidR="002929CE" w:rsidRPr="0031687F" w:rsidRDefault="002929CE" w:rsidP="002929CE">
            <w:pPr>
              <w:suppressAutoHyphens/>
              <w:rPr>
                <w:sz w:val="18"/>
                <w:szCs w:val="18"/>
              </w:rPr>
            </w:pPr>
            <w:r w:rsidRPr="002929CE">
              <w:rPr>
                <w:sz w:val="18"/>
                <w:szCs w:val="18"/>
              </w:rPr>
              <w:t>Need to add the capability for EPCS priority access to be optionally enabled only on a specific subset of the MLD setup links (or alternatively to be prohibited on a specific subset of setup links).</w:t>
            </w:r>
          </w:p>
        </w:tc>
        <w:tc>
          <w:tcPr>
            <w:tcW w:w="2737" w:type="dxa"/>
            <w:shd w:val="clear" w:color="auto" w:fill="auto"/>
            <w:noWrap/>
          </w:tcPr>
          <w:p w14:paraId="7D8DAC3B" w14:textId="0A3FF968" w:rsidR="002929CE" w:rsidRPr="0031687F" w:rsidRDefault="002929CE" w:rsidP="002929CE">
            <w:pPr>
              <w:suppressAutoHyphens/>
              <w:rPr>
                <w:sz w:val="18"/>
                <w:szCs w:val="18"/>
              </w:rPr>
            </w:pPr>
            <w:r w:rsidRPr="002929CE">
              <w:rPr>
                <w:sz w:val="18"/>
                <w:szCs w:val="18"/>
              </w:rPr>
              <w:t>The commenter will provide a contribution on this issue, as pointed in the comment</w:t>
            </w:r>
          </w:p>
        </w:tc>
        <w:tc>
          <w:tcPr>
            <w:tcW w:w="2123" w:type="dxa"/>
            <w:shd w:val="clear" w:color="auto" w:fill="auto"/>
          </w:tcPr>
          <w:p w14:paraId="6480C84A" w14:textId="77777777" w:rsidR="002929CE" w:rsidRDefault="002929CE" w:rsidP="002929CE">
            <w:pPr>
              <w:suppressAutoHyphens/>
              <w:rPr>
                <w:b/>
                <w:sz w:val="16"/>
                <w:szCs w:val="16"/>
              </w:rPr>
            </w:pPr>
            <w:r>
              <w:rPr>
                <w:b/>
                <w:sz w:val="16"/>
                <w:szCs w:val="16"/>
              </w:rPr>
              <w:t>Revised</w:t>
            </w:r>
          </w:p>
          <w:p w14:paraId="3B909A98" w14:textId="019CB1BE" w:rsidR="002929CE" w:rsidRDefault="002929CE" w:rsidP="002929CE">
            <w:pPr>
              <w:suppressAutoHyphens/>
              <w:rPr>
                <w:b/>
                <w:sz w:val="16"/>
                <w:szCs w:val="16"/>
              </w:rPr>
            </w:pPr>
          </w:p>
          <w:p w14:paraId="735B6F3B" w14:textId="23688FC4" w:rsidR="002929CE" w:rsidRPr="00FE52CC" w:rsidRDefault="009E4F95" w:rsidP="002929CE">
            <w:pPr>
              <w:suppressAutoHyphens/>
              <w:rPr>
                <w:bCs/>
                <w:sz w:val="16"/>
                <w:szCs w:val="16"/>
              </w:rPr>
            </w:pPr>
            <w:r>
              <w:rPr>
                <w:bCs/>
                <w:sz w:val="16"/>
                <w:szCs w:val="16"/>
              </w:rPr>
              <w:t>Agree with the comment. Add a text to support different mapping of links for EPCS priority access service.</w:t>
            </w:r>
          </w:p>
          <w:p w14:paraId="30B8E582" w14:textId="1BC49794" w:rsidR="002929CE" w:rsidRPr="00FE52CC" w:rsidRDefault="002929CE" w:rsidP="002929CE">
            <w:pPr>
              <w:suppressAutoHyphens/>
              <w:rPr>
                <w:bCs/>
                <w:sz w:val="16"/>
                <w:szCs w:val="16"/>
              </w:rPr>
            </w:pPr>
          </w:p>
          <w:p w14:paraId="2F046265" w14:textId="77777777" w:rsidR="002929CE" w:rsidRDefault="002929CE" w:rsidP="002929CE">
            <w:pPr>
              <w:suppressAutoHyphens/>
              <w:rPr>
                <w:bCs/>
                <w:sz w:val="16"/>
                <w:szCs w:val="16"/>
              </w:rPr>
            </w:pPr>
          </w:p>
          <w:p w14:paraId="3F1553A3" w14:textId="3705F240" w:rsidR="002929CE" w:rsidRDefault="002929CE" w:rsidP="002929CE">
            <w:pPr>
              <w:suppressAutoHyphens/>
              <w:rPr>
                <w:b/>
                <w:sz w:val="16"/>
                <w:szCs w:val="16"/>
              </w:rPr>
            </w:pPr>
            <w:r>
              <w:rPr>
                <w:b/>
                <w:sz w:val="16"/>
                <w:szCs w:val="16"/>
              </w:rPr>
              <w:t>TGbe editor please implement changes as shown in doc 11-23/0965r</w:t>
            </w:r>
            <w:r w:rsidRPr="003E1769">
              <w:rPr>
                <w:b/>
                <w:sz w:val="16"/>
                <w:szCs w:val="16"/>
              </w:rPr>
              <w:t>0</w:t>
            </w:r>
            <w:r>
              <w:rPr>
                <w:b/>
                <w:sz w:val="16"/>
                <w:szCs w:val="16"/>
              </w:rPr>
              <w:t xml:space="preserve"> tagged as 16572.</w:t>
            </w:r>
          </w:p>
        </w:tc>
      </w:tr>
      <w:tr w:rsidR="002929CE" w14:paraId="4AE77F97" w14:textId="77777777" w:rsidTr="00BD3C0B">
        <w:trPr>
          <w:trHeight w:val="220"/>
          <w:jc w:val="center"/>
        </w:trPr>
        <w:tc>
          <w:tcPr>
            <w:tcW w:w="746" w:type="dxa"/>
            <w:shd w:val="clear" w:color="auto" w:fill="auto"/>
            <w:noWrap/>
          </w:tcPr>
          <w:p w14:paraId="5ACED911" w14:textId="599B8B07" w:rsidR="002929CE" w:rsidRPr="00FE52CC" w:rsidRDefault="002929CE" w:rsidP="002929CE">
            <w:pPr>
              <w:suppressAutoHyphens/>
              <w:rPr>
                <w:sz w:val="18"/>
                <w:szCs w:val="18"/>
              </w:rPr>
            </w:pPr>
            <w:r w:rsidRPr="002929CE">
              <w:rPr>
                <w:sz w:val="18"/>
                <w:szCs w:val="18"/>
              </w:rPr>
              <w:t>18342</w:t>
            </w:r>
          </w:p>
        </w:tc>
        <w:tc>
          <w:tcPr>
            <w:tcW w:w="1316" w:type="dxa"/>
          </w:tcPr>
          <w:p w14:paraId="4C6A352C" w14:textId="69861EAC" w:rsidR="002929CE" w:rsidRPr="00FE52CC" w:rsidRDefault="002929CE" w:rsidP="002929CE">
            <w:pPr>
              <w:suppressAutoHyphens/>
              <w:rPr>
                <w:sz w:val="18"/>
                <w:szCs w:val="18"/>
              </w:rPr>
            </w:pPr>
            <w:r w:rsidRPr="002929CE">
              <w:rPr>
                <w:sz w:val="18"/>
                <w:szCs w:val="18"/>
              </w:rPr>
              <w:t>Peshal Nayak</w:t>
            </w:r>
          </w:p>
        </w:tc>
        <w:tc>
          <w:tcPr>
            <w:tcW w:w="720" w:type="dxa"/>
            <w:shd w:val="clear" w:color="auto" w:fill="auto"/>
            <w:noWrap/>
          </w:tcPr>
          <w:p w14:paraId="2186A437" w14:textId="6AE1947C" w:rsidR="002929CE" w:rsidRPr="00FE52CC" w:rsidRDefault="002929CE" w:rsidP="002929CE">
            <w:pPr>
              <w:suppressAutoHyphens/>
              <w:rPr>
                <w:sz w:val="18"/>
                <w:szCs w:val="18"/>
              </w:rPr>
            </w:pPr>
            <w:r>
              <w:rPr>
                <w:sz w:val="18"/>
                <w:szCs w:val="18"/>
              </w:rPr>
              <w:t>646</w:t>
            </w:r>
            <w:r w:rsidRPr="00FE52CC">
              <w:rPr>
                <w:sz w:val="18"/>
                <w:szCs w:val="18"/>
              </w:rPr>
              <w:t>/</w:t>
            </w:r>
            <w:r>
              <w:rPr>
                <w:sz w:val="18"/>
                <w:szCs w:val="18"/>
              </w:rPr>
              <w:t>50</w:t>
            </w:r>
          </w:p>
        </w:tc>
        <w:tc>
          <w:tcPr>
            <w:tcW w:w="900" w:type="dxa"/>
          </w:tcPr>
          <w:p w14:paraId="4556938B" w14:textId="134CCC43" w:rsidR="002929CE" w:rsidRPr="00FE52CC" w:rsidRDefault="002929CE" w:rsidP="002929CE">
            <w:pPr>
              <w:suppressAutoHyphens/>
              <w:rPr>
                <w:sz w:val="18"/>
                <w:szCs w:val="18"/>
              </w:rPr>
            </w:pPr>
            <w:r w:rsidRPr="002929CE">
              <w:rPr>
                <w:sz w:val="18"/>
                <w:szCs w:val="18"/>
              </w:rPr>
              <w:t>35.16.2</w:t>
            </w:r>
          </w:p>
        </w:tc>
        <w:tc>
          <w:tcPr>
            <w:tcW w:w="2790" w:type="dxa"/>
            <w:shd w:val="clear" w:color="auto" w:fill="auto"/>
            <w:noWrap/>
          </w:tcPr>
          <w:p w14:paraId="256712DD" w14:textId="1830D35E" w:rsidR="002929CE" w:rsidRPr="0031687F" w:rsidRDefault="002929CE" w:rsidP="002929CE">
            <w:pPr>
              <w:suppressAutoHyphens/>
              <w:rPr>
                <w:sz w:val="18"/>
                <w:szCs w:val="18"/>
              </w:rPr>
            </w:pPr>
            <w:r w:rsidRPr="002929CE">
              <w:rPr>
                <w:sz w:val="18"/>
                <w:szCs w:val="18"/>
              </w:rPr>
              <w:t>EPCS operation currently applies to all links of the MLD. However, some of the links may not be suitable for EPCS operation. Consequently, a link level EPCS operation needs to be defined.</w:t>
            </w:r>
          </w:p>
        </w:tc>
        <w:tc>
          <w:tcPr>
            <w:tcW w:w="2737" w:type="dxa"/>
            <w:shd w:val="clear" w:color="auto" w:fill="auto"/>
            <w:noWrap/>
          </w:tcPr>
          <w:p w14:paraId="7E4B7A2E" w14:textId="6FE0CB95" w:rsidR="002929CE" w:rsidRPr="0031687F" w:rsidRDefault="002929CE" w:rsidP="002929CE">
            <w:pPr>
              <w:suppressAutoHyphens/>
              <w:rPr>
                <w:sz w:val="18"/>
                <w:szCs w:val="18"/>
              </w:rPr>
            </w:pPr>
            <w:r w:rsidRPr="0031687F">
              <w:rPr>
                <w:sz w:val="18"/>
                <w:szCs w:val="18"/>
              </w:rPr>
              <w:t>As in the comment</w:t>
            </w:r>
          </w:p>
        </w:tc>
        <w:tc>
          <w:tcPr>
            <w:tcW w:w="2123" w:type="dxa"/>
            <w:shd w:val="clear" w:color="auto" w:fill="auto"/>
          </w:tcPr>
          <w:p w14:paraId="10D27F18" w14:textId="77777777" w:rsidR="002929CE" w:rsidRDefault="002929CE" w:rsidP="002929CE">
            <w:pPr>
              <w:suppressAutoHyphens/>
              <w:rPr>
                <w:b/>
                <w:sz w:val="16"/>
                <w:szCs w:val="16"/>
              </w:rPr>
            </w:pPr>
            <w:r>
              <w:rPr>
                <w:b/>
                <w:sz w:val="16"/>
                <w:szCs w:val="16"/>
              </w:rPr>
              <w:t>Revised</w:t>
            </w:r>
          </w:p>
          <w:p w14:paraId="76626441" w14:textId="77777777" w:rsidR="002929CE" w:rsidRDefault="002929CE" w:rsidP="002929CE">
            <w:pPr>
              <w:suppressAutoHyphens/>
              <w:rPr>
                <w:b/>
                <w:sz w:val="16"/>
                <w:szCs w:val="16"/>
              </w:rPr>
            </w:pPr>
          </w:p>
          <w:p w14:paraId="37ACF5B8" w14:textId="685965F6" w:rsidR="002929CE" w:rsidRDefault="002929CE" w:rsidP="002929CE">
            <w:pPr>
              <w:suppressAutoHyphens/>
              <w:rPr>
                <w:bCs/>
                <w:sz w:val="16"/>
                <w:szCs w:val="16"/>
              </w:rPr>
            </w:pPr>
            <w:r>
              <w:rPr>
                <w:bCs/>
                <w:sz w:val="16"/>
                <w:szCs w:val="16"/>
              </w:rPr>
              <w:t>Agree in principle with the comment.</w:t>
            </w:r>
          </w:p>
          <w:p w14:paraId="48A97937" w14:textId="289C0D92" w:rsidR="009E4F95" w:rsidRDefault="009E4F95" w:rsidP="002929CE">
            <w:pPr>
              <w:suppressAutoHyphens/>
              <w:rPr>
                <w:bCs/>
                <w:sz w:val="16"/>
                <w:szCs w:val="16"/>
              </w:rPr>
            </w:pPr>
            <w:r>
              <w:rPr>
                <w:bCs/>
                <w:sz w:val="16"/>
                <w:szCs w:val="16"/>
              </w:rPr>
              <w:t>Add a text to support different mapping of links for EPCS priority access service</w:t>
            </w:r>
          </w:p>
          <w:p w14:paraId="29A8B9F9" w14:textId="77777777" w:rsidR="002929CE" w:rsidRDefault="002929CE" w:rsidP="002929CE">
            <w:pPr>
              <w:suppressAutoHyphens/>
              <w:rPr>
                <w:bCs/>
                <w:sz w:val="16"/>
                <w:szCs w:val="16"/>
              </w:rPr>
            </w:pPr>
          </w:p>
          <w:p w14:paraId="309B2502" w14:textId="6BF8A87B" w:rsidR="002929CE" w:rsidRDefault="002929CE" w:rsidP="002929CE">
            <w:pPr>
              <w:suppressAutoHyphens/>
              <w:rPr>
                <w:b/>
                <w:sz w:val="16"/>
                <w:szCs w:val="16"/>
              </w:rPr>
            </w:pPr>
            <w:r>
              <w:rPr>
                <w:b/>
                <w:sz w:val="16"/>
                <w:szCs w:val="16"/>
              </w:rPr>
              <w:t>TGbe editor please implement changes as shown in doc 11-23/0965r</w:t>
            </w:r>
            <w:r w:rsidRPr="003E1769">
              <w:rPr>
                <w:b/>
                <w:sz w:val="16"/>
                <w:szCs w:val="16"/>
              </w:rPr>
              <w:t>0</w:t>
            </w:r>
            <w:r>
              <w:rPr>
                <w:b/>
                <w:sz w:val="16"/>
                <w:szCs w:val="16"/>
              </w:rPr>
              <w:t xml:space="preserve"> tagged as 1</w:t>
            </w:r>
            <w:r w:rsidR="009E4F95">
              <w:rPr>
                <w:b/>
                <w:sz w:val="16"/>
                <w:szCs w:val="16"/>
              </w:rPr>
              <w:t>8342</w:t>
            </w:r>
            <w:r>
              <w:rPr>
                <w:b/>
                <w:sz w:val="16"/>
                <w:szCs w:val="16"/>
              </w:rPr>
              <w:t>.</w:t>
            </w:r>
          </w:p>
        </w:tc>
      </w:tr>
    </w:tbl>
    <w:p w14:paraId="51F3DD02" w14:textId="77777777" w:rsidR="00175B3E" w:rsidRDefault="00175B3E" w:rsidP="00175B3E"/>
    <w:p w14:paraId="61ACBF4C" w14:textId="7EBE6175" w:rsidR="002B7C4C" w:rsidRDefault="002B7C4C" w:rsidP="00805DBC"/>
    <w:p w14:paraId="35354D9D" w14:textId="079150B5" w:rsidR="00140FCD" w:rsidRDefault="00140FCD">
      <w:pPr>
        <w:widowControl/>
        <w:autoSpaceDE/>
        <w:autoSpaceDN/>
        <w:adjustRightInd/>
        <w:rPr>
          <w:rFonts w:eastAsia="Malgun Gothic"/>
          <w:b/>
          <w:i/>
          <w:iCs/>
          <w:sz w:val="20"/>
          <w:highlight w:val="yellow"/>
          <w:lang w:val="en-GB" w:bidi="ar-SA"/>
        </w:rPr>
      </w:pPr>
      <w:r>
        <w:rPr>
          <w:rFonts w:eastAsia="Malgun Gothic"/>
          <w:b/>
          <w:i/>
          <w:iCs/>
          <w:sz w:val="20"/>
          <w:highlight w:val="yellow"/>
          <w:lang w:val="en-GB" w:bidi="ar-SA"/>
        </w:rPr>
        <w:br w:type="page"/>
      </w:r>
    </w:p>
    <w:p w14:paraId="6E2F674F" w14:textId="525710A3" w:rsidR="00D602FB" w:rsidRDefault="0086275A" w:rsidP="00FD2625">
      <w:pPr>
        <w:pStyle w:val="H2"/>
        <w:rPr>
          <w:sz w:val="20"/>
        </w:rPr>
      </w:pPr>
      <w:r w:rsidRPr="0086275A">
        <w:rPr>
          <w:rFonts w:ascii="Times New Roman" w:hAnsi="Times New Roman" w:cs="Times New Roman"/>
          <w:bCs w:val="0"/>
          <w:i/>
          <w:iCs/>
          <w:color w:val="auto"/>
          <w:w w:val="100"/>
          <w:sz w:val="20"/>
          <w:highlight w:val="yellow"/>
          <w:lang w:val="en-GB"/>
        </w:rPr>
        <w:lastRenderedPageBreak/>
        <w:t>TGbe editor: Please note baseline is 11be D</w:t>
      </w:r>
      <w:r w:rsidR="003E1769">
        <w:rPr>
          <w:rFonts w:ascii="Times New Roman" w:hAnsi="Times New Roman" w:cs="Times New Roman"/>
          <w:bCs w:val="0"/>
          <w:i/>
          <w:iCs/>
          <w:color w:val="auto"/>
          <w:w w:val="100"/>
          <w:sz w:val="20"/>
          <w:highlight w:val="yellow"/>
          <w:lang w:val="en-GB"/>
        </w:rPr>
        <w:t>3.</w:t>
      </w:r>
      <w:r w:rsidR="00E15EA8">
        <w:rPr>
          <w:rFonts w:ascii="Times New Roman" w:hAnsi="Times New Roman" w:cs="Times New Roman"/>
          <w:bCs w:val="0"/>
          <w:i/>
          <w:iCs/>
          <w:color w:val="auto"/>
          <w:w w:val="100"/>
          <w:sz w:val="20"/>
          <w:highlight w:val="yellow"/>
          <w:lang w:val="en-GB"/>
        </w:rPr>
        <w:t>2</w:t>
      </w:r>
      <w:r w:rsidR="007937F0">
        <w:rPr>
          <w:rFonts w:ascii="Times New Roman" w:hAnsi="Times New Roman" w:cs="Times New Roman"/>
          <w:bCs w:val="0"/>
          <w:i/>
          <w:iCs/>
          <w:color w:val="auto"/>
          <w:w w:val="100"/>
          <w:sz w:val="20"/>
          <w:highlight w:val="yellow"/>
          <w:lang w:val="en-GB"/>
        </w:rPr>
        <w:t xml:space="preserve"> and REVme D</w:t>
      </w:r>
      <w:bookmarkStart w:id="1" w:name="6.3.8.2.1_Function"/>
      <w:bookmarkStart w:id="2" w:name="6.3.8.2.2_Semantics_of_the_service_primi"/>
      <w:bookmarkEnd w:id="1"/>
      <w:bookmarkEnd w:id="2"/>
      <w:r w:rsidR="003E1769">
        <w:rPr>
          <w:rFonts w:ascii="Times New Roman" w:hAnsi="Times New Roman" w:cs="Times New Roman"/>
          <w:bCs w:val="0"/>
          <w:i/>
          <w:iCs/>
          <w:color w:val="auto"/>
          <w:w w:val="100"/>
          <w:sz w:val="20"/>
          <w:highlight w:val="yellow"/>
          <w:lang w:val="en-GB"/>
        </w:rPr>
        <w:t>2.1</w:t>
      </w:r>
    </w:p>
    <w:p w14:paraId="521859DC" w14:textId="085EF1CE" w:rsidR="004D783E" w:rsidRDefault="008C5B11" w:rsidP="008C5B11">
      <w:pPr>
        <w:pStyle w:val="T"/>
        <w:jc w:val="center"/>
      </w:pPr>
      <w:r>
        <w:t xml:space="preserve">***** Resolution of CIDs </w:t>
      </w:r>
      <w:r w:rsidRPr="0011777D">
        <w:t>1657</w:t>
      </w:r>
      <w:r>
        <w:t>2, 18342 ******</w:t>
      </w:r>
    </w:p>
    <w:p w14:paraId="038227E8" w14:textId="77777777" w:rsidR="008C5B11" w:rsidRDefault="008C5B11" w:rsidP="004D783E">
      <w:pPr>
        <w:pStyle w:val="T"/>
        <w:rPr>
          <w:lang w:val="en-GB" w:eastAsia="en-US"/>
        </w:rPr>
      </w:pPr>
    </w:p>
    <w:p w14:paraId="0B3C20EC" w14:textId="77777777" w:rsidR="004D783E" w:rsidRPr="007843ED" w:rsidRDefault="004D783E" w:rsidP="004D783E">
      <w:pPr>
        <w:pStyle w:val="ListParagraph"/>
        <w:numPr>
          <w:ilvl w:val="3"/>
          <w:numId w:val="13"/>
        </w:numPr>
        <w:tabs>
          <w:tab w:val="left" w:pos="1070"/>
        </w:tabs>
        <w:kinsoku w:val="0"/>
        <w:overflowPunct w:val="0"/>
        <w:spacing w:before="0"/>
        <w:rPr>
          <w:rFonts w:ascii="Arial" w:hAnsi="Arial" w:cs="Arial"/>
          <w:b/>
          <w:bCs/>
          <w:sz w:val="20"/>
          <w:szCs w:val="20"/>
        </w:rPr>
      </w:pPr>
      <w:r w:rsidRPr="007843ED">
        <w:rPr>
          <w:rFonts w:ascii="Arial" w:hAnsi="Arial" w:cs="Arial"/>
          <w:b/>
          <w:bCs/>
          <w:sz w:val="20"/>
          <w:szCs w:val="20"/>
        </w:rPr>
        <w:t>MLME-</w:t>
      </w:r>
      <w:proofErr w:type="spellStart"/>
      <w:r w:rsidRPr="007843ED">
        <w:rPr>
          <w:rFonts w:ascii="Arial" w:hAnsi="Arial" w:cs="Arial"/>
          <w:b/>
          <w:bCs/>
          <w:sz w:val="20"/>
          <w:szCs w:val="20"/>
        </w:rPr>
        <w:t>EPCSPRIACCESSENABLE.request</w:t>
      </w:r>
      <w:proofErr w:type="spellEnd"/>
    </w:p>
    <w:p w14:paraId="1CC7AE11" w14:textId="77777777" w:rsidR="004D783E" w:rsidRDefault="004D783E" w:rsidP="004D783E">
      <w:pPr>
        <w:pStyle w:val="T"/>
        <w:rPr>
          <w:b/>
          <w:i/>
          <w:iCs/>
          <w:highlight w:val="yellow"/>
        </w:rPr>
      </w:pPr>
      <w:r w:rsidRPr="00F01801">
        <w:rPr>
          <w:rFonts w:eastAsia="Malgun Gothic"/>
          <w:b/>
          <w:i/>
          <w:iCs/>
          <w:szCs w:val="22"/>
          <w:highlight w:val="yellow"/>
          <w:lang w:val="en-GB"/>
        </w:rPr>
        <w:t xml:space="preserve">TGbe editor: Please </w:t>
      </w:r>
      <w:r>
        <w:rPr>
          <w:rFonts w:eastAsia="Malgun Gothic"/>
          <w:b/>
          <w:i/>
          <w:iCs/>
          <w:szCs w:val="22"/>
          <w:highlight w:val="yellow"/>
          <w:lang w:val="en-GB"/>
        </w:rPr>
        <w:t>update</w:t>
      </w:r>
      <w:r w:rsidRPr="00F01801">
        <w:rPr>
          <w:rFonts w:eastAsia="Malgun Gothic"/>
          <w:b/>
          <w:i/>
          <w:iCs/>
          <w:szCs w:val="22"/>
          <w:highlight w:val="yellow"/>
          <w:lang w:val="en-GB"/>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336D7BB9" w14:textId="77777777" w:rsidR="004D783E" w:rsidRDefault="004D783E" w:rsidP="004D783E">
      <w:pPr>
        <w:pStyle w:val="T"/>
        <w:rPr>
          <w:lang w:val="en-GB" w:eastAsia="en-US"/>
        </w:rPr>
      </w:pPr>
    </w:p>
    <w:p w14:paraId="0A302EDE" w14:textId="77777777" w:rsidR="004D783E" w:rsidRDefault="004D783E" w:rsidP="004D783E">
      <w:pPr>
        <w:pStyle w:val="ListParagraph"/>
        <w:numPr>
          <w:ilvl w:val="4"/>
          <w:numId w:val="13"/>
        </w:numPr>
        <w:tabs>
          <w:tab w:val="left" w:pos="1237"/>
        </w:tabs>
        <w:kinsoku w:val="0"/>
        <w:overflowPunct w:val="0"/>
        <w:spacing w:before="0"/>
        <w:ind w:hanging="1057"/>
        <w:rPr>
          <w:b/>
          <w:bCs/>
          <w:spacing w:val="-2"/>
          <w:sz w:val="20"/>
          <w:szCs w:val="20"/>
        </w:rPr>
      </w:pPr>
      <w:r>
        <w:rPr>
          <w:b/>
          <w:bCs/>
          <w:spacing w:val="-2"/>
          <w:sz w:val="20"/>
          <w:szCs w:val="20"/>
        </w:rPr>
        <w:t>Function</w:t>
      </w:r>
    </w:p>
    <w:p w14:paraId="7582B923" w14:textId="77777777" w:rsidR="004D783E" w:rsidRDefault="004D783E" w:rsidP="004D783E">
      <w:pPr>
        <w:pStyle w:val="BodyText"/>
        <w:kinsoku w:val="0"/>
        <w:overflowPunct w:val="0"/>
        <w:spacing w:before="1"/>
        <w:rPr>
          <w:rFonts w:ascii="Arial" w:hAnsi="Arial" w:cs="Arial"/>
          <w:b/>
          <w:bCs/>
          <w:sz w:val="27"/>
          <w:szCs w:val="27"/>
        </w:rPr>
      </w:pPr>
    </w:p>
    <w:p w14:paraId="33056049" w14:textId="101F9E34" w:rsidR="004D783E" w:rsidRDefault="004D783E" w:rsidP="004D783E">
      <w:pPr>
        <w:pStyle w:val="BodyText"/>
        <w:kinsoku w:val="0"/>
        <w:overflowPunct w:val="0"/>
        <w:ind w:left="180"/>
        <w:rPr>
          <w:spacing w:val="-2"/>
        </w:rPr>
      </w:pPr>
      <w:proofErr w:type="gramStart"/>
      <w:r>
        <w:t>This</w:t>
      </w:r>
      <w:r>
        <w:rPr>
          <w:spacing w:val="-4"/>
        </w:rPr>
        <w:t xml:space="preserve"> </w:t>
      </w:r>
      <w:r>
        <w:t>primitive</w:t>
      </w:r>
      <w:r>
        <w:rPr>
          <w:spacing w:val="-4"/>
        </w:rPr>
        <w:t xml:space="preserve"> </w:t>
      </w:r>
      <w:r>
        <w:t>initiates</w:t>
      </w:r>
      <w:proofErr w:type="gramEnd"/>
      <w:r>
        <w:rPr>
          <w:spacing w:val="-4"/>
        </w:rPr>
        <w:t xml:space="preserve"> </w:t>
      </w:r>
      <w:r>
        <w:t>a</w:t>
      </w:r>
      <w:r>
        <w:rPr>
          <w:spacing w:val="-4"/>
        </w:rPr>
        <w:t xml:space="preserve"> </w:t>
      </w:r>
      <w:r>
        <w:t>request</w:t>
      </w:r>
      <w:r>
        <w:rPr>
          <w:spacing w:val="-3"/>
        </w:rPr>
        <w:t xml:space="preserve"> </w:t>
      </w:r>
      <w:r>
        <w:t>to</w:t>
      </w:r>
      <w:r>
        <w:rPr>
          <w:spacing w:val="-4"/>
        </w:rPr>
        <w:t xml:space="preserve"> </w:t>
      </w:r>
      <w:r>
        <w:t>a</w:t>
      </w:r>
      <w:r>
        <w:rPr>
          <w:spacing w:val="-4"/>
        </w:rPr>
        <w:t xml:space="preserve"> </w:t>
      </w:r>
      <w:r>
        <w:t>peer</w:t>
      </w:r>
      <w:r>
        <w:rPr>
          <w:spacing w:val="-3"/>
        </w:rPr>
        <w:t xml:space="preserve"> </w:t>
      </w:r>
      <w:r>
        <w:t>MAC</w:t>
      </w:r>
      <w:r>
        <w:rPr>
          <w:spacing w:val="-4"/>
        </w:rPr>
        <w:t xml:space="preserve"> </w:t>
      </w:r>
      <w:r>
        <w:t>entity</w:t>
      </w:r>
      <w:r>
        <w:rPr>
          <w:spacing w:val="-3"/>
        </w:rPr>
        <w:t xml:space="preserve"> </w:t>
      </w:r>
      <w:r>
        <w:t>to</w:t>
      </w:r>
      <w:r>
        <w:rPr>
          <w:spacing w:val="-4"/>
        </w:rPr>
        <w:t xml:space="preserve"> </w:t>
      </w:r>
      <w:r>
        <w:t>enable</w:t>
      </w:r>
      <w:r>
        <w:rPr>
          <w:spacing w:val="-5"/>
        </w:rPr>
        <w:t xml:space="preserve"> </w:t>
      </w:r>
      <w:r>
        <w:t>EPCS</w:t>
      </w:r>
      <w:r>
        <w:rPr>
          <w:spacing w:val="-2"/>
        </w:rPr>
        <w:t xml:space="preserve"> </w:t>
      </w:r>
      <w:r>
        <w:t>priority</w:t>
      </w:r>
      <w:r>
        <w:rPr>
          <w:spacing w:val="-4"/>
        </w:rPr>
        <w:t xml:space="preserve"> </w:t>
      </w:r>
      <w:r>
        <w:rPr>
          <w:spacing w:val="-2"/>
        </w:rPr>
        <w:t>access.</w:t>
      </w:r>
    </w:p>
    <w:p w14:paraId="704BB200" w14:textId="77777777" w:rsidR="004D783E" w:rsidRDefault="004D783E" w:rsidP="004D783E">
      <w:pPr>
        <w:pStyle w:val="BodyText"/>
        <w:kinsoku w:val="0"/>
        <w:overflowPunct w:val="0"/>
        <w:rPr>
          <w:sz w:val="27"/>
          <w:szCs w:val="27"/>
        </w:rPr>
      </w:pPr>
    </w:p>
    <w:p w14:paraId="22F88FE8" w14:textId="77777777" w:rsidR="004D783E" w:rsidRDefault="004D783E" w:rsidP="004D783E">
      <w:pPr>
        <w:pStyle w:val="ListParagraph"/>
        <w:numPr>
          <w:ilvl w:val="4"/>
          <w:numId w:val="13"/>
        </w:numPr>
        <w:tabs>
          <w:tab w:val="left" w:pos="1238"/>
        </w:tabs>
        <w:kinsoku w:val="0"/>
        <w:overflowPunct w:val="0"/>
        <w:spacing w:before="0"/>
        <w:ind w:left="1237" w:hanging="1058"/>
        <w:rPr>
          <w:b/>
          <w:bCs/>
          <w:spacing w:val="-2"/>
          <w:sz w:val="20"/>
          <w:szCs w:val="20"/>
        </w:rPr>
      </w:pPr>
      <w:bookmarkStart w:id="3" w:name="6.3.131.2.2_Semantics_of_the_service_pri"/>
      <w:bookmarkEnd w:id="3"/>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34B56BF5" w14:textId="77777777" w:rsidR="004D783E" w:rsidRDefault="004D783E" w:rsidP="004D783E">
      <w:pPr>
        <w:pStyle w:val="BodyText"/>
        <w:kinsoku w:val="0"/>
        <w:overflowPunct w:val="0"/>
        <w:spacing w:before="2"/>
        <w:rPr>
          <w:rFonts w:ascii="Arial" w:hAnsi="Arial" w:cs="Arial"/>
          <w:b/>
          <w:bCs/>
          <w:sz w:val="27"/>
          <w:szCs w:val="27"/>
        </w:rPr>
      </w:pPr>
    </w:p>
    <w:p w14:paraId="2EFB6415" w14:textId="77777777" w:rsidR="004D783E" w:rsidRDefault="004D783E" w:rsidP="004D783E">
      <w:pPr>
        <w:pStyle w:val="BodyText"/>
        <w:kinsoku w:val="0"/>
        <w:overflowPunct w:val="0"/>
        <w:ind w:left="180"/>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7D3B3771" w14:textId="77777777" w:rsidR="004D783E" w:rsidRDefault="004D783E" w:rsidP="004D783E">
      <w:pPr>
        <w:pStyle w:val="BodyText"/>
        <w:kinsoku w:val="0"/>
        <w:overflowPunct w:val="0"/>
        <w:spacing w:before="71"/>
        <w:ind w:left="380"/>
        <w:rPr>
          <w:spacing w:val="-2"/>
        </w:rPr>
      </w:pPr>
      <w:r>
        <w:rPr>
          <w:w w:val="95"/>
        </w:rPr>
        <w:t>MLME-</w:t>
      </w:r>
      <w:proofErr w:type="spellStart"/>
      <w:r>
        <w:rPr>
          <w:spacing w:val="-2"/>
        </w:rPr>
        <w:t>EPCSPRIACCESSENABLE.request</w:t>
      </w:r>
      <w:proofErr w:type="spellEnd"/>
      <w:r>
        <w:rPr>
          <w:spacing w:val="-2"/>
        </w:rPr>
        <w:t>(</w:t>
      </w:r>
    </w:p>
    <w:p w14:paraId="63CAE4A2" w14:textId="77777777" w:rsidR="004D783E" w:rsidRDefault="004D783E" w:rsidP="004D783E">
      <w:pPr>
        <w:pStyle w:val="BodyText"/>
        <w:kinsoku w:val="0"/>
        <w:overflowPunct w:val="0"/>
        <w:spacing w:before="70" w:line="314" w:lineRule="auto"/>
        <w:ind w:left="3459" w:right="3857"/>
        <w:rPr>
          <w:ins w:id="4" w:author="Author"/>
        </w:rPr>
      </w:pPr>
      <w:proofErr w:type="spellStart"/>
      <w:r>
        <w:rPr>
          <w:spacing w:val="-2"/>
        </w:rPr>
        <w:t>PeerSTAAddress</w:t>
      </w:r>
      <w:proofErr w:type="spellEnd"/>
      <w:r>
        <w:rPr>
          <w:spacing w:val="-2"/>
        </w:rPr>
        <w:t xml:space="preserve">, </w:t>
      </w:r>
      <w:r>
        <w:t>Dialog Token,</w:t>
      </w:r>
    </w:p>
    <w:p w14:paraId="3BF6711C" w14:textId="77777777" w:rsidR="004D783E" w:rsidRDefault="004D783E" w:rsidP="004D783E">
      <w:pPr>
        <w:pStyle w:val="BodyText"/>
        <w:kinsoku w:val="0"/>
        <w:overflowPunct w:val="0"/>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785E17CF" w14:textId="77777777" w:rsidR="004D783E" w:rsidRDefault="004D783E" w:rsidP="004D783E">
      <w:pPr>
        <w:pStyle w:val="BodyText"/>
        <w:kinsoku w:val="0"/>
        <w:overflowPunct w:val="0"/>
        <w:spacing w:before="71"/>
        <w:ind w:left="3459"/>
        <w:rPr>
          <w:w w:val="99"/>
        </w:rPr>
      </w:pPr>
      <w:r>
        <w:rPr>
          <w:w w:val="99"/>
        </w:rPr>
        <w:t>)</w:t>
      </w:r>
    </w:p>
    <w:p w14:paraId="4CC45BD5" w14:textId="77777777" w:rsidR="004D783E" w:rsidRDefault="004D783E" w:rsidP="004D783E">
      <w:pPr>
        <w:pStyle w:val="BodyText"/>
        <w:kinsoku w:val="0"/>
        <w:overflowPunct w:val="0"/>
        <w:spacing w:before="10" w:after="1"/>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4D783E" w14:paraId="1FDA95CF" w14:textId="77777777" w:rsidTr="00B05853">
        <w:trPr>
          <w:trHeight w:val="309"/>
        </w:trPr>
        <w:tc>
          <w:tcPr>
            <w:tcW w:w="1652" w:type="dxa"/>
            <w:tcBorders>
              <w:top w:val="single" w:sz="12" w:space="0" w:color="000000"/>
              <w:left w:val="single" w:sz="12" w:space="0" w:color="000000"/>
              <w:bottom w:val="single" w:sz="12" w:space="0" w:color="000000"/>
              <w:right w:val="single" w:sz="2" w:space="0" w:color="000000"/>
            </w:tcBorders>
          </w:tcPr>
          <w:p w14:paraId="2403C921" w14:textId="77777777" w:rsidR="004D783E" w:rsidRDefault="004D783E" w:rsidP="00B05853">
            <w:pPr>
              <w:pStyle w:val="TableParagraph"/>
              <w:kinsoku w:val="0"/>
              <w:overflowPunct w:val="0"/>
              <w:spacing w:before="36"/>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4047CD28" w14:textId="77777777" w:rsidR="004D783E" w:rsidRDefault="004D783E" w:rsidP="00B05853">
            <w:pPr>
              <w:pStyle w:val="TableParagraph"/>
              <w:kinsoku w:val="0"/>
              <w:overflowPunct w:val="0"/>
              <w:spacing w:before="36"/>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1D964D07" w14:textId="77777777" w:rsidR="004D783E" w:rsidRDefault="004D783E" w:rsidP="00B05853">
            <w:pPr>
              <w:pStyle w:val="TableParagraph"/>
              <w:kinsoku w:val="0"/>
              <w:overflowPunct w:val="0"/>
              <w:spacing w:before="36"/>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2A15C2B0" w14:textId="77777777" w:rsidR="004D783E" w:rsidRDefault="004D783E" w:rsidP="00B05853">
            <w:pPr>
              <w:pStyle w:val="TableParagraph"/>
              <w:kinsoku w:val="0"/>
              <w:overflowPunct w:val="0"/>
              <w:spacing w:before="36"/>
              <w:ind w:left="123" w:right="97"/>
              <w:jc w:val="center"/>
              <w:rPr>
                <w:b/>
                <w:bCs/>
                <w:spacing w:val="-2"/>
                <w:sz w:val="18"/>
                <w:szCs w:val="18"/>
              </w:rPr>
            </w:pPr>
            <w:r>
              <w:rPr>
                <w:b/>
                <w:bCs/>
                <w:spacing w:val="-2"/>
                <w:sz w:val="18"/>
                <w:szCs w:val="18"/>
              </w:rPr>
              <w:t>Description</w:t>
            </w:r>
          </w:p>
        </w:tc>
      </w:tr>
      <w:tr w:rsidR="004D783E" w14:paraId="0F53FDA9" w14:textId="77777777" w:rsidTr="00B05853">
        <w:trPr>
          <w:trHeight w:val="639"/>
        </w:trPr>
        <w:tc>
          <w:tcPr>
            <w:tcW w:w="1652" w:type="dxa"/>
            <w:tcBorders>
              <w:top w:val="single" w:sz="12" w:space="0" w:color="000000"/>
              <w:left w:val="single" w:sz="12" w:space="0" w:color="000000"/>
              <w:bottom w:val="single" w:sz="4" w:space="0" w:color="000000"/>
              <w:right w:val="single" w:sz="2" w:space="0" w:color="000000"/>
            </w:tcBorders>
          </w:tcPr>
          <w:p w14:paraId="1FB1DEB3" w14:textId="77777777" w:rsidR="004D783E" w:rsidRDefault="004D783E" w:rsidP="00B05853">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4" w:space="0" w:color="000000"/>
              <w:right w:val="single" w:sz="2" w:space="0" w:color="000000"/>
            </w:tcBorders>
          </w:tcPr>
          <w:p w14:paraId="05B92ADC" w14:textId="77777777" w:rsidR="004D783E" w:rsidRDefault="004D783E" w:rsidP="00B05853">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4" w:space="0" w:color="000000"/>
              <w:right w:val="single" w:sz="2" w:space="0" w:color="000000"/>
            </w:tcBorders>
          </w:tcPr>
          <w:p w14:paraId="2BADE562" w14:textId="77777777" w:rsidR="004D783E" w:rsidRDefault="004D783E" w:rsidP="00B05853">
            <w:pPr>
              <w:pStyle w:val="TableParagraph"/>
              <w:kinsoku w:val="0"/>
              <w:overflowPunct w:val="0"/>
              <w:spacing w:before="1" w:line="232"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4" w:space="0" w:color="000000"/>
              <w:right w:val="single" w:sz="12" w:space="0" w:color="000000"/>
            </w:tcBorders>
          </w:tcPr>
          <w:p w14:paraId="4945A190" w14:textId="77777777" w:rsidR="004D783E" w:rsidRDefault="004D783E" w:rsidP="00B05853">
            <w:pPr>
              <w:pStyle w:val="TableParagraph"/>
              <w:kinsoku w:val="0"/>
              <w:overflowPunct w:val="0"/>
              <w:spacing w:before="1" w:line="232" w:lineRule="auto"/>
              <w:ind w:left="117" w:right="127"/>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4D783E" w14:paraId="44ECB9DF" w14:textId="77777777" w:rsidTr="00B05853">
        <w:trPr>
          <w:trHeight w:val="452"/>
        </w:trPr>
        <w:tc>
          <w:tcPr>
            <w:tcW w:w="1652" w:type="dxa"/>
            <w:tcBorders>
              <w:top w:val="single" w:sz="4" w:space="0" w:color="000000"/>
              <w:left w:val="single" w:sz="12" w:space="0" w:color="000000"/>
              <w:bottom w:val="single" w:sz="2" w:space="0" w:color="000000"/>
              <w:right w:val="single" w:sz="2" w:space="0" w:color="000000"/>
            </w:tcBorders>
          </w:tcPr>
          <w:p w14:paraId="243708E6" w14:textId="77777777" w:rsidR="004D783E" w:rsidRDefault="004D783E" w:rsidP="00B05853">
            <w:pPr>
              <w:pStyle w:val="TableParagraph"/>
              <w:kinsoku w:val="0"/>
              <w:overflowPunct w:val="0"/>
              <w:spacing w:before="7"/>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4" w:space="0" w:color="000000"/>
              <w:left w:val="single" w:sz="2" w:space="0" w:color="000000"/>
              <w:bottom w:val="single" w:sz="2" w:space="0" w:color="000000"/>
              <w:right w:val="single" w:sz="2" w:space="0" w:color="000000"/>
            </w:tcBorders>
          </w:tcPr>
          <w:p w14:paraId="6E5D247C" w14:textId="77777777" w:rsidR="004D783E" w:rsidRDefault="004D783E" w:rsidP="00B05853">
            <w:pPr>
              <w:pStyle w:val="TableParagraph"/>
              <w:kinsoku w:val="0"/>
              <w:overflowPunct w:val="0"/>
              <w:spacing w:before="7"/>
              <w:rPr>
                <w:spacing w:val="-2"/>
                <w:sz w:val="18"/>
                <w:szCs w:val="18"/>
              </w:rPr>
            </w:pPr>
            <w:r>
              <w:rPr>
                <w:spacing w:val="-2"/>
                <w:sz w:val="18"/>
                <w:szCs w:val="18"/>
              </w:rPr>
              <w:t>Integer</w:t>
            </w:r>
          </w:p>
        </w:tc>
        <w:tc>
          <w:tcPr>
            <w:tcW w:w="1794" w:type="dxa"/>
            <w:tcBorders>
              <w:top w:val="single" w:sz="4" w:space="0" w:color="000000"/>
              <w:left w:val="single" w:sz="2" w:space="0" w:color="000000"/>
              <w:bottom w:val="single" w:sz="2" w:space="0" w:color="000000"/>
              <w:right w:val="single" w:sz="2" w:space="0" w:color="000000"/>
            </w:tcBorders>
          </w:tcPr>
          <w:p w14:paraId="064DAD73" w14:textId="77777777" w:rsidR="004D783E" w:rsidRDefault="004D783E" w:rsidP="00B05853">
            <w:pPr>
              <w:pStyle w:val="TableParagraph"/>
              <w:kinsoku w:val="0"/>
              <w:overflowPunct w:val="0"/>
              <w:spacing w:before="7"/>
              <w:rPr>
                <w:spacing w:val="-2"/>
                <w:sz w:val="18"/>
                <w:szCs w:val="18"/>
              </w:rPr>
            </w:pPr>
            <w:r>
              <w:rPr>
                <w:spacing w:val="-2"/>
                <w:sz w:val="18"/>
                <w:szCs w:val="18"/>
              </w:rPr>
              <w:t>0–255</w:t>
            </w:r>
          </w:p>
        </w:tc>
        <w:tc>
          <w:tcPr>
            <w:tcW w:w="3401" w:type="dxa"/>
            <w:tcBorders>
              <w:top w:val="single" w:sz="4" w:space="0" w:color="000000"/>
              <w:left w:val="single" w:sz="2" w:space="0" w:color="000000"/>
              <w:bottom w:val="single" w:sz="2" w:space="0" w:color="000000"/>
              <w:right w:val="single" w:sz="12" w:space="0" w:color="000000"/>
            </w:tcBorders>
          </w:tcPr>
          <w:p w14:paraId="6D03C6C1" w14:textId="77777777" w:rsidR="004D783E" w:rsidRDefault="004D783E" w:rsidP="00B05853">
            <w:pPr>
              <w:pStyle w:val="TableParagraph"/>
              <w:kinsoku w:val="0"/>
              <w:overflowPunct w:val="0"/>
              <w:spacing w:before="12" w:line="232"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4D783E" w14:paraId="0A3B3BB2" w14:textId="77777777" w:rsidTr="00B05853">
        <w:trPr>
          <w:trHeight w:val="1243"/>
        </w:trPr>
        <w:tc>
          <w:tcPr>
            <w:tcW w:w="1652" w:type="dxa"/>
            <w:tcBorders>
              <w:top w:val="single" w:sz="2" w:space="0" w:color="000000"/>
              <w:left w:val="single" w:sz="12" w:space="0" w:color="000000"/>
              <w:bottom w:val="single" w:sz="12" w:space="0" w:color="000000"/>
              <w:right w:val="single" w:sz="2" w:space="0" w:color="000000"/>
            </w:tcBorders>
          </w:tcPr>
          <w:p w14:paraId="3AE319A8" w14:textId="77777777" w:rsidR="004D783E" w:rsidRDefault="004D783E" w:rsidP="00B05853">
            <w:pPr>
              <w:pStyle w:val="TableParagraph"/>
              <w:kinsoku w:val="0"/>
              <w:overflowPunct w:val="0"/>
              <w:spacing w:before="14" w:line="232" w:lineRule="auto"/>
              <w:ind w:left="116"/>
              <w:rPr>
                <w:color w:val="000000"/>
                <w:spacing w:val="-2"/>
                <w:sz w:val="18"/>
                <w:szCs w:val="18"/>
              </w:rPr>
            </w:pPr>
            <w:r>
              <w:rPr>
                <w:color w:val="208A20"/>
                <w:spacing w:val="-2"/>
                <w:sz w:val="18"/>
                <w:szCs w:val="18"/>
              </w:rPr>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355C14C1" w14:textId="77777777" w:rsidR="004D783E" w:rsidRDefault="004D783E" w:rsidP="00B05853">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2894F7F9" w14:textId="77777777" w:rsidR="004D783E" w:rsidRDefault="004D783E" w:rsidP="00B05853">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75F9C659" w14:textId="35872BCB" w:rsidR="004D783E" w:rsidRDefault="00BF1A3B" w:rsidP="00B05853">
            <w:pPr>
              <w:pStyle w:val="TableParagraph"/>
              <w:kinsoku w:val="0"/>
              <w:overflowPunct w:val="0"/>
              <w:spacing w:before="14" w:line="232" w:lineRule="auto"/>
              <w:ind w:left="117" w:right="127"/>
              <w:rPr>
                <w:color w:val="000000"/>
                <w:sz w:val="18"/>
                <w:szCs w:val="18"/>
              </w:rPr>
            </w:pPr>
            <w:ins w:id="5" w:author="Author">
              <w:r>
                <w:rPr>
                  <w:sz w:val="18"/>
                  <w:szCs w:val="18"/>
                </w:rPr>
                <w:t xml:space="preserve">(#16572, </w:t>
              </w:r>
              <w:proofErr w:type="gramStart"/>
              <w:r>
                <w:rPr>
                  <w:sz w:val="18"/>
                  <w:szCs w:val="18"/>
                </w:rPr>
                <w:t>18342)</w:t>
              </w:r>
            </w:ins>
            <w:r w:rsidR="004D783E">
              <w:rPr>
                <w:sz w:val="18"/>
                <w:szCs w:val="18"/>
              </w:rPr>
              <w:t>Specifies</w:t>
            </w:r>
            <w:proofErr w:type="gramEnd"/>
            <w:r w:rsidR="004D783E">
              <w:rPr>
                <w:sz w:val="18"/>
                <w:szCs w:val="18"/>
              </w:rPr>
              <w:t xml:space="preserve"> </w:t>
            </w:r>
            <w:ins w:id="6" w:author="Author">
              <w:r w:rsidR="004D783E">
                <w:rPr>
                  <w:sz w:val="18"/>
                  <w:szCs w:val="18"/>
                </w:rPr>
                <w:t xml:space="preserve">the </w:t>
              </w:r>
            </w:ins>
            <w:del w:id="7" w:author="Author">
              <w:r w:rsidR="004D783E" w:rsidDel="00BF1A3B">
                <w:rPr>
                  <w:sz w:val="18"/>
                  <w:szCs w:val="18"/>
                </w:rPr>
                <w:delText xml:space="preserve">EDCA Parameter </w:delText>
              </w:r>
            </w:del>
            <w:ins w:id="8" w:author="Author">
              <w:r>
                <w:rPr>
                  <w:sz w:val="18"/>
                  <w:szCs w:val="18"/>
                </w:rPr>
                <w:t xml:space="preserve">parameters </w:t>
              </w:r>
            </w:ins>
            <w:del w:id="9" w:author="Author">
              <w:r w:rsidR="004D783E" w:rsidDel="00BF1A3B">
                <w:rPr>
                  <w:sz w:val="18"/>
                  <w:szCs w:val="18"/>
                </w:rPr>
                <w:delText xml:space="preserve">sets </w:delText>
              </w:r>
            </w:del>
            <w:r w:rsidR="004D783E">
              <w:rPr>
                <w:sz w:val="18"/>
                <w:szCs w:val="18"/>
              </w:rPr>
              <w:t xml:space="preserve"> used by EPCS priority access. </w:t>
            </w:r>
            <w:r w:rsidR="004D783E">
              <w:rPr>
                <w:color w:val="208A20"/>
                <w:sz w:val="18"/>
                <w:szCs w:val="18"/>
              </w:rPr>
              <w:t>(#</w:t>
            </w:r>
            <w:proofErr w:type="gramStart"/>
            <w:r w:rsidR="004D783E">
              <w:rPr>
                <w:color w:val="208A20"/>
                <w:sz w:val="18"/>
                <w:szCs w:val="18"/>
              </w:rPr>
              <w:t>11793)</w:t>
            </w:r>
            <w:r w:rsidR="004D783E">
              <w:rPr>
                <w:color w:val="000000"/>
                <w:sz w:val="18"/>
                <w:szCs w:val="18"/>
              </w:rPr>
              <w:t>This</w:t>
            </w:r>
            <w:proofErr w:type="gramEnd"/>
            <w:r w:rsidR="004D783E">
              <w:rPr>
                <w:color w:val="000000"/>
                <w:sz w:val="18"/>
                <w:szCs w:val="18"/>
              </w:rPr>
              <w:t xml:space="preserve"> parameter is optionally present if the primitive is</w:t>
            </w:r>
            <w:r w:rsidR="004D783E">
              <w:rPr>
                <w:color w:val="000000"/>
                <w:spacing w:val="-1"/>
                <w:sz w:val="18"/>
                <w:szCs w:val="18"/>
              </w:rPr>
              <w:t xml:space="preserve"> </w:t>
            </w:r>
            <w:r w:rsidR="004D783E">
              <w:rPr>
                <w:color w:val="000000"/>
                <w:sz w:val="18"/>
                <w:szCs w:val="18"/>
              </w:rPr>
              <w:t>generated</w:t>
            </w:r>
            <w:r w:rsidR="004D783E">
              <w:rPr>
                <w:color w:val="000000"/>
                <w:spacing w:val="-1"/>
                <w:sz w:val="18"/>
                <w:szCs w:val="18"/>
              </w:rPr>
              <w:t xml:space="preserve"> </w:t>
            </w:r>
            <w:r w:rsidR="004D783E">
              <w:rPr>
                <w:color w:val="000000"/>
                <w:sz w:val="18"/>
                <w:szCs w:val="18"/>
              </w:rPr>
              <w:t>by</w:t>
            </w:r>
            <w:r w:rsidR="004D783E">
              <w:rPr>
                <w:color w:val="000000"/>
                <w:spacing w:val="-1"/>
                <w:sz w:val="18"/>
                <w:szCs w:val="18"/>
              </w:rPr>
              <w:t xml:space="preserve"> </w:t>
            </w:r>
            <w:r w:rsidR="004D783E">
              <w:rPr>
                <w:color w:val="000000"/>
                <w:sz w:val="18"/>
                <w:szCs w:val="18"/>
              </w:rPr>
              <w:t>an</w:t>
            </w:r>
            <w:r w:rsidR="004D783E">
              <w:rPr>
                <w:color w:val="000000"/>
                <w:spacing w:val="-1"/>
                <w:sz w:val="18"/>
                <w:szCs w:val="18"/>
              </w:rPr>
              <w:t xml:space="preserve"> </w:t>
            </w:r>
            <w:r w:rsidR="004D783E">
              <w:rPr>
                <w:color w:val="000000"/>
                <w:sz w:val="18"/>
                <w:szCs w:val="18"/>
              </w:rPr>
              <w:t>AP MLD, and not</w:t>
            </w:r>
            <w:r w:rsidR="004D783E">
              <w:rPr>
                <w:color w:val="000000"/>
                <w:spacing w:val="-7"/>
                <w:sz w:val="18"/>
                <w:szCs w:val="18"/>
              </w:rPr>
              <w:t xml:space="preserve"> </w:t>
            </w:r>
            <w:r w:rsidR="004D783E">
              <w:rPr>
                <w:color w:val="000000"/>
                <w:sz w:val="18"/>
                <w:szCs w:val="18"/>
              </w:rPr>
              <w:t>present</w:t>
            </w:r>
            <w:r w:rsidR="004D783E">
              <w:rPr>
                <w:color w:val="000000"/>
                <w:spacing w:val="-7"/>
                <w:sz w:val="18"/>
                <w:szCs w:val="18"/>
              </w:rPr>
              <w:t xml:space="preserve"> </w:t>
            </w:r>
            <w:r w:rsidR="004D783E">
              <w:rPr>
                <w:color w:val="000000"/>
                <w:sz w:val="18"/>
                <w:szCs w:val="18"/>
              </w:rPr>
              <w:t>otherwise</w:t>
            </w:r>
            <w:r w:rsidR="004D783E">
              <w:rPr>
                <w:color w:val="000000"/>
                <w:spacing w:val="-6"/>
                <w:sz w:val="18"/>
                <w:szCs w:val="18"/>
              </w:rPr>
              <w:t xml:space="preserve"> </w:t>
            </w:r>
            <w:r w:rsidR="004D783E">
              <w:rPr>
                <w:color w:val="000000"/>
                <w:sz w:val="18"/>
                <w:szCs w:val="18"/>
              </w:rPr>
              <w:t>(see</w:t>
            </w:r>
            <w:r w:rsidR="004D783E">
              <w:rPr>
                <w:color w:val="000000"/>
                <w:spacing w:val="-6"/>
                <w:sz w:val="18"/>
                <w:szCs w:val="18"/>
              </w:rPr>
              <w:t xml:space="preserve"> </w:t>
            </w:r>
            <w:r w:rsidR="004D783E">
              <w:rPr>
                <w:color w:val="000000"/>
                <w:sz w:val="18"/>
                <w:szCs w:val="18"/>
              </w:rPr>
              <w:t>35.16.2.2</w:t>
            </w:r>
            <w:r w:rsidR="004D783E">
              <w:rPr>
                <w:color w:val="000000"/>
                <w:spacing w:val="-6"/>
                <w:sz w:val="18"/>
                <w:szCs w:val="18"/>
              </w:rPr>
              <w:t xml:space="preserve"> </w:t>
            </w:r>
            <w:r w:rsidR="004D783E">
              <w:rPr>
                <w:color w:val="000000"/>
                <w:sz w:val="18"/>
                <w:szCs w:val="18"/>
              </w:rPr>
              <w:t>(Setup procedures for EPCS priority access)).</w:t>
            </w:r>
          </w:p>
        </w:tc>
      </w:tr>
    </w:tbl>
    <w:p w14:paraId="1D6DDCC7" w14:textId="77777777" w:rsidR="004D783E" w:rsidRDefault="004D783E" w:rsidP="004D783E">
      <w:pPr>
        <w:pStyle w:val="BodyText"/>
        <w:kinsoku w:val="0"/>
        <w:overflowPunct w:val="0"/>
        <w:spacing w:before="6"/>
        <w:rPr>
          <w:sz w:val="23"/>
          <w:szCs w:val="23"/>
        </w:rPr>
      </w:pPr>
    </w:p>
    <w:p w14:paraId="1ABB9237" w14:textId="77777777" w:rsidR="004D783E" w:rsidRDefault="004D783E" w:rsidP="004D783E">
      <w:pPr>
        <w:pStyle w:val="ListParagraph"/>
        <w:numPr>
          <w:ilvl w:val="3"/>
          <w:numId w:val="13"/>
        </w:numPr>
        <w:tabs>
          <w:tab w:val="left" w:pos="1070"/>
        </w:tabs>
        <w:kinsoku w:val="0"/>
        <w:overflowPunct w:val="0"/>
        <w:spacing w:before="1"/>
        <w:rPr>
          <w:b/>
          <w:bCs/>
          <w:spacing w:val="-2"/>
          <w:sz w:val="20"/>
          <w:szCs w:val="20"/>
        </w:rPr>
      </w:pPr>
      <w:r>
        <w:rPr>
          <w:b/>
          <w:bCs/>
          <w:w w:val="95"/>
          <w:sz w:val="20"/>
          <w:szCs w:val="20"/>
        </w:rPr>
        <w:t>MLME-</w:t>
      </w:r>
      <w:proofErr w:type="spellStart"/>
      <w:r>
        <w:rPr>
          <w:b/>
          <w:bCs/>
          <w:spacing w:val="-2"/>
          <w:sz w:val="20"/>
          <w:szCs w:val="20"/>
        </w:rPr>
        <w:t>EPCSPRIACCESSENABLE.confirm</w:t>
      </w:r>
      <w:proofErr w:type="spellEnd"/>
    </w:p>
    <w:p w14:paraId="28E50C3E" w14:textId="77777777" w:rsidR="004D783E" w:rsidRDefault="004D783E" w:rsidP="004D783E">
      <w:pPr>
        <w:pStyle w:val="T"/>
        <w:rPr>
          <w:rFonts w:eastAsia="Malgun Gothic"/>
          <w:b/>
          <w:i/>
          <w:iCs/>
          <w:szCs w:val="22"/>
          <w:highlight w:val="yellow"/>
          <w:lang w:val="en-GB"/>
        </w:rPr>
      </w:pPr>
      <w:r w:rsidRPr="00F01801">
        <w:rPr>
          <w:rFonts w:eastAsia="Malgun Gothic"/>
          <w:b/>
          <w:i/>
          <w:iCs/>
          <w:szCs w:val="22"/>
          <w:highlight w:val="yellow"/>
          <w:lang w:val="en-GB"/>
        </w:rPr>
        <w:t xml:space="preserve">TGbe editor: Please </w:t>
      </w:r>
      <w:r>
        <w:rPr>
          <w:rFonts w:eastAsia="Malgun Gothic"/>
          <w:b/>
          <w:i/>
          <w:iCs/>
          <w:szCs w:val="22"/>
          <w:highlight w:val="yellow"/>
          <w:lang w:val="en-GB"/>
        </w:rPr>
        <w:t>update</w:t>
      </w:r>
      <w:r w:rsidRPr="00F01801">
        <w:rPr>
          <w:rFonts w:eastAsia="Malgun Gothic"/>
          <w:b/>
          <w:i/>
          <w:iCs/>
          <w:szCs w:val="22"/>
          <w:highlight w:val="yellow"/>
          <w:lang w:val="en-GB"/>
        </w:rPr>
        <w:t xml:space="preserve"> </w:t>
      </w:r>
      <w:r w:rsidRPr="00E66B6E">
        <w:rPr>
          <w:rFonts w:eastAsia="Malgun Gothic"/>
          <w:b/>
          <w:i/>
          <w:iCs/>
          <w:szCs w:val="22"/>
          <w:highlight w:val="yellow"/>
          <w:lang w:val="en-GB"/>
        </w:rPr>
        <w:t>the contents of the following paragraph in this subclause as shown below:</w:t>
      </w:r>
    </w:p>
    <w:p w14:paraId="76136C34" w14:textId="77777777" w:rsidR="004D783E" w:rsidRPr="00E66B6E" w:rsidRDefault="004D783E" w:rsidP="004D783E">
      <w:pPr>
        <w:pStyle w:val="T"/>
        <w:rPr>
          <w:rFonts w:eastAsia="Malgun Gothic"/>
          <w:b/>
          <w:i/>
          <w:iCs/>
          <w:szCs w:val="22"/>
          <w:highlight w:val="yellow"/>
          <w:lang w:val="en-GB"/>
        </w:rPr>
      </w:pPr>
    </w:p>
    <w:p w14:paraId="622B043E" w14:textId="77777777" w:rsidR="004D783E" w:rsidRDefault="004D783E" w:rsidP="004D783E">
      <w:pPr>
        <w:pStyle w:val="ListParagraph"/>
        <w:numPr>
          <w:ilvl w:val="4"/>
          <w:numId w:val="13"/>
        </w:numPr>
        <w:tabs>
          <w:tab w:val="left" w:pos="1236"/>
        </w:tabs>
        <w:kinsoku w:val="0"/>
        <w:overflowPunct w:val="0"/>
        <w:spacing w:before="1"/>
        <w:ind w:left="1235"/>
        <w:rPr>
          <w:b/>
          <w:bCs/>
          <w:spacing w:val="-2"/>
          <w:sz w:val="20"/>
          <w:szCs w:val="20"/>
        </w:rPr>
      </w:pPr>
      <w:r>
        <w:rPr>
          <w:b/>
          <w:bCs/>
          <w:spacing w:val="-2"/>
          <w:sz w:val="20"/>
          <w:szCs w:val="20"/>
        </w:rPr>
        <w:t>Function</w:t>
      </w:r>
    </w:p>
    <w:p w14:paraId="274EBA62" w14:textId="77777777" w:rsidR="004D783E" w:rsidRDefault="004D783E" w:rsidP="004D783E">
      <w:pPr>
        <w:pStyle w:val="BodyText"/>
        <w:kinsoku w:val="0"/>
        <w:overflowPunct w:val="0"/>
        <w:spacing w:before="3"/>
        <w:rPr>
          <w:rFonts w:ascii="Arial" w:hAnsi="Arial" w:cs="Arial"/>
          <w:b/>
          <w:bCs/>
          <w:sz w:val="22"/>
          <w:szCs w:val="22"/>
        </w:rPr>
      </w:pPr>
    </w:p>
    <w:p w14:paraId="1250FEBF" w14:textId="22F96EF4" w:rsidR="004D783E" w:rsidRDefault="004D783E" w:rsidP="004D783E">
      <w:pPr>
        <w:pStyle w:val="BodyText"/>
        <w:kinsoku w:val="0"/>
        <w:overflowPunct w:val="0"/>
        <w:spacing w:before="1"/>
        <w:ind w:left="180"/>
        <w:rPr>
          <w:spacing w:val="-2"/>
        </w:rPr>
      </w:pPr>
      <w:proofErr w:type="gramStart"/>
      <w:r>
        <w:t>This</w:t>
      </w:r>
      <w:r>
        <w:rPr>
          <w:spacing w:val="-4"/>
        </w:rPr>
        <w:t xml:space="preserve"> </w:t>
      </w:r>
      <w:r>
        <w:t>primitive</w:t>
      </w:r>
      <w:r>
        <w:rPr>
          <w:spacing w:val="-4"/>
        </w:rPr>
        <w:t xml:space="preserve"> </w:t>
      </w:r>
      <w:r>
        <w:t>reports</w:t>
      </w:r>
      <w:proofErr w:type="gramEnd"/>
      <w:r>
        <w:rPr>
          <w:spacing w:val="-5"/>
        </w:rPr>
        <w:t xml:space="preserve"> </w:t>
      </w:r>
      <w:r>
        <w:t>the</w:t>
      </w:r>
      <w:r>
        <w:rPr>
          <w:spacing w:val="-4"/>
        </w:rPr>
        <w:t xml:space="preserve"> </w:t>
      </w:r>
      <w:r>
        <w:t>response</w:t>
      </w:r>
      <w:r>
        <w:rPr>
          <w:spacing w:val="-4"/>
        </w:rPr>
        <w:t xml:space="preserve"> </w:t>
      </w:r>
      <w:r>
        <w:t>to</w:t>
      </w:r>
      <w:r>
        <w:rPr>
          <w:spacing w:val="-4"/>
        </w:rPr>
        <w:t xml:space="preserve"> </w:t>
      </w:r>
      <w:r>
        <w:t>a</w:t>
      </w:r>
      <w:r>
        <w:rPr>
          <w:spacing w:val="-4"/>
        </w:rPr>
        <w:t xml:space="preserve"> </w:t>
      </w:r>
      <w:r>
        <w:t>request</w:t>
      </w:r>
      <w:r>
        <w:rPr>
          <w:spacing w:val="-4"/>
        </w:rPr>
        <w:t xml:space="preserve"> </w:t>
      </w:r>
      <w:r>
        <w:t>to</w:t>
      </w:r>
      <w:r>
        <w:rPr>
          <w:spacing w:val="-4"/>
        </w:rPr>
        <w:t xml:space="preserve"> </w:t>
      </w:r>
      <w:r>
        <w:t>enable</w:t>
      </w:r>
      <w:r>
        <w:rPr>
          <w:spacing w:val="-4"/>
        </w:rPr>
        <w:t xml:space="preserve"> </w:t>
      </w:r>
      <w:r>
        <w:t>EPCS</w:t>
      </w:r>
      <w:r>
        <w:rPr>
          <w:spacing w:val="-3"/>
        </w:rPr>
        <w:t xml:space="preserve"> </w:t>
      </w:r>
      <w:r>
        <w:t>priority</w:t>
      </w:r>
      <w:r>
        <w:rPr>
          <w:spacing w:val="-4"/>
        </w:rPr>
        <w:t xml:space="preserve"> </w:t>
      </w:r>
      <w:r>
        <w:t>access</w:t>
      </w:r>
      <w:r>
        <w:rPr>
          <w:spacing w:val="-3"/>
        </w:rPr>
        <w:t xml:space="preserve"> </w:t>
      </w:r>
      <w:r>
        <w:t>with</w:t>
      </w:r>
      <w:r>
        <w:rPr>
          <w:spacing w:val="-5"/>
        </w:rPr>
        <w:t xml:space="preserve"> </w:t>
      </w:r>
      <w:r>
        <w:t>a</w:t>
      </w:r>
      <w:r>
        <w:rPr>
          <w:spacing w:val="-6"/>
        </w:rPr>
        <w:t xml:space="preserve"> </w:t>
      </w:r>
      <w:r>
        <w:t>peer</w:t>
      </w:r>
      <w:r>
        <w:rPr>
          <w:spacing w:val="-5"/>
        </w:rPr>
        <w:t xml:space="preserve"> </w:t>
      </w:r>
      <w:r>
        <w:t>MAC</w:t>
      </w:r>
      <w:r>
        <w:rPr>
          <w:spacing w:val="-4"/>
        </w:rPr>
        <w:t xml:space="preserve"> </w:t>
      </w:r>
      <w:r>
        <w:rPr>
          <w:spacing w:val="-2"/>
        </w:rPr>
        <w:t>entity.</w:t>
      </w:r>
    </w:p>
    <w:p w14:paraId="4849A141" w14:textId="77777777" w:rsidR="004D783E" w:rsidRDefault="004D783E" w:rsidP="004D783E">
      <w:pPr>
        <w:pStyle w:val="BodyText"/>
        <w:kinsoku w:val="0"/>
        <w:overflowPunct w:val="0"/>
        <w:spacing w:before="2"/>
        <w:rPr>
          <w:sz w:val="22"/>
          <w:szCs w:val="22"/>
        </w:rPr>
      </w:pPr>
    </w:p>
    <w:p w14:paraId="4BBC1979" w14:textId="77777777" w:rsidR="004D783E" w:rsidRDefault="004D783E" w:rsidP="004D783E">
      <w:pPr>
        <w:pStyle w:val="ListParagraph"/>
        <w:numPr>
          <w:ilvl w:val="4"/>
          <w:numId w:val="13"/>
        </w:numPr>
        <w:tabs>
          <w:tab w:val="left" w:pos="1238"/>
        </w:tabs>
        <w:kinsoku w:val="0"/>
        <w:overflowPunct w:val="0"/>
        <w:spacing w:before="0"/>
        <w:ind w:left="1237" w:hanging="1058"/>
        <w:rPr>
          <w:b/>
          <w:bCs/>
          <w:spacing w:val="-2"/>
          <w:sz w:val="20"/>
          <w:szCs w:val="20"/>
        </w:rPr>
      </w:pPr>
      <w:bookmarkStart w:id="10" w:name="6.3.131.3.2_Semantics_of_the_service_pri"/>
      <w:bookmarkEnd w:id="10"/>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0A2A0F27" w14:textId="77777777" w:rsidR="004D783E" w:rsidRDefault="004D783E" w:rsidP="004D783E">
      <w:pPr>
        <w:pStyle w:val="BodyText"/>
        <w:kinsoku w:val="0"/>
        <w:overflowPunct w:val="0"/>
        <w:spacing w:before="5"/>
        <w:rPr>
          <w:rFonts w:ascii="Arial" w:hAnsi="Arial" w:cs="Arial"/>
          <w:b/>
          <w:bCs/>
          <w:sz w:val="22"/>
          <w:szCs w:val="22"/>
        </w:rPr>
      </w:pPr>
    </w:p>
    <w:p w14:paraId="0A93F6A1" w14:textId="77777777" w:rsidR="004D783E" w:rsidRDefault="004D783E" w:rsidP="004D783E">
      <w:pPr>
        <w:pStyle w:val="BodyText"/>
        <w:kinsoku w:val="0"/>
        <w:overflowPunct w:val="0"/>
        <w:ind w:left="180"/>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69693F73" w14:textId="77777777" w:rsidR="004D783E" w:rsidRDefault="004D783E" w:rsidP="004D783E">
      <w:pPr>
        <w:pStyle w:val="BodyText"/>
        <w:kinsoku w:val="0"/>
        <w:overflowPunct w:val="0"/>
        <w:spacing w:before="16"/>
        <w:ind w:left="380"/>
        <w:rPr>
          <w:spacing w:val="-2"/>
        </w:rPr>
      </w:pPr>
      <w:r>
        <w:rPr>
          <w:w w:val="95"/>
        </w:rPr>
        <w:t>MLME-</w:t>
      </w:r>
      <w:proofErr w:type="spellStart"/>
      <w:r>
        <w:rPr>
          <w:spacing w:val="-2"/>
        </w:rPr>
        <w:t>EPCSPRIACCESSENABLE.confirm</w:t>
      </w:r>
      <w:proofErr w:type="spellEnd"/>
      <w:r>
        <w:rPr>
          <w:spacing w:val="-2"/>
        </w:rPr>
        <w:t>(</w:t>
      </w:r>
    </w:p>
    <w:p w14:paraId="05B40B21" w14:textId="77777777" w:rsidR="004D783E" w:rsidRDefault="004D783E" w:rsidP="004D783E">
      <w:pPr>
        <w:pStyle w:val="BodyText"/>
        <w:kinsoku w:val="0"/>
        <w:overflowPunct w:val="0"/>
        <w:spacing w:before="16" w:line="256" w:lineRule="auto"/>
        <w:ind w:left="3459" w:right="3857"/>
        <w:rPr>
          <w:ins w:id="11" w:author="Author"/>
        </w:rPr>
      </w:pPr>
      <w:proofErr w:type="spellStart"/>
      <w:r>
        <w:rPr>
          <w:spacing w:val="-2"/>
        </w:rPr>
        <w:t>PeerSTAAddress</w:t>
      </w:r>
      <w:proofErr w:type="spellEnd"/>
      <w:r>
        <w:rPr>
          <w:spacing w:val="-2"/>
        </w:rPr>
        <w:t xml:space="preserve">, </w:t>
      </w:r>
      <w:r>
        <w:t xml:space="preserve">Dialog Token, </w:t>
      </w:r>
    </w:p>
    <w:p w14:paraId="671B9720" w14:textId="5F9909C2" w:rsidR="004D783E" w:rsidRDefault="004D783E" w:rsidP="004D783E">
      <w:pPr>
        <w:pStyle w:val="BodyText"/>
        <w:kinsoku w:val="0"/>
        <w:overflowPunct w:val="0"/>
        <w:spacing w:before="16" w:line="256" w:lineRule="auto"/>
        <w:ind w:left="3459" w:right="2723"/>
      </w:pPr>
      <w:r>
        <w:t>Status Code,</w:t>
      </w:r>
    </w:p>
    <w:p w14:paraId="288191ED" w14:textId="77777777" w:rsidR="004D783E" w:rsidRDefault="004D783E" w:rsidP="004D783E">
      <w:pPr>
        <w:pStyle w:val="BodyText"/>
        <w:kinsoku w:val="0"/>
        <w:overflowPunct w:val="0"/>
        <w:spacing w:before="1"/>
        <w:ind w:left="3459"/>
        <w:rPr>
          <w:color w:val="000000"/>
          <w:spacing w:val="-2"/>
        </w:rPr>
      </w:pPr>
      <w:r>
        <w:rPr>
          <w:color w:val="208A20"/>
          <w:spacing w:val="-2"/>
          <w:u w:val="single"/>
        </w:rPr>
        <w:lastRenderedPageBreak/>
        <w:t>(#</w:t>
      </w:r>
      <w:proofErr w:type="gramStart"/>
      <w:r>
        <w:rPr>
          <w:color w:val="208A20"/>
          <w:spacing w:val="-2"/>
          <w:u w:val="single"/>
        </w:rPr>
        <w:t>10199)</w:t>
      </w:r>
      <w:proofErr w:type="spellStart"/>
      <w:r>
        <w:rPr>
          <w:color w:val="000000"/>
          <w:spacing w:val="-2"/>
        </w:rPr>
        <w:t>PriorityAccessMultiLink</w:t>
      </w:r>
      <w:proofErr w:type="spellEnd"/>
      <w:proofErr w:type="gramEnd"/>
    </w:p>
    <w:p w14:paraId="0DC7E8C6" w14:textId="77777777" w:rsidR="004D783E" w:rsidRDefault="004D783E" w:rsidP="004D783E">
      <w:pPr>
        <w:pStyle w:val="BodyText"/>
        <w:kinsoku w:val="0"/>
        <w:overflowPunct w:val="0"/>
        <w:spacing w:before="17"/>
        <w:ind w:left="3459"/>
        <w:rPr>
          <w:w w:val="99"/>
        </w:rPr>
      </w:pPr>
      <w:r>
        <w:rPr>
          <w:w w:val="99"/>
        </w:rPr>
        <w:t>)</w:t>
      </w:r>
    </w:p>
    <w:p w14:paraId="4939A5D5" w14:textId="77777777" w:rsidR="004D783E" w:rsidRDefault="004D783E" w:rsidP="004D783E">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4D783E" w14:paraId="3EF8D340" w14:textId="77777777" w:rsidTr="00B05853">
        <w:trPr>
          <w:trHeight w:val="310"/>
        </w:trPr>
        <w:tc>
          <w:tcPr>
            <w:tcW w:w="1652" w:type="dxa"/>
            <w:tcBorders>
              <w:top w:val="single" w:sz="12" w:space="0" w:color="000000"/>
              <w:left w:val="single" w:sz="12" w:space="0" w:color="000000"/>
              <w:bottom w:val="single" w:sz="12" w:space="0" w:color="000000"/>
              <w:right w:val="single" w:sz="2" w:space="0" w:color="000000"/>
            </w:tcBorders>
          </w:tcPr>
          <w:p w14:paraId="439BB52B" w14:textId="77777777" w:rsidR="004D783E" w:rsidRDefault="004D783E" w:rsidP="00B05853">
            <w:pPr>
              <w:pStyle w:val="TableParagraph"/>
              <w:kinsoku w:val="0"/>
              <w:overflowPunct w:val="0"/>
              <w:spacing w:before="37"/>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478215D3" w14:textId="77777777" w:rsidR="004D783E" w:rsidRDefault="004D783E" w:rsidP="00B05853">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648C2C5F" w14:textId="77777777" w:rsidR="004D783E" w:rsidRDefault="004D783E" w:rsidP="00B05853">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708F27DA" w14:textId="77777777" w:rsidR="004D783E" w:rsidRDefault="004D783E" w:rsidP="00B05853">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4D783E" w14:paraId="2C5B36BC" w14:textId="77777777" w:rsidTr="00B05853">
        <w:trPr>
          <w:trHeight w:val="641"/>
        </w:trPr>
        <w:tc>
          <w:tcPr>
            <w:tcW w:w="1652" w:type="dxa"/>
            <w:tcBorders>
              <w:top w:val="single" w:sz="12" w:space="0" w:color="000000"/>
              <w:left w:val="single" w:sz="12" w:space="0" w:color="000000"/>
              <w:bottom w:val="single" w:sz="2" w:space="0" w:color="000000"/>
              <w:right w:val="single" w:sz="2" w:space="0" w:color="000000"/>
            </w:tcBorders>
          </w:tcPr>
          <w:p w14:paraId="6ACD1E3B" w14:textId="77777777" w:rsidR="004D783E" w:rsidRDefault="004D783E" w:rsidP="00B05853">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5A0DB16C" w14:textId="77777777" w:rsidR="004D783E" w:rsidRDefault="004D783E" w:rsidP="00B05853">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5A5C5CF7" w14:textId="77777777" w:rsidR="004D783E" w:rsidRDefault="004D783E" w:rsidP="00B05853">
            <w:pPr>
              <w:pStyle w:val="TableParagraph"/>
              <w:kinsoku w:val="0"/>
              <w:overflowPunct w:val="0"/>
              <w:spacing w:before="3" w:line="230"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24675CAE" w14:textId="77777777" w:rsidR="004D783E" w:rsidRDefault="004D783E" w:rsidP="00B05853">
            <w:pPr>
              <w:pStyle w:val="TableParagraph"/>
              <w:kinsoku w:val="0"/>
              <w:overflowPunct w:val="0"/>
              <w:spacing w:before="1" w:line="232" w:lineRule="auto"/>
              <w:ind w:left="117" w:right="127"/>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4D783E" w14:paraId="503555E4" w14:textId="77777777" w:rsidTr="00B05853">
        <w:trPr>
          <w:trHeight w:val="454"/>
        </w:trPr>
        <w:tc>
          <w:tcPr>
            <w:tcW w:w="1652" w:type="dxa"/>
            <w:tcBorders>
              <w:top w:val="single" w:sz="2" w:space="0" w:color="000000"/>
              <w:left w:val="single" w:sz="12" w:space="0" w:color="000000"/>
              <w:bottom w:val="single" w:sz="2" w:space="0" w:color="000000"/>
              <w:right w:val="single" w:sz="2" w:space="0" w:color="000000"/>
            </w:tcBorders>
          </w:tcPr>
          <w:p w14:paraId="424F94A0" w14:textId="77777777" w:rsidR="004D783E" w:rsidRDefault="004D783E" w:rsidP="00B05853">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02059F29" w14:textId="77777777" w:rsidR="004D783E" w:rsidRDefault="004D783E" w:rsidP="00B05853">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2CB7A3FD" w14:textId="77777777" w:rsidR="004D783E" w:rsidRDefault="004D783E" w:rsidP="00B05853">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1C1AEE51" w14:textId="77777777" w:rsidR="004D783E" w:rsidRDefault="004D783E" w:rsidP="00B05853">
            <w:pPr>
              <w:pStyle w:val="TableParagraph"/>
              <w:kinsoku w:val="0"/>
              <w:overflowPunct w:val="0"/>
              <w:spacing w:before="16" w:line="230"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4D783E" w14:paraId="45051BFA" w14:textId="77777777" w:rsidTr="00B05853">
        <w:trPr>
          <w:trHeight w:val="454"/>
        </w:trPr>
        <w:tc>
          <w:tcPr>
            <w:tcW w:w="1652" w:type="dxa"/>
            <w:tcBorders>
              <w:top w:val="single" w:sz="2" w:space="0" w:color="000000"/>
              <w:left w:val="single" w:sz="12" w:space="0" w:color="000000"/>
              <w:bottom w:val="single" w:sz="2" w:space="0" w:color="000000"/>
              <w:right w:val="single" w:sz="2" w:space="0" w:color="000000"/>
            </w:tcBorders>
          </w:tcPr>
          <w:p w14:paraId="02E3D422" w14:textId="77777777" w:rsidR="004D783E" w:rsidRDefault="004D783E" w:rsidP="00B05853">
            <w:pPr>
              <w:pStyle w:val="TableParagraph"/>
              <w:kinsoku w:val="0"/>
              <w:overflowPunct w:val="0"/>
              <w:spacing w:before="9"/>
              <w:ind w:left="116"/>
              <w:rPr>
                <w:spacing w:val="-4"/>
                <w:sz w:val="18"/>
                <w:szCs w:val="18"/>
              </w:rPr>
            </w:pPr>
            <w:r>
              <w:rPr>
                <w:sz w:val="18"/>
                <w:szCs w:val="18"/>
              </w:rPr>
              <w:t>Status</w:t>
            </w:r>
            <w:r>
              <w:rPr>
                <w:spacing w:val="-7"/>
                <w:sz w:val="18"/>
                <w:szCs w:val="18"/>
              </w:rPr>
              <w:t xml:space="preserve"> </w:t>
            </w:r>
            <w:r>
              <w:rPr>
                <w:spacing w:val="-4"/>
                <w:sz w:val="18"/>
                <w:szCs w:val="18"/>
              </w:rPr>
              <w:t>Code</w:t>
            </w:r>
          </w:p>
        </w:tc>
        <w:tc>
          <w:tcPr>
            <w:tcW w:w="1800" w:type="dxa"/>
            <w:tcBorders>
              <w:top w:val="single" w:sz="2" w:space="0" w:color="000000"/>
              <w:left w:val="single" w:sz="2" w:space="0" w:color="000000"/>
              <w:bottom w:val="single" w:sz="2" w:space="0" w:color="000000"/>
              <w:right w:val="single" w:sz="2" w:space="0" w:color="000000"/>
            </w:tcBorders>
          </w:tcPr>
          <w:p w14:paraId="794DC170" w14:textId="77777777" w:rsidR="004D783E" w:rsidRDefault="004D783E" w:rsidP="00B05853">
            <w:pPr>
              <w:pStyle w:val="TableParagraph"/>
              <w:kinsoku w:val="0"/>
              <w:overflowPunct w:val="0"/>
              <w:spacing w:before="14" w:line="232" w:lineRule="auto"/>
              <w:ind w:right="182"/>
              <w:rPr>
                <w:spacing w:val="-2"/>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 xml:space="preserve">frame </w:t>
            </w:r>
            <w:r>
              <w:rPr>
                <w:spacing w:val="-2"/>
                <w:sz w:val="18"/>
                <w:szCs w:val="18"/>
              </w:rPr>
              <w:t>format</w:t>
            </w:r>
          </w:p>
        </w:tc>
        <w:tc>
          <w:tcPr>
            <w:tcW w:w="1794" w:type="dxa"/>
            <w:tcBorders>
              <w:top w:val="single" w:sz="2" w:space="0" w:color="000000"/>
              <w:left w:val="single" w:sz="2" w:space="0" w:color="000000"/>
              <w:bottom w:val="single" w:sz="2" w:space="0" w:color="000000"/>
              <w:right w:val="single" w:sz="2" w:space="0" w:color="000000"/>
            </w:tcBorders>
          </w:tcPr>
          <w:p w14:paraId="3702E285" w14:textId="77777777" w:rsidR="004D783E" w:rsidRDefault="004D783E" w:rsidP="00B05853">
            <w:pPr>
              <w:pStyle w:val="TableParagraph"/>
              <w:kinsoku w:val="0"/>
              <w:overflowPunct w:val="0"/>
              <w:spacing w:before="14" w:line="232" w:lineRule="auto"/>
              <w:rPr>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9.4.1.9 (Status Code field)</w:t>
            </w:r>
          </w:p>
        </w:tc>
        <w:tc>
          <w:tcPr>
            <w:tcW w:w="3401" w:type="dxa"/>
            <w:tcBorders>
              <w:top w:val="single" w:sz="2" w:space="0" w:color="000000"/>
              <w:left w:val="single" w:sz="2" w:space="0" w:color="000000"/>
              <w:bottom w:val="single" w:sz="2" w:space="0" w:color="000000"/>
              <w:right w:val="single" w:sz="12" w:space="0" w:color="000000"/>
            </w:tcBorders>
          </w:tcPr>
          <w:p w14:paraId="04B8EA67" w14:textId="77777777" w:rsidR="004D783E" w:rsidRDefault="004D783E" w:rsidP="00B05853">
            <w:pPr>
              <w:pStyle w:val="TableParagraph"/>
              <w:kinsoku w:val="0"/>
              <w:overflowPunct w:val="0"/>
              <w:spacing w:before="9"/>
              <w:ind w:left="123" w:right="104"/>
              <w:jc w:val="center"/>
              <w:rPr>
                <w:spacing w:val="-2"/>
                <w:sz w:val="18"/>
                <w:szCs w:val="18"/>
              </w:rPr>
            </w:pPr>
            <w:r>
              <w:rPr>
                <w:sz w:val="18"/>
                <w:szCs w:val="18"/>
              </w:rPr>
              <w:t>Indicates</w:t>
            </w:r>
            <w:r>
              <w:rPr>
                <w:spacing w:val="-5"/>
                <w:sz w:val="18"/>
                <w:szCs w:val="18"/>
              </w:rPr>
              <w:t xml:space="preserve"> </w:t>
            </w:r>
            <w:r>
              <w:rPr>
                <w:sz w:val="18"/>
                <w:szCs w:val="18"/>
              </w:rPr>
              <w:t>the</w:t>
            </w:r>
            <w:r>
              <w:rPr>
                <w:spacing w:val="-4"/>
                <w:sz w:val="18"/>
                <w:szCs w:val="18"/>
              </w:rPr>
              <w:t xml:space="preserve"> </w:t>
            </w:r>
            <w:r>
              <w:rPr>
                <w:sz w:val="18"/>
                <w:szCs w:val="18"/>
              </w:rPr>
              <w:t>status</w:t>
            </w:r>
            <w:r>
              <w:rPr>
                <w:spacing w:val="-4"/>
                <w:sz w:val="18"/>
                <w:szCs w:val="18"/>
              </w:rPr>
              <w:t xml:space="preserve"> </w:t>
            </w:r>
            <w:r>
              <w:rPr>
                <w:sz w:val="18"/>
                <w:szCs w:val="18"/>
              </w:rPr>
              <w:t>of</w:t>
            </w:r>
            <w:r>
              <w:rPr>
                <w:spacing w:val="-4"/>
                <w:sz w:val="18"/>
                <w:szCs w:val="18"/>
              </w:rPr>
              <w:t xml:space="preserve"> </w:t>
            </w:r>
            <w:r>
              <w:rPr>
                <w:sz w:val="18"/>
                <w:szCs w:val="18"/>
              </w:rPr>
              <w:t>the</w:t>
            </w:r>
            <w:r>
              <w:rPr>
                <w:spacing w:val="-4"/>
                <w:sz w:val="18"/>
                <w:szCs w:val="18"/>
              </w:rPr>
              <w:t xml:space="preserve"> </w:t>
            </w:r>
            <w:r>
              <w:rPr>
                <w:sz w:val="18"/>
                <w:szCs w:val="18"/>
              </w:rPr>
              <w:t>request</w:t>
            </w:r>
            <w:r>
              <w:rPr>
                <w:spacing w:val="-4"/>
                <w:sz w:val="18"/>
                <w:szCs w:val="18"/>
              </w:rPr>
              <w:t xml:space="preserve"> </w:t>
            </w:r>
            <w:r>
              <w:rPr>
                <w:spacing w:val="-2"/>
                <w:sz w:val="18"/>
                <w:szCs w:val="18"/>
              </w:rPr>
              <w:t>procedure</w:t>
            </w:r>
          </w:p>
        </w:tc>
      </w:tr>
      <w:tr w:rsidR="004D783E" w14:paraId="77E102EC" w14:textId="77777777" w:rsidTr="00B05853">
        <w:trPr>
          <w:trHeight w:val="843"/>
        </w:trPr>
        <w:tc>
          <w:tcPr>
            <w:tcW w:w="1652" w:type="dxa"/>
            <w:tcBorders>
              <w:top w:val="single" w:sz="2" w:space="0" w:color="000000"/>
              <w:left w:val="single" w:sz="12" w:space="0" w:color="000000"/>
              <w:bottom w:val="single" w:sz="12" w:space="0" w:color="000000"/>
              <w:right w:val="single" w:sz="2" w:space="0" w:color="000000"/>
            </w:tcBorders>
          </w:tcPr>
          <w:p w14:paraId="700F2640" w14:textId="77777777" w:rsidR="004D783E" w:rsidRDefault="004D783E" w:rsidP="00B05853">
            <w:pPr>
              <w:pStyle w:val="TableParagraph"/>
              <w:kinsoku w:val="0"/>
              <w:overflowPunct w:val="0"/>
              <w:spacing w:before="14" w:line="232" w:lineRule="auto"/>
              <w:ind w:left="116"/>
              <w:rPr>
                <w:color w:val="000000"/>
                <w:spacing w:val="-2"/>
                <w:sz w:val="18"/>
                <w:szCs w:val="18"/>
              </w:rPr>
            </w:pPr>
            <w:r>
              <w:rPr>
                <w:color w:val="208A20"/>
                <w:spacing w:val="-2"/>
                <w:sz w:val="18"/>
                <w:szCs w:val="18"/>
              </w:rPr>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103B5CB0" w14:textId="77777777" w:rsidR="004D783E" w:rsidRDefault="004D783E" w:rsidP="00B05853">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505F9418" w14:textId="77777777" w:rsidR="004D783E" w:rsidRDefault="004D783E" w:rsidP="00B05853">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7DC1337B" w14:textId="6864FB22" w:rsidR="004D783E" w:rsidRDefault="00BF1A3B" w:rsidP="00B05853">
            <w:pPr>
              <w:pStyle w:val="TableParagraph"/>
              <w:kinsoku w:val="0"/>
              <w:overflowPunct w:val="0"/>
              <w:spacing w:before="14" w:line="232" w:lineRule="auto"/>
              <w:ind w:left="117" w:right="127"/>
              <w:rPr>
                <w:sz w:val="18"/>
                <w:szCs w:val="18"/>
              </w:rPr>
            </w:pPr>
            <w:ins w:id="12" w:author="Author">
              <w:r>
                <w:rPr>
                  <w:sz w:val="18"/>
                  <w:szCs w:val="18"/>
                </w:rPr>
                <w:t xml:space="preserve">(#16572, </w:t>
              </w:r>
              <w:proofErr w:type="gramStart"/>
              <w:r>
                <w:rPr>
                  <w:sz w:val="18"/>
                  <w:szCs w:val="18"/>
                </w:rPr>
                <w:t>18342)</w:t>
              </w:r>
            </w:ins>
            <w:r w:rsidR="004D783E">
              <w:rPr>
                <w:sz w:val="18"/>
                <w:szCs w:val="18"/>
              </w:rPr>
              <w:t>Specifies</w:t>
            </w:r>
            <w:proofErr w:type="gramEnd"/>
            <w:ins w:id="13" w:author="Author">
              <w:r>
                <w:rPr>
                  <w:sz w:val="18"/>
                  <w:szCs w:val="18"/>
                </w:rPr>
                <w:t xml:space="preserve"> the</w:t>
              </w:r>
            </w:ins>
            <w:r w:rsidR="004D783E">
              <w:rPr>
                <w:spacing w:val="-6"/>
                <w:sz w:val="18"/>
                <w:szCs w:val="18"/>
              </w:rPr>
              <w:t xml:space="preserve"> </w:t>
            </w:r>
            <w:del w:id="14" w:author="Author">
              <w:r w:rsidR="004D783E" w:rsidDel="00BF1A3B">
                <w:rPr>
                  <w:sz w:val="18"/>
                  <w:szCs w:val="18"/>
                </w:rPr>
                <w:delText>EDCA</w:delText>
              </w:r>
              <w:r w:rsidR="004D783E" w:rsidDel="00BF1A3B">
                <w:rPr>
                  <w:spacing w:val="-6"/>
                  <w:sz w:val="18"/>
                  <w:szCs w:val="18"/>
                </w:rPr>
                <w:delText xml:space="preserve"> </w:delText>
              </w:r>
              <w:r w:rsidR="004D783E" w:rsidDel="00BF1A3B">
                <w:rPr>
                  <w:sz w:val="18"/>
                  <w:szCs w:val="18"/>
                </w:rPr>
                <w:delText>Parameter</w:delText>
              </w:r>
              <w:r w:rsidR="004D783E" w:rsidDel="00BF1A3B">
                <w:rPr>
                  <w:spacing w:val="-6"/>
                  <w:sz w:val="18"/>
                  <w:szCs w:val="18"/>
                </w:rPr>
                <w:delText xml:space="preserve"> </w:delText>
              </w:r>
              <w:r w:rsidR="004D783E" w:rsidDel="00BF1A3B">
                <w:rPr>
                  <w:sz w:val="18"/>
                  <w:szCs w:val="18"/>
                </w:rPr>
                <w:delText>sets</w:delText>
              </w:r>
            </w:del>
            <w:ins w:id="15" w:author="Author">
              <w:r>
                <w:rPr>
                  <w:sz w:val="18"/>
                  <w:szCs w:val="18"/>
                </w:rPr>
                <w:t>parameters</w:t>
              </w:r>
              <w:r w:rsidR="004D783E">
                <w:rPr>
                  <w:sz w:val="18"/>
                  <w:szCs w:val="18"/>
                </w:rPr>
                <w:t xml:space="preserve"> </w:t>
              </w:r>
            </w:ins>
            <w:r w:rsidR="004D783E">
              <w:rPr>
                <w:sz w:val="18"/>
                <w:szCs w:val="18"/>
              </w:rPr>
              <w:t>used</w:t>
            </w:r>
            <w:r w:rsidR="004D783E">
              <w:rPr>
                <w:spacing w:val="-6"/>
                <w:sz w:val="18"/>
                <w:szCs w:val="18"/>
              </w:rPr>
              <w:t xml:space="preserve"> </w:t>
            </w:r>
            <w:r w:rsidR="004D783E">
              <w:rPr>
                <w:sz w:val="18"/>
                <w:szCs w:val="18"/>
              </w:rPr>
              <w:t>by EPCS priority access.</w:t>
            </w:r>
          </w:p>
        </w:tc>
      </w:tr>
    </w:tbl>
    <w:p w14:paraId="0E3A00B6" w14:textId="77777777" w:rsidR="004D783E" w:rsidRDefault="004D783E" w:rsidP="004D783E">
      <w:pPr>
        <w:pStyle w:val="BodyText"/>
        <w:kinsoku w:val="0"/>
        <w:overflowPunct w:val="0"/>
        <w:spacing w:before="10"/>
        <w:rPr>
          <w:sz w:val="18"/>
          <w:szCs w:val="18"/>
        </w:rPr>
      </w:pPr>
    </w:p>
    <w:p w14:paraId="623A0C06" w14:textId="77777777" w:rsidR="004D783E" w:rsidRDefault="004D783E" w:rsidP="004D783E">
      <w:pPr>
        <w:pStyle w:val="ListParagraph"/>
        <w:numPr>
          <w:ilvl w:val="3"/>
          <w:numId w:val="13"/>
        </w:numPr>
        <w:tabs>
          <w:tab w:val="left" w:pos="1069"/>
        </w:tabs>
        <w:kinsoku w:val="0"/>
        <w:overflowPunct w:val="0"/>
        <w:spacing w:before="0"/>
        <w:rPr>
          <w:b/>
          <w:bCs/>
          <w:spacing w:val="-2"/>
          <w:sz w:val="20"/>
          <w:szCs w:val="20"/>
        </w:rPr>
      </w:pPr>
      <w:r>
        <w:rPr>
          <w:b/>
          <w:bCs/>
          <w:w w:val="95"/>
          <w:sz w:val="20"/>
          <w:szCs w:val="20"/>
        </w:rPr>
        <w:t>MLME-</w:t>
      </w:r>
      <w:proofErr w:type="spellStart"/>
      <w:r>
        <w:rPr>
          <w:b/>
          <w:bCs/>
          <w:spacing w:val="-2"/>
          <w:sz w:val="20"/>
          <w:szCs w:val="20"/>
        </w:rPr>
        <w:t>EPCSPRIACCESSENABLE.indication</w:t>
      </w:r>
      <w:proofErr w:type="spellEnd"/>
    </w:p>
    <w:p w14:paraId="67EC2E13" w14:textId="77777777" w:rsidR="004D783E" w:rsidRDefault="004D783E" w:rsidP="004D783E">
      <w:pPr>
        <w:pStyle w:val="T"/>
        <w:rPr>
          <w:b/>
          <w:i/>
          <w:iCs/>
          <w:highlight w:val="yellow"/>
        </w:rPr>
      </w:pPr>
      <w:r w:rsidRPr="00F01801">
        <w:rPr>
          <w:rFonts w:eastAsia="Malgun Gothic"/>
          <w:b/>
          <w:i/>
          <w:iCs/>
          <w:szCs w:val="22"/>
          <w:highlight w:val="yellow"/>
          <w:lang w:val="en-GB"/>
        </w:rPr>
        <w:t xml:space="preserve">TGbe editor: Please </w:t>
      </w:r>
      <w:r>
        <w:rPr>
          <w:rFonts w:eastAsia="Malgun Gothic"/>
          <w:b/>
          <w:i/>
          <w:iCs/>
          <w:szCs w:val="22"/>
          <w:highlight w:val="yellow"/>
          <w:lang w:val="en-GB"/>
        </w:rPr>
        <w:t>update</w:t>
      </w:r>
      <w:r w:rsidRPr="00F01801">
        <w:rPr>
          <w:rFonts w:eastAsia="Malgun Gothic"/>
          <w:b/>
          <w:i/>
          <w:iCs/>
          <w:szCs w:val="22"/>
          <w:highlight w:val="yellow"/>
          <w:lang w:val="en-GB"/>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6AB07E52" w14:textId="77777777" w:rsidR="004D783E" w:rsidRDefault="004D783E" w:rsidP="004D783E">
      <w:pPr>
        <w:pStyle w:val="T"/>
        <w:rPr>
          <w:lang w:eastAsia="en-US"/>
        </w:rPr>
      </w:pPr>
    </w:p>
    <w:p w14:paraId="0FEAED74" w14:textId="77777777" w:rsidR="004D783E" w:rsidRDefault="004D783E" w:rsidP="004D783E">
      <w:pPr>
        <w:pStyle w:val="ListParagraph"/>
        <w:numPr>
          <w:ilvl w:val="4"/>
          <w:numId w:val="13"/>
        </w:numPr>
        <w:tabs>
          <w:tab w:val="left" w:pos="1237"/>
        </w:tabs>
        <w:kinsoku w:val="0"/>
        <w:overflowPunct w:val="0"/>
        <w:spacing w:before="0"/>
        <w:ind w:hanging="1057"/>
        <w:rPr>
          <w:b/>
          <w:bCs/>
          <w:spacing w:val="-2"/>
          <w:sz w:val="20"/>
          <w:szCs w:val="20"/>
        </w:rPr>
      </w:pPr>
      <w:r>
        <w:rPr>
          <w:b/>
          <w:bCs/>
          <w:spacing w:val="-2"/>
          <w:sz w:val="20"/>
          <w:szCs w:val="20"/>
        </w:rPr>
        <w:t>Function</w:t>
      </w:r>
    </w:p>
    <w:p w14:paraId="42A43091" w14:textId="77777777" w:rsidR="004D783E" w:rsidRDefault="004D783E" w:rsidP="004D783E">
      <w:pPr>
        <w:pStyle w:val="BodyText"/>
        <w:kinsoku w:val="0"/>
        <w:overflowPunct w:val="0"/>
        <w:spacing w:before="1"/>
        <w:rPr>
          <w:rFonts w:ascii="Arial" w:hAnsi="Arial" w:cs="Arial"/>
          <w:b/>
          <w:bCs/>
          <w:sz w:val="27"/>
          <w:szCs w:val="27"/>
        </w:rPr>
      </w:pPr>
    </w:p>
    <w:p w14:paraId="2FE7F1B6" w14:textId="2DA16BA0" w:rsidR="004D783E" w:rsidRDefault="004D783E" w:rsidP="004D783E">
      <w:pPr>
        <w:pStyle w:val="BodyText"/>
        <w:kinsoku w:val="0"/>
        <w:overflowPunct w:val="0"/>
        <w:spacing w:line="249" w:lineRule="auto"/>
        <w:ind w:left="179"/>
        <w:rPr>
          <w:spacing w:val="-2"/>
        </w:rPr>
      </w:pPr>
      <w:r>
        <w:t xml:space="preserve">This primitive indicates that a request to enable EPCS priority access has been received from a peer MAC </w:t>
      </w:r>
      <w:r>
        <w:rPr>
          <w:spacing w:val="-2"/>
        </w:rPr>
        <w:t>entity.</w:t>
      </w:r>
    </w:p>
    <w:p w14:paraId="70308E15" w14:textId="77777777" w:rsidR="004D783E" w:rsidRDefault="004D783E" w:rsidP="004D783E">
      <w:pPr>
        <w:pStyle w:val="BodyText"/>
        <w:kinsoku w:val="0"/>
        <w:overflowPunct w:val="0"/>
        <w:spacing w:before="5"/>
        <w:rPr>
          <w:sz w:val="21"/>
          <w:szCs w:val="21"/>
        </w:rPr>
      </w:pPr>
    </w:p>
    <w:p w14:paraId="11C7B9F6" w14:textId="77777777" w:rsidR="004D783E" w:rsidRDefault="004D783E" w:rsidP="004D783E">
      <w:pPr>
        <w:pStyle w:val="ListParagraph"/>
        <w:numPr>
          <w:ilvl w:val="4"/>
          <w:numId w:val="13"/>
        </w:numPr>
        <w:tabs>
          <w:tab w:val="left" w:pos="1237"/>
        </w:tabs>
        <w:kinsoku w:val="0"/>
        <w:overflowPunct w:val="0"/>
        <w:spacing w:before="1"/>
        <w:ind w:hanging="1058"/>
        <w:rPr>
          <w:b/>
          <w:bCs/>
          <w:spacing w:val="-2"/>
          <w:sz w:val="20"/>
          <w:szCs w:val="20"/>
        </w:rPr>
      </w:pPr>
      <w:bookmarkStart w:id="16" w:name="6.3.131.4.2_Semantics_of_the_service_pri"/>
      <w:bookmarkEnd w:id="16"/>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3635CF6F" w14:textId="77777777" w:rsidR="004D783E" w:rsidRDefault="004D783E" w:rsidP="004D783E">
      <w:pPr>
        <w:pStyle w:val="BodyText"/>
        <w:kinsoku w:val="0"/>
        <w:overflowPunct w:val="0"/>
        <w:spacing w:before="3"/>
        <w:rPr>
          <w:rFonts w:ascii="Arial" w:hAnsi="Arial" w:cs="Arial"/>
          <w:b/>
          <w:bCs/>
          <w:sz w:val="22"/>
          <w:szCs w:val="22"/>
        </w:rPr>
      </w:pPr>
    </w:p>
    <w:p w14:paraId="4963B096" w14:textId="77777777" w:rsidR="004D783E" w:rsidRDefault="004D783E" w:rsidP="004D783E">
      <w:pPr>
        <w:pStyle w:val="BodyText"/>
        <w:kinsoku w:val="0"/>
        <w:overflowPunct w:val="0"/>
        <w:ind w:left="179"/>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107A4D7A" w14:textId="77777777" w:rsidR="004D783E" w:rsidRDefault="004D783E" w:rsidP="004D783E">
      <w:pPr>
        <w:pStyle w:val="BodyText"/>
        <w:kinsoku w:val="0"/>
        <w:overflowPunct w:val="0"/>
        <w:spacing w:before="18"/>
        <w:ind w:left="380"/>
        <w:rPr>
          <w:spacing w:val="-2"/>
        </w:rPr>
      </w:pPr>
      <w:r>
        <w:rPr>
          <w:w w:val="95"/>
        </w:rPr>
        <w:t>MLME-</w:t>
      </w:r>
      <w:proofErr w:type="spellStart"/>
      <w:r>
        <w:rPr>
          <w:spacing w:val="-2"/>
        </w:rPr>
        <w:t>EPCSPRIACCESSENABLE.indication</w:t>
      </w:r>
      <w:proofErr w:type="spellEnd"/>
      <w:r>
        <w:rPr>
          <w:spacing w:val="-2"/>
        </w:rPr>
        <w:t>(</w:t>
      </w:r>
    </w:p>
    <w:p w14:paraId="3EFAF2C6" w14:textId="77777777" w:rsidR="004D783E" w:rsidRDefault="004D783E" w:rsidP="004D783E">
      <w:pPr>
        <w:pStyle w:val="BodyText"/>
        <w:kinsoku w:val="0"/>
        <w:overflowPunct w:val="0"/>
        <w:spacing w:before="159" w:line="338" w:lineRule="auto"/>
        <w:ind w:left="3459" w:right="3715"/>
        <w:rPr>
          <w:ins w:id="17" w:author="Author"/>
        </w:rPr>
      </w:pPr>
      <w:proofErr w:type="spellStart"/>
      <w:r>
        <w:rPr>
          <w:spacing w:val="-2"/>
        </w:rPr>
        <w:t>PeerSTAAddress</w:t>
      </w:r>
      <w:proofErr w:type="spellEnd"/>
      <w:r>
        <w:rPr>
          <w:spacing w:val="-2"/>
        </w:rPr>
        <w:t xml:space="preserve">, </w:t>
      </w:r>
      <w:r>
        <w:t>Dialog Token,</w:t>
      </w:r>
    </w:p>
    <w:p w14:paraId="0E603200" w14:textId="1E7A0991" w:rsidR="004D783E" w:rsidRDefault="00A13F51" w:rsidP="004D783E">
      <w:pPr>
        <w:pStyle w:val="BodyText"/>
        <w:kinsoku w:val="0"/>
        <w:overflowPunct w:val="0"/>
        <w:spacing w:before="3"/>
        <w:ind w:left="3459"/>
        <w:rPr>
          <w:color w:val="000000"/>
          <w:spacing w:val="-2"/>
        </w:rPr>
      </w:pPr>
      <w:bookmarkStart w:id="18" w:name="_Hlk118417427"/>
      <w:ins w:id="19" w:author="Author">
        <w:r w:rsidRPr="00DA5BF7" w:rsidDel="00A13F51">
          <w:rPr>
            <w:sz w:val="18"/>
            <w:szCs w:val="18"/>
          </w:rPr>
          <w:t xml:space="preserve"> </w:t>
        </w:r>
      </w:ins>
      <w:bookmarkEnd w:id="18"/>
      <w:r w:rsidR="004D783E">
        <w:rPr>
          <w:color w:val="208A20"/>
          <w:spacing w:val="-2"/>
          <w:u w:val="single"/>
        </w:rPr>
        <w:t>(#</w:t>
      </w:r>
      <w:proofErr w:type="gramStart"/>
      <w:r w:rsidR="004D783E">
        <w:rPr>
          <w:color w:val="208A20"/>
          <w:spacing w:val="-2"/>
          <w:u w:val="single"/>
        </w:rPr>
        <w:t>10199)</w:t>
      </w:r>
      <w:proofErr w:type="spellStart"/>
      <w:r w:rsidR="004D783E">
        <w:rPr>
          <w:color w:val="000000"/>
          <w:spacing w:val="-2"/>
        </w:rPr>
        <w:t>PriorityAccessMultiLink</w:t>
      </w:r>
      <w:proofErr w:type="spellEnd"/>
      <w:proofErr w:type="gramEnd"/>
    </w:p>
    <w:p w14:paraId="1B6AEE1D" w14:textId="77777777" w:rsidR="004D783E" w:rsidRDefault="004D783E" w:rsidP="004D783E">
      <w:pPr>
        <w:pStyle w:val="BodyText"/>
        <w:kinsoku w:val="0"/>
        <w:overflowPunct w:val="0"/>
        <w:spacing w:before="95"/>
        <w:ind w:left="3459"/>
        <w:rPr>
          <w:w w:val="99"/>
        </w:rPr>
      </w:pPr>
      <w:r>
        <w:rPr>
          <w:w w:val="99"/>
        </w:rPr>
        <w:t>)</w:t>
      </w:r>
    </w:p>
    <w:p w14:paraId="703D8647" w14:textId="77777777" w:rsidR="004D783E" w:rsidRDefault="004D783E" w:rsidP="004D783E">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4D783E" w14:paraId="385813D2" w14:textId="77777777" w:rsidTr="00B05853">
        <w:trPr>
          <w:trHeight w:val="310"/>
          <w:tblHeader/>
        </w:trPr>
        <w:tc>
          <w:tcPr>
            <w:tcW w:w="1652" w:type="dxa"/>
            <w:tcBorders>
              <w:top w:val="single" w:sz="12" w:space="0" w:color="000000"/>
              <w:left w:val="single" w:sz="12" w:space="0" w:color="000000"/>
              <w:bottom w:val="single" w:sz="12" w:space="0" w:color="000000"/>
              <w:right w:val="single" w:sz="2" w:space="0" w:color="000000"/>
            </w:tcBorders>
          </w:tcPr>
          <w:p w14:paraId="03555765" w14:textId="77777777" w:rsidR="004D783E" w:rsidRDefault="004D783E" w:rsidP="00B05853">
            <w:pPr>
              <w:pStyle w:val="TableParagraph"/>
              <w:kinsoku w:val="0"/>
              <w:overflowPunct w:val="0"/>
              <w:spacing w:before="37"/>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7C066C12" w14:textId="77777777" w:rsidR="004D783E" w:rsidRDefault="004D783E" w:rsidP="00B05853">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1D6CD918" w14:textId="77777777" w:rsidR="004D783E" w:rsidRDefault="004D783E" w:rsidP="00B05853">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73D11D25" w14:textId="77777777" w:rsidR="004D783E" w:rsidRDefault="004D783E" w:rsidP="00B05853">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4D783E" w14:paraId="06D43DAA" w14:textId="77777777" w:rsidTr="00B05853">
        <w:trPr>
          <w:trHeight w:val="641"/>
        </w:trPr>
        <w:tc>
          <w:tcPr>
            <w:tcW w:w="1652" w:type="dxa"/>
            <w:tcBorders>
              <w:top w:val="single" w:sz="12" w:space="0" w:color="000000"/>
              <w:left w:val="single" w:sz="12" w:space="0" w:color="000000"/>
              <w:bottom w:val="single" w:sz="2" w:space="0" w:color="000000"/>
              <w:right w:val="single" w:sz="2" w:space="0" w:color="000000"/>
            </w:tcBorders>
          </w:tcPr>
          <w:p w14:paraId="25FD310A" w14:textId="77777777" w:rsidR="004D783E" w:rsidRDefault="004D783E" w:rsidP="00B05853">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7D4F06A0" w14:textId="77777777" w:rsidR="004D783E" w:rsidRDefault="004D783E" w:rsidP="00B05853">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5BBE1897" w14:textId="77777777" w:rsidR="004D783E" w:rsidRDefault="004D783E" w:rsidP="00B05853">
            <w:pPr>
              <w:pStyle w:val="TableParagraph"/>
              <w:kinsoku w:val="0"/>
              <w:overflowPunct w:val="0"/>
              <w:spacing w:before="3" w:line="230"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26C24B6C" w14:textId="77777777" w:rsidR="004D783E" w:rsidRDefault="004D783E" w:rsidP="00B05853">
            <w:pPr>
              <w:pStyle w:val="TableParagraph"/>
              <w:kinsoku w:val="0"/>
              <w:overflowPunct w:val="0"/>
              <w:spacing w:before="1" w:line="232" w:lineRule="auto"/>
              <w:ind w:left="117" w:right="127"/>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4D783E" w14:paraId="15344E9A" w14:textId="77777777" w:rsidTr="00B05853">
        <w:trPr>
          <w:trHeight w:val="454"/>
        </w:trPr>
        <w:tc>
          <w:tcPr>
            <w:tcW w:w="1652" w:type="dxa"/>
            <w:tcBorders>
              <w:top w:val="single" w:sz="2" w:space="0" w:color="000000"/>
              <w:left w:val="single" w:sz="12" w:space="0" w:color="000000"/>
              <w:bottom w:val="single" w:sz="2" w:space="0" w:color="000000"/>
              <w:right w:val="single" w:sz="2" w:space="0" w:color="000000"/>
            </w:tcBorders>
          </w:tcPr>
          <w:p w14:paraId="174E448E" w14:textId="77777777" w:rsidR="004D783E" w:rsidRDefault="004D783E" w:rsidP="00B05853">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30A8ABFE" w14:textId="77777777" w:rsidR="004D783E" w:rsidRDefault="004D783E" w:rsidP="00B05853">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51DAEFC9" w14:textId="77777777" w:rsidR="004D783E" w:rsidRDefault="004D783E" w:rsidP="00B05853">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572DDAEB" w14:textId="77777777" w:rsidR="004D783E" w:rsidRDefault="004D783E" w:rsidP="00B05853">
            <w:pPr>
              <w:pStyle w:val="TableParagraph"/>
              <w:kinsoku w:val="0"/>
              <w:overflowPunct w:val="0"/>
              <w:spacing w:before="16" w:line="230"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4D783E" w14:paraId="41ADE155" w14:textId="77777777" w:rsidTr="00B05853">
        <w:trPr>
          <w:trHeight w:val="843"/>
        </w:trPr>
        <w:tc>
          <w:tcPr>
            <w:tcW w:w="1652" w:type="dxa"/>
            <w:tcBorders>
              <w:top w:val="single" w:sz="2" w:space="0" w:color="000000"/>
              <w:left w:val="single" w:sz="12" w:space="0" w:color="000000"/>
              <w:bottom w:val="single" w:sz="12" w:space="0" w:color="000000"/>
              <w:right w:val="single" w:sz="2" w:space="0" w:color="000000"/>
            </w:tcBorders>
          </w:tcPr>
          <w:p w14:paraId="788F50E8" w14:textId="77777777" w:rsidR="004D783E" w:rsidRDefault="004D783E" w:rsidP="00B05853">
            <w:pPr>
              <w:pStyle w:val="TableParagraph"/>
              <w:kinsoku w:val="0"/>
              <w:overflowPunct w:val="0"/>
              <w:spacing w:before="14" w:line="232" w:lineRule="auto"/>
              <w:ind w:left="116"/>
              <w:rPr>
                <w:color w:val="000000"/>
                <w:spacing w:val="-2"/>
                <w:sz w:val="18"/>
                <w:szCs w:val="18"/>
              </w:rPr>
            </w:pPr>
            <w:r>
              <w:rPr>
                <w:color w:val="208A20"/>
                <w:spacing w:val="-2"/>
                <w:sz w:val="18"/>
                <w:szCs w:val="18"/>
              </w:rPr>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2D1FC4C0" w14:textId="77777777" w:rsidR="004D783E" w:rsidRDefault="004D783E" w:rsidP="00B05853">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36CBC5F4" w14:textId="77777777" w:rsidR="004D783E" w:rsidRDefault="004D783E" w:rsidP="00B05853">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4275F111" w14:textId="28B5F441" w:rsidR="004D783E" w:rsidRDefault="009E540E" w:rsidP="00B05853">
            <w:pPr>
              <w:pStyle w:val="TableParagraph"/>
              <w:kinsoku w:val="0"/>
              <w:overflowPunct w:val="0"/>
              <w:spacing w:before="14" w:line="232" w:lineRule="auto"/>
              <w:ind w:left="117" w:right="127"/>
              <w:rPr>
                <w:sz w:val="18"/>
                <w:szCs w:val="18"/>
              </w:rPr>
            </w:pPr>
            <w:ins w:id="20" w:author="Author">
              <w:r>
                <w:rPr>
                  <w:sz w:val="18"/>
                  <w:szCs w:val="18"/>
                </w:rPr>
                <w:t xml:space="preserve">(#16572, </w:t>
              </w:r>
              <w:proofErr w:type="gramStart"/>
              <w:r>
                <w:rPr>
                  <w:sz w:val="18"/>
                  <w:szCs w:val="18"/>
                </w:rPr>
                <w:t>18342)</w:t>
              </w:r>
            </w:ins>
            <w:r w:rsidR="004D783E">
              <w:rPr>
                <w:sz w:val="18"/>
                <w:szCs w:val="18"/>
              </w:rPr>
              <w:t>Specifies</w:t>
            </w:r>
            <w:proofErr w:type="gramEnd"/>
            <w:r w:rsidR="004D783E">
              <w:rPr>
                <w:spacing w:val="-6"/>
                <w:sz w:val="18"/>
                <w:szCs w:val="18"/>
              </w:rPr>
              <w:t xml:space="preserve"> </w:t>
            </w:r>
            <w:ins w:id="21" w:author="Author">
              <w:r>
                <w:rPr>
                  <w:spacing w:val="-6"/>
                  <w:sz w:val="18"/>
                  <w:szCs w:val="18"/>
                </w:rPr>
                <w:t xml:space="preserve">the </w:t>
              </w:r>
            </w:ins>
            <w:del w:id="22" w:author="Author">
              <w:r w:rsidR="004D783E" w:rsidDel="009E540E">
                <w:rPr>
                  <w:sz w:val="18"/>
                  <w:szCs w:val="18"/>
                </w:rPr>
                <w:delText>EDCA</w:delText>
              </w:r>
              <w:r w:rsidR="004D783E" w:rsidDel="009E540E">
                <w:rPr>
                  <w:spacing w:val="-6"/>
                  <w:sz w:val="18"/>
                  <w:szCs w:val="18"/>
                </w:rPr>
                <w:delText xml:space="preserve"> </w:delText>
              </w:r>
              <w:r w:rsidR="004D783E" w:rsidDel="009E540E">
                <w:rPr>
                  <w:sz w:val="18"/>
                  <w:szCs w:val="18"/>
                </w:rPr>
                <w:delText>Parameter</w:delText>
              </w:r>
              <w:r w:rsidR="004D783E" w:rsidDel="009E540E">
                <w:rPr>
                  <w:spacing w:val="-6"/>
                  <w:sz w:val="18"/>
                  <w:szCs w:val="18"/>
                </w:rPr>
                <w:delText xml:space="preserve"> </w:delText>
              </w:r>
              <w:r w:rsidR="004D783E" w:rsidDel="009E540E">
                <w:rPr>
                  <w:sz w:val="18"/>
                  <w:szCs w:val="18"/>
                </w:rPr>
                <w:delText>sets</w:delText>
              </w:r>
            </w:del>
            <w:ins w:id="23" w:author="Author">
              <w:r>
                <w:rPr>
                  <w:sz w:val="18"/>
                  <w:szCs w:val="18"/>
                </w:rPr>
                <w:t>parameters</w:t>
              </w:r>
            </w:ins>
            <w:r w:rsidR="004D783E">
              <w:rPr>
                <w:spacing w:val="-6"/>
                <w:sz w:val="18"/>
                <w:szCs w:val="18"/>
              </w:rPr>
              <w:t xml:space="preserve"> </w:t>
            </w:r>
            <w:ins w:id="24" w:author="Author">
              <w:r w:rsidR="004D783E">
                <w:rPr>
                  <w:spacing w:val="-6"/>
                  <w:sz w:val="18"/>
                  <w:szCs w:val="18"/>
                </w:rPr>
                <w:t xml:space="preserve"> </w:t>
              </w:r>
            </w:ins>
            <w:r w:rsidR="004D783E">
              <w:rPr>
                <w:sz w:val="18"/>
                <w:szCs w:val="18"/>
              </w:rPr>
              <w:t>used</w:t>
            </w:r>
            <w:r w:rsidR="004D783E">
              <w:rPr>
                <w:spacing w:val="-6"/>
                <w:sz w:val="18"/>
                <w:szCs w:val="18"/>
              </w:rPr>
              <w:t xml:space="preserve"> </w:t>
            </w:r>
            <w:r w:rsidR="004D783E">
              <w:rPr>
                <w:sz w:val="18"/>
                <w:szCs w:val="18"/>
              </w:rPr>
              <w:t>by EPCS priority access.</w:t>
            </w:r>
          </w:p>
        </w:tc>
      </w:tr>
    </w:tbl>
    <w:p w14:paraId="46AA50A5" w14:textId="77777777" w:rsidR="004D783E" w:rsidRDefault="004D783E" w:rsidP="004D783E">
      <w:pPr>
        <w:pStyle w:val="BodyText"/>
        <w:kinsoku w:val="0"/>
        <w:overflowPunct w:val="0"/>
        <w:spacing w:before="8"/>
        <w:rPr>
          <w:sz w:val="17"/>
          <w:szCs w:val="17"/>
        </w:rPr>
      </w:pPr>
    </w:p>
    <w:p w14:paraId="0EE4B0D2" w14:textId="77777777" w:rsidR="004D783E" w:rsidRDefault="004D783E" w:rsidP="004D783E">
      <w:pPr>
        <w:pStyle w:val="ListParagraph"/>
        <w:numPr>
          <w:ilvl w:val="3"/>
          <w:numId w:val="13"/>
        </w:numPr>
        <w:tabs>
          <w:tab w:val="left" w:pos="1070"/>
        </w:tabs>
        <w:kinsoku w:val="0"/>
        <w:overflowPunct w:val="0"/>
        <w:spacing w:before="0"/>
        <w:rPr>
          <w:b/>
          <w:bCs/>
          <w:spacing w:val="-2"/>
          <w:sz w:val="20"/>
          <w:szCs w:val="20"/>
        </w:rPr>
      </w:pPr>
      <w:r>
        <w:rPr>
          <w:b/>
          <w:bCs/>
          <w:w w:val="95"/>
          <w:sz w:val="20"/>
          <w:szCs w:val="20"/>
        </w:rPr>
        <w:t>MLME-</w:t>
      </w:r>
      <w:proofErr w:type="spellStart"/>
      <w:r>
        <w:rPr>
          <w:b/>
          <w:bCs/>
          <w:spacing w:val="-2"/>
          <w:sz w:val="20"/>
          <w:szCs w:val="20"/>
        </w:rPr>
        <w:t>EPCSPRIACCESSENABLE.response</w:t>
      </w:r>
      <w:proofErr w:type="spellEnd"/>
    </w:p>
    <w:p w14:paraId="76602AD3" w14:textId="77777777" w:rsidR="004D783E" w:rsidRDefault="004D783E" w:rsidP="004D783E">
      <w:pPr>
        <w:tabs>
          <w:tab w:val="left" w:pos="1070"/>
        </w:tabs>
        <w:kinsoku w:val="0"/>
        <w:overflowPunct w:val="0"/>
        <w:ind w:left="179"/>
        <w:rPr>
          <w:b/>
          <w:bCs/>
          <w:spacing w:val="-2"/>
          <w:sz w:val="20"/>
          <w:szCs w:val="20"/>
        </w:rPr>
      </w:pPr>
    </w:p>
    <w:p w14:paraId="6257C5E1" w14:textId="77777777" w:rsidR="004D783E" w:rsidRDefault="004D783E" w:rsidP="004D783E">
      <w:pPr>
        <w:tabs>
          <w:tab w:val="left" w:pos="1070"/>
        </w:tabs>
        <w:kinsoku w:val="0"/>
        <w:overflowPunct w:val="0"/>
        <w:rPr>
          <w:rFonts w:eastAsia="Malgun Gothic"/>
          <w:b/>
          <w:i/>
          <w:iCs/>
          <w:color w:val="000000"/>
          <w:w w:val="0"/>
          <w:sz w:val="20"/>
          <w:highlight w:val="yellow"/>
          <w:lang w:val="en-GB" w:eastAsia="ja-JP" w:bidi="ar-SA"/>
        </w:rPr>
      </w:pPr>
      <w:r w:rsidRPr="003145C7">
        <w:rPr>
          <w:rFonts w:eastAsia="Malgun Gothic"/>
          <w:b/>
          <w:i/>
          <w:iCs/>
          <w:color w:val="000000"/>
          <w:w w:val="0"/>
          <w:sz w:val="20"/>
          <w:highlight w:val="yellow"/>
          <w:lang w:val="en-GB" w:eastAsia="ja-JP" w:bidi="ar-SA"/>
        </w:rPr>
        <w:t>TGbe editor: Please update the contents of the following paragraph in this subclause as shown below:</w:t>
      </w:r>
    </w:p>
    <w:p w14:paraId="5C4F31DC" w14:textId="77777777" w:rsidR="004D783E" w:rsidRPr="003145C7" w:rsidRDefault="004D783E" w:rsidP="004D783E">
      <w:pPr>
        <w:tabs>
          <w:tab w:val="left" w:pos="1070"/>
        </w:tabs>
        <w:kinsoku w:val="0"/>
        <w:overflowPunct w:val="0"/>
        <w:rPr>
          <w:rFonts w:eastAsia="Malgun Gothic"/>
          <w:b/>
          <w:i/>
          <w:iCs/>
          <w:color w:val="000000"/>
          <w:w w:val="0"/>
          <w:sz w:val="20"/>
          <w:highlight w:val="yellow"/>
          <w:lang w:val="en-GB" w:eastAsia="ja-JP" w:bidi="ar-SA"/>
        </w:rPr>
      </w:pPr>
    </w:p>
    <w:p w14:paraId="6538BF0E" w14:textId="77777777" w:rsidR="004D783E" w:rsidRDefault="004D783E" w:rsidP="004D783E">
      <w:pPr>
        <w:pStyle w:val="ListParagraph"/>
        <w:numPr>
          <w:ilvl w:val="4"/>
          <w:numId w:val="13"/>
        </w:numPr>
        <w:tabs>
          <w:tab w:val="left" w:pos="1236"/>
        </w:tabs>
        <w:kinsoku w:val="0"/>
        <w:overflowPunct w:val="0"/>
        <w:spacing w:before="1"/>
        <w:ind w:left="1235" w:hanging="1057"/>
        <w:rPr>
          <w:b/>
          <w:bCs/>
          <w:spacing w:val="-2"/>
          <w:sz w:val="20"/>
          <w:szCs w:val="20"/>
        </w:rPr>
      </w:pPr>
      <w:r>
        <w:rPr>
          <w:b/>
          <w:bCs/>
          <w:spacing w:val="-2"/>
          <w:sz w:val="20"/>
          <w:szCs w:val="20"/>
        </w:rPr>
        <w:t>Function</w:t>
      </w:r>
    </w:p>
    <w:p w14:paraId="4D0658C6" w14:textId="77777777" w:rsidR="004D783E" w:rsidRDefault="004D783E" w:rsidP="004D783E">
      <w:pPr>
        <w:pStyle w:val="BodyText"/>
        <w:kinsoku w:val="0"/>
        <w:overflowPunct w:val="0"/>
        <w:spacing w:before="2"/>
        <w:rPr>
          <w:rFonts w:ascii="Arial" w:hAnsi="Arial" w:cs="Arial"/>
          <w:b/>
          <w:bCs/>
          <w:sz w:val="29"/>
          <w:szCs w:val="29"/>
        </w:rPr>
      </w:pPr>
    </w:p>
    <w:p w14:paraId="078871DC" w14:textId="22BFF02B" w:rsidR="004D783E" w:rsidRDefault="004D783E" w:rsidP="004D783E">
      <w:pPr>
        <w:pStyle w:val="BodyText"/>
        <w:kinsoku w:val="0"/>
        <w:overflowPunct w:val="0"/>
        <w:spacing w:line="249" w:lineRule="auto"/>
        <w:ind w:left="179" w:right="238"/>
      </w:pPr>
      <w:r>
        <w:t>This</w:t>
      </w:r>
      <w:r>
        <w:rPr>
          <w:spacing w:val="-4"/>
        </w:rPr>
        <w:t xml:space="preserve"> </w:t>
      </w:r>
      <w:r>
        <w:t>primitive</w:t>
      </w:r>
      <w:r>
        <w:rPr>
          <w:spacing w:val="-5"/>
        </w:rPr>
        <w:t xml:space="preserve"> </w:t>
      </w:r>
      <w:r>
        <w:t>is</w:t>
      </w:r>
      <w:r>
        <w:rPr>
          <w:spacing w:val="-5"/>
        </w:rPr>
        <w:t xml:space="preserve"> </w:t>
      </w:r>
      <w:r>
        <w:t>generated</w:t>
      </w:r>
      <w:r>
        <w:rPr>
          <w:spacing w:val="-5"/>
        </w:rPr>
        <w:t xml:space="preserve"> </w:t>
      </w:r>
      <w:r>
        <w:t>by</w:t>
      </w:r>
      <w:r>
        <w:rPr>
          <w:spacing w:val="-4"/>
        </w:rPr>
        <w:t xml:space="preserve"> </w:t>
      </w:r>
      <w:r>
        <w:t>the</w:t>
      </w:r>
      <w:r>
        <w:rPr>
          <w:spacing w:val="-4"/>
        </w:rPr>
        <w:t xml:space="preserve"> </w:t>
      </w:r>
      <w:r>
        <w:t>MLME</w:t>
      </w:r>
      <w:r>
        <w:rPr>
          <w:spacing w:val="-6"/>
        </w:rPr>
        <w:t xml:space="preserve"> </w:t>
      </w:r>
      <w:r>
        <w:t>to</w:t>
      </w:r>
      <w:r>
        <w:rPr>
          <w:spacing w:val="-4"/>
        </w:rPr>
        <w:t xml:space="preserve"> </w:t>
      </w:r>
      <w:r>
        <w:t>send</w:t>
      </w:r>
      <w:r>
        <w:rPr>
          <w:spacing w:val="-4"/>
        </w:rPr>
        <w:t xml:space="preserve"> </w:t>
      </w:r>
      <w:r>
        <w:t>a</w:t>
      </w:r>
      <w:r>
        <w:rPr>
          <w:spacing w:val="-5"/>
        </w:rPr>
        <w:t xml:space="preserve"> </w:t>
      </w:r>
      <w:r>
        <w:t>response</w:t>
      </w:r>
      <w:r>
        <w:rPr>
          <w:spacing w:val="-4"/>
        </w:rPr>
        <w:t xml:space="preserve"> </w:t>
      </w:r>
      <w:r>
        <w:t>to</w:t>
      </w:r>
      <w:r>
        <w:rPr>
          <w:spacing w:val="-4"/>
        </w:rPr>
        <w:t xml:space="preserve"> </w:t>
      </w:r>
      <w:r>
        <w:t>a</w:t>
      </w:r>
      <w:r>
        <w:rPr>
          <w:spacing w:val="-4"/>
        </w:rPr>
        <w:t xml:space="preserve"> </w:t>
      </w:r>
      <w:r>
        <w:t>peer</w:t>
      </w:r>
      <w:r>
        <w:rPr>
          <w:spacing w:val="-4"/>
        </w:rPr>
        <w:t xml:space="preserve"> </w:t>
      </w:r>
      <w:r>
        <w:t>MAC</w:t>
      </w:r>
      <w:r>
        <w:rPr>
          <w:spacing w:val="-4"/>
        </w:rPr>
        <w:t xml:space="preserve"> </w:t>
      </w:r>
      <w:r>
        <w:t>entity</w:t>
      </w:r>
      <w:r>
        <w:rPr>
          <w:spacing w:val="-4"/>
        </w:rPr>
        <w:t xml:space="preserve"> </w:t>
      </w:r>
      <w:r>
        <w:t>that</w:t>
      </w:r>
      <w:r>
        <w:rPr>
          <w:spacing w:val="-5"/>
        </w:rPr>
        <w:t xml:space="preserve"> </w:t>
      </w:r>
      <w:r>
        <w:t>sent</w:t>
      </w:r>
      <w:r>
        <w:rPr>
          <w:spacing w:val="-4"/>
        </w:rPr>
        <w:t xml:space="preserve"> </w:t>
      </w:r>
      <w:r>
        <w:t>a</w:t>
      </w:r>
      <w:r>
        <w:rPr>
          <w:spacing w:val="-5"/>
        </w:rPr>
        <w:t xml:space="preserve"> </w:t>
      </w:r>
      <w:r>
        <w:t>request</w:t>
      </w:r>
      <w:r>
        <w:rPr>
          <w:spacing w:val="-4"/>
        </w:rPr>
        <w:t xml:space="preserve"> </w:t>
      </w:r>
      <w:r>
        <w:t>to</w:t>
      </w:r>
      <w:r>
        <w:rPr>
          <w:spacing w:val="-5"/>
        </w:rPr>
        <w:t xml:space="preserve"> </w:t>
      </w:r>
      <w:proofErr w:type="spellStart"/>
      <w:r>
        <w:t>ena</w:t>
      </w:r>
      <w:proofErr w:type="spellEnd"/>
      <w:r>
        <w:t xml:space="preserve">- </w:t>
      </w:r>
      <w:proofErr w:type="spellStart"/>
      <w:r>
        <w:t>ble</w:t>
      </w:r>
      <w:proofErr w:type="spellEnd"/>
      <w:r>
        <w:t xml:space="preserve"> EPCS priority access.</w:t>
      </w:r>
    </w:p>
    <w:p w14:paraId="1884B4CE" w14:textId="77777777" w:rsidR="004D783E" w:rsidRDefault="004D783E" w:rsidP="004D783E">
      <w:pPr>
        <w:pStyle w:val="BodyText"/>
        <w:kinsoku w:val="0"/>
        <w:overflowPunct w:val="0"/>
        <w:spacing w:before="5"/>
        <w:rPr>
          <w:sz w:val="28"/>
          <w:szCs w:val="28"/>
        </w:rPr>
      </w:pPr>
    </w:p>
    <w:p w14:paraId="3618F8EF" w14:textId="77777777" w:rsidR="004D783E" w:rsidRDefault="004D783E" w:rsidP="004D783E">
      <w:pPr>
        <w:pStyle w:val="ListParagraph"/>
        <w:numPr>
          <w:ilvl w:val="4"/>
          <w:numId w:val="13"/>
        </w:numPr>
        <w:tabs>
          <w:tab w:val="left" w:pos="1237"/>
        </w:tabs>
        <w:kinsoku w:val="0"/>
        <w:overflowPunct w:val="0"/>
        <w:spacing w:before="0"/>
        <w:ind w:hanging="1058"/>
        <w:rPr>
          <w:b/>
          <w:bCs/>
          <w:spacing w:val="-2"/>
          <w:sz w:val="20"/>
          <w:szCs w:val="20"/>
        </w:rPr>
      </w:pPr>
      <w:r>
        <w:rPr>
          <w:b/>
          <w:bCs/>
          <w:sz w:val="20"/>
          <w:szCs w:val="20"/>
        </w:rPr>
        <w:lastRenderedPageBreak/>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7712C834" w14:textId="77777777" w:rsidR="004D783E" w:rsidRDefault="004D783E" w:rsidP="004D783E">
      <w:pPr>
        <w:pStyle w:val="BodyText"/>
        <w:kinsoku w:val="0"/>
        <w:overflowPunct w:val="0"/>
        <w:spacing w:before="3"/>
        <w:rPr>
          <w:rFonts w:ascii="Arial" w:hAnsi="Arial" w:cs="Arial"/>
          <w:b/>
          <w:bCs/>
          <w:sz w:val="29"/>
          <w:szCs w:val="29"/>
        </w:rPr>
      </w:pPr>
    </w:p>
    <w:p w14:paraId="26977BDD" w14:textId="77777777" w:rsidR="004D783E" w:rsidRDefault="004D783E" w:rsidP="004D783E">
      <w:pPr>
        <w:pStyle w:val="BodyText"/>
        <w:kinsoku w:val="0"/>
        <w:overflowPunct w:val="0"/>
        <w:ind w:left="179"/>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1C778243" w14:textId="77777777" w:rsidR="004D783E" w:rsidRDefault="004D783E" w:rsidP="004D783E">
      <w:pPr>
        <w:pStyle w:val="BodyText"/>
        <w:kinsoku w:val="0"/>
        <w:overflowPunct w:val="0"/>
        <w:spacing w:before="95"/>
        <w:ind w:left="380"/>
        <w:rPr>
          <w:spacing w:val="-2"/>
        </w:rPr>
      </w:pPr>
      <w:r>
        <w:rPr>
          <w:w w:val="95"/>
        </w:rPr>
        <w:t>MLME-</w:t>
      </w:r>
      <w:proofErr w:type="spellStart"/>
      <w:r>
        <w:rPr>
          <w:spacing w:val="-2"/>
        </w:rPr>
        <w:t>EPCSPRIACCESSENABLE.response</w:t>
      </w:r>
      <w:proofErr w:type="spellEnd"/>
      <w:r>
        <w:rPr>
          <w:spacing w:val="-2"/>
        </w:rPr>
        <w:t>(</w:t>
      </w:r>
    </w:p>
    <w:p w14:paraId="2FCD07ED" w14:textId="77777777" w:rsidR="004D783E" w:rsidRDefault="004D783E" w:rsidP="004D783E">
      <w:pPr>
        <w:pStyle w:val="BodyText"/>
        <w:kinsoku w:val="0"/>
        <w:overflowPunct w:val="0"/>
        <w:spacing w:before="97" w:line="338" w:lineRule="auto"/>
        <w:ind w:left="3459" w:right="4172"/>
        <w:rPr>
          <w:ins w:id="25" w:author="Author"/>
        </w:rPr>
      </w:pPr>
      <w:proofErr w:type="spellStart"/>
      <w:r>
        <w:rPr>
          <w:spacing w:val="-2"/>
        </w:rPr>
        <w:t>PeerSTAAddress</w:t>
      </w:r>
      <w:proofErr w:type="spellEnd"/>
      <w:r>
        <w:rPr>
          <w:spacing w:val="-2"/>
        </w:rPr>
        <w:t xml:space="preserve">, </w:t>
      </w:r>
      <w:r>
        <w:t>Dialog Token,</w:t>
      </w:r>
    </w:p>
    <w:p w14:paraId="67B5E2CA" w14:textId="04D9FF76" w:rsidR="004D783E" w:rsidRDefault="004D783E" w:rsidP="004D783E">
      <w:pPr>
        <w:pStyle w:val="BodyText"/>
        <w:kinsoku w:val="0"/>
        <w:overflowPunct w:val="0"/>
        <w:spacing w:before="60" w:line="338" w:lineRule="auto"/>
        <w:ind w:left="3402" w:right="2824"/>
      </w:pPr>
      <w:r>
        <w:t>Status Code,</w:t>
      </w:r>
    </w:p>
    <w:p w14:paraId="47CA5B77" w14:textId="77777777" w:rsidR="004D783E" w:rsidRDefault="004D783E" w:rsidP="004D783E">
      <w:pPr>
        <w:pStyle w:val="BodyText"/>
        <w:kinsoku w:val="0"/>
        <w:overflowPunct w:val="0"/>
        <w:spacing w:before="4"/>
        <w:ind w:left="3459"/>
        <w:rPr>
          <w:color w:val="000000"/>
          <w:spacing w:val="-2"/>
        </w:rPr>
      </w:pPr>
      <w:r>
        <w:rPr>
          <w:color w:val="208A20"/>
          <w:spacing w:val="-2"/>
          <w:u w:val="single"/>
        </w:rPr>
        <w:t>(#</w:t>
      </w:r>
      <w:proofErr w:type="gramStart"/>
      <w:r>
        <w:rPr>
          <w:color w:val="208A20"/>
          <w:spacing w:val="-2"/>
          <w:u w:val="single"/>
        </w:rPr>
        <w:t>10199)</w:t>
      </w:r>
      <w:proofErr w:type="spellStart"/>
      <w:r>
        <w:rPr>
          <w:color w:val="000000"/>
          <w:spacing w:val="-2"/>
        </w:rPr>
        <w:t>PriorityAccessMultiLink</w:t>
      </w:r>
      <w:proofErr w:type="spellEnd"/>
      <w:proofErr w:type="gramEnd"/>
    </w:p>
    <w:p w14:paraId="3923B647" w14:textId="77777777" w:rsidR="004D783E" w:rsidRDefault="004D783E" w:rsidP="004D783E">
      <w:pPr>
        <w:pStyle w:val="BodyText"/>
        <w:kinsoku w:val="0"/>
        <w:overflowPunct w:val="0"/>
        <w:spacing w:before="95"/>
        <w:ind w:left="3459"/>
        <w:rPr>
          <w:w w:val="99"/>
        </w:rPr>
      </w:pPr>
      <w:r>
        <w:rPr>
          <w:w w:val="99"/>
        </w:rPr>
        <w:t>)</w:t>
      </w:r>
    </w:p>
    <w:p w14:paraId="2A1497AA" w14:textId="77777777" w:rsidR="004D783E" w:rsidRDefault="004D783E" w:rsidP="004D783E">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4D783E" w14:paraId="61AB2817" w14:textId="77777777" w:rsidTr="00B05853">
        <w:trPr>
          <w:trHeight w:val="310"/>
        </w:trPr>
        <w:tc>
          <w:tcPr>
            <w:tcW w:w="1652" w:type="dxa"/>
            <w:tcBorders>
              <w:top w:val="single" w:sz="12" w:space="0" w:color="000000"/>
              <w:left w:val="single" w:sz="12" w:space="0" w:color="000000"/>
              <w:bottom w:val="single" w:sz="12" w:space="0" w:color="000000"/>
              <w:right w:val="single" w:sz="2" w:space="0" w:color="000000"/>
            </w:tcBorders>
          </w:tcPr>
          <w:p w14:paraId="730B0E60" w14:textId="77777777" w:rsidR="004D783E" w:rsidRDefault="004D783E" w:rsidP="00B05853">
            <w:pPr>
              <w:pStyle w:val="TableParagraph"/>
              <w:kinsoku w:val="0"/>
              <w:overflowPunct w:val="0"/>
              <w:spacing w:before="37"/>
              <w:ind w:left="590" w:right="56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0A336CDE" w14:textId="77777777" w:rsidR="004D783E" w:rsidRDefault="004D783E" w:rsidP="00B05853">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71E43B04" w14:textId="77777777" w:rsidR="004D783E" w:rsidRDefault="004D783E" w:rsidP="00B05853">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5BB8F566" w14:textId="77777777" w:rsidR="004D783E" w:rsidRDefault="004D783E" w:rsidP="00B05853">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4D783E" w14:paraId="467368A9" w14:textId="77777777" w:rsidTr="00B05853">
        <w:trPr>
          <w:trHeight w:val="641"/>
        </w:trPr>
        <w:tc>
          <w:tcPr>
            <w:tcW w:w="1652" w:type="dxa"/>
            <w:tcBorders>
              <w:top w:val="single" w:sz="12" w:space="0" w:color="000000"/>
              <w:left w:val="single" w:sz="12" w:space="0" w:color="000000"/>
              <w:bottom w:val="single" w:sz="2" w:space="0" w:color="000000"/>
              <w:right w:val="single" w:sz="2" w:space="0" w:color="000000"/>
            </w:tcBorders>
          </w:tcPr>
          <w:p w14:paraId="7E2DD29E" w14:textId="77777777" w:rsidR="004D783E" w:rsidRDefault="004D783E" w:rsidP="00B05853">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3EF5F68D" w14:textId="77777777" w:rsidR="004D783E" w:rsidRDefault="004D783E" w:rsidP="00B05853">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7D006280" w14:textId="77777777" w:rsidR="004D783E" w:rsidRDefault="004D783E" w:rsidP="00B05853">
            <w:pPr>
              <w:pStyle w:val="TableParagraph"/>
              <w:kinsoku w:val="0"/>
              <w:overflowPunct w:val="0"/>
              <w:spacing w:before="1" w:line="232"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12CFBC31" w14:textId="77777777" w:rsidR="004D783E" w:rsidRDefault="004D783E" w:rsidP="00B05853">
            <w:pPr>
              <w:pStyle w:val="TableParagraph"/>
              <w:kinsoku w:val="0"/>
              <w:overflowPunct w:val="0"/>
              <w:spacing w:before="1" w:line="232" w:lineRule="auto"/>
              <w:ind w:left="117" w:right="127"/>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4D783E" w14:paraId="402A8808" w14:textId="77777777" w:rsidTr="00B05853">
        <w:trPr>
          <w:trHeight w:val="454"/>
        </w:trPr>
        <w:tc>
          <w:tcPr>
            <w:tcW w:w="1652" w:type="dxa"/>
            <w:tcBorders>
              <w:top w:val="single" w:sz="2" w:space="0" w:color="000000"/>
              <w:left w:val="single" w:sz="12" w:space="0" w:color="000000"/>
              <w:bottom w:val="single" w:sz="2" w:space="0" w:color="000000"/>
              <w:right w:val="single" w:sz="2" w:space="0" w:color="000000"/>
            </w:tcBorders>
          </w:tcPr>
          <w:p w14:paraId="5482F276" w14:textId="77777777" w:rsidR="004D783E" w:rsidRDefault="004D783E" w:rsidP="00B05853">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3E9C7541" w14:textId="77777777" w:rsidR="004D783E" w:rsidRDefault="004D783E" w:rsidP="00B05853">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134B1708" w14:textId="77777777" w:rsidR="004D783E" w:rsidRDefault="004D783E" w:rsidP="00B05853">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42BF4E45" w14:textId="77777777" w:rsidR="004D783E" w:rsidRDefault="004D783E" w:rsidP="00B05853">
            <w:pPr>
              <w:pStyle w:val="TableParagraph"/>
              <w:kinsoku w:val="0"/>
              <w:overflowPunct w:val="0"/>
              <w:spacing w:before="14" w:line="232" w:lineRule="auto"/>
              <w:ind w:left="117" w:right="127"/>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4D783E" w14:paraId="3A9F1A26" w14:textId="77777777" w:rsidTr="00B05853">
        <w:trPr>
          <w:trHeight w:val="454"/>
        </w:trPr>
        <w:tc>
          <w:tcPr>
            <w:tcW w:w="1652" w:type="dxa"/>
            <w:tcBorders>
              <w:top w:val="single" w:sz="2" w:space="0" w:color="000000"/>
              <w:left w:val="single" w:sz="12" w:space="0" w:color="000000"/>
              <w:bottom w:val="single" w:sz="2" w:space="0" w:color="000000"/>
              <w:right w:val="single" w:sz="2" w:space="0" w:color="000000"/>
            </w:tcBorders>
          </w:tcPr>
          <w:p w14:paraId="4220C3ED" w14:textId="77777777" w:rsidR="004D783E" w:rsidRDefault="004D783E" w:rsidP="00B05853">
            <w:pPr>
              <w:pStyle w:val="TableParagraph"/>
              <w:kinsoku w:val="0"/>
              <w:overflowPunct w:val="0"/>
              <w:spacing w:before="9"/>
              <w:ind w:left="116"/>
              <w:rPr>
                <w:spacing w:val="-4"/>
                <w:sz w:val="18"/>
                <w:szCs w:val="18"/>
              </w:rPr>
            </w:pPr>
            <w:r>
              <w:rPr>
                <w:sz w:val="18"/>
                <w:szCs w:val="18"/>
              </w:rPr>
              <w:t>Status</w:t>
            </w:r>
            <w:r>
              <w:rPr>
                <w:spacing w:val="-7"/>
                <w:sz w:val="18"/>
                <w:szCs w:val="18"/>
              </w:rPr>
              <w:t xml:space="preserve"> </w:t>
            </w:r>
            <w:r>
              <w:rPr>
                <w:spacing w:val="-4"/>
                <w:sz w:val="18"/>
                <w:szCs w:val="18"/>
              </w:rPr>
              <w:t>Code</w:t>
            </w:r>
          </w:p>
        </w:tc>
        <w:tc>
          <w:tcPr>
            <w:tcW w:w="1800" w:type="dxa"/>
            <w:tcBorders>
              <w:top w:val="single" w:sz="2" w:space="0" w:color="000000"/>
              <w:left w:val="single" w:sz="2" w:space="0" w:color="000000"/>
              <w:bottom w:val="single" w:sz="2" w:space="0" w:color="000000"/>
              <w:right w:val="single" w:sz="2" w:space="0" w:color="000000"/>
            </w:tcBorders>
          </w:tcPr>
          <w:p w14:paraId="7E093130" w14:textId="77777777" w:rsidR="004D783E" w:rsidRDefault="004D783E" w:rsidP="00B05853">
            <w:pPr>
              <w:pStyle w:val="TableParagraph"/>
              <w:kinsoku w:val="0"/>
              <w:overflowPunct w:val="0"/>
              <w:spacing w:before="14" w:line="232" w:lineRule="auto"/>
              <w:ind w:right="182"/>
              <w:rPr>
                <w:spacing w:val="-2"/>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 xml:space="preserve">frame </w:t>
            </w:r>
            <w:r>
              <w:rPr>
                <w:spacing w:val="-2"/>
                <w:sz w:val="18"/>
                <w:szCs w:val="18"/>
              </w:rPr>
              <w:t>format</w:t>
            </w:r>
          </w:p>
        </w:tc>
        <w:tc>
          <w:tcPr>
            <w:tcW w:w="1794" w:type="dxa"/>
            <w:tcBorders>
              <w:top w:val="single" w:sz="2" w:space="0" w:color="000000"/>
              <w:left w:val="single" w:sz="2" w:space="0" w:color="000000"/>
              <w:bottom w:val="single" w:sz="2" w:space="0" w:color="000000"/>
              <w:right w:val="single" w:sz="2" w:space="0" w:color="000000"/>
            </w:tcBorders>
          </w:tcPr>
          <w:p w14:paraId="41B0F353" w14:textId="77777777" w:rsidR="004D783E" w:rsidRDefault="004D783E" w:rsidP="00B05853">
            <w:pPr>
              <w:pStyle w:val="TableParagraph"/>
              <w:kinsoku w:val="0"/>
              <w:overflowPunct w:val="0"/>
              <w:spacing w:before="14" w:line="232" w:lineRule="auto"/>
              <w:rPr>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9.4.1.9 (Status Code field)</w:t>
            </w:r>
          </w:p>
        </w:tc>
        <w:tc>
          <w:tcPr>
            <w:tcW w:w="3401" w:type="dxa"/>
            <w:tcBorders>
              <w:top w:val="single" w:sz="2" w:space="0" w:color="000000"/>
              <w:left w:val="single" w:sz="2" w:space="0" w:color="000000"/>
              <w:bottom w:val="single" w:sz="2" w:space="0" w:color="000000"/>
              <w:right w:val="single" w:sz="12" w:space="0" w:color="000000"/>
            </w:tcBorders>
          </w:tcPr>
          <w:p w14:paraId="3C739EC7" w14:textId="77777777" w:rsidR="004D783E" w:rsidRDefault="004D783E" w:rsidP="00B05853">
            <w:pPr>
              <w:pStyle w:val="TableParagraph"/>
              <w:kinsoku w:val="0"/>
              <w:overflowPunct w:val="0"/>
              <w:spacing w:before="9"/>
              <w:ind w:left="123" w:right="104"/>
              <w:jc w:val="center"/>
              <w:rPr>
                <w:spacing w:val="-2"/>
                <w:sz w:val="18"/>
                <w:szCs w:val="18"/>
              </w:rPr>
            </w:pPr>
            <w:r>
              <w:rPr>
                <w:sz w:val="18"/>
                <w:szCs w:val="18"/>
              </w:rPr>
              <w:t>Indicates</w:t>
            </w:r>
            <w:r>
              <w:rPr>
                <w:spacing w:val="-5"/>
                <w:sz w:val="18"/>
                <w:szCs w:val="18"/>
              </w:rPr>
              <w:t xml:space="preserve"> </w:t>
            </w:r>
            <w:r>
              <w:rPr>
                <w:sz w:val="18"/>
                <w:szCs w:val="18"/>
              </w:rPr>
              <w:t>the</w:t>
            </w:r>
            <w:r>
              <w:rPr>
                <w:spacing w:val="-4"/>
                <w:sz w:val="18"/>
                <w:szCs w:val="18"/>
              </w:rPr>
              <w:t xml:space="preserve"> </w:t>
            </w:r>
            <w:r>
              <w:rPr>
                <w:sz w:val="18"/>
                <w:szCs w:val="18"/>
              </w:rPr>
              <w:t>status</w:t>
            </w:r>
            <w:r>
              <w:rPr>
                <w:spacing w:val="-4"/>
                <w:sz w:val="18"/>
                <w:szCs w:val="18"/>
              </w:rPr>
              <w:t xml:space="preserve"> </w:t>
            </w:r>
            <w:r>
              <w:rPr>
                <w:sz w:val="18"/>
                <w:szCs w:val="18"/>
              </w:rPr>
              <w:t>of</w:t>
            </w:r>
            <w:r>
              <w:rPr>
                <w:spacing w:val="-4"/>
                <w:sz w:val="18"/>
                <w:szCs w:val="18"/>
              </w:rPr>
              <w:t xml:space="preserve"> </w:t>
            </w:r>
            <w:r>
              <w:rPr>
                <w:sz w:val="18"/>
                <w:szCs w:val="18"/>
              </w:rPr>
              <w:t>the</w:t>
            </w:r>
            <w:r>
              <w:rPr>
                <w:spacing w:val="-4"/>
                <w:sz w:val="18"/>
                <w:szCs w:val="18"/>
              </w:rPr>
              <w:t xml:space="preserve"> </w:t>
            </w:r>
            <w:r>
              <w:rPr>
                <w:sz w:val="18"/>
                <w:szCs w:val="18"/>
              </w:rPr>
              <w:t>request</w:t>
            </w:r>
            <w:r>
              <w:rPr>
                <w:spacing w:val="-4"/>
                <w:sz w:val="18"/>
                <w:szCs w:val="18"/>
              </w:rPr>
              <w:t xml:space="preserve"> </w:t>
            </w:r>
            <w:r>
              <w:rPr>
                <w:spacing w:val="-2"/>
                <w:sz w:val="18"/>
                <w:szCs w:val="18"/>
              </w:rPr>
              <w:t>procedure</w:t>
            </w:r>
          </w:p>
        </w:tc>
      </w:tr>
      <w:tr w:rsidR="004D783E" w14:paraId="2BCAAD79" w14:textId="77777777" w:rsidTr="00B05853">
        <w:trPr>
          <w:trHeight w:val="1244"/>
        </w:trPr>
        <w:tc>
          <w:tcPr>
            <w:tcW w:w="1652" w:type="dxa"/>
            <w:tcBorders>
              <w:top w:val="single" w:sz="2" w:space="0" w:color="000000"/>
              <w:left w:val="single" w:sz="12" w:space="0" w:color="000000"/>
              <w:bottom w:val="single" w:sz="12" w:space="0" w:color="000000"/>
              <w:right w:val="single" w:sz="2" w:space="0" w:color="000000"/>
            </w:tcBorders>
          </w:tcPr>
          <w:p w14:paraId="04BB0631" w14:textId="77777777" w:rsidR="004D783E" w:rsidRDefault="004D783E" w:rsidP="00B05853">
            <w:pPr>
              <w:pStyle w:val="TableParagraph"/>
              <w:kinsoku w:val="0"/>
              <w:overflowPunct w:val="0"/>
              <w:spacing w:before="14" w:line="232" w:lineRule="auto"/>
              <w:ind w:left="116"/>
              <w:rPr>
                <w:color w:val="000000"/>
                <w:spacing w:val="-2"/>
                <w:sz w:val="18"/>
                <w:szCs w:val="18"/>
              </w:rPr>
            </w:pPr>
            <w:r>
              <w:rPr>
                <w:color w:val="208A20"/>
                <w:spacing w:val="-2"/>
                <w:sz w:val="18"/>
                <w:szCs w:val="18"/>
              </w:rPr>
              <w:t>(#</w:t>
            </w:r>
            <w:proofErr w:type="gramStart"/>
            <w:r>
              <w:rPr>
                <w:color w:val="208A20"/>
                <w:spacing w:val="-2"/>
                <w:sz w:val="18"/>
                <w:szCs w:val="18"/>
              </w:rPr>
              <w:t>10199)</w:t>
            </w:r>
            <w:proofErr w:type="spellStart"/>
            <w:r>
              <w:rPr>
                <w:color w:val="000000"/>
                <w:spacing w:val="-2"/>
                <w:sz w:val="18"/>
                <w:szCs w:val="18"/>
              </w:rPr>
              <w:t>PriorityA</w:t>
            </w:r>
            <w:proofErr w:type="spellEnd"/>
            <w:proofErr w:type="gramEnd"/>
            <w:r>
              <w:rPr>
                <w:color w:val="000000"/>
                <w:spacing w:val="-2"/>
                <w:sz w:val="18"/>
                <w:szCs w:val="18"/>
              </w:rPr>
              <w:t xml:space="preserve"> </w:t>
            </w:r>
            <w:proofErr w:type="spellStart"/>
            <w:r>
              <w:rPr>
                <w:color w:val="000000"/>
                <w:spacing w:val="-2"/>
                <w:sz w:val="18"/>
                <w:szCs w:val="18"/>
              </w:rPr>
              <w:t>ccessMultiLink</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15E925DF" w14:textId="77777777" w:rsidR="004D783E" w:rsidRDefault="004D783E" w:rsidP="00B05853">
            <w:pPr>
              <w:pStyle w:val="TableParagraph"/>
              <w:kinsoku w:val="0"/>
              <w:overflowPunct w:val="0"/>
              <w:spacing w:before="14" w:line="232" w:lineRule="auto"/>
              <w:ind w:right="249"/>
              <w:rPr>
                <w:sz w:val="18"/>
                <w:szCs w:val="18"/>
              </w:rPr>
            </w:pPr>
            <w:r>
              <w:rPr>
                <w:sz w:val="18"/>
                <w:szCs w:val="18"/>
              </w:rPr>
              <w:t>Priority Access Multi-Link</w:t>
            </w:r>
            <w:r>
              <w:rPr>
                <w:spacing w:val="-12"/>
                <w:sz w:val="18"/>
                <w:szCs w:val="18"/>
              </w:rPr>
              <w:t xml:space="preserve"> </w:t>
            </w:r>
            <w:r>
              <w:rPr>
                <w:sz w:val="18"/>
                <w:szCs w:val="18"/>
              </w:rPr>
              <w:t>element</w:t>
            </w:r>
          </w:p>
        </w:tc>
        <w:tc>
          <w:tcPr>
            <w:tcW w:w="1794" w:type="dxa"/>
            <w:tcBorders>
              <w:top w:val="single" w:sz="2" w:space="0" w:color="000000"/>
              <w:left w:val="single" w:sz="2" w:space="0" w:color="000000"/>
              <w:bottom w:val="single" w:sz="12" w:space="0" w:color="000000"/>
              <w:right w:val="single" w:sz="2" w:space="0" w:color="000000"/>
            </w:tcBorders>
          </w:tcPr>
          <w:p w14:paraId="2C5EABF6" w14:textId="77777777" w:rsidR="004D783E" w:rsidRDefault="004D783E" w:rsidP="00B05853">
            <w:pPr>
              <w:pStyle w:val="TableParagraph"/>
              <w:kinsoku w:val="0"/>
              <w:overflowPunct w:val="0"/>
              <w:spacing w:before="14" w:line="232" w:lineRule="auto"/>
              <w:ind w:right="187"/>
              <w:rPr>
                <w:spacing w:val="-2"/>
                <w:sz w:val="18"/>
                <w:szCs w:val="18"/>
              </w:rPr>
            </w:pPr>
            <w:r>
              <w:rPr>
                <w:sz w:val="18"/>
                <w:szCs w:val="18"/>
              </w:rPr>
              <w:t>As defined in 9.4.2.312.6</w:t>
            </w:r>
            <w:r>
              <w:rPr>
                <w:spacing w:val="-12"/>
                <w:sz w:val="18"/>
                <w:szCs w:val="18"/>
              </w:rPr>
              <w:t xml:space="preserve"> </w:t>
            </w:r>
            <w:r>
              <w:rPr>
                <w:sz w:val="18"/>
                <w:szCs w:val="18"/>
              </w:rPr>
              <w:t xml:space="preserve">(Priority Access Multi-Link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46F7CEF0" w14:textId="090DC95B" w:rsidR="004D783E" w:rsidRDefault="009E540E" w:rsidP="00B05853">
            <w:pPr>
              <w:pStyle w:val="TableParagraph"/>
              <w:kinsoku w:val="0"/>
              <w:overflowPunct w:val="0"/>
              <w:spacing w:before="14" w:line="232" w:lineRule="auto"/>
              <w:ind w:left="117" w:right="127"/>
              <w:rPr>
                <w:color w:val="000000"/>
                <w:sz w:val="18"/>
                <w:szCs w:val="18"/>
              </w:rPr>
            </w:pPr>
            <w:ins w:id="26" w:author="Author">
              <w:r>
                <w:rPr>
                  <w:sz w:val="18"/>
                  <w:szCs w:val="18"/>
                </w:rPr>
                <w:t xml:space="preserve">(#16572, 18342) </w:t>
              </w:r>
            </w:ins>
            <w:r w:rsidR="004D783E">
              <w:rPr>
                <w:sz w:val="18"/>
                <w:szCs w:val="18"/>
              </w:rPr>
              <w:t xml:space="preserve">Specifies </w:t>
            </w:r>
            <w:ins w:id="27" w:author="Author">
              <w:r>
                <w:rPr>
                  <w:sz w:val="18"/>
                  <w:szCs w:val="18"/>
                </w:rPr>
                <w:t xml:space="preserve">the </w:t>
              </w:r>
            </w:ins>
            <w:del w:id="28" w:author="Author">
              <w:r w:rsidR="004D783E" w:rsidDel="009E540E">
                <w:rPr>
                  <w:sz w:val="18"/>
                  <w:szCs w:val="18"/>
                </w:rPr>
                <w:delText>EDCA Parameter sets</w:delText>
              </w:r>
            </w:del>
            <w:ins w:id="29" w:author="Author">
              <w:r>
                <w:rPr>
                  <w:sz w:val="18"/>
                  <w:szCs w:val="18"/>
                </w:rPr>
                <w:t>parameters</w:t>
              </w:r>
            </w:ins>
            <w:r w:rsidR="004D783E">
              <w:rPr>
                <w:sz w:val="18"/>
                <w:szCs w:val="18"/>
              </w:rPr>
              <w:t xml:space="preserve"> used by EPCS priority access</w:t>
            </w:r>
            <w:ins w:id="30" w:author="Author">
              <w:r w:rsidR="00A13F51">
                <w:rPr>
                  <w:sz w:val="18"/>
                  <w:szCs w:val="18"/>
                </w:rPr>
                <w:t>.</w:t>
              </w:r>
              <w:r w:rsidR="004D783E">
                <w:rPr>
                  <w:sz w:val="18"/>
                  <w:szCs w:val="18"/>
                </w:rPr>
                <w:t xml:space="preserve"> </w:t>
              </w:r>
            </w:ins>
            <w:r w:rsidR="004D783E">
              <w:rPr>
                <w:color w:val="208A20"/>
                <w:sz w:val="18"/>
                <w:szCs w:val="18"/>
              </w:rPr>
              <w:t>(#</w:t>
            </w:r>
            <w:proofErr w:type="gramStart"/>
            <w:r w:rsidR="004D783E">
              <w:rPr>
                <w:color w:val="208A20"/>
                <w:sz w:val="18"/>
                <w:szCs w:val="18"/>
              </w:rPr>
              <w:t>11793)</w:t>
            </w:r>
            <w:r w:rsidR="004D783E">
              <w:rPr>
                <w:color w:val="000000"/>
                <w:sz w:val="18"/>
                <w:szCs w:val="18"/>
              </w:rPr>
              <w:t>This</w:t>
            </w:r>
            <w:proofErr w:type="gramEnd"/>
            <w:r w:rsidR="004D783E">
              <w:rPr>
                <w:color w:val="000000"/>
                <w:sz w:val="18"/>
                <w:szCs w:val="18"/>
              </w:rPr>
              <w:t xml:space="preserve"> parameter is optionally present if the primitive is</w:t>
            </w:r>
            <w:r w:rsidR="004D783E">
              <w:rPr>
                <w:color w:val="000000"/>
                <w:spacing w:val="-1"/>
                <w:sz w:val="18"/>
                <w:szCs w:val="18"/>
              </w:rPr>
              <w:t xml:space="preserve"> </w:t>
            </w:r>
            <w:r w:rsidR="004D783E">
              <w:rPr>
                <w:color w:val="000000"/>
                <w:sz w:val="18"/>
                <w:szCs w:val="18"/>
              </w:rPr>
              <w:t>generated</w:t>
            </w:r>
            <w:r w:rsidR="004D783E">
              <w:rPr>
                <w:color w:val="000000"/>
                <w:spacing w:val="-1"/>
                <w:sz w:val="18"/>
                <w:szCs w:val="18"/>
              </w:rPr>
              <w:t xml:space="preserve"> </w:t>
            </w:r>
            <w:r w:rsidR="004D783E">
              <w:rPr>
                <w:color w:val="000000"/>
                <w:sz w:val="18"/>
                <w:szCs w:val="18"/>
              </w:rPr>
              <w:t>by</w:t>
            </w:r>
            <w:r w:rsidR="004D783E">
              <w:rPr>
                <w:color w:val="000000"/>
                <w:spacing w:val="-1"/>
                <w:sz w:val="18"/>
                <w:szCs w:val="18"/>
              </w:rPr>
              <w:t xml:space="preserve"> </w:t>
            </w:r>
            <w:r w:rsidR="004D783E">
              <w:rPr>
                <w:color w:val="000000"/>
                <w:sz w:val="18"/>
                <w:szCs w:val="18"/>
              </w:rPr>
              <w:t>an</w:t>
            </w:r>
            <w:r w:rsidR="004D783E">
              <w:rPr>
                <w:color w:val="000000"/>
                <w:spacing w:val="-1"/>
                <w:sz w:val="18"/>
                <w:szCs w:val="18"/>
              </w:rPr>
              <w:t xml:space="preserve"> </w:t>
            </w:r>
            <w:r w:rsidR="004D783E">
              <w:rPr>
                <w:color w:val="000000"/>
                <w:sz w:val="18"/>
                <w:szCs w:val="18"/>
              </w:rPr>
              <w:t>AP MLD, and not</w:t>
            </w:r>
            <w:r w:rsidR="004D783E">
              <w:rPr>
                <w:color w:val="000000"/>
                <w:spacing w:val="-7"/>
                <w:sz w:val="18"/>
                <w:szCs w:val="18"/>
              </w:rPr>
              <w:t xml:space="preserve"> </w:t>
            </w:r>
            <w:r w:rsidR="004D783E">
              <w:rPr>
                <w:color w:val="000000"/>
                <w:sz w:val="18"/>
                <w:szCs w:val="18"/>
              </w:rPr>
              <w:t>present</w:t>
            </w:r>
            <w:r w:rsidR="004D783E">
              <w:rPr>
                <w:color w:val="000000"/>
                <w:spacing w:val="-7"/>
                <w:sz w:val="18"/>
                <w:szCs w:val="18"/>
              </w:rPr>
              <w:t xml:space="preserve"> </w:t>
            </w:r>
            <w:r w:rsidR="004D783E">
              <w:rPr>
                <w:color w:val="000000"/>
                <w:sz w:val="18"/>
                <w:szCs w:val="18"/>
              </w:rPr>
              <w:t>otherwise</w:t>
            </w:r>
            <w:r w:rsidR="004D783E">
              <w:rPr>
                <w:color w:val="000000"/>
                <w:spacing w:val="-6"/>
                <w:sz w:val="18"/>
                <w:szCs w:val="18"/>
              </w:rPr>
              <w:t xml:space="preserve"> </w:t>
            </w:r>
            <w:r w:rsidR="004D783E">
              <w:rPr>
                <w:color w:val="000000"/>
                <w:sz w:val="18"/>
                <w:szCs w:val="18"/>
              </w:rPr>
              <w:t>(see</w:t>
            </w:r>
            <w:r w:rsidR="004D783E">
              <w:rPr>
                <w:color w:val="000000"/>
                <w:spacing w:val="-6"/>
                <w:sz w:val="18"/>
                <w:szCs w:val="18"/>
              </w:rPr>
              <w:t xml:space="preserve"> </w:t>
            </w:r>
            <w:r w:rsidR="004D783E">
              <w:rPr>
                <w:color w:val="000000"/>
                <w:sz w:val="18"/>
                <w:szCs w:val="18"/>
              </w:rPr>
              <w:t>35.16.2.2</w:t>
            </w:r>
            <w:r w:rsidR="004D783E">
              <w:rPr>
                <w:color w:val="000000"/>
                <w:spacing w:val="-6"/>
                <w:sz w:val="18"/>
                <w:szCs w:val="18"/>
              </w:rPr>
              <w:t xml:space="preserve"> </w:t>
            </w:r>
            <w:r w:rsidR="004D783E">
              <w:rPr>
                <w:color w:val="000000"/>
                <w:sz w:val="18"/>
                <w:szCs w:val="18"/>
              </w:rPr>
              <w:t>(Setup procedures for EPCS priority access)).</w:t>
            </w:r>
          </w:p>
        </w:tc>
      </w:tr>
    </w:tbl>
    <w:p w14:paraId="196DBE18" w14:textId="77777777" w:rsidR="004D783E" w:rsidRDefault="004D783E" w:rsidP="004D783E">
      <w:pPr>
        <w:pStyle w:val="BodyText"/>
        <w:kinsoku w:val="0"/>
        <w:overflowPunct w:val="0"/>
        <w:spacing w:before="7"/>
        <w:rPr>
          <w:sz w:val="6"/>
          <w:szCs w:val="6"/>
        </w:rPr>
      </w:pPr>
    </w:p>
    <w:p w14:paraId="1E07E82D" w14:textId="77777777" w:rsidR="004D783E" w:rsidRPr="007843ED" w:rsidRDefault="004D783E" w:rsidP="004D783E">
      <w:pPr>
        <w:pStyle w:val="T"/>
        <w:rPr>
          <w:lang w:val="en-GB" w:eastAsia="en-US"/>
        </w:rPr>
      </w:pPr>
    </w:p>
    <w:p w14:paraId="3062D626" w14:textId="77777777" w:rsidR="004D783E" w:rsidRDefault="004D783E" w:rsidP="004D783E">
      <w:pPr>
        <w:pStyle w:val="Heading1"/>
        <w:numPr>
          <w:ilvl w:val="1"/>
          <w:numId w:val="12"/>
        </w:numPr>
        <w:tabs>
          <w:tab w:val="left" w:pos="1366"/>
        </w:tabs>
        <w:kinsoku w:val="0"/>
        <w:overflowPunct w:val="0"/>
        <w:spacing w:before="97"/>
        <w:rPr>
          <w:spacing w:val="-2"/>
        </w:rPr>
      </w:pPr>
      <w:r>
        <w:t>Management</w:t>
      </w:r>
      <w:r>
        <w:rPr>
          <w:spacing w:val="-9"/>
        </w:rPr>
        <w:t xml:space="preserve"> </w:t>
      </w:r>
      <w:r>
        <w:t>and</w:t>
      </w:r>
      <w:r>
        <w:rPr>
          <w:spacing w:val="-8"/>
        </w:rPr>
        <w:t xml:space="preserve"> </w:t>
      </w:r>
      <w:r>
        <w:t>Extension</w:t>
      </w:r>
      <w:r>
        <w:rPr>
          <w:spacing w:val="-9"/>
        </w:rPr>
        <w:t xml:space="preserve"> </w:t>
      </w:r>
      <w:r>
        <w:t>frame</w:t>
      </w:r>
      <w:r>
        <w:rPr>
          <w:spacing w:val="-9"/>
        </w:rPr>
        <w:t xml:space="preserve"> </w:t>
      </w:r>
      <w:r>
        <w:t>body</w:t>
      </w:r>
      <w:r>
        <w:rPr>
          <w:spacing w:val="-9"/>
        </w:rPr>
        <w:t xml:space="preserve"> </w:t>
      </w:r>
      <w:r>
        <w:rPr>
          <w:spacing w:val="-2"/>
        </w:rPr>
        <w:t>components</w:t>
      </w:r>
    </w:p>
    <w:p w14:paraId="5ABE3470" w14:textId="77777777" w:rsidR="004D783E" w:rsidRDefault="004D783E" w:rsidP="004D783E">
      <w:pPr>
        <w:pStyle w:val="BodyText"/>
      </w:pPr>
    </w:p>
    <w:p w14:paraId="4DEE9536" w14:textId="77777777" w:rsidR="004D783E" w:rsidRDefault="004D783E" w:rsidP="004D783E">
      <w:pPr>
        <w:pStyle w:val="ListParagraph"/>
        <w:numPr>
          <w:ilvl w:val="2"/>
          <w:numId w:val="12"/>
        </w:numPr>
        <w:tabs>
          <w:tab w:val="left" w:pos="1501"/>
        </w:tabs>
        <w:kinsoku w:val="0"/>
        <w:overflowPunct w:val="0"/>
        <w:rPr>
          <w:rFonts w:ascii="Arial" w:hAnsi="Arial" w:cs="Arial"/>
          <w:b/>
          <w:bCs/>
          <w:spacing w:val="-2"/>
          <w:sz w:val="20"/>
          <w:szCs w:val="20"/>
        </w:rPr>
      </w:pPr>
      <w:bookmarkStart w:id="31" w:name="9.4.1_Fields_that_are_not_elements"/>
      <w:bookmarkEnd w:id="31"/>
      <w:r>
        <w:rPr>
          <w:rFonts w:ascii="Arial" w:hAnsi="Arial" w:cs="Arial"/>
          <w:b/>
          <w:bCs/>
          <w:sz w:val="20"/>
          <w:szCs w:val="20"/>
        </w:rPr>
        <w:t>Fields</w:t>
      </w:r>
      <w:r>
        <w:rPr>
          <w:rFonts w:ascii="Arial" w:hAnsi="Arial" w:cs="Arial"/>
          <w:b/>
          <w:bCs/>
          <w:spacing w:val="-5"/>
          <w:sz w:val="20"/>
          <w:szCs w:val="20"/>
        </w:rPr>
        <w:t xml:space="preserve"> </w:t>
      </w:r>
      <w:r>
        <w:rPr>
          <w:rFonts w:ascii="Arial" w:hAnsi="Arial" w:cs="Arial"/>
          <w:b/>
          <w:bCs/>
          <w:sz w:val="20"/>
          <w:szCs w:val="20"/>
        </w:rPr>
        <w:t>that</w:t>
      </w:r>
      <w:r>
        <w:rPr>
          <w:rFonts w:ascii="Arial" w:hAnsi="Arial" w:cs="Arial"/>
          <w:b/>
          <w:bCs/>
          <w:spacing w:val="-5"/>
          <w:sz w:val="20"/>
          <w:szCs w:val="20"/>
        </w:rPr>
        <w:t xml:space="preserve"> </w:t>
      </w:r>
      <w:r>
        <w:rPr>
          <w:rFonts w:ascii="Arial" w:hAnsi="Arial" w:cs="Arial"/>
          <w:b/>
          <w:bCs/>
          <w:sz w:val="20"/>
          <w:szCs w:val="20"/>
        </w:rPr>
        <w:t>are</w:t>
      </w:r>
      <w:r>
        <w:rPr>
          <w:rFonts w:ascii="Arial" w:hAnsi="Arial" w:cs="Arial"/>
          <w:b/>
          <w:bCs/>
          <w:spacing w:val="-4"/>
          <w:sz w:val="20"/>
          <w:szCs w:val="20"/>
        </w:rPr>
        <w:t xml:space="preserve"> </w:t>
      </w:r>
      <w:r>
        <w:rPr>
          <w:rFonts w:ascii="Arial" w:hAnsi="Arial" w:cs="Arial"/>
          <w:b/>
          <w:bCs/>
          <w:sz w:val="20"/>
          <w:szCs w:val="20"/>
        </w:rPr>
        <w:t>not</w:t>
      </w:r>
      <w:r>
        <w:rPr>
          <w:rFonts w:ascii="Arial" w:hAnsi="Arial" w:cs="Arial"/>
          <w:b/>
          <w:bCs/>
          <w:spacing w:val="-5"/>
          <w:sz w:val="20"/>
          <w:szCs w:val="20"/>
        </w:rPr>
        <w:t xml:space="preserve"> </w:t>
      </w:r>
      <w:r>
        <w:rPr>
          <w:rFonts w:ascii="Arial" w:hAnsi="Arial" w:cs="Arial"/>
          <w:b/>
          <w:bCs/>
          <w:spacing w:val="-2"/>
          <w:sz w:val="20"/>
          <w:szCs w:val="20"/>
        </w:rPr>
        <w:t>elements</w:t>
      </w:r>
    </w:p>
    <w:p w14:paraId="54DF215E" w14:textId="77777777" w:rsidR="004D783E" w:rsidRPr="000A29D0" w:rsidRDefault="004D783E" w:rsidP="004D783E">
      <w:pPr>
        <w:tabs>
          <w:tab w:val="left" w:pos="1501"/>
        </w:tabs>
        <w:kinsoku w:val="0"/>
        <w:overflowPunct w:val="0"/>
        <w:rPr>
          <w:rFonts w:ascii="Arial" w:hAnsi="Arial" w:cs="Arial"/>
          <w:b/>
          <w:bCs/>
          <w:spacing w:val="-2"/>
          <w:sz w:val="20"/>
          <w:szCs w:val="20"/>
        </w:rPr>
      </w:pPr>
    </w:p>
    <w:p w14:paraId="0F0FEA71" w14:textId="308B8066" w:rsidR="004D783E" w:rsidRPr="00653B3C" w:rsidRDefault="0090675B" w:rsidP="004D783E">
      <w:pPr>
        <w:pStyle w:val="BodyText"/>
        <w:rPr>
          <w:highlight w:val="yellow"/>
        </w:rPr>
      </w:pPr>
      <w:r>
        <w:rPr>
          <w:sz w:val="18"/>
          <w:szCs w:val="18"/>
        </w:rPr>
        <w:t>(#16572, 18342)</w:t>
      </w:r>
    </w:p>
    <w:p w14:paraId="70A1BBFA" w14:textId="0099A1D2" w:rsidR="004D783E" w:rsidRDefault="004D783E" w:rsidP="004D783E">
      <w:pPr>
        <w:pStyle w:val="BodyText"/>
        <w:rPr>
          <w:highlight w:val="yellow"/>
          <w:lang w:val="en-GB" w:bidi="ar-SA"/>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insert</w:t>
      </w:r>
      <w:r w:rsidRPr="00F01801">
        <w:rPr>
          <w:rFonts w:eastAsia="Malgun Gothic"/>
          <w:b/>
          <w:i/>
          <w:iCs/>
          <w:szCs w:val="22"/>
          <w:highlight w:val="yellow"/>
          <w:lang w:val="en-GB" w:bidi="ar-SA"/>
        </w:rPr>
        <w:t xml:space="preserve"> </w:t>
      </w:r>
      <w:r>
        <w:rPr>
          <w:rFonts w:eastAsia="Malgun Gothic"/>
          <w:b/>
          <w:i/>
          <w:iCs/>
          <w:szCs w:val="22"/>
          <w:highlight w:val="yellow"/>
          <w:lang w:val="en-GB" w:bidi="ar-SA"/>
        </w:rPr>
        <w:t>a</w:t>
      </w:r>
      <w:r w:rsidRPr="00F01801">
        <w:rPr>
          <w:rFonts w:eastAsia="Malgun Gothic"/>
          <w:b/>
          <w:i/>
          <w:iCs/>
          <w:szCs w:val="22"/>
          <w:highlight w:val="yellow"/>
          <w:lang w:val="en-GB" w:bidi="ar-SA"/>
        </w:rPr>
        <w:t xml:space="preserve"> </w:t>
      </w:r>
      <w:r>
        <w:rPr>
          <w:rFonts w:eastAsia="Malgun Gothic"/>
          <w:b/>
          <w:i/>
          <w:iCs/>
          <w:szCs w:val="22"/>
          <w:highlight w:val="yellow"/>
          <w:lang w:val="en-GB" w:bidi="ar-SA"/>
        </w:rPr>
        <w:t>new</w:t>
      </w:r>
      <w:r w:rsidRPr="00F01801">
        <w:rPr>
          <w:rFonts w:eastAsia="Malgun Gothic"/>
          <w:b/>
          <w:i/>
          <w:iCs/>
          <w:szCs w:val="22"/>
          <w:highlight w:val="yellow"/>
          <w:lang w:val="en-GB" w:bidi="ar-SA"/>
        </w:rPr>
        <w:t xml:space="preserve"> subclause</w:t>
      </w:r>
      <w:r>
        <w:rPr>
          <w:rFonts w:eastAsia="Malgun Gothic"/>
          <w:b/>
          <w:i/>
          <w:iCs/>
          <w:szCs w:val="22"/>
          <w:highlight w:val="yellow"/>
          <w:lang w:val="en-GB" w:bidi="ar-SA"/>
        </w:rPr>
        <w:t xml:space="preserve"> after 9.4.1.7</w:t>
      </w:r>
      <w:r w:rsidR="008F3943">
        <w:rPr>
          <w:rFonts w:eastAsia="Malgun Gothic"/>
          <w:b/>
          <w:i/>
          <w:iCs/>
          <w:szCs w:val="22"/>
          <w:highlight w:val="yellow"/>
          <w:lang w:val="en-GB" w:bidi="ar-SA"/>
        </w:rPr>
        <w:t>1</w:t>
      </w:r>
      <w:r>
        <w:rPr>
          <w:rFonts w:eastAsia="Malgun Gothic"/>
          <w:b/>
          <w:i/>
          <w:iCs/>
          <w:szCs w:val="22"/>
          <w:highlight w:val="yellow"/>
          <w:lang w:val="en-GB" w:bidi="ar-SA"/>
        </w:rPr>
        <w:t>, as follows:</w:t>
      </w:r>
    </w:p>
    <w:p w14:paraId="07B5583D" w14:textId="77777777" w:rsidR="004D783E" w:rsidRPr="000A29D0" w:rsidRDefault="004D783E" w:rsidP="004D783E">
      <w:pPr>
        <w:pStyle w:val="BodyText"/>
        <w:rPr>
          <w:highlight w:val="yellow"/>
          <w:lang w:val="en-GB" w:bidi="ar-SA"/>
        </w:rPr>
      </w:pPr>
    </w:p>
    <w:p w14:paraId="52BF56AF" w14:textId="7B00225E" w:rsidR="0036129B" w:rsidRDefault="008B687B" w:rsidP="0036129B">
      <w:pPr>
        <w:tabs>
          <w:tab w:val="left" w:pos="1779"/>
        </w:tabs>
        <w:kinsoku w:val="0"/>
        <w:overflowPunct w:val="0"/>
        <w:ind w:left="999"/>
        <w:rPr>
          <w:ins w:id="32" w:author="Author"/>
          <w:rFonts w:ascii="Arial" w:hAnsi="Arial" w:cs="Arial"/>
          <w:b/>
          <w:bCs/>
          <w:spacing w:val="-2"/>
          <w:sz w:val="20"/>
          <w:szCs w:val="20"/>
        </w:rPr>
      </w:pPr>
      <w:ins w:id="33" w:author="Author">
        <w:r>
          <w:rPr>
            <w:rFonts w:ascii="Arial" w:hAnsi="Arial" w:cs="Arial"/>
            <w:b/>
            <w:bCs/>
            <w:sz w:val="20"/>
            <w:szCs w:val="20"/>
          </w:rPr>
          <w:t>9.4.1.</w:t>
        </w:r>
        <w:r w:rsidR="0036129B" w:rsidRPr="000A29D0">
          <w:rPr>
            <w:rFonts w:ascii="Arial" w:hAnsi="Arial" w:cs="Arial"/>
            <w:b/>
            <w:bCs/>
            <w:sz w:val="20"/>
            <w:szCs w:val="20"/>
          </w:rPr>
          <w:t xml:space="preserve">X </w:t>
        </w:r>
        <w:r w:rsidR="0036129B">
          <w:rPr>
            <w:rFonts w:ascii="Arial" w:hAnsi="Arial" w:cs="Arial"/>
            <w:b/>
            <w:bCs/>
            <w:sz w:val="20"/>
            <w:szCs w:val="20"/>
          </w:rPr>
          <w:t>EPCS</w:t>
        </w:r>
        <w:r w:rsidR="0036129B" w:rsidRPr="000A29D0">
          <w:rPr>
            <w:rFonts w:ascii="Arial" w:hAnsi="Arial" w:cs="Arial"/>
            <w:b/>
            <w:bCs/>
            <w:spacing w:val="-8"/>
            <w:sz w:val="20"/>
            <w:szCs w:val="20"/>
          </w:rPr>
          <w:t xml:space="preserve"> </w:t>
        </w:r>
        <w:r w:rsidR="0036129B" w:rsidRPr="000A29D0">
          <w:rPr>
            <w:rFonts w:ascii="Arial" w:hAnsi="Arial" w:cs="Arial"/>
            <w:b/>
            <w:bCs/>
            <w:sz w:val="20"/>
            <w:szCs w:val="20"/>
          </w:rPr>
          <w:t>Control</w:t>
        </w:r>
        <w:r w:rsidR="0036129B" w:rsidRPr="000A29D0">
          <w:rPr>
            <w:rFonts w:ascii="Arial" w:hAnsi="Arial" w:cs="Arial"/>
            <w:b/>
            <w:bCs/>
            <w:spacing w:val="-8"/>
            <w:sz w:val="20"/>
            <w:szCs w:val="20"/>
          </w:rPr>
          <w:t xml:space="preserve"> </w:t>
        </w:r>
        <w:r w:rsidR="0036129B" w:rsidRPr="000A29D0">
          <w:rPr>
            <w:rFonts w:ascii="Arial" w:hAnsi="Arial" w:cs="Arial"/>
            <w:b/>
            <w:bCs/>
            <w:spacing w:val="-2"/>
            <w:sz w:val="20"/>
            <w:szCs w:val="20"/>
          </w:rPr>
          <w:t>field</w:t>
        </w:r>
      </w:ins>
    </w:p>
    <w:p w14:paraId="116D5A2F" w14:textId="77777777" w:rsidR="0036129B" w:rsidRDefault="0036129B" w:rsidP="0036129B">
      <w:pPr>
        <w:tabs>
          <w:tab w:val="left" w:pos="1779"/>
        </w:tabs>
        <w:kinsoku w:val="0"/>
        <w:overflowPunct w:val="0"/>
        <w:ind w:left="999"/>
        <w:rPr>
          <w:ins w:id="34" w:author="Author"/>
          <w:rFonts w:ascii="Arial" w:hAnsi="Arial" w:cs="Arial"/>
          <w:b/>
          <w:bCs/>
          <w:spacing w:val="-2"/>
          <w:sz w:val="20"/>
          <w:szCs w:val="20"/>
        </w:rPr>
      </w:pPr>
    </w:p>
    <w:p w14:paraId="2B29720D" w14:textId="77777777" w:rsidR="0036129B" w:rsidRPr="00653B3C" w:rsidRDefault="0036129B" w:rsidP="0036129B">
      <w:pPr>
        <w:tabs>
          <w:tab w:val="left" w:pos="1779"/>
        </w:tabs>
        <w:kinsoku w:val="0"/>
        <w:overflowPunct w:val="0"/>
        <w:ind w:left="999"/>
        <w:rPr>
          <w:ins w:id="35" w:author="Author"/>
          <w:spacing w:val="-2"/>
          <w:sz w:val="20"/>
          <w:szCs w:val="20"/>
        </w:rPr>
      </w:pPr>
      <w:ins w:id="36" w:author="Author">
        <w:r w:rsidRPr="00F01801">
          <w:rPr>
            <w:sz w:val="20"/>
            <w:szCs w:val="20"/>
          </w:rPr>
          <w:t>The</w:t>
        </w:r>
        <w:r w:rsidRPr="00F01801">
          <w:rPr>
            <w:spacing w:val="-5"/>
            <w:sz w:val="20"/>
            <w:szCs w:val="20"/>
          </w:rPr>
          <w:t xml:space="preserve"> </w:t>
        </w:r>
        <w:r w:rsidRPr="00F01801">
          <w:rPr>
            <w:sz w:val="20"/>
            <w:szCs w:val="20"/>
          </w:rPr>
          <w:t>EPCS</w:t>
        </w:r>
        <w:r w:rsidRPr="00F01801">
          <w:rPr>
            <w:spacing w:val="-4"/>
            <w:sz w:val="20"/>
            <w:szCs w:val="20"/>
          </w:rPr>
          <w:t xml:space="preserve"> </w:t>
        </w:r>
        <w:r w:rsidRPr="00F01801">
          <w:rPr>
            <w:sz w:val="20"/>
            <w:szCs w:val="20"/>
          </w:rPr>
          <w:t>Control</w:t>
        </w:r>
        <w:r w:rsidRPr="00F01801">
          <w:rPr>
            <w:spacing w:val="-3"/>
            <w:sz w:val="20"/>
            <w:szCs w:val="20"/>
          </w:rPr>
          <w:t xml:space="preserve"> </w:t>
        </w:r>
        <w:r w:rsidRPr="00F01801">
          <w:rPr>
            <w:sz w:val="20"/>
            <w:szCs w:val="20"/>
          </w:rPr>
          <w:t>field</w:t>
        </w:r>
        <w:r w:rsidRPr="00F01801">
          <w:rPr>
            <w:spacing w:val="-4"/>
            <w:sz w:val="20"/>
            <w:szCs w:val="20"/>
          </w:rPr>
          <w:t xml:space="preserve"> </w:t>
        </w:r>
        <w:r w:rsidRPr="00F01801">
          <w:rPr>
            <w:sz w:val="20"/>
            <w:szCs w:val="20"/>
          </w:rPr>
          <w:t>is</w:t>
        </w:r>
        <w:r w:rsidRPr="00F01801">
          <w:rPr>
            <w:spacing w:val="-4"/>
            <w:sz w:val="20"/>
            <w:szCs w:val="20"/>
          </w:rPr>
          <w:t xml:space="preserve"> </w:t>
        </w:r>
        <w:r w:rsidRPr="00F01801">
          <w:rPr>
            <w:sz w:val="20"/>
            <w:szCs w:val="20"/>
          </w:rPr>
          <w:t>defined</w:t>
        </w:r>
        <w:r w:rsidRPr="00F01801">
          <w:rPr>
            <w:spacing w:val="-5"/>
            <w:sz w:val="20"/>
            <w:szCs w:val="20"/>
          </w:rPr>
          <w:t xml:space="preserve"> </w:t>
        </w:r>
        <w:r w:rsidRPr="00F01801">
          <w:rPr>
            <w:sz w:val="20"/>
            <w:szCs w:val="20"/>
          </w:rPr>
          <w:t>in</w:t>
        </w:r>
        <w:r w:rsidRPr="00F01801">
          <w:rPr>
            <w:spacing w:val="-4"/>
            <w:sz w:val="20"/>
            <w:szCs w:val="20"/>
          </w:rPr>
          <w:t xml:space="preserve"> </w:t>
        </w:r>
        <w:r>
          <w:fldChar w:fldCharType="begin"/>
        </w:r>
        <w:r>
          <w:instrText xml:space="preserve"> HYPERLINK \l "bookmark94" </w:instrText>
        </w:r>
        <w:r>
          <w:fldChar w:fldCharType="separate"/>
        </w:r>
        <w:r w:rsidRPr="00F01801">
          <w:rPr>
            <w:sz w:val="20"/>
            <w:szCs w:val="20"/>
          </w:rPr>
          <w:t>Figure</w:t>
        </w:r>
        <w:r w:rsidRPr="00F01801">
          <w:rPr>
            <w:spacing w:val="-4"/>
            <w:sz w:val="20"/>
            <w:szCs w:val="20"/>
          </w:rPr>
          <w:t xml:space="preserve"> </w:t>
        </w:r>
        <w:r w:rsidRPr="00F01801">
          <w:rPr>
            <w:sz w:val="20"/>
            <w:szCs w:val="20"/>
          </w:rPr>
          <w:t>9-XXX</w:t>
        </w:r>
        <w:r w:rsidRPr="00F01801">
          <w:rPr>
            <w:spacing w:val="-4"/>
            <w:sz w:val="20"/>
            <w:szCs w:val="20"/>
          </w:rPr>
          <w:t xml:space="preserve"> </w:t>
        </w:r>
        <w:r w:rsidRPr="00F01801">
          <w:rPr>
            <w:sz w:val="20"/>
            <w:szCs w:val="20"/>
          </w:rPr>
          <w:t>(EPCS</w:t>
        </w:r>
        <w:r w:rsidRPr="00F01801">
          <w:rPr>
            <w:spacing w:val="-3"/>
            <w:sz w:val="20"/>
            <w:szCs w:val="20"/>
          </w:rPr>
          <w:t xml:space="preserve"> </w:t>
        </w:r>
        <w:r w:rsidRPr="00F01801">
          <w:rPr>
            <w:sz w:val="20"/>
            <w:szCs w:val="20"/>
          </w:rPr>
          <w:t>Control</w:t>
        </w:r>
        <w:r w:rsidRPr="00F01801">
          <w:rPr>
            <w:spacing w:val="-4"/>
            <w:sz w:val="20"/>
            <w:szCs w:val="20"/>
          </w:rPr>
          <w:t xml:space="preserve"> </w:t>
        </w:r>
        <w:r w:rsidRPr="00F01801">
          <w:rPr>
            <w:sz w:val="20"/>
            <w:szCs w:val="20"/>
          </w:rPr>
          <w:t>field</w:t>
        </w:r>
        <w:r w:rsidRPr="00F01801">
          <w:rPr>
            <w:spacing w:val="-4"/>
            <w:sz w:val="20"/>
            <w:szCs w:val="20"/>
          </w:rPr>
          <w:t xml:space="preserve"> </w:t>
        </w:r>
        <w:r w:rsidRPr="00F01801">
          <w:rPr>
            <w:spacing w:val="-2"/>
            <w:sz w:val="20"/>
            <w:szCs w:val="20"/>
          </w:rPr>
          <w:t>format)</w:t>
        </w:r>
        <w:r>
          <w:rPr>
            <w:spacing w:val="-2"/>
            <w:sz w:val="20"/>
            <w:szCs w:val="20"/>
          </w:rPr>
          <w:fldChar w:fldCharType="end"/>
        </w:r>
      </w:ins>
    </w:p>
    <w:p w14:paraId="7009204E" w14:textId="77777777" w:rsidR="0036129B" w:rsidRDefault="0036129B" w:rsidP="0036129B">
      <w:pPr>
        <w:rPr>
          <w:ins w:id="37" w:author="Author"/>
          <w:sz w:val="20"/>
        </w:rPr>
      </w:pPr>
    </w:p>
    <w:tbl>
      <w:tblPr>
        <w:tblW w:w="0" w:type="auto"/>
        <w:tblInd w:w="1191" w:type="dxa"/>
        <w:tblLayout w:type="fixed"/>
        <w:tblCellMar>
          <w:left w:w="0" w:type="dxa"/>
          <w:right w:w="0" w:type="dxa"/>
        </w:tblCellMar>
        <w:tblLook w:val="0000" w:firstRow="0" w:lastRow="0" w:firstColumn="0" w:lastColumn="0" w:noHBand="0" w:noVBand="0"/>
      </w:tblPr>
      <w:tblGrid>
        <w:gridCol w:w="1000"/>
        <w:gridCol w:w="1000"/>
        <w:gridCol w:w="1304"/>
      </w:tblGrid>
      <w:tr w:rsidR="0036129B" w14:paraId="247A5790" w14:textId="77777777" w:rsidTr="00435633">
        <w:trPr>
          <w:trHeight w:val="397"/>
          <w:ins w:id="38" w:author="Author"/>
        </w:trPr>
        <w:tc>
          <w:tcPr>
            <w:tcW w:w="1000" w:type="dxa"/>
            <w:vAlign w:val="center"/>
          </w:tcPr>
          <w:p w14:paraId="29294A65" w14:textId="77777777" w:rsidR="0036129B" w:rsidRDefault="0036129B" w:rsidP="00435633">
            <w:pPr>
              <w:pStyle w:val="TableParagraph"/>
              <w:kinsoku w:val="0"/>
              <w:overflowPunct w:val="0"/>
              <w:spacing w:before="8"/>
              <w:rPr>
                <w:ins w:id="39" w:author="Author"/>
                <w:rFonts w:ascii="Arial" w:hAnsi="Arial" w:cs="Arial"/>
                <w:sz w:val="15"/>
                <w:szCs w:val="15"/>
              </w:rPr>
            </w:pPr>
          </w:p>
        </w:tc>
        <w:tc>
          <w:tcPr>
            <w:tcW w:w="1000" w:type="dxa"/>
            <w:tcBorders>
              <w:bottom w:val="single" w:sz="12" w:space="0" w:color="000000"/>
            </w:tcBorders>
            <w:vAlign w:val="center"/>
          </w:tcPr>
          <w:p w14:paraId="3017DA7C" w14:textId="77777777" w:rsidR="0036129B" w:rsidRDefault="0036129B" w:rsidP="00435633">
            <w:pPr>
              <w:pStyle w:val="TableParagraph"/>
              <w:kinsoku w:val="0"/>
              <w:overflowPunct w:val="0"/>
              <w:spacing w:before="8"/>
              <w:jc w:val="center"/>
              <w:rPr>
                <w:ins w:id="40" w:author="Author"/>
                <w:rFonts w:ascii="Arial" w:hAnsi="Arial" w:cs="Arial"/>
                <w:sz w:val="15"/>
                <w:szCs w:val="15"/>
              </w:rPr>
            </w:pPr>
            <w:ins w:id="41" w:author="Author">
              <w:r>
                <w:rPr>
                  <w:rFonts w:ascii="Arial" w:hAnsi="Arial" w:cs="Arial"/>
                  <w:sz w:val="15"/>
                  <w:szCs w:val="15"/>
                </w:rPr>
                <w:t xml:space="preserve">B0          </w:t>
              </w:r>
            </w:ins>
          </w:p>
        </w:tc>
        <w:tc>
          <w:tcPr>
            <w:tcW w:w="1304" w:type="dxa"/>
            <w:tcBorders>
              <w:bottom w:val="single" w:sz="12" w:space="0" w:color="000000"/>
            </w:tcBorders>
            <w:vAlign w:val="center"/>
          </w:tcPr>
          <w:p w14:paraId="1E25A010" w14:textId="77777777" w:rsidR="0036129B" w:rsidRPr="006F6F62" w:rsidRDefault="0036129B" w:rsidP="00435633">
            <w:pPr>
              <w:pStyle w:val="TableParagraph"/>
              <w:kinsoku w:val="0"/>
              <w:overflowPunct w:val="0"/>
              <w:spacing w:before="8"/>
              <w:jc w:val="center"/>
              <w:rPr>
                <w:ins w:id="42" w:author="Author"/>
                <w:rFonts w:ascii="Arial" w:hAnsi="Arial" w:cs="Arial"/>
                <w:sz w:val="15"/>
                <w:szCs w:val="15"/>
              </w:rPr>
            </w:pPr>
            <w:ins w:id="43" w:author="Author">
              <w:r w:rsidRPr="006F6F62">
                <w:rPr>
                  <w:rFonts w:ascii="Arial" w:hAnsi="Arial" w:cs="Arial"/>
                  <w:sz w:val="15"/>
                  <w:szCs w:val="15"/>
                </w:rPr>
                <w:t>B</w:t>
              </w:r>
              <w:r>
                <w:rPr>
                  <w:rFonts w:ascii="Arial" w:hAnsi="Arial" w:cs="Arial"/>
                  <w:sz w:val="15"/>
                  <w:szCs w:val="15"/>
                </w:rPr>
                <w:t xml:space="preserve">1             </w:t>
              </w:r>
              <w:r w:rsidRPr="006F6F62">
                <w:rPr>
                  <w:rFonts w:ascii="Arial" w:hAnsi="Arial" w:cs="Arial"/>
                  <w:sz w:val="15"/>
                  <w:szCs w:val="15"/>
                </w:rPr>
                <w:t xml:space="preserve"> B</w:t>
              </w:r>
              <w:r>
                <w:rPr>
                  <w:rFonts w:ascii="Arial" w:hAnsi="Arial" w:cs="Arial"/>
                  <w:sz w:val="15"/>
                  <w:szCs w:val="15"/>
                </w:rPr>
                <w:t>15</w:t>
              </w:r>
            </w:ins>
          </w:p>
        </w:tc>
      </w:tr>
      <w:tr w:rsidR="0036129B" w14:paraId="493DBB30" w14:textId="77777777" w:rsidTr="00435633">
        <w:trPr>
          <w:trHeight w:val="709"/>
          <w:ins w:id="44" w:author="Author"/>
        </w:trPr>
        <w:tc>
          <w:tcPr>
            <w:tcW w:w="1000" w:type="dxa"/>
            <w:tcBorders>
              <w:right w:val="single" w:sz="12" w:space="0" w:color="000000"/>
            </w:tcBorders>
          </w:tcPr>
          <w:p w14:paraId="047DE950" w14:textId="77777777" w:rsidR="0036129B" w:rsidRDefault="0036129B" w:rsidP="00435633">
            <w:pPr>
              <w:pStyle w:val="TableParagraph"/>
              <w:kinsoku w:val="0"/>
              <w:overflowPunct w:val="0"/>
              <w:spacing w:before="8"/>
              <w:rPr>
                <w:ins w:id="45" w:author="Author"/>
                <w:rFonts w:ascii="Arial" w:hAnsi="Arial" w:cs="Arial"/>
                <w:sz w:val="15"/>
                <w:szCs w:val="15"/>
              </w:rPr>
            </w:pPr>
          </w:p>
        </w:tc>
        <w:tc>
          <w:tcPr>
            <w:tcW w:w="1000" w:type="dxa"/>
            <w:tcBorders>
              <w:top w:val="single" w:sz="12" w:space="0" w:color="000000"/>
              <w:left w:val="single" w:sz="12" w:space="0" w:color="000000"/>
              <w:bottom w:val="single" w:sz="12" w:space="0" w:color="000000"/>
              <w:right w:val="single" w:sz="12" w:space="0" w:color="000000"/>
            </w:tcBorders>
          </w:tcPr>
          <w:p w14:paraId="6D6C45CD" w14:textId="77777777" w:rsidR="0036129B" w:rsidRDefault="0036129B" w:rsidP="00435633">
            <w:pPr>
              <w:pStyle w:val="TableParagraph"/>
              <w:kinsoku w:val="0"/>
              <w:overflowPunct w:val="0"/>
              <w:spacing w:before="120" w:line="160" w:lineRule="exact"/>
              <w:ind w:left="113"/>
              <w:rPr>
                <w:ins w:id="46" w:author="Author"/>
                <w:rFonts w:ascii="Arial" w:hAnsi="Arial" w:cs="Arial"/>
                <w:spacing w:val="-4"/>
                <w:sz w:val="16"/>
                <w:szCs w:val="16"/>
              </w:rPr>
            </w:pPr>
            <w:bookmarkStart w:id="47" w:name="_Hlk136961249"/>
            <w:ins w:id="48" w:author="Author">
              <w:r>
                <w:rPr>
                  <w:rFonts w:ascii="Arial" w:hAnsi="Arial" w:cs="Arial"/>
                  <w:spacing w:val="-2"/>
                  <w:sz w:val="16"/>
                  <w:szCs w:val="16"/>
                </w:rPr>
                <w:t>Maintain Negotiated TID-To-Link mapping</w:t>
              </w:r>
              <w:bookmarkEnd w:id="47"/>
            </w:ins>
          </w:p>
        </w:tc>
        <w:tc>
          <w:tcPr>
            <w:tcW w:w="1304" w:type="dxa"/>
            <w:tcBorders>
              <w:top w:val="single" w:sz="12" w:space="0" w:color="000000"/>
              <w:left w:val="single" w:sz="12" w:space="0" w:color="000000"/>
              <w:bottom w:val="single" w:sz="12" w:space="0" w:color="000000"/>
              <w:right w:val="single" w:sz="12" w:space="0" w:color="000000"/>
            </w:tcBorders>
          </w:tcPr>
          <w:p w14:paraId="6DBEBBF6" w14:textId="77777777" w:rsidR="0036129B" w:rsidRDefault="0036129B" w:rsidP="00435633">
            <w:pPr>
              <w:pStyle w:val="TableParagraph"/>
              <w:kinsoku w:val="0"/>
              <w:overflowPunct w:val="0"/>
              <w:spacing w:before="120"/>
              <w:ind w:left="153"/>
              <w:jc w:val="center"/>
              <w:rPr>
                <w:ins w:id="49" w:author="Author"/>
                <w:rFonts w:ascii="Arial" w:hAnsi="Arial" w:cs="Arial"/>
                <w:spacing w:val="-2"/>
                <w:sz w:val="16"/>
                <w:szCs w:val="16"/>
              </w:rPr>
            </w:pPr>
            <w:ins w:id="50" w:author="Author">
              <w:r>
                <w:rPr>
                  <w:rFonts w:ascii="Arial" w:hAnsi="Arial" w:cs="Arial"/>
                  <w:spacing w:val="-2"/>
                  <w:sz w:val="16"/>
                  <w:szCs w:val="16"/>
                </w:rPr>
                <w:t>Reserved</w:t>
              </w:r>
            </w:ins>
          </w:p>
        </w:tc>
      </w:tr>
      <w:tr w:rsidR="0036129B" w14:paraId="55E0327E" w14:textId="77777777" w:rsidTr="00435633">
        <w:trPr>
          <w:trHeight w:val="397"/>
          <w:ins w:id="51" w:author="Author"/>
        </w:trPr>
        <w:tc>
          <w:tcPr>
            <w:tcW w:w="1000" w:type="dxa"/>
            <w:vAlign w:val="center"/>
          </w:tcPr>
          <w:p w14:paraId="6042ECCA" w14:textId="77777777" w:rsidR="0036129B" w:rsidRDefault="0036129B" w:rsidP="00435633">
            <w:pPr>
              <w:pStyle w:val="TableParagraph"/>
              <w:kinsoku w:val="0"/>
              <w:overflowPunct w:val="0"/>
              <w:spacing w:before="8"/>
              <w:rPr>
                <w:ins w:id="52" w:author="Author"/>
                <w:rFonts w:ascii="Arial" w:hAnsi="Arial" w:cs="Arial"/>
                <w:sz w:val="15"/>
                <w:szCs w:val="15"/>
              </w:rPr>
            </w:pPr>
            <w:ins w:id="53" w:author="Author">
              <w:r>
                <w:rPr>
                  <w:rFonts w:ascii="Arial" w:hAnsi="Arial" w:cs="Arial"/>
                  <w:sz w:val="15"/>
                  <w:szCs w:val="15"/>
                </w:rPr>
                <w:t>Bits:</w:t>
              </w:r>
            </w:ins>
          </w:p>
        </w:tc>
        <w:tc>
          <w:tcPr>
            <w:tcW w:w="1000" w:type="dxa"/>
            <w:tcBorders>
              <w:top w:val="single" w:sz="12" w:space="0" w:color="000000"/>
            </w:tcBorders>
            <w:vAlign w:val="center"/>
          </w:tcPr>
          <w:p w14:paraId="0282DEBF" w14:textId="77777777" w:rsidR="0036129B" w:rsidRDefault="0036129B" w:rsidP="00435633">
            <w:pPr>
              <w:pStyle w:val="TableParagraph"/>
              <w:kinsoku w:val="0"/>
              <w:overflowPunct w:val="0"/>
              <w:spacing w:before="8"/>
              <w:jc w:val="center"/>
              <w:rPr>
                <w:ins w:id="54" w:author="Author"/>
                <w:rFonts w:ascii="Arial" w:hAnsi="Arial" w:cs="Arial"/>
                <w:sz w:val="15"/>
                <w:szCs w:val="15"/>
              </w:rPr>
            </w:pPr>
            <w:ins w:id="55" w:author="Author">
              <w:r>
                <w:rPr>
                  <w:rFonts w:ascii="Arial" w:hAnsi="Arial" w:cs="Arial"/>
                  <w:sz w:val="15"/>
                  <w:szCs w:val="15"/>
                </w:rPr>
                <w:t>1</w:t>
              </w:r>
            </w:ins>
          </w:p>
        </w:tc>
        <w:tc>
          <w:tcPr>
            <w:tcW w:w="1304" w:type="dxa"/>
            <w:tcBorders>
              <w:top w:val="single" w:sz="12" w:space="0" w:color="000000"/>
            </w:tcBorders>
            <w:vAlign w:val="center"/>
          </w:tcPr>
          <w:p w14:paraId="71A8054C" w14:textId="77777777" w:rsidR="0036129B" w:rsidRPr="003169FF" w:rsidRDefault="0036129B" w:rsidP="00435633">
            <w:pPr>
              <w:pStyle w:val="TableParagraph"/>
              <w:kinsoku w:val="0"/>
              <w:overflowPunct w:val="0"/>
              <w:spacing w:before="8"/>
              <w:jc w:val="center"/>
              <w:rPr>
                <w:ins w:id="56" w:author="Author"/>
                <w:rFonts w:ascii="Arial" w:hAnsi="Arial" w:cs="Arial"/>
                <w:sz w:val="15"/>
                <w:szCs w:val="15"/>
              </w:rPr>
            </w:pPr>
            <w:ins w:id="57" w:author="Author">
              <w:r>
                <w:rPr>
                  <w:rFonts w:ascii="Arial" w:hAnsi="Arial" w:cs="Arial"/>
                  <w:sz w:val="15"/>
                  <w:szCs w:val="15"/>
                </w:rPr>
                <w:t>15</w:t>
              </w:r>
            </w:ins>
          </w:p>
        </w:tc>
      </w:tr>
    </w:tbl>
    <w:p w14:paraId="14FDDC53" w14:textId="77777777" w:rsidR="0036129B" w:rsidRDefault="0036129B" w:rsidP="0036129B">
      <w:pPr>
        <w:pStyle w:val="BodyText"/>
        <w:rPr>
          <w:ins w:id="58" w:author="Author"/>
        </w:rPr>
      </w:pPr>
      <w:bookmarkStart w:id="59" w:name="_bookmark94"/>
      <w:bookmarkEnd w:id="59"/>
    </w:p>
    <w:p w14:paraId="69FA19BE" w14:textId="77777777" w:rsidR="0036129B" w:rsidRDefault="0036129B" w:rsidP="0036129B">
      <w:pPr>
        <w:pStyle w:val="BodyText"/>
        <w:ind w:left="696" w:right="748"/>
        <w:jc w:val="center"/>
        <w:rPr>
          <w:ins w:id="60" w:author="Author"/>
          <w:spacing w:val="-2"/>
        </w:rPr>
      </w:pPr>
      <w:ins w:id="61" w:author="Author">
        <w:r w:rsidRPr="00F01801">
          <w:rPr>
            <w:rFonts w:ascii="Arial" w:hAnsi="Arial" w:cs="Arial"/>
            <w:b/>
            <w:bCs/>
          </w:rPr>
          <w:t>Figure 9-XXX—EPCS Control field format</w:t>
        </w:r>
      </w:ins>
    </w:p>
    <w:p w14:paraId="3ABA73B4" w14:textId="77777777" w:rsidR="0036129B" w:rsidRDefault="0036129B" w:rsidP="0036129B">
      <w:pPr>
        <w:rPr>
          <w:ins w:id="62" w:author="Author"/>
          <w:sz w:val="20"/>
        </w:rPr>
      </w:pPr>
    </w:p>
    <w:p w14:paraId="1DF58687" w14:textId="77777777" w:rsidR="0036129B" w:rsidRDefault="0036129B" w:rsidP="0036129B">
      <w:pPr>
        <w:rPr>
          <w:ins w:id="63" w:author="Author"/>
          <w:sz w:val="20"/>
        </w:rPr>
      </w:pPr>
    </w:p>
    <w:p w14:paraId="608E58F1" w14:textId="2A36E35B" w:rsidR="00673427" w:rsidRDefault="00433465" w:rsidP="0036129B">
      <w:pPr>
        <w:rPr>
          <w:ins w:id="64" w:author="Author"/>
          <w:sz w:val="20"/>
          <w:szCs w:val="20"/>
        </w:rPr>
      </w:pPr>
      <w:ins w:id="65" w:author="Author">
        <w:r>
          <w:rPr>
            <w:sz w:val="20"/>
            <w:szCs w:val="20"/>
          </w:rPr>
          <w:t xml:space="preserve">When carried in the </w:t>
        </w:r>
        <w:r w:rsidRPr="00C84258">
          <w:rPr>
            <w:sz w:val="20"/>
          </w:rPr>
          <w:t>EPCS Priority Access Enable Request frame</w:t>
        </w:r>
        <w:r>
          <w:rPr>
            <w:sz w:val="20"/>
          </w:rPr>
          <w:t xml:space="preserve"> or </w:t>
        </w:r>
        <w:r w:rsidRPr="00C84258">
          <w:rPr>
            <w:sz w:val="20"/>
          </w:rPr>
          <w:t>EPCS Priority Access Enable Re</w:t>
        </w:r>
        <w:r>
          <w:rPr>
            <w:sz w:val="20"/>
          </w:rPr>
          <w:t>sponse</w:t>
        </w:r>
        <w:r w:rsidRPr="00C84258">
          <w:rPr>
            <w:sz w:val="20"/>
          </w:rPr>
          <w:t xml:space="preserve"> frame</w:t>
        </w:r>
        <w:r>
          <w:rPr>
            <w:sz w:val="20"/>
          </w:rPr>
          <w:t>,</w:t>
        </w:r>
        <w:r w:rsidRPr="00F01801">
          <w:rPr>
            <w:sz w:val="20"/>
            <w:szCs w:val="20"/>
          </w:rPr>
          <w:t xml:space="preserve"> </w:t>
        </w:r>
        <w:r>
          <w:rPr>
            <w:sz w:val="20"/>
            <w:szCs w:val="20"/>
          </w:rPr>
          <w:t>t</w:t>
        </w:r>
        <w:r w:rsidR="0036129B" w:rsidRPr="00F01801">
          <w:rPr>
            <w:sz w:val="20"/>
            <w:szCs w:val="20"/>
          </w:rPr>
          <w:t xml:space="preserve">he </w:t>
        </w:r>
        <w:r w:rsidR="0036129B" w:rsidRPr="004B034B">
          <w:rPr>
            <w:sz w:val="20"/>
            <w:szCs w:val="20"/>
          </w:rPr>
          <w:t xml:space="preserve">Maintain Negotiated TID-To-Link mapping </w:t>
        </w:r>
        <w:r w:rsidR="0036129B">
          <w:rPr>
            <w:sz w:val="20"/>
            <w:szCs w:val="20"/>
          </w:rPr>
          <w:t xml:space="preserve">subfield indicates the </w:t>
        </w:r>
        <w:r w:rsidR="00673427">
          <w:rPr>
            <w:sz w:val="20"/>
            <w:szCs w:val="20"/>
          </w:rPr>
          <w:t>non-AP</w:t>
        </w:r>
        <w:r w:rsidR="0036129B">
          <w:rPr>
            <w:sz w:val="20"/>
            <w:szCs w:val="20"/>
          </w:rPr>
          <w:t xml:space="preserve"> MLD whether to </w:t>
        </w:r>
        <w:r w:rsidR="00673427">
          <w:rPr>
            <w:sz w:val="20"/>
            <w:szCs w:val="20"/>
          </w:rPr>
          <w:t>retain</w:t>
        </w:r>
        <w:r w:rsidR="0036129B">
          <w:rPr>
            <w:sz w:val="20"/>
            <w:szCs w:val="20"/>
          </w:rPr>
          <w:t xml:space="preserve"> the </w:t>
        </w:r>
        <w:r w:rsidR="00673427">
          <w:rPr>
            <w:sz w:val="20"/>
            <w:szCs w:val="20"/>
          </w:rPr>
          <w:t>current successfully</w:t>
        </w:r>
        <w:r w:rsidR="0036129B">
          <w:rPr>
            <w:sz w:val="20"/>
            <w:szCs w:val="20"/>
          </w:rPr>
          <w:t xml:space="preserve"> negotiated TID-To-Link mapping with the </w:t>
        </w:r>
        <w:r w:rsidR="00673427">
          <w:rPr>
            <w:sz w:val="20"/>
            <w:szCs w:val="20"/>
          </w:rPr>
          <w:t xml:space="preserve">AP </w:t>
        </w:r>
        <w:r w:rsidR="0036129B">
          <w:rPr>
            <w:sz w:val="20"/>
            <w:szCs w:val="20"/>
          </w:rPr>
          <w:t>MLD</w:t>
        </w:r>
        <w:r w:rsidR="00673427">
          <w:rPr>
            <w:sz w:val="20"/>
            <w:szCs w:val="20"/>
          </w:rPr>
          <w:t xml:space="preserve"> before applying the EPCS TID-to-link mapping. If the</w:t>
        </w:r>
        <w:r w:rsidR="00673427" w:rsidRPr="00673427">
          <w:rPr>
            <w:sz w:val="20"/>
            <w:szCs w:val="20"/>
          </w:rPr>
          <w:t xml:space="preserve"> </w:t>
        </w:r>
        <w:r w:rsidR="00673427" w:rsidRPr="004B034B">
          <w:rPr>
            <w:sz w:val="20"/>
            <w:szCs w:val="20"/>
          </w:rPr>
          <w:t xml:space="preserve">Maintain Negotiated TID-To-Link mapping </w:t>
        </w:r>
        <w:r w:rsidR="00673427">
          <w:rPr>
            <w:sz w:val="20"/>
            <w:szCs w:val="20"/>
          </w:rPr>
          <w:t xml:space="preserve">subfield is set to 1, the non-AP MLD shall retain the current successfully negotiated </w:t>
        </w:r>
        <w:r w:rsidR="00673427">
          <w:rPr>
            <w:sz w:val="20"/>
            <w:szCs w:val="20"/>
          </w:rPr>
          <w:lastRenderedPageBreak/>
          <w:t>TID-To-Link mapping with the AP MLD before applying the EPCS TID-to-link mapping.</w:t>
        </w:r>
      </w:ins>
    </w:p>
    <w:p w14:paraId="2182C70D" w14:textId="77777777" w:rsidR="00AA6D38" w:rsidRDefault="00AA6D38" w:rsidP="0036129B">
      <w:pPr>
        <w:rPr>
          <w:ins w:id="66" w:author="Author"/>
          <w:sz w:val="20"/>
          <w:szCs w:val="20"/>
        </w:rPr>
      </w:pPr>
    </w:p>
    <w:p w14:paraId="6F369D1E" w14:textId="4CD1A3B9" w:rsidR="0036129B" w:rsidRDefault="00673427" w:rsidP="0036129B">
      <w:pPr>
        <w:rPr>
          <w:ins w:id="67" w:author="Author"/>
          <w:sz w:val="20"/>
          <w:szCs w:val="20"/>
          <w:rtl/>
        </w:rPr>
      </w:pPr>
      <w:ins w:id="68" w:author="Author">
        <w:r>
          <w:rPr>
            <w:sz w:val="20"/>
            <w:szCs w:val="20"/>
          </w:rPr>
          <w:t xml:space="preserve">When carried in </w:t>
        </w:r>
        <w:r w:rsidR="0036129B">
          <w:rPr>
            <w:sz w:val="20"/>
            <w:szCs w:val="20"/>
          </w:rPr>
          <w:t xml:space="preserve">the EPCS Priority Access </w:t>
        </w:r>
        <w:r>
          <w:rPr>
            <w:sz w:val="20"/>
            <w:szCs w:val="20"/>
          </w:rPr>
          <w:t xml:space="preserve">Teardown frame </w:t>
        </w:r>
        <w:r w:rsidR="0036129B">
          <w:rPr>
            <w:sz w:val="20"/>
            <w:szCs w:val="20"/>
          </w:rPr>
          <w:t xml:space="preserve">the </w:t>
        </w:r>
        <w:r w:rsidR="0036129B" w:rsidRPr="004B034B">
          <w:rPr>
            <w:sz w:val="20"/>
            <w:szCs w:val="20"/>
          </w:rPr>
          <w:t xml:space="preserve">Maintain Negotiated TID-To-Link mapping </w:t>
        </w:r>
        <w:r w:rsidR="0036129B">
          <w:rPr>
            <w:sz w:val="20"/>
            <w:szCs w:val="20"/>
          </w:rPr>
          <w:t xml:space="preserve">subfield </w:t>
        </w:r>
        <w:r>
          <w:rPr>
            <w:sz w:val="20"/>
            <w:szCs w:val="20"/>
          </w:rPr>
          <w:t xml:space="preserve">indicates </w:t>
        </w:r>
        <w:r w:rsidR="00F15029">
          <w:rPr>
            <w:sz w:val="20"/>
            <w:szCs w:val="20"/>
          </w:rPr>
          <w:t xml:space="preserve">the peer MLD </w:t>
        </w:r>
        <w:r>
          <w:rPr>
            <w:sz w:val="20"/>
            <w:szCs w:val="20"/>
          </w:rPr>
          <w:t>whether to</w:t>
        </w:r>
        <w:r w:rsidR="00F15029">
          <w:rPr>
            <w:sz w:val="20"/>
            <w:szCs w:val="20"/>
          </w:rPr>
          <w:t xml:space="preserve"> retrieve the previous successfully negotiated TID-To-Link mapping after the EPCS priority access service is torn down. If the </w:t>
        </w:r>
        <w:r w:rsidR="00F15029" w:rsidRPr="004B034B">
          <w:rPr>
            <w:sz w:val="20"/>
            <w:szCs w:val="20"/>
          </w:rPr>
          <w:t xml:space="preserve">Maintain Negotiated TID-To-Link mapping </w:t>
        </w:r>
        <w:r w:rsidR="00F15029">
          <w:rPr>
            <w:sz w:val="20"/>
            <w:szCs w:val="20"/>
          </w:rPr>
          <w:t xml:space="preserve">subfield </w:t>
        </w:r>
        <w:r w:rsidR="0036129B">
          <w:rPr>
            <w:sz w:val="20"/>
            <w:szCs w:val="20"/>
          </w:rPr>
          <w:t>is set to 1, the non-AP MLD (and the AP MLD) will retrieve the negotiated TID-To-Link mapping when the established EPCS Priority Access service is torn down. Otherwise, the non-AP MLD (and the AP MLD) will set the default mapping when the established EPCS Priority Access service is torn down.</w:t>
        </w:r>
      </w:ins>
    </w:p>
    <w:p w14:paraId="1D366AF5" w14:textId="77777777" w:rsidR="0036129B" w:rsidRDefault="0036129B" w:rsidP="0036129B">
      <w:pPr>
        <w:rPr>
          <w:ins w:id="69" w:author="Author"/>
          <w:sz w:val="20"/>
          <w:szCs w:val="20"/>
        </w:rPr>
      </w:pPr>
    </w:p>
    <w:p w14:paraId="4BB1F193" w14:textId="77777777" w:rsidR="0036129B" w:rsidRDefault="0036129B" w:rsidP="0036129B">
      <w:pPr>
        <w:rPr>
          <w:ins w:id="70" w:author="Author"/>
          <w:sz w:val="20"/>
          <w:szCs w:val="20"/>
        </w:rPr>
      </w:pPr>
    </w:p>
    <w:p w14:paraId="49579565" w14:textId="3076A5B1" w:rsidR="004D783E" w:rsidRDefault="0036129B" w:rsidP="0036129B">
      <w:pPr>
        <w:tabs>
          <w:tab w:val="left" w:pos="1779"/>
        </w:tabs>
        <w:kinsoku w:val="0"/>
        <w:overflowPunct w:val="0"/>
        <w:ind w:left="999"/>
        <w:rPr>
          <w:sz w:val="20"/>
          <w:szCs w:val="20"/>
        </w:rPr>
      </w:pPr>
      <w:r>
        <w:rPr>
          <w:sz w:val="20"/>
          <w:szCs w:val="20"/>
        </w:rPr>
        <w:t xml:space="preserve"> </w:t>
      </w:r>
    </w:p>
    <w:p w14:paraId="2FC14F73" w14:textId="77777777" w:rsidR="00DA3A43" w:rsidRDefault="00DA3A43" w:rsidP="009603D9">
      <w:pPr>
        <w:rPr>
          <w:sz w:val="20"/>
        </w:rPr>
      </w:pPr>
    </w:p>
    <w:p w14:paraId="1DB3F836" w14:textId="77777777" w:rsidR="008F3943" w:rsidRDefault="008F3943" w:rsidP="008F3943">
      <w:pPr>
        <w:pStyle w:val="ListParagraph"/>
        <w:numPr>
          <w:ilvl w:val="2"/>
          <w:numId w:val="16"/>
        </w:numPr>
        <w:tabs>
          <w:tab w:val="left" w:pos="1501"/>
        </w:tabs>
        <w:kinsoku w:val="0"/>
        <w:overflowPunct w:val="0"/>
        <w:spacing w:before="0"/>
        <w:rPr>
          <w:rFonts w:ascii="Arial" w:hAnsi="Arial" w:cs="Arial"/>
          <w:b/>
          <w:bCs/>
          <w:spacing w:val="-2"/>
          <w:sz w:val="20"/>
          <w:szCs w:val="20"/>
        </w:rPr>
      </w:pPr>
      <w:r>
        <w:rPr>
          <w:rFonts w:ascii="Arial" w:hAnsi="Arial" w:cs="Arial"/>
          <w:b/>
          <w:bCs/>
          <w:spacing w:val="-2"/>
          <w:sz w:val="20"/>
          <w:szCs w:val="20"/>
        </w:rPr>
        <w:t>Elements</w:t>
      </w:r>
    </w:p>
    <w:p w14:paraId="1C45F022" w14:textId="77777777" w:rsidR="008F3943" w:rsidRDefault="008F3943" w:rsidP="008F3943">
      <w:pPr>
        <w:rPr>
          <w:rFonts w:ascii="Arial" w:hAnsi="Arial" w:cs="Arial"/>
          <w:b/>
          <w:bCs/>
          <w:sz w:val="20"/>
          <w:szCs w:val="20"/>
        </w:rPr>
      </w:pPr>
    </w:p>
    <w:p w14:paraId="421A0AE3" w14:textId="77777777" w:rsidR="008F3943" w:rsidRDefault="008F3943" w:rsidP="008F3943">
      <w:pPr>
        <w:pStyle w:val="ListParagraph"/>
        <w:numPr>
          <w:ilvl w:val="4"/>
          <w:numId w:val="17"/>
        </w:numPr>
        <w:tabs>
          <w:tab w:val="left" w:pos="2057"/>
        </w:tabs>
        <w:kinsoku w:val="0"/>
        <w:overflowPunct w:val="0"/>
        <w:spacing w:before="0"/>
        <w:ind w:hanging="1058"/>
        <w:rPr>
          <w:rFonts w:ascii="Arial" w:hAnsi="Arial" w:cs="Arial"/>
          <w:b/>
          <w:bCs/>
          <w:spacing w:val="-2"/>
          <w:sz w:val="20"/>
          <w:szCs w:val="20"/>
        </w:rPr>
      </w:pPr>
      <w:r>
        <w:rPr>
          <w:rFonts w:ascii="Arial" w:hAnsi="Arial" w:cs="Arial"/>
          <w:b/>
          <w:bCs/>
          <w:sz w:val="20"/>
          <w:szCs w:val="20"/>
        </w:rPr>
        <w:t>Priority</w:t>
      </w:r>
      <w:r>
        <w:rPr>
          <w:rFonts w:ascii="Arial" w:hAnsi="Arial" w:cs="Arial"/>
          <w:b/>
          <w:bCs/>
          <w:spacing w:val="-11"/>
          <w:sz w:val="20"/>
          <w:szCs w:val="20"/>
        </w:rPr>
        <w:t xml:space="preserve"> </w:t>
      </w:r>
      <w:r>
        <w:rPr>
          <w:rFonts w:ascii="Arial" w:hAnsi="Arial" w:cs="Arial"/>
          <w:b/>
          <w:bCs/>
          <w:sz w:val="20"/>
          <w:szCs w:val="20"/>
        </w:rPr>
        <w:t>Access</w:t>
      </w:r>
      <w:r>
        <w:rPr>
          <w:rFonts w:ascii="Arial" w:hAnsi="Arial" w:cs="Arial"/>
          <w:b/>
          <w:bCs/>
          <w:spacing w:val="-10"/>
          <w:sz w:val="20"/>
          <w:szCs w:val="20"/>
        </w:rPr>
        <w:t xml:space="preserve"> </w:t>
      </w:r>
      <w:r>
        <w:rPr>
          <w:rFonts w:ascii="Arial" w:hAnsi="Arial" w:cs="Arial"/>
          <w:b/>
          <w:bCs/>
          <w:sz w:val="20"/>
          <w:szCs w:val="20"/>
        </w:rPr>
        <w:t>Multi-Link</w:t>
      </w:r>
      <w:r>
        <w:rPr>
          <w:rFonts w:ascii="Arial" w:hAnsi="Arial" w:cs="Arial"/>
          <w:b/>
          <w:bCs/>
          <w:spacing w:val="-11"/>
          <w:sz w:val="20"/>
          <w:szCs w:val="20"/>
        </w:rPr>
        <w:t xml:space="preserve"> </w:t>
      </w:r>
      <w:r>
        <w:rPr>
          <w:rFonts w:ascii="Arial" w:hAnsi="Arial" w:cs="Arial"/>
          <w:b/>
          <w:bCs/>
          <w:spacing w:val="-2"/>
          <w:sz w:val="20"/>
          <w:szCs w:val="20"/>
        </w:rPr>
        <w:t>element</w:t>
      </w:r>
    </w:p>
    <w:p w14:paraId="7C208BB1" w14:textId="77777777" w:rsidR="008F3943" w:rsidRPr="00F01801" w:rsidRDefault="008F3943" w:rsidP="008F3943">
      <w:pPr>
        <w:rPr>
          <w:sz w:val="20"/>
          <w:szCs w:val="20"/>
        </w:rPr>
      </w:pPr>
    </w:p>
    <w:p w14:paraId="079BEE5B" w14:textId="77777777" w:rsidR="008F3943" w:rsidRDefault="008F3943" w:rsidP="008F3943">
      <w:pPr>
        <w:rPr>
          <w:b/>
          <w:i/>
          <w:iCs/>
          <w:sz w:val="20"/>
          <w:szCs w:val="20"/>
          <w:highlight w:val="yellow"/>
        </w:rPr>
      </w:pPr>
      <w:r w:rsidRPr="009805C2">
        <w:rPr>
          <w:rFonts w:eastAsia="Malgun Gothic"/>
          <w:b/>
          <w:i/>
          <w:iCs/>
          <w:sz w:val="20"/>
          <w:szCs w:val="20"/>
          <w:highlight w:val="yellow"/>
          <w:lang w:val="en-GB" w:bidi="ar-SA"/>
        </w:rPr>
        <w:t xml:space="preserve">TGbe editor: Please update </w:t>
      </w:r>
      <w:r w:rsidRPr="009805C2">
        <w:rPr>
          <w:b/>
          <w:i/>
          <w:iCs/>
          <w:sz w:val="20"/>
          <w:szCs w:val="20"/>
          <w:highlight w:val="yellow"/>
        </w:rPr>
        <w:t>the contents of the following paragraph in this subclause as shown below:</w:t>
      </w:r>
    </w:p>
    <w:p w14:paraId="0413BFA7" w14:textId="77777777" w:rsidR="008F3943" w:rsidRDefault="008F3943" w:rsidP="008F3943">
      <w:pPr>
        <w:rPr>
          <w:sz w:val="18"/>
          <w:szCs w:val="18"/>
        </w:rPr>
      </w:pPr>
    </w:p>
    <w:p w14:paraId="04AC0BB0" w14:textId="5C1879CD" w:rsidR="008F3943" w:rsidRPr="00B50B4F" w:rsidRDefault="008F3943" w:rsidP="008F3943">
      <w:pPr>
        <w:rPr>
          <w:sz w:val="20"/>
          <w:szCs w:val="20"/>
        </w:rPr>
      </w:pPr>
      <w:r w:rsidRPr="00B50B4F">
        <w:rPr>
          <w:sz w:val="20"/>
          <w:szCs w:val="20"/>
        </w:rPr>
        <w:t>The Priority Access Multi-Link element carries EDCA Parameter sets used by EPCS priority access (see 35.16 (EPCS priority access)).</w:t>
      </w:r>
    </w:p>
    <w:p w14:paraId="5749243F" w14:textId="77777777" w:rsidR="008F3943" w:rsidRPr="00B50B4F" w:rsidRDefault="008F3943" w:rsidP="008F3943">
      <w:pPr>
        <w:rPr>
          <w:sz w:val="20"/>
          <w:szCs w:val="20"/>
        </w:rPr>
      </w:pPr>
    </w:p>
    <w:p w14:paraId="2C005F67" w14:textId="1AF288D5" w:rsidR="008F3943" w:rsidRPr="00AA0EE1" w:rsidRDefault="008F3943" w:rsidP="008F3943">
      <w:pPr>
        <w:rPr>
          <w:ins w:id="71" w:author="Author"/>
          <w:sz w:val="20"/>
          <w:szCs w:val="20"/>
        </w:rPr>
      </w:pPr>
      <w:bookmarkStart w:id="72" w:name="_Hlk136972818"/>
      <w:ins w:id="73" w:author="Author">
        <w:r>
          <w:rPr>
            <w:sz w:val="18"/>
            <w:szCs w:val="18"/>
          </w:rPr>
          <w:t>(#16572, 18342)</w:t>
        </w:r>
        <w:r>
          <w:rPr>
            <w:sz w:val="20"/>
            <w:szCs w:val="20"/>
          </w:rPr>
          <w:t xml:space="preserve"> </w:t>
        </w:r>
        <w:bookmarkEnd w:id="72"/>
        <w:r w:rsidRPr="00AA0EE1">
          <w:rPr>
            <w:sz w:val="20"/>
            <w:szCs w:val="20"/>
          </w:rPr>
          <w:t xml:space="preserve">The format of the Presence Bitmap subfield of the Multi-Link Control field in a </w:t>
        </w:r>
        <w:r>
          <w:rPr>
            <w:sz w:val="20"/>
            <w:szCs w:val="20"/>
          </w:rPr>
          <w:t>Priority Access</w:t>
        </w:r>
      </w:ins>
    </w:p>
    <w:p w14:paraId="2558B615" w14:textId="77777777" w:rsidR="008F3943" w:rsidRDefault="008F3943" w:rsidP="008F3943">
      <w:pPr>
        <w:rPr>
          <w:ins w:id="74" w:author="Author"/>
          <w:sz w:val="20"/>
          <w:szCs w:val="20"/>
        </w:rPr>
      </w:pPr>
      <w:ins w:id="75" w:author="Author">
        <w:r w:rsidRPr="00AA0EE1">
          <w:rPr>
            <w:sz w:val="20"/>
            <w:szCs w:val="20"/>
          </w:rPr>
          <w:t>Multi-Link element is defined in Figure 9-1002</w:t>
        </w:r>
        <w:r>
          <w:rPr>
            <w:sz w:val="20"/>
            <w:szCs w:val="20"/>
          </w:rPr>
          <w:t>aa0</w:t>
        </w:r>
        <w:r w:rsidRPr="00AA0EE1">
          <w:rPr>
            <w:sz w:val="20"/>
            <w:szCs w:val="20"/>
          </w:rPr>
          <w:t xml:space="preserve"> (Presence Bitmap subfield of the </w:t>
        </w:r>
        <w:r>
          <w:rPr>
            <w:sz w:val="20"/>
            <w:szCs w:val="20"/>
          </w:rPr>
          <w:t>Priority Access</w:t>
        </w:r>
        <w:r w:rsidRPr="00AA0EE1">
          <w:rPr>
            <w:sz w:val="20"/>
            <w:szCs w:val="20"/>
          </w:rPr>
          <w:t xml:space="preserve"> Multi</w:t>
        </w:r>
        <w:r>
          <w:rPr>
            <w:sz w:val="20"/>
            <w:szCs w:val="20"/>
          </w:rPr>
          <w:t>-</w:t>
        </w:r>
        <w:r w:rsidRPr="00AA0EE1">
          <w:rPr>
            <w:sz w:val="20"/>
            <w:szCs w:val="20"/>
          </w:rPr>
          <w:t>Link element format).</w:t>
        </w:r>
        <w:r>
          <w:rPr>
            <w:sz w:val="20"/>
            <w:szCs w:val="20"/>
          </w:rPr>
          <w:t xml:space="preserve"> </w:t>
        </w:r>
      </w:ins>
      <w:del w:id="76" w:author="Author">
        <w:r w:rsidRPr="00B50B4F" w:rsidDel="00AA0EE1">
          <w:rPr>
            <w:sz w:val="20"/>
            <w:szCs w:val="20"/>
          </w:rPr>
          <w:delText>(#10569)The Presence Bitmap subfield of the Multi-Link Control field is reserved in Priority Access (#12934)Multi-Link element.</w:delText>
        </w:r>
      </w:del>
    </w:p>
    <w:p w14:paraId="574DF7EE" w14:textId="77777777" w:rsidR="008F3943" w:rsidRDefault="008F3943" w:rsidP="008F3943">
      <w:pPr>
        <w:rPr>
          <w:ins w:id="77" w:author="Author"/>
          <w:sz w:val="20"/>
          <w:szCs w:val="20"/>
        </w:rPr>
      </w:pPr>
    </w:p>
    <w:tbl>
      <w:tblPr>
        <w:tblStyle w:val="TableGrid"/>
        <w:tblW w:w="3531" w:type="dxa"/>
        <w:tblInd w:w="24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
        <w:gridCol w:w="1395"/>
        <w:gridCol w:w="1459"/>
      </w:tblGrid>
      <w:tr w:rsidR="008F3943" w14:paraId="073029CE" w14:textId="77777777" w:rsidTr="00B05853">
        <w:trPr>
          <w:ins w:id="78" w:author="Author"/>
        </w:trPr>
        <w:tc>
          <w:tcPr>
            <w:tcW w:w="677" w:type="dxa"/>
          </w:tcPr>
          <w:p w14:paraId="652D370E" w14:textId="77777777" w:rsidR="008F3943" w:rsidRDefault="008F3943" w:rsidP="00B05853">
            <w:pPr>
              <w:rPr>
                <w:ins w:id="79" w:author="Author"/>
              </w:rPr>
            </w:pPr>
          </w:p>
        </w:tc>
        <w:tc>
          <w:tcPr>
            <w:tcW w:w="1395" w:type="dxa"/>
            <w:tcBorders>
              <w:bottom w:val="single" w:sz="4" w:space="0" w:color="auto"/>
            </w:tcBorders>
          </w:tcPr>
          <w:p w14:paraId="12A60CE0" w14:textId="77777777" w:rsidR="008F3943" w:rsidRPr="00AA0EE1" w:rsidRDefault="008F3943" w:rsidP="00B05853">
            <w:pPr>
              <w:pStyle w:val="BodyText"/>
              <w:kinsoku w:val="0"/>
              <w:overflowPunct w:val="0"/>
              <w:spacing w:before="60"/>
              <w:jc w:val="center"/>
              <w:rPr>
                <w:ins w:id="80" w:author="Author"/>
                <w:rFonts w:ascii="Arial" w:hAnsi="Arial" w:cs="Arial"/>
                <w:sz w:val="16"/>
                <w:szCs w:val="16"/>
              </w:rPr>
            </w:pPr>
            <w:ins w:id="81" w:author="Author">
              <w:r w:rsidRPr="00AA0EE1">
                <w:rPr>
                  <w:rFonts w:ascii="Arial" w:hAnsi="Arial" w:cs="Arial"/>
                  <w:sz w:val="16"/>
                  <w:szCs w:val="16"/>
                </w:rPr>
                <w:t>B0</w:t>
              </w:r>
            </w:ins>
          </w:p>
        </w:tc>
        <w:tc>
          <w:tcPr>
            <w:tcW w:w="1459" w:type="dxa"/>
            <w:tcBorders>
              <w:bottom w:val="single" w:sz="4" w:space="0" w:color="auto"/>
            </w:tcBorders>
          </w:tcPr>
          <w:p w14:paraId="0748995D" w14:textId="77777777" w:rsidR="008F3943" w:rsidRPr="00AA0EE1" w:rsidRDefault="008F3943" w:rsidP="00B05853">
            <w:pPr>
              <w:pStyle w:val="BodyText"/>
              <w:kinsoku w:val="0"/>
              <w:overflowPunct w:val="0"/>
              <w:spacing w:before="60"/>
              <w:jc w:val="center"/>
              <w:rPr>
                <w:ins w:id="82" w:author="Author"/>
                <w:rFonts w:ascii="Arial" w:hAnsi="Arial" w:cs="Arial"/>
                <w:sz w:val="16"/>
                <w:szCs w:val="16"/>
              </w:rPr>
            </w:pPr>
            <w:ins w:id="83" w:author="Author">
              <w:r>
                <w:rPr>
                  <w:rFonts w:ascii="Arial" w:hAnsi="Arial" w:cs="Arial"/>
                  <w:sz w:val="16"/>
                  <w:szCs w:val="16"/>
                </w:rPr>
                <w:t>B1                 B11</w:t>
              </w:r>
            </w:ins>
          </w:p>
        </w:tc>
      </w:tr>
      <w:tr w:rsidR="008F3943" w14:paraId="57F2D42E" w14:textId="77777777" w:rsidTr="00B05853">
        <w:trPr>
          <w:ins w:id="84" w:author="Author"/>
        </w:trPr>
        <w:tc>
          <w:tcPr>
            <w:tcW w:w="677" w:type="dxa"/>
            <w:tcBorders>
              <w:right w:val="single" w:sz="4" w:space="0" w:color="auto"/>
            </w:tcBorders>
          </w:tcPr>
          <w:p w14:paraId="5DC06CF8" w14:textId="77777777" w:rsidR="008F3943" w:rsidRDefault="008F3943" w:rsidP="00B05853">
            <w:pPr>
              <w:rPr>
                <w:ins w:id="85" w:author="Author"/>
              </w:rPr>
            </w:pPr>
          </w:p>
        </w:tc>
        <w:tc>
          <w:tcPr>
            <w:tcW w:w="1395" w:type="dxa"/>
            <w:tcBorders>
              <w:top w:val="single" w:sz="4" w:space="0" w:color="auto"/>
              <w:left w:val="single" w:sz="4" w:space="0" w:color="auto"/>
              <w:bottom w:val="single" w:sz="4" w:space="0" w:color="auto"/>
              <w:right w:val="single" w:sz="4" w:space="0" w:color="auto"/>
            </w:tcBorders>
          </w:tcPr>
          <w:p w14:paraId="3A215B95" w14:textId="77777777" w:rsidR="008F3943" w:rsidRPr="00AF3377" w:rsidRDefault="008F3943" w:rsidP="00B05853">
            <w:pPr>
              <w:pStyle w:val="BodyText"/>
              <w:kinsoku w:val="0"/>
              <w:overflowPunct w:val="0"/>
              <w:rPr>
                <w:ins w:id="86" w:author="Author"/>
                <w:rFonts w:ascii="Arial" w:hAnsi="Arial" w:cs="Arial"/>
                <w:spacing w:val="-2"/>
                <w:sz w:val="16"/>
                <w:szCs w:val="16"/>
              </w:rPr>
            </w:pPr>
            <w:ins w:id="87" w:author="Author">
              <w:r>
                <w:rPr>
                  <w:rFonts w:ascii="Arial" w:hAnsi="Arial" w:cs="Arial"/>
                  <w:sz w:val="16"/>
                  <w:szCs w:val="16"/>
                </w:rPr>
                <w:t>TID-To-Link Mapping Present</w:t>
              </w:r>
            </w:ins>
          </w:p>
        </w:tc>
        <w:tc>
          <w:tcPr>
            <w:tcW w:w="1459" w:type="dxa"/>
            <w:tcBorders>
              <w:top w:val="single" w:sz="4" w:space="0" w:color="auto"/>
              <w:left w:val="single" w:sz="4" w:space="0" w:color="auto"/>
              <w:bottom w:val="single" w:sz="4" w:space="0" w:color="auto"/>
              <w:right w:val="single" w:sz="4" w:space="0" w:color="auto"/>
            </w:tcBorders>
          </w:tcPr>
          <w:p w14:paraId="2CC335C7" w14:textId="77777777" w:rsidR="008F3943" w:rsidRPr="00AF3377" w:rsidRDefault="008F3943" w:rsidP="00B05853">
            <w:pPr>
              <w:pStyle w:val="BodyText"/>
              <w:kinsoku w:val="0"/>
              <w:overflowPunct w:val="0"/>
              <w:rPr>
                <w:ins w:id="88" w:author="Author"/>
                <w:rFonts w:ascii="Arial" w:hAnsi="Arial" w:cs="Arial"/>
                <w:sz w:val="16"/>
                <w:szCs w:val="16"/>
              </w:rPr>
            </w:pPr>
            <w:ins w:id="89" w:author="Author">
              <w:r>
                <w:rPr>
                  <w:rFonts w:ascii="Arial" w:hAnsi="Arial" w:cs="Arial"/>
                  <w:sz w:val="16"/>
                  <w:szCs w:val="16"/>
                </w:rPr>
                <w:t>Reserved</w:t>
              </w:r>
            </w:ins>
          </w:p>
        </w:tc>
      </w:tr>
      <w:tr w:rsidR="008F3943" w14:paraId="71186F94" w14:textId="77777777" w:rsidTr="00B05853">
        <w:trPr>
          <w:ins w:id="90" w:author="Author"/>
        </w:trPr>
        <w:tc>
          <w:tcPr>
            <w:tcW w:w="677" w:type="dxa"/>
          </w:tcPr>
          <w:p w14:paraId="19C2CE17" w14:textId="77777777" w:rsidR="008F3943" w:rsidRPr="00EF5AE5" w:rsidRDefault="008F3943" w:rsidP="00B05853">
            <w:pPr>
              <w:pStyle w:val="BodyText"/>
              <w:kinsoku w:val="0"/>
              <w:overflowPunct w:val="0"/>
              <w:spacing w:before="60"/>
              <w:rPr>
                <w:ins w:id="91" w:author="Author"/>
                <w:rFonts w:ascii="Arial" w:hAnsi="Arial" w:cs="Arial"/>
                <w:sz w:val="16"/>
                <w:szCs w:val="16"/>
              </w:rPr>
            </w:pPr>
            <w:ins w:id="92" w:author="Author">
              <w:r>
                <w:rPr>
                  <w:rFonts w:ascii="Arial" w:hAnsi="Arial" w:cs="Arial"/>
                  <w:sz w:val="16"/>
                  <w:szCs w:val="16"/>
                </w:rPr>
                <w:t>Bi</w:t>
              </w:r>
              <w:r w:rsidRPr="00EF5AE5">
                <w:rPr>
                  <w:rFonts w:ascii="Arial" w:hAnsi="Arial" w:cs="Arial"/>
                  <w:sz w:val="16"/>
                  <w:szCs w:val="16"/>
                </w:rPr>
                <w:t>ts</w:t>
              </w:r>
            </w:ins>
          </w:p>
        </w:tc>
        <w:tc>
          <w:tcPr>
            <w:tcW w:w="1395" w:type="dxa"/>
            <w:tcBorders>
              <w:top w:val="single" w:sz="4" w:space="0" w:color="auto"/>
            </w:tcBorders>
          </w:tcPr>
          <w:p w14:paraId="616918FA" w14:textId="77777777" w:rsidR="008F3943" w:rsidRPr="00EF5AE5" w:rsidRDefault="008F3943" w:rsidP="00B05853">
            <w:pPr>
              <w:pStyle w:val="BodyText"/>
              <w:kinsoku w:val="0"/>
              <w:overflowPunct w:val="0"/>
              <w:spacing w:before="60"/>
              <w:jc w:val="center"/>
              <w:rPr>
                <w:ins w:id="93" w:author="Author"/>
                <w:rFonts w:ascii="Arial" w:hAnsi="Arial" w:cs="Arial"/>
                <w:sz w:val="16"/>
                <w:szCs w:val="16"/>
              </w:rPr>
            </w:pPr>
            <w:ins w:id="94" w:author="Author">
              <w:r>
                <w:rPr>
                  <w:rFonts w:ascii="Arial" w:hAnsi="Arial" w:cs="Arial"/>
                  <w:sz w:val="16"/>
                  <w:szCs w:val="16"/>
                </w:rPr>
                <w:t>1</w:t>
              </w:r>
            </w:ins>
          </w:p>
        </w:tc>
        <w:tc>
          <w:tcPr>
            <w:tcW w:w="1459" w:type="dxa"/>
            <w:tcBorders>
              <w:top w:val="single" w:sz="4" w:space="0" w:color="auto"/>
            </w:tcBorders>
          </w:tcPr>
          <w:p w14:paraId="17F019BF" w14:textId="77777777" w:rsidR="008F3943" w:rsidRPr="00EF5AE5" w:rsidRDefault="008F3943" w:rsidP="00B05853">
            <w:pPr>
              <w:pStyle w:val="BodyText"/>
              <w:kinsoku w:val="0"/>
              <w:overflowPunct w:val="0"/>
              <w:spacing w:before="60"/>
              <w:jc w:val="center"/>
              <w:rPr>
                <w:ins w:id="95" w:author="Author"/>
                <w:rFonts w:ascii="Arial" w:hAnsi="Arial" w:cs="Arial"/>
                <w:sz w:val="16"/>
                <w:szCs w:val="16"/>
              </w:rPr>
            </w:pPr>
            <w:ins w:id="96" w:author="Author">
              <w:r>
                <w:rPr>
                  <w:rFonts w:ascii="Arial" w:hAnsi="Arial" w:cs="Arial"/>
                  <w:sz w:val="16"/>
                  <w:szCs w:val="16"/>
                </w:rPr>
                <w:t>11</w:t>
              </w:r>
            </w:ins>
          </w:p>
        </w:tc>
      </w:tr>
    </w:tbl>
    <w:p w14:paraId="517D6DA3" w14:textId="77777777" w:rsidR="008F3943" w:rsidRDefault="008F3943" w:rsidP="008F3943">
      <w:pPr>
        <w:rPr>
          <w:ins w:id="97" w:author="Author"/>
        </w:rPr>
      </w:pPr>
    </w:p>
    <w:p w14:paraId="53E3DD35" w14:textId="70BCEAF6" w:rsidR="008F3943" w:rsidRPr="00B50B4F" w:rsidRDefault="008F3943" w:rsidP="008F3943">
      <w:pPr>
        <w:rPr>
          <w:sz w:val="20"/>
          <w:szCs w:val="20"/>
        </w:rPr>
      </w:pPr>
      <w:ins w:id="98" w:author="Author">
        <w:r>
          <w:rPr>
            <w:rFonts w:ascii="Arial" w:hAnsi="Arial" w:cs="Arial"/>
            <w:b/>
            <w:bCs/>
          </w:rPr>
          <w:t>Figure</w:t>
        </w:r>
        <w:r>
          <w:rPr>
            <w:rFonts w:ascii="Arial" w:hAnsi="Arial" w:cs="Arial"/>
            <w:b/>
            <w:bCs/>
            <w:spacing w:val="-5"/>
          </w:rPr>
          <w:t xml:space="preserve"> </w:t>
        </w:r>
        <w:r>
          <w:rPr>
            <w:rFonts w:ascii="Arial" w:hAnsi="Arial" w:cs="Arial"/>
            <w:b/>
            <w:bCs/>
          </w:rPr>
          <w:t>9-1002a</w:t>
        </w:r>
        <w:r w:rsidR="00A461EA">
          <w:rPr>
            <w:rFonts w:ascii="Arial" w:hAnsi="Arial" w:cs="Arial"/>
            <w:b/>
            <w:bCs/>
          </w:rPr>
          <w:t>d</w:t>
        </w:r>
        <w:r>
          <w:rPr>
            <w:rFonts w:ascii="Arial" w:hAnsi="Arial" w:cs="Arial"/>
            <w:b/>
            <w:bCs/>
          </w:rPr>
          <w:t>0—</w:t>
        </w:r>
        <w:bookmarkStart w:id="99" w:name="_Hlk137038873"/>
        <w:r>
          <w:rPr>
            <w:rFonts w:ascii="Arial" w:hAnsi="Arial" w:cs="Arial"/>
            <w:b/>
            <w:bCs/>
          </w:rPr>
          <w:t>Presence Bitmap subfield</w:t>
        </w:r>
        <w:r>
          <w:rPr>
            <w:rFonts w:ascii="Arial" w:hAnsi="Arial" w:cs="Arial"/>
            <w:b/>
            <w:bCs/>
            <w:spacing w:val="-4"/>
          </w:rPr>
          <w:t xml:space="preserve"> </w:t>
        </w:r>
        <w:r>
          <w:rPr>
            <w:rFonts w:ascii="Arial" w:hAnsi="Arial" w:cs="Arial"/>
            <w:b/>
            <w:bCs/>
          </w:rPr>
          <w:t>of</w:t>
        </w:r>
        <w:r>
          <w:rPr>
            <w:rFonts w:ascii="Arial" w:hAnsi="Arial" w:cs="Arial"/>
            <w:b/>
            <w:bCs/>
            <w:spacing w:val="-5"/>
          </w:rPr>
          <w:t xml:space="preserve"> </w:t>
        </w:r>
        <w:r>
          <w:rPr>
            <w:rFonts w:ascii="Arial" w:hAnsi="Arial" w:cs="Arial"/>
            <w:b/>
            <w:bCs/>
          </w:rPr>
          <w:t>the</w:t>
        </w:r>
        <w:r>
          <w:rPr>
            <w:rFonts w:ascii="Arial" w:hAnsi="Arial" w:cs="Arial"/>
            <w:b/>
            <w:bCs/>
            <w:spacing w:val="-5"/>
          </w:rPr>
          <w:t xml:space="preserve"> </w:t>
        </w:r>
        <w:r>
          <w:rPr>
            <w:rFonts w:ascii="Arial" w:hAnsi="Arial" w:cs="Arial"/>
            <w:b/>
            <w:bCs/>
          </w:rPr>
          <w:t>Priority</w:t>
        </w:r>
        <w:r>
          <w:rPr>
            <w:rFonts w:ascii="Arial" w:hAnsi="Arial" w:cs="Arial"/>
            <w:b/>
            <w:bCs/>
            <w:spacing w:val="-5"/>
          </w:rPr>
          <w:t xml:space="preserve"> </w:t>
        </w:r>
        <w:r>
          <w:rPr>
            <w:rFonts w:ascii="Arial" w:hAnsi="Arial" w:cs="Arial"/>
            <w:b/>
            <w:bCs/>
          </w:rPr>
          <w:t>Access</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bookmarkEnd w:id="99"/>
        <w:r>
          <w:rPr>
            <w:rFonts w:ascii="Arial" w:hAnsi="Arial" w:cs="Arial"/>
            <w:b/>
            <w:bCs/>
            <w:spacing w:val="-5"/>
          </w:rPr>
          <w:t xml:space="preserve"> </w:t>
        </w:r>
        <w:proofErr w:type="gramStart"/>
        <w:r>
          <w:rPr>
            <w:rFonts w:ascii="Arial" w:hAnsi="Arial" w:cs="Arial"/>
            <w:b/>
            <w:bCs/>
          </w:rPr>
          <w:t>form</w:t>
        </w:r>
        <w:r>
          <w:rPr>
            <w:rFonts w:ascii="Arial" w:hAnsi="Arial" w:cs="Arial"/>
            <w:b/>
            <w:bCs/>
            <w:spacing w:val="-2"/>
          </w:rPr>
          <w:t>at(</w:t>
        </w:r>
        <w:proofErr w:type="gramEnd"/>
        <w:r>
          <w:rPr>
            <w:rFonts w:ascii="Arial" w:hAnsi="Arial" w:cs="Arial"/>
            <w:b/>
            <w:bCs/>
            <w:spacing w:val="-2"/>
          </w:rPr>
          <w:t>#12696)</w:t>
        </w:r>
      </w:ins>
    </w:p>
    <w:p w14:paraId="67AA0FAC" w14:textId="77777777" w:rsidR="008F3943" w:rsidRPr="00B50B4F" w:rsidRDefault="008F3943" w:rsidP="008F3943">
      <w:pPr>
        <w:rPr>
          <w:sz w:val="20"/>
          <w:szCs w:val="20"/>
        </w:rPr>
      </w:pPr>
    </w:p>
    <w:p w14:paraId="02281606" w14:textId="4EA179A2" w:rsidR="008F3943" w:rsidRDefault="0042695E" w:rsidP="008F3943">
      <w:pPr>
        <w:rPr>
          <w:ins w:id="100" w:author="Author"/>
          <w:sz w:val="20"/>
          <w:szCs w:val="20"/>
        </w:rPr>
      </w:pPr>
      <w:ins w:id="101" w:author="Author">
        <w:r>
          <w:rPr>
            <w:sz w:val="18"/>
            <w:szCs w:val="18"/>
          </w:rPr>
          <w:t>(#16572, 18342)</w:t>
        </w:r>
        <w:r>
          <w:rPr>
            <w:sz w:val="20"/>
            <w:szCs w:val="20"/>
          </w:rPr>
          <w:t xml:space="preserve"> </w:t>
        </w:r>
        <w:r w:rsidR="008F3943">
          <w:rPr>
            <w:sz w:val="20"/>
            <w:szCs w:val="20"/>
          </w:rPr>
          <w:t>The TID-To-Link Mapping Present subfield is set to 1 if the TID-To-Link Mapping Control field is present in the Common Info field. Otherwise, it is set to 0.</w:t>
        </w:r>
      </w:ins>
    </w:p>
    <w:p w14:paraId="56E1A42B" w14:textId="77777777" w:rsidR="008F3943" w:rsidRDefault="008F3943" w:rsidP="008F3943">
      <w:pPr>
        <w:rPr>
          <w:ins w:id="102" w:author="Author"/>
          <w:sz w:val="20"/>
          <w:szCs w:val="20"/>
        </w:rPr>
      </w:pPr>
    </w:p>
    <w:p w14:paraId="2963E41C" w14:textId="77777777" w:rsidR="008F3943" w:rsidRDefault="008F3943" w:rsidP="008F3943">
      <w:r w:rsidRPr="00B50B4F">
        <w:rPr>
          <w:sz w:val="20"/>
          <w:szCs w:val="20"/>
        </w:rPr>
        <w:t xml:space="preserve">The format of the Common Info field of the Priority Access Multi-Link element is defined in </w:t>
      </w:r>
      <w:hyperlink w:anchor="bookmark177" w:history="1">
        <w:r w:rsidRPr="00B50B4F">
          <w:rPr>
            <w:sz w:val="20"/>
            <w:szCs w:val="20"/>
          </w:rPr>
          <w:t>Figure 9-</w:t>
        </w:r>
      </w:hyperlink>
      <w:r w:rsidRPr="00B50B4F">
        <w:rPr>
          <w:sz w:val="20"/>
          <w:szCs w:val="20"/>
        </w:rPr>
        <w:t xml:space="preserve"> </w:t>
      </w:r>
      <w:hyperlink w:anchor="bookmark177" w:history="1">
        <w:r w:rsidRPr="00B50B4F">
          <w:rPr>
            <w:sz w:val="20"/>
            <w:szCs w:val="20"/>
          </w:rPr>
          <w:t xml:space="preserve">1002aa (Common Info field of the Priority Access Multi-Link element </w:t>
        </w:r>
        <w:proofErr w:type="gramStart"/>
        <w:r w:rsidRPr="00B50B4F">
          <w:rPr>
            <w:sz w:val="20"/>
            <w:szCs w:val="20"/>
          </w:rPr>
          <w:t>format(</w:t>
        </w:r>
        <w:proofErr w:type="gramEnd"/>
        <w:r w:rsidRPr="00B50B4F">
          <w:rPr>
            <w:sz w:val="20"/>
            <w:szCs w:val="20"/>
          </w:rPr>
          <w:t>#10569))</w:t>
        </w:r>
      </w:hyperlink>
      <w:r>
        <w:t>.</w:t>
      </w:r>
    </w:p>
    <w:p w14:paraId="7832D285" w14:textId="77777777" w:rsidR="008F3943" w:rsidRDefault="008F3943" w:rsidP="008F3943"/>
    <w:tbl>
      <w:tblPr>
        <w:tblStyle w:val="TableGrid"/>
        <w:tblW w:w="8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
        <w:gridCol w:w="1394"/>
        <w:gridCol w:w="1458"/>
        <w:gridCol w:w="1628"/>
        <w:gridCol w:w="1419"/>
        <w:gridCol w:w="421"/>
        <w:gridCol w:w="1408"/>
      </w:tblGrid>
      <w:tr w:rsidR="008F3943" w14:paraId="1330C9C0" w14:textId="77777777" w:rsidTr="00B05853">
        <w:tc>
          <w:tcPr>
            <w:tcW w:w="679" w:type="dxa"/>
          </w:tcPr>
          <w:p w14:paraId="50C33C0A" w14:textId="77777777" w:rsidR="008F3943" w:rsidRDefault="008F3943" w:rsidP="00B05853"/>
        </w:tc>
        <w:tc>
          <w:tcPr>
            <w:tcW w:w="1399" w:type="dxa"/>
            <w:tcBorders>
              <w:bottom w:val="single" w:sz="4" w:space="0" w:color="auto"/>
            </w:tcBorders>
          </w:tcPr>
          <w:p w14:paraId="6CE3320F" w14:textId="77777777" w:rsidR="008F3943" w:rsidRDefault="008F3943" w:rsidP="00B05853"/>
        </w:tc>
        <w:tc>
          <w:tcPr>
            <w:tcW w:w="1463" w:type="dxa"/>
            <w:tcBorders>
              <w:bottom w:val="single" w:sz="4" w:space="0" w:color="auto"/>
            </w:tcBorders>
          </w:tcPr>
          <w:p w14:paraId="63044EE6" w14:textId="77777777" w:rsidR="008F3943" w:rsidRDefault="008F3943" w:rsidP="00B05853"/>
        </w:tc>
        <w:tc>
          <w:tcPr>
            <w:tcW w:w="1634" w:type="dxa"/>
            <w:tcBorders>
              <w:bottom w:val="single" w:sz="4" w:space="0" w:color="auto"/>
            </w:tcBorders>
          </w:tcPr>
          <w:p w14:paraId="3753CBA9" w14:textId="77777777" w:rsidR="008F3943" w:rsidRDefault="008F3943" w:rsidP="00B05853"/>
        </w:tc>
        <w:tc>
          <w:tcPr>
            <w:tcW w:w="1423" w:type="dxa"/>
            <w:tcBorders>
              <w:bottom w:val="single" w:sz="4" w:space="0" w:color="auto"/>
            </w:tcBorders>
          </w:tcPr>
          <w:p w14:paraId="24B8E0C6" w14:textId="77777777" w:rsidR="008F3943" w:rsidRDefault="008F3943" w:rsidP="00B05853"/>
        </w:tc>
        <w:tc>
          <w:tcPr>
            <w:tcW w:w="397" w:type="dxa"/>
            <w:tcBorders>
              <w:bottom w:val="single" w:sz="4" w:space="0" w:color="auto"/>
            </w:tcBorders>
          </w:tcPr>
          <w:p w14:paraId="6393BF41" w14:textId="77777777" w:rsidR="008F3943" w:rsidRDefault="008F3943" w:rsidP="00B05853"/>
        </w:tc>
        <w:tc>
          <w:tcPr>
            <w:tcW w:w="1412" w:type="dxa"/>
            <w:tcBorders>
              <w:bottom w:val="single" w:sz="4" w:space="0" w:color="auto"/>
            </w:tcBorders>
          </w:tcPr>
          <w:p w14:paraId="361D0AB6" w14:textId="77777777" w:rsidR="008F3943" w:rsidRDefault="008F3943" w:rsidP="00B05853"/>
        </w:tc>
      </w:tr>
      <w:tr w:rsidR="008F3943" w14:paraId="259222AF" w14:textId="77777777" w:rsidTr="00B05853">
        <w:tc>
          <w:tcPr>
            <w:tcW w:w="679" w:type="dxa"/>
            <w:tcBorders>
              <w:right w:val="single" w:sz="4" w:space="0" w:color="auto"/>
            </w:tcBorders>
          </w:tcPr>
          <w:p w14:paraId="51B8983A" w14:textId="77777777" w:rsidR="008F3943" w:rsidRDefault="008F3943" w:rsidP="00B05853"/>
        </w:tc>
        <w:tc>
          <w:tcPr>
            <w:tcW w:w="1399" w:type="dxa"/>
            <w:tcBorders>
              <w:top w:val="single" w:sz="4" w:space="0" w:color="auto"/>
              <w:left w:val="single" w:sz="4" w:space="0" w:color="auto"/>
              <w:bottom w:val="single" w:sz="4" w:space="0" w:color="auto"/>
              <w:right w:val="single" w:sz="4" w:space="0" w:color="auto"/>
            </w:tcBorders>
          </w:tcPr>
          <w:p w14:paraId="31B4BBDE" w14:textId="77777777" w:rsidR="008F3943" w:rsidRPr="00AF3377" w:rsidRDefault="008F3943" w:rsidP="00B05853">
            <w:pPr>
              <w:pStyle w:val="BodyText"/>
              <w:kinsoku w:val="0"/>
              <w:overflowPunct w:val="0"/>
              <w:rPr>
                <w:rFonts w:ascii="Arial" w:hAnsi="Arial" w:cs="Arial"/>
                <w:spacing w:val="-2"/>
                <w:sz w:val="16"/>
                <w:szCs w:val="16"/>
              </w:rPr>
            </w:pPr>
            <w:r>
              <w:rPr>
                <w:rFonts w:ascii="Arial" w:hAnsi="Arial" w:cs="Arial"/>
                <w:sz w:val="16"/>
                <w:szCs w:val="16"/>
              </w:rPr>
              <w:t>Common</w:t>
            </w:r>
            <w:r>
              <w:rPr>
                <w:rFonts w:ascii="Arial" w:hAnsi="Arial" w:cs="Arial"/>
                <w:spacing w:val="-4"/>
                <w:sz w:val="16"/>
                <w:szCs w:val="16"/>
              </w:rPr>
              <w:t xml:space="preserve"> </w:t>
            </w:r>
            <w:r>
              <w:rPr>
                <w:rFonts w:ascii="Arial" w:hAnsi="Arial" w:cs="Arial"/>
                <w:sz w:val="16"/>
                <w:szCs w:val="16"/>
              </w:rPr>
              <w:t>Info</w:t>
            </w:r>
            <w:r>
              <w:rPr>
                <w:rFonts w:ascii="Arial" w:hAnsi="Arial" w:cs="Arial"/>
                <w:spacing w:val="-5"/>
                <w:sz w:val="16"/>
                <w:szCs w:val="16"/>
              </w:rPr>
              <w:t xml:space="preserve"> </w:t>
            </w:r>
            <w:r>
              <w:rPr>
                <w:rFonts w:ascii="Arial" w:hAnsi="Arial" w:cs="Arial"/>
                <w:spacing w:val="-2"/>
                <w:sz w:val="16"/>
                <w:szCs w:val="16"/>
              </w:rPr>
              <w:t>Length</w:t>
            </w:r>
          </w:p>
        </w:tc>
        <w:tc>
          <w:tcPr>
            <w:tcW w:w="1463" w:type="dxa"/>
            <w:tcBorders>
              <w:top w:val="single" w:sz="4" w:space="0" w:color="auto"/>
              <w:left w:val="single" w:sz="4" w:space="0" w:color="auto"/>
              <w:bottom w:val="single" w:sz="4" w:space="0" w:color="auto"/>
              <w:right w:val="single" w:sz="4" w:space="0" w:color="auto"/>
            </w:tcBorders>
          </w:tcPr>
          <w:p w14:paraId="7D980278" w14:textId="77777777" w:rsidR="008F3943" w:rsidRPr="00AF3377" w:rsidRDefault="008F3943" w:rsidP="00B05853">
            <w:pPr>
              <w:pStyle w:val="BodyText"/>
              <w:kinsoku w:val="0"/>
              <w:overflowPunct w:val="0"/>
              <w:rPr>
                <w:rFonts w:ascii="Arial" w:hAnsi="Arial" w:cs="Arial"/>
                <w:sz w:val="16"/>
                <w:szCs w:val="16"/>
              </w:rPr>
            </w:pPr>
            <w:r w:rsidRPr="00AF3377">
              <w:rPr>
                <w:rFonts w:ascii="Arial" w:hAnsi="Arial" w:cs="Arial"/>
                <w:sz w:val="16"/>
                <w:szCs w:val="16"/>
              </w:rPr>
              <w:t>AP MLD MAC Address</w:t>
            </w:r>
          </w:p>
        </w:tc>
        <w:tc>
          <w:tcPr>
            <w:tcW w:w="1634" w:type="dxa"/>
            <w:tcBorders>
              <w:top w:val="single" w:sz="4" w:space="0" w:color="auto"/>
              <w:left w:val="single" w:sz="4" w:space="0" w:color="auto"/>
              <w:bottom w:val="single" w:sz="4" w:space="0" w:color="auto"/>
              <w:right w:val="single" w:sz="4" w:space="0" w:color="auto"/>
            </w:tcBorders>
          </w:tcPr>
          <w:p w14:paraId="4BA3B918" w14:textId="77777777" w:rsidR="008F3943" w:rsidRPr="00AF3377" w:rsidRDefault="008F3943" w:rsidP="00B05853">
            <w:pPr>
              <w:pStyle w:val="BodyText"/>
              <w:kinsoku w:val="0"/>
              <w:overflowPunct w:val="0"/>
              <w:rPr>
                <w:rFonts w:ascii="Arial" w:hAnsi="Arial" w:cs="Arial"/>
                <w:sz w:val="16"/>
                <w:szCs w:val="16"/>
              </w:rPr>
            </w:pPr>
            <w:ins w:id="103" w:author="Author">
              <w:r>
                <w:rPr>
                  <w:rFonts w:ascii="Arial" w:hAnsi="Arial" w:cs="Arial"/>
                  <w:sz w:val="16"/>
                  <w:szCs w:val="16"/>
                </w:rPr>
                <w:t xml:space="preserve"> </w:t>
              </w:r>
              <w:r w:rsidRPr="00AF3377">
                <w:rPr>
                  <w:rFonts w:ascii="Arial" w:hAnsi="Arial" w:cs="Arial"/>
                  <w:sz w:val="16"/>
                  <w:szCs w:val="16"/>
                </w:rPr>
                <w:t>TID-To</w:t>
              </w:r>
              <w:r>
                <w:rPr>
                  <w:rFonts w:ascii="Arial" w:hAnsi="Arial" w:cs="Arial"/>
                  <w:sz w:val="16"/>
                  <w:szCs w:val="16"/>
                </w:rPr>
                <w:t>-</w:t>
              </w:r>
              <w:r w:rsidRPr="00AF3377">
                <w:rPr>
                  <w:rFonts w:ascii="Arial" w:hAnsi="Arial" w:cs="Arial"/>
                  <w:sz w:val="16"/>
                  <w:szCs w:val="16"/>
                </w:rPr>
                <w:t>Link</w:t>
              </w:r>
              <w:r>
                <w:rPr>
                  <w:rFonts w:ascii="Arial" w:hAnsi="Arial" w:cs="Arial"/>
                  <w:sz w:val="16"/>
                  <w:szCs w:val="16"/>
                </w:rPr>
                <w:t xml:space="preserve"> </w:t>
              </w:r>
              <w:r w:rsidRPr="00AF3377">
                <w:rPr>
                  <w:rFonts w:ascii="Arial" w:hAnsi="Arial" w:cs="Arial"/>
                  <w:sz w:val="16"/>
                  <w:szCs w:val="16"/>
                </w:rPr>
                <w:t>Mapping</w:t>
              </w:r>
              <w:r>
                <w:rPr>
                  <w:rFonts w:ascii="Arial" w:hAnsi="Arial" w:cs="Arial"/>
                  <w:sz w:val="16"/>
                  <w:szCs w:val="16"/>
                </w:rPr>
                <w:t xml:space="preserve"> </w:t>
              </w:r>
              <w:r w:rsidRPr="00AF3377">
                <w:rPr>
                  <w:rFonts w:ascii="Arial" w:hAnsi="Arial" w:cs="Arial"/>
                  <w:sz w:val="16"/>
                  <w:szCs w:val="16"/>
                </w:rPr>
                <w:t>Contro</w:t>
              </w:r>
              <w:r>
                <w:rPr>
                  <w:rFonts w:ascii="Arial" w:hAnsi="Arial" w:cs="Arial"/>
                  <w:sz w:val="16"/>
                  <w:szCs w:val="16"/>
                </w:rPr>
                <w:t>l</w:t>
              </w:r>
            </w:ins>
          </w:p>
        </w:tc>
        <w:tc>
          <w:tcPr>
            <w:tcW w:w="1423" w:type="dxa"/>
            <w:tcBorders>
              <w:top w:val="single" w:sz="4" w:space="0" w:color="auto"/>
              <w:left w:val="single" w:sz="4" w:space="0" w:color="auto"/>
              <w:bottom w:val="single" w:sz="4" w:space="0" w:color="auto"/>
              <w:right w:val="single" w:sz="4" w:space="0" w:color="auto"/>
            </w:tcBorders>
          </w:tcPr>
          <w:p w14:paraId="63009F2A" w14:textId="77777777" w:rsidR="008F3943" w:rsidRPr="00AF3377" w:rsidRDefault="008F3943" w:rsidP="00B05853">
            <w:pPr>
              <w:pStyle w:val="BodyText"/>
              <w:kinsoku w:val="0"/>
              <w:overflowPunct w:val="0"/>
              <w:rPr>
                <w:rFonts w:ascii="Arial" w:hAnsi="Arial" w:cs="Arial"/>
                <w:sz w:val="16"/>
                <w:szCs w:val="16"/>
              </w:rPr>
            </w:pPr>
            <w:ins w:id="104" w:author="Author">
              <w:r>
                <w:rPr>
                  <w:rFonts w:ascii="Arial" w:hAnsi="Arial" w:cs="Arial"/>
                  <w:sz w:val="16"/>
                  <w:szCs w:val="16"/>
                </w:rPr>
                <w:t xml:space="preserve"> Link Mapping of TID 0 (Optional)</w:t>
              </w:r>
            </w:ins>
          </w:p>
        </w:tc>
        <w:tc>
          <w:tcPr>
            <w:tcW w:w="397" w:type="dxa"/>
            <w:tcBorders>
              <w:top w:val="single" w:sz="4" w:space="0" w:color="auto"/>
              <w:left w:val="single" w:sz="4" w:space="0" w:color="auto"/>
              <w:bottom w:val="single" w:sz="4" w:space="0" w:color="auto"/>
              <w:right w:val="single" w:sz="4" w:space="0" w:color="auto"/>
            </w:tcBorders>
            <w:vAlign w:val="center"/>
          </w:tcPr>
          <w:p w14:paraId="29E6F91B" w14:textId="77777777" w:rsidR="008F3943" w:rsidRDefault="008F3943" w:rsidP="00B05853">
            <w:pPr>
              <w:pStyle w:val="BodyText"/>
              <w:kinsoku w:val="0"/>
              <w:overflowPunct w:val="0"/>
              <w:rPr>
                <w:rFonts w:ascii="Arial" w:hAnsi="Arial" w:cs="Arial"/>
                <w:sz w:val="16"/>
                <w:szCs w:val="16"/>
              </w:rPr>
            </w:pPr>
            <w:ins w:id="105" w:author="Author">
              <w:r>
                <w:rPr>
                  <w:rFonts w:ascii="Arial" w:hAnsi="Arial" w:cs="Arial"/>
                  <w:sz w:val="16"/>
                  <w:szCs w:val="16"/>
                </w:rPr>
                <w:t>….</w:t>
              </w:r>
            </w:ins>
          </w:p>
        </w:tc>
        <w:tc>
          <w:tcPr>
            <w:tcW w:w="1412" w:type="dxa"/>
            <w:tcBorders>
              <w:top w:val="single" w:sz="4" w:space="0" w:color="auto"/>
              <w:left w:val="single" w:sz="4" w:space="0" w:color="auto"/>
              <w:bottom w:val="single" w:sz="4" w:space="0" w:color="auto"/>
              <w:right w:val="single" w:sz="4" w:space="0" w:color="auto"/>
            </w:tcBorders>
          </w:tcPr>
          <w:p w14:paraId="1CEF5B66" w14:textId="77777777" w:rsidR="008F3943" w:rsidRDefault="008F3943" w:rsidP="00B05853">
            <w:pPr>
              <w:pStyle w:val="BodyText"/>
              <w:kinsoku w:val="0"/>
              <w:overflowPunct w:val="0"/>
              <w:rPr>
                <w:rFonts w:ascii="Arial" w:hAnsi="Arial" w:cs="Arial"/>
                <w:sz w:val="16"/>
                <w:szCs w:val="16"/>
              </w:rPr>
            </w:pPr>
            <w:r>
              <w:rPr>
                <w:rFonts w:ascii="Arial" w:hAnsi="Arial" w:cs="Arial"/>
                <w:sz w:val="16"/>
                <w:szCs w:val="16"/>
              </w:rPr>
              <w:t xml:space="preserve"> </w:t>
            </w:r>
            <w:ins w:id="106" w:author="Author">
              <w:r>
                <w:rPr>
                  <w:rFonts w:ascii="Arial" w:hAnsi="Arial" w:cs="Arial"/>
                  <w:sz w:val="16"/>
                  <w:szCs w:val="16"/>
                </w:rPr>
                <w:t>Link Mapping of TID 7 (Optional)</w:t>
              </w:r>
            </w:ins>
          </w:p>
        </w:tc>
      </w:tr>
      <w:tr w:rsidR="008F3943" w14:paraId="3BD4AA5F" w14:textId="77777777" w:rsidTr="00B05853">
        <w:tc>
          <w:tcPr>
            <w:tcW w:w="679" w:type="dxa"/>
          </w:tcPr>
          <w:p w14:paraId="72496A1D" w14:textId="77777777" w:rsidR="008F3943" w:rsidRPr="00EF5AE5" w:rsidRDefault="008F3943" w:rsidP="00B05853">
            <w:pPr>
              <w:pStyle w:val="BodyText"/>
              <w:kinsoku w:val="0"/>
              <w:overflowPunct w:val="0"/>
              <w:spacing w:before="60"/>
              <w:rPr>
                <w:rFonts w:ascii="Arial" w:hAnsi="Arial" w:cs="Arial"/>
                <w:sz w:val="16"/>
                <w:szCs w:val="16"/>
              </w:rPr>
            </w:pPr>
            <w:r w:rsidRPr="00EF5AE5">
              <w:rPr>
                <w:rFonts w:ascii="Arial" w:hAnsi="Arial" w:cs="Arial"/>
                <w:sz w:val="16"/>
                <w:szCs w:val="16"/>
              </w:rPr>
              <w:t>Octets</w:t>
            </w:r>
          </w:p>
        </w:tc>
        <w:tc>
          <w:tcPr>
            <w:tcW w:w="1399" w:type="dxa"/>
            <w:tcBorders>
              <w:top w:val="single" w:sz="4" w:space="0" w:color="auto"/>
            </w:tcBorders>
          </w:tcPr>
          <w:p w14:paraId="0578D2E0" w14:textId="77777777" w:rsidR="008F3943" w:rsidRPr="00EF5AE5" w:rsidRDefault="008F3943" w:rsidP="00B05853">
            <w:pPr>
              <w:pStyle w:val="BodyText"/>
              <w:kinsoku w:val="0"/>
              <w:overflowPunct w:val="0"/>
              <w:spacing w:before="60"/>
              <w:jc w:val="center"/>
              <w:rPr>
                <w:rFonts w:ascii="Arial" w:hAnsi="Arial" w:cs="Arial"/>
                <w:sz w:val="16"/>
                <w:szCs w:val="16"/>
              </w:rPr>
            </w:pPr>
            <w:r>
              <w:rPr>
                <w:rFonts w:ascii="Arial" w:hAnsi="Arial" w:cs="Arial"/>
                <w:sz w:val="16"/>
                <w:szCs w:val="16"/>
              </w:rPr>
              <w:t>1</w:t>
            </w:r>
          </w:p>
        </w:tc>
        <w:tc>
          <w:tcPr>
            <w:tcW w:w="1463" w:type="dxa"/>
            <w:tcBorders>
              <w:top w:val="single" w:sz="4" w:space="0" w:color="auto"/>
            </w:tcBorders>
          </w:tcPr>
          <w:p w14:paraId="073E8411" w14:textId="77777777" w:rsidR="008F3943" w:rsidRPr="00EF5AE5" w:rsidRDefault="008F3943" w:rsidP="00B05853">
            <w:pPr>
              <w:pStyle w:val="BodyText"/>
              <w:kinsoku w:val="0"/>
              <w:overflowPunct w:val="0"/>
              <w:spacing w:before="60"/>
              <w:jc w:val="center"/>
              <w:rPr>
                <w:rFonts w:ascii="Arial" w:hAnsi="Arial" w:cs="Arial"/>
                <w:sz w:val="16"/>
                <w:szCs w:val="16"/>
              </w:rPr>
            </w:pPr>
            <w:r>
              <w:rPr>
                <w:rFonts w:ascii="Arial" w:hAnsi="Arial" w:cs="Arial"/>
                <w:sz w:val="16"/>
                <w:szCs w:val="16"/>
              </w:rPr>
              <w:t>6</w:t>
            </w:r>
          </w:p>
        </w:tc>
        <w:tc>
          <w:tcPr>
            <w:tcW w:w="1634" w:type="dxa"/>
            <w:tcBorders>
              <w:top w:val="single" w:sz="4" w:space="0" w:color="auto"/>
            </w:tcBorders>
          </w:tcPr>
          <w:p w14:paraId="045D257E" w14:textId="77777777" w:rsidR="008F3943" w:rsidRPr="00EF5AE5" w:rsidRDefault="008F3943" w:rsidP="00B05853">
            <w:pPr>
              <w:pStyle w:val="BodyText"/>
              <w:kinsoku w:val="0"/>
              <w:overflowPunct w:val="0"/>
              <w:spacing w:before="60"/>
              <w:jc w:val="center"/>
              <w:rPr>
                <w:rFonts w:ascii="Arial" w:hAnsi="Arial" w:cs="Arial"/>
                <w:sz w:val="16"/>
                <w:szCs w:val="16"/>
              </w:rPr>
            </w:pPr>
            <w:ins w:id="107" w:author="Author">
              <w:r>
                <w:rPr>
                  <w:rFonts w:ascii="Arial" w:hAnsi="Arial" w:cs="Arial"/>
                  <w:sz w:val="16"/>
                  <w:szCs w:val="16"/>
                </w:rPr>
                <w:t xml:space="preserve"> 0 or 1 or 2</w:t>
              </w:r>
            </w:ins>
          </w:p>
        </w:tc>
        <w:tc>
          <w:tcPr>
            <w:tcW w:w="1423" w:type="dxa"/>
            <w:tcBorders>
              <w:top w:val="single" w:sz="4" w:space="0" w:color="auto"/>
            </w:tcBorders>
          </w:tcPr>
          <w:p w14:paraId="047417C9" w14:textId="77777777" w:rsidR="008F3943" w:rsidRPr="00EF5AE5" w:rsidRDefault="008F3943" w:rsidP="00B05853">
            <w:pPr>
              <w:pStyle w:val="BodyText"/>
              <w:kinsoku w:val="0"/>
              <w:overflowPunct w:val="0"/>
              <w:spacing w:before="60"/>
              <w:jc w:val="center"/>
              <w:rPr>
                <w:rFonts w:ascii="Arial" w:hAnsi="Arial" w:cs="Arial"/>
                <w:sz w:val="16"/>
                <w:szCs w:val="16"/>
              </w:rPr>
            </w:pPr>
            <w:ins w:id="108" w:author="Author">
              <w:r>
                <w:rPr>
                  <w:rFonts w:ascii="Arial" w:hAnsi="Arial" w:cs="Arial"/>
                  <w:sz w:val="16"/>
                  <w:szCs w:val="16"/>
                </w:rPr>
                <w:t xml:space="preserve"> 0 or 2</w:t>
              </w:r>
            </w:ins>
          </w:p>
        </w:tc>
        <w:tc>
          <w:tcPr>
            <w:tcW w:w="397" w:type="dxa"/>
            <w:tcBorders>
              <w:top w:val="single" w:sz="4" w:space="0" w:color="auto"/>
            </w:tcBorders>
          </w:tcPr>
          <w:p w14:paraId="74C138A8" w14:textId="77777777" w:rsidR="008F3943" w:rsidRPr="00EF5AE5" w:rsidRDefault="008F3943" w:rsidP="00B05853">
            <w:pPr>
              <w:pStyle w:val="BodyText"/>
              <w:kinsoku w:val="0"/>
              <w:overflowPunct w:val="0"/>
              <w:spacing w:before="60"/>
              <w:jc w:val="center"/>
              <w:rPr>
                <w:rFonts w:ascii="Arial" w:hAnsi="Arial" w:cs="Arial"/>
                <w:sz w:val="16"/>
                <w:szCs w:val="16"/>
              </w:rPr>
            </w:pPr>
          </w:p>
        </w:tc>
        <w:tc>
          <w:tcPr>
            <w:tcW w:w="1412" w:type="dxa"/>
            <w:tcBorders>
              <w:top w:val="single" w:sz="4" w:space="0" w:color="auto"/>
            </w:tcBorders>
          </w:tcPr>
          <w:p w14:paraId="33A77F8A" w14:textId="77777777" w:rsidR="008F3943" w:rsidRPr="00EF5AE5" w:rsidRDefault="008F3943" w:rsidP="00B05853">
            <w:pPr>
              <w:pStyle w:val="BodyText"/>
              <w:kinsoku w:val="0"/>
              <w:overflowPunct w:val="0"/>
              <w:spacing w:before="60"/>
              <w:jc w:val="center"/>
              <w:rPr>
                <w:rFonts w:ascii="Arial" w:hAnsi="Arial" w:cs="Arial"/>
                <w:sz w:val="16"/>
                <w:szCs w:val="16"/>
              </w:rPr>
            </w:pPr>
            <w:ins w:id="109" w:author="Author">
              <w:r>
                <w:rPr>
                  <w:rFonts w:ascii="Arial" w:hAnsi="Arial" w:cs="Arial"/>
                  <w:sz w:val="16"/>
                  <w:szCs w:val="16"/>
                </w:rPr>
                <w:t xml:space="preserve"> 0 or 2</w:t>
              </w:r>
            </w:ins>
          </w:p>
        </w:tc>
      </w:tr>
    </w:tbl>
    <w:p w14:paraId="6898E529" w14:textId="77777777" w:rsidR="008F3943" w:rsidRDefault="008F3943" w:rsidP="008F3943"/>
    <w:p w14:paraId="4C9C5041" w14:textId="031A1968" w:rsidR="008F3943" w:rsidRDefault="008F3943" w:rsidP="008F3943">
      <w:pPr>
        <w:pStyle w:val="BodyText"/>
        <w:kinsoku w:val="0"/>
        <w:overflowPunct w:val="0"/>
        <w:spacing w:before="184" w:line="250" w:lineRule="auto"/>
        <w:ind w:right="29"/>
        <w:rPr>
          <w:rFonts w:ascii="Arial" w:hAnsi="Arial" w:cs="Arial"/>
          <w:b/>
          <w:bCs/>
          <w:color w:val="208A20"/>
          <w:spacing w:val="-2"/>
        </w:rPr>
      </w:pPr>
      <w:bookmarkStart w:id="110" w:name="_bookmark177"/>
      <w:bookmarkEnd w:id="110"/>
      <w:r>
        <w:rPr>
          <w:rFonts w:ascii="Arial" w:hAnsi="Arial" w:cs="Arial"/>
          <w:b/>
          <w:bCs/>
        </w:rPr>
        <w:t>Figure</w:t>
      </w:r>
      <w:r>
        <w:rPr>
          <w:rFonts w:ascii="Arial" w:hAnsi="Arial" w:cs="Arial"/>
          <w:b/>
          <w:bCs/>
          <w:spacing w:val="-5"/>
        </w:rPr>
        <w:t xml:space="preserve"> </w:t>
      </w:r>
      <w:r>
        <w:rPr>
          <w:rFonts w:ascii="Arial" w:hAnsi="Arial" w:cs="Arial"/>
          <w:b/>
          <w:bCs/>
        </w:rPr>
        <w:t>9-1002aa—Common</w:t>
      </w:r>
      <w:r>
        <w:rPr>
          <w:rFonts w:ascii="Arial" w:hAnsi="Arial" w:cs="Arial"/>
          <w:b/>
          <w:bCs/>
          <w:spacing w:val="-5"/>
        </w:rPr>
        <w:t xml:space="preserve"> </w:t>
      </w:r>
      <w:r>
        <w:rPr>
          <w:rFonts w:ascii="Arial" w:hAnsi="Arial" w:cs="Arial"/>
          <w:b/>
          <w:bCs/>
        </w:rPr>
        <w:t>Info</w:t>
      </w:r>
      <w:r>
        <w:rPr>
          <w:rFonts w:ascii="Arial" w:hAnsi="Arial" w:cs="Arial"/>
          <w:b/>
          <w:bCs/>
          <w:spacing w:val="-5"/>
        </w:rPr>
        <w:t xml:space="preserve"> </w:t>
      </w:r>
      <w:r>
        <w:rPr>
          <w:rFonts w:ascii="Arial" w:hAnsi="Arial" w:cs="Arial"/>
          <w:b/>
          <w:bCs/>
        </w:rPr>
        <w:t>field</w:t>
      </w:r>
      <w:r>
        <w:rPr>
          <w:rFonts w:ascii="Arial" w:hAnsi="Arial" w:cs="Arial"/>
          <w:b/>
          <w:bCs/>
          <w:spacing w:val="-4"/>
        </w:rPr>
        <w:t xml:space="preserve"> </w:t>
      </w:r>
      <w:r>
        <w:rPr>
          <w:rFonts w:ascii="Arial" w:hAnsi="Arial" w:cs="Arial"/>
          <w:b/>
          <w:bCs/>
        </w:rPr>
        <w:t>of</w:t>
      </w:r>
      <w:r>
        <w:rPr>
          <w:rFonts w:ascii="Arial" w:hAnsi="Arial" w:cs="Arial"/>
          <w:b/>
          <w:bCs/>
          <w:spacing w:val="-5"/>
        </w:rPr>
        <w:t xml:space="preserve"> </w:t>
      </w:r>
      <w:r>
        <w:rPr>
          <w:rFonts w:ascii="Arial" w:hAnsi="Arial" w:cs="Arial"/>
          <w:b/>
          <w:bCs/>
        </w:rPr>
        <w:t>the</w:t>
      </w:r>
      <w:r>
        <w:rPr>
          <w:rFonts w:ascii="Arial" w:hAnsi="Arial" w:cs="Arial"/>
          <w:b/>
          <w:bCs/>
          <w:spacing w:val="-5"/>
        </w:rPr>
        <w:t xml:space="preserve"> </w:t>
      </w:r>
      <w:r>
        <w:rPr>
          <w:rFonts w:ascii="Arial" w:hAnsi="Arial" w:cs="Arial"/>
          <w:b/>
          <w:bCs/>
        </w:rPr>
        <w:t>Priority</w:t>
      </w:r>
      <w:r>
        <w:rPr>
          <w:rFonts w:ascii="Arial" w:hAnsi="Arial" w:cs="Arial"/>
          <w:b/>
          <w:bCs/>
          <w:spacing w:val="-5"/>
        </w:rPr>
        <w:t xml:space="preserve"> </w:t>
      </w:r>
      <w:r>
        <w:rPr>
          <w:rFonts w:ascii="Arial" w:hAnsi="Arial" w:cs="Arial"/>
          <w:b/>
          <w:bCs/>
        </w:rPr>
        <w:t>Access</w:t>
      </w:r>
      <w:r>
        <w:rPr>
          <w:rFonts w:ascii="Arial" w:hAnsi="Arial" w:cs="Arial"/>
          <w:b/>
          <w:bCs/>
          <w:spacing w:val="-5"/>
        </w:rPr>
        <w:t xml:space="preserve"> </w:t>
      </w:r>
      <w:r>
        <w:rPr>
          <w:rFonts w:ascii="Arial" w:hAnsi="Arial" w:cs="Arial"/>
          <w:b/>
          <w:bCs/>
        </w:rPr>
        <w:t>Multi-Link</w:t>
      </w:r>
      <w:r>
        <w:rPr>
          <w:rFonts w:ascii="Arial" w:hAnsi="Arial" w:cs="Arial"/>
          <w:b/>
          <w:bCs/>
          <w:spacing w:val="-5"/>
        </w:rPr>
        <w:t xml:space="preserve"> </w:t>
      </w:r>
      <w:r>
        <w:rPr>
          <w:rFonts w:ascii="Arial" w:hAnsi="Arial" w:cs="Arial"/>
          <w:b/>
          <w:bCs/>
        </w:rPr>
        <w:t>element</w:t>
      </w:r>
      <w:r>
        <w:rPr>
          <w:rFonts w:ascii="Arial" w:hAnsi="Arial" w:cs="Arial"/>
          <w:b/>
          <w:bCs/>
          <w:spacing w:val="-5"/>
        </w:rPr>
        <w:t xml:space="preserve"> </w:t>
      </w:r>
      <w:r>
        <w:rPr>
          <w:rFonts w:ascii="Arial" w:hAnsi="Arial" w:cs="Arial"/>
          <w:b/>
          <w:bCs/>
        </w:rPr>
        <w:t>form</w:t>
      </w:r>
      <w:r>
        <w:rPr>
          <w:rFonts w:ascii="Arial" w:hAnsi="Arial" w:cs="Arial"/>
          <w:b/>
          <w:bCs/>
          <w:spacing w:val="-2"/>
        </w:rPr>
        <w:t xml:space="preserve">at </w:t>
      </w:r>
      <w:r>
        <w:rPr>
          <w:rFonts w:ascii="Arial" w:hAnsi="Arial" w:cs="Arial"/>
          <w:b/>
          <w:bCs/>
          <w:color w:val="208A20"/>
          <w:spacing w:val="-2"/>
          <w:u w:val="thick"/>
        </w:rPr>
        <w:t>(#10569</w:t>
      </w:r>
      <w:r w:rsidRPr="0042695E">
        <w:rPr>
          <w:rFonts w:ascii="Arial" w:hAnsi="Arial" w:cs="Arial"/>
          <w:b/>
          <w:bCs/>
          <w:color w:val="208A20"/>
          <w:spacing w:val="-2"/>
          <w:u w:val="thick"/>
        </w:rPr>
        <w:t>)</w:t>
      </w:r>
      <w:ins w:id="111" w:author="Author">
        <w:r w:rsidR="0042695E" w:rsidRPr="0042695E">
          <w:rPr>
            <w:rFonts w:ascii="Arial" w:hAnsi="Arial" w:cs="Arial"/>
            <w:b/>
            <w:bCs/>
          </w:rPr>
          <w:t xml:space="preserve"> (#16572, 18342)</w:t>
        </w:r>
      </w:ins>
    </w:p>
    <w:p w14:paraId="23BF98D8" w14:textId="77777777" w:rsidR="008F3943" w:rsidRDefault="008F3943" w:rsidP="008F3943">
      <w:pPr>
        <w:pStyle w:val="BodyText"/>
        <w:kinsoku w:val="0"/>
        <w:overflowPunct w:val="0"/>
        <w:rPr>
          <w:rFonts w:ascii="Arial" w:hAnsi="Arial" w:cs="Arial"/>
          <w:b/>
          <w:bCs/>
          <w:sz w:val="28"/>
          <w:szCs w:val="28"/>
        </w:rPr>
      </w:pPr>
    </w:p>
    <w:p w14:paraId="08575809" w14:textId="61C8420D" w:rsidR="008F3943" w:rsidRPr="00B50B4F" w:rsidRDefault="008F3943" w:rsidP="008F3943">
      <w:pPr>
        <w:rPr>
          <w:sz w:val="20"/>
          <w:szCs w:val="20"/>
        </w:rPr>
      </w:pPr>
      <w:r w:rsidRPr="00B50B4F">
        <w:rPr>
          <w:sz w:val="20"/>
          <w:szCs w:val="20"/>
        </w:rPr>
        <w:t>(#</w:t>
      </w:r>
      <w:ins w:id="112" w:author="Author">
        <w:r w:rsidR="0098361B" w:rsidRPr="00B50B4F">
          <w:rPr>
            <w:sz w:val="20"/>
            <w:szCs w:val="20"/>
          </w:rPr>
          <w:t>10569) The</w:t>
        </w:r>
      </w:ins>
      <w:r w:rsidRPr="00B50B4F">
        <w:rPr>
          <w:sz w:val="20"/>
          <w:szCs w:val="20"/>
        </w:rPr>
        <w:t xml:space="preserve"> Common Info Length subfield indicates the number of octets in the Common Info field, including one octet for the Common Info Length subfield.</w:t>
      </w:r>
    </w:p>
    <w:p w14:paraId="19D90246" w14:textId="77777777" w:rsidR="008F3943" w:rsidRPr="00B50B4F" w:rsidRDefault="008F3943" w:rsidP="008F3943">
      <w:pPr>
        <w:rPr>
          <w:sz w:val="20"/>
          <w:szCs w:val="20"/>
        </w:rPr>
      </w:pPr>
    </w:p>
    <w:p w14:paraId="35390954" w14:textId="77777777" w:rsidR="008F3943" w:rsidRDefault="008F3943" w:rsidP="008F3943">
      <w:pPr>
        <w:rPr>
          <w:sz w:val="20"/>
          <w:szCs w:val="20"/>
        </w:rPr>
      </w:pPr>
      <w:r w:rsidRPr="00B50B4F">
        <w:rPr>
          <w:sz w:val="20"/>
          <w:szCs w:val="20"/>
        </w:rPr>
        <w:t>The AP MLD MAC Address subfield specifies the MAC Address of the AP MLD which the AP transmitting the Priority Access Multi-Link element is affiliated with.</w:t>
      </w:r>
    </w:p>
    <w:p w14:paraId="6827A372" w14:textId="77777777" w:rsidR="008F3943" w:rsidRDefault="008F3943" w:rsidP="008F3943">
      <w:pPr>
        <w:rPr>
          <w:sz w:val="20"/>
          <w:szCs w:val="20"/>
        </w:rPr>
      </w:pPr>
    </w:p>
    <w:p w14:paraId="53B634A3" w14:textId="07B3A5CE" w:rsidR="008F3943" w:rsidRDefault="0042695E" w:rsidP="008F3943">
      <w:pPr>
        <w:rPr>
          <w:ins w:id="113" w:author="Author"/>
          <w:sz w:val="20"/>
          <w:szCs w:val="20"/>
        </w:rPr>
      </w:pPr>
      <w:ins w:id="114" w:author="Author">
        <w:r>
          <w:rPr>
            <w:sz w:val="18"/>
            <w:szCs w:val="18"/>
          </w:rPr>
          <w:t>(#16572, 18342</w:t>
        </w:r>
        <w:r w:rsidR="00061342">
          <w:rPr>
            <w:sz w:val="18"/>
            <w:szCs w:val="18"/>
          </w:rPr>
          <w:t>)</w:t>
        </w:r>
        <w:r w:rsidR="00061342">
          <w:rPr>
            <w:sz w:val="20"/>
            <w:szCs w:val="20"/>
          </w:rPr>
          <w:t xml:space="preserve"> The</w:t>
        </w:r>
        <w:r w:rsidR="008F3943">
          <w:rPr>
            <w:sz w:val="20"/>
            <w:szCs w:val="20"/>
          </w:rPr>
          <w:t xml:space="preserve"> TID-To-Link Mapping Control field is defined in </w:t>
        </w:r>
        <w:r w:rsidR="008F3943" w:rsidRPr="002A4632">
          <w:rPr>
            <w:sz w:val="20"/>
            <w:szCs w:val="20"/>
          </w:rPr>
          <w:t xml:space="preserve">9.4.2.314 </w:t>
        </w:r>
        <w:r w:rsidR="008F3943">
          <w:rPr>
            <w:sz w:val="20"/>
            <w:szCs w:val="20"/>
          </w:rPr>
          <w:t>(</w:t>
        </w:r>
        <w:r w:rsidR="008F3943" w:rsidRPr="002A4632">
          <w:rPr>
            <w:sz w:val="20"/>
            <w:szCs w:val="20"/>
          </w:rPr>
          <w:t>TID-To-Link Mapping element</w:t>
        </w:r>
        <w:r w:rsidR="008F3943">
          <w:rPr>
            <w:sz w:val="20"/>
            <w:szCs w:val="20"/>
          </w:rPr>
          <w:t xml:space="preserve">). </w:t>
        </w:r>
      </w:ins>
    </w:p>
    <w:p w14:paraId="100E4475" w14:textId="28B8775F" w:rsidR="008F3943" w:rsidRDefault="008F3943" w:rsidP="008F3943">
      <w:pPr>
        <w:rPr>
          <w:ins w:id="115" w:author="Author"/>
          <w:sz w:val="20"/>
          <w:szCs w:val="20"/>
        </w:rPr>
      </w:pPr>
      <w:ins w:id="116" w:author="Author">
        <w:r>
          <w:rPr>
            <w:sz w:val="20"/>
            <w:szCs w:val="20"/>
          </w:rPr>
          <w:lastRenderedPageBreak/>
          <w:t xml:space="preserve">It is present in case that a </w:t>
        </w:r>
        <w:r w:rsidR="008D779E">
          <w:rPr>
            <w:sz w:val="20"/>
            <w:szCs w:val="20"/>
          </w:rPr>
          <w:t>specific</w:t>
        </w:r>
        <w:r>
          <w:rPr>
            <w:sz w:val="20"/>
            <w:szCs w:val="20"/>
          </w:rPr>
          <w:t xml:space="preserve"> TID-To-Link mapping is applied</w:t>
        </w:r>
        <w:r w:rsidR="00D011B3">
          <w:rPr>
            <w:sz w:val="20"/>
            <w:szCs w:val="20"/>
          </w:rPr>
          <w:t xml:space="preserve"> between the AP MLD and the non-AP MLD</w:t>
        </w:r>
        <w:r>
          <w:rPr>
            <w:sz w:val="20"/>
            <w:szCs w:val="20"/>
          </w:rPr>
          <w:t xml:space="preserve"> for the</w:t>
        </w:r>
        <w:r w:rsidR="00E6304D">
          <w:rPr>
            <w:sz w:val="20"/>
            <w:szCs w:val="20"/>
          </w:rPr>
          <w:t xml:space="preserve"> established</w:t>
        </w:r>
        <w:r>
          <w:rPr>
            <w:sz w:val="20"/>
            <w:szCs w:val="20"/>
          </w:rPr>
          <w:t xml:space="preserve"> EPCS priority access service </w:t>
        </w:r>
        <w:r w:rsidR="00E6304D">
          <w:rPr>
            <w:sz w:val="20"/>
            <w:szCs w:val="20"/>
          </w:rPr>
          <w:t>using</w:t>
        </w:r>
        <w:r>
          <w:rPr>
            <w:sz w:val="20"/>
            <w:szCs w:val="20"/>
          </w:rPr>
          <w:t xml:space="preserve"> the EPCS Priority Access Enable Request frame or EPCS Priority Access Response frame. </w:t>
        </w:r>
      </w:ins>
    </w:p>
    <w:p w14:paraId="0E64FDEB" w14:textId="77777777" w:rsidR="008F3943" w:rsidRDefault="008F3943" w:rsidP="008F3943">
      <w:pPr>
        <w:rPr>
          <w:ins w:id="117" w:author="Author"/>
          <w:sz w:val="20"/>
          <w:szCs w:val="20"/>
        </w:rPr>
      </w:pPr>
      <w:ins w:id="118" w:author="Author">
        <w:r>
          <w:rPr>
            <w:sz w:val="20"/>
            <w:szCs w:val="20"/>
          </w:rPr>
          <w:t>Otherwise – it is not present.</w:t>
        </w:r>
      </w:ins>
    </w:p>
    <w:p w14:paraId="536DE9CD" w14:textId="77777777" w:rsidR="008F3943" w:rsidDel="00025F91" w:rsidRDefault="008F3943" w:rsidP="008F3943">
      <w:pPr>
        <w:rPr>
          <w:ins w:id="119" w:author="Author"/>
          <w:del w:id="120" w:author="Author"/>
          <w:sz w:val="20"/>
          <w:szCs w:val="20"/>
        </w:rPr>
      </w:pPr>
    </w:p>
    <w:p w14:paraId="3AAF379D" w14:textId="77777777" w:rsidR="008F3943" w:rsidDel="00025F91" w:rsidRDefault="008F3943" w:rsidP="008F3943">
      <w:pPr>
        <w:rPr>
          <w:ins w:id="121" w:author="Author"/>
          <w:del w:id="122" w:author="Author"/>
          <w:sz w:val="20"/>
          <w:szCs w:val="20"/>
        </w:rPr>
      </w:pPr>
    </w:p>
    <w:p w14:paraId="6EF54937" w14:textId="6CA8CA01" w:rsidR="008F3943" w:rsidRPr="00B50B4F" w:rsidRDefault="0042695E" w:rsidP="008F3943">
      <w:pPr>
        <w:rPr>
          <w:sz w:val="20"/>
          <w:szCs w:val="20"/>
        </w:rPr>
      </w:pPr>
      <w:ins w:id="123" w:author="Author">
        <w:r>
          <w:rPr>
            <w:sz w:val="18"/>
            <w:szCs w:val="18"/>
          </w:rPr>
          <w:t>(#16572, 18342</w:t>
        </w:r>
        <w:r w:rsidR="00061342">
          <w:rPr>
            <w:sz w:val="18"/>
            <w:szCs w:val="18"/>
          </w:rPr>
          <w:t>)</w:t>
        </w:r>
        <w:r w:rsidR="00061342">
          <w:rPr>
            <w:sz w:val="20"/>
            <w:szCs w:val="20"/>
          </w:rPr>
          <w:t xml:space="preserve"> The</w:t>
        </w:r>
        <w:r w:rsidR="008F3943">
          <w:rPr>
            <w:sz w:val="20"/>
            <w:szCs w:val="20"/>
          </w:rPr>
          <w:t xml:space="preserve"> Link Mapping of TID n field is defined in </w:t>
        </w:r>
        <w:r w:rsidR="008F3943" w:rsidRPr="002A4632">
          <w:rPr>
            <w:sz w:val="20"/>
            <w:szCs w:val="20"/>
          </w:rPr>
          <w:t xml:space="preserve">9.4.2.314 </w:t>
        </w:r>
        <w:r w:rsidR="008F3943">
          <w:rPr>
            <w:sz w:val="20"/>
            <w:szCs w:val="20"/>
          </w:rPr>
          <w:t>(</w:t>
        </w:r>
        <w:r w:rsidR="008F3943" w:rsidRPr="002A4632">
          <w:rPr>
            <w:sz w:val="20"/>
            <w:szCs w:val="20"/>
          </w:rPr>
          <w:t>TID-To-Link Mapping element</w:t>
        </w:r>
        <w:r w:rsidR="008F3943">
          <w:rPr>
            <w:sz w:val="20"/>
            <w:szCs w:val="20"/>
          </w:rPr>
          <w:t>)</w:t>
        </w:r>
      </w:ins>
    </w:p>
    <w:p w14:paraId="5306B240" w14:textId="77777777" w:rsidR="008F3943" w:rsidRPr="009805C2" w:rsidRDefault="008F3943" w:rsidP="008F3943">
      <w:pPr>
        <w:rPr>
          <w:sz w:val="18"/>
          <w:szCs w:val="18"/>
          <w:rtl/>
        </w:rPr>
      </w:pPr>
    </w:p>
    <w:p w14:paraId="5F706EB6" w14:textId="77777777" w:rsidR="007F36D5" w:rsidRDefault="007F36D5" w:rsidP="007F36D5">
      <w:pPr>
        <w:pStyle w:val="ListParagraph"/>
        <w:numPr>
          <w:ilvl w:val="3"/>
          <w:numId w:val="26"/>
        </w:numPr>
        <w:tabs>
          <w:tab w:val="left" w:pos="1779"/>
        </w:tabs>
        <w:adjustRightInd/>
        <w:spacing w:before="102"/>
        <w:rPr>
          <w:rFonts w:ascii="Arial"/>
          <w:b/>
          <w:sz w:val="20"/>
        </w:rPr>
      </w:pPr>
      <w:r>
        <w:rPr>
          <w:rFonts w:ascii="Arial"/>
          <w:b/>
          <w:sz w:val="20"/>
        </w:rPr>
        <w:t>TID-To-Link</w:t>
      </w:r>
      <w:r>
        <w:rPr>
          <w:rFonts w:ascii="Arial"/>
          <w:b/>
          <w:spacing w:val="-11"/>
          <w:sz w:val="20"/>
        </w:rPr>
        <w:t xml:space="preserve"> </w:t>
      </w:r>
      <w:r>
        <w:rPr>
          <w:rFonts w:ascii="Arial"/>
          <w:b/>
          <w:sz w:val="20"/>
        </w:rPr>
        <w:t>Mapping</w:t>
      </w:r>
      <w:r>
        <w:rPr>
          <w:rFonts w:ascii="Arial"/>
          <w:b/>
          <w:spacing w:val="-10"/>
          <w:sz w:val="20"/>
        </w:rPr>
        <w:t xml:space="preserve"> </w:t>
      </w:r>
      <w:r>
        <w:rPr>
          <w:rFonts w:ascii="Arial"/>
          <w:b/>
          <w:sz w:val="20"/>
        </w:rPr>
        <w:t>Teardown</w:t>
      </w:r>
      <w:r>
        <w:rPr>
          <w:rFonts w:ascii="Arial"/>
          <w:b/>
          <w:spacing w:val="-10"/>
          <w:sz w:val="20"/>
        </w:rPr>
        <w:t xml:space="preserve"> </w:t>
      </w:r>
      <w:r>
        <w:rPr>
          <w:rFonts w:ascii="Arial"/>
          <w:b/>
          <w:sz w:val="20"/>
        </w:rPr>
        <w:t>frame</w:t>
      </w:r>
      <w:r>
        <w:rPr>
          <w:rFonts w:ascii="Arial"/>
          <w:b/>
          <w:spacing w:val="-10"/>
          <w:sz w:val="20"/>
        </w:rPr>
        <w:t xml:space="preserve"> </w:t>
      </w:r>
      <w:r>
        <w:rPr>
          <w:rFonts w:ascii="Arial"/>
          <w:b/>
          <w:spacing w:val="-2"/>
          <w:sz w:val="20"/>
        </w:rPr>
        <w:t>format</w:t>
      </w:r>
    </w:p>
    <w:p w14:paraId="775427DC" w14:textId="09007128" w:rsidR="007F36D5" w:rsidRDefault="007F36D5" w:rsidP="007F36D5">
      <w:pPr>
        <w:pStyle w:val="BodyText"/>
        <w:spacing w:before="10"/>
        <w:rPr>
          <w:rFonts w:ascii="Arial"/>
          <w:b/>
          <w:sz w:val="21"/>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695774ED" w14:textId="77777777" w:rsidR="007F36D5" w:rsidRDefault="007F36D5" w:rsidP="007F36D5">
      <w:pPr>
        <w:pStyle w:val="BodyText"/>
        <w:spacing w:line="249" w:lineRule="auto"/>
        <w:ind w:left="999" w:right="997"/>
        <w:jc w:val="both"/>
      </w:pPr>
    </w:p>
    <w:p w14:paraId="728A2AC4" w14:textId="7101B3B1" w:rsidR="007F36D5" w:rsidRDefault="007F36D5" w:rsidP="007F36D5">
      <w:pPr>
        <w:pStyle w:val="BodyText"/>
        <w:spacing w:line="249" w:lineRule="auto"/>
        <w:ind w:left="999" w:right="997"/>
        <w:jc w:val="both"/>
      </w:pPr>
      <w:r>
        <w:t>The</w:t>
      </w:r>
      <w:r>
        <w:rPr>
          <w:spacing w:val="-4"/>
        </w:rPr>
        <w:t xml:space="preserve"> </w:t>
      </w:r>
      <w:r>
        <w:t>TID-to-link</w:t>
      </w:r>
      <w:r>
        <w:rPr>
          <w:spacing w:val="-4"/>
        </w:rPr>
        <w:t xml:space="preserve"> </w:t>
      </w:r>
      <w:r>
        <w:t>Mapping</w:t>
      </w:r>
      <w:r>
        <w:rPr>
          <w:spacing w:val="-4"/>
        </w:rPr>
        <w:t xml:space="preserve"> </w:t>
      </w:r>
      <w:r>
        <w:t>Teardown</w:t>
      </w:r>
      <w:r>
        <w:rPr>
          <w:spacing w:val="-3"/>
        </w:rPr>
        <w:t xml:space="preserve"> </w:t>
      </w:r>
      <w:r>
        <w:t>frame</w:t>
      </w:r>
      <w:r>
        <w:rPr>
          <w:spacing w:val="-3"/>
        </w:rPr>
        <w:t xml:space="preserve"> </w:t>
      </w:r>
      <w:r>
        <w:t>is</w:t>
      </w:r>
      <w:r>
        <w:rPr>
          <w:spacing w:val="-4"/>
        </w:rPr>
        <w:t xml:space="preserve"> </w:t>
      </w:r>
      <w:r>
        <w:t>sent</w:t>
      </w:r>
      <w:r>
        <w:rPr>
          <w:spacing w:val="-4"/>
        </w:rPr>
        <w:t xml:space="preserve"> </w:t>
      </w:r>
      <w:r>
        <w:t>by</w:t>
      </w:r>
      <w:r>
        <w:rPr>
          <w:spacing w:val="-4"/>
        </w:rPr>
        <w:t xml:space="preserve"> </w:t>
      </w:r>
      <w:r>
        <w:t>a</w:t>
      </w:r>
      <w:r>
        <w:rPr>
          <w:spacing w:val="-1"/>
        </w:rPr>
        <w:t xml:space="preserve"> </w:t>
      </w:r>
      <w:r>
        <w:t>STA</w:t>
      </w:r>
      <w:r>
        <w:rPr>
          <w:spacing w:val="-3"/>
        </w:rPr>
        <w:t xml:space="preserve"> </w:t>
      </w:r>
      <w:r>
        <w:t>affiliated</w:t>
      </w:r>
      <w:r>
        <w:rPr>
          <w:spacing w:val="-3"/>
        </w:rPr>
        <w:t xml:space="preserve"> </w:t>
      </w:r>
      <w:r>
        <w:t>with</w:t>
      </w:r>
      <w:r>
        <w:rPr>
          <w:spacing w:val="-4"/>
        </w:rPr>
        <w:t xml:space="preserve"> </w:t>
      </w:r>
      <w:r>
        <w:t>an</w:t>
      </w:r>
      <w:r>
        <w:rPr>
          <w:spacing w:val="-4"/>
        </w:rPr>
        <w:t xml:space="preserve"> </w:t>
      </w:r>
      <w:r>
        <w:t>MLD</w:t>
      </w:r>
      <w:r>
        <w:rPr>
          <w:spacing w:val="-3"/>
        </w:rPr>
        <w:t xml:space="preserve"> </w:t>
      </w:r>
      <w:r>
        <w:t>to</w:t>
      </w:r>
      <w:r>
        <w:rPr>
          <w:spacing w:val="-3"/>
        </w:rPr>
        <w:t xml:space="preserve"> </w:t>
      </w:r>
      <w:r>
        <w:t>request</w:t>
      </w:r>
      <w:r>
        <w:rPr>
          <w:spacing w:val="-4"/>
        </w:rPr>
        <w:t xml:space="preserve"> </w:t>
      </w:r>
      <w:r>
        <w:t>the</w:t>
      </w:r>
      <w:r>
        <w:rPr>
          <w:spacing w:val="-4"/>
        </w:rPr>
        <w:t xml:space="preserve"> </w:t>
      </w:r>
      <w:r>
        <w:t>teardown of an existing TID-to-link mapping that has been negotiated with the peer MLD. The Action field of the TID-to-link</w:t>
      </w:r>
      <w:r>
        <w:rPr>
          <w:spacing w:val="-1"/>
        </w:rPr>
        <w:t xml:space="preserve"> </w:t>
      </w:r>
      <w:r>
        <w:t>Mapping</w:t>
      </w:r>
      <w:r>
        <w:rPr>
          <w:spacing w:val="-1"/>
        </w:rPr>
        <w:t xml:space="preserve"> </w:t>
      </w:r>
      <w:r>
        <w:t>Teardown</w:t>
      </w:r>
      <w:r>
        <w:rPr>
          <w:spacing w:val="-2"/>
        </w:rPr>
        <w:t xml:space="preserve"> </w:t>
      </w:r>
      <w:r>
        <w:t>frame</w:t>
      </w:r>
      <w:r>
        <w:rPr>
          <w:spacing w:val="-2"/>
        </w:rPr>
        <w:t xml:space="preserve"> </w:t>
      </w:r>
      <w:r>
        <w:t>contains</w:t>
      </w:r>
      <w:r>
        <w:rPr>
          <w:spacing w:val="-1"/>
        </w:rPr>
        <w:t xml:space="preserve"> </w:t>
      </w:r>
      <w:r>
        <w:t>the</w:t>
      </w:r>
      <w:r>
        <w:rPr>
          <w:spacing w:val="-2"/>
        </w:rPr>
        <w:t xml:space="preserve"> </w:t>
      </w:r>
      <w:r>
        <w:t>information</w:t>
      </w:r>
      <w:r>
        <w:rPr>
          <w:spacing w:val="-1"/>
        </w:rPr>
        <w:t xml:space="preserve"> </w:t>
      </w:r>
      <w:r>
        <w:t>shown</w:t>
      </w:r>
      <w:r>
        <w:rPr>
          <w:spacing w:val="-1"/>
        </w:rPr>
        <w:t xml:space="preserve"> </w:t>
      </w:r>
      <w:r>
        <w:t>in</w:t>
      </w:r>
      <w:r>
        <w:rPr>
          <w:spacing w:val="-1"/>
        </w:rPr>
        <w:t xml:space="preserve"> </w:t>
      </w:r>
      <w:hyperlink w:anchor="_bookmark300" w:history="1">
        <w:r>
          <w:t>Table</w:t>
        </w:r>
        <w:r>
          <w:rPr>
            <w:spacing w:val="-3"/>
          </w:rPr>
          <w:t xml:space="preserve"> </w:t>
        </w:r>
        <w:r>
          <w:t>9-628f</w:t>
        </w:r>
        <w:r>
          <w:rPr>
            <w:spacing w:val="-1"/>
          </w:rPr>
          <w:t xml:space="preserve"> </w:t>
        </w:r>
        <w:r>
          <w:t>(TID-To-Link</w:t>
        </w:r>
        <w:r>
          <w:rPr>
            <w:spacing w:val="-1"/>
          </w:rPr>
          <w:t xml:space="preserve"> </w:t>
        </w:r>
        <w:r>
          <w:t>Map-</w:t>
        </w:r>
      </w:hyperlink>
      <w:r>
        <w:t xml:space="preserve"> </w:t>
      </w:r>
      <w:hyperlink w:anchor="_bookmark300" w:history="1">
        <w:r>
          <w:t>ping Teardown frame Action field format)</w:t>
        </w:r>
      </w:hyperlink>
      <w:r>
        <w:t>.</w:t>
      </w:r>
    </w:p>
    <w:p w14:paraId="3997872E" w14:textId="77777777" w:rsidR="007F36D5" w:rsidRDefault="007F36D5" w:rsidP="007F36D5">
      <w:pPr>
        <w:pStyle w:val="BodyText"/>
      </w:pPr>
    </w:p>
    <w:p w14:paraId="0529D1CC" w14:textId="77777777" w:rsidR="007F36D5" w:rsidRDefault="007F36D5" w:rsidP="007F36D5">
      <w:pPr>
        <w:pStyle w:val="BodyText"/>
        <w:spacing w:before="6"/>
        <w:rPr>
          <w:sz w:val="18"/>
        </w:rPr>
      </w:pPr>
    </w:p>
    <w:p w14:paraId="306229AC" w14:textId="77777777" w:rsidR="007F36D5" w:rsidRDefault="007F36D5" w:rsidP="007F36D5">
      <w:pPr>
        <w:ind w:left="971" w:right="1022"/>
        <w:jc w:val="center"/>
        <w:rPr>
          <w:rFonts w:ascii="Arial" w:hAnsi="Arial"/>
          <w:b/>
          <w:sz w:val="20"/>
        </w:rPr>
      </w:pPr>
      <w:bookmarkStart w:id="124" w:name="_bookmark300"/>
      <w:bookmarkEnd w:id="124"/>
      <w:r>
        <w:rPr>
          <w:rFonts w:ascii="Arial" w:hAnsi="Arial"/>
          <w:b/>
          <w:sz w:val="20"/>
        </w:rPr>
        <w:t>Table</w:t>
      </w:r>
      <w:r>
        <w:rPr>
          <w:rFonts w:ascii="Arial" w:hAnsi="Arial"/>
          <w:b/>
          <w:spacing w:val="-10"/>
          <w:sz w:val="20"/>
        </w:rPr>
        <w:t xml:space="preserve"> </w:t>
      </w:r>
      <w:r>
        <w:rPr>
          <w:rFonts w:ascii="Arial" w:hAnsi="Arial"/>
          <w:b/>
          <w:sz w:val="20"/>
        </w:rPr>
        <w:t>9-628f—TID-To-Link</w:t>
      </w:r>
      <w:r>
        <w:rPr>
          <w:rFonts w:ascii="Arial" w:hAnsi="Arial"/>
          <w:b/>
          <w:spacing w:val="-10"/>
          <w:sz w:val="20"/>
        </w:rPr>
        <w:t xml:space="preserve"> </w:t>
      </w:r>
      <w:r>
        <w:rPr>
          <w:rFonts w:ascii="Arial" w:hAnsi="Arial"/>
          <w:b/>
          <w:sz w:val="20"/>
        </w:rPr>
        <w:t>Mapping</w:t>
      </w:r>
      <w:r>
        <w:rPr>
          <w:rFonts w:ascii="Arial" w:hAnsi="Arial"/>
          <w:b/>
          <w:spacing w:val="-10"/>
          <w:sz w:val="20"/>
        </w:rPr>
        <w:t xml:space="preserve"> </w:t>
      </w:r>
      <w:r>
        <w:rPr>
          <w:rFonts w:ascii="Arial" w:hAnsi="Arial"/>
          <w:b/>
          <w:sz w:val="20"/>
        </w:rPr>
        <w:t>Teardown</w:t>
      </w:r>
      <w:r>
        <w:rPr>
          <w:rFonts w:ascii="Arial" w:hAnsi="Arial"/>
          <w:b/>
          <w:spacing w:val="-10"/>
          <w:sz w:val="20"/>
        </w:rPr>
        <w:t xml:space="preserve"> </w:t>
      </w:r>
      <w:r>
        <w:rPr>
          <w:rFonts w:ascii="Arial" w:hAnsi="Arial"/>
          <w:b/>
          <w:sz w:val="20"/>
        </w:rPr>
        <w:t>frame</w:t>
      </w:r>
      <w:r>
        <w:rPr>
          <w:rFonts w:ascii="Arial" w:hAnsi="Arial"/>
          <w:b/>
          <w:spacing w:val="-9"/>
          <w:sz w:val="20"/>
        </w:rPr>
        <w:t xml:space="preserve"> </w:t>
      </w:r>
      <w:r>
        <w:rPr>
          <w:rFonts w:ascii="Arial" w:hAnsi="Arial"/>
          <w:b/>
          <w:sz w:val="20"/>
        </w:rPr>
        <w:t>Action</w:t>
      </w:r>
      <w:r>
        <w:rPr>
          <w:rFonts w:ascii="Arial" w:hAnsi="Arial"/>
          <w:b/>
          <w:spacing w:val="-10"/>
          <w:sz w:val="20"/>
        </w:rPr>
        <w:t xml:space="preserve"> </w:t>
      </w:r>
      <w:r>
        <w:rPr>
          <w:rFonts w:ascii="Arial" w:hAnsi="Arial"/>
          <w:b/>
          <w:sz w:val="20"/>
        </w:rPr>
        <w:t>field</w:t>
      </w:r>
      <w:r>
        <w:rPr>
          <w:rFonts w:ascii="Arial" w:hAnsi="Arial"/>
          <w:b/>
          <w:spacing w:val="-10"/>
          <w:sz w:val="20"/>
        </w:rPr>
        <w:t xml:space="preserve"> </w:t>
      </w:r>
      <w:r>
        <w:rPr>
          <w:rFonts w:ascii="Arial" w:hAnsi="Arial"/>
          <w:b/>
          <w:spacing w:val="-2"/>
          <w:sz w:val="20"/>
        </w:rPr>
        <w:t>format</w:t>
      </w:r>
    </w:p>
    <w:p w14:paraId="40E5658E" w14:textId="77777777" w:rsidR="007F36D5" w:rsidRDefault="007F36D5" w:rsidP="007F36D5">
      <w:pPr>
        <w:pStyle w:val="BodyText"/>
        <w:spacing w:before="10"/>
        <w:rPr>
          <w:rFonts w:ascii="Arial"/>
          <w:b/>
          <w:sz w:val="21"/>
        </w:rPr>
      </w:pPr>
    </w:p>
    <w:tbl>
      <w:tblPr>
        <w:tblW w:w="0" w:type="auto"/>
        <w:tblInd w:w="203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599"/>
        <w:gridCol w:w="5001"/>
      </w:tblGrid>
      <w:tr w:rsidR="007F36D5" w14:paraId="3BD5D840" w14:textId="77777777" w:rsidTr="00435633">
        <w:trPr>
          <w:trHeight w:val="380"/>
        </w:trPr>
        <w:tc>
          <w:tcPr>
            <w:tcW w:w="1599" w:type="dxa"/>
            <w:tcBorders>
              <w:right w:val="single" w:sz="2" w:space="0" w:color="000000"/>
            </w:tcBorders>
          </w:tcPr>
          <w:p w14:paraId="3B75C9A9" w14:textId="77777777" w:rsidR="007F36D5" w:rsidRDefault="007F36D5" w:rsidP="00435633">
            <w:pPr>
              <w:pStyle w:val="TableParagraph"/>
              <w:spacing w:before="76"/>
              <w:ind w:left="190" w:right="178"/>
              <w:jc w:val="center"/>
              <w:rPr>
                <w:b/>
                <w:sz w:val="18"/>
              </w:rPr>
            </w:pPr>
            <w:r>
              <w:rPr>
                <w:b/>
                <w:spacing w:val="-2"/>
                <w:sz w:val="18"/>
              </w:rPr>
              <w:t>Order</w:t>
            </w:r>
          </w:p>
        </w:tc>
        <w:tc>
          <w:tcPr>
            <w:tcW w:w="5001" w:type="dxa"/>
            <w:tcBorders>
              <w:left w:val="single" w:sz="2" w:space="0" w:color="000000"/>
            </w:tcBorders>
          </w:tcPr>
          <w:p w14:paraId="30C62067" w14:textId="77777777" w:rsidR="007F36D5" w:rsidRDefault="007F36D5" w:rsidP="00435633">
            <w:pPr>
              <w:pStyle w:val="TableParagraph"/>
              <w:spacing w:before="76"/>
              <w:ind w:left="1953" w:right="1916"/>
              <w:jc w:val="center"/>
              <w:rPr>
                <w:b/>
                <w:sz w:val="18"/>
              </w:rPr>
            </w:pPr>
            <w:r>
              <w:rPr>
                <w:b/>
                <w:spacing w:val="-2"/>
                <w:sz w:val="18"/>
              </w:rPr>
              <w:t>Information</w:t>
            </w:r>
          </w:p>
        </w:tc>
      </w:tr>
      <w:tr w:rsidR="007F36D5" w14:paraId="0C513BDD" w14:textId="77777777" w:rsidTr="00435633">
        <w:trPr>
          <w:trHeight w:val="311"/>
        </w:trPr>
        <w:tc>
          <w:tcPr>
            <w:tcW w:w="1599" w:type="dxa"/>
            <w:tcBorders>
              <w:bottom w:val="single" w:sz="2" w:space="0" w:color="000000"/>
              <w:right w:val="single" w:sz="2" w:space="0" w:color="000000"/>
            </w:tcBorders>
          </w:tcPr>
          <w:p w14:paraId="15D5D802" w14:textId="77777777" w:rsidR="007F36D5" w:rsidRDefault="007F36D5" w:rsidP="00435633">
            <w:pPr>
              <w:pStyle w:val="TableParagraph"/>
              <w:spacing w:before="36"/>
              <w:ind w:left="12"/>
              <w:jc w:val="center"/>
              <w:rPr>
                <w:sz w:val="18"/>
              </w:rPr>
            </w:pPr>
            <w:r>
              <w:rPr>
                <w:sz w:val="18"/>
              </w:rPr>
              <w:t>0</w:t>
            </w:r>
          </w:p>
        </w:tc>
        <w:tc>
          <w:tcPr>
            <w:tcW w:w="5001" w:type="dxa"/>
            <w:tcBorders>
              <w:left w:val="single" w:sz="2" w:space="0" w:color="000000"/>
              <w:bottom w:val="single" w:sz="2" w:space="0" w:color="000000"/>
            </w:tcBorders>
          </w:tcPr>
          <w:p w14:paraId="47CC8683" w14:textId="77777777" w:rsidR="007F36D5" w:rsidRDefault="007F36D5" w:rsidP="00435633">
            <w:pPr>
              <w:pStyle w:val="TableParagraph"/>
              <w:spacing w:before="36"/>
              <w:ind w:left="130"/>
              <w:rPr>
                <w:sz w:val="18"/>
              </w:rPr>
            </w:pPr>
            <w:r>
              <w:rPr>
                <w:spacing w:val="-2"/>
                <w:sz w:val="18"/>
              </w:rPr>
              <w:t>Category</w:t>
            </w:r>
          </w:p>
        </w:tc>
      </w:tr>
      <w:tr w:rsidR="007F36D5" w14:paraId="75200CA0" w14:textId="77777777" w:rsidTr="003E1102">
        <w:trPr>
          <w:trHeight w:val="313"/>
        </w:trPr>
        <w:tc>
          <w:tcPr>
            <w:tcW w:w="1599" w:type="dxa"/>
            <w:tcBorders>
              <w:top w:val="single" w:sz="2" w:space="0" w:color="000000"/>
              <w:bottom w:val="single" w:sz="2" w:space="0" w:color="000000"/>
              <w:right w:val="single" w:sz="2" w:space="0" w:color="000000"/>
            </w:tcBorders>
          </w:tcPr>
          <w:p w14:paraId="237252D2" w14:textId="77777777" w:rsidR="007F36D5" w:rsidRDefault="007F36D5" w:rsidP="00435633">
            <w:pPr>
              <w:pStyle w:val="TableParagraph"/>
              <w:spacing w:before="49"/>
              <w:ind w:left="12"/>
              <w:jc w:val="center"/>
              <w:rPr>
                <w:sz w:val="18"/>
              </w:rPr>
            </w:pPr>
            <w:r>
              <w:rPr>
                <w:sz w:val="18"/>
              </w:rPr>
              <w:t>1</w:t>
            </w:r>
          </w:p>
        </w:tc>
        <w:tc>
          <w:tcPr>
            <w:tcW w:w="5001" w:type="dxa"/>
            <w:tcBorders>
              <w:top w:val="single" w:sz="2" w:space="0" w:color="000000"/>
              <w:left w:val="single" w:sz="2" w:space="0" w:color="000000"/>
              <w:bottom w:val="single" w:sz="2" w:space="0" w:color="000000"/>
            </w:tcBorders>
          </w:tcPr>
          <w:p w14:paraId="73E00B57" w14:textId="77777777" w:rsidR="007F36D5" w:rsidRDefault="007F36D5" w:rsidP="00435633">
            <w:pPr>
              <w:pStyle w:val="TableParagraph"/>
              <w:spacing w:before="49"/>
              <w:ind w:left="130"/>
              <w:rPr>
                <w:sz w:val="18"/>
              </w:rPr>
            </w:pPr>
            <w:r>
              <w:rPr>
                <w:sz w:val="18"/>
              </w:rPr>
              <w:t>Protected</w:t>
            </w:r>
            <w:r>
              <w:rPr>
                <w:spacing w:val="-2"/>
                <w:sz w:val="18"/>
              </w:rPr>
              <w:t xml:space="preserve"> </w:t>
            </w:r>
            <w:r>
              <w:rPr>
                <w:sz w:val="18"/>
              </w:rPr>
              <w:t>EHT</w:t>
            </w:r>
            <w:r>
              <w:rPr>
                <w:spacing w:val="-2"/>
                <w:sz w:val="18"/>
              </w:rPr>
              <w:t xml:space="preserve"> Action</w:t>
            </w:r>
          </w:p>
        </w:tc>
      </w:tr>
      <w:tr w:rsidR="007F36D5" w14:paraId="61A0AF5B" w14:textId="77777777" w:rsidTr="00435633">
        <w:trPr>
          <w:trHeight w:val="313"/>
          <w:ins w:id="125" w:author="Author"/>
        </w:trPr>
        <w:tc>
          <w:tcPr>
            <w:tcW w:w="1599" w:type="dxa"/>
            <w:tcBorders>
              <w:top w:val="single" w:sz="2" w:space="0" w:color="000000"/>
              <w:right w:val="single" w:sz="2" w:space="0" w:color="000000"/>
            </w:tcBorders>
          </w:tcPr>
          <w:p w14:paraId="2D426E81" w14:textId="6C7423FA" w:rsidR="007F36D5" w:rsidRDefault="007F36D5" w:rsidP="00435633">
            <w:pPr>
              <w:pStyle w:val="TableParagraph"/>
              <w:spacing w:before="49"/>
              <w:ind w:left="12"/>
              <w:jc w:val="center"/>
              <w:rPr>
                <w:ins w:id="126" w:author="Author"/>
                <w:sz w:val="18"/>
              </w:rPr>
            </w:pPr>
            <w:ins w:id="127" w:author="Author">
              <w:r>
                <w:rPr>
                  <w:sz w:val="18"/>
                </w:rPr>
                <w:t>2</w:t>
              </w:r>
            </w:ins>
          </w:p>
        </w:tc>
        <w:tc>
          <w:tcPr>
            <w:tcW w:w="5001" w:type="dxa"/>
            <w:tcBorders>
              <w:top w:val="single" w:sz="2" w:space="0" w:color="000000"/>
              <w:left w:val="single" w:sz="2" w:space="0" w:color="000000"/>
            </w:tcBorders>
          </w:tcPr>
          <w:p w14:paraId="68961B42" w14:textId="7758F12C" w:rsidR="007F36D5" w:rsidRDefault="007F36D5" w:rsidP="00435633">
            <w:pPr>
              <w:pStyle w:val="TableParagraph"/>
              <w:spacing w:before="49"/>
              <w:ind w:left="130"/>
              <w:rPr>
                <w:ins w:id="128" w:author="Author"/>
                <w:sz w:val="18"/>
              </w:rPr>
            </w:pPr>
            <w:ins w:id="129" w:author="Author">
              <w:r w:rsidRPr="00A7652B">
                <w:rPr>
                  <w:spacing w:val="-2"/>
                  <w:sz w:val="18"/>
                  <w:szCs w:val="18"/>
                </w:rPr>
                <w:t>EPCS Control</w:t>
              </w:r>
              <w:r>
                <w:rPr>
                  <w:spacing w:val="-2"/>
                  <w:sz w:val="18"/>
                  <w:szCs w:val="18"/>
                </w:rPr>
                <w:t xml:space="preserve"> </w:t>
              </w:r>
              <w:r>
                <w:rPr>
                  <w:sz w:val="18"/>
                  <w:szCs w:val="18"/>
                </w:rPr>
                <w:t>(#16572, 18342)</w:t>
              </w:r>
            </w:ins>
          </w:p>
        </w:tc>
      </w:tr>
    </w:tbl>
    <w:p w14:paraId="6991586C" w14:textId="77777777" w:rsidR="007F36D5" w:rsidRDefault="007F36D5" w:rsidP="007F36D5">
      <w:pPr>
        <w:pStyle w:val="BodyText"/>
        <w:rPr>
          <w:rFonts w:ascii="Arial"/>
          <w:b/>
          <w:sz w:val="22"/>
        </w:rPr>
      </w:pPr>
    </w:p>
    <w:p w14:paraId="07FA22A5" w14:textId="77777777" w:rsidR="007F36D5" w:rsidRDefault="007F36D5" w:rsidP="007F36D5">
      <w:pPr>
        <w:pStyle w:val="BodyText"/>
        <w:spacing w:before="196"/>
        <w:ind w:left="1000"/>
      </w:pPr>
      <w:r>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_bookmark105" w:history="1">
        <w:r>
          <w:t>9.4.1.11</w:t>
        </w:r>
        <w:r>
          <w:rPr>
            <w:spacing w:val="-4"/>
          </w:rPr>
          <w:t xml:space="preserve"> </w:t>
        </w:r>
        <w:r>
          <w:t>(Action</w:t>
        </w:r>
        <w:r>
          <w:rPr>
            <w:spacing w:val="-4"/>
          </w:rPr>
          <w:t xml:space="preserve"> </w:t>
        </w:r>
        <w:r>
          <w:rPr>
            <w:spacing w:val="-2"/>
          </w:rPr>
          <w:t>field)</w:t>
        </w:r>
      </w:hyperlink>
      <w:r>
        <w:rPr>
          <w:spacing w:val="-2"/>
        </w:rPr>
        <w:t>.</w:t>
      </w:r>
    </w:p>
    <w:p w14:paraId="220FCDA3" w14:textId="77777777" w:rsidR="007F36D5" w:rsidRDefault="007F36D5" w:rsidP="007F36D5">
      <w:pPr>
        <w:pStyle w:val="BodyText"/>
        <w:spacing w:before="9"/>
        <w:rPr>
          <w:sz w:val="21"/>
        </w:rPr>
      </w:pPr>
    </w:p>
    <w:p w14:paraId="42F1110C" w14:textId="5E1C017D" w:rsidR="008F3943" w:rsidRDefault="007F36D5" w:rsidP="007F36D5">
      <w:pPr>
        <w:ind w:left="998"/>
        <w:rPr>
          <w:ins w:id="130" w:author="Author"/>
          <w:sz w:val="20"/>
          <w:szCs w:val="20"/>
        </w:rPr>
      </w:pPr>
      <w:r w:rsidRPr="007F36D5">
        <w:rPr>
          <w:sz w:val="20"/>
          <w:szCs w:val="20"/>
        </w:rPr>
        <w:t xml:space="preserve">The Protected EHT Action field is defined in </w:t>
      </w:r>
      <w:hyperlink w:anchor="_bookmark296" w:history="1">
        <w:r w:rsidRPr="007F36D5">
          <w:rPr>
            <w:sz w:val="20"/>
            <w:szCs w:val="20"/>
          </w:rPr>
          <w:t>9.6.35.1 (Protected EHT Action field)</w:t>
        </w:r>
      </w:hyperlink>
      <w:r w:rsidRPr="007F36D5">
        <w:rPr>
          <w:sz w:val="20"/>
          <w:szCs w:val="20"/>
        </w:rPr>
        <w:t>.</w:t>
      </w:r>
    </w:p>
    <w:p w14:paraId="56EFDEB4" w14:textId="77777777" w:rsidR="007F36D5" w:rsidRDefault="007F36D5" w:rsidP="007F36D5">
      <w:pPr>
        <w:ind w:left="998"/>
        <w:rPr>
          <w:ins w:id="131" w:author="Author"/>
          <w:sz w:val="18"/>
          <w:szCs w:val="18"/>
        </w:rPr>
      </w:pPr>
    </w:p>
    <w:p w14:paraId="73720CC5" w14:textId="15436E6C" w:rsidR="007F36D5" w:rsidRPr="003E1102" w:rsidRDefault="007F36D5" w:rsidP="007F36D5">
      <w:pPr>
        <w:ind w:left="998"/>
        <w:rPr>
          <w:spacing w:val="-2"/>
          <w:sz w:val="20"/>
          <w:szCs w:val="20"/>
        </w:rPr>
      </w:pPr>
      <w:ins w:id="132" w:author="Author">
        <w:r w:rsidRPr="003E1102">
          <w:rPr>
            <w:sz w:val="20"/>
            <w:szCs w:val="20"/>
          </w:rPr>
          <w:t xml:space="preserve">(#16572, 18342) </w:t>
        </w:r>
        <w:r w:rsidRPr="003E1102">
          <w:rPr>
            <w:spacing w:val="-2"/>
            <w:sz w:val="20"/>
            <w:szCs w:val="20"/>
          </w:rPr>
          <w:t>The</w:t>
        </w:r>
        <w:r w:rsidRPr="003E1102">
          <w:rPr>
            <w:sz w:val="20"/>
            <w:szCs w:val="20"/>
          </w:rPr>
          <w:t xml:space="preserve"> EPCS Control field is defined in 9.4.1.X (EPCS Control field)</w:t>
        </w:r>
      </w:ins>
    </w:p>
    <w:p w14:paraId="4736B985" w14:textId="77777777" w:rsidR="007F36D5" w:rsidRDefault="007F36D5" w:rsidP="007F36D5">
      <w:pPr>
        <w:rPr>
          <w:sz w:val="20"/>
        </w:rPr>
      </w:pPr>
    </w:p>
    <w:p w14:paraId="3527E45C" w14:textId="77777777" w:rsidR="008F3943" w:rsidRDefault="008F3943" w:rsidP="008F3943">
      <w:pPr>
        <w:pStyle w:val="ListParagraph"/>
        <w:numPr>
          <w:ilvl w:val="3"/>
          <w:numId w:val="14"/>
        </w:numPr>
        <w:tabs>
          <w:tab w:val="left" w:pos="1779"/>
        </w:tabs>
        <w:kinsoku w:val="0"/>
        <w:overflowPunct w:val="0"/>
        <w:rPr>
          <w:rFonts w:ascii="Arial" w:hAnsi="Arial" w:cs="Arial"/>
          <w:b/>
          <w:bCs/>
          <w:spacing w:val="-2"/>
          <w:sz w:val="20"/>
          <w:szCs w:val="20"/>
        </w:rPr>
      </w:pPr>
      <w:r>
        <w:rPr>
          <w:rFonts w:ascii="Arial" w:hAnsi="Arial" w:cs="Arial"/>
          <w:b/>
          <w:bCs/>
          <w:sz w:val="20"/>
          <w:szCs w:val="20"/>
        </w:rPr>
        <w:t>EPCS</w:t>
      </w:r>
      <w:r>
        <w:rPr>
          <w:rFonts w:ascii="Arial" w:hAnsi="Arial" w:cs="Arial"/>
          <w:b/>
          <w:bCs/>
          <w:spacing w:val="-8"/>
          <w:sz w:val="20"/>
          <w:szCs w:val="20"/>
        </w:rPr>
        <w:t xml:space="preserve"> </w:t>
      </w:r>
      <w:r>
        <w:rPr>
          <w:rFonts w:ascii="Arial" w:hAnsi="Arial" w:cs="Arial"/>
          <w:b/>
          <w:bCs/>
          <w:sz w:val="20"/>
          <w:szCs w:val="20"/>
        </w:rPr>
        <w:t>Priority</w:t>
      </w:r>
      <w:r>
        <w:rPr>
          <w:rFonts w:ascii="Arial" w:hAnsi="Arial" w:cs="Arial"/>
          <w:b/>
          <w:bCs/>
          <w:spacing w:val="-7"/>
          <w:sz w:val="20"/>
          <w:szCs w:val="20"/>
        </w:rPr>
        <w:t xml:space="preserve"> </w:t>
      </w:r>
      <w:r>
        <w:rPr>
          <w:rFonts w:ascii="Arial" w:hAnsi="Arial" w:cs="Arial"/>
          <w:b/>
          <w:bCs/>
          <w:sz w:val="20"/>
          <w:szCs w:val="20"/>
        </w:rPr>
        <w:t>Access</w:t>
      </w:r>
      <w:r>
        <w:rPr>
          <w:rFonts w:ascii="Arial" w:hAnsi="Arial" w:cs="Arial"/>
          <w:b/>
          <w:bCs/>
          <w:spacing w:val="-8"/>
          <w:sz w:val="20"/>
          <w:szCs w:val="20"/>
        </w:rPr>
        <w:t xml:space="preserve"> </w:t>
      </w:r>
      <w:r>
        <w:rPr>
          <w:rFonts w:ascii="Arial" w:hAnsi="Arial" w:cs="Arial"/>
          <w:b/>
          <w:bCs/>
          <w:sz w:val="20"/>
          <w:szCs w:val="20"/>
        </w:rPr>
        <w:t>Enable</w:t>
      </w:r>
      <w:r>
        <w:rPr>
          <w:rFonts w:ascii="Arial" w:hAnsi="Arial" w:cs="Arial"/>
          <w:b/>
          <w:bCs/>
          <w:spacing w:val="-7"/>
          <w:sz w:val="20"/>
          <w:szCs w:val="20"/>
        </w:rPr>
        <w:t xml:space="preserve"> </w:t>
      </w:r>
      <w:r>
        <w:rPr>
          <w:rFonts w:ascii="Arial" w:hAnsi="Arial" w:cs="Arial"/>
          <w:b/>
          <w:bCs/>
          <w:sz w:val="20"/>
          <w:szCs w:val="20"/>
        </w:rPr>
        <w:t>Request</w:t>
      </w:r>
      <w:r>
        <w:rPr>
          <w:rFonts w:ascii="Arial" w:hAnsi="Arial" w:cs="Arial"/>
          <w:b/>
          <w:bCs/>
          <w:spacing w:val="-7"/>
          <w:sz w:val="20"/>
          <w:szCs w:val="20"/>
        </w:rPr>
        <w:t xml:space="preserve"> </w:t>
      </w:r>
      <w:r>
        <w:rPr>
          <w:rFonts w:ascii="Arial" w:hAnsi="Arial" w:cs="Arial"/>
          <w:b/>
          <w:bCs/>
          <w:sz w:val="20"/>
          <w:szCs w:val="20"/>
        </w:rPr>
        <w:t>frame</w:t>
      </w:r>
      <w:r>
        <w:rPr>
          <w:rFonts w:ascii="Arial" w:hAnsi="Arial" w:cs="Arial"/>
          <w:b/>
          <w:bCs/>
          <w:spacing w:val="-8"/>
          <w:sz w:val="20"/>
          <w:szCs w:val="20"/>
        </w:rPr>
        <w:t xml:space="preserve"> </w:t>
      </w:r>
      <w:r>
        <w:rPr>
          <w:rFonts w:ascii="Arial" w:hAnsi="Arial" w:cs="Arial"/>
          <w:b/>
          <w:bCs/>
          <w:spacing w:val="-2"/>
          <w:sz w:val="20"/>
          <w:szCs w:val="20"/>
        </w:rPr>
        <w:t>format</w:t>
      </w:r>
    </w:p>
    <w:p w14:paraId="56705F95" w14:textId="77777777" w:rsidR="008F3943" w:rsidRDefault="008F3943" w:rsidP="008F3943">
      <w:pPr>
        <w:pStyle w:val="BodyText"/>
      </w:pPr>
    </w:p>
    <w:p w14:paraId="300FBFE1" w14:textId="77777777" w:rsidR="008F3943" w:rsidRDefault="008F3943" w:rsidP="008F3943">
      <w:pPr>
        <w:pStyle w:val="BodyText"/>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6740F207" w14:textId="77777777" w:rsidR="008F3943" w:rsidRDefault="008F3943" w:rsidP="008F3943">
      <w:pPr>
        <w:pStyle w:val="BodyText"/>
      </w:pPr>
    </w:p>
    <w:p w14:paraId="4191E7D6" w14:textId="77777777" w:rsidR="008F3943" w:rsidRDefault="008F3943" w:rsidP="008F3943">
      <w:pPr>
        <w:pStyle w:val="BodyText"/>
      </w:pPr>
      <w:r>
        <w:t xml:space="preserve">The EPCS Priority Access Enable Request frame is an Action frame of category Protected EHT. It is trans- mitted by a requesting MLD to request that EPCS priority access be enabled. The Action field of the EPCS Priority Access Enable Request frame contains the information shown in </w:t>
      </w:r>
      <w:hyperlink w:anchor="bookmark233" w:history="1">
        <w:r>
          <w:t>Table</w:t>
        </w:r>
        <w:r>
          <w:rPr>
            <w:spacing w:val="-3"/>
          </w:rPr>
          <w:t xml:space="preserve"> </w:t>
        </w:r>
        <w:r>
          <w:t>9-623g (EPCS Priority</w:t>
        </w:r>
      </w:hyperlink>
      <w:r>
        <w:t xml:space="preserve"> </w:t>
      </w:r>
      <w:hyperlink w:anchor="bookmark233" w:history="1">
        <w:r>
          <w:t>Access Enable Request frame Action field format)</w:t>
        </w:r>
      </w:hyperlink>
      <w:r>
        <w:t>.</w:t>
      </w:r>
    </w:p>
    <w:p w14:paraId="1577C8CC" w14:textId="77777777" w:rsidR="008F3943" w:rsidRDefault="008F3943" w:rsidP="008F3943">
      <w:pPr>
        <w:pStyle w:val="BodyText"/>
      </w:pPr>
    </w:p>
    <w:p w14:paraId="2F5EFB99" w14:textId="77777777" w:rsidR="008F3943" w:rsidRDefault="008F3943" w:rsidP="008F3943">
      <w:pPr>
        <w:pStyle w:val="BodyText"/>
      </w:pPr>
    </w:p>
    <w:p w14:paraId="69E6ECFA" w14:textId="77777777" w:rsidR="008F3943" w:rsidRDefault="008F3943" w:rsidP="008F3943">
      <w:pPr>
        <w:pStyle w:val="BodyText"/>
        <w:ind w:left="696" w:right="748"/>
        <w:jc w:val="center"/>
        <w:rPr>
          <w:spacing w:val="-2"/>
        </w:rPr>
      </w:pPr>
      <w:bookmarkStart w:id="133" w:name="_bookmark233"/>
      <w:bookmarkEnd w:id="133"/>
      <w:r w:rsidRPr="00F01801">
        <w:rPr>
          <w:rFonts w:ascii="Arial" w:hAnsi="Arial" w:cs="Arial"/>
          <w:b/>
          <w:bCs/>
        </w:rPr>
        <w:t>Table 9-623g—EPCS Priority Access Enable Request frame Action field format</w:t>
      </w:r>
    </w:p>
    <w:p w14:paraId="5B1E2F33" w14:textId="77777777" w:rsidR="008F3943" w:rsidRDefault="008F3943" w:rsidP="008F3943">
      <w:pPr>
        <w:pStyle w:val="BodyText"/>
      </w:pPr>
    </w:p>
    <w:tbl>
      <w:tblPr>
        <w:tblW w:w="0" w:type="auto"/>
        <w:tblInd w:w="2838" w:type="dxa"/>
        <w:tblLayout w:type="fixed"/>
        <w:tblCellMar>
          <w:left w:w="0" w:type="dxa"/>
          <w:right w:w="0" w:type="dxa"/>
        </w:tblCellMar>
        <w:tblLook w:val="0000" w:firstRow="0" w:lastRow="0" w:firstColumn="0" w:lastColumn="0" w:noHBand="0" w:noVBand="0"/>
      </w:tblPr>
      <w:tblGrid>
        <w:gridCol w:w="1999"/>
        <w:gridCol w:w="3001"/>
      </w:tblGrid>
      <w:tr w:rsidR="008F3943" w14:paraId="635EF060" w14:textId="77777777" w:rsidTr="00B05853">
        <w:trPr>
          <w:trHeight w:val="380"/>
          <w:tblHeader/>
        </w:trPr>
        <w:tc>
          <w:tcPr>
            <w:tcW w:w="1999" w:type="dxa"/>
            <w:tcBorders>
              <w:top w:val="single" w:sz="12" w:space="0" w:color="000000"/>
              <w:left w:val="single" w:sz="12" w:space="0" w:color="000000"/>
              <w:bottom w:val="single" w:sz="12" w:space="0" w:color="000000"/>
              <w:right w:val="single" w:sz="2" w:space="0" w:color="000000"/>
            </w:tcBorders>
          </w:tcPr>
          <w:p w14:paraId="3005A573" w14:textId="77777777" w:rsidR="008F3943" w:rsidRDefault="008F3943" w:rsidP="00B05853">
            <w:pPr>
              <w:pStyle w:val="TableParagraph"/>
              <w:kinsoku w:val="0"/>
              <w:overflowPunct w:val="0"/>
              <w:spacing w:before="76"/>
              <w:ind w:left="747" w:right="724"/>
              <w:jc w:val="center"/>
              <w:rPr>
                <w:b/>
                <w:bCs/>
                <w:spacing w:val="-2"/>
                <w:sz w:val="18"/>
                <w:szCs w:val="18"/>
              </w:rPr>
            </w:pPr>
            <w:r>
              <w:rPr>
                <w:b/>
                <w:bCs/>
                <w:spacing w:val="-2"/>
                <w:sz w:val="18"/>
                <w:szCs w:val="18"/>
              </w:rPr>
              <w:t>Order</w:t>
            </w:r>
          </w:p>
        </w:tc>
        <w:tc>
          <w:tcPr>
            <w:tcW w:w="3001" w:type="dxa"/>
            <w:tcBorders>
              <w:top w:val="single" w:sz="12" w:space="0" w:color="000000"/>
              <w:left w:val="single" w:sz="2" w:space="0" w:color="000000"/>
              <w:bottom w:val="single" w:sz="12" w:space="0" w:color="000000"/>
              <w:right w:val="single" w:sz="12" w:space="0" w:color="000000"/>
            </w:tcBorders>
          </w:tcPr>
          <w:p w14:paraId="63A8F229" w14:textId="77777777" w:rsidR="008F3943" w:rsidRDefault="008F3943" w:rsidP="00B05853">
            <w:pPr>
              <w:pStyle w:val="TableParagraph"/>
              <w:kinsoku w:val="0"/>
              <w:overflowPunct w:val="0"/>
              <w:spacing w:before="76"/>
              <w:ind w:left="1125" w:right="1102"/>
              <w:jc w:val="center"/>
              <w:rPr>
                <w:b/>
                <w:bCs/>
                <w:spacing w:val="-2"/>
                <w:sz w:val="18"/>
                <w:szCs w:val="18"/>
              </w:rPr>
            </w:pPr>
            <w:r>
              <w:rPr>
                <w:b/>
                <w:bCs/>
                <w:spacing w:val="-2"/>
                <w:sz w:val="18"/>
                <w:szCs w:val="18"/>
              </w:rPr>
              <w:t>Meaning</w:t>
            </w:r>
          </w:p>
        </w:tc>
      </w:tr>
      <w:tr w:rsidR="008F3943" w14:paraId="60369BF4" w14:textId="77777777" w:rsidTr="00B05853">
        <w:trPr>
          <w:trHeight w:val="311"/>
        </w:trPr>
        <w:tc>
          <w:tcPr>
            <w:tcW w:w="1999" w:type="dxa"/>
            <w:tcBorders>
              <w:top w:val="single" w:sz="12" w:space="0" w:color="000000"/>
              <w:left w:val="single" w:sz="12" w:space="0" w:color="000000"/>
              <w:bottom w:val="single" w:sz="2" w:space="0" w:color="000000"/>
              <w:right w:val="single" w:sz="2" w:space="0" w:color="000000"/>
            </w:tcBorders>
          </w:tcPr>
          <w:p w14:paraId="4C3878C7" w14:textId="77777777" w:rsidR="008F3943" w:rsidRDefault="008F3943" w:rsidP="00B05853">
            <w:pPr>
              <w:pStyle w:val="TableParagraph"/>
              <w:kinsoku w:val="0"/>
              <w:overflowPunct w:val="0"/>
              <w:spacing w:before="36"/>
              <w:ind w:left="23"/>
              <w:jc w:val="center"/>
              <w:rPr>
                <w:sz w:val="18"/>
                <w:szCs w:val="18"/>
              </w:rPr>
            </w:pPr>
            <w:r>
              <w:rPr>
                <w:sz w:val="18"/>
                <w:szCs w:val="18"/>
              </w:rPr>
              <w:t>1</w:t>
            </w:r>
          </w:p>
        </w:tc>
        <w:tc>
          <w:tcPr>
            <w:tcW w:w="3001" w:type="dxa"/>
            <w:tcBorders>
              <w:top w:val="single" w:sz="12" w:space="0" w:color="000000"/>
              <w:left w:val="single" w:sz="2" w:space="0" w:color="000000"/>
              <w:bottom w:val="single" w:sz="2" w:space="0" w:color="000000"/>
              <w:right w:val="single" w:sz="12" w:space="0" w:color="000000"/>
            </w:tcBorders>
          </w:tcPr>
          <w:p w14:paraId="2D7E4555" w14:textId="77777777" w:rsidR="008F3943" w:rsidRDefault="008F3943" w:rsidP="00B05853">
            <w:pPr>
              <w:pStyle w:val="TableParagraph"/>
              <w:kinsoku w:val="0"/>
              <w:overflowPunct w:val="0"/>
              <w:spacing w:before="36"/>
              <w:ind w:left="117"/>
              <w:rPr>
                <w:spacing w:val="-2"/>
                <w:sz w:val="18"/>
                <w:szCs w:val="18"/>
              </w:rPr>
            </w:pPr>
            <w:r>
              <w:rPr>
                <w:spacing w:val="-2"/>
                <w:sz w:val="18"/>
                <w:szCs w:val="18"/>
              </w:rPr>
              <w:t>Category</w:t>
            </w:r>
          </w:p>
        </w:tc>
      </w:tr>
      <w:tr w:rsidR="008F3943" w14:paraId="4121125C" w14:textId="77777777" w:rsidTr="00B05853">
        <w:trPr>
          <w:trHeight w:val="325"/>
        </w:trPr>
        <w:tc>
          <w:tcPr>
            <w:tcW w:w="1999" w:type="dxa"/>
            <w:tcBorders>
              <w:top w:val="single" w:sz="2" w:space="0" w:color="000000"/>
              <w:left w:val="single" w:sz="12" w:space="0" w:color="000000"/>
              <w:bottom w:val="single" w:sz="2" w:space="0" w:color="000000"/>
              <w:right w:val="single" w:sz="2" w:space="0" w:color="000000"/>
            </w:tcBorders>
          </w:tcPr>
          <w:p w14:paraId="2A09C3D2" w14:textId="77777777" w:rsidR="008F3943" w:rsidRDefault="008F3943" w:rsidP="00B05853">
            <w:pPr>
              <w:pStyle w:val="TableParagraph"/>
              <w:kinsoku w:val="0"/>
              <w:overflowPunct w:val="0"/>
              <w:spacing w:before="49"/>
              <w:ind w:left="23"/>
              <w:jc w:val="center"/>
              <w:rPr>
                <w:sz w:val="18"/>
                <w:szCs w:val="18"/>
              </w:rPr>
            </w:pPr>
            <w:r>
              <w:rPr>
                <w:sz w:val="18"/>
                <w:szCs w:val="18"/>
              </w:rPr>
              <w:t>2</w:t>
            </w:r>
          </w:p>
        </w:tc>
        <w:tc>
          <w:tcPr>
            <w:tcW w:w="3001" w:type="dxa"/>
            <w:tcBorders>
              <w:top w:val="single" w:sz="2" w:space="0" w:color="000000"/>
              <w:left w:val="single" w:sz="2" w:space="0" w:color="000000"/>
              <w:bottom w:val="single" w:sz="2" w:space="0" w:color="000000"/>
              <w:right w:val="single" w:sz="12" w:space="0" w:color="000000"/>
            </w:tcBorders>
          </w:tcPr>
          <w:p w14:paraId="53AA2382" w14:textId="77777777" w:rsidR="008F3943" w:rsidRDefault="008F3943" w:rsidP="00B05853">
            <w:pPr>
              <w:pStyle w:val="TableParagraph"/>
              <w:kinsoku w:val="0"/>
              <w:overflowPunct w:val="0"/>
              <w:spacing w:before="49"/>
              <w:ind w:left="117"/>
              <w:rPr>
                <w:spacing w:val="-2"/>
                <w:sz w:val="18"/>
                <w:szCs w:val="18"/>
              </w:rPr>
            </w:pPr>
            <w:r>
              <w:rPr>
                <w:sz w:val="18"/>
                <w:szCs w:val="18"/>
              </w:rPr>
              <w:t>Protected</w:t>
            </w:r>
            <w:r>
              <w:rPr>
                <w:spacing w:val="-2"/>
                <w:sz w:val="18"/>
                <w:szCs w:val="18"/>
              </w:rPr>
              <w:t xml:space="preserve"> </w:t>
            </w:r>
            <w:r>
              <w:rPr>
                <w:sz w:val="18"/>
                <w:szCs w:val="18"/>
              </w:rPr>
              <w:t>EHT</w:t>
            </w:r>
            <w:r>
              <w:rPr>
                <w:spacing w:val="-1"/>
                <w:sz w:val="18"/>
                <w:szCs w:val="18"/>
              </w:rPr>
              <w:t xml:space="preserve"> </w:t>
            </w:r>
            <w:r>
              <w:rPr>
                <w:spacing w:val="-2"/>
                <w:sz w:val="18"/>
                <w:szCs w:val="18"/>
              </w:rPr>
              <w:t>Action</w:t>
            </w:r>
          </w:p>
        </w:tc>
      </w:tr>
      <w:tr w:rsidR="008F3943" w14:paraId="404D10F7" w14:textId="77777777" w:rsidTr="00B05853">
        <w:trPr>
          <w:trHeight w:val="322"/>
        </w:trPr>
        <w:tc>
          <w:tcPr>
            <w:tcW w:w="1999" w:type="dxa"/>
            <w:tcBorders>
              <w:top w:val="single" w:sz="2" w:space="0" w:color="000000"/>
              <w:left w:val="single" w:sz="12" w:space="0" w:color="000000"/>
              <w:bottom w:val="single" w:sz="4" w:space="0" w:color="000000"/>
              <w:right w:val="single" w:sz="2" w:space="0" w:color="000000"/>
            </w:tcBorders>
          </w:tcPr>
          <w:p w14:paraId="2CCA2EFC" w14:textId="77777777" w:rsidR="008F3943" w:rsidRDefault="008F3943" w:rsidP="00B05853">
            <w:pPr>
              <w:pStyle w:val="TableParagraph"/>
              <w:kinsoku w:val="0"/>
              <w:overflowPunct w:val="0"/>
              <w:spacing w:before="49"/>
              <w:ind w:left="23"/>
              <w:jc w:val="center"/>
              <w:rPr>
                <w:sz w:val="18"/>
                <w:szCs w:val="18"/>
              </w:rPr>
            </w:pPr>
            <w:r>
              <w:rPr>
                <w:sz w:val="18"/>
                <w:szCs w:val="18"/>
              </w:rPr>
              <w:t>3</w:t>
            </w:r>
          </w:p>
        </w:tc>
        <w:tc>
          <w:tcPr>
            <w:tcW w:w="3001" w:type="dxa"/>
            <w:tcBorders>
              <w:top w:val="single" w:sz="2" w:space="0" w:color="000000"/>
              <w:left w:val="single" w:sz="2" w:space="0" w:color="000000"/>
              <w:bottom w:val="single" w:sz="4" w:space="0" w:color="000000"/>
              <w:right w:val="single" w:sz="12" w:space="0" w:color="000000"/>
            </w:tcBorders>
          </w:tcPr>
          <w:p w14:paraId="63795209" w14:textId="77777777" w:rsidR="008F3943" w:rsidRDefault="008F3943" w:rsidP="00B05853">
            <w:pPr>
              <w:pStyle w:val="TableParagraph"/>
              <w:kinsoku w:val="0"/>
              <w:overflowPunct w:val="0"/>
              <w:spacing w:before="49"/>
              <w:ind w:left="117"/>
              <w:rPr>
                <w:spacing w:val="-2"/>
                <w:sz w:val="18"/>
                <w:szCs w:val="18"/>
              </w:rPr>
            </w:pPr>
            <w:r>
              <w:rPr>
                <w:sz w:val="18"/>
                <w:szCs w:val="18"/>
              </w:rPr>
              <w:t>Dialog</w:t>
            </w:r>
            <w:r>
              <w:rPr>
                <w:spacing w:val="-6"/>
                <w:sz w:val="18"/>
                <w:szCs w:val="18"/>
              </w:rPr>
              <w:t xml:space="preserve"> </w:t>
            </w:r>
            <w:r>
              <w:rPr>
                <w:spacing w:val="-2"/>
                <w:sz w:val="18"/>
                <w:szCs w:val="18"/>
              </w:rPr>
              <w:t>Token</w:t>
            </w:r>
          </w:p>
        </w:tc>
      </w:tr>
      <w:tr w:rsidR="008F3943" w14:paraId="157F12E2" w14:textId="77777777" w:rsidTr="00B05853">
        <w:trPr>
          <w:trHeight w:val="310"/>
        </w:trPr>
        <w:tc>
          <w:tcPr>
            <w:tcW w:w="1999" w:type="dxa"/>
            <w:tcBorders>
              <w:top w:val="single" w:sz="4" w:space="0" w:color="000000"/>
              <w:left w:val="single" w:sz="12" w:space="0" w:color="000000"/>
              <w:bottom w:val="single" w:sz="4" w:space="0" w:color="000000"/>
              <w:right w:val="single" w:sz="2" w:space="0" w:color="000000"/>
            </w:tcBorders>
          </w:tcPr>
          <w:p w14:paraId="6790AA92" w14:textId="77777777" w:rsidR="008F3943" w:rsidRDefault="008F3943" w:rsidP="00B05853">
            <w:pPr>
              <w:pStyle w:val="TableParagraph"/>
              <w:kinsoku w:val="0"/>
              <w:overflowPunct w:val="0"/>
              <w:spacing w:before="46"/>
              <w:ind w:left="23"/>
              <w:jc w:val="center"/>
              <w:rPr>
                <w:sz w:val="18"/>
                <w:szCs w:val="18"/>
              </w:rPr>
            </w:pPr>
            <w:ins w:id="134" w:author="Author">
              <w:r>
                <w:rPr>
                  <w:sz w:val="18"/>
                  <w:szCs w:val="18"/>
                </w:rPr>
                <w:t>4</w:t>
              </w:r>
            </w:ins>
          </w:p>
        </w:tc>
        <w:tc>
          <w:tcPr>
            <w:tcW w:w="3001" w:type="dxa"/>
            <w:tcBorders>
              <w:top w:val="single" w:sz="4" w:space="0" w:color="000000"/>
              <w:left w:val="single" w:sz="2" w:space="0" w:color="000000"/>
              <w:bottom w:val="single" w:sz="4" w:space="0" w:color="000000"/>
              <w:right w:val="single" w:sz="12" w:space="0" w:color="000000"/>
            </w:tcBorders>
          </w:tcPr>
          <w:p w14:paraId="33EC90E3" w14:textId="181187FD" w:rsidR="008F3943" w:rsidRDefault="008F3943" w:rsidP="00B05853">
            <w:pPr>
              <w:pStyle w:val="TableParagraph"/>
              <w:kinsoku w:val="0"/>
              <w:overflowPunct w:val="0"/>
              <w:spacing w:before="46"/>
              <w:ind w:left="117"/>
              <w:rPr>
                <w:spacing w:val="-2"/>
                <w:sz w:val="18"/>
                <w:szCs w:val="18"/>
              </w:rPr>
            </w:pPr>
            <w:ins w:id="135" w:author="Author">
              <w:r w:rsidRPr="00A7652B">
                <w:rPr>
                  <w:spacing w:val="-2"/>
                  <w:sz w:val="18"/>
                  <w:szCs w:val="18"/>
                </w:rPr>
                <w:t>EPCS Control</w:t>
              </w:r>
              <w:r>
                <w:rPr>
                  <w:spacing w:val="-2"/>
                  <w:sz w:val="18"/>
                  <w:szCs w:val="18"/>
                </w:rPr>
                <w:t xml:space="preserve"> </w:t>
              </w:r>
              <w:r w:rsidR="0042695E">
                <w:rPr>
                  <w:sz w:val="18"/>
                  <w:szCs w:val="18"/>
                </w:rPr>
                <w:t>(#16572, 18342)</w:t>
              </w:r>
            </w:ins>
          </w:p>
        </w:tc>
      </w:tr>
      <w:tr w:rsidR="008F3943" w14:paraId="390568E9" w14:textId="77777777" w:rsidTr="00B05853">
        <w:trPr>
          <w:trHeight w:val="310"/>
        </w:trPr>
        <w:tc>
          <w:tcPr>
            <w:tcW w:w="1999" w:type="dxa"/>
            <w:tcBorders>
              <w:top w:val="single" w:sz="4" w:space="0" w:color="000000"/>
              <w:left w:val="single" w:sz="12" w:space="0" w:color="000000"/>
              <w:bottom w:val="single" w:sz="12" w:space="0" w:color="000000"/>
              <w:right w:val="single" w:sz="2" w:space="0" w:color="000000"/>
            </w:tcBorders>
          </w:tcPr>
          <w:p w14:paraId="47042757" w14:textId="77777777" w:rsidR="008F3943" w:rsidRDefault="008F3943" w:rsidP="00B05853">
            <w:pPr>
              <w:pStyle w:val="TableParagraph"/>
              <w:kinsoku w:val="0"/>
              <w:overflowPunct w:val="0"/>
              <w:spacing w:before="46"/>
              <w:ind w:left="23"/>
              <w:jc w:val="center"/>
              <w:rPr>
                <w:sz w:val="18"/>
                <w:szCs w:val="18"/>
              </w:rPr>
            </w:pPr>
            <w:ins w:id="136" w:author="Author">
              <w:r>
                <w:rPr>
                  <w:sz w:val="18"/>
                  <w:szCs w:val="18"/>
                </w:rPr>
                <w:t>5</w:t>
              </w:r>
            </w:ins>
          </w:p>
        </w:tc>
        <w:tc>
          <w:tcPr>
            <w:tcW w:w="3001" w:type="dxa"/>
            <w:tcBorders>
              <w:top w:val="single" w:sz="4" w:space="0" w:color="000000"/>
              <w:left w:val="single" w:sz="2" w:space="0" w:color="000000"/>
              <w:bottom w:val="single" w:sz="12" w:space="0" w:color="000000"/>
              <w:right w:val="single" w:sz="12" w:space="0" w:color="000000"/>
            </w:tcBorders>
          </w:tcPr>
          <w:p w14:paraId="05661A23" w14:textId="77777777" w:rsidR="008F3943" w:rsidRDefault="008F3943" w:rsidP="00B05853">
            <w:pPr>
              <w:pStyle w:val="TableParagraph"/>
              <w:kinsoku w:val="0"/>
              <w:overflowPunct w:val="0"/>
              <w:spacing w:before="46"/>
              <w:ind w:left="117"/>
              <w:rPr>
                <w:sz w:val="18"/>
                <w:szCs w:val="18"/>
              </w:rPr>
            </w:pPr>
            <w:r w:rsidRPr="00A7652B">
              <w:rPr>
                <w:sz w:val="18"/>
                <w:szCs w:val="18"/>
              </w:rPr>
              <w:t>Priority Access Multi-Link element</w:t>
            </w:r>
          </w:p>
        </w:tc>
      </w:tr>
    </w:tbl>
    <w:p w14:paraId="1F969554" w14:textId="77777777" w:rsidR="008F3943" w:rsidRDefault="008F3943" w:rsidP="008F3943">
      <w:pPr>
        <w:pStyle w:val="BodyText"/>
      </w:pPr>
    </w:p>
    <w:p w14:paraId="6EEB7375" w14:textId="77777777" w:rsidR="008F3943" w:rsidRDefault="008F3943" w:rsidP="008F3943">
      <w:pPr>
        <w:pStyle w:val="BodyText"/>
      </w:pPr>
    </w:p>
    <w:p w14:paraId="59B93555" w14:textId="77777777" w:rsidR="008F3943" w:rsidRDefault="008F3943" w:rsidP="008F3943">
      <w:pPr>
        <w:pStyle w:val="BodyText"/>
        <w:rPr>
          <w:spacing w:val="-2"/>
        </w:rPr>
      </w:pPr>
      <w:r>
        <w:lastRenderedPageBreak/>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bookmark81" w:history="1">
        <w:r>
          <w:t>9.4.1.11</w:t>
        </w:r>
        <w:r>
          <w:rPr>
            <w:spacing w:val="-4"/>
          </w:rPr>
          <w:t xml:space="preserve"> </w:t>
        </w:r>
        <w:r>
          <w:t>(Action</w:t>
        </w:r>
        <w:r>
          <w:rPr>
            <w:spacing w:val="-4"/>
          </w:rPr>
          <w:t xml:space="preserve"> </w:t>
        </w:r>
        <w:r>
          <w:rPr>
            <w:spacing w:val="-2"/>
          </w:rPr>
          <w:t>field)</w:t>
        </w:r>
      </w:hyperlink>
      <w:r>
        <w:rPr>
          <w:spacing w:val="-2"/>
        </w:rPr>
        <w:t>.</w:t>
      </w:r>
    </w:p>
    <w:p w14:paraId="313FD206" w14:textId="77777777" w:rsidR="008F3943" w:rsidRDefault="008F3943" w:rsidP="008F3943">
      <w:pPr>
        <w:pStyle w:val="BodyText"/>
      </w:pPr>
    </w:p>
    <w:p w14:paraId="78690957" w14:textId="77777777" w:rsidR="008F3943" w:rsidDel="00DD0E6E" w:rsidRDefault="008F3943" w:rsidP="008F3943">
      <w:pPr>
        <w:pStyle w:val="BodyText"/>
        <w:rPr>
          <w:del w:id="137" w:author="Author"/>
          <w:spacing w:val="-2"/>
        </w:rPr>
      </w:pPr>
      <w:r>
        <w:t>The</w:t>
      </w:r>
      <w:r>
        <w:rPr>
          <w:spacing w:val="-6"/>
        </w:rPr>
        <w:t xml:space="preserve"> </w:t>
      </w:r>
      <w:r w:rsidRPr="00F01801">
        <w:t xml:space="preserve">Protected EHT Action field is defined in </w:t>
      </w:r>
      <w:hyperlink w:anchor="bookmark228" w:history="1">
        <w:r w:rsidRPr="00F01801">
          <w:t>9.6.35.1 (Protected EHT Action field)</w:t>
        </w:r>
      </w:hyperlink>
      <w:r>
        <w:rPr>
          <w:spacing w:val="-2"/>
        </w:rPr>
        <w:t>.</w:t>
      </w:r>
    </w:p>
    <w:p w14:paraId="709854A6" w14:textId="77777777" w:rsidR="008F3943" w:rsidDel="00DD0E6E" w:rsidRDefault="008F3943" w:rsidP="008F3943">
      <w:pPr>
        <w:pStyle w:val="BodyText"/>
        <w:rPr>
          <w:del w:id="138" w:author="Author"/>
        </w:rPr>
      </w:pPr>
    </w:p>
    <w:p w14:paraId="1EF462DC" w14:textId="77777777" w:rsidR="008F3943" w:rsidRDefault="008F3943" w:rsidP="008F3943">
      <w:pPr>
        <w:pStyle w:val="BodyText"/>
        <w:rPr>
          <w:ins w:id="139" w:author="Author"/>
        </w:rPr>
      </w:pPr>
      <w:r w:rsidRPr="00F01801">
        <w:t xml:space="preserve">The Dialog Token field is defined in 9.4.1.12 (Dialog Token field) and set by the requesting MLD. </w:t>
      </w:r>
    </w:p>
    <w:p w14:paraId="208163D2" w14:textId="77777777" w:rsidR="008F3943" w:rsidRDefault="008F3943" w:rsidP="008F3943">
      <w:pPr>
        <w:pStyle w:val="BodyText"/>
        <w:rPr>
          <w:ins w:id="140" w:author="Author"/>
          <w:spacing w:val="-2"/>
        </w:rPr>
      </w:pPr>
    </w:p>
    <w:p w14:paraId="1EDF3739" w14:textId="4D9B71FD" w:rsidR="008F3943" w:rsidRDefault="0042695E" w:rsidP="008F3943">
      <w:pPr>
        <w:pStyle w:val="BodyText"/>
      </w:pPr>
      <w:ins w:id="141" w:author="Author">
        <w:r>
          <w:rPr>
            <w:sz w:val="18"/>
            <w:szCs w:val="18"/>
          </w:rPr>
          <w:t>(#16572, 18342</w:t>
        </w:r>
        <w:r w:rsidR="00B004F3">
          <w:rPr>
            <w:sz w:val="18"/>
            <w:szCs w:val="18"/>
          </w:rPr>
          <w:t>)</w:t>
        </w:r>
        <w:r w:rsidR="00B004F3">
          <w:t xml:space="preserve"> </w:t>
        </w:r>
        <w:r w:rsidR="00B004F3">
          <w:rPr>
            <w:spacing w:val="-2"/>
          </w:rPr>
          <w:t>The</w:t>
        </w:r>
        <w:r w:rsidR="008F3943">
          <w:t xml:space="preserve"> </w:t>
        </w:r>
        <w:r w:rsidR="008F3943" w:rsidRPr="00A7652B">
          <w:t>EPCS Control field</w:t>
        </w:r>
        <w:r w:rsidR="008F3943">
          <w:t xml:space="preserve"> is defined in 9.4.1.X (</w:t>
        </w:r>
        <w:r w:rsidR="008F3943" w:rsidRPr="00A7652B">
          <w:t>EPCS Control field</w:t>
        </w:r>
        <w:r w:rsidR="008F3943">
          <w:t>)</w:t>
        </w:r>
      </w:ins>
    </w:p>
    <w:p w14:paraId="74564791" w14:textId="77777777" w:rsidR="008F3943" w:rsidRDefault="008F3943" w:rsidP="008F3943">
      <w:pPr>
        <w:pStyle w:val="BodyText"/>
      </w:pPr>
    </w:p>
    <w:p w14:paraId="2D0478EB" w14:textId="77777777" w:rsidR="008F3943" w:rsidRPr="00F01801" w:rsidRDefault="008F3943" w:rsidP="008F3943">
      <w:pPr>
        <w:pStyle w:val="BodyText"/>
      </w:pPr>
      <w:r w:rsidRPr="00F01801">
        <w:t xml:space="preserve">The Priority Access Multi-Link field is defined in </w:t>
      </w:r>
      <w:hyperlink w:anchor="bookmark172" w:history="1">
        <w:r w:rsidRPr="00F01801">
          <w:t>9.4.2.312.6 (Priority Access Multi-Link element)</w:t>
        </w:r>
      </w:hyperlink>
      <w:r w:rsidRPr="00F01801">
        <w:t>.</w:t>
      </w:r>
    </w:p>
    <w:p w14:paraId="1F9F90F0" w14:textId="77777777" w:rsidR="008F3943" w:rsidRDefault="008F3943" w:rsidP="008F3943">
      <w:pPr>
        <w:rPr>
          <w:sz w:val="20"/>
        </w:rPr>
      </w:pPr>
    </w:p>
    <w:p w14:paraId="4787F831" w14:textId="77777777" w:rsidR="008F3943" w:rsidRDefault="008F3943" w:rsidP="008F3943">
      <w:pPr>
        <w:pStyle w:val="ListParagraph"/>
        <w:numPr>
          <w:ilvl w:val="3"/>
          <w:numId w:val="15"/>
        </w:numPr>
        <w:tabs>
          <w:tab w:val="left" w:pos="1779"/>
        </w:tabs>
        <w:kinsoku w:val="0"/>
        <w:overflowPunct w:val="0"/>
        <w:spacing w:before="102"/>
        <w:rPr>
          <w:rFonts w:ascii="Arial" w:hAnsi="Arial" w:cs="Arial"/>
          <w:b/>
          <w:bCs/>
          <w:spacing w:val="-2"/>
          <w:sz w:val="20"/>
          <w:szCs w:val="20"/>
        </w:rPr>
      </w:pPr>
      <w:r>
        <w:rPr>
          <w:rFonts w:ascii="Arial" w:hAnsi="Arial" w:cs="Arial"/>
          <w:b/>
          <w:bCs/>
          <w:sz w:val="20"/>
          <w:szCs w:val="20"/>
        </w:rPr>
        <w:t>EPCS</w:t>
      </w:r>
      <w:r>
        <w:rPr>
          <w:rFonts w:ascii="Arial" w:hAnsi="Arial" w:cs="Arial"/>
          <w:b/>
          <w:bCs/>
          <w:spacing w:val="-8"/>
          <w:sz w:val="20"/>
          <w:szCs w:val="20"/>
        </w:rPr>
        <w:t xml:space="preserve"> </w:t>
      </w:r>
      <w:r>
        <w:rPr>
          <w:rFonts w:ascii="Arial" w:hAnsi="Arial" w:cs="Arial"/>
          <w:b/>
          <w:bCs/>
          <w:sz w:val="20"/>
          <w:szCs w:val="20"/>
        </w:rPr>
        <w:t>Priority</w:t>
      </w:r>
      <w:r>
        <w:rPr>
          <w:rFonts w:ascii="Arial" w:hAnsi="Arial" w:cs="Arial"/>
          <w:b/>
          <w:bCs/>
          <w:spacing w:val="-8"/>
          <w:sz w:val="20"/>
          <w:szCs w:val="20"/>
        </w:rPr>
        <w:t xml:space="preserve"> </w:t>
      </w:r>
      <w:r>
        <w:rPr>
          <w:rFonts w:ascii="Arial" w:hAnsi="Arial" w:cs="Arial"/>
          <w:b/>
          <w:bCs/>
          <w:sz w:val="20"/>
          <w:szCs w:val="20"/>
        </w:rPr>
        <w:t>Access</w:t>
      </w:r>
      <w:r>
        <w:rPr>
          <w:rFonts w:ascii="Arial" w:hAnsi="Arial" w:cs="Arial"/>
          <w:b/>
          <w:bCs/>
          <w:spacing w:val="-7"/>
          <w:sz w:val="20"/>
          <w:szCs w:val="20"/>
        </w:rPr>
        <w:t xml:space="preserve"> </w:t>
      </w:r>
      <w:r>
        <w:rPr>
          <w:rFonts w:ascii="Arial" w:hAnsi="Arial" w:cs="Arial"/>
          <w:b/>
          <w:bCs/>
          <w:sz w:val="20"/>
          <w:szCs w:val="20"/>
        </w:rPr>
        <w:t>Enable</w:t>
      </w:r>
      <w:r>
        <w:rPr>
          <w:rFonts w:ascii="Arial" w:hAnsi="Arial" w:cs="Arial"/>
          <w:b/>
          <w:bCs/>
          <w:spacing w:val="-8"/>
          <w:sz w:val="20"/>
          <w:szCs w:val="20"/>
        </w:rPr>
        <w:t xml:space="preserve"> </w:t>
      </w:r>
      <w:r>
        <w:rPr>
          <w:rFonts w:ascii="Arial" w:hAnsi="Arial" w:cs="Arial"/>
          <w:b/>
          <w:bCs/>
          <w:sz w:val="20"/>
          <w:szCs w:val="20"/>
        </w:rPr>
        <w:t>Response</w:t>
      </w:r>
      <w:r>
        <w:rPr>
          <w:rFonts w:ascii="Arial" w:hAnsi="Arial" w:cs="Arial"/>
          <w:b/>
          <w:bCs/>
          <w:spacing w:val="-8"/>
          <w:sz w:val="20"/>
          <w:szCs w:val="20"/>
        </w:rPr>
        <w:t xml:space="preserve"> </w:t>
      </w:r>
      <w:r>
        <w:rPr>
          <w:rFonts w:ascii="Arial" w:hAnsi="Arial" w:cs="Arial"/>
          <w:b/>
          <w:bCs/>
          <w:sz w:val="20"/>
          <w:szCs w:val="20"/>
        </w:rPr>
        <w:t>frame</w:t>
      </w:r>
      <w:r>
        <w:rPr>
          <w:rFonts w:ascii="Arial" w:hAnsi="Arial" w:cs="Arial"/>
          <w:b/>
          <w:bCs/>
          <w:spacing w:val="-8"/>
          <w:sz w:val="20"/>
          <w:szCs w:val="20"/>
        </w:rPr>
        <w:t xml:space="preserve"> </w:t>
      </w:r>
      <w:r>
        <w:rPr>
          <w:rFonts w:ascii="Arial" w:hAnsi="Arial" w:cs="Arial"/>
          <w:b/>
          <w:bCs/>
          <w:spacing w:val="-2"/>
          <w:sz w:val="20"/>
          <w:szCs w:val="20"/>
        </w:rPr>
        <w:t>format</w:t>
      </w:r>
    </w:p>
    <w:p w14:paraId="464941B3" w14:textId="77777777" w:rsidR="008F3943" w:rsidRDefault="008F3943" w:rsidP="008F3943">
      <w:pPr>
        <w:pStyle w:val="BodyText"/>
        <w:rPr>
          <w:rFonts w:ascii="Arial" w:hAnsi="Arial" w:cs="Arial"/>
          <w:b/>
          <w:bCs/>
          <w:sz w:val="31"/>
          <w:szCs w:val="31"/>
        </w:rPr>
      </w:pPr>
    </w:p>
    <w:p w14:paraId="036A37F6" w14:textId="77777777" w:rsidR="008F3943" w:rsidRDefault="008F3943" w:rsidP="008F3943">
      <w:pPr>
        <w:pStyle w:val="BodyText"/>
        <w:spacing w:line="250" w:lineRule="auto"/>
        <w:ind w:left="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1CF19A3B" w14:textId="77777777" w:rsidR="008F3943" w:rsidRDefault="008F3943" w:rsidP="008F3943">
      <w:pPr>
        <w:pStyle w:val="BodyText"/>
        <w:spacing w:line="249" w:lineRule="auto"/>
        <w:ind w:right="997"/>
        <w:jc w:val="both"/>
      </w:pPr>
    </w:p>
    <w:p w14:paraId="7BB6964F" w14:textId="77777777" w:rsidR="008F3943" w:rsidRDefault="008F3943" w:rsidP="008F3943">
      <w:pPr>
        <w:pStyle w:val="BodyText"/>
        <w:spacing w:line="249" w:lineRule="auto"/>
        <w:ind w:right="997"/>
        <w:jc w:val="both"/>
      </w:pPr>
      <w:r>
        <w:t>The</w:t>
      </w:r>
      <w:r>
        <w:rPr>
          <w:spacing w:val="-6"/>
        </w:rPr>
        <w:t xml:space="preserve"> </w:t>
      </w:r>
      <w:r>
        <w:t>EPCS</w:t>
      </w:r>
      <w:r>
        <w:rPr>
          <w:spacing w:val="-6"/>
        </w:rPr>
        <w:t xml:space="preserve"> </w:t>
      </w:r>
      <w:r>
        <w:t>Priority</w:t>
      </w:r>
      <w:r>
        <w:rPr>
          <w:spacing w:val="-6"/>
        </w:rPr>
        <w:t xml:space="preserve"> </w:t>
      </w:r>
      <w:r>
        <w:t>Access</w:t>
      </w:r>
      <w:r>
        <w:rPr>
          <w:spacing w:val="-6"/>
        </w:rPr>
        <w:t xml:space="preserve"> </w:t>
      </w:r>
      <w:r>
        <w:t>Enable</w:t>
      </w:r>
      <w:r>
        <w:rPr>
          <w:spacing w:val="-7"/>
        </w:rPr>
        <w:t xml:space="preserve"> </w:t>
      </w:r>
      <w:r>
        <w:t>Response</w:t>
      </w:r>
      <w:r>
        <w:rPr>
          <w:spacing w:val="-6"/>
        </w:rPr>
        <w:t xml:space="preserve"> </w:t>
      </w:r>
      <w:r>
        <w:t>frame</w:t>
      </w:r>
      <w:r>
        <w:rPr>
          <w:spacing w:val="-6"/>
        </w:rPr>
        <w:t xml:space="preserve"> </w:t>
      </w:r>
      <w:r>
        <w:t>is</w:t>
      </w:r>
      <w:r>
        <w:rPr>
          <w:spacing w:val="-6"/>
        </w:rPr>
        <w:t xml:space="preserve"> </w:t>
      </w:r>
      <w:r>
        <w:t>an</w:t>
      </w:r>
      <w:r>
        <w:rPr>
          <w:spacing w:val="-7"/>
        </w:rPr>
        <w:t xml:space="preserve"> </w:t>
      </w:r>
      <w:r>
        <w:t>Action</w:t>
      </w:r>
      <w:r>
        <w:rPr>
          <w:spacing w:val="-6"/>
        </w:rPr>
        <w:t xml:space="preserve"> </w:t>
      </w:r>
      <w:r>
        <w:t>frame</w:t>
      </w:r>
      <w:r>
        <w:rPr>
          <w:spacing w:val="-6"/>
        </w:rPr>
        <w:t xml:space="preserve"> </w:t>
      </w:r>
      <w:r>
        <w:t>of</w:t>
      </w:r>
      <w:r>
        <w:rPr>
          <w:spacing w:val="-6"/>
        </w:rPr>
        <w:t xml:space="preserve"> </w:t>
      </w:r>
      <w:r>
        <w:t>category</w:t>
      </w:r>
      <w:r>
        <w:rPr>
          <w:spacing w:val="-6"/>
        </w:rPr>
        <w:t xml:space="preserve"> </w:t>
      </w:r>
      <w:r>
        <w:t>Protected</w:t>
      </w:r>
      <w:r>
        <w:rPr>
          <w:spacing w:val="-6"/>
        </w:rPr>
        <w:t xml:space="preserve"> </w:t>
      </w:r>
      <w:r>
        <w:t>EHT.</w:t>
      </w:r>
      <w:r>
        <w:rPr>
          <w:spacing w:val="-6"/>
        </w:rPr>
        <w:t xml:space="preserve"> </w:t>
      </w:r>
      <w:r>
        <w:t>It</w:t>
      </w:r>
      <w:r>
        <w:rPr>
          <w:spacing w:val="-6"/>
        </w:rPr>
        <w:t xml:space="preserve"> </w:t>
      </w:r>
      <w:r>
        <w:t>is</w:t>
      </w:r>
      <w:r>
        <w:rPr>
          <w:spacing w:val="-6"/>
        </w:rPr>
        <w:t xml:space="preserve"> </w:t>
      </w:r>
      <w:r>
        <w:t>transmitted</w:t>
      </w:r>
      <w:r>
        <w:rPr>
          <w:spacing w:val="-3"/>
        </w:rPr>
        <w:t xml:space="preserve"> </w:t>
      </w:r>
      <w:r>
        <w:t>in</w:t>
      </w:r>
      <w:r>
        <w:rPr>
          <w:spacing w:val="-4"/>
        </w:rPr>
        <w:t xml:space="preserve"> </w:t>
      </w:r>
      <w:r>
        <w:t>response</w:t>
      </w:r>
      <w:r>
        <w:rPr>
          <w:spacing w:val="-4"/>
        </w:rPr>
        <w:t xml:space="preserve"> </w:t>
      </w:r>
      <w:r>
        <w:t>to</w:t>
      </w:r>
      <w:r>
        <w:rPr>
          <w:spacing w:val="-4"/>
        </w:rPr>
        <w:t xml:space="preserve"> </w:t>
      </w:r>
      <w:r>
        <w:t>an</w:t>
      </w:r>
      <w:r>
        <w:rPr>
          <w:spacing w:val="-3"/>
        </w:rPr>
        <w:t xml:space="preserve"> </w:t>
      </w:r>
      <w:r>
        <w:t>EPCS</w:t>
      </w:r>
      <w:r>
        <w:rPr>
          <w:spacing w:val="-4"/>
        </w:rPr>
        <w:t xml:space="preserve"> </w:t>
      </w:r>
      <w:r>
        <w:t>Priority</w:t>
      </w:r>
      <w:r>
        <w:rPr>
          <w:spacing w:val="-4"/>
        </w:rPr>
        <w:t xml:space="preserve"> </w:t>
      </w:r>
      <w:r>
        <w:t>Access</w:t>
      </w:r>
      <w:r>
        <w:rPr>
          <w:spacing w:val="-4"/>
        </w:rPr>
        <w:t xml:space="preserve"> </w:t>
      </w:r>
      <w:r>
        <w:t>Enable</w:t>
      </w:r>
      <w:r>
        <w:rPr>
          <w:spacing w:val="-1"/>
        </w:rPr>
        <w:t xml:space="preserve"> </w:t>
      </w:r>
      <w:r>
        <w:t>Request</w:t>
      </w:r>
      <w:r>
        <w:rPr>
          <w:spacing w:val="-3"/>
        </w:rPr>
        <w:t xml:space="preserve"> </w:t>
      </w:r>
      <w:r>
        <w:t>frame.</w:t>
      </w:r>
      <w:r>
        <w:rPr>
          <w:spacing w:val="-4"/>
        </w:rPr>
        <w:t xml:space="preserve"> </w:t>
      </w:r>
      <w:r>
        <w:t>The</w:t>
      </w:r>
      <w:r>
        <w:rPr>
          <w:spacing w:val="-4"/>
        </w:rPr>
        <w:t xml:space="preserve"> </w:t>
      </w:r>
      <w:r>
        <w:t>Action</w:t>
      </w:r>
      <w:r>
        <w:rPr>
          <w:spacing w:val="-4"/>
        </w:rPr>
        <w:t xml:space="preserve"> </w:t>
      </w:r>
      <w:r>
        <w:t>field</w:t>
      </w:r>
      <w:r>
        <w:rPr>
          <w:spacing w:val="-4"/>
        </w:rPr>
        <w:t xml:space="preserve"> </w:t>
      </w:r>
      <w:r>
        <w:t>of</w:t>
      </w:r>
      <w:r>
        <w:rPr>
          <w:spacing w:val="-4"/>
        </w:rPr>
        <w:t xml:space="preserve"> </w:t>
      </w:r>
      <w:r>
        <w:t>the</w:t>
      </w:r>
      <w:r>
        <w:rPr>
          <w:spacing w:val="-4"/>
        </w:rPr>
        <w:t xml:space="preserve"> </w:t>
      </w:r>
      <w:r>
        <w:t>EPCS</w:t>
      </w:r>
      <w:r>
        <w:rPr>
          <w:spacing w:val="-4"/>
        </w:rPr>
        <w:t xml:space="preserve"> </w:t>
      </w:r>
      <w:r>
        <w:t xml:space="preserve">Priority Access Enable Response frame contains the information shown in </w:t>
      </w:r>
      <w:hyperlink w:anchor="bookmark234" w:history="1">
        <w:r>
          <w:t>Table</w:t>
        </w:r>
        <w:r>
          <w:rPr>
            <w:spacing w:val="-3"/>
          </w:rPr>
          <w:t xml:space="preserve"> </w:t>
        </w:r>
        <w:r>
          <w:t>9-623h (EPCS Priority Access</w:t>
        </w:r>
      </w:hyperlink>
      <w:r>
        <w:t xml:space="preserve"> </w:t>
      </w:r>
      <w:hyperlink w:anchor="bookmark234" w:history="1">
        <w:r>
          <w:t>Enable Response frame Action field format)</w:t>
        </w:r>
      </w:hyperlink>
      <w:r>
        <w:t>.</w:t>
      </w:r>
    </w:p>
    <w:p w14:paraId="26B13C7A" w14:textId="77777777" w:rsidR="008F3943" w:rsidRDefault="008F3943" w:rsidP="008F3943">
      <w:pPr>
        <w:pStyle w:val="BodyText"/>
      </w:pPr>
    </w:p>
    <w:p w14:paraId="7869DDD2" w14:textId="77777777" w:rsidR="008F3943" w:rsidRDefault="008F3943" w:rsidP="008F3943">
      <w:pPr>
        <w:pStyle w:val="BodyText"/>
        <w:spacing w:before="6"/>
        <w:rPr>
          <w:sz w:val="18"/>
          <w:szCs w:val="18"/>
        </w:rPr>
      </w:pPr>
    </w:p>
    <w:p w14:paraId="106FC8C3" w14:textId="77777777" w:rsidR="008F3943" w:rsidRDefault="008F3943" w:rsidP="008F3943">
      <w:pPr>
        <w:pStyle w:val="BodyText"/>
        <w:ind w:left="696" w:right="749"/>
        <w:jc w:val="center"/>
        <w:rPr>
          <w:rFonts w:ascii="Arial" w:hAnsi="Arial" w:cs="Arial"/>
          <w:b/>
          <w:bCs/>
          <w:spacing w:val="-2"/>
        </w:rPr>
      </w:pPr>
      <w:bookmarkStart w:id="142" w:name="_bookmark234"/>
      <w:bookmarkEnd w:id="142"/>
      <w:r>
        <w:rPr>
          <w:rFonts w:ascii="Arial" w:hAnsi="Arial" w:cs="Arial"/>
          <w:b/>
          <w:bCs/>
        </w:rPr>
        <w:t>Table</w:t>
      </w:r>
      <w:r>
        <w:rPr>
          <w:rFonts w:ascii="Arial" w:hAnsi="Arial" w:cs="Arial"/>
          <w:b/>
          <w:bCs/>
          <w:spacing w:val="-9"/>
        </w:rPr>
        <w:t xml:space="preserve"> </w:t>
      </w:r>
      <w:r>
        <w:rPr>
          <w:rFonts w:ascii="Arial" w:hAnsi="Arial" w:cs="Arial"/>
          <w:b/>
          <w:bCs/>
        </w:rPr>
        <w:t>9-623h—EPCS</w:t>
      </w:r>
      <w:r>
        <w:rPr>
          <w:rFonts w:ascii="Arial" w:hAnsi="Arial" w:cs="Arial"/>
          <w:b/>
          <w:bCs/>
          <w:spacing w:val="-8"/>
        </w:rPr>
        <w:t xml:space="preserve"> </w:t>
      </w:r>
      <w:r>
        <w:rPr>
          <w:rFonts w:ascii="Arial" w:hAnsi="Arial" w:cs="Arial"/>
          <w:b/>
          <w:bCs/>
        </w:rPr>
        <w:t>Priority</w:t>
      </w:r>
      <w:r>
        <w:rPr>
          <w:rFonts w:ascii="Arial" w:hAnsi="Arial" w:cs="Arial"/>
          <w:b/>
          <w:bCs/>
          <w:spacing w:val="-9"/>
        </w:rPr>
        <w:t xml:space="preserve"> </w:t>
      </w:r>
      <w:r>
        <w:rPr>
          <w:rFonts w:ascii="Arial" w:hAnsi="Arial" w:cs="Arial"/>
          <w:b/>
          <w:bCs/>
        </w:rPr>
        <w:t>Access</w:t>
      </w:r>
      <w:r>
        <w:rPr>
          <w:rFonts w:ascii="Arial" w:hAnsi="Arial" w:cs="Arial"/>
          <w:b/>
          <w:bCs/>
          <w:spacing w:val="-8"/>
        </w:rPr>
        <w:t xml:space="preserve"> </w:t>
      </w:r>
      <w:r>
        <w:rPr>
          <w:rFonts w:ascii="Arial" w:hAnsi="Arial" w:cs="Arial"/>
          <w:b/>
          <w:bCs/>
        </w:rPr>
        <w:t>Enable</w:t>
      </w:r>
      <w:r>
        <w:rPr>
          <w:rFonts w:ascii="Arial" w:hAnsi="Arial" w:cs="Arial"/>
          <w:b/>
          <w:bCs/>
          <w:spacing w:val="-9"/>
        </w:rPr>
        <w:t xml:space="preserve"> </w:t>
      </w:r>
      <w:r>
        <w:rPr>
          <w:rFonts w:ascii="Arial" w:hAnsi="Arial" w:cs="Arial"/>
          <w:b/>
          <w:bCs/>
        </w:rPr>
        <w:t>Response</w:t>
      </w:r>
      <w:r>
        <w:rPr>
          <w:rFonts w:ascii="Arial" w:hAnsi="Arial" w:cs="Arial"/>
          <w:b/>
          <w:bCs/>
          <w:spacing w:val="-8"/>
        </w:rPr>
        <w:t xml:space="preserve"> </w:t>
      </w:r>
      <w:r>
        <w:rPr>
          <w:rFonts w:ascii="Arial" w:hAnsi="Arial" w:cs="Arial"/>
          <w:b/>
          <w:bCs/>
        </w:rPr>
        <w:t>frame</w:t>
      </w:r>
      <w:r>
        <w:rPr>
          <w:rFonts w:ascii="Arial" w:hAnsi="Arial" w:cs="Arial"/>
          <w:b/>
          <w:bCs/>
          <w:spacing w:val="-9"/>
        </w:rPr>
        <w:t xml:space="preserve"> </w:t>
      </w:r>
      <w:r>
        <w:rPr>
          <w:rFonts w:ascii="Arial" w:hAnsi="Arial" w:cs="Arial"/>
          <w:b/>
          <w:bCs/>
        </w:rPr>
        <w:t>Action</w:t>
      </w:r>
      <w:r>
        <w:rPr>
          <w:rFonts w:ascii="Arial" w:hAnsi="Arial" w:cs="Arial"/>
          <w:b/>
          <w:bCs/>
          <w:spacing w:val="-8"/>
        </w:rPr>
        <w:t xml:space="preserve"> </w:t>
      </w:r>
      <w:r>
        <w:rPr>
          <w:rFonts w:ascii="Arial" w:hAnsi="Arial" w:cs="Arial"/>
          <w:b/>
          <w:bCs/>
        </w:rPr>
        <w:t>field</w:t>
      </w:r>
      <w:r>
        <w:rPr>
          <w:rFonts w:ascii="Arial" w:hAnsi="Arial" w:cs="Arial"/>
          <w:b/>
          <w:bCs/>
          <w:spacing w:val="-8"/>
        </w:rPr>
        <w:t xml:space="preserve"> </w:t>
      </w:r>
      <w:r>
        <w:rPr>
          <w:rFonts w:ascii="Arial" w:hAnsi="Arial" w:cs="Arial"/>
          <w:b/>
          <w:bCs/>
          <w:spacing w:val="-2"/>
        </w:rPr>
        <w:t>format</w:t>
      </w:r>
    </w:p>
    <w:p w14:paraId="2B75A3E7" w14:textId="77777777" w:rsidR="008F3943" w:rsidRDefault="008F3943" w:rsidP="008F3943">
      <w:pPr>
        <w:pStyle w:val="BodyText"/>
        <w:spacing w:before="9" w:after="1"/>
        <w:rPr>
          <w:rFonts w:ascii="Arial" w:hAnsi="Arial" w:cs="Arial"/>
          <w:b/>
          <w:bCs/>
          <w:sz w:val="21"/>
          <w:szCs w:val="21"/>
        </w:rPr>
      </w:pPr>
    </w:p>
    <w:tbl>
      <w:tblPr>
        <w:tblW w:w="0" w:type="auto"/>
        <w:tblInd w:w="2338" w:type="dxa"/>
        <w:tblLayout w:type="fixed"/>
        <w:tblCellMar>
          <w:left w:w="0" w:type="dxa"/>
          <w:right w:w="0" w:type="dxa"/>
        </w:tblCellMar>
        <w:tblLook w:val="0000" w:firstRow="0" w:lastRow="0" w:firstColumn="0" w:lastColumn="0" w:noHBand="0" w:noVBand="0"/>
      </w:tblPr>
      <w:tblGrid>
        <w:gridCol w:w="2000"/>
        <w:gridCol w:w="4000"/>
      </w:tblGrid>
      <w:tr w:rsidR="008F3943" w14:paraId="441C935C" w14:textId="77777777" w:rsidTr="00B05853">
        <w:trPr>
          <w:trHeight w:val="380"/>
        </w:trPr>
        <w:tc>
          <w:tcPr>
            <w:tcW w:w="2000" w:type="dxa"/>
            <w:tcBorders>
              <w:top w:val="single" w:sz="12" w:space="0" w:color="000000"/>
              <w:left w:val="single" w:sz="12" w:space="0" w:color="000000"/>
              <w:bottom w:val="single" w:sz="12" w:space="0" w:color="000000"/>
              <w:right w:val="single" w:sz="2" w:space="0" w:color="000000"/>
            </w:tcBorders>
          </w:tcPr>
          <w:p w14:paraId="5B1D9E32" w14:textId="77777777" w:rsidR="008F3943" w:rsidRDefault="008F3943" w:rsidP="00B05853">
            <w:pPr>
              <w:pStyle w:val="TableParagraph"/>
              <w:kinsoku w:val="0"/>
              <w:overflowPunct w:val="0"/>
              <w:spacing w:before="76"/>
              <w:ind w:left="746" w:right="723"/>
              <w:jc w:val="center"/>
              <w:rPr>
                <w:b/>
                <w:bCs/>
                <w:spacing w:val="-2"/>
                <w:sz w:val="18"/>
                <w:szCs w:val="18"/>
              </w:rPr>
            </w:pPr>
            <w:r>
              <w:rPr>
                <w:b/>
                <w:bCs/>
                <w:spacing w:val="-2"/>
                <w:sz w:val="18"/>
                <w:szCs w:val="18"/>
              </w:rPr>
              <w:t>Order</w:t>
            </w:r>
          </w:p>
        </w:tc>
        <w:tc>
          <w:tcPr>
            <w:tcW w:w="4000" w:type="dxa"/>
            <w:tcBorders>
              <w:top w:val="single" w:sz="12" w:space="0" w:color="000000"/>
              <w:left w:val="single" w:sz="2" w:space="0" w:color="000000"/>
              <w:bottom w:val="single" w:sz="12" w:space="0" w:color="000000"/>
              <w:right w:val="single" w:sz="12" w:space="0" w:color="000000"/>
            </w:tcBorders>
          </w:tcPr>
          <w:p w14:paraId="1A4AD6BB" w14:textId="77777777" w:rsidR="008F3943" w:rsidRDefault="008F3943" w:rsidP="00B05853">
            <w:pPr>
              <w:pStyle w:val="TableParagraph"/>
              <w:kinsoku w:val="0"/>
              <w:overflowPunct w:val="0"/>
              <w:spacing w:before="76"/>
              <w:ind w:left="1522" w:right="1499"/>
              <w:jc w:val="center"/>
              <w:rPr>
                <w:b/>
                <w:bCs/>
                <w:spacing w:val="-2"/>
                <w:sz w:val="18"/>
                <w:szCs w:val="18"/>
              </w:rPr>
            </w:pPr>
            <w:r>
              <w:rPr>
                <w:b/>
                <w:bCs/>
                <w:spacing w:val="-2"/>
                <w:sz w:val="18"/>
                <w:szCs w:val="18"/>
              </w:rPr>
              <w:t>Meaning</w:t>
            </w:r>
          </w:p>
        </w:tc>
      </w:tr>
      <w:tr w:rsidR="008F3943" w14:paraId="0DC17449" w14:textId="77777777" w:rsidTr="00B05853">
        <w:trPr>
          <w:trHeight w:val="311"/>
        </w:trPr>
        <w:tc>
          <w:tcPr>
            <w:tcW w:w="2000" w:type="dxa"/>
            <w:tcBorders>
              <w:top w:val="single" w:sz="12" w:space="0" w:color="000000"/>
              <w:left w:val="single" w:sz="12" w:space="0" w:color="000000"/>
              <w:bottom w:val="single" w:sz="2" w:space="0" w:color="000000"/>
              <w:right w:val="single" w:sz="2" w:space="0" w:color="000000"/>
            </w:tcBorders>
          </w:tcPr>
          <w:p w14:paraId="174DF895" w14:textId="77777777" w:rsidR="008F3943" w:rsidRDefault="008F3943" w:rsidP="00B05853">
            <w:pPr>
              <w:pStyle w:val="TableParagraph"/>
              <w:kinsoku w:val="0"/>
              <w:overflowPunct w:val="0"/>
              <w:spacing w:before="36"/>
              <w:ind w:left="24"/>
              <w:jc w:val="center"/>
              <w:rPr>
                <w:sz w:val="18"/>
                <w:szCs w:val="18"/>
              </w:rPr>
            </w:pPr>
            <w:r>
              <w:rPr>
                <w:sz w:val="18"/>
                <w:szCs w:val="18"/>
              </w:rPr>
              <w:t>1</w:t>
            </w:r>
          </w:p>
        </w:tc>
        <w:tc>
          <w:tcPr>
            <w:tcW w:w="4000" w:type="dxa"/>
            <w:tcBorders>
              <w:top w:val="single" w:sz="12" w:space="0" w:color="000000"/>
              <w:left w:val="single" w:sz="2" w:space="0" w:color="000000"/>
              <w:bottom w:val="single" w:sz="2" w:space="0" w:color="000000"/>
              <w:right w:val="single" w:sz="12" w:space="0" w:color="000000"/>
            </w:tcBorders>
          </w:tcPr>
          <w:p w14:paraId="25461C89" w14:textId="77777777" w:rsidR="008F3943" w:rsidRDefault="008F3943" w:rsidP="00B05853">
            <w:pPr>
              <w:pStyle w:val="TableParagraph"/>
              <w:kinsoku w:val="0"/>
              <w:overflowPunct w:val="0"/>
              <w:spacing w:before="36"/>
              <w:ind w:left="117"/>
              <w:rPr>
                <w:spacing w:val="-2"/>
                <w:sz w:val="18"/>
                <w:szCs w:val="18"/>
              </w:rPr>
            </w:pPr>
            <w:r>
              <w:rPr>
                <w:spacing w:val="-2"/>
                <w:sz w:val="18"/>
                <w:szCs w:val="18"/>
              </w:rPr>
              <w:t>Category</w:t>
            </w:r>
          </w:p>
        </w:tc>
      </w:tr>
      <w:tr w:rsidR="008F3943" w14:paraId="7E68FB1C" w14:textId="77777777" w:rsidTr="00B05853">
        <w:trPr>
          <w:trHeight w:val="325"/>
        </w:trPr>
        <w:tc>
          <w:tcPr>
            <w:tcW w:w="2000" w:type="dxa"/>
            <w:tcBorders>
              <w:top w:val="single" w:sz="2" w:space="0" w:color="000000"/>
              <w:left w:val="single" w:sz="12" w:space="0" w:color="000000"/>
              <w:bottom w:val="single" w:sz="2" w:space="0" w:color="000000"/>
              <w:right w:val="single" w:sz="2" w:space="0" w:color="000000"/>
            </w:tcBorders>
          </w:tcPr>
          <w:p w14:paraId="5196D70E" w14:textId="77777777" w:rsidR="008F3943" w:rsidRDefault="008F3943" w:rsidP="00B05853">
            <w:pPr>
              <w:pStyle w:val="TableParagraph"/>
              <w:kinsoku w:val="0"/>
              <w:overflowPunct w:val="0"/>
              <w:spacing w:before="49"/>
              <w:ind w:left="24"/>
              <w:jc w:val="center"/>
              <w:rPr>
                <w:sz w:val="18"/>
                <w:szCs w:val="18"/>
              </w:rPr>
            </w:pPr>
            <w:r>
              <w:rPr>
                <w:sz w:val="18"/>
                <w:szCs w:val="18"/>
              </w:rPr>
              <w:t>2</w:t>
            </w:r>
          </w:p>
        </w:tc>
        <w:tc>
          <w:tcPr>
            <w:tcW w:w="4000" w:type="dxa"/>
            <w:tcBorders>
              <w:top w:val="single" w:sz="2" w:space="0" w:color="000000"/>
              <w:left w:val="single" w:sz="2" w:space="0" w:color="000000"/>
              <w:bottom w:val="single" w:sz="2" w:space="0" w:color="000000"/>
              <w:right w:val="single" w:sz="12" w:space="0" w:color="000000"/>
            </w:tcBorders>
          </w:tcPr>
          <w:p w14:paraId="22C51951" w14:textId="77777777" w:rsidR="008F3943" w:rsidRDefault="008F3943" w:rsidP="00B05853">
            <w:pPr>
              <w:pStyle w:val="TableParagraph"/>
              <w:kinsoku w:val="0"/>
              <w:overflowPunct w:val="0"/>
              <w:spacing w:before="49"/>
              <w:ind w:left="117"/>
              <w:rPr>
                <w:spacing w:val="-5"/>
                <w:sz w:val="18"/>
                <w:szCs w:val="18"/>
              </w:rPr>
            </w:pPr>
            <w:r>
              <w:rPr>
                <w:sz w:val="18"/>
                <w:szCs w:val="18"/>
              </w:rPr>
              <w:t>Protected</w:t>
            </w:r>
            <w:r>
              <w:rPr>
                <w:spacing w:val="-10"/>
                <w:sz w:val="18"/>
                <w:szCs w:val="18"/>
              </w:rPr>
              <w:t xml:space="preserve"> </w:t>
            </w:r>
            <w:r>
              <w:rPr>
                <w:spacing w:val="-5"/>
                <w:sz w:val="18"/>
                <w:szCs w:val="18"/>
              </w:rPr>
              <w:t>EHT</w:t>
            </w:r>
          </w:p>
        </w:tc>
      </w:tr>
      <w:tr w:rsidR="008F3943" w14:paraId="2771C825" w14:textId="77777777" w:rsidTr="00B05853">
        <w:trPr>
          <w:trHeight w:val="325"/>
        </w:trPr>
        <w:tc>
          <w:tcPr>
            <w:tcW w:w="2000" w:type="dxa"/>
            <w:tcBorders>
              <w:top w:val="single" w:sz="2" w:space="0" w:color="000000"/>
              <w:left w:val="single" w:sz="12" w:space="0" w:color="000000"/>
              <w:bottom w:val="single" w:sz="2" w:space="0" w:color="000000"/>
              <w:right w:val="single" w:sz="2" w:space="0" w:color="000000"/>
            </w:tcBorders>
          </w:tcPr>
          <w:p w14:paraId="1C765457" w14:textId="77777777" w:rsidR="008F3943" w:rsidRDefault="008F3943" w:rsidP="00B05853">
            <w:pPr>
              <w:pStyle w:val="TableParagraph"/>
              <w:kinsoku w:val="0"/>
              <w:overflowPunct w:val="0"/>
              <w:spacing w:before="49"/>
              <w:ind w:left="24"/>
              <w:jc w:val="center"/>
              <w:rPr>
                <w:sz w:val="18"/>
                <w:szCs w:val="18"/>
              </w:rPr>
            </w:pPr>
            <w:r>
              <w:rPr>
                <w:sz w:val="18"/>
                <w:szCs w:val="18"/>
              </w:rPr>
              <w:t>3</w:t>
            </w:r>
          </w:p>
        </w:tc>
        <w:tc>
          <w:tcPr>
            <w:tcW w:w="4000" w:type="dxa"/>
            <w:tcBorders>
              <w:top w:val="single" w:sz="2" w:space="0" w:color="000000"/>
              <w:left w:val="single" w:sz="2" w:space="0" w:color="000000"/>
              <w:bottom w:val="single" w:sz="2" w:space="0" w:color="000000"/>
              <w:right w:val="single" w:sz="12" w:space="0" w:color="000000"/>
            </w:tcBorders>
          </w:tcPr>
          <w:p w14:paraId="028E4821" w14:textId="77777777" w:rsidR="008F3943" w:rsidRDefault="008F3943" w:rsidP="00B05853">
            <w:pPr>
              <w:pStyle w:val="TableParagraph"/>
              <w:kinsoku w:val="0"/>
              <w:overflowPunct w:val="0"/>
              <w:spacing w:before="49"/>
              <w:ind w:left="117"/>
              <w:rPr>
                <w:sz w:val="18"/>
                <w:szCs w:val="18"/>
              </w:rPr>
            </w:pPr>
            <w:r>
              <w:rPr>
                <w:sz w:val="18"/>
                <w:szCs w:val="18"/>
              </w:rPr>
              <w:t>Dialog</w:t>
            </w:r>
            <w:r>
              <w:rPr>
                <w:spacing w:val="-6"/>
                <w:sz w:val="18"/>
                <w:szCs w:val="18"/>
              </w:rPr>
              <w:t xml:space="preserve"> </w:t>
            </w:r>
            <w:r>
              <w:rPr>
                <w:spacing w:val="-2"/>
                <w:sz w:val="18"/>
                <w:szCs w:val="18"/>
              </w:rPr>
              <w:t>Token</w:t>
            </w:r>
            <w:r w:rsidRPr="008C006C">
              <w:rPr>
                <w:sz w:val="18"/>
                <w:szCs w:val="18"/>
              </w:rPr>
              <w:t xml:space="preserve"> </w:t>
            </w:r>
          </w:p>
        </w:tc>
      </w:tr>
      <w:tr w:rsidR="008F3943" w14:paraId="0A4870D4" w14:textId="77777777" w:rsidTr="00B05853">
        <w:trPr>
          <w:trHeight w:val="325"/>
        </w:trPr>
        <w:tc>
          <w:tcPr>
            <w:tcW w:w="2000" w:type="dxa"/>
            <w:tcBorders>
              <w:top w:val="single" w:sz="2" w:space="0" w:color="000000"/>
              <w:left w:val="single" w:sz="12" w:space="0" w:color="000000"/>
              <w:bottom w:val="single" w:sz="2" w:space="0" w:color="000000"/>
              <w:right w:val="single" w:sz="2" w:space="0" w:color="000000"/>
            </w:tcBorders>
          </w:tcPr>
          <w:p w14:paraId="53180916" w14:textId="77777777" w:rsidR="008F3943" w:rsidRDefault="008F3943" w:rsidP="00B05853">
            <w:pPr>
              <w:pStyle w:val="TableParagraph"/>
              <w:kinsoku w:val="0"/>
              <w:overflowPunct w:val="0"/>
              <w:spacing w:before="49"/>
              <w:ind w:left="24"/>
              <w:jc w:val="center"/>
              <w:rPr>
                <w:sz w:val="18"/>
                <w:szCs w:val="18"/>
              </w:rPr>
            </w:pPr>
            <w:ins w:id="143" w:author="Author">
              <w:r>
                <w:rPr>
                  <w:sz w:val="18"/>
                  <w:szCs w:val="18"/>
                </w:rPr>
                <w:t>4</w:t>
              </w:r>
            </w:ins>
          </w:p>
        </w:tc>
        <w:tc>
          <w:tcPr>
            <w:tcW w:w="4000" w:type="dxa"/>
            <w:tcBorders>
              <w:top w:val="single" w:sz="2" w:space="0" w:color="000000"/>
              <w:left w:val="single" w:sz="2" w:space="0" w:color="000000"/>
              <w:bottom w:val="single" w:sz="2" w:space="0" w:color="000000"/>
              <w:right w:val="single" w:sz="12" w:space="0" w:color="000000"/>
            </w:tcBorders>
          </w:tcPr>
          <w:p w14:paraId="5C217312" w14:textId="77777777" w:rsidR="008F3943" w:rsidRDefault="008F3943" w:rsidP="00B05853">
            <w:pPr>
              <w:pStyle w:val="TableParagraph"/>
              <w:kinsoku w:val="0"/>
              <w:overflowPunct w:val="0"/>
              <w:spacing w:before="49"/>
              <w:ind w:left="117"/>
              <w:rPr>
                <w:spacing w:val="-2"/>
                <w:sz w:val="18"/>
                <w:szCs w:val="18"/>
              </w:rPr>
            </w:pPr>
            <w:r>
              <w:rPr>
                <w:sz w:val="18"/>
                <w:szCs w:val="18"/>
              </w:rPr>
              <w:t>Status</w:t>
            </w:r>
            <w:r>
              <w:rPr>
                <w:spacing w:val="-5"/>
                <w:sz w:val="18"/>
                <w:szCs w:val="18"/>
              </w:rPr>
              <w:t xml:space="preserve"> </w:t>
            </w:r>
            <w:r>
              <w:rPr>
                <w:spacing w:val="-4"/>
                <w:sz w:val="18"/>
                <w:szCs w:val="18"/>
              </w:rPr>
              <w:t>Code</w:t>
            </w:r>
          </w:p>
        </w:tc>
      </w:tr>
      <w:tr w:rsidR="008F3943" w14:paraId="5FD4C42E" w14:textId="77777777" w:rsidTr="00B05853">
        <w:trPr>
          <w:trHeight w:val="322"/>
        </w:trPr>
        <w:tc>
          <w:tcPr>
            <w:tcW w:w="2000" w:type="dxa"/>
            <w:tcBorders>
              <w:top w:val="single" w:sz="2" w:space="0" w:color="000000"/>
              <w:left w:val="single" w:sz="12" w:space="0" w:color="000000"/>
              <w:bottom w:val="single" w:sz="4" w:space="0" w:color="000000"/>
              <w:right w:val="single" w:sz="2" w:space="0" w:color="000000"/>
            </w:tcBorders>
          </w:tcPr>
          <w:p w14:paraId="181D2F16" w14:textId="77777777" w:rsidR="008F3943" w:rsidRDefault="008F3943" w:rsidP="00B05853">
            <w:pPr>
              <w:pStyle w:val="TableParagraph"/>
              <w:kinsoku w:val="0"/>
              <w:overflowPunct w:val="0"/>
              <w:spacing w:before="49"/>
              <w:ind w:left="24"/>
              <w:jc w:val="center"/>
              <w:rPr>
                <w:sz w:val="18"/>
                <w:szCs w:val="18"/>
              </w:rPr>
            </w:pPr>
            <w:ins w:id="144" w:author="Author">
              <w:r>
                <w:rPr>
                  <w:sz w:val="18"/>
                  <w:szCs w:val="18"/>
                </w:rPr>
                <w:t>5</w:t>
              </w:r>
            </w:ins>
          </w:p>
        </w:tc>
        <w:tc>
          <w:tcPr>
            <w:tcW w:w="4000" w:type="dxa"/>
            <w:tcBorders>
              <w:top w:val="single" w:sz="2" w:space="0" w:color="000000"/>
              <w:left w:val="single" w:sz="2" w:space="0" w:color="000000"/>
              <w:bottom w:val="single" w:sz="4" w:space="0" w:color="000000"/>
              <w:right w:val="single" w:sz="12" w:space="0" w:color="000000"/>
            </w:tcBorders>
          </w:tcPr>
          <w:p w14:paraId="32A43011" w14:textId="496234E1" w:rsidR="008F3943" w:rsidRDefault="008F3943" w:rsidP="00B05853">
            <w:pPr>
              <w:pStyle w:val="TableParagraph"/>
              <w:kinsoku w:val="0"/>
              <w:overflowPunct w:val="0"/>
              <w:spacing w:before="49"/>
              <w:ind w:left="117"/>
              <w:rPr>
                <w:spacing w:val="-4"/>
                <w:sz w:val="18"/>
                <w:szCs w:val="18"/>
              </w:rPr>
            </w:pPr>
            <w:ins w:id="145" w:author="Author">
              <w:r w:rsidRPr="008C006C">
                <w:rPr>
                  <w:sz w:val="18"/>
                  <w:szCs w:val="18"/>
                </w:rPr>
                <w:t>EPCS Control</w:t>
              </w:r>
              <w:r>
                <w:rPr>
                  <w:sz w:val="18"/>
                  <w:szCs w:val="18"/>
                </w:rPr>
                <w:t xml:space="preserve"> </w:t>
              </w:r>
              <w:r w:rsidR="0042695E">
                <w:rPr>
                  <w:sz w:val="18"/>
                  <w:szCs w:val="18"/>
                </w:rPr>
                <w:t>(#16572, 18342)</w:t>
              </w:r>
            </w:ins>
          </w:p>
        </w:tc>
      </w:tr>
      <w:tr w:rsidR="008F3943" w14:paraId="00E1F96D" w14:textId="77777777" w:rsidTr="00B05853">
        <w:trPr>
          <w:trHeight w:val="310"/>
        </w:trPr>
        <w:tc>
          <w:tcPr>
            <w:tcW w:w="2000" w:type="dxa"/>
            <w:tcBorders>
              <w:top w:val="single" w:sz="4" w:space="0" w:color="000000"/>
              <w:left w:val="single" w:sz="12" w:space="0" w:color="000000"/>
              <w:bottom w:val="single" w:sz="12" w:space="0" w:color="000000"/>
              <w:right w:val="single" w:sz="2" w:space="0" w:color="000000"/>
            </w:tcBorders>
          </w:tcPr>
          <w:p w14:paraId="007707E9" w14:textId="77777777" w:rsidR="008F3943" w:rsidRDefault="008F3943" w:rsidP="00B05853">
            <w:pPr>
              <w:pStyle w:val="TableParagraph"/>
              <w:kinsoku w:val="0"/>
              <w:overflowPunct w:val="0"/>
              <w:spacing w:before="46"/>
              <w:ind w:left="24"/>
              <w:jc w:val="center"/>
              <w:rPr>
                <w:sz w:val="18"/>
                <w:szCs w:val="18"/>
              </w:rPr>
            </w:pPr>
            <w:ins w:id="146" w:author="Author">
              <w:r>
                <w:rPr>
                  <w:sz w:val="18"/>
                  <w:szCs w:val="18"/>
                </w:rPr>
                <w:t>6</w:t>
              </w:r>
            </w:ins>
          </w:p>
        </w:tc>
        <w:tc>
          <w:tcPr>
            <w:tcW w:w="4000" w:type="dxa"/>
            <w:tcBorders>
              <w:top w:val="single" w:sz="4" w:space="0" w:color="000000"/>
              <w:left w:val="single" w:sz="2" w:space="0" w:color="000000"/>
              <w:bottom w:val="single" w:sz="12" w:space="0" w:color="000000"/>
              <w:right w:val="single" w:sz="12" w:space="0" w:color="000000"/>
            </w:tcBorders>
          </w:tcPr>
          <w:p w14:paraId="71771809" w14:textId="77777777" w:rsidR="008F3943" w:rsidRDefault="008F3943" w:rsidP="00B05853">
            <w:pPr>
              <w:pStyle w:val="TableParagraph"/>
              <w:kinsoku w:val="0"/>
              <w:overflowPunct w:val="0"/>
              <w:spacing w:before="46"/>
              <w:ind w:left="117"/>
              <w:rPr>
                <w:spacing w:val="-2"/>
                <w:sz w:val="18"/>
                <w:szCs w:val="18"/>
              </w:rPr>
            </w:pPr>
            <w:r>
              <w:rPr>
                <w:sz w:val="18"/>
                <w:szCs w:val="18"/>
              </w:rPr>
              <w:t>Priority</w:t>
            </w:r>
            <w:r>
              <w:rPr>
                <w:spacing w:val="-5"/>
                <w:sz w:val="18"/>
                <w:szCs w:val="18"/>
              </w:rPr>
              <w:t xml:space="preserve"> </w:t>
            </w:r>
            <w:r>
              <w:rPr>
                <w:sz w:val="18"/>
                <w:szCs w:val="18"/>
              </w:rPr>
              <w:t>Access</w:t>
            </w:r>
            <w:r>
              <w:rPr>
                <w:spacing w:val="-6"/>
                <w:sz w:val="18"/>
                <w:szCs w:val="18"/>
              </w:rPr>
              <w:t xml:space="preserve"> </w:t>
            </w:r>
            <w:r>
              <w:rPr>
                <w:sz w:val="18"/>
                <w:szCs w:val="18"/>
              </w:rPr>
              <w:t>Multi-Link</w:t>
            </w:r>
            <w:r>
              <w:rPr>
                <w:spacing w:val="-4"/>
                <w:sz w:val="18"/>
                <w:szCs w:val="18"/>
              </w:rPr>
              <w:t xml:space="preserve"> </w:t>
            </w:r>
            <w:r>
              <w:rPr>
                <w:spacing w:val="-2"/>
                <w:sz w:val="18"/>
                <w:szCs w:val="18"/>
              </w:rPr>
              <w:t>element</w:t>
            </w:r>
          </w:p>
        </w:tc>
      </w:tr>
    </w:tbl>
    <w:p w14:paraId="782A75AE" w14:textId="77777777" w:rsidR="008F3943" w:rsidRDefault="008F3943" w:rsidP="008F3943">
      <w:pPr>
        <w:pStyle w:val="BodyText"/>
        <w:rPr>
          <w:rFonts w:ascii="Arial" w:hAnsi="Arial" w:cs="Arial"/>
          <w:b/>
          <w:bCs/>
          <w:sz w:val="22"/>
          <w:szCs w:val="22"/>
        </w:rPr>
      </w:pPr>
    </w:p>
    <w:p w14:paraId="0FF17F10" w14:textId="77777777" w:rsidR="008F3943" w:rsidRDefault="008F3943" w:rsidP="008F3943">
      <w:pPr>
        <w:pStyle w:val="BodyText"/>
        <w:spacing w:before="6"/>
        <w:rPr>
          <w:rFonts w:ascii="Arial" w:hAnsi="Arial" w:cs="Arial"/>
          <w:b/>
          <w:bCs/>
          <w:sz w:val="26"/>
          <w:szCs w:val="26"/>
        </w:rPr>
      </w:pPr>
    </w:p>
    <w:p w14:paraId="3EA44894" w14:textId="77777777" w:rsidR="008F3943" w:rsidRDefault="008F3943" w:rsidP="008F3943">
      <w:pPr>
        <w:pStyle w:val="BodyText"/>
        <w:rPr>
          <w:spacing w:val="-2"/>
        </w:rPr>
      </w:pPr>
      <w:r>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bookmark81" w:history="1">
        <w:r>
          <w:t>9.4.1.11</w:t>
        </w:r>
        <w:r>
          <w:rPr>
            <w:spacing w:val="-4"/>
          </w:rPr>
          <w:t xml:space="preserve"> </w:t>
        </w:r>
        <w:r>
          <w:t>(Action</w:t>
        </w:r>
        <w:r>
          <w:rPr>
            <w:spacing w:val="-4"/>
          </w:rPr>
          <w:t xml:space="preserve"> </w:t>
        </w:r>
        <w:r>
          <w:rPr>
            <w:spacing w:val="-2"/>
          </w:rPr>
          <w:t>field)</w:t>
        </w:r>
      </w:hyperlink>
      <w:r>
        <w:rPr>
          <w:spacing w:val="-2"/>
        </w:rPr>
        <w:t>.</w:t>
      </w:r>
    </w:p>
    <w:p w14:paraId="3F811F58" w14:textId="77777777" w:rsidR="008F3943" w:rsidRDefault="008F3943" w:rsidP="008F3943">
      <w:pPr>
        <w:pStyle w:val="BodyText"/>
        <w:rPr>
          <w:sz w:val="31"/>
          <w:szCs w:val="31"/>
        </w:rPr>
      </w:pPr>
    </w:p>
    <w:p w14:paraId="579C5B0B" w14:textId="77777777" w:rsidR="008F3943" w:rsidRDefault="008F3943" w:rsidP="008F3943">
      <w:pPr>
        <w:pStyle w:val="BodyText"/>
        <w:rPr>
          <w:spacing w:val="-2"/>
        </w:rPr>
      </w:pPr>
      <w:r>
        <w:t>The</w:t>
      </w:r>
      <w:r>
        <w:rPr>
          <w:spacing w:val="-6"/>
        </w:rPr>
        <w:t xml:space="preserve"> </w:t>
      </w:r>
      <w:r>
        <w:t>Protected</w:t>
      </w:r>
      <w:r>
        <w:rPr>
          <w:spacing w:val="-4"/>
        </w:rPr>
        <w:t xml:space="preserve"> </w:t>
      </w:r>
      <w:r>
        <w:t>EHT</w:t>
      </w:r>
      <w:r>
        <w:rPr>
          <w:spacing w:val="-4"/>
        </w:rPr>
        <w:t xml:space="preserve"> </w:t>
      </w:r>
      <w:r>
        <w:t>Action</w:t>
      </w:r>
      <w:r>
        <w:rPr>
          <w:spacing w:val="-4"/>
        </w:rPr>
        <w:t xml:space="preserve"> </w:t>
      </w:r>
      <w:r>
        <w:t>field</w:t>
      </w:r>
      <w:r>
        <w:rPr>
          <w:spacing w:val="-4"/>
        </w:rPr>
        <w:t xml:space="preserve"> </w:t>
      </w:r>
      <w:r>
        <w:t>is</w:t>
      </w:r>
      <w:r>
        <w:rPr>
          <w:spacing w:val="-5"/>
        </w:rPr>
        <w:t xml:space="preserve"> </w:t>
      </w:r>
      <w:r>
        <w:t>defined</w:t>
      </w:r>
      <w:r>
        <w:rPr>
          <w:spacing w:val="-4"/>
        </w:rPr>
        <w:t xml:space="preserve"> </w:t>
      </w:r>
      <w:r>
        <w:t>in</w:t>
      </w:r>
      <w:r>
        <w:rPr>
          <w:spacing w:val="-3"/>
        </w:rPr>
        <w:t xml:space="preserve"> </w:t>
      </w:r>
      <w:hyperlink w:anchor="bookmark228" w:history="1">
        <w:r>
          <w:t>9.6.35.1</w:t>
        </w:r>
        <w:r>
          <w:rPr>
            <w:spacing w:val="-4"/>
          </w:rPr>
          <w:t xml:space="preserve"> </w:t>
        </w:r>
        <w:r>
          <w:t>(Protected</w:t>
        </w:r>
        <w:r>
          <w:rPr>
            <w:spacing w:val="-5"/>
          </w:rPr>
          <w:t xml:space="preserve"> </w:t>
        </w:r>
        <w:r>
          <w:t>EHT</w:t>
        </w:r>
        <w:r>
          <w:rPr>
            <w:spacing w:val="-4"/>
          </w:rPr>
          <w:t xml:space="preserve"> </w:t>
        </w:r>
        <w:r>
          <w:t>Action</w:t>
        </w:r>
        <w:r>
          <w:rPr>
            <w:spacing w:val="-4"/>
          </w:rPr>
          <w:t xml:space="preserve"> </w:t>
        </w:r>
        <w:r>
          <w:rPr>
            <w:spacing w:val="-2"/>
          </w:rPr>
          <w:t>field)</w:t>
        </w:r>
      </w:hyperlink>
      <w:r>
        <w:rPr>
          <w:spacing w:val="-2"/>
        </w:rPr>
        <w:t>.</w:t>
      </w:r>
    </w:p>
    <w:p w14:paraId="245D9A4D" w14:textId="77777777" w:rsidR="008F3943" w:rsidRDefault="008F3943" w:rsidP="008F3943">
      <w:pPr>
        <w:pStyle w:val="BodyText"/>
        <w:rPr>
          <w:sz w:val="31"/>
          <w:szCs w:val="31"/>
        </w:rPr>
      </w:pPr>
    </w:p>
    <w:p w14:paraId="35F545A1" w14:textId="77777777" w:rsidR="008F3943" w:rsidRDefault="008F3943" w:rsidP="008F3943">
      <w:pPr>
        <w:pStyle w:val="BodyText"/>
        <w:spacing w:line="249" w:lineRule="auto"/>
        <w:ind w:right="998" w:hanging="1"/>
        <w:jc w:val="both"/>
      </w:pPr>
      <w:r>
        <w:t>The Dialog Token field value is copied from the Dialog Token field in the corresponding EPCS Priority Access Enable Request frame.</w:t>
      </w:r>
    </w:p>
    <w:p w14:paraId="1D7CFA2C" w14:textId="77777777" w:rsidR="008F3943" w:rsidRDefault="008F3943" w:rsidP="008F3943">
      <w:pPr>
        <w:pStyle w:val="BodyText"/>
        <w:spacing w:line="249" w:lineRule="auto"/>
        <w:ind w:right="998" w:hanging="1"/>
        <w:jc w:val="both"/>
        <w:rPr>
          <w:sz w:val="30"/>
          <w:szCs w:val="30"/>
        </w:rPr>
      </w:pPr>
    </w:p>
    <w:p w14:paraId="5E9624CD" w14:textId="77777777" w:rsidR="008F3943" w:rsidRDefault="008F3943" w:rsidP="008F3943">
      <w:pPr>
        <w:pStyle w:val="BodyText"/>
        <w:rPr>
          <w:spacing w:val="-2"/>
        </w:rPr>
      </w:pPr>
      <w:r>
        <w:t>The</w:t>
      </w:r>
      <w:r>
        <w:rPr>
          <w:spacing w:val="-5"/>
        </w:rPr>
        <w:t xml:space="preserve"> </w:t>
      </w:r>
      <w:r>
        <w:t>Status</w:t>
      </w:r>
      <w:r>
        <w:rPr>
          <w:spacing w:val="-5"/>
        </w:rPr>
        <w:t xml:space="preserve"> </w:t>
      </w:r>
      <w:r>
        <w:t>Code</w:t>
      </w:r>
      <w:r>
        <w:rPr>
          <w:spacing w:val="-4"/>
        </w:rPr>
        <w:t xml:space="preserve"> </w:t>
      </w:r>
      <w:r>
        <w:t>field</w:t>
      </w:r>
      <w:r>
        <w:rPr>
          <w:spacing w:val="-4"/>
        </w:rPr>
        <w:t xml:space="preserve"> </w:t>
      </w:r>
      <w:r>
        <w:t>values</w:t>
      </w:r>
      <w:r>
        <w:rPr>
          <w:spacing w:val="-3"/>
        </w:rPr>
        <w:t xml:space="preserve"> </w:t>
      </w:r>
      <w:r>
        <w:t>are</w:t>
      </w:r>
      <w:r>
        <w:rPr>
          <w:spacing w:val="-4"/>
        </w:rPr>
        <w:t xml:space="preserve"> </w:t>
      </w:r>
      <w:r>
        <w:t>defined</w:t>
      </w:r>
      <w:r>
        <w:rPr>
          <w:spacing w:val="-4"/>
        </w:rPr>
        <w:t xml:space="preserve"> </w:t>
      </w:r>
      <w:r>
        <w:t>in</w:t>
      </w:r>
      <w:r>
        <w:rPr>
          <w:spacing w:val="-4"/>
        </w:rPr>
        <w:t xml:space="preserve"> </w:t>
      </w:r>
      <w:hyperlink w:anchor="bookmark80" w:history="1">
        <w:r>
          <w:t>Table</w:t>
        </w:r>
        <w:r>
          <w:rPr>
            <w:spacing w:val="-6"/>
          </w:rPr>
          <w:t xml:space="preserve"> </w:t>
        </w:r>
        <w:r>
          <w:t>9-78</w:t>
        </w:r>
        <w:r>
          <w:rPr>
            <w:spacing w:val="-4"/>
          </w:rPr>
          <w:t xml:space="preserve"> </w:t>
        </w:r>
        <w:r>
          <w:t>(Status</w:t>
        </w:r>
        <w:r>
          <w:rPr>
            <w:spacing w:val="-3"/>
          </w:rPr>
          <w:t xml:space="preserve"> </w:t>
        </w:r>
        <w:r>
          <w:rPr>
            <w:spacing w:val="-2"/>
          </w:rPr>
          <w:t>codes)</w:t>
        </w:r>
      </w:hyperlink>
      <w:r>
        <w:rPr>
          <w:spacing w:val="-2"/>
        </w:rPr>
        <w:t>.</w:t>
      </w:r>
    </w:p>
    <w:p w14:paraId="410EBCDE" w14:textId="77777777" w:rsidR="008F3943" w:rsidRDefault="008F3943" w:rsidP="008F3943">
      <w:pPr>
        <w:pStyle w:val="BodyText"/>
        <w:rPr>
          <w:spacing w:val="-2"/>
        </w:rPr>
      </w:pPr>
    </w:p>
    <w:p w14:paraId="6D7055CE" w14:textId="58624FD0" w:rsidR="008F3943" w:rsidRDefault="0042695E" w:rsidP="008F3943">
      <w:pPr>
        <w:pStyle w:val="BodyText"/>
        <w:rPr>
          <w:spacing w:val="-2"/>
        </w:rPr>
      </w:pPr>
      <w:ins w:id="147" w:author="Author">
        <w:r>
          <w:rPr>
            <w:sz w:val="18"/>
            <w:szCs w:val="18"/>
          </w:rPr>
          <w:t>(#16572, 18342</w:t>
        </w:r>
        <w:r w:rsidR="00364E25">
          <w:rPr>
            <w:sz w:val="18"/>
            <w:szCs w:val="18"/>
          </w:rPr>
          <w:t>)</w:t>
        </w:r>
        <w:r w:rsidR="00364E25">
          <w:t xml:space="preserve"> </w:t>
        </w:r>
        <w:r w:rsidR="00364E25">
          <w:rPr>
            <w:spacing w:val="-2"/>
          </w:rPr>
          <w:t>The</w:t>
        </w:r>
        <w:r w:rsidR="008F3943">
          <w:t xml:space="preserve"> </w:t>
        </w:r>
        <w:r w:rsidR="008F3943" w:rsidRPr="00A7652B">
          <w:t>EPCS Control field</w:t>
        </w:r>
        <w:r w:rsidR="008F3943">
          <w:t xml:space="preserve"> is defined in 9.4.1.X (</w:t>
        </w:r>
        <w:r w:rsidR="008F3943" w:rsidRPr="00A7652B">
          <w:t>EPCS Control field</w:t>
        </w:r>
        <w:r w:rsidR="008F3943">
          <w:t>)</w:t>
        </w:r>
      </w:ins>
    </w:p>
    <w:p w14:paraId="0998B2C8" w14:textId="77777777" w:rsidR="008F3943" w:rsidRDefault="008F3943" w:rsidP="008F3943">
      <w:pPr>
        <w:pStyle w:val="BodyText"/>
        <w:rPr>
          <w:sz w:val="31"/>
          <w:szCs w:val="31"/>
        </w:rPr>
      </w:pPr>
    </w:p>
    <w:p w14:paraId="420F4858" w14:textId="77777777" w:rsidR="008F3943" w:rsidRDefault="008F3943" w:rsidP="008F3943">
      <w:pPr>
        <w:pStyle w:val="BodyText"/>
        <w:rPr>
          <w:spacing w:val="-2"/>
        </w:rPr>
      </w:pPr>
      <w:r>
        <w:t>The</w:t>
      </w:r>
      <w:r>
        <w:rPr>
          <w:spacing w:val="-6"/>
        </w:rPr>
        <w:t xml:space="preserve"> </w:t>
      </w:r>
      <w:r>
        <w:t>Priority</w:t>
      </w:r>
      <w:r>
        <w:rPr>
          <w:spacing w:val="-5"/>
        </w:rPr>
        <w:t xml:space="preserve"> </w:t>
      </w:r>
      <w:r>
        <w:t>Access</w:t>
      </w:r>
      <w:r>
        <w:rPr>
          <w:spacing w:val="-5"/>
        </w:rPr>
        <w:t xml:space="preserve"> </w:t>
      </w:r>
      <w:r>
        <w:t>Multi-Link</w:t>
      </w:r>
      <w:r>
        <w:rPr>
          <w:spacing w:val="-5"/>
        </w:rPr>
        <w:t xml:space="preserve"> </w:t>
      </w:r>
      <w:r>
        <w:t>field</w:t>
      </w:r>
      <w:r>
        <w:rPr>
          <w:spacing w:val="-5"/>
        </w:rPr>
        <w:t xml:space="preserve"> </w:t>
      </w:r>
      <w:r>
        <w:t>is</w:t>
      </w:r>
      <w:r>
        <w:rPr>
          <w:spacing w:val="-6"/>
        </w:rPr>
        <w:t xml:space="preserve"> </w:t>
      </w:r>
      <w:r>
        <w:t>defined</w:t>
      </w:r>
      <w:r>
        <w:rPr>
          <w:spacing w:val="-5"/>
        </w:rPr>
        <w:t xml:space="preserve"> </w:t>
      </w:r>
      <w:r>
        <w:t>in</w:t>
      </w:r>
      <w:r>
        <w:rPr>
          <w:spacing w:val="-3"/>
        </w:rPr>
        <w:t xml:space="preserve"> </w:t>
      </w:r>
      <w:hyperlink w:anchor="bookmark172" w:history="1">
        <w:r>
          <w:t>9.4.2.312.6</w:t>
        </w:r>
        <w:r>
          <w:rPr>
            <w:spacing w:val="-6"/>
          </w:rPr>
          <w:t xml:space="preserve"> </w:t>
        </w:r>
        <w:r>
          <w:t>(Priority</w:t>
        </w:r>
        <w:r>
          <w:rPr>
            <w:spacing w:val="-6"/>
          </w:rPr>
          <w:t xml:space="preserve"> </w:t>
        </w:r>
        <w:r>
          <w:t>Access</w:t>
        </w:r>
        <w:r>
          <w:rPr>
            <w:spacing w:val="-5"/>
          </w:rPr>
          <w:t xml:space="preserve"> </w:t>
        </w:r>
        <w:r>
          <w:t>Multi-Link</w:t>
        </w:r>
        <w:r>
          <w:rPr>
            <w:spacing w:val="-5"/>
          </w:rPr>
          <w:t xml:space="preserve"> </w:t>
        </w:r>
        <w:r>
          <w:rPr>
            <w:spacing w:val="-2"/>
          </w:rPr>
          <w:t>element)</w:t>
        </w:r>
      </w:hyperlink>
      <w:r>
        <w:rPr>
          <w:spacing w:val="-2"/>
        </w:rPr>
        <w:t>.</w:t>
      </w:r>
    </w:p>
    <w:p w14:paraId="5F573FD1" w14:textId="4DF83F6F" w:rsidR="008F3943" w:rsidRDefault="008F3943" w:rsidP="008F3943">
      <w:pPr>
        <w:pStyle w:val="BodyText"/>
        <w:rPr>
          <w:sz w:val="31"/>
          <w:szCs w:val="31"/>
        </w:rPr>
      </w:pPr>
    </w:p>
    <w:p w14:paraId="47A67378" w14:textId="5CD48147" w:rsidR="007F36D5" w:rsidRDefault="007F36D5" w:rsidP="007F36D5">
      <w:pPr>
        <w:pStyle w:val="BodyText"/>
        <w:rPr>
          <w:sz w:val="31"/>
          <w:szCs w:val="31"/>
        </w:rPr>
      </w:pPr>
    </w:p>
    <w:p w14:paraId="423906A7" w14:textId="77777777" w:rsidR="004D783E" w:rsidRDefault="004D783E" w:rsidP="009603D9">
      <w:pPr>
        <w:rPr>
          <w:sz w:val="20"/>
        </w:rPr>
      </w:pPr>
    </w:p>
    <w:p w14:paraId="06641342" w14:textId="77777777" w:rsidR="00176E0B" w:rsidRPr="00176E0B" w:rsidRDefault="00176E0B" w:rsidP="00176E0B">
      <w:pPr>
        <w:pStyle w:val="Heading5"/>
        <w:numPr>
          <w:ilvl w:val="3"/>
          <w:numId w:val="3"/>
        </w:numPr>
        <w:tabs>
          <w:tab w:val="left" w:pos="1051"/>
        </w:tabs>
        <w:kinsoku w:val="0"/>
        <w:overflowPunct w:val="0"/>
        <w:spacing w:line="501" w:lineRule="auto"/>
        <w:ind w:left="160" w:right="3820" w:firstLine="0"/>
        <w:rPr>
          <w:rFonts w:ascii="Arial" w:hAnsi="Arial" w:cs="Arial"/>
          <w:sz w:val="20"/>
          <w:szCs w:val="20"/>
        </w:rPr>
      </w:pPr>
      <w:r w:rsidRPr="00176E0B">
        <w:rPr>
          <w:rFonts w:ascii="Arial" w:hAnsi="Arial" w:cs="Arial"/>
          <w:sz w:val="20"/>
          <w:szCs w:val="20"/>
        </w:rPr>
        <w:t xml:space="preserve">Setup procedures for EPCS priority access </w:t>
      </w:r>
      <w:bookmarkStart w:id="148" w:name="35.17.2.2.1_General"/>
      <w:bookmarkEnd w:id="148"/>
      <w:r w:rsidRPr="00176E0B">
        <w:rPr>
          <w:rFonts w:ascii="Arial" w:hAnsi="Arial" w:cs="Arial"/>
          <w:sz w:val="20"/>
          <w:szCs w:val="20"/>
        </w:rPr>
        <w:lastRenderedPageBreak/>
        <w:t>35.16.2.2.1 General</w:t>
      </w:r>
    </w:p>
    <w:p w14:paraId="48438AE4" w14:textId="21777653" w:rsidR="00176E0B" w:rsidRDefault="00176E0B" w:rsidP="00176E0B">
      <w:pPr>
        <w:pStyle w:val="BodyText"/>
        <w:kinsoku w:val="0"/>
        <w:overflowPunct w:val="0"/>
        <w:spacing w:line="249" w:lineRule="auto"/>
        <w:ind w:left="159" w:right="158"/>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last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62342458" w14:textId="77777777" w:rsidR="00176E0B" w:rsidRDefault="00176E0B" w:rsidP="00176E0B">
      <w:pPr>
        <w:pStyle w:val="BodyText"/>
        <w:kinsoku w:val="0"/>
        <w:overflowPunct w:val="0"/>
        <w:spacing w:line="249" w:lineRule="auto"/>
        <w:ind w:left="159" w:right="158"/>
        <w:jc w:val="both"/>
      </w:pPr>
    </w:p>
    <w:p w14:paraId="726CA162" w14:textId="69D69F06" w:rsidR="00176E0B" w:rsidRDefault="00176E0B" w:rsidP="00176E0B">
      <w:pPr>
        <w:pStyle w:val="BodyText"/>
        <w:kinsoku w:val="0"/>
        <w:overflowPunct w:val="0"/>
        <w:spacing w:before="103" w:line="249" w:lineRule="auto"/>
        <w:ind w:left="160" w:right="156"/>
        <w:jc w:val="both"/>
      </w:pPr>
      <w:r>
        <w:t xml:space="preserve">As illustrated in </w:t>
      </w:r>
      <w:hyperlink w:anchor="bookmark125" w:history="1">
        <w:r>
          <w:t>Figure</w:t>
        </w:r>
        <w:r>
          <w:rPr>
            <w:spacing w:val="-3"/>
          </w:rPr>
          <w:t xml:space="preserve"> </w:t>
        </w:r>
        <w:r>
          <w:t>35-38 (Enabling EPCS priority access)</w:t>
        </w:r>
      </w:hyperlink>
      <w:r>
        <w:t>, an MLD supporting EPCS priority access capability invokes EPCS priority access on demand when instructed to do so by a higher layer function. After</w:t>
      </w:r>
      <w:r>
        <w:rPr>
          <w:spacing w:val="-3"/>
        </w:rPr>
        <w:t xml:space="preserve"> </w:t>
      </w:r>
      <w:r>
        <w:t>successful</w:t>
      </w:r>
      <w:r>
        <w:rPr>
          <w:spacing w:val="-4"/>
        </w:rPr>
        <w:t xml:space="preserve"> </w:t>
      </w:r>
      <w:r>
        <w:t>invocation</w:t>
      </w:r>
      <w:r>
        <w:rPr>
          <w:spacing w:val="-4"/>
        </w:rPr>
        <w:t xml:space="preserve"> </w:t>
      </w:r>
      <w:r>
        <w:t>of</w:t>
      </w:r>
      <w:r>
        <w:rPr>
          <w:spacing w:val="-3"/>
        </w:rPr>
        <w:t xml:space="preserve"> </w:t>
      </w:r>
      <w:r>
        <w:t>EPCS</w:t>
      </w:r>
      <w:r>
        <w:rPr>
          <w:spacing w:val="-3"/>
        </w:rPr>
        <w:t xml:space="preserve"> </w:t>
      </w:r>
      <w:r>
        <w:t>priority</w:t>
      </w:r>
      <w:r>
        <w:rPr>
          <w:spacing w:val="-4"/>
        </w:rPr>
        <w:t xml:space="preserve"> </w:t>
      </w:r>
      <w:r>
        <w:t>access</w:t>
      </w:r>
      <w:ins w:id="149" w:author="Author">
        <w:r>
          <w:t>,</w:t>
        </w:r>
      </w:ins>
      <w:r>
        <w:rPr>
          <w:spacing w:val="-3"/>
        </w:rPr>
        <w:t xml:space="preserve"> </w:t>
      </w:r>
      <w:r>
        <w:t>both</w:t>
      </w:r>
      <w:r>
        <w:rPr>
          <w:spacing w:val="-3"/>
        </w:rPr>
        <w:t xml:space="preserve"> </w:t>
      </w:r>
      <w:r>
        <w:t>the</w:t>
      </w:r>
      <w:r>
        <w:rPr>
          <w:spacing w:val="-4"/>
        </w:rPr>
        <w:t xml:space="preserve"> </w:t>
      </w:r>
      <w:r>
        <w:t>originator</w:t>
      </w:r>
      <w:r>
        <w:rPr>
          <w:spacing w:val="-3"/>
        </w:rPr>
        <w:t xml:space="preserve"> </w:t>
      </w:r>
      <w:r>
        <w:t>and</w:t>
      </w:r>
      <w:r>
        <w:rPr>
          <w:spacing w:val="-4"/>
        </w:rPr>
        <w:t xml:space="preserve"> </w:t>
      </w:r>
      <w:r>
        <w:t>the</w:t>
      </w:r>
      <w:r>
        <w:rPr>
          <w:spacing w:val="-3"/>
        </w:rPr>
        <w:t xml:space="preserve"> </w:t>
      </w:r>
      <w:r>
        <w:t>responder</w:t>
      </w:r>
      <w:r>
        <w:rPr>
          <w:spacing w:val="-3"/>
        </w:rPr>
        <w:t xml:space="preserve"> </w:t>
      </w:r>
      <w:r>
        <w:t>apply</w:t>
      </w:r>
      <w:r>
        <w:rPr>
          <w:spacing w:val="-3"/>
        </w:rPr>
        <w:t xml:space="preserve"> </w:t>
      </w:r>
      <w:r>
        <w:t>the</w:t>
      </w:r>
      <w:r>
        <w:rPr>
          <w:spacing w:val="-4"/>
        </w:rPr>
        <w:t xml:space="preserve"> </w:t>
      </w:r>
      <w:r>
        <w:t xml:space="preserve">priority access treatment to EPCS traffic. The AP MLD and non-AP MLD may send a request on any enabled link between them and, if authorized, EPCS priority access treatment will be applied </w:t>
      </w:r>
      <w:ins w:id="150" w:author="Author">
        <w:r w:rsidR="008C5E07">
          <w:rPr>
            <w:sz w:val="18"/>
            <w:szCs w:val="18"/>
          </w:rPr>
          <w:t xml:space="preserve">(#16572, 18342) </w:t>
        </w:r>
        <w:r>
          <w:t xml:space="preserve">between the </w:t>
        </w:r>
        <w:r w:rsidR="00D26D4E">
          <w:t>MLDs, on</w:t>
        </w:r>
        <w:r w:rsidR="00364E25">
          <w:t xml:space="preserve"> the links indicated in the </w:t>
        </w:r>
        <w:r>
          <w:t>TID-To-Link mapping</w:t>
        </w:r>
        <w:r w:rsidR="00364E25">
          <w:t xml:space="preserve"> if it is present in the Priority Access Multi-Link element carried in the </w:t>
        </w:r>
        <w:r w:rsidR="00364E25" w:rsidRPr="00364E25">
          <w:t>EPCS Priority Access Enable Request frame</w:t>
        </w:r>
        <w:r w:rsidR="00364E25">
          <w:t xml:space="preserve"> or</w:t>
        </w:r>
        <w:r w:rsidR="00364E25" w:rsidRPr="00364E25">
          <w:t xml:space="preserve"> EPCS Priority Access Enable Re</w:t>
        </w:r>
        <w:r w:rsidR="00364E25">
          <w:t>sponse</w:t>
        </w:r>
        <w:r w:rsidR="00364E25" w:rsidRPr="00364E25">
          <w:t xml:space="preserve"> frame</w:t>
        </w:r>
        <w:r w:rsidR="00364E25">
          <w:t xml:space="preserve">. Otherwise – the </w:t>
        </w:r>
        <w:r w:rsidR="00364E25" w:rsidRPr="00364E25">
          <w:t>EPCS priority access treatment will be applied between the MLDs</w:t>
        </w:r>
        <w:r w:rsidR="00364E25">
          <w:t xml:space="preserve"> on all setup links.</w:t>
        </w:r>
      </w:ins>
    </w:p>
    <w:p w14:paraId="2725DC1E" w14:textId="29385DA1" w:rsidR="004D783E" w:rsidRDefault="004D783E" w:rsidP="00176E0B">
      <w:pPr>
        <w:rPr>
          <w:sz w:val="20"/>
        </w:rPr>
      </w:pPr>
    </w:p>
    <w:p w14:paraId="4D9DDBC0" w14:textId="25F5EAD3" w:rsidR="00B25870" w:rsidRPr="00DB6F39" w:rsidRDefault="00B25870" w:rsidP="00DB6F39">
      <w:pPr>
        <w:pStyle w:val="Heading2"/>
        <w:numPr>
          <w:ilvl w:val="4"/>
          <w:numId w:val="20"/>
        </w:numPr>
        <w:tabs>
          <w:tab w:val="left" w:pos="1218"/>
        </w:tabs>
        <w:adjustRightInd/>
        <w:spacing w:before="1"/>
        <w:jc w:val="both"/>
      </w:pPr>
      <w:r>
        <w:t>Procedures</w:t>
      </w:r>
      <w:r w:rsidRPr="00DB6F39">
        <w:t xml:space="preserve"> </w:t>
      </w:r>
      <w:r>
        <w:t>at</w:t>
      </w:r>
      <w:r w:rsidRPr="00DB6F39">
        <w:t xml:space="preserve"> </w:t>
      </w:r>
      <w:r>
        <w:t>the</w:t>
      </w:r>
      <w:r w:rsidRPr="00DB6F39">
        <w:t xml:space="preserve"> </w:t>
      </w:r>
      <w:r>
        <w:t>initiating EPCS</w:t>
      </w:r>
      <w:r w:rsidRPr="00DB6F39">
        <w:t xml:space="preserve"> </w:t>
      </w:r>
      <w:r>
        <w:t>AP</w:t>
      </w:r>
      <w:r w:rsidRPr="00DB6F39">
        <w:t xml:space="preserve"> MLD</w:t>
      </w:r>
    </w:p>
    <w:p w14:paraId="3C043B07" w14:textId="77777777" w:rsidR="00B25870" w:rsidRDefault="00B25870" w:rsidP="00B25870">
      <w:pPr>
        <w:pStyle w:val="BodyText"/>
        <w:kinsoku w:val="0"/>
        <w:overflowPunct w:val="0"/>
        <w:spacing w:before="9"/>
        <w:rPr>
          <w:rFonts w:ascii="Arial" w:hAnsi="Arial" w:cs="Arial"/>
          <w:b/>
          <w:bCs/>
          <w:sz w:val="21"/>
          <w:szCs w:val="21"/>
        </w:rPr>
      </w:pPr>
    </w:p>
    <w:p w14:paraId="09595310" w14:textId="77777777" w:rsidR="00B25870" w:rsidRDefault="00B25870" w:rsidP="00B25870">
      <w:pPr>
        <w:pStyle w:val="BodyText"/>
        <w:kinsoku w:val="0"/>
        <w:overflowPunct w:val="0"/>
        <w:spacing w:line="249" w:lineRule="auto"/>
        <w:ind w:left="159" w:right="156"/>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576BB2FF" w14:textId="77777777" w:rsidR="00B25870" w:rsidRDefault="00B25870" w:rsidP="00B25870">
      <w:pPr>
        <w:pStyle w:val="BodyText"/>
        <w:spacing w:line="249" w:lineRule="auto"/>
        <w:ind w:left="160" w:right="156"/>
        <w:jc w:val="both"/>
      </w:pPr>
      <w:r>
        <w:t>When instructed to do so by a higher layer function triggered via an external interface, and upon receipt of an MLME-</w:t>
      </w:r>
      <w:proofErr w:type="spellStart"/>
      <w:r>
        <w:t>EPCSPRIACCESSENABLE.request</w:t>
      </w:r>
      <w:proofErr w:type="spellEnd"/>
      <w:r>
        <w:t xml:space="preserve"> primitive, an EPCS AP MLD shall follow the procedure below to request the change of the EPCS priority access for an associated EPCS non-AP MLD to the enabled state.</w:t>
      </w:r>
    </w:p>
    <w:p w14:paraId="59BEC6FD" w14:textId="77777777" w:rsidR="00B25870" w:rsidRDefault="00B25870" w:rsidP="00B25870">
      <w:pPr>
        <w:spacing w:before="129"/>
        <w:ind w:left="160"/>
        <w:jc w:val="both"/>
        <w:rPr>
          <w:sz w:val="18"/>
        </w:rPr>
      </w:pPr>
      <w:r>
        <w:rPr>
          <w:sz w:val="18"/>
        </w:rPr>
        <w:t>NOTE</w:t>
      </w:r>
      <w:r>
        <w:rPr>
          <w:spacing w:val="-2"/>
          <w:sz w:val="18"/>
        </w:rPr>
        <w:t xml:space="preserve"> </w:t>
      </w:r>
      <w:r>
        <w:rPr>
          <w:sz w:val="18"/>
        </w:rPr>
        <w:t>1—The</w:t>
      </w:r>
      <w:r>
        <w:rPr>
          <w:spacing w:val="-2"/>
          <w:sz w:val="18"/>
        </w:rPr>
        <w:t xml:space="preserve"> </w:t>
      </w:r>
      <w:r>
        <w:rPr>
          <w:sz w:val="18"/>
        </w:rPr>
        <w:t>definition</w:t>
      </w:r>
      <w:r>
        <w:rPr>
          <w:spacing w:val="-2"/>
          <w:sz w:val="18"/>
        </w:rPr>
        <w:t xml:space="preserve"> </w:t>
      </w:r>
      <w:r>
        <w:rPr>
          <w:sz w:val="18"/>
        </w:rPr>
        <w:t>of</w:t>
      </w:r>
      <w:r>
        <w:rPr>
          <w:spacing w:val="-3"/>
          <w:sz w:val="18"/>
        </w:rPr>
        <w:t xml:space="preserve"> </w:t>
      </w:r>
      <w:r>
        <w:rPr>
          <w:sz w:val="18"/>
        </w:rPr>
        <w:t>the</w:t>
      </w:r>
      <w:r>
        <w:rPr>
          <w:spacing w:val="-3"/>
          <w:sz w:val="18"/>
        </w:rPr>
        <w:t xml:space="preserve"> </w:t>
      </w:r>
      <w:r>
        <w:rPr>
          <w:sz w:val="18"/>
        </w:rPr>
        <w:t>external</w:t>
      </w:r>
      <w:r>
        <w:rPr>
          <w:spacing w:val="-3"/>
          <w:sz w:val="18"/>
        </w:rPr>
        <w:t xml:space="preserve"> </w:t>
      </w:r>
      <w:r>
        <w:rPr>
          <w:sz w:val="18"/>
        </w:rPr>
        <w:t>interface</w:t>
      </w:r>
      <w:r>
        <w:rPr>
          <w:spacing w:val="-3"/>
          <w:sz w:val="18"/>
        </w:rPr>
        <w:t xml:space="preserve"> </w:t>
      </w:r>
      <w:r>
        <w:rPr>
          <w:sz w:val="18"/>
        </w:rPr>
        <w:t>is</w:t>
      </w:r>
      <w:r>
        <w:rPr>
          <w:spacing w:val="-3"/>
          <w:sz w:val="18"/>
        </w:rPr>
        <w:t xml:space="preserve"> </w:t>
      </w:r>
      <w:r>
        <w:rPr>
          <w:sz w:val="18"/>
        </w:rPr>
        <w:t>out</w:t>
      </w:r>
      <w:r>
        <w:rPr>
          <w:spacing w:val="-3"/>
          <w:sz w:val="18"/>
        </w:rPr>
        <w:t xml:space="preserve"> </w:t>
      </w:r>
      <w:r>
        <w:rPr>
          <w:sz w:val="18"/>
        </w:rPr>
        <w:t>of</w:t>
      </w:r>
      <w:r>
        <w:rPr>
          <w:spacing w:val="-3"/>
          <w:sz w:val="18"/>
        </w:rPr>
        <w:t xml:space="preserve"> </w:t>
      </w:r>
      <w:r>
        <w:rPr>
          <w:sz w:val="18"/>
        </w:rPr>
        <w:t>the</w:t>
      </w:r>
      <w:r>
        <w:rPr>
          <w:spacing w:val="-2"/>
          <w:sz w:val="18"/>
        </w:rPr>
        <w:t xml:space="preserve"> </w:t>
      </w:r>
      <w:r>
        <w:rPr>
          <w:sz w:val="18"/>
        </w:rPr>
        <w:t>scope</w:t>
      </w:r>
      <w:r>
        <w:rPr>
          <w:spacing w:val="-3"/>
          <w:sz w:val="18"/>
        </w:rPr>
        <w:t xml:space="preserve"> </w:t>
      </w:r>
      <w:r>
        <w:rPr>
          <w:sz w:val="18"/>
        </w:rPr>
        <w:t>of</w:t>
      </w:r>
      <w:r>
        <w:rPr>
          <w:spacing w:val="-2"/>
          <w:sz w:val="18"/>
        </w:rPr>
        <w:t xml:space="preserve"> </w:t>
      </w:r>
      <w:r>
        <w:rPr>
          <w:sz w:val="18"/>
        </w:rPr>
        <w:t>this</w:t>
      </w:r>
      <w:r>
        <w:rPr>
          <w:spacing w:val="-2"/>
          <w:sz w:val="18"/>
        </w:rPr>
        <w:t xml:space="preserve"> standard.</w:t>
      </w:r>
    </w:p>
    <w:p w14:paraId="06E4B666" w14:textId="77777777" w:rsidR="00B25870" w:rsidRDefault="00B25870" w:rsidP="00B25870">
      <w:pPr>
        <w:pStyle w:val="BodyText"/>
        <w:spacing w:before="9"/>
        <w:rPr>
          <w:sz w:val="19"/>
        </w:rPr>
      </w:pPr>
    </w:p>
    <w:p w14:paraId="0F361C68" w14:textId="77777777" w:rsidR="00B25870" w:rsidRDefault="00B25870" w:rsidP="00B25870">
      <w:pPr>
        <w:pStyle w:val="ListParagraph"/>
        <w:numPr>
          <w:ilvl w:val="5"/>
          <w:numId w:val="20"/>
        </w:numPr>
        <w:tabs>
          <w:tab w:val="left" w:pos="800"/>
        </w:tabs>
        <w:adjustRightInd/>
        <w:spacing w:before="0" w:line="249" w:lineRule="auto"/>
        <w:ind w:right="157"/>
        <w:jc w:val="both"/>
        <w:rPr>
          <w:sz w:val="20"/>
        </w:rPr>
      </w:pPr>
      <w:r>
        <w:rPr>
          <w:sz w:val="20"/>
        </w:rPr>
        <w:t>An EPCS AP MLD with dot11SSPNInterfaceActivated equal to true shall verify if the dot11EPCSPriorityAccessAuthorized for the EPCS non-AP MLD in the dot11InterworkingEntry is set to true.</w:t>
      </w:r>
    </w:p>
    <w:p w14:paraId="29EC81D9" w14:textId="77777777" w:rsidR="00B25870" w:rsidRDefault="00B25870" w:rsidP="00B25870">
      <w:pPr>
        <w:spacing w:before="133" w:line="232" w:lineRule="auto"/>
        <w:ind w:left="787" w:right="156"/>
        <w:jc w:val="both"/>
        <w:rPr>
          <w:sz w:val="18"/>
        </w:rPr>
      </w:pPr>
      <w:r>
        <w:rPr>
          <w:sz w:val="18"/>
        </w:rPr>
        <w:t>NOTE</w:t>
      </w:r>
      <w:r>
        <w:rPr>
          <w:spacing w:val="-4"/>
          <w:sz w:val="18"/>
        </w:rPr>
        <w:t xml:space="preserve"> </w:t>
      </w:r>
      <w:r>
        <w:rPr>
          <w:sz w:val="18"/>
        </w:rPr>
        <w:t>2—Successful</w:t>
      </w:r>
      <w:r>
        <w:rPr>
          <w:spacing w:val="-4"/>
          <w:sz w:val="18"/>
        </w:rPr>
        <w:t xml:space="preserve"> </w:t>
      </w:r>
      <w:r>
        <w:rPr>
          <w:sz w:val="18"/>
        </w:rPr>
        <w:t>verification</w:t>
      </w:r>
      <w:r>
        <w:rPr>
          <w:spacing w:val="-4"/>
          <w:sz w:val="18"/>
        </w:rPr>
        <w:t xml:space="preserve"> </w:t>
      </w:r>
      <w:r>
        <w:rPr>
          <w:sz w:val="18"/>
        </w:rPr>
        <w:t>is</w:t>
      </w:r>
      <w:r>
        <w:rPr>
          <w:spacing w:val="-4"/>
          <w:sz w:val="18"/>
        </w:rPr>
        <w:t xml:space="preserve"> </w:t>
      </w:r>
      <w:r>
        <w:rPr>
          <w:sz w:val="18"/>
        </w:rPr>
        <w:t>defined</w:t>
      </w:r>
      <w:r>
        <w:rPr>
          <w:spacing w:val="-4"/>
          <w:sz w:val="18"/>
        </w:rPr>
        <w:t xml:space="preserve"> </w:t>
      </w:r>
      <w:r>
        <w:rPr>
          <w:sz w:val="18"/>
        </w:rPr>
        <w:t>when</w:t>
      </w:r>
      <w:r>
        <w:rPr>
          <w:spacing w:val="-4"/>
          <w:sz w:val="18"/>
        </w:rPr>
        <w:t xml:space="preserve"> </w:t>
      </w:r>
      <w:r>
        <w:rPr>
          <w:sz w:val="18"/>
        </w:rPr>
        <w:t>the</w:t>
      </w:r>
      <w:r>
        <w:rPr>
          <w:spacing w:val="-4"/>
          <w:sz w:val="18"/>
        </w:rPr>
        <w:t xml:space="preserve"> </w:t>
      </w:r>
      <w:r>
        <w:rPr>
          <w:sz w:val="18"/>
        </w:rPr>
        <w:t>dot11EPCSPriorityAccessAuthorized</w:t>
      </w:r>
      <w:r>
        <w:rPr>
          <w:spacing w:val="-4"/>
          <w:sz w:val="18"/>
        </w:rPr>
        <w:t xml:space="preserve"> </w:t>
      </w:r>
      <w:r>
        <w:rPr>
          <w:sz w:val="18"/>
        </w:rPr>
        <w:t>for</w:t>
      </w:r>
      <w:r>
        <w:rPr>
          <w:spacing w:val="-4"/>
          <w:sz w:val="18"/>
        </w:rPr>
        <w:t xml:space="preserve"> </w:t>
      </w:r>
      <w:r>
        <w:rPr>
          <w:sz w:val="18"/>
        </w:rPr>
        <w:t>the</w:t>
      </w:r>
      <w:r>
        <w:rPr>
          <w:spacing w:val="-4"/>
          <w:sz w:val="18"/>
        </w:rPr>
        <w:t xml:space="preserve"> </w:t>
      </w:r>
      <w:r>
        <w:rPr>
          <w:sz w:val="18"/>
        </w:rPr>
        <w:t>EPCS</w:t>
      </w:r>
      <w:r>
        <w:rPr>
          <w:spacing w:val="-4"/>
          <w:sz w:val="18"/>
        </w:rPr>
        <w:t xml:space="preserve"> </w:t>
      </w:r>
      <w:r>
        <w:rPr>
          <w:sz w:val="18"/>
        </w:rPr>
        <w:t>non- AP</w:t>
      </w:r>
      <w:r>
        <w:rPr>
          <w:spacing w:val="-7"/>
          <w:sz w:val="18"/>
        </w:rPr>
        <w:t xml:space="preserve"> </w:t>
      </w:r>
      <w:r>
        <w:rPr>
          <w:sz w:val="18"/>
        </w:rPr>
        <w:t>MLD</w:t>
      </w:r>
      <w:r>
        <w:rPr>
          <w:spacing w:val="-5"/>
          <w:sz w:val="18"/>
        </w:rPr>
        <w:t xml:space="preserve"> </w:t>
      </w:r>
      <w:r>
        <w:rPr>
          <w:sz w:val="18"/>
        </w:rPr>
        <w:t>in</w:t>
      </w:r>
      <w:r>
        <w:rPr>
          <w:spacing w:val="-6"/>
          <w:sz w:val="18"/>
        </w:rPr>
        <w:t xml:space="preserve"> </w:t>
      </w:r>
      <w:r>
        <w:rPr>
          <w:sz w:val="18"/>
        </w:rPr>
        <w:t>the</w:t>
      </w:r>
      <w:r>
        <w:rPr>
          <w:spacing w:val="-5"/>
          <w:sz w:val="18"/>
        </w:rPr>
        <w:t xml:space="preserve"> </w:t>
      </w:r>
      <w:r>
        <w:rPr>
          <w:sz w:val="18"/>
        </w:rPr>
        <w:t>dot11InterworkingEntry</w:t>
      </w:r>
      <w:r>
        <w:rPr>
          <w:spacing w:val="-6"/>
          <w:sz w:val="18"/>
        </w:rPr>
        <w:t xml:space="preserve"> </w:t>
      </w:r>
      <w:r>
        <w:rPr>
          <w:sz w:val="18"/>
        </w:rPr>
        <w:t>is</w:t>
      </w:r>
      <w:r>
        <w:rPr>
          <w:spacing w:val="-5"/>
          <w:sz w:val="18"/>
        </w:rPr>
        <w:t xml:space="preserve"> </w:t>
      </w:r>
      <w:r>
        <w:rPr>
          <w:sz w:val="18"/>
        </w:rPr>
        <w:t>set</w:t>
      </w:r>
      <w:r>
        <w:rPr>
          <w:spacing w:val="-5"/>
          <w:sz w:val="18"/>
        </w:rPr>
        <w:t xml:space="preserve"> </w:t>
      </w:r>
      <w:r>
        <w:rPr>
          <w:sz w:val="18"/>
        </w:rPr>
        <w:t>to</w:t>
      </w:r>
      <w:r>
        <w:rPr>
          <w:spacing w:val="-5"/>
          <w:sz w:val="18"/>
        </w:rPr>
        <w:t xml:space="preserve"> </w:t>
      </w:r>
      <w:r>
        <w:rPr>
          <w:sz w:val="18"/>
        </w:rPr>
        <w:t>true.</w:t>
      </w:r>
      <w:r>
        <w:rPr>
          <w:spacing w:val="-5"/>
          <w:sz w:val="18"/>
        </w:rPr>
        <w:t xml:space="preserve"> </w:t>
      </w:r>
      <w:r>
        <w:rPr>
          <w:sz w:val="18"/>
        </w:rPr>
        <w:t>The</w:t>
      </w:r>
      <w:r>
        <w:rPr>
          <w:spacing w:val="-5"/>
          <w:sz w:val="18"/>
        </w:rPr>
        <w:t xml:space="preserve"> </w:t>
      </w:r>
      <w:r>
        <w:rPr>
          <w:sz w:val="18"/>
        </w:rPr>
        <w:t>verification</w:t>
      </w:r>
      <w:r>
        <w:rPr>
          <w:spacing w:val="-5"/>
          <w:sz w:val="18"/>
        </w:rPr>
        <w:t xml:space="preserve"> </w:t>
      </w:r>
      <w:r>
        <w:rPr>
          <w:sz w:val="18"/>
        </w:rPr>
        <w:t>of</w:t>
      </w:r>
      <w:r>
        <w:rPr>
          <w:spacing w:val="-6"/>
          <w:sz w:val="18"/>
        </w:rPr>
        <w:t xml:space="preserve"> </w:t>
      </w:r>
      <w:r>
        <w:rPr>
          <w:sz w:val="18"/>
        </w:rPr>
        <w:t>EPCS</w:t>
      </w:r>
      <w:r>
        <w:rPr>
          <w:spacing w:val="-5"/>
          <w:sz w:val="18"/>
        </w:rPr>
        <w:t xml:space="preserve"> </w:t>
      </w:r>
      <w:r>
        <w:rPr>
          <w:sz w:val="18"/>
        </w:rPr>
        <w:t>priority</w:t>
      </w:r>
      <w:r>
        <w:rPr>
          <w:spacing w:val="-5"/>
          <w:sz w:val="18"/>
        </w:rPr>
        <w:t xml:space="preserve"> </w:t>
      </w:r>
      <w:r>
        <w:rPr>
          <w:sz w:val="18"/>
        </w:rPr>
        <w:t>access</w:t>
      </w:r>
      <w:r>
        <w:rPr>
          <w:spacing w:val="-7"/>
          <w:sz w:val="18"/>
        </w:rPr>
        <w:t xml:space="preserve"> </w:t>
      </w:r>
      <w:r>
        <w:rPr>
          <w:sz w:val="18"/>
        </w:rPr>
        <w:t>authorization</w:t>
      </w:r>
      <w:r>
        <w:rPr>
          <w:spacing w:val="-7"/>
          <w:sz w:val="18"/>
        </w:rPr>
        <w:t xml:space="preserve"> </w:t>
      </w:r>
      <w:r>
        <w:rPr>
          <w:sz w:val="18"/>
        </w:rPr>
        <w:t>by an EPCS AP MLD with dot11SSPNInterfaceActivated equal to false is out of scope of this standard.</w:t>
      </w:r>
    </w:p>
    <w:p w14:paraId="713E20EB" w14:textId="77777777" w:rsidR="00B25870" w:rsidRDefault="00B25870" w:rsidP="00B25870">
      <w:pPr>
        <w:pStyle w:val="BodyText"/>
        <w:spacing w:before="9"/>
        <w:rPr>
          <w:sz w:val="19"/>
        </w:rPr>
      </w:pPr>
    </w:p>
    <w:p w14:paraId="7781D553" w14:textId="77777777" w:rsidR="00B25870" w:rsidRDefault="00B25870" w:rsidP="00B25870">
      <w:pPr>
        <w:pStyle w:val="ListParagraph"/>
        <w:numPr>
          <w:ilvl w:val="5"/>
          <w:numId w:val="20"/>
        </w:numPr>
        <w:tabs>
          <w:tab w:val="left" w:pos="799"/>
        </w:tabs>
        <w:adjustRightInd/>
        <w:spacing w:before="0" w:line="249" w:lineRule="auto"/>
        <w:ind w:right="157"/>
        <w:jc w:val="both"/>
        <w:rPr>
          <w:sz w:val="20"/>
        </w:rPr>
      </w:pPr>
      <w:r>
        <w:rPr>
          <w:sz w:val="20"/>
        </w:rPr>
        <w:t>If</w:t>
      </w:r>
      <w:r>
        <w:rPr>
          <w:spacing w:val="-2"/>
          <w:sz w:val="20"/>
        </w:rPr>
        <w:t xml:space="preserve"> </w:t>
      </w:r>
      <w:r>
        <w:rPr>
          <w:sz w:val="20"/>
        </w:rPr>
        <w:t>the</w:t>
      </w:r>
      <w:r>
        <w:rPr>
          <w:spacing w:val="-1"/>
          <w:sz w:val="20"/>
        </w:rPr>
        <w:t xml:space="preserve"> </w:t>
      </w:r>
      <w:r>
        <w:rPr>
          <w:sz w:val="20"/>
        </w:rPr>
        <w:t>verification is</w:t>
      </w:r>
      <w:r>
        <w:rPr>
          <w:spacing w:val="-1"/>
          <w:sz w:val="20"/>
        </w:rPr>
        <w:t xml:space="preserve"> </w:t>
      </w:r>
      <w:r>
        <w:rPr>
          <w:sz w:val="20"/>
        </w:rPr>
        <w:t>successful</w:t>
      </w:r>
      <w:r>
        <w:rPr>
          <w:spacing w:val="-3"/>
          <w:sz w:val="20"/>
        </w:rPr>
        <w:t xml:space="preserve"> </w:t>
      </w:r>
      <w:r>
        <w:rPr>
          <w:sz w:val="20"/>
        </w:rPr>
        <w:t>(see NOTE</w:t>
      </w:r>
      <w:r>
        <w:rPr>
          <w:spacing w:val="-2"/>
          <w:sz w:val="20"/>
        </w:rPr>
        <w:t xml:space="preserve"> </w:t>
      </w:r>
      <w:r>
        <w:rPr>
          <w:sz w:val="20"/>
        </w:rPr>
        <w:t>2</w:t>
      </w:r>
      <w:r>
        <w:rPr>
          <w:spacing w:val="-1"/>
          <w:sz w:val="20"/>
        </w:rPr>
        <w:t xml:space="preserve"> </w:t>
      </w:r>
      <w:r>
        <w:rPr>
          <w:sz w:val="20"/>
        </w:rPr>
        <w:t>above),</w:t>
      </w:r>
      <w:r>
        <w:rPr>
          <w:spacing w:val="-2"/>
          <w:sz w:val="20"/>
        </w:rPr>
        <w:t xml:space="preserve"> </w:t>
      </w:r>
      <w:r>
        <w:rPr>
          <w:sz w:val="20"/>
        </w:rPr>
        <w:t>the</w:t>
      </w:r>
      <w:r>
        <w:rPr>
          <w:spacing w:val="-2"/>
          <w:sz w:val="20"/>
        </w:rPr>
        <w:t xml:space="preserve"> </w:t>
      </w:r>
      <w:r>
        <w:rPr>
          <w:sz w:val="20"/>
        </w:rPr>
        <w:t>initiating</w:t>
      </w:r>
      <w:r>
        <w:rPr>
          <w:spacing w:val="-1"/>
          <w:sz w:val="20"/>
        </w:rPr>
        <w:t xml:space="preserve"> </w:t>
      </w:r>
      <w:r>
        <w:rPr>
          <w:sz w:val="20"/>
        </w:rPr>
        <w:t>EPCS AP</w:t>
      </w:r>
      <w:r>
        <w:rPr>
          <w:spacing w:val="-2"/>
          <w:sz w:val="20"/>
        </w:rPr>
        <w:t xml:space="preserve"> </w:t>
      </w:r>
      <w:r>
        <w:rPr>
          <w:sz w:val="20"/>
        </w:rPr>
        <w:t>MLD</w:t>
      </w:r>
      <w:r>
        <w:rPr>
          <w:spacing w:val="-2"/>
          <w:sz w:val="20"/>
        </w:rPr>
        <w:t xml:space="preserve"> </w:t>
      </w:r>
      <w:r>
        <w:rPr>
          <w:sz w:val="20"/>
        </w:rPr>
        <w:t>shall</w:t>
      </w:r>
      <w:r>
        <w:rPr>
          <w:spacing w:val="-2"/>
          <w:sz w:val="20"/>
        </w:rPr>
        <w:t xml:space="preserve"> </w:t>
      </w:r>
      <w:r>
        <w:rPr>
          <w:sz w:val="20"/>
        </w:rPr>
        <w:t>transmit an EPCS</w:t>
      </w:r>
      <w:r>
        <w:rPr>
          <w:spacing w:val="-6"/>
          <w:sz w:val="20"/>
        </w:rPr>
        <w:t xml:space="preserve"> </w:t>
      </w:r>
      <w:r>
        <w:rPr>
          <w:sz w:val="20"/>
        </w:rPr>
        <w:t>Priority</w:t>
      </w:r>
      <w:r>
        <w:rPr>
          <w:spacing w:val="-5"/>
          <w:sz w:val="20"/>
        </w:rPr>
        <w:t xml:space="preserve"> </w:t>
      </w:r>
      <w:r>
        <w:rPr>
          <w:sz w:val="20"/>
        </w:rPr>
        <w:t>Access</w:t>
      </w:r>
      <w:r>
        <w:rPr>
          <w:spacing w:val="-7"/>
          <w:sz w:val="20"/>
        </w:rPr>
        <w:t xml:space="preserve"> </w:t>
      </w:r>
      <w:r>
        <w:rPr>
          <w:sz w:val="20"/>
        </w:rPr>
        <w:t>Enable</w:t>
      </w:r>
      <w:r>
        <w:rPr>
          <w:spacing w:val="-6"/>
          <w:sz w:val="20"/>
        </w:rPr>
        <w:t xml:space="preserve"> </w:t>
      </w:r>
      <w:r>
        <w:rPr>
          <w:sz w:val="20"/>
        </w:rPr>
        <w:t>Request</w:t>
      </w:r>
      <w:r>
        <w:rPr>
          <w:spacing w:val="-6"/>
          <w:sz w:val="20"/>
        </w:rPr>
        <w:t xml:space="preserve"> </w:t>
      </w:r>
      <w:r>
        <w:rPr>
          <w:sz w:val="20"/>
        </w:rPr>
        <w:t>frame</w:t>
      </w:r>
      <w:r>
        <w:rPr>
          <w:spacing w:val="-6"/>
          <w:sz w:val="20"/>
        </w:rPr>
        <w:t xml:space="preserve"> </w:t>
      </w:r>
      <w:r>
        <w:rPr>
          <w:sz w:val="20"/>
        </w:rPr>
        <w:t>(9.6.35.5</w:t>
      </w:r>
      <w:r>
        <w:rPr>
          <w:spacing w:val="-6"/>
          <w:sz w:val="20"/>
        </w:rPr>
        <w:t xml:space="preserve"> </w:t>
      </w:r>
      <w:r>
        <w:rPr>
          <w:sz w:val="20"/>
        </w:rPr>
        <w:t>(EPCS</w:t>
      </w:r>
      <w:r>
        <w:rPr>
          <w:spacing w:val="-6"/>
          <w:sz w:val="20"/>
        </w:rPr>
        <w:t xml:space="preserve"> </w:t>
      </w:r>
      <w:r>
        <w:rPr>
          <w:sz w:val="20"/>
        </w:rPr>
        <w:t>Priority</w:t>
      </w:r>
      <w:r>
        <w:rPr>
          <w:spacing w:val="-6"/>
          <w:sz w:val="20"/>
        </w:rPr>
        <w:t xml:space="preserve"> </w:t>
      </w:r>
      <w:r>
        <w:rPr>
          <w:sz w:val="20"/>
        </w:rPr>
        <w:t>Access</w:t>
      </w:r>
      <w:r>
        <w:rPr>
          <w:spacing w:val="-6"/>
          <w:sz w:val="20"/>
        </w:rPr>
        <w:t xml:space="preserve"> </w:t>
      </w:r>
      <w:r>
        <w:rPr>
          <w:sz w:val="20"/>
        </w:rPr>
        <w:t>Enable</w:t>
      </w:r>
      <w:r>
        <w:rPr>
          <w:spacing w:val="-6"/>
          <w:sz w:val="20"/>
        </w:rPr>
        <w:t xml:space="preserve"> </w:t>
      </w:r>
      <w:r>
        <w:rPr>
          <w:sz w:val="20"/>
        </w:rPr>
        <w:t>Request</w:t>
      </w:r>
      <w:r>
        <w:rPr>
          <w:spacing w:val="-5"/>
          <w:sz w:val="20"/>
        </w:rPr>
        <w:t xml:space="preserve"> </w:t>
      </w:r>
      <w:r>
        <w:rPr>
          <w:sz w:val="20"/>
        </w:rPr>
        <w:t>frame format))</w:t>
      </w:r>
      <w:r>
        <w:rPr>
          <w:spacing w:val="-3"/>
          <w:sz w:val="20"/>
        </w:rPr>
        <w:t xml:space="preserve"> </w:t>
      </w:r>
      <w:r>
        <w:rPr>
          <w:sz w:val="20"/>
        </w:rPr>
        <w:t>via</w:t>
      </w:r>
      <w:r>
        <w:rPr>
          <w:spacing w:val="-4"/>
          <w:sz w:val="20"/>
        </w:rPr>
        <w:t xml:space="preserve"> </w:t>
      </w:r>
      <w:r>
        <w:rPr>
          <w:sz w:val="20"/>
        </w:rPr>
        <w:t>an</w:t>
      </w:r>
      <w:r>
        <w:rPr>
          <w:spacing w:val="-4"/>
          <w:sz w:val="20"/>
        </w:rPr>
        <w:t xml:space="preserve"> </w:t>
      </w:r>
      <w:r>
        <w:rPr>
          <w:sz w:val="20"/>
        </w:rPr>
        <w:t>affiliated</w:t>
      </w:r>
      <w:r>
        <w:rPr>
          <w:spacing w:val="-3"/>
          <w:sz w:val="20"/>
        </w:rPr>
        <w:t xml:space="preserve"> </w:t>
      </w:r>
      <w:r>
        <w:rPr>
          <w:sz w:val="20"/>
        </w:rPr>
        <w:t>STA</w:t>
      </w:r>
      <w:r>
        <w:rPr>
          <w:spacing w:val="-3"/>
          <w:sz w:val="20"/>
        </w:rPr>
        <w:t xml:space="preserve"> </w:t>
      </w:r>
      <w:r>
        <w:rPr>
          <w:sz w:val="20"/>
        </w:rPr>
        <w:t>to</w:t>
      </w:r>
      <w:r>
        <w:rPr>
          <w:spacing w:val="-3"/>
          <w:sz w:val="20"/>
        </w:rPr>
        <w:t xml:space="preserve"> </w:t>
      </w:r>
      <w:r>
        <w:rPr>
          <w:sz w:val="20"/>
        </w:rPr>
        <w:t>the</w:t>
      </w:r>
      <w:r>
        <w:rPr>
          <w:spacing w:val="-5"/>
          <w:sz w:val="20"/>
        </w:rPr>
        <w:t xml:space="preserve"> </w:t>
      </w:r>
      <w:r>
        <w:rPr>
          <w:sz w:val="20"/>
        </w:rPr>
        <w:t>corresponding</w:t>
      </w:r>
      <w:r>
        <w:rPr>
          <w:spacing w:val="-3"/>
          <w:sz w:val="20"/>
        </w:rPr>
        <w:t xml:space="preserve"> </w:t>
      </w:r>
      <w:r>
        <w:rPr>
          <w:sz w:val="20"/>
        </w:rPr>
        <w:t>non-AP</w:t>
      </w:r>
      <w:r>
        <w:rPr>
          <w:spacing w:val="-4"/>
          <w:sz w:val="20"/>
        </w:rPr>
        <w:t xml:space="preserve"> </w:t>
      </w:r>
      <w:r>
        <w:rPr>
          <w:sz w:val="20"/>
        </w:rPr>
        <w:t>STA</w:t>
      </w:r>
      <w:r>
        <w:rPr>
          <w:spacing w:val="-4"/>
          <w:sz w:val="20"/>
        </w:rPr>
        <w:t xml:space="preserve"> </w:t>
      </w:r>
      <w:r>
        <w:rPr>
          <w:sz w:val="20"/>
        </w:rPr>
        <w:t>affiliated</w:t>
      </w:r>
      <w:r>
        <w:rPr>
          <w:spacing w:val="-4"/>
          <w:sz w:val="20"/>
        </w:rPr>
        <w:t xml:space="preserve"> </w:t>
      </w:r>
      <w:r>
        <w:rPr>
          <w:sz w:val="20"/>
        </w:rPr>
        <w:t>with</w:t>
      </w:r>
      <w:r>
        <w:rPr>
          <w:spacing w:val="-4"/>
          <w:sz w:val="20"/>
        </w:rPr>
        <w:t xml:space="preserve"> </w:t>
      </w:r>
      <w:r>
        <w:rPr>
          <w:sz w:val="20"/>
        </w:rPr>
        <w:t>an</w:t>
      </w:r>
      <w:r>
        <w:rPr>
          <w:spacing w:val="-4"/>
          <w:sz w:val="20"/>
        </w:rPr>
        <w:t xml:space="preserve"> </w:t>
      </w:r>
      <w:r>
        <w:rPr>
          <w:sz w:val="20"/>
        </w:rPr>
        <w:t>associated</w:t>
      </w:r>
      <w:r>
        <w:rPr>
          <w:spacing w:val="-4"/>
          <w:sz w:val="20"/>
        </w:rPr>
        <w:t xml:space="preserve"> </w:t>
      </w:r>
      <w:r>
        <w:rPr>
          <w:sz w:val="20"/>
        </w:rPr>
        <w:t>EPCS non-AP MLD, with EPCS priority access in the torn down state for that non-AP MLD.</w:t>
      </w:r>
    </w:p>
    <w:p w14:paraId="4AE1B807" w14:textId="07CE32DD" w:rsidR="00B25870" w:rsidRPr="00154B0A" w:rsidRDefault="00B25870" w:rsidP="00B25870">
      <w:pPr>
        <w:pStyle w:val="ListParagraph"/>
        <w:numPr>
          <w:ilvl w:val="6"/>
          <w:numId w:val="20"/>
        </w:numPr>
        <w:tabs>
          <w:tab w:val="left" w:pos="1601"/>
        </w:tabs>
        <w:adjustRightInd/>
        <w:spacing w:before="63" w:line="249" w:lineRule="auto"/>
        <w:ind w:left="1599" w:right="158"/>
        <w:jc w:val="both"/>
        <w:rPr>
          <w:ins w:id="151" w:author="Author"/>
          <w:sz w:val="20"/>
        </w:rPr>
      </w:pPr>
      <w:r>
        <w:rPr>
          <w:sz w:val="20"/>
        </w:rPr>
        <w:t>The</w:t>
      </w:r>
      <w:r>
        <w:rPr>
          <w:spacing w:val="-5"/>
          <w:sz w:val="20"/>
        </w:rPr>
        <w:t xml:space="preserve"> </w:t>
      </w:r>
      <w:r>
        <w:rPr>
          <w:sz w:val="20"/>
        </w:rPr>
        <w:t>initiating</w:t>
      </w:r>
      <w:r>
        <w:rPr>
          <w:spacing w:val="-5"/>
          <w:sz w:val="20"/>
        </w:rPr>
        <w:t xml:space="preserve"> </w:t>
      </w:r>
      <w:r>
        <w:rPr>
          <w:sz w:val="20"/>
        </w:rPr>
        <w:t>EPCS</w:t>
      </w:r>
      <w:r>
        <w:rPr>
          <w:spacing w:val="-5"/>
          <w:sz w:val="20"/>
        </w:rPr>
        <w:t xml:space="preserve"> </w:t>
      </w:r>
      <w:r>
        <w:rPr>
          <w:sz w:val="20"/>
        </w:rPr>
        <w:t>AP</w:t>
      </w:r>
      <w:r>
        <w:rPr>
          <w:spacing w:val="-6"/>
          <w:sz w:val="20"/>
        </w:rPr>
        <w:t xml:space="preserve"> </w:t>
      </w:r>
      <w:r>
        <w:rPr>
          <w:sz w:val="20"/>
        </w:rPr>
        <w:t>MLD</w:t>
      </w:r>
      <w:r>
        <w:rPr>
          <w:spacing w:val="-5"/>
          <w:sz w:val="20"/>
        </w:rPr>
        <w:t xml:space="preserve"> </w:t>
      </w:r>
      <w:r>
        <w:rPr>
          <w:sz w:val="20"/>
        </w:rPr>
        <w:t>may</w:t>
      </w:r>
      <w:r>
        <w:rPr>
          <w:spacing w:val="-5"/>
          <w:sz w:val="20"/>
        </w:rPr>
        <w:t xml:space="preserve"> </w:t>
      </w:r>
      <w:r>
        <w:rPr>
          <w:sz w:val="20"/>
        </w:rPr>
        <w:t>include</w:t>
      </w:r>
      <w:r>
        <w:rPr>
          <w:spacing w:val="-5"/>
          <w:sz w:val="20"/>
        </w:rPr>
        <w:t xml:space="preserve"> </w:t>
      </w:r>
      <w:r>
        <w:rPr>
          <w:sz w:val="20"/>
        </w:rPr>
        <w:t>the</w:t>
      </w:r>
      <w:r>
        <w:rPr>
          <w:spacing w:val="-4"/>
          <w:sz w:val="20"/>
        </w:rPr>
        <w:t xml:space="preserve"> </w:t>
      </w:r>
      <w:r>
        <w:rPr>
          <w:color w:val="208A20"/>
          <w:sz w:val="20"/>
          <w:u w:val="single" w:color="208A20"/>
        </w:rPr>
        <w:t>(#</w:t>
      </w:r>
      <w:proofErr w:type="gramStart"/>
      <w:r>
        <w:rPr>
          <w:color w:val="208A20"/>
          <w:sz w:val="20"/>
          <w:u w:val="single" w:color="208A20"/>
        </w:rPr>
        <w:t>17965)</w:t>
      </w:r>
      <w:r>
        <w:rPr>
          <w:sz w:val="20"/>
        </w:rPr>
        <w:t>EPCS</w:t>
      </w:r>
      <w:proofErr w:type="gramEnd"/>
      <w:r>
        <w:rPr>
          <w:spacing w:val="-6"/>
          <w:sz w:val="20"/>
        </w:rPr>
        <w:t xml:space="preserve"> </w:t>
      </w:r>
      <w:r>
        <w:rPr>
          <w:sz w:val="20"/>
        </w:rPr>
        <w:t>Priority</w:t>
      </w:r>
      <w:r>
        <w:rPr>
          <w:spacing w:val="-5"/>
          <w:sz w:val="20"/>
        </w:rPr>
        <w:t xml:space="preserve"> </w:t>
      </w:r>
      <w:r>
        <w:rPr>
          <w:sz w:val="20"/>
        </w:rPr>
        <w:t>Access</w:t>
      </w:r>
      <w:r>
        <w:rPr>
          <w:spacing w:val="-5"/>
          <w:sz w:val="20"/>
        </w:rPr>
        <w:t xml:space="preserve"> </w:t>
      </w:r>
      <w:r>
        <w:rPr>
          <w:sz w:val="20"/>
        </w:rPr>
        <w:t xml:space="preserve">Multi-Link element in the EPCS Priority Access Enable Request frame to provide EDCA parameter set(s) and/or MU EDCA parameter set(s) that the destination EPCS non-AP MLD </w:t>
      </w:r>
      <w:r>
        <w:rPr>
          <w:color w:val="208A20"/>
          <w:sz w:val="20"/>
          <w:u w:val="single" w:color="208A20"/>
        </w:rPr>
        <w:t>(#17371)</w:t>
      </w:r>
      <w:r>
        <w:rPr>
          <w:sz w:val="20"/>
        </w:rPr>
        <w:t>employs</w:t>
      </w:r>
      <w:r>
        <w:rPr>
          <w:spacing w:val="-2"/>
          <w:sz w:val="20"/>
        </w:rPr>
        <w:t xml:space="preserve"> </w:t>
      </w:r>
      <w:r>
        <w:rPr>
          <w:sz w:val="20"/>
        </w:rPr>
        <w:t>on</w:t>
      </w:r>
      <w:r>
        <w:rPr>
          <w:spacing w:val="-3"/>
          <w:sz w:val="20"/>
        </w:rPr>
        <w:t xml:space="preserve"> </w:t>
      </w:r>
      <w:r>
        <w:rPr>
          <w:sz w:val="20"/>
        </w:rPr>
        <w:t>the</w:t>
      </w:r>
      <w:r>
        <w:rPr>
          <w:spacing w:val="-2"/>
          <w:sz w:val="20"/>
        </w:rPr>
        <w:t xml:space="preserve"> </w:t>
      </w:r>
      <w:r>
        <w:rPr>
          <w:sz w:val="20"/>
        </w:rPr>
        <w:t>corresponding</w:t>
      </w:r>
      <w:r>
        <w:rPr>
          <w:spacing w:val="-4"/>
          <w:sz w:val="20"/>
        </w:rPr>
        <w:t xml:space="preserve"> </w:t>
      </w:r>
      <w:r>
        <w:rPr>
          <w:sz w:val="20"/>
        </w:rPr>
        <w:t>setup</w:t>
      </w:r>
      <w:r>
        <w:rPr>
          <w:spacing w:val="-3"/>
          <w:sz w:val="20"/>
        </w:rPr>
        <w:t xml:space="preserve"> </w:t>
      </w:r>
      <w:r>
        <w:rPr>
          <w:sz w:val="20"/>
        </w:rPr>
        <w:t>links</w:t>
      </w:r>
      <w:r>
        <w:rPr>
          <w:spacing w:val="-2"/>
          <w:sz w:val="20"/>
        </w:rPr>
        <w:t xml:space="preserve"> </w:t>
      </w:r>
      <w:r>
        <w:rPr>
          <w:sz w:val="20"/>
        </w:rPr>
        <w:t>if</w:t>
      </w:r>
      <w:r>
        <w:rPr>
          <w:spacing w:val="-2"/>
          <w:sz w:val="20"/>
        </w:rPr>
        <w:t xml:space="preserve"> </w:t>
      </w:r>
      <w:r>
        <w:rPr>
          <w:sz w:val="20"/>
        </w:rPr>
        <w:t>EPCS</w:t>
      </w:r>
      <w:r>
        <w:rPr>
          <w:spacing w:val="-2"/>
          <w:sz w:val="20"/>
        </w:rPr>
        <w:t xml:space="preserve"> </w:t>
      </w:r>
      <w:r>
        <w:rPr>
          <w:sz w:val="20"/>
        </w:rPr>
        <w:t>priority</w:t>
      </w:r>
      <w:r>
        <w:rPr>
          <w:spacing w:val="-3"/>
          <w:sz w:val="20"/>
        </w:rPr>
        <w:t xml:space="preserve"> </w:t>
      </w:r>
      <w:r>
        <w:rPr>
          <w:sz w:val="20"/>
        </w:rPr>
        <w:t>access</w:t>
      </w:r>
      <w:r>
        <w:rPr>
          <w:spacing w:val="-3"/>
          <w:sz w:val="20"/>
        </w:rPr>
        <w:t xml:space="preserve"> </w:t>
      </w:r>
      <w:r>
        <w:rPr>
          <w:sz w:val="20"/>
        </w:rPr>
        <w:t>is</w:t>
      </w:r>
      <w:r>
        <w:rPr>
          <w:spacing w:val="-2"/>
          <w:sz w:val="20"/>
        </w:rPr>
        <w:t xml:space="preserve"> </w:t>
      </w:r>
      <w:r>
        <w:rPr>
          <w:sz w:val="20"/>
        </w:rPr>
        <w:t xml:space="preserve">successfully </w:t>
      </w:r>
      <w:r>
        <w:rPr>
          <w:spacing w:val="-2"/>
          <w:sz w:val="20"/>
        </w:rPr>
        <w:t>enabled</w:t>
      </w:r>
      <w:ins w:id="152" w:author="Author">
        <w:r w:rsidR="002F31D4">
          <w:rPr>
            <w:spacing w:val="-2"/>
            <w:sz w:val="20"/>
          </w:rPr>
          <w:t xml:space="preserve"> </w:t>
        </w:r>
        <w:r w:rsidR="00B004F3">
          <w:rPr>
            <w:sz w:val="18"/>
            <w:szCs w:val="18"/>
          </w:rPr>
          <w:t xml:space="preserve">(#16572, 18342) </w:t>
        </w:r>
        <w:r w:rsidR="002F31D4">
          <w:rPr>
            <w:spacing w:val="-2"/>
            <w:sz w:val="20"/>
          </w:rPr>
          <w:t xml:space="preserve">and the </w:t>
        </w:r>
        <w:r w:rsidR="002F31D4">
          <w:rPr>
            <w:sz w:val="20"/>
          </w:rPr>
          <w:t>EPCS</w:t>
        </w:r>
        <w:r w:rsidR="002F31D4">
          <w:rPr>
            <w:spacing w:val="-6"/>
            <w:sz w:val="20"/>
          </w:rPr>
          <w:t xml:space="preserve"> </w:t>
        </w:r>
        <w:r w:rsidR="002F31D4">
          <w:rPr>
            <w:sz w:val="20"/>
          </w:rPr>
          <w:t>Priority</w:t>
        </w:r>
        <w:r w:rsidR="002F31D4">
          <w:rPr>
            <w:spacing w:val="-5"/>
            <w:sz w:val="20"/>
          </w:rPr>
          <w:t xml:space="preserve"> </w:t>
        </w:r>
        <w:r w:rsidR="002F31D4">
          <w:rPr>
            <w:sz w:val="20"/>
          </w:rPr>
          <w:t>Access</w:t>
        </w:r>
        <w:r w:rsidR="002F31D4">
          <w:rPr>
            <w:spacing w:val="-5"/>
            <w:sz w:val="20"/>
          </w:rPr>
          <w:t xml:space="preserve"> </w:t>
        </w:r>
        <w:r w:rsidR="002F31D4">
          <w:rPr>
            <w:sz w:val="20"/>
          </w:rPr>
          <w:t>Multi-Link element does not include</w:t>
        </w:r>
        <w:r w:rsidR="00B004F3">
          <w:rPr>
            <w:sz w:val="20"/>
          </w:rPr>
          <w:t xml:space="preserve"> TID-To-link mapping for the ECPS priority access service</w:t>
        </w:r>
      </w:ins>
      <w:r>
        <w:rPr>
          <w:spacing w:val="-2"/>
          <w:sz w:val="20"/>
        </w:rPr>
        <w:t>.</w:t>
      </w:r>
    </w:p>
    <w:p w14:paraId="06589785" w14:textId="39A04D02" w:rsidR="00154B0A" w:rsidRDefault="00B004F3" w:rsidP="00B25870">
      <w:pPr>
        <w:pStyle w:val="ListParagraph"/>
        <w:numPr>
          <w:ilvl w:val="6"/>
          <w:numId w:val="20"/>
        </w:numPr>
        <w:tabs>
          <w:tab w:val="left" w:pos="1601"/>
        </w:tabs>
        <w:adjustRightInd/>
        <w:spacing w:before="63" w:line="249" w:lineRule="auto"/>
        <w:ind w:left="1599" w:right="158"/>
        <w:jc w:val="both"/>
        <w:rPr>
          <w:sz w:val="20"/>
        </w:rPr>
      </w:pPr>
      <w:ins w:id="153" w:author="Author">
        <w:r>
          <w:rPr>
            <w:sz w:val="18"/>
            <w:szCs w:val="18"/>
          </w:rPr>
          <w:t xml:space="preserve">(#16572, 18342) </w:t>
        </w:r>
        <w:r w:rsidR="00154B0A">
          <w:rPr>
            <w:sz w:val="20"/>
          </w:rPr>
          <w:t>The EPCS</w:t>
        </w:r>
        <w:r w:rsidR="00154B0A">
          <w:rPr>
            <w:spacing w:val="-6"/>
            <w:sz w:val="20"/>
          </w:rPr>
          <w:t xml:space="preserve"> </w:t>
        </w:r>
        <w:r w:rsidR="00154B0A">
          <w:rPr>
            <w:sz w:val="20"/>
          </w:rPr>
          <w:t>Priority</w:t>
        </w:r>
        <w:r w:rsidR="00154B0A">
          <w:rPr>
            <w:spacing w:val="-5"/>
            <w:sz w:val="20"/>
          </w:rPr>
          <w:t xml:space="preserve"> </w:t>
        </w:r>
        <w:r w:rsidR="00154B0A">
          <w:rPr>
            <w:sz w:val="20"/>
          </w:rPr>
          <w:t>Access</w:t>
        </w:r>
        <w:r w:rsidR="00154B0A">
          <w:rPr>
            <w:spacing w:val="-5"/>
            <w:sz w:val="20"/>
          </w:rPr>
          <w:t xml:space="preserve"> </w:t>
        </w:r>
        <w:r w:rsidR="00154B0A">
          <w:rPr>
            <w:sz w:val="20"/>
          </w:rPr>
          <w:t xml:space="preserve">Multi-Link element </w:t>
        </w:r>
        <w:r w:rsidR="006B29D1">
          <w:rPr>
            <w:sz w:val="20"/>
          </w:rPr>
          <w:t>shall</w:t>
        </w:r>
        <w:r w:rsidR="00154B0A">
          <w:rPr>
            <w:sz w:val="20"/>
          </w:rPr>
          <w:t xml:space="preserve"> include a TID-To-link mapping for the ECPS priority access service if the </w:t>
        </w:r>
        <w:r w:rsidR="00154B0A">
          <w:rPr>
            <w:sz w:val="20"/>
            <w:szCs w:val="20"/>
          </w:rPr>
          <w:t>TID-To-Link Mapping Present subfield is equal to 1 in the</w:t>
        </w:r>
        <w:r w:rsidR="00154B0A">
          <w:rPr>
            <w:sz w:val="20"/>
          </w:rPr>
          <w:t xml:space="preserve"> </w:t>
        </w:r>
        <w:r w:rsidR="00154B0A" w:rsidRPr="00154B0A">
          <w:rPr>
            <w:sz w:val="20"/>
          </w:rPr>
          <w:t>Presence Bitmap subfield of the Priority Access Multi-Link element</w:t>
        </w:r>
        <w:r w:rsidR="00154B0A">
          <w:rPr>
            <w:sz w:val="20"/>
          </w:rPr>
          <w:t>.</w:t>
        </w:r>
        <w:r w:rsidR="003F3B64">
          <w:rPr>
            <w:sz w:val="20"/>
          </w:rPr>
          <w:t xml:space="preserve"> In this case,</w:t>
        </w:r>
        <w:r w:rsidR="00F079E6">
          <w:rPr>
            <w:sz w:val="20"/>
          </w:rPr>
          <w:t xml:space="preserve"> the destination EPCS non-AP MLD employs the</w:t>
        </w:r>
        <w:r w:rsidR="00F079E6" w:rsidRPr="00B004F3">
          <w:t xml:space="preserve"> </w:t>
        </w:r>
        <w:r w:rsidR="00F079E6" w:rsidRPr="00B004F3">
          <w:rPr>
            <w:sz w:val="20"/>
          </w:rPr>
          <w:t>EDCA parameter set(s) and/or MU EDCA parameter set(s)</w:t>
        </w:r>
        <w:r w:rsidR="00F079E6">
          <w:rPr>
            <w:sz w:val="20"/>
          </w:rPr>
          <w:t xml:space="preserve"> provided in the EPCS Priority Access Enable Request frame only on the links indicated in the Common Info field.</w:t>
        </w:r>
        <w:r w:rsidR="003F3B64">
          <w:rPr>
            <w:sz w:val="20"/>
          </w:rPr>
          <w:t xml:space="preserve"> </w:t>
        </w:r>
        <w:r w:rsidR="00154B0A">
          <w:rPr>
            <w:sz w:val="20"/>
          </w:rPr>
          <w:t xml:space="preserve"> In case of non-default mapping the Common Info field shall include Link Mapping of </w:t>
        </w:r>
        <w:proofErr w:type="spellStart"/>
        <w:r w:rsidR="00154B0A">
          <w:rPr>
            <w:sz w:val="20"/>
          </w:rPr>
          <w:t>TIDn</w:t>
        </w:r>
        <w:proofErr w:type="spellEnd"/>
        <w:r w:rsidR="00154B0A">
          <w:rPr>
            <w:sz w:val="20"/>
          </w:rPr>
          <w:t xml:space="preserve"> fields for each of the TIDs (n=</w:t>
        </w:r>
        <w:proofErr w:type="gramStart"/>
        <w:r w:rsidR="00154B0A">
          <w:rPr>
            <w:sz w:val="20"/>
          </w:rPr>
          <w:t>0..</w:t>
        </w:r>
        <w:proofErr w:type="gramEnd"/>
        <w:r w:rsidR="00154B0A">
          <w:rPr>
            <w:sz w:val="20"/>
          </w:rPr>
          <w:t>7).</w:t>
        </w:r>
      </w:ins>
    </w:p>
    <w:p w14:paraId="39A22D26" w14:textId="77777777" w:rsidR="00B25870" w:rsidRDefault="00B25870" w:rsidP="00B25870">
      <w:pPr>
        <w:pStyle w:val="ListParagraph"/>
        <w:numPr>
          <w:ilvl w:val="5"/>
          <w:numId w:val="20"/>
        </w:numPr>
        <w:tabs>
          <w:tab w:val="left" w:pos="800"/>
        </w:tabs>
        <w:adjustRightInd/>
        <w:spacing w:before="103" w:line="249" w:lineRule="auto"/>
        <w:ind w:right="156"/>
        <w:jc w:val="both"/>
        <w:rPr>
          <w:sz w:val="20"/>
        </w:rPr>
      </w:pPr>
      <w:r>
        <w:rPr>
          <w:sz w:val="20"/>
        </w:rPr>
        <w:t>If</w:t>
      </w:r>
      <w:r>
        <w:rPr>
          <w:spacing w:val="-2"/>
          <w:sz w:val="20"/>
        </w:rPr>
        <w:t xml:space="preserve"> </w:t>
      </w:r>
      <w:r>
        <w:rPr>
          <w:sz w:val="20"/>
        </w:rPr>
        <w:t>the</w:t>
      </w:r>
      <w:r>
        <w:rPr>
          <w:spacing w:val="-2"/>
          <w:sz w:val="20"/>
        </w:rPr>
        <w:t xml:space="preserve"> </w:t>
      </w:r>
      <w:r>
        <w:rPr>
          <w:sz w:val="20"/>
        </w:rPr>
        <w:t>initiating</w:t>
      </w:r>
      <w:r>
        <w:rPr>
          <w:spacing w:val="-2"/>
          <w:sz w:val="20"/>
        </w:rPr>
        <w:t xml:space="preserve"> </w:t>
      </w:r>
      <w:r>
        <w:rPr>
          <w:sz w:val="20"/>
        </w:rPr>
        <w:t>EPCS</w:t>
      </w:r>
      <w:r>
        <w:rPr>
          <w:spacing w:val="-2"/>
          <w:sz w:val="20"/>
        </w:rPr>
        <w:t xml:space="preserve"> </w:t>
      </w:r>
      <w:r>
        <w:rPr>
          <w:sz w:val="20"/>
        </w:rPr>
        <w:t>AP</w:t>
      </w:r>
      <w:r>
        <w:rPr>
          <w:spacing w:val="-2"/>
          <w:sz w:val="20"/>
        </w:rPr>
        <w:t xml:space="preserve"> </w:t>
      </w:r>
      <w:r>
        <w:rPr>
          <w:sz w:val="20"/>
        </w:rPr>
        <w:t>MLD</w:t>
      </w:r>
      <w:r>
        <w:rPr>
          <w:spacing w:val="-2"/>
          <w:sz w:val="20"/>
        </w:rPr>
        <w:t xml:space="preserve"> </w:t>
      </w:r>
      <w:r>
        <w:rPr>
          <w:sz w:val="20"/>
        </w:rPr>
        <w:t>receives</w:t>
      </w:r>
      <w:r>
        <w:rPr>
          <w:spacing w:val="-2"/>
          <w:sz w:val="20"/>
        </w:rPr>
        <w:t xml:space="preserve"> </w:t>
      </w:r>
      <w:r>
        <w:rPr>
          <w:sz w:val="20"/>
        </w:rPr>
        <w:t>an</w:t>
      </w:r>
      <w:r>
        <w:rPr>
          <w:spacing w:val="-2"/>
          <w:sz w:val="20"/>
        </w:rPr>
        <w:t xml:space="preserve"> </w:t>
      </w:r>
      <w:r>
        <w:rPr>
          <w:sz w:val="20"/>
        </w:rPr>
        <w:t>EPCS</w:t>
      </w:r>
      <w:r>
        <w:rPr>
          <w:spacing w:val="-2"/>
          <w:sz w:val="20"/>
        </w:rPr>
        <w:t xml:space="preserve"> </w:t>
      </w:r>
      <w:r>
        <w:rPr>
          <w:sz w:val="20"/>
        </w:rPr>
        <w:t>Priority</w:t>
      </w:r>
      <w:r>
        <w:rPr>
          <w:spacing w:val="-2"/>
          <w:sz w:val="20"/>
        </w:rPr>
        <w:t xml:space="preserve"> </w:t>
      </w:r>
      <w:r>
        <w:rPr>
          <w:sz w:val="20"/>
        </w:rPr>
        <w:t>Access</w:t>
      </w:r>
      <w:r>
        <w:rPr>
          <w:spacing w:val="-2"/>
          <w:sz w:val="20"/>
        </w:rPr>
        <w:t xml:space="preserve"> </w:t>
      </w:r>
      <w:r>
        <w:rPr>
          <w:sz w:val="20"/>
        </w:rPr>
        <w:t>Enable</w:t>
      </w:r>
      <w:r>
        <w:rPr>
          <w:spacing w:val="-2"/>
          <w:sz w:val="20"/>
        </w:rPr>
        <w:t xml:space="preserve"> </w:t>
      </w:r>
      <w:r>
        <w:rPr>
          <w:sz w:val="20"/>
        </w:rPr>
        <w:t>Response</w:t>
      </w:r>
      <w:r>
        <w:rPr>
          <w:spacing w:val="-2"/>
          <w:sz w:val="20"/>
        </w:rPr>
        <w:t xml:space="preserve"> </w:t>
      </w:r>
      <w:r>
        <w:rPr>
          <w:sz w:val="20"/>
        </w:rPr>
        <w:t>frame</w:t>
      </w:r>
      <w:r>
        <w:rPr>
          <w:spacing w:val="-2"/>
          <w:sz w:val="20"/>
        </w:rPr>
        <w:t xml:space="preserve"> </w:t>
      </w:r>
      <w:r>
        <w:rPr>
          <w:sz w:val="20"/>
        </w:rPr>
        <w:t>(9.6.35.6 (EPCS Priority Access Enable Response frame format)) via an affiliated STA with a matching dialog token and a value of SUCCESS in the Status Code field, then the initiating EPCS AP MLD shall issue an MLME-</w:t>
      </w:r>
      <w:proofErr w:type="spellStart"/>
      <w:r>
        <w:rPr>
          <w:sz w:val="20"/>
        </w:rPr>
        <w:t>EPCSPRIACCESSENABLE.confirm</w:t>
      </w:r>
      <w:proofErr w:type="spellEnd"/>
      <w:r>
        <w:rPr>
          <w:sz w:val="20"/>
        </w:rPr>
        <w:t xml:space="preserve"> primitive with a value of SUCCESS in the Status Code field indicating successful transition of EPCS priority access to the enabled state. The initiating EPCS AP MLD shall change EPCS priority access to the enabled state so that subsequently transmitted traffic receives EPCS priority access treatment using the procedure defined in </w:t>
      </w:r>
      <w:hyperlink w:anchor="_bookmark116" w:history="1">
        <w:r>
          <w:rPr>
            <w:sz w:val="20"/>
          </w:rPr>
          <w:t>35.16.3 (EPCS priority access procedure)</w:t>
        </w:r>
      </w:hyperlink>
      <w:r>
        <w:rPr>
          <w:sz w:val="20"/>
        </w:rPr>
        <w:t>.</w:t>
      </w:r>
    </w:p>
    <w:p w14:paraId="1DAAEFBC" w14:textId="77777777" w:rsidR="00B25870" w:rsidRDefault="00B25870" w:rsidP="00B25870">
      <w:pPr>
        <w:pStyle w:val="ListParagraph"/>
        <w:numPr>
          <w:ilvl w:val="5"/>
          <w:numId w:val="20"/>
        </w:numPr>
        <w:tabs>
          <w:tab w:val="left" w:pos="799"/>
        </w:tabs>
        <w:adjustRightInd/>
        <w:spacing w:before="67" w:line="249" w:lineRule="auto"/>
        <w:ind w:right="155"/>
        <w:jc w:val="both"/>
        <w:rPr>
          <w:sz w:val="20"/>
        </w:rPr>
      </w:pPr>
      <w:r>
        <w:rPr>
          <w:sz w:val="20"/>
        </w:rPr>
        <w:t>If</w:t>
      </w:r>
      <w:r>
        <w:rPr>
          <w:spacing w:val="-2"/>
          <w:sz w:val="20"/>
        </w:rPr>
        <w:t xml:space="preserve"> </w:t>
      </w:r>
      <w:r>
        <w:rPr>
          <w:sz w:val="20"/>
        </w:rPr>
        <w:t>the</w:t>
      </w:r>
      <w:r>
        <w:rPr>
          <w:spacing w:val="-1"/>
          <w:sz w:val="20"/>
        </w:rPr>
        <w:t xml:space="preserve"> </w:t>
      </w:r>
      <w:r>
        <w:rPr>
          <w:sz w:val="20"/>
        </w:rPr>
        <w:t>initiating</w:t>
      </w:r>
      <w:r>
        <w:rPr>
          <w:spacing w:val="-1"/>
          <w:sz w:val="20"/>
        </w:rPr>
        <w:t xml:space="preserve"> </w:t>
      </w:r>
      <w:r>
        <w:rPr>
          <w:sz w:val="20"/>
        </w:rPr>
        <w:t>EPCS</w:t>
      </w:r>
      <w:r>
        <w:rPr>
          <w:spacing w:val="-1"/>
          <w:sz w:val="20"/>
        </w:rPr>
        <w:t xml:space="preserve"> </w:t>
      </w:r>
      <w:r>
        <w:rPr>
          <w:sz w:val="20"/>
        </w:rPr>
        <w:t>AP</w:t>
      </w:r>
      <w:r>
        <w:rPr>
          <w:spacing w:val="-2"/>
          <w:sz w:val="20"/>
        </w:rPr>
        <w:t xml:space="preserve"> </w:t>
      </w:r>
      <w:r>
        <w:rPr>
          <w:sz w:val="20"/>
        </w:rPr>
        <w:t>MLD</w:t>
      </w:r>
      <w:r>
        <w:rPr>
          <w:spacing w:val="-2"/>
          <w:sz w:val="20"/>
        </w:rPr>
        <w:t xml:space="preserve"> </w:t>
      </w:r>
      <w:r>
        <w:rPr>
          <w:sz w:val="20"/>
        </w:rPr>
        <w:t>receives</w:t>
      </w:r>
      <w:r>
        <w:rPr>
          <w:spacing w:val="-2"/>
          <w:sz w:val="20"/>
        </w:rPr>
        <w:t xml:space="preserve"> </w:t>
      </w:r>
      <w:r>
        <w:rPr>
          <w:sz w:val="20"/>
        </w:rPr>
        <w:t>an</w:t>
      </w:r>
      <w:r>
        <w:rPr>
          <w:spacing w:val="-3"/>
          <w:sz w:val="20"/>
        </w:rPr>
        <w:t xml:space="preserve"> </w:t>
      </w:r>
      <w:r>
        <w:rPr>
          <w:sz w:val="20"/>
        </w:rPr>
        <w:t>EPCS</w:t>
      </w:r>
      <w:r>
        <w:rPr>
          <w:spacing w:val="-2"/>
          <w:sz w:val="20"/>
        </w:rPr>
        <w:t xml:space="preserve"> </w:t>
      </w:r>
      <w:r>
        <w:rPr>
          <w:sz w:val="20"/>
        </w:rPr>
        <w:t>Priority</w:t>
      </w:r>
      <w:r>
        <w:rPr>
          <w:spacing w:val="-2"/>
          <w:sz w:val="20"/>
        </w:rPr>
        <w:t xml:space="preserve"> </w:t>
      </w:r>
      <w:r>
        <w:rPr>
          <w:sz w:val="20"/>
        </w:rPr>
        <w:t>Access</w:t>
      </w:r>
      <w:r>
        <w:rPr>
          <w:spacing w:val="-2"/>
          <w:sz w:val="20"/>
        </w:rPr>
        <w:t xml:space="preserve"> </w:t>
      </w:r>
      <w:r>
        <w:rPr>
          <w:sz w:val="20"/>
        </w:rPr>
        <w:t>Enable</w:t>
      </w:r>
      <w:r>
        <w:rPr>
          <w:spacing w:val="-2"/>
          <w:sz w:val="20"/>
        </w:rPr>
        <w:t xml:space="preserve"> </w:t>
      </w:r>
      <w:r>
        <w:rPr>
          <w:sz w:val="20"/>
        </w:rPr>
        <w:t>Response</w:t>
      </w:r>
      <w:r>
        <w:rPr>
          <w:spacing w:val="-2"/>
          <w:sz w:val="20"/>
        </w:rPr>
        <w:t xml:space="preserve"> </w:t>
      </w:r>
      <w:r>
        <w:rPr>
          <w:sz w:val="20"/>
        </w:rPr>
        <w:t>frame</w:t>
      </w:r>
      <w:r>
        <w:rPr>
          <w:spacing w:val="-2"/>
          <w:sz w:val="20"/>
        </w:rPr>
        <w:t xml:space="preserve"> </w:t>
      </w:r>
      <w:r>
        <w:rPr>
          <w:sz w:val="20"/>
        </w:rPr>
        <w:t>(9.6.35.6 (EPCS Priority Access Enable Response frame format)) via an affiliated STA with a matching dialog token and a value not equal to SUCCESS in the Status Code field, then the initiating EPCS AP</w:t>
      </w:r>
      <w:r>
        <w:rPr>
          <w:spacing w:val="-5"/>
          <w:sz w:val="20"/>
        </w:rPr>
        <w:t xml:space="preserve"> </w:t>
      </w:r>
      <w:r>
        <w:rPr>
          <w:sz w:val="20"/>
        </w:rPr>
        <w:t>MLD</w:t>
      </w:r>
      <w:r>
        <w:rPr>
          <w:spacing w:val="-6"/>
          <w:sz w:val="20"/>
        </w:rPr>
        <w:t xml:space="preserve"> </w:t>
      </w:r>
      <w:r>
        <w:rPr>
          <w:sz w:val="20"/>
        </w:rPr>
        <w:t>shall</w:t>
      </w:r>
      <w:r>
        <w:rPr>
          <w:spacing w:val="-5"/>
          <w:sz w:val="20"/>
        </w:rPr>
        <w:t xml:space="preserve"> </w:t>
      </w:r>
      <w:r>
        <w:rPr>
          <w:sz w:val="20"/>
        </w:rPr>
        <w:t>issue</w:t>
      </w:r>
      <w:r>
        <w:rPr>
          <w:spacing w:val="-6"/>
          <w:sz w:val="20"/>
        </w:rPr>
        <w:t xml:space="preserve"> </w:t>
      </w:r>
      <w:r>
        <w:rPr>
          <w:sz w:val="20"/>
        </w:rPr>
        <w:t>an</w:t>
      </w:r>
      <w:r>
        <w:rPr>
          <w:spacing w:val="-6"/>
          <w:sz w:val="20"/>
        </w:rPr>
        <w:t xml:space="preserve"> </w:t>
      </w:r>
      <w:r>
        <w:rPr>
          <w:sz w:val="20"/>
        </w:rPr>
        <w:t>MLME-</w:t>
      </w:r>
      <w:proofErr w:type="spellStart"/>
      <w:r>
        <w:rPr>
          <w:sz w:val="20"/>
        </w:rPr>
        <w:lastRenderedPageBreak/>
        <w:t>EPCSPRIACCESSENABLE.confirm</w:t>
      </w:r>
      <w:proofErr w:type="spellEnd"/>
      <w:r>
        <w:rPr>
          <w:spacing w:val="-5"/>
          <w:sz w:val="20"/>
        </w:rPr>
        <w:t xml:space="preserve"> </w:t>
      </w:r>
      <w:r>
        <w:rPr>
          <w:sz w:val="20"/>
        </w:rPr>
        <w:t>primitive</w:t>
      </w:r>
      <w:r>
        <w:rPr>
          <w:spacing w:val="-5"/>
          <w:sz w:val="20"/>
        </w:rPr>
        <w:t xml:space="preserve"> </w:t>
      </w:r>
      <w:r>
        <w:rPr>
          <w:sz w:val="20"/>
        </w:rPr>
        <w:t>with</w:t>
      </w:r>
      <w:r>
        <w:rPr>
          <w:spacing w:val="-5"/>
          <w:sz w:val="20"/>
        </w:rPr>
        <w:t xml:space="preserve"> </w:t>
      </w:r>
      <w:r>
        <w:rPr>
          <w:sz w:val="20"/>
        </w:rPr>
        <w:t>the</w:t>
      </w:r>
      <w:r>
        <w:rPr>
          <w:spacing w:val="-5"/>
          <w:sz w:val="20"/>
        </w:rPr>
        <w:t xml:space="preserve"> </w:t>
      </w:r>
      <w:r>
        <w:rPr>
          <w:sz w:val="20"/>
        </w:rPr>
        <w:t>status</w:t>
      </w:r>
      <w:r>
        <w:rPr>
          <w:spacing w:val="-5"/>
          <w:sz w:val="20"/>
        </w:rPr>
        <w:t xml:space="preserve"> </w:t>
      </w:r>
      <w:r>
        <w:rPr>
          <w:sz w:val="20"/>
        </w:rPr>
        <w:t>code from the response frame indicating the failure to change EPCS priority access to the enabled state. The initiating EPCS AP MLD shall not apply the EPCS priority access procedure. The external interface that triggers the EPCS priority access is responsible for managing reattempts after receiving responses with a value other than SUCCESS.</w:t>
      </w:r>
    </w:p>
    <w:p w14:paraId="41BBCC79" w14:textId="77777777" w:rsidR="00B25870" w:rsidRDefault="00B25870" w:rsidP="00B25870">
      <w:pPr>
        <w:pStyle w:val="BodyText"/>
        <w:spacing w:before="5"/>
        <w:rPr>
          <w:sz w:val="21"/>
        </w:rPr>
      </w:pPr>
    </w:p>
    <w:p w14:paraId="574CFC99" w14:textId="7F9C9E84" w:rsidR="004D783E" w:rsidRDefault="004D783E" w:rsidP="00B25870">
      <w:pPr>
        <w:rPr>
          <w:sz w:val="20"/>
        </w:rPr>
      </w:pPr>
    </w:p>
    <w:p w14:paraId="2F37C479" w14:textId="77777777" w:rsidR="004D783E" w:rsidRDefault="004D783E" w:rsidP="009603D9">
      <w:pPr>
        <w:rPr>
          <w:sz w:val="20"/>
        </w:rPr>
      </w:pPr>
    </w:p>
    <w:p w14:paraId="1A878C42" w14:textId="77777777" w:rsidR="00DB6F39" w:rsidRDefault="00DB6F39" w:rsidP="00DB6F39">
      <w:pPr>
        <w:pStyle w:val="Heading2"/>
        <w:numPr>
          <w:ilvl w:val="4"/>
          <w:numId w:val="20"/>
        </w:numPr>
        <w:tabs>
          <w:tab w:val="left" w:pos="1218"/>
        </w:tabs>
        <w:adjustRightInd/>
        <w:spacing w:before="1"/>
        <w:jc w:val="both"/>
      </w:pPr>
      <w:r>
        <w:t>Procedure</w:t>
      </w:r>
      <w:r>
        <w:rPr>
          <w:spacing w:val="-7"/>
        </w:rPr>
        <w:t xml:space="preserve"> </w:t>
      </w:r>
      <w:r>
        <w:t>at</w:t>
      </w:r>
      <w:r>
        <w:rPr>
          <w:spacing w:val="-7"/>
        </w:rPr>
        <w:t xml:space="preserve"> </w:t>
      </w:r>
      <w:r>
        <w:t>the</w:t>
      </w:r>
      <w:r>
        <w:rPr>
          <w:spacing w:val="-6"/>
        </w:rPr>
        <w:t xml:space="preserve"> </w:t>
      </w:r>
      <w:r>
        <w:t>receiving</w:t>
      </w:r>
      <w:r>
        <w:rPr>
          <w:spacing w:val="-6"/>
        </w:rPr>
        <w:t xml:space="preserve"> </w:t>
      </w:r>
      <w:r>
        <w:t>AP</w:t>
      </w:r>
      <w:r>
        <w:rPr>
          <w:spacing w:val="-6"/>
        </w:rPr>
        <w:t xml:space="preserve"> </w:t>
      </w:r>
      <w:r>
        <w:rPr>
          <w:spacing w:val="-5"/>
        </w:rPr>
        <w:t>MLD</w:t>
      </w:r>
    </w:p>
    <w:p w14:paraId="59690581" w14:textId="77777777" w:rsidR="00C52DB9" w:rsidRDefault="00C52DB9" w:rsidP="00DB6F39">
      <w:pPr>
        <w:pStyle w:val="BodyText"/>
        <w:spacing w:before="9"/>
        <w:rPr>
          <w:rFonts w:eastAsia="Malgun Gothic"/>
          <w:b/>
          <w:i/>
          <w:iCs/>
          <w:szCs w:val="22"/>
          <w:highlight w:val="yellow"/>
          <w:lang w:val="en-GB" w:bidi="ar-SA"/>
        </w:rPr>
      </w:pPr>
    </w:p>
    <w:p w14:paraId="5D1C7E3E" w14:textId="05E91220" w:rsidR="00DB6F39" w:rsidRDefault="00C52DB9" w:rsidP="00DB6F39">
      <w:pPr>
        <w:pStyle w:val="BodyText"/>
        <w:spacing w:before="9"/>
        <w:rPr>
          <w:rFonts w:ascii="Arial"/>
          <w:b/>
          <w:sz w:val="21"/>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34370989" w14:textId="77777777" w:rsidR="00C52DB9" w:rsidRDefault="00C52DB9" w:rsidP="00DB6F39">
      <w:pPr>
        <w:pStyle w:val="BodyText"/>
        <w:spacing w:line="249" w:lineRule="auto"/>
        <w:ind w:left="160" w:right="158"/>
        <w:jc w:val="both"/>
      </w:pPr>
    </w:p>
    <w:p w14:paraId="2923E831" w14:textId="2D050254" w:rsidR="00DB6F39" w:rsidRDefault="00DB6F39" w:rsidP="00DB6F39">
      <w:pPr>
        <w:pStyle w:val="BodyText"/>
        <w:spacing w:line="249" w:lineRule="auto"/>
        <w:ind w:left="160" w:right="158"/>
        <w:jc w:val="both"/>
      </w:pPr>
      <w:r>
        <w:t>Upon receipt of an EPCS Priority Access Enable Request frame (9.6.35.5 (EPCS Priority Access Enable Request frame format)), an EPCS AP MLD shall use the following procedure to enable EPCS priority access for the requesting non-AP MLD.</w:t>
      </w:r>
    </w:p>
    <w:p w14:paraId="618F6735" w14:textId="77777777" w:rsidR="00DB6F39" w:rsidRDefault="00DB6F39" w:rsidP="00DB6F39">
      <w:pPr>
        <w:pStyle w:val="ListParagraph"/>
        <w:numPr>
          <w:ilvl w:val="5"/>
          <w:numId w:val="20"/>
        </w:numPr>
        <w:tabs>
          <w:tab w:val="left" w:pos="800"/>
        </w:tabs>
        <w:adjustRightInd/>
        <w:spacing w:before="63"/>
        <w:jc w:val="both"/>
        <w:rPr>
          <w:sz w:val="20"/>
        </w:rPr>
      </w:pPr>
      <w:r>
        <w:rPr>
          <w:sz w:val="20"/>
        </w:rPr>
        <w:t>The</w:t>
      </w:r>
      <w:r>
        <w:rPr>
          <w:spacing w:val="-9"/>
          <w:sz w:val="20"/>
        </w:rPr>
        <w:t xml:space="preserve"> </w:t>
      </w:r>
      <w:r>
        <w:rPr>
          <w:sz w:val="20"/>
        </w:rPr>
        <w:t>receiving</w:t>
      </w:r>
      <w:r>
        <w:rPr>
          <w:spacing w:val="-9"/>
          <w:sz w:val="20"/>
        </w:rPr>
        <w:t xml:space="preserve"> </w:t>
      </w:r>
      <w:r>
        <w:rPr>
          <w:sz w:val="20"/>
        </w:rPr>
        <w:t>AP</w:t>
      </w:r>
      <w:r>
        <w:rPr>
          <w:spacing w:val="-8"/>
          <w:sz w:val="20"/>
        </w:rPr>
        <w:t xml:space="preserve"> </w:t>
      </w:r>
      <w:r>
        <w:rPr>
          <w:sz w:val="20"/>
        </w:rPr>
        <w:t>MLD</w:t>
      </w:r>
      <w:r>
        <w:rPr>
          <w:spacing w:val="-8"/>
          <w:sz w:val="20"/>
        </w:rPr>
        <w:t xml:space="preserve"> </w:t>
      </w:r>
      <w:r>
        <w:rPr>
          <w:sz w:val="20"/>
        </w:rPr>
        <w:t>shall</w:t>
      </w:r>
      <w:r>
        <w:rPr>
          <w:spacing w:val="-9"/>
          <w:sz w:val="20"/>
        </w:rPr>
        <w:t xml:space="preserve"> </w:t>
      </w:r>
      <w:r>
        <w:rPr>
          <w:sz w:val="20"/>
        </w:rPr>
        <w:t>issue</w:t>
      </w:r>
      <w:r>
        <w:rPr>
          <w:spacing w:val="-8"/>
          <w:sz w:val="20"/>
        </w:rPr>
        <w:t xml:space="preserve"> </w:t>
      </w:r>
      <w:r>
        <w:rPr>
          <w:sz w:val="20"/>
        </w:rPr>
        <w:t>an</w:t>
      </w:r>
      <w:r>
        <w:rPr>
          <w:spacing w:val="-8"/>
          <w:sz w:val="20"/>
        </w:rPr>
        <w:t xml:space="preserve"> </w:t>
      </w:r>
      <w:r>
        <w:rPr>
          <w:sz w:val="20"/>
        </w:rPr>
        <w:t>MLME-</w:t>
      </w:r>
      <w:proofErr w:type="spellStart"/>
      <w:r>
        <w:rPr>
          <w:sz w:val="20"/>
        </w:rPr>
        <w:t>EPCSPRIACCESSENABLE.indication</w:t>
      </w:r>
      <w:proofErr w:type="spellEnd"/>
      <w:r>
        <w:rPr>
          <w:spacing w:val="-9"/>
          <w:sz w:val="20"/>
        </w:rPr>
        <w:t xml:space="preserve"> </w:t>
      </w:r>
      <w:r>
        <w:rPr>
          <w:spacing w:val="-2"/>
          <w:sz w:val="20"/>
        </w:rPr>
        <w:t>primitive.</w:t>
      </w:r>
    </w:p>
    <w:p w14:paraId="55773A10" w14:textId="77777777" w:rsidR="00DB6F39" w:rsidRDefault="00DB6F39" w:rsidP="00DB6F39">
      <w:pPr>
        <w:pStyle w:val="ListParagraph"/>
        <w:numPr>
          <w:ilvl w:val="5"/>
          <w:numId w:val="20"/>
        </w:numPr>
        <w:tabs>
          <w:tab w:val="left" w:pos="799"/>
        </w:tabs>
        <w:adjustRightInd/>
        <w:spacing w:line="249" w:lineRule="auto"/>
        <w:ind w:right="157"/>
        <w:jc w:val="both"/>
        <w:rPr>
          <w:sz w:val="20"/>
        </w:rPr>
      </w:pPr>
      <w:r>
        <w:rPr>
          <w:sz w:val="20"/>
        </w:rPr>
        <w:t>Upon receipt of the MLME-</w:t>
      </w:r>
      <w:proofErr w:type="spellStart"/>
      <w:r>
        <w:rPr>
          <w:sz w:val="20"/>
        </w:rPr>
        <w:t>EPCSPRIACCESSENABLE.response</w:t>
      </w:r>
      <w:proofErr w:type="spellEnd"/>
      <w:r>
        <w:rPr>
          <w:sz w:val="20"/>
        </w:rPr>
        <w:t xml:space="preserve"> primitive, the receiving AP MLD shall reply to the initiating non-AP MLD with an EPCS Priority Access Enable Response frame (9.6.35.6 (EPCS Priority Access Enable Response frame format)) using the following </w:t>
      </w:r>
      <w:r>
        <w:rPr>
          <w:spacing w:val="-2"/>
          <w:sz w:val="20"/>
        </w:rPr>
        <w:t>procedure:</w:t>
      </w:r>
    </w:p>
    <w:p w14:paraId="59FB6189" w14:textId="77777777" w:rsidR="00DB6F39" w:rsidRDefault="00DB6F39" w:rsidP="00DB6F39">
      <w:pPr>
        <w:pStyle w:val="ListParagraph"/>
        <w:numPr>
          <w:ilvl w:val="6"/>
          <w:numId w:val="20"/>
        </w:numPr>
        <w:tabs>
          <w:tab w:val="left" w:pos="1601"/>
        </w:tabs>
        <w:adjustRightInd/>
        <w:spacing w:before="63" w:line="249" w:lineRule="auto"/>
        <w:ind w:left="1599" w:right="157"/>
        <w:jc w:val="both"/>
        <w:rPr>
          <w:sz w:val="20"/>
        </w:rPr>
      </w:pPr>
      <w:r>
        <w:rPr>
          <w:sz w:val="20"/>
        </w:rPr>
        <w:t xml:space="preserve">For an AP MLD with dot11SSPNInterfaceActivated equal to true, if the dot11EPCSPriorityAccessAuthorized for the requesting non-AP MLD in the dot11InterworkingEntry is set to true indicating the requesting non-AP MLD is verified for EPCS priority access, the AP MLD shall set the Status Code field to a value of </w:t>
      </w:r>
      <w:r>
        <w:rPr>
          <w:spacing w:val="-2"/>
          <w:sz w:val="20"/>
        </w:rPr>
        <w:t>SUCCESS.</w:t>
      </w:r>
    </w:p>
    <w:p w14:paraId="716660CD" w14:textId="77777777" w:rsidR="00DB6F39" w:rsidRDefault="00DB6F39" w:rsidP="00435633">
      <w:pPr>
        <w:pStyle w:val="ListParagraph"/>
        <w:numPr>
          <w:ilvl w:val="6"/>
          <w:numId w:val="20"/>
        </w:numPr>
        <w:tabs>
          <w:tab w:val="left" w:pos="1602"/>
        </w:tabs>
        <w:adjustRightInd/>
        <w:spacing w:before="103" w:line="249" w:lineRule="auto"/>
        <w:ind w:right="156"/>
        <w:jc w:val="both"/>
        <w:rPr>
          <w:sz w:val="20"/>
        </w:rPr>
      </w:pPr>
      <w:r w:rsidRPr="00DB6F39">
        <w:rPr>
          <w:sz w:val="20"/>
        </w:rPr>
        <w:t>For an AP MLD with dot11SSPNInterfaceActivated equal to true, if the dot11EPCSPriorityAccessAuthorized for the requesting non-AP MLD in the dot11InterworkingEntry is set to false, the AP MLD shall set the Status Code field to a value of EPCS_DENIED_UNAUTHORIZED.</w:t>
      </w:r>
    </w:p>
    <w:p w14:paraId="4BB7B6D9" w14:textId="50EB63F4" w:rsidR="00DB6F39" w:rsidRPr="00DB6F39" w:rsidRDefault="00DB6F39" w:rsidP="00435633">
      <w:pPr>
        <w:pStyle w:val="ListParagraph"/>
        <w:numPr>
          <w:ilvl w:val="6"/>
          <w:numId w:val="20"/>
        </w:numPr>
        <w:tabs>
          <w:tab w:val="left" w:pos="1602"/>
        </w:tabs>
        <w:adjustRightInd/>
        <w:spacing w:before="103" w:line="249" w:lineRule="auto"/>
        <w:ind w:right="156"/>
        <w:jc w:val="both"/>
        <w:rPr>
          <w:sz w:val="20"/>
        </w:rPr>
      </w:pPr>
      <w:r w:rsidRPr="00DB6F39">
        <w:rPr>
          <w:sz w:val="20"/>
        </w:rPr>
        <w:t>If the receiving AP MLD cannot support EPCS priority access for the initiating non-AP MLD for any other reason, the receiving AP MLD shall set the Status Code field with a value of EPCS_</w:t>
      </w:r>
      <w:proofErr w:type="gramStart"/>
      <w:r w:rsidRPr="00DB6F39">
        <w:rPr>
          <w:sz w:val="20"/>
        </w:rPr>
        <w:t>DENIED</w:t>
      </w:r>
      <w:r w:rsidRPr="00DB6F39">
        <w:rPr>
          <w:color w:val="208A20"/>
          <w:sz w:val="20"/>
          <w:u w:val="single" w:color="208A20"/>
        </w:rPr>
        <w:t>(</w:t>
      </w:r>
      <w:proofErr w:type="gramEnd"/>
      <w:r w:rsidRPr="00DB6F39">
        <w:rPr>
          <w:color w:val="208A20"/>
          <w:sz w:val="20"/>
          <w:u w:val="single" w:color="208A20"/>
        </w:rPr>
        <w:t>#16367)</w:t>
      </w:r>
      <w:r w:rsidRPr="00DB6F39">
        <w:rPr>
          <w:color w:val="208A20"/>
          <w:sz w:val="20"/>
        </w:rPr>
        <w:t xml:space="preserve"> </w:t>
      </w:r>
      <w:r w:rsidRPr="00DB6F39">
        <w:rPr>
          <w:sz w:val="20"/>
        </w:rPr>
        <w:t>as defined in 9.4.1.9 (Status Code field).</w:t>
      </w:r>
    </w:p>
    <w:p w14:paraId="61EE8343" w14:textId="77777777" w:rsidR="00DB6F39" w:rsidRDefault="00DB6F39" w:rsidP="00DB6F39">
      <w:pPr>
        <w:spacing w:before="135" w:line="230" w:lineRule="auto"/>
        <w:ind w:left="1590" w:firstLine="1"/>
        <w:rPr>
          <w:sz w:val="18"/>
        </w:rPr>
      </w:pPr>
      <w:r>
        <w:rPr>
          <w:sz w:val="18"/>
        </w:rPr>
        <w:t>NOTE 1—The verification for AP MLD with dot11SSPNInterfaceActivated equal to false is out of scope of this standard.</w:t>
      </w:r>
    </w:p>
    <w:p w14:paraId="162E98C7" w14:textId="77777777" w:rsidR="00DB6F39" w:rsidRDefault="00DB6F39" w:rsidP="00DB6F39">
      <w:pPr>
        <w:pStyle w:val="BodyText"/>
      </w:pPr>
    </w:p>
    <w:p w14:paraId="14A7D24D" w14:textId="77777777" w:rsidR="00DB6F39" w:rsidRDefault="00DB6F39" w:rsidP="00DB6F39">
      <w:pPr>
        <w:pStyle w:val="ListParagraph"/>
        <w:numPr>
          <w:ilvl w:val="6"/>
          <w:numId w:val="20"/>
        </w:numPr>
        <w:tabs>
          <w:tab w:val="left" w:pos="1601"/>
        </w:tabs>
        <w:adjustRightInd/>
        <w:spacing w:before="0" w:line="249" w:lineRule="auto"/>
        <w:ind w:left="1599" w:right="154"/>
        <w:jc w:val="both"/>
        <w:rPr>
          <w:sz w:val="20"/>
        </w:rPr>
      </w:pPr>
      <w:r>
        <w:rPr>
          <w:sz w:val="20"/>
        </w:rPr>
        <w:t>If the receiving AP MLD is unable to verify that the non-AP MLD is authorized for any reason, such as a communication failure or overload condition, the receiving AP MLD shall set the Status Code field with a value of EPCS_DENIED_VERIFICATION_FAILURE as defined in 9.4.1.9 (Status Code field).</w:t>
      </w:r>
    </w:p>
    <w:p w14:paraId="053B9CCF" w14:textId="77777777" w:rsidR="00DB6F39" w:rsidRDefault="00DB6F39" w:rsidP="00DB6F39">
      <w:pPr>
        <w:spacing w:before="134" w:line="232" w:lineRule="auto"/>
        <w:ind w:left="1599" w:right="157"/>
        <w:rPr>
          <w:sz w:val="18"/>
        </w:rPr>
      </w:pPr>
      <w:r>
        <w:rPr>
          <w:sz w:val="18"/>
        </w:rPr>
        <w:t>NOTE 2—Given temporary nature of this condition, higher layer function might attempt to invoke the enable operation again after a suitable delay.</w:t>
      </w:r>
    </w:p>
    <w:p w14:paraId="5AFB5397" w14:textId="77777777" w:rsidR="00DB6F39" w:rsidRDefault="00DB6F39" w:rsidP="00DB6F39">
      <w:pPr>
        <w:pStyle w:val="BodyText"/>
        <w:spacing w:before="10"/>
        <w:rPr>
          <w:sz w:val="19"/>
        </w:rPr>
      </w:pPr>
    </w:p>
    <w:p w14:paraId="76C2B001" w14:textId="77777777" w:rsidR="00DB6F39" w:rsidRDefault="00DB6F39" w:rsidP="00DB6F39">
      <w:pPr>
        <w:pStyle w:val="ListParagraph"/>
        <w:numPr>
          <w:ilvl w:val="5"/>
          <w:numId w:val="20"/>
        </w:numPr>
        <w:tabs>
          <w:tab w:val="left" w:pos="800"/>
        </w:tabs>
        <w:adjustRightInd/>
        <w:spacing w:before="0" w:line="249" w:lineRule="auto"/>
        <w:ind w:right="156"/>
        <w:jc w:val="both"/>
        <w:rPr>
          <w:sz w:val="20"/>
        </w:rPr>
      </w:pPr>
      <w:r>
        <w:rPr>
          <w:sz w:val="20"/>
        </w:rPr>
        <w:t>If the Status Code in the MLME-</w:t>
      </w:r>
      <w:proofErr w:type="spellStart"/>
      <w:r>
        <w:rPr>
          <w:sz w:val="20"/>
        </w:rPr>
        <w:t>EPCSPRIACCESSENABLE.response</w:t>
      </w:r>
      <w:proofErr w:type="spellEnd"/>
      <w:r>
        <w:rPr>
          <w:sz w:val="20"/>
        </w:rPr>
        <w:t xml:space="preserve"> primitive is equal to SUCCESS,</w:t>
      </w:r>
      <w:r>
        <w:rPr>
          <w:spacing w:val="-6"/>
          <w:sz w:val="20"/>
        </w:rPr>
        <w:t xml:space="preserve"> </w:t>
      </w:r>
      <w:r>
        <w:rPr>
          <w:sz w:val="20"/>
        </w:rPr>
        <w:t>the</w:t>
      </w:r>
      <w:r>
        <w:rPr>
          <w:spacing w:val="-6"/>
          <w:sz w:val="20"/>
        </w:rPr>
        <w:t xml:space="preserve"> </w:t>
      </w:r>
      <w:r>
        <w:rPr>
          <w:sz w:val="20"/>
        </w:rPr>
        <w:t>receiving</w:t>
      </w:r>
      <w:r>
        <w:rPr>
          <w:spacing w:val="-6"/>
          <w:sz w:val="20"/>
        </w:rPr>
        <w:t xml:space="preserve"> </w:t>
      </w:r>
      <w:r>
        <w:rPr>
          <w:sz w:val="20"/>
        </w:rPr>
        <w:t>AP</w:t>
      </w:r>
      <w:r>
        <w:rPr>
          <w:spacing w:val="-6"/>
          <w:sz w:val="20"/>
        </w:rPr>
        <w:t xml:space="preserve"> </w:t>
      </w:r>
      <w:r>
        <w:rPr>
          <w:sz w:val="20"/>
        </w:rPr>
        <w:t>MLD</w:t>
      </w:r>
      <w:r>
        <w:rPr>
          <w:spacing w:val="-6"/>
          <w:sz w:val="20"/>
        </w:rPr>
        <w:t xml:space="preserve"> </w:t>
      </w:r>
      <w:r>
        <w:rPr>
          <w:sz w:val="20"/>
        </w:rPr>
        <w:t>STA</w:t>
      </w:r>
      <w:r>
        <w:rPr>
          <w:spacing w:val="-5"/>
          <w:sz w:val="20"/>
        </w:rPr>
        <w:t xml:space="preserve"> </w:t>
      </w:r>
      <w:r>
        <w:rPr>
          <w:sz w:val="20"/>
        </w:rPr>
        <w:t>shall</w:t>
      </w:r>
      <w:r>
        <w:rPr>
          <w:spacing w:val="-6"/>
          <w:sz w:val="20"/>
        </w:rPr>
        <w:t xml:space="preserve"> </w:t>
      </w:r>
      <w:r>
        <w:rPr>
          <w:sz w:val="20"/>
        </w:rPr>
        <w:t>set</w:t>
      </w:r>
      <w:r>
        <w:rPr>
          <w:spacing w:val="-6"/>
          <w:sz w:val="20"/>
        </w:rPr>
        <w:t xml:space="preserve"> </w:t>
      </w:r>
      <w:r>
        <w:rPr>
          <w:sz w:val="20"/>
        </w:rPr>
        <w:t>the</w:t>
      </w:r>
      <w:r>
        <w:rPr>
          <w:spacing w:val="-6"/>
          <w:sz w:val="20"/>
        </w:rPr>
        <w:t xml:space="preserve"> </w:t>
      </w:r>
      <w:r>
        <w:rPr>
          <w:sz w:val="20"/>
        </w:rPr>
        <w:t>state</w:t>
      </w:r>
      <w:r>
        <w:rPr>
          <w:spacing w:val="-6"/>
          <w:sz w:val="20"/>
        </w:rPr>
        <w:t xml:space="preserve"> </w:t>
      </w:r>
      <w:r>
        <w:rPr>
          <w:sz w:val="20"/>
        </w:rPr>
        <w:t>of</w:t>
      </w:r>
      <w:r>
        <w:rPr>
          <w:spacing w:val="-6"/>
          <w:sz w:val="20"/>
        </w:rPr>
        <w:t xml:space="preserve"> </w:t>
      </w:r>
      <w:r>
        <w:rPr>
          <w:sz w:val="20"/>
        </w:rPr>
        <w:t>the</w:t>
      </w:r>
      <w:r>
        <w:rPr>
          <w:spacing w:val="-6"/>
          <w:sz w:val="20"/>
        </w:rPr>
        <w:t xml:space="preserve"> </w:t>
      </w:r>
      <w:r>
        <w:rPr>
          <w:sz w:val="20"/>
        </w:rPr>
        <w:t>EPCS</w:t>
      </w:r>
      <w:r>
        <w:rPr>
          <w:spacing w:val="-7"/>
          <w:sz w:val="20"/>
        </w:rPr>
        <w:t xml:space="preserve"> </w:t>
      </w:r>
      <w:r>
        <w:rPr>
          <w:sz w:val="20"/>
        </w:rPr>
        <w:t>priority</w:t>
      </w:r>
      <w:r>
        <w:rPr>
          <w:spacing w:val="-6"/>
          <w:sz w:val="20"/>
        </w:rPr>
        <w:t xml:space="preserve"> </w:t>
      </w:r>
      <w:r>
        <w:rPr>
          <w:sz w:val="20"/>
        </w:rPr>
        <w:t>access</w:t>
      </w:r>
      <w:r>
        <w:rPr>
          <w:spacing w:val="-6"/>
          <w:sz w:val="20"/>
        </w:rPr>
        <w:t xml:space="preserve"> </w:t>
      </w:r>
      <w:r>
        <w:rPr>
          <w:sz w:val="20"/>
        </w:rPr>
        <w:t>to</w:t>
      </w:r>
      <w:r>
        <w:rPr>
          <w:spacing w:val="-5"/>
          <w:sz w:val="20"/>
        </w:rPr>
        <w:t xml:space="preserve"> </w:t>
      </w:r>
      <w:r>
        <w:rPr>
          <w:sz w:val="20"/>
        </w:rPr>
        <w:t>enabled</w:t>
      </w:r>
      <w:r>
        <w:rPr>
          <w:spacing w:val="-6"/>
          <w:sz w:val="20"/>
        </w:rPr>
        <w:t xml:space="preserve"> </w:t>
      </w:r>
      <w:r>
        <w:rPr>
          <w:sz w:val="20"/>
        </w:rPr>
        <w:t>for the requesting non-AP MLD.</w:t>
      </w:r>
    </w:p>
    <w:p w14:paraId="25E702A3" w14:textId="5817AE1B" w:rsidR="00DB6F39" w:rsidRDefault="00DB6F39" w:rsidP="00DB6F39">
      <w:pPr>
        <w:pStyle w:val="ListParagraph"/>
        <w:numPr>
          <w:ilvl w:val="6"/>
          <w:numId w:val="20"/>
        </w:numPr>
        <w:tabs>
          <w:tab w:val="left" w:pos="1601"/>
        </w:tabs>
        <w:adjustRightInd/>
        <w:spacing w:before="62" w:line="249" w:lineRule="auto"/>
        <w:ind w:right="156"/>
        <w:jc w:val="both"/>
        <w:rPr>
          <w:ins w:id="154" w:author="Author"/>
          <w:sz w:val="20"/>
        </w:rPr>
      </w:pPr>
      <w:r>
        <w:rPr>
          <w:sz w:val="20"/>
        </w:rPr>
        <w:t xml:space="preserve">The receiving AP MLD may include the </w:t>
      </w:r>
      <w:r>
        <w:rPr>
          <w:color w:val="208A20"/>
          <w:sz w:val="20"/>
          <w:u w:val="single" w:color="208A20"/>
        </w:rPr>
        <w:t>(#</w:t>
      </w:r>
      <w:proofErr w:type="gramStart"/>
      <w:r>
        <w:rPr>
          <w:color w:val="208A20"/>
          <w:sz w:val="20"/>
          <w:u w:val="single" w:color="208A20"/>
        </w:rPr>
        <w:t>17965)</w:t>
      </w:r>
      <w:r>
        <w:rPr>
          <w:sz w:val="20"/>
        </w:rPr>
        <w:t>EPCS</w:t>
      </w:r>
      <w:proofErr w:type="gramEnd"/>
      <w:r>
        <w:rPr>
          <w:sz w:val="20"/>
        </w:rPr>
        <w:t xml:space="preserve"> Priority Access Multi-Link element in the EPCS Priority Access Enable Response frame to provide the EDCA parameter set(s) and/or the MU EDCA parameter set(s) that the initiating EPCS non-AP MLD will employ on the corresponding links</w:t>
      </w:r>
      <w:r w:rsidR="004928A3">
        <w:rPr>
          <w:sz w:val="20"/>
        </w:rPr>
        <w:t xml:space="preserve"> </w:t>
      </w:r>
      <w:ins w:id="155" w:author="Author">
        <w:r w:rsidR="004928A3">
          <w:rPr>
            <w:sz w:val="18"/>
            <w:szCs w:val="18"/>
          </w:rPr>
          <w:t xml:space="preserve">(#16572, 18342) </w:t>
        </w:r>
        <w:r w:rsidR="004928A3">
          <w:rPr>
            <w:spacing w:val="-2"/>
            <w:sz w:val="20"/>
          </w:rPr>
          <w:t xml:space="preserve">if the </w:t>
        </w:r>
        <w:r w:rsidR="004928A3">
          <w:rPr>
            <w:sz w:val="20"/>
          </w:rPr>
          <w:t>EPCS</w:t>
        </w:r>
        <w:r w:rsidR="004928A3">
          <w:rPr>
            <w:spacing w:val="-6"/>
            <w:sz w:val="20"/>
          </w:rPr>
          <w:t xml:space="preserve"> </w:t>
        </w:r>
        <w:r w:rsidR="004928A3">
          <w:rPr>
            <w:sz w:val="20"/>
          </w:rPr>
          <w:t>Priority</w:t>
        </w:r>
        <w:r w:rsidR="004928A3">
          <w:rPr>
            <w:spacing w:val="-5"/>
            <w:sz w:val="20"/>
          </w:rPr>
          <w:t xml:space="preserve"> </w:t>
        </w:r>
        <w:r w:rsidR="004928A3">
          <w:rPr>
            <w:sz w:val="20"/>
          </w:rPr>
          <w:t>Access</w:t>
        </w:r>
        <w:r w:rsidR="004928A3">
          <w:rPr>
            <w:spacing w:val="-5"/>
            <w:sz w:val="20"/>
          </w:rPr>
          <w:t xml:space="preserve"> </w:t>
        </w:r>
        <w:r w:rsidR="004928A3">
          <w:rPr>
            <w:sz w:val="20"/>
          </w:rPr>
          <w:t>Multi-Link element does not include TID-To-link mapping for the ECPS priority access service</w:t>
        </w:r>
      </w:ins>
      <w:r w:rsidR="004928A3">
        <w:rPr>
          <w:spacing w:val="-2"/>
          <w:sz w:val="20"/>
        </w:rPr>
        <w:t>.</w:t>
      </w:r>
      <w:r>
        <w:rPr>
          <w:sz w:val="20"/>
        </w:rPr>
        <w:t>.</w:t>
      </w:r>
    </w:p>
    <w:p w14:paraId="1F7F3128" w14:textId="00207397" w:rsidR="004928A3" w:rsidRDefault="004928A3" w:rsidP="00DB6F39">
      <w:pPr>
        <w:pStyle w:val="ListParagraph"/>
        <w:numPr>
          <w:ilvl w:val="6"/>
          <w:numId w:val="20"/>
        </w:numPr>
        <w:tabs>
          <w:tab w:val="left" w:pos="1601"/>
        </w:tabs>
        <w:adjustRightInd/>
        <w:spacing w:before="62" w:line="249" w:lineRule="auto"/>
        <w:ind w:right="156"/>
        <w:jc w:val="both"/>
        <w:rPr>
          <w:sz w:val="20"/>
        </w:rPr>
      </w:pPr>
      <w:ins w:id="156" w:author="Author">
        <w:r>
          <w:rPr>
            <w:sz w:val="18"/>
            <w:szCs w:val="18"/>
          </w:rPr>
          <w:t xml:space="preserve">(#16572, 18342) </w:t>
        </w:r>
        <w:r>
          <w:rPr>
            <w:sz w:val="20"/>
          </w:rPr>
          <w:t>The EPCS</w:t>
        </w:r>
        <w:r>
          <w:rPr>
            <w:spacing w:val="-6"/>
            <w:sz w:val="20"/>
          </w:rPr>
          <w:t xml:space="preserve"> </w:t>
        </w:r>
        <w:r>
          <w:rPr>
            <w:sz w:val="20"/>
          </w:rPr>
          <w:t>Priority</w:t>
        </w:r>
        <w:r>
          <w:rPr>
            <w:spacing w:val="-5"/>
            <w:sz w:val="20"/>
          </w:rPr>
          <w:t xml:space="preserve"> </w:t>
        </w:r>
        <w:r>
          <w:rPr>
            <w:sz w:val="20"/>
          </w:rPr>
          <w:t>Access</w:t>
        </w:r>
        <w:r>
          <w:rPr>
            <w:spacing w:val="-5"/>
            <w:sz w:val="20"/>
          </w:rPr>
          <w:t xml:space="preserve"> </w:t>
        </w:r>
        <w:r>
          <w:rPr>
            <w:sz w:val="20"/>
          </w:rPr>
          <w:t xml:space="preserve">Multi-Link element </w:t>
        </w:r>
        <w:r w:rsidR="00B77645">
          <w:rPr>
            <w:sz w:val="20"/>
          </w:rPr>
          <w:t>shall</w:t>
        </w:r>
        <w:r>
          <w:rPr>
            <w:sz w:val="20"/>
          </w:rPr>
          <w:t xml:space="preserve"> include a TID-To-link mapping for the ECPS priority access service if the </w:t>
        </w:r>
        <w:r>
          <w:rPr>
            <w:sz w:val="20"/>
            <w:szCs w:val="20"/>
          </w:rPr>
          <w:t>TID-To-Link Mapping Present subfield is equal to 1 in the</w:t>
        </w:r>
        <w:r>
          <w:rPr>
            <w:sz w:val="20"/>
          </w:rPr>
          <w:t xml:space="preserve"> </w:t>
        </w:r>
        <w:r w:rsidRPr="00154B0A">
          <w:rPr>
            <w:sz w:val="20"/>
          </w:rPr>
          <w:t>Presence Bitmap subfield of the Priority Access Multi-Link element</w:t>
        </w:r>
        <w:r>
          <w:rPr>
            <w:sz w:val="20"/>
          </w:rPr>
          <w:t>. In this case, the destination EPCS non-AP MLD employs the</w:t>
        </w:r>
        <w:r w:rsidRPr="00B004F3">
          <w:t xml:space="preserve"> </w:t>
        </w:r>
        <w:r w:rsidRPr="00B004F3">
          <w:rPr>
            <w:sz w:val="20"/>
          </w:rPr>
          <w:t>EDCA parameter set(s) and/or MU EDCA parameter set(s)</w:t>
        </w:r>
        <w:r>
          <w:rPr>
            <w:sz w:val="20"/>
          </w:rPr>
          <w:t xml:space="preserve"> provided in the EPCS Priority Access Enable Response frame only on the links indicated in the Common Info field.  </w:t>
        </w:r>
        <w:r>
          <w:rPr>
            <w:sz w:val="20"/>
          </w:rPr>
          <w:lastRenderedPageBreak/>
          <w:t xml:space="preserve">In case of non-default mapping the Common Info field shall include Link Mapping of </w:t>
        </w:r>
        <w:proofErr w:type="spellStart"/>
        <w:r>
          <w:rPr>
            <w:sz w:val="20"/>
          </w:rPr>
          <w:t>TIDn</w:t>
        </w:r>
        <w:proofErr w:type="spellEnd"/>
        <w:r>
          <w:rPr>
            <w:sz w:val="20"/>
          </w:rPr>
          <w:t xml:space="preserve"> fields for each of the TIDs (n=</w:t>
        </w:r>
        <w:proofErr w:type="gramStart"/>
        <w:r>
          <w:rPr>
            <w:sz w:val="20"/>
          </w:rPr>
          <w:t>0..</w:t>
        </w:r>
        <w:proofErr w:type="gramEnd"/>
        <w:r>
          <w:rPr>
            <w:sz w:val="20"/>
          </w:rPr>
          <w:t>7).</w:t>
        </w:r>
      </w:ins>
    </w:p>
    <w:p w14:paraId="49F62AAD" w14:textId="08BD2A62" w:rsidR="00DB6F39" w:rsidRPr="004928A3" w:rsidRDefault="00DB6F39" w:rsidP="00435633">
      <w:pPr>
        <w:pStyle w:val="ListParagraph"/>
        <w:numPr>
          <w:ilvl w:val="5"/>
          <w:numId w:val="20"/>
        </w:numPr>
        <w:tabs>
          <w:tab w:val="left" w:pos="800"/>
        </w:tabs>
        <w:adjustRightInd/>
        <w:spacing w:before="1" w:line="249" w:lineRule="auto"/>
        <w:ind w:right="157"/>
        <w:jc w:val="both"/>
        <w:rPr>
          <w:sz w:val="21"/>
        </w:rPr>
      </w:pPr>
      <w:r>
        <w:rPr>
          <w:sz w:val="20"/>
        </w:rPr>
        <w:t>If</w:t>
      </w:r>
      <w:r w:rsidRPr="004928A3">
        <w:rPr>
          <w:spacing w:val="-5"/>
          <w:sz w:val="20"/>
        </w:rPr>
        <w:t xml:space="preserve"> </w:t>
      </w:r>
      <w:r>
        <w:rPr>
          <w:sz w:val="20"/>
        </w:rPr>
        <w:t>the</w:t>
      </w:r>
      <w:r w:rsidRPr="004928A3">
        <w:rPr>
          <w:spacing w:val="-5"/>
          <w:sz w:val="20"/>
        </w:rPr>
        <w:t xml:space="preserve"> </w:t>
      </w:r>
      <w:r>
        <w:rPr>
          <w:sz w:val="20"/>
        </w:rPr>
        <w:t>Status</w:t>
      </w:r>
      <w:r w:rsidRPr="004928A3">
        <w:rPr>
          <w:spacing w:val="-6"/>
          <w:sz w:val="20"/>
        </w:rPr>
        <w:t xml:space="preserve"> </w:t>
      </w:r>
      <w:r>
        <w:rPr>
          <w:sz w:val="20"/>
        </w:rPr>
        <w:t>Code</w:t>
      </w:r>
      <w:r w:rsidRPr="004928A3">
        <w:rPr>
          <w:spacing w:val="-5"/>
          <w:sz w:val="20"/>
        </w:rPr>
        <w:t xml:space="preserve"> </w:t>
      </w:r>
      <w:r>
        <w:rPr>
          <w:sz w:val="20"/>
        </w:rPr>
        <w:t>in</w:t>
      </w:r>
      <w:r w:rsidRPr="004928A3">
        <w:rPr>
          <w:spacing w:val="-5"/>
          <w:sz w:val="20"/>
        </w:rPr>
        <w:t xml:space="preserve"> </w:t>
      </w:r>
      <w:r>
        <w:rPr>
          <w:sz w:val="20"/>
        </w:rPr>
        <w:t>the</w:t>
      </w:r>
      <w:r w:rsidRPr="004928A3">
        <w:rPr>
          <w:spacing w:val="-5"/>
          <w:sz w:val="20"/>
        </w:rPr>
        <w:t xml:space="preserve"> </w:t>
      </w:r>
      <w:r>
        <w:rPr>
          <w:sz w:val="20"/>
        </w:rPr>
        <w:t>MLME-</w:t>
      </w:r>
      <w:proofErr w:type="spellStart"/>
      <w:r>
        <w:rPr>
          <w:sz w:val="20"/>
        </w:rPr>
        <w:t>EPCSPRIACCESSENABLE.response</w:t>
      </w:r>
      <w:proofErr w:type="spellEnd"/>
      <w:r w:rsidRPr="004928A3">
        <w:rPr>
          <w:spacing w:val="-5"/>
          <w:sz w:val="20"/>
        </w:rPr>
        <w:t xml:space="preserve"> </w:t>
      </w:r>
      <w:r>
        <w:rPr>
          <w:sz w:val="20"/>
        </w:rPr>
        <w:t>primitive</w:t>
      </w:r>
      <w:r w:rsidRPr="004928A3">
        <w:rPr>
          <w:spacing w:val="-5"/>
          <w:sz w:val="20"/>
        </w:rPr>
        <w:t xml:space="preserve"> </w:t>
      </w:r>
      <w:r>
        <w:rPr>
          <w:sz w:val="20"/>
        </w:rPr>
        <w:t>is</w:t>
      </w:r>
      <w:r w:rsidRPr="004928A3">
        <w:rPr>
          <w:spacing w:val="-5"/>
          <w:sz w:val="20"/>
        </w:rPr>
        <w:t xml:space="preserve"> </w:t>
      </w:r>
      <w:r>
        <w:rPr>
          <w:sz w:val="20"/>
        </w:rPr>
        <w:t>equal</w:t>
      </w:r>
      <w:r w:rsidRPr="004928A3">
        <w:rPr>
          <w:spacing w:val="-5"/>
          <w:sz w:val="20"/>
        </w:rPr>
        <w:t xml:space="preserve"> </w:t>
      </w:r>
      <w:r>
        <w:rPr>
          <w:sz w:val="20"/>
        </w:rPr>
        <w:t>to</w:t>
      </w:r>
      <w:r w:rsidRPr="004928A3">
        <w:rPr>
          <w:spacing w:val="-4"/>
          <w:sz w:val="20"/>
        </w:rPr>
        <w:t xml:space="preserve"> </w:t>
      </w:r>
      <w:r>
        <w:rPr>
          <w:sz w:val="20"/>
        </w:rPr>
        <w:t>a</w:t>
      </w:r>
      <w:r w:rsidRPr="004928A3">
        <w:rPr>
          <w:spacing w:val="-5"/>
          <w:sz w:val="20"/>
        </w:rPr>
        <w:t xml:space="preserve"> </w:t>
      </w:r>
      <w:r>
        <w:rPr>
          <w:sz w:val="20"/>
        </w:rPr>
        <w:t>value other</w:t>
      </w:r>
      <w:r w:rsidRPr="004928A3">
        <w:rPr>
          <w:spacing w:val="-5"/>
          <w:sz w:val="20"/>
        </w:rPr>
        <w:t xml:space="preserve"> </w:t>
      </w:r>
      <w:r>
        <w:rPr>
          <w:sz w:val="20"/>
        </w:rPr>
        <w:t>than</w:t>
      </w:r>
      <w:r w:rsidRPr="004928A3">
        <w:rPr>
          <w:spacing w:val="-5"/>
          <w:sz w:val="20"/>
        </w:rPr>
        <w:t xml:space="preserve"> </w:t>
      </w:r>
      <w:r>
        <w:rPr>
          <w:sz w:val="20"/>
        </w:rPr>
        <w:t>SUCCESS,</w:t>
      </w:r>
      <w:r w:rsidRPr="004928A3">
        <w:rPr>
          <w:spacing w:val="-5"/>
          <w:sz w:val="20"/>
        </w:rPr>
        <w:t xml:space="preserve"> </w:t>
      </w:r>
      <w:r>
        <w:rPr>
          <w:sz w:val="20"/>
        </w:rPr>
        <w:t>the</w:t>
      </w:r>
      <w:r w:rsidRPr="004928A3">
        <w:rPr>
          <w:spacing w:val="-5"/>
          <w:sz w:val="20"/>
        </w:rPr>
        <w:t xml:space="preserve"> </w:t>
      </w:r>
      <w:r>
        <w:rPr>
          <w:sz w:val="20"/>
        </w:rPr>
        <w:t>receiving</w:t>
      </w:r>
      <w:r w:rsidRPr="004928A3">
        <w:rPr>
          <w:spacing w:val="-5"/>
          <w:sz w:val="20"/>
        </w:rPr>
        <w:t xml:space="preserve"> </w:t>
      </w:r>
      <w:r>
        <w:rPr>
          <w:sz w:val="20"/>
        </w:rPr>
        <w:t>AP</w:t>
      </w:r>
      <w:r w:rsidRPr="004928A3">
        <w:rPr>
          <w:spacing w:val="-5"/>
          <w:sz w:val="20"/>
        </w:rPr>
        <w:t xml:space="preserve"> </w:t>
      </w:r>
      <w:r>
        <w:rPr>
          <w:sz w:val="20"/>
        </w:rPr>
        <w:t>MLD</w:t>
      </w:r>
      <w:r w:rsidRPr="004928A3">
        <w:rPr>
          <w:spacing w:val="-5"/>
          <w:sz w:val="20"/>
        </w:rPr>
        <w:t xml:space="preserve"> </w:t>
      </w:r>
      <w:r>
        <w:rPr>
          <w:sz w:val="20"/>
        </w:rPr>
        <w:t>shall</w:t>
      </w:r>
      <w:r w:rsidRPr="004928A3">
        <w:rPr>
          <w:spacing w:val="-5"/>
          <w:sz w:val="20"/>
        </w:rPr>
        <w:t xml:space="preserve"> </w:t>
      </w:r>
      <w:r>
        <w:rPr>
          <w:sz w:val="20"/>
        </w:rPr>
        <w:t>keep</w:t>
      </w:r>
      <w:r w:rsidRPr="004928A3">
        <w:rPr>
          <w:spacing w:val="-4"/>
          <w:sz w:val="20"/>
        </w:rPr>
        <w:t xml:space="preserve"> </w:t>
      </w:r>
      <w:r>
        <w:rPr>
          <w:sz w:val="20"/>
        </w:rPr>
        <w:t>EPCS</w:t>
      </w:r>
      <w:r w:rsidRPr="004928A3">
        <w:rPr>
          <w:spacing w:val="-5"/>
          <w:sz w:val="20"/>
        </w:rPr>
        <w:t xml:space="preserve"> </w:t>
      </w:r>
      <w:r>
        <w:rPr>
          <w:sz w:val="20"/>
        </w:rPr>
        <w:t>priority</w:t>
      </w:r>
      <w:r w:rsidRPr="004928A3">
        <w:rPr>
          <w:spacing w:val="-5"/>
          <w:sz w:val="20"/>
        </w:rPr>
        <w:t xml:space="preserve"> </w:t>
      </w:r>
      <w:r>
        <w:rPr>
          <w:sz w:val="20"/>
        </w:rPr>
        <w:t>access</w:t>
      </w:r>
      <w:r w:rsidRPr="004928A3">
        <w:rPr>
          <w:spacing w:val="-5"/>
          <w:sz w:val="20"/>
        </w:rPr>
        <w:t xml:space="preserve"> </w:t>
      </w:r>
      <w:r>
        <w:rPr>
          <w:sz w:val="20"/>
        </w:rPr>
        <w:t>in</w:t>
      </w:r>
      <w:r w:rsidRPr="004928A3">
        <w:rPr>
          <w:spacing w:val="-5"/>
          <w:sz w:val="20"/>
        </w:rPr>
        <w:t xml:space="preserve"> </w:t>
      </w:r>
      <w:r>
        <w:rPr>
          <w:sz w:val="20"/>
        </w:rPr>
        <w:t>the</w:t>
      </w:r>
      <w:r w:rsidRPr="004928A3">
        <w:rPr>
          <w:spacing w:val="-6"/>
          <w:sz w:val="20"/>
        </w:rPr>
        <w:t xml:space="preserve"> </w:t>
      </w:r>
      <w:r>
        <w:rPr>
          <w:sz w:val="20"/>
        </w:rPr>
        <w:t>torn</w:t>
      </w:r>
      <w:r w:rsidRPr="004928A3">
        <w:rPr>
          <w:spacing w:val="-5"/>
          <w:sz w:val="20"/>
        </w:rPr>
        <w:t xml:space="preserve"> </w:t>
      </w:r>
      <w:r>
        <w:rPr>
          <w:sz w:val="20"/>
        </w:rPr>
        <w:t>down</w:t>
      </w:r>
      <w:r w:rsidRPr="004928A3">
        <w:rPr>
          <w:spacing w:val="-5"/>
          <w:sz w:val="20"/>
        </w:rPr>
        <w:t xml:space="preserve"> </w:t>
      </w:r>
      <w:r>
        <w:rPr>
          <w:sz w:val="20"/>
        </w:rPr>
        <w:t>state for the requesting non-AP MLD.</w:t>
      </w:r>
    </w:p>
    <w:p w14:paraId="191D3244" w14:textId="101E142D" w:rsidR="00356A3D" w:rsidRDefault="00356A3D" w:rsidP="00356A3D">
      <w:pPr>
        <w:pStyle w:val="Heading2"/>
        <w:tabs>
          <w:tab w:val="left" w:pos="884"/>
        </w:tabs>
        <w:adjustRightInd/>
        <w:ind w:left="159"/>
      </w:pPr>
    </w:p>
    <w:p w14:paraId="6CF8C209" w14:textId="77777777" w:rsidR="00356A3D" w:rsidRPr="00356A3D" w:rsidRDefault="00356A3D" w:rsidP="00356A3D"/>
    <w:p w14:paraId="104CE21A" w14:textId="72DCBBCA" w:rsidR="00A66984" w:rsidRDefault="00A66984" w:rsidP="00A66984">
      <w:pPr>
        <w:pStyle w:val="Heading2"/>
        <w:numPr>
          <w:ilvl w:val="2"/>
          <w:numId w:val="25"/>
        </w:numPr>
        <w:tabs>
          <w:tab w:val="left" w:pos="884"/>
        </w:tabs>
        <w:adjustRightInd/>
        <w:ind w:left="883" w:hanging="724"/>
      </w:pPr>
      <w:r>
        <w:t>EPCS</w:t>
      </w:r>
      <w:r>
        <w:rPr>
          <w:spacing w:val="-10"/>
        </w:rPr>
        <w:t xml:space="preserve"> </w:t>
      </w:r>
      <w:r>
        <w:t>priority</w:t>
      </w:r>
      <w:r>
        <w:rPr>
          <w:spacing w:val="-8"/>
        </w:rPr>
        <w:t xml:space="preserve"> </w:t>
      </w:r>
      <w:r>
        <w:t>access</w:t>
      </w:r>
      <w:r>
        <w:rPr>
          <w:spacing w:val="-7"/>
        </w:rPr>
        <w:t xml:space="preserve"> </w:t>
      </w:r>
      <w:r>
        <w:rPr>
          <w:spacing w:val="-2"/>
        </w:rPr>
        <w:t>procedure</w:t>
      </w:r>
    </w:p>
    <w:p w14:paraId="708ACA39" w14:textId="77777777" w:rsidR="00A66984" w:rsidRDefault="00A66984" w:rsidP="00A66984">
      <w:pPr>
        <w:pStyle w:val="BodyText"/>
        <w:spacing w:before="8"/>
        <w:rPr>
          <w:rFonts w:ascii="Arial"/>
          <w:b/>
          <w:sz w:val="21"/>
        </w:rPr>
      </w:pPr>
    </w:p>
    <w:p w14:paraId="177CD130" w14:textId="77777777" w:rsidR="00A66984" w:rsidRDefault="00A66984" w:rsidP="00A66984">
      <w:pPr>
        <w:pStyle w:val="ListParagraph"/>
        <w:numPr>
          <w:ilvl w:val="3"/>
          <w:numId w:val="25"/>
        </w:numPr>
        <w:tabs>
          <w:tab w:val="left" w:pos="1051"/>
        </w:tabs>
        <w:adjustRightInd/>
        <w:spacing w:before="1"/>
        <w:rPr>
          <w:rFonts w:ascii="Arial"/>
          <w:b/>
          <w:sz w:val="20"/>
        </w:rPr>
      </w:pPr>
      <w:bookmarkStart w:id="157" w:name="35.16.3.1_General"/>
      <w:bookmarkEnd w:id="157"/>
      <w:r>
        <w:rPr>
          <w:rFonts w:ascii="Arial"/>
          <w:b/>
          <w:spacing w:val="-2"/>
          <w:sz w:val="20"/>
        </w:rPr>
        <w:t>General</w:t>
      </w:r>
    </w:p>
    <w:p w14:paraId="2A71E83E" w14:textId="46A3B3AD" w:rsidR="00A66984" w:rsidRDefault="00356A3D" w:rsidP="00A66984">
      <w:pPr>
        <w:pStyle w:val="BodyText"/>
        <w:spacing w:before="9"/>
        <w:rPr>
          <w:rFonts w:ascii="Arial"/>
          <w:b/>
          <w:sz w:val="21"/>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6EE76923" w14:textId="71A674C0" w:rsidR="00A66984" w:rsidRPr="00356A3D" w:rsidRDefault="00A66984" w:rsidP="00A66984">
      <w:pPr>
        <w:pStyle w:val="BodyText"/>
        <w:spacing w:line="249" w:lineRule="auto"/>
        <w:ind w:left="160" w:right="156"/>
        <w:jc w:val="both"/>
        <w:rPr>
          <w:sz w:val="22"/>
          <w:szCs w:val="22"/>
        </w:rPr>
      </w:pPr>
      <w:r w:rsidRPr="00356A3D">
        <w:rPr>
          <w:color w:val="208A20"/>
          <w:sz w:val="22"/>
          <w:szCs w:val="22"/>
          <w:u w:val="single" w:color="208A20"/>
        </w:rPr>
        <w:t>(#</w:t>
      </w:r>
      <w:proofErr w:type="gramStart"/>
      <w:r w:rsidRPr="00356A3D">
        <w:rPr>
          <w:color w:val="208A20"/>
          <w:sz w:val="22"/>
          <w:szCs w:val="22"/>
          <w:u w:val="single" w:color="208A20"/>
        </w:rPr>
        <w:t>15434)</w:t>
      </w:r>
      <w:r w:rsidRPr="00356A3D">
        <w:rPr>
          <w:sz w:val="22"/>
          <w:szCs w:val="22"/>
        </w:rPr>
        <w:t>EPCS</w:t>
      </w:r>
      <w:proofErr w:type="gramEnd"/>
      <w:r w:rsidRPr="00356A3D">
        <w:rPr>
          <w:sz w:val="22"/>
          <w:szCs w:val="22"/>
        </w:rPr>
        <w:t xml:space="preserve"> priority access procedure allows EPCS non-AP MLDs with priority access in the enabled state</w:t>
      </w:r>
      <w:r w:rsidRPr="00356A3D">
        <w:rPr>
          <w:spacing w:val="-1"/>
          <w:sz w:val="22"/>
          <w:szCs w:val="22"/>
        </w:rPr>
        <w:t xml:space="preserve"> </w:t>
      </w:r>
      <w:r w:rsidRPr="00356A3D">
        <w:rPr>
          <w:sz w:val="22"/>
          <w:szCs w:val="22"/>
        </w:rPr>
        <w:t>to</w:t>
      </w:r>
      <w:r w:rsidRPr="00356A3D">
        <w:rPr>
          <w:spacing w:val="-1"/>
          <w:sz w:val="22"/>
          <w:szCs w:val="22"/>
        </w:rPr>
        <w:t xml:space="preserve"> </w:t>
      </w:r>
      <w:r w:rsidRPr="00356A3D">
        <w:rPr>
          <w:sz w:val="22"/>
          <w:szCs w:val="22"/>
        </w:rPr>
        <w:t>gain</w:t>
      </w:r>
      <w:r w:rsidRPr="00356A3D">
        <w:rPr>
          <w:spacing w:val="-1"/>
          <w:sz w:val="22"/>
          <w:szCs w:val="22"/>
        </w:rPr>
        <w:t xml:space="preserve"> </w:t>
      </w:r>
      <w:r w:rsidRPr="00356A3D">
        <w:rPr>
          <w:sz w:val="22"/>
          <w:szCs w:val="22"/>
        </w:rPr>
        <w:t>priority</w:t>
      </w:r>
      <w:r w:rsidRPr="00356A3D">
        <w:rPr>
          <w:spacing w:val="-1"/>
          <w:sz w:val="22"/>
          <w:szCs w:val="22"/>
        </w:rPr>
        <w:t xml:space="preserve"> </w:t>
      </w:r>
      <w:r w:rsidRPr="00356A3D">
        <w:rPr>
          <w:sz w:val="22"/>
          <w:szCs w:val="22"/>
        </w:rPr>
        <w:t>access</w:t>
      </w:r>
      <w:r w:rsidRPr="00356A3D">
        <w:rPr>
          <w:spacing w:val="-1"/>
          <w:sz w:val="22"/>
          <w:szCs w:val="22"/>
        </w:rPr>
        <w:t xml:space="preserve"> </w:t>
      </w:r>
      <w:r w:rsidRPr="00356A3D">
        <w:rPr>
          <w:sz w:val="22"/>
          <w:szCs w:val="22"/>
        </w:rPr>
        <w:t>to</w:t>
      </w:r>
      <w:r w:rsidRPr="00356A3D">
        <w:rPr>
          <w:spacing w:val="-1"/>
          <w:sz w:val="22"/>
          <w:szCs w:val="22"/>
        </w:rPr>
        <w:t xml:space="preserve"> </w:t>
      </w:r>
      <w:r w:rsidRPr="00356A3D">
        <w:rPr>
          <w:sz w:val="22"/>
          <w:szCs w:val="22"/>
        </w:rPr>
        <w:t>medium.</w:t>
      </w:r>
      <w:r w:rsidRPr="00356A3D">
        <w:rPr>
          <w:spacing w:val="-2"/>
          <w:sz w:val="22"/>
          <w:szCs w:val="22"/>
        </w:rPr>
        <w:t xml:space="preserve"> </w:t>
      </w:r>
      <w:r w:rsidRPr="00356A3D">
        <w:rPr>
          <w:color w:val="208A20"/>
          <w:sz w:val="22"/>
          <w:szCs w:val="22"/>
          <w:u w:val="single" w:color="208A20"/>
        </w:rPr>
        <w:t>(#</w:t>
      </w:r>
      <w:proofErr w:type="gramStart"/>
      <w:r w:rsidRPr="00356A3D">
        <w:rPr>
          <w:color w:val="208A20"/>
          <w:sz w:val="22"/>
          <w:szCs w:val="22"/>
          <w:u w:val="single" w:color="208A20"/>
        </w:rPr>
        <w:t>15435)</w:t>
      </w:r>
      <w:r w:rsidRPr="00356A3D">
        <w:rPr>
          <w:sz w:val="22"/>
          <w:szCs w:val="22"/>
        </w:rPr>
        <w:t>If</w:t>
      </w:r>
      <w:proofErr w:type="gramEnd"/>
      <w:r w:rsidRPr="00356A3D">
        <w:rPr>
          <w:spacing w:val="-1"/>
          <w:sz w:val="22"/>
          <w:szCs w:val="22"/>
        </w:rPr>
        <w:t xml:space="preserve"> </w:t>
      </w:r>
      <w:r w:rsidRPr="00356A3D">
        <w:rPr>
          <w:sz w:val="22"/>
          <w:szCs w:val="22"/>
        </w:rPr>
        <w:t>EPCS</w:t>
      </w:r>
      <w:r w:rsidRPr="00356A3D">
        <w:rPr>
          <w:spacing w:val="-1"/>
          <w:sz w:val="22"/>
          <w:szCs w:val="22"/>
        </w:rPr>
        <w:t xml:space="preserve"> </w:t>
      </w:r>
      <w:r w:rsidRPr="00356A3D">
        <w:rPr>
          <w:sz w:val="22"/>
          <w:szCs w:val="22"/>
        </w:rPr>
        <w:t>priority</w:t>
      </w:r>
      <w:r w:rsidRPr="00356A3D">
        <w:rPr>
          <w:spacing w:val="-1"/>
          <w:sz w:val="22"/>
          <w:szCs w:val="22"/>
        </w:rPr>
        <w:t xml:space="preserve"> </w:t>
      </w:r>
      <w:r w:rsidRPr="00356A3D">
        <w:rPr>
          <w:sz w:val="22"/>
          <w:szCs w:val="22"/>
        </w:rPr>
        <w:t>access</w:t>
      </w:r>
      <w:r w:rsidRPr="00356A3D">
        <w:rPr>
          <w:spacing w:val="-1"/>
          <w:sz w:val="22"/>
          <w:szCs w:val="22"/>
        </w:rPr>
        <w:t xml:space="preserve"> </w:t>
      </w:r>
      <w:r w:rsidRPr="00356A3D">
        <w:rPr>
          <w:sz w:val="22"/>
          <w:szCs w:val="22"/>
        </w:rPr>
        <w:t>is</w:t>
      </w:r>
      <w:r w:rsidRPr="00356A3D">
        <w:rPr>
          <w:spacing w:val="-1"/>
          <w:sz w:val="22"/>
          <w:szCs w:val="22"/>
        </w:rPr>
        <w:t xml:space="preserve"> </w:t>
      </w:r>
      <w:r w:rsidRPr="00356A3D">
        <w:rPr>
          <w:sz w:val="22"/>
          <w:szCs w:val="22"/>
        </w:rPr>
        <w:t>in</w:t>
      </w:r>
      <w:r w:rsidRPr="00356A3D">
        <w:rPr>
          <w:spacing w:val="-1"/>
          <w:sz w:val="22"/>
          <w:szCs w:val="22"/>
        </w:rPr>
        <w:t xml:space="preserve"> </w:t>
      </w:r>
      <w:r w:rsidRPr="00356A3D">
        <w:rPr>
          <w:sz w:val="22"/>
          <w:szCs w:val="22"/>
        </w:rPr>
        <w:t>the</w:t>
      </w:r>
      <w:r w:rsidRPr="00356A3D">
        <w:rPr>
          <w:spacing w:val="-1"/>
          <w:sz w:val="22"/>
          <w:szCs w:val="22"/>
        </w:rPr>
        <w:t xml:space="preserve"> </w:t>
      </w:r>
      <w:r w:rsidRPr="00356A3D">
        <w:rPr>
          <w:sz w:val="22"/>
          <w:szCs w:val="22"/>
        </w:rPr>
        <w:t>enabled</w:t>
      </w:r>
      <w:r w:rsidRPr="00356A3D">
        <w:rPr>
          <w:spacing w:val="-1"/>
          <w:sz w:val="22"/>
          <w:szCs w:val="22"/>
        </w:rPr>
        <w:t xml:space="preserve"> </w:t>
      </w:r>
      <w:r w:rsidRPr="00356A3D">
        <w:rPr>
          <w:sz w:val="22"/>
          <w:szCs w:val="22"/>
        </w:rPr>
        <w:t>state</w:t>
      </w:r>
      <w:r w:rsidRPr="00356A3D">
        <w:rPr>
          <w:spacing w:val="-1"/>
          <w:sz w:val="22"/>
          <w:szCs w:val="22"/>
        </w:rPr>
        <w:t xml:space="preserve"> </w:t>
      </w:r>
      <w:r w:rsidRPr="00356A3D">
        <w:rPr>
          <w:sz w:val="22"/>
          <w:szCs w:val="22"/>
        </w:rPr>
        <w:t>for</w:t>
      </w:r>
      <w:r w:rsidRPr="00356A3D">
        <w:rPr>
          <w:spacing w:val="-1"/>
          <w:sz w:val="22"/>
          <w:szCs w:val="22"/>
        </w:rPr>
        <w:t xml:space="preserve"> </w:t>
      </w:r>
      <w:r w:rsidRPr="00356A3D">
        <w:rPr>
          <w:sz w:val="22"/>
          <w:szCs w:val="22"/>
        </w:rPr>
        <w:t>an</w:t>
      </w:r>
      <w:r w:rsidRPr="00356A3D">
        <w:rPr>
          <w:spacing w:val="-1"/>
          <w:sz w:val="22"/>
          <w:szCs w:val="22"/>
        </w:rPr>
        <w:t xml:space="preserve"> </w:t>
      </w:r>
      <w:r w:rsidRPr="00356A3D">
        <w:rPr>
          <w:sz w:val="22"/>
          <w:szCs w:val="22"/>
        </w:rPr>
        <w:t>EPCS non-AP MLD</w:t>
      </w:r>
      <w:ins w:id="158" w:author="Author">
        <w:r w:rsidR="00356A3D">
          <w:rPr>
            <w:sz w:val="22"/>
            <w:szCs w:val="22"/>
          </w:rPr>
          <w:t xml:space="preserve"> </w:t>
        </w:r>
        <w:r w:rsidR="00356A3D" w:rsidRPr="00356A3D">
          <w:rPr>
            <w:sz w:val="22"/>
            <w:szCs w:val="22"/>
          </w:rPr>
          <w:t>(#</w:t>
        </w:r>
        <w:bookmarkStart w:id="159" w:name="_Hlk137115493"/>
        <w:r w:rsidR="00356A3D" w:rsidRPr="00356A3D">
          <w:rPr>
            <w:sz w:val="22"/>
            <w:szCs w:val="22"/>
          </w:rPr>
          <w:t>16572, 18342</w:t>
        </w:r>
        <w:bookmarkEnd w:id="159"/>
        <w:r w:rsidR="00356A3D" w:rsidRPr="00356A3D">
          <w:rPr>
            <w:sz w:val="22"/>
            <w:szCs w:val="22"/>
          </w:rPr>
          <w:t xml:space="preserve">) </w:t>
        </w:r>
        <w:r w:rsidR="00356A3D" w:rsidRPr="00356A3D">
          <w:rPr>
            <w:spacing w:val="-2"/>
            <w:sz w:val="22"/>
            <w:szCs w:val="22"/>
          </w:rPr>
          <w:t xml:space="preserve">and the </w:t>
        </w:r>
        <w:r w:rsidR="00356A3D" w:rsidRPr="00356A3D">
          <w:rPr>
            <w:sz w:val="22"/>
            <w:szCs w:val="22"/>
          </w:rPr>
          <w:t>EPCS</w:t>
        </w:r>
        <w:r w:rsidR="00356A3D" w:rsidRPr="00356A3D">
          <w:rPr>
            <w:spacing w:val="-6"/>
            <w:sz w:val="22"/>
            <w:szCs w:val="22"/>
          </w:rPr>
          <w:t xml:space="preserve"> </w:t>
        </w:r>
        <w:r w:rsidR="00356A3D" w:rsidRPr="00356A3D">
          <w:rPr>
            <w:sz w:val="22"/>
            <w:szCs w:val="22"/>
          </w:rPr>
          <w:t>Priority</w:t>
        </w:r>
        <w:r w:rsidR="00356A3D" w:rsidRPr="00356A3D">
          <w:rPr>
            <w:spacing w:val="-5"/>
            <w:sz w:val="22"/>
            <w:szCs w:val="22"/>
          </w:rPr>
          <w:t xml:space="preserve"> </w:t>
        </w:r>
        <w:r w:rsidR="00356A3D" w:rsidRPr="00356A3D">
          <w:rPr>
            <w:sz w:val="22"/>
            <w:szCs w:val="22"/>
          </w:rPr>
          <w:t>Access</w:t>
        </w:r>
        <w:r w:rsidR="00356A3D" w:rsidRPr="00356A3D">
          <w:rPr>
            <w:spacing w:val="-5"/>
            <w:sz w:val="22"/>
            <w:szCs w:val="22"/>
          </w:rPr>
          <w:t xml:space="preserve"> </w:t>
        </w:r>
        <w:r w:rsidR="00356A3D" w:rsidRPr="00356A3D">
          <w:rPr>
            <w:sz w:val="22"/>
            <w:szCs w:val="22"/>
          </w:rPr>
          <w:t xml:space="preserve">Multi-Link element </w:t>
        </w:r>
        <w:r w:rsidR="00B77645">
          <w:rPr>
            <w:sz w:val="22"/>
            <w:szCs w:val="22"/>
          </w:rPr>
          <w:t>has</w:t>
        </w:r>
        <w:r w:rsidR="00356A3D" w:rsidRPr="00356A3D">
          <w:rPr>
            <w:sz w:val="22"/>
            <w:szCs w:val="22"/>
          </w:rPr>
          <w:t xml:space="preserve"> not include</w:t>
        </w:r>
        <w:r w:rsidR="00B77645">
          <w:rPr>
            <w:sz w:val="22"/>
            <w:szCs w:val="22"/>
          </w:rPr>
          <w:t>d</w:t>
        </w:r>
        <w:r w:rsidR="00356A3D" w:rsidRPr="00356A3D">
          <w:rPr>
            <w:sz w:val="22"/>
            <w:szCs w:val="22"/>
          </w:rPr>
          <w:t xml:space="preserve"> TID-To-link mapping </w:t>
        </w:r>
        <w:r w:rsidR="00B77645">
          <w:rPr>
            <w:sz w:val="22"/>
            <w:szCs w:val="22"/>
          </w:rPr>
          <w:t>during the enabling of</w:t>
        </w:r>
        <w:r w:rsidR="00356A3D" w:rsidRPr="00356A3D">
          <w:rPr>
            <w:sz w:val="22"/>
            <w:szCs w:val="22"/>
          </w:rPr>
          <w:t xml:space="preserve"> the ECPS priority access service</w:t>
        </w:r>
      </w:ins>
      <w:r w:rsidRPr="00356A3D">
        <w:rPr>
          <w:sz w:val="22"/>
          <w:szCs w:val="22"/>
        </w:rPr>
        <w:t>, then each non-AP STA affiliated with the non-AP MLD applies EPCS priority access to traffic on its enabled link using the procedure described below.</w:t>
      </w:r>
      <w:ins w:id="160" w:author="Author">
        <w:r w:rsidR="00356A3D">
          <w:rPr>
            <w:sz w:val="22"/>
            <w:szCs w:val="22"/>
          </w:rPr>
          <w:t xml:space="preserve"> </w:t>
        </w:r>
        <w:r w:rsidR="00356A3D" w:rsidRPr="00356A3D">
          <w:rPr>
            <w:sz w:val="22"/>
            <w:szCs w:val="22"/>
          </w:rPr>
          <w:t>(#16572, 18342) If</w:t>
        </w:r>
        <w:r w:rsidR="00356A3D" w:rsidRPr="00356A3D">
          <w:rPr>
            <w:spacing w:val="-1"/>
            <w:sz w:val="22"/>
            <w:szCs w:val="22"/>
          </w:rPr>
          <w:t xml:space="preserve"> </w:t>
        </w:r>
        <w:r w:rsidR="00356A3D" w:rsidRPr="00356A3D">
          <w:rPr>
            <w:sz w:val="22"/>
            <w:szCs w:val="22"/>
          </w:rPr>
          <w:t>EPCS</w:t>
        </w:r>
        <w:r w:rsidR="00356A3D" w:rsidRPr="00356A3D">
          <w:rPr>
            <w:spacing w:val="-1"/>
            <w:sz w:val="22"/>
            <w:szCs w:val="22"/>
          </w:rPr>
          <w:t xml:space="preserve"> </w:t>
        </w:r>
        <w:r w:rsidR="00356A3D" w:rsidRPr="00356A3D">
          <w:rPr>
            <w:sz w:val="22"/>
            <w:szCs w:val="22"/>
          </w:rPr>
          <w:t>priority</w:t>
        </w:r>
        <w:r w:rsidR="00356A3D" w:rsidRPr="00356A3D">
          <w:rPr>
            <w:spacing w:val="-1"/>
            <w:sz w:val="22"/>
            <w:szCs w:val="22"/>
          </w:rPr>
          <w:t xml:space="preserve"> </w:t>
        </w:r>
        <w:r w:rsidR="00356A3D" w:rsidRPr="00356A3D">
          <w:rPr>
            <w:sz w:val="22"/>
            <w:szCs w:val="22"/>
          </w:rPr>
          <w:t>access</w:t>
        </w:r>
        <w:r w:rsidR="00356A3D" w:rsidRPr="00356A3D">
          <w:rPr>
            <w:spacing w:val="-1"/>
            <w:sz w:val="22"/>
            <w:szCs w:val="22"/>
          </w:rPr>
          <w:t xml:space="preserve"> </w:t>
        </w:r>
        <w:r w:rsidR="00356A3D" w:rsidRPr="00356A3D">
          <w:rPr>
            <w:sz w:val="22"/>
            <w:szCs w:val="22"/>
          </w:rPr>
          <w:t>is</w:t>
        </w:r>
        <w:r w:rsidR="00356A3D" w:rsidRPr="00356A3D">
          <w:rPr>
            <w:spacing w:val="-1"/>
            <w:sz w:val="22"/>
            <w:szCs w:val="22"/>
          </w:rPr>
          <w:t xml:space="preserve"> </w:t>
        </w:r>
        <w:r w:rsidR="00356A3D" w:rsidRPr="00356A3D">
          <w:rPr>
            <w:sz w:val="22"/>
            <w:szCs w:val="22"/>
          </w:rPr>
          <w:t>in</w:t>
        </w:r>
        <w:r w:rsidR="00356A3D" w:rsidRPr="00356A3D">
          <w:rPr>
            <w:spacing w:val="-1"/>
            <w:sz w:val="22"/>
            <w:szCs w:val="22"/>
          </w:rPr>
          <w:t xml:space="preserve"> </w:t>
        </w:r>
        <w:r w:rsidR="00356A3D" w:rsidRPr="00356A3D">
          <w:rPr>
            <w:sz w:val="22"/>
            <w:szCs w:val="22"/>
          </w:rPr>
          <w:t>the</w:t>
        </w:r>
        <w:r w:rsidR="00356A3D" w:rsidRPr="00356A3D">
          <w:rPr>
            <w:spacing w:val="-1"/>
            <w:sz w:val="22"/>
            <w:szCs w:val="22"/>
          </w:rPr>
          <w:t xml:space="preserve"> </w:t>
        </w:r>
        <w:r w:rsidR="00356A3D" w:rsidRPr="00356A3D">
          <w:rPr>
            <w:sz w:val="22"/>
            <w:szCs w:val="22"/>
          </w:rPr>
          <w:t>enabled</w:t>
        </w:r>
        <w:r w:rsidR="00356A3D" w:rsidRPr="00356A3D">
          <w:rPr>
            <w:spacing w:val="-1"/>
            <w:sz w:val="22"/>
            <w:szCs w:val="22"/>
          </w:rPr>
          <w:t xml:space="preserve"> </w:t>
        </w:r>
        <w:r w:rsidR="00356A3D" w:rsidRPr="00356A3D">
          <w:rPr>
            <w:sz w:val="22"/>
            <w:szCs w:val="22"/>
          </w:rPr>
          <w:t>state</w:t>
        </w:r>
        <w:r w:rsidR="00356A3D" w:rsidRPr="00356A3D">
          <w:rPr>
            <w:spacing w:val="-1"/>
            <w:sz w:val="22"/>
            <w:szCs w:val="22"/>
          </w:rPr>
          <w:t xml:space="preserve"> </w:t>
        </w:r>
        <w:r w:rsidR="00356A3D" w:rsidRPr="00356A3D">
          <w:rPr>
            <w:sz w:val="22"/>
            <w:szCs w:val="22"/>
          </w:rPr>
          <w:t>for</w:t>
        </w:r>
        <w:r w:rsidR="00356A3D" w:rsidRPr="00356A3D">
          <w:rPr>
            <w:spacing w:val="-1"/>
            <w:sz w:val="22"/>
            <w:szCs w:val="22"/>
          </w:rPr>
          <w:t xml:space="preserve"> </w:t>
        </w:r>
        <w:r w:rsidR="00356A3D" w:rsidRPr="00356A3D">
          <w:rPr>
            <w:sz w:val="22"/>
            <w:szCs w:val="22"/>
          </w:rPr>
          <w:t>an</w:t>
        </w:r>
        <w:r w:rsidR="00356A3D" w:rsidRPr="00356A3D">
          <w:rPr>
            <w:spacing w:val="-1"/>
            <w:sz w:val="22"/>
            <w:szCs w:val="22"/>
          </w:rPr>
          <w:t xml:space="preserve"> </w:t>
        </w:r>
        <w:r w:rsidR="00356A3D" w:rsidRPr="00356A3D">
          <w:rPr>
            <w:sz w:val="22"/>
            <w:szCs w:val="22"/>
          </w:rPr>
          <w:t>EPCS non-AP MLD</w:t>
        </w:r>
        <w:r w:rsidR="00356A3D">
          <w:rPr>
            <w:sz w:val="22"/>
            <w:szCs w:val="22"/>
          </w:rPr>
          <w:t xml:space="preserve"> </w:t>
        </w:r>
        <w:r w:rsidR="00356A3D" w:rsidRPr="00356A3D">
          <w:rPr>
            <w:spacing w:val="-2"/>
            <w:sz w:val="22"/>
            <w:szCs w:val="22"/>
          </w:rPr>
          <w:t xml:space="preserve">and the </w:t>
        </w:r>
        <w:r w:rsidR="00356A3D" w:rsidRPr="00356A3D">
          <w:rPr>
            <w:sz w:val="22"/>
            <w:szCs w:val="22"/>
          </w:rPr>
          <w:t>EPCS</w:t>
        </w:r>
        <w:r w:rsidR="00356A3D" w:rsidRPr="00356A3D">
          <w:rPr>
            <w:spacing w:val="-6"/>
            <w:sz w:val="22"/>
            <w:szCs w:val="22"/>
          </w:rPr>
          <w:t xml:space="preserve"> </w:t>
        </w:r>
        <w:r w:rsidR="00356A3D" w:rsidRPr="00356A3D">
          <w:rPr>
            <w:sz w:val="22"/>
            <w:szCs w:val="22"/>
          </w:rPr>
          <w:t>Priority</w:t>
        </w:r>
        <w:r w:rsidR="00356A3D" w:rsidRPr="00356A3D">
          <w:rPr>
            <w:spacing w:val="-5"/>
            <w:sz w:val="22"/>
            <w:szCs w:val="22"/>
          </w:rPr>
          <w:t xml:space="preserve"> </w:t>
        </w:r>
        <w:r w:rsidR="00356A3D" w:rsidRPr="00356A3D">
          <w:rPr>
            <w:sz w:val="22"/>
            <w:szCs w:val="22"/>
          </w:rPr>
          <w:t>Access</w:t>
        </w:r>
        <w:r w:rsidR="00356A3D" w:rsidRPr="00356A3D">
          <w:rPr>
            <w:spacing w:val="-5"/>
            <w:sz w:val="22"/>
            <w:szCs w:val="22"/>
          </w:rPr>
          <w:t xml:space="preserve"> </w:t>
        </w:r>
        <w:r w:rsidR="00356A3D" w:rsidRPr="00356A3D">
          <w:rPr>
            <w:sz w:val="22"/>
            <w:szCs w:val="22"/>
          </w:rPr>
          <w:t xml:space="preserve">Multi-Link element </w:t>
        </w:r>
        <w:r w:rsidR="00B77645">
          <w:rPr>
            <w:sz w:val="22"/>
            <w:szCs w:val="22"/>
          </w:rPr>
          <w:t xml:space="preserve">has </w:t>
        </w:r>
        <w:r w:rsidR="00356A3D" w:rsidRPr="00356A3D">
          <w:rPr>
            <w:sz w:val="22"/>
            <w:szCs w:val="22"/>
          </w:rPr>
          <w:t>includ</w:t>
        </w:r>
        <w:r w:rsidR="00B77645">
          <w:rPr>
            <w:sz w:val="22"/>
            <w:szCs w:val="22"/>
          </w:rPr>
          <w:t>ed</w:t>
        </w:r>
        <w:r w:rsidR="00356A3D" w:rsidRPr="00356A3D">
          <w:rPr>
            <w:sz w:val="22"/>
            <w:szCs w:val="22"/>
          </w:rPr>
          <w:t xml:space="preserve"> TID-To-link mapping </w:t>
        </w:r>
        <w:r w:rsidR="00B77645">
          <w:rPr>
            <w:sz w:val="22"/>
            <w:szCs w:val="22"/>
          </w:rPr>
          <w:t>during the enabling of</w:t>
        </w:r>
        <w:r w:rsidR="00356A3D" w:rsidRPr="00356A3D">
          <w:rPr>
            <w:sz w:val="22"/>
            <w:szCs w:val="22"/>
          </w:rPr>
          <w:t xml:space="preserve"> the ECPS priority access service</w:t>
        </w:r>
        <w:r w:rsidR="00356A3D">
          <w:rPr>
            <w:sz w:val="22"/>
            <w:szCs w:val="22"/>
          </w:rPr>
          <w:t xml:space="preserve"> in the Common Info field</w:t>
        </w:r>
        <w:r w:rsidR="00356A3D" w:rsidRPr="00356A3D">
          <w:rPr>
            <w:sz w:val="22"/>
            <w:szCs w:val="22"/>
          </w:rPr>
          <w:t>, then</w:t>
        </w:r>
        <w:r w:rsidR="00356A3D">
          <w:rPr>
            <w:sz w:val="22"/>
            <w:szCs w:val="22"/>
          </w:rPr>
          <w:t xml:space="preserve"> only the affiliated non-AP STAs that are operating on the links indicated in the Link Mapping of </w:t>
        </w:r>
        <w:proofErr w:type="spellStart"/>
        <w:r w:rsidR="00356A3D">
          <w:rPr>
            <w:sz w:val="22"/>
            <w:szCs w:val="22"/>
          </w:rPr>
          <w:t>TIDn</w:t>
        </w:r>
        <w:proofErr w:type="spellEnd"/>
        <w:r w:rsidR="00356A3D">
          <w:rPr>
            <w:sz w:val="22"/>
            <w:szCs w:val="22"/>
          </w:rPr>
          <w:t xml:space="preserve"> appl</w:t>
        </w:r>
        <w:r w:rsidR="00704BBA">
          <w:rPr>
            <w:sz w:val="22"/>
            <w:szCs w:val="22"/>
          </w:rPr>
          <w:t>y</w:t>
        </w:r>
        <w:r w:rsidR="00356A3D">
          <w:rPr>
            <w:sz w:val="22"/>
            <w:szCs w:val="22"/>
          </w:rPr>
          <w:t xml:space="preserve"> the EPCS priority access</w:t>
        </w:r>
        <w:r w:rsidR="00CA4E3C">
          <w:rPr>
            <w:sz w:val="22"/>
            <w:szCs w:val="22"/>
          </w:rPr>
          <w:t xml:space="preserve"> to traffic of that TID.</w:t>
        </w:r>
      </w:ins>
    </w:p>
    <w:p w14:paraId="3EB96305" w14:textId="22DF990F" w:rsidR="00A66984" w:rsidRDefault="00A66984" w:rsidP="00A66984">
      <w:pPr>
        <w:pStyle w:val="BodyText"/>
        <w:spacing w:before="2"/>
        <w:rPr>
          <w:sz w:val="21"/>
        </w:rPr>
      </w:pPr>
    </w:p>
    <w:p w14:paraId="1CCBA780" w14:textId="691881AB" w:rsidR="00DB6F39" w:rsidRPr="00356A3D" w:rsidRDefault="00A66984" w:rsidP="00356A3D">
      <w:pPr>
        <w:tabs>
          <w:tab w:val="left" w:pos="798"/>
          <w:tab w:val="left" w:pos="799"/>
        </w:tabs>
        <w:adjustRightInd/>
        <w:spacing w:before="62" w:line="249" w:lineRule="auto"/>
        <w:ind w:left="142" w:right="157"/>
        <w:jc w:val="both"/>
      </w:pPr>
      <w:r>
        <w:t>An EPCS non-AP MLD shall apply EPCS priority access procedures only when its EPCS priority access state is set to enabled. An EPCS AP MLD may apply EPCS priority access to EPCS traffic using the procedure described below prior to completion of the negotiation to enable EPCS priority access.</w:t>
      </w:r>
    </w:p>
    <w:p w14:paraId="069C1445" w14:textId="2740D905" w:rsidR="004D783E" w:rsidRDefault="004D783E" w:rsidP="009603D9">
      <w:pPr>
        <w:rPr>
          <w:ins w:id="161" w:author="Author"/>
          <w:sz w:val="20"/>
        </w:rPr>
      </w:pPr>
    </w:p>
    <w:p w14:paraId="7DD24B70" w14:textId="413911AD" w:rsidR="00793E0A" w:rsidRDefault="00C742CF" w:rsidP="009603D9">
      <w:pPr>
        <w:rPr>
          <w:ins w:id="162" w:author="Author"/>
          <w:sz w:val="20"/>
        </w:rPr>
      </w:pPr>
      <w:r w:rsidRPr="00F01801">
        <w:rPr>
          <w:rFonts w:eastAsia="Malgun Gothic"/>
          <w:b/>
          <w:i/>
          <w:iCs/>
          <w:highlight w:val="yellow"/>
          <w:lang w:val="en-GB" w:bidi="ar-SA"/>
        </w:rPr>
        <w:t xml:space="preserve">TGbe editor: Please </w:t>
      </w:r>
      <w:r>
        <w:rPr>
          <w:rFonts w:eastAsia="Malgun Gothic"/>
          <w:b/>
          <w:i/>
          <w:iCs/>
          <w:highlight w:val="yellow"/>
          <w:lang w:val="en-GB" w:bidi="ar-SA"/>
        </w:rPr>
        <w:t>add the</w:t>
      </w:r>
      <w:r w:rsidR="00EB67CA">
        <w:rPr>
          <w:rFonts w:eastAsia="Malgun Gothic"/>
          <w:b/>
          <w:i/>
          <w:iCs/>
          <w:highlight w:val="yellow"/>
          <w:lang w:val="en-GB" w:bidi="ar-SA"/>
        </w:rPr>
        <w:t xml:space="preserve"> following </w:t>
      </w:r>
      <w:r w:rsidRPr="00EC44AC">
        <w:rPr>
          <w:b/>
          <w:i/>
          <w:iCs/>
          <w:highlight w:val="yellow"/>
        </w:rPr>
        <w:t>subclause</w:t>
      </w:r>
      <w:r>
        <w:rPr>
          <w:b/>
          <w:i/>
          <w:iCs/>
          <w:highlight w:val="yellow"/>
        </w:rPr>
        <w:t xml:space="preserve"> as shown below</w:t>
      </w:r>
      <w:r w:rsidRPr="00EC44AC">
        <w:rPr>
          <w:b/>
          <w:i/>
          <w:iCs/>
          <w:highlight w:val="yellow"/>
        </w:rPr>
        <w:t>:</w:t>
      </w:r>
    </w:p>
    <w:p w14:paraId="38196595" w14:textId="70024F16" w:rsidR="00793E0A" w:rsidRDefault="00793E0A" w:rsidP="00793E0A">
      <w:pPr>
        <w:pStyle w:val="Heading5"/>
        <w:numPr>
          <w:ilvl w:val="3"/>
          <w:numId w:val="21"/>
        </w:numPr>
        <w:tabs>
          <w:tab w:val="left" w:pos="1051"/>
        </w:tabs>
        <w:kinsoku w:val="0"/>
        <w:overflowPunct w:val="0"/>
        <w:spacing w:before="102" w:line="240" w:lineRule="auto"/>
        <w:rPr>
          <w:ins w:id="163" w:author="Author"/>
        </w:rPr>
      </w:pPr>
      <w:ins w:id="164" w:author="Author">
        <w:r>
          <w:t>EDCA</w:t>
        </w:r>
        <w:r w:rsidRPr="007C5665">
          <w:t xml:space="preserve"> </w:t>
        </w:r>
        <w:r>
          <w:t>operation</w:t>
        </w:r>
        <w:r w:rsidRPr="007C5665">
          <w:t xml:space="preserve"> </w:t>
        </w:r>
        <w:r>
          <w:t>using</w:t>
        </w:r>
        <w:r w:rsidRPr="007C5665">
          <w:t xml:space="preserve"> </w:t>
        </w:r>
        <w:r>
          <w:t>EPCS TID-To-Link mapping</w:t>
        </w:r>
        <w:r w:rsidRPr="007C5665">
          <w:t xml:space="preserve"> parameters</w:t>
        </w:r>
        <w:r>
          <w:t xml:space="preserve"> (#</w:t>
        </w:r>
        <w:r w:rsidR="00EB67CA" w:rsidRPr="00EB67CA">
          <w:t>16572, 18342</w:t>
        </w:r>
        <w:r>
          <w:t xml:space="preserve">) </w:t>
        </w:r>
      </w:ins>
    </w:p>
    <w:p w14:paraId="415AD66D" w14:textId="77777777" w:rsidR="00793E0A" w:rsidRDefault="00793E0A" w:rsidP="00793E0A">
      <w:pPr>
        <w:widowControl/>
        <w:autoSpaceDE/>
        <w:autoSpaceDN/>
        <w:adjustRightInd/>
        <w:rPr>
          <w:ins w:id="165" w:author="Author"/>
          <w:sz w:val="20"/>
        </w:rPr>
      </w:pPr>
    </w:p>
    <w:p w14:paraId="54E0F082" w14:textId="77777777" w:rsidR="00793E0A" w:rsidRDefault="00793E0A" w:rsidP="00793E0A">
      <w:pPr>
        <w:widowControl/>
        <w:autoSpaceDE/>
        <w:autoSpaceDN/>
        <w:adjustRightInd/>
        <w:rPr>
          <w:ins w:id="166" w:author="Author"/>
          <w:sz w:val="20"/>
        </w:rPr>
      </w:pPr>
      <w:ins w:id="167" w:author="Author">
        <w:r>
          <w:rPr>
            <w:sz w:val="20"/>
          </w:rPr>
          <w:t xml:space="preserve">As part of EPCS priority access procedure, the AP MLD may uniquely map the EPCS traffic to any of the links that were setup between the AP MLD and the non-AP MLD during the ML setup procedure (or subset of thereof). The AP MLD may apply the default mapping or a specified mapping of each TID to one or more links. </w:t>
        </w:r>
      </w:ins>
    </w:p>
    <w:p w14:paraId="54778E0E" w14:textId="77777777" w:rsidR="00793E0A" w:rsidRDefault="00793E0A" w:rsidP="00793E0A">
      <w:pPr>
        <w:widowControl/>
        <w:autoSpaceDE/>
        <w:autoSpaceDN/>
        <w:adjustRightInd/>
        <w:rPr>
          <w:ins w:id="168" w:author="Author"/>
          <w:sz w:val="20"/>
        </w:rPr>
      </w:pPr>
    </w:p>
    <w:p w14:paraId="09919F55" w14:textId="77777777" w:rsidR="00793E0A" w:rsidRDefault="00793E0A" w:rsidP="00793E0A">
      <w:pPr>
        <w:widowControl/>
        <w:autoSpaceDE/>
        <w:autoSpaceDN/>
        <w:adjustRightInd/>
        <w:rPr>
          <w:ins w:id="169" w:author="Author"/>
          <w:sz w:val="20"/>
        </w:rPr>
      </w:pPr>
      <w:ins w:id="170" w:author="Author">
        <w:r>
          <w:rPr>
            <w:sz w:val="20"/>
          </w:rPr>
          <w:t xml:space="preserve">In that case, the AP MLD shall set the following values in the Priority Access Multi-Link element carried either in the </w:t>
        </w:r>
        <w:r w:rsidRPr="00C84258">
          <w:rPr>
            <w:sz w:val="20"/>
          </w:rPr>
          <w:t>EPCS Priority Access Enable Request frame</w:t>
        </w:r>
        <w:r>
          <w:rPr>
            <w:sz w:val="20"/>
          </w:rPr>
          <w:t xml:space="preserve"> or </w:t>
        </w:r>
        <w:r w:rsidRPr="00C84258">
          <w:rPr>
            <w:sz w:val="20"/>
          </w:rPr>
          <w:t>EPCS Priority Access Enable Re</w:t>
        </w:r>
        <w:r>
          <w:rPr>
            <w:sz w:val="20"/>
          </w:rPr>
          <w:t>sponse</w:t>
        </w:r>
        <w:r w:rsidRPr="00C84258">
          <w:rPr>
            <w:sz w:val="20"/>
          </w:rPr>
          <w:t xml:space="preserve"> frame</w:t>
        </w:r>
        <w:r>
          <w:rPr>
            <w:sz w:val="20"/>
          </w:rPr>
          <w:t>:</w:t>
        </w:r>
      </w:ins>
    </w:p>
    <w:p w14:paraId="329A371A" w14:textId="77777777" w:rsidR="00793E0A" w:rsidRDefault="00793E0A" w:rsidP="00793E0A">
      <w:pPr>
        <w:pStyle w:val="ListParagraph"/>
        <w:widowControl/>
        <w:numPr>
          <w:ilvl w:val="0"/>
          <w:numId w:val="22"/>
        </w:numPr>
        <w:autoSpaceDE/>
        <w:autoSpaceDN/>
        <w:adjustRightInd/>
        <w:rPr>
          <w:ins w:id="171" w:author="Author"/>
          <w:sz w:val="20"/>
        </w:rPr>
      </w:pPr>
      <w:ins w:id="172" w:author="Author">
        <w:r>
          <w:rPr>
            <w:sz w:val="20"/>
          </w:rPr>
          <w:t>T</w:t>
        </w:r>
        <w:r w:rsidRPr="00C84258">
          <w:rPr>
            <w:sz w:val="20"/>
          </w:rPr>
          <w:t xml:space="preserve">he TID-To-Link Mapping Present subfield </w:t>
        </w:r>
        <w:r>
          <w:rPr>
            <w:sz w:val="20"/>
          </w:rPr>
          <w:t xml:space="preserve">is set </w:t>
        </w:r>
        <w:r w:rsidRPr="00C84258">
          <w:rPr>
            <w:sz w:val="20"/>
          </w:rPr>
          <w:t xml:space="preserve">to 1 in the Presence bitmap </w:t>
        </w:r>
        <w:r>
          <w:rPr>
            <w:sz w:val="20"/>
          </w:rPr>
          <w:t>of the Multi-Link control field</w:t>
        </w:r>
        <w:r w:rsidRPr="00C84258">
          <w:rPr>
            <w:sz w:val="20"/>
          </w:rPr>
          <w:t>.</w:t>
        </w:r>
      </w:ins>
    </w:p>
    <w:p w14:paraId="6140B543" w14:textId="77777777" w:rsidR="00793E0A" w:rsidRPr="00025F91" w:rsidRDefault="00793E0A" w:rsidP="00793E0A">
      <w:pPr>
        <w:pStyle w:val="ListParagraph"/>
        <w:widowControl/>
        <w:numPr>
          <w:ilvl w:val="0"/>
          <w:numId w:val="22"/>
        </w:numPr>
        <w:autoSpaceDE/>
        <w:autoSpaceDN/>
        <w:adjustRightInd/>
        <w:rPr>
          <w:ins w:id="173" w:author="Author"/>
          <w:sz w:val="20"/>
        </w:rPr>
      </w:pPr>
      <w:ins w:id="174" w:author="Author">
        <w:r>
          <w:rPr>
            <w:sz w:val="20"/>
          </w:rPr>
          <w:t xml:space="preserve">The </w:t>
        </w:r>
        <w:r>
          <w:rPr>
            <w:sz w:val="20"/>
            <w:szCs w:val="20"/>
          </w:rPr>
          <w:t>Direction subfield value of the TID-To-Link Mapping Control field is set to 2.</w:t>
        </w:r>
      </w:ins>
    </w:p>
    <w:p w14:paraId="0A76BCDC" w14:textId="77777777" w:rsidR="00793E0A" w:rsidRDefault="00793E0A" w:rsidP="00793E0A">
      <w:pPr>
        <w:pStyle w:val="ListParagraph"/>
        <w:widowControl/>
        <w:numPr>
          <w:ilvl w:val="0"/>
          <w:numId w:val="22"/>
        </w:numPr>
        <w:autoSpaceDE/>
        <w:autoSpaceDN/>
        <w:adjustRightInd/>
        <w:rPr>
          <w:ins w:id="175" w:author="Author"/>
          <w:sz w:val="20"/>
        </w:rPr>
      </w:pPr>
      <w:ins w:id="176" w:author="Author">
        <w:r>
          <w:rPr>
            <w:sz w:val="20"/>
          </w:rPr>
          <w:t xml:space="preserve">The </w:t>
        </w:r>
        <w:r w:rsidRPr="00025F91">
          <w:rPr>
            <w:sz w:val="20"/>
          </w:rPr>
          <w:t xml:space="preserve">Mapping Switch Time Present subfield value of the TID-To-Link Mapping Control field </w:t>
        </w:r>
        <w:r>
          <w:rPr>
            <w:sz w:val="20"/>
          </w:rPr>
          <w:t>is</w:t>
        </w:r>
        <w:r w:rsidRPr="00025F91">
          <w:rPr>
            <w:sz w:val="20"/>
          </w:rPr>
          <w:t xml:space="preserve"> set to 0</w:t>
        </w:r>
        <w:r>
          <w:rPr>
            <w:sz w:val="20"/>
          </w:rPr>
          <w:t>.</w:t>
        </w:r>
      </w:ins>
    </w:p>
    <w:p w14:paraId="0837FE85" w14:textId="77777777" w:rsidR="00793E0A" w:rsidRPr="00025F91" w:rsidRDefault="00793E0A" w:rsidP="00793E0A">
      <w:pPr>
        <w:pStyle w:val="ListParagraph"/>
        <w:widowControl/>
        <w:numPr>
          <w:ilvl w:val="0"/>
          <w:numId w:val="22"/>
        </w:numPr>
        <w:autoSpaceDE/>
        <w:autoSpaceDN/>
        <w:adjustRightInd/>
        <w:rPr>
          <w:ins w:id="177" w:author="Author"/>
          <w:sz w:val="20"/>
        </w:rPr>
      </w:pPr>
      <w:ins w:id="178" w:author="Author">
        <w:r>
          <w:rPr>
            <w:sz w:val="20"/>
          </w:rPr>
          <w:t xml:space="preserve">The </w:t>
        </w:r>
        <w:r>
          <w:rPr>
            <w:sz w:val="20"/>
            <w:szCs w:val="20"/>
          </w:rPr>
          <w:t>Expected Duration Present subfield value of the TID-To-Link Mapping Control field is set to 0.</w:t>
        </w:r>
      </w:ins>
    </w:p>
    <w:p w14:paraId="672BE970" w14:textId="77777777" w:rsidR="00793E0A" w:rsidRDefault="00793E0A" w:rsidP="00793E0A">
      <w:pPr>
        <w:pStyle w:val="ListParagraph"/>
        <w:widowControl/>
        <w:numPr>
          <w:ilvl w:val="0"/>
          <w:numId w:val="22"/>
        </w:numPr>
        <w:autoSpaceDE/>
        <w:autoSpaceDN/>
        <w:adjustRightInd/>
        <w:rPr>
          <w:ins w:id="179" w:author="Author"/>
          <w:sz w:val="20"/>
        </w:rPr>
      </w:pPr>
      <w:ins w:id="180" w:author="Author">
        <w:r>
          <w:rPr>
            <w:sz w:val="20"/>
          </w:rPr>
          <w:t xml:space="preserve">If the default TID-To-Link mapping is applied, the Default Link Mapping value of </w:t>
        </w:r>
        <w:r>
          <w:rPr>
            <w:sz w:val="20"/>
            <w:szCs w:val="20"/>
          </w:rPr>
          <w:t>the TID-To-Link Mapping Control field</w:t>
        </w:r>
        <w:r>
          <w:rPr>
            <w:sz w:val="20"/>
          </w:rPr>
          <w:t xml:space="preserve"> is set to 1.</w:t>
        </w:r>
      </w:ins>
    </w:p>
    <w:p w14:paraId="1AA76593" w14:textId="77777777" w:rsidR="00793E0A" w:rsidRDefault="00793E0A" w:rsidP="00793E0A">
      <w:pPr>
        <w:pStyle w:val="ListParagraph"/>
        <w:widowControl/>
        <w:numPr>
          <w:ilvl w:val="0"/>
          <w:numId w:val="22"/>
        </w:numPr>
        <w:autoSpaceDE/>
        <w:autoSpaceDN/>
        <w:adjustRightInd/>
        <w:rPr>
          <w:ins w:id="181" w:author="Author"/>
          <w:sz w:val="20"/>
        </w:rPr>
      </w:pPr>
      <w:ins w:id="182" w:author="Author">
        <w:r>
          <w:rPr>
            <w:sz w:val="20"/>
          </w:rPr>
          <w:t xml:space="preserve">If the non-default TID-To-Link mapping is applied, the Default Link Mapping value of </w:t>
        </w:r>
        <w:r>
          <w:rPr>
            <w:sz w:val="20"/>
            <w:szCs w:val="20"/>
          </w:rPr>
          <w:t>the TID-To-Link Mapping Control field</w:t>
        </w:r>
        <w:r>
          <w:rPr>
            <w:sz w:val="20"/>
          </w:rPr>
          <w:t xml:space="preserve"> is set to 0 and the Link Mapping Presence Indicator subfield is set to 1 in each of its bits. Moreover, each of the Link Mapping of TID n fields indicates which of the setup links is mapped for each TID n.</w:t>
        </w:r>
      </w:ins>
    </w:p>
    <w:p w14:paraId="22F083DB" w14:textId="77777777" w:rsidR="00793E0A" w:rsidRDefault="00793E0A" w:rsidP="00793E0A">
      <w:pPr>
        <w:widowControl/>
        <w:autoSpaceDE/>
        <w:autoSpaceDN/>
        <w:adjustRightInd/>
        <w:rPr>
          <w:ins w:id="183" w:author="Author"/>
          <w:sz w:val="20"/>
        </w:rPr>
      </w:pPr>
    </w:p>
    <w:p w14:paraId="7FFF3F06" w14:textId="77777777" w:rsidR="00793E0A" w:rsidRDefault="00793E0A" w:rsidP="00793E0A">
      <w:pPr>
        <w:widowControl/>
        <w:autoSpaceDE/>
        <w:autoSpaceDN/>
        <w:adjustRightInd/>
        <w:rPr>
          <w:ins w:id="184" w:author="Author"/>
          <w:sz w:val="20"/>
        </w:rPr>
      </w:pPr>
      <w:ins w:id="185" w:author="Author">
        <w:r>
          <w:rPr>
            <w:sz w:val="20"/>
          </w:rPr>
          <w:t xml:space="preserve">If the </w:t>
        </w:r>
        <w:r w:rsidRPr="00C84258">
          <w:rPr>
            <w:sz w:val="20"/>
          </w:rPr>
          <w:t xml:space="preserve">TID-To-Link Mapping Present subfield </w:t>
        </w:r>
        <w:r>
          <w:rPr>
            <w:sz w:val="20"/>
          </w:rPr>
          <w:t xml:space="preserve">is set </w:t>
        </w:r>
        <w:r w:rsidRPr="00C84258">
          <w:rPr>
            <w:sz w:val="20"/>
          </w:rPr>
          <w:t>to 1</w:t>
        </w:r>
        <w:r>
          <w:rPr>
            <w:sz w:val="20"/>
          </w:rPr>
          <w:t xml:space="preserve"> in the Priority Access Multi-Link element carried either in the </w:t>
        </w:r>
        <w:r w:rsidRPr="00C84258">
          <w:rPr>
            <w:sz w:val="20"/>
          </w:rPr>
          <w:t>EPCS Priority Access Enable Request frame</w:t>
        </w:r>
        <w:r>
          <w:rPr>
            <w:sz w:val="20"/>
          </w:rPr>
          <w:t xml:space="preserve"> or </w:t>
        </w:r>
        <w:r w:rsidRPr="00C84258">
          <w:rPr>
            <w:sz w:val="20"/>
          </w:rPr>
          <w:t>EPCS Priority Access Enable Re</w:t>
        </w:r>
        <w:r>
          <w:rPr>
            <w:sz w:val="20"/>
          </w:rPr>
          <w:t>sponse</w:t>
        </w:r>
        <w:r w:rsidRPr="00C84258">
          <w:rPr>
            <w:sz w:val="20"/>
          </w:rPr>
          <w:t xml:space="preserve"> frame</w:t>
        </w:r>
        <w:r>
          <w:rPr>
            <w:sz w:val="20"/>
          </w:rPr>
          <w:t>, the following shall be applied:</w:t>
        </w:r>
      </w:ins>
    </w:p>
    <w:p w14:paraId="7E21BA8B" w14:textId="50B400A4" w:rsidR="00793E0A" w:rsidRDefault="00793E0A" w:rsidP="00793E0A">
      <w:pPr>
        <w:pStyle w:val="ListParagraph"/>
        <w:widowControl/>
        <w:numPr>
          <w:ilvl w:val="0"/>
          <w:numId w:val="23"/>
        </w:numPr>
        <w:autoSpaceDE/>
        <w:autoSpaceDN/>
        <w:adjustRightInd/>
        <w:rPr>
          <w:ins w:id="186" w:author="Author"/>
          <w:sz w:val="20"/>
        </w:rPr>
      </w:pPr>
      <w:ins w:id="187" w:author="Author">
        <w:r>
          <w:rPr>
            <w:sz w:val="20"/>
          </w:rPr>
          <w:t xml:space="preserve">During the process </w:t>
        </w:r>
        <w:r>
          <w:rPr>
            <w:sz w:val="20"/>
            <w:szCs w:val="20"/>
          </w:rPr>
          <w:t>of enabling EPCS priority access</w:t>
        </w:r>
        <w:r>
          <w:rPr>
            <w:sz w:val="20"/>
          </w:rPr>
          <w:t xml:space="preserve">, the </w:t>
        </w:r>
        <w:r w:rsidRPr="00875C0C">
          <w:rPr>
            <w:sz w:val="20"/>
          </w:rPr>
          <w:t>EPCS AP MLD and the EPCS non-AP MLD</w:t>
        </w:r>
        <w:r>
          <w:rPr>
            <w:sz w:val="20"/>
          </w:rPr>
          <w:t>:</w:t>
        </w:r>
      </w:ins>
    </w:p>
    <w:p w14:paraId="6EFE5FF4" w14:textId="2F2E074B" w:rsidR="00793E0A" w:rsidRDefault="0077010C" w:rsidP="00793E0A">
      <w:pPr>
        <w:pStyle w:val="ListParagraph"/>
        <w:widowControl/>
        <w:numPr>
          <w:ilvl w:val="1"/>
          <w:numId w:val="23"/>
        </w:numPr>
        <w:autoSpaceDE/>
        <w:autoSpaceDN/>
        <w:adjustRightInd/>
        <w:rPr>
          <w:ins w:id="188" w:author="Author"/>
          <w:sz w:val="20"/>
        </w:rPr>
      </w:pPr>
      <w:ins w:id="189" w:author="Author">
        <w:r>
          <w:rPr>
            <w:sz w:val="20"/>
          </w:rPr>
          <w:t>Shall, i</w:t>
        </w:r>
        <w:r w:rsidR="008F432D">
          <w:rPr>
            <w:sz w:val="20"/>
          </w:rPr>
          <w:t xml:space="preserve">f </w:t>
        </w:r>
        <w:proofErr w:type="spellStart"/>
        <w:r w:rsidR="008F432D">
          <w:rPr>
            <w:sz w:val="20"/>
          </w:rPr>
          <w:t>the</w:t>
        </w:r>
        <w:proofErr w:type="spellEnd"/>
        <w:r w:rsidR="008F432D">
          <w:rPr>
            <w:sz w:val="20"/>
          </w:rPr>
          <w:t xml:space="preserve"> </w:t>
        </w:r>
        <w:r w:rsidR="008F432D" w:rsidRPr="004B034B">
          <w:rPr>
            <w:sz w:val="20"/>
            <w:szCs w:val="20"/>
          </w:rPr>
          <w:t xml:space="preserve">Maintain Negotiated TID-To-Link mapping </w:t>
        </w:r>
        <w:r w:rsidR="00B834AD">
          <w:rPr>
            <w:sz w:val="20"/>
            <w:szCs w:val="20"/>
          </w:rPr>
          <w:t>subfield is</w:t>
        </w:r>
        <w:r w:rsidR="008F432D">
          <w:rPr>
            <w:sz w:val="20"/>
            <w:szCs w:val="20"/>
          </w:rPr>
          <w:t xml:space="preserve"> equal to 1</w:t>
        </w:r>
        <w:r w:rsidR="005612FC">
          <w:rPr>
            <w:sz w:val="20"/>
            <w:szCs w:val="20"/>
          </w:rPr>
          <w:t xml:space="preserve"> in the EPCS Control field carried in the </w:t>
        </w:r>
        <w:r w:rsidR="005612FC" w:rsidRPr="00C84258">
          <w:rPr>
            <w:sz w:val="20"/>
          </w:rPr>
          <w:t>EPCS Priority Access Enable Request frame</w:t>
        </w:r>
        <w:r w:rsidR="005612FC">
          <w:rPr>
            <w:sz w:val="20"/>
          </w:rPr>
          <w:t xml:space="preserve"> or </w:t>
        </w:r>
        <w:r w:rsidR="005612FC" w:rsidRPr="00C84258">
          <w:rPr>
            <w:sz w:val="20"/>
          </w:rPr>
          <w:t>EPCS Priority Access Enable Re</w:t>
        </w:r>
        <w:r w:rsidR="005612FC">
          <w:rPr>
            <w:sz w:val="20"/>
          </w:rPr>
          <w:t>sponse</w:t>
        </w:r>
        <w:r w:rsidR="005612FC" w:rsidRPr="00C84258">
          <w:rPr>
            <w:sz w:val="20"/>
          </w:rPr>
          <w:t xml:space="preserve"> </w:t>
        </w:r>
        <w:r w:rsidR="005612FC" w:rsidRPr="00C84258">
          <w:rPr>
            <w:sz w:val="20"/>
          </w:rPr>
          <w:lastRenderedPageBreak/>
          <w:t>frame</w:t>
        </w:r>
        <w:r w:rsidR="00B834AD">
          <w:rPr>
            <w:sz w:val="20"/>
            <w:szCs w:val="20"/>
          </w:rPr>
          <w:t xml:space="preserve"> and if there is a successfully negotiated </w:t>
        </w:r>
        <w:r w:rsidR="00B834AD">
          <w:rPr>
            <w:sz w:val="20"/>
          </w:rPr>
          <w:t>TID-To-Link mapping with the other peer ECPS MLD</w:t>
        </w:r>
        <w:r w:rsidR="008F432D">
          <w:rPr>
            <w:sz w:val="20"/>
            <w:szCs w:val="20"/>
          </w:rPr>
          <w:t xml:space="preserve">, </w:t>
        </w:r>
        <w:r w:rsidR="006E2DA0">
          <w:rPr>
            <w:sz w:val="20"/>
          </w:rPr>
          <w:t>retain</w:t>
        </w:r>
        <w:r w:rsidR="00793E0A">
          <w:rPr>
            <w:sz w:val="20"/>
          </w:rPr>
          <w:t xml:space="preserve"> th</w:t>
        </w:r>
        <w:r w:rsidR="00B834AD">
          <w:rPr>
            <w:sz w:val="20"/>
          </w:rPr>
          <w:t>at</w:t>
        </w:r>
        <w:r w:rsidR="00793E0A">
          <w:rPr>
            <w:sz w:val="20"/>
          </w:rPr>
          <w:t xml:space="preserve"> TID-To-Link mapping, as defined in </w:t>
        </w:r>
        <w:r w:rsidR="00793E0A" w:rsidRPr="00875C0C">
          <w:rPr>
            <w:sz w:val="20"/>
          </w:rPr>
          <w:t xml:space="preserve">35.3.7.1.3 </w:t>
        </w:r>
        <w:r w:rsidR="00793E0A">
          <w:rPr>
            <w:sz w:val="20"/>
          </w:rPr>
          <w:t>(</w:t>
        </w:r>
        <w:r w:rsidR="00793E0A" w:rsidRPr="00875C0C">
          <w:rPr>
            <w:sz w:val="20"/>
          </w:rPr>
          <w:t>Negotiation of TID-to-link mapping</w:t>
        </w:r>
        <w:r w:rsidR="00793E0A">
          <w:rPr>
            <w:sz w:val="20"/>
          </w:rPr>
          <w:t>).</w:t>
        </w:r>
      </w:ins>
    </w:p>
    <w:p w14:paraId="2FB3FE6A" w14:textId="64931DE3" w:rsidR="00793E0A" w:rsidRDefault="0077010C" w:rsidP="00793E0A">
      <w:pPr>
        <w:pStyle w:val="ListParagraph"/>
        <w:widowControl/>
        <w:numPr>
          <w:ilvl w:val="1"/>
          <w:numId w:val="23"/>
        </w:numPr>
        <w:autoSpaceDE/>
        <w:autoSpaceDN/>
        <w:adjustRightInd/>
        <w:rPr>
          <w:ins w:id="190" w:author="Author"/>
          <w:sz w:val="20"/>
        </w:rPr>
      </w:pPr>
      <w:ins w:id="191" w:author="Author">
        <w:r>
          <w:rPr>
            <w:sz w:val="20"/>
          </w:rPr>
          <w:t>S</w:t>
        </w:r>
        <w:r w:rsidR="00793E0A">
          <w:rPr>
            <w:sz w:val="20"/>
          </w:rPr>
          <w:t>hall update their TID-To-Link mapping with the parameters set in the TID-To-Link Mapping Control field and in any of the Link Mapping of TID n (if present).</w:t>
        </w:r>
      </w:ins>
    </w:p>
    <w:p w14:paraId="2733FC34" w14:textId="77777777" w:rsidR="00793E0A" w:rsidRDefault="00793E0A" w:rsidP="00793E0A">
      <w:pPr>
        <w:pStyle w:val="ListParagraph"/>
        <w:widowControl/>
        <w:numPr>
          <w:ilvl w:val="0"/>
          <w:numId w:val="23"/>
        </w:numPr>
        <w:autoSpaceDE/>
        <w:autoSpaceDN/>
        <w:adjustRightInd/>
        <w:rPr>
          <w:ins w:id="192" w:author="Author"/>
          <w:sz w:val="20"/>
        </w:rPr>
      </w:pPr>
      <w:ins w:id="193" w:author="Author">
        <w:r>
          <w:rPr>
            <w:sz w:val="20"/>
          </w:rPr>
          <w:t xml:space="preserve">While EPCS priority access is enabled, the </w:t>
        </w:r>
        <w:r w:rsidRPr="00875C0C">
          <w:rPr>
            <w:sz w:val="20"/>
          </w:rPr>
          <w:t>EPCS AP MLD and the EPCS non-AP MLD</w:t>
        </w:r>
        <w:r>
          <w:rPr>
            <w:sz w:val="20"/>
          </w:rPr>
          <w:t xml:space="preserve"> shall apply the TID-To-Link mapping on EPCS traffic both in UL and DL</w:t>
        </w:r>
        <w:r w:rsidRPr="00B834AD">
          <w:rPr>
            <w:sz w:val="20"/>
          </w:rPr>
          <w:t>, unless the AP MLD advertises a mandatory TID-to-link mapping as defined in 35.3.7.1.7 (Advertised TID-to-link mapping in Beacon and Probe Response frames).</w:t>
        </w:r>
      </w:ins>
    </w:p>
    <w:p w14:paraId="1E6F6A2C" w14:textId="73902485" w:rsidR="005612FC" w:rsidRDefault="006E2DA0" w:rsidP="00793E0A">
      <w:pPr>
        <w:pStyle w:val="ListParagraph"/>
        <w:widowControl/>
        <w:numPr>
          <w:ilvl w:val="0"/>
          <w:numId w:val="23"/>
        </w:numPr>
        <w:autoSpaceDE/>
        <w:autoSpaceDN/>
        <w:adjustRightInd/>
        <w:rPr>
          <w:ins w:id="194" w:author="Author"/>
          <w:sz w:val="20"/>
        </w:rPr>
      </w:pPr>
      <w:ins w:id="195" w:author="Author">
        <w:r>
          <w:rPr>
            <w:sz w:val="20"/>
          </w:rPr>
          <w:t>When</w:t>
        </w:r>
        <w:r w:rsidR="00793E0A">
          <w:rPr>
            <w:sz w:val="20"/>
          </w:rPr>
          <w:t xml:space="preserve"> the</w:t>
        </w:r>
        <w:r w:rsidR="00793E0A" w:rsidRPr="00875C0C">
          <w:rPr>
            <w:sz w:val="20"/>
          </w:rPr>
          <w:t xml:space="preserve"> </w:t>
        </w:r>
        <w:r w:rsidR="00793E0A" w:rsidRPr="004F3EF4">
          <w:rPr>
            <w:sz w:val="20"/>
          </w:rPr>
          <w:t xml:space="preserve">EPCS priority access is </w:t>
        </w:r>
        <w:r>
          <w:rPr>
            <w:sz w:val="20"/>
          </w:rPr>
          <w:t xml:space="preserve">being </w:t>
        </w:r>
        <w:r w:rsidR="00793E0A" w:rsidRPr="004F3EF4">
          <w:rPr>
            <w:sz w:val="20"/>
          </w:rPr>
          <w:t>torn down</w:t>
        </w:r>
        <w:r w:rsidR="005612FC">
          <w:rPr>
            <w:sz w:val="20"/>
          </w:rPr>
          <w:t>:</w:t>
        </w:r>
        <w:r w:rsidR="00793E0A" w:rsidRPr="00B834AD">
          <w:rPr>
            <w:sz w:val="20"/>
          </w:rPr>
          <w:t xml:space="preserve"> </w:t>
        </w:r>
      </w:ins>
    </w:p>
    <w:p w14:paraId="105F2C9D" w14:textId="308EAFB8" w:rsidR="00793E0A" w:rsidRDefault="005612FC" w:rsidP="005612FC">
      <w:pPr>
        <w:pStyle w:val="ListParagraph"/>
        <w:widowControl/>
        <w:numPr>
          <w:ilvl w:val="1"/>
          <w:numId w:val="23"/>
        </w:numPr>
        <w:autoSpaceDE/>
        <w:autoSpaceDN/>
        <w:adjustRightInd/>
        <w:rPr>
          <w:ins w:id="196" w:author="Author"/>
          <w:sz w:val="20"/>
        </w:rPr>
      </w:pPr>
      <w:ins w:id="197" w:author="Author">
        <w:r>
          <w:rPr>
            <w:sz w:val="20"/>
          </w:rPr>
          <w:t>I</w:t>
        </w:r>
        <w:r w:rsidR="00793E0A" w:rsidRPr="00B834AD">
          <w:rPr>
            <w:sz w:val="20"/>
          </w:rPr>
          <w:t xml:space="preserve">f the AP MLD </w:t>
        </w:r>
        <w:r w:rsidR="006E2DA0">
          <w:rPr>
            <w:sz w:val="20"/>
          </w:rPr>
          <w:t>does</w:t>
        </w:r>
        <w:r w:rsidR="00793E0A" w:rsidRPr="00B834AD">
          <w:rPr>
            <w:sz w:val="20"/>
          </w:rPr>
          <w:t xml:space="preserve"> not advertise a mandatory TID-to-link mapping as defined in 35.3.7.1.7 (Advertised TID-to-link mapping in Beacon and Probe Response frames)</w:t>
        </w:r>
        <w:r>
          <w:rPr>
            <w:sz w:val="20"/>
          </w:rPr>
          <w:t xml:space="preserve"> and if the </w:t>
        </w:r>
        <w:r w:rsidRPr="004B034B">
          <w:rPr>
            <w:sz w:val="20"/>
            <w:szCs w:val="20"/>
          </w:rPr>
          <w:t xml:space="preserve">Maintain Negotiated TID-To-Link mapping </w:t>
        </w:r>
        <w:r>
          <w:rPr>
            <w:sz w:val="20"/>
            <w:szCs w:val="20"/>
          </w:rPr>
          <w:t xml:space="preserve">subfield is equal to 1 in the EPCS Control field carried in the </w:t>
        </w:r>
        <w:r w:rsidRPr="00C84258">
          <w:rPr>
            <w:sz w:val="20"/>
          </w:rPr>
          <w:t xml:space="preserve">EPCS Priority Access </w:t>
        </w:r>
        <w:r>
          <w:rPr>
            <w:sz w:val="20"/>
          </w:rPr>
          <w:t>Teardown</w:t>
        </w:r>
        <w:r w:rsidRPr="00C84258">
          <w:rPr>
            <w:sz w:val="20"/>
          </w:rPr>
          <w:t xml:space="preserve"> frame</w:t>
        </w:r>
        <w:r>
          <w:rPr>
            <w:sz w:val="20"/>
          </w:rPr>
          <w:t xml:space="preserve"> </w:t>
        </w:r>
        <w:r w:rsidR="00793E0A" w:rsidRPr="004F3EF4">
          <w:rPr>
            <w:sz w:val="20"/>
          </w:rPr>
          <w:t>, each of the</w:t>
        </w:r>
        <w:r w:rsidR="00793E0A">
          <w:rPr>
            <w:sz w:val="20"/>
          </w:rPr>
          <w:t xml:space="preserve"> EPCS AP MLD and EPCS non-AP MLD shall retrieve its TID-To-Link mapping using the saved values of the most recent TID-To-Link mapping</w:t>
        </w:r>
        <w:r w:rsidR="00793E0A" w:rsidRPr="00875C0C">
          <w:rPr>
            <w:sz w:val="20"/>
          </w:rPr>
          <w:t xml:space="preserve"> </w:t>
        </w:r>
        <w:r w:rsidR="00793E0A">
          <w:rPr>
            <w:sz w:val="20"/>
          </w:rPr>
          <w:t xml:space="preserve">successfully negotiated between them, as defined in </w:t>
        </w:r>
        <w:r w:rsidR="00793E0A" w:rsidRPr="00875C0C">
          <w:rPr>
            <w:sz w:val="20"/>
          </w:rPr>
          <w:t xml:space="preserve">35.3.7.1.3 </w:t>
        </w:r>
        <w:r w:rsidR="00793E0A">
          <w:rPr>
            <w:sz w:val="20"/>
          </w:rPr>
          <w:t>(</w:t>
        </w:r>
        <w:r w:rsidR="00793E0A" w:rsidRPr="00875C0C">
          <w:rPr>
            <w:sz w:val="20"/>
          </w:rPr>
          <w:t>Negotiation of TID-to-link mapping</w:t>
        </w:r>
        <w:r w:rsidR="00793E0A">
          <w:rPr>
            <w:sz w:val="20"/>
          </w:rPr>
          <w:t>).</w:t>
        </w:r>
      </w:ins>
    </w:p>
    <w:p w14:paraId="5BDFD2DF" w14:textId="46A7D862" w:rsidR="005612FC" w:rsidRDefault="005612FC" w:rsidP="005612FC">
      <w:pPr>
        <w:pStyle w:val="ListParagraph"/>
        <w:widowControl/>
        <w:numPr>
          <w:ilvl w:val="1"/>
          <w:numId w:val="23"/>
        </w:numPr>
        <w:autoSpaceDE/>
        <w:autoSpaceDN/>
        <w:adjustRightInd/>
        <w:rPr>
          <w:ins w:id="198" w:author="Author"/>
          <w:sz w:val="20"/>
        </w:rPr>
      </w:pPr>
      <w:ins w:id="199" w:author="Author">
        <w:r>
          <w:rPr>
            <w:sz w:val="20"/>
          </w:rPr>
          <w:t>I</w:t>
        </w:r>
        <w:r w:rsidRPr="00B834AD">
          <w:rPr>
            <w:sz w:val="20"/>
          </w:rPr>
          <w:t xml:space="preserve">f the AP MLD </w:t>
        </w:r>
        <w:r w:rsidR="006E2DA0">
          <w:rPr>
            <w:sz w:val="20"/>
          </w:rPr>
          <w:t>does</w:t>
        </w:r>
        <w:r w:rsidRPr="00B834AD">
          <w:rPr>
            <w:sz w:val="20"/>
          </w:rPr>
          <w:t xml:space="preserve"> not advertise a mandatory TID-to-link mapping as defined in 35.3.7.1.7 (Advertised TID-to-link mapping in Beacon and Probe Response frames)</w:t>
        </w:r>
        <w:r>
          <w:rPr>
            <w:sz w:val="20"/>
          </w:rPr>
          <w:t xml:space="preserve"> and if the </w:t>
        </w:r>
        <w:r w:rsidRPr="004B034B">
          <w:rPr>
            <w:sz w:val="20"/>
            <w:szCs w:val="20"/>
          </w:rPr>
          <w:t xml:space="preserve">Maintain Negotiated TID-To-Link mapping </w:t>
        </w:r>
        <w:r>
          <w:rPr>
            <w:sz w:val="20"/>
            <w:szCs w:val="20"/>
          </w:rPr>
          <w:t xml:space="preserve">subfield is equal to 0 in the EPCS Control field carried in the </w:t>
        </w:r>
        <w:r w:rsidRPr="00C84258">
          <w:rPr>
            <w:sz w:val="20"/>
          </w:rPr>
          <w:t xml:space="preserve">EPCS Priority Access </w:t>
        </w:r>
        <w:r>
          <w:rPr>
            <w:sz w:val="20"/>
          </w:rPr>
          <w:t>Teardown</w:t>
        </w:r>
        <w:r w:rsidRPr="00C84258">
          <w:rPr>
            <w:sz w:val="20"/>
          </w:rPr>
          <w:t xml:space="preserve"> frame</w:t>
        </w:r>
        <w:r w:rsidRPr="004F3EF4">
          <w:rPr>
            <w:sz w:val="20"/>
          </w:rPr>
          <w:t>, each of the</w:t>
        </w:r>
        <w:r>
          <w:rPr>
            <w:sz w:val="20"/>
          </w:rPr>
          <w:t xml:space="preserve"> EPCS AP MLD and EPCS non-AP MLD shall apply a default TID-to-link mapping (as defined in </w:t>
        </w:r>
        <w:r w:rsidRPr="005612FC">
          <w:rPr>
            <w:sz w:val="20"/>
          </w:rPr>
          <w:t>35.3.7.2.2</w:t>
        </w:r>
        <w:r>
          <w:rPr>
            <w:sz w:val="20"/>
          </w:rPr>
          <w:t>)</w:t>
        </w:r>
      </w:ins>
    </w:p>
    <w:p w14:paraId="2E3F2EB8" w14:textId="77777777" w:rsidR="00793E0A" w:rsidRDefault="00793E0A" w:rsidP="00793E0A">
      <w:pPr>
        <w:widowControl/>
        <w:autoSpaceDE/>
        <w:autoSpaceDN/>
        <w:adjustRightInd/>
        <w:rPr>
          <w:ins w:id="200" w:author="Author"/>
          <w:sz w:val="20"/>
        </w:rPr>
      </w:pPr>
    </w:p>
    <w:p w14:paraId="5DD10E2B" w14:textId="48F01EB6" w:rsidR="00793E0A" w:rsidRDefault="00793E0A" w:rsidP="00793E0A">
      <w:pPr>
        <w:rPr>
          <w:sz w:val="20"/>
        </w:rPr>
      </w:pPr>
      <w:ins w:id="201" w:author="Author">
        <w:r w:rsidRPr="005612FC">
          <w:rPr>
            <w:sz w:val="20"/>
          </w:rPr>
          <w:t>NOTE: In case the AP MLD advertises a mandatory TID-to-link mapping, this mapping is applied by the non-AP MLD according to the rules specified in 35.3.7.1.7.</w:t>
        </w:r>
      </w:ins>
    </w:p>
    <w:p w14:paraId="380F1C5B" w14:textId="0315E14E" w:rsidR="004D783E" w:rsidRDefault="004D783E" w:rsidP="009603D9">
      <w:pPr>
        <w:rPr>
          <w:sz w:val="20"/>
        </w:rPr>
      </w:pPr>
    </w:p>
    <w:p w14:paraId="79712F58" w14:textId="06324427" w:rsidR="001870B4" w:rsidRDefault="001870B4" w:rsidP="009603D9">
      <w:pPr>
        <w:rPr>
          <w:sz w:val="20"/>
        </w:rPr>
      </w:pPr>
    </w:p>
    <w:p w14:paraId="516D360D" w14:textId="65BF7F2A" w:rsidR="001870B4" w:rsidRDefault="001870B4" w:rsidP="009603D9">
      <w:pPr>
        <w:rPr>
          <w:sz w:val="20"/>
        </w:rPr>
      </w:pPr>
    </w:p>
    <w:p w14:paraId="7E7E646B" w14:textId="51DF47DE" w:rsidR="001870B4" w:rsidRDefault="001870B4" w:rsidP="009603D9">
      <w:pPr>
        <w:rPr>
          <w:sz w:val="20"/>
        </w:rPr>
      </w:pPr>
    </w:p>
    <w:p w14:paraId="7DD4F82C" w14:textId="6E4198BB" w:rsidR="001870B4" w:rsidRDefault="001870B4" w:rsidP="009603D9">
      <w:pPr>
        <w:rPr>
          <w:sz w:val="20"/>
        </w:rPr>
      </w:pPr>
    </w:p>
    <w:p w14:paraId="3DBB2B0D" w14:textId="24910688" w:rsidR="008C5B11" w:rsidRDefault="008C5B11" w:rsidP="008C5B11">
      <w:pPr>
        <w:pStyle w:val="T"/>
        <w:jc w:val="center"/>
      </w:pPr>
      <w:r>
        <w:t xml:space="preserve">***** End of Resolution of </w:t>
      </w:r>
      <w:r w:rsidR="00F72281">
        <w:t>Part 1</w:t>
      </w:r>
      <w:r>
        <w:t xml:space="preserve"> ******</w:t>
      </w:r>
    </w:p>
    <w:p w14:paraId="658D3BBC" w14:textId="76399A99" w:rsidR="001870B4" w:rsidRDefault="001870B4" w:rsidP="009603D9">
      <w:pPr>
        <w:rPr>
          <w:sz w:val="20"/>
        </w:rPr>
      </w:pPr>
    </w:p>
    <w:p w14:paraId="1AECD0BA" w14:textId="0A102DD7" w:rsidR="001870B4" w:rsidRDefault="001870B4" w:rsidP="009603D9">
      <w:pPr>
        <w:rPr>
          <w:sz w:val="20"/>
        </w:rPr>
      </w:pPr>
    </w:p>
    <w:p w14:paraId="29BB4269" w14:textId="0FEF7D8E" w:rsidR="001870B4" w:rsidRDefault="001870B4">
      <w:pPr>
        <w:widowControl/>
        <w:autoSpaceDE/>
        <w:autoSpaceDN/>
        <w:adjustRightInd/>
        <w:rPr>
          <w:sz w:val="20"/>
        </w:rPr>
      </w:pPr>
      <w:r>
        <w:rPr>
          <w:sz w:val="20"/>
        </w:rPr>
        <w:br w:type="page"/>
      </w:r>
    </w:p>
    <w:p w14:paraId="27656B05" w14:textId="03C697D8" w:rsidR="00435633" w:rsidRPr="00435633" w:rsidRDefault="00435633" w:rsidP="00435633">
      <w:pPr>
        <w:pStyle w:val="SP10291093"/>
        <w:spacing w:before="240" w:after="240"/>
        <w:rPr>
          <w:rStyle w:val="SC10319501"/>
          <w:i/>
          <w:iCs/>
          <w:u w:val="single"/>
        </w:rPr>
      </w:pPr>
      <w:r w:rsidRPr="00435633">
        <w:rPr>
          <w:rStyle w:val="SC10319501"/>
          <w:i/>
          <w:iCs/>
          <w:u w:val="single"/>
        </w:rPr>
        <w:lastRenderedPageBreak/>
        <w:t xml:space="preserve">Part </w:t>
      </w:r>
      <w:r>
        <w:rPr>
          <w:rStyle w:val="SC10319501"/>
          <w:i/>
          <w:iCs/>
          <w:u w:val="single"/>
        </w:rPr>
        <w:t>2</w:t>
      </w:r>
    </w:p>
    <w:tbl>
      <w:tblPr>
        <w:tblW w:w="11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316"/>
        <w:gridCol w:w="720"/>
        <w:gridCol w:w="900"/>
        <w:gridCol w:w="2790"/>
        <w:gridCol w:w="2737"/>
        <w:gridCol w:w="2123"/>
      </w:tblGrid>
      <w:tr w:rsidR="00435633" w:rsidRPr="007E587A" w14:paraId="22D169F3" w14:textId="77777777" w:rsidTr="00435633">
        <w:trPr>
          <w:trHeight w:val="220"/>
          <w:tblHeader/>
          <w:jc w:val="center"/>
        </w:trPr>
        <w:tc>
          <w:tcPr>
            <w:tcW w:w="746" w:type="dxa"/>
            <w:shd w:val="clear" w:color="auto" w:fill="BFBFBF" w:themeFill="background1" w:themeFillShade="BF"/>
            <w:noWrap/>
            <w:vAlign w:val="center"/>
            <w:hideMark/>
          </w:tcPr>
          <w:p w14:paraId="78C76086" w14:textId="77777777" w:rsidR="00435633" w:rsidRPr="007E587A" w:rsidRDefault="00435633" w:rsidP="00435633">
            <w:pPr>
              <w:suppressAutoHyphens/>
              <w:rPr>
                <w:rFonts w:eastAsia="Times New Roman"/>
                <w:b/>
                <w:bCs/>
                <w:color w:val="000000"/>
                <w:sz w:val="16"/>
                <w:szCs w:val="16"/>
              </w:rPr>
            </w:pPr>
            <w:r w:rsidRPr="007E587A">
              <w:rPr>
                <w:rFonts w:eastAsia="Times New Roman"/>
                <w:b/>
                <w:bCs/>
                <w:color w:val="000000"/>
                <w:sz w:val="16"/>
                <w:szCs w:val="16"/>
              </w:rPr>
              <w:t>CID</w:t>
            </w:r>
          </w:p>
        </w:tc>
        <w:tc>
          <w:tcPr>
            <w:tcW w:w="1316" w:type="dxa"/>
            <w:shd w:val="clear" w:color="auto" w:fill="BFBFBF" w:themeFill="background1" w:themeFillShade="BF"/>
          </w:tcPr>
          <w:p w14:paraId="13CF0059" w14:textId="77777777" w:rsidR="00435633" w:rsidRPr="007E587A" w:rsidRDefault="00435633" w:rsidP="00435633">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074D1FFE" w14:textId="77777777" w:rsidR="00435633" w:rsidRPr="007E587A" w:rsidRDefault="00435633" w:rsidP="00435633">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4D0F597" w14:textId="77777777" w:rsidR="00435633" w:rsidRPr="007E587A" w:rsidRDefault="00435633" w:rsidP="00435633">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4F6A8309" w14:textId="77777777" w:rsidR="00435633" w:rsidRPr="007E587A" w:rsidRDefault="00435633" w:rsidP="00435633">
            <w:pPr>
              <w:suppressAutoHyphens/>
              <w:rPr>
                <w:rFonts w:eastAsia="Times New Roman"/>
                <w:b/>
                <w:bCs/>
                <w:color w:val="000000"/>
                <w:sz w:val="16"/>
                <w:szCs w:val="16"/>
              </w:rPr>
            </w:pPr>
            <w:r w:rsidRPr="007E587A">
              <w:rPr>
                <w:rFonts w:eastAsia="Times New Roman"/>
                <w:b/>
                <w:bCs/>
                <w:color w:val="000000"/>
                <w:sz w:val="16"/>
                <w:szCs w:val="16"/>
              </w:rPr>
              <w:t>Comment</w:t>
            </w:r>
          </w:p>
        </w:tc>
        <w:tc>
          <w:tcPr>
            <w:tcW w:w="2737" w:type="dxa"/>
            <w:shd w:val="clear" w:color="auto" w:fill="BFBFBF" w:themeFill="background1" w:themeFillShade="BF"/>
            <w:noWrap/>
            <w:vAlign w:val="bottom"/>
            <w:hideMark/>
          </w:tcPr>
          <w:p w14:paraId="4431E0A9" w14:textId="77777777" w:rsidR="00435633" w:rsidRPr="007E587A" w:rsidRDefault="00435633" w:rsidP="00435633">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2123" w:type="dxa"/>
            <w:shd w:val="clear" w:color="auto" w:fill="BFBFBF" w:themeFill="background1" w:themeFillShade="BF"/>
            <w:vAlign w:val="center"/>
            <w:hideMark/>
          </w:tcPr>
          <w:p w14:paraId="48849EEB" w14:textId="77777777" w:rsidR="00435633" w:rsidRPr="007E587A" w:rsidRDefault="00435633" w:rsidP="00435633">
            <w:pPr>
              <w:suppressAutoHyphens/>
              <w:rPr>
                <w:rFonts w:eastAsia="Times New Roman"/>
                <w:b/>
                <w:bCs/>
                <w:color w:val="000000"/>
                <w:sz w:val="16"/>
                <w:szCs w:val="16"/>
              </w:rPr>
            </w:pPr>
            <w:r w:rsidRPr="007E587A">
              <w:rPr>
                <w:rFonts w:eastAsia="Times New Roman"/>
                <w:b/>
                <w:bCs/>
                <w:color w:val="000000"/>
                <w:sz w:val="16"/>
                <w:szCs w:val="16"/>
              </w:rPr>
              <w:t>Resolution</w:t>
            </w:r>
          </w:p>
        </w:tc>
      </w:tr>
      <w:tr w:rsidR="00435633" w14:paraId="4BAAC2F9" w14:textId="77777777" w:rsidTr="00435633">
        <w:trPr>
          <w:trHeight w:val="220"/>
          <w:jc w:val="center"/>
        </w:trPr>
        <w:tc>
          <w:tcPr>
            <w:tcW w:w="746" w:type="dxa"/>
            <w:shd w:val="clear" w:color="auto" w:fill="auto"/>
            <w:noWrap/>
          </w:tcPr>
          <w:p w14:paraId="56DA5B2E" w14:textId="6EAFA0E4" w:rsidR="00435633" w:rsidRPr="00FE52CC" w:rsidRDefault="00435633" w:rsidP="00435633">
            <w:pPr>
              <w:suppressAutoHyphens/>
              <w:rPr>
                <w:sz w:val="18"/>
                <w:szCs w:val="18"/>
              </w:rPr>
            </w:pPr>
            <w:r>
              <w:rPr>
                <w:sz w:val="18"/>
                <w:szCs w:val="18"/>
              </w:rPr>
              <w:t>15440</w:t>
            </w:r>
          </w:p>
        </w:tc>
        <w:tc>
          <w:tcPr>
            <w:tcW w:w="1316" w:type="dxa"/>
          </w:tcPr>
          <w:p w14:paraId="11E8CDA1" w14:textId="3E1B2ABF" w:rsidR="00435633" w:rsidRPr="00FE52CC" w:rsidRDefault="00435633" w:rsidP="00435633">
            <w:pPr>
              <w:suppressAutoHyphens/>
              <w:rPr>
                <w:sz w:val="18"/>
                <w:szCs w:val="18"/>
              </w:rPr>
            </w:pPr>
            <w:r w:rsidRPr="00435633">
              <w:rPr>
                <w:sz w:val="18"/>
                <w:szCs w:val="18"/>
              </w:rPr>
              <w:t>John Wullert</w:t>
            </w:r>
          </w:p>
        </w:tc>
        <w:tc>
          <w:tcPr>
            <w:tcW w:w="720" w:type="dxa"/>
            <w:shd w:val="clear" w:color="auto" w:fill="auto"/>
            <w:noWrap/>
          </w:tcPr>
          <w:p w14:paraId="2B254BC4" w14:textId="27313329" w:rsidR="00435633" w:rsidRPr="00FE52CC" w:rsidRDefault="00435633" w:rsidP="00435633">
            <w:pPr>
              <w:suppressAutoHyphens/>
              <w:rPr>
                <w:sz w:val="18"/>
                <w:szCs w:val="18"/>
              </w:rPr>
            </w:pPr>
            <w:r w:rsidRPr="00435633">
              <w:rPr>
                <w:sz w:val="18"/>
                <w:szCs w:val="18"/>
              </w:rPr>
              <w:t>652.47</w:t>
            </w:r>
          </w:p>
        </w:tc>
        <w:tc>
          <w:tcPr>
            <w:tcW w:w="900" w:type="dxa"/>
          </w:tcPr>
          <w:p w14:paraId="50D87379" w14:textId="0BA22EC7" w:rsidR="00435633" w:rsidRPr="00FE52CC" w:rsidRDefault="00435633" w:rsidP="00435633">
            <w:pPr>
              <w:suppressAutoHyphens/>
              <w:rPr>
                <w:sz w:val="18"/>
                <w:szCs w:val="18"/>
              </w:rPr>
            </w:pPr>
            <w:r w:rsidRPr="00435633">
              <w:rPr>
                <w:sz w:val="18"/>
                <w:szCs w:val="18"/>
              </w:rPr>
              <w:t>35.16.2</w:t>
            </w:r>
          </w:p>
        </w:tc>
        <w:tc>
          <w:tcPr>
            <w:tcW w:w="2790" w:type="dxa"/>
            <w:shd w:val="clear" w:color="auto" w:fill="auto"/>
            <w:noWrap/>
          </w:tcPr>
          <w:p w14:paraId="20D8B12F" w14:textId="5763A02A" w:rsidR="00435633" w:rsidRPr="0031687F" w:rsidRDefault="00435633" w:rsidP="00435633">
            <w:pPr>
              <w:suppressAutoHyphens/>
              <w:rPr>
                <w:sz w:val="18"/>
                <w:szCs w:val="18"/>
              </w:rPr>
            </w:pPr>
            <w:r w:rsidRPr="00435633">
              <w:rPr>
                <w:sz w:val="18"/>
                <w:szCs w:val="18"/>
              </w:rPr>
              <w:t>The first sub-bullet describing EPCS AP behavior relies on management frames to distribute EDCA parameters to non-AP STAs that do not have EPCS enabled.  This is the only mechanism currently defined to adjust the relative priority between devices that have EPCS enabled and those that do not after the enable request/response procedure.  APs would have much greater flexibility if they could change the EDCA and/or MU EDCA parameters of devices with EPCS in the enabled state.</w:t>
            </w:r>
          </w:p>
        </w:tc>
        <w:tc>
          <w:tcPr>
            <w:tcW w:w="2737" w:type="dxa"/>
            <w:shd w:val="clear" w:color="auto" w:fill="auto"/>
            <w:noWrap/>
          </w:tcPr>
          <w:p w14:paraId="34120F73" w14:textId="183D6465" w:rsidR="00435633" w:rsidRPr="0031687F" w:rsidRDefault="00435633" w:rsidP="00435633">
            <w:pPr>
              <w:suppressAutoHyphens/>
              <w:rPr>
                <w:sz w:val="18"/>
                <w:szCs w:val="18"/>
              </w:rPr>
            </w:pPr>
            <w:r w:rsidRPr="00435633">
              <w:rPr>
                <w:sz w:val="18"/>
                <w:szCs w:val="18"/>
              </w:rPr>
              <w:t>Add a mechanism by which the EPCS AP MLD can send an EPCS Enable Request frame to EPCS non-AP MLDs with EPCS Priority Access in the enabled state in order to update the EDCA and/or MU EDCA parameters</w:t>
            </w:r>
          </w:p>
        </w:tc>
        <w:tc>
          <w:tcPr>
            <w:tcW w:w="2123" w:type="dxa"/>
            <w:shd w:val="clear" w:color="auto" w:fill="auto"/>
          </w:tcPr>
          <w:p w14:paraId="766AD08B" w14:textId="77777777" w:rsidR="00435633" w:rsidRPr="00435633" w:rsidRDefault="00435633" w:rsidP="00435633">
            <w:pPr>
              <w:suppressAutoHyphens/>
              <w:rPr>
                <w:b/>
                <w:sz w:val="16"/>
                <w:szCs w:val="16"/>
              </w:rPr>
            </w:pPr>
            <w:r w:rsidRPr="00435633">
              <w:rPr>
                <w:b/>
                <w:sz w:val="16"/>
                <w:szCs w:val="16"/>
              </w:rPr>
              <w:t>Revised</w:t>
            </w:r>
          </w:p>
          <w:p w14:paraId="7ACF64FF" w14:textId="77777777" w:rsidR="00435633" w:rsidRPr="00435633" w:rsidRDefault="00435633" w:rsidP="00435633">
            <w:pPr>
              <w:suppressAutoHyphens/>
              <w:rPr>
                <w:b/>
                <w:sz w:val="16"/>
                <w:szCs w:val="16"/>
              </w:rPr>
            </w:pPr>
          </w:p>
          <w:p w14:paraId="6F37A221" w14:textId="77777777" w:rsidR="00435633" w:rsidRPr="00435633" w:rsidRDefault="00435633" w:rsidP="00435633">
            <w:pPr>
              <w:suppressAutoHyphens/>
              <w:rPr>
                <w:bCs/>
                <w:sz w:val="16"/>
                <w:szCs w:val="16"/>
              </w:rPr>
            </w:pPr>
            <w:r w:rsidRPr="00435633">
              <w:rPr>
                <w:bCs/>
                <w:sz w:val="16"/>
                <w:szCs w:val="16"/>
              </w:rPr>
              <w:t>Agree with comment on need for a mechanism to update EDCA parameters.</w:t>
            </w:r>
          </w:p>
          <w:p w14:paraId="59DC52DD" w14:textId="77777777" w:rsidR="00435633" w:rsidRDefault="00435633" w:rsidP="00435633">
            <w:pPr>
              <w:suppressAutoHyphens/>
              <w:rPr>
                <w:b/>
                <w:sz w:val="16"/>
                <w:szCs w:val="16"/>
              </w:rPr>
            </w:pPr>
          </w:p>
          <w:p w14:paraId="36178963" w14:textId="77777777" w:rsidR="00435633" w:rsidRDefault="00435633" w:rsidP="00435633">
            <w:pPr>
              <w:suppressAutoHyphens/>
              <w:rPr>
                <w:b/>
                <w:sz w:val="16"/>
                <w:szCs w:val="16"/>
              </w:rPr>
            </w:pPr>
          </w:p>
          <w:p w14:paraId="1EFF1E15" w14:textId="77777777" w:rsidR="00435633" w:rsidRDefault="00435633" w:rsidP="00435633">
            <w:pPr>
              <w:suppressAutoHyphens/>
              <w:rPr>
                <w:b/>
                <w:sz w:val="16"/>
                <w:szCs w:val="16"/>
              </w:rPr>
            </w:pPr>
          </w:p>
          <w:p w14:paraId="5B21449E" w14:textId="77777777" w:rsidR="00435633" w:rsidRDefault="00435633" w:rsidP="00435633">
            <w:pPr>
              <w:suppressAutoHyphens/>
              <w:rPr>
                <w:b/>
                <w:sz w:val="16"/>
                <w:szCs w:val="16"/>
              </w:rPr>
            </w:pPr>
          </w:p>
          <w:p w14:paraId="3E2A08A4" w14:textId="77777777" w:rsidR="00435633" w:rsidRDefault="00435633" w:rsidP="00435633">
            <w:pPr>
              <w:suppressAutoHyphens/>
              <w:rPr>
                <w:b/>
                <w:sz w:val="16"/>
                <w:szCs w:val="16"/>
              </w:rPr>
            </w:pPr>
          </w:p>
          <w:p w14:paraId="525357FE" w14:textId="77777777" w:rsidR="00435633" w:rsidRDefault="00435633" w:rsidP="00435633">
            <w:pPr>
              <w:suppressAutoHyphens/>
              <w:rPr>
                <w:b/>
                <w:sz w:val="16"/>
                <w:szCs w:val="16"/>
              </w:rPr>
            </w:pPr>
          </w:p>
          <w:p w14:paraId="228E51D3" w14:textId="77777777" w:rsidR="00435633" w:rsidRDefault="00435633" w:rsidP="00435633">
            <w:pPr>
              <w:suppressAutoHyphens/>
              <w:rPr>
                <w:b/>
                <w:sz w:val="16"/>
                <w:szCs w:val="16"/>
              </w:rPr>
            </w:pPr>
          </w:p>
          <w:p w14:paraId="3468BE0E" w14:textId="77777777" w:rsidR="00435633" w:rsidRDefault="00435633" w:rsidP="00435633">
            <w:pPr>
              <w:suppressAutoHyphens/>
              <w:rPr>
                <w:b/>
                <w:sz w:val="16"/>
                <w:szCs w:val="16"/>
              </w:rPr>
            </w:pPr>
          </w:p>
          <w:p w14:paraId="5FC91EE9" w14:textId="77777777" w:rsidR="00435633" w:rsidRDefault="00435633" w:rsidP="00435633">
            <w:pPr>
              <w:suppressAutoHyphens/>
              <w:rPr>
                <w:b/>
                <w:sz w:val="16"/>
                <w:szCs w:val="16"/>
              </w:rPr>
            </w:pPr>
          </w:p>
          <w:p w14:paraId="4770C10C" w14:textId="608BF0C1" w:rsidR="00435633" w:rsidRDefault="00435633" w:rsidP="00435633">
            <w:pPr>
              <w:suppressAutoHyphens/>
              <w:rPr>
                <w:b/>
                <w:sz w:val="16"/>
                <w:szCs w:val="16"/>
              </w:rPr>
            </w:pPr>
            <w:r>
              <w:rPr>
                <w:b/>
                <w:sz w:val="16"/>
                <w:szCs w:val="16"/>
              </w:rPr>
              <w:t>TGbe editor please implement changes as shown in doc 11-23/0965r</w:t>
            </w:r>
            <w:r w:rsidRPr="003E1769">
              <w:rPr>
                <w:b/>
                <w:sz w:val="16"/>
                <w:szCs w:val="16"/>
              </w:rPr>
              <w:t>0</w:t>
            </w:r>
            <w:r>
              <w:rPr>
                <w:b/>
                <w:sz w:val="16"/>
                <w:szCs w:val="16"/>
              </w:rPr>
              <w:t xml:space="preserve"> tagged as 16573.</w:t>
            </w:r>
          </w:p>
        </w:tc>
      </w:tr>
      <w:tr w:rsidR="00435633" w14:paraId="6005420D" w14:textId="77777777" w:rsidTr="00435633">
        <w:trPr>
          <w:trHeight w:val="220"/>
          <w:jc w:val="center"/>
        </w:trPr>
        <w:tc>
          <w:tcPr>
            <w:tcW w:w="746" w:type="dxa"/>
            <w:shd w:val="clear" w:color="auto" w:fill="auto"/>
            <w:noWrap/>
          </w:tcPr>
          <w:p w14:paraId="7106AD96" w14:textId="509A6022" w:rsidR="00435633" w:rsidRPr="00FE52CC" w:rsidRDefault="00435633" w:rsidP="00435633">
            <w:pPr>
              <w:suppressAutoHyphens/>
              <w:rPr>
                <w:sz w:val="18"/>
                <w:szCs w:val="18"/>
              </w:rPr>
            </w:pPr>
            <w:r w:rsidRPr="002929CE">
              <w:rPr>
                <w:sz w:val="18"/>
                <w:szCs w:val="18"/>
              </w:rPr>
              <w:t>16573</w:t>
            </w:r>
          </w:p>
        </w:tc>
        <w:tc>
          <w:tcPr>
            <w:tcW w:w="1316" w:type="dxa"/>
          </w:tcPr>
          <w:p w14:paraId="283E393F" w14:textId="4D66E9F1" w:rsidR="00435633" w:rsidRPr="00FE52CC" w:rsidRDefault="00435633" w:rsidP="00435633">
            <w:pPr>
              <w:suppressAutoHyphens/>
              <w:rPr>
                <w:sz w:val="18"/>
                <w:szCs w:val="18"/>
              </w:rPr>
            </w:pPr>
            <w:r w:rsidRPr="00FE52CC">
              <w:rPr>
                <w:sz w:val="18"/>
                <w:szCs w:val="18"/>
              </w:rPr>
              <w:t>Arik Klein</w:t>
            </w:r>
          </w:p>
        </w:tc>
        <w:tc>
          <w:tcPr>
            <w:tcW w:w="720" w:type="dxa"/>
            <w:shd w:val="clear" w:color="auto" w:fill="auto"/>
            <w:noWrap/>
          </w:tcPr>
          <w:p w14:paraId="7626F323" w14:textId="35EE2CA0" w:rsidR="00435633" w:rsidRPr="00FE52CC" w:rsidRDefault="00435633" w:rsidP="00435633">
            <w:pPr>
              <w:suppressAutoHyphens/>
              <w:rPr>
                <w:sz w:val="18"/>
                <w:szCs w:val="18"/>
              </w:rPr>
            </w:pPr>
          </w:p>
        </w:tc>
        <w:tc>
          <w:tcPr>
            <w:tcW w:w="900" w:type="dxa"/>
          </w:tcPr>
          <w:p w14:paraId="4F4A69F8" w14:textId="0029AA7B" w:rsidR="00435633" w:rsidRPr="00FE52CC" w:rsidRDefault="00435633" w:rsidP="00435633">
            <w:pPr>
              <w:suppressAutoHyphens/>
              <w:rPr>
                <w:sz w:val="18"/>
                <w:szCs w:val="18"/>
              </w:rPr>
            </w:pPr>
            <w:r w:rsidRPr="002929CE">
              <w:rPr>
                <w:sz w:val="18"/>
                <w:szCs w:val="18"/>
              </w:rPr>
              <w:t>35.16.2</w:t>
            </w:r>
          </w:p>
        </w:tc>
        <w:tc>
          <w:tcPr>
            <w:tcW w:w="2790" w:type="dxa"/>
            <w:shd w:val="clear" w:color="auto" w:fill="auto"/>
            <w:noWrap/>
          </w:tcPr>
          <w:p w14:paraId="74D02A6E" w14:textId="597DE1AF" w:rsidR="00435633" w:rsidRPr="0031687F" w:rsidRDefault="00435633" w:rsidP="00435633">
            <w:pPr>
              <w:suppressAutoHyphens/>
              <w:rPr>
                <w:sz w:val="18"/>
                <w:szCs w:val="18"/>
              </w:rPr>
            </w:pPr>
            <w:r w:rsidRPr="002929CE">
              <w:rPr>
                <w:sz w:val="18"/>
                <w:szCs w:val="18"/>
              </w:rPr>
              <w:t>Need to add an option of unsolicited update of EPCS Parameters concurrently during the service duration, such as: EDCA Parameter set, enabled link set, etc.</w:t>
            </w:r>
          </w:p>
        </w:tc>
        <w:tc>
          <w:tcPr>
            <w:tcW w:w="2737" w:type="dxa"/>
            <w:shd w:val="clear" w:color="auto" w:fill="auto"/>
            <w:noWrap/>
          </w:tcPr>
          <w:p w14:paraId="70F8A7E8" w14:textId="4D47EED6" w:rsidR="00435633" w:rsidRPr="0031687F" w:rsidRDefault="00435633" w:rsidP="00435633">
            <w:pPr>
              <w:suppressAutoHyphens/>
              <w:rPr>
                <w:sz w:val="18"/>
                <w:szCs w:val="18"/>
              </w:rPr>
            </w:pPr>
            <w:r w:rsidRPr="002929CE">
              <w:rPr>
                <w:sz w:val="18"/>
                <w:szCs w:val="18"/>
              </w:rPr>
              <w:t>The commenter will provide a contribution on this issue, as pointed in the comment</w:t>
            </w:r>
          </w:p>
        </w:tc>
        <w:tc>
          <w:tcPr>
            <w:tcW w:w="2123" w:type="dxa"/>
            <w:shd w:val="clear" w:color="auto" w:fill="auto"/>
          </w:tcPr>
          <w:p w14:paraId="5BA25E0F" w14:textId="77777777" w:rsidR="00435633" w:rsidRDefault="00435633" w:rsidP="00435633">
            <w:pPr>
              <w:suppressAutoHyphens/>
              <w:rPr>
                <w:b/>
                <w:sz w:val="16"/>
                <w:szCs w:val="16"/>
              </w:rPr>
            </w:pPr>
            <w:r>
              <w:rPr>
                <w:b/>
                <w:sz w:val="16"/>
                <w:szCs w:val="16"/>
              </w:rPr>
              <w:t>Revised</w:t>
            </w:r>
          </w:p>
          <w:p w14:paraId="7EFF48E0" w14:textId="77777777" w:rsidR="00435633" w:rsidRDefault="00435633" w:rsidP="00435633">
            <w:pPr>
              <w:suppressAutoHyphens/>
              <w:rPr>
                <w:b/>
                <w:sz w:val="16"/>
                <w:szCs w:val="16"/>
              </w:rPr>
            </w:pPr>
          </w:p>
          <w:p w14:paraId="229BBB01" w14:textId="77777777" w:rsidR="00435633" w:rsidRDefault="00435633" w:rsidP="00435633">
            <w:pPr>
              <w:suppressAutoHyphens/>
              <w:rPr>
                <w:bCs/>
                <w:sz w:val="16"/>
                <w:szCs w:val="16"/>
              </w:rPr>
            </w:pPr>
            <w:r>
              <w:rPr>
                <w:bCs/>
                <w:sz w:val="16"/>
                <w:szCs w:val="16"/>
              </w:rPr>
              <w:t>Agree in principle with the comment.</w:t>
            </w:r>
          </w:p>
          <w:p w14:paraId="4B61D221" w14:textId="77777777" w:rsidR="00435633" w:rsidRDefault="00435633" w:rsidP="00435633">
            <w:pPr>
              <w:suppressAutoHyphens/>
              <w:rPr>
                <w:bCs/>
                <w:sz w:val="16"/>
                <w:szCs w:val="16"/>
              </w:rPr>
            </w:pPr>
            <w:r>
              <w:rPr>
                <w:bCs/>
                <w:sz w:val="16"/>
                <w:szCs w:val="16"/>
              </w:rPr>
              <w:t xml:space="preserve">Add a text to support unsolicited mode of the </w:t>
            </w:r>
            <w:r w:rsidRPr="009E4F95">
              <w:rPr>
                <w:bCs/>
                <w:sz w:val="16"/>
                <w:szCs w:val="16"/>
              </w:rPr>
              <w:t>EPCS Priority Access Enable Response frame</w:t>
            </w:r>
            <w:r>
              <w:rPr>
                <w:bCs/>
                <w:sz w:val="16"/>
                <w:szCs w:val="16"/>
              </w:rPr>
              <w:t xml:space="preserve"> for the purpose of maintaining EPCS service parameters during an operating EPCS priority access service between EPCS AP MLD and EPCS non-AP MLD.</w:t>
            </w:r>
          </w:p>
          <w:p w14:paraId="02C721BF" w14:textId="77777777" w:rsidR="00435633" w:rsidRDefault="00435633" w:rsidP="00435633">
            <w:pPr>
              <w:suppressAutoHyphens/>
              <w:rPr>
                <w:bCs/>
                <w:sz w:val="16"/>
                <w:szCs w:val="16"/>
              </w:rPr>
            </w:pPr>
          </w:p>
          <w:p w14:paraId="3B58FD96" w14:textId="2C664320" w:rsidR="00435633" w:rsidRDefault="00435633" w:rsidP="00435633">
            <w:pPr>
              <w:suppressAutoHyphens/>
              <w:rPr>
                <w:b/>
                <w:sz w:val="16"/>
                <w:szCs w:val="16"/>
              </w:rPr>
            </w:pPr>
            <w:r>
              <w:rPr>
                <w:b/>
                <w:sz w:val="16"/>
                <w:szCs w:val="16"/>
              </w:rPr>
              <w:t>TGbe editor please implement changes as shown in doc 11-23/0965r</w:t>
            </w:r>
            <w:r w:rsidRPr="003E1769">
              <w:rPr>
                <w:b/>
                <w:sz w:val="16"/>
                <w:szCs w:val="16"/>
              </w:rPr>
              <w:t>0</w:t>
            </w:r>
            <w:r>
              <w:rPr>
                <w:b/>
                <w:sz w:val="16"/>
                <w:szCs w:val="16"/>
              </w:rPr>
              <w:t xml:space="preserve"> tagged as 16573.</w:t>
            </w:r>
          </w:p>
        </w:tc>
      </w:tr>
      <w:tr w:rsidR="00435633" w14:paraId="3A8AB3BE" w14:textId="77777777" w:rsidTr="00435633">
        <w:trPr>
          <w:trHeight w:val="220"/>
          <w:jc w:val="center"/>
        </w:trPr>
        <w:tc>
          <w:tcPr>
            <w:tcW w:w="746" w:type="dxa"/>
            <w:shd w:val="clear" w:color="auto" w:fill="auto"/>
            <w:noWrap/>
          </w:tcPr>
          <w:p w14:paraId="44C3CF67" w14:textId="5EB354E2" w:rsidR="00435633" w:rsidRPr="00FE52CC" w:rsidRDefault="00435633" w:rsidP="00435633">
            <w:pPr>
              <w:suppressAutoHyphens/>
              <w:rPr>
                <w:sz w:val="18"/>
                <w:szCs w:val="18"/>
              </w:rPr>
            </w:pPr>
            <w:r w:rsidRPr="002929CE">
              <w:rPr>
                <w:sz w:val="18"/>
                <w:szCs w:val="18"/>
              </w:rPr>
              <w:t>167</w:t>
            </w:r>
            <w:r>
              <w:rPr>
                <w:sz w:val="18"/>
                <w:szCs w:val="18"/>
              </w:rPr>
              <w:t>0</w:t>
            </w:r>
            <w:r w:rsidRPr="002929CE">
              <w:rPr>
                <w:sz w:val="18"/>
                <w:szCs w:val="18"/>
              </w:rPr>
              <w:t>3</w:t>
            </w:r>
          </w:p>
        </w:tc>
        <w:tc>
          <w:tcPr>
            <w:tcW w:w="1316" w:type="dxa"/>
          </w:tcPr>
          <w:p w14:paraId="26F884BA" w14:textId="095D401C" w:rsidR="00435633" w:rsidRPr="00FE52CC" w:rsidRDefault="00435633" w:rsidP="00435633">
            <w:pPr>
              <w:suppressAutoHyphens/>
              <w:rPr>
                <w:sz w:val="18"/>
                <w:szCs w:val="18"/>
              </w:rPr>
            </w:pPr>
            <w:r>
              <w:rPr>
                <w:sz w:val="18"/>
                <w:szCs w:val="18"/>
              </w:rPr>
              <w:t>Yonggang Fang</w:t>
            </w:r>
          </w:p>
        </w:tc>
        <w:tc>
          <w:tcPr>
            <w:tcW w:w="720" w:type="dxa"/>
            <w:shd w:val="clear" w:color="auto" w:fill="auto"/>
            <w:noWrap/>
          </w:tcPr>
          <w:p w14:paraId="27089309" w14:textId="341404AD" w:rsidR="00435633" w:rsidRPr="00FE52CC" w:rsidRDefault="00435633" w:rsidP="00435633">
            <w:pPr>
              <w:suppressAutoHyphens/>
              <w:rPr>
                <w:sz w:val="18"/>
                <w:szCs w:val="18"/>
              </w:rPr>
            </w:pPr>
            <w:r w:rsidRPr="00435633">
              <w:rPr>
                <w:sz w:val="18"/>
                <w:szCs w:val="18"/>
              </w:rPr>
              <w:t>647.50</w:t>
            </w:r>
          </w:p>
        </w:tc>
        <w:tc>
          <w:tcPr>
            <w:tcW w:w="900" w:type="dxa"/>
          </w:tcPr>
          <w:p w14:paraId="0EFD9458" w14:textId="77777777" w:rsidR="00435633" w:rsidRPr="00FE52CC" w:rsidRDefault="00435633" w:rsidP="00435633">
            <w:pPr>
              <w:suppressAutoHyphens/>
              <w:rPr>
                <w:sz w:val="18"/>
                <w:szCs w:val="18"/>
              </w:rPr>
            </w:pPr>
            <w:r w:rsidRPr="002929CE">
              <w:rPr>
                <w:sz w:val="18"/>
                <w:szCs w:val="18"/>
              </w:rPr>
              <w:t>35.16.2</w:t>
            </w:r>
          </w:p>
        </w:tc>
        <w:tc>
          <w:tcPr>
            <w:tcW w:w="2790" w:type="dxa"/>
            <w:shd w:val="clear" w:color="auto" w:fill="auto"/>
            <w:noWrap/>
          </w:tcPr>
          <w:p w14:paraId="31309FCE" w14:textId="478CF92C" w:rsidR="00435633" w:rsidRPr="0031687F" w:rsidRDefault="00435633" w:rsidP="00435633">
            <w:pPr>
              <w:suppressAutoHyphens/>
              <w:rPr>
                <w:sz w:val="18"/>
                <w:szCs w:val="18"/>
              </w:rPr>
            </w:pPr>
            <w:r w:rsidRPr="00435633">
              <w:rPr>
                <w:sz w:val="18"/>
                <w:szCs w:val="18"/>
              </w:rPr>
              <w:t>The spec needs to clarify the enablement procedure if an EPCS non-AP MLD with EPCS priority access NOT in the torn down state.</w:t>
            </w:r>
          </w:p>
        </w:tc>
        <w:tc>
          <w:tcPr>
            <w:tcW w:w="2737" w:type="dxa"/>
            <w:shd w:val="clear" w:color="auto" w:fill="auto"/>
            <w:noWrap/>
          </w:tcPr>
          <w:p w14:paraId="316F5F47" w14:textId="112FBE0A" w:rsidR="00435633" w:rsidRPr="0031687F" w:rsidRDefault="00435633" w:rsidP="00435633">
            <w:pPr>
              <w:suppressAutoHyphens/>
              <w:rPr>
                <w:sz w:val="18"/>
                <w:szCs w:val="18"/>
              </w:rPr>
            </w:pPr>
            <w:r w:rsidRPr="00435633">
              <w:rPr>
                <w:sz w:val="18"/>
                <w:szCs w:val="18"/>
              </w:rPr>
              <w:t>See in the comment</w:t>
            </w:r>
          </w:p>
        </w:tc>
        <w:tc>
          <w:tcPr>
            <w:tcW w:w="2123" w:type="dxa"/>
            <w:shd w:val="clear" w:color="auto" w:fill="auto"/>
          </w:tcPr>
          <w:p w14:paraId="18A6FE89" w14:textId="77777777" w:rsidR="00435633" w:rsidRDefault="00435633" w:rsidP="00435633">
            <w:pPr>
              <w:suppressAutoHyphens/>
              <w:rPr>
                <w:b/>
                <w:sz w:val="16"/>
                <w:szCs w:val="16"/>
              </w:rPr>
            </w:pPr>
            <w:r>
              <w:rPr>
                <w:b/>
                <w:sz w:val="16"/>
                <w:szCs w:val="16"/>
              </w:rPr>
              <w:t>Revised</w:t>
            </w:r>
          </w:p>
          <w:p w14:paraId="597F9C25" w14:textId="77777777" w:rsidR="00435633" w:rsidRDefault="00435633" w:rsidP="00435633">
            <w:pPr>
              <w:suppressAutoHyphens/>
              <w:rPr>
                <w:b/>
                <w:sz w:val="16"/>
                <w:szCs w:val="16"/>
              </w:rPr>
            </w:pPr>
          </w:p>
          <w:p w14:paraId="4D9572A0" w14:textId="037D133A" w:rsidR="00435633" w:rsidRDefault="00F72281" w:rsidP="00435633">
            <w:pPr>
              <w:suppressAutoHyphens/>
              <w:rPr>
                <w:bCs/>
                <w:sz w:val="16"/>
                <w:szCs w:val="16"/>
              </w:rPr>
            </w:pPr>
            <w:r w:rsidRPr="00F72281">
              <w:rPr>
                <w:bCs/>
                <w:sz w:val="16"/>
                <w:szCs w:val="16"/>
              </w:rPr>
              <w:t>Conversation with commenter clarified that this comment was asking for means to update EDCA parameters after EPCS has been enabled.</w:t>
            </w:r>
          </w:p>
          <w:p w14:paraId="61A93821" w14:textId="77777777" w:rsidR="00F72281" w:rsidRDefault="00F72281" w:rsidP="00435633">
            <w:pPr>
              <w:suppressAutoHyphens/>
              <w:rPr>
                <w:b/>
                <w:sz w:val="16"/>
                <w:szCs w:val="16"/>
              </w:rPr>
            </w:pPr>
          </w:p>
          <w:p w14:paraId="795B3199" w14:textId="705756C8" w:rsidR="00435633" w:rsidRDefault="00435633" w:rsidP="00435633">
            <w:pPr>
              <w:suppressAutoHyphens/>
              <w:rPr>
                <w:b/>
                <w:sz w:val="16"/>
                <w:szCs w:val="16"/>
              </w:rPr>
            </w:pPr>
            <w:r>
              <w:rPr>
                <w:b/>
                <w:sz w:val="16"/>
                <w:szCs w:val="16"/>
              </w:rPr>
              <w:t>TGbe editor please implement changes as shown in doc 11-23/0965r</w:t>
            </w:r>
            <w:r w:rsidRPr="003E1769">
              <w:rPr>
                <w:b/>
                <w:sz w:val="16"/>
                <w:szCs w:val="16"/>
              </w:rPr>
              <w:t>0</w:t>
            </w:r>
            <w:r>
              <w:rPr>
                <w:b/>
                <w:sz w:val="16"/>
                <w:szCs w:val="16"/>
              </w:rPr>
              <w:t xml:space="preserve"> tagged as 16573.</w:t>
            </w:r>
          </w:p>
        </w:tc>
      </w:tr>
      <w:tr w:rsidR="00F72281" w14:paraId="26B47E9B" w14:textId="77777777" w:rsidTr="00435633">
        <w:trPr>
          <w:trHeight w:val="220"/>
          <w:jc w:val="center"/>
        </w:trPr>
        <w:tc>
          <w:tcPr>
            <w:tcW w:w="746" w:type="dxa"/>
            <w:shd w:val="clear" w:color="auto" w:fill="auto"/>
            <w:noWrap/>
          </w:tcPr>
          <w:p w14:paraId="7B0ADE95" w14:textId="1E27E2BF" w:rsidR="00F72281" w:rsidRPr="002929CE" w:rsidRDefault="00F72281" w:rsidP="00F72281">
            <w:pPr>
              <w:suppressAutoHyphens/>
              <w:rPr>
                <w:sz w:val="18"/>
                <w:szCs w:val="18"/>
              </w:rPr>
            </w:pPr>
            <w:r w:rsidRPr="002929CE">
              <w:rPr>
                <w:sz w:val="18"/>
                <w:szCs w:val="18"/>
              </w:rPr>
              <w:t>167</w:t>
            </w:r>
            <w:r>
              <w:rPr>
                <w:sz w:val="18"/>
                <w:szCs w:val="18"/>
              </w:rPr>
              <w:t>04</w:t>
            </w:r>
          </w:p>
        </w:tc>
        <w:tc>
          <w:tcPr>
            <w:tcW w:w="1316" w:type="dxa"/>
          </w:tcPr>
          <w:p w14:paraId="6B09FEF9" w14:textId="20741943" w:rsidR="00F72281" w:rsidRDefault="00F72281" w:rsidP="00F72281">
            <w:pPr>
              <w:suppressAutoHyphens/>
              <w:rPr>
                <w:sz w:val="18"/>
                <w:szCs w:val="18"/>
              </w:rPr>
            </w:pPr>
            <w:r>
              <w:rPr>
                <w:sz w:val="18"/>
                <w:szCs w:val="18"/>
              </w:rPr>
              <w:t>Yonggang Fang</w:t>
            </w:r>
          </w:p>
        </w:tc>
        <w:tc>
          <w:tcPr>
            <w:tcW w:w="720" w:type="dxa"/>
            <w:shd w:val="clear" w:color="auto" w:fill="auto"/>
            <w:noWrap/>
          </w:tcPr>
          <w:p w14:paraId="7987989B" w14:textId="0790BF6C" w:rsidR="00F72281" w:rsidRPr="00435633" w:rsidRDefault="00F72281" w:rsidP="00F72281">
            <w:pPr>
              <w:suppressAutoHyphens/>
              <w:rPr>
                <w:sz w:val="18"/>
                <w:szCs w:val="18"/>
              </w:rPr>
            </w:pPr>
            <w:r w:rsidRPr="00435633">
              <w:rPr>
                <w:sz w:val="18"/>
                <w:szCs w:val="18"/>
              </w:rPr>
              <w:t>64</w:t>
            </w:r>
            <w:r>
              <w:rPr>
                <w:sz w:val="18"/>
                <w:szCs w:val="18"/>
              </w:rPr>
              <w:t>8</w:t>
            </w:r>
            <w:r w:rsidRPr="00435633">
              <w:rPr>
                <w:sz w:val="18"/>
                <w:szCs w:val="18"/>
              </w:rPr>
              <w:t>.5</w:t>
            </w:r>
            <w:r>
              <w:rPr>
                <w:sz w:val="18"/>
                <w:szCs w:val="18"/>
              </w:rPr>
              <w:t>5</w:t>
            </w:r>
          </w:p>
        </w:tc>
        <w:tc>
          <w:tcPr>
            <w:tcW w:w="900" w:type="dxa"/>
          </w:tcPr>
          <w:p w14:paraId="61F65FC7" w14:textId="2BF3E3C5" w:rsidR="00F72281" w:rsidRPr="002929CE" w:rsidRDefault="00F72281" w:rsidP="00F72281">
            <w:pPr>
              <w:suppressAutoHyphens/>
              <w:rPr>
                <w:sz w:val="18"/>
                <w:szCs w:val="18"/>
              </w:rPr>
            </w:pPr>
            <w:r w:rsidRPr="002929CE">
              <w:rPr>
                <w:sz w:val="18"/>
                <w:szCs w:val="18"/>
              </w:rPr>
              <w:t>35.16.2</w:t>
            </w:r>
          </w:p>
        </w:tc>
        <w:tc>
          <w:tcPr>
            <w:tcW w:w="2790" w:type="dxa"/>
            <w:shd w:val="clear" w:color="auto" w:fill="auto"/>
            <w:noWrap/>
          </w:tcPr>
          <w:p w14:paraId="43C53DAB" w14:textId="22045423" w:rsidR="00F72281" w:rsidRPr="00435633" w:rsidRDefault="00F72281" w:rsidP="00F72281">
            <w:pPr>
              <w:suppressAutoHyphens/>
              <w:rPr>
                <w:sz w:val="18"/>
                <w:szCs w:val="18"/>
              </w:rPr>
            </w:pPr>
            <w:r w:rsidRPr="00F72281">
              <w:rPr>
                <w:sz w:val="18"/>
                <w:szCs w:val="18"/>
              </w:rPr>
              <w:t>The spec needs to clarify the enablement procedure if an EPCS non-AP MLD with EPCS priority access NOT in the torn down state.</w:t>
            </w:r>
          </w:p>
        </w:tc>
        <w:tc>
          <w:tcPr>
            <w:tcW w:w="2737" w:type="dxa"/>
            <w:shd w:val="clear" w:color="auto" w:fill="auto"/>
            <w:noWrap/>
          </w:tcPr>
          <w:p w14:paraId="00DBA3F0" w14:textId="1E1384A5" w:rsidR="00F72281" w:rsidRPr="00435633" w:rsidRDefault="00F72281" w:rsidP="00F72281">
            <w:pPr>
              <w:suppressAutoHyphens/>
              <w:rPr>
                <w:sz w:val="18"/>
                <w:szCs w:val="18"/>
              </w:rPr>
            </w:pPr>
            <w:r w:rsidRPr="00F72281">
              <w:rPr>
                <w:sz w:val="18"/>
                <w:szCs w:val="18"/>
              </w:rPr>
              <w:t>See in the comment</w:t>
            </w:r>
          </w:p>
        </w:tc>
        <w:tc>
          <w:tcPr>
            <w:tcW w:w="2123" w:type="dxa"/>
            <w:shd w:val="clear" w:color="auto" w:fill="auto"/>
          </w:tcPr>
          <w:p w14:paraId="5FD960FE" w14:textId="77777777" w:rsidR="00F72281" w:rsidRDefault="00F72281" w:rsidP="00F72281">
            <w:pPr>
              <w:suppressAutoHyphens/>
              <w:rPr>
                <w:b/>
                <w:sz w:val="16"/>
                <w:szCs w:val="16"/>
              </w:rPr>
            </w:pPr>
            <w:r>
              <w:rPr>
                <w:b/>
                <w:sz w:val="16"/>
                <w:szCs w:val="16"/>
              </w:rPr>
              <w:t>Revised</w:t>
            </w:r>
          </w:p>
          <w:p w14:paraId="316AE025" w14:textId="77777777" w:rsidR="00F72281" w:rsidRDefault="00F72281" w:rsidP="00F72281">
            <w:pPr>
              <w:suppressAutoHyphens/>
              <w:rPr>
                <w:b/>
                <w:sz w:val="16"/>
                <w:szCs w:val="16"/>
              </w:rPr>
            </w:pPr>
          </w:p>
          <w:p w14:paraId="6C25A62F" w14:textId="77777777" w:rsidR="00F72281" w:rsidRDefault="00F72281" w:rsidP="00F72281">
            <w:pPr>
              <w:suppressAutoHyphens/>
              <w:rPr>
                <w:bCs/>
                <w:sz w:val="16"/>
                <w:szCs w:val="16"/>
              </w:rPr>
            </w:pPr>
            <w:r w:rsidRPr="00F72281">
              <w:rPr>
                <w:bCs/>
                <w:sz w:val="16"/>
                <w:szCs w:val="16"/>
              </w:rPr>
              <w:t>Conversation with commenter clarified that this comment was asking for means to update EDCA parameters after EPCS has been enabled.</w:t>
            </w:r>
          </w:p>
          <w:p w14:paraId="7B65427F" w14:textId="77777777" w:rsidR="00F72281" w:rsidRDefault="00F72281" w:rsidP="00F72281">
            <w:pPr>
              <w:suppressAutoHyphens/>
              <w:rPr>
                <w:b/>
                <w:sz w:val="16"/>
                <w:szCs w:val="16"/>
              </w:rPr>
            </w:pPr>
          </w:p>
          <w:p w14:paraId="052CE75D" w14:textId="76B4F1DA" w:rsidR="00F72281" w:rsidRDefault="00F72281" w:rsidP="00F72281">
            <w:pPr>
              <w:suppressAutoHyphens/>
              <w:rPr>
                <w:b/>
                <w:sz w:val="16"/>
                <w:szCs w:val="16"/>
              </w:rPr>
            </w:pPr>
            <w:r>
              <w:rPr>
                <w:b/>
                <w:sz w:val="16"/>
                <w:szCs w:val="16"/>
              </w:rPr>
              <w:t>TGbe editor please implement changes as shown in doc 11-23/0965r</w:t>
            </w:r>
            <w:r w:rsidRPr="003E1769">
              <w:rPr>
                <w:b/>
                <w:sz w:val="16"/>
                <w:szCs w:val="16"/>
              </w:rPr>
              <w:t>0</w:t>
            </w:r>
            <w:r>
              <w:rPr>
                <w:b/>
                <w:sz w:val="16"/>
                <w:szCs w:val="16"/>
              </w:rPr>
              <w:t xml:space="preserve"> tagged as 16573.</w:t>
            </w:r>
          </w:p>
        </w:tc>
      </w:tr>
      <w:tr w:rsidR="00F72281" w14:paraId="3E9B89B0" w14:textId="77777777" w:rsidTr="00435633">
        <w:trPr>
          <w:trHeight w:val="220"/>
          <w:jc w:val="center"/>
        </w:trPr>
        <w:tc>
          <w:tcPr>
            <w:tcW w:w="746" w:type="dxa"/>
            <w:shd w:val="clear" w:color="auto" w:fill="auto"/>
            <w:noWrap/>
          </w:tcPr>
          <w:p w14:paraId="0855C2B4" w14:textId="7C0E0005" w:rsidR="00F72281" w:rsidRPr="002929CE" w:rsidRDefault="00F72281" w:rsidP="00F72281">
            <w:pPr>
              <w:suppressAutoHyphens/>
              <w:rPr>
                <w:sz w:val="18"/>
                <w:szCs w:val="18"/>
              </w:rPr>
            </w:pPr>
            <w:r w:rsidRPr="002929CE">
              <w:rPr>
                <w:sz w:val="18"/>
                <w:szCs w:val="18"/>
              </w:rPr>
              <w:t>167</w:t>
            </w:r>
            <w:r>
              <w:rPr>
                <w:sz w:val="18"/>
                <w:szCs w:val="18"/>
              </w:rPr>
              <w:t>07</w:t>
            </w:r>
          </w:p>
        </w:tc>
        <w:tc>
          <w:tcPr>
            <w:tcW w:w="1316" w:type="dxa"/>
          </w:tcPr>
          <w:p w14:paraId="5D1B2990" w14:textId="50A44DB5" w:rsidR="00F72281" w:rsidRDefault="00F72281" w:rsidP="00F72281">
            <w:pPr>
              <w:suppressAutoHyphens/>
              <w:rPr>
                <w:sz w:val="18"/>
                <w:szCs w:val="18"/>
              </w:rPr>
            </w:pPr>
            <w:r>
              <w:rPr>
                <w:sz w:val="18"/>
                <w:szCs w:val="18"/>
              </w:rPr>
              <w:t>Yonggang Fang</w:t>
            </w:r>
          </w:p>
        </w:tc>
        <w:tc>
          <w:tcPr>
            <w:tcW w:w="720" w:type="dxa"/>
            <w:shd w:val="clear" w:color="auto" w:fill="auto"/>
            <w:noWrap/>
          </w:tcPr>
          <w:p w14:paraId="76165FA9" w14:textId="0DFF2857" w:rsidR="00F72281" w:rsidRPr="00435633" w:rsidRDefault="00F72281" w:rsidP="00F72281">
            <w:pPr>
              <w:suppressAutoHyphens/>
              <w:rPr>
                <w:sz w:val="18"/>
                <w:szCs w:val="18"/>
              </w:rPr>
            </w:pPr>
            <w:r w:rsidRPr="00435633">
              <w:rPr>
                <w:sz w:val="18"/>
                <w:szCs w:val="18"/>
              </w:rPr>
              <w:t>6</w:t>
            </w:r>
            <w:r>
              <w:rPr>
                <w:sz w:val="18"/>
                <w:szCs w:val="18"/>
              </w:rPr>
              <w:t>50</w:t>
            </w:r>
            <w:r w:rsidRPr="00435633">
              <w:rPr>
                <w:sz w:val="18"/>
                <w:szCs w:val="18"/>
              </w:rPr>
              <w:t>.0</w:t>
            </w:r>
            <w:r>
              <w:rPr>
                <w:sz w:val="18"/>
                <w:szCs w:val="18"/>
              </w:rPr>
              <w:t>4</w:t>
            </w:r>
          </w:p>
        </w:tc>
        <w:tc>
          <w:tcPr>
            <w:tcW w:w="900" w:type="dxa"/>
          </w:tcPr>
          <w:p w14:paraId="5360DB3E" w14:textId="774210DB" w:rsidR="00F72281" w:rsidRPr="002929CE" w:rsidRDefault="00F72281" w:rsidP="00F72281">
            <w:pPr>
              <w:suppressAutoHyphens/>
              <w:rPr>
                <w:sz w:val="18"/>
                <w:szCs w:val="18"/>
              </w:rPr>
            </w:pPr>
            <w:r w:rsidRPr="002929CE">
              <w:rPr>
                <w:sz w:val="18"/>
                <w:szCs w:val="18"/>
              </w:rPr>
              <w:t>35.16.2</w:t>
            </w:r>
          </w:p>
        </w:tc>
        <w:tc>
          <w:tcPr>
            <w:tcW w:w="2790" w:type="dxa"/>
            <w:shd w:val="clear" w:color="auto" w:fill="auto"/>
            <w:noWrap/>
          </w:tcPr>
          <w:p w14:paraId="45C7B550" w14:textId="3469EA26" w:rsidR="00F72281" w:rsidRPr="00435633" w:rsidRDefault="00F72281" w:rsidP="00F72281">
            <w:pPr>
              <w:suppressAutoHyphens/>
              <w:rPr>
                <w:sz w:val="18"/>
                <w:szCs w:val="18"/>
              </w:rPr>
            </w:pPr>
            <w:r w:rsidRPr="00F72281">
              <w:rPr>
                <w:sz w:val="18"/>
                <w:szCs w:val="18"/>
              </w:rPr>
              <w:t xml:space="preserve">The EPCS priority access operation should allow the EPCS enabled AP MLD to update EPCS EDCA parameters in an efficient way </w:t>
            </w:r>
            <w:r w:rsidRPr="00F72281">
              <w:rPr>
                <w:sz w:val="18"/>
                <w:szCs w:val="18"/>
              </w:rPr>
              <w:lastRenderedPageBreak/>
              <w:t xml:space="preserve">when access congestion is caused by many EPCS enabled non-AP MLDs, especially using high priority access EDCA parameters. The current spec does not allow EPCS AP MLD to update EPCS </w:t>
            </w:r>
            <w:proofErr w:type="spellStart"/>
            <w:r w:rsidRPr="00F72281">
              <w:rPr>
                <w:sz w:val="18"/>
                <w:szCs w:val="18"/>
              </w:rPr>
              <w:t>prioirty</w:t>
            </w:r>
            <w:proofErr w:type="spellEnd"/>
            <w:r w:rsidRPr="00F72281">
              <w:rPr>
                <w:sz w:val="18"/>
                <w:szCs w:val="18"/>
              </w:rPr>
              <w:t xml:space="preserve"> access EDCA parameters in the enabled state. In addition, the EPCS enabled AP MLD does not know which EPCS enabled non-AP MLDs are contending or will contend the media.</w:t>
            </w:r>
          </w:p>
        </w:tc>
        <w:tc>
          <w:tcPr>
            <w:tcW w:w="2737" w:type="dxa"/>
            <w:shd w:val="clear" w:color="auto" w:fill="auto"/>
            <w:noWrap/>
          </w:tcPr>
          <w:p w14:paraId="19838519" w14:textId="5E4885C6" w:rsidR="00F72281" w:rsidRPr="00435633" w:rsidRDefault="00F72281" w:rsidP="00F72281">
            <w:pPr>
              <w:suppressAutoHyphens/>
              <w:rPr>
                <w:sz w:val="18"/>
                <w:szCs w:val="18"/>
              </w:rPr>
            </w:pPr>
            <w:r w:rsidRPr="00F72281">
              <w:rPr>
                <w:sz w:val="18"/>
                <w:szCs w:val="18"/>
              </w:rPr>
              <w:lastRenderedPageBreak/>
              <w:t>Please define a method to allow an AP MLD to update EPCS EDCA parameters in groupcast/broadcast way to control EPCS enabled non-</w:t>
            </w:r>
            <w:r w:rsidRPr="00F72281">
              <w:rPr>
                <w:sz w:val="18"/>
                <w:szCs w:val="18"/>
              </w:rPr>
              <w:lastRenderedPageBreak/>
              <w:t>AP MLDs priority access.</w:t>
            </w:r>
          </w:p>
        </w:tc>
        <w:tc>
          <w:tcPr>
            <w:tcW w:w="2123" w:type="dxa"/>
            <w:shd w:val="clear" w:color="auto" w:fill="auto"/>
          </w:tcPr>
          <w:p w14:paraId="330A70E7" w14:textId="77777777" w:rsidR="00F72281" w:rsidRDefault="00F72281" w:rsidP="00F72281">
            <w:pPr>
              <w:suppressAutoHyphens/>
              <w:rPr>
                <w:b/>
                <w:sz w:val="16"/>
                <w:szCs w:val="16"/>
              </w:rPr>
            </w:pPr>
            <w:r>
              <w:rPr>
                <w:b/>
                <w:sz w:val="16"/>
                <w:szCs w:val="16"/>
              </w:rPr>
              <w:lastRenderedPageBreak/>
              <w:t>Revised</w:t>
            </w:r>
          </w:p>
          <w:p w14:paraId="329A26EF" w14:textId="77777777" w:rsidR="00F72281" w:rsidRDefault="00F72281" w:rsidP="00F72281">
            <w:pPr>
              <w:suppressAutoHyphens/>
              <w:rPr>
                <w:b/>
                <w:sz w:val="16"/>
                <w:szCs w:val="16"/>
              </w:rPr>
            </w:pPr>
          </w:p>
          <w:p w14:paraId="5ED47092" w14:textId="17AD4AA0" w:rsidR="00F72281" w:rsidRDefault="00F72281" w:rsidP="00F72281">
            <w:pPr>
              <w:suppressAutoHyphens/>
              <w:rPr>
                <w:bCs/>
                <w:sz w:val="16"/>
                <w:szCs w:val="16"/>
              </w:rPr>
            </w:pPr>
            <w:r w:rsidRPr="00F72281">
              <w:rPr>
                <w:bCs/>
                <w:sz w:val="16"/>
                <w:szCs w:val="16"/>
              </w:rPr>
              <w:t xml:space="preserve">Agree with comment on need for a mechanism to update </w:t>
            </w:r>
            <w:r w:rsidRPr="00F72281">
              <w:rPr>
                <w:bCs/>
                <w:sz w:val="16"/>
                <w:szCs w:val="16"/>
              </w:rPr>
              <w:lastRenderedPageBreak/>
              <w:t>EDCA parameters.  Use of broadcast/multicast would eliminate any assurance of delivery, reducing reliability.  Defined solution is single-message, unicast approach.</w:t>
            </w:r>
          </w:p>
          <w:p w14:paraId="16EF7166" w14:textId="77777777" w:rsidR="00F72281" w:rsidRDefault="00F72281" w:rsidP="00F72281">
            <w:pPr>
              <w:suppressAutoHyphens/>
              <w:rPr>
                <w:b/>
                <w:sz w:val="16"/>
                <w:szCs w:val="16"/>
              </w:rPr>
            </w:pPr>
          </w:p>
          <w:p w14:paraId="6595CB0C" w14:textId="7ADE2028" w:rsidR="00F72281" w:rsidRDefault="00F72281" w:rsidP="00F72281">
            <w:pPr>
              <w:suppressAutoHyphens/>
              <w:rPr>
                <w:b/>
                <w:sz w:val="16"/>
                <w:szCs w:val="16"/>
              </w:rPr>
            </w:pPr>
            <w:r>
              <w:rPr>
                <w:b/>
                <w:sz w:val="16"/>
                <w:szCs w:val="16"/>
              </w:rPr>
              <w:t>TGbe editor please implement changes as shown in doc 11-23/0965r</w:t>
            </w:r>
            <w:r w:rsidRPr="003E1769">
              <w:rPr>
                <w:b/>
                <w:sz w:val="16"/>
                <w:szCs w:val="16"/>
              </w:rPr>
              <w:t>0</w:t>
            </w:r>
            <w:r>
              <w:rPr>
                <w:b/>
                <w:sz w:val="16"/>
                <w:szCs w:val="16"/>
              </w:rPr>
              <w:t xml:space="preserve"> tagged as 16573.</w:t>
            </w:r>
          </w:p>
        </w:tc>
      </w:tr>
      <w:tr w:rsidR="00E65CE0" w:rsidRPr="00E65CE0" w14:paraId="095C186C" w14:textId="77777777" w:rsidTr="00435633">
        <w:trPr>
          <w:trHeight w:val="220"/>
          <w:jc w:val="center"/>
        </w:trPr>
        <w:tc>
          <w:tcPr>
            <w:tcW w:w="746" w:type="dxa"/>
            <w:shd w:val="clear" w:color="auto" w:fill="auto"/>
            <w:noWrap/>
          </w:tcPr>
          <w:p w14:paraId="5A26CF85" w14:textId="24801BA4" w:rsidR="00E65CE0" w:rsidRPr="00DE4973" w:rsidRDefault="00E65CE0" w:rsidP="00E65CE0">
            <w:pPr>
              <w:suppressAutoHyphens/>
              <w:rPr>
                <w:sz w:val="18"/>
                <w:szCs w:val="16"/>
              </w:rPr>
            </w:pPr>
            <w:r w:rsidRPr="00DE4973">
              <w:rPr>
                <w:sz w:val="18"/>
                <w:szCs w:val="16"/>
              </w:rPr>
              <w:lastRenderedPageBreak/>
              <w:t>18338</w:t>
            </w:r>
          </w:p>
        </w:tc>
        <w:tc>
          <w:tcPr>
            <w:tcW w:w="1316" w:type="dxa"/>
          </w:tcPr>
          <w:p w14:paraId="1DF3FFA7" w14:textId="61B139CB" w:rsidR="00E65CE0" w:rsidRPr="00DE4973" w:rsidRDefault="00E65CE0" w:rsidP="00E65CE0">
            <w:pPr>
              <w:suppressAutoHyphens/>
              <w:rPr>
                <w:sz w:val="18"/>
                <w:szCs w:val="16"/>
              </w:rPr>
            </w:pPr>
            <w:r w:rsidRPr="00DE4973">
              <w:rPr>
                <w:sz w:val="18"/>
                <w:szCs w:val="16"/>
              </w:rPr>
              <w:t>Peshal Nayak</w:t>
            </w:r>
          </w:p>
        </w:tc>
        <w:tc>
          <w:tcPr>
            <w:tcW w:w="720" w:type="dxa"/>
            <w:shd w:val="clear" w:color="auto" w:fill="auto"/>
            <w:noWrap/>
          </w:tcPr>
          <w:p w14:paraId="34A37772" w14:textId="238ECE2C" w:rsidR="00E65CE0" w:rsidRPr="00DE4973" w:rsidRDefault="00DE4973" w:rsidP="00E65CE0">
            <w:pPr>
              <w:suppressAutoHyphens/>
              <w:rPr>
                <w:sz w:val="18"/>
                <w:szCs w:val="16"/>
              </w:rPr>
            </w:pPr>
            <w:r w:rsidRPr="00DE4973">
              <w:rPr>
                <w:sz w:val="18"/>
                <w:szCs w:val="16"/>
              </w:rPr>
              <w:t>646.50</w:t>
            </w:r>
          </w:p>
        </w:tc>
        <w:tc>
          <w:tcPr>
            <w:tcW w:w="900" w:type="dxa"/>
          </w:tcPr>
          <w:p w14:paraId="7E2A18B7" w14:textId="3B50BDD1" w:rsidR="00E65CE0" w:rsidRPr="00DE4973" w:rsidRDefault="00DE4973" w:rsidP="00E65CE0">
            <w:pPr>
              <w:suppressAutoHyphens/>
              <w:rPr>
                <w:sz w:val="18"/>
                <w:szCs w:val="16"/>
              </w:rPr>
            </w:pPr>
            <w:r w:rsidRPr="00DE4973">
              <w:rPr>
                <w:sz w:val="18"/>
                <w:szCs w:val="16"/>
              </w:rPr>
              <w:t>35.16.2.2</w:t>
            </w:r>
          </w:p>
        </w:tc>
        <w:tc>
          <w:tcPr>
            <w:tcW w:w="2790" w:type="dxa"/>
            <w:shd w:val="clear" w:color="auto" w:fill="auto"/>
            <w:noWrap/>
          </w:tcPr>
          <w:p w14:paraId="30032F8C" w14:textId="31D2F8BF" w:rsidR="00E65CE0" w:rsidRPr="00DE4973" w:rsidRDefault="00E65CE0" w:rsidP="00E65CE0">
            <w:pPr>
              <w:suppressAutoHyphens/>
              <w:rPr>
                <w:sz w:val="18"/>
                <w:szCs w:val="16"/>
              </w:rPr>
            </w:pPr>
            <w:r w:rsidRPr="00DE4973">
              <w:rPr>
                <w:sz w:val="18"/>
                <w:szCs w:val="16"/>
              </w:rPr>
              <w:t>There should be a mechanism for enabling EPCS parameters (e.g., EDCA parameters) after EPCS is setup. This is necessary as the EPCS parameter design depends on a number of network conditions which could change with time. Consequently, there can be a need to update the parameters.</w:t>
            </w:r>
          </w:p>
        </w:tc>
        <w:tc>
          <w:tcPr>
            <w:tcW w:w="2737" w:type="dxa"/>
            <w:shd w:val="clear" w:color="auto" w:fill="auto"/>
            <w:noWrap/>
          </w:tcPr>
          <w:p w14:paraId="0543EC7F" w14:textId="059D894A" w:rsidR="00E65CE0" w:rsidRPr="00DE4973" w:rsidRDefault="00E65CE0" w:rsidP="00E65CE0">
            <w:pPr>
              <w:suppressAutoHyphens/>
              <w:rPr>
                <w:sz w:val="18"/>
                <w:szCs w:val="16"/>
              </w:rPr>
            </w:pPr>
            <w:r w:rsidRPr="00DE4973">
              <w:rPr>
                <w:sz w:val="18"/>
                <w:szCs w:val="16"/>
              </w:rPr>
              <w:t>as in the comment</w:t>
            </w:r>
          </w:p>
        </w:tc>
        <w:tc>
          <w:tcPr>
            <w:tcW w:w="2123" w:type="dxa"/>
            <w:shd w:val="clear" w:color="auto" w:fill="auto"/>
          </w:tcPr>
          <w:p w14:paraId="44E4A38F" w14:textId="77777777" w:rsidR="00E65CE0" w:rsidRPr="00DE4973" w:rsidRDefault="00E65CE0" w:rsidP="00E65CE0">
            <w:pPr>
              <w:suppressAutoHyphens/>
              <w:rPr>
                <w:rFonts w:eastAsia="Malgun Gothic" w:cstheme="minorHAnsi"/>
                <w:color w:val="000000" w:themeColor="text1"/>
                <w:sz w:val="16"/>
                <w:szCs w:val="16"/>
              </w:rPr>
            </w:pPr>
            <w:r w:rsidRPr="00DE4973">
              <w:rPr>
                <w:rFonts w:eastAsia="Malgun Gothic" w:cstheme="minorHAnsi"/>
                <w:color w:val="000000" w:themeColor="text1"/>
                <w:sz w:val="16"/>
                <w:szCs w:val="16"/>
              </w:rPr>
              <w:t xml:space="preserve">Revised </w:t>
            </w:r>
          </w:p>
          <w:p w14:paraId="12637CEB" w14:textId="77777777" w:rsidR="00E65CE0" w:rsidRPr="00DE4973" w:rsidRDefault="00E65CE0" w:rsidP="00E65CE0">
            <w:pPr>
              <w:suppressAutoHyphens/>
              <w:rPr>
                <w:rFonts w:eastAsia="Malgun Gothic" w:cstheme="minorHAnsi"/>
                <w:color w:val="000000" w:themeColor="text1"/>
                <w:sz w:val="16"/>
                <w:szCs w:val="16"/>
              </w:rPr>
            </w:pPr>
          </w:p>
          <w:p w14:paraId="0DBC004B" w14:textId="77777777" w:rsidR="00E65CE0" w:rsidRPr="00DE4973" w:rsidRDefault="00E65CE0" w:rsidP="00E65CE0">
            <w:pPr>
              <w:suppressAutoHyphens/>
              <w:rPr>
                <w:rFonts w:eastAsia="Malgun Gothic" w:cstheme="minorHAnsi"/>
                <w:color w:val="000000" w:themeColor="text1"/>
                <w:sz w:val="16"/>
                <w:szCs w:val="16"/>
              </w:rPr>
            </w:pPr>
            <w:r w:rsidRPr="00DE4973">
              <w:rPr>
                <w:rFonts w:eastAsia="Malgun Gothic" w:cstheme="minorHAnsi"/>
                <w:color w:val="000000" w:themeColor="text1"/>
                <w:sz w:val="16"/>
                <w:szCs w:val="16"/>
              </w:rPr>
              <w:t>Agree with comment.  Added text to provide a means for EPCS AP MLD to update EDCA parameters for EPCS non-AP MLDs with EPCS in the enabled state.</w:t>
            </w:r>
          </w:p>
          <w:p w14:paraId="0063E437" w14:textId="77777777" w:rsidR="00E65CE0" w:rsidRPr="00DE4973" w:rsidRDefault="00E65CE0" w:rsidP="00E65CE0">
            <w:pPr>
              <w:suppressAutoHyphens/>
              <w:rPr>
                <w:rFonts w:eastAsia="Malgun Gothic" w:cstheme="minorHAnsi"/>
                <w:color w:val="000000" w:themeColor="text1"/>
                <w:sz w:val="16"/>
                <w:szCs w:val="16"/>
              </w:rPr>
            </w:pPr>
          </w:p>
          <w:p w14:paraId="19D4876D" w14:textId="4A2A7556" w:rsidR="00E65CE0" w:rsidRPr="00E65CE0" w:rsidRDefault="00E65CE0" w:rsidP="00E65CE0">
            <w:pPr>
              <w:suppressAutoHyphens/>
              <w:rPr>
                <w:b/>
                <w:sz w:val="16"/>
                <w:szCs w:val="16"/>
              </w:rPr>
            </w:pPr>
            <w:r w:rsidRPr="00DE4973">
              <w:rPr>
                <w:b/>
                <w:sz w:val="16"/>
                <w:szCs w:val="16"/>
              </w:rPr>
              <w:t>TGbe editor please implement changes as shown in doc 11-23/0965r0 tagged as 16573.</w:t>
            </w:r>
          </w:p>
        </w:tc>
      </w:tr>
    </w:tbl>
    <w:p w14:paraId="582E4CD6" w14:textId="77777777" w:rsidR="00435633" w:rsidRDefault="00435633" w:rsidP="0011777D">
      <w:pPr>
        <w:pStyle w:val="BodyText"/>
        <w:jc w:val="center"/>
      </w:pPr>
    </w:p>
    <w:p w14:paraId="45A39B97" w14:textId="77777777" w:rsidR="00435633" w:rsidRDefault="00435633" w:rsidP="0011777D">
      <w:pPr>
        <w:pStyle w:val="BodyText"/>
        <w:jc w:val="center"/>
      </w:pPr>
    </w:p>
    <w:p w14:paraId="592CC1C4" w14:textId="77777777" w:rsidR="00435633" w:rsidRDefault="00435633" w:rsidP="0011777D">
      <w:pPr>
        <w:pStyle w:val="BodyText"/>
        <w:jc w:val="center"/>
      </w:pPr>
    </w:p>
    <w:p w14:paraId="2B58E872" w14:textId="0CDA39A7" w:rsidR="0011777D" w:rsidRDefault="0011777D" w:rsidP="0011777D">
      <w:pPr>
        <w:pStyle w:val="BodyText"/>
      </w:pPr>
    </w:p>
    <w:p w14:paraId="2AE28626" w14:textId="77777777" w:rsidR="0011777D" w:rsidRPr="0011777D" w:rsidRDefault="0011777D" w:rsidP="0011777D">
      <w:pPr>
        <w:pStyle w:val="BodyText"/>
      </w:pPr>
    </w:p>
    <w:p w14:paraId="1793E4A2" w14:textId="1C20104A" w:rsidR="001870B4" w:rsidRDefault="001870B4" w:rsidP="001870B4">
      <w:pPr>
        <w:pStyle w:val="Heading2"/>
        <w:numPr>
          <w:ilvl w:val="3"/>
          <w:numId w:val="30"/>
        </w:numPr>
        <w:tabs>
          <w:tab w:val="left" w:pos="1218"/>
        </w:tabs>
        <w:adjustRightInd/>
        <w:spacing w:before="1"/>
        <w:jc w:val="both"/>
        <w:rPr>
          <w:b w:val="0"/>
          <w:bCs w:val="0"/>
          <w:spacing w:val="-2"/>
          <w:sz w:val="20"/>
          <w:szCs w:val="20"/>
        </w:rPr>
      </w:pPr>
      <w:r>
        <w:rPr>
          <w:w w:val="95"/>
          <w:sz w:val="20"/>
          <w:szCs w:val="20"/>
        </w:rPr>
        <w:t>MLME</w:t>
      </w:r>
      <w:bookmarkStart w:id="202" w:name="_Hlk118414991"/>
      <w:r>
        <w:rPr>
          <w:w w:val="95"/>
          <w:sz w:val="20"/>
          <w:szCs w:val="20"/>
        </w:rPr>
        <w:t>-</w:t>
      </w:r>
      <w:proofErr w:type="spellStart"/>
      <w:r>
        <w:rPr>
          <w:spacing w:val="-2"/>
          <w:sz w:val="20"/>
          <w:szCs w:val="20"/>
        </w:rPr>
        <w:t>EPCSPRIACCESSENABLE</w:t>
      </w:r>
      <w:bookmarkEnd w:id="202"/>
      <w:r>
        <w:rPr>
          <w:spacing w:val="-2"/>
          <w:sz w:val="20"/>
          <w:szCs w:val="20"/>
        </w:rPr>
        <w:t>.response</w:t>
      </w:r>
      <w:proofErr w:type="spellEnd"/>
    </w:p>
    <w:p w14:paraId="1FB6D9B8" w14:textId="77777777" w:rsidR="001870B4" w:rsidRDefault="001870B4" w:rsidP="001870B4">
      <w:pPr>
        <w:pStyle w:val="BodyText"/>
        <w:kinsoku w:val="0"/>
        <w:overflowPunct w:val="0"/>
        <w:spacing w:before="4"/>
        <w:rPr>
          <w:rFonts w:ascii="Arial" w:hAnsi="Arial" w:cs="Arial"/>
          <w:b/>
          <w:bCs/>
          <w:sz w:val="22"/>
          <w:szCs w:val="22"/>
        </w:rPr>
      </w:pPr>
    </w:p>
    <w:p w14:paraId="44CB2A88" w14:textId="77777777" w:rsidR="001870B4" w:rsidRDefault="001870B4" w:rsidP="001870B4">
      <w:pPr>
        <w:pStyle w:val="Heading2"/>
        <w:numPr>
          <w:ilvl w:val="4"/>
          <w:numId w:val="30"/>
        </w:numPr>
        <w:tabs>
          <w:tab w:val="left" w:pos="1218"/>
        </w:tabs>
        <w:adjustRightInd/>
        <w:spacing w:before="1"/>
        <w:jc w:val="both"/>
        <w:rPr>
          <w:b w:val="0"/>
          <w:bCs w:val="0"/>
          <w:spacing w:val="-2"/>
          <w:sz w:val="20"/>
          <w:szCs w:val="20"/>
        </w:rPr>
      </w:pPr>
      <w:bookmarkStart w:id="203" w:name="6.3.131.5.1_Function"/>
      <w:bookmarkEnd w:id="203"/>
      <w:r w:rsidRPr="001870B4">
        <w:rPr>
          <w:sz w:val="18"/>
          <w:szCs w:val="18"/>
        </w:rPr>
        <w:t>Function</w:t>
      </w:r>
    </w:p>
    <w:p w14:paraId="412B7035" w14:textId="77777777" w:rsidR="001870B4" w:rsidRDefault="001870B4" w:rsidP="001870B4">
      <w:pPr>
        <w:pStyle w:val="BodyText"/>
        <w:kinsoku w:val="0"/>
        <w:overflowPunct w:val="0"/>
        <w:spacing w:before="4"/>
        <w:rPr>
          <w:rFonts w:eastAsia="Malgun Gothic"/>
          <w:b/>
          <w:i/>
          <w:iCs/>
          <w:szCs w:val="22"/>
          <w:highlight w:val="yellow"/>
          <w:lang w:val="en-GB" w:bidi="ar-SA"/>
        </w:rPr>
      </w:pPr>
    </w:p>
    <w:p w14:paraId="3A7C8210" w14:textId="77777777" w:rsidR="001870B4" w:rsidRDefault="001870B4" w:rsidP="001870B4">
      <w:pPr>
        <w:pStyle w:val="BodyText"/>
        <w:kinsoku w:val="0"/>
        <w:overflowPunct w:val="0"/>
        <w:spacing w:before="4"/>
        <w:rPr>
          <w:rFonts w:ascii="Arial" w:hAnsi="Arial" w:cs="Arial"/>
          <w:b/>
          <w:bCs/>
          <w:sz w:val="22"/>
          <w:szCs w:val="22"/>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55966D5D" w14:textId="77777777" w:rsidR="001870B4" w:rsidRDefault="001870B4" w:rsidP="001870B4">
      <w:pPr>
        <w:pStyle w:val="BodyText"/>
        <w:kinsoku w:val="0"/>
        <w:overflowPunct w:val="0"/>
        <w:spacing w:line="249" w:lineRule="auto"/>
        <w:ind w:left="180" w:right="238"/>
      </w:pPr>
    </w:p>
    <w:p w14:paraId="06EE628E" w14:textId="2CC539A8" w:rsidR="001870B4" w:rsidRDefault="001870B4" w:rsidP="001870B4">
      <w:pPr>
        <w:pStyle w:val="BodyText"/>
        <w:kinsoku w:val="0"/>
        <w:overflowPunct w:val="0"/>
        <w:spacing w:line="249" w:lineRule="auto"/>
        <w:ind w:left="180" w:right="238"/>
      </w:pPr>
      <w:r>
        <w:t>This</w:t>
      </w:r>
      <w:r>
        <w:rPr>
          <w:spacing w:val="-4"/>
        </w:rPr>
        <w:t xml:space="preserve"> </w:t>
      </w:r>
      <w:r>
        <w:t>primitive</w:t>
      </w:r>
      <w:r>
        <w:rPr>
          <w:spacing w:val="-5"/>
        </w:rPr>
        <w:t xml:space="preserve"> </w:t>
      </w:r>
      <w:r>
        <w:t>is</w:t>
      </w:r>
      <w:r>
        <w:rPr>
          <w:spacing w:val="-5"/>
        </w:rPr>
        <w:t xml:space="preserve"> </w:t>
      </w:r>
      <w:r>
        <w:t>generated</w:t>
      </w:r>
      <w:r>
        <w:rPr>
          <w:spacing w:val="-5"/>
        </w:rPr>
        <w:t xml:space="preserve"> </w:t>
      </w:r>
      <w:r>
        <w:t>by</w:t>
      </w:r>
      <w:r>
        <w:rPr>
          <w:spacing w:val="-4"/>
        </w:rPr>
        <w:t xml:space="preserve"> </w:t>
      </w:r>
      <w:r>
        <w:t>the</w:t>
      </w:r>
      <w:r>
        <w:rPr>
          <w:spacing w:val="-4"/>
        </w:rPr>
        <w:t xml:space="preserve"> </w:t>
      </w:r>
      <w:r>
        <w:t>MLME</w:t>
      </w:r>
      <w:r>
        <w:rPr>
          <w:spacing w:val="-6"/>
        </w:rPr>
        <w:t xml:space="preserve"> </w:t>
      </w:r>
      <w:r>
        <w:t>to</w:t>
      </w:r>
      <w:r>
        <w:rPr>
          <w:spacing w:val="-4"/>
        </w:rPr>
        <w:t xml:space="preserve"> </w:t>
      </w:r>
      <w:r>
        <w:t>send</w:t>
      </w:r>
      <w:r>
        <w:rPr>
          <w:spacing w:val="-4"/>
        </w:rPr>
        <w:t xml:space="preserve"> </w:t>
      </w:r>
      <w:r>
        <w:t>a</w:t>
      </w:r>
      <w:r>
        <w:rPr>
          <w:spacing w:val="-5"/>
        </w:rPr>
        <w:t xml:space="preserve"> </w:t>
      </w:r>
      <w:r>
        <w:t>response</w:t>
      </w:r>
      <w:ins w:id="204" w:author="Author">
        <w:r>
          <w:t>. (#</w:t>
        </w:r>
        <w:r w:rsidR="0011777D" w:rsidRPr="0011777D">
          <w:t>16573</w:t>
        </w:r>
        <w:r>
          <w:t>) This may in response</w:t>
        </w:r>
      </w:ins>
      <w:r>
        <w:rPr>
          <w:spacing w:val="-4"/>
        </w:rPr>
        <w:t xml:space="preserve"> </w:t>
      </w:r>
      <w:r>
        <w:t>to</w:t>
      </w:r>
      <w:r>
        <w:rPr>
          <w:spacing w:val="-4"/>
        </w:rPr>
        <w:t xml:space="preserve"> </w:t>
      </w:r>
      <w:r>
        <w:t>a</w:t>
      </w:r>
      <w:r>
        <w:rPr>
          <w:spacing w:val="-4"/>
        </w:rPr>
        <w:t xml:space="preserve"> </w:t>
      </w:r>
      <w:del w:id="205" w:author="Author">
        <w:r w:rsidDel="005A7EF6">
          <w:delText>peer</w:delText>
        </w:r>
        <w:r w:rsidDel="005A7EF6">
          <w:rPr>
            <w:spacing w:val="-4"/>
          </w:rPr>
          <w:delText xml:space="preserve"> </w:delText>
        </w:r>
        <w:r w:rsidDel="005A7EF6">
          <w:delText>MAC</w:delText>
        </w:r>
        <w:r w:rsidDel="005A7EF6">
          <w:rPr>
            <w:spacing w:val="-4"/>
          </w:rPr>
          <w:delText xml:space="preserve"> </w:delText>
        </w:r>
        <w:r w:rsidDel="005A7EF6">
          <w:delText>entity</w:delText>
        </w:r>
        <w:r w:rsidDel="005A7EF6">
          <w:rPr>
            <w:spacing w:val="-4"/>
          </w:rPr>
          <w:delText xml:space="preserve"> </w:delText>
        </w:r>
        <w:r w:rsidDel="005A7EF6">
          <w:delText>that</w:delText>
        </w:r>
        <w:r w:rsidDel="005A7EF6">
          <w:rPr>
            <w:spacing w:val="-5"/>
          </w:rPr>
          <w:delText xml:space="preserve"> </w:delText>
        </w:r>
        <w:r w:rsidDel="005A7EF6">
          <w:delText>sent</w:delText>
        </w:r>
        <w:r w:rsidDel="005A7EF6">
          <w:rPr>
            <w:spacing w:val="-4"/>
          </w:rPr>
          <w:delText xml:space="preserve"> </w:delText>
        </w:r>
        <w:r w:rsidDel="005A7EF6">
          <w:delText>a</w:delText>
        </w:r>
        <w:r w:rsidDel="005A7EF6">
          <w:rPr>
            <w:spacing w:val="-5"/>
          </w:rPr>
          <w:delText xml:space="preserve"> </w:delText>
        </w:r>
        <w:r w:rsidDel="005A7EF6">
          <w:delText>request</w:delText>
        </w:r>
        <w:r w:rsidDel="005A7EF6">
          <w:rPr>
            <w:spacing w:val="-4"/>
          </w:rPr>
          <w:delText xml:space="preserve"> </w:delText>
        </w:r>
        <w:r w:rsidDel="005A7EF6">
          <w:delText>to</w:delText>
        </w:r>
        <w:r w:rsidDel="005A7EF6">
          <w:rPr>
            <w:spacing w:val="-5"/>
          </w:rPr>
          <w:delText xml:space="preserve"> </w:delText>
        </w:r>
        <w:r w:rsidDel="005A7EF6">
          <w:delText>enable EPCS priority access</w:delText>
        </w:r>
      </w:del>
      <w:ins w:id="206" w:author="Author">
        <w:r>
          <w:t>(#</w:t>
        </w:r>
        <w:r w:rsidR="0011777D" w:rsidRPr="0011777D">
          <w:t>16573</w:t>
        </w:r>
        <w:r>
          <w:t>) MLME-</w:t>
        </w:r>
        <w:proofErr w:type="spellStart"/>
        <w:r>
          <w:t>EPCSPRIACCESSENABLE.indication</w:t>
        </w:r>
        <w:proofErr w:type="spellEnd"/>
        <w:r>
          <w:t xml:space="preserve"> primitive or an unsolicited response to modify the parameters of an existing EPCS priority access service.</w:t>
        </w:r>
      </w:ins>
      <w:del w:id="207" w:author="Author">
        <w:r w:rsidDel="00AF530E">
          <w:delText>.</w:delText>
        </w:r>
      </w:del>
    </w:p>
    <w:p w14:paraId="024785EE" w14:textId="77777777" w:rsidR="001870B4" w:rsidRDefault="001870B4" w:rsidP="001870B4">
      <w:pPr>
        <w:pStyle w:val="BodyText"/>
        <w:kinsoku w:val="0"/>
        <w:overflowPunct w:val="0"/>
        <w:spacing w:before="6"/>
        <w:rPr>
          <w:sz w:val="21"/>
          <w:szCs w:val="21"/>
        </w:rPr>
      </w:pPr>
    </w:p>
    <w:p w14:paraId="0CE9B29D" w14:textId="77777777" w:rsidR="001870B4" w:rsidRPr="001870B4" w:rsidRDefault="001870B4" w:rsidP="001870B4">
      <w:pPr>
        <w:pStyle w:val="Heading2"/>
        <w:numPr>
          <w:ilvl w:val="4"/>
          <w:numId w:val="30"/>
        </w:numPr>
        <w:tabs>
          <w:tab w:val="left" w:pos="1218"/>
        </w:tabs>
        <w:adjustRightInd/>
        <w:spacing w:before="1"/>
        <w:jc w:val="both"/>
        <w:rPr>
          <w:b w:val="0"/>
          <w:bCs w:val="0"/>
          <w:spacing w:val="-2"/>
          <w:sz w:val="20"/>
          <w:szCs w:val="20"/>
        </w:rPr>
      </w:pPr>
      <w:bookmarkStart w:id="208" w:name="6.3.131.5.2_Semantics_of_the_service_pri"/>
      <w:bookmarkEnd w:id="208"/>
      <w:r w:rsidRPr="001870B4">
        <w:rPr>
          <w:sz w:val="18"/>
          <w:szCs w:val="18"/>
        </w:rPr>
        <w:t>Semantics</w:t>
      </w:r>
      <w:r w:rsidRPr="001870B4">
        <w:rPr>
          <w:spacing w:val="-8"/>
          <w:sz w:val="18"/>
          <w:szCs w:val="18"/>
        </w:rPr>
        <w:t xml:space="preserve"> </w:t>
      </w:r>
      <w:r w:rsidRPr="001870B4">
        <w:rPr>
          <w:sz w:val="18"/>
          <w:szCs w:val="18"/>
        </w:rPr>
        <w:t>of</w:t>
      </w:r>
      <w:r w:rsidRPr="001870B4">
        <w:rPr>
          <w:spacing w:val="-7"/>
          <w:sz w:val="18"/>
          <w:szCs w:val="18"/>
        </w:rPr>
        <w:t xml:space="preserve"> </w:t>
      </w:r>
      <w:r w:rsidRPr="001870B4">
        <w:rPr>
          <w:sz w:val="18"/>
          <w:szCs w:val="18"/>
        </w:rPr>
        <w:t>the</w:t>
      </w:r>
      <w:r w:rsidRPr="001870B4">
        <w:rPr>
          <w:spacing w:val="-7"/>
          <w:sz w:val="18"/>
          <w:szCs w:val="18"/>
        </w:rPr>
        <w:t xml:space="preserve"> </w:t>
      </w:r>
      <w:r w:rsidRPr="001870B4">
        <w:rPr>
          <w:sz w:val="18"/>
          <w:szCs w:val="18"/>
        </w:rPr>
        <w:t>service</w:t>
      </w:r>
      <w:r w:rsidRPr="001870B4">
        <w:rPr>
          <w:spacing w:val="-7"/>
          <w:sz w:val="18"/>
          <w:szCs w:val="18"/>
        </w:rPr>
        <w:t xml:space="preserve"> </w:t>
      </w:r>
      <w:r w:rsidRPr="001870B4">
        <w:rPr>
          <w:spacing w:val="-2"/>
          <w:sz w:val="18"/>
          <w:szCs w:val="18"/>
        </w:rPr>
        <w:t>primitive</w:t>
      </w:r>
    </w:p>
    <w:p w14:paraId="7C75D885" w14:textId="77777777" w:rsidR="001870B4" w:rsidRDefault="001870B4" w:rsidP="001870B4">
      <w:pPr>
        <w:pStyle w:val="BodyText"/>
        <w:kinsoku w:val="0"/>
        <w:overflowPunct w:val="0"/>
        <w:spacing w:before="3"/>
        <w:rPr>
          <w:rFonts w:ascii="Arial" w:hAnsi="Arial" w:cs="Arial"/>
          <w:b/>
          <w:bCs/>
          <w:sz w:val="22"/>
          <w:szCs w:val="22"/>
        </w:rPr>
      </w:pPr>
    </w:p>
    <w:p w14:paraId="500072F2" w14:textId="77777777" w:rsidR="001870B4" w:rsidRDefault="001870B4" w:rsidP="001870B4">
      <w:pPr>
        <w:pStyle w:val="BodyText"/>
        <w:kinsoku w:val="0"/>
        <w:overflowPunct w:val="0"/>
        <w:spacing w:before="1"/>
        <w:ind w:left="180"/>
        <w:rPr>
          <w:spacing w:val="-2"/>
        </w:rPr>
      </w:pPr>
      <w:r>
        <w:t>The</w:t>
      </w:r>
      <w:r>
        <w:rPr>
          <w:spacing w:val="-6"/>
        </w:rPr>
        <w:t xml:space="preserve"> </w:t>
      </w:r>
      <w:r>
        <w:t>primitive</w:t>
      </w:r>
      <w:r>
        <w:rPr>
          <w:spacing w:val="-4"/>
        </w:rPr>
        <w:t xml:space="preserve"> </w:t>
      </w:r>
      <w:r>
        <w:t>parameters</w:t>
      </w:r>
      <w:r>
        <w:rPr>
          <w:spacing w:val="-5"/>
        </w:rPr>
        <w:t xml:space="preserve"> </w:t>
      </w:r>
      <w:r>
        <w:t>are</w:t>
      </w:r>
      <w:r>
        <w:rPr>
          <w:spacing w:val="-5"/>
        </w:rPr>
        <w:t xml:space="preserve"> </w:t>
      </w:r>
      <w:r>
        <w:t>as</w:t>
      </w:r>
      <w:r>
        <w:rPr>
          <w:spacing w:val="-4"/>
        </w:rPr>
        <w:t xml:space="preserve"> </w:t>
      </w:r>
      <w:r>
        <w:rPr>
          <w:spacing w:val="-2"/>
        </w:rPr>
        <w:t>follows:</w:t>
      </w:r>
    </w:p>
    <w:p w14:paraId="3C469C95" w14:textId="77777777" w:rsidR="001870B4" w:rsidRDefault="001870B4" w:rsidP="001870B4">
      <w:pPr>
        <w:pStyle w:val="BodyText"/>
        <w:kinsoku w:val="0"/>
        <w:overflowPunct w:val="0"/>
        <w:spacing w:before="17"/>
        <w:ind w:left="380"/>
        <w:rPr>
          <w:spacing w:val="-2"/>
        </w:rPr>
      </w:pPr>
      <w:r>
        <w:rPr>
          <w:w w:val="95"/>
        </w:rPr>
        <w:t>MLME-</w:t>
      </w:r>
      <w:proofErr w:type="spellStart"/>
      <w:r>
        <w:rPr>
          <w:spacing w:val="-2"/>
        </w:rPr>
        <w:t>EPCSPRIACCESSENABLE.response</w:t>
      </w:r>
      <w:proofErr w:type="spellEnd"/>
      <w:r>
        <w:rPr>
          <w:spacing w:val="-2"/>
        </w:rPr>
        <w:t>(</w:t>
      </w:r>
    </w:p>
    <w:p w14:paraId="7BF1E4D4" w14:textId="77777777" w:rsidR="001870B4" w:rsidRDefault="001870B4" w:rsidP="001870B4">
      <w:pPr>
        <w:pStyle w:val="BodyText"/>
        <w:kinsoku w:val="0"/>
        <w:overflowPunct w:val="0"/>
        <w:spacing w:before="17" w:line="256" w:lineRule="auto"/>
        <w:ind w:left="3459" w:right="3976"/>
        <w:rPr>
          <w:spacing w:val="-2"/>
        </w:rPr>
      </w:pPr>
      <w:proofErr w:type="spellStart"/>
      <w:r>
        <w:rPr>
          <w:spacing w:val="-2"/>
        </w:rPr>
        <w:t>PeerSTAAddress</w:t>
      </w:r>
      <w:proofErr w:type="spellEnd"/>
      <w:r>
        <w:rPr>
          <w:spacing w:val="-2"/>
        </w:rPr>
        <w:t xml:space="preserve">, </w:t>
      </w:r>
      <w:r>
        <w:t xml:space="preserve">Dialog Token, Status Code, </w:t>
      </w:r>
      <w:proofErr w:type="spellStart"/>
      <w:r>
        <w:rPr>
          <w:spacing w:val="-2"/>
        </w:rPr>
        <w:t>EDCAParameterSet</w:t>
      </w:r>
      <w:proofErr w:type="spellEnd"/>
    </w:p>
    <w:p w14:paraId="09E49E04" w14:textId="77777777" w:rsidR="001870B4" w:rsidRDefault="001870B4" w:rsidP="001870B4">
      <w:pPr>
        <w:pStyle w:val="BodyText"/>
        <w:kinsoku w:val="0"/>
        <w:overflowPunct w:val="0"/>
        <w:spacing w:before="2"/>
        <w:ind w:left="3459"/>
        <w:rPr>
          <w:w w:val="99"/>
        </w:rPr>
      </w:pPr>
      <w:r>
        <w:rPr>
          <w:w w:val="99"/>
        </w:rPr>
        <w:t>)</w:t>
      </w:r>
    </w:p>
    <w:p w14:paraId="228EC2D1" w14:textId="77777777" w:rsidR="001870B4" w:rsidRDefault="001870B4" w:rsidP="001870B4">
      <w:pPr>
        <w:pStyle w:val="BodyText"/>
        <w:kinsoku w:val="0"/>
        <w:overflowPunct w:val="0"/>
        <w:spacing w:before="9"/>
        <w:rPr>
          <w:sz w:val="21"/>
          <w:szCs w:val="21"/>
        </w:rPr>
      </w:pPr>
    </w:p>
    <w:tbl>
      <w:tblPr>
        <w:tblW w:w="0" w:type="auto"/>
        <w:tblInd w:w="194"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1870B4" w14:paraId="2751CB82" w14:textId="77777777" w:rsidTr="00435633">
        <w:trPr>
          <w:trHeight w:val="310"/>
        </w:trPr>
        <w:tc>
          <w:tcPr>
            <w:tcW w:w="1652" w:type="dxa"/>
            <w:tcBorders>
              <w:top w:val="single" w:sz="12" w:space="0" w:color="000000"/>
              <w:left w:val="single" w:sz="12" w:space="0" w:color="000000"/>
              <w:bottom w:val="single" w:sz="12" w:space="0" w:color="000000"/>
              <w:right w:val="single" w:sz="2" w:space="0" w:color="000000"/>
            </w:tcBorders>
          </w:tcPr>
          <w:p w14:paraId="59D48AB7" w14:textId="77777777" w:rsidR="001870B4" w:rsidRDefault="001870B4" w:rsidP="00435633">
            <w:pPr>
              <w:pStyle w:val="TableParagraph"/>
              <w:kinsoku w:val="0"/>
              <w:overflowPunct w:val="0"/>
              <w:spacing w:before="37"/>
              <w:ind w:left="120" w:right="97"/>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49DA7090" w14:textId="77777777" w:rsidR="001870B4" w:rsidRDefault="001870B4" w:rsidP="00435633">
            <w:pPr>
              <w:pStyle w:val="TableParagraph"/>
              <w:kinsoku w:val="0"/>
              <w:overflowPunct w:val="0"/>
              <w:spacing w:before="37"/>
              <w:ind w:left="699" w:right="675"/>
              <w:jc w:val="center"/>
              <w:rPr>
                <w:b/>
                <w:bCs/>
                <w:spacing w:val="-4"/>
                <w:sz w:val="18"/>
                <w:szCs w:val="18"/>
              </w:rPr>
            </w:pPr>
            <w:r>
              <w:rPr>
                <w:b/>
                <w:bCs/>
                <w:spacing w:val="-4"/>
                <w:sz w:val="18"/>
                <w:szCs w:val="18"/>
              </w:rPr>
              <w:t>Type</w:t>
            </w:r>
          </w:p>
        </w:tc>
        <w:tc>
          <w:tcPr>
            <w:tcW w:w="1794" w:type="dxa"/>
            <w:tcBorders>
              <w:top w:val="single" w:sz="12" w:space="0" w:color="000000"/>
              <w:left w:val="single" w:sz="2" w:space="0" w:color="000000"/>
              <w:bottom w:val="single" w:sz="12" w:space="0" w:color="000000"/>
              <w:right w:val="single" w:sz="2" w:space="0" w:color="000000"/>
            </w:tcBorders>
          </w:tcPr>
          <w:p w14:paraId="5C1D153C" w14:textId="77777777" w:rsidR="001870B4" w:rsidRDefault="001870B4" w:rsidP="00435633">
            <w:pPr>
              <w:pStyle w:val="TableParagraph"/>
              <w:kinsoku w:val="0"/>
              <w:overflowPunct w:val="0"/>
              <w:spacing w:before="37"/>
              <w:ind w:left="454"/>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401" w:type="dxa"/>
            <w:tcBorders>
              <w:top w:val="single" w:sz="12" w:space="0" w:color="000000"/>
              <w:left w:val="single" w:sz="2" w:space="0" w:color="000000"/>
              <w:bottom w:val="single" w:sz="12" w:space="0" w:color="000000"/>
              <w:right w:val="single" w:sz="12" w:space="0" w:color="000000"/>
            </w:tcBorders>
          </w:tcPr>
          <w:p w14:paraId="62C47F3A" w14:textId="77777777" w:rsidR="001870B4" w:rsidRDefault="001870B4" w:rsidP="00435633">
            <w:pPr>
              <w:pStyle w:val="TableParagraph"/>
              <w:kinsoku w:val="0"/>
              <w:overflowPunct w:val="0"/>
              <w:spacing w:before="37"/>
              <w:ind w:left="123" w:right="97"/>
              <w:jc w:val="center"/>
              <w:rPr>
                <w:b/>
                <w:bCs/>
                <w:spacing w:val="-2"/>
                <w:sz w:val="18"/>
                <w:szCs w:val="18"/>
              </w:rPr>
            </w:pPr>
            <w:r>
              <w:rPr>
                <w:b/>
                <w:bCs/>
                <w:spacing w:val="-2"/>
                <w:sz w:val="18"/>
                <w:szCs w:val="18"/>
              </w:rPr>
              <w:t>Description</w:t>
            </w:r>
          </w:p>
        </w:tc>
      </w:tr>
      <w:tr w:rsidR="001870B4" w14:paraId="52DB2DA0" w14:textId="77777777" w:rsidTr="00435633">
        <w:trPr>
          <w:trHeight w:val="641"/>
        </w:trPr>
        <w:tc>
          <w:tcPr>
            <w:tcW w:w="1652" w:type="dxa"/>
            <w:tcBorders>
              <w:top w:val="single" w:sz="12" w:space="0" w:color="000000"/>
              <w:left w:val="single" w:sz="12" w:space="0" w:color="000000"/>
              <w:bottom w:val="single" w:sz="2" w:space="0" w:color="000000"/>
              <w:right w:val="single" w:sz="2" w:space="0" w:color="000000"/>
            </w:tcBorders>
          </w:tcPr>
          <w:p w14:paraId="07F9023D" w14:textId="77777777" w:rsidR="001870B4" w:rsidRDefault="001870B4" w:rsidP="00435633">
            <w:pPr>
              <w:pStyle w:val="TableParagraph"/>
              <w:kinsoku w:val="0"/>
              <w:overflowPunct w:val="0"/>
              <w:spacing w:line="203" w:lineRule="exact"/>
              <w:ind w:left="116"/>
              <w:rPr>
                <w:spacing w:val="-2"/>
                <w:sz w:val="18"/>
                <w:szCs w:val="18"/>
              </w:rPr>
            </w:pPr>
            <w:proofErr w:type="spellStart"/>
            <w:r>
              <w:rPr>
                <w:spacing w:val="-2"/>
                <w:sz w:val="18"/>
                <w:szCs w:val="18"/>
              </w:rPr>
              <w:t>PeerSTAAddress</w:t>
            </w:r>
            <w:proofErr w:type="spellEnd"/>
          </w:p>
        </w:tc>
        <w:tc>
          <w:tcPr>
            <w:tcW w:w="1800" w:type="dxa"/>
            <w:tcBorders>
              <w:top w:val="single" w:sz="12" w:space="0" w:color="000000"/>
              <w:left w:val="single" w:sz="2" w:space="0" w:color="000000"/>
              <w:bottom w:val="single" w:sz="2" w:space="0" w:color="000000"/>
              <w:right w:val="single" w:sz="2" w:space="0" w:color="000000"/>
            </w:tcBorders>
          </w:tcPr>
          <w:p w14:paraId="76D780A0" w14:textId="77777777" w:rsidR="001870B4" w:rsidRDefault="001870B4" w:rsidP="00435633">
            <w:pPr>
              <w:pStyle w:val="TableParagraph"/>
              <w:kinsoku w:val="0"/>
              <w:overflowPunct w:val="0"/>
              <w:spacing w:line="203" w:lineRule="exact"/>
              <w:rPr>
                <w:spacing w:val="-2"/>
                <w:sz w:val="18"/>
                <w:szCs w:val="18"/>
              </w:rPr>
            </w:pPr>
            <w:r>
              <w:rPr>
                <w:sz w:val="18"/>
                <w:szCs w:val="18"/>
              </w:rPr>
              <w:t>MAC</w:t>
            </w:r>
            <w:r>
              <w:rPr>
                <w:spacing w:val="-5"/>
                <w:sz w:val="18"/>
                <w:szCs w:val="18"/>
              </w:rPr>
              <w:t xml:space="preserve"> </w:t>
            </w:r>
            <w:r>
              <w:rPr>
                <w:spacing w:val="-2"/>
                <w:sz w:val="18"/>
                <w:szCs w:val="18"/>
              </w:rPr>
              <w:t>address</w:t>
            </w:r>
          </w:p>
        </w:tc>
        <w:tc>
          <w:tcPr>
            <w:tcW w:w="1794" w:type="dxa"/>
            <w:tcBorders>
              <w:top w:val="single" w:sz="12" w:space="0" w:color="000000"/>
              <w:left w:val="single" w:sz="2" w:space="0" w:color="000000"/>
              <w:bottom w:val="single" w:sz="2" w:space="0" w:color="000000"/>
              <w:right w:val="single" w:sz="2" w:space="0" w:color="000000"/>
            </w:tcBorders>
          </w:tcPr>
          <w:p w14:paraId="446E693E" w14:textId="77777777" w:rsidR="001870B4" w:rsidRDefault="001870B4" w:rsidP="00435633">
            <w:pPr>
              <w:pStyle w:val="TableParagraph"/>
              <w:kinsoku w:val="0"/>
              <w:overflowPunct w:val="0"/>
              <w:spacing w:before="3" w:line="230" w:lineRule="auto"/>
              <w:rPr>
                <w:sz w:val="18"/>
                <w:szCs w:val="18"/>
              </w:rPr>
            </w:pPr>
            <w:r>
              <w:rPr>
                <w:sz w:val="18"/>
                <w:szCs w:val="18"/>
              </w:rPr>
              <w:t>Any</w:t>
            </w:r>
            <w:r>
              <w:rPr>
                <w:spacing w:val="-12"/>
                <w:sz w:val="18"/>
                <w:szCs w:val="18"/>
              </w:rPr>
              <w:t xml:space="preserve"> </w:t>
            </w:r>
            <w:r>
              <w:rPr>
                <w:sz w:val="18"/>
                <w:szCs w:val="18"/>
              </w:rPr>
              <w:t>valid</w:t>
            </w:r>
            <w:r>
              <w:rPr>
                <w:spacing w:val="-11"/>
                <w:sz w:val="18"/>
                <w:szCs w:val="18"/>
              </w:rPr>
              <w:t xml:space="preserve"> </w:t>
            </w:r>
            <w:r>
              <w:rPr>
                <w:sz w:val="18"/>
                <w:szCs w:val="18"/>
              </w:rPr>
              <w:t>individual MAC address</w:t>
            </w:r>
          </w:p>
        </w:tc>
        <w:tc>
          <w:tcPr>
            <w:tcW w:w="3401" w:type="dxa"/>
            <w:tcBorders>
              <w:top w:val="single" w:sz="12" w:space="0" w:color="000000"/>
              <w:left w:val="single" w:sz="2" w:space="0" w:color="000000"/>
              <w:bottom w:val="single" w:sz="2" w:space="0" w:color="000000"/>
              <w:right w:val="single" w:sz="12" w:space="0" w:color="000000"/>
            </w:tcBorders>
          </w:tcPr>
          <w:p w14:paraId="5AC857BF" w14:textId="77777777" w:rsidR="001870B4" w:rsidRDefault="001870B4" w:rsidP="00435633">
            <w:pPr>
              <w:pStyle w:val="TableParagraph"/>
              <w:kinsoku w:val="0"/>
              <w:overflowPunct w:val="0"/>
              <w:spacing w:before="1" w:line="232" w:lineRule="auto"/>
              <w:ind w:left="117" w:right="142"/>
              <w:rPr>
                <w:sz w:val="18"/>
                <w:szCs w:val="18"/>
              </w:rPr>
            </w:pPr>
            <w:r>
              <w:rPr>
                <w:sz w:val="18"/>
                <w:szCs w:val="18"/>
              </w:rPr>
              <w:t>Specifies the address of the peer MAC entity</w:t>
            </w:r>
            <w:r>
              <w:rPr>
                <w:spacing w:val="-5"/>
                <w:sz w:val="18"/>
                <w:szCs w:val="18"/>
              </w:rPr>
              <w:t xml:space="preserve"> </w:t>
            </w:r>
            <w:r>
              <w:rPr>
                <w:sz w:val="18"/>
                <w:szCs w:val="18"/>
              </w:rPr>
              <w:t>with</w:t>
            </w:r>
            <w:r>
              <w:rPr>
                <w:spacing w:val="-5"/>
                <w:sz w:val="18"/>
                <w:szCs w:val="18"/>
              </w:rPr>
              <w:t xml:space="preserve"> </w:t>
            </w:r>
            <w:r>
              <w:rPr>
                <w:sz w:val="18"/>
                <w:szCs w:val="18"/>
              </w:rPr>
              <w:t>which</w:t>
            </w:r>
            <w:r>
              <w:rPr>
                <w:spacing w:val="-5"/>
                <w:sz w:val="18"/>
                <w:szCs w:val="18"/>
              </w:rPr>
              <w:t xml:space="preserve"> </w:t>
            </w:r>
            <w:r>
              <w:rPr>
                <w:sz w:val="18"/>
                <w:szCs w:val="18"/>
              </w:rPr>
              <w:t>the</w:t>
            </w:r>
            <w:r>
              <w:rPr>
                <w:spacing w:val="-6"/>
                <w:sz w:val="18"/>
                <w:szCs w:val="18"/>
              </w:rPr>
              <w:t xml:space="preserve"> </w:t>
            </w:r>
            <w:r>
              <w:rPr>
                <w:sz w:val="18"/>
                <w:szCs w:val="18"/>
              </w:rPr>
              <w:t>EPCS</w:t>
            </w:r>
            <w:r>
              <w:rPr>
                <w:spacing w:val="-5"/>
                <w:sz w:val="18"/>
                <w:szCs w:val="18"/>
              </w:rPr>
              <w:t xml:space="preserve"> </w:t>
            </w:r>
            <w:r>
              <w:rPr>
                <w:sz w:val="18"/>
                <w:szCs w:val="18"/>
              </w:rPr>
              <w:t>priority</w:t>
            </w:r>
            <w:r>
              <w:rPr>
                <w:spacing w:val="-6"/>
                <w:sz w:val="18"/>
                <w:szCs w:val="18"/>
              </w:rPr>
              <w:t xml:space="preserve"> </w:t>
            </w:r>
            <w:r>
              <w:rPr>
                <w:sz w:val="18"/>
                <w:szCs w:val="18"/>
              </w:rPr>
              <w:t>access procedure is performed.</w:t>
            </w:r>
          </w:p>
        </w:tc>
      </w:tr>
      <w:tr w:rsidR="001870B4" w14:paraId="4DDEDFFC" w14:textId="77777777" w:rsidTr="00435633">
        <w:trPr>
          <w:trHeight w:val="454"/>
        </w:trPr>
        <w:tc>
          <w:tcPr>
            <w:tcW w:w="1652" w:type="dxa"/>
            <w:tcBorders>
              <w:top w:val="single" w:sz="2" w:space="0" w:color="000000"/>
              <w:left w:val="single" w:sz="12" w:space="0" w:color="000000"/>
              <w:bottom w:val="single" w:sz="2" w:space="0" w:color="000000"/>
              <w:right w:val="single" w:sz="2" w:space="0" w:color="000000"/>
            </w:tcBorders>
          </w:tcPr>
          <w:p w14:paraId="3D723AE7" w14:textId="77777777" w:rsidR="001870B4" w:rsidRDefault="001870B4" w:rsidP="00435633">
            <w:pPr>
              <w:pStyle w:val="TableParagraph"/>
              <w:kinsoku w:val="0"/>
              <w:overflowPunct w:val="0"/>
              <w:spacing w:before="9"/>
              <w:ind w:left="116"/>
              <w:rPr>
                <w:spacing w:val="-2"/>
                <w:sz w:val="18"/>
                <w:szCs w:val="18"/>
              </w:rPr>
            </w:pPr>
            <w:r>
              <w:rPr>
                <w:sz w:val="18"/>
                <w:szCs w:val="18"/>
              </w:rPr>
              <w:t>Dialog</w:t>
            </w:r>
            <w:r>
              <w:rPr>
                <w:spacing w:val="-5"/>
                <w:sz w:val="18"/>
                <w:szCs w:val="18"/>
              </w:rPr>
              <w:t xml:space="preserve"> </w:t>
            </w:r>
            <w:r>
              <w:rPr>
                <w:spacing w:val="-2"/>
                <w:sz w:val="18"/>
                <w:szCs w:val="18"/>
              </w:rPr>
              <w:t>Token</w:t>
            </w:r>
          </w:p>
        </w:tc>
        <w:tc>
          <w:tcPr>
            <w:tcW w:w="1800" w:type="dxa"/>
            <w:tcBorders>
              <w:top w:val="single" w:sz="2" w:space="0" w:color="000000"/>
              <w:left w:val="single" w:sz="2" w:space="0" w:color="000000"/>
              <w:bottom w:val="single" w:sz="2" w:space="0" w:color="000000"/>
              <w:right w:val="single" w:sz="2" w:space="0" w:color="000000"/>
            </w:tcBorders>
          </w:tcPr>
          <w:p w14:paraId="624A7959" w14:textId="77777777" w:rsidR="001870B4" w:rsidRDefault="001870B4" w:rsidP="00435633">
            <w:pPr>
              <w:pStyle w:val="TableParagraph"/>
              <w:kinsoku w:val="0"/>
              <w:overflowPunct w:val="0"/>
              <w:spacing w:before="9"/>
              <w:rPr>
                <w:spacing w:val="-2"/>
                <w:sz w:val="18"/>
                <w:szCs w:val="18"/>
              </w:rPr>
            </w:pPr>
            <w:r>
              <w:rPr>
                <w:spacing w:val="-2"/>
                <w:sz w:val="18"/>
                <w:szCs w:val="18"/>
              </w:rPr>
              <w:t>Integer</w:t>
            </w:r>
          </w:p>
        </w:tc>
        <w:tc>
          <w:tcPr>
            <w:tcW w:w="1794" w:type="dxa"/>
            <w:tcBorders>
              <w:top w:val="single" w:sz="2" w:space="0" w:color="000000"/>
              <w:left w:val="single" w:sz="2" w:space="0" w:color="000000"/>
              <w:bottom w:val="single" w:sz="2" w:space="0" w:color="000000"/>
              <w:right w:val="single" w:sz="2" w:space="0" w:color="000000"/>
            </w:tcBorders>
          </w:tcPr>
          <w:p w14:paraId="5E1E2578" w14:textId="77777777" w:rsidR="001870B4" w:rsidRDefault="001870B4" w:rsidP="00435633">
            <w:pPr>
              <w:pStyle w:val="TableParagraph"/>
              <w:kinsoku w:val="0"/>
              <w:overflowPunct w:val="0"/>
              <w:spacing w:before="9"/>
              <w:rPr>
                <w:spacing w:val="-2"/>
                <w:sz w:val="18"/>
                <w:szCs w:val="18"/>
              </w:rPr>
            </w:pPr>
            <w:r>
              <w:rPr>
                <w:spacing w:val="-2"/>
                <w:sz w:val="18"/>
                <w:szCs w:val="18"/>
              </w:rPr>
              <w:t>0–255</w:t>
            </w:r>
          </w:p>
        </w:tc>
        <w:tc>
          <w:tcPr>
            <w:tcW w:w="3401" w:type="dxa"/>
            <w:tcBorders>
              <w:top w:val="single" w:sz="2" w:space="0" w:color="000000"/>
              <w:left w:val="single" w:sz="2" w:space="0" w:color="000000"/>
              <w:bottom w:val="single" w:sz="2" w:space="0" w:color="000000"/>
              <w:right w:val="single" w:sz="12" w:space="0" w:color="000000"/>
            </w:tcBorders>
          </w:tcPr>
          <w:p w14:paraId="45905A24" w14:textId="77777777" w:rsidR="001870B4" w:rsidRDefault="001870B4" w:rsidP="00435633">
            <w:pPr>
              <w:pStyle w:val="TableParagraph"/>
              <w:kinsoku w:val="0"/>
              <w:overflowPunct w:val="0"/>
              <w:spacing w:before="16" w:line="230" w:lineRule="auto"/>
              <w:ind w:left="117" w:right="142"/>
              <w:rPr>
                <w:sz w:val="18"/>
                <w:szCs w:val="18"/>
              </w:rPr>
            </w:pPr>
            <w:r>
              <w:rPr>
                <w:sz w:val="18"/>
                <w:szCs w:val="18"/>
              </w:rPr>
              <w:t>The</w:t>
            </w:r>
            <w:r>
              <w:rPr>
                <w:spacing w:val="-5"/>
                <w:sz w:val="18"/>
                <w:szCs w:val="18"/>
              </w:rPr>
              <w:t xml:space="preserve"> </w:t>
            </w:r>
            <w:r>
              <w:rPr>
                <w:sz w:val="18"/>
                <w:szCs w:val="18"/>
              </w:rPr>
              <w:t>dialog</w:t>
            </w:r>
            <w:r>
              <w:rPr>
                <w:spacing w:val="-5"/>
                <w:sz w:val="18"/>
                <w:szCs w:val="18"/>
              </w:rPr>
              <w:t xml:space="preserve"> </w:t>
            </w:r>
            <w:r>
              <w:rPr>
                <w:sz w:val="18"/>
                <w:szCs w:val="18"/>
              </w:rPr>
              <w:t>token</w:t>
            </w:r>
            <w:r>
              <w:rPr>
                <w:spacing w:val="-4"/>
                <w:sz w:val="18"/>
                <w:szCs w:val="18"/>
              </w:rPr>
              <w:t xml:space="preserve"> </w:t>
            </w:r>
            <w:r>
              <w:rPr>
                <w:sz w:val="18"/>
                <w:szCs w:val="18"/>
              </w:rPr>
              <w:t>to</w:t>
            </w:r>
            <w:r>
              <w:rPr>
                <w:spacing w:val="-4"/>
                <w:sz w:val="18"/>
                <w:szCs w:val="18"/>
              </w:rPr>
              <w:t xml:space="preserve"> </w:t>
            </w:r>
            <w:r>
              <w:rPr>
                <w:sz w:val="18"/>
                <w:szCs w:val="18"/>
              </w:rPr>
              <w:t>identify</w:t>
            </w:r>
            <w:r>
              <w:rPr>
                <w:spacing w:val="-5"/>
                <w:sz w:val="18"/>
                <w:szCs w:val="18"/>
              </w:rPr>
              <w:t xml:space="preserve"> </w:t>
            </w:r>
            <w:r>
              <w:rPr>
                <w:sz w:val="18"/>
                <w:szCs w:val="18"/>
              </w:rPr>
              <w:t>the</w:t>
            </w:r>
            <w:r>
              <w:rPr>
                <w:spacing w:val="-4"/>
                <w:sz w:val="18"/>
                <w:szCs w:val="18"/>
              </w:rPr>
              <w:t xml:space="preserve"> </w:t>
            </w:r>
            <w:r>
              <w:rPr>
                <w:sz w:val="18"/>
                <w:szCs w:val="18"/>
              </w:rPr>
              <w:t>EPCS priority access procedure.</w:t>
            </w:r>
          </w:p>
        </w:tc>
      </w:tr>
      <w:tr w:rsidR="001870B4" w14:paraId="1C66EB9A" w14:textId="77777777" w:rsidTr="00435633">
        <w:trPr>
          <w:trHeight w:val="455"/>
        </w:trPr>
        <w:tc>
          <w:tcPr>
            <w:tcW w:w="1652" w:type="dxa"/>
            <w:tcBorders>
              <w:top w:val="single" w:sz="2" w:space="0" w:color="000000"/>
              <w:left w:val="single" w:sz="12" w:space="0" w:color="000000"/>
              <w:bottom w:val="single" w:sz="2" w:space="0" w:color="000000"/>
              <w:right w:val="single" w:sz="2" w:space="0" w:color="000000"/>
            </w:tcBorders>
          </w:tcPr>
          <w:p w14:paraId="7A439644" w14:textId="77777777" w:rsidR="001870B4" w:rsidRDefault="001870B4" w:rsidP="00435633">
            <w:pPr>
              <w:pStyle w:val="TableParagraph"/>
              <w:kinsoku w:val="0"/>
              <w:overflowPunct w:val="0"/>
              <w:spacing w:before="9"/>
              <w:ind w:left="116"/>
              <w:rPr>
                <w:spacing w:val="-4"/>
                <w:sz w:val="18"/>
                <w:szCs w:val="18"/>
              </w:rPr>
            </w:pPr>
            <w:r>
              <w:rPr>
                <w:sz w:val="18"/>
                <w:szCs w:val="18"/>
              </w:rPr>
              <w:t>Status</w:t>
            </w:r>
            <w:r>
              <w:rPr>
                <w:spacing w:val="-7"/>
                <w:sz w:val="18"/>
                <w:szCs w:val="18"/>
              </w:rPr>
              <w:t xml:space="preserve"> </w:t>
            </w:r>
            <w:r>
              <w:rPr>
                <w:spacing w:val="-4"/>
                <w:sz w:val="18"/>
                <w:szCs w:val="18"/>
              </w:rPr>
              <w:t>Code</w:t>
            </w:r>
          </w:p>
        </w:tc>
        <w:tc>
          <w:tcPr>
            <w:tcW w:w="1800" w:type="dxa"/>
            <w:tcBorders>
              <w:top w:val="single" w:sz="2" w:space="0" w:color="000000"/>
              <w:left w:val="single" w:sz="2" w:space="0" w:color="000000"/>
              <w:bottom w:val="single" w:sz="2" w:space="0" w:color="000000"/>
              <w:right w:val="single" w:sz="2" w:space="0" w:color="000000"/>
            </w:tcBorders>
          </w:tcPr>
          <w:p w14:paraId="0DE8B919" w14:textId="77777777" w:rsidR="001870B4" w:rsidRDefault="001870B4" w:rsidP="00435633">
            <w:pPr>
              <w:pStyle w:val="TableParagraph"/>
              <w:kinsoku w:val="0"/>
              <w:overflowPunct w:val="0"/>
              <w:spacing w:before="14" w:line="232" w:lineRule="auto"/>
              <w:ind w:right="182"/>
              <w:rPr>
                <w:spacing w:val="-2"/>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 xml:space="preserve">frame </w:t>
            </w:r>
            <w:r>
              <w:rPr>
                <w:spacing w:val="-2"/>
                <w:sz w:val="18"/>
                <w:szCs w:val="18"/>
              </w:rPr>
              <w:t>format</w:t>
            </w:r>
          </w:p>
        </w:tc>
        <w:tc>
          <w:tcPr>
            <w:tcW w:w="1794" w:type="dxa"/>
            <w:tcBorders>
              <w:top w:val="single" w:sz="2" w:space="0" w:color="000000"/>
              <w:left w:val="single" w:sz="2" w:space="0" w:color="000000"/>
              <w:bottom w:val="single" w:sz="2" w:space="0" w:color="000000"/>
              <w:right w:val="single" w:sz="2" w:space="0" w:color="000000"/>
            </w:tcBorders>
          </w:tcPr>
          <w:p w14:paraId="3411BA71" w14:textId="77777777" w:rsidR="001870B4" w:rsidRDefault="001870B4" w:rsidP="00435633">
            <w:pPr>
              <w:pStyle w:val="TableParagraph"/>
              <w:kinsoku w:val="0"/>
              <w:overflowPunct w:val="0"/>
              <w:spacing w:before="14" w:line="232" w:lineRule="auto"/>
              <w:rPr>
                <w:sz w:val="18"/>
                <w:szCs w:val="18"/>
              </w:rPr>
            </w:pPr>
            <w:r>
              <w:rPr>
                <w:sz w:val="18"/>
                <w:szCs w:val="18"/>
              </w:rPr>
              <w:t>As</w:t>
            </w:r>
            <w:r>
              <w:rPr>
                <w:spacing w:val="-12"/>
                <w:sz w:val="18"/>
                <w:szCs w:val="18"/>
              </w:rPr>
              <w:t xml:space="preserve"> </w:t>
            </w:r>
            <w:r>
              <w:rPr>
                <w:sz w:val="18"/>
                <w:szCs w:val="18"/>
              </w:rPr>
              <w:t>defined</w:t>
            </w:r>
            <w:r>
              <w:rPr>
                <w:spacing w:val="-11"/>
                <w:sz w:val="18"/>
                <w:szCs w:val="18"/>
              </w:rPr>
              <w:t xml:space="preserve"> </w:t>
            </w:r>
            <w:r>
              <w:rPr>
                <w:sz w:val="18"/>
                <w:szCs w:val="18"/>
              </w:rPr>
              <w:t>in</w:t>
            </w:r>
            <w:r>
              <w:rPr>
                <w:spacing w:val="-11"/>
                <w:sz w:val="18"/>
                <w:szCs w:val="18"/>
              </w:rPr>
              <w:t xml:space="preserve"> </w:t>
            </w:r>
            <w:r>
              <w:rPr>
                <w:sz w:val="18"/>
                <w:szCs w:val="18"/>
              </w:rPr>
              <w:t>9.4.1.9 (Status Code field)</w:t>
            </w:r>
          </w:p>
        </w:tc>
        <w:tc>
          <w:tcPr>
            <w:tcW w:w="3401" w:type="dxa"/>
            <w:tcBorders>
              <w:top w:val="single" w:sz="2" w:space="0" w:color="000000"/>
              <w:left w:val="single" w:sz="2" w:space="0" w:color="000000"/>
              <w:bottom w:val="single" w:sz="2" w:space="0" w:color="000000"/>
              <w:right w:val="single" w:sz="12" w:space="0" w:color="000000"/>
            </w:tcBorders>
          </w:tcPr>
          <w:p w14:paraId="272A4A08" w14:textId="77777777" w:rsidR="001870B4" w:rsidRDefault="001870B4" w:rsidP="00435633">
            <w:pPr>
              <w:pStyle w:val="TableParagraph"/>
              <w:kinsoku w:val="0"/>
              <w:overflowPunct w:val="0"/>
              <w:spacing w:before="9"/>
              <w:ind w:left="123" w:right="104"/>
              <w:jc w:val="center"/>
              <w:rPr>
                <w:spacing w:val="-2"/>
                <w:sz w:val="18"/>
                <w:szCs w:val="18"/>
              </w:rPr>
            </w:pPr>
            <w:r>
              <w:rPr>
                <w:sz w:val="18"/>
                <w:szCs w:val="18"/>
              </w:rPr>
              <w:t>Indicates</w:t>
            </w:r>
            <w:r>
              <w:rPr>
                <w:spacing w:val="-5"/>
                <w:sz w:val="18"/>
                <w:szCs w:val="18"/>
              </w:rPr>
              <w:t xml:space="preserve"> </w:t>
            </w:r>
            <w:r>
              <w:rPr>
                <w:sz w:val="18"/>
                <w:szCs w:val="18"/>
              </w:rPr>
              <w:t>the</w:t>
            </w:r>
            <w:r>
              <w:rPr>
                <w:spacing w:val="-4"/>
                <w:sz w:val="18"/>
                <w:szCs w:val="18"/>
              </w:rPr>
              <w:t xml:space="preserve"> </w:t>
            </w:r>
            <w:r>
              <w:rPr>
                <w:sz w:val="18"/>
                <w:szCs w:val="18"/>
              </w:rPr>
              <w:t>status</w:t>
            </w:r>
            <w:r>
              <w:rPr>
                <w:spacing w:val="-4"/>
                <w:sz w:val="18"/>
                <w:szCs w:val="18"/>
              </w:rPr>
              <w:t xml:space="preserve"> </w:t>
            </w:r>
            <w:r>
              <w:rPr>
                <w:sz w:val="18"/>
                <w:szCs w:val="18"/>
              </w:rPr>
              <w:t>of</w:t>
            </w:r>
            <w:r>
              <w:rPr>
                <w:spacing w:val="-4"/>
                <w:sz w:val="18"/>
                <w:szCs w:val="18"/>
              </w:rPr>
              <w:t xml:space="preserve"> </w:t>
            </w:r>
            <w:r>
              <w:rPr>
                <w:sz w:val="18"/>
                <w:szCs w:val="18"/>
              </w:rPr>
              <w:t>the</w:t>
            </w:r>
            <w:r>
              <w:rPr>
                <w:spacing w:val="-4"/>
                <w:sz w:val="18"/>
                <w:szCs w:val="18"/>
              </w:rPr>
              <w:t xml:space="preserve"> </w:t>
            </w:r>
            <w:r>
              <w:rPr>
                <w:sz w:val="18"/>
                <w:szCs w:val="18"/>
              </w:rPr>
              <w:t>request</w:t>
            </w:r>
            <w:r>
              <w:rPr>
                <w:spacing w:val="-4"/>
                <w:sz w:val="18"/>
                <w:szCs w:val="18"/>
              </w:rPr>
              <w:t xml:space="preserve"> </w:t>
            </w:r>
            <w:r>
              <w:rPr>
                <w:spacing w:val="-2"/>
                <w:sz w:val="18"/>
                <w:szCs w:val="18"/>
              </w:rPr>
              <w:t>procedure</w:t>
            </w:r>
          </w:p>
        </w:tc>
      </w:tr>
      <w:tr w:rsidR="001870B4" w14:paraId="0642BF33" w14:textId="77777777" w:rsidTr="00435633">
        <w:trPr>
          <w:trHeight w:val="842"/>
        </w:trPr>
        <w:tc>
          <w:tcPr>
            <w:tcW w:w="1652" w:type="dxa"/>
            <w:tcBorders>
              <w:top w:val="single" w:sz="2" w:space="0" w:color="000000"/>
              <w:left w:val="single" w:sz="12" w:space="0" w:color="000000"/>
              <w:bottom w:val="single" w:sz="12" w:space="0" w:color="000000"/>
              <w:right w:val="single" w:sz="2" w:space="0" w:color="000000"/>
            </w:tcBorders>
          </w:tcPr>
          <w:p w14:paraId="33692C7E" w14:textId="77777777" w:rsidR="001870B4" w:rsidRDefault="001870B4" w:rsidP="00435633">
            <w:pPr>
              <w:pStyle w:val="TableParagraph"/>
              <w:kinsoku w:val="0"/>
              <w:overflowPunct w:val="0"/>
              <w:spacing w:before="16" w:line="230" w:lineRule="auto"/>
              <w:ind w:left="116" w:right="108"/>
              <w:rPr>
                <w:spacing w:val="-10"/>
                <w:sz w:val="18"/>
                <w:szCs w:val="18"/>
              </w:rPr>
            </w:pPr>
            <w:proofErr w:type="spellStart"/>
            <w:r>
              <w:rPr>
                <w:spacing w:val="-2"/>
                <w:sz w:val="18"/>
                <w:szCs w:val="18"/>
              </w:rPr>
              <w:lastRenderedPageBreak/>
              <w:t>EDCAParameterSe</w:t>
            </w:r>
            <w:proofErr w:type="spellEnd"/>
            <w:r>
              <w:rPr>
                <w:spacing w:val="40"/>
                <w:sz w:val="18"/>
                <w:szCs w:val="18"/>
              </w:rPr>
              <w:t xml:space="preserve"> </w:t>
            </w:r>
            <w:r>
              <w:rPr>
                <w:spacing w:val="-10"/>
                <w:sz w:val="18"/>
                <w:szCs w:val="18"/>
              </w:rPr>
              <w:t>t</w:t>
            </w:r>
          </w:p>
        </w:tc>
        <w:tc>
          <w:tcPr>
            <w:tcW w:w="1800" w:type="dxa"/>
            <w:tcBorders>
              <w:top w:val="single" w:sz="2" w:space="0" w:color="000000"/>
              <w:left w:val="single" w:sz="2" w:space="0" w:color="000000"/>
              <w:bottom w:val="single" w:sz="12" w:space="0" w:color="000000"/>
              <w:right w:val="single" w:sz="2" w:space="0" w:color="000000"/>
            </w:tcBorders>
          </w:tcPr>
          <w:p w14:paraId="64DCA46E" w14:textId="77777777" w:rsidR="001870B4" w:rsidRDefault="001870B4" w:rsidP="00435633">
            <w:pPr>
              <w:pStyle w:val="TableParagraph"/>
              <w:kinsoku w:val="0"/>
              <w:overflowPunct w:val="0"/>
              <w:spacing w:before="16" w:line="230" w:lineRule="auto"/>
              <w:rPr>
                <w:spacing w:val="-2"/>
                <w:sz w:val="18"/>
                <w:szCs w:val="18"/>
              </w:rPr>
            </w:pPr>
            <w:r>
              <w:rPr>
                <w:spacing w:val="-2"/>
                <w:sz w:val="18"/>
                <w:szCs w:val="18"/>
              </w:rPr>
              <w:t>EDCA</w:t>
            </w:r>
            <w:r>
              <w:rPr>
                <w:spacing w:val="-10"/>
                <w:sz w:val="18"/>
                <w:szCs w:val="18"/>
              </w:rPr>
              <w:t xml:space="preserve"> </w:t>
            </w:r>
            <w:r>
              <w:rPr>
                <w:spacing w:val="-2"/>
                <w:sz w:val="18"/>
                <w:szCs w:val="18"/>
              </w:rPr>
              <w:t>Parameter</w:t>
            </w:r>
            <w:r>
              <w:rPr>
                <w:spacing w:val="-9"/>
                <w:sz w:val="18"/>
                <w:szCs w:val="18"/>
              </w:rPr>
              <w:t xml:space="preserve"> </w:t>
            </w:r>
            <w:r>
              <w:rPr>
                <w:spacing w:val="-2"/>
                <w:sz w:val="18"/>
                <w:szCs w:val="18"/>
              </w:rPr>
              <w:t>Set element</w:t>
            </w:r>
          </w:p>
        </w:tc>
        <w:tc>
          <w:tcPr>
            <w:tcW w:w="1794" w:type="dxa"/>
            <w:tcBorders>
              <w:top w:val="single" w:sz="2" w:space="0" w:color="000000"/>
              <w:left w:val="single" w:sz="2" w:space="0" w:color="000000"/>
              <w:bottom w:val="single" w:sz="12" w:space="0" w:color="000000"/>
              <w:right w:val="single" w:sz="2" w:space="0" w:color="000000"/>
            </w:tcBorders>
          </w:tcPr>
          <w:p w14:paraId="7F9CF4D0" w14:textId="77777777" w:rsidR="001870B4" w:rsidRDefault="001870B4" w:rsidP="00435633">
            <w:pPr>
              <w:pStyle w:val="TableParagraph"/>
              <w:kinsoku w:val="0"/>
              <w:overflowPunct w:val="0"/>
              <w:spacing w:before="9" w:line="203" w:lineRule="exact"/>
              <w:rPr>
                <w:spacing w:val="-5"/>
                <w:sz w:val="18"/>
                <w:szCs w:val="18"/>
              </w:rPr>
            </w:pPr>
            <w:r>
              <w:rPr>
                <w:sz w:val="18"/>
                <w:szCs w:val="18"/>
              </w:rPr>
              <w:t>As</w:t>
            </w:r>
            <w:r>
              <w:rPr>
                <w:spacing w:val="-2"/>
                <w:sz w:val="18"/>
                <w:szCs w:val="18"/>
              </w:rPr>
              <w:t xml:space="preserve"> </w:t>
            </w:r>
            <w:r>
              <w:rPr>
                <w:sz w:val="18"/>
                <w:szCs w:val="18"/>
              </w:rPr>
              <w:t>defined</w:t>
            </w:r>
            <w:r>
              <w:rPr>
                <w:spacing w:val="-2"/>
                <w:sz w:val="18"/>
                <w:szCs w:val="18"/>
              </w:rPr>
              <w:t xml:space="preserve"> </w:t>
            </w:r>
            <w:r>
              <w:rPr>
                <w:spacing w:val="-5"/>
                <w:sz w:val="18"/>
                <w:szCs w:val="18"/>
              </w:rPr>
              <w:t>in</w:t>
            </w:r>
          </w:p>
          <w:p w14:paraId="4368BC22" w14:textId="77777777" w:rsidR="001870B4" w:rsidRDefault="001870B4" w:rsidP="00435633">
            <w:pPr>
              <w:pStyle w:val="TableParagraph"/>
              <w:kinsoku w:val="0"/>
              <w:overflowPunct w:val="0"/>
              <w:spacing w:line="200" w:lineRule="exact"/>
              <w:rPr>
                <w:spacing w:val="-2"/>
                <w:sz w:val="18"/>
                <w:szCs w:val="18"/>
              </w:rPr>
            </w:pPr>
            <w:r>
              <w:rPr>
                <w:sz w:val="18"/>
                <w:szCs w:val="18"/>
              </w:rPr>
              <w:t>9.4.2.28</w:t>
            </w:r>
            <w:r>
              <w:rPr>
                <w:spacing w:val="-9"/>
                <w:sz w:val="18"/>
                <w:szCs w:val="18"/>
              </w:rPr>
              <w:t xml:space="preserve"> </w:t>
            </w:r>
            <w:r>
              <w:rPr>
                <w:spacing w:val="-2"/>
                <w:sz w:val="18"/>
                <w:szCs w:val="18"/>
              </w:rPr>
              <w:t>(EDCA</w:t>
            </w:r>
          </w:p>
          <w:p w14:paraId="240645D6" w14:textId="77777777" w:rsidR="001870B4" w:rsidRDefault="001870B4" w:rsidP="00435633">
            <w:pPr>
              <w:pStyle w:val="TableParagraph"/>
              <w:kinsoku w:val="0"/>
              <w:overflowPunct w:val="0"/>
              <w:spacing w:before="2" w:line="232" w:lineRule="auto"/>
              <w:ind w:right="647"/>
              <w:rPr>
                <w:spacing w:val="-2"/>
                <w:sz w:val="18"/>
                <w:szCs w:val="18"/>
              </w:rPr>
            </w:pPr>
            <w:r>
              <w:rPr>
                <w:sz w:val="18"/>
                <w:szCs w:val="18"/>
              </w:rPr>
              <w:t>Parameter</w:t>
            </w:r>
            <w:r>
              <w:rPr>
                <w:spacing w:val="-12"/>
                <w:sz w:val="18"/>
                <w:szCs w:val="18"/>
              </w:rPr>
              <w:t xml:space="preserve"> </w:t>
            </w:r>
            <w:r>
              <w:rPr>
                <w:sz w:val="18"/>
                <w:szCs w:val="18"/>
              </w:rPr>
              <w:t xml:space="preserve">Set </w:t>
            </w:r>
            <w:r>
              <w:rPr>
                <w:spacing w:val="-2"/>
                <w:sz w:val="18"/>
                <w:szCs w:val="18"/>
              </w:rPr>
              <w:t>element)</w:t>
            </w:r>
          </w:p>
        </w:tc>
        <w:tc>
          <w:tcPr>
            <w:tcW w:w="3401" w:type="dxa"/>
            <w:tcBorders>
              <w:top w:val="single" w:sz="2" w:space="0" w:color="000000"/>
              <w:left w:val="single" w:sz="2" w:space="0" w:color="000000"/>
              <w:bottom w:val="single" w:sz="12" w:space="0" w:color="000000"/>
              <w:right w:val="single" w:sz="12" w:space="0" w:color="000000"/>
            </w:tcBorders>
          </w:tcPr>
          <w:p w14:paraId="1FB1E249" w14:textId="77777777" w:rsidR="001870B4" w:rsidRDefault="001870B4" w:rsidP="00435633">
            <w:pPr>
              <w:pStyle w:val="TableParagraph"/>
              <w:kinsoku w:val="0"/>
              <w:overflowPunct w:val="0"/>
              <w:spacing w:before="16" w:line="230" w:lineRule="auto"/>
              <w:ind w:left="117" w:right="142"/>
              <w:rPr>
                <w:sz w:val="18"/>
                <w:szCs w:val="18"/>
              </w:rPr>
            </w:pPr>
            <w:r>
              <w:rPr>
                <w:sz w:val="18"/>
                <w:szCs w:val="18"/>
              </w:rPr>
              <w:t>Specifies</w:t>
            </w:r>
            <w:r>
              <w:rPr>
                <w:spacing w:val="-5"/>
                <w:sz w:val="18"/>
                <w:szCs w:val="18"/>
              </w:rPr>
              <w:t xml:space="preserve"> </w:t>
            </w:r>
            <w:r>
              <w:rPr>
                <w:sz w:val="18"/>
                <w:szCs w:val="18"/>
              </w:rPr>
              <w:t>service</w:t>
            </w:r>
            <w:r>
              <w:rPr>
                <w:spacing w:val="-6"/>
                <w:sz w:val="18"/>
                <w:szCs w:val="18"/>
              </w:rPr>
              <w:t xml:space="preserve"> </w:t>
            </w:r>
            <w:r>
              <w:rPr>
                <w:sz w:val="18"/>
                <w:szCs w:val="18"/>
              </w:rPr>
              <w:t>parameters</w:t>
            </w:r>
            <w:r>
              <w:rPr>
                <w:spacing w:val="-5"/>
                <w:sz w:val="18"/>
                <w:szCs w:val="18"/>
              </w:rPr>
              <w:t xml:space="preserve"> </w:t>
            </w:r>
            <w:r>
              <w:rPr>
                <w:sz w:val="18"/>
                <w:szCs w:val="18"/>
              </w:rPr>
              <w:t>for</w:t>
            </w:r>
            <w:r>
              <w:rPr>
                <w:spacing w:val="-7"/>
                <w:sz w:val="18"/>
                <w:szCs w:val="18"/>
              </w:rPr>
              <w:t xml:space="preserve"> </w:t>
            </w:r>
            <w:r>
              <w:rPr>
                <w:sz w:val="18"/>
                <w:szCs w:val="18"/>
              </w:rPr>
              <w:t>the</w:t>
            </w:r>
            <w:r>
              <w:rPr>
                <w:spacing w:val="-5"/>
                <w:sz w:val="18"/>
                <w:szCs w:val="18"/>
              </w:rPr>
              <w:t xml:space="preserve"> </w:t>
            </w:r>
            <w:r>
              <w:rPr>
                <w:sz w:val="18"/>
                <w:szCs w:val="18"/>
              </w:rPr>
              <w:t>EPCS EDCA parameter set.</w:t>
            </w:r>
          </w:p>
        </w:tc>
      </w:tr>
    </w:tbl>
    <w:p w14:paraId="49ADAF3D" w14:textId="77777777" w:rsidR="001870B4" w:rsidRDefault="001870B4" w:rsidP="001870B4">
      <w:pPr>
        <w:pStyle w:val="BodyText"/>
        <w:kinsoku w:val="0"/>
        <w:overflowPunct w:val="0"/>
        <w:spacing w:before="10"/>
        <w:rPr>
          <w:sz w:val="18"/>
          <w:szCs w:val="18"/>
        </w:rPr>
      </w:pPr>
    </w:p>
    <w:p w14:paraId="27289B57" w14:textId="77777777" w:rsidR="001870B4" w:rsidRPr="001870B4" w:rsidRDefault="001870B4" w:rsidP="001870B4">
      <w:pPr>
        <w:pStyle w:val="Heading2"/>
        <w:numPr>
          <w:ilvl w:val="4"/>
          <w:numId w:val="30"/>
        </w:numPr>
        <w:tabs>
          <w:tab w:val="left" w:pos="1218"/>
        </w:tabs>
        <w:adjustRightInd/>
        <w:spacing w:before="1"/>
        <w:jc w:val="both"/>
        <w:rPr>
          <w:b w:val="0"/>
          <w:bCs w:val="0"/>
          <w:spacing w:val="-2"/>
          <w:sz w:val="18"/>
          <w:szCs w:val="18"/>
        </w:rPr>
      </w:pPr>
      <w:bookmarkStart w:id="209" w:name="6.3.131.5.3_When_generated"/>
      <w:bookmarkEnd w:id="209"/>
      <w:r w:rsidRPr="001870B4">
        <w:rPr>
          <w:sz w:val="18"/>
          <w:szCs w:val="18"/>
        </w:rPr>
        <w:t>When</w:t>
      </w:r>
      <w:r w:rsidRPr="001870B4">
        <w:rPr>
          <w:spacing w:val="-8"/>
          <w:sz w:val="18"/>
          <w:szCs w:val="18"/>
        </w:rPr>
        <w:t xml:space="preserve"> </w:t>
      </w:r>
      <w:r w:rsidRPr="001870B4">
        <w:rPr>
          <w:spacing w:val="-2"/>
          <w:sz w:val="18"/>
          <w:szCs w:val="18"/>
        </w:rPr>
        <w:t>generated</w:t>
      </w:r>
    </w:p>
    <w:p w14:paraId="5BDC2CD3" w14:textId="77777777" w:rsidR="001870B4" w:rsidRDefault="001870B4" w:rsidP="001870B4">
      <w:pPr>
        <w:pStyle w:val="BodyText"/>
        <w:kinsoku w:val="0"/>
        <w:overflowPunct w:val="0"/>
        <w:spacing w:before="4"/>
        <w:rPr>
          <w:rFonts w:ascii="Arial" w:hAnsi="Arial" w:cs="Arial"/>
          <w:b/>
          <w:bCs/>
          <w:sz w:val="22"/>
          <w:szCs w:val="22"/>
        </w:rPr>
      </w:pPr>
    </w:p>
    <w:p w14:paraId="28B07AC9" w14:textId="76CB3E21" w:rsidR="001870B4" w:rsidRDefault="001870B4" w:rsidP="001870B4">
      <w:pPr>
        <w:pStyle w:val="BodyText"/>
        <w:kinsoku w:val="0"/>
        <w:overflowPunct w:val="0"/>
        <w:spacing w:before="1" w:line="249" w:lineRule="auto"/>
        <w:ind w:left="180" w:hanging="1"/>
        <w:rPr>
          <w:spacing w:val="-2"/>
        </w:rPr>
      </w:pPr>
      <w:r>
        <w:t>This</w:t>
      </w:r>
      <w:r>
        <w:rPr>
          <w:spacing w:val="-2"/>
        </w:rPr>
        <w:t xml:space="preserve"> </w:t>
      </w:r>
      <w:r>
        <w:t>primitive is</w:t>
      </w:r>
      <w:r>
        <w:rPr>
          <w:spacing w:val="-2"/>
        </w:rPr>
        <w:t xml:space="preserve"> </w:t>
      </w:r>
      <w:r>
        <w:t>generated by the SME as a</w:t>
      </w:r>
      <w:r>
        <w:rPr>
          <w:spacing w:val="-2"/>
        </w:rPr>
        <w:t xml:space="preserve"> </w:t>
      </w:r>
      <w:r>
        <w:t>response</w:t>
      </w:r>
      <w:r>
        <w:rPr>
          <w:spacing w:val="-1"/>
        </w:rPr>
        <w:t xml:space="preserve"> </w:t>
      </w:r>
      <w:r>
        <w:t>to</w:t>
      </w:r>
      <w:r>
        <w:rPr>
          <w:spacing w:val="-1"/>
        </w:rPr>
        <w:t xml:space="preserve"> </w:t>
      </w:r>
      <w:r>
        <w:t>an</w:t>
      </w:r>
      <w:r>
        <w:rPr>
          <w:spacing w:val="-1"/>
        </w:rPr>
        <w:t xml:space="preserve"> </w:t>
      </w:r>
      <w:r>
        <w:t>MLME-</w:t>
      </w:r>
      <w:proofErr w:type="spellStart"/>
      <w:r>
        <w:t>EPCSPRIACCESSENABLE.indication</w:t>
      </w:r>
      <w:proofErr w:type="spellEnd"/>
      <w:r>
        <w:t xml:space="preserve"> </w:t>
      </w:r>
      <w:r>
        <w:rPr>
          <w:spacing w:val="-2"/>
        </w:rPr>
        <w:t>primitive</w:t>
      </w:r>
      <w:ins w:id="210" w:author="Author">
        <w:r>
          <w:rPr>
            <w:spacing w:val="-2"/>
          </w:rPr>
          <w:t xml:space="preserve"> </w:t>
        </w:r>
        <w:r>
          <w:t>(#</w:t>
        </w:r>
        <w:r w:rsidR="0011777D" w:rsidRPr="0011777D">
          <w:t>16573</w:t>
        </w:r>
        <w:r>
          <w:t xml:space="preserve">) </w:t>
        </w:r>
        <w:r>
          <w:rPr>
            <w:spacing w:val="-2"/>
          </w:rPr>
          <w:t>or a request to transmit a response in an unsolicited mode (i.e. unsolicited response)</w:t>
        </w:r>
      </w:ins>
      <w:r>
        <w:rPr>
          <w:spacing w:val="-2"/>
        </w:rPr>
        <w:t>.</w:t>
      </w:r>
    </w:p>
    <w:p w14:paraId="15634C96" w14:textId="77777777" w:rsidR="001870B4" w:rsidRDefault="001870B4" w:rsidP="001870B4">
      <w:pPr>
        <w:pStyle w:val="BodyText"/>
        <w:kinsoku w:val="0"/>
        <w:overflowPunct w:val="0"/>
        <w:spacing w:before="5"/>
        <w:rPr>
          <w:sz w:val="21"/>
          <w:szCs w:val="21"/>
        </w:rPr>
      </w:pPr>
    </w:p>
    <w:p w14:paraId="1D7DC89F" w14:textId="77777777" w:rsidR="001870B4" w:rsidRDefault="001870B4" w:rsidP="001870B4">
      <w:pPr>
        <w:pStyle w:val="Heading2"/>
        <w:numPr>
          <w:ilvl w:val="4"/>
          <w:numId w:val="30"/>
        </w:numPr>
        <w:tabs>
          <w:tab w:val="left" w:pos="1218"/>
        </w:tabs>
        <w:adjustRightInd/>
        <w:spacing w:before="1"/>
        <w:jc w:val="both"/>
        <w:rPr>
          <w:b w:val="0"/>
          <w:bCs w:val="0"/>
          <w:spacing w:val="-2"/>
          <w:sz w:val="20"/>
          <w:szCs w:val="20"/>
        </w:rPr>
      </w:pPr>
      <w:bookmarkStart w:id="211" w:name="6.3.131.5.4_Effect_of_receipt"/>
      <w:bookmarkEnd w:id="211"/>
      <w:r w:rsidRPr="001870B4">
        <w:rPr>
          <w:sz w:val="18"/>
          <w:szCs w:val="18"/>
        </w:rPr>
        <w:t>Effect</w:t>
      </w:r>
      <w:r w:rsidRPr="001870B4">
        <w:rPr>
          <w:spacing w:val="-6"/>
          <w:sz w:val="18"/>
          <w:szCs w:val="18"/>
        </w:rPr>
        <w:t xml:space="preserve"> </w:t>
      </w:r>
      <w:r w:rsidRPr="001870B4">
        <w:rPr>
          <w:sz w:val="18"/>
          <w:szCs w:val="18"/>
        </w:rPr>
        <w:t>of</w:t>
      </w:r>
      <w:r w:rsidRPr="001870B4">
        <w:rPr>
          <w:spacing w:val="-6"/>
          <w:sz w:val="18"/>
          <w:szCs w:val="18"/>
        </w:rPr>
        <w:t xml:space="preserve"> </w:t>
      </w:r>
      <w:r w:rsidRPr="001870B4">
        <w:rPr>
          <w:spacing w:val="-2"/>
          <w:sz w:val="18"/>
          <w:szCs w:val="18"/>
        </w:rPr>
        <w:t>receipt</w:t>
      </w:r>
    </w:p>
    <w:p w14:paraId="7D864317" w14:textId="77777777" w:rsidR="001870B4" w:rsidRDefault="001870B4" w:rsidP="001870B4">
      <w:pPr>
        <w:pStyle w:val="BodyText"/>
        <w:kinsoku w:val="0"/>
        <w:overflowPunct w:val="0"/>
        <w:spacing w:before="5"/>
        <w:rPr>
          <w:rFonts w:ascii="Arial" w:hAnsi="Arial" w:cs="Arial"/>
          <w:b/>
          <w:bCs/>
          <w:sz w:val="22"/>
          <w:szCs w:val="22"/>
        </w:rPr>
      </w:pPr>
    </w:p>
    <w:p w14:paraId="22C8C690" w14:textId="69EE51F6" w:rsidR="001870B4" w:rsidRPr="00DF7EF3" w:rsidRDefault="001870B4" w:rsidP="001870B4">
      <w:pPr>
        <w:pStyle w:val="BodyText"/>
        <w:kinsoku w:val="0"/>
        <w:overflowPunct w:val="0"/>
        <w:spacing w:before="1" w:line="249" w:lineRule="auto"/>
        <w:ind w:left="180" w:hanging="1"/>
        <w:rPr>
          <w:spacing w:val="-2"/>
        </w:rPr>
      </w:pPr>
      <w:proofErr w:type="gramStart"/>
      <w:r>
        <w:t>This primitive initiates</w:t>
      </w:r>
      <w:proofErr w:type="gramEnd"/>
      <w:r>
        <w:t xml:space="preserve"> transmission of an EPCS Priority Access Enable Response frame to the peer MAC entity that requested the change to EPCS priority access</w:t>
      </w:r>
      <w:ins w:id="212" w:author="Author">
        <w:r>
          <w:t xml:space="preserve"> (#</w:t>
        </w:r>
        <w:r w:rsidR="0011777D" w:rsidRPr="0011777D">
          <w:t>16573</w:t>
        </w:r>
        <w:r>
          <w:t>) or to a peer MAC entity with a EPCS priority access service to modify the parameters of the service.</w:t>
        </w:r>
      </w:ins>
      <w:del w:id="213" w:author="Author">
        <w:r w:rsidDel="005A7EF6">
          <w:delText>.</w:delText>
        </w:r>
      </w:del>
    </w:p>
    <w:p w14:paraId="0B7649DF" w14:textId="77777777" w:rsidR="001870B4" w:rsidRDefault="001870B4" w:rsidP="001870B4">
      <w:pPr>
        <w:rPr>
          <w:sz w:val="20"/>
        </w:rPr>
      </w:pPr>
    </w:p>
    <w:p w14:paraId="53FCB565" w14:textId="77777777" w:rsidR="001870B4" w:rsidRDefault="001870B4" w:rsidP="001870B4">
      <w:pPr>
        <w:rPr>
          <w:sz w:val="20"/>
        </w:rPr>
      </w:pPr>
    </w:p>
    <w:p w14:paraId="20C7C52D" w14:textId="77777777" w:rsidR="001870B4" w:rsidRDefault="001870B4" w:rsidP="001870B4">
      <w:pPr>
        <w:rPr>
          <w:sz w:val="20"/>
        </w:rPr>
      </w:pPr>
    </w:p>
    <w:p w14:paraId="2AE40EE3" w14:textId="77777777" w:rsidR="001870B4" w:rsidRDefault="001870B4" w:rsidP="001870B4">
      <w:pPr>
        <w:pStyle w:val="ListParagraph"/>
        <w:numPr>
          <w:ilvl w:val="3"/>
          <w:numId w:val="28"/>
        </w:numPr>
        <w:tabs>
          <w:tab w:val="left" w:pos="1779"/>
        </w:tabs>
        <w:kinsoku w:val="0"/>
        <w:overflowPunct w:val="0"/>
        <w:spacing w:before="102"/>
        <w:rPr>
          <w:rFonts w:ascii="Arial" w:hAnsi="Arial" w:cs="Arial"/>
          <w:b/>
          <w:bCs/>
          <w:spacing w:val="-2"/>
          <w:sz w:val="20"/>
          <w:szCs w:val="20"/>
        </w:rPr>
      </w:pPr>
      <w:r>
        <w:rPr>
          <w:rFonts w:ascii="Arial" w:hAnsi="Arial" w:cs="Arial"/>
          <w:b/>
          <w:bCs/>
          <w:sz w:val="20"/>
          <w:szCs w:val="20"/>
        </w:rPr>
        <w:t>EPCS</w:t>
      </w:r>
      <w:r>
        <w:rPr>
          <w:rFonts w:ascii="Arial" w:hAnsi="Arial" w:cs="Arial"/>
          <w:b/>
          <w:bCs/>
          <w:spacing w:val="-8"/>
          <w:sz w:val="20"/>
          <w:szCs w:val="20"/>
        </w:rPr>
        <w:t xml:space="preserve"> </w:t>
      </w:r>
      <w:r>
        <w:rPr>
          <w:rFonts w:ascii="Arial" w:hAnsi="Arial" w:cs="Arial"/>
          <w:b/>
          <w:bCs/>
          <w:sz w:val="20"/>
          <w:szCs w:val="20"/>
        </w:rPr>
        <w:t>Priority</w:t>
      </w:r>
      <w:r>
        <w:rPr>
          <w:rFonts w:ascii="Arial" w:hAnsi="Arial" w:cs="Arial"/>
          <w:b/>
          <w:bCs/>
          <w:spacing w:val="-8"/>
          <w:sz w:val="20"/>
          <w:szCs w:val="20"/>
        </w:rPr>
        <w:t xml:space="preserve"> </w:t>
      </w:r>
      <w:r>
        <w:rPr>
          <w:rFonts w:ascii="Arial" w:hAnsi="Arial" w:cs="Arial"/>
          <w:b/>
          <w:bCs/>
          <w:sz w:val="20"/>
          <w:szCs w:val="20"/>
        </w:rPr>
        <w:t>Access</w:t>
      </w:r>
      <w:r>
        <w:rPr>
          <w:rFonts w:ascii="Arial" w:hAnsi="Arial" w:cs="Arial"/>
          <w:b/>
          <w:bCs/>
          <w:spacing w:val="-7"/>
          <w:sz w:val="20"/>
          <w:szCs w:val="20"/>
        </w:rPr>
        <w:t xml:space="preserve"> </w:t>
      </w:r>
      <w:r>
        <w:rPr>
          <w:rFonts w:ascii="Arial" w:hAnsi="Arial" w:cs="Arial"/>
          <w:b/>
          <w:bCs/>
          <w:sz w:val="20"/>
          <w:szCs w:val="20"/>
        </w:rPr>
        <w:t>Enable</w:t>
      </w:r>
      <w:r>
        <w:rPr>
          <w:rFonts w:ascii="Arial" w:hAnsi="Arial" w:cs="Arial"/>
          <w:b/>
          <w:bCs/>
          <w:spacing w:val="-8"/>
          <w:sz w:val="20"/>
          <w:szCs w:val="20"/>
        </w:rPr>
        <w:t xml:space="preserve"> </w:t>
      </w:r>
      <w:r>
        <w:rPr>
          <w:rFonts w:ascii="Arial" w:hAnsi="Arial" w:cs="Arial"/>
          <w:b/>
          <w:bCs/>
          <w:sz w:val="20"/>
          <w:szCs w:val="20"/>
        </w:rPr>
        <w:t>Response</w:t>
      </w:r>
      <w:r>
        <w:rPr>
          <w:rFonts w:ascii="Arial" w:hAnsi="Arial" w:cs="Arial"/>
          <w:b/>
          <w:bCs/>
          <w:spacing w:val="-8"/>
          <w:sz w:val="20"/>
          <w:szCs w:val="20"/>
        </w:rPr>
        <w:t xml:space="preserve"> </w:t>
      </w:r>
      <w:r>
        <w:rPr>
          <w:rFonts w:ascii="Arial" w:hAnsi="Arial" w:cs="Arial"/>
          <w:b/>
          <w:bCs/>
          <w:sz w:val="20"/>
          <w:szCs w:val="20"/>
        </w:rPr>
        <w:t>frame</w:t>
      </w:r>
      <w:r>
        <w:rPr>
          <w:rFonts w:ascii="Arial" w:hAnsi="Arial" w:cs="Arial"/>
          <w:b/>
          <w:bCs/>
          <w:spacing w:val="-8"/>
          <w:sz w:val="20"/>
          <w:szCs w:val="20"/>
        </w:rPr>
        <w:t xml:space="preserve"> </w:t>
      </w:r>
      <w:r>
        <w:rPr>
          <w:rFonts w:ascii="Arial" w:hAnsi="Arial" w:cs="Arial"/>
          <w:b/>
          <w:bCs/>
          <w:spacing w:val="-2"/>
          <w:sz w:val="20"/>
          <w:szCs w:val="20"/>
        </w:rPr>
        <w:t>format</w:t>
      </w:r>
    </w:p>
    <w:p w14:paraId="0A1BF582" w14:textId="77777777" w:rsidR="001870B4" w:rsidRDefault="001870B4" w:rsidP="001870B4">
      <w:pPr>
        <w:pStyle w:val="BodyText"/>
        <w:rPr>
          <w:rFonts w:ascii="Arial" w:hAnsi="Arial" w:cs="Arial"/>
          <w:b/>
          <w:bCs/>
          <w:sz w:val="31"/>
          <w:szCs w:val="31"/>
        </w:rPr>
      </w:pPr>
    </w:p>
    <w:p w14:paraId="6DA623F0" w14:textId="77777777" w:rsidR="001870B4" w:rsidRDefault="001870B4" w:rsidP="001870B4">
      <w:pPr>
        <w:pStyle w:val="BodyText"/>
        <w:spacing w:line="250" w:lineRule="auto"/>
        <w:ind w:left="57"/>
        <w:jc w:val="both"/>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19BD925F" w14:textId="77777777" w:rsidR="001870B4" w:rsidRDefault="001870B4" w:rsidP="001870B4">
      <w:pPr>
        <w:pStyle w:val="BodyText"/>
        <w:spacing w:line="249" w:lineRule="auto"/>
        <w:ind w:right="997"/>
        <w:jc w:val="both"/>
      </w:pPr>
    </w:p>
    <w:p w14:paraId="18A4F472" w14:textId="1CADF051" w:rsidR="001870B4" w:rsidRDefault="001870B4" w:rsidP="001870B4">
      <w:pPr>
        <w:pStyle w:val="BodyText"/>
        <w:spacing w:line="249" w:lineRule="auto"/>
        <w:ind w:right="997"/>
        <w:jc w:val="both"/>
      </w:pPr>
      <w:r>
        <w:t>The</w:t>
      </w:r>
      <w:r>
        <w:rPr>
          <w:spacing w:val="-6"/>
        </w:rPr>
        <w:t xml:space="preserve"> </w:t>
      </w:r>
      <w:r>
        <w:t>EPCS</w:t>
      </w:r>
      <w:r>
        <w:rPr>
          <w:spacing w:val="-6"/>
        </w:rPr>
        <w:t xml:space="preserve"> </w:t>
      </w:r>
      <w:r>
        <w:t>Priority</w:t>
      </w:r>
      <w:r>
        <w:rPr>
          <w:spacing w:val="-6"/>
        </w:rPr>
        <w:t xml:space="preserve"> </w:t>
      </w:r>
      <w:r>
        <w:t>Access</w:t>
      </w:r>
      <w:r>
        <w:rPr>
          <w:spacing w:val="-6"/>
        </w:rPr>
        <w:t xml:space="preserve"> </w:t>
      </w:r>
      <w:r>
        <w:t>Enable</w:t>
      </w:r>
      <w:r>
        <w:rPr>
          <w:spacing w:val="-7"/>
        </w:rPr>
        <w:t xml:space="preserve"> </w:t>
      </w:r>
      <w:r>
        <w:t>Response</w:t>
      </w:r>
      <w:r>
        <w:rPr>
          <w:spacing w:val="-6"/>
        </w:rPr>
        <w:t xml:space="preserve"> </w:t>
      </w:r>
      <w:r>
        <w:t>frame</w:t>
      </w:r>
      <w:r>
        <w:rPr>
          <w:spacing w:val="-6"/>
        </w:rPr>
        <w:t xml:space="preserve"> </w:t>
      </w:r>
      <w:r>
        <w:t>is</w:t>
      </w:r>
      <w:r>
        <w:rPr>
          <w:spacing w:val="-6"/>
        </w:rPr>
        <w:t xml:space="preserve"> </w:t>
      </w:r>
      <w:r>
        <w:t>an</w:t>
      </w:r>
      <w:r>
        <w:rPr>
          <w:spacing w:val="-7"/>
        </w:rPr>
        <w:t xml:space="preserve"> </w:t>
      </w:r>
      <w:r>
        <w:t>Action</w:t>
      </w:r>
      <w:r>
        <w:rPr>
          <w:spacing w:val="-6"/>
        </w:rPr>
        <w:t xml:space="preserve"> </w:t>
      </w:r>
      <w:r>
        <w:t>frame</w:t>
      </w:r>
      <w:r>
        <w:rPr>
          <w:spacing w:val="-6"/>
        </w:rPr>
        <w:t xml:space="preserve"> </w:t>
      </w:r>
      <w:r>
        <w:t>of</w:t>
      </w:r>
      <w:r>
        <w:rPr>
          <w:spacing w:val="-6"/>
        </w:rPr>
        <w:t xml:space="preserve"> </w:t>
      </w:r>
      <w:r>
        <w:t>category</w:t>
      </w:r>
      <w:r>
        <w:rPr>
          <w:spacing w:val="-6"/>
        </w:rPr>
        <w:t xml:space="preserve"> </w:t>
      </w:r>
      <w:r>
        <w:t>Protected</w:t>
      </w:r>
      <w:r>
        <w:rPr>
          <w:spacing w:val="-6"/>
        </w:rPr>
        <w:t xml:space="preserve"> </w:t>
      </w:r>
      <w:r>
        <w:t>EHT.</w:t>
      </w:r>
      <w:r>
        <w:rPr>
          <w:spacing w:val="-6"/>
        </w:rPr>
        <w:t xml:space="preserve"> </w:t>
      </w:r>
      <w:r>
        <w:t>It</w:t>
      </w:r>
      <w:r>
        <w:rPr>
          <w:spacing w:val="-6"/>
        </w:rPr>
        <w:t xml:space="preserve"> </w:t>
      </w:r>
      <w:r>
        <w:t>is</w:t>
      </w:r>
      <w:r>
        <w:rPr>
          <w:spacing w:val="-6"/>
        </w:rPr>
        <w:t xml:space="preserve"> </w:t>
      </w:r>
      <w:r>
        <w:t>trans- mitted</w:t>
      </w:r>
      <w:r>
        <w:rPr>
          <w:spacing w:val="-3"/>
        </w:rPr>
        <w:t xml:space="preserve"> </w:t>
      </w:r>
      <w:r>
        <w:t>in</w:t>
      </w:r>
      <w:r>
        <w:rPr>
          <w:spacing w:val="-4"/>
        </w:rPr>
        <w:t xml:space="preserve"> </w:t>
      </w:r>
      <w:r>
        <w:t>response</w:t>
      </w:r>
      <w:r>
        <w:rPr>
          <w:spacing w:val="-4"/>
        </w:rPr>
        <w:t xml:space="preserve"> </w:t>
      </w:r>
      <w:r>
        <w:t>to</w:t>
      </w:r>
      <w:r>
        <w:rPr>
          <w:spacing w:val="-4"/>
        </w:rPr>
        <w:t xml:space="preserve"> </w:t>
      </w:r>
      <w:r>
        <w:t>an</w:t>
      </w:r>
      <w:r>
        <w:rPr>
          <w:spacing w:val="-3"/>
        </w:rPr>
        <w:t xml:space="preserve"> </w:t>
      </w:r>
      <w:r>
        <w:t>EPCS</w:t>
      </w:r>
      <w:r>
        <w:rPr>
          <w:spacing w:val="-4"/>
        </w:rPr>
        <w:t xml:space="preserve"> </w:t>
      </w:r>
      <w:r>
        <w:t>Priority</w:t>
      </w:r>
      <w:r>
        <w:rPr>
          <w:spacing w:val="-4"/>
        </w:rPr>
        <w:t xml:space="preserve"> </w:t>
      </w:r>
      <w:r>
        <w:t>Access</w:t>
      </w:r>
      <w:r>
        <w:rPr>
          <w:spacing w:val="-4"/>
        </w:rPr>
        <w:t xml:space="preserve"> </w:t>
      </w:r>
      <w:r>
        <w:t>Enable</w:t>
      </w:r>
      <w:r>
        <w:rPr>
          <w:spacing w:val="-1"/>
        </w:rPr>
        <w:t xml:space="preserve"> </w:t>
      </w:r>
      <w:r>
        <w:t>Request</w:t>
      </w:r>
      <w:r>
        <w:rPr>
          <w:spacing w:val="-3"/>
        </w:rPr>
        <w:t xml:space="preserve"> </w:t>
      </w:r>
      <w:r>
        <w:t>frame.</w:t>
      </w:r>
      <w:r>
        <w:rPr>
          <w:spacing w:val="-4"/>
        </w:rPr>
        <w:t xml:space="preserve"> </w:t>
      </w:r>
      <w:ins w:id="214" w:author="Author">
        <w:r>
          <w:rPr>
            <w:spacing w:val="-4"/>
          </w:rPr>
          <w:t>(#</w:t>
        </w:r>
        <w:r w:rsidR="0011777D" w:rsidRPr="0011777D">
          <w:t>16573</w:t>
        </w:r>
        <w:r>
          <w:rPr>
            <w:spacing w:val="-4"/>
          </w:rPr>
          <w:t xml:space="preserve">) It can also be transmitted in an unsolicited mode by the AP MLD to modify parameters </w:t>
        </w:r>
        <w:r w:rsidR="00A911C0">
          <w:t>used by an EPCS non-AP MLD with EPCS Priority Access in the enabled state</w:t>
        </w:r>
        <w:r>
          <w:rPr>
            <w:spacing w:val="-4"/>
          </w:rPr>
          <w:t xml:space="preserve">. </w:t>
        </w:r>
      </w:ins>
      <w:r>
        <w:t>The</w:t>
      </w:r>
      <w:r>
        <w:rPr>
          <w:spacing w:val="-4"/>
        </w:rPr>
        <w:t xml:space="preserve"> </w:t>
      </w:r>
      <w:r>
        <w:t>Action</w:t>
      </w:r>
      <w:r>
        <w:rPr>
          <w:spacing w:val="-4"/>
        </w:rPr>
        <w:t xml:space="preserve"> </w:t>
      </w:r>
      <w:r>
        <w:t>field</w:t>
      </w:r>
      <w:r>
        <w:rPr>
          <w:spacing w:val="-4"/>
        </w:rPr>
        <w:t xml:space="preserve"> </w:t>
      </w:r>
      <w:r>
        <w:t>of</w:t>
      </w:r>
      <w:r>
        <w:rPr>
          <w:spacing w:val="-4"/>
        </w:rPr>
        <w:t xml:space="preserve"> </w:t>
      </w:r>
      <w:r>
        <w:t>the</w:t>
      </w:r>
      <w:r>
        <w:rPr>
          <w:spacing w:val="-4"/>
        </w:rPr>
        <w:t xml:space="preserve"> </w:t>
      </w:r>
      <w:r>
        <w:t>EPCS</w:t>
      </w:r>
      <w:r>
        <w:rPr>
          <w:spacing w:val="-4"/>
        </w:rPr>
        <w:t xml:space="preserve"> </w:t>
      </w:r>
      <w:r>
        <w:t xml:space="preserve">Priority Access Enable Response frame contains the information shown in </w:t>
      </w:r>
      <w:hyperlink w:anchor="bookmark234" w:history="1">
        <w:r>
          <w:t>Table</w:t>
        </w:r>
        <w:r>
          <w:rPr>
            <w:spacing w:val="-3"/>
          </w:rPr>
          <w:t xml:space="preserve"> </w:t>
        </w:r>
        <w:r>
          <w:t>9-623h (EPCS Priority Access</w:t>
        </w:r>
      </w:hyperlink>
      <w:r>
        <w:t xml:space="preserve"> </w:t>
      </w:r>
      <w:hyperlink w:anchor="bookmark234" w:history="1">
        <w:r>
          <w:t>Enable Response frame Action field format)</w:t>
        </w:r>
      </w:hyperlink>
      <w:r>
        <w:t>.</w:t>
      </w:r>
    </w:p>
    <w:p w14:paraId="0B427A28" w14:textId="77777777" w:rsidR="001870B4" w:rsidRDefault="001870B4" w:rsidP="001870B4">
      <w:pPr>
        <w:pStyle w:val="BodyText"/>
      </w:pPr>
    </w:p>
    <w:p w14:paraId="1055019D" w14:textId="77777777" w:rsidR="001870B4" w:rsidRDefault="001870B4" w:rsidP="001870B4">
      <w:pPr>
        <w:pStyle w:val="BodyText"/>
        <w:spacing w:before="6"/>
        <w:rPr>
          <w:sz w:val="18"/>
          <w:szCs w:val="18"/>
        </w:rPr>
      </w:pPr>
    </w:p>
    <w:p w14:paraId="282B968A" w14:textId="77777777" w:rsidR="001870B4" w:rsidRDefault="001870B4" w:rsidP="001870B4">
      <w:pPr>
        <w:pStyle w:val="BodyText"/>
        <w:ind w:left="696" w:right="749"/>
        <w:jc w:val="center"/>
        <w:rPr>
          <w:rFonts w:ascii="Arial" w:hAnsi="Arial" w:cs="Arial"/>
          <w:b/>
          <w:bCs/>
          <w:spacing w:val="-2"/>
        </w:rPr>
      </w:pPr>
      <w:r>
        <w:rPr>
          <w:rFonts w:ascii="Arial" w:hAnsi="Arial" w:cs="Arial"/>
          <w:b/>
          <w:bCs/>
        </w:rPr>
        <w:t>Table</w:t>
      </w:r>
      <w:r>
        <w:rPr>
          <w:rFonts w:ascii="Arial" w:hAnsi="Arial" w:cs="Arial"/>
          <w:b/>
          <w:bCs/>
          <w:spacing w:val="-9"/>
        </w:rPr>
        <w:t xml:space="preserve"> </w:t>
      </w:r>
      <w:r>
        <w:rPr>
          <w:rFonts w:ascii="Arial" w:hAnsi="Arial" w:cs="Arial"/>
          <w:b/>
          <w:bCs/>
        </w:rPr>
        <w:t>9-623h—EPCS</w:t>
      </w:r>
      <w:r>
        <w:rPr>
          <w:rFonts w:ascii="Arial" w:hAnsi="Arial" w:cs="Arial"/>
          <w:b/>
          <w:bCs/>
          <w:spacing w:val="-8"/>
        </w:rPr>
        <w:t xml:space="preserve"> </w:t>
      </w:r>
      <w:r>
        <w:rPr>
          <w:rFonts w:ascii="Arial" w:hAnsi="Arial" w:cs="Arial"/>
          <w:b/>
          <w:bCs/>
        </w:rPr>
        <w:t>Priority</w:t>
      </w:r>
      <w:r>
        <w:rPr>
          <w:rFonts w:ascii="Arial" w:hAnsi="Arial" w:cs="Arial"/>
          <w:b/>
          <w:bCs/>
          <w:spacing w:val="-9"/>
        </w:rPr>
        <w:t xml:space="preserve"> </w:t>
      </w:r>
      <w:r>
        <w:rPr>
          <w:rFonts w:ascii="Arial" w:hAnsi="Arial" w:cs="Arial"/>
          <w:b/>
          <w:bCs/>
        </w:rPr>
        <w:t>Access</w:t>
      </w:r>
      <w:r>
        <w:rPr>
          <w:rFonts w:ascii="Arial" w:hAnsi="Arial" w:cs="Arial"/>
          <w:b/>
          <w:bCs/>
          <w:spacing w:val="-8"/>
        </w:rPr>
        <w:t xml:space="preserve"> </w:t>
      </w:r>
      <w:r>
        <w:rPr>
          <w:rFonts w:ascii="Arial" w:hAnsi="Arial" w:cs="Arial"/>
          <w:b/>
          <w:bCs/>
        </w:rPr>
        <w:t>Enable</w:t>
      </w:r>
      <w:r>
        <w:rPr>
          <w:rFonts w:ascii="Arial" w:hAnsi="Arial" w:cs="Arial"/>
          <w:b/>
          <w:bCs/>
          <w:spacing w:val="-9"/>
        </w:rPr>
        <w:t xml:space="preserve"> </w:t>
      </w:r>
      <w:r>
        <w:rPr>
          <w:rFonts w:ascii="Arial" w:hAnsi="Arial" w:cs="Arial"/>
          <w:b/>
          <w:bCs/>
        </w:rPr>
        <w:t>Response</w:t>
      </w:r>
      <w:r>
        <w:rPr>
          <w:rFonts w:ascii="Arial" w:hAnsi="Arial" w:cs="Arial"/>
          <w:b/>
          <w:bCs/>
          <w:spacing w:val="-8"/>
        </w:rPr>
        <w:t xml:space="preserve"> </w:t>
      </w:r>
      <w:r>
        <w:rPr>
          <w:rFonts w:ascii="Arial" w:hAnsi="Arial" w:cs="Arial"/>
          <w:b/>
          <w:bCs/>
        </w:rPr>
        <w:t>frame</w:t>
      </w:r>
      <w:r>
        <w:rPr>
          <w:rFonts w:ascii="Arial" w:hAnsi="Arial" w:cs="Arial"/>
          <w:b/>
          <w:bCs/>
          <w:spacing w:val="-9"/>
        </w:rPr>
        <w:t xml:space="preserve"> </w:t>
      </w:r>
      <w:r>
        <w:rPr>
          <w:rFonts w:ascii="Arial" w:hAnsi="Arial" w:cs="Arial"/>
          <w:b/>
          <w:bCs/>
        </w:rPr>
        <w:t>Action</w:t>
      </w:r>
      <w:r>
        <w:rPr>
          <w:rFonts w:ascii="Arial" w:hAnsi="Arial" w:cs="Arial"/>
          <w:b/>
          <w:bCs/>
          <w:spacing w:val="-8"/>
        </w:rPr>
        <w:t xml:space="preserve"> </w:t>
      </w:r>
      <w:r>
        <w:rPr>
          <w:rFonts w:ascii="Arial" w:hAnsi="Arial" w:cs="Arial"/>
          <w:b/>
          <w:bCs/>
        </w:rPr>
        <w:t>field</w:t>
      </w:r>
      <w:r>
        <w:rPr>
          <w:rFonts w:ascii="Arial" w:hAnsi="Arial" w:cs="Arial"/>
          <w:b/>
          <w:bCs/>
          <w:spacing w:val="-8"/>
        </w:rPr>
        <w:t xml:space="preserve"> </w:t>
      </w:r>
      <w:r>
        <w:rPr>
          <w:rFonts w:ascii="Arial" w:hAnsi="Arial" w:cs="Arial"/>
          <w:b/>
          <w:bCs/>
          <w:spacing w:val="-2"/>
        </w:rPr>
        <w:t>format</w:t>
      </w:r>
    </w:p>
    <w:p w14:paraId="2B3AEFF2" w14:textId="77777777" w:rsidR="001870B4" w:rsidRDefault="001870B4" w:rsidP="001870B4">
      <w:pPr>
        <w:pStyle w:val="BodyText"/>
        <w:spacing w:before="9" w:after="1"/>
        <w:rPr>
          <w:rFonts w:ascii="Arial" w:hAnsi="Arial" w:cs="Arial"/>
          <w:b/>
          <w:bCs/>
          <w:sz w:val="21"/>
          <w:szCs w:val="21"/>
        </w:rPr>
      </w:pPr>
    </w:p>
    <w:tbl>
      <w:tblPr>
        <w:tblW w:w="0" w:type="auto"/>
        <w:tblInd w:w="2338" w:type="dxa"/>
        <w:tblLayout w:type="fixed"/>
        <w:tblCellMar>
          <w:left w:w="0" w:type="dxa"/>
          <w:right w:w="0" w:type="dxa"/>
        </w:tblCellMar>
        <w:tblLook w:val="0000" w:firstRow="0" w:lastRow="0" w:firstColumn="0" w:lastColumn="0" w:noHBand="0" w:noVBand="0"/>
      </w:tblPr>
      <w:tblGrid>
        <w:gridCol w:w="2000"/>
        <w:gridCol w:w="4000"/>
      </w:tblGrid>
      <w:tr w:rsidR="001870B4" w14:paraId="1995C5DA" w14:textId="77777777" w:rsidTr="00435633">
        <w:trPr>
          <w:trHeight w:val="380"/>
        </w:trPr>
        <w:tc>
          <w:tcPr>
            <w:tcW w:w="2000" w:type="dxa"/>
            <w:tcBorders>
              <w:top w:val="single" w:sz="12" w:space="0" w:color="000000"/>
              <w:left w:val="single" w:sz="12" w:space="0" w:color="000000"/>
              <w:bottom w:val="single" w:sz="12" w:space="0" w:color="000000"/>
              <w:right w:val="single" w:sz="2" w:space="0" w:color="000000"/>
            </w:tcBorders>
          </w:tcPr>
          <w:p w14:paraId="0F13D927" w14:textId="77777777" w:rsidR="001870B4" w:rsidRDefault="001870B4" w:rsidP="00435633">
            <w:pPr>
              <w:pStyle w:val="TableParagraph"/>
              <w:kinsoku w:val="0"/>
              <w:overflowPunct w:val="0"/>
              <w:spacing w:before="76"/>
              <w:ind w:left="746" w:right="723"/>
              <w:jc w:val="center"/>
              <w:rPr>
                <w:b/>
                <w:bCs/>
                <w:spacing w:val="-2"/>
                <w:sz w:val="18"/>
                <w:szCs w:val="18"/>
              </w:rPr>
            </w:pPr>
            <w:r>
              <w:rPr>
                <w:b/>
                <w:bCs/>
                <w:spacing w:val="-2"/>
                <w:sz w:val="18"/>
                <w:szCs w:val="18"/>
              </w:rPr>
              <w:t>Order</w:t>
            </w:r>
          </w:p>
        </w:tc>
        <w:tc>
          <w:tcPr>
            <w:tcW w:w="4000" w:type="dxa"/>
            <w:tcBorders>
              <w:top w:val="single" w:sz="12" w:space="0" w:color="000000"/>
              <w:left w:val="single" w:sz="2" w:space="0" w:color="000000"/>
              <w:bottom w:val="single" w:sz="12" w:space="0" w:color="000000"/>
              <w:right w:val="single" w:sz="12" w:space="0" w:color="000000"/>
            </w:tcBorders>
          </w:tcPr>
          <w:p w14:paraId="077E7687" w14:textId="77777777" w:rsidR="001870B4" w:rsidRDefault="001870B4" w:rsidP="00435633">
            <w:pPr>
              <w:pStyle w:val="TableParagraph"/>
              <w:kinsoku w:val="0"/>
              <w:overflowPunct w:val="0"/>
              <w:spacing w:before="76"/>
              <w:ind w:left="1522" w:right="1499"/>
              <w:jc w:val="center"/>
              <w:rPr>
                <w:b/>
                <w:bCs/>
                <w:spacing w:val="-2"/>
                <w:sz w:val="18"/>
                <w:szCs w:val="18"/>
              </w:rPr>
            </w:pPr>
            <w:r>
              <w:rPr>
                <w:b/>
                <w:bCs/>
                <w:spacing w:val="-2"/>
                <w:sz w:val="18"/>
                <w:szCs w:val="18"/>
              </w:rPr>
              <w:t>Meaning</w:t>
            </w:r>
          </w:p>
        </w:tc>
      </w:tr>
      <w:tr w:rsidR="001870B4" w14:paraId="05F94028" w14:textId="77777777" w:rsidTr="00435633">
        <w:trPr>
          <w:trHeight w:val="311"/>
        </w:trPr>
        <w:tc>
          <w:tcPr>
            <w:tcW w:w="2000" w:type="dxa"/>
            <w:tcBorders>
              <w:top w:val="single" w:sz="12" w:space="0" w:color="000000"/>
              <w:left w:val="single" w:sz="12" w:space="0" w:color="000000"/>
              <w:bottom w:val="single" w:sz="2" w:space="0" w:color="000000"/>
              <w:right w:val="single" w:sz="2" w:space="0" w:color="000000"/>
            </w:tcBorders>
          </w:tcPr>
          <w:p w14:paraId="21D40780" w14:textId="77777777" w:rsidR="001870B4" w:rsidRDefault="001870B4" w:rsidP="00435633">
            <w:pPr>
              <w:pStyle w:val="TableParagraph"/>
              <w:kinsoku w:val="0"/>
              <w:overflowPunct w:val="0"/>
              <w:spacing w:before="36"/>
              <w:ind w:left="24"/>
              <w:jc w:val="center"/>
              <w:rPr>
                <w:sz w:val="18"/>
                <w:szCs w:val="18"/>
              </w:rPr>
            </w:pPr>
            <w:r>
              <w:rPr>
                <w:sz w:val="18"/>
                <w:szCs w:val="18"/>
              </w:rPr>
              <w:t>1</w:t>
            </w:r>
          </w:p>
        </w:tc>
        <w:tc>
          <w:tcPr>
            <w:tcW w:w="4000" w:type="dxa"/>
            <w:tcBorders>
              <w:top w:val="single" w:sz="12" w:space="0" w:color="000000"/>
              <w:left w:val="single" w:sz="2" w:space="0" w:color="000000"/>
              <w:bottom w:val="single" w:sz="2" w:space="0" w:color="000000"/>
              <w:right w:val="single" w:sz="12" w:space="0" w:color="000000"/>
            </w:tcBorders>
          </w:tcPr>
          <w:p w14:paraId="5E308207" w14:textId="77777777" w:rsidR="001870B4" w:rsidRDefault="001870B4" w:rsidP="00435633">
            <w:pPr>
              <w:pStyle w:val="TableParagraph"/>
              <w:kinsoku w:val="0"/>
              <w:overflowPunct w:val="0"/>
              <w:spacing w:before="36"/>
              <w:ind w:left="117"/>
              <w:rPr>
                <w:spacing w:val="-2"/>
                <w:sz w:val="18"/>
                <w:szCs w:val="18"/>
              </w:rPr>
            </w:pPr>
            <w:r>
              <w:rPr>
                <w:spacing w:val="-2"/>
                <w:sz w:val="18"/>
                <w:szCs w:val="18"/>
              </w:rPr>
              <w:t>Category</w:t>
            </w:r>
          </w:p>
        </w:tc>
      </w:tr>
      <w:tr w:rsidR="001870B4" w14:paraId="5482437C" w14:textId="77777777" w:rsidTr="00435633">
        <w:trPr>
          <w:trHeight w:val="325"/>
        </w:trPr>
        <w:tc>
          <w:tcPr>
            <w:tcW w:w="2000" w:type="dxa"/>
            <w:tcBorders>
              <w:top w:val="single" w:sz="2" w:space="0" w:color="000000"/>
              <w:left w:val="single" w:sz="12" w:space="0" w:color="000000"/>
              <w:bottom w:val="single" w:sz="2" w:space="0" w:color="000000"/>
              <w:right w:val="single" w:sz="2" w:space="0" w:color="000000"/>
            </w:tcBorders>
          </w:tcPr>
          <w:p w14:paraId="461EEA70" w14:textId="77777777" w:rsidR="001870B4" w:rsidRDefault="001870B4" w:rsidP="00435633">
            <w:pPr>
              <w:pStyle w:val="TableParagraph"/>
              <w:kinsoku w:val="0"/>
              <w:overflowPunct w:val="0"/>
              <w:spacing w:before="49"/>
              <w:ind w:left="24"/>
              <w:jc w:val="center"/>
              <w:rPr>
                <w:sz w:val="18"/>
                <w:szCs w:val="18"/>
              </w:rPr>
            </w:pPr>
            <w:r>
              <w:rPr>
                <w:sz w:val="18"/>
                <w:szCs w:val="18"/>
              </w:rPr>
              <w:t>2</w:t>
            </w:r>
          </w:p>
        </w:tc>
        <w:tc>
          <w:tcPr>
            <w:tcW w:w="4000" w:type="dxa"/>
            <w:tcBorders>
              <w:top w:val="single" w:sz="2" w:space="0" w:color="000000"/>
              <w:left w:val="single" w:sz="2" w:space="0" w:color="000000"/>
              <w:bottom w:val="single" w:sz="2" w:space="0" w:color="000000"/>
              <w:right w:val="single" w:sz="12" w:space="0" w:color="000000"/>
            </w:tcBorders>
          </w:tcPr>
          <w:p w14:paraId="2B14B576" w14:textId="77777777" w:rsidR="001870B4" w:rsidRDefault="001870B4" w:rsidP="00435633">
            <w:pPr>
              <w:pStyle w:val="TableParagraph"/>
              <w:kinsoku w:val="0"/>
              <w:overflowPunct w:val="0"/>
              <w:spacing w:before="49"/>
              <w:ind w:left="117"/>
              <w:rPr>
                <w:spacing w:val="-5"/>
                <w:sz w:val="18"/>
                <w:szCs w:val="18"/>
              </w:rPr>
            </w:pPr>
            <w:r>
              <w:rPr>
                <w:sz w:val="18"/>
                <w:szCs w:val="18"/>
              </w:rPr>
              <w:t>Protected</w:t>
            </w:r>
            <w:r>
              <w:rPr>
                <w:spacing w:val="-10"/>
                <w:sz w:val="18"/>
                <w:szCs w:val="18"/>
              </w:rPr>
              <w:t xml:space="preserve"> </w:t>
            </w:r>
            <w:r>
              <w:rPr>
                <w:spacing w:val="-5"/>
                <w:sz w:val="18"/>
                <w:szCs w:val="18"/>
              </w:rPr>
              <w:t>EHT</w:t>
            </w:r>
          </w:p>
        </w:tc>
      </w:tr>
      <w:tr w:rsidR="001870B4" w14:paraId="70BF134E" w14:textId="77777777" w:rsidTr="00435633">
        <w:trPr>
          <w:trHeight w:val="325"/>
        </w:trPr>
        <w:tc>
          <w:tcPr>
            <w:tcW w:w="2000" w:type="dxa"/>
            <w:tcBorders>
              <w:top w:val="single" w:sz="2" w:space="0" w:color="000000"/>
              <w:left w:val="single" w:sz="12" w:space="0" w:color="000000"/>
              <w:bottom w:val="single" w:sz="2" w:space="0" w:color="000000"/>
              <w:right w:val="single" w:sz="2" w:space="0" w:color="000000"/>
            </w:tcBorders>
          </w:tcPr>
          <w:p w14:paraId="2463E129" w14:textId="77777777" w:rsidR="001870B4" w:rsidRDefault="001870B4" w:rsidP="00435633">
            <w:pPr>
              <w:pStyle w:val="TableParagraph"/>
              <w:kinsoku w:val="0"/>
              <w:overflowPunct w:val="0"/>
              <w:spacing w:before="49"/>
              <w:ind w:left="24"/>
              <w:jc w:val="center"/>
              <w:rPr>
                <w:sz w:val="18"/>
                <w:szCs w:val="18"/>
              </w:rPr>
            </w:pPr>
            <w:r>
              <w:rPr>
                <w:sz w:val="18"/>
                <w:szCs w:val="18"/>
              </w:rPr>
              <w:t>3</w:t>
            </w:r>
          </w:p>
        </w:tc>
        <w:tc>
          <w:tcPr>
            <w:tcW w:w="4000" w:type="dxa"/>
            <w:tcBorders>
              <w:top w:val="single" w:sz="2" w:space="0" w:color="000000"/>
              <w:left w:val="single" w:sz="2" w:space="0" w:color="000000"/>
              <w:bottom w:val="single" w:sz="2" w:space="0" w:color="000000"/>
              <w:right w:val="single" w:sz="12" w:space="0" w:color="000000"/>
            </w:tcBorders>
          </w:tcPr>
          <w:p w14:paraId="26C1B810" w14:textId="77777777" w:rsidR="001870B4" w:rsidRDefault="001870B4" w:rsidP="00435633">
            <w:pPr>
              <w:pStyle w:val="TableParagraph"/>
              <w:kinsoku w:val="0"/>
              <w:overflowPunct w:val="0"/>
              <w:spacing w:before="49"/>
              <w:ind w:left="117"/>
              <w:rPr>
                <w:sz w:val="18"/>
                <w:szCs w:val="18"/>
              </w:rPr>
            </w:pPr>
            <w:r>
              <w:rPr>
                <w:sz w:val="18"/>
                <w:szCs w:val="18"/>
              </w:rPr>
              <w:t>Dialog</w:t>
            </w:r>
            <w:r>
              <w:rPr>
                <w:spacing w:val="-6"/>
                <w:sz w:val="18"/>
                <w:szCs w:val="18"/>
              </w:rPr>
              <w:t xml:space="preserve"> </w:t>
            </w:r>
            <w:r>
              <w:rPr>
                <w:spacing w:val="-2"/>
                <w:sz w:val="18"/>
                <w:szCs w:val="18"/>
              </w:rPr>
              <w:t>Token</w:t>
            </w:r>
          </w:p>
        </w:tc>
      </w:tr>
      <w:tr w:rsidR="001870B4" w14:paraId="67BDFE2D" w14:textId="77777777" w:rsidTr="00435633">
        <w:trPr>
          <w:trHeight w:val="325"/>
        </w:trPr>
        <w:tc>
          <w:tcPr>
            <w:tcW w:w="2000" w:type="dxa"/>
            <w:tcBorders>
              <w:top w:val="single" w:sz="2" w:space="0" w:color="000000"/>
              <w:left w:val="single" w:sz="12" w:space="0" w:color="000000"/>
              <w:bottom w:val="single" w:sz="2" w:space="0" w:color="000000"/>
              <w:right w:val="single" w:sz="2" w:space="0" w:color="000000"/>
            </w:tcBorders>
          </w:tcPr>
          <w:p w14:paraId="6D547AD7" w14:textId="77777777" w:rsidR="001870B4" w:rsidRDefault="001870B4" w:rsidP="00435633">
            <w:pPr>
              <w:pStyle w:val="TableParagraph"/>
              <w:kinsoku w:val="0"/>
              <w:overflowPunct w:val="0"/>
              <w:spacing w:before="49"/>
              <w:ind w:left="24"/>
              <w:jc w:val="center"/>
              <w:rPr>
                <w:sz w:val="18"/>
                <w:szCs w:val="18"/>
              </w:rPr>
            </w:pPr>
            <w:r>
              <w:rPr>
                <w:sz w:val="18"/>
                <w:szCs w:val="18"/>
              </w:rPr>
              <w:t>4</w:t>
            </w:r>
          </w:p>
        </w:tc>
        <w:tc>
          <w:tcPr>
            <w:tcW w:w="4000" w:type="dxa"/>
            <w:tcBorders>
              <w:top w:val="single" w:sz="2" w:space="0" w:color="000000"/>
              <w:left w:val="single" w:sz="2" w:space="0" w:color="000000"/>
              <w:bottom w:val="single" w:sz="2" w:space="0" w:color="000000"/>
              <w:right w:val="single" w:sz="12" w:space="0" w:color="000000"/>
            </w:tcBorders>
          </w:tcPr>
          <w:p w14:paraId="5CF96C56" w14:textId="77777777" w:rsidR="001870B4" w:rsidRDefault="001870B4" w:rsidP="00435633">
            <w:pPr>
              <w:pStyle w:val="TableParagraph"/>
              <w:kinsoku w:val="0"/>
              <w:overflowPunct w:val="0"/>
              <w:spacing w:before="49"/>
              <w:ind w:left="117"/>
              <w:rPr>
                <w:spacing w:val="-2"/>
                <w:sz w:val="18"/>
                <w:szCs w:val="18"/>
              </w:rPr>
            </w:pPr>
            <w:r>
              <w:rPr>
                <w:sz w:val="18"/>
                <w:szCs w:val="18"/>
              </w:rPr>
              <w:t>Status</w:t>
            </w:r>
            <w:r>
              <w:rPr>
                <w:spacing w:val="-5"/>
                <w:sz w:val="18"/>
                <w:szCs w:val="18"/>
              </w:rPr>
              <w:t xml:space="preserve"> </w:t>
            </w:r>
            <w:r>
              <w:rPr>
                <w:spacing w:val="-4"/>
                <w:sz w:val="18"/>
                <w:szCs w:val="18"/>
              </w:rPr>
              <w:t>Code</w:t>
            </w:r>
          </w:p>
        </w:tc>
      </w:tr>
      <w:tr w:rsidR="001870B4" w14:paraId="700FCEDF" w14:textId="77777777" w:rsidTr="00435633">
        <w:trPr>
          <w:trHeight w:val="322"/>
        </w:trPr>
        <w:tc>
          <w:tcPr>
            <w:tcW w:w="2000" w:type="dxa"/>
            <w:tcBorders>
              <w:top w:val="single" w:sz="2" w:space="0" w:color="000000"/>
              <w:left w:val="single" w:sz="12" w:space="0" w:color="000000"/>
              <w:bottom w:val="single" w:sz="4" w:space="0" w:color="000000"/>
              <w:right w:val="single" w:sz="2" w:space="0" w:color="000000"/>
            </w:tcBorders>
          </w:tcPr>
          <w:p w14:paraId="7ECCE381" w14:textId="77777777" w:rsidR="001870B4" w:rsidRDefault="001870B4" w:rsidP="00435633">
            <w:pPr>
              <w:pStyle w:val="TableParagraph"/>
              <w:kinsoku w:val="0"/>
              <w:overflowPunct w:val="0"/>
              <w:spacing w:before="49"/>
              <w:ind w:left="24"/>
              <w:jc w:val="center"/>
              <w:rPr>
                <w:sz w:val="18"/>
                <w:szCs w:val="18"/>
              </w:rPr>
            </w:pPr>
            <w:r>
              <w:rPr>
                <w:sz w:val="18"/>
                <w:szCs w:val="18"/>
              </w:rPr>
              <w:t>5</w:t>
            </w:r>
          </w:p>
        </w:tc>
        <w:tc>
          <w:tcPr>
            <w:tcW w:w="4000" w:type="dxa"/>
            <w:tcBorders>
              <w:top w:val="single" w:sz="2" w:space="0" w:color="000000"/>
              <w:left w:val="single" w:sz="2" w:space="0" w:color="000000"/>
              <w:bottom w:val="single" w:sz="4" w:space="0" w:color="000000"/>
              <w:right w:val="single" w:sz="12" w:space="0" w:color="000000"/>
            </w:tcBorders>
          </w:tcPr>
          <w:p w14:paraId="1540BFEE" w14:textId="77777777" w:rsidR="001870B4" w:rsidRDefault="001870B4" w:rsidP="00435633">
            <w:pPr>
              <w:pStyle w:val="TableParagraph"/>
              <w:kinsoku w:val="0"/>
              <w:overflowPunct w:val="0"/>
              <w:spacing w:before="49"/>
              <w:ind w:left="117"/>
              <w:rPr>
                <w:spacing w:val="-4"/>
                <w:sz w:val="18"/>
                <w:szCs w:val="18"/>
              </w:rPr>
            </w:pPr>
            <w:r>
              <w:rPr>
                <w:sz w:val="18"/>
                <w:szCs w:val="18"/>
              </w:rPr>
              <w:t>Priority</w:t>
            </w:r>
            <w:r>
              <w:rPr>
                <w:spacing w:val="-5"/>
                <w:sz w:val="18"/>
                <w:szCs w:val="18"/>
              </w:rPr>
              <w:t xml:space="preserve"> </w:t>
            </w:r>
            <w:r>
              <w:rPr>
                <w:sz w:val="18"/>
                <w:szCs w:val="18"/>
              </w:rPr>
              <w:t>Access</w:t>
            </w:r>
            <w:r>
              <w:rPr>
                <w:spacing w:val="-6"/>
                <w:sz w:val="18"/>
                <w:szCs w:val="18"/>
              </w:rPr>
              <w:t xml:space="preserve"> </w:t>
            </w:r>
            <w:r>
              <w:rPr>
                <w:sz w:val="18"/>
                <w:szCs w:val="18"/>
              </w:rPr>
              <w:t>Multi-Link</w:t>
            </w:r>
            <w:r>
              <w:rPr>
                <w:spacing w:val="-4"/>
                <w:sz w:val="18"/>
                <w:szCs w:val="18"/>
              </w:rPr>
              <w:t xml:space="preserve"> </w:t>
            </w:r>
            <w:r>
              <w:rPr>
                <w:spacing w:val="-2"/>
                <w:sz w:val="18"/>
                <w:szCs w:val="18"/>
              </w:rPr>
              <w:t>element</w:t>
            </w:r>
          </w:p>
        </w:tc>
      </w:tr>
    </w:tbl>
    <w:p w14:paraId="298030CE" w14:textId="77777777" w:rsidR="001870B4" w:rsidRDefault="001870B4" w:rsidP="001870B4">
      <w:pPr>
        <w:pStyle w:val="BodyText"/>
        <w:rPr>
          <w:rFonts w:ascii="Arial" w:hAnsi="Arial" w:cs="Arial"/>
          <w:b/>
          <w:bCs/>
          <w:sz w:val="22"/>
          <w:szCs w:val="22"/>
        </w:rPr>
      </w:pPr>
    </w:p>
    <w:p w14:paraId="35DD28FA" w14:textId="77777777" w:rsidR="001870B4" w:rsidRDefault="001870B4" w:rsidP="001870B4">
      <w:pPr>
        <w:pStyle w:val="BodyText"/>
        <w:spacing w:before="6"/>
        <w:rPr>
          <w:rFonts w:ascii="Arial" w:hAnsi="Arial" w:cs="Arial"/>
          <w:b/>
          <w:bCs/>
          <w:sz w:val="26"/>
          <w:szCs w:val="26"/>
        </w:rPr>
      </w:pPr>
    </w:p>
    <w:p w14:paraId="0079C602" w14:textId="77777777" w:rsidR="001870B4" w:rsidRDefault="001870B4" w:rsidP="001870B4">
      <w:pPr>
        <w:pStyle w:val="BodyText"/>
        <w:rPr>
          <w:spacing w:val="-2"/>
        </w:rPr>
      </w:pPr>
      <w:r>
        <w:t>The</w:t>
      </w:r>
      <w:r>
        <w:rPr>
          <w:spacing w:val="-5"/>
        </w:rPr>
        <w:t xml:space="preserve"> </w:t>
      </w:r>
      <w:r>
        <w:t>Category</w:t>
      </w:r>
      <w:r>
        <w:rPr>
          <w:spacing w:val="-4"/>
        </w:rPr>
        <w:t xml:space="preserve"> </w:t>
      </w:r>
      <w:r>
        <w:t>field</w:t>
      </w:r>
      <w:r>
        <w:rPr>
          <w:spacing w:val="-4"/>
        </w:rPr>
        <w:t xml:space="preserve"> </w:t>
      </w:r>
      <w:r>
        <w:t>is</w:t>
      </w:r>
      <w:r>
        <w:rPr>
          <w:spacing w:val="-4"/>
        </w:rPr>
        <w:t xml:space="preserve"> </w:t>
      </w:r>
      <w:r>
        <w:t>defined</w:t>
      </w:r>
      <w:r>
        <w:rPr>
          <w:spacing w:val="-4"/>
        </w:rPr>
        <w:t xml:space="preserve"> </w:t>
      </w:r>
      <w:r>
        <w:t>in</w:t>
      </w:r>
      <w:r>
        <w:rPr>
          <w:spacing w:val="-4"/>
        </w:rPr>
        <w:t xml:space="preserve"> </w:t>
      </w:r>
      <w:hyperlink w:anchor="bookmark81" w:history="1">
        <w:r>
          <w:t>9.4.1.11</w:t>
        </w:r>
        <w:r>
          <w:rPr>
            <w:spacing w:val="-4"/>
          </w:rPr>
          <w:t xml:space="preserve"> </w:t>
        </w:r>
        <w:r>
          <w:t>(Action</w:t>
        </w:r>
        <w:r>
          <w:rPr>
            <w:spacing w:val="-4"/>
          </w:rPr>
          <w:t xml:space="preserve"> </w:t>
        </w:r>
        <w:r>
          <w:rPr>
            <w:spacing w:val="-2"/>
          </w:rPr>
          <w:t>field)</w:t>
        </w:r>
      </w:hyperlink>
      <w:r>
        <w:rPr>
          <w:spacing w:val="-2"/>
        </w:rPr>
        <w:t>.</w:t>
      </w:r>
    </w:p>
    <w:p w14:paraId="5AADDD44" w14:textId="77777777" w:rsidR="001870B4" w:rsidRDefault="001870B4" w:rsidP="001870B4">
      <w:pPr>
        <w:pStyle w:val="BodyText"/>
        <w:rPr>
          <w:sz w:val="31"/>
          <w:szCs w:val="31"/>
        </w:rPr>
      </w:pPr>
    </w:p>
    <w:p w14:paraId="5B0E6FCA" w14:textId="77777777" w:rsidR="001870B4" w:rsidRDefault="001870B4" w:rsidP="001870B4">
      <w:pPr>
        <w:pStyle w:val="BodyText"/>
        <w:rPr>
          <w:spacing w:val="-2"/>
        </w:rPr>
      </w:pPr>
      <w:r>
        <w:t>The</w:t>
      </w:r>
      <w:r>
        <w:rPr>
          <w:spacing w:val="-6"/>
        </w:rPr>
        <w:t xml:space="preserve"> </w:t>
      </w:r>
      <w:r>
        <w:t>Protected</w:t>
      </w:r>
      <w:r>
        <w:rPr>
          <w:spacing w:val="-4"/>
        </w:rPr>
        <w:t xml:space="preserve"> </w:t>
      </w:r>
      <w:r>
        <w:t>EHT</w:t>
      </w:r>
      <w:r>
        <w:rPr>
          <w:spacing w:val="-4"/>
        </w:rPr>
        <w:t xml:space="preserve"> </w:t>
      </w:r>
      <w:r>
        <w:t>Action</w:t>
      </w:r>
      <w:r>
        <w:rPr>
          <w:spacing w:val="-4"/>
        </w:rPr>
        <w:t xml:space="preserve"> </w:t>
      </w:r>
      <w:r>
        <w:t>field</w:t>
      </w:r>
      <w:r>
        <w:rPr>
          <w:spacing w:val="-4"/>
        </w:rPr>
        <w:t xml:space="preserve"> </w:t>
      </w:r>
      <w:r>
        <w:t>is</w:t>
      </w:r>
      <w:r>
        <w:rPr>
          <w:spacing w:val="-5"/>
        </w:rPr>
        <w:t xml:space="preserve"> </w:t>
      </w:r>
      <w:r>
        <w:t>defined</w:t>
      </w:r>
      <w:r>
        <w:rPr>
          <w:spacing w:val="-4"/>
        </w:rPr>
        <w:t xml:space="preserve"> </w:t>
      </w:r>
      <w:r>
        <w:t>in</w:t>
      </w:r>
      <w:r>
        <w:rPr>
          <w:spacing w:val="-3"/>
        </w:rPr>
        <w:t xml:space="preserve"> </w:t>
      </w:r>
      <w:hyperlink w:anchor="bookmark228" w:history="1">
        <w:r>
          <w:t>9.6.35.1</w:t>
        </w:r>
        <w:r>
          <w:rPr>
            <w:spacing w:val="-4"/>
          </w:rPr>
          <w:t xml:space="preserve"> </w:t>
        </w:r>
        <w:r>
          <w:t>(Protected</w:t>
        </w:r>
        <w:r>
          <w:rPr>
            <w:spacing w:val="-5"/>
          </w:rPr>
          <w:t xml:space="preserve"> </w:t>
        </w:r>
        <w:r>
          <w:t>EHT</w:t>
        </w:r>
        <w:r>
          <w:rPr>
            <w:spacing w:val="-4"/>
          </w:rPr>
          <w:t xml:space="preserve"> </w:t>
        </w:r>
        <w:r>
          <w:t>Action</w:t>
        </w:r>
        <w:r>
          <w:rPr>
            <w:spacing w:val="-4"/>
          </w:rPr>
          <w:t xml:space="preserve"> </w:t>
        </w:r>
        <w:r>
          <w:rPr>
            <w:spacing w:val="-2"/>
          </w:rPr>
          <w:t>field)</w:t>
        </w:r>
      </w:hyperlink>
      <w:r>
        <w:rPr>
          <w:spacing w:val="-2"/>
        </w:rPr>
        <w:t>.</w:t>
      </w:r>
    </w:p>
    <w:p w14:paraId="53E387E0" w14:textId="77777777" w:rsidR="001870B4" w:rsidRDefault="001870B4" w:rsidP="001870B4">
      <w:pPr>
        <w:pStyle w:val="BodyText"/>
        <w:rPr>
          <w:ins w:id="215" w:author="Author"/>
          <w:sz w:val="31"/>
          <w:szCs w:val="31"/>
        </w:rPr>
      </w:pPr>
    </w:p>
    <w:p w14:paraId="5AE08101" w14:textId="57E905ED" w:rsidR="001870B4" w:rsidRDefault="001870B4" w:rsidP="001870B4">
      <w:pPr>
        <w:pStyle w:val="BodyText"/>
        <w:spacing w:line="249" w:lineRule="auto"/>
        <w:ind w:right="998" w:hanging="1"/>
        <w:jc w:val="both"/>
        <w:rPr>
          <w:ins w:id="216" w:author="Author"/>
        </w:rPr>
      </w:pPr>
      <w:ins w:id="217" w:author="Author">
        <w:r>
          <w:t>(#</w:t>
        </w:r>
        <w:r w:rsidR="0011777D" w:rsidRPr="0011777D">
          <w:t>16573</w:t>
        </w:r>
        <w:r>
          <w:t xml:space="preserve">) When the </w:t>
        </w:r>
        <w:r w:rsidRPr="005C6EE3">
          <w:t>EPCS Priority Access Enable Re</w:t>
        </w:r>
        <w:r>
          <w:t>sponse</w:t>
        </w:r>
        <w:r w:rsidRPr="005C6EE3">
          <w:t xml:space="preserve"> frame </w:t>
        </w:r>
        <w:r>
          <w:t xml:space="preserve">is sent as a response to the </w:t>
        </w:r>
        <w:r w:rsidRPr="005C6EE3">
          <w:t>EPCS Priority Access Enable Request frame</w:t>
        </w:r>
        <w:r>
          <w:t>,</w:t>
        </w:r>
        <w:r w:rsidRPr="005C6EE3">
          <w:t xml:space="preserve"> </w:t>
        </w:r>
      </w:ins>
      <w:del w:id="218" w:author="Author">
        <w:r w:rsidDel="001730CF">
          <w:delText xml:space="preserve">The </w:delText>
        </w:r>
      </w:del>
      <w:ins w:id="219" w:author="Author">
        <w:r>
          <w:t xml:space="preserve">the </w:t>
        </w:r>
      </w:ins>
      <w:r>
        <w:t>Dialog Token field value is copied from the Dialog Token field in the corresponding EPCS Priority Access Enable Request frame.</w:t>
      </w:r>
      <w:ins w:id="220" w:author="Author">
        <w:r>
          <w:t xml:space="preserve"> </w:t>
        </w:r>
      </w:ins>
    </w:p>
    <w:p w14:paraId="21953F46" w14:textId="547F06C4" w:rsidR="00A911C0" w:rsidRDefault="00887D2B" w:rsidP="001870B4">
      <w:pPr>
        <w:pStyle w:val="BodyText"/>
        <w:spacing w:line="249" w:lineRule="auto"/>
        <w:ind w:right="998" w:hanging="1"/>
        <w:jc w:val="both"/>
      </w:pPr>
      <w:ins w:id="221" w:author="Author">
        <w:r>
          <w:t>(#</w:t>
        </w:r>
        <w:r w:rsidRPr="0011777D">
          <w:t>16573</w:t>
        </w:r>
        <w:r>
          <w:t xml:space="preserve">) </w:t>
        </w:r>
        <w:r w:rsidR="00A911C0">
          <w:t xml:space="preserve">When </w:t>
        </w:r>
        <w:r w:rsidR="00A911C0" w:rsidRPr="007B04BD">
          <w:t xml:space="preserve">EPCS Priority Access Enable Response frame is sent </w:t>
        </w:r>
        <w:r w:rsidR="00A911C0">
          <w:t>in unsolicited mode, the Dialog Token field is set to 0.</w:t>
        </w:r>
      </w:ins>
    </w:p>
    <w:p w14:paraId="71C1DB07" w14:textId="77777777" w:rsidR="001870B4" w:rsidRDefault="001870B4" w:rsidP="001870B4">
      <w:pPr>
        <w:pStyle w:val="BodyText"/>
        <w:spacing w:before="3"/>
        <w:rPr>
          <w:sz w:val="30"/>
          <w:szCs w:val="30"/>
        </w:rPr>
      </w:pPr>
    </w:p>
    <w:p w14:paraId="34FC8950" w14:textId="59F0410B" w:rsidR="001870B4" w:rsidRDefault="001870B4" w:rsidP="001870B4">
      <w:pPr>
        <w:pStyle w:val="BodyText"/>
        <w:rPr>
          <w:spacing w:val="-2"/>
        </w:rPr>
      </w:pPr>
      <w:r>
        <w:t>The</w:t>
      </w:r>
      <w:r>
        <w:rPr>
          <w:spacing w:val="-5"/>
        </w:rPr>
        <w:t xml:space="preserve"> </w:t>
      </w:r>
      <w:r>
        <w:t>Status</w:t>
      </w:r>
      <w:r>
        <w:rPr>
          <w:spacing w:val="-5"/>
        </w:rPr>
        <w:t xml:space="preserve"> </w:t>
      </w:r>
      <w:r>
        <w:t>Code</w:t>
      </w:r>
      <w:r>
        <w:rPr>
          <w:spacing w:val="-4"/>
        </w:rPr>
        <w:t xml:space="preserve"> </w:t>
      </w:r>
      <w:r>
        <w:t>field</w:t>
      </w:r>
      <w:r>
        <w:rPr>
          <w:spacing w:val="-4"/>
        </w:rPr>
        <w:t xml:space="preserve"> </w:t>
      </w:r>
      <w:r>
        <w:t>values</w:t>
      </w:r>
      <w:r>
        <w:rPr>
          <w:spacing w:val="-3"/>
        </w:rPr>
        <w:t xml:space="preserve"> </w:t>
      </w:r>
      <w:r>
        <w:t>are</w:t>
      </w:r>
      <w:r>
        <w:rPr>
          <w:spacing w:val="-4"/>
        </w:rPr>
        <w:t xml:space="preserve"> </w:t>
      </w:r>
      <w:r>
        <w:t>defined</w:t>
      </w:r>
      <w:r>
        <w:rPr>
          <w:spacing w:val="-4"/>
        </w:rPr>
        <w:t xml:space="preserve"> </w:t>
      </w:r>
      <w:r>
        <w:t>in</w:t>
      </w:r>
      <w:r>
        <w:rPr>
          <w:spacing w:val="-4"/>
        </w:rPr>
        <w:t xml:space="preserve"> </w:t>
      </w:r>
      <w:hyperlink w:anchor="bookmark80" w:history="1">
        <w:r>
          <w:t>Table</w:t>
        </w:r>
        <w:r>
          <w:rPr>
            <w:spacing w:val="-6"/>
          </w:rPr>
          <w:t xml:space="preserve"> </w:t>
        </w:r>
        <w:r>
          <w:t>9-78</w:t>
        </w:r>
        <w:r>
          <w:rPr>
            <w:spacing w:val="-4"/>
          </w:rPr>
          <w:t xml:space="preserve"> </w:t>
        </w:r>
        <w:r>
          <w:t>(Status</w:t>
        </w:r>
        <w:r>
          <w:rPr>
            <w:spacing w:val="-3"/>
          </w:rPr>
          <w:t xml:space="preserve"> </w:t>
        </w:r>
        <w:r>
          <w:rPr>
            <w:spacing w:val="-2"/>
          </w:rPr>
          <w:t>codes)</w:t>
        </w:r>
      </w:hyperlink>
      <w:r>
        <w:rPr>
          <w:spacing w:val="-2"/>
        </w:rPr>
        <w:t>.</w:t>
      </w:r>
      <w:ins w:id="222" w:author="Author">
        <w:r w:rsidR="00887D2B">
          <w:rPr>
            <w:spacing w:val="-2"/>
          </w:rPr>
          <w:t xml:space="preserve"> </w:t>
        </w:r>
        <w:r w:rsidR="00887D2B">
          <w:t>(#</w:t>
        </w:r>
        <w:r w:rsidR="00887D2B" w:rsidRPr="0011777D">
          <w:t>16573</w:t>
        </w:r>
        <w:r w:rsidR="00887D2B">
          <w:t xml:space="preserve">) When </w:t>
        </w:r>
        <w:r w:rsidR="00887D2B" w:rsidRPr="007B04BD">
          <w:t xml:space="preserve">EPCS Priority Access Enable </w:t>
        </w:r>
        <w:r w:rsidR="00887D2B" w:rsidRPr="007B04BD">
          <w:lastRenderedPageBreak/>
          <w:t xml:space="preserve">Response frame is sent </w:t>
        </w:r>
        <w:r w:rsidR="00887D2B">
          <w:t>in unsolicited mode, the Status Code field is set to 0 (Success)</w:t>
        </w:r>
      </w:ins>
    </w:p>
    <w:p w14:paraId="572C9FF2" w14:textId="77777777" w:rsidR="001870B4" w:rsidRDefault="001870B4" w:rsidP="001870B4">
      <w:pPr>
        <w:pStyle w:val="BodyText"/>
        <w:rPr>
          <w:sz w:val="31"/>
          <w:szCs w:val="31"/>
        </w:rPr>
      </w:pPr>
    </w:p>
    <w:p w14:paraId="6600F79B" w14:textId="77777777" w:rsidR="001870B4" w:rsidRDefault="001870B4" w:rsidP="001870B4">
      <w:pPr>
        <w:rPr>
          <w:sz w:val="20"/>
        </w:rPr>
      </w:pPr>
      <w:r w:rsidRPr="0025426D">
        <w:rPr>
          <w:sz w:val="20"/>
          <w:szCs w:val="20"/>
        </w:rPr>
        <w:t xml:space="preserve">The Priority Access Multi-Link field is defined in </w:t>
      </w:r>
      <w:hyperlink w:anchor="bookmark172" w:history="1">
        <w:r w:rsidRPr="0025426D">
          <w:rPr>
            <w:sz w:val="20"/>
            <w:szCs w:val="20"/>
          </w:rPr>
          <w:t>9.4.2.312.6 (Priority Access Multi-Link element)</w:t>
        </w:r>
      </w:hyperlink>
      <w:r w:rsidRPr="0025426D">
        <w:rPr>
          <w:sz w:val="20"/>
          <w:szCs w:val="20"/>
        </w:rPr>
        <w:t>.</w:t>
      </w:r>
    </w:p>
    <w:p w14:paraId="4E27D657" w14:textId="77777777" w:rsidR="001870B4" w:rsidRDefault="001870B4" w:rsidP="001870B4">
      <w:pPr>
        <w:rPr>
          <w:sz w:val="20"/>
        </w:rPr>
      </w:pPr>
    </w:p>
    <w:p w14:paraId="6956AA0F" w14:textId="77777777" w:rsidR="001870B4" w:rsidRDefault="001870B4" w:rsidP="001870B4">
      <w:pPr>
        <w:rPr>
          <w:sz w:val="20"/>
        </w:rPr>
      </w:pPr>
    </w:p>
    <w:p w14:paraId="3CC6F537" w14:textId="77777777" w:rsidR="001870B4" w:rsidRDefault="001870B4" w:rsidP="001870B4">
      <w:pPr>
        <w:rPr>
          <w:sz w:val="20"/>
        </w:rPr>
      </w:pPr>
    </w:p>
    <w:p w14:paraId="37BA0ACF" w14:textId="77777777" w:rsidR="001870B4" w:rsidRDefault="001870B4" w:rsidP="001870B4">
      <w:pPr>
        <w:pStyle w:val="BodyText"/>
        <w:kinsoku w:val="0"/>
        <w:overflowPunct w:val="0"/>
        <w:spacing w:before="11"/>
        <w:rPr>
          <w:b/>
          <w:i/>
          <w:iCs/>
          <w:highlight w:val="yellow"/>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add</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following subclause and its contents as shown below</w:t>
      </w:r>
      <w:r w:rsidRPr="00EC44AC">
        <w:rPr>
          <w:b/>
          <w:i/>
          <w:iCs/>
          <w:highlight w:val="yellow"/>
        </w:rPr>
        <w:t>:</w:t>
      </w:r>
    </w:p>
    <w:p w14:paraId="773D7A24" w14:textId="6FA7FEFE" w:rsidR="001870B4" w:rsidRDefault="001870B4" w:rsidP="001870B4">
      <w:pPr>
        <w:pStyle w:val="BodyText"/>
        <w:kinsoku w:val="0"/>
        <w:overflowPunct w:val="0"/>
        <w:spacing w:before="11"/>
        <w:rPr>
          <w:ins w:id="223" w:author="Author"/>
        </w:rPr>
      </w:pPr>
      <w:ins w:id="224" w:author="Author">
        <w:r>
          <w:t>(#</w:t>
        </w:r>
        <w:r w:rsidR="0011777D" w:rsidRPr="0011777D">
          <w:t>16573</w:t>
        </w:r>
        <w:r>
          <w:t>)</w:t>
        </w:r>
      </w:ins>
    </w:p>
    <w:p w14:paraId="0C83BA35" w14:textId="77777777" w:rsidR="001870B4" w:rsidRDefault="001870B4" w:rsidP="001870B4">
      <w:pPr>
        <w:pStyle w:val="BodyText"/>
        <w:kinsoku w:val="0"/>
        <w:overflowPunct w:val="0"/>
        <w:spacing w:before="11"/>
      </w:pPr>
    </w:p>
    <w:p w14:paraId="348B31EF" w14:textId="77777777" w:rsidR="001870B4" w:rsidRDefault="001870B4" w:rsidP="001870B4">
      <w:pPr>
        <w:pStyle w:val="Heading5"/>
        <w:numPr>
          <w:ilvl w:val="3"/>
          <w:numId w:val="29"/>
        </w:numPr>
        <w:tabs>
          <w:tab w:val="left" w:pos="884"/>
        </w:tabs>
        <w:kinsoku w:val="0"/>
        <w:overflowPunct w:val="0"/>
        <w:spacing w:line="240" w:lineRule="auto"/>
        <w:rPr>
          <w:ins w:id="225" w:author="Author"/>
          <w:spacing w:val="-2"/>
        </w:rPr>
      </w:pPr>
      <w:bookmarkStart w:id="226" w:name="35.17.3_EPCS_priority_access_procedure"/>
      <w:bookmarkStart w:id="227" w:name="_bookmark126"/>
      <w:bookmarkStart w:id="228" w:name="_Hlk117637879"/>
      <w:bookmarkEnd w:id="226"/>
      <w:bookmarkEnd w:id="227"/>
      <w:ins w:id="229" w:author="Author">
        <w:r>
          <w:rPr>
            <w:spacing w:val="-2"/>
          </w:rPr>
          <w:t>Maintenance procedures for EPCS priority access</w:t>
        </w:r>
      </w:ins>
    </w:p>
    <w:bookmarkEnd w:id="228"/>
    <w:p w14:paraId="5B077DE2" w14:textId="77777777" w:rsidR="001870B4" w:rsidRDefault="001870B4" w:rsidP="001870B4">
      <w:pPr>
        <w:rPr>
          <w:ins w:id="230" w:author="Author"/>
        </w:rPr>
      </w:pPr>
    </w:p>
    <w:p w14:paraId="49751BB2" w14:textId="77777777" w:rsidR="001870B4" w:rsidRPr="00EA71EB" w:rsidRDefault="001870B4" w:rsidP="001870B4">
      <w:pPr>
        <w:rPr>
          <w:ins w:id="231" w:author="Author"/>
        </w:rPr>
      </w:pPr>
    </w:p>
    <w:p w14:paraId="2CB45847" w14:textId="77777777" w:rsidR="001870B4" w:rsidRDefault="001870B4" w:rsidP="001870B4">
      <w:pPr>
        <w:pStyle w:val="Heading5"/>
        <w:numPr>
          <w:ilvl w:val="4"/>
          <w:numId w:val="29"/>
        </w:numPr>
        <w:tabs>
          <w:tab w:val="left" w:pos="884"/>
        </w:tabs>
        <w:kinsoku w:val="0"/>
        <w:overflowPunct w:val="0"/>
        <w:spacing w:line="240" w:lineRule="auto"/>
        <w:rPr>
          <w:ins w:id="232" w:author="Author"/>
          <w:spacing w:val="-5"/>
        </w:rPr>
      </w:pPr>
      <w:ins w:id="233" w:author="Author">
        <w:r>
          <w:t>Procedures</w:t>
        </w:r>
        <w:r>
          <w:rPr>
            <w:spacing w:val="-7"/>
          </w:rPr>
          <w:t xml:space="preserve"> </w:t>
        </w:r>
        <w:r>
          <w:t>at</w:t>
        </w:r>
        <w:r>
          <w:rPr>
            <w:spacing w:val="-7"/>
          </w:rPr>
          <w:t xml:space="preserve"> </w:t>
        </w:r>
        <w:r>
          <w:t>the</w:t>
        </w:r>
        <w:r>
          <w:rPr>
            <w:spacing w:val="-7"/>
          </w:rPr>
          <w:t xml:space="preserve"> </w:t>
        </w:r>
        <w:r>
          <w:t>initiating</w:t>
        </w:r>
        <w:r>
          <w:rPr>
            <w:spacing w:val="-7"/>
          </w:rPr>
          <w:t xml:space="preserve"> </w:t>
        </w:r>
        <w:r>
          <w:t>AP</w:t>
        </w:r>
        <w:r>
          <w:rPr>
            <w:spacing w:val="-6"/>
          </w:rPr>
          <w:t xml:space="preserve"> </w:t>
        </w:r>
        <w:r>
          <w:rPr>
            <w:spacing w:val="-5"/>
          </w:rPr>
          <w:t>MLD</w:t>
        </w:r>
      </w:ins>
    </w:p>
    <w:p w14:paraId="1DAB62C1" w14:textId="77777777" w:rsidR="001870B4" w:rsidRPr="00EA71EB" w:rsidRDefault="001870B4" w:rsidP="001870B4">
      <w:pPr>
        <w:rPr>
          <w:ins w:id="234" w:author="Author"/>
        </w:rPr>
      </w:pPr>
    </w:p>
    <w:p w14:paraId="52F83A1D" w14:textId="78511261" w:rsidR="001870B4" w:rsidRDefault="001870B4" w:rsidP="001870B4">
      <w:pPr>
        <w:rPr>
          <w:ins w:id="235" w:author="Author"/>
        </w:rPr>
      </w:pPr>
      <w:ins w:id="236" w:author="Author">
        <w:r w:rsidRPr="00C603C5">
          <w:rPr>
            <w:sz w:val="20"/>
            <w:szCs w:val="20"/>
          </w:rPr>
          <w:t>When instructed to do so by a higher layer function triggered via an external interface, and upon receipt of an MLME-</w:t>
        </w:r>
        <w:proofErr w:type="spellStart"/>
        <w:r w:rsidRPr="00C603C5">
          <w:rPr>
            <w:sz w:val="20"/>
            <w:szCs w:val="20"/>
          </w:rPr>
          <w:t>EPCSPRIACCESSENABLE.re</w:t>
        </w:r>
        <w:r>
          <w:rPr>
            <w:sz w:val="20"/>
            <w:szCs w:val="20"/>
          </w:rPr>
          <w:t>sponse</w:t>
        </w:r>
        <w:proofErr w:type="spellEnd"/>
        <w:r w:rsidRPr="00C603C5">
          <w:rPr>
            <w:sz w:val="20"/>
            <w:szCs w:val="20"/>
          </w:rPr>
          <w:t xml:space="preserve"> primitive, an EPCS AP MLD that supports this functionality shall follow the procedure below to </w:t>
        </w:r>
        <w:r w:rsidR="00BE3D03" w:rsidRPr="00BE3D03">
          <w:rPr>
            <w:sz w:val="20"/>
            <w:szCs w:val="20"/>
          </w:rPr>
          <w:t>update the parameters used by an EPCS non-AP MLD with EPCS Priority Access in the enabled state</w:t>
        </w:r>
        <w:r w:rsidR="00BE3D03" w:rsidRPr="00BE3D03" w:rsidDel="00BE3D03">
          <w:rPr>
            <w:sz w:val="20"/>
            <w:szCs w:val="20"/>
          </w:rPr>
          <w:t xml:space="preserve"> </w:t>
        </w:r>
        <w:r w:rsidRPr="00C603C5">
          <w:rPr>
            <w:sz w:val="20"/>
            <w:szCs w:val="20"/>
          </w:rPr>
          <w:t>with an associated non-AP MLD.</w:t>
        </w:r>
      </w:ins>
    </w:p>
    <w:p w14:paraId="17DA46A0" w14:textId="77777777" w:rsidR="001870B4" w:rsidRDefault="001870B4" w:rsidP="001870B4">
      <w:pPr>
        <w:rPr>
          <w:ins w:id="237" w:author="Author"/>
        </w:rPr>
      </w:pPr>
    </w:p>
    <w:p w14:paraId="2BD424AB" w14:textId="759A650B" w:rsidR="001870B4" w:rsidRDefault="001870B4" w:rsidP="001870B4">
      <w:pPr>
        <w:rPr>
          <w:ins w:id="238" w:author="Author"/>
        </w:rPr>
      </w:pPr>
      <w:ins w:id="239" w:author="Author">
        <w:r>
          <w:rPr>
            <w:sz w:val="20"/>
            <w:szCs w:val="20"/>
          </w:rPr>
          <w:t>An AP that is operating on any of the setup links with the non-AP MLD and is affiliated with the initiating EPCS AP MLD shall transmit an EPCS Priority Access Enable Response frame</w:t>
        </w:r>
        <w:r>
          <w:rPr>
            <w:spacing w:val="-4"/>
            <w:sz w:val="20"/>
            <w:szCs w:val="20"/>
          </w:rPr>
          <w:t xml:space="preserve"> </w:t>
        </w:r>
        <w:r>
          <w:rPr>
            <w:sz w:val="20"/>
            <w:szCs w:val="20"/>
          </w:rPr>
          <w:t>(9.6.35.6</w:t>
        </w:r>
        <w:r>
          <w:rPr>
            <w:spacing w:val="-3"/>
            <w:sz w:val="20"/>
            <w:szCs w:val="20"/>
          </w:rPr>
          <w:t xml:space="preserve"> </w:t>
        </w:r>
        <w:r>
          <w:rPr>
            <w:sz w:val="20"/>
            <w:szCs w:val="20"/>
          </w:rPr>
          <w:t>(EPCS</w:t>
        </w:r>
        <w:r>
          <w:rPr>
            <w:spacing w:val="-3"/>
            <w:sz w:val="20"/>
            <w:szCs w:val="20"/>
          </w:rPr>
          <w:t xml:space="preserve"> </w:t>
        </w:r>
        <w:r>
          <w:rPr>
            <w:sz w:val="20"/>
            <w:szCs w:val="20"/>
          </w:rPr>
          <w:t>Priority</w:t>
        </w:r>
        <w:r>
          <w:rPr>
            <w:spacing w:val="-3"/>
            <w:sz w:val="20"/>
            <w:szCs w:val="20"/>
          </w:rPr>
          <w:t xml:space="preserve"> </w:t>
        </w:r>
        <w:r>
          <w:rPr>
            <w:sz w:val="20"/>
            <w:szCs w:val="20"/>
          </w:rPr>
          <w:t>Access</w:t>
        </w:r>
        <w:r>
          <w:rPr>
            <w:spacing w:val="-4"/>
            <w:sz w:val="20"/>
            <w:szCs w:val="20"/>
          </w:rPr>
          <w:t xml:space="preserve"> </w:t>
        </w:r>
        <w:r>
          <w:rPr>
            <w:sz w:val="20"/>
            <w:szCs w:val="20"/>
          </w:rPr>
          <w:t>Enable</w:t>
        </w:r>
        <w:r>
          <w:rPr>
            <w:spacing w:val="-4"/>
            <w:sz w:val="20"/>
            <w:szCs w:val="20"/>
          </w:rPr>
          <w:t xml:space="preserve"> </w:t>
        </w:r>
        <w:r>
          <w:rPr>
            <w:sz w:val="20"/>
            <w:szCs w:val="20"/>
          </w:rPr>
          <w:t>Response</w:t>
        </w:r>
        <w:r>
          <w:rPr>
            <w:spacing w:val="-3"/>
            <w:sz w:val="20"/>
            <w:szCs w:val="20"/>
          </w:rPr>
          <w:t xml:space="preserve"> </w:t>
        </w:r>
        <w:r>
          <w:rPr>
            <w:sz w:val="20"/>
            <w:szCs w:val="20"/>
          </w:rPr>
          <w:t>frame</w:t>
        </w:r>
        <w:r>
          <w:rPr>
            <w:spacing w:val="-3"/>
            <w:sz w:val="20"/>
            <w:szCs w:val="20"/>
          </w:rPr>
          <w:t xml:space="preserve"> </w:t>
        </w:r>
        <w:r>
          <w:rPr>
            <w:sz w:val="20"/>
            <w:szCs w:val="20"/>
          </w:rPr>
          <w:t>format))</w:t>
        </w:r>
        <w:r>
          <w:rPr>
            <w:spacing w:val="-3"/>
            <w:sz w:val="20"/>
            <w:szCs w:val="20"/>
          </w:rPr>
          <w:t xml:space="preserve"> </w:t>
        </w:r>
        <w:r>
          <w:rPr>
            <w:sz w:val="20"/>
            <w:szCs w:val="20"/>
          </w:rPr>
          <w:t>to</w:t>
        </w:r>
        <w:r>
          <w:rPr>
            <w:spacing w:val="-3"/>
            <w:sz w:val="20"/>
            <w:szCs w:val="20"/>
          </w:rPr>
          <w:t xml:space="preserve"> </w:t>
        </w:r>
        <w:r>
          <w:rPr>
            <w:sz w:val="20"/>
            <w:szCs w:val="20"/>
          </w:rPr>
          <w:t>the</w:t>
        </w:r>
        <w:r>
          <w:rPr>
            <w:spacing w:val="-4"/>
            <w:sz w:val="20"/>
            <w:szCs w:val="20"/>
          </w:rPr>
          <w:t xml:space="preserve"> </w:t>
        </w:r>
        <w:r>
          <w:rPr>
            <w:sz w:val="20"/>
            <w:szCs w:val="20"/>
          </w:rPr>
          <w:t>corresponding</w:t>
        </w:r>
        <w:r>
          <w:rPr>
            <w:spacing w:val="-3"/>
            <w:sz w:val="20"/>
            <w:szCs w:val="20"/>
          </w:rPr>
          <w:t xml:space="preserve"> </w:t>
        </w:r>
        <w:r>
          <w:rPr>
            <w:sz w:val="20"/>
            <w:szCs w:val="20"/>
          </w:rPr>
          <w:t xml:space="preserve">non-AP STA affiliated with an associated EPCS non-AP MLD, containing updated values carried in Priority Access Multi-Link element. </w:t>
        </w:r>
      </w:ins>
    </w:p>
    <w:p w14:paraId="048F84F9" w14:textId="77777777" w:rsidR="001870B4" w:rsidRDefault="001870B4" w:rsidP="001870B4">
      <w:pPr>
        <w:rPr>
          <w:ins w:id="240" w:author="Author"/>
        </w:rPr>
      </w:pPr>
    </w:p>
    <w:p w14:paraId="10ECF790" w14:textId="526E48B9" w:rsidR="001870B4" w:rsidRPr="00E91557" w:rsidRDefault="001870B4" w:rsidP="001870B4">
      <w:pPr>
        <w:pStyle w:val="Heading5"/>
        <w:tabs>
          <w:tab w:val="left" w:pos="884"/>
        </w:tabs>
        <w:kinsoku w:val="0"/>
        <w:overflowPunct w:val="0"/>
        <w:ind w:left="212"/>
        <w:rPr>
          <w:ins w:id="241" w:author="Author"/>
        </w:rPr>
      </w:pPr>
      <w:ins w:id="242" w:author="Author">
        <w:r>
          <w:t>35.16.</w:t>
        </w:r>
        <w:r w:rsidR="00FA1753">
          <w:t>3</w:t>
        </w:r>
        <w:r>
          <w:t>.4.2      Procedures</w:t>
        </w:r>
        <w:r w:rsidRPr="00E91557">
          <w:t xml:space="preserve"> </w:t>
        </w:r>
        <w:r>
          <w:t>at</w:t>
        </w:r>
        <w:r w:rsidRPr="00E91557">
          <w:t xml:space="preserve"> </w:t>
        </w:r>
        <w:r>
          <w:t>the</w:t>
        </w:r>
        <w:r w:rsidRPr="00E91557">
          <w:t xml:space="preserve"> </w:t>
        </w:r>
        <w:r>
          <w:t>receiving non-AP</w:t>
        </w:r>
        <w:r w:rsidRPr="00E91557">
          <w:t xml:space="preserve"> MLD</w:t>
        </w:r>
      </w:ins>
    </w:p>
    <w:p w14:paraId="6DE1FE24" w14:textId="77777777" w:rsidR="001870B4" w:rsidRDefault="001870B4" w:rsidP="001870B4">
      <w:pPr>
        <w:rPr>
          <w:ins w:id="243" w:author="Author"/>
        </w:rPr>
      </w:pPr>
    </w:p>
    <w:p w14:paraId="11DF9913" w14:textId="3DCDC9E3" w:rsidR="001870B4" w:rsidRDefault="001870B4" w:rsidP="001870B4">
      <w:pPr>
        <w:pStyle w:val="BodyText"/>
        <w:kinsoku w:val="0"/>
        <w:overflowPunct w:val="0"/>
        <w:spacing w:line="249" w:lineRule="auto"/>
        <w:ind w:left="160" w:right="157"/>
        <w:jc w:val="both"/>
        <w:rPr>
          <w:ins w:id="244" w:author="Author"/>
        </w:rPr>
      </w:pPr>
      <w:ins w:id="245" w:author="Author">
        <w:r>
          <w:t>Upon receipt of an EPCS Priority Access Enable Response frame (9.6.35.6 (EPCS Priority Access Enable Response frame</w:t>
        </w:r>
        <w:r>
          <w:rPr>
            <w:spacing w:val="-6"/>
          </w:rPr>
          <w:t xml:space="preserve"> </w:t>
        </w:r>
        <w:r>
          <w:t xml:space="preserve">format)) </w:t>
        </w:r>
        <w:r w:rsidRPr="001C1C2E">
          <w:t>(#10326, #12695, #12696)</w:t>
        </w:r>
        <w:r>
          <w:t>,</w:t>
        </w:r>
        <w:r>
          <w:rPr>
            <w:spacing w:val="-7"/>
          </w:rPr>
          <w:t xml:space="preserve"> </w:t>
        </w:r>
        <w:r>
          <w:t>an</w:t>
        </w:r>
        <w:r>
          <w:rPr>
            <w:spacing w:val="-7"/>
          </w:rPr>
          <w:t xml:space="preserve"> </w:t>
        </w:r>
        <w:r>
          <w:t>EPCS</w:t>
        </w:r>
        <w:r>
          <w:rPr>
            <w:spacing w:val="-7"/>
          </w:rPr>
          <w:t xml:space="preserve"> </w:t>
        </w:r>
        <w:r>
          <w:t>non-AP</w:t>
        </w:r>
        <w:r>
          <w:rPr>
            <w:spacing w:val="-7"/>
          </w:rPr>
          <w:t xml:space="preserve"> </w:t>
        </w:r>
        <w:r>
          <w:t>MLD</w:t>
        </w:r>
        <w:r>
          <w:rPr>
            <w:spacing w:val="-7"/>
          </w:rPr>
          <w:t xml:space="preserve"> </w:t>
        </w:r>
        <w:r>
          <w:t>with</w:t>
        </w:r>
        <w:r>
          <w:rPr>
            <w:spacing w:val="-6"/>
          </w:rPr>
          <w:t xml:space="preserve"> </w:t>
        </w:r>
        <w:r>
          <w:t>EPCS</w:t>
        </w:r>
        <w:r>
          <w:rPr>
            <w:spacing w:val="-7"/>
          </w:rPr>
          <w:t xml:space="preserve"> </w:t>
        </w:r>
        <w:r>
          <w:t>priority</w:t>
        </w:r>
        <w:r>
          <w:rPr>
            <w:spacing w:val="-7"/>
          </w:rPr>
          <w:t xml:space="preserve"> </w:t>
        </w:r>
        <w:r>
          <w:t>access</w:t>
        </w:r>
        <w:r>
          <w:rPr>
            <w:spacing w:val="-7"/>
          </w:rPr>
          <w:t xml:space="preserve"> </w:t>
        </w:r>
        <w:r>
          <w:t>in</w:t>
        </w:r>
        <w:r>
          <w:rPr>
            <w:spacing w:val="-8"/>
          </w:rPr>
          <w:t xml:space="preserve"> </w:t>
        </w:r>
        <w:r>
          <w:t>the</w:t>
        </w:r>
        <w:r>
          <w:rPr>
            <w:spacing w:val="-6"/>
          </w:rPr>
          <w:t xml:space="preserve"> </w:t>
        </w:r>
        <w:r>
          <w:t>enabled</w:t>
        </w:r>
        <w:r>
          <w:rPr>
            <w:spacing w:val="-7"/>
          </w:rPr>
          <w:t xml:space="preserve"> </w:t>
        </w:r>
        <w:r>
          <w:t>state</w:t>
        </w:r>
        <w:r>
          <w:rPr>
            <w:spacing w:val="-7"/>
          </w:rPr>
          <w:t xml:space="preserve"> </w:t>
        </w:r>
        <w:r w:rsidRPr="001C1C2E">
          <w:t xml:space="preserve">(#10326, #12695) </w:t>
        </w:r>
        <w:r>
          <w:t>shall</w:t>
        </w:r>
        <w:r>
          <w:rPr>
            <w:spacing w:val="-7"/>
          </w:rPr>
          <w:t xml:space="preserve"> </w:t>
        </w:r>
        <w:r>
          <w:t>use</w:t>
        </w:r>
        <w:r>
          <w:rPr>
            <w:spacing w:val="-7"/>
          </w:rPr>
          <w:t xml:space="preserve"> </w:t>
        </w:r>
        <w:r>
          <w:t xml:space="preserve">the following procedure to </w:t>
        </w:r>
        <w:r w:rsidR="00BE3D03" w:rsidRPr="00BE3D03">
          <w:t>update the EPCS parameters used by the EPCS non-AP MLD</w:t>
        </w:r>
        <w:r>
          <w:t>.</w:t>
        </w:r>
      </w:ins>
    </w:p>
    <w:p w14:paraId="4A003A41" w14:textId="77777777" w:rsidR="001870B4" w:rsidRDefault="001870B4" w:rsidP="001870B4">
      <w:pPr>
        <w:pStyle w:val="BodyText"/>
        <w:kinsoku w:val="0"/>
        <w:overflowPunct w:val="0"/>
        <w:spacing w:line="249" w:lineRule="auto"/>
        <w:ind w:left="160" w:right="157"/>
        <w:jc w:val="both"/>
        <w:rPr>
          <w:ins w:id="246" w:author="Author"/>
        </w:rPr>
      </w:pPr>
    </w:p>
    <w:p w14:paraId="05C7ACFA" w14:textId="56AA808A" w:rsidR="001870B4" w:rsidRDefault="001870B4" w:rsidP="001870B4">
      <w:pPr>
        <w:pStyle w:val="ListParagraph"/>
        <w:numPr>
          <w:ilvl w:val="5"/>
          <w:numId w:val="27"/>
        </w:numPr>
        <w:tabs>
          <w:tab w:val="left" w:pos="800"/>
        </w:tabs>
        <w:kinsoku w:val="0"/>
        <w:overflowPunct w:val="0"/>
        <w:spacing w:before="1" w:line="249" w:lineRule="auto"/>
        <w:ind w:right="157"/>
        <w:jc w:val="both"/>
        <w:rPr>
          <w:ins w:id="247" w:author="Author"/>
          <w:spacing w:val="-2"/>
          <w:sz w:val="20"/>
          <w:szCs w:val="20"/>
        </w:rPr>
      </w:pPr>
      <w:ins w:id="248" w:author="Author">
        <w:r w:rsidRPr="00714A2E">
          <w:rPr>
            <w:sz w:val="20"/>
            <w:szCs w:val="20"/>
          </w:rPr>
          <w:t>The non-AP MLD shall update the EDCA parameters according to the rules in 35.1</w:t>
        </w:r>
        <w:r>
          <w:rPr>
            <w:sz w:val="20"/>
            <w:szCs w:val="20"/>
          </w:rPr>
          <w:t>6</w:t>
        </w:r>
        <w:r w:rsidRPr="00714A2E">
          <w:rPr>
            <w:sz w:val="20"/>
            <w:szCs w:val="20"/>
          </w:rPr>
          <w:t>.</w:t>
        </w:r>
        <w:bookmarkStart w:id="249" w:name="_GoBack"/>
        <w:bookmarkEnd w:id="249"/>
        <w:r w:rsidR="00CB6837">
          <w:rPr>
            <w:sz w:val="20"/>
            <w:szCs w:val="20"/>
          </w:rPr>
          <w:t>3</w:t>
        </w:r>
        <w:r>
          <w:rPr>
            <w:sz w:val="20"/>
            <w:szCs w:val="20"/>
          </w:rPr>
          <w:t>.2</w:t>
        </w:r>
        <w:r>
          <w:rPr>
            <w:spacing w:val="-2"/>
            <w:sz w:val="20"/>
            <w:szCs w:val="20"/>
          </w:rPr>
          <w:t>.</w:t>
        </w:r>
      </w:ins>
    </w:p>
    <w:p w14:paraId="5843B2BC" w14:textId="77267E84" w:rsidR="001870B4" w:rsidRDefault="00BE3D03" w:rsidP="001870B4">
      <w:pPr>
        <w:pStyle w:val="ListParagraph"/>
        <w:numPr>
          <w:ilvl w:val="5"/>
          <w:numId w:val="27"/>
        </w:numPr>
        <w:tabs>
          <w:tab w:val="left" w:pos="800"/>
        </w:tabs>
        <w:kinsoku w:val="0"/>
        <w:overflowPunct w:val="0"/>
        <w:spacing w:before="1" w:line="249" w:lineRule="auto"/>
        <w:ind w:right="157"/>
        <w:jc w:val="both"/>
        <w:rPr>
          <w:ins w:id="250" w:author="Author"/>
          <w:spacing w:val="-2"/>
          <w:sz w:val="20"/>
          <w:szCs w:val="20"/>
        </w:rPr>
      </w:pPr>
      <w:bookmarkStart w:id="251" w:name="_Hlk118419545"/>
      <w:ins w:id="252" w:author="Author">
        <w:r w:rsidRPr="00BE3D03">
          <w:rPr>
            <w:sz w:val="20"/>
            <w:szCs w:val="20"/>
          </w:rPr>
          <w:t>(#16572, 18342)</w:t>
        </w:r>
        <w:r w:rsidDel="00BE3D03">
          <w:rPr>
            <w:sz w:val="20"/>
            <w:szCs w:val="20"/>
          </w:rPr>
          <w:t xml:space="preserve"> </w:t>
        </w:r>
        <w:r w:rsidR="001870B4">
          <w:rPr>
            <w:sz w:val="20"/>
            <w:szCs w:val="20"/>
          </w:rPr>
          <w:t xml:space="preserve">If the </w:t>
        </w:r>
        <w:r w:rsidR="001870B4" w:rsidRPr="00C84258">
          <w:rPr>
            <w:sz w:val="20"/>
          </w:rPr>
          <w:t xml:space="preserve">TID-To-Link Mapping Present subfield </w:t>
        </w:r>
        <w:r w:rsidR="001870B4">
          <w:rPr>
            <w:sz w:val="20"/>
          </w:rPr>
          <w:t xml:space="preserve">is set </w:t>
        </w:r>
        <w:r w:rsidR="001870B4" w:rsidRPr="00C84258">
          <w:rPr>
            <w:sz w:val="20"/>
          </w:rPr>
          <w:t>to 1</w:t>
        </w:r>
        <w:r w:rsidR="001870B4">
          <w:rPr>
            <w:sz w:val="20"/>
          </w:rPr>
          <w:t>,</w:t>
        </w:r>
        <w:r w:rsidR="001870B4" w:rsidRPr="00C84258">
          <w:rPr>
            <w:sz w:val="20"/>
          </w:rPr>
          <w:t xml:space="preserve"> </w:t>
        </w:r>
        <w:r w:rsidR="001870B4">
          <w:rPr>
            <w:sz w:val="20"/>
          </w:rPr>
          <w:t>t</w:t>
        </w:r>
        <w:r w:rsidR="001870B4">
          <w:rPr>
            <w:sz w:val="20"/>
            <w:szCs w:val="20"/>
          </w:rPr>
          <w:t xml:space="preserve">he non-AP MLD shall update </w:t>
        </w:r>
        <w:r>
          <w:rPr>
            <w:sz w:val="20"/>
            <w:szCs w:val="20"/>
          </w:rPr>
          <w:t>TID-to-link mapping</w:t>
        </w:r>
        <w:r w:rsidR="001870B4">
          <w:rPr>
            <w:sz w:val="20"/>
            <w:szCs w:val="20"/>
          </w:rPr>
          <w:t xml:space="preserve"> according to the rules in 35.16.</w:t>
        </w:r>
        <w:r>
          <w:rPr>
            <w:sz w:val="20"/>
            <w:szCs w:val="20"/>
          </w:rPr>
          <w:t>3</w:t>
        </w:r>
        <w:r w:rsidR="001870B4">
          <w:rPr>
            <w:sz w:val="20"/>
            <w:szCs w:val="20"/>
          </w:rPr>
          <w:t>.3</w:t>
        </w:r>
        <w:bookmarkEnd w:id="251"/>
      </w:ins>
    </w:p>
    <w:p w14:paraId="382CADD0" w14:textId="77777777" w:rsidR="001870B4" w:rsidRDefault="001870B4" w:rsidP="001870B4">
      <w:pPr>
        <w:pStyle w:val="BodyText"/>
        <w:kinsoku w:val="0"/>
        <w:overflowPunct w:val="0"/>
        <w:spacing w:line="249" w:lineRule="auto"/>
        <w:ind w:left="160" w:right="157"/>
        <w:jc w:val="both"/>
        <w:rPr>
          <w:ins w:id="253" w:author="Author"/>
        </w:rPr>
      </w:pPr>
    </w:p>
    <w:p w14:paraId="2A596247" w14:textId="45A60397" w:rsidR="0011777D" w:rsidRDefault="0011777D" w:rsidP="0011777D">
      <w:pPr>
        <w:pStyle w:val="BodyText"/>
        <w:jc w:val="center"/>
      </w:pPr>
      <w:r>
        <w:t xml:space="preserve">***** End of </w:t>
      </w:r>
      <w:r w:rsidR="00F72281">
        <w:t>Part 2</w:t>
      </w:r>
      <w:r>
        <w:t xml:space="preserve"> ******</w:t>
      </w:r>
    </w:p>
    <w:p w14:paraId="71B06808" w14:textId="77777777" w:rsidR="001870B4" w:rsidRDefault="001870B4" w:rsidP="009603D9">
      <w:pPr>
        <w:rPr>
          <w:sz w:val="20"/>
        </w:rPr>
      </w:pPr>
    </w:p>
    <w:p w14:paraId="6F3B6E31" w14:textId="77777777" w:rsidR="004D783E" w:rsidRDefault="004D783E" w:rsidP="009603D9">
      <w:pPr>
        <w:rPr>
          <w:sz w:val="20"/>
        </w:rPr>
      </w:pPr>
    </w:p>
    <w:p w14:paraId="58FD517D" w14:textId="36BF981D"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3D8B6D05" w14:textId="3035666F" w:rsidR="005E1ABC" w:rsidRDefault="005E1ABC" w:rsidP="001A6B54">
      <w:pPr>
        <w:rPr>
          <w:sz w:val="20"/>
        </w:rPr>
      </w:pPr>
      <w:r w:rsidRPr="005E1ABC">
        <w:rPr>
          <w:sz w:val="20"/>
        </w:rPr>
        <w:t>Do you support to incorporate the proposed draft text in this document 11-</w:t>
      </w:r>
      <w:r>
        <w:rPr>
          <w:sz w:val="20"/>
        </w:rPr>
        <w:t>2</w:t>
      </w:r>
      <w:r w:rsidR="003E1769">
        <w:rPr>
          <w:sz w:val="20"/>
        </w:rPr>
        <w:t>3</w:t>
      </w:r>
      <w:r w:rsidRPr="005E1ABC">
        <w:rPr>
          <w:sz w:val="20"/>
        </w:rPr>
        <w:t>/</w:t>
      </w:r>
      <w:r w:rsidR="003E1769">
        <w:rPr>
          <w:sz w:val="20"/>
        </w:rPr>
        <w:t>0</w:t>
      </w:r>
      <w:r w:rsidR="00E15EA8">
        <w:rPr>
          <w:sz w:val="20"/>
        </w:rPr>
        <w:t>965</w:t>
      </w:r>
      <w:r>
        <w:rPr>
          <w:sz w:val="20"/>
        </w:rPr>
        <w:t>r</w:t>
      </w:r>
      <w:r w:rsidR="003E1769" w:rsidRPr="003E1769">
        <w:rPr>
          <w:sz w:val="20"/>
        </w:rPr>
        <w:t>0</w:t>
      </w:r>
      <w:r w:rsidRPr="003E1769">
        <w:rPr>
          <w:sz w:val="20"/>
        </w:rPr>
        <w:t xml:space="preserve"> </w:t>
      </w:r>
      <w:r w:rsidRPr="005E1ABC">
        <w:rPr>
          <w:sz w:val="20"/>
        </w:rPr>
        <w:t xml:space="preserve">to the next revision of TGbe Draft </w:t>
      </w:r>
      <w:r w:rsidR="003E1769">
        <w:rPr>
          <w:sz w:val="20"/>
        </w:rPr>
        <w:t>3.</w:t>
      </w:r>
      <w:r w:rsidR="00E15EA8">
        <w:rPr>
          <w:sz w:val="20"/>
        </w:rPr>
        <w:t>2</w:t>
      </w:r>
      <w:r w:rsidRPr="005E1ABC">
        <w:rPr>
          <w:sz w:val="20"/>
        </w:rPr>
        <w:t>, for addressing the following CIDs:</w:t>
      </w:r>
      <w:r w:rsidR="00D602FB">
        <w:rPr>
          <w:sz w:val="20"/>
        </w:rPr>
        <w:t xml:space="preserve"> </w:t>
      </w:r>
      <w:r w:rsidR="00F72281" w:rsidRPr="00F72281">
        <w:rPr>
          <w:sz w:val="20"/>
          <w:szCs w:val="20"/>
          <w:lang w:eastAsia="ko-KR"/>
        </w:rPr>
        <w:t xml:space="preserve">16572, 18342, 15440, 16703, 16704, 16707, 16573, </w:t>
      </w:r>
      <w:proofErr w:type="gramStart"/>
      <w:r w:rsidR="00F72281" w:rsidRPr="00F72281">
        <w:rPr>
          <w:sz w:val="20"/>
          <w:szCs w:val="20"/>
          <w:lang w:eastAsia="ko-KR"/>
        </w:rPr>
        <w:t xml:space="preserve">18338 </w:t>
      </w:r>
      <w:r w:rsidR="00E15EA8" w:rsidRPr="00E15EA8">
        <w:rPr>
          <w:sz w:val="20"/>
          <w:szCs w:val="20"/>
          <w:lang w:eastAsia="ko-KR"/>
        </w:rPr>
        <w:t xml:space="preserve"> (</w:t>
      </w:r>
      <w:proofErr w:type="gramEnd"/>
      <w:r w:rsidR="00E15EA8" w:rsidRPr="00E15EA8">
        <w:rPr>
          <w:sz w:val="20"/>
          <w:szCs w:val="20"/>
          <w:lang w:eastAsia="ko-KR"/>
        </w:rPr>
        <w:t>LB271)</w:t>
      </w:r>
      <w:r w:rsidR="00D602FB" w:rsidRPr="00DA3A43">
        <w:rPr>
          <w:sz w:val="18"/>
          <w:szCs w:val="20"/>
        </w:rPr>
        <w:t>?</w:t>
      </w:r>
    </w:p>
    <w:p w14:paraId="43EF7162" w14:textId="0CFBBF29" w:rsidR="00AD3A3E" w:rsidRPr="009603D9" w:rsidRDefault="00AD3A3E" w:rsidP="009603D9">
      <w:pPr>
        <w:rPr>
          <w:sz w:val="20"/>
        </w:rPr>
      </w:pPr>
    </w:p>
    <w:p w14:paraId="79DD71B8" w14:textId="77777777" w:rsidR="009603D9" w:rsidRDefault="009603D9" w:rsidP="009603D9">
      <w:pPr>
        <w:rPr>
          <w:sz w:val="20"/>
        </w:rPr>
      </w:pPr>
    </w:p>
    <w:p w14:paraId="42E4AC09" w14:textId="092C0C38" w:rsidR="00AD3A3E" w:rsidRPr="009603D9" w:rsidRDefault="00AD3A3E" w:rsidP="009603D9">
      <w:pPr>
        <w:rPr>
          <w:sz w:val="20"/>
        </w:rPr>
      </w:pPr>
      <w:r w:rsidRPr="009603D9">
        <w:rPr>
          <w:sz w:val="20"/>
        </w:rPr>
        <w:t>Result: Yes/No/Abstain</w:t>
      </w:r>
    </w:p>
    <w:sectPr w:rsidR="00AD3A3E" w:rsidRPr="009603D9"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D596E" w14:textId="77777777" w:rsidR="00715D44" w:rsidRDefault="00715D44">
      <w:r>
        <w:separator/>
      </w:r>
    </w:p>
  </w:endnote>
  <w:endnote w:type="continuationSeparator" w:id="0">
    <w:p w14:paraId="522AFB38" w14:textId="77777777" w:rsidR="00715D44" w:rsidRDefault="00715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48826FDD" w:rsidR="009E540E" w:rsidRDefault="00715D44">
    <w:pPr>
      <w:pStyle w:val="Footer"/>
      <w:tabs>
        <w:tab w:val="clear" w:pos="6480"/>
        <w:tab w:val="center" w:pos="4680"/>
        <w:tab w:val="right" w:pos="9360"/>
      </w:tabs>
    </w:pPr>
    <w:r>
      <w:fldChar w:fldCharType="begin"/>
    </w:r>
    <w:r>
      <w:instrText xml:space="preserve"> SUBJECT  \* MERGEFORMAT </w:instrText>
    </w:r>
    <w:r>
      <w:fldChar w:fldCharType="separate"/>
    </w:r>
    <w:r w:rsidR="009E540E">
      <w:t>Submission</w:t>
    </w:r>
    <w:r>
      <w:fldChar w:fldCharType="end"/>
    </w:r>
    <w:r w:rsidR="009E540E">
      <w:tab/>
      <w:t xml:space="preserve">page </w:t>
    </w:r>
    <w:r w:rsidR="009E540E">
      <w:fldChar w:fldCharType="begin"/>
    </w:r>
    <w:r w:rsidR="009E540E">
      <w:instrText xml:space="preserve">page </w:instrText>
    </w:r>
    <w:r w:rsidR="009E540E">
      <w:fldChar w:fldCharType="separate"/>
    </w:r>
    <w:r w:rsidR="009E540E">
      <w:rPr>
        <w:noProof/>
      </w:rPr>
      <w:t>3</w:t>
    </w:r>
    <w:r w:rsidR="009E540E">
      <w:rPr>
        <w:noProof/>
      </w:rPr>
      <w:fldChar w:fldCharType="end"/>
    </w:r>
    <w:r w:rsidR="009E540E">
      <w:tab/>
      <w:t>Arik Klein, Huawei</w:t>
    </w:r>
  </w:p>
  <w:p w14:paraId="78B10FFF" w14:textId="77777777" w:rsidR="009E540E" w:rsidRDefault="009E540E"/>
  <w:p w14:paraId="083F2CF7" w14:textId="77777777" w:rsidR="009E540E" w:rsidRDefault="009E540E"/>
  <w:p w14:paraId="433F7D9E" w14:textId="77777777" w:rsidR="009E540E" w:rsidRDefault="009E54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460E3F" w14:textId="77777777" w:rsidR="00715D44" w:rsidRDefault="00715D44">
      <w:r>
        <w:separator/>
      </w:r>
    </w:p>
  </w:footnote>
  <w:footnote w:type="continuationSeparator" w:id="0">
    <w:p w14:paraId="50CD8C20" w14:textId="77777777" w:rsidR="00715D44" w:rsidRDefault="00715D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D9A32" w14:textId="1A8EB0FB" w:rsidR="009E540E" w:rsidRDefault="009E540E" w:rsidP="00654C35">
    <w:pPr>
      <w:pStyle w:val="Header"/>
    </w:pPr>
    <w:r>
      <w:rPr>
        <w:lang w:eastAsia="ko-KR"/>
      </w:rPr>
      <w:t>June 2023</w:t>
    </w:r>
    <w:r>
      <w:tab/>
      <w:t xml:space="preserve">                     </w:t>
    </w:r>
    <w:r>
      <w:fldChar w:fldCharType="begin"/>
    </w:r>
    <w:r>
      <w:instrText xml:space="preserve"> TITLE  \* MERGEFORMAT </w:instrText>
    </w:r>
    <w:r>
      <w:fldChar w:fldCharType="end"/>
    </w:r>
    <w:r w:rsidR="00715D44">
      <w:fldChar w:fldCharType="begin"/>
    </w:r>
    <w:r w:rsidR="00715D44">
      <w:instrText xml:space="preserve"> TITLE  \* MERGEFORMAT </w:instrText>
    </w:r>
    <w:r w:rsidR="00715D44">
      <w:fldChar w:fldCharType="separate"/>
    </w:r>
    <w:r>
      <w:t>doc.: IEEE 802.11-23/0965</w:t>
    </w:r>
    <w:r>
      <w:rPr>
        <w:lang w:eastAsia="ko-KR"/>
      </w:rPr>
      <w:t>r</w:t>
    </w:r>
    <w:r w:rsidR="00715D44">
      <w:rPr>
        <w:lang w:eastAsia="ko-KR"/>
      </w:rPr>
      <w:fldChar w:fldCharType="end"/>
    </w:r>
    <w:r>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ACF8101A"/>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883" w:hanging="724"/>
      </w:pPr>
      <w:rPr>
        <w:rFonts w:hint="default"/>
        <w:spacing w:val="-1"/>
        <w:w w:val="99"/>
      </w:rPr>
    </w:lvl>
    <w:lvl w:ilvl="3">
      <w:start w:val="2"/>
      <w:numFmt w:val="decimal"/>
      <w:lvlText w:val="%1.%2.%3.%4"/>
      <w:lvlJc w:val="left"/>
      <w:pPr>
        <w:ind w:left="1033" w:hanging="891"/>
      </w:pPr>
      <w:rPr>
        <w:rFonts w:hint="default"/>
        <w:spacing w:val="-1"/>
        <w:w w:val="99"/>
      </w:rPr>
    </w:lvl>
    <w:lvl w:ilvl="4">
      <w:start w:val="2"/>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 w15:restartNumberingAfterBreak="0">
    <w:nsid w:val="00000403"/>
    <w:multiLevelType w:val="multilevel"/>
    <w:tmpl w:val="00000886"/>
    <w:lvl w:ilvl="0">
      <w:numFmt w:val="bullet"/>
      <w:lvlText w:val="—"/>
      <w:lvlJc w:val="left"/>
      <w:pPr>
        <w:ind w:left="1599"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2" w15:restartNumberingAfterBreak="0">
    <w:nsid w:val="00000411"/>
    <w:multiLevelType w:val="multilevel"/>
    <w:tmpl w:val="00000894"/>
    <w:lvl w:ilvl="0">
      <w:start w:val="9"/>
      <w:numFmt w:val="decimal"/>
      <w:lvlText w:val="%1"/>
      <w:lvlJc w:val="left"/>
      <w:pPr>
        <w:ind w:left="1365" w:hanging="366"/>
      </w:pPr>
    </w:lvl>
    <w:lvl w:ilvl="1">
      <w:start w:val="4"/>
      <w:numFmt w:val="decimal"/>
      <w:lvlText w:val="%1.%2"/>
      <w:lvlJc w:val="left"/>
      <w:pPr>
        <w:ind w:left="1365" w:hanging="366"/>
      </w:pPr>
      <w:rPr>
        <w:rFonts w:ascii="Arial" w:hAnsi="Arial" w:cs="Arial"/>
        <w:b/>
        <w:bCs/>
        <w:i w:val="0"/>
        <w:iCs w:val="0"/>
        <w:w w:val="99"/>
        <w:sz w:val="22"/>
        <w:szCs w:val="22"/>
      </w:rPr>
    </w:lvl>
    <w:lvl w:ilvl="2">
      <w:start w:val="1"/>
      <w:numFmt w:val="decimal"/>
      <w:lvlText w:val="%1.%2.%3"/>
      <w:lvlJc w:val="left"/>
      <w:pPr>
        <w:ind w:left="1500" w:hanging="501"/>
      </w:pPr>
      <w:rPr>
        <w:rFonts w:ascii="Arial" w:hAnsi="Arial" w:cs="Arial"/>
        <w:b/>
        <w:bCs/>
        <w:i w:val="0"/>
        <w:iCs w:val="0"/>
        <w:spacing w:val="-1"/>
        <w:w w:val="99"/>
        <w:sz w:val="20"/>
        <w:szCs w:val="20"/>
      </w:rPr>
    </w:lvl>
    <w:lvl w:ilvl="3">
      <w:start w:val="4"/>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3905" w:hanging="668"/>
      </w:pPr>
    </w:lvl>
    <w:lvl w:ilvl="5">
      <w:numFmt w:val="bullet"/>
      <w:lvlText w:val="•"/>
      <w:lvlJc w:val="left"/>
      <w:pPr>
        <w:ind w:left="5027" w:hanging="668"/>
      </w:pPr>
    </w:lvl>
    <w:lvl w:ilvl="6">
      <w:numFmt w:val="bullet"/>
      <w:lvlText w:val="•"/>
      <w:lvlJc w:val="left"/>
      <w:pPr>
        <w:ind w:left="6150" w:hanging="668"/>
      </w:pPr>
    </w:lvl>
    <w:lvl w:ilvl="7">
      <w:numFmt w:val="bullet"/>
      <w:lvlText w:val="•"/>
      <w:lvlJc w:val="left"/>
      <w:pPr>
        <w:ind w:left="7272" w:hanging="668"/>
      </w:pPr>
    </w:lvl>
    <w:lvl w:ilvl="8">
      <w:numFmt w:val="bullet"/>
      <w:lvlText w:val="•"/>
      <w:lvlJc w:val="left"/>
      <w:pPr>
        <w:ind w:left="8395" w:hanging="668"/>
      </w:pPr>
    </w:lvl>
  </w:abstractNum>
  <w:abstractNum w:abstractNumId="3" w15:restartNumberingAfterBreak="0">
    <w:nsid w:val="00000414"/>
    <w:multiLevelType w:val="multilevel"/>
    <w:tmpl w:val="832C8C9A"/>
    <w:lvl w:ilvl="0">
      <w:start w:val="9"/>
      <w:numFmt w:val="decimal"/>
      <w:lvlText w:val="%1"/>
      <w:lvlJc w:val="left"/>
      <w:pPr>
        <w:ind w:left="1365" w:hanging="366"/>
      </w:pPr>
      <w:rPr>
        <w:rFonts w:hint="default"/>
      </w:rPr>
    </w:lvl>
    <w:lvl w:ilvl="1">
      <w:start w:val="4"/>
      <w:numFmt w:val="decimal"/>
      <w:lvlText w:val="%1.%2"/>
      <w:lvlJc w:val="left"/>
      <w:pPr>
        <w:ind w:left="1365" w:hanging="366"/>
      </w:pPr>
      <w:rPr>
        <w:rFonts w:ascii="Arial" w:hAnsi="Arial" w:cs="Arial" w:hint="default"/>
        <w:b/>
        <w:bCs/>
        <w:i w:val="0"/>
        <w:iCs w:val="0"/>
        <w:w w:val="99"/>
        <w:sz w:val="22"/>
        <w:szCs w:val="22"/>
      </w:rPr>
    </w:lvl>
    <w:lvl w:ilvl="2">
      <w:start w:val="2"/>
      <w:numFmt w:val="decimal"/>
      <w:lvlText w:val="%1.%2.%3"/>
      <w:lvlJc w:val="left"/>
      <w:pPr>
        <w:ind w:left="1500" w:hanging="501"/>
      </w:pPr>
      <w:rPr>
        <w:rFonts w:ascii="Arial" w:hAnsi="Arial" w:cs="Arial" w:hint="default"/>
        <w:b/>
        <w:bCs/>
        <w:i w:val="0"/>
        <w:iCs w:val="0"/>
        <w:spacing w:val="-1"/>
        <w:w w:val="99"/>
        <w:sz w:val="20"/>
        <w:szCs w:val="20"/>
      </w:rPr>
    </w:lvl>
    <w:lvl w:ilvl="3">
      <w:start w:val="4"/>
      <w:numFmt w:val="decimal"/>
      <w:lvlText w:val="%1.%2.%3.%4"/>
      <w:lvlJc w:val="left"/>
      <w:pPr>
        <w:ind w:left="1667" w:hanging="668"/>
      </w:pPr>
      <w:rPr>
        <w:rFonts w:ascii="Arial" w:hAnsi="Arial" w:cs="Arial" w:hint="default"/>
        <w:b/>
        <w:bCs/>
        <w:i w:val="0"/>
        <w:iCs w:val="0"/>
        <w:spacing w:val="-1"/>
        <w:w w:val="99"/>
        <w:sz w:val="20"/>
        <w:szCs w:val="20"/>
      </w:rPr>
    </w:lvl>
    <w:lvl w:ilvl="4">
      <w:numFmt w:val="bullet"/>
      <w:lvlText w:val="•"/>
      <w:lvlJc w:val="left"/>
      <w:pPr>
        <w:ind w:left="3905" w:hanging="668"/>
      </w:pPr>
      <w:rPr>
        <w:rFonts w:hint="default"/>
      </w:rPr>
    </w:lvl>
    <w:lvl w:ilvl="5">
      <w:numFmt w:val="bullet"/>
      <w:lvlText w:val="•"/>
      <w:lvlJc w:val="left"/>
      <w:pPr>
        <w:ind w:left="5027" w:hanging="668"/>
      </w:pPr>
      <w:rPr>
        <w:rFonts w:hint="default"/>
      </w:rPr>
    </w:lvl>
    <w:lvl w:ilvl="6">
      <w:numFmt w:val="bullet"/>
      <w:lvlText w:val="•"/>
      <w:lvlJc w:val="left"/>
      <w:pPr>
        <w:ind w:left="6150" w:hanging="668"/>
      </w:pPr>
      <w:rPr>
        <w:rFonts w:hint="default"/>
      </w:rPr>
    </w:lvl>
    <w:lvl w:ilvl="7">
      <w:numFmt w:val="bullet"/>
      <w:lvlText w:val="•"/>
      <w:lvlJc w:val="left"/>
      <w:pPr>
        <w:ind w:left="7272" w:hanging="668"/>
      </w:pPr>
      <w:rPr>
        <w:rFonts w:hint="default"/>
      </w:rPr>
    </w:lvl>
    <w:lvl w:ilvl="8">
      <w:numFmt w:val="bullet"/>
      <w:lvlText w:val="•"/>
      <w:lvlJc w:val="left"/>
      <w:pPr>
        <w:ind w:left="8395" w:hanging="668"/>
      </w:pPr>
      <w:rPr>
        <w:rFonts w:hint="default"/>
      </w:rPr>
    </w:lvl>
  </w:abstractNum>
  <w:abstractNum w:abstractNumId="4" w15:restartNumberingAfterBreak="0">
    <w:nsid w:val="00000418"/>
    <w:multiLevelType w:val="multilevel"/>
    <w:tmpl w:val="08D07EB4"/>
    <w:lvl w:ilvl="0">
      <w:start w:val="1"/>
      <w:numFmt w:val="decimal"/>
      <w:lvlText w:val="%1)"/>
      <w:lvlJc w:val="left"/>
      <w:pPr>
        <w:ind w:left="1600" w:hanging="400"/>
      </w:pPr>
      <w:rPr>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5" w15:restartNumberingAfterBreak="0">
    <w:nsid w:val="00000419"/>
    <w:multiLevelType w:val="multilevel"/>
    <w:tmpl w:val="0000089C"/>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6" w15:restartNumberingAfterBreak="0">
    <w:nsid w:val="0000041A"/>
    <w:multiLevelType w:val="multilevel"/>
    <w:tmpl w:val="DD2A356A"/>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2"/>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7" w15:restartNumberingAfterBreak="0">
    <w:nsid w:val="00000421"/>
    <w:multiLevelType w:val="multilevel"/>
    <w:tmpl w:val="8F9609A2"/>
    <w:lvl w:ilvl="0">
      <w:start w:val="9"/>
      <w:numFmt w:val="decimal"/>
      <w:lvlText w:val="%1"/>
      <w:lvlJc w:val="left"/>
      <w:pPr>
        <w:ind w:left="1889" w:hanging="890"/>
      </w:pPr>
      <w:rPr>
        <w:rFonts w:hint="default"/>
      </w:rPr>
    </w:lvl>
    <w:lvl w:ilvl="1">
      <w:start w:val="4"/>
      <w:numFmt w:val="decimal"/>
      <w:lvlText w:val="%1.%2"/>
      <w:lvlJc w:val="left"/>
      <w:pPr>
        <w:ind w:left="1889" w:hanging="890"/>
      </w:pPr>
      <w:rPr>
        <w:rFonts w:hint="default"/>
      </w:rPr>
    </w:lvl>
    <w:lvl w:ilvl="2">
      <w:start w:val="2"/>
      <w:numFmt w:val="decimal"/>
      <w:lvlText w:val="%1.%2.%3"/>
      <w:lvlJc w:val="left"/>
      <w:pPr>
        <w:ind w:left="1889" w:hanging="890"/>
      </w:pPr>
      <w:rPr>
        <w:rFonts w:hint="default"/>
      </w:rPr>
    </w:lvl>
    <w:lvl w:ilvl="3">
      <w:start w:val="312"/>
      <w:numFmt w:val="decimal"/>
      <w:lvlText w:val="%1.%2.%3.%4"/>
      <w:lvlJc w:val="left"/>
      <w:pPr>
        <w:ind w:left="1889" w:hanging="890"/>
      </w:pPr>
      <w:rPr>
        <w:rFonts w:ascii="Arial" w:hAnsi="Arial" w:cs="Arial" w:hint="default"/>
        <w:b/>
        <w:bCs/>
        <w:i w:val="0"/>
        <w:iCs w:val="0"/>
        <w:spacing w:val="-1"/>
        <w:w w:val="99"/>
        <w:sz w:val="20"/>
        <w:szCs w:val="20"/>
      </w:rPr>
    </w:lvl>
    <w:lvl w:ilvl="4">
      <w:start w:val="6"/>
      <w:numFmt w:val="decimal"/>
      <w:lvlText w:val="%1.%2.%3.%4.%5"/>
      <w:lvlJc w:val="left"/>
      <w:pPr>
        <w:ind w:left="2056" w:hanging="1057"/>
      </w:pPr>
      <w:rPr>
        <w:rFonts w:ascii="Arial" w:hAnsi="Arial" w:cs="Arial" w:hint="default"/>
        <w:b/>
        <w:bCs/>
        <w:i w:val="0"/>
        <w:iCs w:val="0"/>
        <w:spacing w:val="-1"/>
        <w:w w:val="99"/>
        <w:sz w:val="20"/>
        <w:szCs w:val="20"/>
      </w:rPr>
    </w:lvl>
    <w:lvl w:ilvl="5">
      <w:start w:val="2"/>
      <w:numFmt w:val="decimal"/>
      <w:lvlText w:val="%1.%2.%3.%4.%5.%6"/>
      <w:lvlJc w:val="left"/>
      <w:pPr>
        <w:ind w:left="1000" w:hanging="1224"/>
      </w:pPr>
      <w:rPr>
        <w:rFonts w:ascii="Arial" w:hAnsi="Arial" w:cs="Arial" w:hint="default"/>
        <w:b/>
        <w:bCs/>
        <w:i w:val="0"/>
        <w:iCs w:val="0"/>
        <w:spacing w:val="-1"/>
        <w:w w:val="99"/>
        <w:sz w:val="20"/>
        <w:szCs w:val="20"/>
      </w:rPr>
    </w:lvl>
    <w:lvl w:ilvl="6">
      <w:numFmt w:val="bullet"/>
      <w:lvlText w:val="•"/>
      <w:lvlJc w:val="left"/>
      <w:pPr>
        <w:ind w:left="6350" w:hanging="1224"/>
      </w:pPr>
      <w:rPr>
        <w:rFonts w:hint="default"/>
      </w:rPr>
    </w:lvl>
    <w:lvl w:ilvl="7">
      <w:numFmt w:val="bullet"/>
      <w:lvlText w:val="•"/>
      <w:lvlJc w:val="left"/>
      <w:pPr>
        <w:ind w:left="7422" w:hanging="1224"/>
      </w:pPr>
      <w:rPr>
        <w:rFonts w:hint="default"/>
      </w:rPr>
    </w:lvl>
    <w:lvl w:ilvl="8">
      <w:numFmt w:val="bullet"/>
      <w:lvlText w:val="•"/>
      <w:lvlJc w:val="left"/>
      <w:pPr>
        <w:ind w:left="8495" w:hanging="1224"/>
      </w:pPr>
      <w:rPr>
        <w:rFonts w:hint="default"/>
      </w:rPr>
    </w:lvl>
  </w:abstractNum>
  <w:abstractNum w:abstractNumId="8" w15:restartNumberingAfterBreak="0">
    <w:nsid w:val="0000042B"/>
    <w:multiLevelType w:val="multilevel"/>
    <w:tmpl w:val="F0A8F43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5"/>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9" w15:restartNumberingAfterBreak="0">
    <w:nsid w:val="0000042F"/>
    <w:multiLevelType w:val="multilevel"/>
    <w:tmpl w:val="6604285A"/>
    <w:lvl w:ilvl="0">
      <w:start w:val="9"/>
      <w:numFmt w:val="decimal"/>
      <w:lvlText w:val="%1"/>
      <w:lvlJc w:val="left"/>
      <w:pPr>
        <w:ind w:left="2057" w:hanging="1058"/>
      </w:pPr>
      <w:rPr>
        <w:rFonts w:hint="default"/>
      </w:rPr>
    </w:lvl>
    <w:lvl w:ilvl="1">
      <w:start w:val="4"/>
      <w:numFmt w:val="decimal"/>
      <w:lvlText w:val="%1.%2"/>
      <w:lvlJc w:val="left"/>
      <w:pPr>
        <w:ind w:left="2057" w:hanging="1058"/>
      </w:pPr>
      <w:rPr>
        <w:rFonts w:hint="default"/>
      </w:rPr>
    </w:lvl>
    <w:lvl w:ilvl="2">
      <w:start w:val="2"/>
      <w:numFmt w:val="decimal"/>
      <w:lvlText w:val="%1.%2.%3"/>
      <w:lvlJc w:val="left"/>
      <w:pPr>
        <w:ind w:left="2057" w:hanging="1058"/>
      </w:pPr>
      <w:rPr>
        <w:rFonts w:hint="default"/>
      </w:rPr>
    </w:lvl>
    <w:lvl w:ilvl="3">
      <w:start w:val="313"/>
      <w:numFmt w:val="decimal"/>
      <w:lvlText w:val="%1.%2.%3.%4"/>
      <w:lvlJc w:val="left"/>
      <w:pPr>
        <w:ind w:left="2057" w:hanging="1058"/>
      </w:pPr>
      <w:rPr>
        <w:rFonts w:hint="default"/>
      </w:rPr>
    </w:lvl>
    <w:lvl w:ilvl="4">
      <w:start w:val="3"/>
      <w:numFmt w:val="decimal"/>
      <w:lvlText w:val="%1.%2.%3.%4.%5"/>
      <w:lvlJc w:val="left"/>
      <w:pPr>
        <w:ind w:left="2057" w:hanging="1058"/>
      </w:pPr>
      <w:rPr>
        <w:rFonts w:ascii="Arial" w:hAnsi="Arial" w:cs="Arial" w:hint="default"/>
        <w:b/>
        <w:bCs/>
        <w:i w:val="0"/>
        <w:iCs w:val="0"/>
        <w:spacing w:val="-1"/>
        <w:w w:val="99"/>
        <w:sz w:val="20"/>
        <w:szCs w:val="20"/>
      </w:rPr>
    </w:lvl>
    <w:lvl w:ilvl="5">
      <w:numFmt w:val="bullet"/>
      <w:lvlText w:val="•"/>
      <w:lvlJc w:val="left"/>
      <w:pPr>
        <w:ind w:left="6350" w:hanging="1058"/>
      </w:pPr>
      <w:rPr>
        <w:rFonts w:hint="default"/>
      </w:rPr>
    </w:lvl>
    <w:lvl w:ilvl="6">
      <w:numFmt w:val="bullet"/>
      <w:lvlText w:val="•"/>
      <w:lvlJc w:val="left"/>
      <w:pPr>
        <w:ind w:left="7208" w:hanging="1058"/>
      </w:pPr>
      <w:rPr>
        <w:rFonts w:hint="default"/>
      </w:rPr>
    </w:lvl>
    <w:lvl w:ilvl="7">
      <w:numFmt w:val="bullet"/>
      <w:lvlText w:val="•"/>
      <w:lvlJc w:val="left"/>
      <w:pPr>
        <w:ind w:left="8066" w:hanging="1058"/>
      </w:pPr>
      <w:rPr>
        <w:rFonts w:hint="default"/>
      </w:rPr>
    </w:lvl>
    <w:lvl w:ilvl="8">
      <w:numFmt w:val="bullet"/>
      <w:lvlText w:val="•"/>
      <w:lvlJc w:val="left"/>
      <w:pPr>
        <w:ind w:left="8924" w:hanging="1058"/>
      </w:pPr>
      <w:rPr>
        <w:rFonts w:hint="default"/>
      </w:rPr>
    </w:lvl>
  </w:abstractNum>
  <w:abstractNum w:abstractNumId="10" w15:restartNumberingAfterBreak="0">
    <w:nsid w:val="00000438"/>
    <w:multiLevelType w:val="multilevel"/>
    <w:tmpl w:val="000008BB"/>
    <w:lvl w:ilvl="0">
      <w:start w:val="9"/>
      <w:numFmt w:val="decimal"/>
      <w:lvlText w:val="%1"/>
      <w:lvlJc w:val="left"/>
      <w:pPr>
        <w:ind w:left="1610" w:hanging="611"/>
      </w:pPr>
    </w:lvl>
    <w:lvl w:ilvl="1">
      <w:numFmt w:val="bullet"/>
      <w:lvlText w:val="•"/>
      <w:lvlJc w:val="left"/>
      <w:pPr>
        <w:ind w:left="2522" w:hanging="611"/>
      </w:pPr>
    </w:lvl>
    <w:lvl w:ilvl="2">
      <w:numFmt w:val="bullet"/>
      <w:lvlText w:val="•"/>
      <w:lvlJc w:val="left"/>
      <w:pPr>
        <w:ind w:left="3424" w:hanging="611"/>
      </w:pPr>
    </w:lvl>
    <w:lvl w:ilvl="3">
      <w:numFmt w:val="bullet"/>
      <w:lvlText w:val="•"/>
      <w:lvlJc w:val="left"/>
      <w:pPr>
        <w:ind w:left="4326" w:hanging="611"/>
      </w:pPr>
    </w:lvl>
    <w:lvl w:ilvl="4">
      <w:numFmt w:val="bullet"/>
      <w:lvlText w:val="•"/>
      <w:lvlJc w:val="left"/>
      <w:pPr>
        <w:ind w:left="5228" w:hanging="611"/>
      </w:pPr>
    </w:lvl>
    <w:lvl w:ilvl="5">
      <w:numFmt w:val="bullet"/>
      <w:lvlText w:val="•"/>
      <w:lvlJc w:val="left"/>
      <w:pPr>
        <w:ind w:left="6130" w:hanging="611"/>
      </w:pPr>
    </w:lvl>
    <w:lvl w:ilvl="6">
      <w:numFmt w:val="bullet"/>
      <w:lvlText w:val="•"/>
      <w:lvlJc w:val="left"/>
      <w:pPr>
        <w:ind w:left="7032" w:hanging="611"/>
      </w:pPr>
    </w:lvl>
    <w:lvl w:ilvl="7">
      <w:numFmt w:val="bullet"/>
      <w:lvlText w:val="•"/>
      <w:lvlJc w:val="left"/>
      <w:pPr>
        <w:ind w:left="7934" w:hanging="611"/>
      </w:pPr>
    </w:lvl>
    <w:lvl w:ilvl="8">
      <w:numFmt w:val="bullet"/>
      <w:lvlText w:val="•"/>
      <w:lvlJc w:val="left"/>
      <w:pPr>
        <w:ind w:left="8836" w:hanging="611"/>
      </w:pPr>
    </w:lvl>
  </w:abstractNum>
  <w:abstractNum w:abstractNumId="11" w15:restartNumberingAfterBreak="0">
    <w:nsid w:val="0000043D"/>
    <w:multiLevelType w:val="multilevel"/>
    <w:tmpl w:val="248EAE8C"/>
    <w:lvl w:ilvl="0">
      <w:start w:val="35"/>
      <w:numFmt w:val="decimal"/>
      <w:lvlText w:val="%1"/>
      <w:lvlJc w:val="left"/>
      <w:pPr>
        <w:ind w:left="1217" w:hanging="1058"/>
      </w:pPr>
      <w:rPr>
        <w:rFonts w:hint="default"/>
      </w:rPr>
    </w:lvl>
    <w:lvl w:ilvl="1">
      <w:start w:val="16"/>
      <w:numFmt w:val="decimal"/>
      <w:lvlText w:val="%1.%2"/>
      <w:lvlJc w:val="left"/>
      <w:pPr>
        <w:ind w:left="1217" w:hanging="1058"/>
      </w:pPr>
      <w:rPr>
        <w:rFonts w:hint="default"/>
      </w:rPr>
    </w:lvl>
    <w:lvl w:ilvl="2">
      <w:start w:val="2"/>
      <w:numFmt w:val="decimal"/>
      <w:lvlText w:val="%1.%2.%3"/>
      <w:lvlJc w:val="left"/>
      <w:pPr>
        <w:ind w:left="1217" w:hanging="1058"/>
      </w:pPr>
      <w:rPr>
        <w:rFonts w:hint="default"/>
      </w:rPr>
    </w:lvl>
    <w:lvl w:ilvl="3">
      <w:start w:val="2"/>
      <w:numFmt w:val="decimal"/>
      <w:lvlText w:val="%1.%2.%3.%4"/>
      <w:lvlJc w:val="left"/>
      <w:pPr>
        <w:ind w:left="1217" w:hanging="1058"/>
      </w:pPr>
      <w:rPr>
        <w:rFonts w:hint="default"/>
      </w:rPr>
    </w:lvl>
    <w:lvl w:ilvl="4">
      <w:start w:val="3"/>
      <w:numFmt w:val="decimal"/>
      <w:lvlText w:val="%1.%2.%3.%4.%5"/>
      <w:lvlJc w:val="left"/>
      <w:pPr>
        <w:ind w:left="1217" w:hanging="1058"/>
      </w:pPr>
      <w:rPr>
        <w:rFonts w:ascii="Arial" w:hAnsi="Arial" w:cs="Arial" w:hint="default"/>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hint="default"/>
        <w:b w:val="0"/>
        <w:bCs w:val="0"/>
        <w:i w:val="0"/>
        <w:iCs w:val="0"/>
        <w:w w:val="99"/>
        <w:sz w:val="20"/>
        <w:szCs w:val="20"/>
      </w:rPr>
    </w:lvl>
    <w:lvl w:ilvl="6">
      <w:start w:val="1"/>
      <w:numFmt w:val="lowerRoman"/>
      <w:lvlText w:val="%7)"/>
      <w:lvlJc w:val="left"/>
      <w:pPr>
        <w:ind w:left="1600" w:hanging="400"/>
      </w:pPr>
      <w:rPr>
        <w:rFonts w:ascii="Times New Roman" w:hAnsi="Times New Roman" w:cs="Times New Roman" w:hint="default"/>
        <w:b w:val="0"/>
        <w:bCs w:val="0"/>
        <w:i w:val="0"/>
        <w:iCs w:val="0"/>
        <w:w w:val="99"/>
        <w:sz w:val="20"/>
        <w:szCs w:val="20"/>
      </w:rPr>
    </w:lvl>
    <w:lvl w:ilvl="7">
      <w:numFmt w:val="bullet"/>
      <w:lvlText w:val="•"/>
      <w:lvlJc w:val="left"/>
      <w:pPr>
        <w:ind w:left="6200" w:hanging="400"/>
      </w:pPr>
      <w:rPr>
        <w:rFonts w:hint="default"/>
      </w:rPr>
    </w:lvl>
    <w:lvl w:ilvl="8">
      <w:numFmt w:val="bullet"/>
      <w:lvlText w:val="•"/>
      <w:lvlJc w:val="left"/>
      <w:pPr>
        <w:ind w:left="7120" w:hanging="400"/>
      </w:pPr>
      <w:rPr>
        <w:rFonts w:hint="default"/>
      </w:rPr>
    </w:lvl>
  </w:abstractNum>
  <w:abstractNum w:abstractNumId="12" w15:restartNumberingAfterBreak="0">
    <w:nsid w:val="07074F53"/>
    <w:multiLevelType w:val="multilevel"/>
    <w:tmpl w:val="1940FE72"/>
    <w:lvl w:ilvl="0">
      <w:start w:val="35"/>
      <w:numFmt w:val="decimal"/>
      <w:lvlText w:val="%1"/>
      <w:lvlJc w:val="left"/>
      <w:pPr>
        <w:ind w:left="1217" w:hanging="1058"/>
      </w:pPr>
      <w:rPr>
        <w:rFonts w:hint="default"/>
        <w:lang w:val="en-US" w:eastAsia="en-US" w:bidi="ar-SA"/>
      </w:rPr>
    </w:lvl>
    <w:lvl w:ilvl="1">
      <w:start w:val="16"/>
      <w:numFmt w:val="decimal"/>
      <w:lvlText w:val="%1.%2"/>
      <w:lvlJc w:val="left"/>
      <w:pPr>
        <w:ind w:left="1217" w:hanging="1058"/>
      </w:pPr>
      <w:rPr>
        <w:rFonts w:hint="default"/>
        <w:lang w:val="en-US" w:eastAsia="en-US" w:bidi="ar-SA"/>
      </w:rPr>
    </w:lvl>
    <w:lvl w:ilvl="2">
      <w:start w:val="2"/>
      <w:numFmt w:val="decimal"/>
      <w:lvlText w:val="%1.%2.%3"/>
      <w:lvlJc w:val="left"/>
      <w:pPr>
        <w:ind w:left="1217" w:hanging="1058"/>
      </w:pPr>
      <w:rPr>
        <w:rFonts w:hint="default"/>
        <w:lang w:val="en-US" w:eastAsia="en-US" w:bidi="ar-SA"/>
      </w:rPr>
    </w:lvl>
    <w:lvl w:ilvl="3">
      <w:start w:val="2"/>
      <w:numFmt w:val="decimal"/>
      <w:lvlText w:val="%1.%2.%3.%4"/>
      <w:lvlJc w:val="left"/>
      <w:pPr>
        <w:ind w:left="1217" w:hanging="1058"/>
      </w:pPr>
      <w:rPr>
        <w:rFonts w:hint="default"/>
        <w:lang w:val="en-US" w:eastAsia="en-US" w:bidi="ar-SA"/>
      </w:rPr>
    </w:lvl>
    <w:lvl w:ilvl="4">
      <w:start w:val="3"/>
      <w:numFmt w:val="decimal"/>
      <w:lvlText w:val="%1.%2.%3.%4.%5"/>
      <w:lvlJc w:val="left"/>
      <w:pPr>
        <w:ind w:left="1217" w:hanging="1058"/>
      </w:pPr>
      <w:rPr>
        <w:rFonts w:ascii="Arial" w:eastAsia="Arial" w:hAnsi="Arial" w:cs="Arial" w:hint="default"/>
        <w:b/>
        <w:bCs/>
        <w:i w:val="0"/>
        <w:iCs w:val="0"/>
        <w:spacing w:val="-1"/>
        <w:w w:val="99"/>
        <w:sz w:val="20"/>
        <w:szCs w:val="20"/>
        <w:lang w:val="en-US" w:eastAsia="en-US" w:bidi="ar-SA"/>
      </w:rPr>
    </w:lvl>
    <w:lvl w:ilvl="5">
      <w:start w:val="1"/>
      <w:numFmt w:val="lowerLetter"/>
      <w:lvlText w:val="%6)"/>
      <w:lvlJc w:val="left"/>
      <w:pPr>
        <w:ind w:left="799" w:hanging="440"/>
      </w:pPr>
      <w:rPr>
        <w:rFonts w:ascii="Times New Roman" w:eastAsia="Times New Roman" w:hAnsi="Times New Roman" w:cs="Times New Roman" w:hint="default"/>
        <w:b w:val="0"/>
        <w:bCs w:val="0"/>
        <w:i w:val="0"/>
        <w:iCs w:val="0"/>
        <w:w w:val="99"/>
        <w:sz w:val="20"/>
        <w:szCs w:val="20"/>
        <w:lang w:val="en-US" w:eastAsia="en-US" w:bidi="ar-SA"/>
      </w:rPr>
    </w:lvl>
    <w:lvl w:ilvl="6">
      <w:start w:val="1"/>
      <w:numFmt w:val="lowerRoman"/>
      <w:lvlText w:val="%7)"/>
      <w:lvlJc w:val="left"/>
      <w:pPr>
        <w:ind w:left="1600" w:hanging="400"/>
      </w:pPr>
      <w:rPr>
        <w:rFonts w:ascii="Times New Roman" w:eastAsia="Times New Roman" w:hAnsi="Times New Roman" w:cs="Times New Roman" w:hint="default"/>
        <w:b w:val="0"/>
        <w:bCs w:val="0"/>
        <w:i w:val="0"/>
        <w:iCs w:val="0"/>
        <w:w w:val="99"/>
        <w:sz w:val="20"/>
        <w:szCs w:val="20"/>
        <w:lang w:val="en-US" w:eastAsia="en-US" w:bidi="ar-SA"/>
      </w:rPr>
    </w:lvl>
    <w:lvl w:ilvl="7">
      <w:numFmt w:val="bullet"/>
      <w:lvlText w:val="•"/>
      <w:lvlJc w:val="left"/>
      <w:pPr>
        <w:ind w:left="6200" w:hanging="400"/>
      </w:pPr>
      <w:rPr>
        <w:rFonts w:hint="default"/>
        <w:lang w:val="en-US" w:eastAsia="en-US" w:bidi="ar-SA"/>
      </w:rPr>
    </w:lvl>
    <w:lvl w:ilvl="8">
      <w:numFmt w:val="bullet"/>
      <w:lvlText w:val="•"/>
      <w:lvlJc w:val="left"/>
      <w:pPr>
        <w:ind w:left="7120" w:hanging="400"/>
      </w:pPr>
      <w:rPr>
        <w:rFonts w:hint="default"/>
        <w:lang w:val="en-US" w:eastAsia="en-US" w:bidi="ar-SA"/>
      </w:rPr>
    </w:lvl>
  </w:abstractNum>
  <w:abstractNum w:abstractNumId="13" w15:restartNumberingAfterBreak="0">
    <w:nsid w:val="0D453FFA"/>
    <w:multiLevelType w:val="multilevel"/>
    <w:tmpl w:val="134CB0AE"/>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1"/>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4" w15:restartNumberingAfterBreak="0">
    <w:nsid w:val="123241C6"/>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5" w15:restartNumberingAfterBreak="0">
    <w:nsid w:val="16422477"/>
    <w:multiLevelType w:val="hybridMultilevel"/>
    <w:tmpl w:val="642677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927C1F"/>
    <w:multiLevelType w:val="multilevel"/>
    <w:tmpl w:val="D5524D6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5"/>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7" w15:restartNumberingAfterBreak="0">
    <w:nsid w:val="31CB70EB"/>
    <w:multiLevelType w:val="multilevel"/>
    <w:tmpl w:val="3F30762E"/>
    <w:lvl w:ilvl="0">
      <w:start w:val="35"/>
      <w:numFmt w:val="decimal"/>
      <w:lvlText w:val="%1."/>
      <w:lvlJc w:val="left"/>
      <w:pPr>
        <w:ind w:left="559" w:hanging="400"/>
      </w:pPr>
      <w:rPr>
        <w:rFonts w:ascii="Arial" w:eastAsia="Arial" w:hAnsi="Arial" w:cs="Arial" w:hint="default"/>
        <w:b/>
        <w:bCs/>
        <w:i w:val="0"/>
        <w:iCs w:val="0"/>
        <w:spacing w:val="-1"/>
        <w:w w:val="100"/>
        <w:sz w:val="24"/>
        <w:szCs w:val="24"/>
        <w:lang w:val="en-US" w:eastAsia="en-US" w:bidi="ar-SA"/>
      </w:rPr>
    </w:lvl>
    <w:lvl w:ilvl="1">
      <w:start w:val="16"/>
      <w:numFmt w:val="decimal"/>
      <w:lvlText w:val="%1.%2"/>
      <w:lvlJc w:val="left"/>
      <w:pPr>
        <w:ind w:left="648" w:hanging="489"/>
      </w:pPr>
      <w:rPr>
        <w:rFonts w:ascii="Arial" w:eastAsia="Arial" w:hAnsi="Arial" w:cs="Arial" w:hint="default"/>
        <w:b/>
        <w:bCs/>
        <w:i w:val="0"/>
        <w:iCs w:val="0"/>
        <w:spacing w:val="-1"/>
        <w:w w:val="99"/>
        <w:sz w:val="22"/>
        <w:szCs w:val="22"/>
        <w:lang w:val="en-US" w:eastAsia="en-US" w:bidi="ar-SA"/>
      </w:rPr>
    </w:lvl>
    <w:lvl w:ilvl="2">
      <w:start w:val="3"/>
      <w:numFmt w:val="decimal"/>
      <w:lvlText w:val="%1.%2.%3"/>
      <w:lvlJc w:val="left"/>
      <w:pPr>
        <w:ind w:left="770" w:hanging="611"/>
      </w:pPr>
      <w:rPr>
        <w:rFonts w:ascii="Arial" w:eastAsia="Arial" w:hAnsi="Arial" w:cs="Arial" w:hint="default"/>
        <w:b/>
        <w:bCs/>
        <w:i w:val="0"/>
        <w:iCs w:val="0"/>
        <w:w w:val="99"/>
        <w:sz w:val="20"/>
        <w:szCs w:val="20"/>
        <w:lang w:val="en-US" w:eastAsia="en-US" w:bidi="ar-SA"/>
      </w:rPr>
    </w:lvl>
    <w:lvl w:ilvl="3">
      <w:start w:val="1"/>
      <w:numFmt w:val="decimal"/>
      <w:lvlText w:val="%1.%2.%3.%4"/>
      <w:lvlJc w:val="left"/>
      <w:pPr>
        <w:ind w:left="1050" w:hanging="891"/>
      </w:pPr>
      <w:rPr>
        <w:rFonts w:hint="default"/>
        <w:spacing w:val="-1"/>
        <w:w w:val="99"/>
        <w:lang w:val="en-US" w:eastAsia="en-US" w:bidi="ar-SA"/>
      </w:rPr>
    </w:lvl>
    <w:lvl w:ilvl="4">
      <w:start w:val="1"/>
      <w:numFmt w:val="decimal"/>
      <w:lvlText w:val="%1.%2.%3.%4.%5"/>
      <w:lvlJc w:val="left"/>
      <w:pPr>
        <w:ind w:left="1103" w:hanging="891"/>
      </w:pPr>
      <w:rPr>
        <w:rFonts w:ascii="Arial" w:eastAsia="Arial" w:hAnsi="Arial" w:cs="Arial" w:hint="default"/>
        <w:b/>
        <w:bCs/>
        <w:i w:val="0"/>
        <w:iCs w:val="0"/>
        <w:w w:val="99"/>
        <w:sz w:val="20"/>
        <w:szCs w:val="20"/>
        <w:lang w:val="en-US" w:eastAsia="en-US" w:bidi="ar-SA"/>
      </w:rPr>
    </w:lvl>
    <w:lvl w:ilvl="5">
      <w:numFmt w:val="bullet"/>
      <w:lvlText w:val="—"/>
      <w:lvlJc w:val="left"/>
      <w:pPr>
        <w:ind w:left="760" w:hanging="891"/>
      </w:pPr>
      <w:rPr>
        <w:rFonts w:ascii="Times New Roman" w:eastAsia="Times New Roman" w:hAnsi="Times New Roman" w:cs="Times New Roman" w:hint="default"/>
        <w:b w:val="0"/>
        <w:bCs w:val="0"/>
        <w:i w:val="0"/>
        <w:iCs w:val="0"/>
        <w:w w:val="99"/>
        <w:sz w:val="20"/>
        <w:szCs w:val="20"/>
        <w:lang w:val="en-US" w:eastAsia="en-US" w:bidi="ar-SA"/>
      </w:rPr>
    </w:lvl>
    <w:lvl w:ilvl="6">
      <w:numFmt w:val="bullet"/>
      <w:lvlText w:val="•"/>
      <w:lvlJc w:val="left"/>
      <w:pPr>
        <w:ind w:left="1080" w:hanging="891"/>
      </w:pPr>
      <w:rPr>
        <w:rFonts w:ascii="Times New Roman" w:eastAsia="Times New Roman" w:hAnsi="Times New Roman" w:cs="Times New Roman" w:hint="default"/>
        <w:b w:val="0"/>
        <w:bCs w:val="0"/>
        <w:i w:val="0"/>
        <w:iCs w:val="0"/>
        <w:w w:val="99"/>
        <w:sz w:val="20"/>
        <w:szCs w:val="20"/>
        <w:lang w:val="en-US" w:eastAsia="en-US" w:bidi="ar-SA"/>
      </w:rPr>
    </w:lvl>
    <w:lvl w:ilvl="7">
      <w:numFmt w:val="bullet"/>
      <w:lvlText w:val="•"/>
      <w:lvlJc w:val="left"/>
      <w:pPr>
        <w:ind w:left="1060" w:hanging="891"/>
      </w:pPr>
      <w:rPr>
        <w:rFonts w:hint="default"/>
        <w:lang w:val="en-US" w:eastAsia="en-US" w:bidi="ar-SA"/>
      </w:rPr>
    </w:lvl>
    <w:lvl w:ilvl="8">
      <w:numFmt w:val="bullet"/>
      <w:lvlText w:val="•"/>
      <w:lvlJc w:val="left"/>
      <w:pPr>
        <w:ind w:left="1080" w:hanging="891"/>
      </w:pPr>
      <w:rPr>
        <w:rFonts w:hint="default"/>
        <w:lang w:val="en-US" w:eastAsia="en-US" w:bidi="ar-SA"/>
      </w:rPr>
    </w:lvl>
  </w:abstractNum>
  <w:abstractNum w:abstractNumId="18" w15:restartNumberingAfterBreak="0">
    <w:nsid w:val="363E26C7"/>
    <w:multiLevelType w:val="hybridMultilevel"/>
    <w:tmpl w:val="D876CF8A"/>
    <w:lvl w:ilvl="0" w:tplc="90601C20">
      <w:start w:val="1"/>
      <w:numFmt w:val="lowerLetter"/>
      <w:lvlText w:val="%1)"/>
      <w:lvlJc w:val="left"/>
      <w:pPr>
        <w:ind w:left="799" w:hanging="440"/>
      </w:pPr>
      <w:rPr>
        <w:rFonts w:ascii="Times New Roman" w:eastAsia="Times New Roman" w:hAnsi="Times New Roman" w:cs="Times New Roman" w:hint="default"/>
        <w:b w:val="0"/>
        <w:bCs w:val="0"/>
        <w:i w:val="0"/>
        <w:iCs w:val="0"/>
        <w:w w:val="99"/>
        <w:sz w:val="20"/>
        <w:szCs w:val="20"/>
        <w:lang w:val="en-US" w:eastAsia="en-US" w:bidi="ar-SA"/>
      </w:rPr>
    </w:lvl>
    <w:lvl w:ilvl="1" w:tplc="3B72FACA">
      <w:numFmt w:val="bullet"/>
      <w:lvlText w:val="•"/>
      <w:lvlJc w:val="left"/>
      <w:pPr>
        <w:ind w:left="1616" w:hanging="440"/>
      </w:pPr>
      <w:rPr>
        <w:rFonts w:hint="default"/>
        <w:lang w:val="en-US" w:eastAsia="en-US" w:bidi="ar-SA"/>
      </w:rPr>
    </w:lvl>
    <w:lvl w:ilvl="2" w:tplc="9F80916A">
      <w:numFmt w:val="bullet"/>
      <w:lvlText w:val="•"/>
      <w:lvlJc w:val="left"/>
      <w:pPr>
        <w:ind w:left="2432" w:hanging="440"/>
      </w:pPr>
      <w:rPr>
        <w:rFonts w:hint="default"/>
        <w:lang w:val="en-US" w:eastAsia="en-US" w:bidi="ar-SA"/>
      </w:rPr>
    </w:lvl>
    <w:lvl w:ilvl="3" w:tplc="2446F5C4">
      <w:numFmt w:val="bullet"/>
      <w:lvlText w:val="•"/>
      <w:lvlJc w:val="left"/>
      <w:pPr>
        <w:ind w:left="3248" w:hanging="440"/>
      </w:pPr>
      <w:rPr>
        <w:rFonts w:hint="default"/>
        <w:lang w:val="en-US" w:eastAsia="en-US" w:bidi="ar-SA"/>
      </w:rPr>
    </w:lvl>
    <w:lvl w:ilvl="4" w:tplc="FAFC4AD0">
      <w:numFmt w:val="bullet"/>
      <w:lvlText w:val="•"/>
      <w:lvlJc w:val="left"/>
      <w:pPr>
        <w:ind w:left="4064" w:hanging="440"/>
      </w:pPr>
      <w:rPr>
        <w:rFonts w:hint="default"/>
        <w:lang w:val="en-US" w:eastAsia="en-US" w:bidi="ar-SA"/>
      </w:rPr>
    </w:lvl>
    <w:lvl w:ilvl="5" w:tplc="A1AE10EA">
      <w:numFmt w:val="bullet"/>
      <w:lvlText w:val="•"/>
      <w:lvlJc w:val="left"/>
      <w:pPr>
        <w:ind w:left="4880" w:hanging="440"/>
      </w:pPr>
      <w:rPr>
        <w:rFonts w:hint="default"/>
        <w:lang w:val="en-US" w:eastAsia="en-US" w:bidi="ar-SA"/>
      </w:rPr>
    </w:lvl>
    <w:lvl w:ilvl="6" w:tplc="2EA87390">
      <w:numFmt w:val="bullet"/>
      <w:lvlText w:val="•"/>
      <w:lvlJc w:val="left"/>
      <w:pPr>
        <w:ind w:left="5696" w:hanging="440"/>
      </w:pPr>
      <w:rPr>
        <w:rFonts w:hint="default"/>
        <w:lang w:val="en-US" w:eastAsia="en-US" w:bidi="ar-SA"/>
      </w:rPr>
    </w:lvl>
    <w:lvl w:ilvl="7" w:tplc="EBD4D1A4">
      <w:numFmt w:val="bullet"/>
      <w:lvlText w:val="•"/>
      <w:lvlJc w:val="left"/>
      <w:pPr>
        <w:ind w:left="6512" w:hanging="440"/>
      </w:pPr>
      <w:rPr>
        <w:rFonts w:hint="default"/>
        <w:lang w:val="en-US" w:eastAsia="en-US" w:bidi="ar-SA"/>
      </w:rPr>
    </w:lvl>
    <w:lvl w:ilvl="8" w:tplc="283E168C">
      <w:numFmt w:val="bullet"/>
      <w:lvlText w:val="•"/>
      <w:lvlJc w:val="left"/>
      <w:pPr>
        <w:ind w:left="7328" w:hanging="440"/>
      </w:pPr>
      <w:rPr>
        <w:rFonts w:hint="default"/>
        <w:lang w:val="en-US" w:eastAsia="en-US" w:bidi="ar-SA"/>
      </w:rPr>
    </w:lvl>
  </w:abstractNum>
  <w:abstractNum w:abstractNumId="19" w15:restartNumberingAfterBreak="0">
    <w:nsid w:val="539B3AC3"/>
    <w:multiLevelType w:val="multilevel"/>
    <w:tmpl w:val="7892D578"/>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3"/>
      <w:numFmt w:val="decimal"/>
      <w:lvlText w:val="%1.%2.%3"/>
      <w:lvlJc w:val="left"/>
      <w:pPr>
        <w:ind w:left="770" w:hanging="611"/>
      </w:pPr>
      <w:rPr>
        <w:rFonts w:ascii="Arial" w:hAnsi="Arial" w:cs="Arial" w:hint="default"/>
        <w:b/>
        <w:bCs/>
        <w:i w:val="0"/>
        <w:iCs w:val="0"/>
        <w:w w:val="99"/>
        <w:sz w:val="20"/>
        <w:szCs w:val="20"/>
      </w:rPr>
    </w:lvl>
    <w:lvl w:ilvl="3">
      <w:start w:val="4"/>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abstractNum w:abstractNumId="20" w15:restartNumberingAfterBreak="0">
    <w:nsid w:val="58EB6CEA"/>
    <w:multiLevelType w:val="multilevel"/>
    <w:tmpl w:val="391AE8CC"/>
    <w:lvl w:ilvl="0">
      <w:start w:val="6"/>
      <w:numFmt w:val="decimal"/>
      <w:lvlText w:val="%1"/>
      <w:lvlJc w:val="left"/>
      <w:pPr>
        <w:ind w:left="1217" w:hanging="1058"/>
      </w:pPr>
      <w:rPr>
        <w:rFonts w:hint="default"/>
        <w:lang w:val="en-US" w:eastAsia="en-US" w:bidi="ar-SA"/>
      </w:rPr>
    </w:lvl>
    <w:lvl w:ilvl="1">
      <w:start w:val="3"/>
      <w:numFmt w:val="decimal"/>
      <w:lvlText w:val="%1.%2"/>
      <w:lvlJc w:val="left"/>
      <w:pPr>
        <w:ind w:left="1217" w:hanging="1058"/>
      </w:pPr>
      <w:rPr>
        <w:rFonts w:hint="default"/>
        <w:lang w:val="en-US" w:eastAsia="en-US" w:bidi="ar-SA"/>
      </w:rPr>
    </w:lvl>
    <w:lvl w:ilvl="2">
      <w:start w:val="131"/>
      <w:numFmt w:val="decimal"/>
      <w:lvlText w:val="%1.%2.%3"/>
      <w:lvlJc w:val="left"/>
      <w:pPr>
        <w:ind w:left="1217" w:hanging="1058"/>
      </w:pPr>
      <w:rPr>
        <w:rFonts w:hint="default"/>
        <w:lang w:val="en-US" w:eastAsia="en-US" w:bidi="ar-SA"/>
      </w:rPr>
    </w:lvl>
    <w:lvl w:ilvl="3">
      <w:start w:val="5"/>
      <w:numFmt w:val="decimal"/>
      <w:lvlText w:val="%1.%2.%3.%4"/>
      <w:lvlJc w:val="left"/>
      <w:pPr>
        <w:ind w:left="1217" w:hanging="1058"/>
      </w:pPr>
      <w:rPr>
        <w:rFonts w:hint="default"/>
        <w:lang w:val="en-US" w:eastAsia="en-US" w:bidi="ar-SA"/>
      </w:rPr>
    </w:lvl>
    <w:lvl w:ilvl="4">
      <w:start w:val="1"/>
      <w:numFmt w:val="decimal"/>
      <w:lvlText w:val="%1.%2.%3.%4.%5"/>
      <w:lvlJc w:val="left"/>
      <w:pPr>
        <w:ind w:left="1217" w:hanging="1058"/>
      </w:pPr>
      <w:rPr>
        <w:rFonts w:ascii="Arial" w:eastAsia="Arial" w:hAnsi="Arial" w:cs="Arial" w:hint="default"/>
        <w:b/>
        <w:bCs/>
        <w:i w:val="0"/>
        <w:iCs w:val="0"/>
        <w:spacing w:val="-1"/>
        <w:w w:val="99"/>
        <w:sz w:val="20"/>
        <w:szCs w:val="20"/>
        <w:lang w:val="en-US" w:eastAsia="en-US" w:bidi="ar-SA"/>
      </w:rPr>
    </w:lvl>
    <w:lvl w:ilvl="5">
      <w:start w:val="1"/>
      <w:numFmt w:val="lowerLetter"/>
      <w:lvlText w:val="%6)"/>
      <w:lvlJc w:val="left"/>
      <w:pPr>
        <w:ind w:left="799" w:hanging="440"/>
      </w:pPr>
      <w:rPr>
        <w:rFonts w:ascii="Times New Roman" w:eastAsia="Times New Roman" w:hAnsi="Times New Roman" w:cs="Times New Roman" w:hint="default"/>
        <w:b w:val="0"/>
        <w:bCs w:val="0"/>
        <w:i w:val="0"/>
        <w:iCs w:val="0"/>
        <w:w w:val="99"/>
        <w:sz w:val="20"/>
        <w:szCs w:val="20"/>
        <w:lang w:val="en-US" w:eastAsia="en-US" w:bidi="ar-SA"/>
      </w:rPr>
    </w:lvl>
    <w:lvl w:ilvl="6">
      <w:start w:val="1"/>
      <w:numFmt w:val="lowerRoman"/>
      <w:lvlText w:val="%7)"/>
      <w:lvlJc w:val="left"/>
      <w:pPr>
        <w:ind w:left="1600" w:hanging="400"/>
      </w:pPr>
      <w:rPr>
        <w:rFonts w:ascii="Times New Roman" w:eastAsia="Times New Roman" w:hAnsi="Times New Roman" w:cs="Times New Roman" w:hint="default"/>
        <w:b w:val="0"/>
        <w:bCs w:val="0"/>
        <w:i w:val="0"/>
        <w:iCs w:val="0"/>
        <w:w w:val="99"/>
        <w:sz w:val="20"/>
        <w:szCs w:val="20"/>
        <w:lang w:val="en-US" w:eastAsia="en-US" w:bidi="ar-SA"/>
      </w:rPr>
    </w:lvl>
    <w:lvl w:ilvl="7">
      <w:numFmt w:val="bullet"/>
      <w:lvlText w:val="•"/>
      <w:lvlJc w:val="left"/>
      <w:pPr>
        <w:ind w:left="6200" w:hanging="400"/>
      </w:pPr>
      <w:rPr>
        <w:rFonts w:hint="default"/>
        <w:lang w:val="en-US" w:eastAsia="en-US" w:bidi="ar-SA"/>
      </w:rPr>
    </w:lvl>
    <w:lvl w:ilvl="8">
      <w:numFmt w:val="bullet"/>
      <w:lvlText w:val="•"/>
      <w:lvlJc w:val="left"/>
      <w:pPr>
        <w:ind w:left="7120" w:hanging="400"/>
      </w:pPr>
      <w:rPr>
        <w:rFonts w:hint="default"/>
        <w:lang w:val="en-US" w:eastAsia="en-US" w:bidi="ar-SA"/>
      </w:rPr>
    </w:lvl>
  </w:abstractNum>
  <w:abstractNum w:abstractNumId="21" w15:restartNumberingAfterBreak="0">
    <w:nsid w:val="598A3B8E"/>
    <w:multiLevelType w:val="multilevel"/>
    <w:tmpl w:val="000008C1"/>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54146C"/>
    <w:multiLevelType w:val="multilevel"/>
    <w:tmpl w:val="813C6278"/>
    <w:lvl w:ilvl="0">
      <w:start w:val="9"/>
      <w:numFmt w:val="decimal"/>
      <w:lvlText w:val="%1"/>
      <w:lvlJc w:val="left"/>
      <w:pPr>
        <w:ind w:left="1611" w:hanging="612"/>
      </w:pPr>
      <w:rPr>
        <w:rFonts w:hint="default"/>
        <w:lang w:val="en-US" w:eastAsia="en-US" w:bidi="ar-SA"/>
      </w:rPr>
    </w:lvl>
    <w:lvl w:ilvl="1">
      <w:start w:val="6"/>
      <w:numFmt w:val="decimal"/>
      <w:lvlText w:val="%1.%2"/>
      <w:lvlJc w:val="left"/>
      <w:pPr>
        <w:ind w:left="1611" w:hanging="612"/>
      </w:pPr>
      <w:rPr>
        <w:rFonts w:hint="default"/>
        <w:lang w:val="en-US" w:eastAsia="en-US" w:bidi="ar-SA"/>
      </w:rPr>
    </w:lvl>
    <w:lvl w:ilvl="2">
      <w:start w:val="35"/>
      <w:numFmt w:val="decimal"/>
      <w:lvlText w:val="%1.%2.%3"/>
      <w:lvlJc w:val="left"/>
      <w:pPr>
        <w:ind w:left="1611" w:hanging="612"/>
      </w:pPr>
      <w:rPr>
        <w:rFonts w:ascii="Arial" w:eastAsia="Arial" w:hAnsi="Arial" w:cs="Arial" w:hint="default"/>
        <w:b/>
        <w:bCs/>
        <w:i w:val="0"/>
        <w:iCs w:val="0"/>
        <w:spacing w:val="-1"/>
        <w:w w:val="99"/>
        <w:sz w:val="20"/>
        <w:szCs w:val="20"/>
        <w:lang w:val="en-US" w:eastAsia="en-US" w:bidi="ar-SA"/>
      </w:rPr>
    </w:lvl>
    <w:lvl w:ilvl="3">
      <w:start w:val="4"/>
      <w:numFmt w:val="decimal"/>
      <w:lvlText w:val="%1.%2.%3.%4"/>
      <w:lvlJc w:val="left"/>
      <w:pPr>
        <w:ind w:left="1778" w:hanging="779"/>
      </w:pPr>
      <w:rPr>
        <w:rFonts w:ascii="Arial" w:eastAsia="Arial" w:hAnsi="Arial" w:cs="Arial" w:hint="default"/>
        <w:b/>
        <w:bCs/>
        <w:i w:val="0"/>
        <w:iCs w:val="0"/>
        <w:spacing w:val="-1"/>
        <w:w w:val="99"/>
        <w:sz w:val="20"/>
        <w:szCs w:val="20"/>
        <w:lang w:val="en-US" w:eastAsia="en-US" w:bidi="ar-SA"/>
      </w:rPr>
    </w:lvl>
    <w:lvl w:ilvl="4">
      <w:numFmt w:val="bullet"/>
      <w:lvlText w:val="•"/>
      <w:lvlJc w:val="left"/>
      <w:pPr>
        <w:ind w:left="4733" w:hanging="779"/>
      </w:pPr>
      <w:rPr>
        <w:rFonts w:hint="default"/>
        <w:lang w:val="en-US" w:eastAsia="en-US" w:bidi="ar-SA"/>
      </w:rPr>
    </w:lvl>
    <w:lvl w:ilvl="5">
      <w:numFmt w:val="bullet"/>
      <w:lvlText w:val="•"/>
      <w:lvlJc w:val="left"/>
      <w:pPr>
        <w:ind w:left="5717" w:hanging="779"/>
      </w:pPr>
      <w:rPr>
        <w:rFonts w:hint="default"/>
        <w:lang w:val="en-US" w:eastAsia="en-US" w:bidi="ar-SA"/>
      </w:rPr>
    </w:lvl>
    <w:lvl w:ilvl="6">
      <w:numFmt w:val="bullet"/>
      <w:lvlText w:val="•"/>
      <w:lvlJc w:val="left"/>
      <w:pPr>
        <w:ind w:left="6702" w:hanging="779"/>
      </w:pPr>
      <w:rPr>
        <w:rFonts w:hint="default"/>
        <w:lang w:val="en-US" w:eastAsia="en-US" w:bidi="ar-SA"/>
      </w:rPr>
    </w:lvl>
    <w:lvl w:ilvl="7">
      <w:numFmt w:val="bullet"/>
      <w:lvlText w:val="•"/>
      <w:lvlJc w:val="left"/>
      <w:pPr>
        <w:ind w:left="7686" w:hanging="779"/>
      </w:pPr>
      <w:rPr>
        <w:rFonts w:hint="default"/>
        <w:lang w:val="en-US" w:eastAsia="en-US" w:bidi="ar-SA"/>
      </w:rPr>
    </w:lvl>
    <w:lvl w:ilvl="8">
      <w:numFmt w:val="bullet"/>
      <w:lvlText w:val="•"/>
      <w:lvlJc w:val="left"/>
      <w:pPr>
        <w:ind w:left="8671" w:hanging="779"/>
      </w:pPr>
      <w:rPr>
        <w:rFonts w:hint="default"/>
        <w:lang w:val="en-US" w:eastAsia="en-US" w:bidi="ar-SA"/>
      </w:rPr>
    </w:lvl>
  </w:abstractNum>
  <w:abstractNum w:abstractNumId="24" w15:restartNumberingAfterBreak="0">
    <w:nsid w:val="71151419"/>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25" w15:restartNumberingAfterBreak="0">
    <w:nsid w:val="71441DBA"/>
    <w:multiLevelType w:val="hybridMultilevel"/>
    <w:tmpl w:val="4094CE00"/>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6" w15:restartNumberingAfterBreak="0">
    <w:nsid w:val="724627A8"/>
    <w:multiLevelType w:val="multilevel"/>
    <w:tmpl w:val="000008C0"/>
    <w:lvl w:ilvl="0">
      <w:start w:val="35"/>
      <w:numFmt w:val="decimal"/>
      <w:lvlText w:val="%1"/>
      <w:lvlJc w:val="left"/>
      <w:pPr>
        <w:ind w:left="1217" w:hanging="1058"/>
      </w:pPr>
    </w:lvl>
    <w:lvl w:ilvl="1">
      <w:start w:val="17"/>
      <w:numFmt w:val="decimal"/>
      <w:lvlText w:val="%1.%2"/>
      <w:lvlJc w:val="left"/>
      <w:pPr>
        <w:ind w:left="1217" w:hanging="1058"/>
      </w:pPr>
    </w:lvl>
    <w:lvl w:ilvl="2">
      <w:start w:val="2"/>
      <w:numFmt w:val="decimal"/>
      <w:lvlText w:val="%1.%2.%3"/>
      <w:lvlJc w:val="left"/>
      <w:pPr>
        <w:ind w:left="1217" w:hanging="1058"/>
      </w:pPr>
    </w:lvl>
    <w:lvl w:ilvl="3">
      <w:start w:val="2"/>
      <w:numFmt w:val="decimal"/>
      <w:lvlText w:val="%1.%2.%3.%4"/>
      <w:lvlJc w:val="left"/>
      <w:pPr>
        <w:ind w:left="1217" w:hanging="1058"/>
      </w:pPr>
    </w:lvl>
    <w:lvl w:ilvl="4">
      <w:start w:val="2"/>
      <w:numFmt w:val="decimal"/>
      <w:lvlText w:val="%1.%2.%3.%4.%5"/>
      <w:lvlJc w:val="left"/>
      <w:pPr>
        <w:ind w:left="1217" w:hanging="1058"/>
      </w:pPr>
      <w:rPr>
        <w:rFonts w:ascii="Arial" w:hAnsi="Arial" w:cs="Arial"/>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b w:val="0"/>
        <w:bCs w:val="0"/>
        <w:i w:val="0"/>
        <w:iCs w:val="0"/>
        <w:w w:val="99"/>
        <w:sz w:val="20"/>
        <w:szCs w:val="20"/>
      </w:rPr>
    </w:lvl>
    <w:lvl w:ilvl="6">
      <w:start w:val="1"/>
      <w:numFmt w:val="lowerRoman"/>
      <w:lvlText w:val="%7)"/>
      <w:lvlJc w:val="left"/>
      <w:pPr>
        <w:ind w:left="1600" w:hanging="400"/>
      </w:pPr>
      <w:rPr>
        <w:rFonts w:ascii="Times New Roman" w:hAnsi="Times New Roman" w:cs="Times New Roman"/>
        <w:b w:val="0"/>
        <w:bCs w:val="0"/>
        <w:i w:val="0"/>
        <w:iCs w:val="0"/>
        <w:w w:val="99"/>
        <w:sz w:val="20"/>
        <w:szCs w:val="20"/>
      </w:rPr>
    </w:lvl>
    <w:lvl w:ilvl="7">
      <w:numFmt w:val="bullet"/>
      <w:lvlText w:val="•"/>
      <w:lvlJc w:val="left"/>
      <w:pPr>
        <w:ind w:left="6200" w:hanging="400"/>
      </w:pPr>
    </w:lvl>
    <w:lvl w:ilvl="8">
      <w:numFmt w:val="bullet"/>
      <w:lvlText w:val="•"/>
      <w:lvlJc w:val="left"/>
      <w:pPr>
        <w:ind w:left="7120" w:hanging="400"/>
      </w:pPr>
    </w:lvl>
  </w:abstractNum>
  <w:abstractNum w:abstractNumId="27" w15:restartNumberingAfterBreak="0">
    <w:nsid w:val="732B7CD4"/>
    <w:multiLevelType w:val="multilevel"/>
    <w:tmpl w:val="304097DE"/>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28" w15:restartNumberingAfterBreak="0">
    <w:nsid w:val="78D5511E"/>
    <w:multiLevelType w:val="multilevel"/>
    <w:tmpl w:val="8BA4BCB2"/>
    <w:lvl w:ilvl="0">
      <w:start w:val="36"/>
      <w:numFmt w:val="decimal"/>
      <w:lvlText w:val="%1."/>
      <w:lvlJc w:val="left"/>
      <w:pPr>
        <w:ind w:left="559" w:hanging="400"/>
      </w:pPr>
      <w:rPr>
        <w:rFonts w:ascii="Arial" w:hAnsi="Arial" w:cs="Arial" w:hint="default"/>
        <w:b/>
        <w:bCs/>
        <w:i w:val="0"/>
        <w:iCs w:val="0"/>
        <w:spacing w:val="-1"/>
        <w:w w:val="100"/>
        <w:sz w:val="24"/>
        <w:szCs w:val="24"/>
      </w:rPr>
    </w:lvl>
    <w:lvl w:ilvl="1">
      <w:start w:val="1"/>
      <w:numFmt w:val="decimal"/>
      <w:lvlText w:val="%1.%2"/>
      <w:lvlJc w:val="left"/>
      <w:pPr>
        <w:ind w:left="648" w:hanging="489"/>
      </w:pPr>
      <w:rPr>
        <w:rFonts w:ascii="Arial" w:hAnsi="Arial" w:cs="Arial" w:hint="default"/>
        <w:b/>
        <w:bCs/>
        <w:i w:val="0"/>
        <w:iCs w:val="0"/>
        <w:spacing w:val="-1"/>
        <w:w w:val="99"/>
        <w:sz w:val="22"/>
        <w:szCs w:val="22"/>
      </w:rPr>
    </w:lvl>
    <w:lvl w:ilvl="2">
      <w:start w:val="7"/>
      <w:numFmt w:val="decimal"/>
      <w:lvlText w:val="%1.%2.%3"/>
      <w:lvlJc w:val="left"/>
      <w:pPr>
        <w:ind w:left="883" w:hanging="724"/>
      </w:pPr>
      <w:rPr>
        <w:rFonts w:hint="default"/>
        <w:spacing w:val="-1"/>
        <w:w w:val="99"/>
      </w:rPr>
    </w:lvl>
    <w:lvl w:ilvl="3">
      <w:start w:val="3"/>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29" w15:restartNumberingAfterBreak="0">
    <w:nsid w:val="7AF6012A"/>
    <w:multiLevelType w:val="multilevel"/>
    <w:tmpl w:val="6B72560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3"/>
      <w:numFmt w:val="decimal"/>
      <w:lvlText w:val="%1.%2.%3"/>
      <w:lvlJc w:val="left"/>
      <w:pPr>
        <w:ind w:left="770" w:hanging="611"/>
      </w:pPr>
      <w:rPr>
        <w:rFonts w:ascii="Arial" w:hAnsi="Arial" w:cs="Arial" w:hint="default"/>
        <w:b/>
        <w:bCs/>
        <w:i w:val="0"/>
        <w:iCs w:val="0"/>
        <w:w w:val="99"/>
        <w:sz w:val="20"/>
        <w:szCs w:val="20"/>
      </w:rPr>
    </w:lvl>
    <w:lvl w:ilvl="3">
      <w:start w:val="3"/>
      <w:numFmt w:val="decimal"/>
      <w:lvlText w:val="%1.%2.%3.%4"/>
      <w:lvlJc w:val="left"/>
      <w:pPr>
        <w:ind w:left="1050" w:hanging="891"/>
      </w:pPr>
      <w:rPr>
        <w:rFonts w:hint="default"/>
        <w:spacing w:val="-1"/>
        <w:w w:val="99"/>
      </w:rPr>
    </w:lvl>
    <w:lvl w:ilvl="4">
      <w:start w:val="2"/>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num w:numId="1">
    <w:abstractNumId w:val="22"/>
  </w:num>
  <w:num w:numId="2">
    <w:abstractNumId w:val="4"/>
  </w:num>
  <w:num w:numId="3">
    <w:abstractNumId w:val="0"/>
  </w:num>
  <w:num w:numId="4">
    <w:abstractNumId w:val="9"/>
  </w:num>
  <w:num w:numId="5">
    <w:abstractNumId w:val="10"/>
  </w:num>
  <w:num w:numId="6">
    <w:abstractNumId w:val="1"/>
  </w:num>
  <w:num w:numId="7">
    <w:abstractNumId w:val="13"/>
  </w:num>
  <w:num w:numId="8">
    <w:abstractNumId w:val="16"/>
  </w:num>
  <w:num w:numId="9">
    <w:abstractNumId w:val="28"/>
  </w:num>
  <w:num w:numId="10">
    <w:abstractNumId w:val="27"/>
  </w:num>
  <w:num w:numId="11">
    <w:abstractNumId w:val="5"/>
  </w:num>
  <w:num w:numId="12">
    <w:abstractNumId w:val="2"/>
  </w:num>
  <w:num w:numId="13">
    <w:abstractNumId w:val="6"/>
  </w:num>
  <w:num w:numId="14">
    <w:abstractNumId w:val="8"/>
  </w:num>
  <w:num w:numId="15">
    <w:abstractNumId w:val="14"/>
  </w:num>
  <w:num w:numId="16">
    <w:abstractNumId w:val="3"/>
  </w:num>
  <w:num w:numId="17">
    <w:abstractNumId w:val="7"/>
  </w:num>
  <w:num w:numId="18">
    <w:abstractNumId w:val="11"/>
  </w:num>
  <w:num w:numId="19">
    <w:abstractNumId w:val="21"/>
  </w:num>
  <w:num w:numId="20">
    <w:abstractNumId w:val="12"/>
  </w:num>
  <w:num w:numId="21">
    <w:abstractNumId w:val="29"/>
  </w:num>
  <w:num w:numId="22">
    <w:abstractNumId w:val="25"/>
  </w:num>
  <w:num w:numId="23">
    <w:abstractNumId w:val="15"/>
  </w:num>
  <w:num w:numId="24">
    <w:abstractNumId w:val="18"/>
  </w:num>
  <w:num w:numId="25">
    <w:abstractNumId w:val="17"/>
  </w:num>
  <w:num w:numId="26">
    <w:abstractNumId w:val="23"/>
  </w:num>
  <w:num w:numId="27">
    <w:abstractNumId w:val="26"/>
  </w:num>
  <w:num w:numId="28">
    <w:abstractNumId w:val="24"/>
  </w:num>
  <w:num w:numId="29">
    <w:abstractNumId w:val="19"/>
  </w:num>
  <w:num w:numId="30">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MakFAAkX2F0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07CF4"/>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641"/>
    <w:rsid w:val="000478EE"/>
    <w:rsid w:val="0005127A"/>
    <w:rsid w:val="000520F8"/>
    <w:rsid w:val="00052123"/>
    <w:rsid w:val="00053519"/>
    <w:rsid w:val="0005449D"/>
    <w:rsid w:val="000567DA"/>
    <w:rsid w:val="000575AC"/>
    <w:rsid w:val="00061342"/>
    <w:rsid w:val="00061CE7"/>
    <w:rsid w:val="0006215B"/>
    <w:rsid w:val="0006283E"/>
    <w:rsid w:val="000634B0"/>
    <w:rsid w:val="000642FC"/>
    <w:rsid w:val="0006469A"/>
    <w:rsid w:val="00066421"/>
    <w:rsid w:val="00067151"/>
    <w:rsid w:val="0006727C"/>
    <w:rsid w:val="0006732A"/>
    <w:rsid w:val="00067D82"/>
    <w:rsid w:val="00070B0E"/>
    <w:rsid w:val="00071971"/>
    <w:rsid w:val="00073736"/>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800"/>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3010"/>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2F6"/>
    <w:rsid w:val="000D5881"/>
    <w:rsid w:val="000D5D97"/>
    <w:rsid w:val="000D5EBD"/>
    <w:rsid w:val="000D674F"/>
    <w:rsid w:val="000E0494"/>
    <w:rsid w:val="000E1C37"/>
    <w:rsid w:val="000E1D7B"/>
    <w:rsid w:val="000E29B1"/>
    <w:rsid w:val="000E2BF4"/>
    <w:rsid w:val="000E2CB1"/>
    <w:rsid w:val="000E446C"/>
    <w:rsid w:val="000E45C3"/>
    <w:rsid w:val="000E4B82"/>
    <w:rsid w:val="000E4D1A"/>
    <w:rsid w:val="000E6361"/>
    <w:rsid w:val="000E6539"/>
    <w:rsid w:val="000E6F91"/>
    <w:rsid w:val="000E720C"/>
    <w:rsid w:val="000E752D"/>
    <w:rsid w:val="000E79A6"/>
    <w:rsid w:val="000F00EE"/>
    <w:rsid w:val="000F0DE2"/>
    <w:rsid w:val="000F16B9"/>
    <w:rsid w:val="000F238C"/>
    <w:rsid w:val="000F2E64"/>
    <w:rsid w:val="000F4937"/>
    <w:rsid w:val="000F4B24"/>
    <w:rsid w:val="000F5088"/>
    <w:rsid w:val="000F685B"/>
    <w:rsid w:val="000F6BB9"/>
    <w:rsid w:val="000F7932"/>
    <w:rsid w:val="000F79BD"/>
    <w:rsid w:val="00100E3B"/>
    <w:rsid w:val="001015F8"/>
    <w:rsid w:val="0010469F"/>
    <w:rsid w:val="001055BD"/>
    <w:rsid w:val="00105918"/>
    <w:rsid w:val="0010713E"/>
    <w:rsid w:val="001101C2"/>
    <w:rsid w:val="001109AA"/>
    <w:rsid w:val="001113BD"/>
    <w:rsid w:val="0011197E"/>
    <w:rsid w:val="00111D55"/>
    <w:rsid w:val="00112C6A"/>
    <w:rsid w:val="00113289"/>
    <w:rsid w:val="0011391B"/>
    <w:rsid w:val="00113B5F"/>
    <w:rsid w:val="00114FCA"/>
    <w:rsid w:val="00115A75"/>
    <w:rsid w:val="00115B7B"/>
    <w:rsid w:val="0011640B"/>
    <w:rsid w:val="0011640D"/>
    <w:rsid w:val="00116BFE"/>
    <w:rsid w:val="00117299"/>
    <w:rsid w:val="0011777D"/>
    <w:rsid w:val="00117B0A"/>
    <w:rsid w:val="00120298"/>
    <w:rsid w:val="00120690"/>
    <w:rsid w:val="00120BD6"/>
    <w:rsid w:val="001215C0"/>
    <w:rsid w:val="00122191"/>
    <w:rsid w:val="00122469"/>
    <w:rsid w:val="00122D51"/>
    <w:rsid w:val="00123853"/>
    <w:rsid w:val="001245D0"/>
    <w:rsid w:val="00124645"/>
    <w:rsid w:val="00124E27"/>
    <w:rsid w:val="00126052"/>
    <w:rsid w:val="00126EFB"/>
    <w:rsid w:val="00127209"/>
    <w:rsid w:val="001274A8"/>
    <w:rsid w:val="001274B1"/>
    <w:rsid w:val="001275D7"/>
    <w:rsid w:val="001276ED"/>
    <w:rsid w:val="00127723"/>
    <w:rsid w:val="00130101"/>
    <w:rsid w:val="0013018C"/>
    <w:rsid w:val="00131704"/>
    <w:rsid w:val="00131C34"/>
    <w:rsid w:val="001323DB"/>
    <w:rsid w:val="00134114"/>
    <w:rsid w:val="00135032"/>
    <w:rsid w:val="00135B4B"/>
    <w:rsid w:val="0013699E"/>
    <w:rsid w:val="00137656"/>
    <w:rsid w:val="00140FCD"/>
    <w:rsid w:val="00143B09"/>
    <w:rsid w:val="001448D8"/>
    <w:rsid w:val="001450BB"/>
    <w:rsid w:val="00145366"/>
    <w:rsid w:val="001459E7"/>
    <w:rsid w:val="00145C98"/>
    <w:rsid w:val="001465EA"/>
    <w:rsid w:val="00146D19"/>
    <w:rsid w:val="00147EDF"/>
    <w:rsid w:val="00150F68"/>
    <w:rsid w:val="00151299"/>
    <w:rsid w:val="00151851"/>
    <w:rsid w:val="00151BBE"/>
    <w:rsid w:val="00153350"/>
    <w:rsid w:val="001535B3"/>
    <w:rsid w:val="001545A4"/>
    <w:rsid w:val="00154791"/>
    <w:rsid w:val="00154B0A"/>
    <w:rsid w:val="00154B26"/>
    <w:rsid w:val="001557CB"/>
    <w:rsid w:val="001559BB"/>
    <w:rsid w:val="00155E24"/>
    <w:rsid w:val="00155E97"/>
    <w:rsid w:val="00160700"/>
    <w:rsid w:val="00160AF8"/>
    <w:rsid w:val="00161AA8"/>
    <w:rsid w:val="0016428D"/>
    <w:rsid w:val="001645A6"/>
    <w:rsid w:val="001651F4"/>
    <w:rsid w:val="00165BE6"/>
    <w:rsid w:val="00166984"/>
    <w:rsid w:val="00166F73"/>
    <w:rsid w:val="0017134B"/>
    <w:rsid w:val="001715F4"/>
    <w:rsid w:val="00171C02"/>
    <w:rsid w:val="00172489"/>
    <w:rsid w:val="001726E1"/>
    <w:rsid w:val="001727EA"/>
    <w:rsid w:val="00172DD9"/>
    <w:rsid w:val="001738FD"/>
    <w:rsid w:val="0017505E"/>
    <w:rsid w:val="00175B3E"/>
    <w:rsid w:val="00175CDF"/>
    <w:rsid w:val="0017659B"/>
    <w:rsid w:val="00176638"/>
    <w:rsid w:val="00176E0B"/>
    <w:rsid w:val="00177BCE"/>
    <w:rsid w:val="001805C6"/>
    <w:rsid w:val="00180FF8"/>
    <w:rsid w:val="001812B0"/>
    <w:rsid w:val="00181423"/>
    <w:rsid w:val="00181847"/>
    <w:rsid w:val="00181CD8"/>
    <w:rsid w:val="001821C2"/>
    <w:rsid w:val="0018257F"/>
    <w:rsid w:val="0018277A"/>
    <w:rsid w:val="001828C8"/>
    <w:rsid w:val="00183698"/>
    <w:rsid w:val="00183F4C"/>
    <w:rsid w:val="00184989"/>
    <w:rsid w:val="00186A48"/>
    <w:rsid w:val="001870B4"/>
    <w:rsid w:val="00187129"/>
    <w:rsid w:val="0019164F"/>
    <w:rsid w:val="00192C6E"/>
    <w:rsid w:val="00193A6B"/>
    <w:rsid w:val="00193B0A"/>
    <w:rsid w:val="00193C39"/>
    <w:rsid w:val="001943F7"/>
    <w:rsid w:val="001954BD"/>
    <w:rsid w:val="00196980"/>
    <w:rsid w:val="00197B92"/>
    <w:rsid w:val="001A0CEC"/>
    <w:rsid w:val="001A0EDB"/>
    <w:rsid w:val="001A11BE"/>
    <w:rsid w:val="001A1979"/>
    <w:rsid w:val="001A1B7C"/>
    <w:rsid w:val="001A2240"/>
    <w:rsid w:val="001A238B"/>
    <w:rsid w:val="001A2CDE"/>
    <w:rsid w:val="001A3243"/>
    <w:rsid w:val="001A4471"/>
    <w:rsid w:val="001A45E0"/>
    <w:rsid w:val="001A5DBC"/>
    <w:rsid w:val="001A6B54"/>
    <w:rsid w:val="001A72B9"/>
    <w:rsid w:val="001A753E"/>
    <w:rsid w:val="001A77FD"/>
    <w:rsid w:val="001A7C55"/>
    <w:rsid w:val="001A7DF9"/>
    <w:rsid w:val="001A7EC5"/>
    <w:rsid w:val="001B0001"/>
    <w:rsid w:val="001B0283"/>
    <w:rsid w:val="001B056C"/>
    <w:rsid w:val="001B216C"/>
    <w:rsid w:val="001B242D"/>
    <w:rsid w:val="001B252D"/>
    <w:rsid w:val="001B281E"/>
    <w:rsid w:val="001B2904"/>
    <w:rsid w:val="001B329A"/>
    <w:rsid w:val="001B5283"/>
    <w:rsid w:val="001B5315"/>
    <w:rsid w:val="001B5A9F"/>
    <w:rsid w:val="001B63BC"/>
    <w:rsid w:val="001B7AC7"/>
    <w:rsid w:val="001C1470"/>
    <w:rsid w:val="001C186B"/>
    <w:rsid w:val="001C501D"/>
    <w:rsid w:val="001C52D0"/>
    <w:rsid w:val="001C7CCE"/>
    <w:rsid w:val="001D150A"/>
    <w:rsid w:val="001D15ED"/>
    <w:rsid w:val="001D17CE"/>
    <w:rsid w:val="001D2A6C"/>
    <w:rsid w:val="001D2AE7"/>
    <w:rsid w:val="001D31A9"/>
    <w:rsid w:val="001D328B"/>
    <w:rsid w:val="001D3820"/>
    <w:rsid w:val="001D3B12"/>
    <w:rsid w:val="001D3CA6"/>
    <w:rsid w:val="001D4A93"/>
    <w:rsid w:val="001D5C15"/>
    <w:rsid w:val="001D5D77"/>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13DB"/>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52BF"/>
    <w:rsid w:val="00206D24"/>
    <w:rsid w:val="00210DDD"/>
    <w:rsid w:val="002125D6"/>
    <w:rsid w:val="00212E2A"/>
    <w:rsid w:val="00212E81"/>
    <w:rsid w:val="00213773"/>
    <w:rsid w:val="00213E9E"/>
    <w:rsid w:val="002141B2"/>
    <w:rsid w:val="00214B50"/>
    <w:rsid w:val="00214BA3"/>
    <w:rsid w:val="00215212"/>
    <w:rsid w:val="00215A82"/>
    <w:rsid w:val="00215E32"/>
    <w:rsid w:val="00215F36"/>
    <w:rsid w:val="00216771"/>
    <w:rsid w:val="00217089"/>
    <w:rsid w:val="002176EA"/>
    <w:rsid w:val="00217C41"/>
    <w:rsid w:val="002208B9"/>
    <w:rsid w:val="0022139A"/>
    <w:rsid w:val="00221BA2"/>
    <w:rsid w:val="00221F01"/>
    <w:rsid w:val="00222261"/>
    <w:rsid w:val="00222395"/>
    <w:rsid w:val="00222A2D"/>
    <w:rsid w:val="002239F2"/>
    <w:rsid w:val="00224059"/>
    <w:rsid w:val="00224133"/>
    <w:rsid w:val="00225508"/>
    <w:rsid w:val="00225570"/>
    <w:rsid w:val="002256B7"/>
    <w:rsid w:val="00225888"/>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232A"/>
    <w:rsid w:val="00243120"/>
    <w:rsid w:val="00243814"/>
    <w:rsid w:val="00244F8F"/>
    <w:rsid w:val="002470AC"/>
    <w:rsid w:val="0024720B"/>
    <w:rsid w:val="00247B04"/>
    <w:rsid w:val="002508C6"/>
    <w:rsid w:val="00252D47"/>
    <w:rsid w:val="002539AB"/>
    <w:rsid w:val="002545F7"/>
    <w:rsid w:val="00255A8B"/>
    <w:rsid w:val="002566C9"/>
    <w:rsid w:val="002571A5"/>
    <w:rsid w:val="0026197A"/>
    <w:rsid w:val="00262D56"/>
    <w:rsid w:val="00263002"/>
    <w:rsid w:val="00263092"/>
    <w:rsid w:val="00263DA5"/>
    <w:rsid w:val="00265C98"/>
    <w:rsid w:val="002662A5"/>
    <w:rsid w:val="00266980"/>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77D31"/>
    <w:rsid w:val="00280A8B"/>
    <w:rsid w:val="00281013"/>
    <w:rsid w:val="00281521"/>
    <w:rsid w:val="00281648"/>
    <w:rsid w:val="00281A5D"/>
    <w:rsid w:val="00281CFD"/>
    <w:rsid w:val="00282053"/>
    <w:rsid w:val="00282EFB"/>
    <w:rsid w:val="00283AA7"/>
    <w:rsid w:val="00284C5E"/>
    <w:rsid w:val="00287B9F"/>
    <w:rsid w:val="00291688"/>
    <w:rsid w:val="00291A10"/>
    <w:rsid w:val="002929CE"/>
    <w:rsid w:val="00292A28"/>
    <w:rsid w:val="00292CE9"/>
    <w:rsid w:val="00292DF9"/>
    <w:rsid w:val="0029309B"/>
    <w:rsid w:val="00294B37"/>
    <w:rsid w:val="00294BBE"/>
    <w:rsid w:val="00295369"/>
    <w:rsid w:val="00296722"/>
    <w:rsid w:val="00297F3F"/>
    <w:rsid w:val="002A189C"/>
    <w:rsid w:val="002A195C"/>
    <w:rsid w:val="002A251F"/>
    <w:rsid w:val="002A2CA4"/>
    <w:rsid w:val="002A35BD"/>
    <w:rsid w:val="002A3AAB"/>
    <w:rsid w:val="002A4A61"/>
    <w:rsid w:val="002A4C48"/>
    <w:rsid w:val="002A5442"/>
    <w:rsid w:val="002A55B1"/>
    <w:rsid w:val="002A7011"/>
    <w:rsid w:val="002A71D0"/>
    <w:rsid w:val="002B013C"/>
    <w:rsid w:val="002B019A"/>
    <w:rsid w:val="002B08CB"/>
    <w:rsid w:val="002B0983"/>
    <w:rsid w:val="002B0A71"/>
    <w:rsid w:val="002B117B"/>
    <w:rsid w:val="002B12C6"/>
    <w:rsid w:val="002B17C1"/>
    <w:rsid w:val="002B2610"/>
    <w:rsid w:val="002B31AE"/>
    <w:rsid w:val="002B5901"/>
    <w:rsid w:val="002B5973"/>
    <w:rsid w:val="002B6A98"/>
    <w:rsid w:val="002B7C4C"/>
    <w:rsid w:val="002C2216"/>
    <w:rsid w:val="002C271D"/>
    <w:rsid w:val="002C2A2B"/>
    <w:rsid w:val="002C49D8"/>
    <w:rsid w:val="002C4FE6"/>
    <w:rsid w:val="002C5DD5"/>
    <w:rsid w:val="002C5DF0"/>
    <w:rsid w:val="002C6B4F"/>
    <w:rsid w:val="002C6CFB"/>
    <w:rsid w:val="002C6D83"/>
    <w:rsid w:val="002C6F3E"/>
    <w:rsid w:val="002C72E1"/>
    <w:rsid w:val="002D001B"/>
    <w:rsid w:val="002D1D40"/>
    <w:rsid w:val="002D1FF1"/>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2C91"/>
    <w:rsid w:val="002F31D4"/>
    <w:rsid w:val="002F376B"/>
    <w:rsid w:val="002F47F4"/>
    <w:rsid w:val="002F499D"/>
    <w:rsid w:val="002F4C38"/>
    <w:rsid w:val="002F50E3"/>
    <w:rsid w:val="002F5C8C"/>
    <w:rsid w:val="002F7199"/>
    <w:rsid w:val="002F7D11"/>
    <w:rsid w:val="0030081B"/>
    <w:rsid w:val="00301936"/>
    <w:rsid w:val="00301FB5"/>
    <w:rsid w:val="003024ED"/>
    <w:rsid w:val="0030268D"/>
    <w:rsid w:val="00302892"/>
    <w:rsid w:val="0030382C"/>
    <w:rsid w:val="0030395F"/>
    <w:rsid w:val="00304FB7"/>
    <w:rsid w:val="00305D6E"/>
    <w:rsid w:val="0030782E"/>
    <w:rsid w:val="00307F5F"/>
    <w:rsid w:val="00310EA5"/>
    <w:rsid w:val="00312D88"/>
    <w:rsid w:val="00313930"/>
    <w:rsid w:val="00313A31"/>
    <w:rsid w:val="0031459F"/>
    <w:rsid w:val="003159F2"/>
    <w:rsid w:val="00315B52"/>
    <w:rsid w:val="00315D5C"/>
    <w:rsid w:val="00315DE7"/>
    <w:rsid w:val="0031687F"/>
    <w:rsid w:val="00316E62"/>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1FAA"/>
    <w:rsid w:val="003326F6"/>
    <w:rsid w:val="00332A81"/>
    <w:rsid w:val="003348BC"/>
    <w:rsid w:val="00334DEA"/>
    <w:rsid w:val="00336F5F"/>
    <w:rsid w:val="00337408"/>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846"/>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6A3D"/>
    <w:rsid w:val="00357F36"/>
    <w:rsid w:val="0036032B"/>
    <w:rsid w:val="00360C87"/>
    <w:rsid w:val="00360D74"/>
    <w:rsid w:val="0036129B"/>
    <w:rsid w:val="00361949"/>
    <w:rsid w:val="00361BEE"/>
    <w:rsid w:val="00361E35"/>
    <w:rsid w:val="00361F5C"/>
    <w:rsid w:val="003622ED"/>
    <w:rsid w:val="00362C5B"/>
    <w:rsid w:val="00362FDE"/>
    <w:rsid w:val="00364E25"/>
    <w:rsid w:val="00366AF0"/>
    <w:rsid w:val="00367005"/>
    <w:rsid w:val="00367F92"/>
    <w:rsid w:val="0037082E"/>
    <w:rsid w:val="00370AD7"/>
    <w:rsid w:val="003713CA"/>
    <w:rsid w:val="0037201A"/>
    <w:rsid w:val="003729FC"/>
    <w:rsid w:val="00372FCA"/>
    <w:rsid w:val="0037357B"/>
    <w:rsid w:val="00374C87"/>
    <w:rsid w:val="00374CBC"/>
    <w:rsid w:val="003757FF"/>
    <w:rsid w:val="0037645F"/>
    <w:rsid w:val="003766B9"/>
    <w:rsid w:val="0037711C"/>
    <w:rsid w:val="003800AD"/>
    <w:rsid w:val="0038161F"/>
    <w:rsid w:val="00381C86"/>
    <w:rsid w:val="00381F98"/>
    <w:rsid w:val="00382C54"/>
    <w:rsid w:val="0038326C"/>
    <w:rsid w:val="00383766"/>
    <w:rsid w:val="00383C03"/>
    <w:rsid w:val="00385063"/>
    <w:rsid w:val="0038516A"/>
    <w:rsid w:val="003852E4"/>
    <w:rsid w:val="00385654"/>
    <w:rsid w:val="00385BEC"/>
    <w:rsid w:val="00385D77"/>
    <w:rsid w:val="00385FD6"/>
    <w:rsid w:val="0038601E"/>
    <w:rsid w:val="00386623"/>
    <w:rsid w:val="00386FE0"/>
    <w:rsid w:val="00387F45"/>
    <w:rsid w:val="003901EE"/>
    <w:rsid w:val="0039069E"/>
    <w:rsid w:val="003906A1"/>
    <w:rsid w:val="00391845"/>
    <w:rsid w:val="00391862"/>
    <w:rsid w:val="00391E73"/>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0B9B"/>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8CE"/>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C32"/>
    <w:rsid w:val="003D7EBF"/>
    <w:rsid w:val="003E0279"/>
    <w:rsid w:val="003E1102"/>
    <w:rsid w:val="003E1769"/>
    <w:rsid w:val="003E2822"/>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B64"/>
    <w:rsid w:val="003F3F13"/>
    <w:rsid w:val="003F42D3"/>
    <w:rsid w:val="003F4633"/>
    <w:rsid w:val="003F6137"/>
    <w:rsid w:val="003F64C8"/>
    <w:rsid w:val="003F6B76"/>
    <w:rsid w:val="003F773E"/>
    <w:rsid w:val="003F7A1E"/>
    <w:rsid w:val="0040083C"/>
    <w:rsid w:val="004010D0"/>
    <w:rsid w:val="004014AE"/>
    <w:rsid w:val="00401842"/>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A1"/>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695E"/>
    <w:rsid w:val="0042701C"/>
    <w:rsid w:val="0043035E"/>
    <w:rsid w:val="00430648"/>
    <w:rsid w:val="00430E21"/>
    <w:rsid w:val="00430E74"/>
    <w:rsid w:val="0043111F"/>
    <w:rsid w:val="00431DEE"/>
    <w:rsid w:val="00431EBF"/>
    <w:rsid w:val="00432069"/>
    <w:rsid w:val="00432BF8"/>
    <w:rsid w:val="00433465"/>
    <w:rsid w:val="004339CB"/>
    <w:rsid w:val="00434C36"/>
    <w:rsid w:val="00435208"/>
    <w:rsid w:val="00435633"/>
    <w:rsid w:val="00436BF4"/>
    <w:rsid w:val="00437814"/>
    <w:rsid w:val="004378DC"/>
    <w:rsid w:val="004402C9"/>
    <w:rsid w:val="00440FF1"/>
    <w:rsid w:val="004410F5"/>
    <w:rsid w:val="004417F2"/>
    <w:rsid w:val="00441AB8"/>
    <w:rsid w:val="00442556"/>
    <w:rsid w:val="00442799"/>
    <w:rsid w:val="00443B14"/>
    <w:rsid w:val="00443FBF"/>
    <w:rsid w:val="004452DF"/>
    <w:rsid w:val="00447B9C"/>
    <w:rsid w:val="004507E7"/>
    <w:rsid w:val="00450CC0"/>
    <w:rsid w:val="00451729"/>
    <w:rsid w:val="0045288D"/>
    <w:rsid w:val="00453A44"/>
    <w:rsid w:val="00453E8C"/>
    <w:rsid w:val="00453EC6"/>
    <w:rsid w:val="004551E7"/>
    <w:rsid w:val="00455B42"/>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21A5"/>
    <w:rsid w:val="004828D5"/>
    <w:rsid w:val="00482AD0"/>
    <w:rsid w:val="00482AF6"/>
    <w:rsid w:val="004833E9"/>
    <w:rsid w:val="00484651"/>
    <w:rsid w:val="0048577B"/>
    <w:rsid w:val="00486EB3"/>
    <w:rsid w:val="004871DF"/>
    <w:rsid w:val="00487778"/>
    <w:rsid w:val="00490D01"/>
    <w:rsid w:val="00491CAF"/>
    <w:rsid w:val="004928A3"/>
    <w:rsid w:val="00492A82"/>
    <w:rsid w:val="00492D28"/>
    <w:rsid w:val="004943BA"/>
    <w:rsid w:val="0049468A"/>
    <w:rsid w:val="00495DAB"/>
    <w:rsid w:val="00495F26"/>
    <w:rsid w:val="004967AA"/>
    <w:rsid w:val="004968F3"/>
    <w:rsid w:val="00497B74"/>
    <w:rsid w:val="004A0AF4"/>
    <w:rsid w:val="004A0FC9"/>
    <w:rsid w:val="004A2C34"/>
    <w:rsid w:val="004A3A00"/>
    <w:rsid w:val="004A3C8E"/>
    <w:rsid w:val="004A4816"/>
    <w:rsid w:val="004A4F70"/>
    <w:rsid w:val="004A5537"/>
    <w:rsid w:val="004A7240"/>
    <w:rsid w:val="004A7935"/>
    <w:rsid w:val="004A7D25"/>
    <w:rsid w:val="004B034B"/>
    <w:rsid w:val="004B2117"/>
    <w:rsid w:val="004B371E"/>
    <w:rsid w:val="004B493F"/>
    <w:rsid w:val="004B50D6"/>
    <w:rsid w:val="004B7780"/>
    <w:rsid w:val="004C0BD8"/>
    <w:rsid w:val="004C0F0A"/>
    <w:rsid w:val="004C24B3"/>
    <w:rsid w:val="004C3C2A"/>
    <w:rsid w:val="004C6052"/>
    <w:rsid w:val="004C695B"/>
    <w:rsid w:val="004C6C29"/>
    <w:rsid w:val="004C75A4"/>
    <w:rsid w:val="004C7CE0"/>
    <w:rsid w:val="004D03A1"/>
    <w:rsid w:val="004D05BE"/>
    <w:rsid w:val="004D071D"/>
    <w:rsid w:val="004D0F1C"/>
    <w:rsid w:val="004D2D75"/>
    <w:rsid w:val="004D4450"/>
    <w:rsid w:val="004D4D0B"/>
    <w:rsid w:val="004D5452"/>
    <w:rsid w:val="004D5F1F"/>
    <w:rsid w:val="004D6AB7"/>
    <w:rsid w:val="004D6BE8"/>
    <w:rsid w:val="004D6ED8"/>
    <w:rsid w:val="004D7159"/>
    <w:rsid w:val="004D7188"/>
    <w:rsid w:val="004D783E"/>
    <w:rsid w:val="004E0097"/>
    <w:rsid w:val="004E0209"/>
    <w:rsid w:val="004E040B"/>
    <w:rsid w:val="004E0C88"/>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4FD"/>
    <w:rsid w:val="005235B6"/>
    <w:rsid w:val="005237D9"/>
    <w:rsid w:val="00523B85"/>
    <w:rsid w:val="005243B4"/>
    <w:rsid w:val="00525A98"/>
    <w:rsid w:val="00525FEE"/>
    <w:rsid w:val="00527489"/>
    <w:rsid w:val="00527551"/>
    <w:rsid w:val="00527BB3"/>
    <w:rsid w:val="0053042E"/>
    <w:rsid w:val="00531507"/>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2FC"/>
    <w:rsid w:val="00561ADD"/>
    <w:rsid w:val="00562627"/>
    <w:rsid w:val="00562B7C"/>
    <w:rsid w:val="00562DFD"/>
    <w:rsid w:val="0056327A"/>
    <w:rsid w:val="00563B85"/>
    <w:rsid w:val="00563B9C"/>
    <w:rsid w:val="00566926"/>
    <w:rsid w:val="005671F7"/>
    <w:rsid w:val="00567934"/>
    <w:rsid w:val="00567BCA"/>
    <w:rsid w:val="00567F76"/>
    <w:rsid w:val="005702B6"/>
    <w:rsid w:val="005703A1"/>
    <w:rsid w:val="0057046A"/>
    <w:rsid w:val="005712BF"/>
    <w:rsid w:val="00571574"/>
    <w:rsid w:val="00571583"/>
    <w:rsid w:val="00572BF3"/>
    <w:rsid w:val="00572E7A"/>
    <w:rsid w:val="00573EBD"/>
    <w:rsid w:val="005740DF"/>
    <w:rsid w:val="00574541"/>
    <w:rsid w:val="00574757"/>
    <w:rsid w:val="00576BBC"/>
    <w:rsid w:val="00580824"/>
    <w:rsid w:val="00580C7C"/>
    <w:rsid w:val="00583212"/>
    <w:rsid w:val="00584338"/>
    <w:rsid w:val="00585D8F"/>
    <w:rsid w:val="00586072"/>
    <w:rsid w:val="0058644C"/>
    <w:rsid w:val="005868C2"/>
    <w:rsid w:val="00587364"/>
    <w:rsid w:val="00587F10"/>
    <w:rsid w:val="00590A65"/>
    <w:rsid w:val="00591351"/>
    <w:rsid w:val="005920E4"/>
    <w:rsid w:val="005937C4"/>
    <w:rsid w:val="00595AFA"/>
    <w:rsid w:val="00596243"/>
    <w:rsid w:val="00596413"/>
    <w:rsid w:val="00596B6A"/>
    <w:rsid w:val="00597696"/>
    <w:rsid w:val="005A0854"/>
    <w:rsid w:val="005A09A7"/>
    <w:rsid w:val="005A0EC4"/>
    <w:rsid w:val="005A16CF"/>
    <w:rsid w:val="005A1A3D"/>
    <w:rsid w:val="005A1D61"/>
    <w:rsid w:val="005A23DB"/>
    <w:rsid w:val="005A2BE2"/>
    <w:rsid w:val="005A2ECA"/>
    <w:rsid w:val="005A30D6"/>
    <w:rsid w:val="005A4504"/>
    <w:rsid w:val="005A689C"/>
    <w:rsid w:val="005A69C4"/>
    <w:rsid w:val="005A6BC3"/>
    <w:rsid w:val="005A78A9"/>
    <w:rsid w:val="005B03DA"/>
    <w:rsid w:val="005B151D"/>
    <w:rsid w:val="005B264E"/>
    <w:rsid w:val="005B26B0"/>
    <w:rsid w:val="005B2BA0"/>
    <w:rsid w:val="005B31EA"/>
    <w:rsid w:val="005B34A6"/>
    <w:rsid w:val="005B3B6F"/>
    <w:rsid w:val="005B3C0E"/>
    <w:rsid w:val="005B5095"/>
    <w:rsid w:val="005B53A0"/>
    <w:rsid w:val="005B55BC"/>
    <w:rsid w:val="005B55FB"/>
    <w:rsid w:val="005B6C67"/>
    <w:rsid w:val="005B727A"/>
    <w:rsid w:val="005C0CBC"/>
    <w:rsid w:val="005C1DCB"/>
    <w:rsid w:val="005C22C4"/>
    <w:rsid w:val="005C4204"/>
    <w:rsid w:val="005C45E7"/>
    <w:rsid w:val="005C6389"/>
    <w:rsid w:val="005C66D3"/>
    <w:rsid w:val="005C6823"/>
    <w:rsid w:val="005C7094"/>
    <w:rsid w:val="005D0C26"/>
    <w:rsid w:val="005D0C43"/>
    <w:rsid w:val="005D13B7"/>
    <w:rsid w:val="005D1461"/>
    <w:rsid w:val="005D17BE"/>
    <w:rsid w:val="005D1FD5"/>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5A7"/>
    <w:rsid w:val="005F0839"/>
    <w:rsid w:val="005F19DD"/>
    <w:rsid w:val="005F2202"/>
    <w:rsid w:val="005F23B2"/>
    <w:rsid w:val="005F47C8"/>
    <w:rsid w:val="005F4AD8"/>
    <w:rsid w:val="005F5ADA"/>
    <w:rsid w:val="005F695C"/>
    <w:rsid w:val="005F71B8"/>
    <w:rsid w:val="005F72AE"/>
    <w:rsid w:val="005F7C51"/>
    <w:rsid w:val="00600A10"/>
    <w:rsid w:val="006033FD"/>
    <w:rsid w:val="00605F0A"/>
    <w:rsid w:val="0060743D"/>
    <w:rsid w:val="00610293"/>
    <w:rsid w:val="006104BB"/>
    <w:rsid w:val="006111B6"/>
    <w:rsid w:val="00611652"/>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4BB"/>
    <w:rsid w:val="00625B73"/>
    <w:rsid w:val="00625C33"/>
    <w:rsid w:val="00626151"/>
    <w:rsid w:val="00626D26"/>
    <w:rsid w:val="00627431"/>
    <w:rsid w:val="00627F4F"/>
    <w:rsid w:val="006302F7"/>
    <w:rsid w:val="006307C2"/>
    <w:rsid w:val="00630EC2"/>
    <w:rsid w:val="00631EB7"/>
    <w:rsid w:val="006328DF"/>
    <w:rsid w:val="00633A8F"/>
    <w:rsid w:val="006346CB"/>
    <w:rsid w:val="00635005"/>
    <w:rsid w:val="00635200"/>
    <w:rsid w:val="006362D2"/>
    <w:rsid w:val="00636633"/>
    <w:rsid w:val="0063727C"/>
    <w:rsid w:val="00637995"/>
    <w:rsid w:val="00637D47"/>
    <w:rsid w:val="006416FF"/>
    <w:rsid w:val="00641F2A"/>
    <w:rsid w:val="00644E29"/>
    <w:rsid w:val="0064617E"/>
    <w:rsid w:val="00646871"/>
    <w:rsid w:val="0065068D"/>
    <w:rsid w:val="00651442"/>
    <w:rsid w:val="00651FCD"/>
    <w:rsid w:val="006522D4"/>
    <w:rsid w:val="00653BBC"/>
    <w:rsid w:val="006548B7"/>
    <w:rsid w:val="00654B3B"/>
    <w:rsid w:val="00654C35"/>
    <w:rsid w:val="00654DB4"/>
    <w:rsid w:val="00654F93"/>
    <w:rsid w:val="00655B03"/>
    <w:rsid w:val="00656413"/>
    <w:rsid w:val="00656882"/>
    <w:rsid w:val="00657061"/>
    <w:rsid w:val="00657363"/>
    <w:rsid w:val="00657539"/>
    <w:rsid w:val="00657DBD"/>
    <w:rsid w:val="006600CB"/>
    <w:rsid w:val="00660ACE"/>
    <w:rsid w:val="00660C9B"/>
    <w:rsid w:val="00660F53"/>
    <w:rsid w:val="00662343"/>
    <w:rsid w:val="0066275F"/>
    <w:rsid w:val="006629A3"/>
    <w:rsid w:val="00662BE6"/>
    <w:rsid w:val="0066479C"/>
    <w:rsid w:val="0066483B"/>
    <w:rsid w:val="00664888"/>
    <w:rsid w:val="006648D5"/>
    <w:rsid w:val="00664C1F"/>
    <w:rsid w:val="00664CCC"/>
    <w:rsid w:val="0067069C"/>
    <w:rsid w:val="00670DF9"/>
    <w:rsid w:val="00671F29"/>
    <w:rsid w:val="00672466"/>
    <w:rsid w:val="00672DFA"/>
    <w:rsid w:val="0067305F"/>
    <w:rsid w:val="00673427"/>
    <w:rsid w:val="00673E73"/>
    <w:rsid w:val="006749BB"/>
    <w:rsid w:val="0067546C"/>
    <w:rsid w:val="0067737F"/>
    <w:rsid w:val="00680308"/>
    <w:rsid w:val="00681357"/>
    <w:rsid w:val="006813E4"/>
    <w:rsid w:val="00682578"/>
    <w:rsid w:val="0068276E"/>
    <w:rsid w:val="00683304"/>
    <w:rsid w:val="006833D8"/>
    <w:rsid w:val="0068429C"/>
    <w:rsid w:val="00685816"/>
    <w:rsid w:val="00685CC1"/>
    <w:rsid w:val="006861D2"/>
    <w:rsid w:val="0068737C"/>
    <w:rsid w:val="00687476"/>
    <w:rsid w:val="0068750C"/>
    <w:rsid w:val="0069038E"/>
    <w:rsid w:val="00690EB5"/>
    <w:rsid w:val="006919C6"/>
    <w:rsid w:val="006925B5"/>
    <w:rsid w:val="00692E0D"/>
    <w:rsid w:val="00692FAE"/>
    <w:rsid w:val="006942B6"/>
    <w:rsid w:val="00694E6D"/>
    <w:rsid w:val="0069501E"/>
    <w:rsid w:val="00695926"/>
    <w:rsid w:val="0069616D"/>
    <w:rsid w:val="00696C4C"/>
    <w:rsid w:val="006976B8"/>
    <w:rsid w:val="00697E1B"/>
    <w:rsid w:val="006A0B0D"/>
    <w:rsid w:val="006A3117"/>
    <w:rsid w:val="006A352E"/>
    <w:rsid w:val="006A3A0E"/>
    <w:rsid w:val="006A3E72"/>
    <w:rsid w:val="006A3EB3"/>
    <w:rsid w:val="006A4F60"/>
    <w:rsid w:val="006A503E"/>
    <w:rsid w:val="006A59BC"/>
    <w:rsid w:val="006A5A40"/>
    <w:rsid w:val="006A612E"/>
    <w:rsid w:val="006A67EB"/>
    <w:rsid w:val="006A6A83"/>
    <w:rsid w:val="006A7C3D"/>
    <w:rsid w:val="006A7CFC"/>
    <w:rsid w:val="006A7F86"/>
    <w:rsid w:val="006B0ECC"/>
    <w:rsid w:val="006B217D"/>
    <w:rsid w:val="006B29D1"/>
    <w:rsid w:val="006B30D6"/>
    <w:rsid w:val="006B3918"/>
    <w:rsid w:val="006B52BF"/>
    <w:rsid w:val="006C0178"/>
    <w:rsid w:val="006C063A"/>
    <w:rsid w:val="006C1785"/>
    <w:rsid w:val="006C1FA8"/>
    <w:rsid w:val="006C218C"/>
    <w:rsid w:val="006C2C97"/>
    <w:rsid w:val="006C31A8"/>
    <w:rsid w:val="006C3C41"/>
    <w:rsid w:val="006C41F1"/>
    <w:rsid w:val="006C4292"/>
    <w:rsid w:val="006C452C"/>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471"/>
    <w:rsid w:val="006E2A5A"/>
    <w:rsid w:val="006E2D44"/>
    <w:rsid w:val="006E2DA0"/>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BD"/>
    <w:rsid w:val="00704BBA"/>
    <w:rsid w:val="00704BDE"/>
    <w:rsid w:val="00711472"/>
    <w:rsid w:val="00711E05"/>
    <w:rsid w:val="007121E9"/>
    <w:rsid w:val="0071249E"/>
    <w:rsid w:val="00712830"/>
    <w:rsid w:val="00713639"/>
    <w:rsid w:val="00714DE0"/>
    <w:rsid w:val="00715091"/>
    <w:rsid w:val="00715D44"/>
    <w:rsid w:val="007161E5"/>
    <w:rsid w:val="007164A7"/>
    <w:rsid w:val="00716DFF"/>
    <w:rsid w:val="00717211"/>
    <w:rsid w:val="0071730F"/>
    <w:rsid w:val="00717549"/>
    <w:rsid w:val="00720723"/>
    <w:rsid w:val="00721A60"/>
    <w:rsid w:val="007220CF"/>
    <w:rsid w:val="00722204"/>
    <w:rsid w:val="00723821"/>
    <w:rsid w:val="00724275"/>
    <w:rsid w:val="00724942"/>
    <w:rsid w:val="00724F1A"/>
    <w:rsid w:val="00727341"/>
    <w:rsid w:val="00727AAE"/>
    <w:rsid w:val="00727C63"/>
    <w:rsid w:val="00727E1D"/>
    <w:rsid w:val="00730B92"/>
    <w:rsid w:val="0073314B"/>
    <w:rsid w:val="00733439"/>
    <w:rsid w:val="00733E36"/>
    <w:rsid w:val="00734AC1"/>
    <w:rsid w:val="00734B1C"/>
    <w:rsid w:val="00734C35"/>
    <w:rsid w:val="00734F1A"/>
    <w:rsid w:val="00736065"/>
    <w:rsid w:val="00736B8A"/>
    <w:rsid w:val="00736C8F"/>
    <w:rsid w:val="00736C95"/>
    <w:rsid w:val="007370A1"/>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7CF"/>
    <w:rsid w:val="0076096A"/>
    <w:rsid w:val="00760A31"/>
    <w:rsid w:val="00760D89"/>
    <w:rsid w:val="00760E8D"/>
    <w:rsid w:val="0076196C"/>
    <w:rsid w:val="00764388"/>
    <w:rsid w:val="007654A1"/>
    <w:rsid w:val="00766B1A"/>
    <w:rsid w:val="00766DFE"/>
    <w:rsid w:val="00770099"/>
    <w:rsid w:val="0077010C"/>
    <w:rsid w:val="00770717"/>
    <w:rsid w:val="00772027"/>
    <w:rsid w:val="007724D5"/>
    <w:rsid w:val="00773B49"/>
    <w:rsid w:val="007740C0"/>
    <w:rsid w:val="0077583A"/>
    <w:rsid w:val="0077584D"/>
    <w:rsid w:val="0077797F"/>
    <w:rsid w:val="007807A4"/>
    <w:rsid w:val="00780B5D"/>
    <w:rsid w:val="007828FA"/>
    <w:rsid w:val="00783318"/>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37F0"/>
    <w:rsid w:val="00793E0A"/>
    <w:rsid w:val="0079465B"/>
    <w:rsid w:val="00794B1D"/>
    <w:rsid w:val="00794BC4"/>
    <w:rsid w:val="00794D0E"/>
    <w:rsid w:val="00794F1E"/>
    <w:rsid w:val="00795241"/>
    <w:rsid w:val="00795349"/>
    <w:rsid w:val="0079538C"/>
    <w:rsid w:val="007955EB"/>
    <w:rsid w:val="007957FB"/>
    <w:rsid w:val="00795C50"/>
    <w:rsid w:val="0079629C"/>
    <w:rsid w:val="00796B1E"/>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498E"/>
    <w:rsid w:val="007B4A42"/>
    <w:rsid w:val="007B5965"/>
    <w:rsid w:val="007B5DB4"/>
    <w:rsid w:val="007B68BE"/>
    <w:rsid w:val="007B71BC"/>
    <w:rsid w:val="007B793D"/>
    <w:rsid w:val="007B7D1C"/>
    <w:rsid w:val="007C0795"/>
    <w:rsid w:val="007C08C4"/>
    <w:rsid w:val="007C13AC"/>
    <w:rsid w:val="007C14AD"/>
    <w:rsid w:val="007C4338"/>
    <w:rsid w:val="007C58A5"/>
    <w:rsid w:val="007C6C61"/>
    <w:rsid w:val="007C6D34"/>
    <w:rsid w:val="007C75A0"/>
    <w:rsid w:val="007D08AB"/>
    <w:rsid w:val="007D08BB"/>
    <w:rsid w:val="007D0D7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DC3"/>
    <w:rsid w:val="007E3F48"/>
    <w:rsid w:val="007E41C2"/>
    <w:rsid w:val="007E41CB"/>
    <w:rsid w:val="007E5479"/>
    <w:rsid w:val="007E5F8E"/>
    <w:rsid w:val="007E63C8"/>
    <w:rsid w:val="007E6B46"/>
    <w:rsid w:val="007E79A4"/>
    <w:rsid w:val="007E7D89"/>
    <w:rsid w:val="007F0523"/>
    <w:rsid w:val="007F0543"/>
    <w:rsid w:val="007F072E"/>
    <w:rsid w:val="007F1A4E"/>
    <w:rsid w:val="007F2366"/>
    <w:rsid w:val="007F36D5"/>
    <w:rsid w:val="007F3B61"/>
    <w:rsid w:val="007F6029"/>
    <w:rsid w:val="007F6EC7"/>
    <w:rsid w:val="007F7294"/>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43CA"/>
    <w:rsid w:val="00814761"/>
    <w:rsid w:val="00814940"/>
    <w:rsid w:val="00815A3E"/>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40F"/>
    <w:rsid w:val="00822776"/>
    <w:rsid w:val="00822EA3"/>
    <w:rsid w:val="00822F3F"/>
    <w:rsid w:val="0082426B"/>
    <w:rsid w:val="0082437A"/>
    <w:rsid w:val="00824F6B"/>
    <w:rsid w:val="0082502E"/>
    <w:rsid w:val="00825F4B"/>
    <w:rsid w:val="00827543"/>
    <w:rsid w:val="00827E35"/>
    <w:rsid w:val="00830ACB"/>
    <w:rsid w:val="0083127F"/>
    <w:rsid w:val="008312B9"/>
    <w:rsid w:val="00831EDC"/>
    <w:rsid w:val="00832700"/>
    <w:rsid w:val="00832898"/>
    <w:rsid w:val="008332BC"/>
    <w:rsid w:val="0083420E"/>
    <w:rsid w:val="008350AF"/>
    <w:rsid w:val="00835402"/>
    <w:rsid w:val="00835499"/>
    <w:rsid w:val="00835A0A"/>
    <w:rsid w:val="00835ECD"/>
    <w:rsid w:val="008369E5"/>
    <w:rsid w:val="008377E3"/>
    <w:rsid w:val="008378AD"/>
    <w:rsid w:val="008378E7"/>
    <w:rsid w:val="00840667"/>
    <w:rsid w:val="00840AAB"/>
    <w:rsid w:val="00841273"/>
    <w:rsid w:val="008412D4"/>
    <w:rsid w:val="0084171B"/>
    <w:rsid w:val="008422D2"/>
    <w:rsid w:val="00842C5E"/>
    <w:rsid w:val="00843219"/>
    <w:rsid w:val="00843706"/>
    <w:rsid w:val="00843ACD"/>
    <w:rsid w:val="008445B9"/>
    <w:rsid w:val="00845E60"/>
    <w:rsid w:val="00846163"/>
    <w:rsid w:val="008502D3"/>
    <w:rsid w:val="00850365"/>
    <w:rsid w:val="00850566"/>
    <w:rsid w:val="00850C70"/>
    <w:rsid w:val="00850D18"/>
    <w:rsid w:val="008529F5"/>
    <w:rsid w:val="00852B3C"/>
    <w:rsid w:val="008532E6"/>
    <w:rsid w:val="00853FF2"/>
    <w:rsid w:val="0085527D"/>
    <w:rsid w:val="008556AE"/>
    <w:rsid w:val="008558D5"/>
    <w:rsid w:val="00855910"/>
    <w:rsid w:val="0085795D"/>
    <w:rsid w:val="008615A1"/>
    <w:rsid w:val="0086275A"/>
    <w:rsid w:val="00862936"/>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F96"/>
    <w:rsid w:val="00887583"/>
    <w:rsid w:val="00887D2B"/>
    <w:rsid w:val="008909A8"/>
    <w:rsid w:val="00890F14"/>
    <w:rsid w:val="00891445"/>
    <w:rsid w:val="00892781"/>
    <w:rsid w:val="0089394E"/>
    <w:rsid w:val="008939BF"/>
    <w:rsid w:val="00895A28"/>
    <w:rsid w:val="00895DFC"/>
    <w:rsid w:val="00897183"/>
    <w:rsid w:val="008A0897"/>
    <w:rsid w:val="008A2992"/>
    <w:rsid w:val="008A307C"/>
    <w:rsid w:val="008A37FB"/>
    <w:rsid w:val="008A5A94"/>
    <w:rsid w:val="008A5AFD"/>
    <w:rsid w:val="008A5CE8"/>
    <w:rsid w:val="008A6CD4"/>
    <w:rsid w:val="008A718B"/>
    <w:rsid w:val="008A788A"/>
    <w:rsid w:val="008B1403"/>
    <w:rsid w:val="008B47B4"/>
    <w:rsid w:val="008B4925"/>
    <w:rsid w:val="008B5396"/>
    <w:rsid w:val="008B581F"/>
    <w:rsid w:val="008B687B"/>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B11"/>
    <w:rsid w:val="008C5C23"/>
    <w:rsid w:val="008C5D4E"/>
    <w:rsid w:val="008C5E07"/>
    <w:rsid w:val="008C607E"/>
    <w:rsid w:val="008C7A4B"/>
    <w:rsid w:val="008D0052"/>
    <w:rsid w:val="008D0C05"/>
    <w:rsid w:val="008D1493"/>
    <w:rsid w:val="008D1542"/>
    <w:rsid w:val="008D3AFB"/>
    <w:rsid w:val="008D668D"/>
    <w:rsid w:val="008D6CB2"/>
    <w:rsid w:val="008D70B8"/>
    <w:rsid w:val="008D71CE"/>
    <w:rsid w:val="008D7504"/>
    <w:rsid w:val="008D779E"/>
    <w:rsid w:val="008E0383"/>
    <w:rsid w:val="008E0AAE"/>
    <w:rsid w:val="008E0E94"/>
    <w:rsid w:val="008E0ECD"/>
    <w:rsid w:val="008E1234"/>
    <w:rsid w:val="008E18A5"/>
    <w:rsid w:val="008E197A"/>
    <w:rsid w:val="008E3BE0"/>
    <w:rsid w:val="008E444B"/>
    <w:rsid w:val="008E5787"/>
    <w:rsid w:val="008E7C13"/>
    <w:rsid w:val="008F039B"/>
    <w:rsid w:val="008F0645"/>
    <w:rsid w:val="008F14B5"/>
    <w:rsid w:val="008F1C67"/>
    <w:rsid w:val="008F238D"/>
    <w:rsid w:val="008F2611"/>
    <w:rsid w:val="008F3943"/>
    <w:rsid w:val="008F4312"/>
    <w:rsid w:val="008F432D"/>
    <w:rsid w:val="008F4414"/>
    <w:rsid w:val="008F5784"/>
    <w:rsid w:val="008F7F65"/>
    <w:rsid w:val="009008D2"/>
    <w:rsid w:val="009015B6"/>
    <w:rsid w:val="009041A6"/>
    <w:rsid w:val="00904ED4"/>
    <w:rsid w:val="00905791"/>
    <w:rsid w:val="009057D2"/>
    <w:rsid w:val="00905963"/>
    <w:rsid w:val="00905A7F"/>
    <w:rsid w:val="00905B52"/>
    <w:rsid w:val="00906247"/>
    <w:rsid w:val="009064A2"/>
    <w:rsid w:val="0090675B"/>
    <w:rsid w:val="00906819"/>
    <w:rsid w:val="009075E5"/>
    <w:rsid w:val="009107F3"/>
    <w:rsid w:val="00910DE7"/>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1B93"/>
    <w:rsid w:val="009225A1"/>
    <w:rsid w:val="009225A7"/>
    <w:rsid w:val="0092303E"/>
    <w:rsid w:val="00924D34"/>
    <w:rsid w:val="00926FBD"/>
    <w:rsid w:val="009278D5"/>
    <w:rsid w:val="00927FEB"/>
    <w:rsid w:val="00930A20"/>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511"/>
    <w:rsid w:val="009459D6"/>
    <w:rsid w:val="00945D55"/>
    <w:rsid w:val="009460BB"/>
    <w:rsid w:val="00946444"/>
    <w:rsid w:val="00947FF8"/>
    <w:rsid w:val="0095165A"/>
    <w:rsid w:val="00951CC8"/>
    <w:rsid w:val="00951CE8"/>
    <w:rsid w:val="0095229D"/>
    <w:rsid w:val="00952D70"/>
    <w:rsid w:val="00953565"/>
    <w:rsid w:val="00953C84"/>
    <w:rsid w:val="00954C90"/>
    <w:rsid w:val="00954F8A"/>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1F67"/>
    <w:rsid w:val="00982037"/>
    <w:rsid w:val="009824DF"/>
    <w:rsid w:val="0098358E"/>
    <w:rsid w:val="0098361B"/>
    <w:rsid w:val="00983973"/>
    <w:rsid w:val="0098405A"/>
    <w:rsid w:val="0098426F"/>
    <w:rsid w:val="009862A7"/>
    <w:rsid w:val="009865C0"/>
    <w:rsid w:val="009877D2"/>
    <w:rsid w:val="00987845"/>
    <w:rsid w:val="009907C0"/>
    <w:rsid w:val="00990E5A"/>
    <w:rsid w:val="0099139B"/>
    <w:rsid w:val="00991A93"/>
    <w:rsid w:val="00992223"/>
    <w:rsid w:val="00993BF3"/>
    <w:rsid w:val="00994683"/>
    <w:rsid w:val="009948C1"/>
    <w:rsid w:val="00994E14"/>
    <w:rsid w:val="00994E32"/>
    <w:rsid w:val="0099614E"/>
    <w:rsid w:val="00996772"/>
    <w:rsid w:val="00996806"/>
    <w:rsid w:val="00996DB7"/>
    <w:rsid w:val="00997A7D"/>
    <w:rsid w:val="009A0E5E"/>
    <w:rsid w:val="009A0F09"/>
    <w:rsid w:val="009A12F2"/>
    <w:rsid w:val="009A18A2"/>
    <w:rsid w:val="009A1B36"/>
    <w:rsid w:val="009A3C10"/>
    <w:rsid w:val="009A44FA"/>
    <w:rsid w:val="009A464E"/>
    <w:rsid w:val="009A4689"/>
    <w:rsid w:val="009A49F0"/>
    <w:rsid w:val="009A4F06"/>
    <w:rsid w:val="009A6136"/>
    <w:rsid w:val="009A6506"/>
    <w:rsid w:val="009A7621"/>
    <w:rsid w:val="009B09CD"/>
    <w:rsid w:val="009B0D82"/>
    <w:rsid w:val="009B2383"/>
    <w:rsid w:val="009B2392"/>
    <w:rsid w:val="009B4356"/>
    <w:rsid w:val="009B73F9"/>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090"/>
    <w:rsid w:val="009D444C"/>
    <w:rsid w:val="009D4525"/>
    <w:rsid w:val="009D473A"/>
    <w:rsid w:val="009D4B14"/>
    <w:rsid w:val="009D68D2"/>
    <w:rsid w:val="009D789D"/>
    <w:rsid w:val="009D7B9E"/>
    <w:rsid w:val="009E096B"/>
    <w:rsid w:val="009E0E9E"/>
    <w:rsid w:val="009E10B3"/>
    <w:rsid w:val="009E1533"/>
    <w:rsid w:val="009E1B85"/>
    <w:rsid w:val="009E2715"/>
    <w:rsid w:val="009E2785"/>
    <w:rsid w:val="009E4950"/>
    <w:rsid w:val="009E4C1F"/>
    <w:rsid w:val="009E4F95"/>
    <w:rsid w:val="009E5208"/>
    <w:rsid w:val="009E540E"/>
    <w:rsid w:val="009E5718"/>
    <w:rsid w:val="009E5870"/>
    <w:rsid w:val="009E5AFD"/>
    <w:rsid w:val="009E663E"/>
    <w:rsid w:val="009F08F6"/>
    <w:rsid w:val="009F0CDB"/>
    <w:rsid w:val="009F17CA"/>
    <w:rsid w:val="009F379B"/>
    <w:rsid w:val="009F39CB"/>
    <w:rsid w:val="009F3F07"/>
    <w:rsid w:val="009F4C42"/>
    <w:rsid w:val="009F5117"/>
    <w:rsid w:val="009F579C"/>
    <w:rsid w:val="009F5955"/>
    <w:rsid w:val="009F6D74"/>
    <w:rsid w:val="009F7987"/>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3F51"/>
    <w:rsid w:val="00A15D7D"/>
    <w:rsid w:val="00A17B98"/>
    <w:rsid w:val="00A20076"/>
    <w:rsid w:val="00A215F4"/>
    <w:rsid w:val="00A219E7"/>
    <w:rsid w:val="00A21F02"/>
    <w:rsid w:val="00A2266F"/>
    <w:rsid w:val="00A2290B"/>
    <w:rsid w:val="00A229E4"/>
    <w:rsid w:val="00A2417A"/>
    <w:rsid w:val="00A246C2"/>
    <w:rsid w:val="00A264A6"/>
    <w:rsid w:val="00A26757"/>
    <w:rsid w:val="00A26D8D"/>
    <w:rsid w:val="00A27245"/>
    <w:rsid w:val="00A27692"/>
    <w:rsid w:val="00A31647"/>
    <w:rsid w:val="00A32C39"/>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1EA"/>
    <w:rsid w:val="00A46AF0"/>
    <w:rsid w:val="00A477E6"/>
    <w:rsid w:val="00A4790E"/>
    <w:rsid w:val="00A47929"/>
    <w:rsid w:val="00A47C1B"/>
    <w:rsid w:val="00A515FC"/>
    <w:rsid w:val="00A51BD6"/>
    <w:rsid w:val="00A52B71"/>
    <w:rsid w:val="00A52DD8"/>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640"/>
    <w:rsid w:val="00A66984"/>
    <w:rsid w:val="00A66CBC"/>
    <w:rsid w:val="00A7025D"/>
    <w:rsid w:val="00A70386"/>
    <w:rsid w:val="00A70990"/>
    <w:rsid w:val="00A717AC"/>
    <w:rsid w:val="00A73F17"/>
    <w:rsid w:val="00A764B4"/>
    <w:rsid w:val="00A773A5"/>
    <w:rsid w:val="00A8091D"/>
    <w:rsid w:val="00A809AC"/>
    <w:rsid w:val="00A80E2F"/>
    <w:rsid w:val="00A81018"/>
    <w:rsid w:val="00A83582"/>
    <w:rsid w:val="00A841CC"/>
    <w:rsid w:val="00A844CE"/>
    <w:rsid w:val="00A84FE2"/>
    <w:rsid w:val="00A866B6"/>
    <w:rsid w:val="00A869D2"/>
    <w:rsid w:val="00A87792"/>
    <w:rsid w:val="00A8780D"/>
    <w:rsid w:val="00A878E8"/>
    <w:rsid w:val="00A87ECC"/>
    <w:rsid w:val="00A90385"/>
    <w:rsid w:val="00A903F3"/>
    <w:rsid w:val="00A9061B"/>
    <w:rsid w:val="00A90A42"/>
    <w:rsid w:val="00A911C0"/>
    <w:rsid w:val="00A91EAA"/>
    <w:rsid w:val="00A9264B"/>
    <w:rsid w:val="00A9390F"/>
    <w:rsid w:val="00A95E21"/>
    <w:rsid w:val="00A963A4"/>
    <w:rsid w:val="00A96DCC"/>
    <w:rsid w:val="00AA188F"/>
    <w:rsid w:val="00AA2B9C"/>
    <w:rsid w:val="00AA39EA"/>
    <w:rsid w:val="00AA3B7A"/>
    <w:rsid w:val="00AA3C3D"/>
    <w:rsid w:val="00AA4297"/>
    <w:rsid w:val="00AA53B0"/>
    <w:rsid w:val="00AA5DC6"/>
    <w:rsid w:val="00AA5F92"/>
    <w:rsid w:val="00AA63A9"/>
    <w:rsid w:val="00AA63DE"/>
    <w:rsid w:val="00AA6D38"/>
    <w:rsid w:val="00AA6F19"/>
    <w:rsid w:val="00AA7997"/>
    <w:rsid w:val="00AA7E07"/>
    <w:rsid w:val="00AB02D1"/>
    <w:rsid w:val="00AB0B3D"/>
    <w:rsid w:val="00AB0FFA"/>
    <w:rsid w:val="00AB1112"/>
    <w:rsid w:val="00AB1493"/>
    <w:rsid w:val="00AB1607"/>
    <w:rsid w:val="00AB17F6"/>
    <w:rsid w:val="00AB28E6"/>
    <w:rsid w:val="00AB4292"/>
    <w:rsid w:val="00AB4E03"/>
    <w:rsid w:val="00AB7D26"/>
    <w:rsid w:val="00AC0237"/>
    <w:rsid w:val="00AC0AC0"/>
    <w:rsid w:val="00AC0FAC"/>
    <w:rsid w:val="00AC1B7C"/>
    <w:rsid w:val="00AC221D"/>
    <w:rsid w:val="00AC3A4B"/>
    <w:rsid w:val="00AC4D57"/>
    <w:rsid w:val="00AC4E18"/>
    <w:rsid w:val="00AC60C2"/>
    <w:rsid w:val="00AC76C6"/>
    <w:rsid w:val="00AD0F4F"/>
    <w:rsid w:val="00AD268D"/>
    <w:rsid w:val="00AD3749"/>
    <w:rsid w:val="00AD3A3E"/>
    <w:rsid w:val="00AD3B12"/>
    <w:rsid w:val="00AD3F85"/>
    <w:rsid w:val="00AD6723"/>
    <w:rsid w:val="00AD6AE6"/>
    <w:rsid w:val="00AD77C0"/>
    <w:rsid w:val="00AE0A93"/>
    <w:rsid w:val="00AE18EB"/>
    <w:rsid w:val="00AE1BE6"/>
    <w:rsid w:val="00AE2968"/>
    <w:rsid w:val="00AE7BCF"/>
    <w:rsid w:val="00AE7D6D"/>
    <w:rsid w:val="00AF090C"/>
    <w:rsid w:val="00AF0CF2"/>
    <w:rsid w:val="00AF1262"/>
    <w:rsid w:val="00AF1B15"/>
    <w:rsid w:val="00AF1C91"/>
    <w:rsid w:val="00AF1D18"/>
    <w:rsid w:val="00AF298F"/>
    <w:rsid w:val="00AF476B"/>
    <w:rsid w:val="00AF4966"/>
    <w:rsid w:val="00AF5827"/>
    <w:rsid w:val="00AF6033"/>
    <w:rsid w:val="00AF794B"/>
    <w:rsid w:val="00B004F3"/>
    <w:rsid w:val="00B0051A"/>
    <w:rsid w:val="00B00CD6"/>
    <w:rsid w:val="00B01301"/>
    <w:rsid w:val="00B02797"/>
    <w:rsid w:val="00B02952"/>
    <w:rsid w:val="00B03DB7"/>
    <w:rsid w:val="00B03EF9"/>
    <w:rsid w:val="00B03EFB"/>
    <w:rsid w:val="00B04699"/>
    <w:rsid w:val="00B04957"/>
    <w:rsid w:val="00B04CB8"/>
    <w:rsid w:val="00B05435"/>
    <w:rsid w:val="00B05853"/>
    <w:rsid w:val="00B073D5"/>
    <w:rsid w:val="00B07822"/>
    <w:rsid w:val="00B07F24"/>
    <w:rsid w:val="00B1077A"/>
    <w:rsid w:val="00B109C6"/>
    <w:rsid w:val="00B115AC"/>
    <w:rsid w:val="00B116A0"/>
    <w:rsid w:val="00B11981"/>
    <w:rsid w:val="00B141C8"/>
    <w:rsid w:val="00B15372"/>
    <w:rsid w:val="00B16515"/>
    <w:rsid w:val="00B17F46"/>
    <w:rsid w:val="00B20519"/>
    <w:rsid w:val="00B205C7"/>
    <w:rsid w:val="00B2174A"/>
    <w:rsid w:val="00B223D2"/>
    <w:rsid w:val="00B226B5"/>
    <w:rsid w:val="00B22C00"/>
    <w:rsid w:val="00B22FEF"/>
    <w:rsid w:val="00B2361F"/>
    <w:rsid w:val="00B24761"/>
    <w:rsid w:val="00B2542D"/>
    <w:rsid w:val="00B2552B"/>
    <w:rsid w:val="00B25870"/>
    <w:rsid w:val="00B25D0E"/>
    <w:rsid w:val="00B2692B"/>
    <w:rsid w:val="00B2718B"/>
    <w:rsid w:val="00B27871"/>
    <w:rsid w:val="00B3040A"/>
    <w:rsid w:val="00B30FCA"/>
    <w:rsid w:val="00B3169B"/>
    <w:rsid w:val="00B32585"/>
    <w:rsid w:val="00B339DF"/>
    <w:rsid w:val="00B3418D"/>
    <w:rsid w:val="00B348D8"/>
    <w:rsid w:val="00B34A0A"/>
    <w:rsid w:val="00B34A56"/>
    <w:rsid w:val="00B34F98"/>
    <w:rsid w:val="00B350FD"/>
    <w:rsid w:val="00B35209"/>
    <w:rsid w:val="00B35ECD"/>
    <w:rsid w:val="00B40221"/>
    <w:rsid w:val="00B41FC5"/>
    <w:rsid w:val="00B422A1"/>
    <w:rsid w:val="00B42AC0"/>
    <w:rsid w:val="00B43DE2"/>
    <w:rsid w:val="00B447D8"/>
    <w:rsid w:val="00B4501C"/>
    <w:rsid w:val="00B45A5E"/>
    <w:rsid w:val="00B45C45"/>
    <w:rsid w:val="00B46897"/>
    <w:rsid w:val="00B469C9"/>
    <w:rsid w:val="00B51003"/>
    <w:rsid w:val="00B51194"/>
    <w:rsid w:val="00B52374"/>
    <w:rsid w:val="00B5292B"/>
    <w:rsid w:val="00B52A96"/>
    <w:rsid w:val="00B53311"/>
    <w:rsid w:val="00B545F4"/>
    <w:rsid w:val="00B5499F"/>
    <w:rsid w:val="00B54BCB"/>
    <w:rsid w:val="00B56B13"/>
    <w:rsid w:val="00B5776D"/>
    <w:rsid w:val="00B60DD2"/>
    <w:rsid w:val="00B6166F"/>
    <w:rsid w:val="00B61B95"/>
    <w:rsid w:val="00B625E0"/>
    <w:rsid w:val="00B626F0"/>
    <w:rsid w:val="00B6284C"/>
    <w:rsid w:val="00B62B65"/>
    <w:rsid w:val="00B636A7"/>
    <w:rsid w:val="00B637F9"/>
    <w:rsid w:val="00B63974"/>
    <w:rsid w:val="00B63977"/>
    <w:rsid w:val="00B63F1C"/>
    <w:rsid w:val="00B65985"/>
    <w:rsid w:val="00B65F8D"/>
    <w:rsid w:val="00B661D7"/>
    <w:rsid w:val="00B662F9"/>
    <w:rsid w:val="00B66A1F"/>
    <w:rsid w:val="00B67072"/>
    <w:rsid w:val="00B7006B"/>
    <w:rsid w:val="00B70B38"/>
    <w:rsid w:val="00B70DE6"/>
    <w:rsid w:val="00B714BA"/>
    <w:rsid w:val="00B71596"/>
    <w:rsid w:val="00B73C63"/>
    <w:rsid w:val="00B74E3D"/>
    <w:rsid w:val="00B753D1"/>
    <w:rsid w:val="00B755DD"/>
    <w:rsid w:val="00B75E20"/>
    <w:rsid w:val="00B766F6"/>
    <w:rsid w:val="00B76815"/>
    <w:rsid w:val="00B76AF9"/>
    <w:rsid w:val="00B77645"/>
    <w:rsid w:val="00B77BB8"/>
    <w:rsid w:val="00B77D70"/>
    <w:rsid w:val="00B80376"/>
    <w:rsid w:val="00B821EE"/>
    <w:rsid w:val="00B8242B"/>
    <w:rsid w:val="00B824B2"/>
    <w:rsid w:val="00B82B49"/>
    <w:rsid w:val="00B83455"/>
    <w:rsid w:val="00B834AD"/>
    <w:rsid w:val="00B83A0A"/>
    <w:rsid w:val="00B83F89"/>
    <w:rsid w:val="00B84047"/>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1A9C"/>
    <w:rsid w:val="00BA32BA"/>
    <w:rsid w:val="00BA32CA"/>
    <w:rsid w:val="00BA350A"/>
    <w:rsid w:val="00BA36B0"/>
    <w:rsid w:val="00BA477A"/>
    <w:rsid w:val="00BA6C7C"/>
    <w:rsid w:val="00BA7016"/>
    <w:rsid w:val="00BA787B"/>
    <w:rsid w:val="00BB20F2"/>
    <w:rsid w:val="00BB2C87"/>
    <w:rsid w:val="00BB3318"/>
    <w:rsid w:val="00BB467B"/>
    <w:rsid w:val="00BB5178"/>
    <w:rsid w:val="00BB52F0"/>
    <w:rsid w:val="00BB5F73"/>
    <w:rsid w:val="00BB67AE"/>
    <w:rsid w:val="00BB6B42"/>
    <w:rsid w:val="00BB728B"/>
    <w:rsid w:val="00BB7702"/>
    <w:rsid w:val="00BB7718"/>
    <w:rsid w:val="00BC049F"/>
    <w:rsid w:val="00BC22A6"/>
    <w:rsid w:val="00BC334E"/>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3BC"/>
    <w:rsid w:val="00BD3C0B"/>
    <w:rsid w:val="00BD3E62"/>
    <w:rsid w:val="00BD4283"/>
    <w:rsid w:val="00BD5277"/>
    <w:rsid w:val="00BD52D4"/>
    <w:rsid w:val="00BD686B"/>
    <w:rsid w:val="00BD71DF"/>
    <w:rsid w:val="00BD73E6"/>
    <w:rsid w:val="00BE21A9"/>
    <w:rsid w:val="00BE2561"/>
    <w:rsid w:val="00BE263E"/>
    <w:rsid w:val="00BE3D03"/>
    <w:rsid w:val="00BE3D8D"/>
    <w:rsid w:val="00BE3F11"/>
    <w:rsid w:val="00BE438D"/>
    <w:rsid w:val="00BE57A7"/>
    <w:rsid w:val="00BE603A"/>
    <w:rsid w:val="00BE6CB3"/>
    <w:rsid w:val="00BE7CB4"/>
    <w:rsid w:val="00BE7D3E"/>
    <w:rsid w:val="00BE7E51"/>
    <w:rsid w:val="00BE7F0C"/>
    <w:rsid w:val="00BF04B7"/>
    <w:rsid w:val="00BF1A3B"/>
    <w:rsid w:val="00BF2436"/>
    <w:rsid w:val="00BF321B"/>
    <w:rsid w:val="00BF36A4"/>
    <w:rsid w:val="00BF3773"/>
    <w:rsid w:val="00BF3BD9"/>
    <w:rsid w:val="00BF3E14"/>
    <w:rsid w:val="00BF4644"/>
    <w:rsid w:val="00BF6269"/>
    <w:rsid w:val="00BF63AA"/>
    <w:rsid w:val="00BF6A87"/>
    <w:rsid w:val="00BF6E6F"/>
    <w:rsid w:val="00BF7EE0"/>
    <w:rsid w:val="00C00D18"/>
    <w:rsid w:val="00C016DE"/>
    <w:rsid w:val="00C025C1"/>
    <w:rsid w:val="00C0398C"/>
    <w:rsid w:val="00C03B8D"/>
    <w:rsid w:val="00C0428C"/>
    <w:rsid w:val="00C04532"/>
    <w:rsid w:val="00C06081"/>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263C"/>
    <w:rsid w:val="00C230DA"/>
    <w:rsid w:val="00C237F5"/>
    <w:rsid w:val="00C23A24"/>
    <w:rsid w:val="00C24241"/>
    <w:rsid w:val="00C244F6"/>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0E5E"/>
    <w:rsid w:val="00C41A63"/>
    <w:rsid w:val="00C4276C"/>
    <w:rsid w:val="00C4329D"/>
    <w:rsid w:val="00C43374"/>
    <w:rsid w:val="00C45A69"/>
    <w:rsid w:val="00C46AA2"/>
    <w:rsid w:val="00C46C48"/>
    <w:rsid w:val="00C50750"/>
    <w:rsid w:val="00C50BCF"/>
    <w:rsid w:val="00C50FE1"/>
    <w:rsid w:val="00C51B2F"/>
    <w:rsid w:val="00C5217A"/>
    <w:rsid w:val="00C52DB9"/>
    <w:rsid w:val="00C537C1"/>
    <w:rsid w:val="00C542F0"/>
    <w:rsid w:val="00C546E9"/>
    <w:rsid w:val="00C5490B"/>
    <w:rsid w:val="00C55D14"/>
    <w:rsid w:val="00C55D20"/>
    <w:rsid w:val="00C55F0E"/>
    <w:rsid w:val="00C569D0"/>
    <w:rsid w:val="00C5709A"/>
    <w:rsid w:val="00C57CDB"/>
    <w:rsid w:val="00C60A9B"/>
    <w:rsid w:val="00C60F8E"/>
    <w:rsid w:val="00C6108B"/>
    <w:rsid w:val="00C6588D"/>
    <w:rsid w:val="00C66970"/>
    <w:rsid w:val="00C66B2F"/>
    <w:rsid w:val="00C66D5F"/>
    <w:rsid w:val="00C67B11"/>
    <w:rsid w:val="00C67BE7"/>
    <w:rsid w:val="00C7106C"/>
    <w:rsid w:val="00C7233D"/>
    <w:rsid w:val="00C723BC"/>
    <w:rsid w:val="00C72795"/>
    <w:rsid w:val="00C73810"/>
    <w:rsid w:val="00C73F85"/>
    <w:rsid w:val="00C742CF"/>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5C59"/>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4E3C"/>
    <w:rsid w:val="00CA5C32"/>
    <w:rsid w:val="00CA6689"/>
    <w:rsid w:val="00CA7E6D"/>
    <w:rsid w:val="00CB0181"/>
    <w:rsid w:val="00CB04E9"/>
    <w:rsid w:val="00CB0507"/>
    <w:rsid w:val="00CB147A"/>
    <w:rsid w:val="00CB22A1"/>
    <w:rsid w:val="00CB285C"/>
    <w:rsid w:val="00CB43D1"/>
    <w:rsid w:val="00CB6234"/>
    <w:rsid w:val="00CB62CB"/>
    <w:rsid w:val="00CB6837"/>
    <w:rsid w:val="00CB7A46"/>
    <w:rsid w:val="00CC021A"/>
    <w:rsid w:val="00CC0ED2"/>
    <w:rsid w:val="00CC21A7"/>
    <w:rsid w:val="00CC3806"/>
    <w:rsid w:val="00CC4281"/>
    <w:rsid w:val="00CC566C"/>
    <w:rsid w:val="00CC6087"/>
    <w:rsid w:val="00CC648A"/>
    <w:rsid w:val="00CC6E2F"/>
    <w:rsid w:val="00CC76A3"/>
    <w:rsid w:val="00CC76CE"/>
    <w:rsid w:val="00CC7BCA"/>
    <w:rsid w:val="00CC7C82"/>
    <w:rsid w:val="00CC7DC1"/>
    <w:rsid w:val="00CD070B"/>
    <w:rsid w:val="00CD0ABD"/>
    <w:rsid w:val="00CD0F66"/>
    <w:rsid w:val="00CD259C"/>
    <w:rsid w:val="00CD635B"/>
    <w:rsid w:val="00CD6BAD"/>
    <w:rsid w:val="00CD7423"/>
    <w:rsid w:val="00CD75A0"/>
    <w:rsid w:val="00CD77CA"/>
    <w:rsid w:val="00CD792E"/>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A11"/>
    <w:rsid w:val="00CF6F66"/>
    <w:rsid w:val="00CF6FC4"/>
    <w:rsid w:val="00CF7B79"/>
    <w:rsid w:val="00CF7E12"/>
    <w:rsid w:val="00D011B3"/>
    <w:rsid w:val="00D01F1D"/>
    <w:rsid w:val="00D020F4"/>
    <w:rsid w:val="00D02264"/>
    <w:rsid w:val="00D04391"/>
    <w:rsid w:val="00D05F32"/>
    <w:rsid w:val="00D07ABE"/>
    <w:rsid w:val="00D10338"/>
    <w:rsid w:val="00D10A69"/>
    <w:rsid w:val="00D10F21"/>
    <w:rsid w:val="00D13972"/>
    <w:rsid w:val="00D145C4"/>
    <w:rsid w:val="00D152E1"/>
    <w:rsid w:val="00D15B17"/>
    <w:rsid w:val="00D15DEC"/>
    <w:rsid w:val="00D17833"/>
    <w:rsid w:val="00D20214"/>
    <w:rsid w:val="00D202C0"/>
    <w:rsid w:val="00D21EDF"/>
    <w:rsid w:val="00D22352"/>
    <w:rsid w:val="00D23748"/>
    <w:rsid w:val="00D2694A"/>
    <w:rsid w:val="00D26D4E"/>
    <w:rsid w:val="00D277CF"/>
    <w:rsid w:val="00D303C5"/>
    <w:rsid w:val="00D30761"/>
    <w:rsid w:val="00D307A6"/>
    <w:rsid w:val="00D30922"/>
    <w:rsid w:val="00D31246"/>
    <w:rsid w:val="00D312F2"/>
    <w:rsid w:val="00D322B0"/>
    <w:rsid w:val="00D32E10"/>
    <w:rsid w:val="00D331A8"/>
    <w:rsid w:val="00D33C85"/>
    <w:rsid w:val="00D34068"/>
    <w:rsid w:val="00D348C7"/>
    <w:rsid w:val="00D361E0"/>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1D"/>
    <w:rsid w:val="00D5612D"/>
    <w:rsid w:val="00D5649E"/>
    <w:rsid w:val="00D574CA"/>
    <w:rsid w:val="00D57819"/>
    <w:rsid w:val="00D602FB"/>
    <w:rsid w:val="00D60332"/>
    <w:rsid w:val="00D6072C"/>
    <w:rsid w:val="00D6075B"/>
    <w:rsid w:val="00D60767"/>
    <w:rsid w:val="00D615EB"/>
    <w:rsid w:val="00D618A3"/>
    <w:rsid w:val="00D62195"/>
    <w:rsid w:val="00D623A4"/>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19C"/>
    <w:rsid w:val="00D74A52"/>
    <w:rsid w:val="00D74DE9"/>
    <w:rsid w:val="00D7511F"/>
    <w:rsid w:val="00D7707D"/>
    <w:rsid w:val="00D77E65"/>
    <w:rsid w:val="00D8191C"/>
    <w:rsid w:val="00D820CA"/>
    <w:rsid w:val="00D826B4"/>
    <w:rsid w:val="00D828A5"/>
    <w:rsid w:val="00D831BF"/>
    <w:rsid w:val="00D84566"/>
    <w:rsid w:val="00D857E5"/>
    <w:rsid w:val="00D86422"/>
    <w:rsid w:val="00D864B2"/>
    <w:rsid w:val="00D8746E"/>
    <w:rsid w:val="00D87EE0"/>
    <w:rsid w:val="00D912ED"/>
    <w:rsid w:val="00D92951"/>
    <w:rsid w:val="00D9485C"/>
    <w:rsid w:val="00D94B05"/>
    <w:rsid w:val="00D95BEB"/>
    <w:rsid w:val="00D95C46"/>
    <w:rsid w:val="00D95F7A"/>
    <w:rsid w:val="00D9667F"/>
    <w:rsid w:val="00D97990"/>
    <w:rsid w:val="00D97D21"/>
    <w:rsid w:val="00D97DF1"/>
    <w:rsid w:val="00DA122F"/>
    <w:rsid w:val="00DA28E1"/>
    <w:rsid w:val="00DA3576"/>
    <w:rsid w:val="00DA3A43"/>
    <w:rsid w:val="00DA3D06"/>
    <w:rsid w:val="00DA3D0C"/>
    <w:rsid w:val="00DA3EDB"/>
    <w:rsid w:val="00DA3F20"/>
    <w:rsid w:val="00DA4B9C"/>
    <w:rsid w:val="00DA5148"/>
    <w:rsid w:val="00DA5968"/>
    <w:rsid w:val="00DA63CC"/>
    <w:rsid w:val="00DA68FE"/>
    <w:rsid w:val="00DA7631"/>
    <w:rsid w:val="00DA7F0D"/>
    <w:rsid w:val="00DB0555"/>
    <w:rsid w:val="00DB20F4"/>
    <w:rsid w:val="00DB222D"/>
    <w:rsid w:val="00DB28AE"/>
    <w:rsid w:val="00DB29A8"/>
    <w:rsid w:val="00DB2B07"/>
    <w:rsid w:val="00DB4DB4"/>
    <w:rsid w:val="00DB51F3"/>
    <w:rsid w:val="00DB5542"/>
    <w:rsid w:val="00DB596C"/>
    <w:rsid w:val="00DB5AD9"/>
    <w:rsid w:val="00DB5ED6"/>
    <w:rsid w:val="00DB6034"/>
    <w:rsid w:val="00DB6B0C"/>
    <w:rsid w:val="00DB6F39"/>
    <w:rsid w:val="00DB6FA2"/>
    <w:rsid w:val="00DB7D1B"/>
    <w:rsid w:val="00DC0CA2"/>
    <w:rsid w:val="00DC176F"/>
    <w:rsid w:val="00DC1C04"/>
    <w:rsid w:val="00DC2B1D"/>
    <w:rsid w:val="00DC2C22"/>
    <w:rsid w:val="00DC3EB9"/>
    <w:rsid w:val="00DC40E8"/>
    <w:rsid w:val="00DC57A5"/>
    <w:rsid w:val="00DC5E00"/>
    <w:rsid w:val="00DC77AA"/>
    <w:rsid w:val="00DD1563"/>
    <w:rsid w:val="00DD18E1"/>
    <w:rsid w:val="00DD369B"/>
    <w:rsid w:val="00DD3B35"/>
    <w:rsid w:val="00DD3BCC"/>
    <w:rsid w:val="00DD3BD5"/>
    <w:rsid w:val="00DD4535"/>
    <w:rsid w:val="00DD64AA"/>
    <w:rsid w:val="00DD6EB7"/>
    <w:rsid w:val="00DD70FA"/>
    <w:rsid w:val="00DD7249"/>
    <w:rsid w:val="00DE0022"/>
    <w:rsid w:val="00DE2E19"/>
    <w:rsid w:val="00DE3143"/>
    <w:rsid w:val="00DE35F8"/>
    <w:rsid w:val="00DE385C"/>
    <w:rsid w:val="00DE4973"/>
    <w:rsid w:val="00DE584F"/>
    <w:rsid w:val="00DE6B23"/>
    <w:rsid w:val="00DE6B30"/>
    <w:rsid w:val="00DE710B"/>
    <w:rsid w:val="00DE780F"/>
    <w:rsid w:val="00DE79F5"/>
    <w:rsid w:val="00DE7FDC"/>
    <w:rsid w:val="00DF0ED9"/>
    <w:rsid w:val="00DF0FE1"/>
    <w:rsid w:val="00DF15D7"/>
    <w:rsid w:val="00DF3527"/>
    <w:rsid w:val="00DF3691"/>
    <w:rsid w:val="00DF36A7"/>
    <w:rsid w:val="00DF3A07"/>
    <w:rsid w:val="00DF3E12"/>
    <w:rsid w:val="00DF69A3"/>
    <w:rsid w:val="00DF6CC2"/>
    <w:rsid w:val="00DF78BC"/>
    <w:rsid w:val="00DF7E3D"/>
    <w:rsid w:val="00E006E4"/>
    <w:rsid w:val="00E02800"/>
    <w:rsid w:val="00E02AAD"/>
    <w:rsid w:val="00E02D4E"/>
    <w:rsid w:val="00E032AE"/>
    <w:rsid w:val="00E03A4B"/>
    <w:rsid w:val="00E03C85"/>
    <w:rsid w:val="00E04621"/>
    <w:rsid w:val="00E04831"/>
    <w:rsid w:val="00E051FD"/>
    <w:rsid w:val="00E0769B"/>
    <w:rsid w:val="00E07E4A"/>
    <w:rsid w:val="00E10549"/>
    <w:rsid w:val="00E11083"/>
    <w:rsid w:val="00E11C34"/>
    <w:rsid w:val="00E13A65"/>
    <w:rsid w:val="00E14AFB"/>
    <w:rsid w:val="00E15EA8"/>
    <w:rsid w:val="00E15FEB"/>
    <w:rsid w:val="00E16152"/>
    <w:rsid w:val="00E16539"/>
    <w:rsid w:val="00E16650"/>
    <w:rsid w:val="00E177C5"/>
    <w:rsid w:val="00E1794D"/>
    <w:rsid w:val="00E17ACE"/>
    <w:rsid w:val="00E205FA"/>
    <w:rsid w:val="00E21034"/>
    <w:rsid w:val="00E230FA"/>
    <w:rsid w:val="00E23AB8"/>
    <w:rsid w:val="00E245D5"/>
    <w:rsid w:val="00E27427"/>
    <w:rsid w:val="00E30F65"/>
    <w:rsid w:val="00E31297"/>
    <w:rsid w:val="00E31C35"/>
    <w:rsid w:val="00E31EFC"/>
    <w:rsid w:val="00E320BE"/>
    <w:rsid w:val="00E330D2"/>
    <w:rsid w:val="00E332E8"/>
    <w:rsid w:val="00E33816"/>
    <w:rsid w:val="00E33B8F"/>
    <w:rsid w:val="00E35A33"/>
    <w:rsid w:val="00E3655E"/>
    <w:rsid w:val="00E36867"/>
    <w:rsid w:val="00E374A3"/>
    <w:rsid w:val="00E40624"/>
    <w:rsid w:val="00E408BF"/>
    <w:rsid w:val="00E40ED4"/>
    <w:rsid w:val="00E410E9"/>
    <w:rsid w:val="00E42B10"/>
    <w:rsid w:val="00E4329F"/>
    <w:rsid w:val="00E43606"/>
    <w:rsid w:val="00E43B70"/>
    <w:rsid w:val="00E46CC2"/>
    <w:rsid w:val="00E46D15"/>
    <w:rsid w:val="00E47EB7"/>
    <w:rsid w:val="00E5165B"/>
    <w:rsid w:val="00E5241C"/>
    <w:rsid w:val="00E53C1B"/>
    <w:rsid w:val="00E54143"/>
    <w:rsid w:val="00E544C1"/>
    <w:rsid w:val="00E547F7"/>
    <w:rsid w:val="00E54AB5"/>
    <w:rsid w:val="00E54D26"/>
    <w:rsid w:val="00E55DFC"/>
    <w:rsid w:val="00E56405"/>
    <w:rsid w:val="00E5708C"/>
    <w:rsid w:val="00E57F35"/>
    <w:rsid w:val="00E60693"/>
    <w:rsid w:val="00E610D6"/>
    <w:rsid w:val="00E62A4F"/>
    <w:rsid w:val="00E6304D"/>
    <w:rsid w:val="00E65013"/>
    <w:rsid w:val="00E651DE"/>
    <w:rsid w:val="00E654B6"/>
    <w:rsid w:val="00E65CE0"/>
    <w:rsid w:val="00E67720"/>
    <w:rsid w:val="00E7064A"/>
    <w:rsid w:val="00E7098C"/>
    <w:rsid w:val="00E71C91"/>
    <w:rsid w:val="00E72504"/>
    <w:rsid w:val="00E72A2A"/>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5883"/>
    <w:rsid w:val="00E867B3"/>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1848"/>
    <w:rsid w:val="00EA2CE4"/>
    <w:rsid w:val="00EA2E15"/>
    <w:rsid w:val="00EA48D0"/>
    <w:rsid w:val="00EA6093"/>
    <w:rsid w:val="00EA6A6E"/>
    <w:rsid w:val="00EA6DCB"/>
    <w:rsid w:val="00EA723C"/>
    <w:rsid w:val="00EB0077"/>
    <w:rsid w:val="00EB0A97"/>
    <w:rsid w:val="00EB0F6B"/>
    <w:rsid w:val="00EB5ADB"/>
    <w:rsid w:val="00EB5EE8"/>
    <w:rsid w:val="00EB6218"/>
    <w:rsid w:val="00EB67CA"/>
    <w:rsid w:val="00EB694C"/>
    <w:rsid w:val="00EB69EF"/>
    <w:rsid w:val="00EB7706"/>
    <w:rsid w:val="00EC0949"/>
    <w:rsid w:val="00EC0CDB"/>
    <w:rsid w:val="00EC13E8"/>
    <w:rsid w:val="00EC1A3A"/>
    <w:rsid w:val="00EC4F39"/>
    <w:rsid w:val="00EC6022"/>
    <w:rsid w:val="00EC6BBE"/>
    <w:rsid w:val="00EC70E0"/>
    <w:rsid w:val="00EC7772"/>
    <w:rsid w:val="00EC79C5"/>
    <w:rsid w:val="00ED2ABA"/>
    <w:rsid w:val="00ED3C4C"/>
    <w:rsid w:val="00ED3E1B"/>
    <w:rsid w:val="00ED534C"/>
    <w:rsid w:val="00ED5F52"/>
    <w:rsid w:val="00ED6046"/>
    <w:rsid w:val="00ED6892"/>
    <w:rsid w:val="00ED6D05"/>
    <w:rsid w:val="00ED6FC5"/>
    <w:rsid w:val="00ED7996"/>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3324"/>
    <w:rsid w:val="00F047A1"/>
    <w:rsid w:val="00F04926"/>
    <w:rsid w:val="00F04FF6"/>
    <w:rsid w:val="00F0504C"/>
    <w:rsid w:val="00F05B9D"/>
    <w:rsid w:val="00F06FC4"/>
    <w:rsid w:val="00F079E6"/>
    <w:rsid w:val="00F100D0"/>
    <w:rsid w:val="00F109FC"/>
    <w:rsid w:val="00F11546"/>
    <w:rsid w:val="00F1285F"/>
    <w:rsid w:val="00F135F8"/>
    <w:rsid w:val="00F13D95"/>
    <w:rsid w:val="00F13F76"/>
    <w:rsid w:val="00F15029"/>
    <w:rsid w:val="00F154AA"/>
    <w:rsid w:val="00F16057"/>
    <w:rsid w:val="00F16324"/>
    <w:rsid w:val="00F16A68"/>
    <w:rsid w:val="00F21B40"/>
    <w:rsid w:val="00F21B4D"/>
    <w:rsid w:val="00F233C0"/>
    <w:rsid w:val="00F2375B"/>
    <w:rsid w:val="00F24F93"/>
    <w:rsid w:val="00F2561F"/>
    <w:rsid w:val="00F2637D"/>
    <w:rsid w:val="00F31334"/>
    <w:rsid w:val="00F31E36"/>
    <w:rsid w:val="00F3294F"/>
    <w:rsid w:val="00F33998"/>
    <w:rsid w:val="00F342FD"/>
    <w:rsid w:val="00F34E9E"/>
    <w:rsid w:val="00F351F5"/>
    <w:rsid w:val="00F365C8"/>
    <w:rsid w:val="00F36922"/>
    <w:rsid w:val="00F36B50"/>
    <w:rsid w:val="00F36DC0"/>
    <w:rsid w:val="00F400A1"/>
    <w:rsid w:val="00F41684"/>
    <w:rsid w:val="00F418ED"/>
    <w:rsid w:val="00F422F8"/>
    <w:rsid w:val="00F42EFD"/>
    <w:rsid w:val="00F44755"/>
    <w:rsid w:val="00F4504D"/>
    <w:rsid w:val="00F451CD"/>
    <w:rsid w:val="00F455E0"/>
    <w:rsid w:val="00F45E7C"/>
    <w:rsid w:val="00F46C2E"/>
    <w:rsid w:val="00F46DD7"/>
    <w:rsid w:val="00F4702A"/>
    <w:rsid w:val="00F50B7F"/>
    <w:rsid w:val="00F5167E"/>
    <w:rsid w:val="00F518B9"/>
    <w:rsid w:val="00F51DC1"/>
    <w:rsid w:val="00F523D2"/>
    <w:rsid w:val="00F52E30"/>
    <w:rsid w:val="00F53375"/>
    <w:rsid w:val="00F53C00"/>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2281"/>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1753"/>
    <w:rsid w:val="00FA1B64"/>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28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2625"/>
    <w:rsid w:val="00FD3FA0"/>
    <w:rsid w:val="00FD4CB5"/>
    <w:rsid w:val="00FD50D2"/>
    <w:rsid w:val="00FD522B"/>
    <w:rsid w:val="00FD554D"/>
    <w:rsid w:val="00FD5B24"/>
    <w:rsid w:val="00FD7045"/>
    <w:rsid w:val="00FD7A67"/>
    <w:rsid w:val="00FE02DE"/>
    <w:rsid w:val="00FE1231"/>
    <w:rsid w:val="00FE28CC"/>
    <w:rsid w:val="00FE29AA"/>
    <w:rsid w:val="00FE30C5"/>
    <w:rsid w:val="00FE31E9"/>
    <w:rsid w:val="00FE362B"/>
    <w:rsid w:val="00FE37EF"/>
    <w:rsid w:val="00FE3F51"/>
    <w:rsid w:val="00FE52CC"/>
    <w:rsid w:val="00FE52E3"/>
    <w:rsid w:val="00FE5C16"/>
    <w:rsid w:val="00FE7189"/>
    <w:rsid w:val="00FF0D93"/>
    <w:rsid w:val="00FF191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F72281"/>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337408"/>
    <w:pPr>
      <w:spacing w:before="183"/>
      <w:ind w:left="481"/>
      <w:outlineLvl w:val="0"/>
    </w:pPr>
    <w:rPr>
      <w:rFonts w:ascii="Calibri" w:hAnsi="Calibri" w:cs="Calibri"/>
      <w:b/>
      <w:bCs/>
      <w:sz w:val="28"/>
      <w:szCs w:val="28"/>
    </w:rPr>
  </w:style>
  <w:style w:type="paragraph" w:styleId="Heading2">
    <w:name w:val="heading 2"/>
    <w:basedOn w:val="Normal"/>
    <w:next w:val="Normal"/>
    <w:link w:val="Heading2Char"/>
    <w:uiPriority w:val="1"/>
    <w:qFormat/>
    <w:rsid w:val="00337408"/>
    <w:pPr>
      <w:ind w:left="559"/>
      <w:outlineLvl w:val="1"/>
    </w:pPr>
    <w:rPr>
      <w:rFonts w:ascii="Arial" w:hAnsi="Arial" w:cs="Arial"/>
      <w:b/>
      <w:bCs/>
      <w:sz w:val="24"/>
      <w:szCs w:val="24"/>
    </w:rPr>
  </w:style>
  <w:style w:type="paragraph" w:styleId="Heading3">
    <w:name w:val="heading 3"/>
    <w:basedOn w:val="Normal"/>
    <w:next w:val="Normal"/>
    <w:link w:val="Heading3Char"/>
    <w:uiPriority w:val="1"/>
    <w:qFormat/>
    <w:rsid w:val="00337408"/>
    <w:pPr>
      <w:ind w:left="852"/>
      <w:outlineLvl w:val="2"/>
    </w:pPr>
    <w:rPr>
      <w:rFonts w:ascii="Calibri" w:hAnsi="Calibri" w:cs="Calibri"/>
      <w:sz w:val="23"/>
      <w:szCs w:val="23"/>
    </w:rPr>
  </w:style>
  <w:style w:type="paragraph" w:styleId="Heading4">
    <w:name w:val="heading 4"/>
    <w:basedOn w:val="Normal"/>
    <w:next w:val="Normal"/>
    <w:link w:val="Heading4Char"/>
    <w:uiPriority w:val="1"/>
    <w:qFormat/>
    <w:rsid w:val="00337408"/>
    <w:pPr>
      <w:ind w:left="648" w:hanging="489"/>
      <w:outlineLvl w:val="3"/>
    </w:pPr>
    <w:rPr>
      <w:rFonts w:ascii="Arial" w:hAnsi="Arial" w:cs="Arial"/>
      <w:b/>
      <w:bCs/>
    </w:rPr>
  </w:style>
  <w:style w:type="paragraph" w:styleId="Heading5">
    <w:name w:val="heading 5"/>
    <w:basedOn w:val="Normal"/>
    <w:next w:val="Normal"/>
    <w:link w:val="Heading5Char"/>
    <w:uiPriority w:val="1"/>
    <w:qFormat/>
    <w:rsid w:val="00337408"/>
    <w:pPr>
      <w:spacing w:line="207" w:lineRule="exact"/>
      <w:ind w:left="157"/>
      <w:outlineLvl w:val="4"/>
    </w:pPr>
    <w:rPr>
      <w:rFonts w:ascii="Calibri" w:hAnsi="Calibri" w:cs="Calibri"/>
      <w:b/>
      <w:bCs/>
      <w:sz w:val="21"/>
      <w:szCs w:val="21"/>
    </w:rPr>
  </w:style>
  <w:style w:type="paragraph" w:styleId="Heading6">
    <w:name w:val="heading 6"/>
    <w:basedOn w:val="Normal"/>
    <w:next w:val="Normal"/>
    <w:link w:val="Heading6Char"/>
    <w:uiPriority w:val="1"/>
    <w:qFormat/>
    <w:rsid w:val="00337408"/>
    <w:pPr>
      <w:ind w:left="883"/>
      <w:outlineLvl w:val="5"/>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link w:val="HeaderChar"/>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link w:val="ListParagraphChar"/>
    <w:uiPriority w:val="1"/>
    <w:qFormat/>
    <w:rsid w:val="00337408"/>
    <w:pPr>
      <w:spacing w:before="70"/>
      <w:ind w:left="760" w:hanging="400"/>
    </w:pPr>
    <w:rPr>
      <w:sz w:val="24"/>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337408"/>
    <w:rPr>
      <w:sz w:val="20"/>
      <w:szCs w:val="20"/>
    </w:rPr>
  </w:style>
  <w:style w:type="character" w:customStyle="1" w:styleId="BodyTextChar">
    <w:name w:val="Body Text Char"/>
    <w:basedOn w:val="DefaultParagraphFont"/>
    <w:link w:val="BodyText"/>
    <w:uiPriority w:val="1"/>
    <w:rsid w:val="00337408"/>
    <w:rPr>
      <w:rFonts w:eastAsiaTheme="minorEastAsia"/>
      <w:lang w:eastAsia="en-US" w:bidi="he-IL"/>
    </w:rPr>
  </w:style>
  <w:style w:type="paragraph" w:customStyle="1" w:styleId="TableParagraph">
    <w:name w:val="Table Paragraph"/>
    <w:basedOn w:val="Normal"/>
    <w:uiPriority w:val="1"/>
    <w:qFormat/>
    <w:rsid w:val="00337408"/>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E60693"/>
    <w:pPr>
      <w:spacing w:before="91"/>
      <w:ind w:left="1266" w:hanging="267"/>
    </w:pPr>
    <w:rPr>
      <w:rFonts w:ascii="Arial" w:hAnsi="Arial" w:cs="Arial"/>
      <w:b/>
      <w:bCs/>
      <w:sz w:val="24"/>
      <w:szCs w:val="24"/>
    </w:rPr>
  </w:style>
  <w:style w:type="character" w:customStyle="1" w:styleId="TitleChar">
    <w:name w:val="Title Char"/>
    <w:basedOn w:val="DefaultParagraphFont"/>
    <w:link w:val="Title"/>
    <w:uiPriority w:val="1"/>
    <w:rsid w:val="00E60693"/>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337408"/>
    <w:rPr>
      <w:rFonts w:ascii="Calibri" w:eastAsiaTheme="minorEastAsia" w:hAnsi="Calibri" w:cs="Calibri"/>
      <w:b/>
      <w:bCs/>
      <w:sz w:val="28"/>
      <w:szCs w:val="28"/>
      <w:lang w:eastAsia="en-US" w:bidi="he-IL"/>
    </w:rPr>
  </w:style>
  <w:style w:type="character" w:customStyle="1" w:styleId="UnresolvedMention2">
    <w:name w:val="Unresolved Mention2"/>
    <w:basedOn w:val="DefaultParagraphFont"/>
    <w:uiPriority w:val="99"/>
    <w:semiHidden/>
    <w:unhideWhenUsed/>
    <w:rsid w:val="009E0E9E"/>
    <w:rPr>
      <w:color w:val="605E5C"/>
      <w:shd w:val="clear" w:color="auto" w:fill="E1DFDD"/>
    </w:rPr>
  </w:style>
  <w:style w:type="character" w:customStyle="1" w:styleId="Heading2Char">
    <w:name w:val="Heading 2 Char"/>
    <w:basedOn w:val="DefaultParagraphFont"/>
    <w:link w:val="Heading2"/>
    <w:uiPriority w:val="1"/>
    <w:rsid w:val="00337408"/>
    <w:rPr>
      <w:rFonts w:ascii="Arial" w:eastAsiaTheme="minorEastAsia" w:hAnsi="Arial" w:cs="Arial"/>
      <w:b/>
      <w:bCs/>
      <w:sz w:val="24"/>
      <w:szCs w:val="24"/>
      <w:lang w:eastAsia="en-US" w:bidi="he-IL"/>
    </w:rPr>
  </w:style>
  <w:style w:type="character" w:customStyle="1" w:styleId="Heading3Char">
    <w:name w:val="Heading 3 Char"/>
    <w:basedOn w:val="DefaultParagraphFont"/>
    <w:link w:val="Heading3"/>
    <w:uiPriority w:val="1"/>
    <w:rsid w:val="00337408"/>
    <w:rPr>
      <w:rFonts w:ascii="Calibri" w:eastAsiaTheme="minorEastAsia" w:hAnsi="Calibri" w:cs="Calibri"/>
      <w:sz w:val="23"/>
      <w:szCs w:val="23"/>
      <w:lang w:eastAsia="en-US" w:bidi="he-IL"/>
    </w:rPr>
  </w:style>
  <w:style w:type="character" w:customStyle="1" w:styleId="Heading6Char">
    <w:name w:val="Heading 6 Char"/>
    <w:basedOn w:val="DefaultParagraphFont"/>
    <w:link w:val="Heading6"/>
    <w:uiPriority w:val="1"/>
    <w:rsid w:val="00337408"/>
    <w:rPr>
      <w:rFonts w:ascii="Arial" w:eastAsiaTheme="minorEastAsia" w:hAnsi="Arial" w:cs="Arial"/>
      <w:b/>
      <w:bCs/>
      <w:lang w:eastAsia="en-US" w:bidi="he-IL"/>
    </w:rPr>
  </w:style>
  <w:style w:type="character" w:customStyle="1" w:styleId="Heading4Char">
    <w:name w:val="Heading 4 Char"/>
    <w:basedOn w:val="DefaultParagraphFont"/>
    <w:link w:val="Heading4"/>
    <w:uiPriority w:val="1"/>
    <w:rsid w:val="00337408"/>
    <w:rPr>
      <w:rFonts w:ascii="Arial" w:eastAsiaTheme="minorEastAsia" w:hAnsi="Arial" w:cs="Arial"/>
      <w:b/>
      <w:bCs/>
      <w:sz w:val="22"/>
      <w:szCs w:val="22"/>
      <w:lang w:eastAsia="en-US" w:bidi="he-IL"/>
    </w:rPr>
  </w:style>
  <w:style w:type="character" w:customStyle="1" w:styleId="Heading5Char">
    <w:name w:val="Heading 5 Char"/>
    <w:basedOn w:val="DefaultParagraphFont"/>
    <w:link w:val="Heading5"/>
    <w:uiPriority w:val="1"/>
    <w:rsid w:val="00337408"/>
    <w:rPr>
      <w:rFonts w:ascii="Calibri" w:eastAsiaTheme="minorEastAsia" w:hAnsi="Calibri" w:cs="Calibri"/>
      <w:b/>
      <w:bCs/>
      <w:sz w:val="21"/>
      <w:szCs w:val="21"/>
      <w:lang w:eastAsia="en-US" w:bidi="he-IL"/>
    </w:rPr>
  </w:style>
  <w:style w:type="character" w:styleId="UnresolvedMention">
    <w:name w:val="Unresolved Mention"/>
    <w:basedOn w:val="DefaultParagraphFont"/>
    <w:uiPriority w:val="99"/>
    <w:semiHidden/>
    <w:unhideWhenUsed/>
    <w:rsid w:val="005C7094"/>
    <w:rPr>
      <w:color w:val="605E5C"/>
      <w:shd w:val="clear" w:color="auto" w:fill="E1DFDD"/>
    </w:rPr>
  </w:style>
  <w:style w:type="character" w:customStyle="1" w:styleId="HeaderChar">
    <w:name w:val="Header Char"/>
    <w:basedOn w:val="DefaultParagraphFont"/>
    <w:link w:val="Header"/>
    <w:rsid w:val="004D783E"/>
    <w:rPr>
      <w:rFonts w:eastAsiaTheme="minorEastAsia"/>
      <w:b/>
      <w:sz w:val="28"/>
      <w:szCs w:val="22"/>
      <w:lang w:eastAsia="en-US" w:bidi="he-IL"/>
    </w:rPr>
  </w:style>
  <w:style w:type="character" w:customStyle="1" w:styleId="ListParagraphChar">
    <w:name w:val="List Paragraph Char"/>
    <w:basedOn w:val="DefaultParagraphFont"/>
    <w:link w:val="ListParagraph"/>
    <w:uiPriority w:val="1"/>
    <w:rsid w:val="004D783E"/>
    <w:rPr>
      <w:rFonts w:eastAsiaTheme="minorEastAsia"/>
      <w:sz w:val="24"/>
      <w:szCs w:val="24"/>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079611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nayak@samsung.com" TargetMode="External"/><Relationship Id="rId4" Type="http://schemas.openxmlformats.org/officeDocument/2006/relationships/settings" Target="settings.xml"/><Relationship Id="rId9" Type="http://schemas.openxmlformats.org/officeDocument/2006/relationships/hyperlink" Target="mailto:michael.montemurro@huawei.com"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B833A2FD-4161-42EA-823F-D2DD6BDD7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5730</Words>
  <Characters>32661</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38315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2023-06-26T13:25:00Z</dcterms:created>
  <dcterms:modified xsi:type="dcterms:W3CDTF">2023-07-08T20:15:00Z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(3)0eE5cY5DI4PBJEEPiHbEr8GVU/XnTilZiLS0Z2VoSf07pd9q4HHDZSK3DUljL4+VhS7Pqk0O
i8W+iLARoKCaahyToeqloW8TBa8h0Md0sXtEXiZPrlsCv4sfyUSHuVg1xODOVunTQwSgKc9s
0VPcl3OwrD3xhFf98Ms1+7LXv8g42ae54qIPreDLIXMeMjhaFEnOmvq0HLnRHCeJ6cItTgpg
N4fRTy6h4ZWfLn9Hhs</vt:lpwstr>
  </property>
  <property fmtid="{D5CDD505-2E9C-101B-9397-08002B2CF9AE}" pid="9" name="_2015_ms_pID_7253431">
    <vt:lpwstr>+wsjdbtHlP7YLW0FpSvHErEi46+Xm7A2nY6vRkxawqlGhB6ipdmmMl
eNLZqQVfhnMG/YlFaTytR89nO4zQ8GM//SeMSf6yCdV9WHdQ/JPtAPhL2SgAk1vnSxuTBFwV
rVwkHxf74i1Hwt4/Mi8snN6OqeruU6k3bha8eXi96znGaG8tE0MDqiUWd+A8q2JX/NreBiyJ
s0AsN7Y1dy2WeS8Jf5kwg7U33muqyOumkPwI</vt:lpwstr>
  </property>
  <property fmtid="{D5CDD505-2E9C-101B-9397-08002B2CF9AE}" pid="10" name="_2015_ms_pID_7253432">
    <vt:lpwstr>yA==</vt:lpwstr>
  </property>
</Properties>
</file>