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3D84" w14:textId="2C5599EB" w:rsidR="005731EF" w:rsidRPr="005731EF" w:rsidRDefault="001950ED" w:rsidP="005731EF">
      <w:pPr>
        <w:pStyle w:val="Heading3"/>
        <w:spacing w:after="40"/>
        <w:jc w:val="center"/>
        <w:rPr>
          <w:rFonts w:asciiTheme="minorHAnsi" w:hAnsiTheme="minorHAnsi" w:cstheme="minorHAnsi"/>
          <w:b/>
          <w:color w:val="auto"/>
          <w:sz w:val="28"/>
        </w:rPr>
      </w:pPr>
      <w:r>
        <w:rPr>
          <w:rFonts w:asciiTheme="minorHAnsi" w:hAnsiTheme="minorHAnsi" w:cstheme="minorHAnsi"/>
          <w:b/>
          <w:color w:val="auto"/>
          <w:sz w:val="28"/>
        </w:rPr>
        <w:t xml:space="preserve"> 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t>IEEE P802.11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1890"/>
        <w:gridCol w:w="1260"/>
        <w:gridCol w:w="1350"/>
        <w:gridCol w:w="3101"/>
      </w:tblGrid>
      <w:tr w:rsidR="005731EF" w:rsidRPr="000C2285" w14:paraId="28BCD74A" w14:textId="77777777" w:rsidTr="00FB5A3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65EAA6C" w14:textId="69172B85" w:rsidR="005731EF" w:rsidRPr="005731EF" w:rsidRDefault="00FA18D2" w:rsidP="00FB5A3F">
            <w:pPr>
              <w:pStyle w:val="T2"/>
              <w:rPr>
                <w:rFonts w:asciiTheme="minorHAnsi" w:hAnsiTheme="minorHAnsi" w:cstheme="minorHAnsi"/>
                <w:sz w:val="22"/>
                <w:szCs w:val="22"/>
              </w:rPr>
            </w:pPr>
            <w:r w:rsidRPr="00FA18D2">
              <w:rPr>
                <w:rFonts w:asciiTheme="minorHAnsi" w:hAnsiTheme="minorHAnsi" w:cstheme="minorHAnsi"/>
                <w:sz w:val="22"/>
                <w:szCs w:val="22"/>
              </w:rPr>
              <w:t>LB2</w:t>
            </w:r>
            <w:r w:rsidR="00D311DF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  <w:r w:rsidRPr="00FA18D2">
              <w:rPr>
                <w:rFonts w:asciiTheme="minorHAnsi" w:hAnsiTheme="minorHAnsi" w:cstheme="minorHAnsi"/>
                <w:sz w:val="22"/>
                <w:szCs w:val="22"/>
              </w:rPr>
              <w:t xml:space="preserve"> CR for </w:t>
            </w:r>
            <w:r w:rsidR="00770BEB">
              <w:rPr>
                <w:rFonts w:asciiTheme="minorHAnsi" w:hAnsiTheme="minorHAnsi" w:cstheme="minorHAnsi"/>
                <w:sz w:val="22"/>
                <w:szCs w:val="22"/>
              </w:rPr>
              <w:t>9.4.2.313.2</w:t>
            </w:r>
          </w:p>
        </w:tc>
      </w:tr>
      <w:tr w:rsidR="005731EF" w:rsidRPr="005731EF" w14:paraId="4D0531B6" w14:textId="77777777" w:rsidTr="00FB5A3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F9BF4A4" w14:textId="319FF987" w:rsidR="005731EF" w:rsidRPr="005731EF" w:rsidRDefault="005731EF" w:rsidP="00FB5A3F">
            <w:pPr>
              <w:pStyle w:val="T2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  <w:r w:rsidR="000C2C5B">
              <w:rPr>
                <w:rFonts w:asciiTheme="minorHAnsi" w:hAnsiTheme="minorHAnsi" w:cstheme="minorHAnsi"/>
                <w:b w:val="0"/>
                <w:sz w:val="22"/>
                <w:szCs w:val="22"/>
              </w:rPr>
              <w:t>202</w:t>
            </w:r>
            <w:r w:rsidR="00292B7D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292B7D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0</w:t>
            </w:r>
            <w:r w:rsidR="00D311DF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5</w:t>
            </w:r>
            <w:r w:rsidR="009D5F45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-</w:t>
            </w:r>
            <w:r w:rsidR="00770BE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1</w:t>
            </w:r>
            <w:r w:rsidR="002F64E1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6</w:t>
            </w:r>
          </w:p>
        </w:tc>
      </w:tr>
      <w:tr w:rsidR="005731EF" w:rsidRPr="005731EF" w14:paraId="4B123F81" w14:textId="77777777" w:rsidTr="00FB5A3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B50EFF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Author(s):</w:t>
            </w:r>
          </w:p>
        </w:tc>
      </w:tr>
      <w:tr w:rsidR="005731EF" w:rsidRPr="005731EF" w14:paraId="42A63D6E" w14:textId="77777777" w:rsidTr="00965B17">
        <w:trPr>
          <w:jc w:val="center"/>
        </w:trPr>
        <w:tc>
          <w:tcPr>
            <w:tcW w:w="1975" w:type="dxa"/>
            <w:vAlign w:val="center"/>
          </w:tcPr>
          <w:p w14:paraId="161B05DE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890" w:type="dxa"/>
            <w:vAlign w:val="center"/>
          </w:tcPr>
          <w:p w14:paraId="25BCCC7F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Affiliation</w:t>
            </w:r>
          </w:p>
        </w:tc>
        <w:tc>
          <w:tcPr>
            <w:tcW w:w="1260" w:type="dxa"/>
            <w:vAlign w:val="center"/>
          </w:tcPr>
          <w:p w14:paraId="56FDFC7A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350" w:type="dxa"/>
            <w:vAlign w:val="center"/>
          </w:tcPr>
          <w:p w14:paraId="68CBB41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Phone</w:t>
            </w:r>
          </w:p>
        </w:tc>
        <w:tc>
          <w:tcPr>
            <w:tcW w:w="3101" w:type="dxa"/>
            <w:vAlign w:val="center"/>
          </w:tcPr>
          <w:p w14:paraId="69C84259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</w:tr>
      <w:tr w:rsidR="008A2E30" w:rsidRPr="005731EF" w14:paraId="1245332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24A97DA6" w14:textId="148992B8" w:rsidR="008A2E30" w:rsidRPr="006618F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Yanjun Sun</w:t>
            </w:r>
          </w:p>
        </w:tc>
        <w:tc>
          <w:tcPr>
            <w:tcW w:w="1890" w:type="dxa"/>
            <w:vAlign w:val="center"/>
          </w:tcPr>
          <w:p w14:paraId="1546101D" w14:textId="7CCE4A9F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Qualcomm</w:t>
            </w:r>
          </w:p>
        </w:tc>
        <w:tc>
          <w:tcPr>
            <w:tcW w:w="1260" w:type="dxa"/>
            <w:vAlign w:val="center"/>
          </w:tcPr>
          <w:p w14:paraId="3BE4F4F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9665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C83FD1" w14:textId="119C7273" w:rsidR="008A2E30" w:rsidRPr="00BD7427" w:rsidRDefault="007866CA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7866CA"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eastAsia="ko-KR"/>
              </w:rPr>
              <w:drawing>
                <wp:inline distT="0" distB="0" distL="0" distR="0" wp14:anchorId="39DF6EAF" wp14:editId="41DA8E15">
                  <wp:extent cx="1554480" cy="147408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925" cy="151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E30" w:rsidRPr="005731EF" w14:paraId="11697308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4BC1546" w14:textId="156EC5BD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034CB4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Alfred Asterjadhi</w:t>
            </w:r>
          </w:p>
        </w:tc>
        <w:tc>
          <w:tcPr>
            <w:tcW w:w="1890" w:type="dxa"/>
            <w:vAlign w:val="center"/>
          </w:tcPr>
          <w:p w14:paraId="3E88D5F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2284BBF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2BFA2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0727801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63EF84A0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DC38904" w14:textId="76BFDB4B" w:rsidR="008A2E30" w:rsidRPr="00034CB4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618F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George Cherian</w:t>
            </w:r>
          </w:p>
        </w:tc>
        <w:tc>
          <w:tcPr>
            <w:tcW w:w="1890" w:type="dxa"/>
            <w:vAlign w:val="center"/>
          </w:tcPr>
          <w:p w14:paraId="716C2C73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DF23B5A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0DBC4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FC6D0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0B23BA6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4BDC5946" w14:textId="7EFCDECC" w:rsidR="008A2E30" w:rsidRPr="00C62A3B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248C7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Youhan Kim</w:t>
            </w:r>
          </w:p>
        </w:tc>
        <w:tc>
          <w:tcPr>
            <w:tcW w:w="1890" w:type="dxa"/>
            <w:vAlign w:val="center"/>
          </w:tcPr>
          <w:p w14:paraId="5F59A30D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0CD114A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C11DF7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4B7F801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51952BB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061D7A5" w14:textId="62BA0F2C" w:rsidR="008A2E30" w:rsidRPr="006248C7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Bin Tian</w:t>
            </w:r>
          </w:p>
        </w:tc>
        <w:tc>
          <w:tcPr>
            <w:tcW w:w="1890" w:type="dxa"/>
            <w:vAlign w:val="center"/>
          </w:tcPr>
          <w:p w14:paraId="249AC06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FD381E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02CA43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BA48528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A20B54" w:rsidRPr="005731EF" w14:paraId="6D103635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3A835D5" w14:textId="21FC7DA0" w:rsidR="00A20B54" w:rsidRPr="002D0CEE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C62A3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Abhishek Patil</w:t>
            </w:r>
          </w:p>
        </w:tc>
        <w:tc>
          <w:tcPr>
            <w:tcW w:w="1890" w:type="dxa"/>
            <w:vAlign w:val="center"/>
          </w:tcPr>
          <w:p w14:paraId="6725EB2B" w14:textId="77777777" w:rsidR="00A20B54" w:rsidRDefault="00A20B54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34BBB2B4" w14:textId="77777777" w:rsidR="00A20B54" w:rsidRPr="005731EF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FC37451" w14:textId="77777777" w:rsidR="00A20B54" w:rsidRPr="005731EF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852017F" w14:textId="77777777" w:rsidR="00A20B54" w:rsidRDefault="00A20B54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35C7449A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056D3D1" w14:textId="389F8E14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D0CE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Duncan Ho</w:t>
            </w:r>
          </w:p>
        </w:tc>
        <w:tc>
          <w:tcPr>
            <w:tcW w:w="1890" w:type="dxa"/>
            <w:vAlign w:val="center"/>
          </w:tcPr>
          <w:p w14:paraId="6E08C4FA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17992AB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FFCA1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BA93DC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4A3F2E3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3F2625" w14:textId="20A9A397" w:rsidR="008A2E30" w:rsidRPr="002D0CEE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A285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Gaurang Naik</w:t>
            </w:r>
          </w:p>
        </w:tc>
        <w:tc>
          <w:tcPr>
            <w:tcW w:w="1890" w:type="dxa"/>
            <w:vAlign w:val="center"/>
          </w:tcPr>
          <w:p w14:paraId="3DA72352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002DE6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919DD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05AC0D2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5209FBD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A9AD3E1" w14:textId="4813D098" w:rsidR="00B276A8" w:rsidRDefault="002902CE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 xml:space="preserve">Abdel Karim </w:t>
            </w:r>
            <w:r w:rsidR="00DB2EEF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Ajami</w:t>
            </w:r>
          </w:p>
        </w:tc>
        <w:tc>
          <w:tcPr>
            <w:tcW w:w="1890" w:type="dxa"/>
            <w:vAlign w:val="center"/>
          </w:tcPr>
          <w:p w14:paraId="50BF42FE" w14:textId="7129FF8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479E57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6364BBE1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A8882AD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41090E9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FB1B100" w14:textId="2028DA41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7EE00B56" w14:textId="7F691FA3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741FE73D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6F6F8E3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4BB6DB54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69E78837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EF073B" w14:textId="4C6B2DD3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18F5280B" w14:textId="0DBDFBA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100DFE0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3D6DF5C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5438238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16418602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4233F57" w14:textId="45A7D544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6741D7C0" w14:textId="46C9C56E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3FED73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2931320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F518AAB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</w:tbl>
    <w:p w14:paraId="5E5B4166" w14:textId="61E44A74" w:rsidR="000076F4" w:rsidRDefault="000076F4" w:rsidP="00283796">
      <w:pPr>
        <w:spacing w:after="0" w:line="240" w:lineRule="auto"/>
        <w:rPr>
          <w:rFonts w:cstheme="minorHAnsi"/>
          <w:sz w:val="24"/>
        </w:rPr>
      </w:pPr>
    </w:p>
    <w:p w14:paraId="0E092C12" w14:textId="10EC5F8C" w:rsidR="005F123A" w:rsidRDefault="005F123A" w:rsidP="00283796">
      <w:pPr>
        <w:spacing w:after="0" w:line="240" w:lineRule="auto"/>
        <w:rPr>
          <w:rFonts w:cstheme="minorHAnsi"/>
          <w:sz w:val="24"/>
        </w:rPr>
      </w:pPr>
    </w:p>
    <w:p w14:paraId="571A2964" w14:textId="6DB702CB" w:rsidR="005F123A" w:rsidRPr="00756F17" w:rsidRDefault="005F123A" w:rsidP="005F123A">
      <w:pPr>
        <w:spacing w:after="0" w:line="240" w:lineRule="auto"/>
        <w:jc w:val="center"/>
        <w:rPr>
          <w:b/>
          <w:bCs/>
          <w:sz w:val="30"/>
          <w:szCs w:val="30"/>
        </w:rPr>
      </w:pPr>
      <w:r w:rsidRPr="00756F17">
        <w:rPr>
          <w:b/>
          <w:bCs/>
          <w:sz w:val="30"/>
          <w:szCs w:val="30"/>
        </w:rPr>
        <w:t>Abstract</w:t>
      </w:r>
    </w:p>
    <w:p w14:paraId="4133ED9D" w14:textId="77777777" w:rsidR="002E035A" w:rsidRDefault="002E035A" w:rsidP="001146DD">
      <w:pPr>
        <w:spacing w:after="0" w:line="240" w:lineRule="auto"/>
        <w:rPr>
          <w:rFonts w:cstheme="minorHAnsi"/>
          <w:sz w:val="24"/>
        </w:rPr>
      </w:pPr>
    </w:p>
    <w:p w14:paraId="2D23D157" w14:textId="33BAA1BB" w:rsidR="001146DD" w:rsidRPr="008000DE" w:rsidRDefault="001146DD" w:rsidP="001146DD">
      <w:pPr>
        <w:spacing w:after="0" w:line="240" w:lineRule="auto"/>
        <w:rPr>
          <w:rFonts w:cstheme="minorHAnsi"/>
          <w:sz w:val="24"/>
        </w:rPr>
      </w:pPr>
      <w:r w:rsidRPr="008000DE">
        <w:rPr>
          <w:rFonts w:cstheme="minorHAnsi"/>
          <w:sz w:val="24"/>
        </w:rPr>
        <w:t>This submission proposes resolutions for</w:t>
      </w:r>
      <w:r w:rsidR="007D478C" w:rsidRPr="008000DE">
        <w:rPr>
          <w:rFonts w:cstheme="minorHAnsi"/>
          <w:sz w:val="24"/>
        </w:rPr>
        <w:t xml:space="preserve"> </w:t>
      </w:r>
      <w:r w:rsidR="004653ED" w:rsidRPr="008000DE">
        <w:rPr>
          <w:rFonts w:cstheme="minorHAnsi"/>
          <w:sz w:val="24"/>
        </w:rPr>
        <w:t>the</w:t>
      </w:r>
      <w:r w:rsidR="00DB2EEF" w:rsidRPr="008000DE">
        <w:rPr>
          <w:rFonts w:cstheme="minorHAnsi"/>
          <w:sz w:val="24"/>
        </w:rPr>
        <w:t xml:space="preserve"> following</w:t>
      </w:r>
      <w:r w:rsidR="006C7D2E">
        <w:rPr>
          <w:rFonts w:cstheme="minorHAnsi"/>
          <w:sz w:val="24"/>
        </w:rPr>
        <w:t xml:space="preserve"> </w:t>
      </w:r>
      <w:r w:rsidR="00F213FF">
        <w:rPr>
          <w:rFonts w:cstheme="minorHAnsi"/>
          <w:sz w:val="24"/>
        </w:rPr>
        <w:t xml:space="preserve">8 </w:t>
      </w:r>
      <w:r w:rsidR="00DB2EEF" w:rsidRPr="008000DE">
        <w:rPr>
          <w:rFonts w:cstheme="minorHAnsi"/>
          <w:sz w:val="24"/>
        </w:rPr>
        <w:t>CIDs</w:t>
      </w:r>
      <w:r w:rsidR="007D478C" w:rsidRPr="008000DE">
        <w:rPr>
          <w:rFonts w:cstheme="minorHAnsi"/>
          <w:sz w:val="24"/>
        </w:rPr>
        <w:t xml:space="preserve"> </w:t>
      </w:r>
      <w:r w:rsidRPr="008000DE">
        <w:rPr>
          <w:rFonts w:cstheme="minorHAnsi"/>
          <w:sz w:val="24"/>
        </w:rPr>
        <w:t xml:space="preserve">for TGbe </w:t>
      </w:r>
      <w:r w:rsidR="00DB2EEF" w:rsidRPr="008000DE">
        <w:rPr>
          <w:rFonts w:cstheme="minorHAnsi"/>
          <w:sz w:val="24"/>
        </w:rPr>
        <w:t>LB2</w:t>
      </w:r>
      <w:r w:rsidR="00D311DF">
        <w:rPr>
          <w:rFonts w:cstheme="minorHAnsi"/>
          <w:sz w:val="24"/>
        </w:rPr>
        <w:t>71</w:t>
      </w:r>
      <w:r w:rsidRPr="008000DE">
        <w:rPr>
          <w:rFonts w:cstheme="minorHAnsi"/>
          <w:sz w:val="24"/>
        </w:rPr>
        <w:t>:</w:t>
      </w:r>
    </w:p>
    <w:p w14:paraId="19BF9F78" w14:textId="622EA59D" w:rsidR="00D311DF" w:rsidRPr="00F213FF" w:rsidRDefault="00F213FF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</w:rPr>
      </w:pPr>
      <w:r w:rsidRPr="00F213FF">
        <w:rPr>
          <w:rFonts w:cstheme="minorHAnsi"/>
          <w:sz w:val="24"/>
        </w:rPr>
        <w:t>15845,17677,17678,17679,17680,17681,17682,17683</w:t>
      </w:r>
    </w:p>
    <w:p w14:paraId="21C5368A" w14:textId="2E022F4A" w:rsidR="00B6680C" w:rsidRPr="001146DD" w:rsidRDefault="00B6680C" w:rsidP="002A4C8E">
      <w:pPr>
        <w:spacing w:after="0" w:line="240" w:lineRule="auto"/>
        <w:rPr>
          <w:rFonts w:cstheme="minorHAnsi"/>
          <w:b/>
          <w:bCs/>
          <w:sz w:val="24"/>
        </w:rPr>
      </w:pPr>
      <w:r w:rsidRPr="001146DD">
        <w:rPr>
          <w:rFonts w:cstheme="minorHAnsi"/>
          <w:b/>
          <w:bCs/>
          <w:sz w:val="24"/>
        </w:rPr>
        <w:t>Revisions:</w:t>
      </w:r>
    </w:p>
    <w:p w14:paraId="23F1A336" w14:textId="376D2D64" w:rsidR="00B6680C" w:rsidRDefault="00083AF7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Rev 0: Initial version of the document.</w:t>
      </w:r>
    </w:p>
    <w:p w14:paraId="0AF02850" w14:textId="77777777" w:rsidR="00FB052E" w:rsidRDefault="00FB052E" w:rsidP="00FB052E">
      <w:pPr>
        <w:pStyle w:val="ListParagraph"/>
        <w:spacing w:after="0" w:line="240" w:lineRule="auto"/>
        <w:rPr>
          <w:rFonts w:cstheme="minorHAnsi"/>
          <w:sz w:val="24"/>
        </w:rPr>
      </w:pPr>
    </w:p>
    <w:p w14:paraId="62E12D62" w14:textId="7396F672" w:rsidR="005D073A" w:rsidRDefault="005D073A" w:rsidP="008E25C3">
      <w:pPr>
        <w:spacing w:after="0" w:line="240" w:lineRule="auto"/>
        <w:rPr>
          <w:rFonts w:cstheme="minorHAnsi"/>
          <w:b/>
          <w:bCs/>
          <w:sz w:val="24"/>
        </w:rPr>
      </w:pPr>
    </w:p>
    <w:p w14:paraId="46D70253" w14:textId="314C409C" w:rsidR="005D073A" w:rsidRDefault="005D073A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577FE8" w14:textId="18D2BBF4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7813CDB" w14:textId="640886C2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6269B37" w14:textId="021D658D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CCD7A29" w14:textId="4334A0CC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0984FB" w14:textId="77777777" w:rsidR="00DA43C6" w:rsidRDefault="00DA43C6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8191142" w14:textId="34B7E92B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4AFBBD" w14:textId="77777777" w:rsidR="00BE6C48" w:rsidRDefault="00BE6C48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1A502D0" w14:textId="77777777" w:rsidR="00BE6C48" w:rsidRDefault="00BE6C48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4EB27AA6" w14:textId="77777777" w:rsidR="00BE6C48" w:rsidRDefault="00BE6C48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0E78E872" w14:textId="50CB025B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204AB7E" w14:textId="27B7C101" w:rsidR="00F07CBB" w:rsidRDefault="00F07CBB" w:rsidP="00F07CBB">
      <w:pPr>
        <w:pStyle w:val="T"/>
        <w:spacing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lastRenderedPageBreak/>
        <w:t xml:space="preserve">TGbe editor: Please note Baseline is </w:t>
      </w:r>
      <w:r w:rsidR="00EB49F1">
        <w:rPr>
          <w:b/>
          <w:i/>
          <w:iCs/>
          <w:highlight w:val="yellow"/>
        </w:rPr>
        <w:t>REVme_D</w:t>
      </w:r>
      <w:r w:rsidR="00D311DF">
        <w:rPr>
          <w:b/>
          <w:i/>
          <w:iCs/>
          <w:highlight w:val="yellow"/>
        </w:rPr>
        <w:t>3</w:t>
      </w:r>
      <w:r w:rsidR="00BE7CC2">
        <w:rPr>
          <w:b/>
          <w:i/>
          <w:iCs/>
          <w:highlight w:val="yellow"/>
        </w:rPr>
        <w:t>.0</w:t>
      </w:r>
      <w:r>
        <w:rPr>
          <w:b/>
          <w:i/>
          <w:iCs/>
          <w:highlight w:val="yellow"/>
        </w:rPr>
        <w:t xml:space="preserve"> and 11be D</w:t>
      </w:r>
      <w:r w:rsidR="00D311DF">
        <w:rPr>
          <w:b/>
          <w:i/>
          <w:iCs/>
          <w:highlight w:val="yellow"/>
        </w:rPr>
        <w:t>3.1</w:t>
      </w:r>
    </w:p>
    <w:p w14:paraId="40F26D2E" w14:textId="77777777" w:rsidR="00B57F51" w:rsidRDefault="00B57F51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tbl>
      <w:tblPr>
        <w:tblStyle w:val="TableGrid"/>
        <w:tblW w:w="10710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587"/>
        <w:gridCol w:w="1034"/>
        <w:gridCol w:w="976"/>
        <w:gridCol w:w="635"/>
        <w:gridCol w:w="2509"/>
        <w:gridCol w:w="2179"/>
        <w:gridCol w:w="2790"/>
      </w:tblGrid>
      <w:tr w:rsidR="00633FBF" w:rsidRPr="00955C14" w14:paraId="0F42626A" w14:textId="77777777" w:rsidTr="00633FBF">
        <w:trPr>
          <w:trHeight w:val="449"/>
        </w:trPr>
        <w:tc>
          <w:tcPr>
            <w:tcW w:w="587" w:type="dxa"/>
            <w:shd w:val="clear" w:color="auto" w:fill="A5A5A5" w:themeFill="accent3"/>
            <w:hideMark/>
          </w:tcPr>
          <w:p w14:paraId="35174F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34" w:type="dxa"/>
            <w:shd w:val="clear" w:color="auto" w:fill="A5A5A5" w:themeFill="accent3"/>
            <w:hideMark/>
          </w:tcPr>
          <w:p w14:paraId="5A4C9353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76" w:type="dxa"/>
            <w:shd w:val="clear" w:color="auto" w:fill="A5A5A5" w:themeFill="accent3"/>
            <w:hideMark/>
          </w:tcPr>
          <w:p w14:paraId="46BCD09C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635" w:type="dxa"/>
            <w:shd w:val="clear" w:color="auto" w:fill="A5A5A5" w:themeFill="accent3"/>
            <w:hideMark/>
          </w:tcPr>
          <w:p w14:paraId="549BDB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Page</w:t>
            </w:r>
          </w:p>
        </w:tc>
        <w:tc>
          <w:tcPr>
            <w:tcW w:w="2509" w:type="dxa"/>
            <w:shd w:val="clear" w:color="auto" w:fill="A5A5A5" w:themeFill="accent3"/>
            <w:hideMark/>
          </w:tcPr>
          <w:p w14:paraId="7A3B9829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179" w:type="dxa"/>
            <w:shd w:val="clear" w:color="auto" w:fill="A5A5A5" w:themeFill="accent3"/>
            <w:hideMark/>
          </w:tcPr>
          <w:p w14:paraId="5B495621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790" w:type="dxa"/>
            <w:shd w:val="clear" w:color="auto" w:fill="A5A5A5" w:themeFill="accent3"/>
            <w:hideMark/>
          </w:tcPr>
          <w:p w14:paraId="277A05EF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Resolution</w:t>
            </w:r>
          </w:p>
        </w:tc>
      </w:tr>
      <w:tr w:rsidR="007475D7" w:rsidRPr="00955C14" w14:paraId="43E457E4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29557AF7" w14:textId="66B99916" w:rsidR="007475D7" w:rsidRPr="007475D7" w:rsidRDefault="007475D7" w:rsidP="007475D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7475D7">
              <w:rPr>
                <w:b w:val="0"/>
                <w:sz w:val="16"/>
              </w:rPr>
              <w:t>15845</w:t>
            </w:r>
          </w:p>
        </w:tc>
        <w:tc>
          <w:tcPr>
            <w:tcW w:w="1034" w:type="dxa"/>
            <w:shd w:val="clear" w:color="auto" w:fill="auto"/>
          </w:tcPr>
          <w:p w14:paraId="4F5B0DB4" w14:textId="7932DA99" w:rsidR="007475D7" w:rsidRPr="007475D7" w:rsidRDefault="007475D7" w:rsidP="007475D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7475D7">
              <w:rPr>
                <w:b w:val="0"/>
                <w:sz w:val="16"/>
              </w:rPr>
              <w:t>Muhammad Kumail Haider</w:t>
            </w:r>
          </w:p>
        </w:tc>
        <w:tc>
          <w:tcPr>
            <w:tcW w:w="976" w:type="dxa"/>
            <w:shd w:val="clear" w:color="auto" w:fill="auto"/>
          </w:tcPr>
          <w:p w14:paraId="7329802A" w14:textId="2EF91838" w:rsidR="007475D7" w:rsidRPr="007475D7" w:rsidRDefault="007475D7" w:rsidP="007475D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7475D7">
              <w:rPr>
                <w:b w:val="0"/>
                <w:sz w:val="16"/>
              </w:rPr>
              <w:t>9.4.2.313.2</w:t>
            </w:r>
          </w:p>
        </w:tc>
        <w:tc>
          <w:tcPr>
            <w:tcW w:w="635" w:type="dxa"/>
            <w:shd w:val="clear" w:color="auto" w:fill="auto"/>
          </w:tcPr>
          <w:p w14:paraId="1A26B9EE" w14:textId="2522E0E8" w:rsidR="007475D7" w:rsidRPr="007475D7" w:rsidRDefault="007475D7" w:rsidP="007475D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7475D7">
              <w:rPr>
                <w:b w:val="0"/>
                <w:sz w:val="16"/>
              </w:rPr>
              <w:t>271.32</w:t>
            </w:r>
          </w:p>
        </w:tc>
        <w:tc>
          <w:tcPr>
            <w:tcW w:w="2509" w:type="dxa"/>
            <w:shd w:val="clear" w:color="auto" w:fill="auto"/>
          </w:tcPr>
          <w:p w14:paraId="5AB79DE0" w14:textId="461ADF79" w:rsidR="007475D7" w:rsidRPr="007475D7" w:rsidRDefault="007475D7" w:rsidP="007475D7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7475D7">
              <w:rPr>
                <w:b w:val="0"/>
                <w:sz w:val="16"/>
              </w:rPr>
              <w:t xml:space="preserve">Replace 'TXOP Return Support </w:t>
            </w:r>
            <w:proofErr w:type="gramStart"/>
            <w:r w:rsidRPr="007475D7">
              <w:rPr>
                <w:b w:val="0"/>
                <w:sz w:val="16"/>
              </w:rPr>
              <w:t>In</w:t>
            </w:r>
            <w:proofErr w:type="gramEnd"/>
            <w:r w:rsidRPr="007475D7">
              <w:rPr>
                <w:b w:val="0"/>
                <w:sz w:val="16"/>
              </w:rPr>
              <w:t xml:space="preserve"> TXOP Sharing Mode 2' with 'TXOP Return Support in Triggered TXOP Sharing Mode 2' in Figure 9-1002ah</w:t>
            </w:r>
          </w:p>
        </w:tc>
        <w:tc>
          <w:tcPr>
            <w:tcW w:w="2179" w:type="dxa"/>
            <w:shd w:val="clear" w:color="auto" w:fill="auto"/>
          </w:tcPr>
          <w:p w14:paraId="51307FFA" w14:textId="0FFC11D5" w:rsidR="007475D7" w:rsidRPr="007475D7" w:rsidRDefault="007475D7" w:rsidP="007475D7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7475D7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3D02E6A6" w14:textId="0FF72589" w:rsidR="00D42AB8" w:rsidRDefault="007040CC" w:rsidP="00D42AB8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  <w:r w:rsidR="00D42AB8">
              <w:rPr>
                <w:b w:val="0"/>
                <w:iCs/>
                <w:color w:val="000000"/>
                <w:sz w:val="16"/>
                <w:szCs w:val="16"/>
              </w:rPr>
              <w:br/>
            </w:r>
            <w:r w:rsidR="00D42AB8">
              <w:rPr>
                <w:b w:val="0"/>
                <w:iCs/>
                <w:color w:val="000000"/>
                <w:sz w:val="16"/>
                <w:szCs w:val="16"/>
              </w:rPr>
              <w:br/>
            </w:r>
            <w:proofErr w:type="spellStart"/>
            <w:r w:rsidR="00D42AB8"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 w:rsidR="00D42AB8"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11-23/</w:t>
            </w:r>
            <w:r w:rsidR="000A0D23">
              <w:rPr>
                <w:b w:val="0"/>
                <w:iCs/>
                <w:color w:val="000000"/>
                <w:sz w:val="16"/>
                <w:szCs w:val="16"/>
              </w:rPr>
              <w:t>0822r0</w:t>
            </w:r>
            <w:r w:rsidR="00D42AB8">
              <w:rPr>
                <w:b w:val="0"/>
                <w:iCs/>
                <w:color w:val="000000"/>
                <w:sz w:val="16"/>
                <w:szCs w:val="16"/>
              </w:rPr>
              <w:t xml:space="preserve"> tagged as #15845 </w:t>
            </w:r>
            <w:proofErr w:type="gramStart"/>
            <w:r w:rsidR="00D42AB8">
              <w:rPr>
                <w:b w:val="0"/>
                <w:iCs/>
                <w:color w:val="000000"/>
                <w:sz w:val="16"/>
                <w:szCs w:val="16"/>
              </w:rPr>
              <w:t>and also</w:t>
            </w:r>
            <w:proofErr w:type="gramEnd"/>
            <w:r w:rsidR="00D42AB8">
              <w:rPr>
                <w:b w:val="0"/>
                <w:iCs/>
                <w:color w:val="000000"/>
                <w:sz w:val="16"/>
                <w:szCs w:val="16"/>
              </w:rPr>
              <w:t xml:space="preserve"> update the text that refers to this </w:t>
            </w:r>
            <w:r w:rsidR="00974B0E">
              <w:rPr>
                <w:b w:val="0"/>
                <w:iCs/>
                <w:color w:val="000000"/>
                <w:sz w:val="16"/>
                <w:szCs w:val="16"/>
              </w:rPr>
              <w:t xml:space="preserve">field </w:t>
            </w:r>
            <w:r w:rsidR="00D42AB8">
              <w:rPr>
                <w:b w:val="0"/>
                <w:iCs/>
                <w:color w:val="000000"/>
                <w:sz w:val="16"/>
                <w:szCs w:val="16"/>
              </w:rPr>
              <w:t>throughput the spec</w:t>
            </w:r>
            <w:r w:rsidR="00974B0E">
              <w:rPr>
                <w:b w:val="0"/>
                <w:iCs/>
                <w:color w:val="000000"/>
                <w:sz w:val="16"/>
                <w:szCs w:val="16"/>
              </w:rPr>
              <w:t>.</w:t>
            </w:r>
          </w:p>
          <w:p w14:paraId="4CAA7F59" w14:textId="33574CB7" w:rsidR="007475D7" w:rsidRDefault="007475D7" w:rsidP="007475D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  <w:tr w:rsidR="00206C0F" w:rsidRPr="00955C14" w14:paraId="471858A9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0FE9B6C1" w14:textId="65B8BBF8" w:rsidR="00206C0F" w:rsidRPr="00206C0F" w:rsidRDefault="00206C0F" w:rsidP="00206C0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06C0F">
              <w:rPr>
                <w:b w:val="0"/>
                <w:sz w:val="16"/>
              </w:rPr>
              <w:t>17677</w:t>
            </w:r>
          </w:p>
        </w:tc>
        <w:tc>
          <w:tcPr>
            <w:tcW w:w="1034" w:type="dxa"/>
            <w:shd w:val="clear" w:color="auto" w:fill="auto"/>
          </w:tcPr>
          <w:p w14:paraId="1414BBDE" w14:textId="7B100330" w:rsidR="00206C0F" w:rsidRPr="00206C0F" w:rsidRDefault="00206C0F" w:rsidP="00206C0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06C0F">
              <w:rPr>
                <w:b w:val="0"/>
                <w:sz w:val="16"/>
              </w:rPr>
              <w:t>Brian Hart</w:t>
            </w:r>
          </w:p>
        </w:tc>
        <w:tc>
          <w:tcPr>
            <w:tcW w:w="976" w:type="dxa"/>
            <w:shd w:val="clear" w:color="auto" w:fill="auto"/>
          </w:tcPr>
          <w:p w14:paraId="7A77FE80" w14:textId="3057506F" w:rsidR="00206C0F" w:rsidRPr="00206C0F" w:rsidRDefault="00206C0F" w:rsidP="00206C0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06C0F">
              <w:rPr>
                <w:b w:val="0"/>
                <w:sz w:val="16"/>
              </w:rPr>
              <w:t>9.4.2.313.2</w:t>
            </w:r>
          </w:p>
        </w:tc>
        <w:tc>
          <w:tcPr>
            <w:tcW w:w="635" w:type="dxa"/>
            <w:shd w:val="clear" w:color="auto" w:fill="auto"/>
          </w:tcPr>
          <w:p w14:paraId="686B5FF2" w14:textId="20B57FE1" w:rsidR="00206C0F" w:rsidRPr="00206C0F" w:rsidRDefault="00206C0F" w:rsidP="00206C0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06C0F">
              <w:rPr>
                <w:b w:val="0"/>
                <w:sz w:val="16"/>
              </w:rPr>
              <w:t>271.49</w:t>
            </w:r>
          </w:p>
        </w:tc>
        <w:tc>
          <w:tcPr>
            <w:tcW w:w="2509" w:type="dxa"/>
            <w:shd w:val="clear" w:color="auto" w:fill="auto"/>
          </w:tcPr>
          <w:p w14:paraId="7A4CB308" w14:textId="6DF78E23" w:rsidR="00206C0F" w:rsidRPr="00206C0F" w:rsidRDefault="00206C0F" w:rsidP="00206C0F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06C0F">
              <w:rPr>
                <w:b w:val="0"/>
                <w:sz w:val="16"/>
              </w:rPr>
              <w:t>"+HTC-HE Support subfield is 1 in a STA" but how can a field be in a STA? And location of field is opaque.</w:t>
            </w:r>
          </w:p>
        </w:tc>
        <w:tc>
          <w:tcPr>
            <w:tcW w:w="2179" w:type="dxa"/>
            <w:shd w:val="clear" w:color="auto" w:fill="auto"/>
          </w:tcPr>
          <w:p w14:paraId="6B7D3E3A" w14:textId="4D14C5C8" w:rsidR="00206C0F" w:rsidRPr="00206C0F" w:rsidRDefault="00206C0F" w:rsidP="00206C0F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06C0F">
              <w:rPr>
                <w:b w:val="0"/>
                <w:sz w:val="16"/>
              </w:rPr>
              <w:t xml:space="preserve">Following P273L18 Try to include a) the field sender and b) the location of the field via:  "For a STA that has set the +HTC-HE Support subfield in the HE </w:t>
            </w:r>
            <w:proofErr w:type="spellStart"/>
            <w:r w:rsidRPr="00206C0F">
              <w:rPr>
                <w:b w:val="0"/>
                <w:sz w:val="16"/>
              </w:rPr>
              <w:t>Capbilities</w:t>
            </w:r>
            <w:proofErr w:type="spellEnd"/>
            <w:r w:rsidRPr="00206C0F">
              <w:rPr>
                <w:b w:val="0"/>
                <w:sz w:val="16"/>
              </w:rPr>
              <w:t xml:space="preserve"> element to 1". Also sender and/or location </w:t>
            </w:r>
            <w:proofErr w:type="gramStart"/>
            <w:r w:rsidRPr="00206C0F">
              <w:rPr>
                <w:b w:val="0"/>
                <w:sz w:val="16"/>
              </w:rPr>
              <w:t>are  opaque</w:t>
            </w:r>
            <w:proofErr w:type="gramEnd"/>
            <w:r w:rsidRPr="00206C0F">
              <w:rPr>
                <w:b w:val="0"/>
                <w:sz w:val="16"/>
              </w:rPr>
              <w:t xml:space="preserve"> at P273L55 and P274L7/12/16/21/24/42 so apply this style of change in each of those locations too</w:t>
            </w:r>
          </w:p>
        </w:tc>
        <w:tc>
          <w:tcPr>
            <w:tcW w:w="2790" w:type="dxa"/>
            <w:shd w:val="clear" w:color="auto" w:fill="auto"/>
          </w:tcPr>
          <w:p w14:paraId="16DF5327" w14:textId="77777777" w:rsidR="00206C0F" w:rsidRDefault="00206C0F" w:rsidP="00206C0F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73B31AA7" w14:textId="77777777" w:rsidR="00206C0F" w:rsidRDefault="00206C0F" w:rsidP="00206C0F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15B96911" w14:textId="77777777" w:rsidR="00206C0F" w:rsidRDefault="00206C0F" w:rsidP="00206C0F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 xml:space="preserve">Agree with the commenter in </w:t>
            </w:r>
            <w:proofErr w:type="gramStart"/>
            <w:r>
              <w:rPr>
                <w:b w:val="0"/>
                <w:iCs/>
                <w:color w:val="000000"/>
                <w:sz w:val="16"/>
                <w:szCs w:val="16"/>
              </w:rPr>
              <w:t>principle</w:t>
            </w:r>
            <w:proofErr w:type="gramEnd"/>
          </w:p>
          <w:p w14:paraId="7E72262F" w14:textId="77777777" w:rsidR="00206C0F" w:rsidRDefault="00206C0F" w:rsidP="00206C0F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10400092" w14:textId="01614661" w:rsidR="00206C0F" w:rsidRDefault="00206C0F" w:rsidP="00206C0F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11-23/</w:t>
            </w:r>
            <w:r w:rsidR="000A0D23">
              <w:rPr>
                <w:b w:val="0"/>
                <w:iCs/>
                <w:color w:val="000000"/>
                <w:sz w:val="16"/>
                <w:szCs w:val="16"/>
              </w:rPr>
              <w:t>0822r0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#17677</w:t>
            </w:r>
          </w:p>
          <w:p w14:paraId="3EC92EE2" w14:textId="1CD77213" w:rsidR="00206C0F" w:rsidRDefault="00206C0F" w:rsidP="00206C0F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  <w:tr w:rsidR="00E73DEC" w:rsidRPr="00955C14" w14:paraId="388A712B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0592E180" w14:textId="40936DBB" w:rsidR="00E73DEC" w:rsidRPr="00E73DEC" w:rsidRDefault="00E73DEC" w:rsidP="00E73DEC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E73DEC">
              <w:rPr>
                <w:b w:val="0"/>
                <w:sz w:val="16"/>
              </w:rPr>
              <w:t>17678</w:t>
            </w:r>
          </w:p>
        </w:tc>
        <w:tc>
          <w:tcPr>
            <w:tcW w:w="1034" w:type="dxa"/>
            <w:shd w:val="clear" w:color="auto" w:fill="auto"/>
          </w:tcPr>
          <w:p w14:paraId="6EE1A890" w14:textId="72E584D5" w:rsidR="00E73DEC" w:rsidRPr="00E73DEC" w:rsidRDefault="00E73DEC" w:rsidP="00E73DEC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E73DEC">
              <w:rPr>
                <w:b w:val="0"/>
                <w:sz w:val="16"/>
              </w:rPr>
              <w:t>Brian Hart</w:t>
            </w:r>
          </w:p>
        </w:tc>
        <w:tc>
          <w:tcPr>
            <w:tcW w:w="976" w:type="dxa"/>
            <w:shd w:val="clear" w:color="auto" w:fill="auto"/>
          </w:tcPr>
          <w:p w14:paraId="620C9DF0" w14:textId="6A25E0C7" w:rsidR="00E73DEC" w:rsidRPr="00E73DEC" w:rsidRDefault="00E73DEC" w:rsidP="00E73DEC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E73DEC">
              <w:rPr>
                <w:b w:val="0"/>
                <w:sz w:val="16"/>
              </w:rPr>
              <w:t>9.4.2.313.2</w:t>
            </w:r>
          </w:p>
        </w:tc>
        <w:tc>
          <w:tcPr>
            <w:tcW w:w="635" w:type="dxa"/>
            <w:shd w:val="clear" w:color="auto" w:fill="auto"/>
          </w:tcPr>
          <w:p w14:paraId="1913E352" w14:textId="4A2D26CE" w:rsidR="00E73DEC" w:rsidRPr="00E73DEC" w:rsidRDefault="00E73DEC" w:rsidP="00E73DEC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E73DEC">
              <w:rPr>
                <w:b w:val="0"/>
                <w:sz w:val="16"/>
              </w:rPr>
              <w:t>272.08</w:t>
            </w:r>
          </w:p>
        </w:tc>
        <w:tc>
          <w:tcPr>
            <w:tcW w:w="2509" w:type="dxa"/>
            <w:shd w:val="clear" w:color="auto" w:fill="auto"/>
          </w:tcPr>
          <w:p w14:paraId="2B04802E" w14:textId="413697FC" w:rsidR="00E73DEC" w:rsidRPr="00E73DEC" w:rsidRDefault="00E73DEC" w:rsidP="00E73DEC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E73DEC">
              <w:rPr>
                <w:b w:val="0"/>
                <w:sz w:val="16"/>
              </w:rPr>
              <w:t>Missing article</w:t>
            </w:r>
          </w:p>
        </w:tc>
        <w:tc>
          <w:tcPr>
            <w:tcW w:w="2179" w:type="dxa"/>
            <w:shd w:val="clear" w:color="auto" w:fill="auto"/>
          </w:tcPr>
          <w:p w14:paraId="66B631CF" w14:textId="66716EA5" w:rsidR="00E73DEC" w:rsidRPr="00E73DEC" w:rsidRDefault="00E73DEC" w:rsidP="00E73DEC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E73DEC">
              <w:rPr>
                <w:b w:val="0"/>
                <w:sz w:val="16"/>
              </w:rPr>
              <w:t>Try "Indicates support for transmitting or responding to an MU-RTS TXS Trigger frame with *the* Triggered TXOP Sharing Mode field equal to 1." Ditto P272:27</w:t>
            </w:r>
          </w:p>
        </w:tc>
        <w:tc>
          <w:tcPr>
            <w:tcW w:w="2790" w:type="dxa"/>
            <w:shd w:val="clear" w:color="auto" w:fill="auto"/>
          </w:tcPr>
          <w:p w14:paraId="0B4553A6" w14:textId="77777777" w:rsidR="00E73DEC" w:rsidRDefault="00D67CC5" w:rsidP="00E73DEC">
            <w:pPr>
              <w:pStyle w:val="T1"/>
              <w:suppressAutoHyphens/>
              <w:spacing w:after="120"/>
              <w:jc w:val="left"/>
              <w:rPr>
                <w:ins w:id="0" w:author="Author"/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Acc</w:t>
            </w:r>
            <w:r w:rsidR="00E9613C">
              <w:rPr>
                <w:b w:val="0"/>
                <w:iCs/>
                <w:color w:val="000000"/>
                <w:sz w:val="16"/>
                <w:szCs w:val="16"/>
              </w:rPr>
              <w:t>epted</w:t>
            </w:r>
          </w:p>
          <w:p w14:paraId="00AE9874" w14:textId="77777777" w:rsidR="0058141B" w:rsidRDefault="0058141B" w:rsidP="0058141B">
            <w:pPr>
              <w:rPr>
                <w:ins w:id="1" w:author="Author"/>
                <w:rFonts w:ascii="Times New Roman" w:eastAsia="MS Mincho" w:hAnsi="Times New Roman" w:cs="Times New Roman"/>
                <w:iCs/>
                <w:color w:val="000000"/>
                <w:sz w:val="16"/>
                <w:szCs w:val="16"/>
              </w:rPr>
            </w:pPr>
          </w:p>
          <w:p w14:paraId="76A1CEE0" w14:textId="7DA6BD06" w:rsidR="0058141B" w:rsidRPr="0058141B" w:rsidRDefault="0058141B" w:rsidP="0058141B">
            <w:pPr>
              <w:ind w:firstLine="720"/>
            </w:pPr>
          </w:p>
        </w:tc>
      </w:tr>
      <w:tr w:rsidR="0058141B" w:rsidRPr="00955C14" w14:paraId="2150E2E7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521FE3F3" w14:textId="41F472E4" w:rsidR="0058141B" w:rsidRPr="0058141B" w:rsidRDefault="0058141B" w:rsidP="0058141B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58141B">
              <w:rPr>
                <w:b w:val="0"/>
                <w:sz w:val="16"/>
              </w:rPr>
              <w:t>17679</w:t>
            </w:r>
          </w:p>
        </w:tc>
        <w:tc>
          <w:tcPr>
            <w:tcW w:w="1034" w:type="dxa"/>
            <w:shd w:val="clear" w:color="auto" w:fill="auto"/>
          </w:tcPr>
          <w:p w14:paraId="2C78B5A6" w14:textId="59E8727D" w:rsidR="0058141B" w:rsidRPr="0058141B" w:rsidRDefault="0058141B" w:rsidP="0058141B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58141B">
              <w:rPr>
                <w:b w:val="0"/>
                <w:sz w:val="16"/>
              </w:rPr>
              <w:t>Brian Hart</w:t>
            </w:r>
          </w:p>
        </w:tc>
        <w:tc>
          <w:tcPr>
            <w:tcW w:w="976" w:type="dxa"/>
            <w:shd w:val="clear" w:color="auto" w:fill="auto"/>
          </w:tcPr>
          <w:p w14:paraId="2DDD6903" w14:textId="457D0133" w:rsidR="0058141B" w:rsidRPr="0058141B" w:rsidRDefault="0058141B" w:rsidP="0058141B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58141B">
              <w:rPr>
                <w:b w:val="0"/>
                <w:sz w:val="16"/>
              </w:rPr>
              <w:t>9.4.2.313.2</w:t>
            </w:r>
          </w:p>
        </w:tc>
        <w:tc>
          <w:tcPr>
            <w:tcW w:w="635" w:type="dxa"/>
            <w:shd w:val="clear" w:color="auto" w:fill="auto"/>
          </w:tcPr>
          <w:p w14:paraId="22126B6A" w14:textId="67A3C88F" w:rsidR="0058141B" w:rsidRPr="0058141B" w:rsidRDefault="0058141B" w:rsidP="0058141B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58141B">
              <w:rPr>
                <w:b w:val="0"/>
                <w:sz w:val="16"/>
              </w:rPr>
              <w:t>272.29</w:t>
            </w:r>
          </w:p>
        </w:tc>
        <w:tc>
          <w:tcPr>
            <w:tcW w:w="2509" w:type="dxa"/>
            <w:shd w:val="clear" w:color="auto" w:fill="auto"/>
          </w:tcPr>
          <w:p w14:paraId="37AF7463" w14:textId="1151F749" w:rsidR="0058141B" w:rsidRPr="0058141B" w:rsidRDefault="0058141B" w:rsidP="0058141B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58141B">
              <w:rPr>
                <w:b w:val="0"/>
                <w:sz w:val="16"/>
              </w:rPr>
              <w:t>"</w:t>
            </w:r>
            <w:proofErr w:type="gramStart"/>
            <w:r w:rsidRPr="0058141B">
              <w:rPr>
                <w:b w:val="0"/>
                <w:sz w:val="16"/>
              </w:rPr>
              <w:t>to</w:t>
            </w:r>
            <w:proofErr w:type="gramEnd"/>
            <w:r w:rsidRPr="0058141B">
              <w:rPr>
                <w:b w:val="0"/>
                <w:sz w:val="16"/>
              </w:rPr>
              <w:t xml:space="preserve"> its associated AP" is ambiguous in a Triggered TXOP context. Almost surely "the (EHT) AP" is meant</w:t>
            </w:r>
          </w:p>
        </w:tc>
        <w:tc>
          <w:tcPr>
            <w:tcW w:w="2179" w:type="dxa"/>
            <w:shd w:val="clear" w:color="auto" w:fill="auto"/>
          </w:tcPr>
          <w:p w14:paraId="6110BA40" w14:textId="10885D20" w:rsidR="0058141B" w:rsidRPr="0058141B" w:rsidRDefault="0058141B" w:rsidP="0058141B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58141B">
              <w:rPr>
                <w:b w:val="0"/>
                <w:sz w:val="16"/>
              </w:rPr>
              <w:t>Try "For an EHT AP: Set to 1 to indicate that the AP is capable of transmitting an MU-RTS TXS Trigger frame that allocates time to a STA to transmit non-TB PPDUs to other STAs or to *the* AP.</w:t>
            </w:r>
          </w:p>
        </w:tc>
        <w:tc>
          <w:tcPr>
            <w:tcW w:w="2790" w:type="dxa"/>
            <w:shd w:val="clear" w:color="auto" w:fill="auto"/>
          </w:tcPr>
          <w:p w14:paraId="247B348D" w14:textId="77777777" w:rsidR="00C82BDD" w:rsidRDefault="00C82BDD" w:rsidP="00C82BDD">
            <w:pPr>
              <w:pStyle w:val="T1"/>
              <w:suppressAutoHyphens/>
              <w:spacing w:after="120"/>
              <w:jc w:val="left"/>
              <w:rPr>
                <w:ins w:id="2" w:author="Author"/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  <w:p w14:paraId="59C6239B" w14:textId="10EB0DC0" w:rsidR="0058141B" w:rsidRDefault="0058141B" w:rsidP="0058141B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  <w:tr w:rsidR="008D6898" w:rsidRPr="00955C14" w14:paraId="65D393EC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05DB891D" w14:textId="1B24559B" w:rsidR="008D6898" w:rsidRPr="008D6898" w:rsidRDefault="008D6898" w:rsidP="008D689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8D6898">
              <w:rPr>
                <w:b w:val="0"/>
                <w:sz w:val="16"/>
              </w:rPr>
              <w:t>17680</w:t>
            </w:r>
          </w:p>
        </w:tc>
        <w:tc>
          <w:tcPr>
            <w:tcW w:w="1034" w:type="dxa"/>
            <w:shd w:val="clear" w:color="auto" w:fill="auto"/>
          </w:tcPr>
          <w:p w14:paraId="5227D522" w14:textId="5BF4DB5F" w:rsidR="008D6898" w:rsidRPr="008D6898" w:rsidRDefault="008D6898" w:rsidP="008D689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8D6898">
              <w:rPr>
                <w:b w:val="0"/>
                <w:sz w:val="16"/>
              </w:rPr>
              <w:t>Brian Hart</w:t>
            </w:r>
          </w:p>
        </w:tc>
        <w:tc>
          <w:tcPr>
            <w:tcW w:w="976" w:type="dxa"/>
            <w:shd w:val="clear" w:color="auto" w:fill="auto"/>
          </w:tcPr>
          <w:p w14:paraId="5D284AA6" w14:textId="5B90B0F7" w:rsidR="008D6898" w:rsidRPr="008D6898" w:rsidRDefault="008D6898" w:rsidP="008D689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8D6898">
              <w:rPr>
                <w:b w:val="0"/>
                <w:sz w:val="16"/>
              </w:rPr>
              <w:t>9.4.2.313.2</w:t>
            </w:r>
          </w:p>
        </w:tc>
        <w:tc>
          <w:tcPr>
            <w:tcW w:w="635" w:type="dxa"/>
            <w:shd w:val="clear" w:color="auto" w:fill="auto"/>
          </w:tcPr>
          <w:p w14:paraId="6DC49F37" w14:textId="58E1CB52" w:rsidR="008D6898" w:rsidRPr="008D6898" w:rsidRDefault="008D6898" w:rsidP="008D689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8D6898">
              <w:rPr>
                <w:b w:val="0"/>
                <w:sz w:val="16"/>
              </w:rPr>
              <w:t>272.45</w:t>
            </w:r>
          </w:p>
        </w:tc>
        <w:tc>
          <w:tcPr>
            <w:tcW w:w="2509" w:type="dxa"/>
            <w:shd w:val="clear" w:color="auto" w:fill="auto"/>
          </w:tcPr>
          <w:p w14:paraId="2B1CE3D0" w14:textId="6941EF97" w:rsidR="008D6898" w:rsidRPr="008D6898" w:rsidRDefault="008D6898" w:rsidP="008D6898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8D6898">
              <w:rPr>
                <w:b w:val="0"/>
                <w:sz w:val="16"/>
              </w:rPr>
              <w:t>"</w:t>
            </w:r>
            <w:proofErr w:type="gramStart"/>
            <w:r w:rsidRPr="008D6898">
              <w:rPr>
                <w:b w:val="0"/>
                <w:sz w:val="16"/>
              </w:rPr>
              <w:t>support</w:t>
            </w:r>
            <w:proofErr w:type="gramEnd"/>
            <w:r w:rsidRPr="008D6898">
              <w:rPr>
                <w:b w:val="0"/>
                <w:sz w:val="16"/>
              </w:rPr>
              <w:t xml:space="preserve"> for XX operation" reads better than "support for "the XX operation".</w:t>
            </w:r>
          </w:p>
        </w:tc>
        <w:tc>
          <w:tcPr>
            <w:tcW w:w="2179" w:type="dxa"/>
            <w:shd w:val="clear" w:color="auto" w:fill="auto"/>
          </w:tcPr>
          <w:p w14:paraId="0E5C6C85" w14:textId="219155CA" w:rsidR="008D6898" w:rsidRPr="008D6898" w:rsidRDefault="008D6898" w:rsidP="008D6898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8D6898">
              <w:rPr>
                <w:b w:val="0"/>
                <w:sz w:val="16"/>
              </w:rPr>
              <w:t>Try "Indicates support for R-TWT operation" / "Set to 1 if the STA supports R-TWT operation ..."</w:t>
            </w:r>
          </w:p>
        </w:tc>
        <w:tc>
          <w:tcPr>
            <w:tcW w:w="2790" w:type="dxa"/>
            <w:shd w:val="clear" w:color="auto" w:fill="auto"/>
          </w:tcPr>
          <w:p w14:paraId="7A43909B" w14:textId="58B09C71" w:rsidR="008D6898" w:rsidRDefault="00F9161C" w:rsidP="008D6898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  <w:p w14:paraId="0ABBE883" w14:textId="155508E9" w:rsidR="008D6898" w:rsidRDefault="008D6898" w:rsidP="008D6898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  <w:tr w:rsidR="0052754E" w:rsidRPr="00955C14" w14:paraId="7E0593E4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7315FA49" w14:textId="3A925FD0" w:rsidR="0052754E" w:rsidRPr="0052754E" w:rsidRDefault="0052754E" w:rsidP="0052754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52754E">
              <w:rPr>
                <w:b w:val="0"/>
                <w:sz w:val="16"/>
              </w:rPr>
              <w:t>17681</w:t>
            </w:r>
          </w:p>
        </w:tc>
        <w:tc>
          <w:tcPr>
            <w:tcW w:w="1034" w:type="dxa"/>
            <w:shd w:val="clear" w:color="auto" w:fill="auto"/>
          </w:tcPr>
          <w:p w14:paraId="2D2FC68B" w14:textId="1C728123" w:rsidR="0052754E" w:rsidRPr="0052754E" w:rsidRDefault="0052754E" w:rsidP="0052754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52754E">
              <w:rPr>
                <w:b w:val="0"/>
                <w:sz w:val="16"/>
              </w:rPr>
              <w:t>Brian Hart</w:t>
            </w:r>
          </w:p>
        </w:tc>
        <w:tc>
          <w:tcPr>
            <w:tcW w:w="976" w:type="dxa"/>
            <w:shd w:val="clear" w:color="auto" w:fill="auto"/>
          </w:tcPr>
          <w:p w14:paraId="1CE09E70" w14:textId="6FD0D5A2" w:rsidR="0052754E" w:rsidRPr="0052754E" w:rsidRDefault="0052754E" w:rsidP="0052754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52754E">
              <w:rPr>
                <w:b w:val="0"/>
                <w:sz w:val="16"/>
              </w:rPr>
              <w:t>9.4.2.313.2</w:t>
            </w:r>
          </w:p>
        </w:tc>
        <w:tc>
          <w:tcPr>
            <w:tcW w:w="635" w:type="dxa"/>
            <w:shd w:val="clear" w:color="auto" w:fill="auto"/>
          </w:tcPr>
          <w:p w14:paraId="702ADD4A" w14:textId="39A0915A" w:rsidR="0052754E" w:rsidRPr="0052754E" w:rsidRDefault="0052754E" w:rsidP="0052754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52754E">
              <w:rPr>
                <w:b w:val="0"/>
                <w:sz w:val="16"/>
              </w:rPr>
              <w:t>272.50</w:t>
            </w:r>
          </w:p>
        </w:tc>
        <w:tc>
          <w:tcPr>
            <w:tcW w:w="2509" w:type="dxa"/>
            <w:shd w:val="clear" w:color="auto" w:fill="auto"/>
          </w:tcPr>
          <w:p w14:paraId="37785F56" w14:textId="5FF4F9F1" w:rsidR="0052754E" w:rsidRPr="0052754E" w:rsidRDefault="0052754E" w:rsidP="0052754E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52754E">
              <w:rPr>
                <w:b w:val="0"/>
                <w:sz w:val="16"/>
              </w:rPr>
              <w:t xml:space="preserve">"plural containing singular" is always confusing and best avoided since usually it really means </w:t>
            </w:r>
            <w:proofErr w:type="spellStart"/>
            <w:proofErr w:type="gramStart"/>
            <w:r w:rsidRPr="0052754E">
              <w:rPr>
                <w:b w:val="0"/>
                <w:sz w:val="16"/>
              </w:rPr>
              <w:t>manyOf</w:t>
            </w:r>
            <w:proofErr w:type="spellEnd"/>
            <w:r w:rsidRPr="0052754E">
              <w:rPr>
                <w:b w:val="0"/>
                <w:sz w:val="16"/>
              </w:rPr>
              <w:t>(</w:t>
            </w:r>
            <w:proofErr w:type="gramEnd"/>
            <w:r w:rsidRPr="0052754E">
              <w:rPr>
                <w:b w:val="0"/>
                <w:sz w:val="16"/>
              </w:rPr>
              <w:t xml:space="preserve">singular containing singular). Also, missing articles, unclear where the MIB variables reside, </w:t>
            </w:r>
            <w:proofErr w:type="spellStart"/>
            <w:r w:rsidRPr="0052754E">
              <w:rPr>
                <w:b w:val="0"/>
                <w:sz w:val="16"/>
              </w:rPr>
              <w:t>etc</w:t>
            </w:r>
            <w:proofErr w:type="spellEnd"/>
          </w:p>
        </w:tc>
        <w:tc>
          <w:tcPr>
            <w:tcW w:w="2179" w:type="dxa"/>
            <w:shd w:val="clear" w:color="auto" w:fill="auto"/>
          </w:tcPr>
          <w:p w14:paraId="1FEE3F09" w14:textId="542580FF" w:rsidR="0052754E" w:rsidRPr="0052754E" w:rsidRDefault="0052754E" w:rsidP="0052754E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52754E">
              <w:rPr>
                <w:b w:val="0"/>
                <w:sz w:val="16"/>
              </w:rPr>
              <w:t xml:space="preserve">Try "Indicates support for transmission and reception of a SCS Descriptor element that contains a QoS Characteristics </w:t>
            </w:r>
            <w:proofErr w:type="spellStart"/>
            <w:r w:rsidRPr="0052754E">
              <w:rPr>
                <w:b w:val="0"/>
                <w:sz w:val="16"/>
              </w:rPr>
              <w:t>subelement</w:t>
            </w:r>
            <w:proofErr w:type="spellEnd"/>
            <w:r w:rsidRPr="0052754E">
              <w:rPr>
                <w:b w:val="0"/>
                <w:sz w:val="16"/>
              </w:rPr>
              <w:t xml:space="preserve">". Ditto last column: "Set to 1 by an EHT AP that supports transmission of an SCS Response frame containing a SCS Descriptor element that includes a QoS Characteristics </w:t>
            </w:r>
            <w:proofErr w:type="gramStart"/>
            <w:r w:rsidRPr="0052754E">
              <w:rPr>
                <w:b w:val="0"/>
                <w:sz w:val="16"/>
              </w:rPr>
              <w:t>element</w:t>
            </w:r>
            <w:proofErr w:type="gramEnd"/>
            <w:r w:rsidRPr="0052754E">
              <w:rPr>
                <w:b w:val="0"/>
                <w:sz w:val="16"/>
              </w:rPr>
              <w:t xml:space="preserve"> and the AP has dot11SCSActivated equal to true. Set to 1 by a non-AP EHT STA that supports transmission of an SCS Request frame containing an SCS Descriptor element that includes a QoS Characteristics </w:t>
            </w:r>
            <w:proofErr w:type="gramStart"/>
            <w:r w:rsidRPr="0052754E">
              <w:rPr>
                <w:b w:val="0"/>
                <w:sz w:val="16"/>
              </w:rPr>
              <w:t>element</w:t>
            </w:r>
            <w:proofErr w:type="gramEnd"/>
            <w:r w:rsidRPr="0052754E">
              <w:rPr>
                <w:b w:val="0"/>
                <w:sz w:val="16"/>
              </w:rPr>
              <w:t xml:space="preserve"> and the STA has dot11SCSActivated equal to true. ..."</w:t>
            </w:r>
          </w:p>
        </w:tc>
        <w:tc>
          <w:tcPr>
            <w:tcW w:w="2790" w:type="dxa"/>
            <w:shd w:val="clear" w:color="auto" w:fill="auto"/>
          </w:tcPr>
          <w:p w14:paraId="35F34BD4" w14:textId="77777777" w:rsidR="0052754E" w:rsidRDefault="0052754E" w:rsidP="0052754E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067BABEB" w14:textId="77777777" w:rsidR="0052754E" w:rsidRDefault="0052754E" w:rsidP="0052754E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136CE734" w14:textId="77777777" w:rsidR="0052754E" w:rsidRDefault="0052754E" w:rsidP="0052754E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 xml:space="preserve">Agree with the commenter in </w:t>
            </w:r>
            <w:proofErr w:type="gramStart"/>
            <w:r>
              <w:rPr>
                <w:b w:val="0"/>
                <w:iCs/>
                <w:color w:val="000000"/>
                <w:sz w:val="16"/>
                <w:szCs w:val="16"/>
              </w:rPr>
              <w:t>principle</w:t>
            </w:r>
            <w:proofErr w:type="gramEnd"/>
          </w:p>
          <w:p w14:paraId="7D0224AB" w14:textId="77777777" w:rsidR="0052754E" w:rsidRDefault="0052754E" w:rsidP="0052754E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4C899BF6" w14:textId="1E7066C0" w:rsidR="0052754E" w:rsidRDefault="0052754E" w:rsidP="0052754E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11-23/</w:t>
            </w:r>
            <w:r w:rsidR="000A0D23">
              <w:rPr>
                <w:b w:val="0"/>
                <w:iCs/>
                <w:color w:val="000000"/>
                <w:sz w:val="16"/>
                <w:szCs w:val="16"/>
              </w:rPr>
              <w:t>0822r0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#17681</w:t>
            </w:r>
          </w:p>
          <w:p w14:paraId="11F4F91D" w14:textId="42A19979" w:rsidR="0052754E" w:rsidRDefault="0052754E" w:rsidP="0052754E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  <w:tr w:rsidR="00227C27" w:rsidRPr="00955C14" w14:paraId="1A311221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06082094" w14:textId="1EB45616" w:rsidR="00227C27" w:rsidRPr="00227C27" w:rsidRDefault="00227C27" w:rsidP="00227C2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27C27">
              <w:rPr>
                <w:b w:val="0"/>
                <w:sz w:val="16"/>
              </w:rPr>
              <w:t>17682</w:t>
            </w:r>
          </w:p>
        </w:tc>
        <w:tc>
          <w:tcPr>
            <w:tcW w:w="1034" w:type="dxa"/>
            <w:shd w:val="clear" w:color="auto" w:fill="auto"/>
          </w:tcPr>
          <w:p w14:paraId="00D68EBC" w14:textId="07575081" w:rsidR="00227C27" w:rsidRPr="00227C27" w:rsidRDefault="00227C27" w:rsidP="00227C2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27C27">
              <w:rPr>
                <w:b w:val="0"/>
                <w:sz w:val="16"/>
              </w:rPr>
              <w:t>Brian Hart</w:t>
            </w:r>
          </w:p>
        </w:tc>
        <w:tc>
          <w:tcPr>
            <w:tcW w:w="976" w:type="dxa"/>
            <w:shd w:val="clear" w:color="auto" w:fill="auto"/>
          </w:tcPr>
          <w:p w14:paraId="422E61EB" w14:textId="3BB8156B" w:rsidR="00227C27" w:rsidRPr="00227C27" w:rsidRDefault="00227C27" w:rsidP="00227C2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27C27">
              <w:rPr>
                <w:b w:val="0"/>
                <w:sz w:val="16"/>
              </w:rPr>
              <w:t>9.4.2.313.2</w:t>
            </w:r>
          </w:p>
        </w:tc>
        <w:tc>
          <w:tcPr>
            <w:tcW w:w="635" w:type="dxa"/>
            <w:shd w:val="clear" w:color="auto" w:fill="auto"/>
          </w:tcPr>
          <w:p w14:paraId="086F40E1" w14:textId="201A7853" w:rsidR="00227C27" w:rsidRPr="00227C27" w:rsidRDefault="00227C27" w:rsidP="00227C2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27C27">
              <w:rPr>
                <w:b w:val="0"/>
                <w:sz w:val="16"/>
              </w:rPr>
              <w:t>273.06</w:t>
            </w:r>
          </w:p>
        </w:tc>
        <w:tc>
          <w:tcPr>
            <w:tcW w:w="2509" w:type="dxa"/>
            <w:shd w:val="clear" w:color="auto" w:fill="auto"/>
          </w:tcPr>
          <w:p w14:paraId="2F18A1C6" w14:textId="3286C273" w:rsidR="00227C27" w:rsidRPr="00227C27" w:rsidRDefault="00227C27" w:rsidP="00227C27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27C27">
              <w:rPr>
                <w:b w:val="0"/>
                <w:sz w:val="16"/>
              </w:rPr>
              <w:t>Very unclear why this parameter is reserved in 5 and 6 GHz given HE already supports 2.4 GHz too.</w:t>
            </w:r>
          </w:p>
        </w:tc>
        <w:tc>
          <w:tcPr>
            <w:tcW w:w="2179" w:type="dxa"/>
            <w:shd w:val="clear" w:color="auto" w:fill="auto"/>
          </w:tcPr>
          <w:p w14:paraId="5F02FEF2" w14:textId="76DE7563" w:rsidR="00227C27" w:rsidRPr="00227C27" w:rsidRDefault="00227C27" w:rsidP="00227C27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27C27">
              <w:rPr>
                <w:b w:val="0"/>
                <w:sz w:val="16"/>
              </w:rPr>
              <w:t>Add a table NOTE for the explanation</w:t>
            </w:r>
          </w:p>
        </w:tc>
        <w:tc>
          <w:tcPr>
            <w:tcW w:w="2790" w:type="dxa"/>
            <w:shd w:val="clear" w:color="auto" w:fill="auto"/>
          </w:tcPr>
          <w:p w14:paraId="48FBECB6" w14:textId="77777777" w:rsidR="00227C27" w:rsidRDefault="00227C27" w:rsidP="00227C2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4C95159B" w14:textId="77777777" w:rsidR="00227C27" w:rsidRDefault="00227C27" w:rsidP="00227C2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3040F2A1" w14:textId="4858A197" w:rsidR="00227C27" w:rsidRDefault="00227C27" w:rsidP="00B06CBD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lastRenderedPageBreak/>
              <w:t>Agree with the commenter in principle</w:t>
            </w:r>
            <w:r w:rsidR="004C66A4">
              <w:rPr>
                <w:b w:val="0"/>
                <w:iCs/>
                <w:color w:val="000000"/>
                <w:sz w:val="16"/>
                <w:szCs w:val="16"/>
              </w:rPr>
              <w:t xml:space="preserve">. Instead of a NOTE, added a reference to </w:t>
            </w:r>
            <w:r w:rsidR="009A480B" w:rsidRPr="009A480B">
              <w:rPr>
                <w:b w:val="0"/>
                <w:iCs/>
                <w:color w:val="000000"/>
                <w:sz w:val="16"/>
                <w:szCs w:val="16"/>
              </w:rPr>
              <w:t xml:space="preserve">35.15.1 </w:t>
            </w:r>
            <w:r w:rsidR="009A480B">
              <w:rPr>
                <w:b w:val="0"/>
                <w:iCs/>
                <w:color w:val="000000"/>
                <w:sz w:val="16"/>
                <w:szCs w:val="16"/>
              </w:rPr>
              <w:t>(</w:t>
            </w:r>
            <w:r w:rsidR="009A480B" w:rsidRPr="009A480B">
              <w:rPr>
                <w:b w:val="0"/>
                <w:iCs/>
                <w:color w:val="000000"/>
                <w:sz w:val="16"/>
                <w:szCs w:val="16"/>
              </w:rPr>
              <w:t>Basic EHT BSS operation</w:t>
            </w:r>
            <w:r w:rsidR="009A480B">
              <w:rPr>
                <w:b w:val="0"/>
                <w:iCs/>
                <w:color w:val="000000"/>
                <w:sz w:val="16"/>
                <w:szCs w:val="16"/>
              </w:rPr>
              <w:t xml:space="preserve">), which indicates </w:t>
            </w:r>
            <w:proofErr w:type="gramStart"/>
            <w:r w:rsidR="009A480B">
              <w:rPr>
                <w:b w:val="0"/>
                <w:iCs/>
                <w:color w:val="000000"/>
                <w:sz w:val="16"/>
                <w:szCs w:val="16"/>
              </w:rPr>
              <w:t xml:space="preserve">that </w:t>
            </w:r>
            <w:r w:rsidR="006538DD" w:rsidRPr="006538DD">
              <w:rPr>
                <w:b w:val="0"/>
                <w:iCs/>
                <w:color w:val="000000"/>
                <w:sz w:val="16"/>
                <w:szCs w:val="16"/>
              </w:rPr>
              <w:t xml:space="preserve"> maximum</w:t>
            </w:r>
            <w:proofErr w:type="gramEnd"/>
            <w:r w:rsidR="006538DD" w:rsidRPr="006538DD">
              <w:rPr>
                <w:b w:val="0"/>
                <w:iCs/>
                <w:color w:val="000000"/>
                <w:sz w:val="16"/>
                <w:szCs w:val="16"/>
              </w:rPr>
              <w:t xml:space="preserve">  MPDU  length  capability  indicated  in  the  VHT</w:t>
            </w:r>
            <w:r w:rsidR="00B06CBD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  <w:r w:rsidR="006538DD" w:rsidRPr="006538DD">
              <w:rPr>
                <w:b w:val="0"/>
                <w:iCs/>
                <w:color w:val="000000"/>
                <w:sz w:val="16"/>
                <w:szCs w:val="16"/>
              </w:rPr>
              <w:t>Capabilities element</w:t>
            </w:r>
            <w:r w:rsidR="00B06CBD">
              <w:rPr>
                <w:b w:val="0"/>
                <w:iCs/>
                <w:color w:val="000000"/>
                <w:sz w:val="16"/>
                <w:szCs w:val="16"/>
              </w:rPr>
              <w:t xml:space="preserve"> or the </w:t>
            </w:r>
            <w:r w:rsidR="00B06CBD" w:rsidRPr="00B06CBD">
              <w:rPr>
                <w:b w:val="0"/>
                <w:iCs/>
                <w:color w:val="000000"/>
                <w:sz w:val="16"/>
                <w:szCs w:val="16"/>
              </w:rPr>
              <w:t xml:space="preserve"> in the HE 6 GHz Band Capabilities element</w:t>
            </w:r>
            <w:r w:rsidR="00B06CBD">
              <w:rPr>
                <w:b w:val="0"/>
                <w:iCs/>
                <w:color w:val="000000"/>
                <w:sz w:val="16"/>
                <w:szCs w:val="16"/>
              </w:rPr>
              <w:t xml:space="preserve"> is used for the 5 GHz and 6 GHz bands respectively.</w:t>
            </w:r>
          </w:p>
          <w:p w14:paraId="593DB153" w14:textId="77777777" w:rsidR="00227C27" w:rsidRDefault="00227C27" w:rsidP="00227C2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10FB77D6" w14:textId="2112CAFC" w:rsidR="00227C27" w:rsidRDefault="00227C27" w:rsidP="00227C2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11-23/</w:t>
            </w:r>
            <w:r w:rsidR="000A0D23">
              <w:rPr>
                <w:b w:val="0"/>
                <w:iCs/>
                <w:color w:val="000000"/>
                <w:sz w:val="16"/>
                <w:szCs w:val="16"/>
              </w:rPr>
              <w:t>0822r0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#17682</w:t>
            </w:r>
          </w:p>
        </w:tc>
      </w:tr>
      <w:tr w:rsidR="000055E1" w:rsidRPr="00955C14" w14:paraId="47CA46C1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32F104E8" w14:textId="6FC52668" w:rsidR="000055E1" w:rsidRPr="000055E1" w:rsidRDefault="000055E1" w:rsidP="000055E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0055E1">
              <w:rPr>
                <w:b w:val="0"/>
                <w:sz w:val="16"/>
              </w:rPr>
              <w:lastRenderedPageBreak/>
              <w:t>17683</w:t>
            </w:r>
          </w:p>
        </w:tc>
        <w:tc>
          <w:tcPr>
            <w:tcW w:w="1034" w:type="dxa"/>
            <w:shd w:val="clear" w:color="auto" w:fill="auto"/>
          </w:tcPr>
          <w:p w14:paraId="63560ED2" w14:textId="795F6062" w:rsidR="000055E1" w:rsidRPr="000055E1" w:rsidRDefault="000055E1" w:rsidP="000055E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0055E1">
              <w:rPr>
                <w:b w:val="0"/>
                <w:sz w:val="16"/>
              </w:rPr>
              <w:t>Brian Hart</w:t>
            </w:r>
          </w:p>
        </w:tc>
        <w:tc>
          <w:tcPr>
            <w:tcW w:w="976" w:type="dxa"/>
            <w:shd w:val="clear" w:color="auto" w:fill="auto"/>
          </w:tcPr>
          <w:p w14:paraId="7783869F" w14:textId="5B019280" w:rsidR="000055E1" w:rsidRPr="000055E1" w:rsidRDefault="000055E1" w:rsidP="000055E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0055E1">
              <w:rPr>
                <w:b w:val="0"/>
                <w:sz w:val="16"/>
              </w:rPr>
              <w:t>9.4.2.313.2</w:t>
            </w:r>
          </w:p>
        </w:tc>
        <w:tc>
          <w:tcPr>
            <w:tcW w:w="635" w:type="dxa"/>
            <w:shd w:val="clear" w:color="auto" w:fill="auto"/>
          </w:tcPr>
          <w:p w14:paraId="0BD07707" w14:textId="665E1EED" w:rsidR="000055E1" w:rsidRPr="000055E1" w:rsidRDefault="000055E1" w:rsidP="000055E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0055E1">
              <w:rPr>
                <w:b w:val="0"/>
                <w:sz w:val="16"/>
              </w:rPr>
              <w:t>273.14</w:t>
            </w:r>
          </w:p>
        </w:tc>
        <w:tc>
          <w:tcPr>
            <w:tcW w:w="2509" w:type="dxa"/>
            <w:shd w:val="clear" w:color="auto" w:fill="auto"/>
          </w:tcPr>
          <w:p w14:paraId="5773055C" w14:textId="43D54F8D" w:rsidR="000055E1" w:rsidRPr="000055E1" w:rsidRDefault="000055E1" w:rsidP="000055E1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0055E1">
              <w:rPr>
                <w:b w:val="0"/>
                <w:sz w:val="16"/>
              </w:rPr>
              <w:t>Too many "values"?</w:t>
            </w:r>
          </w:p>
        </w:tc>
        <w:tc>
          <w:tcPr>
            <w:tcW w:w="2179" w:type="dxa"/>
            <w:shd w:val="clear" w:color="auto" w:fill="auto"/>
          </w:tcPr>
          <w:p w14:paraId="72A16EA3" w14:textId="6959ABD0" w:rsidR="000055E1" w:rsidRPr="000055E1" w:rsidRDefault="000055E1" w:rsidP="000055E1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0055E1">
              <w:rPr>
                <w:b w:val="0"/>
                <w:sz w:val="16"/>
              </w:rPr>
              <w:t xml:space="preserve">Editor to </w:t>
            </w:r>
            <w:proofErr w:type="spellStart"/>
            <w:r w:rsidRPr="000055E1">
              <w:rPr>
                <w:b w:val="0"/>
                <w:sz w:val="16"/>
              </w:rPr>
              <w:t>reviewand</w:t>
            </w:r>
            <w:proofErr w:type="spellEnd"/>
            <w:r w:rsidRPr="000055E1">
              <w:rPr>
                <w:b w:val="0"/>
                <w:sz w:val="16"/>
              </w:rPr>
              <w:t xml:space="preserve"> determine if these "values" conform to the style </w:t>
            </w:r>
            <w:proofErr w:type="gramStart"/>
            <w:r w:rsidRPr="000055E1">
              <w:rPr>
                <w:b w:val="0"/>
                <w:sz w:val="16"/>
              </w:rPr>
              <w:t>guide  and</w:t>
            </w:r>
            <w:proofErr w:type="gramEnd"/>
            <w:r w:rsidRPr="000055E1">
              <w:rPr>
                <w:b w:val="0"/>
                <w:sz w:val="16"/>
              </w:rPr>
              <w:t xml:space="preserve"> if not then delete them .. Try "Set to the maximum A-MPDU exponent extension."</w:t>
            </w:r>
          </w:p>
        </w:tc>
        <w:tc>
          <w:tcPr>
            <w:tcW w:w="2790" w:type="dxa"/>
            <w:shd w:val="clear" w:color="auto" w:fill="auto"/>
          </w:tcPr>
          <w:p w14:paraId="644D6550" w14:textId="6B88D84E" w:rsidR="000055E1" w:rsidRDefault="003A37CA" w:rsidP="000055E1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  <w:p w14:paraId="361E69B6" w14:textId="58AC47DA" w:rsidR="000055E1" w:rsidRDefault="000055E1" w:rsidP="000055E1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</w:tbl>
    <w:p w14:paraId="53ADBE35" w14:textId="63A366AF" w:rsidR="00602D1B" w:rsidRDefault="00602D1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0EA7356C" w14:textId="77777777" w:rsidR="006A0DEC" w:rsidRPr="00602D1B" w:rsidRDefault="006A0DEC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77EF0F5C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t>Interpretation of a Motion to Adopt</w:t>
      </w:r>
    </w:p>
    <w:p w14:paraId="292D373B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6ACA12F" w14:textId="1AE5171B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67B05E3D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41C4604" w14:textId="55F3CD98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Editing instructions formatted like this are intended to be copied into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</w:t>
      </w:r>
      <w:proofErr w:type="gram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i.e.</w:t>
      </w:r>
      <w:proofErr w:type="gram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they are instructions to the 802.11 editor on how to merge the text with the baseline documents).</w:t>
      </w:r>
    </w:p>
    <w:p w14:paraId="7BB6EAF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33609B3C" w14:textId="383E9940" w:rsidR="00F07CBB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7F94A6C0" w14:textId="04CE0066" w:rsidR="00CF1EE3" w:rsidRDefault="00CF1EE3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</w:p>
    <w:p w14:paraId="0C01B30A" w14:textId="77777777" w:rsidR="00055833" w:rsidRDefault="00055833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5D518C71" w14:textId="17E0EFF8" w:rsidR="007318D8" w:rsidRPr="00942606" w:rsidRDefault="00942606" w:rsidP="00942606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proofErr w:type="spellStart"/>
      <w:r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T</w:t>
      </w:r>
      <w:r w:rsidR="00A14F5E"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g</w:t>
      </w:r>
      <w:r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be</w:t>
      </w:r>
      <w:proofErr w:type="spellEnd"/>
      <w:r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editor: Please </w:t>
      </w:r>
      <w:r w:rsidR="00A02C55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update </w:t>
      </w:r>
      <w:r w:rsidR="001E685C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subclause </w:t>
      </w:r>
      <w:r w:rsidR="00322CC4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9.4.2.311</w:t>
      </w:r>
      <w:r w:rsidR="00E861B2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.1</w:t>
      </w:r>
      <w:r w:rsidR="001E685C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 w:rsidR="00C77EC2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as follows (track change enabled)</w:t>
      </w:r>
      <w:r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:</w:t>
      </w:r>
    </w:p>
    <w:p w14:paraId="7C5537A1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</w:p>
    <w:p w14:paraId="6C441971" w14:textId="77777777" w:rsidR="003157E7" w:rsidRPr="003157E7" w:rsidRDefault="003157E7">
      <w:pPr>
        <w:widowControl w:val="0"/>
        <w:numPr>
          <w:ilvl w:val="3"/>
          <w:numId w:val="4"/>
        </w:numPr>
        <w:tabs>
          <w:tab w:val="left" w:pos="1890"/>
        </w:tabs>
        <w:kinsoku w:val="0"/>
        <w:overflowPunct w:val="0"/>
        <w:autoSpaceDE w:val="0"/>
        <w:autoSpaceDN w:val="0"/>
        <w:adjustRightInd w:val="0"/>
        <w:spacing w:after="0" w:line="549" w:lineRule="auto"/>
        <w:ind w:left="999" w:right="6361" w:firstLine="0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bookmarkStart w:id="3" w:name="9.4.2.313_EHT_Capabilities_element"/>
      <w:bookmarkStart w:id="4" w:name="_bookmark211"/>
      <w:bookmarkEnd w:id="3"/>
      <w:bookmarkEnd w:id="4"/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EHT</w:t>
      </w:r>
      <w:r w:rsidRPr="003157E7">
        <w:rPr>
          <w:rFonts w:ascii="Arial" w:eastAsia="Times New Roman" w:hAnsi="Arial" w:cs="Arial"/>
          <w:b/>
          <w:bCs/>
          <w:spacing w:val="-14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Capabilities</w:t>
      </w:r>
      <w:r w:rsidRPr="003157E7">
        <w:rPr>
          <w:rFonts w:ascii="Arial" w:eastAsia="Times New Roman" w:hAnsi="Arial" w:cs="Arial"/>
          <w:b/>
          <w:bCs/>
          <w:spacing w:val="-14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element </w:t>
      </w:r>
      <w:bookmarkStart w:id="5" w:name="9.4.2.313.1_General"/>
      <w:bookmarkEnd w:id="5"/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9.4.2.313.1 General</w:t>
      </w:r>
    </w:p>
    <w:p w14:paraId="0B90EAEE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0" w:line="229" w:lineRule="exact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zh-CN"/>
        </w:rPr>
      </w:pP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STA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declares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that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it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is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an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EHT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STA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by</w:t>
      </w:r>
      <w:r w:rsidRPr="003157E7">
        <w:rPr>
          <w:rFonts w:ascii="Times New Roman" w:eastAsia="Times New Roman" w:hAnsi="Times New Roman" w:cs="Times New Roman"/>
          <w:spacing w:val="-3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transmitting</w:t>
      </w:r>
      <w:r w:rsidRPr="003157E7">
        <w:rPr>
          <w:rFonts w:ascii="Times New Roman" w:eastAsia="Times New Roman" w:hAnsi="Times New Roman" w:cs="Times New Roman"/>
          <w:spacing w:val="-3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the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EHT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Capabilities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pacing w:val="-2"/>
          <w:sz w:val="20"/>
          <w:szCs w:val="20"/>
          <w:lang w:eastAsia="zh-CN"/>
        </w:rPr>
        <w:t>element.</w:t>
      </w:r>
    </w:p>
    <w:p w14:paraId="51916F12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</w:p>
    <w:p w14:paraId="535EF1BC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right="994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zh-CN"/>
        </w:rPr>
      </w:pP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The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EHT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Capabilities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element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contains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proofErr w:type="gramStart"/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number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of</w:t>
      </w:r>
      <w:proofErr w:type="gramEnd"/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fields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that are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used to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advertise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the EHT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capabilities</w:t>
      </w:r>
      <w:r w:rsidRPr="003157E7"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of an EHT STA. The EHT Capabilities element is defined in </w:t>
      </w:r>
      <w:hyperlink w:anchor="bookmark212" w:history="1"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Figure</w:t>
        </w:r>
        <w:r w:rsidRPr="003157E7">
          <w:rPr>
            <w:rFonts w:ascii="Times New Roman" w:eastAsia="Times New Roman" w:hAnsi="Times New Roman" w:cs="Times New Roman"/>
            <w:spacing w:val="-1"/>
            <w:sz w:val="20"/>
            <w:szCs w:val="20"/>
            <w:lang w:eastAsia="zh-CN"/>
          </w:rPr>
          <w:t xml:space="preserve"> </w:t>
        </w:r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9-1002ag (EHT Capabilities element for-</w:t>
        </w:r>
      </w:hyperlink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hyperlink w:anchor="bookmark212" w:history="1">
        <w:r w:rsidRPr="003157E7">
          <w:rPr>
            <w:rFonts w:ascii="Times New Roman" w:eastAsia="Times New Roman" w:hAnsi="Times New Roman" w:cs="Times New Roman"/>
            <w:spacing w:val="-2"/>
            <w:sz w:val="20"/>
            <w:szCs w:val="20"/>
            <w:lang w:eastAsia="zh-CN"/>
          </w:rPr>
          <w:t>mat)</w:t>
        </w:r>
      </w:hyperlink>
      <w:r w:rsidRPr="003157E7">
        <w:rPr>
          <w:rFonts w:ascii="Times New Roman" w:eastAsia="Times New Roman" w:hAnsi="Times New Roman" w:cs="Times New Roman"/>
          <w:spacing w:val="-2"/>
          <w:sz w:val="20"/>
          <w:szCs w:val="20"/>
          <w:lang w:eastAsia="zh-CN"/>
        </w:rPr>
        <w:t>.</w:t>
      </w:r>
    </w:p>
    <w:p w14:paraId="7C6C9E39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</w:p>
    <w:tbl>
      <w:tblPr>
        <w:tblW w:w="0" w:type="auto"/>
        <w:tblInd w:w="18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900"/>
        <w:gridCol w:w="1200"/>
        <w:gridCol w:w="1200"/>
        <w:gridCol w:w="1200"/>
        <w:gridCol w:w="1200"/>
        <w:gridCol w:w="1200"/>
      </w:tblGrid>
      <w:tr w:rsidR="003157E7" w:rsidRPr="003157E7" w14:paraId="353379B1" w14:textId="77777777" w:rsidTr="00B72FE6">
        <w:trPr>
          <w:trHeight w:val="710"/>
        </w:trPr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FEE43E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zh-CN"/>
              </w:rPr>
            </w:pPr>
          </w:p>
          <w:p w14:paraId="66872252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8" w:lineRule="auto"/>
              <w:ind w:right="125"/>
              <w:rPr>
                <w:rFonts w:ascii="Arial" w:eastAsia="Times New Roman" w:hAnsi="Arial" w:cs="Arial"/>
                <w:spacing w:val="-6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 xml:space="preserve">Element </w:t>
            </w:r>
            <w:r w:rsidRPr="003157E7">
              <w:rPr>
                <w:rFonts w:ascii="Arial" w:eastAsia="Times New Roman" w:hAnsi="Arial" w:cs="Arial"/>
                <w:spacing w:val="-6"/>
                <w:sz w:val="16"/>
                <w:szCs w:val="16"/>
                <w:lang w:eastAsia="zh-CN"/>
              </w:rPr>
              <w:t>ID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3C911B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5397B98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Length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B598DA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zh-CN"/>
              </w:rPr>
            </w:pPr>
          </w:p>
          <w:p w14:paraId="17B5EC7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8" w:lineRule="auto"/>
              <w:ind w:right="170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Element</w:t>
            </w:r>
            <w:r w:rsidRPr="003157E7">
              <w:rPr>
                <w:rFonts w:ascii="Arial" w:eastAsia="Times New Roman" w:hAnsi="Arial" w:cs="Arial"/>
                <w:spacing w:val="-12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ID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Extension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3D6214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2" w:after="0" w:line="172" w:lineRule="exact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EHT</w:t>
            </w:r>
            <w:r w:rsidRPr="003157E7">
              <w:rPr>
                <w:rFonts w:ascii="Arial" w:eastAsia="Times New Roman" w:hAnsi="Arial" w:cs="Arial"/>
                <w:spacing w:val="-4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MAC</w:t>
            </w:r>
          </w:p>
          <w:p w14:paraId="02E872BC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08" w:lineRule="auto"/>
              <w:ind w:right="144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Capabilities Information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864521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2" w:after="0" w:line="172" w:lineRule="exact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EHT</w:t>
            </w:r>
            <w:r w:rsidRPr="003157E7">
              <w:rPr>
                <w:rFonts w:ascii="Arial" w:eastAsia="Times New Roman" w:hAnsi="Arial" w:cs="Arial"/>
                <w:spacing w:val="-4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PHY</w:t>
            </w:r>
          </w:p>
          <w:p w14:paraId="7C16CA9E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08" w:lineRule="auto"/>
              <w:ind w:right="144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Capabilities Information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68191F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1" w:after="0" w:line="208" w:lineRule="auto"/>
              <w:ind w:right="202"/>
              <w:jc w:val="center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 xml:space="preserve">Supported </w:t>
            </w: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EHT-MCS</w:t>
            </w:r>
          </w:p>
          <w:p w14:paraId="6198685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64" w:lineRule="exact"/>
              <w:ind w:right="93"/>
              <w:jc w:val="center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And</w:t>
            </w:r>
            <w:r w:rsidRPr="003157E7">
              <w:rPr>
                <w:rFonts w:ascii="Arial" w:eastAsia="Times New Roman" w:hAnsi="Arial" w:cs="Arial"/>
                <w:spacing w:val="-4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NSS</w:t>
            </w:r>
            <w:r w:rsidRPr="003157E7">
              <w:rPr>
                <w:rFonts w:ascii="Arial" w:eastAsia="Times New Roman" w:hAnsi="Arial" w:cs="Arial"/>
                <w:spacing w:val="-3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Set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E7C6A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2" w:after="0" w:line="172" w:lineRule="exact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EHT</w:t>
            </w:r>
            <w:r w:rsidRPr="003157E7">
              <w:rPr>
                <w:rFonts w:ascii="Arial" w:eastAsia="Times New Roman" w:hAnsi="Arial" w:cs="Arial"/>
                <w:spacing w:val="-4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PPE</w:t>
            </w:r>
          </w:p>
          <w:p w14:paraId="0CBC772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08" w:lineRule="auto"/>
              <w:ind w:right="96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Thresholds (Optional)</w:t>
            </w:r>
          </w:p>
        </w:tc>
      </w:tr>
    </w:tbl>
    <w:p w14:paraId="12D05E6F" w14:textId="77777777" w:rsidR="003157E7" w:rsidRPr="003157E7" w:rsidRDefault="003157E7" w:rsidP="003157E7">
      <w:pPr>
        <w:widowControl w:val="0"/>
        <w:tabs>
          <w:tab w:val="left" w:pos="2206"/>
          <w:tab w:val="left" w:pos="3106"/>
          <w:tab w:val="left" w:pos="4156"/>
          <w:tab w:val="left" w:pos="5356"/>
          <w:tab w:val="left" w:pos="6556"/>
          <w:tab w:val="left" w:pos="7519"/>
          <w:tab w:val="left" w:pos="8720"/>
        </w:tabs>
        <w:kinsoku w:val="0"/>
        <w:overflowPunct w:val="0"/>
        <w:autoSpaceDE w:val="0"/>
        <w:autoSpaceDN w:val="0"/>
        <w:adjustRightInd w:val="0"/>
        <w:spacing w:before="99" w:after="0" w:line="240" w:lineRule="auto"/>
        <w:rPr>
          <w:rFonts w:ascii="Arial" w:eastAsia="Times New Roman" w:hAnsi="Arial" w:cs="Arial"/>
          <w:spacing w:val="-2"/>
          <w:sz w:val="16"/>
          <w:szCs w:val="16"/>
          <w:lang w:eastAsia="zh-CN"/>
        </w:rPr>
      </w:pPr>
      <w:r w:rsidRPr="003157E7">
        <w:rPr>
          <w:rFonts w:ascii="Arial" w:eastAsia="Times New Roman" w:hAnsi="Arial" w:cs="Arial"/>
          <w:spacing w:val="-2"/>
          <w:sz w:val="16"/>
          <w:szCs w:val="16"/>
          <w:lang w:eastAsia="zh-CN"/>
        </w:rPr>
        <w:t>Octets: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1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1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1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2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9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2"/>
          <w:sz w:val="16"/>
          <w:szCs w:val="16"/>
          <w:lang w:eastAsia="zh-CN"/>
        </w:rPr>
        <w:t>variable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proofErr w:type="spellStart"/>
      <w:proofErr w:type="gramStart"/>
      <w:r w:rsidRPr="003157E7">
        <w:rPr>
          <w:rFonts w:ascii="Arial" w:eastAsia="Times New Roman" w:hAnsi="Arial" w:cs="Arial"/>
          <w:spacing w:val="-2"/>
          <w:sz w:val="16"/>
          <w:szCs w:val="16"/>
          <w:lang w:eastAsia="zh-CN"/>
        </w:rPr>
        <w:t>variable</w:t>
      </w:r>
      <w:proofErr w:type="spellEnd"/>
      <w:proofErr w:type="gramEnd"/>
    </w:p>
    <w:p w14:paraId="5EC387B6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sz w:val="16"/>
          <w:szCs w:val="16"/>
          <w:lang w:eastAsia="zh-CN"/>
        </w:rPr>
      </w:pPr>
    </w:p>
    <w:p w14:paraId="0E3A4496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99"/>
        <w:jc w:val="center"/>
        <w:rPr>
          <w:rFonts w:ascii="Arial" w:eastAsia="Times New Roman" w:hAnsi="Arial" w:cs="Arial"/>
          <w:b/>
          <w:bCs/>
          <w:spacing w:val="-2"/>
          <w:sz w:val="20"/>
          <w:szCs w:val="20"/>
          <w:lang w:eastAsia="zh-CN"/>
        </w:rPr>
      </w:pPr>
      <w:bookmarkStart w:id="6" w:name="_bookmark212"/>
      <w:bookmarkEnd w:id="6"/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Figure</w:t>
      </w:r>
      <w:r w:rsidRPr="003157E7">
        <w:rPr>
          <w:rFonts w:ascii="Arial" w:eastAsia="Times New Rom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9-1002ag—EHT</w:t>
      </w:r>
      <w:r w:rsidRPr="003157E7">
        <w:rPr>
          <w:rFonts w:ascii="Arial" w:eastAsia="Times New Roman" w:hAnsi="Arial" w:cs="Arial"/>
          <w:b/>
          <w:bCs/>
          <w:spacing w:val="-9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Capabilities</w:t>
      </w:r>
      <w:r w:rsidRPr="003157E7">
        <w:rPr>
          <w:rFonts w:ascii="Arial" w:eastAsia="Times New Roman" w:hAnsi="Arial" w:cs="Arial"/>
          <w:b/>
          <w:bCs/>
          <w:spacing w:val="-9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element</w:t>
      </w:r>
      <w:r w:rsidRPr="003157E7">
        <w:rPr>
          <w:rFonts w:ascii="Arial" w:eastAsia="Times New Roman" w:hAnsi="Arial" w:cs="Arial"/>
          <w:b/>
          <w:bCs/>
          <w:spacing w:val="-9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pacing w:val="-2"/>
          <w:sz w:val="20"/>
          <w:szCs w:val="20"/>
          <w:lang w:eastAsia="zh-CN"/>
        </w:rPr>
        <w:t>format</w:t>
      </w:r>
    </w:p>
    <w:p w14:paraId="6C65DE72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1"/>
          <w:szCs w:val="31"/>
          <w:lang w:eastAsia="zh-CN"/>
        </w:rPr>
      </w:pPr>
    </w:p>
    <w:p w14:paraId="1B139ED9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zh-CN"/>
        </w:rPr>
      </w:pP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The</w:t>
      </w:r>
      <w:r w:rsidRPr="003157E7">
        <w:rPr>
          <w:rFonts w:ascii="Times New Roman" w:eastAsia="Times New Roman" w:hAnsi="Times New Roman" w:cs="Times New Roman"/>
          <w:spacing w:val="-6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Element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ID,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Length,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and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Element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ID</w:t>
      </w:r>
      <w:r w:rsidRPr="003157E7">
        <w:rPr>
          <w:rFonts w:ascii="Times New Roman" w:eastAsia="Times New Roman" w:hAnsi="Times New Roman" w:cs="Times New Roman"/>
          <w:spacing w:val="-6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Extension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fields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are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defined</w:t>
      </w:r>
      <w:r w:rsidRPr="003157E7">
        <w:rPr>
          <w:rFonts w:ascii="Times New Roman" w:eastAsia="Times New Roman" w:hAnsi="Times New Roman" w:cs="Times New Roman"/>
          <w:spacing w:val="-4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in</w:t>
      </w:r>
      <w:r w:rsidRPr="003157E7"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 xml:space="preserve"> </w:t>
      </w:r>
      <w:hyperlink w:anchor="bookmark109" w:history="1"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9.4.2.1</w:t>
        </w:r>
        <w:r w:rsidRPr="003157E7">
          <w:rPr>
            <w:rFonts w:ascii="Times New Roman" w:eastAsia="Times New Roman" w:hAnsi="Times New Roman" w:cs="Times New Roman"/>
            <w:spacing w:val="-5"/>
            <w:sz w:val="20"/>
            <w:szCs w:val="20"/>
            <w:lang w:eastAsia="zh-CN"/>
          </w:rPr>
          <w:t xml:space="preserve"> </w:t>
        </w:r>
        <w:r w:rsidRPr="003157E7">
          <w:rPr>
            <w:rFonts w:ascii="Times New Roman" w:eastAsia="Times New Roman" w:hAnsi="Times New Roman" w:cs="Times New Roman"/>
            <w:spacing w:val="-2"/>
            <w:sz w:val="20"/>
            <w:szCs w:val="20"/>
            <w:lang w:eastAsia="zh-CN"/>
          </w:rPr>
          <w:t>(General)</w:t>
        </w:r>
      </w:hyperlink>
      <w:r w:rsidRPr="003157E7">
        <w:rPr>
          <w:rFonts w:ascii="Times New Roman" w:eastAsia="Times New Roman" w:hAnsi="Times New Roman" w:cs="Times New Roman"/>
          <w:spacing w:val="-2"/>
          <w:sz w:val="20"/>
          <w:szCs w:val="20"/>
          <w:lang w:eastAsia="zh-CN"/>
        </w:rPr>
        <w:t>.</w:t>
      </w:r>
    </w:p>
    <w:p w14:paraId="5AC19FCE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</w:p>
    <w:p w14:paraId="511C8BC9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right="99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The EHT MAC Capabilities Information, EHT PHY Capabilities Information, Supported EHT-MCS And NSS Set, and EHT PPE Thresholds fields are defined in the subclauses below.</w:t>
      </w:r>
    </w:p>
    <w:p w14:paraId="4F2B71B7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right="99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3157E7" w:rsidRPr="003157E7">
          <w:headerReference w:type="default" r:id="rId9"/>
          <w:footerReference w:type="default" r:id="rId10"/>
          <w:pgSz w:w="12240" w:h="15840"/>
          <w:pgMar w:top="1280" w:right="800" w:bottom="880" w:left="800" w:header="661" w:footer="681" w:gutter="0"/>
          <w:cols w:space="720"/>
          <w:noEndnote/>
        </w:sectPr>
      </w:pPr>
    </w:p>
    <w:p w14:paraId="50B64F33" w14:textId="77777777" w:rsidR="003157E7" w:rsidRPr="003157E7" w:rsidRDefault="003157E7">
      <w:pPr>
        <w:widowControl w:val="0"/>
        <w:numPr>
          <w:ilvl w:val="4"/>
          <w:numId w:val="3"/>
        </w:numPr>
        <w:tabs>
          <w:tab w:val="left" w:pos="2058"/>
        </w:tabs>
        <w:kinsoku w:val="0"/>
        <w:overflowPunct w:val="0"/>
        <w:autoSpaceDE w:val="0"/>
        <w:autoSpaceDN w:val="0"/>
        <w:adjustRightInd w:val="0"/>
        <w:spacing w:before="102" w:after="0" w:line="240" w:lineRule="auto"/>
        <w:rPr>
          <w:rFonts w:ascii="Arial" w:eastAsia="Times New Roman" w:hAnsi="Arial" w:cs="Arial"/>
          <w:b/>
          <w:bCs/>
          <w:spacing w:val="-4"/>
          <w:sz w:val="20"/>
          <w:szCs w:val="20"/>
          <w:lang w:eastAsia="zh-CN"/>
        </w:rPr>
      </w:pPr>
      <w:bookmarkStart w:id="7" w:name="9.4.2.313.2_EHT_MAC_Capabilities_Informa"/>
      <w:bookmarkEnd w:id="7"/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lastRenderedPageBreak/>
        <w:t>EHT</w:t>
      </w:r>
      <w:r w:rsidRPr="003157E7">
        <w:rPr>
          <w:rFonts w:ascii="Arial" w:eastAsia="Times New Roman" w:hAnsi="Arial" w:cs="Arial"/>
          <w:b/>
          <w:bCs/>
          <w:spacing w:val="-11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MAC</w:t>
      </w:r>
      <w:r w:rsidRPr="003157E7">
        <w:rPr>
          <w:rFonts w:ascii="Arial" w:eastAsia="Times New Rom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Capabilities</w:t>
      </w:r>
      <w:r w:rsidRPr="003157E7">
        <w:rPr>
          <w:rFonts w:ascii="Arial" w:eastAsia="Times New Roman" w:hAnsi="Arial" w:cs="Arial"/>
          <w:b/>
          <w:bCs/>
          <w:spacing w:val="-11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Information</w:t>
      </w:r>
      <w:r w:rsidRPr="003157E7">
        <w:rPr>
          <w:rFonts w:ascii="Arial" w:eastAsia="Times New Rom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pacing w:val="-4"/>
          <w:sz w:val="20"/>
          <w:szCs w:val="20"/>
          <w:lang w:eastAsia="zh-CN"/>
        </w:rPr>
        <w:t>field</w:t>
      </w:r>
    </w:p>
    <w:p w14:paraId="7D092992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21"/>
          <w:szCs w:val="21"/>
          <w:lang w:eastAsia="zh-CN"/>
        </w:rPr>
      </w:pPr>
    </w:p>
    <w:p w14:paraId="638CC245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right="99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The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format</w:t>
      </w:r>
      <w:r w:rsidRPr="003157E7">
        <w:rPr>
          <w:rFonts w:ascii="Times New Roman" w:eastAsia="Times New Roman" w:hAnsi="Times New Roman" w:cs="Times New Roman"/>
          <w:spacing w:val="29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of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the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EHT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MAC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Capabilities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Information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field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is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defined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in</w:t>
      </w:r>
      <w:r w:rsidRPr="003157E7">
        <w:rPr>
          <w:rFonts w:ascii="Times New Roman" w:eastAsia="Times New Roman" w:hAnsi="Times New Roman" w:cs="Times New Roman"/>
          <w:spacing w:val="28"/>
          <w:sz w:val="20"/>
          <w:szCs w:val="20"/>
          <w:lang w:eastAsia="zh-CN"/>
        </w:rPr>
        <w:t xml:space="preserve"> </w:t>
      </w:r>
      <w:hyperlink w:anchor="bookmark213" w:history="1"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Figure</w:t>
        </w:r>
        <w:r w:rsidRPr="003157E7">
          <w:rPr>
            <w:rFonts w:ascii="Times New Roman" w:eastAsia="Times New Roman" w:hAnsi="Times New Roman" w:cs="Times New Roman"/>
            <w:spacing w:val="-1"/>
            <w:sz w:val="20"/>
            <w:szCs w:val="20"/>
            <w:lang w:eastAsia="zh-CN"/>
          </w:rPr>
          <w:t xml:space="preserve"> </w:t>
        </w:r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9-1002ah</w:t>
        </w:r>
        <w:r w:rsidRPr="003157E7">
          <w:rPr>
            <w:rFonts w:ascii="Times New Roman" w:eastAsia="Times New Roman" w:hAnsi="Times New Roman" w:cs="Times New Roman"/>
            <w:spacing w:val="28"/>
            <w:sz w:val="20"/>
            <w:szCs w:val="20"/>
            <w:lang w:eastAsia="zh-CN"/>
          </w:rPr>
          <w:t xml:space="preserve"> </w:t>
        </w:r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(EHT</w:t>
        </w:r>
        <w:r w:rsidRPr="003157E7">
          <w:rPr>
            <w:rFonts w:ascii="Times New Roman" w:eastAsia="Times New Roman" w:hAnsi="Times New Roman" w:cs="Times New Roman"/>
            <w:spacing w:val="28"/>
            <w:sz w:val="20"/>
            <w:szCs w:val="20"/>
            <w:lang w:eastAsia="zh-CN"/>
          </w:rPr>
          <w:t xml:space="preserve"> </w:t>
        </w:r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MAC</w:t>
        </w:r>
      </w:hyperlink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hyperlink w:anchor="bookmark213" w:history="1"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Capabilities Information field format)</w:t>
        </w:r>
      </w:hyperlink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2A05B133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76BCD17" w14:textId="77777777" w:rsidR="003157E7" w:rsidRPr="003157E7" w:rsidRDefault="003157E7" w:rsidP="003157E7">
      <w:pPr>
        <w:widowControl w:val="0"/>
        <w:tabs>
          <w:tab w:val="left" w:pos="3943"/>
          <w:tab w:val="left" w:pos="5544"/>
          <w:tab w:val="left" w:pos="7143"/>
          <w:tab w:val="left" w:pos="8744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rPr>
          <w:rFonts w:ascii="Arial" w:eastAsia="Times New Roman" w:hAnsi="Arial" w:cs="Arial"/>
          <w:spacing w:val="-5"/>
          <w:sz w:val="16"/>
          <w:szCs w:val="16"/>
          <w:lang w:eastAsia="zh-CN"/>
        </w:rPr>
      </w:pP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B0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B1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B2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B3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B4</w:t>
      </w:r>
    </w:p>
    <w:p w14:paraId="3DA7C3D9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sz w:val="9"/>
          <w:szCs w:val="9"/>
          <w:lang w:eastAsia="zh-CN"/>
        </w:rPr>
      </w:pPr>
    </w:p>
    <w:tbl>
      <w:tblPr>
        <w:tblW w:w="0" w:type="auto"/>
        <w:tblInd w:w="1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601"/>
        <w:gridCol w:w="1600"/>
        <w:gridCol w:w="1600"/>
        <w:gridCol w:w="1601"/>
      </w:tblGrid>
      <w:tr w:rsidR="003157E7" w:rsidRPr="003157E7" w14:paraId="78B61F40" w14:textId="77777777" w:rsidTr="00B72FE6">
        <w:trPr>
          <w:trHeight w:val="710"/>
        </w:trPr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11232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  <w:p w14:paraId="747ED91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8" w:lineRule="auto"/>
              <w:ind w:right="205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EPCS Priority Access</w:t>
            </w:r>
            <w:r w:rsidRPr="003157E7">
              <w:rPr>
                <w:rFonts w:ascii="Arial" w:eastAsia="Times New Roman" w:hAnsi="Arial" w:cs="Arial"/>
                <w:spacing w:val="-12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Support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5B81ED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  <w:p w14:paraId="6E944606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8" w:lineRule="auto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EHT</w:t>
            </w:r>
            <w:r w:rsidRPr="003157E7">
              <w:rPr>
                <w:rFonts w:ascii="Arial" w:eastAsia="Times New Roman" w:hAnsi="Arial" w:cs="Arial"/>
                <w:spacing w:val="-12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OM</w:t>
            </w:r>
            <w:r w:rsidRPr="003157E7">
              <w:rPr>
                <w:rFonts w:ascii="Arial" w:eastAsia="Times New Roman" w:hAnsi="Arial" w:cs="Arial"/>
                <w:spacing w:val="-11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Control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Support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4F47B8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1" w:after="0" w:line="208" w:lineRule="auto"/>
              <w:ind w:right="162"/>
              <w:jc w:val="center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Triggered</w:t>
            </w:r>
            <w:r w:rsidRPr="003157E7">
              <w:rPr>
                <w:rFonts w:ascii="Arial" w:eastAsia="Times New Roman" w:hAnsi="Arial" w:cs="Arial"/>
                <w:spacing w:val="-10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 xml:space="preserve">TXOP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Sharing</w:t>
            </w: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Mode</w:t>
            </w:r>
            <w:r w:rsidRPr="003157E7">
              <w:rPr>
                <w:rFonts w:ascii="Arial" w:eastAsia="Times New Roman" w:hAnsi="Arial" w:cs="Arial"/>
                <w:spacing w:val="-4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1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Support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7F3B4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1" w:after="0" w:line="208" w:lineRule="auto"/>
              <w:ind w:right="162"/>
              <w:jc w:val="center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Triggered</w:t>
            </w:r>
            <w:r w:rsidRPr="003157E7">
              <w:rPr>
                <w:rFonts w:ascii="Arial" w:eastAsia="Times New Roman" w:hAnsi="Arial" w:cs="Arial"/>
                <w:spacing w:val="-10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 xml:space="preserve">TXOP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Sharing</w:t>
            </w:r>
            <w:r w:rsidRPr="003157E7">
              <w:rPr>
                <w:rFonts w:ascii="Arial" w:eastAsia="Times New Roman" w:hAnsi="Arial" w:cs="Arial"/>
                <w:spacing w:val="-4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Mode</w:t>
            </w: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2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Support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12000B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  <w:p w14:paraId="12985308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8" w:lineRule="auto"/>
              <w:ind w:right="211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Restricted</w:t>
            </w:r>
            <w:r w:rsidRPr="003157E7">
              <w:rPr>
                <w:rFonts w:ascii="Arial" w:eastAsia="Times New Roman" w:hAnsi="Arial" w:cs="Arial"/>
                <w:spacing w:val="-12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TWT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Support</w:t>
            </w:r>
          </w:p>
        </w:tc>
      </w:tr>
    </w:tbl>
    <w:p w14:paraId="7DD9CB6D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after="1" w:line="240" w:lineRule="auto"/>
        <w:rPr>
          <w:rFonts w:ascii="Arial" w:eastAsia="Times New Roman" w:hAnsi="Arial" w:cs="Arial"/>
          <w:sz w:val="9"/>
          <w:szCs w:val="9"/>
          <w:lang w:eastAsia="zh-CN"/>
        </w:rPr>
      </w:pPr>
    </w:p>
    <w:p w14:paraId="275E0FDB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eastAsia="Times New Roman" w:hAnsi="Arial" w:cs="Arial"/>
          <w:sz w:val="2"/>
          <w:szCs w:val="2"/>
          <w:lang w:eastAsia="zh-CN"/>
        </w:rPr>
      </w:pPr>
    </w:p>
    <w:tbl>
      <w:tblPr>
        <w:tblW w:w="0" w:type="auto"/>
        <w:tblInd w:w="1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"/>
        <w:gridCol w:w="1041"/>
        <w:gridCol w:w="826"/>
        <w:gridCol w:w="523"/>
        <w:gridCol w:w="826"/>
        <w:gridCol w:w="1312"/>
        <w:gridCol w:w="1577"/>
        <w:gridCol w:w="1014"/>
      </w:tblGrid>
      <w:tr w:rsidR="003157E7" w:rsidRPr="003157E7" w14:paraId="2A77E5B7" w14:textId="77777777" w:rsidTr="00B72FE6">
        <w:trPr>
          <w:trHeight w:val="299"/>
        </w:trPr>
        <w:tc>
          <w:tcPr>
            <w:tcW w:w="79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9316C1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8" w:lineRule="exact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Bits:</w:t>
            </w:r>
          </w:p>
        </w:tc>
        <w:tc>
          <w:tcPr>
            <w:tcW w:w="10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DCCDEB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8" w:lineRule="exact"/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D4881C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768EEA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8" w:lineRule="exact"/>
              <w:jc w:val="center"/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555A7B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1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7D18B8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8" w:lineRule="exact"/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5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2A2462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8" w:lineRule="exact"/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C29FC4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8" w:lineRule="exact"/>
              <w:ind w:right="139"/>
              <w:jc w:val="right"/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w w:val="99"/>
                <w:sz w:val="16"/>
                <w:szCs w:val="16"/>
                <w:lang w:eastAsia="zh-CN"/>
              </w:rPr>
              <w:t>1</w:t>
            </w:r>
          </w:p>
        </w:tc>
      </w:tr>
      <w:tr w:rsidR="003157E7" w:rsidRPr="003157E7" w14:paraId="3A37E860" w14:textId="77777777" w:rsidTr="00B72FE6">
        <w:trPr>
          <w:trHeight w:val="299"/>
        </w:trPr>
        <w:tc>
          <w:tcPr>
            <w:tcW w:w="79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B46A3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0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5B4D18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5" w:after="0" w:line="164" w:lineRule="exact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B5</w:t>
            </w:r>
          </w:p>
        </w:tc>
        <w:tc>
          <w:tcPr>
            <w:tcW w:w="8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A96364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5" w:after="0" w:line="164" w:lineRule="exact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B6</w:t>
            </w:r>
          </w:p>
        </w:tc>
        <w:tc>
          <w:tcPr>
            <w:tcW w:w="5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56CCB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F87D12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5" w:after="0" w:line="164" w:lineRule="exact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B7</w:t>
            </w:r>
          </w:p>
        </w:tc>
        <w:tc>
          <w:tcPr>
            <w:tcW w:w="131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E2E74B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5" w:after="0" w:line="164" w:lineRule="exact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B8</w:t>
            </w:r>
          </w:p>
        </w:tc>
        <w:tc>
          <w:tcPr>
            <w:tcW w:w="15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CFF43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5" w:after="0" w:line="164" w:lineRule="exact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B9</w:t>
            </w:r>
          </w:p>
        </w:tc>
        <w:tc>
          <w:tcPr>
            <w:tcW w:w="1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D90F96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5" w:after="0" w:line="164" w:lineRule="exact"/>
              <w:ind w:right="41"/>
              <w:jc w:val="right"/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5"/>
                <w:sz w:val="16"/>
                <w:szCs w:val="16"/>
                <w:lang w:eastAsia="zh-CN"/>
              </w:rPr>
              <w:t>B10</w:t>
            </w:r>
          </w:p>
        </w:tc>
      </w:tr>
    </w:tbl>
    <w:p w14:paraId="0DDA8085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sz w:val="9"/>
          <w:szCs w:val="9"/>
          <w:lang w:eastAsia="zh-CN"/>
        </w:rPr>
      </w:pPr>
    </w:p>
    <w:p w14:paraId="12813966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eastAsia="Times New Roman" w:hAnsi="Arial" w:cs="Arial"/>
          <w:sz w:val="2"/>
          <w:szCs w:val="2"/>
          <w:lang w:eastAsia="zh-CN"/>
        </w:rPr>
      </w:pPr>
    </w:p>
    <w:tbl>
      <w:tblPr>
        <w:tblW w:w="0" w:type="auto"/>
        <w:tblInd w:w="1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601"/>
        <w:gridCol w:w="1600"/>
        <w:gridCol w:w="1600"/>
        <w:gridCol w:w="1601"/>
      </w:tblGrid>
      <w:tr w:rsidR="003157E7" w:rsidRPr="003157E7" w14:paraId="57574F3A" w14:textId="77777777" w:rsidTr="00B72FE6">
        <w:trPr>
          <w:trHeight w:val="870"/>
        </w:trPr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83B1AF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  <w:p w14:paraId="11443FD3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8" w:lineRule="auto"/>
              <w:ind w:right="161"/>
              <w:jc w:val="center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SCS</w:t>
            </w:r>
            <w:r w:rsidRPr="003157E7">
              <w:rPr>
                <w:rFonts w:ascii="Arial" w:eastAsia="Times New Roman" w:hAnsi="Arial" w:cs="Arial"/>
                <w:spacing w:val="-10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Traffic Description Support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512C71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7F22AAA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8" w:lineRule="auto"/>
              <w:ind w:right="264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 xml:space="preserve">Maximum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MPDU</w:t>
            </w:r>
            <w:r w:rsidRPr="003157E7">
              <w:rPr>
                <w:rFonts w:ascii="Arial" w:eastAsia="Times New Roman" w:hAnsi="Arial" w:cs="Arial"/>
                <w:spacing w:val="-12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Length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FA1DC4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1" w:after="0" w:line="172" w:lineRule="exact"/>
              <w:ind w:right="162"/>
              <w:jc w:val="center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Maximum</w:t>
            </w:r>
          </w:p>
          <w:p w14:paraId="6954C93C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08" w:lineRule="auto"/>
              <w:ind w:right="162"/>
              <w:jc w:val="center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A-MPDU</w:t>
            </w:r>
            <w:r w:rsidRPr="003157E7">
              <w:rPr>
                <w:rFonts w:ascii="Arial" w:eastAsia="Times New Roman" w:hAnsi="Arial" w:cs="Arial"/>
                <w:spacing w:val="-12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Length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Exponent Extension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B8E553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4429BE2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4" w:after="0" w:line="240" w:lineRule="auto"/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EHT</w:t>
            </w:r>
            <w:r w:rsidRPr="003157E7">
              <w:rPr>
                <w:rFonts w:ascii="Arial" w:eastAsia="Times New Roman" w:hAnsi="Arial" w:cs="Arial"/>
                <w:spacing w:val="-4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TRS</w:t>
            </w:r>
            <w:r w:rsidRPr="003157E7">
              <w:rPr>
                <w:rFonts w:ascii="Arial" w:eastAsia="Times New Roman" w:hAnsi="Arial" w:cs="Arial"/>
                <w:spacing w:val="-4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pacing w:val="-2"/>
                <w:sz w:val="16"/>
                <w:szCs w:val="16"/>
                <w:lang w:eastAsia="zh-CN"/>
              </w:rPr>
              <w:t>Support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631B52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  <w:p w14:paraId="071BFA20" w14:textId="5FF3E088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8" w:lineRule="auto"/>
              <w:ind w:right="163"/>
              <w:jc w:val="center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TXOP Return Support</w:t>
            </w:r>
            <w:r w:rsidRPr="003157E7">
              <w:rPr>
                <w:rFonts w:ascii="Arial" w:eastAsia="Times New Roman" w:hAnsi="Arial" w:cs="Arial"/>
                <w:spacing w:val="-12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In</w:t>
            </w:r>
            <w:r w:rsidRPr="003157E7">
              <w:rPr>
                <w:rFonts w:ascii="Arial" w:eastAsia="Times New Roman" w:hAnsi="Arial" w:cs="Arial"/>
                <w:spacing w:val="-11"/>
                <w:sz w:val="16"/>
                <w:szCs w:val="16"/>
                <w:lang w:eastAsia="zh-CN"/>
              </w:rPr>
              <w:t xml:space="preserve"> </w:t>
            </w:r>
            <w:ins w:id="8" w:author="Author">
              <w:r w:rsidR="003518DA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3518DA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</w:t>
              </w:r>
              <w:r w:rsidR="00034F9C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5845</w:t>
              </w:r>
              <w:r w:rsidR="003518DA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C262AA">
                <w:rPr>
                  <w:rFonts w:ascii="Arial" w:eastAsia="Times New Roman" w:hAnsi="Arial" w:cs="Arial"/>
                  <w:spacing w:val="-11"/>
                  <w:sz w:val="16"/>
                  <w:szCs w:val="16"/>
                  <w:lang w:eastAsia="zh-CN"/>
                </w:rPr>
                <w:t>Triggered</w:t>
              </w:r>
              <w:proofErr w:type="gramEnd"/>
              <w:r w:rsidR="00C262AA">
                <w:rPr>
                  <w:rFonts w:ascii="Arial" w:eastAsia="Times New Roman" w:hAnsi="Arial" w:cs="Arial"/>
                  <w:spacing w:val="-11"/>
                  <w:sz w:val="16"/>
                  <w:szCs w:val="16"/>
                  <w:lang w:eastAsia="zh-CN"/>
                </w:rPr>
                <w:t xml:space="preserve"> </w:t>
              </w:r>
            </w:ins>
            <w:r w:rsidRPr="003157E7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TXOP Sharing Mode 2</w:t>
            </w:r>
          </w:p>
        </w:tc>
      </w:tr>
    </w:tbl>
    <w:p w14:paraId="4B87475A" w14:textId="77777777" w:rsidR="003157E7" w:rsidRPr="003157E7" w:rsidRDefault="003157E7" w:rsidP="003157E7">
      <w:pPr>
        <w:widowControl w:val="0"/>
        <w:tabs>
          <w:tab w:val="left" w:pos="2397"/>
          <w:tab w:val="left" w:pos="3997"/>
          <w:tab w:val="left" w:pos="5596"/>
          <w:tab w:val="left" w:pos="7197"/>
          <w:tab w:val="right" w:pos="8885"/>
        </w:tabs>
        <w:kinsoku w:val="0"/>
        <w:overflowPunct w:val="0"/>
        <w:autoSpaceDE w:val="0"/>
        <w:autoSpaceDN w:val="0"/>
        <w:adjustRightInd w:val="0"/>
        <w:spacing w:before="98" w:after="0" w:line="240" w:lineRule="auto"/>
        <w:rPr>
          <w:rFonts w:ascii="Arial" w:eastAsia="Times New Roman" w:hAnsi="Arial" w:cs="Arial"/>
          <w:spacing w:val="-10"/>
          <w:sz w:val="16"/>
          <w:szCs w:val="16"/>
          <w:lang w:eastAsia="zh-CN"/>
        </w:rPr>
      </w:pPr>
      <w:r w:rsidRPr="003157E7">
        <w:rPr>
          <w:rFonts w:ascii="Arial" w:eastAsia="Times New Roman" w:hAnsi="Arial" w:cs="Arial"/>
          <w:spacing w:val="-2"/>
          <w:sz w:val="16"/>
          <w:szCs w:val="16"/>
          <w:lang w:eastAsia="zh-CN"/>
        </w:rPr>
        <w:t>Bits: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1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2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1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1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1</w:t>
      </w:r>
    </w:p>
    <w:p w14:paraId="1FC91506" w14:textId="7EB8188E" w:rsidR="003157E7" w:rsidRPr="003157E7" w:rsidRDefault="003157E7" w:rsidP="003157E7">
      <w:pPr>
        <w:widowControl w:val="0"/>
        <w:tabs>
          <w:tab w:val="left" w:pos="3360"/>
          <w:tab w:val="left" w:pos="4437"/>
          <w:tab w:val="left" w:pos="4961"/>
          <w:tab w:val="left" w:pos="6037"/>
        </w:tabs>
        <w:kinsoku w:val="0"/>
        <w:overflowPunct w:val="0"/>
        <w:autoSpaceDE w:val="0"/>
        <w:autoSpaceDN w:val="0"/>
        <w:adjustRightInd w:val="0"/>
        <w:spacing w:before="236" w:after="0" w:line="240" w:lineRule="auto"/>
        <w:rPr>
          <w:rFonts w:ascii="Arial" w:eastAsia="Times New Roman" w:hAnsi="Arial" w:cs="Arial"/>
          <w:spacing w:val="-5"/>
          <w:sz w:val="16"/>
          <w:szCs w:val="16"/>
          <w:lang w:eastAsia="zh-CN"/>
        </w:rPr>
      </w:pPr>
      <w:r w:rsidRPr="003157E7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1A9923F" wp14:editId="1219B16B">
                <wp:simplePos x="0" y="0"/>
                <wp:positionH relativeFrom="page">
                  <wp:posOffset>1504950</wp:posOffset>
                </wp:positionH>
                <wp:positionV relativeFrom="paragraph">
                  <wp:posOffset>334645</wp:posOffset>
                </wp:positionV>
                <wp:extent cx="3140710" cy="488950"/>
                <wp:effectExtent l="0" t="2540" r="2540" b="381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071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0"/>
                              <w:gridCol w:w="1601"/>
                              <w:gridCol w:w="1600"/>
                            </w:tblGrid>
                            <w:tr w:rsidR="003157E7" w14:paraId="5E8BA06D" w14:textId="77777777">
                              <w:trPr>
                                <w:trHeight w:val="710"/>
                              </w:trPr>
                              <w:tc>
                                <w:tcPr>
                                  <w:tcW w:w="16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15C4BBC" w14:textId="77777777" w:rsidR="003157E7" w:rsidRDefault="003157E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CD244C3" w14:textId="77777777" w:rsidR="003157E7" w:rsidRDefault="003157E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Two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BQRs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Support</w:t>
                                  </w:r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09A4C209" w14:textId="77777777" w:rsidR="003157E7" w:rsidRDefault="003157E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1" w:line="208" w:lineRule="auto"/>
                                    <w:ind w:right="152"/>
                                    <w:jc w:val="center"/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EHT Link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Adaptation Support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10B49AE7" w14:textId="77777777" w:rsidR="003157E7" w:rsidRDefault="003157E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BA75C44" w14:textId="77777777" w:rsidR="003157E7" w:rsidRDefault="003157E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</w:tbl>
                          <w:p w14:paraId="2D965C07" w14:textId="77777777" w:rsidR="003157E7" w:rsidRDefault="003157E7" w:rsidP="003157E7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9923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8.5pt;margin-top:26.35pt;width:247.3pt;height:3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7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0"/>
                        <w:gridCol w:w="1601"/>
                        <w:gridCol w:w="1600"/>
                      </w:tblGrid>
                      <w:tr w:rsidR="003157E7" w14:paraId="5E8BA06D" w14:textId="77777777">
                        <w:trPr>
                          <w:trHeight w:val="710"/>
                        </w:trPr>
                        <w:tc>
                          <w:tcPr>
                            <w:tcW w:w="16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15C4BBC" w14:textId="77777777" w:rsidR="003157E7" w:rsidRDefault="003157E7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CD244C3" w14:textId="77777777" w:rsidR="003157E7" w:rsidRDefault="003157E7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Two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BQRs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Support</w:t>
                            </w:r>
                          </w:p>
                        </w:tc>
                        <w:tc>
                          <w:tcPr>
                            <w:tcW w:w="16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09A4C209" w14:textId="77777777" w:rsidR="003157E7" w:rsidRDefault="003157E7">
                            <w:pPr>
                              <w:pStyle w:val="TableParagraph"/>
                              <w:kinsoku w:val="0"/>
                              <w:overflowPunct w:val="0"/>
                              <w:spacing w:before="121" w:line="208" w:lineRule="auto"/>
                              <w:ind w:right="152"/>
                              <w:jc w:val="center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EHT Link 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Adaptation Support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10B49AE7" w14:textId="77777777" w:rsidR="003157E7" w:rsidRDefault="003157E7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BA75C44" w14:textId="77777777" w:rsidR="003157E7" w:rsidRDefault="003157E7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Reserved</w:t>
                            </w:r>
                          </w:p>
                        </w:tc>
                      </w:tr>
                    </w:tbl>
                    <w:p w14:paraId="2D965C07" w14:textId="77777777" w:rsidR="003157E7" w:rsidRDefault="003157E7" w:rsidP="003157E7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B11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B12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B13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B14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5"/>
          <w:sz w:val="16"/>
          <w:szCs w:val="16"/>
          <w:lang w:eastAsia="zh-CN"/>
        </w:rPr>
        <w:t>B15</w:t>
      </w:r>
    </w:p>
    <w:p w14:paraId="00384C0B" w14:textId="77777777" w:rsidR="003157E7" w:rsidRPr="003157E7" w:rsidRDefault="003157E7" w:rsidP="003157E7">
      <w:pPr>
        <w:widowControl w:val="0"/>
        <w:tabs>
          <w:tab w:val="left" w:pos="2397"/>
          <w:tab w:val="left" w:pos="3997"/>
          <w:tab w:val="right" w:pos="5685"/>
        </w:tabs>
        <w:kinsoku w:val="0"/>
        <w:overflowPunct w:val="0"/>
        <w:autoSpaceDE w:val="0"/>
        <w:autoSpaceDN w:val="0"/>
        <w:adjustRightInd w:val="0"/>
        <w:spacing w:before="977" w:after="0" w:line="240" w:lineRule="auto"/>
        <w:rPr>
          <w:rFonts w:ascii="Arial" w:eastAsia="Times New Roman" w:hAnsi="Arial" w:cs="Arial"/>
          <w:spacing w:val="-10"/>
          <w:sz w:val="16"/>
          <w:szCs w:val="16"/>
          <w:lang w:eastAsia="zh-CN"/>
        </w:rPr>
      </w:pPr>
      <w:r w:rsidRPr="003157E7">
        <w:rPr>
          <w:rFonts w:ascii="Arial" w:eastAsia="Times New Roman" w:hAnsi="Arial" w:cs="Arial"/>
          <w:spacing w:val="-2"/>
          <w:sz w:val="16"/>
          <w:szCs w:val="16"/>
          <w:lang w:eastAsia="zh-CN"/>
        </w:rPr>
        <w:t>Bits: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1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2</w:t>
      </w:r>
      <w:r w:rsidRPr="003157E7">
        <w:rPr>
          <w:rFonts w:ascii="Arial" w:eastAsia="Times New Roman" w:hAnsi="Arial" w:cs="Arial"/>
          <w:sz w:val="16"/>
          <w:szCs w:val="16"/>
          <w:lang w:eastAsia="zh-CN"/>
        </w:rPr>
        <w:tab/>
      </w:r>
      <w:r w:rsidRPr="003157E7">
        <w:rPr>
          <w:rFonts w:ascii="Arial" w:eastAsia="Times New Roman" w:hAnsi="Arial" w:cs="Arial"/>
          <w:spacing w:val="-10"/>
          <w:sz w:val="16"/>
          <w:szCs w:val="16"/>
          <w:lang w:eastAsia="zh-CN"/>
        </w:rPr>
        <w:t>2</w:t>
      </w:r>
    </w:p>
    <w:p w14:paraId="0AC9F2B4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85" w:after="0" w:line="240" w:lineRule="auto"/>
        <w:rPr>
          <w:rFonts w:ascii="Arial" w:eastAsia="Times New Roman" w:hAnsi="Arial" w:cs="Arial"/>
          <w:b/>
          <w:bCs/>
          <w:spacing w:val="-2"/>
          <w:sz w:val="20"/>
          <w:szCs w:val="20"/>
          <w:lang w:eastAsia="zh-CN"/>
        </w:rPr>
      </w:pPr>
      <w:bookmarkStart w:id="9" w:name="_bookmark213"/>
      <w:bookmarkEnd w:id="9"/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Figure</w:t>
      </w:r>
      <w:r w:rsidRPr="003157E7">
        <w:rPr>
          <w:rFonts w:ascii="Arial" w:eastAsia="Times New Roman" w:hAnsi="Arial" w:cs="Arial"/>
          <w:b/>
          <w:bCs/>
          <w:spacing w:val="-11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9-1002ah—EHT</w:t>
      </w:r>
      <w:r w:rsidRPr="003157E7">
        <w:rPr>
          <w:rFonts w:ascii="Arial" w:eastAsia="Times New Rom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MAC</w:t>
      </w:r>
      <w:r w:rsidRPr="003157E7">
        <w:rPr>
          <w:rFonts w:ascii="Arial" w:eastAsia="Times New Roman" w:hAnsi="Arial" w:cs="Arial"/>
          <w:b/>
          <w:bCs/>
          <w:spacing w:val="-9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Capabilities</w:t>
      </w:r>
      <w:r w:rsidRPr="003157E7">
        <w:rPr>
          <w:rFonts w:ascii="Arial" w:eastAsia="Times New Rom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Information</w:t>
      </w:r>
      <w:r w:rsidRPr="003157E7">
        <w:rPr>
          <w:rFonts w:ascii="Arial" w:eastAsia="Times New Rom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field</w:t>
      </w:r>
      <w:r w:rsidRPr="003157E7">
        <w:rPr>
          <w:rFonts w:ascii="Arial" w:eastAsia="Times New Rom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pacing w:val="-2"/>
          <w:sz w:val="20"/>
          <w:szCs w:val="20"/>
          <w:lang w:eastAsia="zh-CN"/>
        </w:rPr>
        <w:t>format</w:t>
      </w:r>
    </w:p>
    <w:p w14:paraId="0070996B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311" w:after="0" w:line="249" w:lineRule="auto"/>
        <w:ind w:right="999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The subfields of the EHT MAC Capabilities Information field are defined in </w:t>
      </w:r>
      <w:hyperlink w:anchor="bookmark214" w:history="1"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Table</w:t>
        </w:r>
        <w:r w:rsidRPr="003157E7">
          <w:rPr>
            <w:rFonts w:ascii="Times New Roman" w:eastAsia="Times New Roman" w:hAnsi="Times New Roman" w:cs="Times New Roman"/>
            <w:spacing w:val="-3"/>
            <w:sz w:val="20"/>
            <w:szCs w:val="20"/>
            <w:lang w:eastAsia="zh-CN"/>
          </w:rPr>
          <w:t xml:space="preserve"> </w:t>
        </w:r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9-401l (Subfields of the</w:t>
        </w:r>
      </w:hyperlink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hyperlink w:anchor="bookmark214" w:history="1">
        <w:r w:rsidRPr="003157E7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EHT MAC Capabilities Information field)</w:t>
        </w:r>
      </w:hyperlink>
      <w:r w:rsidRPr="003157E7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7ABA5E4C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441" w:after="0" w:line="240" w:lineRule="auto"/>
        <w:ind w:right="1002"/>
        <w:jc w:val="center"/>
        <w:rPr>
          <w:rFonts w:ascii="Arial" w:eastAsia="Times New Roman" w:hAnsi="Arial" w:cs="Arial"/>
          <w:b/>
          <w:bCs/>
          <w:spacing w:val="-2"/>
          <w:sz w:val="20"/>
          <w:szCs w:val="20"/>
          <w:lang w:eastAsia="zh-CN"/>
        </w:rPr>
      </w:pPr>
      <w:bookmarkStart w:id="10" w:name="_bookmark214"/>
      <w:bookmarkEnd w:id="10"/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Table</w:t>
      </w:r>
      <w:r w:rsidRPr="003157E7">
        <w:rPr>
          <w:rFonts w:ascii="Arial" w:eastAsia="Times New Rom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9-401l—Subfields</w:t>
      </w:r>
      <w:r w:rsidRPr="003157E7">
        <w:rPr>
          <w:rFonts w:ascii="Arial" w:eastAsia="Times New Roman" w:hAnsi="Arial" w:cs="Arial"/>
          <w:b/>
          <w:bCs/>
          <w:spacing w:val="-8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of</w:t>
      </w:r>
      <w:r w:rsidRPr="003157E7">
        <w:rPr>
          <w:rFonts w:ascii="Arial" w:eastAsia="Times New Roman" w:hAnsi="Arial" w:cs="Arial"/>
          <w:b/>
          <w:bCs/>
          <w:spacing w:val="-8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the</w:t>
      </w:r>
      <w:r w:rsidRPr="003157E7">
        <w:rPr>
          <w:rFonts w:ascii="Arial" w:eastAsia="Times New Roman" w:hAnsi="Arial" w:cs="Arial"/>
          <w:b/>
          <w:bCs/>
          <w:spacing w:val="-9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EHT</w:t>
      </w:r>
      <w:r w:rsidRPr="003157E7">
        <w:rPr>
          <w:rFonts w:ascii="Arial" w:eastAsia="Times New Roman" w:hAnsi="Arial" w:cs="Arial"/>
          <w:b/>
          <w:bCs/>
          <w:spacing w:val="-8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MAC</w:t>
      </w:r>
      <w:r w:rsidRPr="003157E7">
        <w:rPr>
          <w:rFonts w:ascii="Arial" w:eastAsia="Times New Roman" w:hAnsi="Arial" w:cs="Arial"/>
          <w:b/>
          <w:bCs/>
          <w:spacing w:val="-8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Capabilities</w:t>
      </w:r>
      <w:r w:rsidRPr="003157E7">
        <w:rPr>
          <w:rFonts w:ascii="Arial" w:eastAsia="Times New Roman" w:hAnsi="Arial" w:cs="Arial"/>
          <w:b/>
          <w:bCs/>
          <w:spacing w:val="-9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Information</w:t>
      </w:r>
      <w:r w:rsidRPr="003157E7">
        <w:rPr>
          <w:rFonts w:ascii="Arial" w:eastAsia="Times New Roman" w:hAnsi="Arial" w:cs="Arial"/>
          <w:b/>
          <w:bCs/>
          <w:spacing w:val="-8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pacing w:val="-2"/>
          <w:sz w:val="20"/>
          <w:szCs w:val="20"/>
          <w:lang w:eastAsia="zh-CN"/>
        </w:rPr>
        <w:t>field</w:t>
      </w:r>
    </w:p>
    <w:p w14:paraId="5AC082A6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21"/>
          <w:szCs w:val="21"/>
          <w:lang w:eastAsia="zh-CN"/>
        </w:rPr>
      </w:pPr>
    </w:p>
    <w:tbl>
      <w:tblPr>
        <w:tblW w:w="0" w:type="auto"/>
        <w:tblInd w:w="1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3"/>
        <w:gridCol w:w="3000"/>
        <w:gridCol w:w="3601"/>
      </w:tblGrid>
      <w:tr w:rsidR="003157E7" w:rsidRPr="003157E7" w14:paraId="4374D82D" w14:textId="77777777" w:rsidTr="00B72FE6">
        <w:trPr>
          <w:trHeight w:val="380"/>
        </w:trPr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660EE2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Subfield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F9D0B7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ind w:right="429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Definition</w:t>
            </w:r>
          </w:p>
        </w:tc>
        <w:tc>
          <w:tcPr>
            <w:tcW w:w="36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6CD77AB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ind w:right="1396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Encoding</w:t>
            </w:r>
          </w:p>
        </w:tc>
      </w:tr>
      <w:tr w:rsidR="003157E7" w:rsidRPr="003157E7" w14:paraId="6CDFD24A" w14:textId="77777777" w:rsidTr="00B72FE6">
        <w:trPr>
          <w:trHeight w:val="909"/>
        </w:trPr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4961654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32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EPCS</w:t>
            </w:r>
            <w:r w:rsidRPr="003157E7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Priority</w:t>
            </w:r>
            <w:r w:rsidRPr="003157E7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Access Support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8881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32" w:lineRule="auto"/>
              <w:ind w:right="64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whether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or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not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EPCS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prior-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ity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access is supported.</w:t>
            </w:r>
          </w:p>
        </w:tc>
        <w:tc>
          <w:tcPr>
            <w:tcW w:w="3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F89D98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32" w:lineRule="auto"/>
              <w:ind w:right="81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dot11EHTEPCSPriorityAccessActi-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vated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is true (see 35.16 (EPCS priority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access)).</w:t>
            </w:r>
          </w:p>
          <w:p w14:paraId="7FC2BD2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</w:tc>
      </w:tr>
      <w:tr w:rsidR="003157E7" w:rsidRPr="003157E7" w14:paraId="1DA07FCE" w14:textId="77777777" w:rsidTr="00B72FE6">
        <w:trPr>
          <w:trHeight w:val="1522"/>
        </w:trPr>
        <w:tc>
          <w:tcPr>
            <w:tcW w:w="1823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</w:tcPr>
          <w:p w14:paraId="61935F96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 w:after="0" w:line="232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OM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Control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Support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DC6DD53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 w:after="0" w:line="232" w:lineRule="auto"/>
              <w:ind w:right="134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 support for receiving a frame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OM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Control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sub-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field.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14:paraId="01259F35" w14:textId="10846441" w:rsidR="003157E7" w:rsidRPr="003157E7" w:rsidRDefault="0000115C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 w:after="0" w:line="232" w:lineRule="auto"/>
              <w:ind w:right="124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</w:pPr>
            <w:ins w:id="11" w:author="Author"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17</w:t>
              </w:r>
              <w:r w:rsidR="006C6AFC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677</w:t>
              </w:r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841354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For</w:t>
              </w:r>
              <w:proofErr w:type="gramEnd"/>
              <w:r w:rsidR="00841354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 a STA that has set </w:t>
              </w:r>
            </w:ins>
            <w:del w:id="12" w:author="Author">
              <w:r w:rsidR="003157E7" w:rsidRPr="003157E7" w:rsidDel="00841354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If</w:delText>
              </w:r>
              <w:r w:rsidR="003157E7" w:rsidRPr="003157E7" w:rsidDel="00841354">
                <w:rPr>
                  <w:rFonts w:ascii="Times New Roman" w:eastAsia="Times New Roman" w:hAnsi="Times New Roman" w:cs="Times New Roman"/>
                  <w:spacing w:val="-6"/>
                  <w:sz w:val="18"/>
                  <w:szCs w:val="18"/>
                  <w:lang w:eastAsia="zh-CN"/>
                </w:rPr>
                <w:delText xml:space="preserve"> </w:delText>
              </w:r>
            </w:del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subfield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ins w:id="13" w:author="Author">
              <w:r w:rsidR="00841354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in the HE Capabilities element </w:t>
              </w:r>
            </w:ins>
            <w:del w:id="14" w:author="Author">
              <w:r w:rsidR="003157E7" w:rsidRPr="003157E7" w:rsidDel="00841354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is</w:delText>
              </w:r>
              <w:r w:rsidR="003157E7" w:rsidRPr="003157E7" w:rsidDel="00841354">
                <w:rPr>
                  <w:rFonts w:ascii="Times New Roman" w:eastAsia="Times New Roman" w:hAnsi="Times New Roman" w:cs="Times New Roman"/>
                  <w:spacing w:val="-6"/>
                  <w:sz w:val="18"/>
                  <w:szCs w:val="18"/>
                  <w:lang w:eastAsia="zh-CN"/>
                </w:rPr>
                <w:delText xml:space="preserve"> </w:delText>
              </w:r>
            </w:del>
            <w:ins w:id="15" w:author="Author">
              <w:r w:rsidR="00841354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to</w:t>
              </w:r>
              <w:r w:rsidR="00841354" w:rsidRPr="003157E7">
                <w:rPr>
                  <w:rFonts w:ascii="Times New Roman" w:eastAsia="Times New Roman" w:hAnsi="Times New Roman" w:cs="Times New Roman"/>
                  <w:spacing w:val="-6"/>
                  <w:sz w:val="18"/>
                  <w:szCs w:val="18"/>
                  <w:lang w:eastAsia="zh-CN"/>
                </w:rPr>
                <w:t xml:space="preserve"> 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del w:id="16" w:author="Author">
              <w:r w:rsidR="003157E7" w:rsidRPr="003157E7" w:rsidDel="0000115C">
                <w:rPr>
                  <w:rFonts w:ascii="Times New Roman" w:eastAsia="Times New Roman" w:hAnsi="Times New Roman" w:cs="Times New Roman"/>
                  <w:spacing w:val="-6"/>
                  <w:sz w:val="18"/>
                  <w:szCs w:val="18"/>
                  <w:lang w:eastAsia="zh-CN"/>
                </w:rPr>
                <w:delText xml:space="preserve"> </w:delText>
              </w:r>
              <w:r w:rsidR="003157E7" w:rsidRPr="003157E7" w:rsidDel="0000115C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in</w:delText>
              </w:r>
              <w:r w:rsidR="003157E7" w:rsidRPr="003157E7" w:rsidDel="0000115C">
                <w:rPr>
                  <w:rFonts w:ascii="Times New Roman" w:eastAsia="Times New Roman" w:hAnsi="Times New Roman" w:cs="Times New Roman"/>
                  <w:spacing w:val="-6"/>
                  <w:sz w:val="18"/>
                  <w:szCs w:val="18"/>
                  <w:lang w:eastAsia="zh-CN"/>
                </w:rPr>
                <w:delText xml:space="preserve"> </w:delText>
              </w:r>
              <w:r w:rsidR="003157E7" w:rsidRPr="003157E7" w:rsidDel="0000115C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 xml:space="preserve">a </w:delText>
              </w:r>
              <w:r w:rsidR="003157E7" w:rsidRPr="003157E7" w:rsidDel="0000115C">
                <w:rPr>
                  <w:rFonts w:ascii="Times New Roman" w:eastAsia="Times New Roman" w:hAnsi="Times New Roman" w:cs="Times New Roman"/>
                  <w:spacing w:val="-4"/>
                  <w:sz w:val="18"/>
                  <w:szCs w:val="18"/>
                  <w:lang w:eastAsia="zh-CN"/>
                </w:rPr>
                <w:delText>STA</w:delText>
              </w:r>
            </w:del>
            <w:r w:rsidR="003157E7"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>:</w:t>
            </w:r>
          </w:p>
          <w:p w14:paraId="1B59770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0" w:lineRule="auto"/>
              <w:ind w:right="124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supports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reception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of the EHT OM Control subfield.</w:t>
            </w:r>
          </w:p>
          <w:p w14:paraId="5237A83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  <w:p w14:paraId="3C3D7AE5" w14:textId="68419DB9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30" w:lineRule="auto"/>
              <w:ind w:right="124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Reserved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subfield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ins w:id="17" w:author="Author">
              <w:r w:rsidR="00E736A2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in the HE Capabilities element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is </w:t>
            </w:r>
            <w:ins w:id="18" w:author="Author">
              <w:r w:rsidR="006F37C6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equal to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0 </w:t>
            </w:r>
            <w:del w:id="19" w:author="Author">
              <w:r w:rsidRPr="003157E7" w:rsidDel="00E840C6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in a STA</w:delText>
              </w:r>
            </w:del>
            <w:ins w:id="20" w:author="Author">
              <w:r w:rsidR="006F37C6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(#17</w:t>
              </w:r>
              <w:r w:rsidR="006F37C6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677</w:t>
              </w:r>
              <w:r w:rsidR="006F37C6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</w:tbl>
    <w:p w14:paraId="3153C8CB" w14:textId="77777777" w:rsidR="003157E7" w:rsidRPr="003157E7" w:rsidRDefault="003157E7" w:rsidP="003157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  <w:lang w:eastAsia="zh-CN"/>
        </w:rPr>
        <w:sectPr w:rsidR="003157E7" w:rsidRPr="003157E7">
          <w:pgSz w:w="12240" w:h="15840"/>
          <w:pgMar w:top="1280" w:right="800" w:bottom="960" w:left="800" w:header="661" w:footer="761" w:gutter="0"/>
          <w:cols w:space="720"/>
          <w:noEndnote/>
        </w:sectPr>
      </w:pPr>
    </w:p>
    <w:p w14:paraId="764AEE1B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02" w:after="0" w:line="240" w:lineRule="auto"/>
        <w:ind w:right="999"/>
        <w:jc w:val="center"/>
        <w:rPr>
          <w:rFonts w:ascii="Arial" w:eastAsia="Times New Roman" w:hAnsi="Arial" w:cs="Arial"/>
          <w:b/>
          <w:bCs/>
          <w:i/>
          <w:iCs/>
          <w:spacing w:val="-2"/>
          <w:sz w:val="20"/>
          <w:szCs w:val="20"/>
          <w:lang w:eastAsia="zh-CN"/>
        </w:rPr>
      </w:pP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lastRenderedPageBreak/>
        <w:t>Table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9-401l—Subfields</w:t>
      </w:r>
      <w:r w:rsidRPr="003157E7">
        <w:rPr>
          <w:rFonts w:ascii="Arial" w:eastAsia="Times New Roman" w:hAnsi="Arial" w:cs="Arial"/>
          <w:b/>
          <w:bCs/>
          <w:spacing w:val="-6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of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the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EHT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MAC</w:t>
      </w:r>
      <w:r w:rsidRPr="003157E7">
        <w:rPr>
          <w:rFonts w:ascii="Arial" w:eastAsia="Times New Roman" w:hAnsi="Arial" w:cs="Arial"/>
          <w:b/>
          <w:bCs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Capabilities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Information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field</w:t>
      </w:r>
      <w:r w:rsidRPr="003157E7">
        <w:rPr>
          <w:rFonts w:ascii="Arial" w:eastAsia="Times New Roman" w:hAnsi="Arial" w:cs="Arial"/>
          <w:b/>
          <w:bCs/>
          <w:spacing w:val="44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i/>
          <w:iCs/>
          <w:spacing w:val="-2"/>
          <w:sz w:val="20"/>
          <w:szCs w:val="20"/>
          <w:lang w:eastAsia="zh-CN"/>
        </w:rPr>
        <w:t>(continued)</w:t>
      </w:r>
    </w:p>
    <w:p w14:paraId="339D8443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0" w:after="1" w:line="240" w:lineRule="auto"/>
        <w:rPr>
          <w:rFonts w:ascii="Arial" w:eastAsia="Times New Roman" w:hAnsi="Arial" w:cs="Arial"/>
          <w:b/>
          <w:bCs/>
          <w:i/>
          <w:iCs/>
          <w:sz w:val="21"/>
          <w:szCs w:val="21"/>
          <w:lang w:eastAsia="zh-CN"/>
        </w:rPr>
      </w:pPr>
    </w:p>
    <w:tbl>
      <w:tblPr>
        <w:tblW w:w="0" w:type="auto"/>
        <w:tblInd w:w="1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3"/>
        <w:gridCol w:w="3000"/>
        <w:gridCol w:w="3601"/>
      </w:tblGrid>
      <w:tr w:rsidR="003157E7" w:rsidRPr="003157E7" w14:paraId="7740356B" w14:textId="77777777" w:rsidTr="00B72FE6">
        <w:trPr>
          <w:trHeight w:val="380"/>
        </w:trPr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CE7BAF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Subfield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0FC20D2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ind w:right="429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Definition</w:t>
            </w:r>
          </w:p>
        </w:tc>
        <w:tc>
          <w:tcPr>
            <w:tcW w:w="36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383EDA3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ind w:right="1396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Encoding</w:t>
            </w:r>
          </w:p>
        </w:tc>
      </w:tr>
      <w:tr w:rsidR="003157E7" w:rsidRPr="003157E7" w14:paraId="0096CE4A" w14:textId="77777777" w:rsidTr="00B72FE6">
        <w:trPr>
          <w:trHeight w:val="3712"/>
        </w:trPr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54E345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32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Triggered TXOP Sharing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Mode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Sup- 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>port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AF227" w14:textId="6E2A13E2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3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 support for transmitting or responding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MU-RTS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TXS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Trig- ger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frame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ins w:id="21" w:author="Author">
              <w:r w:rsidR="00E9613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E9613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17</w:t>
              </w:r>
              <w:r w:rsidR="00E9613C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678</w:t>
              </w:r>
              <w:r w:rsidR="00E9613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DF126C">
                <w:rPr>
                  <w:rFonts w:ascii="Times New Roman" w:eastAsia="Times New Roman" w:hAnsi="Times New Roman" w:cs="Times New Roman"/>
                  <w:spacing w:val="-11"/>
                  <w:sz w:val="18"/>
                  <w:szCs w:val="18"/>
                  <w:lang w:eastAsia="zh-CN"/>
                </w:rPr>
                <w:t>the</w:t>
              </w:r>
              <w:proofErr w:type="gramEnd"/>
              <w:r w:rsidR="00DF126C">
                <w:rPr>
                  <w:rFonts w:ascii="Times New Roman" w:eastAsia="Times New Roman" w:hAnsi="Times New Roman" w:cs="Times New Roman"/>
                  <w:spacing w:val="-11"/>
                  <w:sz w:val="18"/>
                  <w:szCs w:val="18"/>
                  <w:lang w:eastAsia="zh-CN"/>
                </w:rPr>
                <w:t xml:space="preserve">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Triggered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Shar-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ing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Mode field equal to 1.</w:t>
            </w:r>
          </w:p>
        </w:tc>
        <w:tc>
          <w:tcPr>
            <w:tcW w:w="36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468A871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04" w:lineRule="exact"/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>AP:</w:t>
            </w:r>
          </w:p>
          <w:p w14:paraId="6E12F4EE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2" w:lineRule="auto"/>
              <w:ind w:right="119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Set to 1 to indicate that the AP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 capable of transmitting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an MU-RTS TXS Trigger frame that allocates time to a STA to transmit non-TB PPDUs to the EHT AP (i.e.,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Triggered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Sharing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Mode field equal to 1 (see 35.2.1.2 (Triggered TXOP sharing procedure))).</w:t>
            </w:r>
          </w:p>
          <w:p w14:paraId="684B2E4B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  <w:p w14:paraId="273BD960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>STA:</w:t>
            </w:r>
          </w:p>
          <w:p w14:paraId="3E0F0174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32" w:lineRule="auto"/>
              <w:ind w:right="9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that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 capable of responding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to an MU-RTS</w:t>
            </w:r>
            <w:r w:rsidRPr="003157E7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TXS Trigger frame that allocates time to the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transmit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non-TB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PPDUs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 EHT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AP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(i.e.,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Triggered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Shar-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ing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Mode field equal to 1 (see 35.2.1.2 (Triggered TXOP sharing procedure))).</w:t>
            </w:r>
          </w:p>
          <w:p w14:paraId="60B7A73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</w:tc>
      </w:tr>
      <w:tr w:rsidR="003157E7" w:rsidRPr="003157E7" w14:paraId="684C0AD6" w14:textId="77777777" w:rsidTr="00B72FE6">
        <w:trPr>
          <w:trHeight w:val="4121"/>
        </w:trPr>
        <w:tc>
          <w:tcPr>
            <w:tcW w:w="1823" w:type="dxa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474902D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2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Triggered TXOP Sharing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Mode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Sup- 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>port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CBD707" w14:textId="315D1540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 support for transmitting or responding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MU-RTS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TXS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Trig- ger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frame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ins w:id="22" w:author="Author">
              <w:r w:rsidR="00E9613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E9613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17</w:t>
              </w:r>
              <w:r w:rsidR="00E9613C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678</w:t>
              </w:r>
              <w:r w:rsidR="00E9613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E9613C">
                <w:rPr>
                  <w:rFonts w:ascii="Times New Roman" w:eastAsia="Times New Roman" w:hAnsi="Times New Roman" w:cs="Times New Roman"/>
                  <w:spacing w:val="-11"/>
                  <w:sz w:val="18"/>
                  <w:szCs w:val="18"/>
                  <w:lang w:eastAsia="zh-CN"/>
                </w:rPr>
                <w:t>the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Triggered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Shar-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ing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Mode field equal to 2.</w:t>
            </w:r>
          </w:p>
        </w:tc>
        <w:tc>
          <w:tcPr>
            <w:tcW w:w="36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0505143B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04" w:lineRule="exact"/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>AP:</w:t>
            </w:r>
          </w:p>
          <w:p w14:paraId="2EE5CDDD" w14:textId="652AD683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32" w:lineRule="auto"/>
              <w:ind w:right="11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Set to 1 to indicate that the AP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 capable of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transmitting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an MU-RTS TXS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Trigger frame that allocates time to a STA to transmit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non-TB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PPDUs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other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STAs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or to </w:t>
            </w:r>
            <w:ins w:id="23" w:author="Author">
              <w:r w:rsidR="005007D7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(#17</w:t>
              </w:r>
              <w:r w:rsidR="005007D7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679</w:t>
              </w:r>
              <w:r w:rsidR="005007D7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</w:ins>
            <w:del w:id="24" w:author="Author">
              <w:r w:rsidRPr="003157E7" w:rsidDel="005007D7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its associated</w:delText>
              </w:r>
            </w:del>
            <w:ins w:id="25" w:author="Author">
              <w:r w:rsidR="005007D7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the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AP (i.e., with Triggered TXOP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Sharing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Mode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field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equal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>(see</w:t>
            </w:r>
          </w:p>
          <w:p w14:paraId="41175421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35.2.1.2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(Triggered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sharing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proce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-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dure))).</w:t>
            </w:r>
          </w:p>
          <w:p w14:paraId="37033C5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  <w:p w14:paraId="122EEB51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>STA:</w:t>
            </w:r>
          </w:p>
          <w:p w14:paraId="2D0632C2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2" w:lineRule="auto"/>
              <w:ind w:right="119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that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 capable of responding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to an MU-RTS TXS Trigger frame that allocates time to the STA to transmit non-TB PPDUs to other STAs or to its associated AP (i.e., with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Triggered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Sharing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Mode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field equal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(see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35.2.1.2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(Triggered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 sharing procedure))).</w:t>
            </w:r>
          </w:p>
          <w:p w14:paraId="61D5F60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</w:tc>
      </w:tr>
      <w:tr w:rsidR="003157E7" w:rsidRPr="003157E7" w14:paraId="18028396" w14:textId="77777777" w:rsidTr="00B72FE6">
        <w:trPr>
          <w:trHeight w:val="720"/>
        </w:trPr>
        <w:tc>
          <w:tcPr>
            <w:tcW w:w="18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48489898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0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Restricted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TWT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Sup- 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>port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12EBCB" w14:textId="44FBFC58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ins w:id="26" w:author="Author">
              <w:r w:rsidR="001C474B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(#17</w:t>
              </w:r>
              <w:r w:rsidR="001C474B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680)</w:t>
              </w:r>
            </w:ins>
            <w:del w:id="27" w:author="Author">
              <w:r w:rsidRPr="003157E7" w:rsidDel="001C474B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the</w:delText>
              </w:r>
              <w:r w:rsidRPr="003157E7" w:rsidDel="001C474B">
                <w:rPr>
                  <w:rFonts w:ascii="Times New Roman" w:eastAsia="Times New Roman" w:hAnsi="Times New Roman" w:cs="Times New Roman"/>
                  <w:spacing w:val="-10"/>
                  <w:sz w:val="18"/>
                  <w:szCs w:val="18"/>
                  <w:lang w:eastAsia="zh-CN"/>
                </w:rPr>
                <w:delText xml:space="preserve"> </w:delText>
              </w:r>
            </w:del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R-TWT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operation.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04EC85CB" w14:textId="4D3084B8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supports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ins w:id="28" w:author="Author">
              <w:r w:rsidR="006F1E45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(#17</w:t>
              </w:r>
              <w:r w:rsidR="006F1E45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680)</w:t>
              </w:r>
            </w:ins>
            <w:del w:id="29" w:author="Author">
              <w:r w:rsidRPr="003157E7" w:rsidDel="006F1E45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the</w:delText>
              </w:r>
            </w:del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R-TWT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opera-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tion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(see 35.8 (Restricted TWT (R-TWT))).</w:t>
            </w:r>
          </w:p>
          <w:p w14:paraId="00D57552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2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</w:tc>
      </w:tr>
      <w:tr w:rsidR="003157E7" w:rsidRPr="003157E7" w14:paraId="70307B00" w14:textId="77777777" w:rsidTr="00B72FE6">
        <w:trPr>
          <w:trHeight w:val="2120"/>
        </w:trPr>
        <w:tc>
          <w:tcPr>
            <w:tcW w:w="18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37EDF32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 w:after="0" w:line="232" w:lineRule="auto"/>
              <w:ind w:right="162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SCS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Traffic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Descrip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tion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Support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454E01" w14:textId="64C8844A" w:rsidR="003157E7" w:rsidRPr="003157E7" w:rsidRDefault="004D4174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 w:after="0" w:line="232" w:lineRule="auto"/>
              <w:ind w:right="139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ins w:id="30" w:author="Author"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17</w:t>
              </w:r>
              <w:r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681)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</w:t>
            </w:r>
            <w:proofErr w:type="gramEnd"/>
            <w:r w:rsidR="003157E7"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="003157E7"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="003157E7"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transmission</w:t>
            </w:r>
            <w:r w:rsidR="003157E7"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and reception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of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ins w:id="31" w:author="Author">
              <w:r w:rsidR="009E453F">
                <w:rPr>
                  <w:rFonts w:ascii="Times New Roman" w:eastAsia="Times New Roman" w:hAnsi="Times New Roman" w:cs="Times New Roman"/>
                  <w:spacing w:val="-9"/>
                  <w:sz w:val="18"/>
                  <w:szCs w:val="18"/>
                  <w:lang w:eastAsia="zh-CN"/>
                </w:rPr>
                <w:t xml:space="preserve">an 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SCS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Descriptor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element</w:t>
            </w:r>
            <w:del w:id="32" w:author="Author">
              <w:r w:rsidR="003157E7" w:rsidRPr="003157E7" w:rsidDel="0052739C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s</w:delText>
              </w:r>
            </w:del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ins w:id="33" w:author="Author">
              <w:r w:rsidR="00352D1D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that 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contain</w:t>
            </w:r>
            <w:ins w:id="34" w:author="Author">
              <w:r w:rsidR="00352D1D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s</w:t>
              </w:r>
            </w:ins>
            <w:del w:id="35" w:author="Author">
              <w:r w:rsidR="003157E7" w:rsidRPr="003157E7" w:rsidDel="00352D1D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ing</w:delText>
              </w:r>
            </w:del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QoS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Characteristics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sub- </w:t>
            </w:r>
            <w:r w:rsidR="003157E7"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element.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6ECE4D78" w14:textId="07578622" w:rsidR="003157E7" w:rsidRPr="003157E7" w:rsidRDefault="004D4174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 w:after="0" w:line="232" w:lineRule="auto"/>
              <w:ind w:right="1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ins w:id="36" w:author="Author"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17</w:t>
              </w:r>
              <w:r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681)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proofErr w:type="gramEnd"/>
            <w:r w:rsidR="003157E7"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by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AP</w:t>
            </w:r>
            <w:r w:rsidR="003157E7"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that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supports</w:t>
            </w:r>
            <w:r w:rsidR="003157E7"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transmis</w:t>
            </w:r>
            <w:proofErr w:type="spellEnd"/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- </w:t>
            </w:r>
            <w:proofErr w:type="spellStart"/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sion</w:t>
            </w:r>
            <w:proofErr w:type="spellEnd"/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of </w:t>
            </w:r>
            <w:ins w:id="37" w:author="Author">
              <w:r w:rsidR="008A13DF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an 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SCS Response frame</w:t>
            </w:r>
            <w:del w:id="38" w:author="Author">
              <w:r w:rsidR="003157E7" w:rsidRPr="003157E7" w:rsidDel="008A13DF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s</w:delText>
              </w:r>
            </w:del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containing </w:t>
            </w:r>
            <w:ins w:id="39" w:author="Author">
              <w:r w:rsidR="001B6435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a 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SCS Descriptor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element</w:t>
            </w:r>
            <w:r w:rsidR="003157E7"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del w:id="40" w:author="Author">
              <w:r w:rsidR="003157E7" w:rsidRPr="003157E7" w:rsidDel="001B6435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with</w:delText>
              </w:r>
              <w:r w:rsidR="003157E7" w:rsidRPr="003157E7" w:rsidDel="001B6435">
                <w:rPr>
                  <w:rFonts w:ascii="Times New Roman" w:eastAsia="Times New Roman" w:hAnsi="Times New Roman" w:cs="Times New Roman"/>
                  <w:spacing w:val="-9"/>
                  <w:sz w:val="18"/>
                  <w:szCs w:val="18"/>
                  <w:lang w:eastAsia="zh-CN"/>
                </w:rPr>
                <w:delText xml:space="preserve"> </w:delText>
              </w:r>
            </w:del>
            <w:ins w:id="41" w:author="Author">
              <w:r w:rsidR="001B6435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that includes</w:t>
              </w:r>
              <w:r w:rsidR="001B6435" w:rsidRPr="003157E7">
                <w:rPr>
                  <w:rFonts w:ascii="Times New Roman" w:eastAsia="Times New Roman" w:hAnsi="Times New Roman" w:cs="Times New Roman"/>
                  <w:spacing w:val="-9"/>
                  <w:sz w:val="18"/>
                  <w:szCs w:val="18"/>
                  <w:lang w:eastAsia="zh-CN"/>
                </w:rPr>
                <w:t xml:space="preserve"> 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QoS</w:t>
            </w:r>
            <w:r w:rsidR="003157E7"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Characteristics element and </w:t>
            </w:r>
            <w:ins w:id="42" w:author="Author">
              <w:r w:rsidR="00C120D6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the AP has 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dot11SCSActivated </w:t>
            </w:r>
            <w:del w:id="43" w:author="Author">
              <w:r w:rsidR="003157E7" w:rsidRPr="003157E7" w:rsidDel="00692D59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 xml:space="preserve">is </w:delText>
              </w:r>
            </w:del>
            <w:ins w:id="44" w:author="Author">
              <w:r w:rsidR="00692D59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equal to</w:t>
              </w:r>
              <w:r w:rsidR="00692D59" w:rsidRPr="003157E7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 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true.</w:t>
            </w:r>
          </w:p>
          <w:p w14:paraId="7B7EF9A0" w14:textId="4D265BCC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Set to 1 by a non-AP EHT STA that supports transmission of </w:t>
            </w:r>
            <w:ins w:id="45" w:author="Author">
              <w:r w:rsidR="00C120D6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an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SCS Request frame</w:t>
            </w:r>
            <w:del w:id="46" w:author="Author">
              <w:r w:rsidRPr="003157E7" w:rsidDel="00C120D6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s</w:delText>
              </w:r>
            </w:del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contain-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ing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ins w:id="47" w:author="Author">
              <w:r w:rsidR="00C120D6">
                <w:rPr>
                  <w:rFonts w:ascii="Times New Roman" w:eastAsia="Times New Roman" w:hAnsi="Times New Roman" w:cs="Times New Roman"/>
                  <w:spacing w:val="-7"/>
                  <w:sz w:val="18"/>
                  <w:szCs w:val="18"/>
                  <w:lang w:eastAsia="zh-CN"/>
                </w:rPr>
                <w:t xml:space="preserve">an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SCS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Descriptor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element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QoS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Char-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acteristics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element and </w:t>
            </w:r>
            <w:ins w:id="48" w:author="Author">
              <w:r w:rsidR="00692D59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the STA has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dot11SCSActivated </w:t>
            </w:r>
            <w:del w:id="49" w:author="Author">
              <w:r w:rsidRPr="003157E7" w:rsidDel="00692D59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is</w:delText>
              </w:r>
            </w:del>
            <w:ins w:id="50" w:author="Author">
              <w:r w:rsidR="00692D59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equal to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true.</w:t>
            </w:r>
          </w:p>
          <w:p w14:paraId="513B6F7A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</w:tc>
      </w:tr>
    </w:tbl>
    <w:p w14:paraId="0EEBAD7B" w14:textId="77777777" w:rsidR="003157E7" w:rsidRPr="003157E7" w:rsidRDefault="003157E7" w:rsidP="003157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sz w:val="21"/>
          <w:szCs w:val="21"/>
          <w:lang w:eastAsia="zh-CN"/>
        </w:rPr>
        <w:sectPr w:rsidR="003157E7" w:rsidRPr="003157E7">
          <w:pgSz w:w="12240" w:h="15840"/>
          <w:pgMar w:top="1280" w:right="800" w:bottom="880" w:left="800" w:header="661" w:footer="681" w:gutter="0"/>
          <w:cols w:space="720"/>
          <w:noEndnote/>
        </w:sectPr>
      </w:pPr>
    </w:p>
    <w:p w14:paraId="026B128B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02" w:after="0" w:line="240" w:lineRule="auto"/>
        <w:ind w:right="999"/>
        <w:jc w:val="center"/>
        <w:rPr>
          <w:rFonts w:ascii="Arial" w:eastAsia="Times New Roman" w:hAnsi="Arial" w:cs="Arial"/>
          <w:b/>
          <w:bCs/>
          <w:i/>
          <w:iCs/>
          <w:spacing w:val="-2"/>
          <w:sz w:val="20"/>
          <w:szCs w:val="20"/>
          <w:lang w:eastAsia="zh-CN"/>
        </w:rPr>
      </w:pP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lastRenderedPageBreak/>
        <w:t>Table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9-401l—Subfields</w:t>
      </w:r>
      <w:r w:rsidRPr="003157E7">
        <w:rPr>
          <w:rFonts w:ascii="Arial" w:eastAsia="Times New Roman" w:hAnsi="Arial" w:cs="Arial"/>
          <w:b/>
          <w:bCs/>
          <w:spacing w:val="-6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of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the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EHT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MAC</w:t>
      </w:r>
      <w:r w:rsidRPr="003157E7">
        <w:rPr>
          <w:rFonts w:ascii="Arial" w:eastAsia="Times New Roman" w:hAnsi="Arial" w:cs="Arial"/>
          <w:b/>
          <w:bCs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Capabilities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Information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field</w:t>
      </w:r>
      <w:r w:rsidRPr="003157E7">
        <w:rPr>
          <w:rFonts w:ascii="Arial" w:eastAsia="Times New Roman" w:hAnsi="Arial" w:cs="Arial"/>
          <w:b/>
          <w:bCs/>
          <w:spacing w:val="44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i/>
          <w:iCs/>
          <w:spacing w:val="-2"/>
          <w:sz w:val="20"/>
          <w:szCs w:val="20"/>
          <w:lang w:eastAsia="zh-CN"/>
        </w:rPr>
        <w:t>(continued)</w:t>
      </w:r>
    </w:p>
    <w:p w14:paraId="60B2FD37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0" w:after="1" w:line="240" w:lineRule="auto"/>
        <w:rPr>
          <w:rFonts w:ascii="Arial" w:eastAsia="Times New Roman" w:hAnsi="Arial" w:cs="Arial"/>
          <w:b/>
          <w:bCs/>
          <w:i/>
          <w:iCs/>
          <w:sz w:val="21"/>
          <w:szCs w:val="21"/>
          <w:lang w:eastAsia="zh-CN"/>
        </w:rPr>
      </w:pPr>
    </w:p>
    <w:tbl>
      <w:tblPr>
        <w:tblW w:w="0" w:type="auto"/>
        <w:tblInd w:w="1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3"/>
        <w:gridCol w:w="3000"/>
        <w:gridCol w:w="3601"/>
      </w:tblGrid>
      <w:tr w:rsidR="003157E7" w:rsidRPr="003157E7" w14:paraId="44C91D34" w14:textId="77777777" w:rsidTr="00B72FE6">
        <w:trPr>
          <w:trHeight w:val="380"/>
        </w:trPr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DA912F4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Subfield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A4901AA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ind w:right="429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Definition</w:t>
            </w:r>
          </w:p>
        </w:tc>
        <w:tc>
          <w:tcPr>
            <w:tcW w:w="36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DD1CD9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ind w:right="1396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Encoding</w:t>
            </w:r>
          </w:p>
        </w:tc>
      </w:tr>
      <w:tr w:rsidR="003157E7" w:rsidRPr="003157E7" w14:paraId="74A23029" w14:textId="77777777" w:rsidTr="00B72FE6">
        <w:trPr>
          <w:trHeight w:val="1509"/>
        </w:trPr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72723DB0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32" w:lineRule="auto"/>
              <w:ind w:right="366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Maximum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MPDU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Length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B57510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32" w:lineRule="auto"/>
              <w:ind w:right="89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maximum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MPDU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length that the STA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 capable of receiving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(see 10.11 (A-MSDU operation)).</w:t>
            </w:r>
          </w:p>
        </w:tc>
        <w:tc>
          <w:tcPr>
            <w:tcW w:w="3601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03589E7D" w14:textId="0D69DB7F" w:rsidR="003157E7" w:rsidRPr="003157E7" w:rsidRDefault="00B06CBD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32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ins w:id="51" w:author="Author"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17</w:t>
              </w:r>
              <w:r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682)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Reserved</w:t>
            </w:r>
            <w:proofErr w:type="gramEnd"/>
            <w:r w:rsidR="003157E7"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when</w:t>
            </w:r>
            <w:r w:rsidR="003157E7"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transmitted</w:t>
            </w:r>
            <w:r w:rsidR="003157E7"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</w:t>
            </w:r>
            <w:r w:rsidR="003157E7"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</w:t>
            </w:r>
            <w:r w:rsidR="003157E7"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GHz</w:t>
            </w:r>
            <w:r w:rsidR="003157E7"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or</w:t>
            </w:r>
            <w:r w:rsidR="003157E7"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  <w:r w:rsidR="003157E7"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GHz </w:t>
            </w:r>
            <w:r w:rsidR="003157E7"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band</w:t>
            </w:r>
            <w:ins w:id="52" w:author="Author">
              <w:r>
                <w:rPr>
                  <w:rFonts w:ascii="Times New Roman" w:eastAsia="Times New Roman" w:hAnsi="Times New Roman" w:cs="Times New Roman"/>
                  <w:spacing w:val="-2"/>
                  <w:sz w:val="18"/>
                  <w:szCs w:val="18"/>
                  <w:lang w:eastAsia="zh-CN"/>
                </w:rPr>
                <w:t xml:space="preserve"> (see </w:t>
              </w:r>
              <w:r w:rsidRPr="00B06CBD">
                <w:rPr>
                  <w:rFonts w:ascii="Times New Roman" w:eastAsia="Times New Roman" w:hAnsi="Times New Roman" w:cs="Times New Roman"/>
                  <w:spacing w:val="-2"/>
                  <w:sz w:val="18"/>
                  <w:szCs w:val="18"/>
                  <w:lang w:eastAsia="zh-CN"/>
                </w:rPr>
                <w:t>35.15.1 (Basic EHT BSS operation)</w:t>
              </w:r>
              <w:r>
                <w:rPr>
                  <w:rFonts w:ascii="Times New Roman" w:eastAsia="Times New Roman" w:hAnsi="Times New Roman" w:cs="Times New Roman"/>
                  <w:spacing w:val="-2"/>
                  <w:sz w:val="18"/>
                  <w:szCs w:val="18"/>
                  <w:lang w:eastAsia="zh-CN"/>
                </w:rPr>
                <w:t>)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.</w:t>
            </w:r>
          </w:p>
          <w:p w14:paraId="79C4D34F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Otherwise,</w:t>
            </w:r>
          </w:p>
          <w:p w14:paraId="0EEB7CDB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3895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octets.</w:t>
            </w:r>
          </w:p>
          <w:p w14:paraId="7B219A7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7991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octets.</w:t>
            </w:r>
          </w:p>
          <w:p w14:paraId="533007A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2" w:lineRule="auto"/>
              <w:ind w:right="1414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11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454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octets. The value 3 is reserved.</w:t>
            </w:r>
          </w:p>
        </w:tc>
      </w:tr>
      <w:tr w:rsidR="003157E7" w:rsidRPr="003157E7" w14:paraId="6E61E95D" w14:textId="77777777" w:rsidTr="00B72FE6">
        <w:trPr>
          <w:trHeight w:val="922"/>
        </w:trPr>
        <w:tc>
          <w:tcPr>
            <w:tcW w:w="1823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D1E9254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2" w:after="0" w:line="232" w:lineRule="auto"/>
              <w:ind w:right="176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Maximum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A-MPDU Length Exponent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Extension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056B0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2" w:after="0" w:line="232" w:lineRule="auto"/>
              <w:ind w:right="147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 the exponent extension for the maximum A-MPDU length sup- ported in reception (see 35.6 (A- MPDU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operation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PPDU)).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6A844B" w14:textId="73238D55" w:rsidR="003157E7" w:rsidRPr="003157E7" w:rsidRDefault="00B10C55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ins w:id="53" w:author="Author"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17</w:t>
              </w:r>
              <w:r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683)</w:t>
              </w:r>
            </w:ins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proofErr w:type="gramEnd"/>
            <w:r w:rsidR="003157E7"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="003157E7"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del w:id="54" w:author="Author">
              <w:r w:rsidR="003157E7" w:rsidRPr="003157E7" w:rsidDel="00B32451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the</w:delText>
              </w:r>
              <w:r w:rsidR="003157E7" w:rsidRPr="003157E7" w:rsidDel="00B32451">
                <w:rPr>
                  <w:rFonts w:ascii="Times New Roman" w:eastAsia="Times New Roman" w:hAnsi="Times New Roman" w:cs="Times New Roman"/>
                  <w:spacing w:val="-7"/>
                  <w:sz w:val="18"/>
                  <w:szCs w:val="18"/>
                  <w:lang w:eastAsia="zh-CN"/>
                </w:rPr>
                <w:delText xml:space="preserve"> </w:delText>
              </w:r>
              <w:r w:rsidR="003157E7" w:rsidRPr="003157E7" w:rsidDel="00B32451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value</w:delText>
              </w:r>
              <w:r w:rsidR="003157E7" w:rsidRPr="003157E7" w:rsidDel="00B32451">
                <w:rPr>
                  <w:rFonts w:ascii="Times New Roman" w:eastAsia="Times New Roman" w:hAnsi="Times New Roman" w:cs="Times New Roman"/>
                  <w:spacing w:val="-7"/>
                  <w:sz w:val="18"/>
                  <w:szCs w:val="18"/>
                  <w:lang w:eastAsia="zh-CN"/>
                </w:rPr>
                <w:delText xml:space="preserve"> </w:delText>
              </w:r>
              <w:r w:rsidR="003157E7" w:rsidRPr="003157E7" w:rsidDel="00B32451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of</w:delText>
              </w:r>
              <w:r w:rsidR="003157E7" w:rsidRPr="003157E7" w:rsidDel="00B32451">
                <w:rPr>
                  <w:rFonts w:ascii="Times New Roman" w:eastAsia="Times New Roman" w:hAnsi="Times New Roman" w:cs="Times New Roman"/>
                  <w:spacing w:val="-6"/>
                  <w:sz w:val="18"/>
                  <w:szCs w:val="18"/>
                  <w:lang w:eastAsia="zh-CN"/>
                </w:rPr>
                <w:delText xml:space="preserve"> </w:delText>
              </w:r>
            </w:del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="003157E7"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maximum</w:t>
            </w:r>
            <w:r w:rsidR="003157E7"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A-MPDU exponent extension</w:t>
            </w:r>
            <w:del w:id="55" w:author="Author">
              <w:r w:rsidR="003157E7" w:rsidRPr="003157E7" w:rsidDel="00B10C55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 xml:space="preserve"> value</w:delText>
              </w:r>
            </w:del>
            <w:r w:rsidR="003157E7"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  <w:tr w:rsidR="003157E7" w:rsidRPr="003157E7" w14:paraId="5230443A" w14:textId="77777777" w:rsidTr="00B72FE6">
        <w:trPr>
          <w:trHeight w:val="1925"/>
        </w:trPr>
        <w:tc>
          <w:tcPr>
            <w:tcW w:w="18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D4296DD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0"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TRS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Support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267E3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32" w:lineRule="auto"/>
              <w:ind w:right="147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STA,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 for transmitting an EHT TB PPDU after receiving a frame with a TRS Control subfield.</w:t>
            </w:r>
          </w:p>
        </w:tc>
        <w:tc>
          <w:tcPr>
            <w:tcW w:w="3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77853DE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7" w:after="0" w:line="23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that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has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 Support subfield to 1:</w:t>
            </w:r>
          </w:p>
          <w:p w14:paraId="5E3654C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2" w:lineRule="auto"/>
              <w:ind w:right="119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 to 1 if the STA supports transmitting an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TB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PPDU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after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receiving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frame with a TRS Control subfield.</w:t>
            </w:r>
          </w:p>
          <w:p w14:paraId="655F03C6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0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  <w:p w14:paraId="0920A69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7"/>
                <w:szCs w:val="17"/>
                <w:lang w:eastAsia="zh-CN"/>
              </w:rPr>
            </w:pPr>
          </w:p>
          <w:p w14:paraId="44A3924C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2" w:lineRule="auto"/>
              <w:ind w:right="119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Reserved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AP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or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Sup- port subfield is 0.</w:t>
            </w:r>
          </w:p>
        </w:tc>
      </w:tr>
      <w:tr w:rsidR="003157E7" w:rsidRPr="003157E7" w14:paraId="7557A354" w14:textId="77777777" w:rsidTr="00B72FE6">
        <w:trPr>
          <w:trHeight w:val="2324"/>
        </w:trPr>
        <w:tc>
          <w:tcPr>
            <w:tcW w:w="18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0B63E03" w14:textId="133A5865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2" w:lineRule="auto"/>
              <w:ind w:right="2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 Return Sup- port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ins w:id="56" w:author="Author"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</w:t>
              </w:r>
              <w:r w:rsidR="00034F9C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5845</w:t>
              </w:r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974B0E">
                <w:rPr>
                  <w:rFonts w:ascii="Arial" w:eastAsia="Times New Roman" w:hAnsi="Arial" w:cs="Arial"/>
                  <w:spacing w:val="-11"/>
                  <w:sz w:val="16"/>
                  <w:szCs w:val="16"/>
                  <w:lang w:eastAsia="zh-CN"/>
                </w:rPr>
                <w:t>Triggered</w:t>
              </w:r>
            </w:ins>
            <w:proofErr w:type="gramEnd"/>
            <w:r w:rsidR="00974B0E">
              <w:rPr>
                <w:rFonts w:ascii="Arial" w:eastAsia="Times New Roman" w:hAnsi="Arial" w:cs="Arial"/>
                <w:spacing w:val="-11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Shar-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ing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Mode 2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5C3DF" w14:textId="5464A2F6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2" w:lineRule="auto"/>
              <w:ind w:right="104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 support for receiving a</w:t>
            </w:r>
            <w:r w:rsidRPr="003157E7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frame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RDG/More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PPDU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sub- field in the CAS Control subfield of the HE variant HT Control field from a non-AP STA in </w:t>
            </w:r>
            <w:ins w:id="57" w:author="Author"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</w:t>
              </w:r>
              <w:r w:rsidR="00034F9C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5845</w:t>
              </w:r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8010AD">
                <w:rPr>
                  <w:rFonts w:ascii="Arial" w:eastAsia="Times New Roman" w:hAnsi="Arial" w:cs="Arial"/>
                  <w:spacing w:val="-11"/>
                  <w:sz w:val="16"/>
                  <w:szCs w:val="16"/>
                  <w:lang w:eastAsia="zh-CN"/>
                </w:rPr>
                <w:t>Triggered</w:t>
              </w:r>
            </w:ins>
            <w:proofErr w:type="gramEnd"/>
            <w:r w:rsidR="008010AD">
              <w:rPr>
                <w:rFonts w:ascii="Arial" w:eastAsia="Times New Roman" w:hAnsi="Arial" w:cs="Arial"/>
                <w:spacing w:val="-11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 Sharing Mode 2 (see 35.2.1.2 (Triggered TXOP sharing procedure)).</w:t>
            </w:r>
          </w:p>
        </w:tc>
        <w:tc>
          <w:tcPr>
            <w:tcW w:w="3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2E80020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04" w:lineRule="exact"/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>AP:</w:t>
            </w:r>
          </w:p>
          <w:p w14:paraId="7959BBB7" w14:textId="57CEBC65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32" w:lineRule="auto"/>
              <w:ind w:right="119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 to 1 to indicate that the AP is capable of receiving a QoS Data or QoS Null frame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RDG/More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PPDU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subfield in the CAS Control subfield of the HE variant HT Control field from a non-AP STA in </w:t>
            </w:r>
            <w:ins w:id="58" w:author="Author"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</w:t>
              </w:r>
              <w:r w:rsidR="00034F9C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5845</w:t>
              </w:r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8010AD">
                <w:rPr>
                  <w:rFonts w:ascii="Arial" w:eastAsia="Times New Roman" w:hAnsi="Arial" w:cs="Arial"/>
                  <w:spacing w:val="-11"/>
                  <w:sz w:val="16"/>
                  <w:szCs w:val="16"/>
                  <w:lang w:eastAsia="zh-CN"/>
                </w:rPr>
                <w:t>Triggered</w:t>
              </w:r>
            </w:ins>
            <w:proofErr w:type="gramEnd"/>
            <w:r w:rsidR="008010AD">
              <w:rPr>
                <w:rFonts w:ascii="Arial" w:eastAsia="Times New Roman" w:hAnsi="Arial" w:cs="Arial"/>
                <w:spacing w:val="-11"/>
                <w:sz w:val="16"/>
                <w:szCs w:val="16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TXOP Sharing Mode 2.</w:t>
            </w:r>
          </w:p>
          <w:p w14:paraId="0283517F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0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  <w:p w14:paraId="02DA2BEA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7"/>
                <w:szCs w:val="17"/>
                <w:lang w:eastAsia="zh-CN"/>
              </w:rPr>
            </w:pPr>
          </w:p>
          <w:p w14:paraId="06D35B06" w14:textId="508A6CDD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2" w:lineRule="auto"/>
              <w:ind w:right="1414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ins w:id="59" w:author="Author">
              <w:r w:rsidR="00243B8D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243B8D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</w:t>
              </w:r>
              <w:r w:rsidR="00243B8D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5845</w:t>
              </w:r>
              <w:r w:rsidR="00243B8D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proofErr w:type="gramEnd"/>
            <w:del w:id="60" w:author="Author">
              <w:r w:rsidRPr="003157E7" w:rsidDel="00243B8D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>n</w:delText>
              </w:r>
            </w:del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STA: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Reserved.</w:t>
            </w:r>
          </w:p>
        </w:tc>
      </w:tr>
    </w:tbl>
    <w:p w14:paraId="3E21C1E6" w14:textId="77777777" w:rsidR="003157E7" w:rsidRPr="003157E7" w:rsidRDefault="003157E7" w:rsidP="003157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sz w:val="21"/>
          <w:szCs w:val="21"/>
          <w:lang w:eastAsia="zh-CN"/>
        </w:rPr>
        <w:sectPr w:rsidR="003157E7" w:rsidRPr="003157E7">
          <w:pgSz w:w="12240" w:h="15840"/>
          <w:pgMar w:top="1280" w:right="800" w:bottom="960" w:left="800" w:header="661" w:footer="761" w:gutter="0"/>
          <w:cols w:space="720"/>
          <w:noEndnote/>
        </w:sectPr>
      </w:pPr>
    </w:p>
    <w:p w14:paraId="30186A0D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02" w:after="0" w:line="240" w:lineRule="auto"/>
        <w:ind w:right="999"/>
        <w:jc w:val="center"/>
        <w:rPr>
          <w:rFonts w:ascii="Arial" w:eastAsia="Times New Roman" w:hAnsi="Arial" w:cs="Arial"/>
          <w:b/>
          <w:bCs/>
          <w:i/>
          <w:iCs/>
          <w:spacing w:val="-2"/>
          <w:sz w:val="20"/>
          <w:szCs w:val="20"/>
          <w:lang w:eastAsia="zh-CN"/>
        </w:rPr>
      </w:pP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lastRenderedPageBreak/>
        <w:t>Table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9-401l—Subfields</w:t>
      </w:r>
      <w:r w:rsidRPr="003157E7">
        <w:rPr>
          <w:rFonts w:ascii="Arial" w:eastAsia="Times New Roman" w:hAnsi="Arial" w:cs="Arial"/>
          <w:b/>
          <w:bCs/>
          <w:spacing w:val="-6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of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the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EHT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MAC</w:t>
      </w:r>
      <w:r w:rsidRPr="003157E7">
        <w:rPr>
          <w:rFonts w:ascii="Arial" w:eastAsia="Times New Roman" w:hAnsi="Arial" w:cs="Arial"/>
          <w:b/>
          <w:bCs/>
          <w:spacing w:val="-5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Capabilities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Information</w:t>
      </w:r>
      <w:r w:rsidRPr="003157E7">
        <w:rPr>
          <w:rFonts w:ascii="Arial" w:eastAsia="Times New Roman" w:hAnsi="Arial" w:cs="Arial"/>
          <w:b/>
          <w:bCs/>
          <w:spacing w:val="-7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field</w:t>
      </w:r>
      <w:r w:rsidRPr="003157E7">
        <w:rPr>
          <w:rFonts w:ascii="Arial" w:eastAsia="Times New Roman" w:hAnsi="Arial" w:cs="Arial"/>
          <w:b/>
          <w:bCs/>
          <w:spacing w:val="44"/>
          <w:sz w:val="20"/>
          <w:szCs w:val="20"/>
          <w:lang w:eastAsia="zh-CN"/>
        </w:rPr>
        <w:t xml:space="preserve"> </w:t>
      </w:r>
      <w:r w:rsidRPr="003157E7">
        <w:rPr>
          <w:rFonts w:ascii="Arial" w:eastAsia="Times New Roman" w:hAnsi="Arial" w:cs="Arial"/>
          <w:b/>
          <w:bCs/>
          <w:i/>
          <w:iCs/>
          <w:spacing w:val="-2"/>
          <w:sz w:val="20"/>
          <w:szCs w:val="20"/>
          <w:lang w:eastAsia="zh-CN"/>
        </w:rPr>
        <w:t>(continued)</w:t>
      </w:r>
    </w:p>
    <w:p w14:paraId="33A931DD" w14:textId="77777777" w:rsidR="003157E7" w:rsidRPr="003157E7" w:rsidRDefault="003157E7" w:rsidP="003157E7">
      <w:pPr>
        <w:widowControl w:val="0"/>
        <w:kinsoku w:val="0"/>
        <w:overflowPunct w:val="0"/>
        <w:autoSpaceDE w:val="0"/>
        <w:autoSpaceDN w:val="0"/>
        <w:adjustRightInd w:val="0"/>
        <w:spacing w:before="10" w:after="1" w:line="240" w:lineRule="auto"/>
        <w:rPr>
          <w:rFonts w:ascii="Arial" w:eastAsia="Times New Roman" w:hAnsi="Arial" w:cs="Arial"/>
          <w:b/>
          <w:bCs/>
          <w:i/>
          <w:iCs/>
          <w:sz w:val="21"/>
          <w:szCs w:val="21"/>
          <w:lang w:eastAsia="zh-CN"/>
        </w:rPr>
      </w:pPr>
    </w:p>
    <w:tbl>
      <w:tblPr>
        <w:tblW w:w="0" w:type="auto"/>
        <w:tblInd w:w="1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3"/>
        <w:gridCol w:w="3000"/>
        <w:gridCol w:w="3601"/>
      </w:tblGrid>
      <w:tr w:rsidR="003157E7" w:rsidRPr="003157E7" w14:paraId="1B8CEBAE" w14:textId="77777777" w:rsidTr="00B72FE6">
        <w:trPr>
          <w:trHeight w:val="380"/>
        </w:trPr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CEACD83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Subfield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6DB1FD0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ind w:right="429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Definition</w:t>
            </w:r>
          </w:p>
        </w:tc>
        <w:tc>
          <w:tcPr>
            <w:tcW w:w="36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F6046E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 w:after="0" w:line="240" w:lineRule="auto"/>
              <w:ind w:right="1396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eastAsia="zh-CN"/>
              </w:rPr>
              <w:t>Encoding</w:t>
            </w:r>
          </w:p>
        </w:tc>
      </w:tr>
      <w:tr w:rsidR="003157E7" w:rsidRPr="003157E7" w14:paraId="49CE98BC" w14:textId="77777777" w:rsidTr="00B72FE6">
        <w:trPr>
          <w:trHeight w:val="3512"/>
        </w:trPr>
        <w:tc>
          <w:tcPr>
            <w:tcW w:w="18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83A2AEF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Two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BQRs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Support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DD98F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3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 an AP, indicates support for receiving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frame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two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BQR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Con-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trol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subfields.</w:t>
            </w:r>
          </w:p>
          <w:p w14:paraId="6EE00868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7"/>
                <w:szCs w:val="17"/>
                <w:lang w:eastAsia="zh-CN"/>
              </w:rPr>
            </w:pPr>
          </w:p>
          <w:p w14:paraId="23AF663C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2" w:lineRule="auto"/>
              <w:ind w:right="16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STA,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 for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generating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frame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two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BQR Control subfields.</w:t>
            </w:r>
          </w:p>
        </w:tc>
        <w:tc>
          <w:tcPr>
            <w:tcW w:w="36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AF1C75E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04" w:lineRule="exact"/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>AP:</w:t>
            </w:r>
          </w:p>
          <w:p w14:paraId="487A2422" w14:textId="08DACEEF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subfield</w:t>
            </w:r>
            <w:ins w:id="61" w:author="Author">
              <w:r w:rsidR="00034F9C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 </w:t>
              </w:r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</w:t>
              </w:r>
              <w:r w:rsidR="00C446D9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7677</w:t>
              </w:r>
              <w:r w:rsidR="00034F9C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E736A2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>in</w:t>
              </w:r>
              <w:proofErr w:type="gramEnd"/>
              <w:r w:rsidR="00E736A2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 the HE Capabilities element</w:t>
              </w:r>
              <w:r w:rsidR="00112C0B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 </w:t>
              </w:r>
            </w:ins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ins w:id="62" w:author="Author">
              <w:r w:rsidR="00524D3A">
                <w:rPr>
                  <w:rFonts w:ascii="Times New Roman" w:eastAsia="Times New Roman" w:hAnsi="Times New Roman" w:cs="Times New Roman"/>
                  <w:spacing w:val="-4"/>
                  <w:sz w:val="18"/>
                  <w:szCs w:val="18"/>
                  <w:lang w:eastAsia="zh-CN"/>
                </w:rPr>
                <w:t xml:space="preserve">set to </w:t>
              </w:r>
            </w:ins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>1</w:t>
            </w:r>
            <w:ins w:id="63" w:author="Author">
              <w:r w:rsidR="00524D3A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 by the AP</w:t>
              </w:r>
            </w:ins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>:</w:t>
            </w:r>
          </w:p>
          <w:p w14:paraId="10C91508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2" w:lineRule="auto"/>
              <w:ind w:right="9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that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AP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capable of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receiving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frame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with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two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BQR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Con-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trol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subfields.</w:t>
            </w:r>
          </w:p>
          <w:p w14:paraId="0D387DDF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6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  <w:p w14:paraId="4B417CB3" w14:textId="781D18C8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30" w:lineRule="auto"/>
              <w:ind w:right="3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Reserved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sub- field </w:t>
            </w:r>
            <w:ins w:id="64" w:author="Author">
              <w:r w:rsidR="006751D3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in the HE Capabilities element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is </w:t>
            </w:r>
            <w:ins w:id="65" w:author="Author">
              <w:r w:rsidR="006751D3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set to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ins w:id="66" w:author="Author">
              <w:r w:rsidR="006751D3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 by the </w:t>
              </w:r>
              <w:proofErr w:type="gramStart"/>
              <w:r w:rsidR="006751D3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AP</w:t>
              </w:r>
              <w:r w:rsidR="006751D3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</w:t>
              </w:r>
              <w:proofErr w:type="gramEnd"/>
              <w:r w:rsidR="006751D3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#1</w:t>
              </w:r>
              <w:r w:rsidR="006751D3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7677</w:t>
              </w:r>
              <w:r w:rsidR="006751D3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  <w:p w14:paraId="2A59AAB5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7"/>
                <w:szCs w:val="17"/>
                <w:lang w:eastAsia="zh-CN"/>
              </w:rPr>
            </w:pPr>
          </w:p>
          <w:p w14:paraId="4CF6A6C3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>STA:</w:t>
            </w:r>
          </w:p>
          <w:p w14:paraId="2D686BD8" w14:textId="6AF2F805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subfield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ins w:id="67" w:author="Author">
              <w:r w:rsidR="008C327E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8C327E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</w:t>
              </w:r>
              <w:r w:rsidR="008C327E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7677</w:t>
              </w:r>
              <w:r w:rsidR="008C327E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063FB5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>in</w:t>
              </w:r>
              <w:proofErr w:type="gramEnd"/>
              <w:r w:rsidR="00063FB5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 the HE Capabilities element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ins w:id="68" w:author="Author">
              <w:r w:rsidR="00063FB5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lang w:eastAsia="zh-CN"/>
                </w:rPr>
                <w:t xml:space="preserve">set to </w:t>
              </w:r>
            </w:ins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>1</w:t>
            </w:r>
            <w:ins w:id="69" w:author="Author">
              <w:r w:rsidR="00063FB5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 by the STA</w:t>
              </w:r>
            </w:ins>
            <w:r w:rsidRPr="003157E7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eastAsia="zh-CN"/>
              </w:rPr>
              <w:t>:</w:t>
            </w:r>
          </w:p>
          <w:p w14:paraId="19FE119E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3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that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non-AP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EHT STA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 capable of transmitting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a frame with two BQR Control subfields.</w:t>
            </w:r>
          </w:p>
          <w:p w14:paraId="42F68D33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otherwise.</w:t>
            </w:r>
          </w:p>
          <w:p w14:paraId="0793BD37" w14:textId="6847485C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30" w:lineRule="auto"/>
              <w:ind w:right="119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Reserved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subfield </w:t>
            </w:r>
            <w:ins w:id="70" w:author="Author">
              <w:r w:rsidR="008C327E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8C327E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</w:t>
              </w:r>
              <w:r w:rsidR="008C327E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7677</w:t>
              </w:r>
              <w:r w:rsidR="008C327E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8C327E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>in</w:t>
              </w:r>
              <w:proofErr w:type="gramEnd"/>
              <w:r w:rsidR="008C327E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 the HE Capabilities element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is </w:t>
            </w:r>
            <w:ins w:id="71" w:author="Author">
              <w:r w:rsidR="008C327E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set to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ins w:id="72" w:author="Author">
              <w:r w:rsidR="008C327E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 by the STA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  <w:tr w:rsidR="003157E7" w:rsidRPr="003157E7" w14:paraId="0D454C20" w14:textId="77777777" w:rsidTr="00B72FE6">
        <w:trPr>
          <w:trHeight w:val="4513"/>
        </w:trPr>
        <w:tc>
          <w:tcPr>
            <w:tcW w:w="18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5C62F2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2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Link</w:t>
            </w:r>
            <w:r w:rsidRPr="003157E7"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Adaptation Support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F0BB040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Indicates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for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link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adaptation using the ELA Control subfield.</w:t>
            </w:r>
          </w:p>
        </w:tc>
        <w:tc>
          <w:tcPr>
            <w:tcW w:w="36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E757339" w14:textId="4C87BD0E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32" w:lineRule="auto"/>
              <w:ind w:right="13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subfield</w:t>
            </w:r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HE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MAC Capabilities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Information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field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HE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Capabili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- ties element is </w:t>
            </w:r>
            <w:ins w:id="73" w:author="Author">
              <w:r w:rsidR="00756ED4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(#1</w:t>
              </w:r>
              <w:r w:rsidR="00756ED4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7677</w:t>
              </w:r>
              <w:r w:rsidR="00756ED4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</w:ins>
            <w:del w:id="74" w:author="Author">
              <w:r w:rsidRPr="003157E7" w:rsidDel="00D30259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delText xml:space="preserve">equal </w:delText>
              </w:r>
            </w:del>
            <w:ins w:id="75" w:author="Author">
              <w:r w:rsidR="00D30259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set</w:t>
              </w:r>
              <w:r w:rsidR="00D30259" w:rsidRPr="003157E7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 1</w:t>
            </w:r>
            <w:ins w:id="76" w:author="Author">
              <w:r w:rsidR="00D30259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 by a STA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:</w:t>
            </w:r>
          </w:p>
          <w:p w14:paraId="6AD221CE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2" w:lineRule="auto"/>
              <w:ind w:right="1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(No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feedback)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STA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does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not provide EHT MFB.</w:t>
            </w:r>
          </w:p>
          <w:p w14:paraId="1A67BC5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2" w:lineRule="auto"/>
              <w:ind w:right="11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 to 2 (Unsolicited) if the STA can receive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and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provide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only</w:t>
            </w:r>
            <w:r w:rsidRPr="003157E7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unsolicited</w:t>
            </w:r>
            <w:r w:rsidRPr="003157E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EHT 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>MFB.</w:t>
            </w:r>
          </w:p>
          <w:p w14:paraId="18B15403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Set to 3 (Solicited and unsolicited) if the STA</w:t>
            </w:r>
            <w:r w:rsidRPr="003157E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capable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of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receiving</w:t>
            </w:r>
            <w:proofErr w:type="gramEnd"/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and</w:t>
            </w:r>
            <w:r w:rsidRPr="003157E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providing EHT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MFB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response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to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MRQ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and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if the STA can receive and provide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unsolic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- </w:t>
            </w:r>
            <w:proofErr w:type="spellStart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ited</w:t>
            </w:r>
            <w:proofErr w:type="spellEnd"/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EHT MFB.</w:t>
            </w:r>
          </w:p>
          <w:p w14:paraId="65F0BAF9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zh-CN"/>
              </w:rPr>
            </w:pPr>
          </w:p>
          <w:p w14:paraId="5F41D206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value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is</w:t>
            </w:r>
            <w:r w:rsidRPr="003157E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zh-CN"/>
              </w:rPr>
              <w:t>reserved.</w:t>
            </w:r>
          </w:p>
          <w:p w14:paraId="7B231BC6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7"/>
                <w:szCs w:val="17"/>
                <w:lang w:eastAsia="zh-CN"/>
              </w:rPr>
            </w:pPr>
          </w:p>
          <w:p w14:paraId="0CED74D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2" w:lineRule="auto"/>
              <w:ind w:right="12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MFB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and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EHT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MRQ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are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MFB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and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MRQ using ELA Control subfield, respectively.</w:t>
            </w:r>
          </w:p>
          <w:p w14:paraId="0CA823F7" w14:textId="77777777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7"/>
                <w:szCs w:val="17"/>
                <w:lang w:eastAsia="zh-CN"/>
              </w:rPr>
            </w:pPr>
          </w:p>
          <w:p w14:paraId="297875A0" w14:textId="51F1CDD2" w:rsidR="003157E7" w:rsidRPr="003157E7" w:rsidRDefault="003157E7" w:rsidP="00315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2" w:lineRule="auto"/>
              <w:ind w:right="13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Reserved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if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the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+HTC-HE</w:t>
            </w:r>
            <w:r w:rsidRPr="003157E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Support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subfield</w:t>
            </w:r>
            <w:r w:rsidRPr="003157E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 HE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MAC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Capabilities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Information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field</w:t>
            </w:r>
            <w:r w:rsidRPr="003157E7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in</w:t>
            </w:r>
            <w:r w:rsidRPr="003157E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zh-CN"/>
              </w:rPr>
              <w:t xml:space="preserve"> </w:t>
            </w:r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HE Capabilities element is </w:t>
            </w:r>
            <w:ins w:id="77" w:author="Author">
              <w:r w:rsidR="00756ED4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(#</w:t>
              </w:r>
              <w:proofErr w:type="gramStart"/>
              <w:r w:rsidR="00756ED4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1</w:t>
              </w:r>
              <w:r w:rsidR="00756ED4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7677</w:t>
              </w:r>
              <w:r w:rsidR="00756ED4" w:rsidRPr="003518DA">
                <w:rPr>
                  <w:rFonts w:ascii="Arial" w:eastAsia="Times New Roman" w:hAnsi="Arial" w:cs="Arial"/>
                  <w:spacing w:val="-11"/>
                  <w:sz w:val="16"/>
                  <w:szCs w:val="16"/>
                  <w:highlight w:val="yellow"/>
                  <w:lang w:eastAsia="zh-CN"/>
                </w:rPr>
                <w:t>)</w:t>
              </w:r>
              <w:r w:rsidR="00756ED4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>set</w:t>
              </w:r>
              <w:proofErr w:type="gramEnd"/>
              <w:r w:rsidR="00756ED4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 to 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ins w:id="78" w:author="Author">
              <w:r w:rsidR="00756ED4">
                <w:rPr>
                  <w:rFonts w:ascii="Times New Roman" w:eastAsia="Times New Roman" w:hAnsi="Times New Roman" w:cs="Times New Roman"/>
                  <w:sz w:val="18"/>
                  <w:szCs w:val="18"/>
                  <w:lang w:eastAsia="zh-CN"/>
                </w:rPr>
                <w:t xml:space="preserve"> by the STA</w:t>
              </w:r>
            </w:ins>
            <w:r w:rsidRPr="003157E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</w:tbl>
    <w:p w14:paraId="4EB66C12" w14:textId="77777777" w:rsidR="00AE5973" w:rsidRPr="007E3EB9" w:rsidRDefault="00AE5973" w:rsidP="003157E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DengXian" w:hAnsi="Times New Roman" w:cs="Times New Roman"/>
          <w:bCs/>
          <w:sz w:val="20"/>
          <w:szCs w:val="20"/>
          <w:highlight w:val="cyan"/>
          <w:lang w:eastAsia="zh-CN"/>
        </w:rPr>
      </w:pPr>
    </w:p>
    <w:sectPr w:rsidR="00AE5973" w:rsidRPr="007E3EB9" w:rsidSect="0022620F">
      <w:headerReference w:type="default" r:id="rId11"/>
      <w:footerReference w:type="default" r:id="rId12"/>
      <w:pgSz w:w="12240" w:h="15840"/>
      <w:pgMar w:top="1160" w:right="1340" w:bottom="880" w:left="148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B8F14" w14:textId="77777777" w:rsidR="002D5905" w:rsidRDefault="002D5905" w:rsidP="00766E54">
      <w:pPr>
        <w:spacing w:after="0" w:line="240" w:lineRule="auto"/>
      </w:pPr>
      <w:r>
        <w:separator/>
      </w:r>
    </w:p>
  </w:endnote>
  <w:endnote w:type="continuationSeparator" w:id="0">
    <w:p w14:paraId="166D1886" w14:textId="77777777" w:rsidR="002D5905" w:rsidRDefault="002D5905" w:rsidP="00766E54">
      <w:pPr>
        <w:spacing w:after="0" w:line="240" w:lineRule="auto"/>
      </w:pPr>
      <w:r>
        <w:continuationSeparator/>
      </w:r>
    </w:p>
  </w:endnote>
  <w:endnote w:type="continuationNotice" w:id="1">
    <w:p w14:paraId="60BDDF34" w14:textId="77777777" w:rsidR="002D5905" w:rsidRDefault="002D59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CDE8F" w14:textId="77777777" w:rsidR="009F770D" w:rsidRDefault="009F770D" w:rsidP="009F770D">
    <w:pPr>
      <w:pStyle w:val="Footer"/>
    </w:pPr>
  </w:p>
  <w:p w14:paraId="724DA2F2" w14:textId="015D34D8" w:rsidR="009F770D" w:rsidRPr="009F770D" w:rsidRDefault="009F770D" w:rsidP="009F770D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>
      <w:rPr>
        <w:sz w:val="24"/>
      </w:rPr>
      <w:t>1</w:t>
    </w:r>
    <w:r w:rsidRPr="00C724F0">
      <w:rPr>
        <w:noProof/>
        <w:sz w:val="24"/>
      </w:rPr>
      <w:fldChar w:fldCharType="end"/>
    </w:r>
    <w:r>
      <w:rPr>
        <w:noProof/>
        <w:sz w:val="24"/>
      </w:rPr>
      <w:tab/>
      <w:t>Yanjun Sun, Qualcomm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24A7" w14:textId="77777777" w:rsidR="002F28E1" w:rsidRDefault="002F28E1" w:rsidP="00844FC7">
    <w:pPr>
      <w:pStyle w:val="Footer"/>
    </w:pPr>
  </w:p>
  <w:p w14:paraId="66205974" w14:textId="701E632F" w:rsidR="002F28E1" w:rsidRPr="009C5BD9" w:rsidRDefault="002F28E1" w:rsidP="009C5BD9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>
      <w:rPr>
        <w:noProof/>
        <w:sz w:val="24"/>
      </w:rPr>
      <w:t>7</w:t>
    </w:r>
    <w:r w:rsidRPr="00C724F0">
      <w:rPr>
        <w:noProof/>
        <w:sz w:val="24"/>
      </w:rPr>
      <w:fldChar w:fldCharType="end"/>
    </w:r>
    <w:r>
      <w:rPr>
        <w:noProof/>
        <w:sz w:val="24"/>
      </w:rPr>
      <w:tab/>
      <w:t>Yanjun Sun, Qualcomm</w:t>
    </w:r>
  </w:p>
  <w:p w14:paraId="55569903" w14:textId="77777777" w:rsidR="004911A9" w:rsidRDefault="004911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163D9" w14:textId="77777777" w:rsidR="002D5905" w:rsidRDefault="002D5905" w:rsidP="00766E54">
      <w:pPr>
        <w:spacing w:after="0" w:line="240" w:lineRule="auto"/>
      </w:pPr>
      <w:r>
        <w:separator/>
      </w:r>
    </w:p>
  </w:footnote>
  <w:footnote w:type="continuationSeparator" w:id="0">
    <w:p w14:paraId="5DE92858" w14:textId="77777777" w:rsidR="002D5905" w:rsidRDefault="002D5905" w:rsidP="00766E54">
      <w:pPr>
        <w:spacing w:after="0" w:line="240" w:lineRule="auto"/>
      </w:pPr>
      <w:r>
        <w:continuationSeparator/>
      </w:r>
    </w:p>
  </w:footnote>
  <w:footnote w:type="continuationNotice" w:id="1">
    <w:p w14:paraId="07B20253" w14:textId="77777777" w:rsidR="002D5905" w:rsidRDefault="002D59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7A77" w14:textId="3C09D043" w:rsidR="00BB5450" w:rsidRPr="00BB5450" w:rsidRDefault="00BB5450" w:rsidP="00BB5450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May 2023</w:t>
    </w:r>
    <w:r>
      <w:rPr>
        <w:sz w:val="28"/>
      </w:rPr>
      <w:tab/>
      <w:t>IEEE P802.11-23/0822r0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5B1E" w14:textId="5DF6BB50" w:rsidR="008969D9" w:rsidRPr="00B21A42" w:rsidRDefault="00D311DF" w:rsidP="00B21A42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May</w:t>
    </w:r>
    <w:r w:rsidR="002F28E1">
      <w:rPr>
        <w:sz w:val="28"/>
      </w:rPr>
      <w:t xml:space="preserve"> 202</w:t>
    </w:r>
    <w:r w:rsidR="00292B7D">
      <w:rPr>
        <w:sz w:val="28"/>
      </w:rPr>
      <w:t>3</w:t>
    </w:r>
    <w:r w:rsidR="002F28E1">
      <w:rPr>
        <w:sz w:val="28"/>
      </w:rPr>
      <w:tab/>
      <w:t>IEEE P802.11-</w:t>
    </w:r>
    <w:r>
      <w:rPr>
        <w:sz w:val="28"/>
      </w:rPr>
      <w:t>23</w:t>
    </w:r>
    <w:r w:rsidR="002F28E1">
      <w:rPr>
        <w:sz w:val="28"/>
      </w:rPr>
      <w:t>/</w:t>
    </w:r>
    <w:r>
      <w:rPr>
        <w:sz w:val="28"/>
      </w:rPr>
      <w:t>0</w:t>
    </w:r>
    <w:r w:rsidR="00770BEB">
      <w:rPr>
        <w:sz w:val="28"/>
      </w:rPr>
      <w:t>822</w:t>
    </w:r>
    <w:r w:rsidR="00864FA1">
      <w:rPr>
        <w:sz w:val="28"/>
      </w:rPr>
      <w:t>r</w:t>
    </w:r>
    <w:r>
      <w:rPr>
        <w:sz w:val="28"/>
      </w:rPr>
      <w:t>0</w:t>
    </w:r>
  </w:p>
  <w:p w14:paraId="31BEE174" w14:textId="77777777" w:rsidR="004911A9" w:rsidRDefault="004911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A"/>
    <w:multiLevelType w:val="multilevel"/>
    <w:tmpl w:val="FFFFFFFF"/>
    <w:lvl w:ilvl="0">
      <w:start w:val="9"/>
      <w:numFmt w:val="decimal"/>
      <w:lvlText w:val="%1"/>
      <w:lvlJc w:val="left"/>
      <w:pPr>
        <w:ind w:left="1889" w:hanging="890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1889" w:hanging="890"/>
      </w:pPr>
      <w:rPr>
        <w:rFonts w:cs="Times New Roman"/>
      </w:rPr>
    </w:lvl>
    <w:lvl w:ilvl="2">
      <w:start w:val="2"/>
      <w:numFmt w:val="decimal"/>
      <w:lvlText w:val="%1.%2.%3"/>
      <w:lvlJc w:val="left"/>
      <w:pPr>
        <w:ind w:left="1889" w:hanging="890"/>
      </w:pPr>
      <w:rPr>
        <w:rFonts w:cs="Times New Roman"/>
      </w:rPr>
    </w:lvl>
    <w:lvl w:ilvl="3">
      <w:start w:val="311"/>
      <w:numFmt w:val="decimal"/>
      <w:lvlText w:val="%1.%2.%3.%4"/>
      <w:lvlJc w:val="left"/>
      <w:pPr>
        <w:ind w:left="1889" w:hanging="890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05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2"/>
      <w:numFmt w:val="decimal"/>
      <w:lvlText w:val="%1.%2.%3.%4.%5.%6"/>
      <w:lvlJc w:val="left"/>
      <w:pPr>
        <w:ind w:left="1000" w:hanging="1224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numFmt w:val="bullet"/>
      <w:lvlText w:val="•"/>
      <w:lvlJc w:val="left"/>
      <w:pPr>
        <w:ind w:left="6350" w:hanging="1224"/>
      </w:pPr>
    </w:lvl>
    <w:lvl w:ilvl="7">
      <w:numFmt w:val="bullet"/>
      <w:lvlText w:val="•"/>
      <w:lvlJc w:val="left"/>
      <w:pPr>
        <w:ind w:left="7422" w:hanging="1224"/>
      </w:pPr>
    </w:lvl>
    <w:lvl w:ilvl="8">
      <w:numFmt w:val="bullet"/>
      <w:lvlText w:val="•"/>
      <w:lvlJc w:val="left"/>
      <w:pPr>
        <w:ind w:left="8495" w:hanging="1224"/>
      </w:pPr>
    </w:lvl>
  </w:abstractNum>
  <w:abstractNum w:abstractNumId="1" w15:restartNumberingAfterBreak="0">
    <w:nsid w:val="0000042F"/>
    <w:multiLevelType w:val="multilevel"/>
    <w:tmpl w:val="FFFFFFFF"/>
    <w:lvl w:ilvl="0">
      <w:start w:val="9"/>
      <w:numFmt w:val="decimal"/>
      <w:lvlText w:val="%1"/>
      <w:lvlJc w:val="left"/>
      <w:pPr>
        <w:ind w:left="2057" w:hanging="1058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2057" w:hanging="1058"/>
      </w:pPr>
      <w:rPr>
        <w:rFonts w:cs="Times New Roman"/>
      </w:rPr>
    </w:lvl>
    <w:lvl w:ilvl="2">
      <w:start w:val="2"/>
      <w:numFmt w:val="decimal"/>
      <w:lvlText w:val="%1.%2.%3"/>
      <w:lvlJc w:val="left"/>
      <w:pPr>
        <w:ind w:left="2057" w:hanging="1058"/>
      </w:pPr>
      <w:rPr>
        <w:rFonts w:cs="Times New Roman"/>
      </w:rPr>
    </w:lvl>
    <w:lvl w:ilvl="3">
      <w:start w:val="313"/>
      <w:numFmt w:val="decimal"/>
      <w:lvlText w:val="%1.%2.%3.%4"/>
      <w:lvlJc w:val="left"/>
      <w:pPr>
        <w:ind w:left="2057" w:hanging="1058"/>
      </w:pPr>
      <w:rPr>
        <w:rFonts w:cs="Times New Roman"/>
      </w:rPr>
    </w:lvl>
    <w:lvl w:ilvl="4">
      <w:start w:val="2"/>
      <w:numFmt w:val="decimal"/>
      <w:lvlText w:val="%1.%2.%3.%4.%5"/>
      <w:lvlJc w:val="left"/>
      <w:pPr>
        <w:ind w:left="2057" w:hanging="1058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6350" w:hanging="1058"/>
      </w:pPr>
    </w:lvl>
    <w:lvl w:ilvl="6">
      <w:numFmt w:val="bullet"/>
      <w:lvlText w:val="•"/>
      <w:lvlJc w:val="left"/>
      <w:pPr>
        <w:ind w:left="7208" w:hanging="1058"/>
      </w:pPr>
    </w:lvl>
    <w:lvl w:ilvl="7">
      <w:numFmt w:val="bullet"/>
      <w:lvlText w:val="•"/>
      <w:lvlJc w:val="left"/>
      <w:pPr>
        <w:ind w:left="8066" w:hanging="1058"/>
      </w:pPr>
    </w:lvl>
    <w:lvl w:ilvl="8">
      <w:numFmt w:val="bullet"/>
      <w:lvlText w:val="•"/>
      <w:lvlJc w:val="left"/>
      <w:pPr>
        <w:ind w:left="8924" w:hanging="1058"/>
      </w:pPr>
    </w:lvl>
  </w:abstractNum>
  <w:abstractNum w:abstractNumId="2" w15:restartNumberingAfterBreak="0">
    <w:nsid w:val="0F51457E"/>
    <w:multiLevelType w:val="hybridMultilevel"/>
    <w:tmpl w:val="4A76FE66"/>
    <w:lvl w:ilvl="0" w:tplc="17DCC606">
      <w:start w:val="3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C4EE0"/>
    <w:multiLevelType w:val="hybridMultilevel"/>
    <w:tmpl w:val="FDAC5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229700">
    <w:abstractNumId w:val="3"/>
  </w:num>
  <w:num w:numId="2" w16cid:durableId="450561063">
    <w:abstractNumId w:val="2"/>
  </w:num>
  <w:num w:numId="3" w16cid:durableId="715667986">
    <w:abstractNumId w:val="1"/>
  </w:num>
  <w:num w:numId="4" w16cid:durableId="8605585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bordersDoNotSurroundHeader/>
  <w:bordersDoNotSurroundFooter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3F"/>
    <w:rsid w:val="00000145"/>
    <w:rsid w:val="00000A06"/>
    <w:rsid w:val="000010A0"/>
    <w:rsid w:val="0000115C"/>
    <w:rsid w:val="00001332"/>
    <w:rsid w:val="00001A70"/>
    <w:rsid w:val="00001DA7"/>
    <w:rsid w:val="00002463"/>
    <w:rsid w:val="00002FB5"/>
    <w:rsid w:val="00003225"/>
    <w:rsid w:val="00003623"/>
    <w:rsid w:val="00004278"/>
    <w:rsid w:val="000047C0"/>
    <w:rsid w:val="000048C3"/>
    <w:rsid w:val="00004A2F"/>
    <w:rsid w:val="00004E26"/>
    <w:rsid w:val="00004E3A"/>
    <w:rsid w:val="00005283"/>
    <w:rsid w:val="0000531E"/>
    <w:rsid w:val="000055E1"/>
    <w:rsid w:val="00005767"/>
    <w:rsid w:val="00005964"/>
    <w:rsid w:val="00005A75"/>
    <w:rsid w:val="00005F0A"/>
    <w:rsid w:val="00005F0B"/>
    <w:rsid w:val="000060C2"/>
    <w:rsid w:val="000066C2"/>
    <w:rsid w:val="00006C87"/>
    <w:rsid w:val="00006D2D"/>
    <w:rsid w:val="00006E8B"/>
    <w:rsid w:val="000070C1"/>
    <w:rsid w:val="000071F4"/>
    <w:rsid w:val="000076F4"/>
    <w:rsid w:val="00010720"/>
    <w:rsid w:val="0001139F"/>
    <w:rsid w:val="00011CBC"/>
    <w:rsid w:val="00011DB3"/>
    <w:rsid w:val="00012392"/>
    <w:rsid w:val="00012C7C"/>
    <w:rsid w:val="00013375"/>
    <w:rsid w:val="0001499B"/>
    <w:rsid w:val="00014C1F"/>
    <w:rsid w:val="000159ED"/>
    <w:rsid w:val="000160FB"/>
    <w:rsid w:val="00016500"/>
    <w:rsid w:val="00016845"/>
    <w:rsid w:val="00016993"/>
    <w:rsid w:val="00016CE1"/>
    <w:rsid w:val="00016D8C"/>
    <w:rsid w:val="00017323"/>
    <w:rsid w:val="00017375"/>
    <w:rsid w:val="0001753D"/>
    <w:rsid w:val="0001784B"/>
    <w:rsid w:val="00020529"/>
    <w:rsid w:val="000205DC"/>
    <w:rsid w:val="0002140A"/>
    <w:rsid w:val="00021FB5"/>
    <w:rsid w:val="000226C3"/>
    <w:rsid w:val="000231D3"/>
    <w:rsid w:val="00023370"/>
    <w:rsid w:val="000239AC"/>
    <w:rsid w:val="000239D0"/>
    <w:rsid w:val="00023C2F"/>
    <w:rsid w:val="00024E25"/>
    <w:rsid w:val="000251F6"/>
    <w:rsid w:val="0002585C"/>
    <w:rsid w:val="000258BC"/>
    <w:rsid w:val="00025AB6"/>
    <w:rsid w:val="00025EBA"/>
    <w:rsid w:val="00025EE3"/>
    <w:rsid w:val="000262FB"/>
    <w:rsid w:val="00026A14"/>
    <w:rsid w:val="00026D97"/>
    <w:rsid w:val="00027069"/>
    <w:rsid w:val="0002779A"/>
    <w:rsid w:val="0002783D"/>
    <w:rsid w:val="00030529"/>
    <w:rsid w:val="00030680"/>
    <w:rsid w:val="00031008"/>
    <w:rsid w:val="000310FC"/>
    <w:rsid w:val="00031146"/>
    <w:rsid w:val="00031977"/>
    <w:rsid w:val="00032E57"/>
    <w:rsid w:val="00032F34"/>
    <w:rsid w:val="000334E3"/>
    <w:rsid w:val="00033742"/>
    <w:rsid w:val="00033D23"/>
    <w:rsid w:val="00033EC0"/>
    <w:rsid w:val="000341D9"/>
    <w:rsid w:val="00034417"/>
    <w:rsid w:val="0003455A"/>
    <w:rsid w:val="00034A84"/>
    <w:rsid w:val="00034CB4"/>
    <w:rsid w:val="00034D12"/>
    <w:rsid w:val="00034F9C"/>
    <w:rsid w:val="000354EF"/>
    <w:rsid w:val="0003554C"/>
    <w:rsid w:val="00035624"/>
    <w:rsid w:val="00035639"/>
    <w:rsid w:val="00035762"/>
    <w:rsid w:val="000361E7"/>
    <w:rsid w:val="000365CA"/>
    <w:rsid w:val="000372F4"/>
    <w:rsid w:val="0003731F"/>
    <w:rsid w:val="00037905"/>
    <w:rsid w:val="00037911"/>
    <w:rsid w:val="00040716"/>
    <w:rsid w:val="00041392"/>
    <w:rsid w:val="00041755"/>
    <w:rsid w:val="00041AF5"/>
    <w:rsid w:val="000420C5"/>
    <w:rsid w:val="00042534"/>
    <w:rsid w:val="000429FF"/>
    <w:rsid w:val="00042C36"/>
    <w:rsid w:val="00042CD1"/>
    <w:rsid w:val="00042F22"/>
    <w:rsid w:val="00043060"/>
    <w:rsid w:val="00044041"/>
    <w:rsid w:val="00044710"/>
    <w:rsid w:val="00044B6F"/>
    <w:rsid w:val="00044BD9"/>
    <w:rsid w:val="0004521B"/>
    <w:rsid w:val="00045800"/>
    <w:rsid w:val="00046078"/>
    <w:rsid w:val="0004661F"/>
    <w:rsid w:val="00046695"/>
    <w:rsid w:val="00046DE1"/>
    <w:rsid w:val="000470A6"/>
    <w:rsid w:val="0004733A"/>
    <w:rsid w:val="00047F4D"/>
    <w:rsid w:val="00047F63"/>
    <w:rsid w:val="0005085F"/>
    <w:rsid w:val="000508ED"/>
    <w:rsid w:val="00051099"/>
    <w:rsid w:val="000516CE"/>
    <w:rsid w:val="00051733"/>
    <w:rsid w:val="00051C73"/>
    <w:rsid w:val="00051EEE"/>
    <w:rsid w:val="00052945"/>
    <w:rsid w:val="00052A44"/>
    <w:rsid w:val="000531F3"/>
    <w:rsid w:val="00053507"/>
    <w:rsid w:val="000542B0"/>
    <w:rsid w:val="00054373"/>
    <w:rsid w:val="000546D9"/>
    <w:rsid w:val="0005482C"/>
    <w:rsid w:val="00054E39"/>
    <w:rsid w:val="000557CE"/>
    <w:rsid w:val="00055833"/>
    <w:rsid w:val="00055A04"/>
    <w:rsid w:val="000569BA"/>
    <w:rsid w:val="00056B2E"/>
    <w:rsid w:val="000573BE"/>
    <w:rsid w:val="00057592"/>
    <w:rsid w:val="00057E2F"/>
    <w:rsid w:val="00057F18"/>
    <w:rsid w:val="000600C9"/>
    <w:rsid w:val="00060131"/>
    <w:rsid w:val="00060772"/>
    <w:rsid w:val="00060E5C"/>
    <w:rsid w:val="0006119B"/>
    <w:rsid w:val="000611D3"/>
    <w:rsid w:val="00061378"/>
    <w:rsid w:val="000613F0"/>
    <w:rsid w:val="00061585"/>
    <w:rsid w:val="00061A45"/>
    <w:rsid w:val="00061D84"/>
    <w:rsid w:val="00062293"/>
    <w:rsid w:val="00062FD5"/>
    <w:rsid w:val="00063AD2"/>
    <w:rsid w:val="00063B8C"/>
    <w:rsid w:val="00063F72"/>
    <w:rsid w:val="00063FB5"/>
    <w:rsid w:val="00064111"/>
    <w:rsid w:val="0006468D"/>
    <w:rsid w:val="000649CE"/>
    <w:rsid w:val="00064AB7"/>
    <w:rsid w:val="00065009"/>
    <w:rsid w:val="00065122"/>
    <w:rsid w:val="000656A8"/>
    <w:rsid w:val="00065872"/>
    <w:rsid w:val="0006592C"/>
    <w:rsid w:val="0006631D"/>
    <w:rsid w:val="00066717"/>
    <w:rsid w:val="00066BD0"/>
    <w:rsid w:val="00067009"/>
    <w:rsid w:val="000675DF"/>
    <w:rsid w:val="0006764A"/>
    <w:rsid w:val="000677C4"/>
    <w:rsid w:val="000677D5"/>
    <w:rsid w:val="000700C6"/>
    <w:rsid w:val="000714A4"/>
    <w:rsid w:val="00071C40"/>
    <w:rsid w:val="00071D56"/>
    <w:rsid w:val="00071FC6"/>
    <w:rsid w:val="0007223F"/>
    <w:rsid w:val="00072398"/>
    <w:rsid w:val="00072B2B"/>
    <w:rsid w:val="00072E97"/>
    <w:rsid w:val="00072FF7"/>
    <w:rsid w:val="0007318E"/>
    <w:rsid w:val="00073372"/>
    <w:rsid w:val="00073593"/>
    <w:rsid w:val="0007361C"/>
    <w:rsid w:val="00073C29"/>
    <w:rsid w:val="00073C31"/>
    <w:rsid w:val="00074230"/>
    <w:rsid w:val="00074DEA"/>
    <w:rsid w:val="00074DF2"/>
    <w:rsid w:val="0007586F"/>
    <w:rsid w:val="00075A89"/>
    <w:rsid w:val="00076482"/>
    <w:rsid w:val="000765F3"/>
    <w:rsid w:val="000766D1"/>
    <w:rsid w:val="00076906"/>
    <w:rsid w:val="00076CD4"/>
    <w:rsid w:val="00076E10"/>
    <w:rsid w:val="00076E91"/>
    <w:rsid w:val="00077583"/>
    <w:rsid w:val="00077A49"/>
    <w:rsid w:val="00080386"/>
    <w:rsid w:val="00080AED"/>
    <w:rsid w:val="000810BB"/>
    <w:rsid w:val="00081218"/>
    <w:rsid w:val="000813B9"/>
    <w:rsid w:val="000815FB"/>
    <w:rsid w:val="00081BB2"/>
    <w:rsid w:val="00081DBE"/>
    <w:rsid w:val="000824E6"/>
    <w:rsid w:val="00083AF7"/>
    <w:rsid w:val="00083F9E"/>
    <w:rsid w:val="0008437C"/>
    <w:rsid w:val="00084D55"/>
    <w:rsid w:val="0008511D"/>
    <w:rsid w:val="000857D9"/>
    <w:rsid w:val="00085C30"/>
    <w:rsid w:val="00085CBF"/>
    <w:rsid w:val="00085CE4"/>
    <w:rsid w:val="00085FF5"/>
    <w:rsid w:val="000861EF"/>
    <w:rsid w:val="0008673A"/>
    <w:rsid w:val="00086804"/>
    <w:rsid w:val="00086AEA"/>
    <w:rsid w:val="00086F98"/>
    <w:rsid w:val="00087602"/>
    <w:rsid w:val="000879E4"/>
    <w:rsid w:val="00090073"/>
    <w:rsid w:val="0009047E"/>
    <w:rsid w:val="00090B76"/>
    <w:rsid w:val="00090F08"/>
    <w:rsid w:val="0009291B"/>
    <w:rsid w:val="00092E1D"/>
    <w:rsid w:val="00093CD5"/>
    <w:rsid w:val="00093FF4"/>
    <w:rsid w:val="0009426B"/>
    <w:rsid w:val="00094AB2"/>
    <w:rsid w:val="00094D2C"/>
    <w:rsid w:val="000960CB"/>
    <w:rsid w:val="000962CE"/>
    <w:rsid w:val="00096E8D"/>
    <w:rsid w:val="00097592"/>
    <w:rsid w:val="00097C6D"/>
    <w:rsid w:val="00097E51"/>
    <w:rsid w:val="00097F20"/>
    <w:rsid w:val="000A0695"/>
    <w:rsid w:val="000A0CDF"/>
    <w:rsid w:val="000A0D23"/>
    <w:rsid w:val="000A1062"/>
    <w:rsid w:val="000A12E1"/>
    <w:rsid w:val="000A180E"/>
    <w:rsid w:val="000A1D88"/>
    <w:rsid w:val="000A21DB"/>
    <w:rsid w:val="000A2A48"/>
    <w:rsid w:val="000A2AD0"/>
    <w:rsid w:val="000A2BA7"/>
    <w:rsid w:val="000A319B"/>
    <w:rsid w:val="000A322E"/>
    <w:rsid w:val="000A32CE"/>
    <w:rsid w:val="000A3470"/>
    <w:rsid w:val="000A36D4"/>
    <w:rsid w:val="000A45FA"/>
    <w:rsid w:val="000A4A37"/>
    <w:rsid w:val="000A4A45"/>
    <w:rsid w:val="000A5918"/>
    <w:rsid w:val="000A5CCE"/>
    <w:rsid w:val="000A61A5"/>
    <w:rsid w:val="000A639B"/>
    <w:rsid w:val="000A6595"/>
    <w:rsid w:val="000A68F2"/>
    <w:rsid w:val="000A6BF2"/>
    <w:rsid w:val="000A6DD8"/>
    <w:rsid w:val="000A707C"/>
    <w:rsid w:val="000A72A5"/>
    <w:rsid w:val="000A73B4"/>
    <w:rsid w:val="000A7632"/>
    <w:rsid w:val="000A79B5"/>
    <w:rsid w:val="000A7B13"/>
    <w:rsid w:val="000A7CD8"/>
    <w:rsid w:val="000B070A"/>
    <w:rsid w:val="000B2710"/>
    <w:rsid w:val="000B283A"/>
    <w:rsid w:val="000B2F7D"/>
    <w:rsid w:val="000B44C7"/>
    <w:rsid w:val="000B49E3"/>
    <w:rsid w:val="000B4EDD"/>
    <w:rsid w:val="000B5065"/>
    <w:rsid w:val="000B58C4"/>
    <w:rsid w:val="000B58C5"/>
    <w:rsid w:val="000B6B6C"/>
    <w:rsid w:val="000B74AD"/>
    <w:rsid w:val="000B78DC"/>
    <w:rsid w:val="000B7EA1"/>
    <w:rsid w:val="000C03CC"/>
    <w:rsid w:val="000C05E8"/>
    <w:rsid w:val="000C061F"/>
    <w:rsid w:val="000C0918"/>
    <w:rsid w:val="000C0C00"/>
    <w:rsid w:val="000C0CF7"/>
    <w:rsid w:val="000C192B"/>
    <w:rsid w:val="000C1ABD"/>
    <w:rsid w:val="000C1BB8"/>
    <w:rsid w:val="000C2285"/>
    <w:rsid w:val="000C2380"/>
    <w:rsid w:val="000C272C"/>
    <w:rsid w:val="000C2C5B"/>
    <w:rsid w:val="000C2F71"/>
    <w:rsid w:val="000C31E0"/>
    <w:rsid w:val="000C32C4"/>
    <w:rsid w:val="000C35B8"/>
    <w:rsid w:val="000C3D2B"/>
    <w:rsid w:val="000C4278"/>
    <w:rsid w:val="000C470C"/>
    <w:rsid w:val="000C4A9D"/>
    <w:rsid w:val="000C5677"/>
    <w:rsid w:val="000C56C3"/>
    <w:rsid w:val="000C573F"/>
    <w:rsid w:val="000C590E"/>
    <w:rsid w:val="000C5CF2"/>
    <w:rsid w:val="000C67A1"/>
    <w:rsid w:val="000C7117"/>
    <w:rsid w:val="000C7486"/>
    <w:rsid w:val="000C7778"/>
    <w:rsid w:val="000C79E8"/>
    <w:rsid w:val="000C7AE0"/>
    <w:rsid w:val="000C7B97"/>
    <w:rsid w:val="000C7E93"/>
    <w:rsid w:val="000D0166"/>
    <w:rsid w:val="000D16A2"/>
    <w:rsid w:val="000D1833"/>
    <w:rsid w:val="000D188E"/>
    <w:rsid w:val="000D1A2C"/>
    <w:rsid w:val="000D206A"/>
    <w:rsid w:val="000D22AE"/>
    <w:rsid w:val="000D234F"/>
    <w:rsid w:val="000D284E"/>
    <w:rsid w:val="000D289E"/>
    <w:rsid w:val="000D2C8B"/>
    <w:rsid w:val="000D37B2"/>
    <w:rsid w:val="000D3AC5"/>
    <w:rsid w:val="000D3C57"/>
    <w:rsid w:val="000D540C"/>
    <w:rsid w:val="000D54CB"/>
    <w:rsid w:val="000D5565"/>
    <w:rsid w:val="000D5716"/>
    <w:rsid w:val="000D57DB"/>
    <w:rsid w:val="000D5AFE"/>
    <w:rsid w:val="000D68C2"/>
    <w:rsid w:val="000D72DD"/>
    <w:rsid w:val="000D7713"/>
    <w:rsid w:val="000D7934"/>
    <w:rsid w:val="000E0144"/>
    <w:rsid w:val="000E0273"/>
    <w:rsid w:val="000E02F0"/>
    <w:rsid w:val="000E055B"/>
    <w:rsid w:val="000E07AF"/>
    <w:rsid w:val="000E09AB"/>
    <w:rsid w:val="000E11DB"/>
    <w:rsid w:val="000E20B6"/>
    <w:rsid w:val="000E2401"/>
    <w:rsid w:val="000E262E"/>
    <w:rsid w:val="000E2BDC"/>
    <w:rsid w:val="000E3963"/>
    <w:rsid w:val="000E396F"/>
    <w:rsid w:val="000E3B39"/>
    <w:rsid w:val="000E4177"/>
    <w:rsid w:val="000E4882"/>
    <w:rsid w:val="000E4BF3"/>
    <w:rsid w:val="000E4EFF"/>
    <w:rsid w:val="000E5719"/>
    <w:rsid w:val="000E5BED"/>
    <w:rsid w:val="000E62CB"/>
    <w:rsid w:val="000E6553"/>
    <w:rsid w:val="000E6762"/>
    <w:rsid w:val="000E7442"/>
    <w:rsid w:val="000E7648"/>
    <w:rsid w:val="000E76E3"/>
    <w:rsid w:val="000E78F3"/>
    <w:rsid w:val="000F0055"/>
    <w:rsid w:val="000F00AB"/>
    <w:rsid w:val="000F0BEC"/>
    <w:rsid w:val="000F0CFD"/>
    <w:rsid w:val="000F1987"/>
    <w:rsid w:val="000F1C50"/>
    <w:rsid w:val="000F1C57"/>
    <w:rsid w:val="000F1E82"/>
    <w:rsid w:val="000F1F4C"/>
    <w:rsid w:val="000F280E"/>
    <w:rsid w:val="000F3330"/>
    <w:rsid w:val="000F3338"/>
    <w:rsid w:val="000F36AE"/>
    <w:rsid w:val="000F39C3"/>
    <w:rsid w:val="000F4A69"/>
    <w:rsid w:val="000F4D0E"/>
    <w:rsid w:val="000F4ED3"/>
    <w:rsid w:val="000F674C"/>
    <w:rsid w:val="000F6892"/>
    <w:rsid w:val="000F69BB"/>
    <w:rsid w:val="000F6BD5"/>
    <w:rsid w:val="000F6C43"/>
    <w:rsid w:val="000F6F1D"/>
    <w:rsid w:val="000F7636"/>
    <w:rsid w:val="000F796C"/>
    <w:rsid w:val="000F7D30"/>
    <w:rsid w:val="00100B26"/>
    <w:rsid w:val="00100D37"/>
    <w:rsid w:val="00101520"/>
    <w:rsid w:val="00101608"/>
    <w:rsid w:val="001016F5"/>
    <w:rsid w:val="00101CA3"/>
    <w:rsid w:val="00101FE7"/>
    <w:rsid w:val="00102936"/>
    <w:rsid w:val="00102C9B"/>
    <w:rsid w:val="00102EDC"/>
    <w:rsid w:val="00103198"/>
    <w:rsid w:val="0010320C"/>
    <w:rsid w:val="0010329E"/>
    <w:rsid w:val="0010334A"/>
    <w:rsid w:val="0010390B"/>
    <w:rsid w:val="00103B3E"/>
    <w:rsid w:val="00103CED"/>
    <w:rsid w:val="0010465C"/>
    <w:rsid w:val="00105313"/>
    <w:rsid w:val="00105569"/>
    <w:rsid w:val="001056D1"/>
    <w:rsid w:val="00105913"/>
    <w:rsid w:val="00105DA0"/>
    <w:rsid w:val="0010638C"/>
    <w:rsid w:val="001064DA"/>
    <w:rsid w:val="001069DA"/>
    <w:rsid w:val="0010752B"/>
    <w:rsid w:val="0010763C"/>
    <w:rsid w:val="00107D7E"/>
    <w:rsid w:val="00110423"/>
    <w:rsid w:val="0011053C"/>
    <w:rsid w:val="001105AA"/>
    <w:rsid w:val="0011119F"/>
    <w:rsid w:val="001114AE"/>
    <w:rsid w:val="0011153A"/>
    <w:rsid w:val="00111987"/>
    <w:rsid w:val="001129B8"/>
    <w:rsid w:val="00112C0B"/>
    <w:rsid w:val="00112C15"/>
    <w:rsid w:val="00112DCB"/>
    <w:rsid w:val="00113015"/>
    <w:rsid w:val="00113166"/>
    <w:rsid w:val="0011321B"/>
    <w:rsid w:val="00113DF7"/>
    <w:rsid w:val="00114688"/>
    <w:rsid w:val="001146DD"/>
    <w:rsid w:val="001157EB"/>
    <w:rsid w:val="00115A5F"/>
    <w:rsid w:val="00115C73"/>
    <w:rsid w:val="00115DD8"/>
    <w:rsid w:val="00116FB7"/>
    <w:rsid w:val="001170D6"/>
    <w:rsid w:val="0011769A"/>
    <w:rsid w:val="0011779A"/>
    <w:rsid w:val="00117B25"/>
    <w:rsid w:val="0012002A"/>
    <w:rsid w:val="001209ED"/>
    <w:rsid w:val="00120E30"/>
    <w:rsid w:val="001217DC"/>
    <w:rsid w:val="00121868"/>
    <w:rsid w:val="0012195F"/>
    <w:rsid w:val="00121B35"/>
    <w:rsid w:val="00121C4C"/>
    <w:rsid w:val="00122190"/>
    <w:rsid w:val="00122B35"/>
    <w:rsid w:val="00122B97"/>
    <w:rsid w:val="00122E2E"/>
    <w:rsid w:val="00123016"/>
    <w:rsid w:val="001237D9"/>
    <w:rsid w:val="00123A6C"/>
    <w:rsid w:val="00123BF2"/>
    <w:rsid w:val="00123C10"/>
    <w:rsid w:val="00123C3E"/>
    <w:rsid w:val="00124C87"/>
    <w:rsid w:val="001250CE"/>
    <w:rsid w:val="00125D02"/>
    <w:rsid w:val="001263C0"/>
    <w:rsid w:val="00126445"/>
    <w:rsid w:val="001267F8"/>
    <w:rsid w:val="001271F8"/>
    <w:rsid w:val="001272EF"/>
    <w:rsid w:val="00127D21"/>
    <w:rsid w:val="0013017E"/>
    <w:rsid w:val="001305C4"/>
    <w:rsid w:val="00130933"/>
    <w:rsid w:val="00130B4C"/>
    <w:rsid w:val="00130C86"/>
    <w:rsid w:val="00130E34"/>
    <w:rsid w:val="0013105B"/>
    <w:rsid w:val="0013195B"/>
    <w:rsid w:val="00131C82"/>
    <w:rsid w:val="0013208F"/>
    <w:rsid w:val="001323A6"/>
    <w:rsid w:val="00132799"/>
    <w:rsid w:val="00132B0B"/>
    <w:rsid w:val="00132EF6"/>
    <w:rsid w:val="00133E77"/>
    <w:rsid w:val="00133EDE"/>
    <w:rsid w:val="00133EF7"/>
    <w:rsid w:val="00134B8B"/>
    <w:rsid w:val="001350D0"/>
    <w:rsid w:val="00135313"/>
    <w:rsid w:val="00135855"/>
    <w:rsid w:val="00136060"/>
    <w:rsid w:val="00136F61"/>
    <w:rsid w:val="0013767A"/>
    <w:rsid w:val="00137763"/>
    <w:rsid w:val="001378B5"/>
    <w:rsid w:val="00137ED8"/>
    <w:rsid w:val="00140269"/>
    <w:rsid w:val="00140321"/>
    <w:rsid w:val="00140782"/>
    <w:rsid w:val="00140A9B"/>
    <w:rsid w:val="00140D4A"/>
    <w:rsid w:val="001415B6"/>
    <w:rsid w:val="001417E9"/>
    <w:rsid w:val="00141C15"/>
    <w:rsid w:val="00142166"/>
    <w:rsid w:val="001437FB"/>
    <w:rsid w:val="001439A2"/>
    <w:rsid w:val="00143BAF"/>
    <w:rsid w:val="00144570"/>
    <w:rsid w:val="00144E29"/>
    <w:rsid w:val="0014522B"/>
    <w:rsid w:val="0014528E"/>
    <w:rsid w:val="00146006"/>
    <w:rsid w:val="00146779"/>
    <w:rsid w:val="00146BA4"/>
    <w:rsid w:val="00147D05"/>
    <w:rsid w:val="00150F17"/>
    <w:rsid w:val="00151BFE"/>
    <w:rsid w:val="00151FC2"/>
    <w:rsid w:val="0015228D"/>
    <w:rsid w:val="00152341"/>
    <w:rsid w:val="00152803"/>
    <w:rsid w:val="00152880"/>
    <w:rsid w:val="00152C00"/>
    <w:rsid w:val="001539B9"/>
    <w:rsid w:val="00153D6B"/>
    <w:rsid w:val="0015400A"/>
    <w:rsid w:val="00154155"/>
    <w:rsid w:val="0015438C"/>
    <w:rsid w:val="00155063"/>
    <w:rsid w:val="00155C23"/>
    <w:rsid w:val="0015606E"/>
    <w:rsid w:val="00156809"/>
    <w:rsid w:val="00156F44"/>
    <w:rsid w:val="0015729D"/>
    <w:rsid w:val="00157C42"/>
    <w:rsid w:val="00157E17"/>
    <w:rsid w:val="00160A23"/>
    <w:rsid w:val="00160D65"/>
    <w:rsid w:val="00160DB2"/>
    <w:rsid w:val="001615CF"/>
    <w:rsid w:val="00161CC9"/>
    <w:rsid w:val="001633AC"/>
    <w:rsid w:val="0016358E"/>
    <w:rsid w:val="0016372A"/>
    <w:rsid w:val="001638D6"/>
    <w:rsid w:val="00163EBC"/>
    <w:rsid w:val="00164470"/>
    <w:rsid w:val="00164623"/>
    <w:rsid w:val="001648A4"/>
    <w:rsid w:val="00164D1D"/>
    <w:rsid w:val="00164DAA"/>
    <w:rsid w:val="0016504E"/>
    <w:rsid w:val="00165343"/>
    <w:rsid w:val="00165672"/>
    <w:rsid w:val="0016576F"/>
    <w:rsid w:val="00165A0C"/>
    <w:rsid w:val="00166146"/>
    <w:rsid w:val="001667FF"/>
    <w:rsid w:val="001675BD"/>
    <w:rsid w:val="00167633"/>
    <w:rsid w:val="001679B4"/>
    <w:rsid w:val="00167C5B"/>
    <w:rsid w:val="00167EB8"/>
    <w:rsid w:val="001701D7"/>
    <w:rsid w:val="00170362"/>
    <w:rsid w:val="00170622"/>
    <w:rsid w:val="001710B5"/>
    <w:rsid w:val="00171528"/>
    <w:rsid w:val="00172456"/>
    <w:rsid w:val="001727D0"/>
    <w:rsid w:val="00172928"/>
    <w:rsid w:val="00172982"/>
    <w:rsid w:val="00172EBB"/>
    <w:rsid w:val="0017301C"/>
    <w:rsid w:val="001730B8"/>
    <w:rsid w:val="001732D4"/>
    <w:rsid w:val="001733B3"/>
    <w:rsid w:val="00173D4A"/>
    <w:rsid w:val="00173E34"/>
    <w:rsid w:val="00173F4E"/>
    <w:rsid w:val="001746D4"/>
    <w:rsid w:val="0017576A"/>
    <w:rsid w:val="00176225"/>
    <w:rsid w:val="00176489"/>
    <w:rsid w:val="00176534"/>
    <w:rsid w:val="00176E9E"/>
    <w:rsid w:val="00177C87"/>
    <w:rsid w:val="00180A54"/>
    <w:rsid w:val="00180B59"/>
    <w:rsid w:val="00180BC4"/>
    <w:rsid w:val="00181388"/>
    <w:rsid w:val="001815B0"/>
    <w:rsid w:val="00181782"/>
    <w:rsid w:val="0018202F"/>
    <w:rsid w:val="00182250"/>
    <w:rsid w:val="00182BCF"/>
    <w:rsid w:val="00182E94"/>
    <w:rsid w:val="00182FEF"/>
    <w:rsid w:val="00183574"/>
    <w:rsid w:val="0018381C"/>
    <w:rsid w:val="00183A6F"/>
    <w:rsid w:val="00183C9C"/>
    <w:rsid w:val="00183CF8"/>
    <w:rsid w:val="001840BB"/>
    <w:rsid w:val="00184E09"/>
    <w:rsid w:val="00185706"/>
    <w:rsid w:val="0018582B"/>
    <w:rsid w:val="0018597F"/>
    <w:rsid w:val="00185DAA"/>
    <w:rsid w:val="001860C8"/>
    <w:rsid w:val="001860ED"/>
    <w:rsid w:val="00186580"/>
    <w:rsid w:val="00186618"/>
    <w:rsid w:val="00186A91"/>
    <w:rsid w:val="00186BEF"/>
    <w:rsid w:val="00186DEF"/>
    <w:rsid w:val="00186F3B"/>
    <w:rsid w:val="001870DA"/>
    <w:rsid w:val="001873B1"/>
    <w:rsid w:val="001876E1"/>
    <w:rsid w:val="0018788E"/>
    <w:rsid w:val="00187AED"/>
    <w:rsid w:val="00190C86"/>
    <w:rsid w:val="00190CCF"/>
    <w:rsid w:val="00190E17"/>
    <w:rsid w:val="00191075"/>
    <w:rsid w:val="001912A1"/>
    <w:rsid w:val="00192C52"/>
    <w:rsid w:val="001933A0"/>
    <w:rsid w:val="001936E1"/>
    <w:rsid w:val="00193827"/>
    <w:rsid w:val="00193ED4"/>
    <w:rsid w:val="0019458E"/>
    <w:rsid w:val="001945D3"/>
    <w:rsid w:val="00194688"/>
    <w:rsid w:val="001950A3"/>
    <w:rsid w:val="001950ED"/>
    <w:rsid w:val="00195731"/>
    <w:rsid w:val="00195801"/>
    <w:rsid w:val="00195DC5"/>
    <w:rsid w:val="001961AA"/>
    <w:rsid w:val="00196429"/>
    <w:rsid w:val="0019741E"/>
    <w:rsid w:val="0019769F"/>
    <w:rsid w:val="001A05B4"/>
    <w:rsid w:val="001A0FA3"/>
    <w:rsid w:val="001A13E8"/>
    <w:rsid w:val="001A1795"/>
    <w:rsid w:val="001A188D"/>
    <w:rsid w:val="001A22D5"/>
    <w:rsid w:val="001A258D"/>
    <w:rsid w:val="001A2840"/>
    <w:rsid w:val="001A3483"/>
    <w:rsid w:val="001A3F6B"/>
    <w:rsid w:val="001A4516"/>
    <w:rsid w:val="001A4D26"/>
    <w:rsid w:val="001A640B"/>
    <w:rsid w:val="001A67CC"/>
    <w:rsid w:val="001A6972"/>
    <w:rsid w:val="001A749E"/>
    <w:rsid w:val="001A7920"/>
    <w:rsid w:val="001A7B74"/>
    <w:rsid w:val="001B0144"/>
    <w:rsid w:val="001B06A8"/>
    <w:rsid w:val="001B06F8"/>
    <w:rsid w:val="001B0AB8"/>
    <w:rsid w:val="001B101E"/>
    <w:rsid w:val="001B10BD"/>
    <w:rsid w:val="001B1335"/>
    <w:rsid w:val="001B13C5"/>
    <w:rsid w:val="001B167A"/>
    <w:rsid w:val="001B1789"/>
    <w:rsid w:val="001B1909"/>
    <w:rsid w:val="001B20B9"/>
    <w:rsid w:val="001B256B"/>
    <w:rsid w:val="001B38C1"/>
    <w:rsid w:val="001B39C1"/>
    <w:rsid w:val="001B3D8F"/>
    <w:rsid w:val="001B42BA"/>
    <w:rsid w:val="001B4350"/>
    <w:rsid w:val="001B44DB"/>
    <w:rsid w:val="001B49A9"/>
    <w:rsid w:val="001B60D4"/>
    <w:rsid w:val="001B6346"/>
    <w:rsid w:val="001B6435"/>
    <w:rsid w:val="001B6BFB"/>
    <w:rsid w:val="001B7BF6"/>
    <w:rsid w:val="001C0A07"/>
    <w:rsid w:val="001C0A83"/>
    <w:rsid w:val="001C16EE"/>
    <w:rsid w:val="001C1B9E"/>
    <w:rsid w:val="001C1BF5"/>
    <w:rsid w:val="001C21B9"/>
    <w:rsid w:val="001C25C1"/>
    <w:rsid w:val="001C28D4"/>
    <w:rsid w:val="001C2A06"/>
    <w:rsid w:val="001C474B"/>
    <w:rsid w:val="001C486C"/>
    <w:rsid w:val="001C4D3F"/>
    <w:rsid w:val="001C52DB"/>
    <w:rsid w:val="001C52E7"/>
    <w:rsid w:val="001C550E"/>
    <w:rsid w:val="001C551C"/>
    <w:rsid w:val="001C5830"/>
    <w:rsid w:val="001C5B9D"/>
    <w:rsid w:val="001C6337"/>
    <w:rsid w:val="001C63E2"/>
    <w:rsid w:val="001C63EF"/>
    <w:rsid w:val="001C692B"/>
    <w:rsid w:val="001C69B1"/>
    <w:rsid w:val="001C7027"/>
    <w:rsid w:val="001C7243"/>
    <w:rsid w:val="001C76E1"/>
    <w:rsid w:val="001C7EE9"/>
    <w:rsid w:val="001C7F27"/>
    <w:rsid w:val="001D015E"/>
    <w:rsid w:val="001D0AF7"/>
    <w:rsid w:val="001D15D5"/>
    <w:rsid w:val="001D16E9"/>
    <w:rsid w:val="001D222D"/>
    <w:rsid w:val="001D2348"/>
    <w:rsid w:val="001D29F7"/>
    <w:rsid w:val="001D2BD1"/>
    <w:rsid w:val="001D2FC4"/>
    <w:rsid w:val="001D3181"/>
    <w:rsid w:val="001D472C"/>
    <w:rsid w:val="001D4A17"/>
    <w:rsid w:val="001D4B03"/>
    <w:rsid w:val="001D5588"/>
    <w:rsid w:val="001D5CB3"/>
    <w:rsid w:val="001D6194"/>
    <w:rsid w:val="001D724D"/>
    <w:rsid w:val="001D78E9"/>
    <w:rsid w:val="001D7916"/>
    <w:rsid w:val="001E10A1"/>
    <w:rsid w:val="001E10C9"/>
    <w:rsid w:val="001E149A"/>
    <w:rsid w:val="001E16E5"/>
    <w:rsid w:val="001E1E5F"/>
    <w:rsid w:val="001E27C9"/>
    <w:rsid w:val="001E2BF2"/>
    <w:rsid w:val="001E2F72"/>
    <w:rsid w:val="001E3257"/>
    <w:rsid w:val="001E39E8"/>
    <w:rsid w:val="001E3AC3"/>
    <w:rsid w:val="001E3B28"/>
    <w:rsid w:val="001E4979"/>
    <w:rsid w:val="001E5133"/>
    <w:rsid w:val="001E56F2"/>
    <w:rsid w:val="001E57C3"/>
    <w:rsid w:val="001E5832"/>
    <w:rsid w:val="001E608C"/>
    <w:rsid w:val="001E60FD"/>
    <w:rsid w:val="001E652D"/>
    <w:rsid w:val="001E685C"/>
    <w:rsid w:val="001E7026"/>
    <w:rsid w:val="001E7437"/>
    <w:rsid w:val="001E753F"/>
    <w:rsid w:val="001E7634"/>
    <w:rsid w:val="001E7738"/>
    <w:rsid w:val="001E787C"/>
    <w:rsid w:val="001F0409"/>
    <w:rsid w:val="001F04D2"/>
    <w:rsid w:val="001F0AB6"/>
    <w:rsid w:val="001F0ED8"/>
    <w:rsid w:val="001F1E43"/>
    <w:rsid w:val="001F2069"/>
    <w:rsid w:val="001F2448"/>
    <w:rsid w:val="001F2C35"/>
    <w:rsid w:val="001F2F1B"/>
    <w:rsid w:val="001F2FB8"/>
    <w:rsid w:val="001F3EA3"/>
    <w:rsid w:val="001F4113"/>
    <w:rsid w:val="001F58B9"/>
    <w:rsid w:val="001F5CD1"/>
    <w:rsid w:val="001F6CC7"/>
    <w:rsid w:val="001F720E"/>
    <w:rsid w:val="001F72BA"/>
    <w:rsid w:val="001F72C2"/>
    <w:rsid w:val="001F780C"/>
    <w:rsid w:val="001F7851"/>
    <w:rsid w:val="0020046B"/>
    <w:rsid w:val="002004CB"/>
    <w:rsid w:val="00200C52"/>
    <w:rsid w:val="002013AA"/>
    <w:rsid w:val="0020156F"/>
    <w:rsid w:val="00201BD4"/>
    <w:rsid w:val="00201FB7"/>
    <w:rsid w:val="002020E0"/>
    <w:rsid w:val="0020297D"/>
    <w:rsid w:val="00202B9B"/>
    <w:rsid w:val="0020314F"/>
    <w:rsid w:val="002032BC"/>
    <w:rsid w:val="00203373"/>
    <w:rsid w:val="00203D6C"/>
    <w:rsid w:val="00203E18"/>
    <w:rsid w:val="00203E77"/>
    <w:rsid w:val="00203F66"/>
    <w:rsid w:val="0020557F"/>
    <w:rsid w:val="002058A8"/>
    <w:rsid w:val="0020593F"/>
    <w:rsid w:val="00205D94"/>
    <w:rsid w:val="002060CB"/>
    <w:rsid w:val="002066E4"/>
    <w:rsid w:val="00206928"/>
    <w:rsid w:val="00206C0F"/>
    <w:rsid w:val="00206E38"/>
    <w:rsid w:val="0020736D"/>
    <w:rsid w:val="00207421"/>
    <w:rsid w:val="00207537"/>
    <w:rsid w:val="00210A0B"/>
    <w:rsid w:val="00211449"/>
    <w:rsid w:val="002115F1"/>
    <w:rsid w:val="00211633"/>
    <w:rsid w:val="00211687"/>
    <w:rsid w:val="00211A95"/>
    <w:rsid w:val="00211C5E"/>
    <w:rsid w:val="00211E69"/>
    <w:rsid w:val="00211F13"/>
    <w:rsid w:val="00212452"/>
    <w:rsid w:val="0021324C"/>
    <w:rsid w:val="0021374F"/>
    <w:rsid w:val="00213D10"/>
    <w:rsid w:val="00213F6B"/>
    <w:rsid w:val="00214BCE"/>
    <w:rsid w:val="00214CA8"/>
    <w:rsid w:val="002159B2"/>
    <w:rsid w:val="002166B9"/>
    <w:rsid w:val="00216B0D"/>
    <w:rsid w:val="00216D62"/>
    <w:rsid w:val="002173AC"/>
    <w:rsid w:val="002179DE"/>
    <w:rsid w:val="00217F83"/>
    <w:rsid w:val="0022016C"/>
    <w:rsid w:val="002201F2"/>
    <w:rsid w:val="00220691"/>
    <w:rsid w:val="00221145"/>
    <w:rsid w:val="0022174E"/>
    <w:rsid w:val="00221D79"/>
    <w:rsid w:val="002220DA"/>
    <w:rsid w:val="00222654"/>
    <w:rsid w:val="00222EB6"/>
    <w:rsid w:val="00223DCE"/>
    <w:rsid w:val="0022413F"/>
    <w:rsid w:val="0022460F"/>
    <w:rsid w:val="00224689"/>
    <w:rsid w:val="00224D82"/>
    <w:rsid w:val="002259D2"/>
    <w:rsid w:val="0022603F"/>
    <w:rsid w:val="00226066"/>
    <w:rsid w:val="0022620F"/>
    <w:rsid w:val="00226F25"/>
    <w:rsid w:val="00227086"/>
    <w:rsid w:val="002272EE"/>
    <w:rsid w:val="002273E9"/>
    <w:rsid w:val="00227C27"/>
    <w:rsid w:val="0023046E"/>
    <w:rsid w:val="002305F5"/>
    <w:rsid w:val="002310FE"/>
    <w:rsid w:val="002312DF"/>
    <w:rsid w:val="0023260A"/>
    <w:rsid w:val="0023263C"/>
    <w:rsid w:val="0023270D"/>
    <w:rsid w:val="00232985"/>
    <w:rsid w:val="00232DAA"/>
    <w:rsid w:val="00233502"/>
    <w:rsid w:val="002337D2"/>
    <w:rsid w:val="00233E38"/>
    <w:rsid w:val="00233F1A"/>
    <w:rsid w:val="00234479"/>
    <w:rsid w:val="0023449F"/>
    <w:rsid w:val="0023487D"/>
    <w:rsid w:val="00234A08"/>
    <w:rsid w:val="00234D8F"/>
    <w:rsid w:val="00235292"/>
    <w:rsid w:val="002365CA"/>
    <w:rsid w:val="00236679"/>
    <w:rsid w:val="002368BD"/>
    <w:rsid w:val="00236982"/>
    <w:rsid w:val="00236A50"/>
    <w:rsid w:val="00236CBE"/>
    <w:rsid w:val="00240257"/>
    <w:rsid w:val="002402BA"/>
    <w:rsid w:val="002404BD"/>
    <w:rsid w:val="0024069E"/>
    <w:rsid w:val="00241306"/>
    <w:rsid w:val="0024148F"/>
    <w:rsid w:val="00242527"/>
    <w:rsid w:val="00243016"/>
    <w:rsid w:val="00243B8D"/>
    <w:rsid w:val="00243CB7"/>
    <w:rsid w:val="00243D52"/>
    <w:rsid w:val="002453DA"/>
    <w:rsid w:val="00245899"/>
    <w:rsid w:val="002458E4"/>
    <w:rsid w:val="00245C27"/>
    <w:rsid w:val="00245CBD"/>
    <w:rsid w:val="00245D80"/>
    <w:rsid w:val="0024612D"/>
    <w:rsid w:val="002467DE"/>
    <w:rsid w:val="00246ABA"/>
    <w:rsid w:val="00247D69"/>
    <w:rsid w:val="0025160A"/>
    <w:rsid w:val="002516C2"/>
    <w:rsid w:val="00251976"/>
    <w:rsid w:val="00251B46"/>
    <w:rsid w:val="002527E1"/>
    <w:rsid w:val="0025289A"/>
    <w:rsid w:val="002530B6"/>
    <w:rsid w:val="0025326B"/>
    <w:rsid w:val="00253F98"/>
    <w:rsid w:val="002540F2"/>
    <w:rsid w:val="00254129"/>
    <w:rsid w:val="0025461E"/>
    <w:rsid w:val="0025491E"/>
    <w:rsid w:val="00254B63"/>
    <w:rsid w:val="00254C11"/>
    <w:rsid w:val="00255476"/>
    <w:rsid w:val="002554B9"/>
    <w:rsid w:val="00255535"/>
    <w:rsid w:val="002555F8"/>
    <w:rsid w:val="00255F35"/>
    <w:rsid w:val="00256DD8"/>
    <w:rsid w:val="00256FBC"/>
    <w:rsid w:val="00257034"/>
    <w:rsid w:val="00257068"/>
    <w:rsid w:val="00257A2D"/>
    <w:rsid w:val="00257B1E"/>
    <w:rsid w:val="002600EC"/>
    <w:rsid w:val="002604DA"/>
    <w:rsid w:val="0026072C"/>
    <w:rsid w:val="0026079D"/>
    <w:rsid w:val="00261113"/>
    <w:rsid w:val="002613A8"/>
    <w:rsid w:val="00261696"/>
    <w:rsid w:val="002616D3"/>
    <w:rsid w:val="00261985"/>
    <w:rsid w:val="00261CFC"/>
    <w:rsid w:val="00261D97"/>
    <w:rsid w:val="00262C9B"/>
    <w:rsid w:val="00263798"/>
    <w:rsid w:val="00263A24"/>
    <w:rsid w:val="00263B32"/>
    <w:rsid w:val="00263D5F"/>
    <w:rsid w:val="00263E99"/>
    <w:rsid w:val="00264036"/>
    <w:rsid w:val="002641D7"/>
    <w:rsid w:val="00264286"/>
    <w:rsid w:val="002644C8"/>
    <w:rsid w:val="002645F7"/>
    <w:rsid w:val="00264722"/>
    <w:rsid w:val="00265240"/>
    <w:rsid w:val="002652A3"/>
    <w:rsid w:val="002652A6"/>
    <w:rsid w:val="0026593A"/>
    <w:rsid w:val="0026633E"/>
    <w:rsid w:val="00266AD3"/>
    <w:rsid w:val="002670C0"/>
    <w:rsid w:val="002671A4"/>
    <w:rsid w:val="00267A90"/>
    <w:rsid w:val="00267B19"/>
    <w:rsid w:val="00267B8A"/>
    <w:rsid w:val="00267C70"/>
    <w:rsid w:val="00267CE9"/>
    <w:rsid w:val="00270643"/>
    <w:rsid w:val="00270C5D"/>
    <w:rsid w:val="00271499"/>
    <w:rsid w:val="00271695"/>
    <w:rsid w:val="00271C16"/>
    <w:rsid w:val="00271D65"/>
    <w:rsid w:val="00272129"/>
    <w:rsid w:val="002729E6"/>
    <w:rsid w:val="00273125"/>
    <w:rsid w:val="002732BE"/>
    <w:rsid w:val="00273537"/>
    <w:rsid w:val="0027356D"/>
    <w:rsid w:val="0027358E"/>
    <w:rsid w:val="00274315"/>
    <w:rsid w:val="00274692"/>
    <w:rsid w:val="0027529F"/>
    <w:rsid w:val="00275C5C"/>
    <w:rsid w:val="00275DBA"/>
    <w:rsid w:val="00277350"/>
    <w:rsid w:val="00277440"/>
    <w:rsid w:val="00277B5D"/>
    <w:rsid w:val="00277BFD"/>
    <w:rsid w:val="002813BB"/>
    <w:rsid w:val="002818A3"/>
    <w:rsid w:val="00281B68"/>
    <w:rsid w:val="00281BB5"/>
    <w:rsid w:val="00281F35"/>
    <w:rsid w:val="00282182"/>
    <w:rsid w:val="0028232E"/>
    <w:rsid w:val="002823C7"/>
    <w:rsid w:val="00283108"/>
    <w:rsid w:val="00283147"/>
    <w:rsid w:val="00283796"/>
    <w:rsid w:val="00283931"/>
    <w:rsid w:val="00283B9E"/>
    <w:rsid w:val="002840D4"/>
    <w:rsid w:val="002847D5"/>
    <w:rsid w:val="00284F11"/>
    <w:rsid w:val="0028501F"/>
    <w:rsid w:val="002851B3"/>
    <w:rsid w:val="0028588A"/>
    <w:rsid w:val="002859F3"/>
    <w:rsid w:val="00285A44"/>
    <w:rsid w:val="00286627"/>
    <w:rsid w:val="002866DB"/>
    <w:rsid w:val="0028693F"/>
    <w:rsid w:val="00287166"/>
    <w:rsid w:val="00287BEB"/>
    <w:rsid w:val="00290047"/>
    <w:rsid w:val="002902CE"/>
    <w:rsid w:val="002905AD"/>
    <w:rsid w:val="002906E6"/>
    <w:rsid w:val="00290B3D"/>
    <w:rsid w:val="002912DE"/>
    <w:rsid w:val="0029144E"/>
    <w:rsid w:val="002914AB"/>
    <w:rsid w:val="00291D0E"/>
    <w:rsid w:val="00292468"/>
    <w:rsid w:val="002924E1"/>
    <w:rsid w:val="00292787"/>
    <w:rsid w:val="0029296F"/>
    <w:rsid w:val="00292A4B"/>
    <w:rsid w:val="00292B7D"/>
    <w:rsid w:val="00293137"/>
    <w:rsid w:val="0029346E"/>
    <w:rsid w:val="00293B31"/>
    <w:rsid w:val="00293D1F"/>
    <w:rsid w:val="00294199"/>
    <w:rsid w:val="002941E4"/>
    <w:rsid w:val="002941F0"/>
    <w:rsid w:val="002947A6"/>
    <w:rsid w:val="00294A48"/>
    <w:rsid w:val="002960F5"/>
    <w:rsid w:val="0029633E"/>
    <w:rsid w:val="0029683C"/>
    <w:rsid w:val="002971EB"/>
    <w:rsid w:val="002972D3"/>
    <w:rsid w:val="00297885"/>
    <w:rsid w:val="002A0050"/>
    <w:rsid w:val="002A0379"/>
    <w:rsid w:val="002A0AD5"/>
    <w:rsid w:val="002A1346"/>
    <w:rsid w:val="002A2039"/>
    <w:rsid w:val="002A226A"/>
    <w:rsid w:val="002A285E"/>
    <w:rsid w:val="002A2959"/>
    <w:rsid w:val="002A2AD2"/>
    <w:rsid w:val="002A300D"/>
    <w:rsid w:val="002A3145"/>
    <w:rsid w:val="002A3562"/>
    <w:rsid w:val="002A3696"/>
    <w:rsid w:val="002A3FAC"/>
    <w:rsid w:val="002A41A2"/>
    <w:rsid w:val="002A4925"/>
    <w:rsid w:val="002A4AC1"/>
    <w:rsid w:val="002A4C8E"/>
    <w:rsid w:val="002A4F4F"/>
    <w:rsid w:val="002A54D3"/>
    <w:rsid w:val="002A558C"/>
    <w:rsid w:val="002A581D"/>
    <w:rsid w:val="002A5914"/>
    <w:rsid w:val="002A69AE"/>
    <w:rsid w:val="002A724B"/>
    <w:rsid w:val="002A7962"/>
    <w:rsid w:val="002A7BB3"/>
    <w:rsid w:val="002A7EA1"/>
    <w:rsid w:val="002B02A8"/>
    <w:rsid w:val="002B08E1"/>
    <w:rsid w:val="002B0BA1"/>
    <w:rsid w:val="002B0BCE"/>
    <w:rsid w:val="002B0CBA"/>
    <w:rsid w:val="002B11ED"/>
    <w:rsid w:val="002B183F"/>
    <w:rsid w:val="002B2115"/>
    <w:rsid w:val="002B212A"/>
    <w:rsid w:val="002B3817"/>
    <w:rsid w:val="002B3BAC"/>
    <w:rsid w:val="002B3F4E"/>
    <w:rsid w:val="002B48B4"/>
    <w:rsid w:val="002B6310"/>
    <w:rsid w:val="002B6D55"/>
    <w:rsid w:val="002B6DFB"/>
    <w:rsid w:val="002B6E74"/>
    <w:rsid w:val="002B7F98"/>
    <w:rsid w:val="002C0018"/>
    <w:rsid w:val="002C0107"/>
    <w:rsid w:val="002C0736"/>
    <w:rsid w:val="002C0A74"/>
    <w:rsid w:val="002C0BB8"/>
    <w:rsid w:val="002C101B"/>
    <w:rsid w:val="002C12FB"/>
    <w:rsid w:val="002C1482"/>
    <w:rsid w:val="002C1680"/>
    <w:rsid w:val="002C1815"/>
    <w:rsid w:val="002C1965"/>
    <w:rsid w:val="002C234C"/>
    <w:rsid w:val="002C2638"/>
    <w:rsid w:val="002C2769"/>
    <w:rsid w:val="002C31A8"/>
    <w:rsid w:val="002C3A3E"/>
    <w:rsid w:val="002C3B88"/>
    <w:rsid w:val="002C44EE"/>
    <w:rsid w:val="002C4591"/>
    <w:rsid w:val="002C4A10"/>
    <w:rsid w:val="002C4C26"/>
    <w:rsid w:val="002C580C"/>
    <w:rsid w:val="002C646B"/>
    <w:rsid w:val="002C6618"/>
    <w:rsid w:val="002C6745"/>
    <w:rsid w:val="002C67C7"/>
    <w:rsid w:val="002C74B2"/>
    <w:rsid w:val="002C75D6"/>
    <w:rsid w:val="002D02AE"/>
    <w:rsid w:val="002D02B8"/>
    <w:rsid w:val="002D0464"/>
    <w:rsid w:val="002D0C33"/>
    <w:rsid w:val="002D0CEE"/>
    <w:rsid w:val="002D0F33"/>
    <w:rsid w:val="002D2433"/>
    <w:rsid w:val="002D2576"/>
    <w:rsid w:val="002D289A"/>
    <w:rsid w:val="002D28DE"/>
    <w:rsid w:val="002D2956"/>
    <w:rsid w:val="002D2D3C"/>
    <w:rsid w:val="002D2FB5"/>
    <w:rsid w:val="002D3CDF"/>
    <w:rsid w:val="002D3D41"/>
    <w:rsid w:val="002D42D4"/>
    <w:rsid w:val="002D4A68"/>
    <w:rsid w:val="002D4BCF"/>
    <w:rsid w:val="002D540E"/>
    <w:rsid w:val="002D5905"/>
    <w:rsid w:val="002D5C01"/>
    <w:rsid w:val="002D66DD"/>
    <w:rsid w:val="002D7172"/>
    <w:rsid w:val="002D7722"/>
    <w:rsid w:val="002D77BB"/>
    <w:rsid w:val="002D7B4B"/>
    <w:rsid w:val="002E02AE"/>
    <w:rsid w:val="002E035A"/>
    <w:rsid w:val="002E04C2"/>
    <w:rsid w:val="002E04F0"/>
    <w:rsid w:val="002E0C67"/>
    <w:rsid w:val="002E1A26"/>
    <w:rsid w:val="002E1B9A"/>
    <w:rsid w:val="002E1DD0"/>
    <w:rsid w:val="002E20FB"/>
    <w:rsid w:val="002E2751"/>
    <w:rsid w:val="002E2863"/>
    <w:rsid w:val="002E2B6F"/>
    <w:rsid w:val="002E2FFD"/>
    <w:rsid w:val="002E30D4"/>
    <w:rsid w:val="002E3414"/>
    <w:rsid w:val="002E3662"/>
    <w:rsid w:val="002E3EA8"/>
    <w:rsid w:val="002E3F64"/>
    <w:rsid w:val="002E40A2"/>
    <w:rsid w:val="002E41C9"/>
    <w:rsid w:val="002E426F"/>
    <w:rsid w:val="002E5E6E"/>
    <w:rsid w:val="002E606F"/>
    <w:rsid w:val="002E635F"/>
    <w:rsid w:val="002E65F7"/>
    <w:rsid w:val="002E71E1"/>
    <w:rsid w:val="002F01AD"/>
    <w:rsid w:val="002F0403"/>
    <w:rsid w:val="002F10B2"/>
    <w:rsid w:val="002F114F"/>
    <w:rsid w:val="002F12A8"/>
    <w:rsid w:val="002F13DE"/>
    <w:rsid w:val="002F1F19"/>
    <w:rsid w:val="002F2204"/>
    <w:rsid w:val="002F2225"/>
    <w:rsid w:val="002F2836"/>
    <w:rsid w:val="002F28E1"/>
    <w:rsid w:val="002F2F1C"/>
    <w:rsid w:val="002F2F61"/>
    <w:rsid w:val="002F33B0"/>
    <w:rsid w:val="002F36C7"/>
    <w:rsid w:val="002F3E3F"/>
    <w:rsid w:val="002F41A0"/>
    <w:rsid w:val="002F45A3"/>
    <w:rsid w:val="002F543B"/>
    <w:rsid w:val="002F5E6B"/>
    <w:rsid w:val="002F64E1"/>
    <w:rsid w:val="002F6695"/>
    <w:rsid w:val="002F67ED"/>
    <w:rsid w:val="002F6A1B"/>
    <w:rsid w:val="002F6BED"/>
    <w:rsid w:val="002F6E35"/>
    <w:rsid w:val="002F7142"/>
    <w:rsid w:val="002F7523"/>
    <w:rsid w:val="002F791F"/>
    <w:rsid w:val="002F7975"/>
    <w:rsid w:val="002F7D24"/>
    <w:rsid w:val="00300262"/>
    <w:rsid w:val="00300AF2"/>
    <w:rsid w:val="00301120"/>
    <w:rsid w:val="00301542"/>
    <w:rsid w:val="003017BD"/>
    <w:rsid w:val="00301DA4"/>
    <w:rsid w:val="00302128"/>
    <w:rsid w:val="00302A7F"/>
    <w:rsid w:val="00302B23"/>
    <w:rsid w:val="00302CF2"/>
    <w:rsid w:val="0030327C"/>
    <w:rsid w:val="003037F4"/>
    <w:rsid w:val="00303CF1"/>
    <w:rsid w:val="00303D6D"/>
    <w:rsid w:val="003049F5"/>
    <w:rsid w:val="00305A4C"/>
    <w:rsid w:val="00306329"/>
    <w:rsid w:val="00306CAA"/>
    <w:rsid w:val="00306E5D"/>
    <w:rsid w:val="003074DC"/>
    <w:rsid w:val="00307A1B"/>
    <w:rsid w:val="00307D2C"/>
    <w:rsid w:val="00310071"/>
    <w:rsid w:val="00310680"/>
    <w:rsid w:val="0031092D"/>
    <w:rsid w:val="00310E36"/>
    <w:rsid w:val="00311F70"/>
    <w:rsid w:val="00311F92"/>
    <w:rsid w:val="00312894"/>
    <w:rsid w:val="003129F8"/>
    <w:rsid w:val="003139FA"/>
    <w:rsid w:val="00313C1B"/>
    <w:rsid w:val="00314139"/>
    <w:rsid w:val="00314296"/>
    <w:rsid w:val="003146D6"/>
    <w:rsid w:val="003147D6"/>
    <w:rsid w:val="00314CD2"/>
    <w:rsid w:val="003151F4"/>
    <w:rsid w:val="0031571E"/>
    <w:rsid w:val="003157E7"/>
    <w:rsid w:val="003159A0"/>
    <w:rsid w:val="00315B32"/>
    <w:rsid w:val="00315C04"/>
    <w:rsid w:val="00316058"/>
    <w:rsid w:val="00317A69"/>
    <w:rsid w:val="00317CF1"/>
    <w:rsid w:val="00317FF2"/>
    <w:rsid w:val="003201B7"/>
    <w:rsid w:val="003209FC"/>
    <w:rsid w:val="00320E17"/>
    <w:rsid w:val="00320FC4"/>
    <w:rsid w:val="00320FE2"/>
    <w:rsid w:val="003216D1"/>
    <w:rsid w:val="00321F53"/>
    <w:rsid w:val="00321FD6"/>
    <w:rsid w:val="00322289"/>
    <w:rsid w:val="003225E1"/>
    <w:rsid w:val="0032282C"/>
    <w:rsid w:val="00322CC4"/>
    <w:rsid w:val="0032392B"/>
    <w:rsid w:val="00323A05"/>
    <w:rsid w:val="00323A35"/>
    <w:rsid w:val="00323EB5"/>
    <w:rsid w:val="003241F5"/>
    <w:rsid w:val="0032432D"/>
    <w:rsid w:val="00324772"/>
    <w:rsid w:val="0032498E"/>
    <w:rsid w:val="00324D4E"/>
    <w:rsid w:val="00324EC0"/>
    <w:rsid w:val="003266C3"/>
    <w:rsid w:val="00326A97"/>
    <w:rsid w:val="00326B92"/>
    <w:rsid w:val="00326E1C"/>
    <w:rsid w:val="00326F73"/>
    <w:rsid w:val="003270D7"/>
    <w:rsid w:val="0032710F"/>
    <w:rsid w:val="003271CE"/>
    <w:rsid w:val="00327929"/>
    <w:rsid w:val="00330032"/>
    <w:rsid w:val="003302BE"/>
    <w:rsid w:val="00330760"/>
    <w:rsid w:val="003307AB"/>
    <w:rsid w:val="00331000"/>
    <w:rsid w:val="0033126D"/>
    <w:rsid w:val="00331327"/>
    <w:rsid w:val="00331393"/>
    <w:rsid w:val="00331606"/>
    <w:rsid w:val="00331B28"/>
    <w:rsid w:val="003320A7"/>
    <w:rsid w:val="00332661"/>
    <w:rsid w:val="003331F0"/>
    <w:rsid w:val="003341A2"/>
    <w:rsid w:val="00334269"/>
    <w:rsid w:val="00334693"/>
    <w:rsid w:val="00334BBE"/>
    <w:rsid w:val="00334CAF"/>
    <w:rsid w:val="00334D67"/>
    <w:rsid w:val="003355D2"/>
    <w:rsid w:val="003358C4"/>
    <w:rsid w:val="00335C9F"/>
    <w:rsid w:val="00336437"/>
    <w:rsid w:val="0033712D"/>
    <w:rsid w:val="0033763C"/>
    <w:rsid w:val="00337A37"/>
    <w:rsid w:val="00337AF0"/>
    <w:rsid w:val="003401F3"/>
    <w:rsid w:val="003407EC"/>
    <w:rsid w:val="003407F3"/>
    <w:rsid w:val="00341153"/>
    <w:rsid w:val="0034145D"/>
    <w:rsid w:val="00341699"/>
    <w:rsid w:val="00341C3D"/>
    <w:rsid w:val="0034217F"/>
    <w:rsid w:val="003421CF"/>
    <w:rsid w:val="00342481"/>
    <w:rsid w:val="00343258"/>
    <w:rsid w:val="0034377D"/>
    <w:rsid w:val="0034397F"/>
    <w:rsid w:val="00344AF5"/>
    <w:rsid w:val="00344D3C"/>
    <w:rsid w:val="00344EDA"/>
    <w:rsid w:val="00345313"/>
    <w:rsid w:val="00345493"/>
    <w:rsid w:val="003454CC"/>
    <w:rsid w:val="00345718"/>
    <w:rsid w:val="00345F0A"/>
    <w:rsid w:val="003460E0"/>
    <w:rsid w:val="00346264"/>
    <w:rsid w:val="003464EE"/>
    <w:rsid w:val="00346647"/>
    <w:rsid w:val="00347024"/>
    <w:rsid w:val="003471C1"/>
    <w:rsid w:val="0034742D"/>
    <w:rsid w:val="00347622"/>
    <w:rsid w:val="00347EB4"/>
    <w:rsid w:val="00350298"/>
    <w:rsid w:val="003507AF"/>
    <w:rsid w:val="00351616"/>
    <w:rsid w:val="003518DA"/>
    <w:rsid w:val="00351C42"/>
    <w:rsid w:val="00352426"/>
    <w:rsid w:val="00352D1D"/>
    <w:rsid w:val="00353336"/>
    <w:rsid w:val="003533E3"/>
    <w:rsid w:val="00353FA8"/>
    <w:rsid w:val="00355189"/>
    <w:rsid w:val="00355434"/>
    <w:rsid w:val="00355A7E"/>
    <w:rsid w:val="00355FD6"/>
    <w:rsid w:val="00356976"/>
    <w:rsid w:val="00356B52"/>
    <w:rsid w:val="003570A7"/>
    <w:rsid w:val="0035714E"/>
    <w:rsid w:val="0035758A"/>
    <w:rsid w:val="0035779E"/>
    <w:rsid w:val="003578FE"/>
    <w:rsid w:val="0035791F"/>
    <w:rsid w:val="00357C32"/>
    <w:rsid w:val="00360267"/>
    <w:rsid w:val="0036027E"/>
    <w:rsid w:val="0036066E"/>
    <w:rsid w:val="003613C0"/>
    <w:rsid w:val="00361662"/>
    <w:rsid w:val="00361964"/>
    <w:rsid w:val="00361E2F"/>
    <w:rsid w:val="003620D7"/>
    <w:rsid w:val="003621CB"/>
    <w:rsid w:val="003626E1"/>
    <w:rsid w:val="00362A05"/>
    <w:rsid w:val="00362C9A"/>
    <w:rsid w:val="00362EEE"/>
    <w:rsid w:val="00363674"/>
    <w:rsid w:val="00363DF3"/>
    <w:rsid w:val="00364E8E"/>
    <w:rsid w:val="00365369"/>
    <w:rsid w:val="00365938"/>
    <w:rsid w:val="00365C08"/>
    <w:rsid w:val="00365C1A"/>
    <w:rsid w:val="0036607F"/>
    <w:rsid w:val="00366930"/>
    <w:rsid w:val="003670ED"/>
    <w:rsid w:val="0036712D"/>
    <w:rsid w:val="003673B1"/>
    <w:rsid w:val="00367C97"/>
    <w:rsid w:val="003707A8"/>
    <w:rsid w:val="00370879"/>
    <w:rsid w:val="00370D5A"/>
    <w:rsid w:val="0037117E"/>
    <w:rsid w:val="00371936"/>
    <w:rsid w:val="00371AFB"/>
    <w:rsid w:val="00371D44"/>
    <w:rsid w:val="003722BD"/>
    <w:rsid w:val="00372BCB"/>
    <w:rsid w:val="00373145"/>
    <w:rsid w:val="0037355D"/>
    <w:rsid w:val="00373833"/>
    <w:rsid w:val="003738BD"/>
    <w:rsid w:val="00373E6C"/>
    <w:rsid w:val="00374335"/>
    <w:rsid w:val="00374792"/>
    <w:rsid w:val="003748EE"/>
    <w:rsid w:val="00375402"/>
    <w:rsid w:val="00375642"/>
    <w:rsid w:val="00375711"/>
    <w:rsid w:val="00376AF7"/>
    <w:rsid w:val="00376C4E"/>
    <w:rsid w:val="00377030"/>
    <w:rsid w:val="00377285"/>
    <w:rsid w:val="0037762E"/>
    <w:rsid w:val="00377821"/>
    <w:rsid w:val="00377C02"/>
    <w:rsid w:val="003801E7"/>
    <w:rsid w:val="00380D37"/>
    <w:rsid w:val="003811D4"/>
    <w:rsid w:val="00381ABC"/>
    <w:rsid w:val="00381CA5"/>
    <w:rsid w:val="003820C4"/>
    <w:rsid w:val="00382D6B"/>
    <w:rsid w:val="00382FF3"/>
    <w:rsid w:val="003838D3"/>
    <w:rsid w:val="0038411D"/>
    <w:rsid w:val="003847C8"/>
    <w:rsid w:val="0038488E"/>
    <w:rsid w:val="00384989"/>
    <w:rsid w:val="00384CCD"/>
    <w:rsid w:val="00384DE4"/>
    <w:rsid w:val="0038512D"/>
    <w:rsid w:val="00385ACC"/>
    <w:rsid w:val="0038681D"/>
    <w:rsid w:val="00387735"/>
    <w:rsid w:val="00387A4D"/>
    <w:rsid w:val="00387AFA"/>
    <w:rsid w:val="003910A5"/>
    <w:rsid w:val="003917AB"/>
    <w:rsid w:val="00391C54"/>
    <w:rsid w:val="00391FA7"/>
    <w:rsid w:val="003926C4"/>
    <w:rsid w:val="003929D1"/>
    <w:rsid w:val="00392A14"/>
    <w:rsid w:val="00392BC1"/>
    <w:rsid w:val="00392C0B"/>
    <w:rsid w:val="00392D2D"/>
    <w:rsid w:val="00392D36"/>
    <w:rsid w:val="00392EED"/>
    <w:rsid w:val="00392FAC"/>
    <w:rsid w:val="00393209"/>
    <w:rsid w:val="003936A1"/>
    <w:rsid w:val="00393743"/>
    <w:rsid w:val="003938BA"/>
    <w:rsid w:val="003939DB"/>
    <w:rsid w:val="00393AFE"/>
    <w:rsid w:val="0039414C"/>
    <w:rsid w:val="003942CC"/>
    <w:rsid w:val="0039484C"/>
    <w:rsid w:val="00394873"/>
    <w:rsid w:val="00394B88"/>
    <w:rsid w:val="003952CB"/>
    <w:rsid w:val="003956EE"/>
    <w:rsid w:val="00395B50"/>
    <w:rsid w:val="00395F5C"/>
    <w:rsid w:val="00396540"/>
    <w:rsid w:val="003969D9"/>
    <w:rsid w:val="0039749E"/>
    <w:rsid w:val="00397ABD"/>
    <w:rsid w:val="003A0180"/>
    <w:rsid w:val="003A0D16"/>
    <w:rsid w:val="003A0E04"/>
    <w:rsid w:val="003A10B8"/>
    <w:rsid w:val="003A1386"/>
    <w:rsid w:val="003A1A38"/>
    <w:rsid w:val="003A3196"/>
    <w:rsid w:val="003A31AB"/>
    <w:rsid w:val="003A37CA"/>
    <w:rsid w:val="003A3911"/>
    <w:rsid w:val="003A3D05"/>
    <w:rsid w:val="003A3FD8"/>
    <w:rsid w:val="003A4101"/>
    <w:rsid w:val="003A4481"/>
    <w:rsid w:val="003A57E5"/>
    <w:rsid w:val="003A5CA2"/>
    <w:rsid w:val="003A62D0"/>
    <w:rsid w:val="003A63B5"/>
    <w:rsid w:val="003A68B1"/>
    <w:rsid w:val="003A6A32"/>
    <w:rsid w:val="003A799C"/>
    <w:rsid w:val="003A7C0A"/>
    <w:rsid w:val="003A7F6D"/>
    <w:rsid w:val="003B068E"/>
    <w:rsid w:val="003B0796"/>
    <w:rsid w:val="003B28FE"/>
    <w:rsid w:val="003B299D"/>
    <w:rsid w:val="003B3133"/>
    <w:rsid w:val="003B3D69"/>
    <w:rsid w:val="003B3DFE"/>
    <w:rsid w:val="003B42FD"/>
    <w:rsid w:val="003B4914"/>
    <w:rsid w:val="003B4FF5"/>
    <w:rsid w:val="003B5021"/>
    <w:rsid w:val="003B5457"/>
    <w:rsid w:val="003B590B"/>
    <w:rsid w:val="003B5E4A"/>
    <w:rsid w:val="003B5E9B"/>
    <w:rsid w:val="003B5EF6"/>
    <w:rsid w:val="003B60A8"/>
    <w:rsid w:val="003B653E"/>
    <w:rsid w:val="003B666A"/>
    <w:rsid w:val="003B6AB0"/>
    <w:rsid w:val="003B6DB1"/>
    <w:rsid w:val="003C050B"/>
    <w:rsid w:val="003C09AC"/>
    <w:rsid w:val="003C1087"/>
    <w:rsid w:val="003C1A35"/>
    <w:rsid w:val="003C1B71"/>
    <w:rsid w:val="003C1E70"/>
    <w:rsid w:val="003C2809"/>
    <w:rsid w:val="003C30EC"/>
    <w:rsid w:val="003C327E"/>
    <w:rsid w:val="003C336C"/>
    <w:rsid w:val="003C3870"/>
    <w:rsid w:val="003C3BCE"/>
    <w:rsid w:val="003C3CFB"/>
    <w:rsid w:val="003C3D83"/>
    <w:rsid w:val="003C444B"/>
    <w:rsid w:val="003C4C30"/>
    <w:rsid w:val="003C5057"/>
    <w:rsid w:val="003C51A0"/>
    <w:rsid w:val="003C51FB"/>
    <w:rsid w:val="003C5224"/>
    <w:rsid w:val="003C547F"/>
    <w:rsid w:val="003C54B9"/>
    <w:rsid w:val="003C5E33"/>
    <w:rsid w:val="003C5EF0"/>
    <w:rsid w:val="003C62BB"/>
    <w:rsid w:val="003C6657"/>
    <w:rsid w:val="003C69EF"/>
    <w:rsid w:val="003C6C4D"/>
    <w:rsid w:val="003C749A"/>
    <w:rsid w:val="003C7874"/>
    <w:rsid w:val="003C7D73"/>
    <w:rsid w:val="003C7FC5"/>
    <w:rsid w:val="003C7FC7"/>
    <w:rsid w:val="003D02D5"/>
    <w:rsid w:val="003D063C"/>
    <w:rsid w:val="003D0CA2"/>
    <w:rsid w:val="003D144F"/>
    <w:rsid w:val="003D20A7"/>
    <w:rsid w:val="003D2387"/>
    <w:rsid w:val="003D2A3F"/>
    <w:rsid w:val="003D2DFA"/>
    <w:rsid w:val="003D2E89"/>
    <w:rsid w:val="003D3283"/>
    <w:rsid w:val="003D350E"/>
    <w:rsid w:val="003D35FC"/>
    <w:rsid w:val="003D37AA"/>
    <w:rsid w:val="003D39E3"/>
    <w:rsid w:val="003D3D5A"/>
    <w:rsid w:val="003D3F06"/>
    <w:rsid w:val="003D4110"/>
    <w:rsid w:val="003D4565"/>
    <w:rsid w:val="003D4636"/>
    <w:rsid w:val="003D49F1"/>
    <w:rsid w:val="003D4E1E"/>
    <w:rsid w:val="003D56A1"/>
    <w:rsid w:val="003D6550"/>
    <w:rsid w:val="003D65B8"/>
    <w:rsid w:val="003D6E91"/>
    <w:rsid w:val="003D7442"/>
    <w:rsid w:val="003D76F6"/>
    <w:rsid w:val="003E0033"/>
    <w:rsid w:val="003E0130"/>
    <w:rsid w:val="003E069E"/>
    <w:rsid w:val="003E0769"/>
    <w:rsid w:val="003E0862"/>
    <w:rsid w:val="003E0F41"/>
    <w:rsid w:val="003E1062"/>
    <w:rsid w:val="003E1381"/>
    <w:rsid w:val="003E17F6"/>
    <w:rsid w:val="003E19D4"/>
    <w:rsid w:val="003E2240"/>
    <w:rsid w:val="003E2627"/>
    <w:rsid w:val="003E2CA2"/>
    <w:rsid w:val="003E351F"/>
    <w:rsid w:val="003E40AB"/>
    <w:rsid w:val="003E4677"/>
    <w:rsid w:val="003E511E"/>
    <w:rsid w:val="003E5555"/>
    <w:rsid w:val="003E5B56"/>
    <w:rsid w:val="003E65E4"/>
    <w:rsid w:val="003E667A"/>
    <w:rsid w:val="003E67CA"/>
    <w:rsid w:val="003E7037"/>
    <w:rsid w:val="003E7167"/>
    <w:rsid w:val="003E7399"/>
    <w:rsid w:val="003E7980"/>
    <w:rsid w:val="003E7D82"/>
    <w:rsid w:val="003E7ECD"/>
    <w:rsid w:val="003F059A"/>
    <w:rsid w:val="003F06F1"/>
    <w:rsid w:val="003F0A71"/>
    <w:rsid w:val="003F0C3D"/>
    <w:rsid w:val="003F0CB0"/>
    <w:rsid w:val="003F18C4"/>
    <w:rsid w:val="003F1E18"/>
    <w:rsid w:val="003F1E8B"/>
    <w:rsid w:val="003F20C9"/>
    <w:rsid w:val="003F3535"/>
    <w:rsid w:val="003F3721"/>
    <w:rsid w:val="003F40AB"/>
    <w:rsid w:val="003F4723"/>
    <w:rsid w:val="003F4873"/>
    <w:rsid w:val="003F4914"/>
    <w:rsid w:val="003F4DC0"/>
    <w:rsid w:val="003F5A7F"/>
    <w:rsid w:val="003F5C87"/>
    <w:rsid w:val="003F673D"/>
    <w:rsid w:val="003F68FA"/>
    <w:rsid w:val="003F6B12"/>
    <w:rsid w:val="003F7443"/>
    <w:rsid w:val="003F7990"/>
    <w:rsid w:val="003F7A8A"/>
    <w:rsid w:val="003F7B1D"/>
    <w:rsid w:val="003F7C15"/>
    <w:rsid w:val="003F7E61"/>
    <w:rsid w:val="004012E0"/>
    <w:rsid w:val="00401AA2"/>
    <w:rsid w:val="00401AE2"/>
    <w:rsid w:val="00401B68"/>
    <w:rsid w:val="00401EB0"/>
    <w:rsid w:val="004025C6"/>
    <w:rsid w:val="00402FE5"/>
    <w:rsid w:val="00404670"/>
    <w:rsid w:val="0040497D"/>
    <w:rsid w:val="00404F52"/>
    <w:rsid w:val="00405960"/>
    <w:rsid w:val="00405D78"/>
    <w:rsid w:val="00406140"/>
    <w:rsid w:val="00406493"/>
    <w:rsid w:val="00406ABA"/>
    <w:rsid w:val="0040768B"/>
    <w:rsid w:val="004079FA"/>
    <w:rsid w:val="004102BE"/>
    <w:rsid w:val="00410AD8"/>
    <w:rsid w:val="004112C4"/>
    <w:rsid w:val="00411F0E"/>
    <w:rsid w:val="00412E4D"/>
    <w:rsid w:val="00412EB8"/>
    <w:rsid w:val="0041365E"/>
    <w:rsid w:val="00413EAB"/>
    <w:rsid w:val="00414067"/>
    <w:rsid w:val="004140EB"/>
    <w:rsid w:val="0041472E"/>
    <w:rsid w:val="004152FF"/>
    <w:rsid w:val="004157AB"/>
    <w:rsid w:val="004169A7"/>
    <w:rsid w:val="00416C7F"/>
    <w:rsid w:val="00416EB4"/>
    <w:rsid w:val="00416FC9"/>
    <w:rsid w:val="0041731D"/>
    <w:rsid w:val="00417AA0"/>
    <w:rsid w:val="00420011"/>
    <w:rsid w:val="004202A5"/>
    <w:rsid w:val="004204B6"/>
    <w:rsid w:val="00420705"/>
    <w:rsid w:val="0042092A"/>
    <w:rsid w:val="004212A8"/>
    <w:rsid w:val="004214F8"/>
    <w:rsid w:val="0042163C"/>
    <w:rsid w:val="004218A7"/>
    <w:rsid w:val="00421E57"/>
    <w:rsid w:val="00421E5B"/>
    <w:rsid w:val="00421FCE"/>
    <w:rsid w:val="00422070"/>
    <w:rsid w:val="0042229C"/>
    <w:rsid w:val="00422539"/>
    <w:rsid w:val="00422A1D"/>
    <w:rsid w:val="00422B7A"/>
    <w:rsid w:val="00422F08"/>
    <w:rsid w:val="00423125"/>
    <w:rsid w:val="00423267"/>
    <w:rsid w:val="00424118"/>
    <w:rsid w:val="004241A5"/>
    <w:rsid w:val="0042513A"/>
    <w:rsid w:val="00425338"/>
    <w:rsid w:val="004256F5"/>
    <w:rsid w:val="00426177"/>
    <w:rsid w:val="00427484"/>
    <w:rsid w:val="00427F10"/>
    <w:rsid w:val="0043019D"/>
    <w:rsid w:val="00430579"/>
    <w:rsid w:val="00430E9C"/>
    <w:rsid w:val="0043144C"/>
    <w:rsid w:val="00431454"/>
    <w:rsid w:val="00431A83"/>
    <w:rsid w:val="00432090"/>
    <w:rsid w:val="00432256"/>
    <w:rsid w:val="004323E2"/>
    <w:rsid w:val="00432949"/>
    <w:rsid w:val="00432B05"/>
    <w:rsid w:val="00432BDA"/>
    <w:rsid w:val="00432DC4"/>
    <w:rsid w:val="004333AD"/>
    <w:rsid w:val="00433761"/>
    <w:rsid w:val="00434F9D"/>
    <w:rsid w:val="00435378"/>
    <w:rsid w:val="004355DB"/>
    <w:rsid w:val="004356C6"/>
    <w:rsid w:val="00435A91"/>
    <w:rsid w:val="00435FCE"/>
    <w:rsid w:val="00436C45"/>
    <w:rsid w:val="004373D6"/>
    <w:rsid w:val="004376F0"/>
    <w:rsid w:val="004402BE"/>
    <w:rsid w:val="00440342"/>
    <w:rsid w:val="004404A9"/>
    <w:rsid w:val="00440612"/>
    <w:rsid w:val="00440627"/>
    <w:rsid w:val="004410BA"/>
    <w:rsid w:val="004411D4"/>
    <w:rsid w:val="0044140B"/>
    <w:rsid w:val="00441416"/>
    <w:rsid w:val="00441960"/>
    <w:rsid w:val="004419A3"/>
    <w:rsid w:val="00441E3A"/>
    <w:rsid w:val="004422DC"/>
    <w:rsid w:val="00442DDB"/>
    <w:rsid w:val="004435B0"/>
    <w:rsid w:val="00443894"/>
    <w:rsid w:val="004445AF"/>
    <w:rsid w:val="00444F33"/>
    <w:rsid w:val="00445C20"/>
    <w:rsid w:val="004460E2"/>
    <w:rsid w:val="004467AB"/>
    <w:rsid w:val="004468CD"/>
    <w:rsid w:val="00447E7A"/>
    <w:rsid w:val="00447F3D"/>
    <w:rsid w:val="00450441"/>
    <w:rsid w:val="004504EF"/>
    <w:rsid w:val="004509AA"/>
    <w:rsid w:val="00450B4B"/>
    <w:rsid w:val="0045131B"/>
    <w:rsid w:val="004515BF"/>
    <w:rsid w:val="00452F6C"/>
    <w:rsid w:val="004532E4"/>
    <w:rsid w:val="004537C4"/>
    <w:rsid w:val="004537F1"/>
    <w:rsid w:val="00453D94"/>
    <w:rsid w:val="0045433E"/>
    <w:rsid w:val="00454D20"/>
    <w:rsid w:val="00454D37"/>
    <w:rsid w:val="0045519B"/>
    <w:rsid w:val="004560AF"/>
    <w:rsid w:val="00456733"/>
    <w:rsid w:val="0045717F"/>
    <w:rsid w:val="00457780"/>
    <w:rsid w:val="0045792C"/>
    <w:rsid w:val="00457A6E"/>
    <w:rsid w:val="00457BCE"/>
    <w:rsid w:val="00457E33"/>
    <w:rsid w:val="004607AE"/>
    <w:rsid w:val="00460A8E"/>
    <w:rsid w:val="00460CE1"/>
    <w:rsid w:val="00460ED9"/>
    <w:rsid w:val="004612E9"/>
    <w:rsid w:val="00461622"/>
    <w:rsid w:val="00462578"/>
    <w:rsid w:val="00462704"/>
    <w:rsid w:val="00462AF4"/>
    <w:rsid w:val="00462E62"/>
    <w:rsid w:val="00463593"/>
    <w:rsid w:val="00463674"/>
    <w:rsid w:val="00463C6D"/>
    <w:rsid w:val="004643A9"/>
    <w:rsid w:val="00464683"/>
    <w:rsid w:val="0046518E"/>
    <w:rsid w:val="004653ED"/>
    <w:rsid w:val="00465710"/>
    <w:rsid w:val="00465BEF"/>
    <w:rsid w:val="00465F90"/>
    <w:rsid w:val="00466126"/>
    <w:rsid w:val="004668EC"/>
    <w:rsid w:val="00466E11"/>
    <w:rsid w:val="004670E9"/>
    <w:rsid w:val="00467670"/>
    <w:rsid w:val="004679DE"/>
    <w:rsid w:val="00467B53"/>
    <w:rsid w:val="004703AF"/>
    <w:rsid w:val="004707C1"/>
    <w:rsid w:val="00470CA6"/>
    <w:rsid w:val="004714C2"/>
    <w:rsid w:val="004718BF"/>
    <w:rsid w:val="00471EE7"/>
    <w:rsid w:val="00472174"/>
    <w:rsid w:val="004722DC"/>
    <w:rsid w:val="004730CB"/>
    <w:rsid w:val="00473587"/>
    <w:rsid w:val="004735BA"/>
    <w:rsid w:val="00473ABD"/>
    <w:rsid w:val="00473D1A"/>
    <w:rsid w:val="00473E91"/>
    <w:rsid w:val="004743C7"/>
    <w:rsid w:val="00474F13"/>
    <w:rsid w:val="004752B3"/>
    <w:rsid w:val="004755A2"/>
    <w:rsid w:val="004757F0"/>
    <w:rsid w:val="004758DA"/>
    <w:rsid w:val="00475939"/>
    <w:rsid w:val="00475F28"/>
    <w:rsid w:val="00477683"/>
    <w:rsid w:val="00477704"/>
    <w:rsid w:val="0048022C"/>
    <w:rsid w:val="00480BE2"/>
    <w:rsid w:val="00480E74"/>
    <w:rsid w:val="00480F4E"/>
    <w:rsid w:val="0048143A"/>
    <w:rsid w:val="004827CC"/>
    <w:rsid w:val="00483065"/>
    <w:rsid w:val="0048321A"/>
    <w:rsid w:val="00483517"/>
    <w:rsid w:val="0048363B"/>
    <w:rsid w:val="004836EB"/>
    <w:rsid w:val="004836EC"/>
    <w:rsid w:val="00483715"/>
    <w:rsid w:val="004837D7"/>
    <w:rsid w:val="0048433B"/>
    <w:rsid w:val="00484D05"/>
    <w:rsid w:val="004850C8"/>
    <w:rsid w:val="00485538"/>
    <w:rsid w:val="00485631"/>
    <w:rsid w:val="0048580F"/>
    <w:rsid w:val="00485ABB"/>
    <w:rsid w:val="00485B7A"/>
    <w:rsid w:val="00485CCA"/>
    <w:rsid w:val="00485EA5"/>
    <w:rsid w:val="00485FAF"/>
    <w:rsid w:val="004866B3"/>
    <w:rsid w:val="00486B9D"/>
    <w:rsid w:val="00486BF5"/>
    <w:rsid w:val="004876FA"/>
    <w:rsid w:val="00487744"/>
    <w:rsid w:val="004877D9"/>
    <w:rsid w:val="004878A4"/>
    <w:rsid w:val="00487DD2"/>
    <w:rsid w:val="00487DDF"/>
    <w:rsid w:val="00487E1D"/>
    <w:rsid w:val="00487F19"/>
    <w:rsid w:val="00490267"/>
    <w:rsid w:val="0049030D"/>
    <w:rsid w:val="00490700"/>
    <w:rsid w:val="00490878"/>
    <w:rsid w:val="00490BD3"/>
    <w:rsid w:val="00490E9F"/>
    <w:rsid w:val="004911A9"/>
    <w:rsid w:val="00491929"/>
    <w:rsid w:val="00492169"/>
    <w:rsid w:val="0049252E"/>
    <w:rsid w:val="00492628"/>
    <w:rsid w:val="00492859"/>
    <w:rsid w:val="00492ADD"/>
    <w:rsid w:val="00492B4B"/>
    <w:rsid w:val="00492D9A"/>
    <w:rsid w:val="00493038"/>
    <w:rsid w:val="004931D0"/>
    <w:rsid w:val="004931F7"/>
    <w:rsid w:val="004937E3"/>
    <w:rsid w:val="004946D6"/>
    <w:rsid w:val="0049539A"/>
    <w:rsid w:val="00495AE6"/>
    <w:rsid w:val="00496032"/>
    <w:rsid w:val="00496101"/>
    <w:rsid w:val="0049655D"/>
    <w:rsid w:val="004969F8"/>
    <w:rsid w:val="004A091A"/>
    <w:rsid w:val="004A0CBA"/>
    <w:rsid w:val="004A1423"/>
    <w:rsid w:val="004A1A8F"/>
    <w:rsid w:val="004A2036"/>
    <w:rsid w:val="004A220A"/>
    <w:rsid w:val="004A27DA"/>
    <w:rsid w:val="004A2F11"/>
    <w:rsid w:val="004A3077"/>
    <w:rsid w:val="004A3809"/>
    <w:rsid w:val="004A3834"/>
    <w:rsid w:val="004A3FE6"/>
    <w:rsid w:val="004A41AB"/>
    <w:rsid w:val="004A4862"/>
    <w:rsid w:val="004A527D"/>
    <w:rsid w:val="004A52EE"/>
    <w:rsid w:val="004A5488"/>
    <w:rsid w:val="004A5E79"/>
    <w:rsid w:val="004A6553"/>
    <w:rsid w:val="004A676B"/>
    <w:rsid w:val="004A6EAF"/>
    <w:rsid w:val="004A6F38"/>
    <w:rsid w:val="004A71AF"/>
    <w:rsid w:val="004A7340"/>
    <w:rsid w:val="004A76A9"/>
    <w:rsid w:val="004A7F9F"/>
    <w:rsid w:val="004B003D"/>
    <w:rsid w:val="004B06C1"/>
    <w:rsid w:val="004B0D04"/>
    <w:rsid w:val="004B0EAC"/>
    <w:rsid w:val="004B12BE"/>
    <w:rsid w:val="004B1345"/>
    <w:rsid w:val="004B184E"/>
    <w:rsid w:val="004B198B"/>
    <w:rsid w:val="004B1F47"/>
    <w:rsid w:val="004B252D"/>
    <w:rsid w:val="004B27F8"/>
    <w:rsid w:val="004B2A29"/>
    <w:rsid w:val="004B2C0D"/>
    <w:rsid w:val="004B35F5"/>
    <w:rsid w:val="004B422D"/>
    <w:rsid w:val="004B43B5"/>
    <w:rsid w:val="004B50AF"/>
    <w:rsid w:val="004B56C5"/>
    <w:rsid w:val="004B5812"/>
    <w:rsid w:val="004B5937"/>
    <w:rsid w:val="004B6245"/>
    <w:rsid w:val="004B6310"/>
    <w:rsid w:val="004B65B1"/>
    <w:rsid w:val="004B7743"/>
    <w:rsid w:val="004C0211"/>
    <w:rsid w:val="004C0791"/>
    <w:rsid w:val="004C08D1"/>
    <w:rsid w:val="004C0D55"/>
    <w:rsid w:val="004C1563"/>
    <w:rsid w:val="004C2CFD"/>
    <w:rsid w:val="004C2DBC"/>
    <w:rsid w:val="004C2E84"/>
    <w:rsid w:val="004C39B5"/>
    <w:rsid w:val="004C4592"/>
    <w:rsid w:val="004C45AE"/>
    <w:rsid w:val="004C509C"/>
    <w:rsid w:val="004C5598"/>
    <w:rsid w:val="004C66A4"/>
    <w:rsid w:val="004C69C7"/>
    <w:rsid w:val="004C6B9F"/>
    <w:rsid w:val="004C6CF5"/>
    <w:rsid w:val="004C70F7"/>
    <w:rsid w:val="004C7985"/>
    <w:rsid w:val="004D0206"/>
    <w:rsid w:val="004D02A8"/>
    <w:rsid w:val="004D0BD7"/>
    <w:rsid w:val="004D101E"/>
    <w:rsid w:val="004D160B"/>
    <w:rsid w:val="004D1BB4"/>
    <w:rsid w:val="004D1CA6"/>
    <w:rsid w:val="004D21C5"/>
    <w:rsid w:val="004D275C"/>
    <w:rsid w:val="004D2854"/>
    <w:rsid w:val="004D2A1A"/>
    <w:rsid w:val="004D2A26"/>
    <w:rsid w:val="004D2FF2"/>
    <w:rsid w:val="004D3C79"/>
    <w:rsid w:val="004D4174"/>
    <w:rsid w:val="004D42E9"/>
    <w:rsid w:val="004D4640"/>
    <w:rsid w:val="004D4730"/>
    <w:rsid w:val="004D4DA6"/>
    <w:rsid w:val="004D5368"/>
    <w:rsid w:val="004D559D"/>
    <w:rsid w:val="004D58E2"/>
    <w:rsid w:val="004D6024"/>
    <w:rsid w:val="004D6095"/>
    <w:rsid w:val="004D63DE"/>
    <w:rsid w:val="004D6504"/>
    <w:rsid w:val="004D6549"/>
    <w:rsid w:val="004D66D5"/>
    <w:rsid w:val="004D6F93"/>
    <w:rsid w:val="004D71A7"/>
    <w:rsid w:val="004E0B4A"/>
    <w:rsid w:val="004E1532"/>
    <w:rsid w:val="004E1CB0"/>
    <w:rsid w:val="004E1DD8"/>
    <w:rsid w:val="004E2296"/>
    <w:rsid w:val="004E25E6"/>
    <w:rsid w:val="004E2C29"/>
    <w:rsid w:val="004E3048"/>
    <w:rsid w:val="004E3526"/>
    <w:rsid w:val="004E3F6A"/>
    <w:rsid w:val="004E496A"/>
    <w:rsid w:val="004E49EB"/>
    <w:rsid w:val="004E4EA3"/>
    <w:rsid w:val="004E5271"/>
    <w:rsid w:val="004E58AE"/>
    <w:rsid w:val="004E5A40"/>
    <w:rsid w:val="004E5C21"/>
    <w:rsid w:val="004E620E"/>
    <w:rsid w:val="004E6251"/>
    <w:rsid w:val="004E6400"/>
    <w:rsid w:val="004E6958"/>
    <w:rsid w:val="004E6D7F"/>
    <w:rsid w:val="004E6E38"/>
    <w:rsid w:val="004E70A3"/>
    <w:rsid w:val="004E7342"/>
    <w:rsid w:val="004E7508"/>
    <w:rsid w:val="004E7AA5"/>
    <w:rsid w:val="004F0072"/>
    <w:rsid w:val="004F014E"/>
    <w:rsid w:val="004F07EF"/>
    <w:rsid w:val="004F07F8"/>
    <w:rsid w:val="004F0BA4"/>
    <w:rsid w:val="004F0DFD"/>
    <w:rsid w:val="004F0FDA"/>
    <w:rsid w:val="004F1891"/>
    <w:rsid w:val="004F1C97"/>
    <w:rsid w:val="004F1D57"/>
    <w:rsid w:val="004F2213"/>
    <w:rsid w:val="004F32FE"/>
    <w:rsid w:val="004F3A66"/>
    <w:rsid w:val="004F458F"/>
    <w:rsid w:val="004F4D33"/>
    <w:rsid w:val="004F5AFC"/>
    <w:rsid w:val="004F5F53"/>
    <w:rsid w:val="004F7130"/>
    <w:rsid w:val="004F7627"/>
    <w:rsid w:val="004F7754"/>
    <w:rsid w:val="004F7806"/>
    <w:rsid w:val="004F7DB2"/>
    <w:rsid w:val="004F7DC8"/>
    <w:rsid w:val="004F7E97"/>
    <w:rsid w:val="00500014"/>
    <w:rsid w:val="00500798"/>
    <w:rsid w:val="005007D7"/>
    <w:rsid w:val="00500C03"/>
    <w:rsid w:val="00500FFE"/>
    <w:rsid w:val="00501B38"/>
    <w:rsid w:val="00501BA8"/>
    <w:rsid w:val="00501DEE"/>
    <w:rsid w:val="00501F97"/>
    <w:rsid w:val="00502736"/>
    <w:rsid w:val="00503133"/>
    <w:rsid w:val="00503943"/>
    <w:rsid w:val="0050460B"/>
    <w:rsid w:val="005046A2"/>
    <w:rsid w:val="00504A64"/>
    <w:rsid w:val="00505009"/>
    <w:rsid w:val="00505053"/>
    <w:rsid w:val="0050525F"/>
    <w:rsid w:val="0050558C"/>
    <w:rsid w:val="005056E9"/>
    <w:rsid w:val="00505C91"/>
    <w:rsid w:val="0050665B"/>
    <w:rsid w:val="00506BE7"/>
    <w:rsid w:val="00506C90"/>
    <w:rsid w:val="00506E67"/>
    <w:rsid w:val="00507350"/>
    <w:rsid w:val="0050749F"/>
    <w:rsid w:val="00507D85"/>
    <w:rsid w:val="00510691"/>
    <w:rsid w:val="00510A5A"/>
    <w:rsid w:val="00511A8B"/>
    <w:rsid w:val="00511B03"/>
    <w:rsid w:val="00511B08"/>
    <w:rsid w:val="005123FD"/>
    <w:rsid w:val="00512EC2"/>
    <w:rsid w:val="00513323"/>
    <w:rsid w:val="005135CD"/>
    <w:rsid w:val="00513710"/>
    <w:rsid w:val="00513974"/>
    <w:rsid w:val="00514462"/>
    <w:rsid w:val="00514898"/>
    <w:rsid w:val="00514CA3"/>
    <w:rsid w:val="00514F73"/>
    <w:rsid w:val="005155F9"/>
    <w:rsid w:val="00515872"/>
    <w:rsid w:val="00515A59"/>
    <w:rsid w:val="00515D89"/>
    <w:rsid w:val="005160C2"/>
    <w:rsid w:val="00516855"/>
    <w:rsid w:val="00517715"/>
    <w:rsid w:val="00517A2B"/>
    <w:rsid w:val="00517E47"/>
    <w:rsid w:val="005200A8"/>
    <w:rsid w:val="00520BCB"/>
    <w:rsid w:val="00520C7E"/>
    <w:rsid w:val="00520D37"/>
    <w:rsid w:val="00520DF5"/>
    <w:rsid w:val="00520F55"/>
    <w:rsid w:val="0052113E"/>
    <w:rsid w:val="00521223"/>
    <w:rsid w:val="0052156E"/>
    <w:rsid w:val="0052242C"/>
    <w:rsid w:val="0052273B"/>
    <w:rsid w:val="00524613"/>
    <w:rsid w:val="00524A9E"/>
    <w:rsid w:val="00524D3A"/>
    <w:rsid w:val="00525D35"/>
    <w:rsid w:val="0052606A"/>
    <w:rsid w:val="0052662B"/>
    <w:rsid w:val="0052739C"/>
    <w:rsid w:val="0052754E"/>
    <w:rsid w:val="0052759E"/>
    <w:rsid w:val="00527991"/>
    <w:rsid w:val="005300A2"/>
    <w:rsid w:val="0053045A"/>
    <w:rsid w:val="005307C7"/>
    <w:rsid w:val="00530936"/>
    <w:rsid w:val="00530A25"/>
    <w:rsid w:val="00530AD6"/>
    <w:rsid w:val="00531119"/>
    <w:rsid w:val="005323CD"/>
    <w:rsid w:val="00532641"/>
    <w:rsid w:val="00532668"/>
    <w:rsid w:val="005327C6"/>
    <w:rsid w:val="005331F3"/>
    <w:rsid w:val="005332E4"/>
    <w:rsid w:val="005334ED"/>
    <w:rsid w:val="00534491"/>
    <w:rsid w:val="00534817"/>
    <w:rsid w:val="005348B0"/>
    <w:rsid w:val="00534B4B"/>
    <w:rsid w:val="00534BD8"/>
    <w:rsid w:val="00534EE4"/>
    <w:rsid w:val="005356F7"/>
    <w:rsid w:val="00536733"/>
    <w:rsid w:val="00536ACB"/>
    <w:rsid w:val="00537026"/>
    <w:rsid w:val="005375BF"/>
    <w:rsid w:val="00537743"/>
    <w:rsid w:val="00540479"/>
    <w:rsid w:val="00540DA6"/>
    <w:rsid w:val="00540DC4"/>
    <w:rsid w:val="00540F19"/>
    <w:rsid w:val="00540FEF"/>
    <w:rsid w:val="00541085"/>
    <w:rsid w:val="0054137B"/>
    <w:rsid w:val="00541A7B"/>
    <w:rsid w:val="00541D4C"/>
    <w:rsid w:val="00541F09"/>
    <w:rsid w:val="005423EF"/>
    <w:rsid w:val="00542671"/>
    <w:rsid w:val="00542881"/>
    <w:rsid w:val="00542B69"/>
    <w:rsid w:val="00542C74"/>
    <w:rsid w:val="00542D99"/>
    <w:rsid w:val="00543052"/>
    <w:rsid w:val="0054332C"/>
    <w:rsid w:val="00543416"/>
    <w:rsid w:val="00544018"/>
    <w:rsid w:val="00544818"/>
    <w:rsid w:val="00545EC1"/>
    <w:rsid w:val="00546938"/>
    <w:rsid w:val="00547364"/>
    <w:rsid w:val="005475DD"/>
    <w:rsid w:val="0055021A"/>
    <w:rsid w:val="005502F3"/>
    <w:rsid w:val="00550550"/>
    <w:rsid w:val="00550563"/>
    <w:rsid w:val="00550C78"/>
    <w:rsid w:val="0055154F"/>
    <w:rsid w:val="00551602"/>
    <w:rsid w:val="00551B0C"/>
    <w:rsid w:val="00551DB1"/>
    <w:rsid w:val="0055205E"/>
    <w:rsid w:val="00552AD6"/>
    <w:rsid w:val="0055303C"/>
    <w:rsid w:val="00553536"/>
    <w:rsid w:val="00553B7C"/>
    <w:rsid w:val="00554450"/>
    <w:rsid w:val="00554C94"/>
    <w:rsid w:val="00555240"/>
    <w:rsid w:val="005558F8"/>
    <w:rsid w:val="00555A28"/>
    <w:rsid w:val="005565E5"/>
    <w:rsid w:val="005567A4"/>
    <w:rsid w:val="005568FB"/>
    <w:rsid w:val="00556F46"/>
    <w:rsid w:val="00557F24"/>
    <w:rsid w:val="0056107E"/>
    <w:rsid w:val="005610C7"/>
    <w:rsid w:val="005611B0"/>
    <w:rsid w:val="005619BD"/>
    <w:rsid w:val="00561B9F"/>
    <w:rsid w:val="0056221F"/>
    <w:rsid w:val="005622B5"/>
    <w:rsid w:val="00562D19"/>
    <w:rsid w:val="00563236"/>
    <w:rsid w:val="00563644"/>
    <w:rsid w:val="0056473E"/>
    <w:rsid w:val="00564D8C"/>
    <w:rsid w:val="00565A02"/>
    <w:rsid w:val="00565FD8"/>
    <w:rsid w:val="00567F85"/>
    <w:rsid w:val="0057018F"/>
    <w:rsid w:val="0057066A"/>
    <w:rsid w:val="00570851"/>
    <w:rsid w:val="005712CA"/>
    <w:rsid w:val="00571712"/>
    <w:rsid w:val="00572FAA"/>
    <w:rsid w:val="005731EF"/>
    <w:rsid w:val="005734E1"/>
    <w:rsid w:val="00573ACB"/>
    <w:rsid w:val="005741D1"/>
    <w:rsid w:val="005743C2"/>
    <w:rsid w:val="0057455A"/>
    <w:rsid w:val="00574650"/>
    <w:rsid w:val="00574862"/>
    <w:rsid w:val="005749E7"/>
    <w:rsid w:val="00574EEF"/>
    <w:rsid w:val="005752C0"/>
    <w:rsid w:val="0057554A"/>
    <w:rsid w:val="00575E1E"/>
    <w:rsid w:val="00576831"/>
    <w:rsid w:val="005769AE"/>
    <w:rsid w:val="00576DFF"/>
    <w:rsid w:val="00576FAE"/>
    <w:rsid w:val="005778AA"/>
    <w:rsid w:val="00577BE0"/>
    <w:rsid w:val="00577F3A"/>
    <w:rsid w:val="0058008C"/>
    <w:rsid w:val="005813BE"/>
    <w:rsid w:val="0058141B"/>
    <w:rsid w:val="00581943"/>
    <w:rsid w:val="00581962"/>
    <w:rsid w:val="005819E0"/>
    <w:rsid w:val="005823C4"/>
    <w:rsid w:val="005827B4"/>
    <w:rsid w:val="005827BF"/>
    <w:rsid w:val="00582C17"/>
    <w:rsid w:val="00582DEB"/>
    <w:rsid w:val="00582FE1"/>
    <w:rsid w:val="00583083"/>
    <w:rsid w:val="00583567"/>
    <w:rsid w:val="00584258"/>
    <w:rsid w:val="00584512"/>
    <w:rsid w:val="00585307"/>
    <w:rsid w:val="00585FA4"/>
    <w:rsid w:val="00586654"/>
    <w:rsid w:val="00586FA6"/>
    <w:rsid w:val="005877E9"/>
    <w:rsid w:val="00587AAA"/>
    <w:rsid w:val="005900A7"/>
    <w:rsid w:val="005903BD"/>
    <w:rsid w:val="005906C8"/>
    <w:rsid w:val="00590C84"/>
    <w:rsid w:val="00590D43"/>
    <w:rsid w:val="00590F7C"/>
    <w:rsid w:val="00590F98"/>
    <w:rsid w:val="0059159F"/>
    <w:rsid w:val="0059230A"/>
    <w:rsid w:val="00592624"/>
    <w:rsid w:val="005926CD"/>
    <w:rsid w:val="00593240"/>
    <w:rsid w:val="005932D5"/>
    <w:rsid w:val="00593B4B"/>
    <w:rsid w:val="00593DCB"/>
    <w:rsid w:val="0059445A"/>
    <w:rsid w:val="005951F8"/>
    <w:rsid w:val="005954D0"/>
    <w:rsid w:val="0059563F"/>
    <w:rsid w:val="005958C6"/>
    <w:rsid w:val="00596179"/>
    <w:rsid w:val="005962F3"/>
    <w:rsid w:val="00596339"/>
    <w:rsid w:val="005969C9"/>
    <w:rsid w:val="00596BC5"/>
    <w:rsid w:val="00597A89"/>
    <w:rsid w:val="005A007C"/>
    <w:rsid w:val="005A0F5B"/>
    <w:rsid w:val="005A0FDE"/>
    <w:rsid w:val="005A14D3"/>
    <w:rsid w:val="005A1882"/>
    <w:rsid w:val="005A19A5"/>
    <w:rsid w:val="005A1A6C"/>
    <w:rsid w:val="005A22C6"/>
    <w:rsid w:val="005A23A5"/>
    <w:rsid w:val="005A2502"/>
    <w:rsid w:val="005A269F"/>
    <w:rsid w:val="005A2913"/>
    <w:rsid w:val="005A2F74"/>
    <w:rsid w:val="005A3315"/>
    <w:rsid w:val="005A341B"/>
    <w:rsid w:val="005A43FB"/>
    <w:rsid w:val="005A4834"/>
    <w:rsid w:val="005A48D0"/>
    <w:rsid w:val="005A57FA"/>
    <w:rsid w:val="005A5C8A"/>
    <w:rsid w:val="005A5D3B"/>
    <w:rsid w:val="005A60B4"/>
    <w:rsid w:val="005A6218"/>
    <w:rsid w:val="005A6517"/>
    <w:rsid w:val="005A6842"/>
    <w:rsid w:val="005A6BB9"/>
    <w:rsid w:val="005A7272"/>
    <w:rsid w:val="005A73B7"/>
    <w:rsid w:val="005A7675"/>
    <w:rsid w:val="005A77B0"/>
    <w:rsid w:val="005B040D"/>
    <w:rsid w:val="005B09CB"/>
    <w:rsid w:val="005B0C9E"/>
    <w:rsid w:val="005B0E28"/>
    <w:rsid w:val="005B1659"/>
    <w:rsid w:val="005B182B"/>
    <w:rsid w:val="005B1BF0"/>
    <w:rsid w:val="005B27B3"/>
    <w:rsid w:val="005B2817"/>
    <w:rsid w:val="005B2E6E"/>
    <w:rsid w:val="005B3056"/>
    <w:rsid w:val="005B3145"/>
    <w:rsid w:val="005B34A6"/>
    <w:rsid w:val="005B37E9"/>
    <w:rsid w:val="005B3FA3"/>
    <w:rsid w:val="005B4719"/>
    <w:rsid w:val="005B477A"/>
    <w:rsid w:val="005B4902"/>
    <w:rsid w:val="005B547B"/>
    <w:rsid w:val="005B555F"/>
    <w:rsid w:val="005B55BF"/>
    <w:rsid w:val="005B6BE7"/>
    <w:rsid w:val="005B770C"/>
    <w:rsid w:val="005B7ED2"/>
    <w:rsid w:val="005C07DE"/>
    <w:rsid w:val="005C0B92"/>
    <w:rsid w:val="005C0F60"/>
    <w:rsid w:val="005C104C"/>
    <w:rsid w:val="005C12F9"/>
    <w:rsid w:val="005C17B5"/>
    <w:rsid w:val="005C20E6"/>
    <w:rsid w:val="005C22D0"/>
    <w:rsid w:val="005C2F71"/>
    <w:rsid w:val="005C4067"/>
    <w:rsid w:val="005C41A4"/>
    <w:rsid w:val="005C42D9"/>
    <w:rsid w:val="005C4458"/>
    <w:rsid w:val="005C4B04"/>
    <w:rsid w:val="005C4DC0"/>
    <w:rsid w:val="005C51F9"/>
    <w:rsid w:val="005C6591"/>
    <w:rsid w:val="005C66F3"/>
    <w:rsid w:val="005C6DB6"/>
    <w:rsid w:val="005C6EB5"/>
    <w:rsid w:val="005C706A"/>
    <w:rsid w:val="005C728A"/>
    <w:rsid w:val="005C7D05"/>
    <w:rsid w:val="005D05F2"/>
    <w:rsid w:val="005D073A"/>
    <w:rsid w:val="005D0FF4"/>
    <w:rsid w:val="005D1526"/>
    <w:rsid w:val="005D1631"/>
    <w:rsid w:val="005D1ABF"/>
    <w:rsid w:val="005D1FFC"/>
    <w:rsid w:val="005D219E"/>
    <w:rsid w:val="005D3549"/>
    <w:rsid w:val="005D39D6"/>
    <w:rsid w:val="005D3F25"/>
    <w:rsid w:val="005D3FD5"/>
    <w:rsid w:val="005D3FDF"/>
    <w:rsid w:val="005D4982"/>
    <w:rsid w:val="005D4FE2"/>
    <w:rsid w:val="005D674E"/>
    <w:rsid w:val="005D6888"/>
    <w:rsid w:val="005D693D"/>
    <w:rsid w:val="005D6D40"/>
    <w:rsid w:val="005D6EE0"/>
    <w:rsid w:val="005D6F24"/>
    <w:rsid w:val="005D70B3"/>
    <w:rsid w:val="005D73A0"/>
    <w:rsid w:val="005D7542"/>
    <w:rsid w:val="005D786C"/>
    <w:rsid w:val="005D7E0F"/>
    <w:rsid w:val="005D7FDE"/>
    <w:rsid w:val="005E056B"/>
    <w:rsid w:val="005E0A9B"/>
    <w:rsid w:val="005E0D8E"/>
    <w:rsid w:val="005E1768"/>
    <w:rsid w:val="005E17F0"/>
    <w:rsid w:val="005E1B4D"/>
    <w:rsid w:val="005E1CD8"/>
    <w:rsid w:val="005E1FEC"/>
    <w:rsid w:val="005E2DB4"/>
    <w:rsid w:val="005E3531"/>
    <w:rsid w:val="005E361D"/>
    <w:rsid w:val="005E3993"/>
    <w:rsid w:val="005E403D"/>
    <w:rsid w:val="005E4CEF"/>
    <w:rsid w:val="005E5874"/>
    <w:rsid w:val="005E63A1"/>
    <w:rsid w:val="005E676A"/>
    <w:rsid w:val="005E690A"/>
    <w:rsid w:val="005E6AAE"/>
    <w:rsid w:val="005E6BF5"/>
    <w:rsid w:val="005E7167"/>
    <w:rsid w:val="005E7429"/>
    <w:rsid w:val="005E7668"/>
    <w:rsid w:val="005E7B76"/>
    <w:rsid w:val="005E7DFA"/>
    <w:rsid w:val="005E7F80"/>
    <w:rsid w:val="005F0112"/>
    <w:rsid w:val="005F0807"/>
    <w:rsid w:val="005F0810"/>
    <w:rsid w:val="005F1065"/>
    <w:rsid w:val="005F123A"/>
    <w:rsid w:val="005F158D"/>
    <w:rsid w:val="005F1981"/>
    <w:rsid w:val="005F207F"/>
    <w:rsid w:val="005F2517"/>
    <w:rsid w:val="005F2E79"/>
    <w:rsid w:val="005F34FA"/>
    <w:rsid w:val="005F3C79"/>
    <w:rsid w:val="005F3EAE"/>
    <w:rsid w:val="005F4997"/>
    <w:rsid w:val="005F5AEA"/>
    <w:rsid w:val="005F61F3"/>
    <w:rsid w:val="005F6917"/>
    <w:rsid w:val="005F7851"/>
    <w:rsid w:val="005F79A6"/>
    <w:rsid w:val="006009C0"/>
    <w:rsid w:val="00600A16"/>
    <w:rsid w:val="00600FF9"/>
    <w:rsid w:val="00601170"/>
    <w:rsid w:val="0060127B"/>
    <w:rsid w:val="006027D1"/>
    <w:rsid w:val="00602804"/>
    <w:rsid w:val="006028D6"/>
    <w:rsid w:val="00602D1B"/>
    <w:rsid w:val="0060328B"/>
    <w:rsid w:val="00603495"/>
    <w:rsid w:val="00603DCB"/>
    <w:rsid w:val="00603F11"/>
    <w:rsid w:val="00604206"/>
    <w:rsid w:val="00604465"/>
    <w:rsid w:val="00604576"/>
    <w:rsid w:val="00605F01"/>
    <w:rsid w:val="006063F3"/>
    <w:rsid w:val="00606933"/>
    <w:rsid w:val="00606A96"/>
    <w:rsid w:val="00606B17"/>
    <w:rsid w:val="00607528"/>
    <w:rsid w:val="00607906"/>
    <w:rsid w:val="0061032D"/>
    <w:rsid w:val="006109AC"/>
    <w:rsid w:val="00610ABB"/>
    <w:rsid w:val="00610EA6"/>
    <w:rsid w:val="006110BD"/>
    <w:rsid w:val="006113ED"/>
    <w:rsid w:val="00611465"/>
    <w:rsid w:val="00611945"/>
    <w:rsid w:val="006119E5"/>
    <w:rsid w:val="00611A8E"/>
    <w:rsid w:val="00612204"/>
    <w:rsid w:val="006126D1"/>
    <w:rsid w:val="00613232"/>
    <w:rsid w:val="00613254"/>
    <w:rsid w:val="00613379"/>
    <w:rsid w:val="006137CC"/>
    <w:rsid w:val="00613A60"/>
    <w:rsid w:val="00613CD3"/>
    <w:rsid w:val="00613DD0"/>
    <w:rsid w:val="00613E82"/>
    <w:rsid w:val="00614AE9"/>
    <w:rsid w:val="00614B31"/>
    <w:rsid w:val="00614E01"/>
    <w:rsid w:val="00615155"/>
    <w:rsid w:val="00615667"/>
    <w:rsid w:val="00616115"/>
    <w:rsid w:val="00617441"/>
    <w:rsid w:val="00617C3A"/>
    <w:rsid w:val="006200F7"/>
    <w:rsid w:val="0062080C"/>
    <w:rsid w:val="00620895"/>
    <w:rsid w:val="0062147A"/>
    <w:rsid w:val="006219BA"/>
    <w:rsid w:val="00621EF8"/>
    <w:rsid w:val="00621F25"/>
    <w:rsid w:val="00622347"/>
    <w:rsid w:val="00622AB6"/>
    <w:rsid w:val="00622BC8"/>
    <w:rsid w:val="006232FB"/>
    <w:rsid w:val="00623B69"/>
    <w:rsid w:val="006248C7"/>
    <w:rsid w:val="00624BDB"/>
    <w:rsid w:val="00624D0D"/>
    <w:rsid w:val="00624F0B"/>
    <w:rsid w:val="00624F41"/>
    <w:rsid w:val="00625A3A"/>
    <w:rsid w:val="006265DD"/>
    <w:rsid w:val="006265E2"/>
    <w:rsid w:val="006274D4"/>
    <w:rsid w:val="00627F8E"/>
    <w:rsid w:val="006301CB"/>
    <w:rsid w:val="00630D88"/>
    <w:rsid w:val="006318EE"/>
    <w:rsid w:val="00631C98"/>
    <w:rsid w:val="00631D3C"/>
    <w:rsid w:val="00631D3D"/>
    <w:rsid w:val="006327DC"/>
    <w:rsid w:val="0063280E"/>
    <w:rsid w:val="00632AD5"/>
    <w:rsid w:val="00632D35"/>
    <w:rsid w:val="006334C1"/>
    <w:rsid w:val="00633BA5"/>
    <w:rsid w:val="00633CFF"/>
    <w:rsid w:val="00633FBF"/>
    <w:rsid w:val="006340AE"/>
    <w:rsid w:val="006346CF"/>
    <w:rsid w:val="00634AEE"/>
    <w:rsid w:val="0063562F"/>
    <w:rsid w:val="00635F0E"/>
    <w:rsid w:val="00636530"/>
    <w:rsid w:val="00636AEE"/>
    <w:rsid w:val="00636CC0"/>
    <w:rsid w:val="0063750F"/>
    <w:rsid w:val="006376D5"/>
    <w:rsid w:val="006377CD"/>
    <w:rsid w:val="00637B4E"/>
    <w:rsid w:val="00637BE3"/>
    <w:rsid w:val="00637CEF"/>
    <w:rsid w:val="00637E66"/>
    <w:rsid w:val="00637E94"/>
    <w:rsid w:val="00637FBE"/>
    <w:rsid w:val="00640251"/>
    <w:rsid w:val="00640508"/>
    <w:rsid w:val="00640CB8"/>
    <w:rsid w:val="006415B7"/>
    <w:rsid w:val="006416D5"/>
    <w:rsid w:val="00641BB3"/>
    <w:rsid w:val="00641C90"/>
    <w:rsid w:val="006421C6"/>
    <w:rsid w:val="006430E5"/>
    <w:rsid w:val="00643C91"/>
    <w:rsid w:val="006443A9"/>
    <w:rsid w:val="00644E03"/>
    <w:rsid w:val="00644ECB"/>
    <w:rsid w:val="0064570F"/>
    <w:rsid w:val="00645A78"/>
    <w:rsid w:val="00645AA4"/>
    <w:rsid w:val="006465C9"/>
    <w:rsid w:val="00647847"/>
    <w:rsid w:val="00650AA3"/>
    <w:rsid w:val="00650B44"/>
    <w:rsid w:val="0065136B"/>
    <w:rsid w:val="006514FD"/>
    <w:rsid w:val="006515B2"/>
    <w:rsid w:val="00651C70"/>
    <w:rsid w:val="00651EB3"/>
    <w:rsid w:val="00652DBC"/>
    <w:rsid w:val="00652E75"/>
    <w:rsid w:val="0065314D"/>
    <w:rsid w:val="006538DD"/>
    <w:rsid w:val="00654965"/>
    <w:rsid w:val="00654998"/>
    <w:rsid w:val="00654E1D"/>
    <w:rsid w:val="00655989"/>
    <w:rsid w:val="006559EF"/>
    <w:rsid w:val="00655CA1"/>
    <w:rsid w:val="00656023"/>
    <w:rsid w:val="006564F3"/>
    <w:rsid w:val="00656E02"/>
    <w:rsid w:val="0066064B"/>
    <w:rsid w:val="00660C4A"/>
    <w:rsid w:val="0066161C"/>
    <w:rsid w:val="006618FB"/>
    <w:rsid w:val="00661A2E"/>
    <w:rsid w:val="00661E38"/>
    <w:rsid w:val="006629A9"/>
    <w:rsid w:val="00662A57"/>
    <w:rsid w:val="006632AF"/>
    <w:rsid w:val="00663426"/>
    <w:rsid w:val="00663A68"/>
    <w:rsid w:val="0066537E"/>
    <w:rsid w:val="006654FE"/>
    <w:rsid w:val="00665AB1"/>
    <w:rsid w:val="00665CE0"/>
    <w:rsid w:val="00666233"/>
    <w:rsid w:val="00666643"/>
    <w:rsid w:val="0066723C"/>
    <w:rsid w:val="00667463"/>
    <w:rsid w:val="006674AE"/>
    <w:rsid w:val="006675FE"/>
    <w:rsid w:val="0066779A"/>
    <w:rsid w:val="0067103B"/>
    <w:rsid w:val="006710B9"/>
    <w:rsid w:val="006716CF"/>
    <w:rsid w:val="00671DC6"/>
    <w:rsid w:val="00671FDF"/>
    <w:rsid w:val="006720A5"/>
    <w:rsid w:val="00672A2E"/>
    <w:rsid w:val="00672AF8"/>
    <w:rsid w:val="0067358C"/>
    <w:rsid w:val="00673DA2"/>
    <w:rsid w:val="006745D3"/>
    <w:rsid w:val="006747F3"/>
    <w:rsid w:val="00674CC0"/>
    <w:rsid w:val="006751D3"/>
    <w:rsid w:val="00675A11"/>
    <w:rsid w:val="00675BFD"/>
    <w:rsid w:val="0067607C"/>
    <w:rsid w:val="006772DD"/>
    <w:rsid w:val="006775A5"/>
    <w:rsid w:val="006776A2"/>
    <w:rsid w:val="00677EE6"/>
    <w:rsid w:val="006801D8"/>
    <w:rsid w:val="006803B6"/>
    <w:rsid w:val="006813DC"/>
    <w:rsid w:val="00681749"/>
    <w:rsid w:val="00681B48"/>
    <w:rsid w:val="00681E32"/>
    <w:rsid w:val="006824D3"/>
    <w:rsid w:val="00682C6C"/>
    <w:rsid w:val="00683397"/>
    <w:rsid w:val="00683B62"/>
    <w:rsid w:val="00684426"/>
    <w:rsid w:val="0068540C"/>
    <w:rsid w:val="0068562C"/>
    <w:rsid w:val="00685F2A"/>
    <w:rsid w:val="0068626F"/>
    <w:rsid w:val="006865D2"/>
    <w:rsid w:val="006866A5"/>
    <w:rsid w:val="00686C73"/>
    <w:rsid w:val="00686FA5"/>
    <w:rsid w:val="006902C8"/>
    <w:rsid w:val="00690547"/>
    <w:rsid w:val="00690A30"/>
    <w:rsid w:val="006910E5"/>
    <w:rsid w:val="006912D0"/>
    <w:rsid w:val="006917E2"/>
    <w:rsid w:val="00692D42"/>
    <w:rsid w:val="00692D59"/>
    <w:rsid w:val="00692ED8"/>
    <w:rsid w:val="006937B2"/>
    <w:rsid w:val="00693BEF"/>
    <w:rsid w:val="00693ED9"/>
    <w:rsid w:val="0069437C"/>
    <w:rsid w:val="00694554"/>
    <w:rsid w:val="00694DAC"/>
    <w:rsid w:val="006950E6"/>
    <w:rsid w:val="006951FB"/>
    <w:rsid w:val="00695279"/>
    <w:rsid w:val="00695517"/>
    <w:rsid w:val="0069558B"/>
    <w:rsid w:val="00695668"/>
    <w:rsid w:val="00695C09"/>
    <w:rsid w:val="00695DA7"/>
    <w:rsid w:val="00696207"/>
    <w:rsid w:val="00696307"/>
    <w:rsid w:val="00696581"/>
    <w:rsid w:val="00696D83"/>
    <w:rsid w:val="006976E5"/>
    <w:rsid w:val="00697798"/>
    <w:rsid w:val="006978F1"/>
    <w:rsid w:val="006A07EC"/>
    <w:rsid w:val="006A09F7"/>
    <w:rsid w:val="006A0ACD"/>
    <w:rsid w:val="006A0D69"/>
    <w:rsid w:val="006A0DEC"/>
    <w:rsid w:val="006A13F9"/>
    <w:rsid w:val="006A17CD"/>
    <w:rsid w:val="006A1948"/>
    <w:rsid w:val="006A1AF8"/>
    <w:rsid w:val="006A253D"/>
    <w:rsid w:val="006A281D"/>
    <w:rsid w:val="006A2958"/>
    <w:rsid w:val="006A2A70"/>
    <w:rsid w:val="006A2D85"/>
    <w:rsid w:val="006A3147"/>
    <w:rsid w:val="006A320A"/>
    <w:rsid w:val="006A3245"/>
    <w:rsid w:val="006A3716"/>
    <w:rsid w:val="006A3791"/>
    <w:rsid w:val="006A3B0B"/>
    <w:rsid w:val="006A3D83"/>
    <w:rsid w:val="006A448F"/>
    <w:rsid w:val="006A5AA5"/>
    <w:rsid w:val="006A5F20"/>
    <w:rsid w:val="006A6084"/>
    <w:rsid w:val="006A60E0"/>
    <w:rsid w:val="006A62E1"/>
    <w:rsid w:val="006A6310"/>
    <w:rsid w:val="006A6B6F"/>
    <w:rsid w:val="006B0B06"/>
    <w:rsid w:val="006B0B98"/>
    <w:rsid w:val="006B0F77"/>
    <w:rsid w:val="006B1888"/>
    <w:rsid w:val="006B21E4"/>
    <w:rsid w:val="006B33E7"/>
    <w:rsid w:val="006B3590"/>
    <w:rsid w:val="006B3F16"/>
    <w:rsid w:val="006B437F"/>
    <w:rsid w:val="006B478E"/>
    <w:rsid w:val="006B4924"/>
    <w:rsid w:val="006B4BF0"/>
    <w:rsid w:val="006B4CA0"/>
    <w:rsid w:val="006B5580"/>
    <w:rsid w:val="006B5646"/>
    <w:rsid w:val="006B5E51"/>
    <w:rsid w:val="006B7797"/>
    <w:rsid w:val="006B7890"/>
    <w:rsid w:val="006B7A44"/>
    <w:rsid w:val="006C0022"/>
    <w:rsid w:val="006C0406"/>
    <w:rsid w:val="006C077A"/>
    <w:rsid w:val="006C0AA1"/>
    <w:rsid w:val="006C0D57"/>
    <w:rsid w:val="006C1466"/>
    <w:rsid w:val="006C1893"/>
    <w:rsid w:val="006C1B7E"/>
    <w:rsid w:val="006C22F8"/>
    <w:rsid w:val="006C25CD"/>
    <w:rsid w:val="006C26AC"/>
    <w:rsid w:val="006C2958"/>
    <w:rsid w:val="006C2BF2"/>
    <w:rsid w:val="006C37AB"/>
    <w:rsid w:val="006C3A56"/>
    <w:rsid w:val="006C429F"/>
    <w:rsid w:val="006C4449"/>
    <w:rsid w:val="006C46B7"/>
    <w:rsid w:val="006C4CA9"/>
    <w:rsid w:val="006C509D"/>
    <w:rsid w:val="006C56D2"/>
    <w:rsid w:val="006C5B2B"/>
    <w:rsid w:val="006C6154"/>
    <w:rsid w:val="006C6316"/>
    <w:rsid w:val="006C654E"/>
    <w:rsid w:val="006C6AFC"/>
    <w:rsid w:val="006C6E94"/>
    <w:rsid w:val="006C7897"/>
    <w:rsid w:val="006C78B4"/>
    <w:rsid w:val="006C7BF2"/>
    <w:rsid w:val="006C7D2E"/>
    <w:rsid w:val="006D0947"/>
    <w:rsid w:val="006D09BA"/>
    <w:rsid w:val="006D1868"/>
    <w:rsid w:val="006D18E4"/>
    <w:rsid w:val="006D1D78"/>
    <w:rsid w:val="006D274E"/>
    <w:rsid w:val="006D2795"/>
    <w:rsid w:val="006D27A0"/>
    <w:rsid w:val="006D288B"/>
    <w:rsid w:val="006D29D9"/>
    <w:rsid w:val="006D2A29"/>
    <w:rsid w:val="006D2AF0"/>
    <w:rsid w:val="006D2AF3"/>
    <w:rsid w:val="006D2CED"/>
    <w:rsid w:val="006D3426"/>
    <w:rsid w:val="006D3561"/>
    <w:rsid w:val="006D3A10"/>
    <w:rsid w:val="006D3D7A"/>
    <w:rsid w:val="006D3E6F"/>
    <w:rsid w:val="006D488D"/>
    <w:rsid w:val="006D4CCE"/>
    <w:rsid w:val="006D4FDB"/>
    <w:rsid w:val="006D5458"/>
    <w:rsid w:val="006D5DB0"/>
    <w:rsid w:val="006D64FD"/>
    <w:rsid w:val="006D6F54"/>
    <w:rsid w:val="006D7115"/>
    <w:rsid w:val="006D72BE"/>
    <w:rsid w:val="006D7507"/>
    <w:rsid w:val="006D7652"/>
    <w:rsid w:val="006D7C24"/>
    <w:rsid w:val="006D7C6F"/>
    <w:rsid w:val="006E05A8"/>
    <w:rsid w:val="006E10D6"/>
    <w:rsid w:val="006E1955"/>
    <w:rsid w:val="006E2105"/>
    <w:rsid w:val="006E21B3"/>
    <w:rsid w:val="006E2E46"/>
    <w:rsid w:val="006E325E"/>
    <w:rsid w:val="006E32B7"/>
    <w:rsid w:val="006E3988"/>
    <w:rsid w:val="006E45C5"/>
    <w:rsid w:val="006E555C"/>
    <w:rsid w:val="006E617B"/>
    <w:rsid w:val="006E658B"/>
    <w:rsid w:val="006E66EC"/>
    <w:rsid w:val="006E6E83"/>
    <w:rsid w:val="006E6FBB"/>
    <w:rsid w:val="006F1453"/>
    <w:rsid w:val="006F1C09"/>
    <w:rsid w:val="006F1E45"/>
    <w:rsid w:val="006F220C"/>
    <w:rsid w:val="006F264C"/>
    <w:rsid w:val="006F27C3"/>
    <w:rsid w:val="006F3590"/>
    <w:rsid w:val="006F37C6"/>
    <w:rsid w:val="006F3885"/>
    <w:rsid w:val="006F38B8"/>
    <w:rsid w:val="006F392E"/>
    <w:rsid w:val="006F3EF5"/>
    <w:rsid w:val="006F4C30"/>
    <w:rsid w:val="006F50CC"/>
    <w:rsid w:val="006F555A"/>
    <w:rsid w:val="006F5EBE"/>
    <w:rsid w:val="006F60EE"/>
    <w:rsid w:val="006F6391"/>
    <w:rsid w:val="006F70A5"/>
    <w:rsid w:val="006F7215"/>
    <w:rsid w:val="00700027"/>
    <w:rsid w:val="00700080"/>
    <w:rsid w:val="00700217"/>
    <w:rsid w:val="00701297"/>
    <w:rsid w:val="00701996"/>
    <w:rsid w:val="00701C50"/>
    <w:rsid w:val="007035B0"/>
    <w:rsid w:val="007035B6"/>
    <w:rsid w:val="00703958"/>
    <w:rsid w:val="00703B90"/>
    <w:rsid w:val="007040CC"/>
    <w:rsid w:val="007044FF"/>
    <w:rsid w:val="00704856"/>
    <w:rsid w:val="00704CFE"/>
    <w:rsid w:val="0070505F"/>
    <w:rsid w:val="007056E4"/>
    <w:rsid w:val="00705B97"/>
    <w:rsid w:val="00706B66"/>
    <w:rsid w:val="00706F2C"/>
    <w:rsid w:val="0070780A"/>
    <w:rsid w:val="0070793B"/>
    <w:rsid w:val="0071105A"/>
    <w:rsid w:val="0071160F"/>
    <w:rsid w:val="0071184B"/>
    <w:rsid w:val="007118FA"/>
    <w:rsid w:val="00711E0C"/>
    <w:rsid w:val="0071288E"/>
    <w:rsid w:val="00712B61"/>
    <w:rsid w:val="00712D31"/>
    <w:rsid w:val="00713118"/>
    <w:rsid w:val="007132B9"/>
    <w:rsid w:val="00713B6E"/>
    <w:rsid w:val="00714D12"/>
    <w:rsid w:val="00714ED9"/>
    <w:rsid w:val="0071546E"/>
    <w:rsid w:val="007156DD"/>
    <w:rsid w:val="00715D06"/>
    <w:rsid w:val="007164A6"/>
    <w:rsid w:val="0071660E"/>
    <w:rsid w:val="00716715"/>
    <w:rsid w:val="007169B2"/>
    <w:rsid w:val="007169B3"/>
    <w:rsid w:val="007174D4"/>
    <w:rsid w:val="00717767"/>
    <w:rsid w:val="0071792A"/>
    <w:rsid w:val="00717CA1"/>
    <w:rsid w:val="00717E82"/>
    <w:rsid w:val="0072142A"/>
    <w:rsid w:val="00721D96"/>
    <w:rsid w:val="00722AE1"/>
    <w:rsid w:val="00723267"/>
    <w:rsid w:val="0072349E"/>
    <w:rsid w:val="00723895"/>
    <w:rsid w:val="0072392A"/>
    <w:rsid w:val="00723CC0"/>
    <w:rsid w:val="00723ECD"/>
    <w:rsid w:val="00724079"/>
    <w:rsid w:val="007240B2"/>
    <w:rsid w:val="0072419C"/>
    <w:rsid w:val="00724B5D"/>
    <w:rsid w:val="007254AB"/>
    <w:rsid w:val="00725AB7"/>
    <w:rsid w:val="00726187"/>
    <w:rsid w:val="007264B2"/>
    <w:rsid w:val="007266CE"/>
    <w:rsid w:val="00726CC4"/>
    <w:rsid w:val="0072721D"/>
    <w:rsid w:val="00727785"/>
    <w:rsid w:val="00730F28"/>
    <w:rsid w:val="00731246"/>
    <w:rsid w:val="007318D8"/>
    <w:rsid w:val="0073235B"/>
    <w:rsid w:val="0073288C"/>
    <w:rsid w:val="0073290A"/>
    <w:rsid w:val="00732951"/>
    <w:rsid w:val="00732E0A"/>
    <w:rsid w:val="007338D2"/>
    <w:rsid w:val="00733A19"/>
    <w:rsid w:val="00733B7C"/>
    <w:rsid w:val="007341BF"/>
    <w:rsid w:val="0073424F"/>
    <w:rsid w:val="0073430F"/>
    <w:rsid w:val="007346A3"/>
    <w:rsid w:val="0073499A"/>
    <w:rsid w:val="00734DA2"/>
    <w:rsid w:val="007352B7"/>
    <w:rsid w:val="0073533D"/>
    <w:rsid w:val="0073548C"/>
    <w:rsid w:val="007365EA"/>
    <w:rsid w:val="00736945"/>
    <w:rsid w:val="00737C77"/>
    <w:rsid w:val="00737F84"/>
    <w:rsid w:val="00740590"/>
    <w:rsid w:val="00740A78"/>
    <w:rsid w:val="00740BC3"/>
    <w:rsid w:val="00740BC5"/>
    <w:rsid w:val="0074110F"/>
    <w:rsid w:val="007420C6"/>
    <w:rsid w:val="00742C94"/>
    <w:rsid w:val="00742F37"/>
    <w:rsid w:val="00743393"/>
    <w:rsid w:val="00743763"/>
    <w:rsid w:val="00743994"/>
    <w:rsid w:val="00744204"/>
    <w:rsid w:val="0074427F"/>
    <w:rsid w:val="007445DC"/>
    <w:rsid w:val="00744AB8"/>
    <w:rsid w:val="00744B79"/>
    <w:rsid w:val="0074528A"/>
    <w:rsid w:val="007456C5"/>
    <w:rsid w:val="007458E1"/>
    <w:rsid w:val="00745982"/>
    <w:rsid w:val="00745BF5"/>
    <w:rsid w:val="00746FA3"/>
    <w:rsid w:val="007475D7"/>
    <w:rsid w:val="0074782B"/>
    <w:rsid w:val="00747846"/>
    <w:rsid w:val="00750017"/>
    <w:rsid w:val="00750378"/>
    <w:rsid w:val="00750389"/>
    <w:rsid w:val="00750430"/>
    <w:rsid w:val="00750444"/>
    <w:rsid w:val="00750536"/>
    <w:rsid w:val="007506A4"/>
    <w:rsid w:val="00750D22"/>
    <w:rsid w:val="007515F4"/>
    <w:rsid w:val="00751928"/>
    <w:rsid w:val="00752318"/>
    <w:rsid w:val="00752673"/>
    <w:rsid w:val="00752994"/>
    <w:rsid w:val="00752AC5"/>
    <w:rsid w:val="00752F5B"/>
    <w:rsid w:val="00753722"/>
    <w:rsid w:val="007537A6"/>
    <w:rsid w:val="00753A07"/>
    <w:rsid w:val="00753B6B"/>
    <w:rsid w:val="00753DAF"/>
    <w:rsid w:val="00754440"/>
    <w:rsid w:val="0075473B"/>
    <w:rsid w:val="00754819"/>
    <w:rsid w:val="007548DE"/>
    <w:rsid w:val="00754978"/>
    <w:rsid w:val="00754CBF"/>
    <w:rsid w:val="00755DFE"/>
    <w:rsid w:val="00756927"/>
    <w:rsid w:val="00756ED4"/>
    <w:rsid w:val="00756F17"/>
    <w:rsid w:val="00756F49"/>
    <w:rsid w:val="00757DDB"/>
    <w:rsid w:val="0076010A"/>
    <w:rsid w:val="00760156"/>
    <w:rsid w:val="00760295"/>
    <w:rsid w:val="0076053D"/>
    <w:rsid w:val="007605F4"/>
    <w:rsid w:val="00760819"/>
    <w:rsid w:val="00760D81"/>
    <w:rsid w:val="00760DD9"/>
    <w:rsid w:val="00760F6C"/>
    <w:rsid w:val="007610FD"/>
    <w:rsid w:val="00761322"/>
    <w:rsid w:val="00761F7D"/>
    <w:rsid w:val="00762B2E"/>
    <w:rsid w:val="00762B49"/>
    <w:rsid w:val="0076368D"/>
    <w:rsid w:val="007640CC"/>
    <w:rsid w:val="00765863"/>
    <w:rsid w:val="00765ADD"/>
    <w:rsid w:val="00765F05"/>
    <w:rsid w:val="00766E54"/>
    <w:rsid w:val="00767680"/>
    <w:rsid w:val="00767B10"/>
    <w:rsid w:val="00767B94"/>
    <w:rsid w:val="00770323"/>
    <w:rsid w:val="00770706"/>
    <w:rsid w:val="00770745"/>
    <w:rsid w:val="007707B8"/>
    <w:rsid w:val="0077087F"/>
    <w:rsid w:val="00770BEB"/>
    <w:rsid w:val="00770F5E"/>
    <w:rsid w:val="0077102D"/>
    <w:rsid w:val="00771098"/>
    <w:rsid w:val="007715AC"/>
    <w:rsid w:val="007715AE"/>
    <w:rsid w:val="00771B8C"/>
    <w:rsid w:val="0077292C"/>
    <w:rsid w:val="00774346"/>
    <w:rsid w:val="00775414"/>
    <w:rsid w:val="007755C7"/>
    <w:rsid w:val="007758FA"/>
    <w:rsid w:val="0077767E"/>
    <w:rsid w:val="007777A2"/>
    <w:rsid w:val="00780769"/>
    <w:rsid w:val="007807BD"/>
    <w:rsid w:val="00780CD2"/>
    <w:rsid w:val="0078121B"/>
    <w:rsid w:val="0078180C"/>
    <w:rsid w:val="00782161"/>
    <w:rsid w:val="00782399"/>
    <w:rsid w:val="00782414"/>
    <w:rsid w:val="00782522"/>
    <w:rsid w:val="00782739"/>
    <w:rsid w:val="007836BB"/>
    <w:rsid w:val="00783771"/>
    <w:rsid w:val="007838E3"/>
    <w:rsid w:val="00783C3C"/>
    <w:rsid w:val="00783CBB"/>
    <w:rsid w:val="00783E58"/>
    <w:rsid w:val="00783FFE"/>
    <w:rsid w:val="00784CE3"/>
    <w:rsid w:val="00784EEF"/>
    <w:rsid w:val="007851FD"/>
    <w:rsid w:val="0078529A"/>
    <w:rsid w:val="007852B5"/>
    <w:rsid w:val="00785835"/>
    <w:rsid w:val="007859B0"/>
    <w:rsid w:val="00785D37"/>
    <w:rsid w:val="00785D59"/>
    <w:rsid w:val="00785E19"/>
    <w:rsid w:val="00785E62"/>
    <w:rsid w:val="007863D1"/>
    <w:rsid w:val="00786403"/>
    <w:rsid w:val="007866CA"/>
    <w:rsid w:val="007868FC"/>
    <w:rsid w:val="00786ADB"/>
    <w:rsid w:val="00786D70"/>
    <w:rsid w:val="0078729E"/>
    <w:rsid w:val="00787798"/>
    <w:rsid w:val="00790280"/>
    <w:rsid w:val="0079083C"/>
    <w:rsid w:val="00790DE3"/>
    <w:rsid w:val="007910C3"/>
    <w:rsid w:val="00791B34"/>
    <w:rsid w:val="007927F3"/>
    <w:rsid w:val="007928B9"/>
    <w:rsid w:val="00793751"/>
    <w:rsid w:val="007945BD"/>
    <w:rsid w:val="00794CDF"/>
    <w:rsid w:val="007963FF"/>
    <w:rsid w:val="00796BF3"/>
    <w:rsid w:val="00796C38"/>
    <w:rsid w:val="00796C76"/>
    <w:rsid w:val="00797E9A"/>
    <w:rsid w:val="00797F84"/>
    <w:rsid w:val="007A05C4"/>
    <w:rsid w:val="007A0EDB"/>
    <w:rsid w:val="007A1B70"/>
    <w:rsid w:val="007A282A"/>
    <w:rsid w:val="007A3306"/>
    <w:rsid w:val="007A36BC"/>
    <w:rsid w:val="007A39DC"/>
    <w:rsid w:val="007A4113"/>
    <w:rsid w:val="007A49D8"/>
    <w:rsid w:val="007A4ABA"/>
    <w:rsid w:val="007A4CBE"/>
    <w:rsid w:val="007A6917"/>
    <w:rsid w:val="007A6D2C"/>
    <w:rsid w:val="007A6D37"/>
    <w:rsid w:val="007A7080"/>
    <w:rsid w:val="007A7493"/>
    <w:rsid w:val="007A78E1"/>
    <w:rsid w:val="007A7EEC"/>
    <w:rsid w:val="007B011A"/>
    <w:rsid w:val="007B0A5B"/>
    <w:rsid w:val="007B0ABF"/>
    <w:rsid w:val="007B0B86"/>
    <w:rsid w:val="007B0F7F"/>
    <w:rsid w:val="007B1300"/>
    <w:rsid w:val="007B15DA"/>
    <w:rsid w:val="007B19C1"/>
    <w:rsid w:val="007B1EB9"/>
    <w:rsid w:val="007B257E"/>
    <w:rsid w:val="007B3B4B"/>
    <w:rsid w:val="007B4E33"/>
    <w:rsid w:val="007B5490"/>
    <w:rsid w:val="007B58BB"/>
    <w:rsid w:val="007B5904"/>
    <w:rsid w:val="007B5DE6"/>
    <w:rsid w:val="007B5E8D"/>
    <w:rsid w:val="007B67FE"/>
    <w:rsid w:val="007B7794"/>
    <w:rsid w:val="007B79FD"/>
    <w:rsid w:val="007B7B1B"/>
    <w:rsid w:val="007C030D"/>
    <w:rsid w:val="007C088D"/>
    <w:rsid w:val="007C0B2B"/>
    <w:rsid w:val="007C10A9"/>
    <w:rsid w:val="007C1811"/>
    <w:rsid w:val="007C1CCD"/>
    <w:rsid w:val="007C260E"/>
    <w:rsid w:val="007C2668"/>
    <w:rsid w:val="007C2890"/>
    <w:rsid w:val="007C318A"/>
    <w:rsid w:val="007C32F2"/>
    <w:rsid w:val="007C341A"/>
    <w:rsid w:val="007C3A55"/>
    <w:rsid w:val="007C3C78"/>
    <w:rsid w:val="007C4322"/>
    <w:rsid w:val="007C4399"/>
    <w:rsid w:val="007C48FC"/>
    <w:rsid w:val="007C5499"/>
    <w:rsid w:val="007C58C6"/>
    <w:rsid w:val="007C5C41"/>
    <w:rsid w:val="007C603A"/>
    <w:rsid w:val="007C6089"/>
    <w:rsid w:val="007C65EB"/>
    <w:rsid w:val="007C6DEA"/>
    <w:rsid w:val="007C7462"/>
    <w:rsid w:val="007C7AAA"/>
    <w:rsid w:val="007C7FFD"/>
    <w:rsid w:val="007D0726"/>
    <w:rsid w:val="007D0A62"/>
    <w:rsid w:val="007D0C82"/>
    <w:rsid w:val="007D20C8"/>
    <w:rsid w:val="007D220D"/>
    <w:rsid w:val="007D25B1"/>
    <w:rsid w:val="007D29B2"/>
    <w:rsid w:val="007D2AED"/>
    <w:rsid w:val="007D3251"/>
    <w:rsid w:val="007D36B3"/>
    <w:rsid w:val="007D3D8C"/>
    <w:rsid w:val="007D4433"/>
    <w:rsid w:val="007D478C"/>
    <w:rsid w:val="007D4892"/>
    <w:rsid w:val="007D493D"/>
    <w:rsid w:val="007D4D68"/>
    <w:rsid w:val="007D4ECF"/>
    <w:rsid w:val="007D564E"/>
    <w:rsid w:val="007D58E6"/>
    <w:rsid w:val="007D590D"/>
    <w:rsid w:val="007D598D"/>
    <w:rsid w:val="007D6165"/>
    <w:rsid w:val="007D6167"/>
    <w:rsid w:val="007D6180"/>
    <w:rsid w:val="007D6EBF"/>
    <w:rsid w:val="007E03CF"/>
    <w:rsid w:val="007E11A9"/>
    <w:rsid w:val="007E131C"/>
    <w:rsid w:val="007E1819"/>
    <w:rsid w:val="007E1B77"/>
    <w:rsid w:val="007E1C26"/>
    <w:rsid w:val="007E1D99"/>
    <w:rsid w:val="007E2A1C"/>
    <w:rsid w:val="007E2B24"/>
    <w:rsid w:val="007E2CDF"/>
    <w:rsid w:val="007E38AA"/>
    <w:rsid w:val="007E3EB9"/>
    <w:rsid w:val="007E4756"/>
    <w:rsid w:val="007E4D68"/>
    <w:rsid w:val="007E51C1"/>
    <w:rsid w:val="007E528A"/>
    <w:rsid w:val="007E5341"/>
    <w:rsid w:val="007E5AA5"/>
    <w:rsid w:val="007E5DF0"/>
    <w:rsid w:val="007E5E22"/>
    <w:rsid w:val="007E6370"/>
    <w:rsid w:val="007E648D"/>
    <w:rsid w:val="007E6644"/>
    <w:rsid w:val="007E6710"/>
    <w:rsid w:val="007E6D30"/>
    <w:rsid w:val="007E6D72"/>
    <w:rsid w:val="007E6F27"/>
    <w:rsid w:val="007E7102"/>
    <w:rsid w:val="007F047A"/>
    <w:rsid w:val="007F07CA"/>
    <w:rsid w:val="007F1AFB"/>
    <w:rsid w:val="007F1BF9"/>
    <w:rsid w:val="007F1C6D"/>
    <w:rsid w:val="007F25C2"/>
    <w:rsid w:val="007F2DB3"/>
    <w:rsid w:val="007F3000"/>
    <w:rsid w:val="007F3E6F"/>
    <w:rsid w:val="007F48C9"/>
    <w:rsid w:val="007F4953"/>
    <w:rsid w:val="007F5131"/>
    <w:rsid w:val="007F57E7"/>
    <w:rsid w:val="007F5D00"/>
    <w:rsid w:val="007F5D12"/>
    <w:rsid w:val="007F5D65"/>
    <w:rsid w:val="007F6351"/>
    <w:rsid w:val="007F6EA1"/>
    <w:rsid w:val="007F7922"/>
    <w:rsid w:val="007F7EAB"/>
    <w:rsid w:val="008000DE"/>
    <w:rsid w:val="008002D8"/>
    <w:rsid w:val="008002EE"/>
    <w:rsid w:val="00800619"/>
    <w:rsid w:val="00800A42"/>
    <w:rsid w:val="00800C9D"/>
    <w:rsid w:val="00800CA6"/>
    <w:rsid w:val="008010AD"/>
    <w:rsid w:val="00802327"/>
    <w:rsid w:val="00802F91"/>
    <w:rsid w:val="00803140"/>
    <w:rsid w:val="00803344"/>
    <w:rsid w:val="00803385"/>
    <w:rsid w:val="008039FF"/>
    <w:rsid w:val="00803EE6"/>
    <w:rsid w:val="00804138"/>
    <w:rsid w:val="00804B2B"/>
    <w:rsid w:val="00804C19"/>
    <w:rsid w:val="00806459"/>
    <w:rsid w:val="008069EC"/>
    <w:rsid w:val="00806AEC"/>
    <w:rsid w:val="00806F2A"/>
    <w:rsid w:val="008071B1"/>
    <w:rsid w:val="00807A02"/>
    <w:rsid w:val="00807EEA"/>
    <w:rsid w:val="00810145"/>
    <w:rsid w:val="00810210"/>
    <w:rsid w:val="00810B71"/>
    <w:rsid w:val="0081118E"/>
    <w:rsid w:val="0081135F"/>
    <w:rsid w:val="00812691"/>
    <w:rsid w:val="00812B44"/>
    <w:rsid w:val="00812B52"/>
    <w:rsid w:val="00812CE6"/>
    <w:rsid w:val="008138DD"/>
    <w:rsid w:val="00813D92"/>
    <w:rsid w:val="00813FD2"/>
    <w:rsid w:val="00814012"/>
    <w:rsid w:val="00814434"/>
    <w:rsid w:val="00815110"/>
    <w:rsid w:val="00815198"/>
    <w:rsid w:val="0081558D"/>
    <w:rsid w:val="0081579E"/>
    <w:rsid w:val="00815A80"/>
    <w:rsid w:val="00815DB2"/>
    <w:rsid w:val="00815DD6"/>
    <w:rsid w:val="00816235"/>
    <w:rsid w:val="00816403"/>
    <w:rsid w:val="008165B7"/>
    <w:rsid w:val="00816615"/>
    <w:rsid w:val="0081673F"/>
    <w:rsid w:val="0081697A"/>
    <w:rsid w:val="008172B4"/>
    <w:rsid w:val="00817AA0"/>
    <w:rsid w:val="008202DD"/>
    <w:rsid w:val="008204A0"/>
    <w:rsid w:val="00822367"/>
    <w:rsid w:val="0082276C"/>
    <w:rsid w:val="00822842"/>
    <w:rsid w:val="00822A10"/>
    <w:rsid w:val="00822BDC"/>
    <w:rsid w:val="00822FBF"/>
    <w:rsid w:val="00822FDC"/>
    <w:rsid w:val="0082317F"/>
    <w:rsid w:val="008232F4"/>
    <w:rsid w:val="008234F1"/>
    <w:rsid w:val="0082391B"/>
    <w:rsid w:val="008246E5"/>
    <w:rsid w:val="00824B2E"/>
    <w:rsid w:val="00824E6B"/>
    <w:rsid w:val="00825B0D"/>
    <w:rsid w:val="00825B69"/>
    <w:rsid w:val="00825D90"/>
    <w:rsid w:val="008270A2"/>
    <w:rsid w:val="00827BBF"/>
    <w:rsid w:val="00827D8C"/>
    <w:rsid w:val="00827DA7"/>
    <w:rsid w:val="0083042E"/>
    <w:rsid w:val="00830553"/>
    <w:rsid w:val="00830AEB"/>
    <w:rsid w:val="008310BF"/>
    <w:rsid w:val="00831650"/>
    <w:rsid w:val="00831DBF"/>
    <w:rsid w:val="00831FDF"/>
    <w:rsid w:val="008322AF"/>
    <w:rsid w:val="008322DA"/>
    <w:rsid w:val="00833033"/>
    <w:rsid w:val="008335E5"/>
    <w:rsid w:val="0083381B"/>
    <w:rsid w:val="00833DA2"/>
    <w:rsid w:val="00833E65"/>
    <w:rsid w:val="00834162"/>
    <w:rsid w:val="00834326"/>
    <w:rsid w:val="00834360"/>
    <w:rsid w:val="008349B4"/>
    <w:rsid w:val="008349FB"/>
    <w:rsid w:val="00834AB1"/>
    <w:rsid w:val="00834AD1"/>
    <w:rsid w:val="00834E72"/>
    <w:rsid w:val="00835492"/>
    <w:rsid w:val="00835641"/>
    <w:rsid w:val="00835F94"/>
    <w:rsid w:val="00836B5C"/>
    <w:rsid w:val="00836B75"/>
    <w:rsid w:val="00836C07"/>
    <w:rsid w:val="00837250"/>
    <w:rsid w:val="00837574"/>
    <w:rsid w:val="00837A81"/>
    <w:rsid w:val="008411FA"/>
    <w:rsid w:val="00841222"/>
    <w:rsid w:val="00841354"/>
    <w:rsid w:val="008418DF"/>
    <w:rsid w:val="00841915"/>
    <w:rsid w:val="00841B71"/>
    <w:rsid w:val="00843320"/>
    <w:rsid w:val="008438DD"/>
    <w:rsid w:val="00843904"/>
    <w:rsid w:val="00843C32"/>
    <w:rsid w:val="00843F87"/>
    <w:rsid w:val="0084447E"/>
    <w:rsid w:val="0084493B"/>
    <w:rsid w:val="00844B92"/>
    <w:rsid w:val="00844FC7"/>
    <w:rsid w:val="00845107"/>
    <w:rsid w:val="00845204"/>
    <w:rsid w:val="00845A86"/>
    <w:rsid w:val="00846386"/>
    <w:rsid w:val="0084682B"/>
    <w:rsid w:val="00846F2F"/>
    <w:rsid w:val="008473AE"/>
    <w:rsid w:val="00847AA7"/>
    <w:rsid w:val="00847D5D"/>
    <w:rsid w:val="00847F4C"/>
    <w:rsid w:val="00847FBF"/>
    <w:rsid w:val="008500E5"/>
    <w:rsid w:val="00850B67"/>
    <w:rsid w:val="008512DC"/>
    <w:rsid w:val="008517E5"/>
    <w:rsid w:val="00851AE5"/>
    <w:rsid w:val="00851DD9"/>
    <w:rsid w:val="00852648"/>
    <w:rsid w:val="0085284B"/>
    <w:rsid w:val="00852CD9"/>
    <w:rsid w:val="008536E6"/>
    <w:rsid w:val="00854832"/>
    <w:rsid w:val="00854F96"/>
    <w:rsid w:val="00855535"/>
    <w:rsid w:val="00855688"/>
    <w:rsid w:val="00855765"/>
    <w:rsid w:val="00855BA4"/>
    <w:rsid w:val="00855D74"/>
    <w:rsid w:val="00855FA9"/>
    <w:rsid w:val="008560F0"/>
    <w:rsid w:val="00856C67"/>
    <w:rsid w:val="00856EAA"/>
    <w:rsid w:val="008573D1"/>
    <w:rsid w:val="008579D2"/>
    <w:rsid w:val="008607A2"/>
    <w:rsid w:val="00860ACA"/>
    <w:rsid w:val="008610BD"/>
    <w:rsid w:val="008613DE"/>
    <w:rsid w:val="00861414"/>
    <w:rsid w:val="00861721"/>
    <w:rsid w:val="00862192"/>
    <w:rsid w:val="0086231A"/>
    <w:rsid w:val="00862A6B"/>
    <w:rsid w:val="00862AA2"/>
    <w:rsid w:val="00862C24"/>
    <w:rsid w:val="008637BA"/>
    <w:rsid w:val="00863A45"/>
    <w:rsid w:val="00864330"/>
    <w:rsid w:val="008645D1"/>
    <w:rsid w:val="00864FA1"/>
    <w:rsid w:val="00865531"/>
    <w:rsid w:val="00865BEF"/>
    <w:rsid w:val="00865CBB"/>
    <w:rsid w:val="00865EFB"/>
    <w:rsid w:val="008662D2"/>
    <w:rsid w:val="008663D9"/>
    <w:rsid w:val="00866589"/>
    <w:rsid w:val="008668CE"/>
    <w:rsid w:val="00867331"/>
    <w:rsid w:val="00867410"/>
    <w:rsid w:val="008678E8"/>
    <w:rsid w:val="00867EE9"/>
    <w:rsid w:val="00870294"/>
    <w:rsid w:val="008709B9"/>
    <w:rsid w:val="00870D2B"/>
    <w:rsid w:val="008713B4"/>
    <w:rsid w:val="008717E6"/>
    <w:rsid w:val="00871E52"/>
    <w:rsid w:val="008727F0"/>
    <w:rsid w:val="0087319F"/>
    <w:rsid w:val="0087346A"/>
    <w:rsid w:val="00873563"/>
    <w:rsid w:val="00873588"/>
    <w:rsid w:val="00873A23"/>
    <w:rsid w:val="00873E20"/>
    <w:rsid w:val="00873F4C"/>
    <w:rsid w:val="00875052"/>
    <w:rsid w:val="0087531C"/>
    <w:rsid w:val="00875395"/>
    <w:rsid w:val="008755C2"/>
    <w:rsid w:val="008756AC"/>
    <w:rsid w:val="00875E78"/>
    <w:rsid w:val="00876055"/>
    <w:rsid w:val="00876BDD"/>
    <w:rsid w:val="00876F4C"/>
    <w:rsid w:val="00877674"/>
    <w:rsid w:val="00877DE4"/>
    <w:rsid w:val="00877E7E"/>
    <w:rsid w:val="008805A2"/>
    <w:rsid w:val="00880F7E"/>
    <w:rsid w:val="00880F8A"/>
    <w:rsid w:val="008810CE"/>
    <w:rsid w:val="0088126C"/>
    <w:rsid w:val="008816A4"/>
    <w:rsid w:val="00881FE8"/>
    <w:rsid w:val="0088225E"/>
    <w:rsid w:val="00882841"/>
    <w:rsid w:val="00882D09"/>
    <w:rsid w:val="00882EC2"/>
    <w:rsid w:val="0088383A"/>
    <w:rsid w:val="00883D71"/>
    <w:rsid w:val="00885291"/>
    <w:rsid w:val="008852B5"/>
    <w:rsid w:val="00885E52"/>
    <w:rsid w:val="0088612B"/>
    <w:rsid w:val="0088635F"/>
    <w:rsid w:val="008867FC"/>
    <w:rsid w:val="00886EC0"/>
    <w:rsid w:val="00886F7E"/>
    <w:rsid w:val="008873EF"/>
    <w:rsid w:val="00887B28"/>
    <w:rsid w:val="008904C1"/>
    <w:rsid w:val="0089061B"/>
    <w:rsid w:val="00890ACF"/>
    <w:rsid w:val="00890DFB"/>
    <w:rsid w:val="00890F9A"/>
    <w:rsid w:val="00891641"/>
    <w:rsid w:val="00891693"/>
    <w:rsid w:val="008919A5"/>
    <w:rsid w:val="00891A15"/>
    <w:rsid w:val="00891A24"/>
    <w:rsid w:val="00891BA9"/>
    <w:rsid w:val="00891C39"/>
    <w:rsid w:val="0089244B"/>
    <w:rsid w:val="00892481"/>
    <w:rsid w:val="00892810"/>
    <w:rsid w:val="00892AF1"/>
    <w:rsid w:val="00892F22"/>
    <w:rsid w:val="00893028"/>
    <w:rsid w:val="008930D2"/>
    <w:rsid w:val="008931E7"/>
    <w:rsid w:val="00893AFE"/>
    <w:rsid w:val="00893D0B"/>
    <w:rsid w:val="0089496F"/>
    <w:rsid w:val="00895277"/>
    <w:rsid w:val="008953EA"/>
    <w:rsid w:val="008955D9"/>
    <w:rsid w:val="00896107"/>
    <w:rsid w:val="0089648C"/>
    <w:rsid w:val="00896650"/>
    <w:rsid w:val="0089670E"/>
    <w:rsid w:val="008969D9"/>
    <w:rsid w:val="00897310"/>
    <w:rsid w:val="00897F9B"/>
    <w:rsid w:val="008A0AE6"/>
    <w:rsid w:val="008A0FD9"/>
    <w:rsid w:val="008A1247"/>
    <w:rsid w:val="008A12FB"/>
    <w:rsid w:val="008A13DF"/>
    <w:rsid w:val="008A158F"/>
    <w:rsid w:val="008A2E30"/>
    <w:rsid w:val="008A33BE"/>
    <w:rsid w:val="008A3AEF"/>
    <w:rsid w:val="008A3C2A"/>
    <w:rsid w:val="008A3F4B"/>
    <w:rsid w:val="008A3F58"/>
    <w:rsid w:val="008A3F8F"/>
    <w:rsid w:val="008A465F"/>
    <w:rsid w:val="008A5187"/>
    <w:rsid w:val="008A534D"/>
    <w:rsid w:val="008A6096"/>
    <w:rsid w:val="008A625F"/>
    <w:rsid w:val="008A630D"/>
    <w:rsid w:val="008A6353"/>
    <w:rsid w:val="008A6A06"/>
    <w:rsid w:val="008A6AAE"/>
    <w:rsid w:val="008A7056"/>
    <w:rsid w:val="008A70A0"/>
    <w:rsid w:val="008A7748"/>
    <w:rsid w:val="008A78A6"/>
    <w:rsid w:val="008A7924"/>
    <w:rsid w:val="008A7A67"/>
    <w:rsid w:val="008A7AD7"/>
    <w:rsid w:val="008B057C"/>
    <w:rsid w:val="008B06C1"/>
    <w:rsid w:val="008B0F4C"/>
    <w:rsid w:val="008B0FA3"/>
    <w:rsid w:val="008B14C5"/>
    <w:rsid w:val="008B156F"/>
    <w:rsid w:val="008B247A"/>
    <w:rsid w:val="008B3825"/>
    <w:rsid w:val="008B3C2A"/>
    <w:rsid w:val="008B4B00"/>
    <w:rsid w:val="008B4EF8"/>
    <w:rsid w:val="008B4FF5"/>
    <w:rsid w:val="008B515E"/>
    <w:rsid w:val="008B5A1A"/>
    <w:rsid w:val="008B5FB6"/>
    <w:rsid w:val="008B60BC"/>
    <w:rsid w:val="008B614A"/>
    <w:rsid w:val="008B6390"/>
    <w:rsid w:val="008B648C"/>
    <w:rsid w:val="008B64A9"/>
    <w:rsid w:val="008B72CA"/>
    <w:rsid w:val="008B7452"/>
    <w:rsid w:val="008B75E7"/>
    <w:rsid w:val="008C0124"/>
    <w:rsid w:val="008C08EF"/>
    <w:rsid w:val="008C0ADE"/>
    <w:rsid w:val="008C1560"/>
    <w:rsid w:val="008C15CC"/>
    <w:rsid w:val="008C190C"/>
    <w:rsid w:val="008C2384"/>
    <w:rsid w:val="008C27F7"/>
    <w:rsid w:val="008C297D"/>
    <w:rsid w:val="008C2F70"/>
    <w:rsid w:val="008C327E"/>
    <w:rsid w:val="008C352F"/>
    <w:rsid w:val="008C39B0"/>
    <w:rsid w:val="008C3CCD"/>
    <w:rsid w:val="008C467B"/>
    <w:rsid w:val="008C4776"/>
    <w:rsid w:val="008C4F02"/>
    <w:rsid w:val="008C4F83"/>
    <w:rsid w:val="008C51F7"/>
    <w:rsid w:val="008C52C9"/>
    <w:rsid w:val="008C57C1"/>
    <w:rsid w:val="008C6011"/>
    <w:rsid w:val="008C66CD"/>
    <w:rsid w:val="008C6C60"/>
    <w:rsid w:val="008C72AA"/>
    <w:rsid w:val="008C7ACA"/>
    <w:rsid w:val="008C7B79"/>
    <w:rsid w:val="008D0C95"/>
    <w:rsid w:val="008D15A3"/>
    <w:rsid w:val="008D18ED"/>
    <w:rsid w:val="008D1A8F"/>
    <w:rsid w:val="008D1D44"/>
    <w:rsid w:val="008D26A7"/>
    <w:rsid w:val="008D2E95"/>
    <w:rsid w:val="008D3154"/>
    <w:rsid w:val="008D44FD"/>
    <w:rsid w:val="008D4B7C"/>
    <w:rsid w:val="008D4F80"/>
    <w:rsid w:val="008D5131"/>
    <w:rsid w:val="008D5778"/>
    <w:rsid w:val="008D59A2"/>
    <w:rsid w:val="008D5D67"/>
    <w:rsid w:val="008D5E41"/>
    <w:rsid w:val="008D622F"/>
    <w:rsid w:val="008D6699"/>
    <w:rsid w:val="008D6898"/>
    <w:rsid w:val="008D710C"/>
    <w:rsid w:val="008D7E46"/>
    <w:rsid w:val="008E008D"/>
    <w:rsid w:val="008E09A7"/>
    <w:rsid w:val="008E1968"/>
    <w:rsid w:val="008E25C3"/>
    <w:rsid w:val="008E2ED4"/>
    <w:rsid w:val="008E2FA6"/>
    <w:rsid w:val="008E3098"/>
    <w:rsid w:val="008E35F8"/>
    <w:rsid w:val="008E3781"/>
    <w:rsid w:val="008E3B56"/>
    <w:rsid w:val="008E47D7"/>
    <w:rsid w:val="008E4F2C"/>
    <w:rsid w:val="008E52A3"/>
    <w:rsid w:val="008E53A2"/>
    <w:rsid w:val="008E556C"/>
    <w:rsid w:val="008E568F"/>
    <w:rsid w:val="008E56B5"/>
    <w:rsid w:val="008E56F0"/>
    <w:rsid w:val="008E57B9"/>
    <w:rsid w:val="008E5F82"/>
    <w:rsid w:val="008E69CC"/>
    <w:rsid w:val="008E7C95"/>
    <w:rsid w:val="008E7EBF"/>
    <w:rsid w:val="008E7EDB"/>
    <w:rsid w:val="008F020C"/>
    <w:rsid w:val="008F0935"/>
    <w:rsid w:val="008F0D6E"/>
    <w:rsid w:val="008F0EB4"/>
    <w:rsid w:val="008F105F"/>
    <w:rsid w:val="008F1109"/>
    <w:rsid w:val="008F1E5B"/>
    <w:rsid w:val="008F26E1"/>
    <w:rsid w:val="008F2BA6"/>
    <w:rsid w:val="008F304D"/>
    <w:rsid w:val="008F3105"/>
    <w:rsid w:val="008F32A8"/>
    <w:rsid w:val="008F363B"/>
    <w:rsid w:val="008F3A01"/>
    <w:rsid w:val="008F474E"/>
    <w:rsid w:val="008F4A5F"/>
    <w:rsid w:val="008F4DEC"/>
    <w:rsid w:val="008F5FDB"/>
    <w:rsid w:val="008F6AFD"/>
    <w:rsid w:val="008F6DA2"/>
    <w:rsid w:val="008F7374"/>
    <w:rsid w:val="008F7965"/>
    <w:rsid w:val="00900565"/>
    <w:rsid w:val="00900FF0"/>
    <w:rsid w:val="009018E4"/>
    <w:rsid w:val="00901983"/>
    <w:rsid w:val="00902821"/>
    <w:rsid w:val="00902BF8"/>
    <w:rsid w:val="00902ED1"/>
    <w:rsid w:val="00903F7E"/>
    <w:rsid w:val="009042AC"/>
    <w:rsid w:val="0090440B"/>
    <w:rsid w:val="00905239"/>
    <w:rsid w:val="009054E5"/>
    <w:rsid w:val="00905D0E"/>
    <w:rsid w:val="00905FDA"/>
    <w:rsid w:val="009063D6"/>
    <w:rsid w:val="009068AE"/>
    <w:rsid w:val="00906940"/>
    <w:rsid w:val="0090697B"/>
    <w:rsid w:val="009069CD"/>
    <w:rsid w:val="00906CB3"/>
    <w:rsid w:val="009074C7"/>
    <w:rsid w:val="0090774F"/>
    <w:rsid w:val="009100DD"/>
    <w:rsid w:val="00910BBB"/>
    <w:rsid w:val="00911962"/>
    <w:rsid w:val="00911F67"/>
    <w:rsid w:val="009124B7"/>
    <w:rsid w:val="00912C4E"/>
    <w:rsid w:val="00912E10"/>
    <w:rsid w:val="00912EE5"/>
    <w:rsid w:val="00913935"/>
    <w:rsid w:val="00913AB7"/>
    <w:rsid w:val="0091409B"/>
    <w:rsid w:val="0091434B"/>
    <w:rsid w:val="00914395"/>
    <w:rsid w:val="00914495"/>
    <w:rsid w:val="009148ED"/>
    <w:rsid w:val="00914BDF"/>
    <w:rsid w:val="0091527D"/>
    <w:rsid w:val="00915402"/>
    <w:rsid w:val="009161BC"/>
    <w:rsid w:val="00916AD0"/>
    <w:rsid w:val="009170D1"/>
    <w:rsid w:val="00917C6E"/>
    <w:rsid w:val="00920095"/>
    <w:rsid w:val="00920140"/>
    <w:rsid w:val="0092019E"/>
    <w:rsid w:val="00920DD3"/>
    <w:rsid w:val="0092136D"/>
    <w:rsid w:val="009215A5"/>
    <w:rsid w:val="0092196A"/>
    <w:rsid w:val="00921C09"/>
    <w:rsid w:val="0092229C"/>
    <w:rsid w:val="00922944"/>
    <w:rsid w:val="00922F4D"/>
    <w:rsid w:val="009230B4"/>
    <w:rsid w:val="0092324B"/>
    <w:rsid w:val="00923AA2"/>
    <w:rsid w:val="00924098"/>
    <w:rsid w:val="00925398"/>
    <w:rsid w:val="009254FE"/>
    <w:rsid w:val="00925DF5"/>
    <w:rsid w:val="009264CC"/>
    <w:rsid w:val="00926F97"/>
    <w:rsid w:val="00927113"/>
    <w:rsid w:val="009275B1"/>
    <w:rsid w:val="00927E80"/>
    <w:rsid w:val="0093013F"/>
    <w:rsid w:val="009301AA"/>
    <w:rsid w:val="0093052D"/>
    <w:rsid w:val="00930CC0"/>
    <w:rsid w:val="00930F47"/>
    <w:rsid w:val="0093130F"/>
    <w:rsid w:val="009313B6"/>
    <w:rsid w:val="0093141F"/>
    <w:rsid w:val="00931EA8"/>
    <w:rsid w:val="00932830"/>
    <w:rsid w:val="0093299B"/>
    <w:rsid w:val="00932DC2"/>
    <w:rsid w:val="0093317E"/>
    <w:rsid w:val="0093358B"/>
    <w:rsid w:val="009335A3"/>
    <w:rsid w:val="00934098"/>
    <w:rsid w:val="00934305"/>
    <w:rsid w:val="00934F97"/>
    <w:rsid w:val="009352B9"/>
    <w:rsid w:val="00935677"/>
    <w:rsid w:val="00935CFD"/>
    <w:rsid w:val="00935EEF"/>
    <w:rsid w:val="009360B9"/>
    <w:rsid w:val="00936D7F"/>
    <w:rsid w:val="00937C66"/>
    <w:rsid w:val="0094063C"/>
    <w:rsid w:val="00940D42"/>
    <w:rsid w:val="009414D4"/>
    <w:rsid w:val="009420AE"/>
    <w:rsid w:val="009423BB"/>
    <w:rsid w:val="00942603"/>
    <w:rsid w:val="00942606"/>
    <w:rsid w:val="009428DD"/>
    <w:rsid w:val="00942982"/>
    <w:rsid w:val="00942F2B"/>
    <w:rsid w:val="00943389"/>
    <w:rsid w:val="00943921"/>
    <w:rsid w:val="009439DD"/>
    <w:rsid w:val="00943A36"/>
    <w:rsid w:val="00944720"/>
    <w:rsid w:val="00945BCA"/>
    <w:rsid w:val="00946A58"/>
    <w:rsid w:val="00947827"/>
    <w:rsid w:val="00950788"/>
    <w:rsid w:val="009507E1"/>
    <w:rsid w:val="0095143D"/>
    <w:rsid w:val="009519D6"/>
    <w:rsid w:val="0095221A"/>
    <w:rsid w:val="009524D8"/>
    <w:rsid w:val="00953171"/>
    <w:rsid w:val="0095321F"/>
    <w:rsid w:val="0095356D"/>
    <w:rsid w:val="009537B5"/>
    <w:rsid w:val="009540AE"/>
    <w:rsid w:val="00954898"/>
    <w:rsid w:val="00954C9C"/>
    <w:rsid w:val="00954E21"/>
    <w:rsid w:val="00955043"/>
    <w:rsid w:val="009552BA"/>
    <w:rsid w:val="009552BB"/>
    <w:rsid w:val="009558F6"/>
    <w:rsid w:val="00955EAF"/>
    <w:rsid w:val="00955FA2"/>
    <w:rsid w:val="009567B5"/>
    <w:rsid w:val="0095718F"/>
    <w:rsid w:val="00957C5F"/>
    <w:rsid w:val="00957F27"/>
    <w:rsid w:val="00960392"/>
    <w:rsid w:val="009603B4"/>
    <w:rsid w:val="0096097E"/>
    <w:rsid w:val="00960AD3"/>
    <w:rsid w:val="00960BE3"/>
    <w:rsid w:val="00961350"/>
    <w:rsid w:val="009619B6"/>
    <w:rsid w:val="00961B4C"/>
    <w:rsid w:val="00962211"/>
    <w:rsid w:val="00964F07"/>
    <w:rsid w:val="00965651"/>
    <w:rsid w:val="009656C6"/>
    <w:rsid w:val="00965B17"/>
    <w:rsid w:val="00966046"/>
    <w:rsid w:val="009667D7"/>
    <w:rsid w:val="00966D9D"/>
    <w:rsid w:val="0096705D"/>
    <w:rsid w:val="00967F56"/>
    <w:rsid w:val="00970106"/>
    <w:rsid w:val="009706D9"/>
    <w:rsid w:val="00970DBD"/>
    <w:rsid w:val="00972796"/>
    <w:rsid w:val="0097397D"/>
    <w:rsid w:val="00973C50"/>
    <w:rsid w:val="00973FB2"/>
    <w:rsid w:val="00974638"/>
    <w:rsid w:val="00974B0E"/>
    <w:rsid w:val="00974F2B"/>
    <w:rsid w:val="009756FE"/>
    <w:rsid w:val="00975D6E"/>
    <w:rsid w:val="00975EE4"/>
    <w:rsid w:val="00976012"/>
    <w:rsid w:val="00976101"/>
    <w:rsid w:val="00976755"/>
    <w:rsid w:val="00976806"/>
    <w:rsid w:val="0097690A"/>
    <w:rsid w:val="00976BDA"/>
    <w:rsid w:val="009771A1"/>
    <w:rsid w:val="009777DC"/>
    <w:rsid w:val="009777E2"/>
    <w:rsid w:val="00977874"/>
    <w:rsid w:val="00977886"/>
    <w:rsid w:val="009778DD"/>
    <w:rsid w:val="0097791E"/>
    <w:rsid w:val="00977943"/>
    <w:rsid w:val="00977A03"/>
    <w:rsid w:val="00980216"/>
    <w:rsid w:val="00980516"/>
    <w:rsid w:val="0098189A"/>
    <w:rsid w:val="009818A5"/>
    <w:rsid w:val="00981BB6"/>
    <w:rsid w:val="00981DA6"/>
    <w:rsid w:val="009822B4"/>
    <w:rsid w:val="00982318"/>
    <w:rsid w:val="009826A2"/>
    <w:rsid w:val="00982995"/>
    <w:rsid w:val="00982D59"/>
    <w:rsid w:val="00982EF1"/>
    <w:rsid w:val="009831C8"/>
    <w:rsid w:val="00983903"/>
    <w:rsid w:val="00983C2D"/>
    <w:rsid w:val="0098486C"/>
    <w:rsid w:val="00985012"/>
    <w:rsid w:val="009856E5"/>
    <w:rsid w:val="009858DE"/>
    <w:rsid w:val="00985944"/>
    <w:rsid w:val="0098616A"/>
    <w:rsid w:val="00986301"/>
    <w:rsid w:val="0098653F"/>
    <w:rsid w:val="00986EFB"/>
    <w:rsid w:val="00987111"/>
    <w:rsid w:val="0098723A"/>
    <w:rsid w:val="00987288"/>
    <w:rsid w:val="0098786A"/>
    <w:rsid w:val="00987DAF"/>
    <w:rsid w:val="00990238"/>
    <w:rsid w:val="00990784"/>
    <w:rsid w:val="009909E4"/>
    <w:rsid w:val="009910B0"/>
    <w:rsid w:val="00991704"/>
    <w:rsid w:val="00991792"/>
    <w:rsid w:val="00991877"/>
    <w:rsid w:val="00991AD9"/>
    <w:rsid w:val="00991D16"/>
    <w:rsid w:val="00991D34"/>
    <w:rsid w:val="00992172"/>
    <w:rsid w:val="00992A96"/>
    <w:rsid w:val="00992C67"/>
    <w:rsid w:val="00993071"/>
    <w:rsid w:val="0099334D"/>
    <w:rsid w:val="00993506"/>
    <w:rsid w:val="009937F3"/>
    <w:rsid w:val="00993AD4"/>
    <w:rsid w:val="00993D7D"/>
    <w:rsid w:val="00993E2F"/>
    <w:rsid w:val="009940D7"/>
    <w:rsid w:val="0099437E"/>
    <w:rsid w:val="00994C1B"/>
    <w:rsid w:val="00995401"/>
    <w:rsid w:val="00995539"/>
    <w:rsid w:val="009956E8"/>
    <w:rsid w:val="009957B8"/>
    <w:rsid w:val="0099635C"/>
    <w:rsid w:val="009966DC"/>
    <w:rsid w:val="00996B3D"/>
    <w:rsid w:val="0099755E"/>
    <w:rsid w:val="00997882"/>
    <w:rsid w:val="00997924"/>
    <w:rsid w:val="00997DF9"/>
    <w:rsid w:val="00997E96"/>
    <w:rsid w:val="009A0937"/>
    <w:rsid w:val="009A0A60"/>
    <w:rsid w:val="009A0E77"/>
    <w:rsid w:val="009A129B"/>
    <w:rsid w:val="009A15F4"/>
    <w:rsid w:val="009A215C"/>
    <w:rsid w:val="009A2488"/>
    <w:rsid w:val="009A26BF"/>
    <w:rsid w:val="009A279C"/>
    <w:rsid w:val="009A2984"/>
    <w:rsid w:val="009A2B2E"/>
    <w:rsid w:val="009A2B33"/>
    <w:rsid w:val="009A2C7F"/>
    <w:rsid w:val="009A2F77"/>
    <w:rsid w:val="009A31B5"/>
    <w:rsid w:val="009A3A02"/>
    <w:rsid w:val="009A41C3"/>
    <w:rsid w:val="009A480B"/>
    <w:rsid w:val="009A4C56"/>
    <w:rsid w:val="009A5161"/>
    <w:rsid w:val="009A547A"/>
    <w:rsid w:val="009A58DC"/>
    <w:rsid w:val="009A59C4"/>
    <w:rsid w:val="009A5EC1"/>
    <w:rsid w:val="009A6281"/>
    <w:rsid w:val="009A62DF"/>
    <w:rsid w:val="009A6692"/>
    <w:rsid w:val="009A67D0"/>
    <w:rsid w:val="009A69AE"/>
    <w:rsid w:val="009A69B1"/>
    <w:rsid w:val="009A6BF1"/>
    <w:rsid w:val="009A7286"/>
    <w:rsid w:val="009A7379"/>
    <w:rsid w:val="009A7825"/>
    <w:rsid w:val="009A798B"/>
    <w:rsid w:val="009A7FAB"/>
    <w:rsid w:val="009B0788"/>
    <w:rsid w:val="009B0C9F"/>
    <w:rsid w:val="009B0CAD"/>
    <w:rsid w:val="009B1362"/>
    <w:rsid w:val="009B18CD"/>
    <w:rsid w:val="009B1D0C"/>
    <w:rsid w:val="009B24FD"/>
    <w:rsid w:val="009B2598"/>
    <w:rsid w:val="009B3198"/>
    <w:rsid w:val="009B31B5"/>
    <w:rsid w:val="009B352C"/>
    <w:rsid w:val="009B3CC6"/>
    <w:rsid w:val="009B3F29"/>
    <w:rsid w:val="009B4B1D"/>
    <w:rsid w:val="009B4B7E"/>
    <w:rsid w:val="009B5A28"/>
    <w:rsid w:val="009B6596"/>
    <w:rsid w:val="009B6A8E"/>
    <w:rsid w:val="009B77D8"/>
    <w:rsid w:val="009B7ECE"/>
    <w:rsid w:val="009C00E1"/>
    <w:rsid w:val="009C1019"/>
    <w:rsid w:val="009C1129"/>
    <w:rsid w:val="009C1490"/>
    <w:rsid w:val="009C14C3"/>
    <w:rsid w:val="009C1598"/>
    <w:rsid w:val="009C19C1"/>
    <w:rsid w:val="009C1BB1"/>
    <w:rsid w:val="009C1F3E"/>
    <w:rsid w:val="009C238B"/>
    <w:rsid w:val="009C2B73"/>
    <w:rsid w:val="009C2D4D"/>
    <w:rsid w:val="009C2DAD"/>
    <w:rsid w:val="009C3129"/>
    <w:rsid w:val="009C3309"/>
    <w:rsid w:val="009C3A53"/>
    <w:rsid w:val="009C3B6B"/>
    <w:rsid w:val="009C3C98"/>
    <w:rsid w:val="009C4051"/>
    <w:rsid w:val="009C41B8"/>
    <w:rsid w:val="009C42B4"/>
    <w:rsid w:val="009C48C5"/>
    <w:rsid w:val="009C4B86"/>
    <w:rsid w:val="009C5BD9"/>
    <w:rsid w:val="009C615B"/>
    <w:rsid w:val="009C641A"/>
    <w:rsid w:val="009C66E8"/>
    <w:rsid w:val="009C74FF"/>
    <w:rsid w:val="009C7762"/>
    <w:rsid w:val="009C7CE2"/>
    <w:rsid w:val="009D076F"/>
    <w:rsid w:val="009D0A3D"/>
    <w:rsid w:val="009D0BE3"/>
    <w:rsid w:val="009D0CDF"/>
    <w:rsid w:val="009D1051"/>
    <w:rsid w:val="009D14C5"/>
    <w:rsid w:val="009D1C7A"/>
    <w:rsid w:val="009D2A34"/>
    <w:rsid w:val="009D2AF7"/>
    <w:rsid w:val="009D2C1C"/>
    <w:rsid w:val="009D2DCD"/>
    <w:rsid w:val="009D2E0E"/>
    <w:rsid w:val="009D2F1C"/>
    <w:rsid w:val="009D309B"/>
    <w:rsid w:val="009D3816"/>
    <w:rsid w:val="009D3E0E"/>
    <w:rsid w:val="009D434C"/>
    <w:rsid w:val="009D4403"/>
    <w:rsid w:val="009D5300"/>
    <w:rsid w:val="009D5512"/>
    <w:rsid w:val="009D55F0"/>
    <w:rsid w:val="009D56BE"/>
    <w:rsid w:val="009D57E5"/>
    <w:rsid w:val="009D5F45"/>
    <w:rsid w:val="009D5FE6"/>
    <w:rsid w:val="009D6A96"/>
    <w:rsid w:val="009D6C5D"/>
    <w:rsid w:val="009D708A"/>
    <w:rsid w:val="009D732C"/>
    <w:rsid w:val="009D7513"/>
    <w:rsid w:val="009D7BB9"/>
    <w:rsid w:val="009D7EE7"/>
    <w:rsid w:val="009D7F23"/>
    <w:rsid w:val="009E0574"/>
    <w:rsid w:val="009E07CA"/>
    <w:rsid w:val="009E0C87"/>
    <w:rsid w:val="009E0CA7"/>
    <w:rsid w:val="009E0EF1"/>
    <w:rsid w:val="009E0F1B"/>
    <w:rsid w:val="009E1A1B"/>
    <w:rsid w:val="009E1BC7"/>
    <w:rsid w:val="009E1EA5"/>
    <w:rsid w:val="009E20E0"/>
    <w:rsid w:val="009E2578"/>
    <w:rsid w:val="009E2673"/>
    <w:rsid w:val="009E28FB"/>
    <w:rsid w:val="009E299C"/>
    <w:rsid w:val="009E2A1A"/>
    <w:rsid w:val="009E2DA9"/>
    <w:rsid w:val="009E2E23"/>
    <w:rsid w:val="009E34EB"/>
    <w:rsid w:val="009E4074"/>
    <w:rsid w:val="009E4118"/>
    <w:rsid w:val="009E42BD"/>
    <w:rsid w:val="009E453F"/>
    <w:rsid w:val="009E473B"/>
    <w:rsid w:val="009E4A47"/>
    <w:rsid w:val="009E5087"/>
    <w:rsid w:val="009E53F7"/>
    <w:rsid w:val="009E5492"/>
    <w:rsid w:val="009E553B"/>
    <w:rsid w:val="009E573D"/>
    <w:rsid w:val="009E59D5"/>
    <w:rsid w:val="009E6348"/>
    <w:rsid w:val="009E66EC"/>
    <w:rsid w:val="009E6F9E"/>
    <w:rsid w:val="009E744A"/>
    <w:rsid w:val="009F0338"/>
    <w:rsid w:val="009F095F"/>
    <w:rsid w:val="009F0FDC"/>
    <w:rsid w:val="009F14ED"/>
    <w:rsid w:val="009F15A6"/>
    <w:rsid w:val="009F191E"/>
    <w:rsid w:val="009F1B63"/>
    <w:rsid w:val="009F284F"/>
    <w:rsid w:val="009F2BFC"/>
    <w:rsid w:val="009F2C43"/>
    <w:rsid w:val="009F36A8"/>
    <w:rsid w:val="009F3DA7"/>
    <w:rsid w:val="009F3FCF"/>
    <w:rsid w:val="009F446B"/>
    <w:rsid w:val="009F4617"/>
    <w:rsid w:val="009F4DCD"/>
    <w:rsid w:val="009F4ED6"/>
    <w:rsid w:val="009F552B"/>
    <w:rsid w:val="009F58A7"/>
    <w:rsid w:val="009F594B"/>
    <w:rsid w:val="009F69AA"/>
    <w:rsid w:val="009F6B59"/>
    <w:rsid w:val="009F73B5"/>
    <w:rsid w:val="009F770D"/>
    <w:rsid w:val="009F79CF"/>
    <w:rsid w:val="009F7C43"/>
    <w:rsid w:val="009F7C52"/>
    <w:rsid w:val="009F7D45"/>
    <w:rsid w:val="00A003C0"/>
    <w:rsid w:val="00A0081F"/>
    <w:rsid w:val="00A00D68"/>
    <w:rsid w:val="00A01119"/>
    <w:rsid w:val="00A019C5"/>
    <w:rsid w:val="00A01DA6"/>
    <w:rsid w:val="00A025B7"/>
    <w:rsid w:val="00A027F2"/>
    <w:rsid w:val="00A028AF"/>
    <w:rsid w:val="00A02C55"/>
    <w:rsid w:val="00A02F9C"/>
    <w:rsid w:val="00A03361"/>
    <w:rsid w:val="00A035AB"/>
    <w:rsid w:val="00A0385F"/>
    <w:rsid w:val="00A042CF"/>
    <w:rsid w:val="00A04820"/>
    <w:rsid w:val="00A04992"/>
    <w:rsid w:val="00A04B88"/>
    <w:rsid w:val="00A051F0"/>
    <w:rsid w:val="00A058D3"/>
    <w:rsid w:val="00A05DC2"/>
    <w:rsid w:val="00A0614A"/>
    <w:rsid w:val="00A06198"/>
    <w:rsid w:val="00A063E9"/>
    <w:rsid w:val="00A067A7"/>
    <w:rsid w:val="00A06C9B"/>
    <w:rsid w:val="00A1077D"/>
    <w:rsid w:val="00A10A90"/>
    <w:rsid w:val="00A10ED3"/>
    <w:rsid w:val="00A1171E"/>
    <w:rsid w:val="00A1192F"/>
    <w:rsid w:val="00A122A5"/>
    <w:rsid w:val="00A128E0"/>
    <w:rsid w:val="00A12990"/>
    <w:rsid w:val="00A12B2A"/>
    <w:rsid w:val="00A1372A"/>
    <w:rsid w:val="00A14A71"/>
    <w:rsid w:val="00A14AF6"/>
    <w:rsid w:val="00A14D7B"/>
    <w:rsid w:val="00A14F5E"/>
    <w:rsid w:val="00A1529F"/>
    <w:rsid w:val="00A15879"/>
    <w:rsid w:val="00A15B0B"/>
    <w:rsid w:val="00A15B82"/>
    <w:rsid w:val="00A16048"/>
    <w:rsid w:val="00A1716E"/>
    <w:rsid w:val="00A17332"/>
    <w:rsid w:val="00A1774E"/>
    <w:rsid w:val="00A177C1"/>
    <w:rsid w:val="00A20B54"/>
    <w:rsid w:val="00A214CF"/>
    <w:rsid w:val="00A22193"/>
    <w:rsid w:val="00A229E6"/>
    <w:rsid w:val="00A22A98"/>
    <w:rsid w:val="00A235C7"/>
    <w:rsid w:val="00A2375F"/>
    <w:rsid w:val="00A23AFF"/>
    <w:rsid w:val="00A23BB4"/>
    <w:rsid w:val="00A248ED"/>
    <w:rsid w:val="00A24E4A"/>
    <w:rsid w:val="00A25328"/>
    <w:rsid w:val="00A26257"/>
    <w:rsid w:val="00A267C6"/>
    <w:rsid w:val="00A26A44"/>
    <w:rsid w:val="00A26D0B"/>
    <w:rsid w:val="00A27581"/>
    <w:rsid w:val="00A27C58"/>
    <w:rsid w:val="00A303D7"/>
    <w:rsid w:val="00A30D08"/>
    <w:rsid w:val="00A31229"/>
    <w:rsid w:val="00A31531"/>
    <w:rsid w:val="00A3182E"/>
    <w:rsid w:val="00A31842"/>
    <w:rsid w:val="00A3215E"/>
    <w:rsid w:val="00A325E1"/>
    <w:rsid w:val="00A328F1"/>
    <w:rsid w:val="00A33009"/>
    <w:rsid w:val="00A333C1"/>
    <w:rsid w:val="00A33F29"/>
    <w:rsid w:val="00A344A5"/>
    <w:rsid w:val="00A34503"/>
    <w:rsid w:val="00A35543"/>
    <w:rsid w:val="00A35837"/>
    <w:rsid w:val="00A35957"/>
    <w:rsid w:val="00A35D54"/>
    <w:rsid w:val="00A3611D"/>
    <w:rsid w:val="00A36157"/>
    <w:rsid w:val="00A367D9"/>
    <w:rsid w:val="00A368BC"/>
    <w:rsid w:val="00A3695B"/>
    <w:rsid w:val="00A37A12"/>
    <w:rsid w:val="00A37CC9"/>
    <w:rsid w:val="00A37DEF"/>
    <w:rsid w:val="00A405C8"/>
    <w:rsid w:val="00A41001"/>
    <w:rsid w:val="00A41702"/>
    <w:rsid w:val="00A41879"/>
    <w:rsid w:val="00A4187C"/>
    <w:rsid w:val="00A41A83"/>
    <w:rsid w:val="00A420F5"/>
    <w:rsid w:val="00A42124"/>
    <w:rsid w:val="00A425B4"/>
    <w:rsid w:val="00A4300F"/>
    <w:rsid w:val="00A43A6C"/>
    <w:rsid w:val="00A440A1"/>
    <w:rsid w:val="00A465BC"/>
    <w:rsid w:val="00A46776"/>
    <w:rsid w:val="00A46ED3"/>
    <w:rsid w:val="00A47484"/>
    <w:rsid w:val="00A476D1"/>
    <w:rsid w:val="00A476DA"/>
    <w:rsid w:val="00A47EAB"/>
    <w:rsid w:val="00A50D08"/>
    <w:rsid w:val="00A5129F"/>
    <w:rsid w:val="00A51901"/>
    <w:rsid w:val="00A51DBD"/>
    <w:rsid w:val="00A5209F"/>
    <w:rsid w:val="00A52441"/>
    <w:rsid w:val="00A52678"/>
    <w:rsid w:val="00A52AA5"/>
    <w:rsid w:val="00A52D7E"/>
    <w:rsid w:val="00A53194"/>
    <w:rsid w:val="00A53426"/>
    <w:rsid w:val="00A53606"/>
    <w:rsid w:val="00A537B3"/>
    <w:rsid w:val="00A53D34"/>
    <w:rsid w:val="00A5404F"/>
    <w:rsid w:val="00A545CF"/>
    <w:rsid w:val="00A55AD6"/>
    <w:rsid w:val="00A56299"/>
    <w:rsid w:val="00A562B7"/>
    <w:rsid w:val="00A565A8"/>
    <w:rsid w:val="00A56885"/>
    <w:rsid w:val="00A57146"/>
    <w:rsid w:val="00A57CB5"/>
    <w:rsid w:val="00A57D20"/>
    <w:rsid w:val="00A607D9"/>
    <w:rsid w:val="00A60BA7"/>
    <w:rsid w:val="00A60FC8"/>
    <w:rsid w:val="00A61432"/>
    <w:rsid w:val="00A6148B"/>
    <w:rsid w:val="00A6153C"/>
    <w:rsid w:val="00A615AE"/>
    <w:rsid w:val="00A615D5"/>
    <w:rsid w:val="00A61CA9"/>
    <w:rsid w:val="00A61E0E"/>
    <w:rsid w:val="00A62131"/>
    <w:rsid w:val="00A6228D"/>
    <w:rsid w:val="00A62637"/>
    <w:rsid w:val="00A62A66"/>
    <w:rsid w:val="00A63805"/>
    <w:rsid w:val="00A63E94"/>
    <w:rsid w:val="00A64266"/>
    <w:rsid w:val="00A64B09"/>
    <w:rsid w:val="00A654E3"/>
    <w:rsid w:val="00A659D0"/>
    <w:rsid w:val="00A65BEE"/>
    <w:rsid w:val="00A65C15"/>
    <w:rsid w:val="00A6600D"/>
    <w:rsid w:val="00A6638C"/>
    <w:rsid w:val="00A66981"/>
    <w:rsid w:val="00A669BB"/>
    <w:rsid w:val="00A674A8"/>
    <w:rsid w:val="00A67584"/>
    <w:rsid w:val="00A676A7"/>
    <w:rsid w:val="00A67849"/>
    <w:rsid w:val="00A6799D"/>
    <w:rsid w:val="00A67D9B"/>
    <w:rsid w:val="00A67EE9"/>
    <w:rsid w:val="00A70040"/>
    <w:rsid w:val="00A709D8"/>
    <w:rsid w:val="00A712C3"/>
    <w:rsid w:val="00A7171C"/>
    <w:rsid w:val="00A71742"/>
    <w:rsid w:val="00A717FF"/>
    <w:rsid w:val="00A71A4C"/>
    <w:rsid w:val="00A71E32"/>
    <w:rsid w:val="00A72DF0"/>
    <w:rsid w:val="00A73276"/>
    <w:rsid w:val="00A73D50"/>
    <w:rsid w:val="00A7410A"/>
    <w:rsid w:val="00A74201"/>
    <w:rsid w:val="00A7428D"/>
    <w:rsid w:val="00A74490"/>
    <w:rsid w:val="00A75202"/>
    <w:rsid w:val="00A75697"/>
    <w:rsid w:val="00A7576B"/>
    <w:rsid w:val="00A75DE8"/>
    <w:rsid w:val="00A75E63"/>
    <w:rsid w:val="00A7623F"/>
    <w:rsid w:val="00A76246"/>
    <w:rsid w:val="00A76984"/>
    <w:rsid w:val="00A77C1E"/>
    <w:rsid w:val="00A77C58"/>
    <w:rsid w:val="00A802C9"/>
    <w:rsid w:val="00A80595"/>
    <w:rsid w:val="00A80AD6"/>
    <w:rsid w:val="00A80D98"/>
    <w:rsid w:val="00A80FBB"/>
    <w:rsid w:val="00A819DC"/>
    <w:rsid w:val="00A81A84"/>
    <w:rsid w:val="00A81A94"/>
    <w:rsid w:val="00A81EAE"/>
    <w:rsid w:val="00A826EB"/>
    <w:rsid w:val="00A8291C"/>
    <w:rsid w:val="00A83343"/>
    <w:rsid w:val="00A845D1"/>
    <w:rsid w:val="00A8487B"/>
    <w:rsid w:val="00A84AF0"/>
    <w:rsid w:val="00A84DB4"/>
    <w:rsid w:val="00A84E50"/>
    <w:rsid w:val="00A851C9"/>
    <w:rsid w:val="00A852CA"/>
    <w:rsid w:val="00A863A7"/>
    <w:rsid w:val="00A869E7"/>
    <w:rsid w:val="00A87287"/>
    <w:rsid w:val="00A8735C"/>
    <w:rsid w:val="00A87A32"/>
    <w:rsid w:val="00A87C1E"/>
    <w:rsid w:val="00A90A43"/>
    <w:rsid w:val="00A90E81"/>
    <w:rsid w:val="00A910AA"/>
    <w:rsid w:val="00A9123F"/>
    <w:rsid w:val="00A91589"/>
    <w:rsid w:val="00A9159C"/>
    <w:rsid w:val="00A91657"/>
    <w:rsid w:val="00A925F5"/>
    <w:rsid w:val="00A92EA0"/>
    <w:rsid w:val="00A92F51"/>
    <w:rsid w:val="00A9328B"/>
    <w:rsid w:val="00A9346E"/>
    <w:rsid w:val="00A93732"/>
    <w:rsid w:val="00A93AE0"/>
    <w:rsid w:val="00A93FD4"/>
    <w:rsid w:val="00A9470C"/>
    <w:rsid w:val="00A9499C"/>
    <w:rsid w:val="00A94A2D"/>
    <w:rsid w:val="00A94D3F"/>
    <w:rsid w:val="00A951A7"/>
    <w:rsid w:val="00A95723"/>
    <w:rsid w:val="00A95C0C"/>
    <w:rsid w:val="00A95C5C"/>
    <w:rsid w:val="00A95C95"/>
    <w:rsid w:val="00A96CF6"/>
    <w:rsid w:val="00A96D9F"/>
    <w:rsid w:val="00A970CF"/>
    <w:rsid w:val="00A9725A"/>
    <w:rsid w:val="00A9727A"/>
    <w:rsid w:val="00A97493"/>
    <w:rsid w:val="00A97655"/>
    <w:rsid w:val="00A97679"/>
    <w:rsid w:val="00A977EC"/>
    <w:rsid w:val="00A978B3"/>
    <w:rsid w:val="00A97EBD"/>
    <w:rsid w:val="00AA0094"/>
    <w:rsid w:val="00AA0A99"/>
    <w:rsid w:val="00AA0B0E"/>
    <w:rsid w:val="00AA12FA"/>
    <w:rsid w:val="00AA1494"/>
    <w:rsid w:val="00AA1C22"/>
    <w:rsid w:val="00AA1E58"/>
    <w:rsid w:val="00AA2182"/>
    <w:rsid w:val="00AA2615"/>
    <w:rsid w:val="00AA310F"/>
    <w:rsid w:val="00AA3B78"/>
    <w:rsid w:val="00AA41E4"/>
    <w:rsid w:val="00AA4324"/>
    <w:rsid w:val="00AA43E7"/>
    <w:rsid w:val="00AA45A1"/>
    <w:rsid w:val="00AA4FCA"/>
    <w:rsid w:val="00AA5D15"/>
    <w:rsid w:val="00AA6287"/>
    <w:rsid w:val="00AA6579"/>
    <w:rsid w:val="00AA6F0E"/>
    <w:rsid w:val="00AA727A"/>
    <w:rsid w:val="00AA7494"/>
    <w:rsid w:val="00AB0CB2"/>
    <w:rsid w:val="00AB0DF9"/>
    <w:rsid w:val="00AB0E4F"/>
    <w:rsid w:val="00AB1004"/>
    <w:rsid w:val="00AB121E"/>
    <w:rsid w:val="00AB1230"/>
    <w:rsid w:val="00AB19A8"/>
    <w:rsid w:val="00AB2757"/>
    <w:rsid w:val="00AB2B73"/>
    <w:rsid w:val="00AB2E61"/>
    <w:rsid w:val="00AB2ECF"/>
    <w:rsid w:val="00AB3135"/>
    <w:rsid w:val="00AB3478"/>
    <w:rsid w:val="00AB3E64"/>
    <w:rsid w:val="00AB3FC7"/>
    <w:rsid w:val="00AB4B8B"/>
    <w:rsid w:val="00AB4ED7"/>
    <w:rsid w:val="00AB5583"/>
    <w:rsid w:val="00AB646E"/>
    <w:rsid w:val="00AB65C1"/>
    <w:rsid w:val="00AB67D7"/>
    <w:rsid w:val="00AB6942"/>
    <w:rsid w:val="00AB69AD"/>
    <w:rsid w:val="00AB6A78"/>
    <w:rsid w:val="00AB7000"/>
    <w:rsid w:val="00AB78D3"/>
    <w:rsid w:val="00AB7A3A"/>
    <w:rsid w:val="00AB7C81"/>
    <w:rsid w:val="00AC010A"/>
    <w:rsid w:val="00AC0F86"/>
    <w:rsid w:val="00AC104B"/>
    <w:rsid w:val="00AC2A67"/>
    <w:rsid w:val="00AC2FFB"/>
    <w:rsid w:val="00AC32E7"/>
    <w:rsid w:val="00AC3390"/>
    <w:rsid w:val="00AC37FF"/>
    <w:rsid w:val="00AC3824"/>
    <w:rsid w:val="00AC3B27"/>
    <w:rsid w:val="00AC45AF"/>
    <w:rsid w:val="00AC46DE"/>
    <w:rsid w:val="00AC4AEA"/>
    <w:rsid w:val="00AC4AEE"/>
    <w:rsid w:val="00AC4FAE"/>
    <w:rsid w:val="00AC5303"/>
    <w:rsid w:val="00AC5A06"/>
    <w:rsid w:val="00AC5DE7"/>
    <w:rsid w:val="00AC6A55"/>
    <w:rsid w:val="00AC6DC8"/>
    <w:rsid w:val="00AC7E6C"/>
    <w:rsid w:val="00AD01A5"/>
    <w:rsid w:val="00AD03A8"/>
    <w:rsid w:val="00AD07EE"/>
    <w:rsid w:val="00AD0C69"/>
    <w:rsid w:val="00AD0F4B"/>
    <w:rsid w:val="00AD0FDE"/>
    <w:rsid w:val="00AD1253"/>
    <w:rsid w:val="00AD1425"/>
    <w:rsid w:val="00AD1A74"/>
    <w:rsid w:val="00AD1B78"/>
    <w:rsid w:val="00AD2605"/>
    <w:rsid w:val="00AD3FAB"/>
    <w:rsid w:val="00AD470A"/>
    <w:rsid w:val="00AD47F9"/>
    <w:rsid w:val="00AD4A43"/>
    <w:rsid w:val="00AD4B0C"/>
    <w:rsid w:val="00AD4C0A"/>
    <w:rsid w:val="00AD5058"/>
    <w:rsid w:val="00AD6508"/>
    <w:rsid w:val="00AD6ED9"/>
    <w:rsid w:val="00AD796D"/>
    <w:rsid w:val="00AD7FAC"/>
    <w:rsid w:val="00AE087F"/>
    <w:rsid w:val="00AE10C8"/>
    <w:rsid w:val="00AE2164"/>
    <w:rsid w:val="00AE245B"/>
    <w:rsid w:val="00AE2FA2"/>
    <w:rsid w:val="00AE356B"/>
    <w:rsid w:val="00AE39A5"/>
    <w:rsid w:val="00AE39DB"/>
    <w:rsid w:val="00AE3BDC"/>
    <w:rsid w:val="00AE3C4E"/>
    <w:rsid w:val="00AE4BD2"/>
    <w:rsid w:val="00AE54DF"/>
    <w:rsid w:val="00AE5973"/>
    <w:rsid w:val="00AE5BC5"/>
    <w:rsid w:val="00AE60F1"/>
    <w:rsid w:val="00AE68C4"/>
    <w:rsid w:val="00AE7ABE"/>
    <w:rsid w:val="00AE7C06"/>
    <w:rsid w:val="00AE7C63"/>
    <w:rsid w:val="00AF012E"/>
    <w:rsid w:val="00AF01C2"/>
    <w:rsid w:val="00AF0472"/>
    <w:rsid w:val="00AF06BC"/>
    <w:rsid w:val="00AF1FE5"/>
    <w:rsid w:val="00AF21F2"/>
    <w:rsid w:val="00AF2550"/>
    <w:rsid w:val="00AF28BA"/>
    <w:rsid w:val="00AF3828"/>
    <w:rsid w:val="00AF3ABC"/>
    <w:rsid w:val="00AF3E1B"/>
    <w:rsid w:val="00AF4E9A"/>
    <w:rsid w:val="00AF4F8F"/>
    <w:rsid w:val="00AF5741"/>
    <w:rsid w:val="00AF5B8D"/>
    <w:rsid w:val="00AF5C13"/>
    <w:rsid w:val="00AF68C1"/>
    <w:rsid w:val="00AF6E9F"/>
    <w:rsid w:val="00AF7293"/>
    <w:rsid w:val="00AF7552"/>
    <w:rsid w:val="00AF7B41"/>
    <w:rsid w:val="00AF7E0E"/>
    <w:rsid w:val="00B0039A"/>
    <w:rsid w:val="00B008B2"/>
    <w:rsid w:val="00B00B01"/>
    <w:rsid w:val="00B00BDD"/>
    <w:rsid w:val="00B01693"/>
    <w:rsid w:val="00B0182B"/>
    <w:rsid w:val="00B01A19"/>
    <w:rsid w:val="00B01C5D"/>
    <w:rsid w:val="00B01F02"/>
    <w:rsid w:val="00B02025"/>
    <w:rsid w:val="00B024A5"/>
    <w:rsid w:val="00B02991"/>
    <w:rsid w:val="00B02BCF"/>
    <w:rsid w:val="00B02CCF"/>
    <w:rsid w:val="00B02EF6"/>
    <w:rsid w:val="00B03088"/>
    <w:rsid w:val="00B03679"/>
    <w:rsid w:val="00B0413A"/>
    <w:rsid w:val="00B042C1"/>
    <w:rsid w:val="00B046AB"/>
    <w:rsid w:val="00B04A1A"/>
    <w:rsid w:val="00B04C33"/>
    <w:rsid w:val="00B04E89"/>
    <w:rsid w:val="00B050A4"/>
    <w:rsid w:val="00B05481"/>
    <w:rsid w:val="00B056D1"/>
    <w:rsid w:val="00B064C4"/>
    <w:rsid w:val="00B06880"/>
    <w:rsid w:val="00B06A12"/>
    <w:rsid w:val="00B06CBD"/>
    <w:rsid w:val="00B070BB"/>
    <w:rsid w:val="00B07119"/>
    <w:rsid w:val="00B07297"/>
    <w:rsid w:val="00B0739B"/>
    <w:rsid w:val="00B07A22"/>
    <w:rsid w:val="00B07AD0"/>
    <w:rsid w:val="00B07DC1"/>
    <w:rsid w:val="00B07E9B"/>
    <w:rsid w:val="00B10C55"/>
    <w:rsid w:val="00B10C99"/>
    <w:rsid w:val="00B10E3E"/>
    <w:rsid w:val="00B1157C"/>
    <w:rsid w:val="00B11A37"/>
    <w:rsid w:val="00B11D5E"/>
    <w:rsid w:val="00B135EC"/>
    <w:rsid w:val="00B1363C"/>
    <w:rsid w:val="00B13903"/>
    <w:rsid w:val="00B13AA5"/>
    <w:rsid w:val="00B1407B"/>
    <w:rsid w:val="00B15B89"/>
    <w:rsid w:val="00B15BC8"/>
    <w:rsid w:val="00B1631D"/>
    <w:rsid w:val="00B16762"/>
    <w:rsid w:val="00B16A55"/>
    <w:rsid w:val="00B17041"/>
    <w:rsid w:val="00B17AE5"/>
    <w:rsid w:val="00B17B91"/>
    <w:rsid w:val="00B17D8E"/>
    <w:rsid w:val="00B216CB"/>
    <w:rsid w:val="00B21743"/>
    <w:rsid w:val="00B2190A"/>
    <w:rsid w:val="00B21A42"/>
    <w:rsid w:val="00B21E05"/>
    <w:rsid w:val="00B22A06"/>
    <w:rsid w:val="00B230C5"/>
    <w:rsid w:val="00B2323B"/>
    <w:rsid w:val="00B233ED"/>
    <w:rsid w:val="00B235C4"/>
    <w:rsid w:val="00B23655"/>
    <w:rsid w:val="00B2379F"/>
    <w:rsid w:val="00B239E5"/>
    <w:rsid w:val="00B2413F"/>
    <w:rsid w:val="00B24566"/>
    <w:rsid w:val="00B24845"/>
    <w:rsid w:val="00B24E19"/>
    <w:rsid w:val="00B24E1F"/>
    <w:rsid w:val="00B264F6"/>
    <w:rsid w:val="00B26517"/>
    <w:rsid w:val="00B26752"/>
    <w:rsid w:val="00B26AD4"/>
    <w:rsid w:val="00B26B0D"/>
    <w:rsid w:val="00B270F0"/>
    <w:rsid w:val="00B27136"/>
    <w:rsid w:val="00B276A8"/>
    <w:rsid w:val="00B27A53"/>
    <w:rsid w:val="00B27AF3"/>
    <w:rsid w:val="00B30DA1"/>
    <w:rsid w:val="00B31D52"/>
    <w:rsid w:val="00B31FBD"/>
    <w:rsid w:val="00B32177"/>
    <w:rsid w:val="00B32451"/>
    <w:rsid w:val="00B32A6C"/>
    <w:rsid w:val="00B338A2"/>
    <w:rsid w:val="00B33F95"/>
    <w:rsid w:val="00B346A0"/>
    <w:rsid w:val="00B34728"/>
    <w:rsid w:val="00B34C98"/>
    <w:rsid w:val="00B34D3B"/>
    <w:rsid w:val="00B34F39"/>
    <w:rsid w:val="00B3527A"/>
    <w:rsid w:val="00B35420"/>
    <w:rsid w:val="00B356E6"/>
    <w:rsid w:val="00B35B05"/>
    <w:rsid w:val="00B35CCD"/>
    <w:rsid w:val="00B360E4"/>
    <w:rsid w:val="00B362AB"/>
    <w:rsid w:val="00B3662E"/>
    <w:rsid w:val="00B3663D"/>
    <w:rsid w:val="00B37E34"/>
    <w:rsid w:val="00B40C89"/>
    <w:rsid w:val="00B4122A"/>
    <w:rsid w:val="00B41668"/>
    <w:rsid w:val="00B420AC"/>
    <w:rsid w:val="00B423C6"/>
    <w:rsid w:val="00B42A97"/>
    <w:rsid w:val="00B42BD1"/>
    <w:rsid w:val="00B42DB5"/>
    <w:rsid w:val="00B438FB"/>
    <w:rsid w:val="00B43A28"/>
    <w:rsid w:val="00B43DED"/>
    <w:rsid w:val="00B447CA"/>
    <w:rsid w:val="00B45068"/>
    <w:rsid w:val="00B457E1"/>
    <w:rsid w:val="00B45DDA"/>
    <w:rsid w:val="00B462FE"/>
    <w:rsid w:val="00B4678F"/>
    <w:rsid w:val="00B46E2D"/>
    <w:rsid w:val="00B474B6"/>
    <w:rsid w:val="00B47540"/>
    <w:rsid w:val="00B4758D"/>
    <w:rsid w:val="00B47A41"/>
    <w:rsid w:val="00B47BE7"/>
    <w:rsid w:val="00B47EDC"/>
    <w:rsid w:val="00B47F23"/>
    <w:rsid w:val="00B50862"/>
    <w:rsid w:val="00B50D68"/>
    <w:rsid w:val="00B50F15"/>
    <w:rsid w:val="00B50F9E"/>
    <w:rsid w:val="00B513AF"/>
    <w:rsid w:val="00B514FF"/>
    <w:rsid w:val="00B51CAC"/>
    <w:rsid w:val="00B520CC"/>
    <w:rsid w:val="00B52310"/>
    <w:rsid w:val="00B53AC5"/>
    <w:rsid w:val="00B53B5D"/>
    <w:rsid w:val="00B540AC"/>
    <w:rsid w:val="00B54341"/>
    <w:rsid w:val="00B5500D"/>
    <w:rsid w:val="00B550C2"/>
    <w:rsid w:val="00B551AF"/>
    <w:rsid w:val="00B55380"/>
    <w:rsid w:val="00B5547F"/>
    <w:rsid w:val="00B55752"/>
    <w:rsid w:val="00B55B8A"/>
    <w:rsid w:val="00B55BA2"/>
    <w:rsid w:val="00B561E1"/>
    <w:rsid w:val="00B56411"/>
    <w:rsid w:val="00B56A2A"/>
    <w:rsid w:val="00B56A58"/>
    <w:rsid w:val="00B56F85"/>
    <w:rsid w:val="00B57494"/>
    <w:rsid w:val="00B57F51"/>
    <w:rsid w:val="00B60346"/>
    <w:rsid w:val="00B60A0D"/>
    <w:rsid w:val="00B60D5F"/>
    <w:rsid w:val="00B60F88"/>
    <w:rsid w:val="00B60F9D"/>
    <w:rsid w:val="00B61250"/>
    <w:rsid w:val="00B61724"/>
    <w:rsid w:val="00B61765"/>
    <w:rsid w:val="00B61CFC"/>
    <w:rsid w:val="00B61EE2"/>
    <w:rsid w:val="00B6238B"/>
    <w:rsid w:val="00B63518"/>
    <w:rsid w:val="00B6374D"/>
    <w:rsid w:val="00B641D4"/>
    <w:rsid w:val="00B64348"/>
    <w:rsid w:val="00B645D5"/>
    <w:rsid w:val="00B651D8"/>
    <w:rsid w:val="00B65781"/>
    <w:rsid w:val="00B65CD3"/>
    <w:rsid w:val="00B6680C"/>
    <w:rsid w:val="00B66F0E"/>
    <w:rsid w:val="00B67C68"/>
    <w:rsid w:val="00B700E6"/>
    <w:rsid w:val="00B70426"/>
    <w:rsid w:val="00B718EE"/>
    <w:rsid w:val="00B72341"/>
    <w:rsid w:val="00B7285E"/>
    <w:rsid w:val="00B72FAD"/>
    <w:rsid w:val="00B73E87"/>
    <w:rsid w:val="00B7495A"/>
    <w:rsid w:val="00B7545F"/>
    <w:rsid w:val="00B75D61"/>
    <w:rsid w:val="00B760B7"/>
    <w:rsid w:val="00B76372"/>
    <w:rsid w:val="00B7648F"/>
    <w:rsid w:val="00B77178"/>
    <w:rsid w:val="00B77469"/>
    <w:rsid w:val="00B77C41"/>
    <w:rsid w:val="00B77F03"/>
    <w:rsid w:val="00B80CDE"/>
    <w:rsid w:val="00B81AAF"/>
    <w:rsid w:val="00B81D10"/>
    <w:rsid w:val="00B81F63"/>
    <w:rsid w:val="00B825CE"/>
    <w:rsid w:val="00B826F8"/>
    <w:rsid w:val="00B82A2D"/>
    <w:rsid w:val="00B82CC3"/>
    <w:rsid w:val="00B82DB2"/>
    <w:rsid w:val="00B82F90"/>
    <w:rsid w:val="00B83AA6"/>
    <w:rsid w:val="00B83C47"/>
    <w:rsid w:val="00B83DEA"/>
    <w:rsid w:val="00B841D4"/>
    <w:rsid w:val="00B844B1"/>
    <w:rsid w:val="00B8562E"/>
    <w:rsid w:val="00B85960"/>
    <w:rsid w:val="00B85CD7"/>
    <w:rsid w:val="00B861D4"/>
    <w:rsid w:val="00B86612"/>
    <w:rsid w:val="00B870EC"/>
    <w:rsid w:val="00B87413"/>
    <w:rsid w:val="00B875E8"/>
    <w:rsid w:val="00B87DF1"/>
    <w:rsid w:val="00B87FC4"/>
    <w:rsid w:val="00B90749"/>
    <w:rsid w:val="00B90C11"/>
    <w:rsid w:val="00B90D56"/>
    <w:rsid w:val="00B90FED"/>
    <w:rsid w:val="00B919FE"/>
    <w:rsid w:val="00B926B0"/>
    <w:rsid w:val="00B92F7B"/>
    <w:rsid w:val="00B92F87"/>
    <w:rsid w:val="00B9321E"/>
    <w:rsid w:val="00B93F59"/>
    <w:rsid w:val="00B94245"/>
    <w:rsid w:val="00B94307"/>
    <w:rsid w:val="00B948BC"/>
    <w:rsid w:val="00B94F4B"/>
    <w:rsid w:val="00B95B3A"/>
    <w:rsid w:val="00B95CB0"/>
    <w:rsid w:val="00B962D8"/>
    <w:rsid w:val="00B96455"/>
    <w:rsid w:val="00B967CE"/>
    <w:rsid w:val="00B96D68"/>
    <w:rsid w:val="00B97451"/>
    <w:rsid w:val="00B9766E"/>
    <w:rsid w:val="00BA042F"/>
    <w:rsid w:val="00BA093D"/>
    <w:rsid w:val="00BA09BA"/>
    <w:rsid w:val="00BA0BE4"/>
    <w:rsid w:val="00BA1BE6"/>
    <w:rsid w:val="00BA1FEA"/>
    <w:rsid w:val="00BA22E4"/>
    <w:rsid w:val="00BA2A5B"/>
    <w:rsid w:val="00BA2B3F"/>
    <w:rsid w:val="00BA2BBB"/>
    <w:rsid w:val="00BA2CA7"/>
    <w:rsid w:val="00BA37C4"/>
    <w:rsid w:val="00BA37CD"/>
    <w:rsid w:val="00BA38AB"/>
    <w:rsid w:val="00BA444D"/>
    <w:rsid w:val="00BA5689"/>
    <w:rsid w:val="00BA61B6"/>
    <w:rsid w:val="00BA6341"/>
    <w:rsid w:val="00BA64E6"/>
    <w:rsid w:val="00BA661A"/>
    <w:rsid w:val="00BA6647"/>
    <w:rsid w:val="00BA6DDA"/>
    <w:rsid w:val="00BA7010"/>
    <w:rsid w:val="00BA7034"/>
    <w:rsid w:val="00BA7E6D"/>
    <w:rsid w:val="00BB0025"/>
    <w:rsid w:val="00BB01C7"/>
    <w:rsid w:val="00BB0237"/>
    <w:rsid w:val="00BB05D6"/>
    <w:rsid w:val="00BB0A74"/>
    <w:rsid w:val="00BB0AD7"/>
    <w:rsid w:val="00BB0C2E"/>
    <w:rsid w:val="00BB19F2"/>
    <w:rsid w:val="00BB21A5"/>
    <w:rsid w:val="00BB2241"/>
    <w:rsid w:val="00BB2A76"/>
    <w:rsid w:val="00BB2EA7"/>
    <w:rsid w:val="00BB33CC"/>
    <w:rsid w:val="00BB33D3"/>
    <w:rsid w:val="00BB34AD"/>
    <w:rsid w:val="00BB3DA8"/>
    <w:rsid w:val="00BB41B6"/>
    <w:rsid w:val="00BB43C6"/>
    <w:rsid w:val="00BB475F"/>
    <w:rsid w:val="00BB49F2"/>
    <w:rsid w:val="00BB5450"/>
    <w:rsid w:val="00BB5B9D"/>
    <w:rsid w:val="00BB5BC5"/>
    <w:rsid w:val="00BB6559"/>
    <w:rsid w:val="00BB7544"/>
    <w:rsid w:val="00BB7B5F"/>
    <w:rsid w:val="00BC058B"/>
    <w:rsid w:val="00BC059E"/>
    <w:rsid w:val="00BC081E"/>
    <w:rsid w:val="00BC14A3"/>
    <w:rsid w:val="00BC17F9"/>
    <w:rsid w:val="00BC24E3"/>
    <w:rsid w:val="00BC2829"/>
    <w:rsid w:val="00BC2C98"/>
    <w:rsid w:val="00BC3288"/>
    <w:rsid w:val="00BC3572"/>
    <w:rsid w:val="00BC3783"/>
    <w:rsid w:val="00BC399A"/>
    <w:rsid w:val="00BC4C41"/>
    <w:rsid w:val="00BC4D59"/>
    <w:rsid w:val="00BC4E6C"/>
    <w:rsid w:val="00BC4EFB"/>
    <w:rsid w:val="00BC5206"/>
    <w:rsid w:val="00BC54CE"/>
    <w:rsid w:val="00BC6135"/>
    <w:rsid w:val="00BC6171"/>
    <w:rsid w:val="00BC67E5"/>
    <w:rsid w:val="00BC6C92"/>
    <w:rsid w:val="00BC7538"/>
    <w:rsid w:val="00BC7C22"/>
    <w:rsid w:val="00BC7FEF"/>
    <w:rsid w:val="00BD0550"/>
    <w:rsid w:val="00BD0C6D"/>
    <w:rsid w:val="00BD1367"/>
    <w:rsid w:val="00BD1384"/>
    <w:rsid w:val="00BD15FF"/>
    <w:rsid w:val="00BD1843"/>
    <w:rsid w:val="00BD1C61"/>
    <w:rsid w:val="00BD25D6"/>
    <w:rsid w:val="00BD2FE2"/>
    <w:rsid w:val="00BD36C3"/>
    <w:rsid w:val="00BD46B9"/>
    <w:rsid w:val="00BD46D8"/>
    <w:rsid w:val="00BD56D5"/>
    <w:rsid w:val="00BD5F03"/>
    <w:rsid w:val="00BD6BEA"/>
    <w:rsid w:val="00BD7427"/>
    <w:rsid w:val="00BD751C"/>
    <w:rsid w:val="00BD7BB3"/>
    <w:rsid w:val="00BE03E4"/>
    <w:rsid w:val="00BE07D3"/>
    <w:rsid w:val="00BE086F"/>
    <w:rsid w:val="00BE0990"/>
    <w:rsid w:val="00BE0E1F"/>
    <w:rsid w:val="00BE1349"/>
    <w:rsid w:val="00BE1B6A"/>
    <w:rsid w:val="00BE1BE6"/>
    <w:rsid w:val="00BE24BC"/>
    <w:rsid w:val="00BE26F3"/>
    <w:rsid w:val="00BE3953"/>
    <w:rsid w:val="00BE432A"/>
    <w:rsid w:val="00BE4437"/>
    <w:rsid w:val="00BE4B2E"/>
    <w:rsid w:val="00BE4E4C"/>
    <w:rsid w:val="00BE4ED6"/>
    <w:rsid w:val="00BE520F"/>
    <w:rsid w:val="00BE5F11"/>
    <w:rsid w:val="00BE6207"/>
    <w:rsid w:val="00BE650E"/>
    <w:rsid w:val="00BE6C48"/>
    <w:rsid w:val="00BE6CB7"/>
    <w:rsid w:val="00BE7CC2"/>
    <w:rsid w:val="00BF088B"/>
    <w:rsid w:val="00BF0E27"/>
    <w:rsid w:val="00BF154B"/>
    <w:rsid w:val="00BF1A02"/>
    <w:rsid w:val="00BF1A72"/>
    <w:rsid w:val="00BF1E50"/>
    <w:rsid w:val="00BF206E"/>
    <w:rsid w:val="00BF2C81"/>
    <w:rsid w:val="00BF2D27"/>
    <w:rsid w:val="00BF2F12"/>
    <w:rsid w:val="00BF39FF"/>
    <w:rsid w:val="00BF3AC9"/>
    <w:rsid w:val="00BF40D2"/>
    <w:rsid w:val="00BF4CB4"/>
    <w:rsid w:val="00BF514D"/>
    <w:rsid w:val="00BF53CD"/>
    <w:rsid w:val="00BF54F9"/>
    <w:rsid w:val="00BF5D55"/>
    <w:rsid w:val="00BF66BC"/>
    <w:rsid w:val="00BF733C"/>
    <w:rsid w:val="00C0056E"/>
    <w:rsid w:val="00C00C35"/>
    <w:rsid w:val="00C0119A"/>
    <w:rsid w:val="00C012BF"/>
    <w:rsid w:val="00C013AA"/>
    <w:rsid w:val="00C01DC4"/>
    <w:rsid w:val="00C032AD"/>
    <w:rsid w:val="00C03A32"/>
    <w:rsid w:val="00C0409A"/>
    <w:rsid w:val="00C04ADD"/>
    <w:rsid w:val="00C0528F"/>
    <w:rsid w:val="00C0533F"/>
    <w:rsid w:val="00C057FC"/>
    <w:rsid w:val="00C059E7"/>
    <w:rsid w:val="00C05D35"/>
    <w:rsid w:val="00C06459"/>
    <w:rsid w:val="00C06745"/>
    <w:rsid w:val="00C06B66"/>
    <w:rsid w:val="00C06CDA"/>
    <w:rsid w:val="00C06D42"/>
    <w:rsid w:val="00C070C7"/>
    <w:rsid w:val="00C07310"/>
    <w:rsid w:val="00C074AB"/>
    <w:rsid w:val="00C07530"/>
    <w:rsid w:val="00C10845"/>
    <w:rsid w:val="00C11053"/>
    <w:rsid w:val="00C11163"/>
    <w:rsid w:val="00C11F7D"/>
    <w:rsid w:val="00C120D6"/>
    <w:rsid w:val="00C12126"/>
    <w:rsid w:val="00C12366"/>
    <w:rsid w:val="00C124FA"/>
    <w:rsid w:val="00C12541"/>
    <w:rsid w:val="00C129EA"/>
    <w:rsid w:val="00C13378"/>
    <w:rsid w:val="00C13A75"/>
    <w:rsid w:val="00C13D16"/>
    <w:rsid w:val="00C13E44"/>
    <w:rsid w:val="00C14474"/>
    <w:rsid w:val="00C14512"/>
    <w:rsid w:val="00C14A51"/>
    <w:rsid w:val="00C14D40"/>
    <w:rsid w:val="00C1593C"/>
    <w:rsid w:val="00C168DC"/>
    <w:rsid w:val="00C16BB9"/>
    <w:rsid w:val="00C179BE"/>
    <w:rsid w:val="00C17ABB"/>
    <w:rsid w:val="00C17C04"/>
    <w:rsid w:val="00C17F08"/>
    <w:rsid w:val="00C17F11"/>
    <w:rsid w:val="00C20B12"/>
    <w:rsid w:val="00C20DCC"/>
    <w:rsid w:val="00C218A1"/>
    <w:rsid w:val="00C21CB4"/>
    <w:rsid w:val="00C22351"/>
    <w:rsid w:val="00C2266E"/>
    <w:rsid w:val="00C22A92"/>
    <w:rsid w:val="00C22B8D"/>
    <w:rsid w:val="00C2321C"/>
    <w:rsid w:val="00C2382A"/>
    <w:rsid w:val="00C24474"/>
    <w:rsid w:val="00C24573"/>
    <w:rsid w:val="00C24993"/>
    <w:rsid w:val="00C24BE0"/>
    <w:rsid w:val="00C24E47"/>
    <w:rsid w:val="00C24F5B"/>
    <w:rsid w:val="00C25222"/>
    <w:rsid w:val="00C257E2"/>
    <w:rsid w:val="00C25815"/>
    <w:rsid w:val="00C262AA"/>
    <w:rsid w:val="00C26419"/>
    <w:rsid w:val="00C264E0"/>
    <w:rsid w:val="00C268CB"/>
    <w:rsid w:val="00C26EBA"/>
    <w:rsid w:val="00C2747A"/>
    <w:rsid w:val="00C2766B"/>
    <w:rsid w:val="00C306CB"/>
    <w:rsid w:val="00C30854"/>
    <w:rsid w:val="00C30AE5"/>
    <w:rsid w:val="00C30C3A"/>
    <w:rsid w:val="00C30DFC"/>
    <w:rsid w:val="00C3114E"/>
    <w:rsid w:val="00C31F3C"/>
    <w:rsid w:val="00C31FBE"/>
    <w:rsid w:val="00C324E1"/>
    <w:rsid w:val="00C329A9"/>
    <w:rsid w:val="00C342F2"/>
    <w:rsid w:val="00C345BF"/>
    <w:rsid w:val="00C348EF"/>
    <w:rsid w:val="00C34C02"/>
    <w:rsid w:val="00C34ECB"/>
    <w:rsid w:val="00C34F18"/>
    <w:rsid w:val="00C34F7E"/>
    <w:rsid w:val="00C353BF"/>
    <w:rsid w:val="00C3541A"/>
    <w:rsid w:val="00C354B2"/>
    <w:rsid w:val="00C35B67"/>
    <w:rsid w:val="00C374A7"/>
    <w:rsid w:val="00C37705"/>
    <w:rsid w:val="00C40440"/>
    <w:rsid w:val="00C408F3"/>
    <w:rsid w:val="00C40993"/>
    <w:rsid w:val="00C40F55"/>
    <w:rsid w:val="00C413D5"/>
    <w:rsid w:val="00C41F38"/>
    <w:rsid w:val="00C421BA"/>
    <w:rsid w:val="00C42204"/>
    <w:rsid w:val="00C42257"/>
    <w:rsid w:val="00C425B6"/>
    <w:rsid w:val="00C42756"/>
    <w:rsid w:val="00C4290A"/>
    <w:rsid w:val="00C42E5D"/>
    <w:rsid w:val="00C42F94"/>
    <w:rsid w:val="00C43180"/>
    <w:rsid w:val="00C432BD"/>
    <w:rsid w:val="00C43661"/>
    <w:rsid w:val="00C44119"/>
    <w:rsid w:val="00C44130"/>
    <w:rsid w:val="00C44296"/>
    <w:rsid w:val="00C446D9"/>
    <w:rsid w:val="00C45D1D"/>
    <w:rsid w:val="00C46100"/>
    <w:rsid w:val="00C46CF2"/>
    <w:rsid w:val="00C47B40"/>
    <w:rsid w:val="00C50422"/>
    <w:rsid w:val="00C519E8"/>
    <w:rsid w:val="00C51E44"/>
    <w:rsid w:val="00C5212E"/>
    <w:rsid w:val="00C52AB8"/>
    <w:rsid w:val="00C52B3B"/>
    <w:rsid w:val="00C5305F"/>
    <w:rsid w:val="00C53151"/>
    <w:rsid w:val="00C532E2"/>
    <w:rsid w:val="00C53827"/>
    <w:rsid w:val="00C546F7"/>
    <w:rsid w:val="00C550AA"/>
    <w:rsid w:val="00C55656"/>
    <w:rsid w:val="00C558EA"/>
    <w:rsid w:val="00C55DCC"/>
    <w:rsid w:val="00C564AE"/>
    <w:rsid w:val="00C5680F"/>
    <w:rsid w:val="00C56C2D"/>
    <w:rsid w:val="00C56FB5"/>
    <w:rsid w:val="00C57714"/>
    <w:rsid w:val="00C60298"/>
    <w:rsid w:val="00C604A2"/>
    <w:rsid w:val="00C60735"/>
    <w:rsid w:val="00C61E25"/>
    <w:rsid w:val="00C62627"/>
    <w:rsid w:val="00C629F8"/>
    <w:rsid w:val="00C62A3B"/>
    <w:rsid w:val="00C62A69"/>
    <w:rsid w:val="00C62CBD"/>
    <w:rsid w:val="00C62F17"/>
    <w:rsid w:val="00C63A5F"/>
    <w:rsid w:val="00C63CFA"/>
    <w:rsid w:val="00C63D7B"/>
    <w:rsid w:val="00C63DF2"/>
    <w:rsid w:val="00C640E2"/>
    <w:rsid w:val="00C647F1"/>
    <w:rsid w:val="00C6513F"/>
    <w:rsid w:val="00C65689"/>
    <w:rsid w:val="00C65F4C"/>
    <w:rsid w:val="00C661FE"/>
    <w:rsid w:val="00C66412"/>
    <w:rsid w:val="00C6654C"/>
    <w:rsid w:val="00C666A4"/>
    <w:rsid w:val="00C66A34"/>
    <w:rsid w:val="00C66E97"/>
    <w:rsid w:val="00C66FC0"/>
    <w:rsid w:val="00C67209"/>
    <w:rsid w:val="00C672EB"/>
    <w:rsid w:val="00C6798B"/>
    <w:rsid w:val="00C7000E"/>
    <w:rsid w:val="00C70186"/>
    <w:rsid w:val="00C70B26"/>
    <w:rsid w:val="00C70B39"/>
    <w:rsid w:val="00C71267"/>
    <w:rsid w:val="00C71732"/>
    <w:rsid w:val="00C721C9"/>
    <w:rsid w:val="00C7220C"/>
    <w:rsid w:val="00C723F1"/>
    <w:rsid w:val="00C7242C"/>
    <w:rsid w:val="00C724F0"/>
    <w:rsid w:val="00C726F2"/>
    <w:rsid w:val="00C72791"/>
    <w:rsid w:val="00C7308F"/>
    <w:rsid w:val="00C73425"/>
    <w:rsid w:val="00C7366D"/>
    <w:rsid w:val="00C73750"/>
    <w:rsid w:val="00C73DA5"/>
    <w:rsid w:val="00C74809"/>
    <w:rsid w:val="00C74D2D"/>
    <w:rsid w:val="00C74E13"/>
    <w:rsid w:val="00C74FD2"/>
    <w:rsid w:val="00C75CB2"/>
    <w:rsid w:val="00C75E88"/>
    <w:rsid w:val="00C75F1B"/>
    <w:rsid w:val="00C761FD"/>
    <w:rsid w:val="00C7693B"/>
    <w:rsid w:val="00C76C77"/>
    <w:rsid w:val="00C76C92"/>
    <w:rsid w:val="00C779A9"/>
    <w:rsid w:val="00C77C20"/>
    <w:rsid w:val="00C77EC2"/>
    <w:rsid w:val="00C8057C"/>
    <w:rsid w:val="00C8062B"/>
    <w:rsid w:val="00C8119D"/>
    <w:rsid w:val="00C8122D"/>
    <w:rsid w:val="00C81580"/>
    <w:rsid w:val="00C81A70"/>
    <w:rsid w:val="00C81B5E"/>
    <w:rsid w:val="00C821F0"/>
    <w:rsid w:val="00C8261B"/>
    <w:rsid w:val="00C8278B"/>
    <w:rsid w:val="00C8285D"/>
    <w:rsid w:val="00C82B90"/>
    <w:rsid w:val="00C82BDD"/>
    <w:rsid w:val="00C833A2"/>
    <w:rsid w:val="00C833FC"/>
    <w:rsid w:val="00C834AF"/>
    <w:rsid w:val="00C83682"/>
    <w:rsid w:val="00C83FF5"/>
    <w:rsid w:val="00C8402E"/>
    <w:rsid w:val="00C84125"/>
    <w:rsid w:val="00C8440F"/>
    <w:rsid w:val="00C84E15"/>
    <w:rsid w:val="00C853C1"/>
    <w:rsid w:val="00C85592"/>
    <w:rsid w:val="00C85696"/>
    <w:rsid w:val="00C85C4B"/>
    <w:rsid w:val="00C86411"/>
    <w:rsid w:val="00C8654B"/>
    <w:rsid w:val="00C86868"/>
    <w:rsid w:val="00C868D4"/>
    <w:rsid w:val="00C86FFE"/>
    <w:rsid w:val="00C872E2"/>
    <w:rsid w:val="00C87760"/>
    <w:rsid w:val="00C8795D"/>
    <w:rsid w:val="00C87AF3"/>
    <w:rsid w:val="00C9096F"/>
    <w:rsid w:val="00C91B8A"/>
    <w:rsid w:val="00C926F9"/>
    <w:rsid w:val="00C9286A"/>
    <w:rsid w:val="00C92AFF"/>
    <w:rsid w:val="00C92CAB"/>
    <w:rsid w:val="00C9347B"/>
    <w:rsid w:val="00C93640"/>
    <w:rsid w:val="00C93B65"/>
    <w:rsid w:val="00C93E02"/>
    <w:rsid w:val="00C93EFC"/>
    <w:rsid w:val="00C94117"/>
    <w:rsid w:val="00C9437E"/>
    <w:rsid w:val="00C9447A"/>
    <w:rsid w:val="00C94627"/>
    <w:rsid w:val="00C9470F"/>
    <w:rsid w:val="00C94C69"/>
    <w:rsid w:val="00C94FD8"/>
    <w:rsid w:val="00C952C1"/>
    <w:rsid w:val="00C960BE"/>
    <w:rsid w:val="00C9623D"/>
    <w:rsid w:val="00C96543"/>
    <w:rsid w:val="00C968DC"/>
    <w:rsid w:val="00C970E8"/>
    <w:rsid w:val="00C97116"/>
    <w:rsid w:val="00C97672"/>
    <w:rsid w:val="00CA04BD"/>
    <w:rsid w:val="00CA0843"/>
    <w:rsid w:val="00CA0DB6"/>
    <w:rsid w:val="00CA0DFD"/>
    <w:rsid w:val="00CA130C"/>
    <w:rsid w:val="00CA1D9F"/>
    <w:rsid w:val="00CA25AF"/>
    <w:rsid w:val="00CA26EF"/>
    <w:rsid w:val="00CA26FE"/>
    <w:rsid w:val="00CA2C0D"/>
    <w:rsid w:val="00CA3735"/>
    <w:rsid w:val="00CA3BB8"/>
    <w:rsid w:val="00CA4194"/>
    <w:rsid w:val="00CA48B3"/>
    <w:rsid w:val="00CA53AC"/>
    <w:rsid w:val="00CA55B2"/>
    <w:rsid w:val="00CA60DB"/>
    <w:rsid w:val="00CA615F"/>
    <w:rsid w:val="00CA62B0"/>
    <w:rsid w:val="00CA64AD"/>
    <w:rsid w:val="00CA6807"/>
    <w:rsid w:val="00CA68AC"/>
    <w:rsid w:val="00CA6E4E"/>
    <w:rsid w:val="00CA6EB5"/>
    <w:rsid w:val="00CA7333"/>
    <w:rsid w:val="00CA7CDB"/>
    <w:rsid w:val="00CB0AA1"/>
    <w:rsid w:val="00CB0E65"/>
    <w:rsid w:val="00CB1009"/>
    <w:rsid w:val="00CB105C"/>
    <w:rsid w:val="00CB17FD"/>
    <w:rsid w:val="00CB1C2A"/>
    <w:rsid w:val="00CB1D27"/>
    <w:rsid w:val="00CB1DA5"/>
    <w:rsid w:val="00CB2241"/>
    <w:rsid w:val="00CB2277"/>
    <w:rsid w:val="00CB2AE3"/>
    <w:rsid w:val="00CB2D3E"/>
    <w:rsid w:val="00CB32A3"/>
    <w:rsid w:val="00CB3DED"/>
    <w:rsid w:val="00CB3F8E"/>
    <w:rsid w:val="00CB4D26"/>
    <w:rsid w:val="00CB5059"/>
    <w:rsid w:val="00CB50E1"/>
    <w:rsid w:val="00CB51FF"/>
    <w:rsid w:val="00CB53C3"/>
    <w:rsid w:val="00CB5596"/>
    <w:rsid w:val="00CB59E4"/>
    <w:rsid w:val="00CB5F35"/>
    <w:rsid w:val="00CB6518"/>
    <w:rsid w:val="00CB6A7D"/>
    <w:rsid w:val="00CB6AB5"/>
    <w:rsid w:val="00CB7245"/>
    <w:rsid w:val="00CB7933"/>
    <w:rsid w:val="00CB7B8A"/>
    <w:rsid w:val="00CC055C"/>
    <w:rsid w:val="00CC0B01"/>
    <w:rsid w:val="00CC0C59"/>
    <w:rsid w:val="00CC0D03"/>
    <w:rsid w:val="00CC0DC5"/>
    <w:rsid w:val="00CC0F0E"/>
    <w:rsid w:val="00CC131E"/>
    <w:rsid w:val="00CC1523"/>
    <w:rsid w:val="00CC16CC"/>
    <w:rsid w:val="00CC2560"/>
    <w:rsid w:val="00CC2609"/>
    <w:rsid w:val="00CC3203"/>
    <w:rsid w:val="00CC36CA"/>
    <w:rsid w:val="00CC3B26"/>
    <w:rsid w:val="00CC3CE5"/>
    <w:rsid w:val="00CC3DD9"/>
    <w:rsid w:val="00CC4161"/>
    <w:rsid w:val="00CC4671"/>
    <w:rsid w:val="00CC4AB9"/>
    <w:rsid w:val="00CC4F1D"/>
    <w:rsid w:val="00CC58FA"/>
    <w:rsid w:val="00CC5B6F"/>
    <w:rsid w:val="00CC5B9B"/>
    <w:rsid w:val="00CC5C28"/>
    <w:rsid w:val="00CC624D"/>
    <w:rsid w:val="00CC6756"/>
    <w:rsid w:val="00CC6DDA"/>
    <w:rsid w:val="00CC7453"/>
    <w:rsid w:val="00CC79DD"/>
    <w:rsid w:val="00CC7B41"/>
    <w:rsid w:val="00CC7C9B"/>
    <w:rsid w:val="00CC7F18"/>
    <w:rsid w:val="00CC7F64"/>
    <w:rsid w:val="00CD018D"/>
    <w:rsid w:val="00CD01C3"/>
    <w:rsid w:val="00CD0251"/>
    <w:rsid w:val="00CD0904"/>
    <w:rsid w:val="00CD126E"/>
    <w:rsid w:val="00CD20D0"/>
    <w:rsid w:val="00CD3493"/>
    <w:rsid w:val="00CD3CBB"/>
    <w:rsid w:val="00CD3E29"/>
    <w:rsid w:val="00CD4080"/>
    <w:rsid w:val="00CD4647"/>
    <w:rsid w:val="00CD49FA"/>
    <w:rsid w:val="00CD4C4D"/>
    <w:rsid w:val="00CD5312"/>
    <w:rsid w:val="00CD53EC"/>
    <w:rsid w:val="00CD54C7"/>
    <w:rsid w:val="00CD58BA"/>
    <w:rsid w:val="00CD5A56"/>
    <w:rsid w:val="00CD5C7A"/>
    <w:rsid w:val="00CD5F64"/>
    <w:rsid w:val="00CD5FFC"/>
    <w:rsid w:val="00CD76A9"/>
    <w:rsid w:val="00CD7940"/>
    <w:rsid w:val="00CD7BCA"/>
    <w:rsid w:val="00CD7EC4"/>
    <w:rsid w:val="00CE0032"/>
    <w:rsid w:val="00CE0ACC"/>
    <w:rsid w:val="00CE0BD3"/>
    <w:rsid w:val="00CE0D57"/>
    <w:rsid w:val="00CE1433"/>
    <w:rsid w:val="00CE1A07"/>
    <w:rsid w:val="00CE2083"/>
    <w:rsid w:val="00CE2EAA"/>
    <w:rsid w:val="00CE30F0"/>
    <w:rsid w:val="00CE3125"/>
    <w:rsid w:val="00CE321F"/>
    <w:rsid w:val="00CE328F"/>
    <w:rsid w:val="00CE32B6"/>
    <w:rsid w:val="00CE3329"/>
    <w:rsid w:val="00CE3711"/>
    <w:rsid w:val="00CE41F3"/>
    <w:rsid w:val="00CE43AE"/>
    <w:rsid w:val="00CE4AF5"/>
    <w:rsid w:val="00CE4E3D"/>
    <w:rsid w:val="00CE5098"/>
    <w:rsid w:val="00CE530F"/>
    <w:rsid w:val="00CE5496"/>
    <w:rsid w:val="00CE56E7"/>
    <w:rsid w:val="00CE5877"/>
    <w:rsid w:val="00CE5FED"/>
    <w:rsid w:val="00CE6B7A"/>
    <w:rsid w:val="00CE74CC"/>
    <w:rsid w:val="00CE7CE7"/>
    <w:rsid w:val="00CF00F8"/>
    <w:rsid w:val="00CF03FF"/>
    <w:rsid w:val="00CF07A7"/>
    <w:rsid w:val="00CF08A8"/>
    <w:rsid w:val="00CF0ACE"/>
    <w:rsid w:val="00CF0B6A"/>
    <w:rsid w:val="00CF1CE2"/>
    <w:rsid w:val="00CF1E4D"/>
    <w:rsid w:val="00CF1EE3"/>
    <w:rsid w:val="00CF2C8B"/>
    <w:rsid w:val="00CF2D3D"/>
    <w:rsid w:val="00CF3437"/>
    <w:rsid w:val="00CF35FA"/>
    <w:rsid w:val="00CF5116"/>
    <w:rsid w:val="00CF51D2"/>
    <w:rsid w:val="00CF5365"/>
    <w:rsid w:val="00CF55D8"/>
    <w:rsid w:val="00CF5CED"/>
    <w:rsid w:val="00CF640E"/>
    <w:rsid w:val="00CF6967"/>
    <w:rsid w:val="00CF69C0"/>
    <w:rsid w:val="00CF6B6A"/>
    <w:rsid w:val="00CF6F61"/>
    <w:rsid w:val="00CF70A6"/>
    <w:rsid w:val="00CF7218"/>
    <w:rsid w:val="00CF7667"/>
    <w:rsid w:val="00D002A8"/>
    <w:rsid w:val="00D0078E"/>
    <w:rsid w:val="00D00880"/>
    <w:rsid w:val="00D010C7"/>
    <w:rsid w:val="00D01859"/>
    <w:rsid w:val="00D02393"/>
    <w:rsid w:val="00D03278"/>
    <w:rsid w:val="00D03974"/>
    <w:rsid w:val="00D03978"/>
    <w:rsid w:val="00D044A7"/>
    <w:rsid w:val="00D04C33"/>
    <w:rsid w:val="00D05338"/>
    <w:rsid w:val="00D053B6"/>
    <w:rsid w:val="00D05948"/>
    <w:rsid w:val="00D05D2C"/>
    <w:rsid w:val="00D05E4D"/>
    <w:rsid w:val="00D0654B"/>
    <w:rsid w:val="00D06620"/>
    <w:rsid w:val="00D06B2A"/>
    <w:rsid w:val="00D06C8E"/>
    <w:rsid w:val="00D075BE"/>
    <w:rsid w:val="00D07BF5"/>
    <w:rsid w:val="00D10278"/>
    <w:rsid w:val="00D10392"/>
    <w:rsid w:val="00D105F4"/>
    <w:rsid w:val="00D108FF"/>
    <w:rsid w:val="00D10AF4"/>
    <w:rsid w:val="00D11966"/>
    <w:rsid w:val="00D11EAB"/>
    <w:rsid w:val="00D12521"/>
    <w:rsid w:val="00D12D33"/>
    <w:rsid w:val="00D12F32"/>
    <w:rsid w:val="00D13C86"/>
    <w:rsid w:val="00D13CEC"/>
    <w:rsid w:val="00D13E0A"/>
    <w:rsid w:val="00D1403F"/>
    <w:rsid w:val="00D1407C"/>
    <w:rsid w:val="00D14311"/>
    <w:rsid w:val="00D14463"/>
    <w:rsid w:val="00D14495"/>
    <w:rsid w:val="00D14E1C"/>
    <w:rsid w:val="00D15517"/>
    <w:rsid w:val="00D15A51"/>
    <w:rsid w:val="00D16205"/>
    <w:rsid w:val="00D169E9"/>
    <w:rsid w:val="00D16A8E"/>
    <w:rsid w:val="00D17636"/>
    <w:rsid w:val="00D17AFF"/>
    <w:rsid w:val="00D17BE0"/>
    <w:rsid w:val="00D17C9B"/>
    <w:rsid w:val="00D17D48"/>
    <w:rsid w:val="00D20601"/>
    <w:rsid w:val="00D20C48"/>
    <w:rsid w:val="00D21850"/>
    <w:rsid w:val="00D2221C"/>
    <w:rsid w:val="00D22825"/>
    <w:rsid w:val="00D230D9"/>
    <w:rsid w:val="00D23E98"/>
    <w:rsid w:val="00D24B1E"/>
    <w:rsid w:val="00D24E1D"/>
    <w:rsid w:val="00D24EA6"/>
    <w:rsid w:val="00D2516B"/>
    <w:rsid w:val="00D25A46"/>
    <w:rsid w:val="00D25B7A"/>
    <w:rsid w:val="00D26202"/>
    <w:rsid w:val="00D263D3"/>
    <w:rsid w:val="00D26A26"/>
    <w:rsid w:val="00D26B23"/>
    <w:rsid w:val="00D26CA7"/>
    <w:rsid w:val="00D26CE0"/>
    <w:rsid w:val="00D26CFB"/>
    <w:rsid w:val="00D26E69"/>
    <w:rsid w:val="00D27839"/>
    <w:rsid w:val="00D278A4"/>
    <w:rsid w:val="00D278F4"/>
    <w:rsid w:val="00D27B87"/>
    <w:rsid w:val="00D27FAB"/>
    <w:rsid w:val="00D30259"/>
    <w:rsid w:val="00D30FC6"/>
    <w:rsid w:val="00D311DF"/>
    <w:rsid w:val="00D31456"/>
    <w:rsid w:val="00D3148F"/>
    <w:rsid w:val="00D33D6D"/>
    <w:rsid w:val="00D342A2"/>
    <w:rsid w:val="00D347B1"/>
    <w:rsid w:val="00D348E7"/>
    <w:rsid w:val="00D34941"/>
    <w:rsid w:val="00D34CD8"/>
    <w:rsid w:val="00D34D48"/>
    <w:rsid w:val="00D3577C"/>
    <w:rsid w:val="00D35AD6"/>
    <w:rsid w:val="00D360ED"/>
    <w:rsid w:val="00D36764"/>
    <w:rsid w:val="00D36AC7"/>
    <w:rsid w:val="00D36F53"/>
    <w:rsid w:val="00D37558"/>
    <w:rsid w:val="00D37741"/>
    <w:rsid w:val="00D37CB9"/>
    <w:rsid w:val="00D37D9C"/>
    <w:rsid w:val="00D4036A"/>
    <w:rsid w:val="00D41AF1"/>
    <w:rsid w:val="00D42AB8"/>
    <w:rsid w:val="00D42D77"/>
    <w:rsid w:val="00D437D6"/>
    <w:rsid w:val="00D4421C"/>
    <w:rsid w:val="00D443F6"/>
    <w:rsid w:val="00D448B7"/>
    <w:rsid w:val="00D44ED1"/>
    <w:rsid w:val="00D450F4"/>
    <w:rsid w:val="00D46130"/>
    <w:rsid w:val="00D46602"/>
    <w:rsid w:val="00D46E89"/>
    <w:rsid w:val="00D4765A"/>
    <w:rsid w:val="00D47BC3"/>
    <w:rsid w:val="00D5011E"/>
    <w:rsid w:val="00D504ED"/>
    <w:rsid w:val="00D5098B"/>
    <w:rsid w:val="00D50B3F"/>
    <w:rsid w:val="00D51275"/>
    <w:rsid w:val="00D512AC"/>
    <w:rsid w:val="00D51538"/>
    <w:rsid w:val="00D519F6"/>
    <w:rsid w:val="00D51EF2"/>
    <w:rsid w:val="00D524DE"/>
    <w:rsid w:val="00D539A9"/>
    <w:rsid w:val="00D53C19"/>
    <w:rsid w:val="00D53CAA"/>
    <w:rsid w:val="00D53F0E"/>
    <w:rsid w:val="00D54470"/>
    <w:rsid w:val="00D547E2"/>
    <w:rsid w:val="00D54ADD"/>
    <w:rsid w:val="00D54CC1"/>
    <w:rsid w:val="00D5517F"/>
    <w:rsid w:val="00D55675"/>
    <w:rsid w:val="00D55DA2"/>
    <w:rsid w:val="00D560F4"/>
    <w:rsid w:val="00D57BB4"/>
    <w:rsid w:val="00D57C72"/>
    <w:rsid w:val="00D60267"/>
    <w:rsid w:val="00D60522"/>
    <w:rsid w:val="00D605BC"/>
    <w:rsid w:val="00D60676"/>
    <w:rsid w:val="00D609E5"/>
    <w:rsid w:val="00D610E4"/>
    <w:rsid w:val="00D6127C"/>
    <w:rsid w:val="00D613FA"/>
    <w:rsid w:val="00D62837"/>
    <w:rsid w:val="00D62894"/>
    <w:rsid w:val="00D628A1"/>
    <w:rsid w:val="00D63045"/>
    <w:rsid w:val="00D63314"/>
    <w:rsid w:val="00D636D1"/>
    <w:rsid w:val="00D646C6"/>
    <w:rsid w:val="00D64B14"/>
    <w:rsid w:val="00D64B4F"/>
    <w:rsid w:val="00D64CC5"/>
    <w:rsid w:val="00D65DE4"/>
    <w:rsid w:val="00D661C8"/>
    <w:rsid w:val="00D67603"/>
    <w:rsid w:val="00D678B1"/>
    <w:rsid w:val="00D67C6A"/>
    <w:rsid w:val="00D67CC5"/>
    <w:rsid w:val="00D67CCF"/>
    <w:rsid w:val="00D67F60"/>
    <w:rsid w:val="00D706DC"/>
    <w:rsid w:val="00D70E30"/>
    <w:rsid w:val="00D7109A"/>
    <w:rsid w:val="00D72025"/>
    <w:rsid w:val="00D723BD"/>
    <w:rsid w:val="00D72558"/>
    <w:rsid w:val="00D735DF"/>
    <w:rsid w:val="00D73691"/>
    <w:rsid w:val="00D73925"/>
    <w:rsid w:val="00D74A8A"/>
    <w:rsid w:val="00D74AEC"/>
    <w:rsid w:val="00D74DDD"/>
    <w:rsid w:val="00D752EF"/>
    <w:rsid w:val="00D75601"/>
    <w:rsid w:val="00D7581A"/>
    <w:rsid w:val="00D76276"/>
    <w:rsid w:val="00D762EB"/>
    <w:rsid w:val="00D76361"/>
    <w:rsid w:val="00D765AC"/>
    <w:rsid w:val="00D76D79"/>
    <w:rsid w:val="00D76F7C"/>
    <w:rsid w:val="00D77281"/>
    <w:rsid w:val="00D7747C"/>
    <w:rsid w:val="00D77881"/>
    <w:rsid w:val="00D779B3"/>
    <w:rsid w:val="00D77ED4"/>
    <w:rsid w:val="00D80133"/>
    <w:rsid w:val="00D80320"/>
    <w:rsid w:val="00D81018"/>
    <w:rsid w:val="00D8159B"/>
    <w:rsid w:val="00D81C8A"/>
    <w:rsid w:val="00D81CF2"/>
    <w:rsid w:val="00D81D29"/>
    <w:rsid w:val="00D82524"/>
    <w:rsid w:val="00D83146"/>
    <w:rsid w:val="00D83A5E"/>
    <w:rsid w:val="00D84A71"/>
    <w:rsid w:val="00D84E74"/>
    <w:rsid w:val="00D85756"/>
    <w:rsid w:val="00D85888"/>
    <w:rsid w:val="00D86D99"/>
    <w:rsid w:val="00D87E74"/>
    <w:rsid w:val="00D87FF8"/>
    <w:rsid w:val="00D9001D"/>
    <w:rsid w:val="00D90301"/>
    <w:rsid w:val="00D90A44"/>
    <w:rsid w:val="00D90A6F"/>
    <w:rsid w:val="00D91095"/>
    <w:rsid w:val="00D916EB"/>
    <w:rsid w:val="00D9330A"/>
    <w:rsid w:val="00D937A6"/>
    <w:rsid w:val="00D93FDF"/>
    <w:rsid w:val="00D942B3"/>
    <w:rsid w:val="00D944BF"/>
    <w:rsid w:val="00D9505D"/>
    <w:rsid w:val="00D95175"/>
    <w:rsid w:val="00D95666"/>
    <w:rsid w:val="00D9588A"/>
    <w:rsid w:val="00D959CA"/>
    <w:rsid w:val="00D95D41"/>
    <w:rsid w:val="00D95F4E"/>
    <w:rsid w:val="00D95F68"/>
    <w:rsid w:val="00D95F83"/>
    <w:rsid w:val="00D95FF2"/>
    <w:rsid w:val="00D9600C"/>
    <w:rsid w:val="00D96206"/>
    <w:rsid w:val="00D96DBD"/>
    <w:rsid w:val="00D9734A"/>
    <w:rsid w:val="00D973E0"/>
    <w:rsid w:val="00D973E1"/>
    <w:rsid w:val="00D974A3"/>
    <w:rsid w:val="00D9754B"/>
    <w:rsid w:val="00D97AFD"/>
    <w:rsid w:val="00DA00F8"/>
    <w:rsid w:val="00DA02A5"/>
    <w:rsid w:val="00DA04A5"/>
    <w:rsid w:val="00DA083B"/>
    <w:rsid w:val="00DA0C06"/>
    <w:rsid w:val="00DA2A56"/>
    <w:rsid w:val="00DA2AB5"/>
    <w:rsid w:val="00DA2F6E"/>
    <w:rsid w:val="00DA32C4"/>
    <w:rsid w:val="00DA3309"/>
    <w:rsid w:val="00DA34E4"/>
    <w:rsid w:val="00DA3668"/>
    <w:rsid w:val="00DA3AC1"/>
    <w:rsid w:val="00DA43C6"/>
    <w:rsid w:val="00DA4AAC"/>
    <w:rsid w:val="00DA5217"/>
    <w:rsid w:val="00DA53DC"/>
    <w:rsid w:val="00DA589B"/>
    <w:rsid w:val="00DA5AF3"/>
    <w:rsid w:val="00DA5FB7"/>
    <w:rsid w:val="00DA5FF6"/>
    <w:rsid w:val="00DA62D8"/>
    <w:rsid w:val="00DA63A9"/>
    <w:rsid w:val="00DA6C4C"/>
    <w:rsid w:val="00DA76E1"/>
    <w:rsid w:val="00DA7A77"/>
    <w:rsid w:val="00DA7BA2"/>
    <w:rsid w:val="00DB0D3C"/>
    <w:rsid w:val="00DB1BF3"/>
    <w:rsid w:val="00DB1DFF"/>
    <w:rsid w:val="00DB2BA3"/>
    <w:rsid w:val="00DB2DBC"/>
    <w:rsid w:val="00DB2ECD"/>
    <w:rsid w:val="00DB2EEF"/>
    <w:rsid w:val="00DB363C"/>
    <w:rsid w:val="00DB3705"/>
    <w:rsid w:val="00DB3E14"/>
    <w:rsid w:val="00DB40AC"/>
    <w:rsid w:val="00DB448C"/>
    <w:rsid w:val="00DB4583"/>
    <w:rsid w:val="00DB48D3"/>
    <w:rsid w:val="00DB49BF"/>
    <w:rsid w:val="00DB4CE2"/>
    <w:rsid w:val="00DB50A9"/>
    <w:rsid w:val="00DB52F3"/>
    <w:rsid w:val="00DB533D"/>
    <w:rsid w:val="00DB57A2"/>
    <w:rsid w:val="00DB5FF1"/>
    <w:rsid w:val="00DB603B"/>
    <w:rsid w:val="00DB656E"/>
    <w:rsid w:val="00DB68F1"/>
    <w:rsid w:val="00DB6F7E"/>
    <w:rsid w:val="00DB74FB"/>
    <w:rsid w:val="00DB79F9"/>
    <w:rsid w:val="00DB7D01"/>
    <w:rsid w:val="00DC1114"/>
    <w:rsid w:val="00DC1233"/>
    <w:rsid w:val="00DC143F"/>
    <w:rsid w:val="00DC17AC"/>
    <w:rsid w:val="00DC1C55"/>
    <w:rsid w:val="00DC2507"/>
    <w:rsid w:val="00DC2567"/>
    <w:rsid w:val="00DC3351"/>
    <w:rsid w:val="00DC3494"/>
    <w:rsid w:val="00DC3FF5"/>
    <w:rsid w:val="00DC49E0"/>
    <w:rsid w:val="00DC4F7C"/>
    <w:rsid w:val="00DC5682"/>
    <w:rsid w:val="00DC5B4E"/>
    <w:rsid w:val="00DC5E1D"/>
    <w:rsid w:val="00DC62FC"/>
    <w:rsid w:val="00DC6320"/>
    <w:rsid w:val="00DC65B6"/>
    <w:rsid w:val="00DC673E"/>
    <w:rsid w:val="00DC6CA1"/>
    <w:rsid w:val="00DC6D12"/>
    <w:rsid w:val="00DC6D86"/>
    <w:rsid w:val="00DC7254"/>
    <w:rsid w:val="00DC7814"/>
    <w:rsid w:val="00DD0352"/>
    <w:rsid w:val="00DD04A5"/>
    <w:rsid w:val="00DD1493"/>
    <w:rsid w:val="00DD153B"/>
    <w:rsid w:val="00DD16F8"/>
    <w:rsid w:val="00DD1C5E"/>
    <w:rsid w:val="00DD1E23"/>
    <w:rsid w:val="00DD1F7D"/>
    <w:rsid w:val="00DD2B91"/>
    <w:rsid w:val="00DD2D6A"/>
    <w:rsid w:val="00DD2EB1"/>
    <w:rsid w:val="00DD3693"/>
    <w:rsid w:val="00DD36A3"/>
    <w:rsid w:val="00DD3B5A"/>
    <w:rsid w:val="00DD3B92"/>
    <w:rsid w:val="00DD3F00"/>
    <w:rsid w:val="00DD3F4A"/>
    <w:rsid w:val="00DD440D"/>
    <w:rsid w:val="00DD44DF"/>
    <w:rsid w:val="00DD4855"/>
    <w:rsid w:val="00DD4976"/>
    <w:rsid w:val="00DD4B83"/>
    <w:rsid w:val="00DD4D19"/>
    <w:rsid w:val="00DD5F87"/>
    <w:rsid w:val="00DD65C5"/>
    <w:rsid w:val="00DD6C6E"/>
    <w:rsid w:val="00DD77E6"/>
    <w:rsid w:val="00DD7A52"/>
    <w:rsid w:val="00DE02FE"/>
    <w:rsid w:val="00DE040B"/>
    <w:rsid w:val="00DE0B53"/>
    <w:rsid w:val="00DE13F6"/>
    <w:rsid w:val="00DE16BB"/>
    <w:rsid w:val="00DE1A16"/>
    <w:rsid w:val="00DE1ACE"/>
    <w:rsid w:val="00DE22A3"/>
    <w:rsid w:val="00DE2F13"/>
    <w:rsid w:val="00DE2F36"/>
    <w:rsid w:val="00DE373D"/>
    <w:rsid w:val="00DE3D95"/>
    <w:rsid w:val="00DE4BA3"/>
    <w:rsid w:val="00DE578F"/>
    <w:rsid w:val="00DE65B2"/>
    <w:rsid w:val="00DE681F"/>
    <w:rsid w:val="00DE6825"/>
    <w:rsid w:val="00DE704F"/>
    <w:rsid w:val="00DF0CDE"/>
    <w:rsid w:val="00DF126C"/>
    <w:rsid w:val="00DF12A2"/>
    <w:rsid w:val="00DF1663"/>
    <w:rsid w:val="00DF186D"/>
    <w:rsid w:val="00DF1A91"/>
    <w:rsid w:val="00DF1FC0"/>
    <w:rsid w:val="00DF23E4"/>
    <w:rsid w:val="00DF258C"/>
    <w:rsid w:val="00DF287E"/>
    <w:rsid w:val="00DF30B5"/>
    <w:rsid w:val="00DF4226"/>
    <w:rsid w:val="00DF4435"/>
    <w:rsid w:val="00DF44DB"/>
    <w:rsid w:val="00DF47E5"/>
    <w:rsid w:val="00DF4B05"/>
    <w:rsid w:val="00DF4BE0"/>
    <w:rsid w:val="00DF4FE8"/>
    <w:rsid w:val="00DF56A1"/>
    <w:rsid w:val="00DF62F0"/>
    <w:rsid w:val="00DF6DA7"/>
    <w:rsid w:val="00DF7208"/>
    <w:rsid w:val="00DF72EE"/>
    <w:rsid w:val="00DF739B"/>
    <w:rsid w:val="00DF764A"/>
    <w:rsid w:val="00DF79DC"/>
    <w:rsid w:val="00DF7BE9"/>
    <w:rsid w:val="00E00140"/>
    <w:rsid w:val="00E00A8E"/>
    <w:rsid w:val="00E00C0E"/>
    <w:rsid w:val="00E00C26"/>
    <w:rsid w:val="00E00C55"/>
    <w:rsid w:val="00E00E09"/>
    <w:rsid w:val="00E01019"/>
    <w:rsid w:val="00E018A1"/>
    <w:rsid w:val="00E01954"/>
    <w:rsid w:val="00E01A2D"/>
    <w:rsid w:val="00E028FD"/>
    <w:rsid w:val="00E03595"/>
    <w:rsid w:val="00E03F5E"/>
    <w:rsid w:val="00E043A4"/>
    <w:rsid w:val="00E04581"/>
    <w:rsid w:val="00E04ED7"/>
    <w:rsid w:val="00E0514C"/>
    <w:rsid w:val="00E056F1"/>
    <w:rsid w:val="00E05898"/>
    <w:rsid w:val="00E05D63"/>
    <w:rsid w:val="00E05EFA"/>
    <w:rsid w:val="00E063AB"/>
    <w:rsid w:val="00E068A0"/>
    <w:rsid w:val="00E07307"/>
    <w:rsid w:val="00E0733E"/>
    <w:rsid w:val="00E076CB"/>
    <w:rsid w:val="00E07B27"/>
    <w:rsid w:val="00E07CAF"/>
    <w:rsid w:val="00E07D23"/>
    <w:rsid w:val="00E10628"/>
    <w:rsid w:val="00E109E2"/>
    <w:rsid w:val="00E11222"/>
    <w:rsid w:val="00E113F6"/>
    <w:rsid w:val="00E11A21"/>
    <w:rsid w:val="00E11C81"/>
    <w:rsid w:val="00E11F7B"/>
    <w:rsid w:val="00E1255F"/>
    <w:rsid w:val="00E131C5"/>
    <w:rsid w:val="00E13520"/>
    <w:rsid w:val="00E135FE"/>
    <w:rsid w:val="00E1390D"/>
    <w:rsid w:val="00E13DA9"/>
    <w:rsid w:val="00E13E33"/>
    <w:rsid w:val="00E145D5"/>
    <w:rsid w:val="00E14D77"/>
    <w:rsid w:val="00E150FD"/>
    <w:rsid w:val="00E153D1"/>
    <w:rsid w:val="00E15665"/>
    <w:rsid w:val="00E165DC"/>
    <w:rsid w:val="00E1660D"/>
    <w:rsid w:val="00E16E4A"/>
    <w:rsid w:val="00E1713A"/>
    <w:rsid w:val="00E17729"/>
    <w:rsid w:val="00E17B2F"/>
    <w:rsid w:val="00E17BB3"/>
    <w:rsid w:val="00E17BC0"/>
    <w:rsid w:val="00E2029E"/>
    <w:rsid w:val="00E203B9"/>
    <w:rsid w:val="00E206C6"/>
    <w:rsid w:val="00E2158D"/>
    <w:rsid w:val="00E2185F"/>
    <w:rsid w:val="00E21A26"/>
    <w:rsid w:val="00E21B8C"/>
    <w:rsid w:val="00E22CA4"/>
    <w:rsid w:val="00E23297"/>
    <w:rsid w:val="00E233DB"/>
    <w:rsid w:val="00E23B32"/>
    <w:rsid w:val="00E23DD2"/>
    <w:rsid w:val="00E23F40"/>
    <w:rsid w:val="00E24595"/>
    <w:rsid w:val="00E24B9C"/>
    <w:rsid w:val="00E24EBE"/>
    <w:rsid w:val="00E255A2"/>
    <w:rsid w:val="00E25AF2"/>
    <w:rsid w:val="00E262CC"/>
    <w:rsid w:val="00E26813"/>
    <w:rsid w:val="00E2772D"/>
    <w:rsid w:val="00E279FE"/>
    <w:rsid w:val="00E3043B"/>
    <w:rsid w:val="00E307F5"/>
    <w:rsid w:val="00E30DF3"/>
    <w:rsid w:val="00E30F19"/>
    <w:rsid w:val="00E3109A"/>
    <w:rsid w:val="00E31417"/>
    <w:rsid w:val="00E3147A"/>
    <w:rsid w:val="00E32D3B"/>
    <w:rsid w:val="00E331EC"/>
    <w:rsid w:val="00E33600"/>
    <w:rsid w:val="00E33CDC"/>
    <w:rsid w:val="00E33D65"/>
    <w:rsid w:val="00E35260"/>
    <w:rsid w:val="00E365E9"/>
    <w:rsid w:val="00E37283"/>
    <w:rsid w:val="00E40311"/>
    <w:rsid w:val="00E40521"/>
    <w:rsid w:val="00E4054E"/>
    <w:rsid w:val="00E4063E"/>
    <w:rsid w:val="00E40739"/>
    <w:rsid w:val="00E407F2"/>
    <w:rsid w:val="00E40925"/>
    <w:rsid w:val="00E413F6"/>
    <w:rsid w:val="00E41426"/>
    <w:rsid w:val="00E41F3B"/>
    <w:rsid w:val="00E42375"/>
    <w:rsid w:val="00E42A85"/>
    <w:rsid w:val="00E42C41"/>
    <w:rsid w:val="00E42EE6"/>
    <w:rsid w:val="00E438D2"/>
    <w:rsid w:val="00E43B0B"/>
    <w:rsid w:val="00E43B5A"/>
    <w:rsid w:val="00E445E6"/>
    <w:rsid w:val="00E44D48"/>
    <w:rsid w:val="00E44DC9"/>
    <w:rsid w:val="00E45049"/>
    <w:rsid w:val="00E45D8D"/>
    <w:rsid w:val="00E45F52"/>
    <w:rsid w:val="00E46090"/>
    <w:rsid w:val="00E466AC"/>
    <w:rsid w:val="00E46C92"/>
    <w:rsid w:val="00E46DD9"/>
    <w:rsid w:val="00E47D2B"/>
    <w:rsid w:val="00E47EF4"/>
    <w:rsid w:val="00E50333"/>
    <w:rsid w:val="00E50611"/>
    <w:rsid w:val="00E50DE4"/>
    <w:rsid w:val="00E50DE9"/>
    <w:rsid w:val="00E51746"/>
    <w:rsid w:val="00E51D1B"/>
    <w:rsid w:val="00E51E49"/>
    <w:rsid w:val="00E528D9"/>
    <w:rsid w:val="00E53360"/>
    <w:rsid w:val="00E53639"/>
    <w:rsid w:val="00E5386B"/>
    <w:rsid w:val="00E538FC"/>
    <w:rsid w:val="00E55006"/>
    <w:rsid w:val="00E553B2"/>
    <w:rsid w:val="00E555FD"/>
    <w:rsid w:val="00E55FCB"/>
    <w:rsid w:val="00E565A3"/>
    <w:rsid w:val="00E5748C"/>
    <w:rsid w:val="00E57F6A"/>
    <w:rsid w:val="00E60898"/>
    <w:rsid w:val="00E60CE8"/>
    <w:rsid w:val="00E60F2A"/>
    <w:rsid w:val="00E61139"/>
    <w:rsid w:val="00E61167"/>
    <w:rsid w:val="00E6159D"/>
    <w:rsid w:val="00E616BE"/>
    <w:rsid w:val="00E61B5E"/>
    <w:rsid w:val="00E61D29"/>
    <w:rsid w:val="00E62697"/>
    <w:rsid w:val="00E6287D"/>
    <w:rsid w:val="00E62A93"/>
    <w:rsid w:val="00E62B77"/>
    <w:rsid w:val="00E63429"/>
    <w:rsid w:val="00E63A42"/>
    <w:rsid w:val="00E64075"/>
    <w:rsid w:val="00E646C5"/>
    <w:rsid w:val="00E6494E"/>
    <w:rsid w:val="00E64F97"/>
    <w:rsid w:val="00E657B3"/>
    <w:rsid w:val="00E65841"/>
    <w:rsid w:val="00E664DE"/>
    <w:rsid w:val="00E668EE"/>
    <w:rsid w:val="00E67503"/>
    <w:rsid w:val="00E67740"/>
    <w:rsid w:val="00E67DDC"/>
    <w:rsid w:val="00E67DF0"/>
    <w:rsid w:val="00E67FC7"/>
    <w:rsid w:val="00E70000"/>
    <w:rsid w:val="00E70D5A"/>
    <w:rsid w:val="00E71106"/>
    <w:rsid w:val="00E7114A"/>
    <w:rsid w:val="00E71D37"/>
    <w:rsid w:val="00E71D4D"/>
    <w:rsid w:val="00E72163"/>
    <w:rsid w:val="00E72C97"/>
    <w:rsid w:val="00E72E9E"/>
    <w:rsid w:val="00E72FCB"/>
    <w:rsid w:val="00E72FF6"/>
    <w:rsid w:val="00E731E9"/>
    <w:rsid w:val="00E736A2"/>
    <w:rsid w:val="00E73B00"/>
    <w:rsid w:val="00E73C2E"/>
    <w:rsid w:val="00E73DEC"/>
    <w:rsid w:val="00E74777"/>
    <w:rsid w:val="00E75006"/>
    <w:rsid w:val="00E769FA"/>
    <w:rsid w:val="00E76AF6"/>
    <w:rsid w:val="00E77319"/>
    <w:rsid w:val="00E77414"/>
    <w:rsid w:val="00E77556"/>
    <w:rsid w:val="00E802F8"/>
    <w:rsid w:val="00E80657"/>
    <w:rsid w:val="00E808FA"/>
    <w:rsid w:val="00E8091D"/>
    <w:rsid w:val="00E80F8E"/>
    <w:rsid w:val="00E81013"/>
    <w:rsid w:val="00E81354"/>
    <w:rsid w:val="00E8156C"/>
    <w:rsid w:val="00E8173D"/>
    <w:rsid w:val="00E820FC"/>
    <w:rsid w:val="00E82202"/>
    <w:rsid w:val="00E823BB"/>
    <w:rsid w:val="00E8269E"/>
    <w:rsid w:val="00E82F0E"/>
    <w:rsid w:val="00E82F47"/>
    <w:rsid w:val="00E8392E"/>
    <w:rsid w:val="00E83932"/>
    <w:rsid w:val="00E840C6"/>
    <w:rsid w:val="00E842F2"/>
    <w:rsid w:val="00E846FC"/>
    <w:rsid w:val="00E8494D"/>
    <w:rsid w:val="00E84A42"/>
    <w:rsid w:val="00E85326"/>
    <w:rsid w:val="00E861B2"/>
    <w:rsid w:val="00E8626E"/>
    <w:rsid w:val="00E86730"/>
    <w:rsid w:val="00E867C2"/>
    <w:rsid w:val="00E8698F"/>
    <w:rsid w:val="00E86FA2"/>
    <w:rsid w:val="00E87050"/>
    <w:rsid w:val="00E876FA"/>
    <w:rsid w:val="00E87FD7"/>
    <w:rsid w:val="00E9008E"/>
    <w:rsid w:val="00E90178"/>
    <w:rsid w:val="00E905AF"/>
    <w:rsid w:val="00E909AB"/>
    <w:rsid w:val="00E90ED7"/>
    <w:rsid w:val="00E91078"/>
    <w:rsid w:val="00E9117F"/>
    <w:rsid w:val="00E91934"/>
    <w:rsid w:val="00E91973"/>
    <w:rsid w:val="00E91999"/>
    <w:rsid w:val="00E919FE"/>
    <w:rsid w:val="00E91CCE"/>
    <w:rsid w:val="00E91CD0"/>
    <w:rsid w:val="00E91D7C"/>
    <w:rsid w:val="00E91DD5"/>
    <w:rsid w:val="00E91FD1"/>
    <w:rsid w:val="00E92241"/>
    <w:rsid w:val="00E923A3"/>
    <w:rsid w:val="00E927E6"/>
    <w:rsid w:val="00E927F1"/>
    <w:rsid w:val="00E92AD8"/>
    <w:rsid w:val="00E92E2E"/>
    <w:rsid w:val="00E939D8"/>
    <w:rsid w:val="00E94445"/>
    <w:rsid w:val="00E9488A"/>
    <w:rsid w:val="00E950DB"/>
    <w:rsid w:val="00E953B7"/>
    <w:rsid w:val="00E956DC"/>
    <w:rsid w:val="00E95DB3"/>
    <w:rsid w:val="00E95ED1"/>
    <w:rsid w:val="00E9613C"/>
    <w:rsid w:val="00E96569"/>
    <w:rsid w:val="00E9675E"/>
    <w:rsid w:val="00E96951"/>
    <w:rsid w:val="00E96B24"/>
    <w:rsid w:val="00E97163"/>
    <w:rsid w:val="00E974AB"/>
    <w:rsid w:val="00E97504"/>
    <w:rsid w:val="00E9794A"/>
    <w:rsid w:val="00E97F91"/>
    <w:rsid w:val="00EA019B"/>
    <w:rsid w:val="00EA01F9"/>
    <w:rsid w:val="00EA053A"/>
    <w:rsid w:val="00EA12DF"/>
    <w:rsid w:val="00EA165F"/>
    <w:rsid w:val="00EA247B"/>
    <w:rsid w:val="00EA307C"/>
    <w:rsid w:val="00EA322B"/>
    <w:rsid w:val="00EA33A2"/>
    <w:rsid w:val="00EA3681"/>
    <w:rsid w:val="00EA36D1"/>
    <w:rsid w:val="00EA3868"/>
    <w:rsid w:val="00EA3CD7"/>
    <w:rsid w:val="00EA3EED"/>
    <w:rsid w:val="00EA4479"/>
    <w:rsid w:val="00EA4BDD"/>
    <w:rsid w:val="00EA5173"/>
    <w:rsid w:val="00EA5A3E"/>
    <w:rsid w:val="00EA627F"/>
    <w:rsid w:val="00EA6D2B"/>
    <w:rsid w:val="00EA77A6"/>
    <w:rsid w:val="00EB0479"/>
    <w:rsid w:val="00EB08AB"/>
    <w:rsid w:val="00EB09AB"/>
    <w:rsid w:val="00EB09DE"/>
    <w:rsid w:val="00EB0E44"/>
    <w:rsid w:val="00EB1CBA"/>
    <w:rsid w:val="00EB1DDF"/>
    <w:rsid w:val="00EB2185"/>
    <w:rsid w:val="00EB225F"/>
    <w:rsid w:val="00EB22D2"/>
    <w:rsid w:val="00EB27F2"/>
    <w:rsid w:val="00EB282E"/>
    <w:rsid w:val="00EB2E3A"/>
    <w:rsid w:val="00EB3237"/>
    <w:rsid w:val="00EB3433"/>
    <w:rsid w:val="00EB363F"/>
    <w:rsid w:val="00EB3766"/>
    <w:rsid w:val="00EB3C02"/>
    <w:rsid w:val="00EB421C"/>
    <w:rsid w:val="00EB49F1"/>
    <w:rsid w:val="00EB4D4B"/>
    <w:rsid w:val="00EB4E6D"/>
    <w:rsid w:val="00EB5E67"/>
    <w:rsid w:val="00EB66E7"/>
    <w:rsid w:val="00EB6E70"/>
    <w:rsid w:val="00EB7407"/>
    <w:rsid w:val="00EB793A"/>
    <w:rsid w:val="00EB7CF7"/>
    <w:rsid w:val="00EC0ED5"/>
    <w:rsid w:val="00EC1283"/>
    <w:rsid w:val="00EC1498"/>
    <w:rsid w:val="00EC1CAA"/>
    <w:rsid w:val="00EC1F7A"/>
    <w:rsid w:val="00EC2205"/>
    <w:rsid w:val="00EC2369"/>
    <w:rsid w:val="00EC2905"/>
    <w:rsid w:val="00EC2A46"/>
    <w:rsid w:val="00EC2BA6"/>
    <w:rsid w:val="00EC2CFB"/>
    <w:rsid w:val="00EC2F8A"/>
    <w:rsid w:val="00EC3393"/>
    <w:rsid w:val="00EC3F92"/>
    <w:rsid w:val="00EC434D"/>
    <w:rsid w:val="00EC4C26"/>
    <w:rsid w:val="00EC53E8"/>
    <w:rsid w:val="00EC53FF"/>
    <w:rsid w:val="00EC5AC0"/>
    <w:rsid w:val="00EC61B6"/>
    <w:rsid w:val="00EC6211"/>
    <w:rsid w:val="00EC6344"/>
    <w:rsid w:val="00EC6422"/>
    <w:rsid w:val="00EC7997"/>
    <w:rsid w:val="00EC7D14"/>
    <w:rsid w:val="00EC7D9C"/>
    <w:rsid w:val="00EC7F9B"/>
    <w:rsid w:val="00EC7FE9"/>
    <w:rsid w:val="00ED03D0"/>
    <w:rsid w:val="00ED09D2"/>
    <w:rsid w:val="00ED15B2"/>
    <w:rsid w:val="00ED1D9D"/>
    <w:rsid w:val="00ED2103"/>
    <w:rsid w:val="00ED2310"/>
    <w:rsid w:val="00ED26CF"/>
    <w:rsid w:val="00ED27FC"/>
    <w:rsid w:val="00ED28B3"/>
    <w:rsid w:val="00ED29C8"/>
    <w:rsid w:val="00ED2BBB"/>
    <w:rsid w:val="00ED3094"/>
    <w:rsid w:val="00ED43A5"/>
    <w:rsid w:val="00ED43E2"/>
    <w:rsid w:val="00ED4E84"/>
    <w:rsid w:val="00ED5898"/>
    <w:rsid w:val="00ED5B3A"/>
    <w:rsid w:val="00ED5BF3"/>
    <w:rsid w:val="00ED5E20"/>
    <w:rsid w:val="00ED66B2"/>
    <w:rsid w:val="00ED6880"/>
    <w:rsid w:val="00ED6CB1"/>
    <w:rsid w:val="00ED6DEB"/>
    <w:rsid w:val="00ED6E59"/>
    <w:rsid w:val="00ED7722"/>
    <w:rsid w:val="00ED7E81"/>
    <w:rsid w:val="00EE025D"/>
    <w:rsid w:val="00EE02AD"/>
    <w:rsid w:val="00EE0640"/>
    <w:rsid w:val="00EE0D62"/>
    <w:rsid w:val="00EE0F4F"/>
    <w:rsid w:val="00EE15B1"/>
    <w:rsid w:val="00EE1C78"/>
    <w:rsid w:val="00EE1E5F"/>
    <w:rsid w:val="00EE2606"/>
    <w:rsid w:val="00EE2E45"/>
    <w:rsid w:val="00EE329E"/>
    <w:rsid w:val="00EE34DD"/>
    <w:rsid w:val="00EE35F8"/>
    <w:rsid w:val="00EE3B05"/>
    <w:rsid w:val="00EE3F5B"/>
    <w:rsid w:val="00EE3FC1"/>
    <w:rsid w:val="00EE4567"/>
    <w:rsid w:val="00EE4695"/>
    <w:rsid w:val="00EE46C1"/>
    <w:rsid w:val="00EE4759"/>
    <w:rsid w:val="00EE4B2D"/>
    <w:rsid w:val="00EE4B4F"/>
    <w:rsid w:val="00EE4D82"/>
    <w:rsid w:val="00EE579E"/>
    <w:rsid w:val="00EE5F7E"/>
    <w:rsid w:val="00EE63D9"/>
    <w:rsid w:val="00EE6570"/>
    <w:rsid w:val="00EE6AD0"/>
    <w:rsid w:val="00EE6F9D"/>
    <w:rsid w:val="00EE76FE"/>
    <w:rsid w:val="00EF06B2"/>
    <w:rsid w:val="00EF0FDE"/>
    <w:rsid w:val="00EF1975"/>
    <w:rsid w:val="00EF1AD5"/>
    <w:rsid w:val="00EF205B"/>
    <w:rsid w:val="00EF2151"/>
    <w:rsid w:val="00EF25E8"/>
    <w:rsid w:val="00EF2B43"/>
    <w:rsid w:val="00EF4684"/>
    <w:rsid w:val="00EF57D6"/>
    <w:rsid w:val="00EF5B9E"/>
    <w:rsid w:val="00EF6866"/>
    <w:rsid w:val="00EF68A5"/>
    <w:rsid w:val="00EF7084"/>
    <w:rsid w:val="00EF7311"/>
    <w:rsid w:val="00EF7D54"/>
    <w:rsid w:val="00EF7FEC"/>
    <w:rsid w:val="00F00342"/>
    <w:rsid w:val="00F00D64"/>
    <w:rsid w:val="00F00E4F"/>
    <w:rsid w:val="00F0191C"/>
    <w:rsid w:val="00F019F4"/>
    <w:rsid w:val="00F022FD"/>
    <w:rsid w:val="00F02371"/>
    <w:rsid w:val="00F02872"/>
    <w:rsid w:val="00F034A0"/>
    <w:rsid w:val="00F03561"/>
    <w:rsid w:val="00F03CA9"/>
    <w:rsid w:val="00F055CA"/>
    <w:rsid w:val="00F068D7"/>
    <w:rsid w:val="00F06A03"/>
    <w:rsid w:val="00F074E1"/>
    <w:rsid w:val="00F07CBB"/>
    <w:rsid w:val="00F07DBA"/>
    <w:rsid w:val="00F07FB4"/>
    <w:rsid w:val="00F101EA"/>
    <w:rsid w:val="00F1096A"/>
    <w:rsid w:val="00F111CA"/>
    <w:rsid w:val="00F114D2"/>
    <w:rsid w:val="00F12E39"/>
    <w:rsid w:val="00F132F5"/>
    <w:rsid w:val="00F136BA"/>
    <w:rsid w:val="00F13CF1"/>
    <w:rsid w:val="00F13EC8"/>
    <w:rsid w:val="00F13F4F"/>
    <w:rsid w:val="00F1421F"/>
    <w:rsid w:val="00F14912"/>
    <w:rsid w:val="00F14A0A"/>
    <w:rsid w:val="00F14CF3"/>
    <w:rsid w:val="00F14D8F"/>
    <w:rsid w:val="00F151ED"/>
    <w:rsid w:val="00F15B5D"/>
    <w:rsid w:val="00F1613A"/>
    <w:rsid w:val="00F1649A"/>
    <w:rsid w:val="00F16630"/>
    <w:rsid w:val="00F16A8F"/>
    <w:rsid w:val="00F16B8B"/>
    <w:rsid w:val="00F16BE6"/>
    <w:rsid w:val="00F16CEE"/>
    <w:rsid w:val="00F175D1"/>
    <w:rsid w:val="00F17944"/>
    <w:rsid w:val="00F1794A"/>
    <w:rsid w:val="00F17FAD"/>
    <w:rsid w:val="00F20223"/>
    <w:rsid w:val="00F20EC0"/>
    <w:rsid w:val="00F213FF"/>
    <w:rsid w:val="00F23559"/>
    <w:rsid w:val="00F238AE"/>
    <w:rsid w:val="00F2584B"/>
    <w:rsid w:val="00F25A64"/>
    <w:rsid w:val="00F25E1F"/>
    <w:rsid w:val="00F26F8E"/>
    <w:rsid w:val="00F27437"/>
    <w:rsid w:val="00F278B0"/>
    <w:rsid w:val="00F2795F"/>
    <w:rsid w:val="00F27BC0"/>
    <w:rsid w:val="00F30A8C"/>
    <w:rsid w:val="00F30ACD"/>
    <w:rsid w:val="00F30C54"/>
    <w:rsid w:val="00F31013"/>
    <w:rsid w:val="00F3122F"/>
    <w:rsid w:val="00F32AD9"/>
    <w:rsid w:val="00F33622"/>
    <w:rsid w:val="00F33693"/>
    <w:rsid w:val="00F33777"/>
    <w:rsid w:val="00F33ADE"/>
    <w:rsid w:val="00F342FD"/>
    <w:rsid w:val="00F3435A"/>
    <w:rsid w:val="00F34867"/>
    <w:rsid w:val="00F348CC"/>
    <w:rsid w:val="00F34C94"/>
    <w:rsid w:val="00F34EAD"/>
    <w:rsid w:val="00F359EA"/>
    <w:rsid w:val="00F35B4D"/>
    <w:rsid w:val="00F35DC1"/>
    <w:rsid w:val="00F35F07"/>
    <w:rsid w:val="00F364B7"/>
    <w:rsid w:val="00F368EA"/>
    <w:rsid w:val="00F36EB7"/>
    <w:rsid w:val="00F370EC"/>
    <w:rsid w:val="00F37132"/>
    <w:rsid w:val="00F371EA"/>
    <w:rsid w:val="00F371F3"/>
    <w:rsid w:val="00F3771A"/>
    <w:rsid w:val="00F37967"/>
    <w:rsid w:val="00F37D51"/>
    <w:rsid w:val="00F401FA"/>
    <w:rsid w:val="00F4055D"/>
    <w:rsid w:val="00F4058F"/>
    <w:rsid w:val="00F4083B"/>
    <w:rsid w:val="00F40B2B"/>
    <w:rsid w:val="00F40DBE"/>
    <w:rsid w:val="00F41507"/>
    <w:rsid w:val="00F41A6C"/>
    <w:rsid w:val="00F41BC2"/>
    <w:rsid w:val="00F42006"/>
    <w:rsid w:val="00F4226A"/>
    <w:rsid w:val="00F42420"/>
    <w:rsid w:val="00F42616"/>
    <w:rsid w:val="00F429B8"/>
    <w:rsid w:val="00F430F8"/>
    <w:rsid w:val="00F43B59"/>
    <w:rsid w:val="00F4437E"/>
    <w:rsid w:val="00F44952"/>
    <w:rsid w:val="00F44C75"/>
    <w:rsid w:val="00F45B08"/>
    <w:rsid w:val="00F46733"/>
    <w:rsid w:val="00F46E6F"/>
    <w:rsid w:val="00F46F8D"/>
    <w:rsid w:val="00F46F8F"/>
    <w:rsid w:val="00F47092"/>
    <w:rsid w:val="00F47802"/>
    <w:rsid w:val="00F478D7"/>
    <w:rsid w:val="00F47F14"/>
    <w:rsid w:val="00F50792"/>
    <w:rsid w:val="00F50B79"/>
    <w:rsid w:val="00F50C48"/>
    <w:rsid w:val="00F5135D"/>
    <w:rsid w:val="00F5140F"/>
    <w:rsid w:val="00F51550"/>
    <w:rsid w:val="00F51C07"/>
    <w:rsid w:val="00F5208D"/>
    <w:rsid w:val="00F52264"/>
    <w:rsid w:val="00F523CA"/>
    <w:rsid w:val="00F52429"/>
    <w:rsid w:val="00F52549"/>
    <w:rsid w:val="00F5296C"/>
    <w:rsid w:val="00F52995"/>
    <w:rsid w:val="00F529B3"/>
    <w:rsid w:val="00F529FE"/>
    <w:rsid w:val="00F52AC5"/>
    <w:rsid w:val="00F52B44"/>
    <w:rsid w:val="00F52BE0"/>
    <w:rsid w:val="00F52D89"/>
    <w:rsid w:val="00F530A4"/>
    <w:rsid w:val="00F5339B"/>
    <w:rsid w:val="00F5339D"/>
    <w:rsid w:val="00F53410"/>
    <w:rsid w:val="00F53770"/>
    <w:rsid w:val="00F53952"/>
    <w:rsid w:val="00F53B24"/>
    <w:rsid w:val="00F53B2A"/>
    <w:rsid w:val="00F53BE4"/>
    <w:rsid w:val="00F54003"/>
    <w:rsid w:val="00F54548"/>
    <w:rsid w:val="00F54DF2"/>
    <w:rsid w:val="00F554CF"/>
    <w:rsid w:val="00F55622"/>
    <w:rsid w:val="00F56960"/>
    <w:rsid w:val="00F56E91"/>
    <w:rsid w:val="00F575F1"/>
    <w:rsid w:val="00F576DE"/>
    <w:rsid w:val="00F57C4A"/>
    <w:rsid w:val="00F57D1E"/>
    <w:rsid w:val="00F60071"/>
    <w:rsid w:val="00F60552"/>
    <w:rsid w:val="00F605CB"/>
    <w:rsid w:val="00F60858"/>
    <w:rsid w:val="00F60863"/>
    <w:rsid w:val="00F61151"/>
    <w:rsid w:val="00F61569"/>
    <w:rsid w:val="00F61646"/>
    <w:rsid w:val="00F61831"/>
    <w:rsid w:val="00F61B37"/>
    <w:rsid w:val="00F61F4A"/>
    <w:rsid w:val="00F6275D"/>
    <w:rsid w:val="00F62A97"/>
    <w:rsid w:val="00F63582"/>
    <w:rsid w:val="00F635D4"/>
    <w:rsid w:val="00F64000"/>
    <w:rsid w:val="00F64179"/>
    <w:rsid w:val="00F64212"/>
    <w:rsid w:val="00F65691"/>
    <w:rsid w:val="00F656BC"/>
    <w:rsid w:val="00F65A4B"/>
    <w:rsid w:val="00F65D06"/>
    <w:rsid w:val="00F66405"/>
    <w:rsid w:val="00F6656C"/>
    <w:rsid w:val="00F6673F"/>
    <w:rsid w:val="00F66E4D"/>
    <w:rsid w:val="00F70039"/>
    <w:rsid w:val="00F71CF5"/>
    <w:rsid w:val="00F72071"/>
    <w:rsid w:val="00F721ED"/>
    <w:rsid w:val="00F7278E"/>
    <w:rsid w:val="00F7290F"/>
    <w:rsid w:val="00F72E6A"/>
    <w:rsid w:val="00F73BE8"/>
    <w:rsid w:val="00F74244"/>
    <w:rsid w:val="00F74667"/>
    <w:rsid w:val="00F74932"/>
    <w:rsid w:val="00F74DFD"/>
    <w:rsid w:val="00F74FFA"/>
    <w:rsid w:val="00F752E7"/>
    <w:rsid w:val="00F752F7"/>
    <w:rsid w:val="00F75338"/>
    <w:rsid w:val="00F769EA"/>
    <w:rsid w:val="00F76BEF"/>
    <w:rsid w:val="00F77175"/>
    <w:rsid w:val="00F77A54"/>
    <w:rsid w:val="00F80139"/>
    <w:rsid w:val="00F806A9"/>
    <w:rsid w:val="00F80F02"/>
    <w:rsid w:val="00F819F1"/>
    <w:rsid w:val="00F81C01"/>
    <w:rsid w:val="00F8208B"/>
    <w:rsid w:val="00F8226A"/>
    <w:rsid w:val="00F82342"/>
    <w:rsid w:val="00F8240F"/>
    <w:rsid w:val="00F82865"/>
    <w:rsid w:val="00F82B80"/>
    <w:rsid w:val="00F82F26"/>
    <w:rsid w:val="00F82FDD"/>
    <w:rsid w:val="00F83291"/>
    <w:rsid w:val="00F83996"/>
    <w:rsid w:val="00F839B6"/>
    <w:rsid w:val="00F85750"/>
    <w:rsid w:val="00F85AC9"/>
    <w:rsid w:val="00F85AD8"/>
    <w:rsid w:val="00F85BF1"/>
    <w:rsid w:val="00F85C57"/>
    <w:rsid w:val="00F85F29"/>
    <w:rsid w:val="00F85F4D"/>
    <w:rsid w:val="00F861F6"/>
    <w:rsid w:val="00F862CA"/>
    <w:rsid w:val="00F86A51"/>
    <w:rsid w:val="00F86A6B"/>
    <w:rsid w:val="00F86F38"/>
    <w:rsid w:val="00F870B6"/>
    <w:rsid w:val="00F873B1"/>
    <w:rsid w:val="00F901DE"/>
    <w:rsid w:val="00F90212"/>
    <w:rsid w:val="00F9038F"/>
    <w:rsid w:val="00F904D4"/>
    <w:rsid w:val="00F90C7E"/>
    <w:rsid w:val="00F90D83"/>
    <w:rsid w:val="00F90EE5"/>
    <w:rsid w:val="00F9161C"/>
    <w:rsid w:val="00F91648"/>
    <w:rsid w:val="00F916AD"/>
    <w:rsid w:val="00F91C5D"/>
    <w:rsid w:val="00F920A3"/>
    <w:rsid w:val="00F9233A"/>
    <w:rsid w:val="00F9248F"/>
    <w:rsid w:val="00F92AD0"/>
    <w:rsid w:val="00F92F99"/>
    <w:rsid w:val="00F93258"/>
    <w:rsid w:val="00F9326A"/>
    <w:rsid w:val="00F93426"/>
    <w:rsid w:val="00F93742"/>
    <w:rsid w:val="00F947A4"/>
    <w:rsid w:val="00F94AC1"/>
    <w:rsid w:val="00F94DB2"/>
    <w:rsid w:val="00F94F98"/>
    <w:rsid w:val="00F95397"/>
    <w:rsid w:val="00F954D0"/>
    <w:rsid w:val="00F9561F"/>
    <w:rsid w:val="00F96028"/>
    <w:rsid w:val="00F9628F"/>
    <w:rsid w:val="00F97274"/>
    <w:rsid w:val="00F97450"/>
    <w:rsid w:val="00F9754A"/>
    <w:rsid w:val="00F97A0E"/>
    <w:rsid w:val="00FA0C17"/>
    <w:rsid w:val="00FA10A1"/>
    <w:rsid w:val="00FA1606"/>
    <w:rsid w:val="00FA17DC"/>
    <w:rsid w:val="00FA18D2"/>
    <w:rsid w:val="00FA2AF4"/>
    <w:rsid w:val="00FA337A"/>
    <w:rsid w:val="00FA3975"/>
    <w:rsid w:val="00FA3A03"/>
    <w:rsid w:val="00FA4959"/>
    <w:rsid w:val="00FA4ADD"/>
    <w:rsid w:val="00FA4B59"/>
    <w:rsid w:val="00FA4C12"/>
    <w:rsid w:val="00FA5725"/>
    <w:rsid w:val="00FA689F"/>
    <w:rsid w:val="00FA739A"/>
    <w:rsid w:val="00FA7522"/>
    <w:rsid w:val="00FA78F9"/>
    <w:rsid w:val="00FA79E2"/>
    <w:rsid w:val="00FA7ED3"/>
    <w:rsid w:val="00FB03DC"/>
    <w:rsid w:val="00FB04F8"/>
    <w:rsid w:val="00FB052E"/>
    <w:rsid w:val="00FB0670"/>
    <w:rsid w:val="00FB09C0"/>
    <w:rsid w:val="00FB0C1C"/>
    <w:rsid w:val="00FB0F3D"/>
    <w:rsid w:val="00FB11E7"/>
    <w:rsid w:val="00FB180D"/>
    <w:rsid w:val="00FB1879"/>
    <w:rsid w:val="00FB1E6B"/>
    <w:rsid w:val="00FB213D"/>
    <w:rsid w:val="00FB2431"/>
    <w:rsid w:val="00FB2B2A"/>
    <w:rsid w:val="00FB3301"/>
    <w:rsid w:val="00FB38C1"/>
    <w:rsid w:val="00FB39CC"/>
    <w:rsid w:val="00FB3FB5"/>
    <w:rsid w:val="00FB4058"/>
    <w:rsid w:val="00FB4D60"/>
    <w:rsid w:val="00FB54A7"/>
    <w:rsid w:val="00FB5527"/>
    <w:rsid w:val="00FB5681"/>
    <w:rsid w:val="00FB5A3F"/>
    <w:rsid w:val="00FB5B63"/>
    <w:rsid w:val="00FB5B8D"/>
    <w:rsid w:val="00FB5EBF"/>
    <w:rsid w:val="00FB629F"/>
    <w:rsid w:val="00FB62E0"/>
    <w:rsid w:val="00FB6875"/>
    <w:rsid w:val="00FB6BFE"/>
    <w:rsid w:val="00FB6DA4"/>
    <w:rsid w:val="00FC0098"/>
    <w:rsid w:val="00FC087A"/>
    <w:rsid w:val="00FC092E"/>
    <w:rsid w:val="00FC10AF"/>
    <w:rsid w:val="00FC16AD"/>
    <w:rsid w:val="00FC170E"/>
    <w:rsid w:val="00FC20CD"/>
    <w:rsid w:val="00FC2152"/>
    <w:rsid w:val="00FC286F"/>
    <w:rsid w:val="00FC3515"/>
    <w:rsid w:val="00FC39AB"/>
    <w:rsid w:val="00FC42C6"/>
    <w:rsid w:val="00FC4BD0"/>
    <w:rsid w:val="00FC5349"/>
    <w:rsid w:val="00FC5813"/>
    <w:rsid w:val="00FC67BC"/>
    <w:rsid w:val="00FC6BC6"/>
    <w:rsid w:val="00FC710C"/>
    <w:rsid w:val="00FC79BD"/>
    <w:rsid w:val="00FC7CC9"/>
    <w:rsid w:val="00FC7DB1"/>
    <w:rsid w:val="00FC7EA4"/>
    <w:rsid w:val="00FD0E2C"/>
    <w:rsid w:val="00FD0F2A"/>
    <w:rsid w:val="00FD1238"/>
    <w:rsid w:val="00FD13AA"/>
    <w:rsid w:val="00FD15CB"/>
    <w:rsid w:val="00FD186E"/>
    <w:rsid w:val="00FD194A"/>
    <w:rsid w:val="00FD1BA2"/>
    <w:rsid w:val="00FD1C54"/>
    <w:rsid w:val="00FD1CBF"/>
    <w:rsid w:val="00FD1E7E"/>
    <w:rsid w:val="00FD2448"/>
    <w:rsid w:val="00FD2F33"/>
    <w:rsid w:val="00FD33CC"/>
    <w:rsid w:val="00FD3569"/>
    <w:rsid w:val="00FD37AD"/>
    <w:rsid w:val="00FD4FDE"/>
    <w:rsid w:val="00FD64D4"/>
    <w:rsid w:val="00FD6EF6"/>
    <w:rsid w:val="00FD6F7D"/>
    <w:rsid w:val="00FD7200"/>
    <w:rsid w:val="00FD7261"/>
    <w:rsid w:val="00FD745C"/>
    <w:rsid w:val="00FE04D9"/>
    <w:rsid w:val="00FE0579"/>
    <w:rsid w:val="00FE1136"/>
    <w:rsid w:val="00FE211B"/>
    <w:rsid w:val="00FE2C1C"/>
    <w:rsid w:val="00FE2FFB"/>
    <w:rsid w:val="00FE314A"/>
    <w:rsid w:val="00FE3180"/>
    <w:rsid w:val="00FE31E8"/>
    <w:rsid w:val="00FE3242"/>
    <w:rsid w:val="00FE35A2"/>
    <w:rsid w:val="00FE45C2"/>
    <w:rsid w:val="00FE5A1B"/>
    <w:rsid w:val="00FE5A38"/>
    <w:rsid w:val="00FE5C7A"/>
    <w:rsid w:val="00FE65B7"/>
    <w:rsid w:val="00FE6ABB"/>
    <w:rsid w:val="00FE6CF8"/>
    <w:rsid w:val="00FE719E"/>
    <w:rsid w:val="00FE72CD"/>
    <w:rsid w:val="00FE7554"/>
    <w:rsid w:val="00FF01DD"/>
    <w:rsid w:val="00FF085A"/>
    <w:rsid w:val="00FF08F0"/>
    <w:rsid w:val="00FF094D"/>
    <w:rsid w:val="00FF0BE8"/>
    <w:rsid w:val="00FF0D0A"/>
    <w:rsid w:val="00FF2443"/>
    <w:rsid w:val="00FF2ED9"/>
    <w:rsid w:val="00FF3487"/>
    <w:rsid w:val="00FF3AE7"/>
    <w:rsid w:val="00FF3EA5"/>
    <w:rsid w:val="00FF42CF"/>
    <w:rsid w:val="00FF4C90"/>
    <w:rsid w:val="00FF4E9A"/>
    <w:rsid w:val="00FF5071"/>
    <w:rsid w:val="00FF5C61"/>
    <w:rsid w:val="00FF5D5B"/>
    <w:rsid w:val="00FF5F0F"/>
    <w:rsid w:val="00FF5FA2"/>
    <w:rsid w:val="00FF67C3"/>
    <w:rsid w:val="00FF6E6B"/>
    <w:rsid w:val="00FF752C"/>
    <w:rsid w:val="00FF75AF"/>
    <w:rsid w:val="00FF77FC"/>
    <w:rsid w:val="00FF7C42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87BE8"/>
  <w15:chartTrackingRefBased/>
  <w15:docId w15:val="{33CBAB21-45EC-4DB6-9998-503F052B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D30"/>
  </w:style>
  <w:style w:type="paragraph" w:styleId="Heading1">
    <w:name w:val="heading 1"/>
    <w:basedOn w:val="Normal"/>
    <w:next w:val="Normal"/>
    <w:link w:val="Heading1Char"/>
    <w:uiPriority w:val="1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1"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0D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7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30D08"/>
    <w:pPr>
      <w:ind w:left="720"/>
      <w:contextualSpacing/>
    </w:pPr>
    <w:rPr>
      <w:rFonts w:eastAsiaTheme="minorHAnsi"/>
    </w:rPr>
  </w:style>
  <w:style w:type="paragraph" w:customStyle="1" w:styleId="T2">
    <w:name w:val="T2"/>
    <w:basedOn w:val="Normal"/>
    <w:rsid w:val="005731EF"/>
    <w:pPr>
      <w:spacing w:after="240" w:line="240" w:lineRule="auto"/>
      <w:ind w:left="720" w:right="720"/>
      <w:jc w:val="center"/>
    </w:pPr>
    <w:rPr>
      <w:rFonts w:ascii="Times New Roman" w:eastAsia="Malgun Gothic" w:hAnsi="Times New Roman" w:cs="Times New Roman"/>
      <w:b/>
      <w:sz w:val="28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74E13"/>
    <w:rPr>
      <w:color w:val="808080"/>
    </w:rPr>
  </w:style>
  <w:style w:type="paragraph" w:customStyle="1" w:styleId="SP12241851">
    <w:name w:val="SP.12.24185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93">
    <w:name w:val="SP.12.241893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71">
    <w:name w:val="SP.12.24187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2204806">
    <w:name w:val="SC.12.204806"/>
    <w:uiPriority w:val="99"/>
    <w:rsid w:val="00080AED"/>
    <w:rPr>
      <w:color w:val="000000"/>
      <w:sz w:val="20"/>
      <w:szCs w:val="20"/>
    </w:rPr>
  </w:style>
  <w:style w:type="character" w:customStyle="1" w:styleId="SC12204891">
    <w:name w:val="SC.12.204891"/>
    <w:uiPriority w:val="99"/>
    <w:rsid w:val="00080AED"/>
    <w:rPr>
      <w:color w:val="000000"/>
      <w:sz w:val="16"/>
      <w:szCs w:val="16"/>
    </w:rPr>
  </w:style>
  <w:style w:type="paragraph" w:customStyle="1" w:styleId="Bulleted">
    <w:name w:val="Bulleted"/>
    <w:rsid w:val="00F9326A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paragraph" w:customStyle="1" w:styleId="L2">
    <w:name w:val="L2"/>
    <w:aliases w:val="NumberedList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2D2D3C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rsid w:val="002D2D3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2D2D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rsid w:val="00530936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">
    <w:name w:val="AT"/>
    <w:aliases w:val="AnnexTitle"/>
    <w:next w:val="T"/>
    <w:uiPriority w:val="99"/>
    <w:rsid w:val="00530936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Body">
    <w:name w:val="Body"/>
    <w:uiPriority w:val="99"/>
    <w:rsid w:val="00530936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CellHeading">
    <w:name w:val="CellHeading"/>
    <w:uiPriority w:val="99"/>
    <w:rsid w:val="00530936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I">
    <w:name w:val="I"/>
    <w:aliases w:val="Informative"/>
    <w:next w:val="AT"/>
    <w:uiPriority w:val="99"/>
    <w:rsid w:val="00530936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TableTitle">
    <w:name w:val="TableTitle"/>
    <w:next w:val="Normal"/>
    <w:uiPriority w:val="99"/>
    <w:rsid w:val="00530936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Superscript">
    <w:name w:val="Superscript"/>
    <w:uiPriority w:val="99"/>
    <w:rsid w:val="00530936"/>
    <w:rPr>
      <w:vertAlign w:val="superscript"/>
    </w:rPr>
  </w:style>
  <w:style w:type="paragraph" w:customStyle="1" w:styleId="EditorNote">
    <w:name w:val="Editor_Note"/>
    <w:uiPriority w:val="99"/>
    <w:rsid w:val="001069D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FF0000"/>
      <w:w w:val="0"/>
      <w:sz w:val="20"/>
      <w:szCs w:val="20"/>
    </w:rPr>
  </w:style>
  <w:style w:type="paragraph" w:customStyle="1" w:styleId="CellBody">
    <w:name w:val="CellBody"/>
    <w:uiPriority w:val="99"/>
    <w:rsid w:val="001069DA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DL">
    <w:name w:val="DL"/>
    <w:aliases w:val="DashedList3"/>
    <w:uiPriority w:val="99"/>
    <w:rsid w:val="00760DD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760D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Revision">
    <w:name w:val="Revision"/>
    <w:hidden/>
    <w:uiPriority w:val="99"/>
    <w:semiHidden/>
    <w:rsid w:val="0068562C"/>
    <w:pPr>
      <w:spacing w:after="0" w:line="240" w:lineRule="auto"/>
    </w:pPr>
  </w:style>
  <w:style w:type="paragraph" w:customStyle="1" w:styleId="D">
    <w:name w:val="D"/>
    <w:aliases w:val="DashedList"/>
    <w:uiPriority w:val="99"/>
    <w:rsid w:val="004D101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L2">
    <w:name w:val="DL2"/>
    <w:aliases w:val="DashedList1"/>
    <w:uiPriority w:val="99"/>
    <w:rsid w:val="004D101E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4D101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4D101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te">
    <w:name w:val="Note"/>
    <w:uiPriority w:val="99"/>
    <w:rsid w:val="004D10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7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8DD"/>
    <w:rPr>
      <w:b/>
      <w:bCs/>
      <w:sz w:val="20"/>
      <w:szCs w:val="20"/>
    </w:rPr>
  </w:style>
  <w:style w:type="paragraph" w:customStyle="1" w:styleId="xl81">
    <w:name w:val="xl81"/>
    <w:basedOn w:val="Normal"/>
    <w:rsid w:val="00D65D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24"/>
      <w:szCs w:val="24"/>
      <w:lang w:eastAsia="zh-CN"/>
    </w:rPr>
  </w:style>
  <w:style w:type="paragraph" w:customStyle="1" w:styleId="TableText">
    <w:name w:val="TableText"/>
    <w:uiPriority w:val="99"/>
    <w:rsid w:val="00D778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8033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fontstyle01">
    <w:name w:val="fontstyle01"/>
    <w:basedOn w:val="DefaultParagraphFont"/>
    <w:rsid w:val="00467B5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rim2">
    <w:name w:val="Prim2"/>
    <w:aliases w:val="PrimTag"/>
    <w:rsid w:val="008C27F7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zh-CN"/>
    </w:rPr>
  </w:style>
  <w:style w:type="character" w:customStyle="1" w:styleId="fontstyle21">
    <w:name w:val="fontstyle21"/>
    <w:basedOn w:val="DefaultParagraphFont"/>
    <w:rsid w:val="008E5F82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9254FE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Normal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1">
    <w:name w:val="T1"/>
    <w:basedOn w:val="Normal"/>
    <w:rsid w:val="00B57F51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73C2E"/>
    <w:rPr>
      <w:color w:val="605E5C"/>
      <w:shd w:val="clear" w:color="auto" w:fill="E1DFDD"/>
    </w:rPr>
  </w:style>
  <w:style w:type="numbering" w:customStyle="1" w:styleId="NoList1">
    <w:name w:val="No List1"/>
    <w:next w:val="NoList"/>
    <w:uiPriority w:val="99"/>
    <w:semiHidden/>
    <w:unhideWhenUsed/>
    <w:rsid w:val="00315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4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4169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83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6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20_1331r0</b:Tag>
    <b:SourceType>JournalArticle</b:SourceType>
    <b:Guid>{D388116A-46F5-4FD4-93CB-70C2BB4B939A}</b:Guid>
    <b:Author>
      <b:Author>
        <b:Corporate>Rui Cao (NXP)</b:Corporate>
      </b:Author>
    </b:Author>
    <b:Title>EHT pre-FEC padding and packet extension</b:Title>
    <b:JournalName>20/1331r0</b:JournalName>
    <b:Year>September 2020</b:Year>
    <b:RefOrder>142</b:RefOrder>
  </b:Source>
  <b:Source>
    <b:Tag>20_1656r0</b:Tag>
    <b:SourceType>JournalArticle</b:SourceType>
    <b:Guid>{BE9A98E3-019A-4F07-A1D5-44B0B50E4E88}</b:Guid>
    <b:Author>
      <b:Author>
        <b:Corporate>Bin Tian (Qualcomm)</b:Corporate>
      </b:Author>
    </b:Author>
    <b:Title>TBDs of 11be PHY capabilities</b:Title>
    <b:JournalName>20/1656r0</b:JournalName>
    <b:Year>October 2020</b:Year>
    <b:RefOrder>44</b:RefOrder>
  </b:Source>
</b:Sources>
</file>

<file path=customXml/itemProps1.xml><?xml version="1.0" encoding="utf-8"?>
<ds:datastoreItem xmlns:ds="http://schemas.openxmlformats.org/officeDocument/2006/customXml" ds:itemID="{CDF7DA74-2FE7-48DD-B88B-DD114D78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2038</Words>
  <Characters>11621</Characters>
  <Application>Microsoft Office Word</Application>
  <DocSecurity>0</DocSecurity>
  <Lines>96</Lines>
  <Paragraphs>27</Paragraphs>
  <ScaleCrop>false</ScaleCrop>
  <Company/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r2</cp:lastModifiedBy>
  <cp:revision>2</cp:revision>
  <dcterms:created xsi:type="dcterms:W3CDTF">2023-05-17T18:18:00Z</dcterms:created>
  <dcterms:modified xsi:type="dcterms:W3CDTF">2023-05-17T18:19:00Z</dcterms:modified>
</cp:coreProperties>
</file>