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66D0F277" w:rsidR="004C4BC9" w:rsidRPr="00A36A5F" w:rsidRDefault="004C4BC9" w:rsidP="00C75F57">
      <w:pPr>
        <w:pBdr>
          <w:bottom w:val="single" w:sz="6" w:space="0" w:color="auto"/>
        </w:pBdr>
        <w:suppressAutoHyphens/>
        <w:spacing w:after="240"/>
      </w:pPr>
      <w:r w:rsidRPr="00A36A5F">
        <w:t>IEEE P802.11</w:t>
      </w:r>
      <w:r w:rsidR="002E71A5">
        <w:t xml:space="preserve"> </w:t>
      </w:r>
      <w:r w:rsidRPr="00A36A5F">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65B6A0BE" w:rsidR="00A353D7" w:rsidRPr="00CC2C3C" w:rsidRDefault="004E0589" w:rsidP="00F17D8D">
            <w:pPr>
              <w:suppressAutoHyphens/>
              <w:spacing w:before="120" w:after="120"/>
              <w:jc w:val="center"/>
              <w:rPr>
                <w:b/>
              </w:rPr>
            </w:pPr>
            <w:r>
              <w:t>LB 2</w:t>
            </w:r>
            <w:r w:rsidR="00621795">
              <w:t>71</w:t>
            </w:r>
            <w:r w:rsidR="000D777C">
              <w:t xml:space="preserve"> </w:t>
            </w:r>
            <w:r w:rsidR="00C62602" w:rsidRPr="00F22431">
              <w:t xml:space="preserve">Resolution </w:t>
            </w:r>
            <w:r w:rsidR="00D7478D">
              <w:t>for</w:t>
            </w:r>
            <w:r w:rsidR="00292EBC">
              <w:t xml:space="preserve"> </w:t>
            </w:r>
            <w:r w:rsidR="00D7478D">
              <w:t xml:space="preserve">some </w:t>
            </w:r>
            <w:r w:rsidR="00E365E3">
              <w:t>CID</w:t>
            </w:r>
            <w:r w:rsidR="000D777C">
              <w:t>s</w:t>
            </w:r>
            <w:r w:rsidR="00E365E3">
              <w:t xml:space="preserve"> </w:t>
            </w:r>
            <w:r w:rsidR="001320AA">
              <w:t>r</w:t>
            </w:r>
            <w:r w:rsidR="000D777C">
              <w:t xml:space="preserve">elated </w:t>
            </w:r>
            <w:r w:rsidR="00CD1B10">
              <w:t xml:space="preserve">to </w:t>
            </w:r>
            <w:r w:rsidR="00F17D8D">
              <w:t>R</w:t>
            </w:r>
            <w:r w:rsidR="00292EBC">
              <w:t>-TWT</w:t>
            </w:r>
          </w:p>
        </w:tc>
      </w:tr>
      <w:tr w:rsidR="00A353D7" w:rsidRPr="00CC2C3C" w14:paraId="5101EAE9" w14:textId="77777777" w:rsidTr="007836FF">
        <w:trPr>
          <w:trHeight w:val="269"/>
          <w:jc w:val="center"/>
        </w:trPr>
        <w:tc>
          <w:tcPr>
            <w:tcW w:w="9576" w:type="dxa"/>
            <w:gridSpan w:val="5"/>
            <w:vAlign w:val="center"/>
          </w:tcPr>
          <w:p w14:paraId="3704DF93" w14:textId="33076232" w:rsidR="00A353D7" w:rsidRPr="00CC2C3C" w:rsidRDefault="00CA0CDA" w:rsidP="002E71A5">
            <w:pPr>
              <w:suppressAutoHyphens/>
              <w:spacing w:before="120" w:after="120"/>
              <w:jc w:val="center"/>
              <w:rPr>
                <w:b/>
              </w:rPr>
            </w:pPr>
            <w:r w:rsidRPr="00C048AF">
              <w:rPr>
                <w:bCs/>
              </w:rPr>
              <w:t>Date</w:t>
            </w:r>
            <w:r w:rsidRPr="00CC2C3C">
              <w:t>:</w:t>
            </w:r>
            <w:r>
              <w:t xml:space="preserve"> </w:t>
            </w:r>
            <w:r w:rsidR="00F74437">
              <w:t>Mar. 2023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621795">
            <w:pPr>
              <w:suppressAutoHyphens/>
              <w:jc w:val="center"/>
            </w:pPr>
            <w:r w:rsidRPr="00B54532">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suppressAutoHyphens/>
            </w:pPr>
            <w:r w:rsidRPr="00B54532">
              <w:t>Name</w:t>
            </w:r>
          </w:p>
        </w:tc>
        <w:tc>
          <w:tcPr>
            <w:tcW w:w="1695" w:type="dxa"/>
            <w:vAlign w:val="center"/>
          </w:tcPr>
          <w:p w14:paraId="4A5F7728" w14:textId="77777777" w:rsidR="00A353D7" w:rsidRPr="00B54532" w:rsidRDefault="00A353D7" w:rsidP="00C75F57">
            <w:pPr>
              <w:suppressAutoHyphens/>
            </w:pPr>
            <w:r w:rsidRPr="00B54532">
              <w:t>Affiliation</w:t>
            </w:r>
          </w:p>
        </w:tc>
        <w:tc>
          <w:tcPr>
            <w:tcW w:w="2175" w:type="dxa"/>
            <w:vAlign w:val="center"/>
          </w:tcPr>
          <w:p w14:paraId="4B6B0D13" w14:textId="77777777" w:rsidR="00A353D7" w:rsidRPr="00B54532" w:rsidRDefault="00A353D7" w:rsidP="00C75F57">
            <w:pPr>
              <w:suppressAutoHyphens/>
            </w:pPr>
            <w:r w:rsidRPr="00B54532">
              <w:t>Address</w:t>
            </w:r>
          </w:p>
        </w:tc>
        <w:tc>
          <w:tcPr>
            <w:tcW w:w="1710" w:type="dxa"/>
            <w:vAlign w:val="center"/>
          </w:tcPr>
          <w:p w14:paraId="64E1800C" w14:textId="77777777" w:rsidR="00A353D7" w:rsidRPr="00B54532" w:rsidRDefault="00A353D7" w:rsidP="00C75F57">
            <w:pPr>
              <w:suppressAutoHyphens/>
            </w:pPr>
            <w:r w:rsidRPr="00B54532">
              <w:t>Phone</w:t>
            </w:r>
          </w:p>
        </w:tc>
        <w:tc>
          <w:tcPr>
            <w:tcW w:w="2291" w:type="dxa"/>
            <w:vAlign w:val="center"/>
          </w:tcPr>
          <w:p w14:paraId="39FA26A6" w14:textId="77777777" w:rsidR="00A353D7" w:rsidRPr="00B54532" w:rsidRDefault="00A353D7" w:rsidP="00C75F57">
            <w:pPr>
              <w:suppressAutoHyphens/>
            </w:pPr>
            <w:r w:rsidRPr="00B54532">
              <w:t>email</w:t>
            </w:r>
          </w:p>
        </w:tc>
      </w:tr>
      <w:tr w:rsidR="00126241" w:rsidRPr="00CC2C3C" w14:paraId="5AC206C8" w14:textId="77777777" w:rsidTr="00E547CE">
        <w:trPr>
          <w:jc w:val="center"/>
        </w:trPr>
        <w:tc>
          <w:tcPr>
            <w:tcW w:w="1705" w:type="dxa"/>
            <w:vAlign w:val="center"/>
          </w:tcPr>
          <w:p w14:paraId="4FDB5AA4" w14:textId="33D0EEA2" w:rsidR="00126241" w:rsidRDefault="00CD1B10" w:rsidP="00126241">
            <w:pPr>
              <w:suppressAutoHyphens/>
              <w:rPr>
                <w:b/>
                <w:sz w:val="18"/>
                <w:szCs w:val="18"/>
                <w:lang w:eastAsia="ko-KR"/>
              </w:rPr>
            </w:pPr>
            <w:r>
              <w:rPr>
                <w:sz w:val="18"/>
                <w:szCs w:val="18"/>
                <w:lang w:eastAsia="ko-KR"/>
              </w:rPr>
              <w:t>Chunyu Hu</w:t>
            </w:r>
          </w:p>
        </w:tc>
        <w:tc>
          <w:tcPr>
            <w:tcW w:w="1695" w:type="dxa"/>
            <w:vAlign w:val="center"/>
          </w:tcPr>
          <w:p w14:paraId="2D312C28" w14:textId="6E011721" w:rsidR="00126241" w:rsidRDefault="00C34864" w:rsidP="00126241">
            <w:pPr>
              <w:suppressAutoHyphens/>
              <w:rPr>
                <w:b/>
                <w:sz w:val="18"/>
                <w:szCs w:val="18"/>
                <w:lang w:eastAsia="ko-KR"/>
              </w:rPr>
            </w:pPr>
            <w:proofErr w:type="spellStart"/>
            <w:r>
              <w:rPr>
                <w:sz w:val="18"/>
                <w:szCs w:val="18"/>
                <w:lang w:eastAsia="ko-KR"/>
              </w:rPr>
              <w:t>Spreadtrum</w:t>
            </w:r>
            <w:proofErr w:type="spellEnd"/>
          </w:p>
        </w:tc>
        <w:tc>
          <w:tcPr>
            <w:tcW w:w="2175" w:type="dxa"/>
          </w:tcPr>
          <w:p w14:paraId="5277C78F" w14:textId="77777777" w:rsidR="00126241" w:rsidRPr="000A26E7" w:rsidRDefault="00126241" w:rsidP="00126241">
            <w:pPr>
              <w:suppressAutoHyphens/>
              <w:rPr>
                <w:b/>
                <w:sz w:val="18"/>
                <w:szCs w:val="18"/>
                <w:lang w:eastAsia="ko-KR"/>
              </w:rPr>
            </w:pPr>
          </w:p>
        </w:tc>
        <w:tc>
          <w:tcPr>
            <w:tcW w:w="1710" w:type="dxa"/>
            <w:vAlign w:val="center"/>
          </w:tcPr>
          <w:p w14:paraId="582F884C" w14:textId="77777777" w:rsidR="00126241" w:rsidRPr="00BF7A21" w:rsidRDefault="00126241" w:rsidP="00126241">
            <w:pPr>
              <w:suppressAutoHyphens/>
              <w:rPr>
                <w:b/>
                <w:sz w:val="18"/>
                <w:szCs w:val="18"/>
                <w:lang w:eastAsia="ko-KR"/>
              </w:rPr>
            </w:pPr>
          </w:p>
        </w:tc>
        <w:tc>
          <w:tcPr>
            <w:tcW w:w="2291" w:type="dxa"/>
            <w:vAlign w:val="center"/>
          </w:tcPr>
          <w:p w14:paraId="328CB329" w14:textId="75C00E36" w:rsidR="00126241" w:rsidRDefault="00000000" w:rsidP="00126241">
            <w:pPr>
              <w:suppressAutoHyphens/>
              <w:rPr>
                <w:b/>
                <w:sz w:val="16"/>
                <w:szCs w:val="18"/>
                <w:lang w:eastAsia="ko-KR"/>
              </w:rPr>
            </w:pPr>
            <w:hyperlink r:id="rId13" w:history="1">
              <w:r w:rsidR="00915C84" w:rsidRPr="004523AB">
                <w:rPr>
                  <w:sz w:val="16"/>
                  <w:szCs w:val="18"/>
                  <w:lang w:eastAsia="ko-KR"/>
                </w:rPr>
                <w:t>chunyuhu07@gmail.com</w:t>
              </w:r>
            </w:hyperlink>
          </w:p>
        </w:tc>
      </w:tr>
      <w:tr w:rsidR="00915C84" w:rsidRPr="00CC2C3C" w14:paraId="50548E7E" w14:textId="77777777" w:rsidTr="00E547CE">
        <w:trPr>
          <w:jc w:val="center"/>
        </w:trPr>
        <w:tc>
          <w:tcPr>
            <w:tcW w:w="1705" w:type="dxa"/>
            <w:vAlign w:val="center"/>
          </w:tcPr>
          <w:p w14:paraId="71B00AD5" w14:textId="7D12CD47" w:rsidR="00915C84" w:rsidRDefault="00915C84" w:rsidP="00126241">
            <w:pPr>
              <w:suppressAutoHyphens/>
              <w:rPr>
                <w:b/>
                <w:sz w:val="18"/>
                <w:szCs w:val="18"/>
                <w:lang w:eastAsia="ko-KR"/>
              </w:rPr>
            </w:pPr>
            <w:r>
              <w:rPr>
                <w:sz w:val="18"/>
                <w:szCs w:val="18"/>
                <w:lang w:eastAsia="ko-KR"/>
              </w:rPr>
              <w:t xml:space="preserve">Kumail </w:t>
            </w:r>
            <w:proofErr w:type="spellStart"/>
            <w:r>
              <w:rPr>
                <w:sz w:val="18"/>
                <w:szCs w:val="18"/>
                <w:lang w:eastAsia="ko-KR"/>
              </w:rPr>
              <w:t>Kaider</w:t>
            </w:r>
            <w:proofErr w:type="spellEnd"/>
          </w:p>
        </w:tc>
        <w:tc>
          <w:tcPr>
            <w:tcW w:w="1695" w:type="dxa"/>
            <w:vAlign w:val="center"/>
          </w:tcPr>
          <w:p w14:paraId="099C947A" w14:textId="0BA216A3" w:rsidR="00915C84" w:rsidRDefault="00EA0DFC" w:rsidP="00126241">
            <w:pPr>
              <w:suppressAutoHyphens/>
              <w:rPr>
                <w:b/>
                <w:sz w:val="18"/>
                <w:szCs w:val="18"/>
                <w:lang w:eastAsia="ko-KR"/>
              </w:rPr>
            </w:pPr>
            <w:r>
              <w:rPr>
                <w:sz w:val="18"/>
                <w:szCs w:val="18"/>
                <w:lang w:eastAsia="ko-KR"/>
              </w:rPr>
              <w:t>Meta</w:t>
            </w:r>
          </w:p>
        </w:tc>
        <w:tc>
          <w:tcPr>
            <w:tcW w:w="2175" w:type="dxa"/>
          </w:tcPr>
          <w:p w14:paraId="56F8D2FA" w14:textId="77777777" w:rsidR="00915C84" w:rsidRPr="000A26E7" w:rsidRDefault="00915C84" w:rsidP="00126241">
            <w:pPr>
              <w:suppressAutoHyphens/>
              <w:rPr>
                <w:b/>
                <w:sz w:val="18"/>
                <w:szCs w:val="18"/>
                <w:lang w:eastAsia="ko-KR"/>
              </w:rPr>
            </w:pPr>
          </w:p>
        </w:tc>
        <w:tc>
          <w:tcPr>
            <w:tcW w:w="1710" w:type="dxa"/>
            <w:vAlign w:val="center"/>
          </w:tcPr>
          <w:p w14:paraId="22C2A5AD" w14:textId="77777777" w:rsidR="00915C84" w:rsidRPr="00BF7A21" w:rsidRDefault="00915C84" w:rsidP="00126241">
            <w:pPr>
              <w:suppressAutoHyphens/>
              <w:rPr>
                <w:b/>
                <w:sz w:val="18"/>
                <w:szCs w:val="18"/>
                <w:lang w:eastAsia="ko-KR"/>
              </w:rPr>
            </w:pPr>
          </w:p>
        </w:tc>
        <w:tc>
          <w:tcPr>
            <w:tcW w:w="2291" w:type="dxa"/>
            <w:vAlign w:val="center"/>
          </w:tcPr>
          <w:p w14:paraId="205AA40F" w14:textId="77777777" w:rsidR="00915C84" w:rsidRDefault="00915C84" w:rsidP="00126241">
            <w:pPr>
              <w:suppressAutoHyphens/>
              <w:rPr>
                <w:b/>
                <w:sz w:val="16"/>
                <w:szCs w:val="18"/>
                <w:lang w:eastAsia="ko-KR"/>
              </w:rPr>
            </w:pPr>
          </w:p>
        </w:tc>
      </w:tr>
      <w:tr w:rsidR="00293CBB" w:rsidRPr="00CC2C3C" w14:paraId="2FC8C410" w14:textId="77777777" w:rsidTr="00E547CE">
        <w:trPr>
          <w:jc w:val="center"/>
        </w:trPr>
        <w:tc>
          <w:tcPr>
            <w:tcW w:w="1705" w:type="dxa"/>
            <w:vAlign w:val="center"/>
          </w:tcPr>
          <w:p w14:paraId="574C8B89" w14:textId="01959379" w:rsidR="00293CBB" w:rsidRPr="006D66CC" w:rsidRDefault="00293CBB" w:rsidP="00126241">
            <w:pPr>
              <w:suppressAutoHyphens/>
              <w:rPr>
                <w:bCs/>
                <w:sz w:val="18"/>
                <w:szCs w:val="18"/>
                <w:lang w:eastAsia="ko-KR"/>
              </w:rPr>
            </w:pPr>
          </w:p>
        </w:tc>
        <w:tc>
          <w:tcPr>
            <w:tcW w:w="1695" w:type="dxa"/>
            <w:vAlign w:val="center"/>
          </w:tcPr>
          <w:p w14:paraId="2E91EE9F" w14:textId="6AD4D252" w:rsidR="00293CBB" w:rsidRPr="006D66CC" w:rsidRDefault="00293CBB" w:rsidP="00126241">
            <w:pPr>
              <w:suppressAutoHyphens/>
              <w:rPr>
                <w:bCs/>
                <w:sz w:val="18"/>
                <w:szCs w:val="18"/>
                <w:lang w:eastAsia="ko-KR"/>
              </w:rPr>
            </w:pPr>
          </w:p>
        </w:tc>
        <w:tc>
          <w:tcPr>
            <w:tcW w:w="2175" w:type="dxa"/>
          </w:tcPr>
          <w:p w14:paraId="2F7C1A29" w14:textId="77777777" w:rsidR="00293CBB" w:rsidRPr="000A26E7" w:rsidRDefault="00293CBB" w:rsidP="00126241">
            <w:pPr>
              <w:suppressAutoHyphens/>
              <w:rPr>
                <w:b/>
                <w:sz w:val="18"/>
                <w:szCs w:val="18"/>
                <w:lang w:eastAsia="ko-KR"/>
              </w:rPr>
            </w:pPr>
          </w:p>
        </w:tc>
        <w:tc>
          <w:tcPr>
            <w:tcW w:w="1710" w:type="dxa"/>
            <w:vAlign w:val="center"/>
          </w:tcPr>
          <w:p w14:paraId="47046CE9" w14:textId="77777777" w:rsidR="00293CBB" w:rsidRPr="00BF7A21" w:rsidRDefault="00293CBB" w:rsidP="00126241">
            <w:pPr>
              <w:suppressAutoHyphens/>
              <w:rPr>
                <w:b/>
                <w:sz w:val="18"/>
                <w:szCs w:val="18"/>
                <w:lang w:eastAsia="ko-KR"/>
              </w:rPr>
            </w:pPr>
          </w:p>
        </w:tc>
        <w:tc>
          <w:tcPr>
            <w:tcW w:w="2291" w:type="dxa"/>
            <w:vAlign w:val="center"/>
          </w:tcPr>
          <w:p w14:paraId="0FD31491" w14:textId="77777777" w:rsidR="00293CBB" w:rsidRDefault="00293CBB" w:rsidP="00126241">
            <w:pPr>
              <w:suppressAutoHyphens/>
              <w:rPr>
                <w:b/>
                <w:sz w:val="16"/>
                <w:szCs w:val="18"/>
                <w:lang w:eastAsia="ko-KR"/>
              </w:rPr>
            </w:pPr>
          </w:p>
        </w:tc>
      </w:tr>
    </w:tbl>
    <w:p w14:paraId="2D8503D2" w14:textId="77777777" w:rsidR="00A353D7" w:rsidRDefault="00A353D7" w:rsidP="00C75F57">
      <w:pPr>
        <w:suppressAutoHyphens/>
        <w:spacing w:after="120"/>
        <w:rPr>
          <w:b/>
          <w:bCs/>
          <w:iCs/>
          <w:color w:val="000000"/>
        </w:rPr>
      </w:pPr>
      <w:r>
        <w:rPr>
          <w:bCs/>
          <w:iCs/>
          <w:color w:val="000000"/>
        </w:rPr>
        <w:br/>
      </w:r>
    </w:p>
    <w:p w14:paraId="62F05A71" w14:textId="26A5847F" w:rsidR="00A353D7" w:rsidRDefault="0024297C" w:rsidP="0024297C">
      <w:pPr>
        <w:tabs>
          <w:tab w:val="center" w:pos="4320"/>
          <w:tab w:val="left" w:pos="6490"/>
        </w:tabs>
        <w:suppressAutoHyphens/>
        <w:spacing w:after="120"/>
      </w:pPr>
      <w:r>
        <w:tab/>
      </w:r>
      <w:r w:rsidR="00A353D7">
        <w:t>Abstract</w:t>
      </w:r>
      <w:r>
        <w:tab/>
      </w:r>
    </w:p>
    <w:p w14:paraId="5BB9E2D2" w14:textId="4AAF9C5C" w:rsidR="00890029" w:rsidRDefault="00467E8A" w:rsidP="00051FE9">
      <w:pPr>
        <w:rPr>
          <w:lang w:eastAsia="ko-KR"/>
        </w:rPr>
      </w:pPr>
      <w:bookmarkStart w:id="0" w:name="_Hlk13974497"/>
      <w:r w:rsidRPr="00D140D7">
        <w:rPr>
          <w:lang w:eastAsia="ko-KR"/>
        </w:rPr>
        <w:t xml:space="preserve">This submission proposes resolutions for </w:t>
      </w:r>
      <w:r>
        <w:rPr>
          <w:lang w:eastAsia="ko-KR"/>
        </w:rPr>
        <w:t>following</w:t>
      </w:r>
      <w:r w:rsidR="00607318">
        <w:rPr>
          <w:lang w:eastAsia="ko-KR"/>
        </w:rPr>
        <w:t xml:space="preserve"> </w:t>
      </w:r>
      <w:r w:rsidR="00033A48" w:rsidRPr="005F5068">
        <w:rPr>
          <w:b/>
          <w:bCs/>
          <w:color w:val="0432FF"/>
          <w:lang w:eastAsia="ko-KR"/>
        </w:rPr>
        <w:t>2</w:t>
      </w:r>
      <w:r w:rsidR="003B03BF">
        <w:rPr>
          <w:b/>
          <w:bCs/>
          <w:color w:val="0432FF"/>
          <w:lang w:eastAsia="ko-KR"/>
        </w:rPr>
        <w:t>4</w:t>
      </w:r>
      <w:r w:rsidR="00CD1B10">
        <w:rPr>
          <w:lang w:eastAsia="ko-KR"/>
        </w:rPr>
        <w:t xml:space="preserve"> </w:t>
      </w:r>
      <w:r>
        <w:rPr>
          <w:lang w:eastAsia="ko-KR"/>
        </w:rPr>
        <w:t>CID</w:t>
      </w:r>
      <w:r w:rsidR="00DD667C">
        <w:rPr>
          <w:lang w:eastAsia="ko-KR"/>
        </w:rPr>
        <w:t>s</w:t>
      </w:r>
      <w:r>
        <w:rPr>
          <w:lang w:eastAsia="ko-KR"/>
        </w:rPr>
        <w:t xml:space="preserve"> </w:t>
      </w:r>
      <w:r w:rsidRPr="00D140D7">
        <w:rPr>
          <w:lang w:eastAsia="ko-KR"/>
        </w:rPr>
        <w:t xml:space="preserve">received for </w:t>
      </w:r>
      <w:proofErr w:type="spellStart"/>
      <w:r w:rsidRPr="00D140D7">
        <w:rPr>
          <w:lang w:eastAsia="ko-KR"/>
        </w:rPr>
        <w:t>TG</w:t>
      </w:r>
      <w:r w:rsidR="00EB5BC1">
        <w:rPr>
          <w:lang w:eastAsia="ko-KR"/>
        </w:rPr>
        <w:t>be</w:t>
      </w:r>
      <w:proofErr w:type="spellEnd"/>
      <w:r w:rsidR="00EB5BC1">
        <w:rPr>
          <w:lang w:eastAsia="ko-KR"/>
        </w:rPr>
        <w:t xml:space="preserve"> </w:t>
      </w:r>
      <w:r w:rsidR="004E0589">
        <w:rPr>
          <w:lang w:eastAsia="ko-KR"/>
        </w:rPr>
        <w:t>LB2</w:t>
      </w:r>
      <w:r w:rsidR="00180F9D">
        <w:rPr>
          <w:lang w:eastAsia="ko-KR"/>
        </w:rPr>
        <w:t>71</w:t>
      </w:r>
      <w:r>
        <w:rPr>
          <w:lang w:eastAsia="ko-KR"/>
        </w:rPr>
        <w:t>:</w:t>
      </w:r>
      <w:bookmarkEnd w:id="0"/>
      <w:r w:rsidR="00AB2689">
        <w:rPr>
          <w:lang w:eastAsia="ko-KR"/>
        </w:rPr>
        <w:t xml:space="preserve"> </w:t>
      </w:r>
    </w:p>
    <w:p w14:paraId="03FE78CC" w14:textId="0D88460F" w:rsidR="000D7032" w:rsidRDefault="000D7032" w:rsidP="00033A48">
      <w:r w:rsidRPr="00527038">
        <w:rPr>
          <w:highlight w:val="lightGray"/>
        </w:rPr>
        <w:t>15832, 16064, 16065, 16697, 17268, 16698,</w:t>
      </w:r>
    </w:p>
    <w:p w14:paraId="75AC26CE" w14:textId="77777777" w:rsidR="004420DD" w:rsidRDefault="004420DD" w:rsidP="00051FE9">
      <w:pPr>
        <w:rPr>
          <w:lang w:val="en-GB"/>
        </w:rPr>
      </w:pPr>
    </w:p>
    <w:p w14:paraId="5064CC01" w14:textId="32BD7232" w:rsidR="004420DD" w:rsidRDefault="004420DD" w:rsidP="00051FE9">
      <w:pPr>
        <w:rPr>
          <w:lang w:val="en-GB"/>
        </w:rPr>
      </w:pPr>
      <w:r>
        <w:rPr>
          <w:lang w:val="en-GB"/>
        </w:rPr>
        <w:t>16141, 16570, 16571, 16143, 16144, 15848, 15841, 16066, 18255, 16669,</w:t>
      </w:r>
    </w:p>
    <w:p w14:paraId="35E58F01" w14:textId="372FDDEF" w:rsidR="004420DD" w:rsidRDefault="004420DD" w:rsidP="00051FE9">
      <w:pPr>
        <w:rPr>
          <w:lang w:val="en-GB"/>
        </w:rPr>
      </w:pPr>
      <w:r>
        <w:rPr>
          <w:lang w:val="en-GB"/>
        </w:rPr>
        <w:t>15842, 16067, 16142, 16115, 17083, 15933, 16650, 15947</w:t>
      </w:r>
    </w:p>
    <w:p w14:paraId="00AE90A5" w14:textId="77777777" w:rsidR="00446A40" w:rsidRPr="00CE1ADE" w:rsidRDefault="00446A40" w:rsidP="00051FE9">
      <w:pPr>
        <w:rPr>
          <w:lang w:val="en-GB"/>
        </w:rPr>
      </w:pPr>
    </w:p>
    <w:p w14:paraId="147227D9" w14:textId="77777777" w:rsidR="0067472C" w:rsidRPr="009C1B79" w:rsidRDefault="0067472C" w:rsidP="00051FE9">
      <w:pPr>
        <w:rPr>
          <w:lang w:val="en-GB"/>
        </w:rPr>
      </w:pPr>
      <w:r w:rsidRPr="00163D67">
        <w:rPr>
          <w:rStyle w:val="Heading1Char"/>
        </w:rPr>
        <w:t>Revisions</w:t>
      </w:r>
      <w:r w:rsidRPr="009C1B79">
        <w:rPr>
          <w:lang w:val="en-GB"/>
        </w:rPr>
        <w:t>:</w:t>
      </w:r>
    </w:p>
    <w:p w14:paraId="7838625F" w14:textId="630988EA" w:rsidR="00034CE8" w:rsidRDefault="0067472C" w:rsidP="00253222">
      <w:pPr>
        <w:numPr>
          <w:ilvl w:val="0"/>
          <w:numId w:val="2"/>
        </w:numPr>
        <w:suppressAutoHyphens/>
        <w:rPr>
          <w:rFonts w:eastAsia="Malgun Gothic"/>
          <w:sz w:val="18"/>
          <w:lang w:val="en-GB"/>
        </w:rPr>
      </w:pPr>
      <w:r w:rsidRPr="00A023CE">
        <w:rPr>
          <w:rFonts w:eastAsia="Malgun Gothic"/>
          <w:sz w:val="18"/>
          <w:lang w:val="en-GB"/>
        </w:rPr>
        <w:t>Rev 0: Initial version of the document.</w:t>
      </w:r>
    </w:p>
    <w:p w14:paraId="5B0DE960" w14:textId="4990DE7E" w:rsidR="00897395" w:rsidRDefault="00897395" w:rsidP="00253222">
      <w:pPr>
        <w:numPr>
          <w:ilvl w:val="0"/>
          <w:numId w:val="2"/>
        </w:numPr>
        <w:suppressAutoHyphens/>
        <w:rPr>
          <w:rFonts w:eastAsia="Malgun Gothic"/>
          <w:sz w:val="18"/>
          <w:lang w:val="en-GB"/>
        </w:rPr>
      </w:pPr>
      <w:r>
        <w:rPr>
          <w:rFonts w:eastAsia="Malgun Gothic"/>
          <w:sz w:val="18"/>
          <w:lang w:val="en-GB"/>
        </w:rPr>
        <w:t>Rev 1: address some feedback and re-structure the announcement subclause (into two, for AP and non-AP STA, respectively) for better clarity.</w:t>
      </w:r>
    </w:p>
    <w:p w14:paraId="1ECEEA1C" w14:textId="66008F3F" w:rsidR="00B0129A" w:rsidRDefault="00B0129A" w:rsidP="00253222">
      <w:pPr>
        <w:numPr>
          <w:ilvl w:val="0"/>
          <w:numId w:val="2"/>
        </w:numPr>
        <w:suppressAutoHyphens/>
        <w:rPr>
          <w:rFonts w:eastAsia="Malgun Gothic"/>
          <w:sz w:val="18"/>
          <w:lang w:val="en-GB"/>
        </w:rPr>
      </w:pPr>
      <w:r>
        <w:rPr>
          <w:rFonts w:eastAsia="Malgun Gothic"/>
          <w:sz w:val="18"/>
          <w:lang w:val="en-GB"/>
        </w:rPr>
        <w:t>Rev 2: revise some text to improve wording; change that the reserved value is for EHT STAs; remove an ‘deletion’ condition in m).</w:t>
      </w:r>
    </w:p>
    <w:p w14:paraId="17B8B341" w14:textId="263250DC" w:rsidR="00930DBC" w:rsidRDefault="00930DBC" w:rsidP="00253222">
      <w:pPr>
        <w:numPr>
          <w:ilvl w:val="0"/>
          <w:numId w:val="2"/>
        </w:numPr>
        <w:suppressAutoHyphens/>
        <w:rPr>
          <w:rFonts w:eastAsia="Malgun Gothic"/>
          <w:sz w:val="18"/>
          <w:lang w:val="en-GB"/>
        </w:rPr>
      </w:pPr>
      <w:r>
        <w:rPr>
          <w:rFonts w:eastAsia="Malgun Gothic"/>
          <w:sz w:val="18"/>
          <w:lang w:val="en-GB"/>
        </w:rPr>
        <w:t xml:space="preserve">Rev 3: </w:t>
      </w:r>
      <w:r w:rsidR="00980B86">
        <w:rPr>
          <w:rFonts w:eastAsia="Malgun Gothic"/>
          <w:sz w:val="18"/>
          <w:lang w:val="en-GB"/>
        </w:rPr>
        <w:t>editorial.</w:t>
      </w:r>
    </w:p>
    <w:p w14:paraId="7AE7D5BA" w14:textId="2B248788" w:rsidR="00567D4B" w:rsidRDefault="00567D4B" w:rsidP="00253222">
      <w:pPr>
        <w:numPr>
          <w:ilvl w:val="0"/>
          <w:numId w:val="2"/>
        </w:numPr>
        <w:suppressAutoHyphens/>
        <w:rPr>
          <w:rFonts w:eastAsia="Malgun Gothic"/>
          <w:sz w:val="18"/>
          <w:lang w:val="en-GB"/>
        </w:rPr>
      </w:pPr>
      <w:r>
        <w:rPr>
          <w:rFonts w:eastAsia="Malgun Gothic"/>
          <w:sz w:val="18"/>
          <w:lang w:val="en-GB"/>
        </w:rPr>
        <w:t>Rev 4: added an example in the main text.</w:t>
      </w:r>
    </w:p>
    <w:p w14:paraId="2E8CAD2D" w14:textId="6FCE86F7" w:rsidR="00FF5C11" w:rsidRDefault="00FF5C11" w:rsidP="00253222">
      <w:pPr>
        <w:numPr>
          <w:ilvl w:val="0"/>
          <w:numId w:val="2"/>
        </w:numPr>
        <w:suppressAutoHyphens/>
        <w:rPr>
          <w:rFonts w:eastAsia="Malgun Gothic"/>
          <w:sz w:val="18"/>
          <w:lang w:val="en-GB"/>
        </w:rPr>
      </w:pPr>
      <w:r>
        <w:rPr>
          <w:rFonts w:eastAsia="Malgun Gothic"/>
          <w:sz w:val="18"/>
          <w:lang w:val="en-GB"/>
        </w:rPr>
        <w:t>Rev 5: revise during the presentation.</w:t>
      </w:r>
      <w:r w:rsidR="009622E3">
        <w:rPr>
          <w:rFonts w:eastAsia="Malgun Gothic"/>
          <w:sz w:val="18"/>
          <w:lang w:val="en-GB"/>
        </w:rPr>
        <w:t xml:space="preserve"> Defer </w:t>
      </w:r>
      <w:r w:rsidR="005A0B3D">
        <w:rPr>
          <w:rFonts w:eastAsia="Malgun Gothic"/>
          <w:sz w:val="18"/>
          <w:lang w:val="en-GB"/>
        </w:rPr>
        <w:t>CIDs other than {15832, 16064, 16065, 16697, 17268, 16698}</w:t>
      </w:r>
      <w:r w:rsidR="0049293E">
        <w:rPr>
          <w:rFonts w:eastAsia="Malgun Gothic"/>
          <w:sz w:val="18"/>
          <w:lang w:val="en-GB"/>
        </w:rPr>
        <w:t>.</w:t>
      </w:r>
    </w:p>
    <w:p w14:paraId="14B1B2BE" w14:textId="3501B92C" w:rsidR="00560BDD" w:rsidRDefault="00560BDD" w:rsidP="00253222">
      <w:pPr>
        <w:numPr>
          <w:ilvl w:val="0"/>
          <w:numId w:val="2"/>
        </w:numPr>
        <w:suppressAutoHyphens/>
        <w:rPr>
          <w:rFonts w:eastAsia="Malgun Gothic"/>
          <w:sz w:val="18"/>
          <w:lang w:val="en-GB"/>
        </w:rPr>
      </w:pPr>
      <w:r>
        <w:rPr>
          <w:rFonts w:eastAsia="Malgun Gothic"/>
          <w:sz w:val="18"/>
          <w:lang w:val="en-GB"/>
        </w:rPr>
        <w:t xml:space="preserve">Rev 6: revise text from offline comments. </w:t>
      </w:r>
      <w:r w:rsidR="002C1242">
        <w:rPr>
          <w:rFonts w:eastAsia="Malgun Gothic"/>
          <w:sz w:val="18"/>
          <w:lang w:val="en-GB"/>
        </w:rPr>
        <w:t>T</w:t>
      </w:r>
      <w:r>
        <w:rPr>
          <w:rFonts w:eastAsia="Malgun Gothic"/>
          <w:sz w:val="18"/>
          <w:lang w:val="en-GB"/>
        </w:rPr>
        <w:t>hanks for Laurent’s major input.</w:t>
      </w:r>
    </w:p>
    <w:p w14:paraId="49F86AAA" w14:textId="0677A307" w:rsidR="001E08E6" w:rsidRDefault="001E08E6" w:rsidP="00253222">
      <w:pPr>
        <w:numPr>
          <w:ilvl w:val="0"/>
          <w:numId w:val="2"/>
        </w:numPr>
        <w:suppressAutoHyphens/>
        <w:rPr>
          <w:rFonts w:eastAsia="Malgun Gothic"/>
          <w:sz w:val="18"/>
          <w:lang w:val="en-GB"/>
        </w:rPr>
      </w:pPr>
      <w:r>
        <w:rPr>
          <w:rFonts w:eastAsia="Malgun Gothic"/>
          <w:sz w:val="18"/>
          <w:lang w:val="en-GB"/>
        </w:rPr>
        <w:t>Rev 7: revise text from offline comments. Thanks for Abhi’s input.</w:t>
      </w:r>
    </w:p>
    <w:p w14:paraId="18666E34" w14:textId="1E42A48D" w:rsidR="00460C22" w:rsidRDefault="00460C22" w:rsidP="00253222">
      <w:pPr>
        <w:numPr>
          <w:ilvl w:val="0"/>
          <w:numId w:val="2"/>
        </w:numPr>
        <w:suppressAutoHyphens/>
        <w:rPr>
          <w:rFonts w:eastAsia="Malgun Gothic"/>
          <w:sz w:val="18"/>
          <w:lang w:val="en-GB"/>
        </w:rPr>
      </w:pPr>
      <w:r>
        <w:rPr>
          <w:rFonts w:eastAsia="Malgun Gothic"/>
          <w:sz w:val="18"/>
          <w:lang w:val="en-GB"/>
        </w:rPr>
        <w:t>Rev 8: revise during the mtg.</w:t>
      </w:r>
    </w:p>
    <w:p w14:paraId="51FC36E6" w14:textId="7C172955" w:rsidR="00460C22" w:rsidRDefault="00460C22" w:rsidP="00253222">
      <w:pPr>
        <w:numPr>
          <w:ilvl w:val="0"/>
          <w:numId w:val="2"/>
        </w:numPr>
        <w:suppressAutoHyphens/>
        <w:rPr>
          <w:rFonts w:eastAsia="Malgun Gothic"/>
          <w:sz w:val="18"/>
          <w:lang w:val="en-GB"/>
        </w:rPr>
      </w:pPr>
      <w:r>
        <w:rPr>
          <w:rFonts w:eastAsia="Malgun Gothic"/>
          <w:sz w:val="18"/>
          <w:lang w:val="en-GB"/>
        </w:rPr>
        <w:t>Rev 9: add Q/As in the mtg to discussion</w:t>
      </w:r>
    </w:p>
    <w:p w14:paraId="17CD6102" w14:textId="4367C1A3" w:rsidR="00942FBC" w:rsidRDefault="00942FBC" w:rsidP="00253222">
      <w:pPr>
        <w:numPr>
          <w:ilvl w:val="0"/>
          <w:numId w:val="2"/>
        </w:numPr>
        <w:suppressAutoHyphens/>
        <w:rPr>
          <w:rFonts w:eastAsia="Malgun Gothic"/>
          <w:sz w:val="18"/>
          <w:lang w:val="en-GB"/>
        </w:rPr>
      </w:pPr>
      <w:r>
        <w:rPr>
          <w:rFonts w:eastAsia="Malgun Gothic"/>
          <w:sz w:val="18"/>
          <w:lang w:val="en-GB"/>
        </w:rPr>
        <w:t>Rev 1</w:t>
      </w:r>
      <w:r w:rsidR="00EE166D">
        <w:rPr>
          <w:rFonts w:eastAsia="Malgun Gothic"/>
          <w:sz w:val="18"/>
          <w:lang w:val="en-GB"/>
        </w:rPr>
        <w:t>0</w:t>
      </w:r>
      <w:r>
        <w:rPr>
          <w:rFonts w:eastAsia="Malgun Gothic"/>
          <w:sz w:val="18"/>
          <w:lang w:val="en-GB"/>
        </w:rPr>
        <w:t>:</w:t>
      </w:r>
      <w:r w:rsidR="00F645E7">
        <w:rPr>
          <w:rFonts w:eastAsia="Malgun Gothic"/>
          <w:sz w:val="18"/>
          <w:lang w:val="en-GB"/>
        </w:rPr>
        <w:t xml:space="preserve"> add CID 15947</w:t>
      </w:r>
      <w:r w:rsidR="00163D67">
        <w:rPr>
          <w:rFonts w:eastAsia="Malgun Gothic"/>
          <w:sz w:val="18"/>
          <w:lang w:val="en-GB"/>
        </w:rPr>
        <w:t xml:space="preserve"> (total 1</w:t>
      </w:r>
      <w:r w:rsidR="003B03BF">
        <w:rPr>
          <w:rFonts w:eastAsia="Malgun Gothic"/>
          <w:sz w:val="18"/>
          <w:lang w:val="en-GB"/>
        </w:rPr>
        <w:t>8</w:t>
      </w:r>
      <w:r w:rsidR="00163D67">
        <w:rPr>
          <w:rFonts w:eastAsia="Malgun Gothic"/>
          <w:sz w:val="18"/>
          <w:lang w:val="en-GB"/>
        </w:rPr>
        <w:t xml:space="preserve"> pending CIDs)</w:t>
      </w:r>
    </w:p>
    <w:p w14:paraId="505F625B" w14:textId="67E780FB" w:rsidR="00797351" w:rsidRDefault="00797351" w:rsidP="00051FE9">
      <w:pPr>
        <w:rPr>
          <w:lang w:val="en-GB"/>
        </w:rPr>
      </w:pPr>
    </w:p>
    <w:p w14:paraId="374C17D8" w14:textId="77777777" w:rsidR="005604CD" w:rsidRPr="00797351" w:rsidRDefault="005604CD" w:rsidP="00051FE9">
      <w:pPr>
        <w:rPr>
          <w:lang w:val="en-GB"/>
        </w:rPr>
      </w:pPr>
    </w:p>
    <w:p w14:paraId="3A4D4BCB" w14:textId="77777777" w:rsidR="003835EF" w:rsidRDefault="003835EF" w:rsidP="00051FE9">
      <w:pPr>
        <w:rPr>
          <w:lang w:val="en-GB"/>
        </w:rPr>
      </w:pPr>
    </w:p>
    <w:p w14:paraId="42618C74" w14:textId="098DA4A6" w:rsidR="003835EF" w:rsidRDefault="003835EF" w:rsidP="003835EF">
      <w:pPr>
        <w:rPr>
          <w:b/>
          <w:i/>
          <w:iCs/>
        </w:rPr>
      </w:pPr>
      <w:proofErr w:type="spellStart"/>
      <w:r>
        <w:rPr>
          <w:b/>
          <w:i/>
          <w:iCs/>
          <w:highlight w:val="yellow"/>
        </w:rPr>
        <w:t>TGbe</w:t>
      </w:r>
      <w:proofErr w:type="spellEnd"/>
      <w:r>
        <w:rPr>
          <w:b/>
          <w:i/>
          <w:iCs/>
          <w:highlight w:val="yellow"/>
        </w:rPr>
        <w:t xml:space="preserve"> editor: The baseline for this document </w:t>
      </w:r>
      <w:r w:rsidRPr="009C7AC4">
        <w:rPr>
          <w:b/>
          <w:i/>
          <w:iCs/>
          <w:highlight w:val="yellow"/>
        </w:rPr>
        <w:t>is 11be D</w:t>
      </w:r>
      <w:r w:rsidR="00B61F2A">
        <w:rPr>
          <w:b/>
          <w:i/>
          <w:iCs/>
          <w:highlight w:val="yellow"/>
        </w:rPr>
        <w:t>3</w:t>
      </w:r>
      <w:r>
        <w:rPr>
          <w:b/>
          <w:i/>
          <w:iCs/>
          <w:highlight w:val="yellow"/>
        </w:rPr>
        <w:t>.</w:t>
      </w:r>
      <w:r w:rsidR="00255CEE">
        <w:rPr>
          <w:b/>
          <w:i/>
          <w:iCs/>
          <w:highlight w:val="yellow"/>
        </w:rPr>
        <w:t>1</w:t>
      </w:r>
      <w:r w:rsidR="00A82749">
        <w:rPr>
          <w:b/>
          <w:i/>
          <w:iCs/>
          <w:highlight w:val="yellow"/>
        </w:rPr>
        <w:t xml:space="preserve"> and REVme</w:t>
      </w:r>
      <w:r w:rsidR="00517A5D">
        <w:rPr>
          <w:b/>
          <w:i/>
          <w:iCs/>
          <w:highlight w:val="yellow"/>
        </w:rPr>
        <w:t>3.0</w:t>
      </w:r>
      <w:r w:rsidR="00A82749">
        <w:rPr>
          <w:b/>
          <w:i/>
          <w:iCs/>
        </w:rPr>
        <w:t xml:space="preserve"> </w:t>
      </w:r>
    </w:p>
    <w:p w14:paraId="58F9FE32" w14:textId="377315F7" w:rsidR="00A353D7" w:rsidRPr="007B38C1" w:rsidRDefault="00A353D7" w:rsidP="00051FE9">
      <w:pPr>
        <w:rPr>
          <w:lang w:val="en-GB"/>
        </w:rPr>
      </w:pPr>
    </w:p>
    <w:p w14:paraId="09999730" w14:textId="77777777" w:rsidR="00A353D7" w:rsidRPr="00CE1ADE" w:rsidRDefault="00A353D7" w:rsidP="00051FE9">
      <w:pPr>
        <w:rPr>
          <w:lang w:val="en-GB"/>
        </w:rPr>
      </w:pPr>
      <w:r w:rsidRPr="00CE1ADE">
        <w:rPr>
          <w:lang w:val="en-GB"/>
        </w:rPr>
        <w:t>Interpretation of a Motion to Adopt</w:t>
      </w:r>
    </w:p>
    <w:p w14:paraId="6449C9CD" w14:textId="77777777" w:rsidR="00A353D7" w:rsidRPr="00CE1ADE" w:rsidRDefault="00A353D7" w:rsidP="00051FE9">
      <w:pPr>
        <w:rPr>
          <w:lang w:val="en-GB" w:eastAsia="ko-KR"/>
        </w:rPr>
      </w:pPr>
    </w:p>
    <w:p w14:paraId="7DCFB49B" w14:textId="1D54C35A" w:rsidR="00A353D7" w:rsidRPr="00CE1ADE" w:rsidRDefault="00A353D7" w:rsidP="00051FE9">
      <w:pPr>
        <w:rPr>
          <w:lang w:val="en-GB" w:eastAsia="ko-KR"/>
        </w:rPr>
      </w:pPr>
      <w:r w:rsidRPr="00CE1ADE">
        <w:rPr>
          <w:lang w:val="en-GB" w:eastAsia="ko-KR"/>
        </w:rPr>
        <w:t xml:space="preserve">A motion to approve this submission means that the editing instructions and any changed or added material are actioned in the </w:t>
      </w:r>
      <w:proofErr w:type="spellStart"/>
      <w:r w:rsidRPr="00CE1ADE">
        <w:rPr>
          <w:lang w:val="en-GB" w:eastAsia="ko-KR"/>
        </w:rPr>
        <w:t>TG</w:t>
      </w:r>
      <w:r w:rsidR="00B039D1">
        <w:rPr>
          <w:lang w:val="en-GB" w:eastAsia="ko-KR"/>
        </w:rPr>
        <w:t>be</w:t>
      </w:r>
      <w:proofErr w:type="spellEnd"/>
      <w:r w:rsidRPr="00CE1ADE">
        <w:rPr>
          <w:lang w:val="en-GB" w:eastAsia="ko-KR"/>
        </w:rPr>
        <w:t xml:space="preserve"> Draft. This introduction is not part of the adopted material.</w:t>
      </w:r>
    </w:p>
    <w:p w14:paraId="2450972C" w14:textId="77777777" w:rsidR="00A353D7" w:rsidRPr="00CE1ADE" w:rsidRDefault="00A353D7" w:rsidP="00051FE9">
      <w:pPr>
        <w:rPr>
          <w:lang w:val="en-GB" w:eastAsia="ko-KR"/>
        </w:rPr>
      </w:pPr>
    </w:p>
    <w:p w14:paraId="42C42603" w14:textId="4B9DE5D5" w:rsidR="00A353D7" w:rsidRPr="00CE1ADE" w:rsidRDefault="00A353D7" w:rsidP="00051FE9">
      <w:pPr>
        <w:rPr>
          <w:lang w:val="en-GB" w:eastAsia="ko-KR"/>
        </w:rPr>
      </w:pPr>
      <w:r w:rsidRPr="00CE1ADE">
        <w:rPr>
          <w:lang w:val="en-GB" w:eastAsia="ko-KR"/>
        </w:rPr>
        <w:t xml:space="preserve">Editing instructions formatted like this are intended to be copied into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 (i.e.</w:t>
      </w:r>
      <w:r w:rsidR="008258EB">
        <w:rPr>
          <w:lang w:val="en-GB" w:eastAsia="ko-KR"/>
        </w:rPr>
        <w:t>,</w:t>
      </w:r>
      <w:r w:rsidRPr="00CE1ADE">
        <w:rPr>
          <w:lang w:val="en-GB" w:eastAsia="ko-KR"/>
        </w:rPr>
        <w:t xml:space="preserve"> they are instructions to the 802.11 editor on how to merge the text with the baseline documents).</w:t>
      </w:r>
    </w:p>
    <w:p w14:paraId="79F30F50" w14:textId="77777777" w:rsidR="00A353D7" w:rsidRPr="00CE1ADE" w:rsidRDefault="00A353D7" w:rsidP="00051FE9">
      <w:pPr>
        <w:rPr>
          <w:lang w:val="en-GB" w:eastAsia="ko-KR"/>
        </w:rPr>
      </w:pPr>
    </w:p>
    <w:p w14:paraId="7C9F622D" w14:textId="1D9B9D04" w:rsidR="00A353D7" w:rsidRDefault="00A353D7" w:rsidP="00051FE9">
      <w:pPr>
        <w:rPr>
          <w:lang w:val="en-GB" w:eastAsia="ko-KR"/>
        </w:rPr>
      </w:pPr>
      <w:proofErr w:type="spellStart"/>
      <w:r w:rsidRPr="00CE1ADE">
        <w:rPr>
          <w:lang w:val="en-GB" w:eastAsia="ko-KR"/>
        </w:rPr>
        <w:t>TG</w:t>
      </w:r>
      <w:r w:rsidR="00A353B9">
        <w:rPr>
          <w:lang w:val="en-GB" w:eastAsia="ko-KR"/>
        </w:rPr>
        <w:t>be</w:t>
      </w:r>
      <w:proofErr w:type="spellEnd"/>
      <w:r w:rsidRPr="00CE1ADE">
        <w:rPr>
          <w:lang w:val="en-GB" w:eastAsia="ko-KR"/>
        </w:rPr>
        <w:t xml:space="preserve"> Editor: Editing instructions preceded by “</w:t>
      </w:r>
      <w:proofErr w:type="spellStart"/>
      <w:r w:rsidRPr="00CE1ADE">
        <w:rPr>
          <w:lang w:val="en-GB" w:eastAsia="ko-KR"/>
        </w:rPr>
        <w:t>TG</w:t>
      </w:r>
      <w:r w:rsidR="00A353B9">
        <w:rPr>
          <w:lang w:val="en-GB" w:eastAsia="ko-KR"/>
        </w:rPr>
        <w:t>be</w:t>
      </w:r>
      <w:proofErr w:type="spellEnd"/>
      <w:r w:rsidRPr="00CE1ADE">
        <w:rPr>
          <w:lang w:val="en-GB" w:eastAsia="ko-KR"/>
        </w:rPr>
        <w:t xml:space="preserve"> Editor” are instructions to the </w:t>
      </w:r>
      <w:proofErr w:type="spellStart"/>
      <w:r w:rsidRPr="00CE1ADE">
        <w:rPr>
          <w:lang w:val="en-GB" w:eastAsia="ko-KR"/>
        </w:rPr>
        <w:t>TG</w:t>
      </w:r>
      <w:r w:rsidR="00A353B9">
        <w:rPr>
          <w:lang w:val="en-GB" w:eastAsia="ko-KR"/>
        </w:rPr>
        <w:t>be</w:t>
      </w:r>
      <w:proofErr w:type="spellEnd"/>
      <w:r w:rsidRPr="00CE1ADE">
        <w:rPr>
          <w:lang w:val="en-GB" w:eastAsia="ko-KR"/>
        </w:rPr>
        <w:t xml:space="preserve"> editor to modify existing material in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 As a result of adopting the changes, the </w:t>
      </w:r>
      <w:proofErr w:type="spellStart"/>
      <w:r w:rsidRPr="00CE1ADE">
        <w:rPr>
          <w:lang w:val="en-GB" w:eastAsia="ko-KR"/>
        </w:rPr>
        <w:t>TG</w:t>
      </w:r>
      <w:r w:rsidR="00A353B9">
        <w:rPr>
          <w:lang w:val="en-GB" w:eastAsia="ko-KR"/>
        </w:rPr>
        <w:t>be</w:t>
      </w:r>
      <w:proofErr w:type="spellEnd"/>
      <w:r w:rsidRPr="00CE1ADE">
        <w:rPr>
          <w:lang w:val="en-GB" w:eastAsia="ko-KR"/>
        </w:rPr>
        <w:t xml:space="preserve"> editor will execute the instructions rather than copy them to the </w:t>
      </w:r>
      <w:proofErr w:type="spellStart"/>
      <w:r w:rsidRPr="00CE1ADE">
        <w:rPr>
          <w:lang w:val="en-GB" w:eastAsia="ko-KR"/>
        </w:rPr>
        <w:t>TG</w:t>
      </w:r>
      <w:r w:rsidR="00A353B9">
        <w:rPr>
          <w:lang w:val="en-GB" w:eastAsia="ko-KR"/>
        </w:rPr>
        <w:t>be</w:t>
      </w:r>
      <w:proofErr w:type="spellEnd"/>
      <w:r w:rsidRPr="00CE1ADE">
        <w:rPr>
          <w:lang w:val="en-GB" w:eastAsia="ko-KR"/>
        </w:rPr>
        <w:t xml:space="preserve"> Draft.</w:t>
      </w:r>
    </w:p>
    <w:p w14:paraId="0B93902F" w14:textId="77777777" w:rsidR="00FC4DA7" w:rsidRDefault="00FC4DA7">
      <w:pPr>
        <w:rPr>
          <w:rFonts w:asciiTheme="majorHAnsi" w:eastAsiaTheme="majorEastAsia" w:hAnsiTheme="majorHAnsi" w:cstheme="majorBidi"/>
          <w:color w:val="2E74B5" w:themeColor="accent1" w:themeShade="BF"/>
          <w:sz w:val="24"/>
          <w:szCs w:val="24"/>
        </w:rPr>
      </w:pPr>
      <w:r>
        <w:rPr>
          <w:sz w:val="24"/>
          <w:szCs w:val="24"/>
        </w:rPr>
        <w:br w:type="page"/>
      </w:r>
    </w:p>
    <w:p w14:paraId="06131C44" w14:textId="407A584D" w:rsidR="0018323F" w:rsidRDefault="0018323F" w:rsidP="00936CA2">
      <w:r>
        <w:lastRenderedPageBreak/>
        <w:t>The dark greyed rows are the CIDs already Sped in r4.</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3150"/>
        <w:gridCol w:w="2250"/>
        <w:gridCol w:w="2610"/>
      </w:tblGrid>
      <w:tr w:rsidR="0018323F" w:rsidRPr="00BA7E23" w14:paraId="7FDA54AD" w14:textId="77777777" w:rsidTr="00F54FFB">
        <w:trPr>
          <w:trHeight w:val="220"/>
          <w:jc w:val="center"/>
        </w:trPr>
        <w:tc>
          <w:tcPr>
            <w:tcW w:w="625" w:type="dxa"/>
            <w:shd w:val="clear" w:color="auto" w:fill="4472C4" w:themeFill="accent5"/>
            <w:noWrap/>
            <w:vAlign w:val="center"/>
            <w:hideMark/>
          </w:tcPr>
          <w:p w14:paraId="4464B202"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CID</w:t>
            </w:r>
          </w:p>
        </w:tc>
        <w:tc>
          <w:tcPr>
            <w:tcW w:w="1080" w:type="dxa"/>
            <w:shd w:val="clear" w:color="auto" w:fill="4472C4" w:themeFill="accent5"/>
            <w:vAlign w:val="center"/>
          </w:tcPr>
          <w:p w14:paraId="660DDF40"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Commenter</w:t>
            </w:r>
          </w:p>
        </w:tc>
        <w:tc>
          <w:tcPr>
            <w:tcW w:w="900" w:type="dxa"/>
            <w:shd w:val="clear" w:color="auto" w:fill="4472C4" w:themeFill="accent5"/>
            <w:noWrap/>
            <w:vAlign w:val="center"/>
          </w:tcPr>
          <w:p w14:paraId="3D3A8300"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Clause</w:t>
            </w:r>
          </w:p>
        </w:tc>
        <w:tc>
          <w:tcPr>
            <w:tcW w:w="720" w:type="dxa"/>
            <w:shd w:val="clear" w:color="auto" w:fill="4472C4" w:themeFill="accent5"/>
            <w:vAlign w:val="center"/>
          </w:tcPr>
          <w:p w14:paraId="08C06E4C"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Pg/Ln</w:t>
            </w:r>
          </w:p>
        </w:tc>
        <w:tc>
          <w:tcPr>
            <w:tcW w:w="3150" w:type="dxa"/>
            <w:shd w:val="clear" w:color="auto" w:fill="4472C4" w:themeFill="accent5"/>
            <w:noWrap/>
            <w:vAlign w:val="center"/>
            <w:hideMark/>
          </w:tcPr>
          <w:p w14:paraId="5953FE2C"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Comment</w:t>
            </w:r>
          </w:p>
        </w:tc>
        <w:tc>
          <w:tcPr>
            <w:tcW w:w="2250" w:type="dxa"/>
            <w:shd w:val="clear" w:color="auto" w:fill="4472C4" w:themeFill="accent5"/>
            <w:noWrap/>
            <w:vAlign w:val="center"/>
            <w:hideMark/>
          </w:tcPr>
          <w:p w14:paraId="064AD067"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Proposed Change</w:t>
            </w:r>
          </w:p>
        </w:tc>
        <w:tc>
          <w:tcPr>
            <w:tcW w:w="2610" w:type="dxa"/>
            <w:shd w:val="clear" w:color="auto" w:fill="4472C4" w:themeFill="accent5"/>
            <w:vAlign w:val="center"/>
            <w:hideMark/>
          </w:tcPr>
          <w:p w14:paraId="7F29C0E7" w14:textId="77777777" w:rsidR="0018323F" w:rsidRPr="00BA7E23" w:rsidRDefault="0018323F" w:rsidP="00F54FFB">
            <w:pPr>
              <w:rPr>
                <w:b/>
                <w:bCs/>
                <w:color w:val="FFFFFF" w:themeColor="background1"/>
                <w:sz w:val="16"/>
                <w:szCs w:val="16"/>
              </w:rPr>
            </w:pPr>
            <w:r w:rsidRPr="00BA7E23">
              <w:rPr>
                <w:b/>
                <w:bCs/>
                <w:color w:val="FFFFFF" w:themeColor="background1"/>
                <w:sz w:val="16"/>
                <w:szCs w:val="16"/>
              </w:rPr>
              <w:t>Resolution</w:t>
            </w:r>
          </w:p>
        </w:tc>
      </w:tr>
      <w:tr w:rsidR="0018323F" w:rsidRPr="00F07D46" w14:paraId="27038AC0" w14:textId="77777777" w:rsidTr="00F54FFB">
        <w:trPr>
          <w:trHeight w:val="220"/>
          <w:jc w:val="center"/>
        </w:trPr>
        <w:tc>
          <w:tcPr>
            <w:tcW w:w="625" w:type="dxa"/>
            <w:shd w:val="clear" w:color="auto" w:fill="D9D9D9" w:themeFill="background1" w:themeFillShade="D9"/>
            <w:noWrap/>
          </w:tcPr>
          <w:p w14:paraId="75EF6D4D" w14:textId="77777777" w:rsidR="0018323F" w:rsidRPr="00F07D46" w:rsidRDefault="0018323F" w:rsidP="00F54FFB">
            <w:pPr>
              <w:rPr>
                <w:sz w:val="16"/>
                <w:szCs w:val="16"/>
              </w:rPr>
            </w:pPr>
            <w:r w:rsidRPr="00F07D46">
              <w:rPr>
                <w:sz w:val="16"/>
                <w:szCs w:val="16"/>
              </w:rPr>
              <w:t>15832</w:t>
            </w:r>
          </w:p>
        </w:tc>
        <w:tc>
          <w:tcPr>
            <w:tcW w:w="1080" w:type="dxa"/>
            <w:shd w:val="clear" w:color="auto" w:fill="D9D9D9" w:themeFill="background1" w:themeFillShade="D9"/>
          </w:tcPr>
          <w:p w14:paraId="7D4117EF" w14:textId="77777777" w:rsidR="0018323F" w:rsidRPr="00F07D46" w:rsidRDefault="0018323F" w:rsidP="00F54FFB">
            <w:pPr>
              <w:rPr>
                <w:sz w:val="16"/>
                <w:szCs w:val="16"/>
              </w:rPr>
            </w:pPr>
            <w:r w:rsidRPr="00F07D46">
              <w:rPr>
                <w:sz w:val="16"/>
                <w:szCs w:val="16"/>
              </w:rPr>
              <w:t>Muhammad Kumail Haider</w:t>
            </w:r>
          </w:p>
        </w:tc>
        <w:tc>
          <w:tcPr>
            <w:tcW w:w="900" w:type="dxa"/>
            <w:shd w:val="clear" w:color="auto" w:fill="D9D9D9" w:themeFill="background1" w:themeFillShade="D9"/>
            <w:noWrap/>
          </w:tcPr>
          <w:p w14:paraId="45401A7E" w14:textId="77777777" w:rsidR="0018323F" w:rsidRPr="00F07D46" w:rsidRDefault="0018323F" w:rsidP="00F54FFB">
            <w:pPr>
              <w:rPr>
                <w:sz w:val="16"/>
                <w:szCs w:val="16"/>
              </w:rPr>
            </w:pPr>
            <w:r w:rsidRPr="00F07D46">
              <w:rPr>
                <w:sz w:val="16"/>
                <w:szCs w:val="16"/>
              </w:rPr>
              <w:t>35.8.4</w:t>
            </w:r>
          </w:p>
        </w:tc>
        <w:tc>
          <w:tcPr>
            <w:tcW w:w="720" w:type="dxa"/>
            <w:shd w:val="clear" w:color="auto" w:fill="D9D9D9" w:themeFill="background1" w:themeFillShade="D9"/>
          </w:tcPr>
          <w:p w14:paraId="4745388D" w14:textId="77777777" w:rsidR="0018323F" w:rsidRPr="00F07D46" w:rsidRDefault="0018323F" w:rsidP="00F54FFB">
            <w:pPr>
              <w:rPr>
                <w:sz w:val="16"/>
                <w:szCs w:val="16"/>
              </w:rPr>
            </w:pPr>
            <w:r w:rsidRPr="00F07D46">
              <w:rPr>
                <w:sz w:val="16"/>
                <w:szCs w:val="16"/>
              </w:rPr>
              <w:t>0.00</w:t>
            </w:r>
          </w:p>
        </w:tc>
        <w:tc>
          <w:tcPr>
            <w:tcW w:w="3150" w:type="dxa"/>
            <w:shd w:val="clear" w:color="auto" w:fill="D9D9D9" w:themeFill="background1" w:themeFillShade="D9"/>
            <w:noWrap/>
          </w:tcPr>
          <w:p w14:paraId="45975ED3" w14:textId="77777777" w:rsidR="0018323F" w:rsidRPr="00F07D46" w:rsidRDefault="0018323F" w:rsidP="00F54FFB">
            <w:pPr>
              <w:rPr>
                <w:sz w:val="16"/>
                <w:szCs w:val="16"/>
              </w:rPr>
            </w:pPr>
            <w:proofErr w:type="gramStart"/>
            <w:r w:rsidRPr="00F07D46">
              <w:rPr>
                <w:sz w:val="16"/>
                <w:szCs w:val="16"/>
              </w:rPr>
              <w:t>"..</w:t>
            </w:r>
            <w:proofErr w:type="gramEnd"/>
            <w:r w:rsidRPr="00F07D46">
              <w:rPr>
                <w:sz w:val="16"/>
                <w:szCs w:val="16"/>
              </w:rPr>
              <w:t>with the Restricted TWT Schedule subfield set to 2.." Field is missing here</w:t>
            </w:r>
          </w:p>
        </w:tc>
        <w:tc>
          <w:tcPr>
            <w:tcW w:w="2250" w:type="dxa"/>
            <w:shd w:val="clear" w:color="auto" w:fill="D9D9D9" w:themeFill="background1" w:themeFillShade="D9"/>
            <w:noWrap/>
          </w:tcPr>
          <w:p w14:paraId="5B1DAA2E" w14:textId="77777777" w:rsidR="0018323F" w:rsidRPr="00F07D46" w:rsidRDefault="0018323F" w:rsidP="00F54FFB">
            <w:pPr>
              <w:rPr>
                <w:sz w:val="16"/>
                <w:szCs w:val="16"/>
              </w:rPr>
            </w:pPr>
            <w:r w:rsidRPr="00F07D46">
              <w:rPr>
                <w:sz w:val="16"/>
                <w:szCs w:val="16"/>
              </w:rPr>
              <w:t xml:space="preserve">amend as </w:t>
            </w:r>
            <w:proofErr w:type="gramStart"/>
            <w:r w:rsidRPr="00F07D46">
              <w:rPr>
                <w:sz w:val="16"/>
                <w:szCs w:val="16"/>
              </w:rPr>
              <w:t>"..</w:t>
            </w:r>
            <w:proofErr w:type="gramEnd"/>
            <w:r w:rsidRPr="00F07D46">
              <w:rPr>
                <w:sz w:val="16"/>
                <w:szCs w:val="16"/>
              </w:rPr>
              <w:t>with the Restricted TWT Schedule Info subfield set to 2"</w:t>
            </w:r>
          </w:p>
        </w:tc>
        <w:tc>
          <w:tcPr>
            <w:tcW w:w="2610" w:type="dxa"/>
            <w:shd w:val="clear" w:color="auto" w:fill="D9D9D9" w:themeFill="background1" w:themeFillShade="D9"/>
          </w:tcPr>
          <w:p w14:paraId="1C168546" w14:textId="77777777" w:rsidR="0018323F" w:rsidRPr="00F07D46" w:rsidRDefault="0018323F" w:rsidP="00F54FFB">
            <w:pPr>
              <w:rPr>
                <w:sz w:val="16"/>
                <w:szCs w:val="16"/>
              </w:rPr>
            </w:pPr>
            <w:r>
              <w:rPr>
                <w:b/>
                <w:bCs/>
                <w:sz w:val="16"/>
                <w:szCs w:val="16"/>
              </w:rPr>
              <w:t>Accepted</w:t>
            </w:r>
          </w:p>
        </w:tc>
      </w:tr>
      <w:tr w:rsidR="0018323F" w:rsidRPr="004175F9" w14:paraId="242BDB54" w14:textId="77777777" w:rsidTr="00F54FFB">
        <w:trPr>
          <w:trHeight w:val="220"/>
          <w:jc w:val="center"/>
        </w:trPr>
        <w:tc>
          <w:tcPr>
            <w:tcW w:w="625" w:type="dxa"/>
            <w:shd w:val="clear" w:color="auto" w:fill="D9D9D9" w:themeFill="background1" w:themeFillShade="D9"/>
            <w:noWrap/>
          </w:tcPr>
          <w:p w14:paraId="4DEEA3B1" w14:textId="77777777" w:rsidR="0018323F" w:rsidRPr="00F07D46" w:rsidRDefault="0018323F" w:rsidP="00F54FFB">
            <w:pPr>
              <w:rPr>
                <w:sz w:val="16"/>
                <w:szCs w:val="16"/>
              </w:rPr>
            </w:pPr>
            <w:r w:rsidRPr="00F07D46">
              <w:rPr>
                <w:sz w:val="16"/>
                <w:szCs w:val="16"/>
              </w:rPr>
              <w:t>16064</w:t>
            </w:r>
          </w:p>
        </w:tc>
        <w:tc>
          <w:tcPr>
            <w:tcW w:w="1080" w:type="dxa"/>
            <w:shd w:val="clear" w:color="auto" w:fill="D9D9D9" w:themeFill="background1" w:themeFillShade="D9"/>
          </w:tcPr>
          <w:p w14:paraId="570AA321" w14:textId="77777777" w:rsidR="0018323F" w:rsidRPr="00F07D46" w:rsidRDefault="0018323F" w:rsidP="00F54FFB">
            <w:pPr>
              <w:rPr>
                <w:sz w:val="16"/>
                <w:szCs w:val="16"/>
              </w:rPr>
            </w:pPr>
            <w:r w:rsidRPr="00F07D46">
              <w:rPr>
                <w:sz w:val="16"/>
                <w:szCs w:val="16"/>
              </w:rPr>
              <w:t>Binita Gupta</w:t>
            </w:r>
          </w:p>
        </w:tc>
        <w:tc>
          <w:tcPr>
            <w:tcW w:w="900" w:type="dxa"/>
            <w:shd w:val="clear" w:color="auto" w:fill="D9D9D9" w:themeFill="background1" w:themeFillShade="D9"/>
            <w:noWrap/>
          </w:tcPr>
          <w:p w14:paraId="4E20FD0F" w14:textId="77777777" w:rsidR="0018323F" w:rsidRPr="00F07D46" w:rsidRDefault="0018323F" w:rsidP="00F54FFB">
            <w:pPr>
              <w:rPr>
                <w:sz w:val="16"/>
                <w:szCs w:val="16"/>
              </w:rPr>
            </w:pPr>
            <w:r w:rsidRPr="00F07D46">
              <w:rPr>
                <w:sz w:val="16"/>
                <w:szCs w:val="16"/>
              </w:rPr>
              <w:t>35.8.4</w:t>
            </w:r>
          </w:p>
        </w:tc>
        <w:tc>
          <w:tcPr>
            <w:tcW w:w="720" w:type="dxa"/>
            <w:shd w:val="clear" w:color="auto" w:fill="D9D9D9" w:themeFill="background1" w:themeFillShade="D9"/>
          </w:tcPr>
          <w:p w14:paraId="6298FAA5" w14:textId="77777777" w:rsidR="0018323F" w:rsidRPr="00F07D46" w:rsidRDefault="0018323F" w:rsidP="00F54FFB">
            <w:pPr>
              <w:rPr>
                <w:sz w:val="16"/>
                <w:szCs w:val="16"/>
              </w:rPr>
            </w:pPr>
            <w:r w:rsidRPr="00F07D46">
              <w:rPr>
                <w:sz w:val="16"/>
                <w:szCs w:val="16"/>
              </w:rPr>
              <w:t>619.14</w:t>
            </w:r>
          </w:p>
        </w:tc>
        <w:tc>
          <w:tcPr>
            <w:tcW w:w="3150" w:type="dxa"/>
            <w:shd w:val="clear" w:color="auto" w:fill="D9D9D9" w:themeFill="background1" w:themeFillShade="D9"/>
            <w:noWrap/>
          </w:tcPr>
          <w:p w14:paraId="21D46FC0" w14:textId="77777777" w:rsidR="0018323F" w:rsidRPr="00F07D46" w:rsidRDefault="0018323F" w:rsidP="00F54FFB">
            <w:pPr>
              <w:rPr>
                <w:sz w:val="16"/>
                <w:szCs w:val="16"/>
              </w:rPr>
            </w:pPr>
            <w:r w:rsidRPr="00F07D46">
              <w:rPr>
                <w:sz w:val="16"/>
                <w:szCs w:val="16"/>
              </w:rPr>
              <w:t>R-TWT schedule' is a more generic term and covers all the SPs associated with that schedule. Suggest renaming the subclause title to "R-TWT Schedule announcement"</w:t>
            </w:r>
          </w:p>
        </w:tc>
        <w:tc>
          <w:tcPr>
            <w:tcW w:w="2250" w:type="dxa"/>
            <w:shd w:val="clear" w:color="auto" w:fill="D9D9D9" w:themeFill="background1" w:themeFillShade="D9"/>
            <w:noWrap/>
          </w:tcPr>
          <w:p w14:paraId="6DCFCA20" w14:textId="77777777" w:rsidR="0018323F" w:rsidRPr="00F07D46" w:rsidRDefault="0018323F" w:rsidP="00F54FFB">
            <w:pPr>
              <w:rPr>
                <w:sz w:val="16"/>
                <w:szCs w:val="16"/>
              </w:rPr>
            </w:pPr>
            <w:r w:rsidRPr="00F07D46">
              <w:rPr>
                <w:sz w:val="16"/>
                <w:szCs w:val="16"/>
              </w:rPr>
              <w:t>As in comment.</w:t>
            </w:r>
          </w:p>
        </w:tc>
        <w:tc>
          <w:tcPr>
            <w:tcW w:w="2610" w:type="dxa"/>
            <w:shd w:val="clear" w:color="auto" w:fill="D9D9D9" w:themeFill="background1" w:themeFillShade="D9"/>
          </w:tcPr>
          <w:p w14:paraId="578A225D" w14:textId="77777777" w:rsidR="0018323F" w:rsidRDefault="0018323F" w:rsidP="00F54FFB">
            <w:pPr>
              <w:rPr>
                <w:b/>
                <w:bCs/>
                <w:sz w:val="16"/>
                <w:szCs w:val="16"/>
              </w:rPr>
            </w:pPr>
            <w:r w:rsidRPr="004175F9">
              <w:rPr>
                <w:b/>
                <w:bCs/>
                <w:sz w:val="16"/>
                <w:szCs w:val="16"/>
              </w:rPr>
              <w:t>Revised.</w:t>
            </w:r>
          </w:p>
          <w:p w14:paraId="6955239F" w14:textId="77777777" w:rsidR="0018323F" w:rsidRPr="004175F9" w:rsidRDefault="0018323F" w:rsidP="00F54FFB">
            <w:pPr>
              <w:rPr>
                <w:i/>
                <w:iCs/>
                <w:sz w:val="16"/>
                <w:szCs w:val="16"/>
              </w:rPr>
            </w:pPr>
            <w:r>
              <w:rPr>
                <w:sz w:val="16"/>
                <w:szCs w:val="16"/>
              </w:rPr>
              <w:t xml:space="preserve">Agree in principle. Following the baseline text (see REVmeD2.0 P3907L43-46: </w:t>
            </w:r>
            <w:r w:rsidRPr="004175F9">
              <w:rPr>
                <w:i/>
                <w:iCs/>
                <w:sz w:val="16"/>
                <w:szCs w:val="16"/>
              </w:rPr>
              <w:t>Broadcast TWT</w:t>
            </w:r>
          </w:p>
          <w:p w14:paraId="024482CD" w14:textId="77777777" w:rsidR="0018323F" w:rsidRDefault="0018323F" w:rsidP="00F54FFB">
            <w:pPr>
              <w:rPr>
                <w:sz w:val="16"/>
                <w:szCs w:val="16"/>
              </w:rPr>
            </w:pPr>
            <w:r w:rsidRPr="004175F9">
              <w:rPr>
                <w:i/>
                <w:iCs/>
                <w:sz w:val="16"/>
                <w:szCs w:val="16"/>
              </w:rPr>
              <w:t>announcements are broadcast TWT schedules advertised in broadcast TWT elements contained in broadcast Management frames.</w:t>
            </w:r>
            <w:r>
              <w:rPr>
                <w:b/>
                <w:bCs/>
                <w:sz w:val="16"/>
                <w:szCs w:val="16"/>
              </w:rPr>
              <w:t>)</w:t>
            </w:r>
            <w:r>
              <w:rPr>
                <w:sz w:val="16"/>
                <w:szCs w:val="16"/>
              </w:rPr>
              <w:t>, and make the corresponding change.</w:t>
            </w:r>
          </w:p>
          <w:p w14:paraId="195AA580" w14:textId="77777777" w:rsidR="0018323F" w:rsidRDefault="0018323F" w:rsidP="00F54FFB">
            <w:pPr>
              <w:rPr>
                <w:sz w:val="16"/>
                <w:szCs w:val="16"/>
              </w:rPr>
            </w:pPr>
          </w:p>
          <w:p w14:paraId="458BEDBA" w14:textId="698187CD" w:rsidR="0018323F" w:rsidRPr="004175F9" w:rsidRDefault="0018323F" w:rsidP="00F54FFB">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this doc </w:t>
            </w:r>
            <w:del w:id="1" w:author="Chunyu Hu" w:date="2023-05-18T10:41:00Z">
              <w:r w:rsidRPr="00925E6B" w:rsidDel="00E171BB">
                <w:rPr>
                  <w:b/>
                  <w:bCs/>
                  <w:sz w:val="16"/>
                  <w:szCs w:val="16"/>
                </w:rPr>
                <w:delText>{</w:delText>
              </w:r>
              <w:r w:rsidR="001170C6" w:rsidDel="00E171BB">
                <w:rPr>
                  <w:b/>
                  <w:bCs/>
                  <w:sz w:val="16"/>
                  <w:szCs w:val="16"/>
                </w:rPr>
                <w:delText>11-23/458r6</w:delText>
              </w:r>
              <w:r w:rsidRPr="00925E6B" w:rsidDel="00E171BB">
                <w:rPr>
                  <w:b/>
                  <w:bCs/>
                  <w:sz w:val="16"/>
                  <w:szCs w:val="16"/>
                </w:rPr>
                <w:delText>}</w:delText>
              </w:r>
            </w:del>
            <w:r w:rsidRPr="00925E6B">
              <w:rPr>
                <w:b/>
                <w:bCs/>
                <w:sz w:val="16"/>
                <w:szCs w:val="16"/>
              </w:rPr>
              <w:t xml:space="preserve"> tagged by</w:t>
            </w:r>
            <w:r>
              <w:rPr>
                <w:b/>
                <w:bCs/>
                <w:sz w:val="16"/>
                <w:szCs w:val="16"/>
              </w:rPr>
              <w:t xml:space="preserve"> #16064.</w:t>
            </w:r>
          </w:p>
        </w:tc>
      </w:tr>
      <w:tr w:rsidR="0018323F" w:rsidRPr="00F07D46" w14:paraId="04FF1AEF" w14:textId="77777777" w:rsidTr="00F54FFB">
        <w:trPr>
          <w:trHeight w:val="220"/>
          <w:jc w:val="center"/>
        </w:trPr>
        <w:tc>
          <w:tcPr>
            <w:tcW w:w="625" w:type="dxa"/>
            <w:shd w:val="clear" w:color="auto" w:fill="D9D9D9" w:themeFill="background1" w:themeFillShade="D9"/>
            <w:noWrap/>
          </w:tcPr>
          <w:p w14:paraId="4189E86D" w14:textId="77777777" w:rsidR="0018323F" w:rsidRPr="00F07D46" w:rsidRDefault="0018323F" w:rsidP="00F54FFB">
            <w:pPr>
              <w:rPr>
                <w:sz w:val="16"/>
                <w:szCs w:val="16"/>
              </w:rPr>
            </w:pPr>
            <w:r w:rsidRPr="00F07D46">
              <w:rPr>
                <w:sz w:val="16"/>
                <w:szCs w:val="16"/>
              </w:rPr>
              <w:t>16065</w:t>
            </w:r>
          </w:p>
        </w:tc>
        <w:tc>
          <w:tcPr>
            <w:tcW w:w="1080" w:type="dxa"/>
            <w:shd w:val="clear" w:color="auto" w:fill="D9D9D9" w:themeFill="background1" w:themeFillShade="D9"/>
          </w:tcPr>
          <w:p w14:paraId="62A67F4D" w14:textId="77777777" w:rsidR="0018323F" w:rsidRPr="00F07D46" w:rsidRDefault="0018323F" w:rsidP="00F54FFB">
            <w:pPr>
              <w:rPr>
                <w:sz w:val="16"/>
                <w:szCs w:val="16"/>
              </w:rPr>
            </w:pPr>
            <w:r w:rsidRPr="00F07D46">
              <w:rPr>
                <w:sz w:val="16"/>
                <w:szCs w:val="16"/>
              </w:rPr>
              <w:t>Binita Gupta</w:t>
            </w:r>
          </w:p>
        </w:tc>
        <w:tc>
          <w:tcPr>
            <w:tcW w:w="900" w:type="dxa"/>
            <w:shd w:val="clear" w:color="auto" w:fill="D9D9D9" w:themeFill="background1" w:themeFillShade="D9"/>
            <w:noWrap/>
          </w:tcPr>
          <w:p w14:paraId="286EA7C8" w14:textId="77777777" w:rsidR="0018323F" w:rsidRPr="00F07D46" w:rsidRDefault="0018323F" w:rsidP="00F54FFB">
            <w:pPr>
              <w:rPr>
                <w:sz w:val="16"/>
                <w:szCs w:val="16"/>
              </w:rPr>
            </w:pPr>
            <w:r w:rsidRPr="00F07D46">
              <w:rPr>
                <w:sz w:val="16"/>
                <w:szCs w:val="16"/>
              </w:rPr>
              <w:t>35.8.4</w:t>
            </w:r>
          </w:p>
        </w:tc>
        <w:tc>
          <w:tcPr>
            <w:tcW w:w="720" w:type="dxa"/>
            <w:shd w:val="clear" w:color="auto" w:fill="D9D9D9" w:themeFill="background1" w:themeFillShade="D9"/>
          </w:tcPr>
          <w:p w14:paraId="38277255" w14:textId="77777777" w:rsidR="0018323F" w:rsidRPr="00F07D46" w:rsidRDefault="0018323F" w:rsidP="00F54FFB">
            <w:pPr>
              <w:rPr>
                <w:sz w:val="16"/>
                <w:szCs w:val="16"/>
              </w:rPr>
            </w:pPr>
            <w:r w:rsidRPr="00F07D46">
              <w:rPr>
                <w:sz w:val="16"/>
                <w:szCs w:val="16"/>
              </w:rPr>
              <w:t>619.17</w:t>
            </w:r>
          </w:p>
        </w:tc>
        <w:tc>
          <w:tcPr>
            <w:tcW w:w="3150" w:type="dxa"/>
            <w:shd w:val="clear" w:color="auto" w:fill="D9D9D9" w:themeFill="background1" w:themeFillShade="D9"/>
            <w:noWrap/>
          </w:tcPr>
          <w:p w14:paraId="5C59F614" w14:textId="77777777" w:rsidR="0018323F" w:rsidRPr="00F07D46" w:rsidRDefault="0018323F" w:rsidP="00F54FFB">
            <w:pPr>
              <w:rPr>
                <w:sz w:val="16"/>
                <w:szCs w:val="16"/>
              </w:rPr>
            </w:pPr>
            <w:r w:rsidRPr="00F07D46">
              <w:rPr>
                <w:sz w:val="16"/>
                <w:szCs w:val="16"/>
              </w:rPr>
              <w:t>The requirement applies only if R-TWT membership is setup on the link where the EHT AP is operating, and not in general when any R-TWT membership is set up. Clarify this to be precise.</w:t>
            </w:r>
          </w:p>
        </w:tc>
        <w:tc>
          <w:tcPr>
            <w:tcW w:w="2250" w:type="dxa"/>
            <w:shd w:val="clear" w:color="auto" w:fill="D9D9D9" w:themeFill="background1" w:themeFillShade="D9"/>
            <w:noWrap/>
          </w:tcPr>
          <w:p w14:paraId="024236E2" w14:textId="77777777" w:rsidR="0018323F" w:rsidRPr="00F07D46" w:rsidRDefault="0018323F" w:rsidP="00F54FFB">
            <w:pPr>
              <w:rPr>
                <w:sz w:val="16"/>
                <w:szCs w:val="16"/>
              </w:rPr>
            </w:pPr>
            <w:r w:rsidRPr="00F07D46">
              <w:rPr>
                <w:sz w:val="16"/>
                <w:szCs w:val="16"/>
              </w:rPr>
              <w:t>Modify to "f there is any R-TWT membership set up on the link where an EHT AP is operating, the EHT AP shall announce ..."</w:t>
            </w:r>
          </w:p>
        </w:tc>
        <w:tc>
          <w:tcPr>
            <w:tcW w:w="2610" w:type="dxa"/>
            <w:shd w:val="clear" w:color="auto" w:fill="D9D9D9" w:themeFill="background1" w:themeFillShade="D9"/>
          </w:tcPr>
          <w:p w14:paraId="414038DE" w14:textId="77777777" w:rsidR="0018323F" w:rsidRPr="002F74E5" w:rsidRDefault="0018323F" w:rsidP="00F54FFB">
            <w:pPr>
              <w:rPr>
                <w:b/>
                <w:bCs/>
                <w:sz w:val="16"/>
                <w:szCs w:val="16"/>
              </w:rPr>
            </w:pPr>
            <w:r w:rsidRPr="002F74E5">
              <w:rPr>
                <w:b/>
                <w:bCs/>
                <w:sz w:val="16"/>
                <w:szCs w:val="16"/>
              </w:rPr>
              <w:t>Rejected</w:t>
            </w:r>
          </w:p>
          <w:p w14:paraId="57D28267" w14:textId="77777777" w:rsidR="0018323F" w:rsidRDefault="0018323F" w:rsidP="00F54FFB">
            <w:pPr>
              <w:rPr>
                <w:sz w:val="16"/>
                <w:szCs w:val="16"/>
              </w:rPr>
            </w:pPr>
          </w:p>
          <w:p w14:paraId="41E18D86" w14:textId="77777777" w:rsidR="0018323F" w:rsidRPr="00F07D46" w:rsidRDefault="0018323F" w:rsidP="00F54FFB">
            <w:pPr>
              <w:rPr>
                <w:sz w:val="16"/>
                <w:szCs w:val="16"/>
              </w:rPr>
            </w:pPr>
            <w:r>
              <w:rPr>
                <w:sz w:val="16"/>
                <w:szCs w:val="16"/>
              </w:rPr>
              <w:t>The comment fails to point out an issue –TWT operation is per link. In the MLO context, a STA (AP or non-AP STA) is also referring to a STA operating on a specific link. There is no need to call it out.</w:t>
            </w:r>
          </w:p>
        </w:tc>
      </w:tr>
      <w:tr w:rsidR="0018323F" w:rsidRPr="00F07D46" w14:paraId="6F5FA68E" w14:textId="77777777" w:rsidTr="00F54FFB">
        <w:trPr>
          <w:trHeight w:val="220"/>
          <w:jc w:val="center"/>
        </w:trPr>
        <w:tc>
          <w:tcPr>
            <w:tcW w:w="625" w:type="dxa"/>
            <w:shd w:val="clear" w:color="auto" w:fill="D9D9D9" w:themeFill="background1" w:themeFillShade="D9"/>
            <w:noWrap/>
          </w:tcPr>
          <w:p w14:paraId="49B900B7" w14:textId="77777777" w:rsidR="0018323F" w:rsidRPr="00F07D46" w:rsidRDefault="0018323F" w:rsidP="00F54FFB">
            <w:pPr>
              <w:rPr>
                <w:sz w:val="16"/>
                <w:szCs w:val="16"/>
              </w:rPr>
            </w:pPr>
            <w:r w:rsidRPr="00F07D46">
              <w:rPr>
                <w:sz w:val="16"/>
                <w:szCs w:val="16"/>
              </w:rPr>
              <w:t>16697</w:t>
            </w:r>
          </w:p>
        </w:tc>
        <w:tc>
          <w:tcPr>
            <w:tcW w:w="1080" w:type="dxa"/>
            <w:shd w:val="clear" w:color="auto" w:fill="D9D9D9" w:themeFill="background1" w:themeFillShade="D9"/>
          </w:tcPr>
          <w:p w14:paraId="595D47AB" w14:textId="77777777" w:rsidR="0018323F" w:rsidRPr="00F07D46" w:rsidRDefault="0018323F" w:rsidP="00F54FFB">
            <w:pPr>
              <w:rPr>
                <w:sz w:val="16"/>
                <w:szCs w:val="16"/>
              </w:rPr>
            </w:pPr>
            <w:proofErr w:type="spellStart"/>
            <w:r w:rsidRPr="00F07D46">
              <w:rPr>
                <w:sz w:val="16"/>
                <w:szCs w:val="16"/>
              </w:rPr>
              <w:t>Yonggang</w:t>
            </w:r>
            <w:proofErr w:type="spellEnd"/>
            <w:r w:rsidRPr="00F07D46">
              <w:rPr>
                <w:sz w:val="16"/>
                <w:szCs w:val="16"/>
              </w:rPr>
              <w:t xml:space="preserve"> Fang</w:t>
            </w:r>
          </w:p>
        </w:tc>
        <w:tc>
          <w:tcPr>
            <w:tcW w:w="900" w:type="dxa"/>
            <w:shd w:val="clear" w:color="auto" w:fill="D9D9D9" w:themeFill="background1" w:themeFillShade="D9"/>
            <w:noWrap/>
          </w:tcPr>
          <w:p w14:paraId="6A934721" w14:textId="77777777" w:rsidR="0018323F" w:rsidRPr="00F07D46" w:rsidRDefault="0018323F" w:rsidP="00F54FFB">
            <w:pPr>
              <w:rPr>
                <w:sz w:val="16"/>
                <w:szCs w:val="16"/>
              </w:rPr>
            </w:pPr>
            <w:r w:rsidRPr="00F07D46">
              <w:rPr>
                <w:sz w:val="16"/>
                <w:szCs w:val="16"/>
              </w:rPr>
              <w:t>35.8.4</w:t>
            </w:r>
          </w:p>
        </w:tc>
        <w:tc>
          <w:tcPr>
            <w:tcW w:w="720" w:type="dxa"/>
            <w:shd w:val="clear" w:color="auto" w:fill="D9D9D9" w:themeFill="background1" w:themeFillShade="D9"/>
          </w:tcPr>
          <w:p w14:paraId="2F1CBF4A" w14:textId="77777777" w:rsidR="0018323F" w:rsidRPr="00F07D46" w:rsidRDefault="0018323F" w:rsidP="00F54FFB">
            <w:pPr>
              <w:rPr>
                <w:sz w:val="16"/>
                <w:szCs w:val="16"/>
              </w:rPr>
            </w:pPr>
            <w:r w:rsidRPr="00F07D46">
              <w:rPr>
                <w:sz w:val="16"/>
                <w:szCs w:val="16"/>
              </w:rPr>
              <w:t>619.29</w:t>
            </w:r>
          </w:p>
        </w:tc>
        <w:tc>
          <w:tcPr>
            <w:tcW w:w="3150" w:type="dxa"/>
            <w:shd w:val="clear" w:color="auto" w:fill="D9D9D9" w:themeFill="background1" w:themeFillShade="D9"/>
            <w:noWrap/>
          </w:tcPr>
          <w:p w14:paraId="7CE34ED9" w14:textId="77777777" w:rsidR="0018323F" w:rsidRPr="00F07D46" w:rsidRDefault="0018323F" w:rsidP="00F54FFB">
            <w:pPr>
              <w:rPr>
                <w:sz w:val="16"/>
                <w:szCs w:val="16"/>
              </w:rPr>
            </w:pPr>
            <w:r w:rsidRPr="00F07D46">
              <w:rPr>
                <w:sz w:val="16"/>
                <w:szCs w:val="16"/>
              </w:rPr>
              <w:t>"An R-TWT scheduling AP that includes a Restricted TWT Parameter Set field in a broadcast TWT element shall set the Restricted TWT Traffic Info Present subfield of the Restricted TWT Parameter Set field to 0 ...".  The Restricted TWT Parameter Set should be Broadcast TWT Info according to Figure 9-770</w:t>
            </w:r>
          </w:p>
        </w:tc>
        <w:tc>
          <w:tcPr>
            <w:tcW w:w="2250" w:type="dxa"/>
            <w:shd w:val="clear" w:color="auto" w:fill="D9D9D9" w:themeFill="background1" w:themeFillShade="D9"/>
            <w:noWrap/>
          </w:tcPr>
          <w:p w14:paraId="3754DA49" w14:textId="77777777" w:rsidR="0018323F" w:rsidRPr="00F07D46" w:rsidRDefault="0018323F" w:rsidP="00F54FFB">
            <w:pPr>
              <w:rPr>
                <w:sz w:val="16"/>
                <w:szCs w:val="16"/>
              </w:rPr>
            </w:pPr>
            <w:r w:rsidRPr="00F07D46">
              <w:rPr>
                <w:sz w:val="16"/>
                <w:szCs w:val="16"/>
              </w:rPr>
              <w:t>Please have consistence in the spec</w:t>
            </w:r>
          </w:p>
        </w:tc>
        <w:tc>
          <w:tcPr>
            <w:tcW w:w="2610" w:type="dxa"/>
            <w:shd w:val="clear" w:color="auto" w:fill="D9D9D9" w:themeFill="background1" w:themeFillShade="D9"/>
          </w:tcPr>
          <w:p w14:paraId="4D46FB4F" w14:textId="77777777" w:rsidR="0018323F" w:rsidRDefault="0018323F" w:rsidP="00F54FFB">
            <w:pPr>
              <w:rPr>
                <w:sz w:val="16"/>
                <w:szCs w:val="16"/>
              </w:rPr>
            </w:pPr>
            <w:r w:rsidRPr="00A33B7A">
              <w:rPr>
                <w:b/>
                <w:bCs/>
                <w:sz w:val="16"/>
                <w:szCs w:val="16"/>
              </w:rPr>
              <w:t>Rejected</w:t>
            </w:r>
            <w:r>
              <w:rPr>
                <w:sz w:val="16"/>
                <w:szCs w:val="16"/>
              </w:rPr>
              <w:t>.</w:t>
            </w:r>
          </w:p>
          <w:p w14:paraId="3723E8E8" w14:textId="77777777" w:rsidR="0018323F" w:rsidRDefault="0018323F" w:rsidP="00F54FFB">
            <w:pPr>
              <w:rPr>
                <w:sz w:val="16"/>
                <w:szCs w:val="16"/>
              </w:rPr>
            </w:pPr>
          </w:p>
          <w:p w14:paraId="77AAD2A3" w14:textId="77777777" w:rsidR="0018323F" w:rsidRPr="00F07D46" w:rsidRDefault="0018323F" w:rsidP="00F54FFB">
            <w:pPr>
              <w:rPr>
                <w:sz w:val="16"/>
                <w:szCs w:val="16"/>
              </w:rPr>
            </w:pPr>
            <w:r>
              <w:rPr>
                <w:sz w:val="16"/>
                <w:szCs w:val="16"/>
              </w:rPr>
              <w:t>Text was added back in D2.0 stating “</w:t>
            </w:r>
            <w:r w:rsidRPr="008A259A">
              <w:rPr>
                <w:sz w:val="16"/>
                <w:szCs w:val="16"/>
              </w:rPr>
              <w:t>A Broadcast TWT Parameter Set field that has the Broadcast TWT Recommendation field value equal to 4 is referred to as a Restricted TWT Parameter Set field.</w:t>
            </w:r>
            <w:r>
              <w:rPr>
                <w:sz w:val="16"/>
                <w:szCs w:val="16"/>
              </w:rPr>
              <w:t xml:space="preserve">” See D3.1 P245L40. </w:t>
            </w:r>
          </w:p>
        </w:tc>
      </w:tr>
      <w:tr w:rsidR="0018323F" w:rsidRPr="00F07D46" w14:paraId="750B1E4D" w14:textId="77777777" w:rsidTr="00F54FFB">
        <w:trPr>
          <w:trHeight w:val="220"/>
          <w:jc w:val="center"/>
        </w:trPr>
        <w:tc>
          <w:tcPr>
            <w:tcW w:w="625" w:type="dxa"/>
            <w:shd w:val="clear" w:color="auto" w:fill="D9D9D9" w:themeFill="background1" w:themeFillShade="D9"/>
            <w:noWrap/>
          </w:tcPr>
          <w:p w14:paraId="438592CB" w14:textId="77777777" w:rsidR="0018323F" w:rsidRPr="00F07D46" w:rsidRDefault="0018323F" w:rsidP="00F54FFB">
            <w:pPr>
              <w:rPr>
                <w:sz w:val="16"/>
                <w:szCs w:val="16"/>
              </w:rPr>
            </w:pPr>
            <w:r w:rsidRPr="00F07D46">
              <w:rPr>
                <w:sz w:val="16"/>
                <w:szCs w:val="16"/>
              </w:rPr>
              <w:t>17268</w:t>
            </w:r>
          </w:p>
        </w:tc>
        <w:tc>
          <w:tcPr>
            <w:tcW w:w="1080" w:type="dxa"/>
            <w:shd w:val="clear" w:color="auto" w:fill="D9D9D9" w:themeFill="background1" w:themeFillShade="D9"/>
          </w:tcPr>
          <w:p w14:paraId="765D3D4D" w14:textId="77777777" w:rsidR="0018323F" w:rsidRPr="00F07D46" w:rsidRDefault="0018323F" w:rsidP="00F54FFB">
            <w:pPr>
              <w:rPr>
                <w:sz w:val="16"/>
                <w:szCs w:val="16"/>
              </w:rPr>
            </w:pPr>
            <w:proofErr w:type="spellStart"/>
            <w:r w:rsidRPr="00F07D46">
              <w:rPr>
                <w:sz w:val="16"/>
                <w:szCs w:val="16"/>
              </w:rPr>
              <w:t>Zinan</w:t>
            </w:r>
            <w:proofErr w:type="spellEnd"/>
            <w:r w:rsidRPr="00F07D46">
              <w:rPr>
                <w:sz w:val="16"/>
                <w:szCs w:val="16"/>
              </w:rPr>
              <w:t xml:space="preserve"> Lin</w:t>
            </w:r>
          </w:p>
        </w:tc>
        <w:tc>
          <w:tcPr>
            <w:tcW w:w="900" w:type="dxa"/>
            <w:shd w:val="clear" w:color="auto" w:fill="D9D9D9" w:themeFill="background1" w:themeFillShade="D9"/>
            <w:noWrap/>
          </w:tcPr>
          <w:p w14:paraId="72059EB8" w14:textId="77777777" w:rsidR="0018323F" w:rsidRPr="00F07D46" w:rsidRDefault="0018323F" w:rsidP="00F54FFB">
            <w:pPr>
              <w:rPr>
                <w:sz w:val="16"/>
                <w:szCs w:val="16"/>
              </w:rPr>
            </w:pPr>
            <w:r w:rsidRPr="00F07D46">
              <w:rPr>
                <w:sz w:val="16"/>
                <w:szCs w:val="16"/>
              </w:rPr>
              <w:t>35.8.4</w:t>
            </w:r>
          </w:p>
        </w:tc>
        <w:tc>
          <w:tcPr>
            <w:tcW w:w="720" w:type="dxa"/>
            <w:shd w:val="clear" w:color="auto" w:fill="D9D9D9" w:themeFill="background1" w:themeFillShade="D9"/>
          </w:tcPr>
          <w:p w14:paraId="5CA6DA79" w14:textId="77777777" w:rsidR="0018323F" w:rsidRPr="00F07D46" w:rsidRDefault="0018323F" w:rsidP="00F54FFB">
            <w:pPr>
              <w:rPr>
                <w:sz w:val="16"/>
                <w:szCs w:val="16"/>
              </w:rPr>
            </w:pPr>
            <w:r w:rsidRPr="00F07D46">
              <w:rPr>
                <w:sz w:val="16"/>
                <w:szCs w:val="16"/>
              </w:rPr>
              <w:t>619.32</w:t>
            </w:r>
          </w:p>
        </w:tc>
        <w:tc>
          <w:tcPr>
            <w:tcW w:w="3150" w:type="dxa"/>
            <w:shd w:val="clear" w:color="auto" w:fill="D9D9D9" w:themeFill="background1" w:themeFillShade="D9"/>
            <w:noWrap/>
          </w:tcPr>
          <w:p w14:paraId="081847E0" w14:textId="77777777" w:rsidR="0018323F" w:rsidRPr="00F07D46" w:rsidRDefault="0018323F" w:rsidP="00F54FFB">
            <w:pPr>
              <w:rPr>
                <w:sz w:val="16"/>
                <w:szCs w:val="16"/>
              </w:rPr>
            </w:pPr>
            <w:r w:rsidRPr="00F07D46">
              <w:rPr>
                <w:sz w:val="16"/>
                <w:szCs w:val="16"/>
              </w:rPr>
              <w:t>If the Restricted TWT Schedule subfield is set to 0 (a.k.a. the schedule is idle), is there any need for the presence of the Restricted TWT Traffic Info? In other words, when the Restricted TWT Schedule subfield is set to 0, what is the value setting of the Restricted TWT Traffic Info Present?</w:t>
            </w:r>
          </w:p>
        </w:tc>
        <w:tc>
          <w:tcPr>
            <w:tcW w:w="2250" w:type="dxa"/>
            <w:shd w:val="clear" w:color="auto" w:fill="D9D9D9" w:themeFill="background1" w:themeFillShade="D9"/>
            <w:noWrap/>
          </w:tcPr>
          <w:p w14:paraId="268A0FC7" w14:textId="77777777" w:rsidR="0018323F" w:rsidRPr="00F07D46" w:rsidRDefault="0018323F" w:rsidP="00F54FFB">
            <w:pPr>
              <w:rPr>
                <w:sz w:val="16"/>
                <w:szCs w:val="16"/>
              </w:rPr>
            </w:pPr>
            <w:r w:rsidRPr="00F07D46">
              <w:rPr>
                <w:sz w:val="16"/>
                <w:szCs w:val="16"/>
              </w:rPr>
              <w:t>Please clarify it</w:t>
            </w:r>
          </w:p>
        </w:tc>
        <w:tc>
          <w:tcPr>
            <w:tcW w:w="2610" w:type="dxa"/>
            <w:shd w:val="clear" w:color="auto" w:fill="D9D9D9" w:themeFill="background1" w:themeFillShade="D9"/>
          </w:tcPr>
          <w:p w14:paraId="198C1000" w14:textId="77777777" w:rsidR="0018323F" w:rsidRPr="00EF1F19" w:rsidRDefault="0018323F" w:rsidP="00F54FFB">
            <w:pPr>
              <w:rPr>
                <w:b/>
                <w:bCs/>
                <w:sz w:val="16"/>
                <w:szCs w:val="16"/>
              </w:rPr>
            </w:pPr>
            <w:r w:rsidRPr="00EF1F19">
              <w:rPr>
                <w:b/>
                <w:bCs/>
                <w:sz w:val="16"/>
                <w:szCs w:val="16"/>
              </w:rPr>
              <w:t>Rejected</w:t>
            </w:r>
          </w:p>
          <w:p w14:paraId="2D4E8726" w14:textId="77777777" w:rsidR="0018323F" w:rsidRDefault="0018323F" w:rsidP="00F54FFB">
            <w:pPr>
              <w:rPr>
                <w:sz w:val="16"/>
                <w:szCs w:val="16"/>
              </w:rPr>
            </w:pPr>
          </w:p>
          <w:p w14:paraId="38A38AA8" w14:textId="77777777" w:rsidR="0018323F" w:rsidRPr="00F07D46" w:rsidRDefault="0018323F" w:rsidP="00F54FFB">
            <w:pPr>
              <w:rPr>
                <w:sz w:val="16"/>
                <w:szCs w:val="16"/>
              </w:rPr>
            </w:pPr>
            <w:r>
              <w:rPr>
                <w:sz w:val="16"/>
                <w:szCs w:val="16"/>
              </w:rPr>
              <w:t>The Restricted TWT Traffic Info subfield is intended for the membership setup procedure, and *not* present in frames with the negotiation type set to 2 as specified in the 2</w:t>
            </w:r>
            <w:r w:rsidRPr="009622E3">
              <w:rPr>
                <w:sz w:val="16"/>
                <w:szCs w:val="16"/>
                <w:vertAlign w:val="superscript"/>
              </w:rPr>
              <w:t>nd</w:t>
            </w:r>
            <w:r>
              <w:rPr>
                <w:sz w:val="16"/>
                <w:szCs w:val="16"/>
              </w:rPr>
              <w:t xml:space="preserve"> paragraph of 35.8.3 per D3.1.</w:t>
            </w:r>
          </w:p>
        </w:tc>
      </w:tr>
      <w:tr w:rsidR="0018323F" w:rsidRPr="00F07D46" w14:paraId="27CBEB70" w14:textId="77777777" w:rsidTr="00F54FFB">
        <w:trPr>
          <w:trHeight w:val="220"/>
          <w:jc w:val="center"/>
        </w:trPr>
        <w:tc>
          <w:tcPr>
            <w:tcW w:w="625" w:type="dxa"/>
            <w:shd w:val="clear" w:color="auto" w:fill="D9D9D9" w:themeFill="background1" w:themeFillShade="D9"/>
            <w:noWrap/>
          </w:tcPr>
          <w:p w14:paraId="469676EB" w14:textId="77777777" w:rsidR="0018323F" w:rsidRPr="00F07D46" w:rsidRDefault="0018323F" w:rsidP="00F54FFB">
            <w:pPr>
              <w:rPr>
                <w:sz w:val="16"/>
                <w:szCs w:val="16"/>
              </w:rPr>
            </w:pPr>
            <w:r w:rsidRPr="00F07D46">
              <w:rPr>
                <w:sz w:val="16"/>
                <w:szCs w:val="16"/>
              </w:rPr>
              <w:t>16698</w:t>
            </w:r>
          </w:p>
        </w:tc>
        <w:tc>
          <w:tcPr>
            <w:tcW w:w="1080" w:type="dxa"/>
            <w:shd w:val="clear" w:color="auto" w:fill="D9D9D9" w:themeFill="background1" w:themeFillShade="D9"/>
          </w:tcPr>
          <w:p w14:paraId="155CF475" w14:textId="77777777" w:rsidR="0018323F" w:rsidRPr="00F07D46" w:rsidRDefault="0018323F" w:rsidP="00F54FFB">
            <w:pPr>
              <w:rPr>
                <w:sz w:val="16"/>
                <w:szCs w:val="16"/>
              </w:rPr>
            </w:pPr>
            <w:proofErr w:type="spellStart"/>
            <w:r w:rsidRPr="00F07D46">
              <w:rPr>
                <w:sz w:val="16"/>
                <w:szCs w:val="16"/>
              </w:rPr>
              <w:t>Yonggang</w:t>
            </w:r>
            <w:proofErr w:type="spellEnd"/>
            <w:r w:rsidRPr="00F07D46">
              <w:rPr>
                <w:sz w:val="16"/>
                <w:szCs w:val="16"/>
              </w:rPr>
              <w:t xml:space="preserve"> Fang</w:t>
            </w:r>
          </w:p>
        </w:tc>
        <w:tc>
          <w:tcPr>
            <w:tcW w:w="900" w:type="dxa"/>
            <w:shd w:val="clear" w:color="auto" w:fill="D9D9D9" w:themeFill="background1" w:themeFillShade="D9"/>
            <w:noWrap/>
          </w:tcPr>
          <w:p w14:paraId="2A1AF33D" w14:textId="77777777" w:rsidR="0018323F" w:rsidRPr="00F07D46" w:rsidRDefault="0018323F" w:rsidP="00F54FFB">
            <w:pPr>
              <w:rPr>
                <w:sz w:val="16"/>
                <w:szCs w:val="16"/>
              </w:rPr>
            </w:pPr>
            <w:r w:rsidRPr="00F07D46">
              <w:rPr>
                <w:sz w:val="16"/>
                <w:szCs w:val="16"/>
              </w:rPr>
              <w:t>35.8.4</w:t>
            </w:r>
          </w:p>
        </w:tc>
        <w:tc>
          <w:tcPr>
            <w:tcW w:w="720" w:type="dxa"/>
            <w:shd w:val="clear" w:color="auto" w:fill="D9D9D9" w:themeFill="background1" w:themeFillShade="D9"/>
          </w:tcPr>
          <w:p w14:paraId="66F2309E" w14:textId="77777777" w:rsidR="0018323F" w:rsidRPr="00F07D46" w:rsidRDefault="0018323F" w:rsidP="00F54FFB">
            <w:pPr>
              <w:rPr>
                <w:sz w:val="16"/>
                <w:szCs w:val="16"/>
              </w:rPr>
            </w:pPr>
            <w:r w:rsidRPr="00F07D46">
              <w:rPr>
                <w:sz w:val="16"/>
                <w:szCs w:val="16"/>
              </w:rPr>
              <w:t>619.33</w:t>
            </w:r>
          </w:p>
        </w:tc>
        <w:tc>
          <w:tcPr>
            <w:tcW w:w="3150" w:type="dxa"/>
            <w:shd w:val="clear" w:color="auto" w:fill="D9D9D9" w:themeFill="background1" w:themeFillShade="D9"/>
            <w:noWrap/>
          </w:tcPr>
          <w:p w14:paraId="744005D8" w14:textId="77777777" w:rsidR="0018323F" w:rsidRPr="00F07D46" w:rsidRDefault="0018323F" w:rsidP="00F54FFB">
            <w:pPr>
              <w:rPr>
                <w:sz w:val="16"/>
                <w:szCs w:val="16"/>
              </w:rPr>
            </w:pPr>
            <w:r w:rsidRPr="00F07D46">
              <w:rPr>
                <w:sz w:val="16"/>
                <w:szCs w:val="16"/>
              </w:rPr>
              <w:t xml:space="preserve">How to set the value of Restricted TWT Schedule Info field in the </w:t>
            </w:r>
            <w:proofErr w:type="spellStart"/>
            <w:r w:rsidRPr="00F07D46">
              <w:rPr>
                <w:sz w:val="16"/>
                <w:szCs w:val="16"/>
              </w:rPr>
              <w:t>adertisement</w:t>
            </w:r>
            <w:proofErr w:type="spellEnd"/>
            <w:r w:rsidRPr="00F07D46">
              <w:rPr>
                <w:sz w:val="16"/>
                <w:szCs w:val="16"/>
              </w:rPr>
              <w:t xml:space="preserve"> of R-TWT schedule for the </w:t>
            </w:r>
            <w:proofErr w:type="spellStart"/>
            <w:r w:rsidRPr="00F07D46">
              <w:rPr>
                <w:sz w:val="16"/>
                <w:szCs w:val="16"/>
              </w:rPr>
              <w:t>csae</w:t>
            </w:r>
            <w:proofErr w:type="spellEnd"/>
            <w:r w:rsidRPr="00F07D46">
              <w:rPr>
                <w:sz w:val="16"/>
                <w:szCs w:val="16"/>
              </w:rPr>
              <w:t xml:space="preserve"> that </w:t>
            </w:r>
            <w:proofErr w:type="spellStart"/>
            <w:r w:rsidRPr="00F07D46">
              <w:rPr>
                <w:sz w:val="16"/>
                <w:szCs w:val="16"/>
              </w:rPr>
              <w:t>shedule</w:t>
            </w:r>
            <w:proofErr w:type="spellEnd"/>
            <w:r w:rsidRPr="00F07D46">
              <w:rPr>
                <w:sz w:val="16"/>
                <w:szCs w:val="16"/>
              </w:rPr>
              <w:t xml:space="preserve"> is for non-</w:t>
            </w:r>
            <w:proofErr w:type="spellStart"/>
            <w:r w:rsidRPr="00F07D46">
              <w:rPr>
                <w:sz w:val="16"/>
                <w:szCs w:val="16"/>
              </w:rPr>
              <w:t>transsmited</w:t>
            </w:r>
            <w:proofErr w:type="spellEnd"/>
            <w:r w:rsidRPr="00F07D46">
              <w:rPr>
                <w:sz w:val="16"/>
                <w:szCs w:val="16"/>
              </w:rPr>
              <w:t xml:space="preserve"> BSS and is not available for new membership?</w:t>
            </w:r>
          </w:p>
        </w:tc>
        <w:tc>
          <w:tcPr>
            <w:tcW w:w="2250" w:type="dxa"/>
            <w:shd w:val="clear" w:color="auto" w:fill="D9D9D9" w:themeFill="background1" w:themeFillShade="D9"/>
            <w:noWrap/>
          </w:tcPr>
          <w:p w14:paraId="572D379D" w14:textId="77777777" w:rsidR="0018323F" w:rsidRPr="00F07D46" w:rsidRDefault="0018323F" w:rsidP="00F54FFB">
            <w:pPr>
              <w:rPr>
                <w:sz w:val="16"/>
                <w:szCs w:val="16"/>
              </w:rPr>
            </w:pPr>
            <w:r w:rsidRPr="00F07D46">
              <w:rPr>
                <w:sz w:val="16"/>
                <w:szCs w:val="16"/>
              </w:rPr>
              <w:t>Please clarify in the spec</w:t>
            </w:r>
          </w:p>
        </w:tc>
        <w:tc>
          <w:tcPr>
            <w:tcW w:w="2610" w:type="dxa"/>
            <w:shd w:val="clear" w:color="auto" w:fill="D9D9D9" w:themeFill="background1" w:themeFillShade="D9"/>
          </w:tcPr>
          <w:p w14:paraId="7CBB5D85" w14:textId="77777777" w:rsidR="0018323F" w:rsidRPr="00760E78" w:rsidRDefault="0018323F" w:rsidP="00F54FFB">
            <w:pPr>
              <w:rPr>
                <w:b/>
                <w:bCs/>
                <w:sz w:val="16"/>
                <w:szCs w:val="16"/>
              </w:rPr>
            </w:pPr>
            <w:r w:rsidRPr="00760E78">
              <w:rPr>
                <w:b/>
                <w:bCs/>
                <w:sz w:val="16"/>
                <w:szCs w:val="16"/>
              </w:rPr>
              <w:t>Rejected</w:t>
            </w:r>
          </w:p>
          <w:p w14:paraId="3AFFAF34" w14:textId="77777777" w:rsidR="0018323F" w:rsidRDefault="0018323F" w:rsidP="00F54FFB">
            <w:pPr>
              <w:rPr>
                <w:sz w:val="16"/>
                <w:szCs w:val="16"/>
              </w:rPr>
            </w:pPr>
          </w:p>
          <w:p w14:paraId="7DF12957" w14:textId="77777777" w:rsidR="0018323F" w:rsidRPr="00F07D46" w:rsidRDefault="0018323F" w:rsidP="00F54FFB">
            <w:pPr>
              <w:rPr>
                <w:sz w:val="16"/>
                <w:szCs w:val="16"/>
              </w:rPr>
            </w:pPr>
            <w:r>
              <w:rPr>
                <w:sz w:val="16"/>
                <w:szCs w:val="16"/>
              </w:rPr>
              <w:t xml:space="preserve">For purpose of membership setup, a non-AP STA still needs to parse the R-TWT Parameter Set subfield (in the Broadcast TWT element) carried in the RNR element as described in </w:t>
            </w:r>
            <w:r w:rsidRPr="007012B9">
              <w:rPr>
                <w:sz w:val="16"/>
                <w:szCs w:val="16"/>
              </w:rPr>
              <w:t>11.1.3.8.4 (Inheritance of element values)</w:t>
            </w:r>
            <w:r>
              <w:rPr>
                <w:sz w:val="16"/>
                <w:szCs w:val="16"/>
              </w:rPr>
              <w:t>. This is baseline.</w:t>
            </w:r>
          </w:p>
        </w:tc>
      </w:tr>
    </w:tbl>
    <w:p w14:paraId="741E2B01" w14:textId="77777777" w:rsidR="0018323F" w:rsidRDefault="0018323F" w:rsidP="00936CA2"/>
    <w:p w14:paraId="1EF78EB8" w14:textId="77777777" w:rsidR="0018323F" w:rsidRDefault="0018323F" w:rsidP="00936CA2"/>
    <w:p w14:paraId="7B38D19A" w14:textId="77777777" w:rsidR="0018323F" w:rsidRDefault="0018323F" w:rsidP="00936CA2"/>
    <w:p w14:paraId="1319F568" w14:textId="7958030F" w:rsidR="00B06DED" w:rsidRDefault="00B06DED" w:rsidP="00936CA2"/>
    <w:p w14:paraId="3911F921" w14:textId="77777777" w:rsidR="0018323F" w:rsidRDefault="0018323F" w:rsidP="00936CA2"/>
    <w:p w14:paraId="6E0D69D3" w14:textId="77777777" w:rsidR="0018323F" w:rsidRDefault="0018323F" w:rsidP="00936CA2"/>
    <w:p w14:paraId="3F3CCD58" w14:textId="1A9E911F" w:rsidR="0018323F" w:rsidRDefault="0018323F">
      <w:r>
        <w:br w:type="page"/>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720"/>
        <w:gridCol w:w="3690"/>
        <w:gridCol w:w="1890"/>
        <w:gridCol w:w="2610"/>
      </w:tblGrid>
      <w:tr w:rsidR="00B05937" w:rsidRPr="00EB75EA" w14:paraId="2EE148B8" w14:textId="77777777" w:rsidTr="009721C4">
        <w:trPr>
          <w:trHeight w:val="220"/>
          <w:jc w:val="center"/>
        </w:trPr>
        <w:tc>
          <w:tcPr>
            <w:tcW w:w="625" w:type="dxa"/>
            <w:shd w:val="clear" w:color="auto" w:fill="4472C4" w:themeFill="accent5"/>
            <w:noWrap/>
            <w:vAlign w:val="center"/>
            <w:hideMark/>
          </w:tcPr>
          <w:p w14:paraId="48437893"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lastRenderedPageBreak/>
              <w:t>CID</w:t>
            </w:r>
          </w:p>
        </w:tc>
        <w:tc>
          <w:tcPr>
            <w:tcW w:w="1080" w:type="dxa"/>
            <w:shd w:val="clear" w:color="auto" w:fill="4472C4" w:themeFill="accent5"/>
            <w:vAlign w:val="center"/>
          </w:tcPr>
          <w:p w14:paraId="5F757DBC"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t>Commenter</w:t>
            </w:r>
          </w:p>
        </w:tc>
        <w:tc>
          <w:tcPr>
            <w:tcW w:w="720" w:type="dxa"/>
            <w:shd w:val="clear" w:color="auto" w:fill="4472C4" w:themeFill="accent5"/>
            <w:noWrap/>
            <w:vAlign w:val="center"/>
          </w:tcPr>
          <w:p w14:paraId="39658970"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t>Clause</w:t>
            </w:r>
          </w:p>
        </w:tc>
        <w:tc>
          <w:tcPr>
            <w:tcW w:w="720" w:type="dxa"/>
            <w:shd w:val="clear" w:color="auto" w:fill="4472C4" w:themeFill="accent5"/>
            <w:vAlign w:val="center"/>
          </w:tcPr>
          <w:p w14:paraId="075655FF"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t>Pg/Ln</w:t>
            </w:r>
          </w:p>
        </w:tc>
        <w:tc>
          <w:tcPr>
            <w:tcW w:w="3690" w:type="dxa"/>
            <w:shd w:val="clear" w:color="auto" w:fill="4472C4" w:themeFill="accent5"/>
            <w:noWrap/>
            <w:vAlign w:val="center"/>
            <w:hideMark/>
          </w:tcPr>
          <w:p w14:paraId="162DD5FB"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t>Comment</w:t>
            </w:r>
          </w:p>
        </w:tc>
        <w:tc>
          <w:tcPr>
            <w:tcW w:w="1890" w:type="dxa"/>
            <w:shd w:val="clear" w:color="auto" w:fill="4472C4" w:themeFill="accent5"/>
            <w:noWrap/>
            <w:vAlign w:val="center"/>
            <w:hideMark/>
          </w:tcPr>
          <w:p w14:paraId="7776B674"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t>Proposed Change</w:t>
            </w:r>
          </w:p>
        </w:tc>
        <w:tc>
          <w:tcPr>
            <w:tcW w:w="2610" w:type="dxa"/>
            <w:shd w:val="clear" w:color="auto" w:fill="4472C4" w:themeFill="accent5"/>
            <w:vAlign w:val="center"/>
            <w:hideMark/>
          </w:tcPr>
          <w:p w14:paraId="204269CB" w14:textId="77777777" w:rsidR="00B05937" w:rsidRPr="00BA7E23" w:rsidRDefault="00B05937" w:rsidP="00EB75EA">
            <w:pPr>
              <w:rPr>
                <w:b/>
                <w:bCs/>
                <w:color w:val="FFFFFF" w:themeColor="background1"/>
                <w:sz w:val="16"/>
                <w:szCs w:val="16"/>
              </w:rPr>
            </w:pPr>
            <w:r w:rsidRPr="00BA7E23">
              <w:rPr>
                <w:b/>
                <w:bCs/>
                <w:color w:val="FFFFFF" w:themeColor="background1"/>
                <w:sz w:val="16"/>
                <w:szCs w:val="16"/>
              </w:rPr>
              <w:t>Resolution</w:t>
            </w:r>
          </w:p>
        </w:tc>
      </w:tr>
      <w:tr w:rsidR="008C5360" w:rsidRPr="000D0DAA" w14:paraId="1F1982F2" w14:textId="77777777" w:rsidTr="009721C4">
        <w:trPr>
          <w:trHeight w:val="220"/>
          <w:jc w:val="center"/>
        </w:trPr>
        <w:tc>
          <w:tcPr>
            <w:tcW w:w="625" w:type="dxa"/>
            <w:shd w:val="clear" w:color="auto" w:fill="auto"/>
            <w:noWrap/>
          </w:tcPr>
          <w:p w14:paraId="78D35915" w14:textId="77777777" w:rsidR="008C5360" w:rsidRPr="00CE37A2" w:rsidRDefault="008C5360" w:rsidP="008C5360">
            <w:pPr>
              <w:rPr>
                <w:sz w:val="16"/>
                <w:szCs w:val="16"/>
              </w:rPr>
            </w:pPr>
            <w:r w:rsidRPr="00CE37A2">
              <w:rPr>
                <w:sz w:val="16"/>
                <w:szCs w:val="16"/>
              </w:rPr>
              <w:t>16141</w:t>
            </w:r>
          </w:p>
        </w:tc>
        <w:tc>
          <w:tcPr>
            <w:tcW w:w="1080" w:type="dxa"/>
          </w:tcPr>
          <w:p w14:paraId="5F0D76DC" w14:textId="77777777" w:rsidR="008C5360" w:rsidRPr="00F07D46" w:rsidRDefault="008C5360" w:rsidP="008C5360">
            <w:pPr>
              <w:rPr>
                <w:sz w:val="16"/>
                <w:szCs w:val="16"/>
              </w:rPr>
            </w:pPr>
            <w:proofErr w:type="spellStart"/>
            <w:r w:rsidRPr="00F07D46">
              <w:rPr>
                <w:sz w:val="16"/>
                <w:szCs w:val="16"/>
              </w:rPr>
              <w:t>SunHee</w:t>
            </w:r>
            <w:proofErr w:type="spellEnd"/>
            <w:r w:rsidRPr="00F07D46">
              <w:rPr>
                <w:sz w:val="16"/>
                <w:szCs w:val="16"/>
              </w:rPr>
              <w:t xml:space="preserve"> Baek</w:t>
            </w:r>
          </w:p>
        </w:tc>
        <w:tc>
          <w:tcPr>
            <w:tcW w:w="720" w:type="dxa"/>
            <w:shd w:val="clear" w:color="auto" w:fill="auto"/>
            <w:noWrap/>
          </w:tcPr>
          <w:p w14:paraId="2295B60F" w14:textId="77777777" w:rsidR="008C5360" w:rsidRPr="00F07D46" w:rsidRDefault="008C5360" w:rsidP="008C5360">
            <w:pPr>
              <w:rPr>
                <w:sz w:val="16"/>
                <w:szCs w:val="16"/>
              </w:rPr>
            </w:pPr>
            <w:r w:rsidRPr="00F07D46">
              <w:rPr>
                <w:sz w:val="16"/>
                <w:szCs w:val="16"/>
              </w:rPr>
              <w:t>35.8.4</w:t>
            </w:r>
          </w:p>
        </w:tc>
        <w:tc>
          <w:tcPr>
            <w:tcW w:w="720" w:type="dxa"/>
          </w:tcPr>
          <w:p w14:paraId="647612A5" w14:textId="77777777" w:rsidR="008C5360" w:rsidRPr="00F07D46" w:rsidRDefault="008C5360" w:rsidP="008C5360">
            <w:pPr>
              <w:rPr>
                <w:sz w:val="16"/>
                <w:szCs w:val="16"/>
              </w:rPr>
            </w:pPr>
            <w:r w:rsidRPr="00F07D46">
              <w:rPr>
                <w:sz w:val="16"/>
                <w:szCs w:val="16"/>
              </w:rPr>
              <w:t>619.20</w:t>
            </w:r>
          </w:p>
        </w:tc>
        <w:tc>
          <w:tcPr>
            <w:tcW w:w="3690" w:type="dxa"/>
            <w:shd w:val="clear" w:color="auto" w:fill="auto"/>
            <w:noWrap/>
          </w:tcPr>
          <w:p w14:paraId="20B642CC" w14:textId="77777777" w:rsidR="008C5360" w:rsidRPr="00F07D46" w:rsidRDefault="008C5360" w:rsidP="008C5360">
            <w:pPr>
              <w:rPr>
                <w:sz w:val="16"/>
                <w:szCs w:val="16"/>
              </w:rPr>
            </w:pPr>
            <w:r w:rsidRPr="00F07D46">
              <w:rPr>
                <w:sz w:val="16"/>
                <w:szCs w:val="16"/>
              </w:rPr>
              <w:t>The terms both "</w:t>
            </w:r>
            <w:proofErr w:type="spellStart"/>
            <w:r w:rsidRPr="00F07D46">
              <w:rPr>
                <w:sz w:val="16"/>
                <w:szCs w:val="16"/>
              </w:rPr>
              <w:t>nontransmitting</w:t>
            </w:r>
            <w:proofErr w:type="spellEnd"/>
            <w:r w:rsidRPr="00F07D46">
              <w:rPr>
                <w:sz w:val="16"/>
                <w:szCs w:val="16"/>
              </w:rPr>
              <w:t xml:space="preserve"> AP" and "transmitting AP" aren't official terms. "</w:t>
            </w:r>
            <w:proofErr w:type="spellStart"/>
            <w:proofErr w:type="gramStart"/>
            <w:r w:rsidRPr="00F07D46">
              <w:rPr>
                <w:sz w:val="16"/>
                <w:szCs w:val="16"/>
              </w:rPr>
              <w:t>nontransmitting</w:t>
            </w:r>
            <w:proofErr w:type="spellEnd"/>
            <w:proofErr w:type="gramEnd"/>
            <w:r w:rsidRPr="00F07D46">
              <w:rPr>
                <w:sz w:val="16"/>
                <w:szCs w:val="16"/>
              </w:rPr>
              <w:t xml:space="preserve"> AP" is changed to "AP corresponding to the </w:t>
            </w:r>
            <w:proofErr w:type="spellStart"/>
            <w:r w:rsidRPr="00F07D46">
              <w:rPr>
                <w:sz w:val="16"/>
                <w:szCs w:val="16"/>
              </w:rPr>
              <w:t>nontransmitted</w:t>
            </w:r>
            <w:proofErr w:type="spellEnd"/>
            <w:r w:rsidRPr="00F07D46">
              <w:rPr>
                <w:sz w:val="16"/>
                <w:szCs w:val="16"/>
              </w:rPr>
              <w:t xml:space="preserve"> BSSID" and "transmitting AP" is changed to "AP corresponding to the transmitted BSSID".</w:t>
            </w:r>
          </w:p>
        </w:tc>
        <w:tc>
          <w:tcPr>
            <w:tcW w:w="1890" w:type="dxa"/>
            <w:shd w:val="clear" w:color="auto" w:fill="auto"/>
            <w:noWrap/>
          </w:tcPr>
          <w:p w14:paraId="0B2D5372" w14:textId="77777777" w:rsidR="008C5360" w:rsidRPr="00F07D46" w:rsidRDefault="008C5360" w:rsidP="008C5360">
            <w:pPr>
              <w:rPr>
                <w:sz w:val="16"/>
                <w:szCs w:val="16"/>
              </w:rPr>
            </w:pPr>
            <w:r w:rsidRPr="00F07D46">
              <w:rPr>
                <w:sz w:val="16"/>
                <w:szCs w:val="16"/>
              </w:rPr>
              <w:t>As in the comment</w:t>
            </w:r>
          </w:p>
        </w:tc>
        <w:tc>
          <w:tcPr>
            <w:tcW w:w="2610" w:type="dxa"/>
            <w:shd w:val="clear" w:color="auto" w:fill="auto"/>
          </w:tcPr>
          <w:p w14:paraId="64E6ECE4" w14:textId="77777777" w:rsidR="008C5360" w:rsidRPr="007769FC" w:rsidRDefault="008C5360" w:rsidP="008C5360">
            <w:pPr>
              <w:rPr>
                <w:b/>
                <w:bCs/>
                <w:sz w:val="16"/>
                <w:szCs w:val="16"/>
              </w:rPr>
            </w:pPr>
            <w:r w:rsidRPr="007769FC">
              <w:rPr>
                <w:b/>
                <w:bCs/>
                <w:sz w:val="16"/>
                <w:szCs w:val="16"/>
              </w:rPr>
              <w:t>Revised</w:t>
            </w:r>
          </w:p>
          <w:p w14:paraId="028BA3F7" w14:textId="0FA5586C" w:rsidR="00DA6AA9" w:rsidRDefault="00DA6AA9" w:rsidP="008C5360">
            <w:pPr>
              <w:rPr>
                <w:sz w:val="16"/>
                <w:szCs w:val="16"/>
              </w:rPr>
            </w:pPr>
            <w:r>
              <w:rPr>
                <w:sz w:val="16"/>
                <w:szCs w:val="16"/>
              </w:rPr>
              <w:t>Agree in principle. There are some major text change</w:t>
            </w:r>
            <w:r w:rsidR="009721C4">
              <w:rPr>
                <w:sz w:val="16"/>
                <w:szCs w:val="16"/>
              </w:rPr>
              <w:t>s</w:t>
            </w:r>
            <w:r>
              <w:rPr>
                <w:sz w:val="16"/>
                <w:szCs w:val="16"/>
              </w:rPr>
              <w:t xml:space="preserve"> which </w:t>
            </w:r>
            <w:r w:rsidR="001170C6">
              <w:rPr>
                <w:sz w:val="16"/>
                <w:szCs w:val="16"/>
              </w:rPr>
              <w:t>reflect</w:t>
            </w:r>
            <w:r>
              <w:rPr>
                <w:sz w:val="16"/>
                <w:szCs w:val="16"/>
              </w:rPr>
              <w:t xml:space="preserve"> what the comment</w:t>
            </w:r>
            <w:r w:rsidR="001170C6">
              <w:rPr>
                <w:sz w:val="16"/>
                <w:szCs w:val="16"/>
              </w:rPr>
              <w:t xml:space="preserve"> points out.</w:t>
            </w:r>
          </w:p>
          <w:p w14:paraId="4A86267C" w14:textId="77777777" w:rsidR="001170C6" w:rsidRDefault="001170C6" w:rsidP="008C5360">
            <w:pPr>
              <w:rPr>
                <w:sz w:val="16"/>
                <w:szCs w:val="16"/>
              </w:rPr>
            </w:pPr>
          </w:p>
          <w:p w14:paraId="425DAF43" w14:textId="1567444C" w:rsidR="008C5360" w:rsidRPr="000D0DAA" w:rsidRDefault="008C5360" w:rsidP="008C5360">
            <w:pPr>
              <w:rPr>
                <w:b/>
                <w:bCs/>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w:t>
            </w:r>
            <w:r w:rsidR="00A01F47">
              <w:rPr>
                <w:b/>
                <w:bCs/>
                <w:sz w:val="16"/>
                <w:szCs w:val="16"/>
              </w:rPr>
              <w:t xml:space="preserve"> </w:t>
            </w:r>
            <w:r w:rsidRPr="00925E6B">
              <w:rPr>
                <w:b/>
                <w:bCs/>
                <w:sz w:val="16"/>
                <w:szCs w:val="16"/>
              </w:rPr>
              <w:t>tagged by</w:t>
            </w:r>
            <w:r>
              <w:rPr>
                <w:b/>
                <w:bCs/>
                <w:sz w:val="16"/>
                <w:szCs w:val="16"/>
              </w:rPr>
              <w:t xml:space="preserve"> #</w:t>
            </w:r>
            <w:r w:rsidR="001170C6">
              <w:rPr>
                <w:b/>
                <w:bCs/>
                <w:sz w:val="16"/>
                <w:szCs w:val="16"/>
              </w:rPr>
              <w:t>15841</w:t>
            </w:r>
            <w:r>
              <w:rPr>
                <w:b/>
                <w:bCs/>
                <w:sz w:val="16"/>
                <w:szCs w:val="16"/>
              </w:rPr>
              <w:t>.</w:t>
            </w:r>
          </w:p>
        </w:tc>
      </w:tr>
      <w:tr w:rsidR="008C5360" w:rsidRPr="00F07D46" w14:paraId="3B9784DF" w14:textId="77777777" w:rsidTr="009721C4">
        <w:trPr>
          <w:trHeight w:val="220"/>
          <w:jc w:val="center"/>
        </w:trPr>
        <w:tc>
          <w:tcPr>
            <w:tcW w:w="625" w:type="dxa"/>
            <w:shd w:val="clear" w:color="auto" w:fill="auto"/>
            <w:noWrap/>
          </w:tcPr>
          <w:p w14:paraId="30C13D14" w14:textId="77777777" w:rsidR="008C5360" w:rsidRPr="00CE37A2" w:rsidRDefault="008C5360" w:rsidP="008C5360">
            <w:pPr>
              <w:rPr>
                <w:sz w:val="16"/>
                <w:szCs w:val="16"/>
              </w:rPr>
            </w:pPr>
            <w:r w:rsidRPr="00CE37A2">
              <w:rPr>
                <w:sz w:val="16"/>
                <w:szCs w:val="16"/>
              </w:rPr>
              <w:t>16570</w:t>
            </w:r>
          </w:p>
        </w:tc>
        <w:tc>
          <w:tcPr>
            <w:tcW w:w="1080" w:type="dxa"/>
          </w:tcPr>
          <w:p w14:paraId="005106D4" w14:textId="77777777" w:rsidR="008C5360" w:rsidRPr="00F07D46" w:rsidRDefault="008C5360" w:rsidP="008C5360">
            <w:pPr>
              <w:rPr>
                <w:sz w:val="16"/>
                <w:szCs w:val="16"/>
              </w:rPr>
            </w:pPr>
            <w:r w:rsidRPr="00F07D46">
              <w:rPr>
                <w:sz w:val="16"/>
                <w:szCs w:val="16"/>
              </w:rPr>
              <w:t>Arik Klein</w:t>
            </w:r>
          </w:p>
        </w:tc>
        <w:tc>
          <w:tcPr>
            <w:tcW w:w="720" w:type="dxa"/>
            <w:shd w:val="clear" w:color="auto" w:fill="auto"/>
            <w:noWrap/>
          </w:tcPr>
          <w:p w14:paraId="3F7FAF55" w14:textId="77777777" w:rsidR="008C5360" w:rsidRPr="00F07D46" w:rsidRDefault="008C5360" w:rsidP="008C5360">
            <w:pPr>
              <w:rPr>
                <w:sz w:val="16"/>
                <w:szCs w:val="16"/>
              </w:rPr>
            </w:pPr>
            <w:r w:rsidRPr="00F07D46">
              <w:rPr>
                <w:sz w:val="16"/>
                <w:szCs w:val="16"/>
              </w:rPr>
              <w:t>35.8.4</w:t>
            </w:r>
          </w:p>
        </w:tc>
        <w:tc>
          <w:tcPr>
            <w:tcW w:w="720" w:type="dxa"/>
          </w:tcPr>
          <w:p w14:paraId="20763230" w14:textId="77777777" w:rsidR="008C5360" w:rsidRPr="00F07D46" w:rsidRDefault="008C5360" w:rsidP="008C5360">
            <w:pPr>
              <w:rPr>
                <w:sz w:val="16"/>
                <w:szCs w:val="16"/>
              </w:rPr>
            </w:pPr>
            <w:r w:rsidRPr="00F07D46">
              <w:rPr>
                <w:sz w:val="16"/>
                <w:szCs w:val="16"/>
              </w:rPr>
              <w:t>619.20</w:t>
            </w:r>
          </w:p>
        </w:tc>
        <w:tc>
          <w:tcPr>
            <w:tcW w:w="3690" w:type="dxa"/>
            <w:shd w:val="clear" w:color="auto" w:fill="auto"/>
            <w:noWrap/>
          </w:tcPr>
          <w:p w14:paraId="71702949" w14:textId="77777777" w:rsidR="008C5360" w:rsidRPr="00F07D46" w:rsidRDefault="008C5360" w:rsidP="008C5360">
            <w:pPr>
              <w:rPr>
                <w:sz w:val="16"/>
                <w:szCs w:val="16"/>
              </w:rPr>
            </w:pPr>
            <w:r w:rsidRPr="00F07D46">
              <w:rPr>
                <w:sz w:val="16"/>
                <w:szCs w:val="16"/>
              </w:rPr>
              <w:t>Please replace the term "</w:t>
            </w:r>
            <w:proofErr w:type="spellStart"/>
            <w:r w:rsidRPr="00F07D46">
              <w:rPr>
                <w:sz w:val="16"/>
                <w:szCs w:val="16"/>
              </w:rPr>
              <w:t>nontransmitting</w:t>
            </w:r>
            <w:proofErr w:type="spellEnd"/>
            <w:r w:rsidRPr="00F07D46">
              <w:rPr>
                <w:sz w:val="16"/>
                <w:szCs w:val="16"/>
              </w:rPr>
              <w:t xml:space="preserve"> AP" with "AP corresponding to </w:t>
            </w:r>
            <w:proofErr w:type="spellStart"/>
            <w:r w:rsidRPr="00F07D46">
              <w:rPr>
                <w:sz w:val="16"/>
                <w:szCs w:val="16"/>
              </w:rPr>
              <w:t>nontransmitted</w:t>
            </w:r>
            <w:proofErr w:type="spellEnd"/>
            <w:r w:rsidRPr="00F07D46">
              <w:rPr>
                <w:sz w:val="16"/>
                <w:szCs w:val="16"/>
              </w:rPr>
              <w:t xml:space="preserve"> BSSID within a multiple BSSID set"</w:t>
            </w:r>
          </w:p>
        </w:tc>
        <w:tc>
          <w:tcPr>
            <w:tcW w:w="1890" w:type="dxa"/>
            <w:shd w:val="clear" w:color="auto" w:fill="auto"/>
            <w:noWrap/>
          </w:tcPr>
          <w:p w14:paraId="76ECCB27" w14:textId="77777777" w:rsidR="008C5360" w:rsidRPr="00F07D46" w:rsidRDefault="008C5360" w:rsidP="008C5360">
            <w:pPr>
              <w:rPr>
                <w:sz w:val="16"/>
                <w:szCs w:val="16"/>
              </w:rPr>
            </w:pPr>
            <w:r w:rsidRPr="00F07D46">
              <w:rPr>
                <w:sz w:val="16"/>
                <w:szCs w:val="16"/>
              </w:rPr>
              <w:t>As in comment</w:t>
            </w:r>
          </w:p>
        </w:tc>
        <w:tc>
          <w:tcPr>
            <w:tcW w:w="2610" w:type="dxa"/>
            <w:shd w:val="clear" w:color="auto" w:fill="auto"/>
          </w:tcPr>
          <w:p w14:paraId="551D5C03" w14:textId="77777777" w:rsidR="009721C4" w:rsidRPr="007769FC" w:rsidRDefault="009721C4" w:rsidP="009721C4">
            <w:pPr>
              <w:rPr>
                <w:b/>
                <w:bCs/>
                <w:sz w:val="16"/>
                <w:szCs w:val="16"/>
              </w:rPr>
            </w:pPr>
            <w:r w:rsidRPr="007769FC">
              <w:rPr>
                <w:b/>
                <w:bCs/>
                <w:sz w:val="16"/>
                <w:szCs w:val="16"/>
              </w:rPr>
              <w:t>Revised</w:t>
            </w:r>
          </w:p>
          <w:p w14:paraId="625FC2D1" w14:textId="77777777" w:rsidR="009721C4" w:rsidRDefault="009721C4" w:rsidP="009721C4">
            <w:pPr>
              <w:rPr>
                <w:sz w:val="16"/>
                <w:szCs w:val="16"/>
              </w:rPr>
            </w:pPr>
            <w:r>
              <w:rPr>
                <w:sz w:val="16"/>
                <w:szCs w:val="16"/>
              </w:rPr>
              <w:t>Agree in principle. There are some major text changes which reflect what the comment points out.</w:t>
            </w:r>
          </w:p>
          <w:p w14:paraId="28AD34EF" w14:textId="77777777" w:rsidR="001170C6" w:rsidRDefault="001170C6" w:rsidP="001170C6">
            <w:pPr>
              <w:rPr>
                <w:sz w:val="16"/>
                <w:szCs w:val="16"/>
              </w:rPr>
            </w:pPr>
          </w:p>
          <w:p w14:paraId="0EC8775B" w14:textId="4D2CA08B" w:rsidR="008C5360" w:rsidRPr="00F07D46" w:rsidRDefault="001170C6" w:rsidP="001170C6">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F07D46" w14:paraId="1F7A054C" w14:textId="77777777" w:rsidTr="009721C4">
        <w:trPr>
          <w:trHeight w:val="220"/>
          <w:jc w:val="center"/>
        </w:trPr>
        <w:tc>
          <w:tcPr>
            <w:tcW w:w="625" w:type="dxa"/>
            <w:shd w:val="clear" w:color="auto" w:fill="auto"/>
            <w:noWrap/>
          </w:tcPr>
          <w:p w14:paraId="3ED13C4C" w14:textId="77777777" w:rsidR="008C5360" w:rsidRPr="00CE37A2" w:rsidRDefault="008C5360" w:rsidP="008C5360">
            <w:pPr>
              <w:rPr>
                <w:sz w:val="16"/>
                <w:szCs w:val="16"/>
              </w:rPr>
            </w:pPr>
            <w:r w:rsidRPr="00CE37A2">
              <w:rPr>
                <w:sz w:val="16"/>
                <w:szCs w:val="16"/>
              </w:rPr>
              <w:t>16571</w:t>
            </w:r>
          </w:p>
        </w:tc>
        <w:tc>
          <w:tcPr>
            <w:tcW w:w="1080" w:type="dxa"/>
          </w:tcPr>
          <w:p w14:paraId="7C030EEA" w14:textId="77777777" w:rsidR="008C5360" w:rsidRPr="00F07D46" w:rsidRDefault="008C5360" w:rsidP="008C5360">
            <w:pPr>
              <w:rPr>
                <w:sz w:val="16"/>
                <w:szCs w:val="16"/>
              </w:rPr>
            </w:pPr>
            <w:r w:rsidRPr="00F07D46">
              <w:rPr>
                <w:sz w:val="16"/>
                <w:szCs w:val="16"/>
              </w:rPr>
              <w:t>Arik Klein</w:t>
            </w:r>
          </w:p>
        </w:tc>
        <w:tc>
          <w:tcPr>
            <w:tcW w:w="720" w:type="dxa"/>
            <w:shd w:val="clear" w:color="auto" w:fill="auto"/>
            <w:noWrap/>
          </w:tcPr>
          <w:p w14:paraId="1C602903" w14:textId="77777777" w:rsidR="008C5360" w:rsidRPr="00F07D46" w:rsidRDefault="008C5360" w:rsidP="008C5360">
            <w:pPr>
              <w:rPr>
                <w:sz w:val="16"/>
                <w:szCs w:val="16"/>
              </w:rPr>
            </w:pPr>
            <w:r w:rsidRPr="00F07D46">
              <w:rPr>
                <w:sz w:val="16"/>
                <w:szCs w:val="16"/>
              </w:rPr>
              <w:t>35.8.4</w:t>
            </w:r>
          </w:p>
        </w:tc>
        <w:tc>
          <w:tcPr>
            <w:tcW w:w="720" w:type="dxa"/>
          </w:tcPr>
          <w:p w14:paraId="30121143" w14:textId="77777777" w:rsidR="008C5360" w:rsidRPr="00F07D46" w:rsidRDefault="008C5360" w:rsidP="008C5360">
            <w:pPr>
              <w:rPr>
                <w:sz w:val="16"/>
                <w:szCs w:val="16"/>
              </w:rPr>
            </w:pPr>
            <w:r w:rsidRPr="00F07D46">
              <w:rPr>
                <w:sz w:val="16"/>
                <w:szCs w:val="16"/>
              </w:rPr>
              <w:t>619.20</w:t>
            </w:r>
          </w:p>
        </w:tc>
        <w:tc>
          <w:tcPr>
            <w:tcW w:w="3690" w:type="dxa"/>
            <w:shd w:val="clear" w:color="auto" w:fill="auto"/>
            <w:noWrap/>
          </w:tcPr>
          <w:p w14:paraId="402D0185" w14:textId="77777777" w:rsidR="008C5360" w:rsidRPr="00F07D46" w:rsidRDefault="008C5360" w:rsidP="008C5360">
            <w:pPr>
              <w:rPr>
                <w:sz w:val="16"/>
                <w:szCs w:val="16"/>
              </w:rPr>
            </w:pPr>
            <w:r w:rsidRPr="00F07D46">
              <w:rPr>
                <w:sz w:val="16"/>
                <w:szCs w:val="16"/>
              </w:rPr>
              <w:t xml:space="preserve">An AP that is corresponding to </w:t>
            </w:r>
            <w:proofErr w:type="spellStart"/>
            <w:r w:rsidRPr="00F07D46">
              <w:rPr>
                <w:sz w:val="16"/>
                <w:szCs w:val="16"/>
              </w:rPr>
              <w:t>nontransmitted</w:t>
            </w:r>
            <w:proofErr w:type="spellEnd"/>
            <w:r w:rsidRPr="00F07D46">
              <w:rPr>
                <w:sz w:val="16"/>
                <w:szCs w:val="16"/>
              </w:rPr>
              <w:t xml:space="preserve"> BSSID is relevant only in multiple BSSID set only but not for co-hosted BSSID set, where each of the APs in this set transmits Beacon and Probe Response frames (as defined in 26.17.7)</w:t>
            </w:r>
          </w:p>
        </w:tc>
        <w:tc>
          <w:tcPr>
            <w:tcW w:w="1890" w:type="dxa"/>
            <w:shd w:val="clear" w:color="auto" w:fill="auto"/>
            <w:noWrap/>
          </w:tcPr>
          <w:p w14:paraId="19A01E6A" w14:textId="77777777" w:rsidR="008C5360" w:rsidRPr="00F07D46" w:rsidRDefault="008C5360" w:rsidP="008C5360">
            <w:pPr>
              <w:rPr>
                <w:sz w:val="16"/>
                <w:szCs w:val="16"/>
              </w:rPr>
            </w:pPr>
            <w:r w:rsidRPr="00F07D46">
              <w:rPr>
                <w:sz w:val="16"/>
                <w:szCs w:val="16"/>
              </w:rPr>
              <w:t xml:space="preserve">Please remove the words "or co-hosted BSSID set" from the following sentence: "The membership is setup either with its associated EHT AP, or with any </w:t>
            </w:r>
            <w:proofErr w:type="spellStart"/>
            <w:r w:rsidRPr="00F07D46">
              <w:rPr>
                <w:sz w:val="16"/>
                <w:szCs w:val="16"/>
              </w:rPr>
              <w:t>nontransmitting</w:t>
            </w:r>
            <w:proofErr w:type="spellEnd"/>
            <w:r w:rsidRPr="00F07D46">
              <w:rPr>
                <w:sz w:val="16"/>
                <w:szCs w:val="16"/>
              </w:rPr>
              <w:t xml:space="preserve"> AP that belongs to the same multiple BSSID set or co-hosted BSSID set as the transmitting AP"</w:t>
            </w:r>
          </w:p>
        </w:tc>
        <w:tc>
          <w:tcPr>
            <w:tcW w:w="2610" w:type="dxa"/>
            <w:shd w:val="clear" w:color="auto" w:fill="auto"/>
          </w:tcPr>
          <w:p w14:paraId="223645A1" w14:textId="77777777" w:rsidR="009721C4" w:rsidRPr="007769FC" w:rsidRDefault="009721C4" w:rsidP="009721C4">
            <w:pPr>
              <w:rPr>
                <w:b/>
                <w:bCs/>
                <w:sz w:val="16"/>
                <w:szCs w:val="16"/>
              </w:rPr>
            </w:pPr>
            <w:r w:rsidRPr="007769FC">
              <w:rPr>
                <w:b/>
                <w:bCs/>
                <w:sz w:val="16"/>
                <w:szCs w:val="16"/>
              </w:rPr>
              <w:t>Revised</w:t>
            </w:r>
          </w:p>
          <w:p w14:paraId="171A07BC" w14:textId="77777777" w:rsidR="009721C4" w:rsidRDefault="009721C4" w:rsidP="009721C4">
            <w:pPr>
              <w:rPr>
                <w:sz w:val="16"/>
                <w:szCs w:val="16"/>
              </w:rPr>
            </w:pPr>
            <w:r>
              <w:rPr>
                <w:sz w:val="16"/>
                <w:szCs w:val="16"/>
              </w:rPr>
              <w:t>Agree in principle. There are some major text changes which reflect what the comment points out.</w:t>
            </w:r>
          </w:p>
          <w:p w14:paraId="71F15522" w14:textId="77777777" w:rsidR="001170C6" w:rsidRDefault="001170C6" w:rsidP="001170C6">
            <w:pPr>
              <w:rPr>
                <w:sz w:val="16"/>
                <w:szCs w:val="16"/>
              </w:rPr>
            </w:pPr>
          </w:p>
          <w:p w14:paraId="4A790322" w14:textId="6189FCF2" w:rsidR="008C5360" w:rsidRPr="00F07D46" w:rsidRDefault="001170C6" w:rsidP="001170C6">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EB75EA" w14:paraId="50465E84" w14:textId="77777777" w:rsidTr="009721C4">
        <w:trPr>
          <w:trHeight w:val="220"/>
          <w:jc w:val="center"/>
        </w:trPr>
        <w:tc>
          <w:tcPr>
            <w:tcW w:w="625" w:type="dxa"/>
            <w:shd w:val="clear" w:color="auto" w:fill="auto"/>
            <w:noWrap/>
          </w:tcPr>
          <w:p w14:paraId="5F59C650" w14:textId="504030B2" w:rsidR="008C5360" w:rsidRPr="00CE37A2" w:rsidRDefault="008C5360" w:rsidP="008C5360">
            <w:pPr>
              <w:rPr>
                <w:sz w:val="16"/>
                <w:szCs w:val="16"/>
              </w:rPr>
            </w:pPr>
            <w:r w:rsidRPr="00CE37A2">
              <w:rPr>
                <w:sz w:val="16"/>
                <w:szCs w:val="16"/>
              </w:rPr>
              <w:t>16143</w:t>
            </w:r>
          </w:p>
        </w:tc>
        <w:tc>
          <w:tcPr>
            <w:tcW w:w="1080" w:type="dxa"/>
          </w:tcPr>
          <w:p w14:paraId="1219DA1C" w14:textId="4998FA07" w:rsidR="008C5360" w:rsidRPr="00F07D46" w:rsidRDefault="008C5360" w:rsidP="008C5360">
            <w:pPr>
              <w:rPr>
                <w:sz w:val="16"/>
                <w:szCs w:val="16"/>
              </w:rPr>
            </w:pPr>
            <w:proofErr w:type="spellStart"/>
            <w:r w:rsidRPr="00F07D46">
              <w:rPr>
                <w:sz w:val="16"/>
                <w:szCs w:val="16"/>
              </w:rPr>
              <w:t>SunHee</w:t>
            </w:r>
            <w:proofErr w:type="spellEnd"/>
            <w:r w:rsidRPr="00F07D46">
              <w:rPr>
                <w:sz w:val="16"/>
                <w:szCs w:val="16"/>
              </w:rPr>
              <w:t xml:space="preserve"> Baek</w:t>
            </w:r>
          </w:p>
        </w:tc>
        <w:tc>
          <w:tcPr>
            <w:tcW w:w="720" w:type="dxa"/>
            <w:shd w:val="clear" w:color="auto" w:fill="auto"/>
            <w:noWrap/>
          </w:tcPr>
          <w:p w14:paraId="04D11EFF" w14:textId="0CBCA9ED" w:rsidR="008C5360" w:rsidRPr="00F07D46" w:rsidRDefault="008C5360" w:rsidP="008C5360">
            <w:pPr>
              <w:rPr>
                <w:sz w:val="16"/>
                <w:szCs w:val="16"/>
              </w:rPr>
            </w:pPr>
            <w:r w:rsidRPr="00F07D46">
              <w:rPr>
                <w:sz w:val="16"/>
                <w:szCs w:val="16"/>
              </w:rPr>
              <w:t>35.8.4</w:t>
            </w:r>
          </w:p>
        </w:tc>
        <w:tc>
          <w:tcPr>
            <w:tcW w:w="720" w:type="dxa"/>
          </w:tcPr>
          <w:p w14:paraId="659EC04D" w14:textId="3CCF923C" w:rsidR="008C5360" w:rsidRPr="00F07D46" w:rsidRDefault="008C5360" w:rsidP="008C5360">
            <w:pPr>
              <w:rPr>
                <w:sz w:val="16"/>
                <w:szCs w:val="16"/>
              </w:rPr>
            </w:pPr>
            <w:r w:rsidRPr="00F07D46">
              <w:rPr>
                <w:sz w:val="16"/>
                <w:szCs w:val="16"/>
              </w:rPr>
              <w:t>619.38</w:t>
            </w:r>
          </w:p>
        </w:tc>
        <w:tc>
          <w:tcPr>
            <w:tcW w:w="3690" w:type="dxa"/>
            <w:shd w:val="clear" w:color="auto" w:fill="auto"/>
            <w:noWrap/>
          </w:tcPr>
          <w:p w14:paraId="1644357F" w14:textId="0229D6ED" w:rsidR="008C5360" w:rsidRPr="00F07D46" w:rsidRDefault="008C5360" w:rsidP="008C5360">
            <w:pPr>
              <w:rPr>
                <w:sz w:val="16"/>
                <w:szCs w:val="16"/>
              </w:rPr>
            </w:pPr>
            <w:r w:rsidRPr="00F07D46">
              <w:rPr>
                <w:sz w:val="16"/>
                <w:szCs w:val="16"/>
              </w:rPr>
              <w:t>The term "transmitting AP" isn't official terms. "</w:t>
            </w:r>
            <w:proofErr w:type="gramStart"/>
            <w:r w:rsidRPr="00F07D46">
              <w:rPr>
                <w:sz w:val="16"/>
                <w:szCs w:val="16"/>
              </w:rPr>
              <w:t>transmitting</w:t>
            </w:r>
            <w:proofErr w:type="gramEnd"/>
            <w:r w:rsidRPr="00F07D46">
              <w:rPr>
                <w:sz w:val="16"/>
                <w:szCs w:val="16"/>
              </w:rPr>
              <w:t xml:space="preserve"> AP" is replaced to "AP corresponding to the transmitted BSSID".</w:t>
            </w:r>
          </w:p>
        </w:tc>
        <w:tc>
          <w:tcPr>
            <w:tcW w:w="1890" w:type="dxa"/>
            <w:shd w:val="clear" w:color="auto" w:fill="auto"/>
            <w:noWrap/>
          </w:tcPr>
          <w:p w14:paraId="51C515B6" w14:textId="1A26EE62" w:rsidR="008C5360" w:rsidRPr="00F07D46" w:rsidRDefault="008C5360" w:rsidP="008C5360">
            <w:pPr>
              <w:rPr>
                <w:sz w:val="16"/>
                <w:szCs w:val="16"/>
              </w:rPr>
            </w:pPr>
            <w:r w:rsidRPr="00F07D46">
              <w:rPr>
                <w:sz w:val="16"/>
                <w:szCs w:val="16"/>
              </w:rPr>
              <w:t>As in the comment</w:t>
            </w:r>
          </w:p>
        </w:tc>
        <w:tc>
          <w:tcPr>
            <w:tcW w:w="2610" w:type="dxa"/>
            <w:shd w:val="clear" w:color="auto" w:fill="auto"/>
          </w:tcPr>
          <w:p w14:paraId="1342F302" w14:textId="77777777" w:rsidR="009721C4" w:rsidRPr="007769FC" w:rsidRDefault="009721C4" w:rsidP="009721C4">
            <w:pPr>
              <w:rPr>
                <w:b/>
                <w:bCs/>
                <w:sz w:val="16"/>
                <w:szCs w:val="16"/>
              </w:rPr>
            </w:pPr>
            <w:r w:rsidRPr="007769FC">
              <w:rPr>
                <w:b/>
                <w:bCs/>
                <w:sz w:val="16"/>
                <w:szCs w:val="16"/>
              </w:rPr>
              <w:t>Revised</w:t>
            </w:r>
          </w:p>
          <w:p w14:paraId="0A714602" w14:textId="77777777" w:rsidR="009721C4" w:rsidRDefault="009721C4" w:rsidP="009721C4">
            <w:pPr>
              <w:rPr>
                <w:sz w:val="16"/>
                <w:szCs w:val="16"/>
              </w:rPr>
            </w:pPr>
            <w:r>
              <w:rPr>
                <w:sz w:val="16"/>
                <w:szCs w:val="16"/>
              </w:rPr>
              <w:t>Agree in principle. There are some major text changes which reflect what the comment points out.</w:t>
            </w:r>
          </w:p>
          <w:p w14:paraId="45FD06F6" w14:textId="77777777" w:rsidR="001170C6" w:rsidRDefault="001170C6" w:rsidP="001170C6">
            <w:pPr>
              <w:rPr>
                <w:sz w:val="16"/>
                <w:szCs w:val="16"/>
              </w:rPr>
            </w:pPr>
          </w:p>
          <w:p w14:paraId="10DED963" w14:textId="40EB492E" w:rsidR="008C5360" w:rsidRPr="00F07D46" w:rsidRDefault="001170C6" w:rsidP="001170C6">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EB75EA" w14:paraId="5D0D4231" w14:textId="77777777" w:rsidTr="009721C4">
        <w:trPr>
          <w:trHeight w:val="220"/>
          <w:jc w:val="center"/>
        </w:trPr>
        <w:tc>
          <w:tcPr>
            <w:tcW w:w="625" w:type="dxa"/>
            <w:shd w:val="clear" w:color="auto" w:fill="auto"/>
            <w:noWrap/>
          </w:tcPr>
          <w:p w14:paraId="66A16749" w14:textId="6293E67D" w:rsidR="008C5360" w:rsidRPr="00CE37A2" w:rsidRDefault="008C5360" w:rsidP="008C5360">
            <w:pPr>
              <w:rPr>
                <w:sz w:val="16"/>
                <w:szCs w:val="16"/>
              </w:rPr>
            </w:pPr>
            <w:r w:rsidRPr="002475EB">
              <w:rPr>
                <w:sz w:val="16"/>
                <w:szCs w:val="16"/>
              </w:rPr>
              <w:t>16144</w:t>
            </w:r>
          </w:p>
        </w:tc>
        <w:tc>
          <w:tcPr>
            <w:tcW w:w="1080" w:type="dxa"/>
          </w:tcPr>
          <w:p w14:paraId="59045653" w14:textId="5EFE45CA" w:rsidR="008C5360" w:rsidRPr="00F07D46" w:rsidRDefault="008C5360" w:rsidP="008C5360">
            <w:pPr>
              <w:rPr>
                <w:sz w:val="16"/>
                <w:szCs w:val="16"/>
              </w:rPr>
            </w:pPr>
            <w:proofErr w:type="spellStart"/>
            <w:r w:rsidRPr="00F07D46">
              <w:rPr>
                <w:sz w:val="16"/>
                <w:szCs w:val="16"/>
              </w:rPr>
              <w:t>SunHee</w:t>
            </w:r>
            <w:proofErr w:type="spellEnd"/>
            <w:r w:rsidRPr="00F07D46">
              <w:rPr>
                <w:sz w:val="16"/>
                <w:szCs w:val="16"/>
              </w:rPr>
              <w:t xml:space="preserve"> Baek</w:t>
            </w:r>
          </w:p>
        </w:tc>
        <w:tc>
          <w:tcPr>
            <w:tcW w:w="720" w:type="dxa"/>
            <w:shd w:val="clear" w:color="auto" w:fill="auto"/>
            <w:noWrap/>
          </w:tcPr>
          <w:p w14:paraId="1670A331" w14:textId="5BC8444D" w:rsidR="008C5360" w:rsidRPr="00F07D46" w:rsidRDefault="008C5360" w:rsidP="008C5360">
            <w:pPr>
              <w:rPr>
                <w:sz w:val="16"/>
                <w:szCs w:val="16"/>
              </w:rPr>
            </w:pPr>
            <w:r w:rsidRPr="00F07D46">
              <w:rPr>
                <w:sz w:val="16"/>
                <w:szCs w:val="16"/>
              </w:rPr>
              <w:t>35.8.4</w:t>
            </w:r>
          </w:p>
        </w:tc>
        <w:tc>
          <w:tcPr>
            <w:tcW w:w="720" w:type="dxa"/>
          </w:tcPr>
          <w:p w14:paraId="7A315DFF" w14:textId="2CF129B9" w:rsidR="008C5360" w:rsidRPr="00F07D46" w:rsidRDefault="008C5360" w:rsidP="008C5360">
            <w:pPr>
              <w:rPr>
                <w:sz w:val="16"/>
                <w:szCs w:val="16"/>
              </w:rPr>
            </w:pPr>
            <w:r w:rsidRPr="00F07D46">
              <w:rPr>
                <w:sz w:val="16"/>
                <w:szCs w:val="16"/>
              </w:rPr>
              <w:t>619.42</w:t>
            </w:r>
          </w:p>
        </w:tc>
        <w:tc>
          <w:tcPr>
            <w:tcW w:w="3690" w:type="dxa"/>
            <w:shd w:val="clear" w:color="auto" w:fill="auto"/>
            <w:noWrap/>
          </w:tcPr>
          <w:p w14:paraId="52EFFF9D" w14:textId="3ADA5953" w:rsidR="008C5360" w:rsidRPr="00F07D46" w:rsidRDefault="008C5360" w:rsidP="008C5360">
            <w:pPr>
              <w:rPr>
                <w:sz w:val="16"/>
                <w:szCs w:val="16"/>
              </w:rPr>
            </w:pPr>
            <w:r w:rsidRPr="00F07D46">
              <w:rPr>
                <w:sz w:val="16"/>
                <w:szCs w:val="16"/>
              </w:rPr>
              <w:t>The term "</w:t>
            </w:r>
            <w:proofErr w:type="spellStart"/>
            <w:r w:rsidRPr="00F07D46">
              <w:rPr>
                <w:sz w:val="16"/>
                <w:szCs w:val="16"/>
              </w:rPr>
              <w:t>nontransmitting</w:t>
            </w:r>
            <w:proofErr w:type="spellEnd"/>
            <w:r w:rsidRPr="00F07D46">
              <w:rPr>
                <w:sz w:val="16"/>
                <w:szCs w:val="16"/>
              </w:rPr>
              <w:t xml:space="preserve"> AP" isn't official term. "</w:t>
            </w:r>
            <w:proofErr w:type="spellStart"/>
            <w:proofErr w:type="gramStart"/>
            <w:r w:rsidRPr="00F07D46">
              <w:rPr>
                <w:sz w:val="16"/>
                <w:szCs w:val="16"/>
              </w:rPr>
              <w:t>nontransmitting</w:t>
            </w:r>
            <w:proofErr w:type="spellEnd"/>
            <w:proofErr w:type="gramEnd"/>
            <w:r w:rsidRPr="00F07D46">
              <w:rPr>
                <w:sz w:val="16"/>
                <w:szCs w:val="16"/>
              </w:rPr>
              <w:t xml:space="preserve"> AP" is replaced to "AP corresponding to the </w:t>
            </w:r>
            <w:proofErr w:type="spellStart"/>
            <w:r w:rsidRPr="00F07D46">
              <w:rPr>
                <w:sz w:val="16"/>
                <w:szCs w:val="16"/>
              </w:rPr>
              <w:t>nontransmitted</w:t>
            </w:r>
            <w:proofErr w:type="spellEnd"/>
            <w:r w:rsidRPr="00F07D46">
              <w:rPr>
                <w:sz w:val="16"/>
                <w:szCs w:val="16"/>
              </w:rPr>
              <w:t xml:space="preserve"> BSSID".</w:t>
            </w:r>
          </w:p>
        </w:tc>
        <w:tc>
          <w:tcPr>
            <w:tcW w:w="1890" w:type="dxa"/>
            <w:shd w:val="clear" w:color="auto" w:fill="auto"/>
            <w:noWrap/>
          </w:tcPr>
          <w:p w14:paraId="5C2E0D2A" w14:textId="65A1AB0E" w:rsidR="008C5360" w:rsidRPr="00F07D46" w:rsidRDefault="008C5360" w:rsidP="008C5360">
            <w:pPr>
              <w:rPr>
                <w:sz w:val="16"/>
                <w:szCs w:val="16"/>
              </w:rPr>
            </w:pPr>
            <w:r w:rsidRPr="00F07D46">
              <w:rPr>
                <w:sz w:val="16"/>
                <w:szCs w:val="16"/>
              </w:rPr>
              <w:t>As in the comment</w:t>
            </w:r>
          </w:p>
        </w:tc>
        <w:tc>
          <w:tcPr>
            <w:tcW w:w="2610" w:type="dxa"/>
            <w:shd w:val="clear" w:color="auto" w:fill="auto"/>
          </w:tcPr>
          <w:p w14:paraId="32B540CE" w14:textId="77777777" w:rsidR="009721C4" w:rsidRPr="007769FC" w:rsidRDefault="009721C4" w:rsidP="009721C4">
            <w:pPr>
              <w:rPr>
                <w:b/>
                <w:bCs/>
                <w:sz w:val="16"/>
                <w:szCs w:val="16"/>
              </w:rPr>
            </w:pPr>
            <w:r w:rsidRPr="007769FC">
              <w:rPr>
                <w:b/>
                <w:bCs/>
                <w:sz w:val="16"/>
                <w:szCs w:val="16"/>
              </w:rPr>
              <w:t>Revised</w:t>
            </w:r>
          </w:p>
          <w:p w14:paraId="7B4A8F58" w14:textId="7D7B2035" w:rsidR="001170C6" w:rsidRDefault="009721C4" w:rsidP="001170C6">
            <w:pPr>
              <w:rPr>
                <w:sz w:val="16"/>
                <w:szCs w:val="16"/>
              </w:rPr>
            </w:pPr>
            <w:r>
              <w:rPr>
                <w:sz w:val="16"/>
                <w:szCs w:val="16"/>
              </w:rPr>
              <w:t>Agree in principle. There are some major text changes which reflect what the comment points out.</w:t>
            </w:r>
          </w:p>
          <w:p w14:paraId="766A1C59" w14:textId="77777777" w:rsidR="001170C6" w:rsidRDefault="001170C6" w:rsidP="001170C6">
            <w:pPr>
              <w:rPr>
                <w:sz w:val="16"/>
                <w:szCs w:val="16"/>
              </w:rPr>
            </w:pPr>
          </w:p>
          <w:p w14:paraId="6DBBEA02" w14:textId="02855C86" w:rsidR="008C5360" w:rsidRPr="00F07D46" w:rsidRDefault="001170C6" w:rsidP="001170C6">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33073A" w14:paraId="3A99A42C" w14:textId="77777777" w:rsidTr="009721C4">
        <w:trPr>
          <w:trHeight w:val="220"/>
          <w:jc w:val="center"/>
        </w:trPr>
        <w:tc>
          <w:tcPr>
            <w:tcW w:w="625" w:type="dxa"/>
            <w:shd w:val="clear" w:color="auto" w:fill="auto"/>
            <w:noWrap/>
          </w:tcPr>
          <w:p w14:paraId="6BE21ABA" w14:textId="77777777" w:rsidR="008C5360" w:rsidRPr="00CE37A2" w:rsidRDefault="008C5360" w:rsidP="008C5360">
            <w:pPr>
              <w:rPr>
                <w:sz w:val="16"/>
                <w:szCs w:val="16"/>
              </w:rPr>
            </w:pPr>
            <w:r w:rsidRPr="00CE37A2">
              <w:rPr>
                <w:sz w:val="16"/>
                <w:szCs w:val="16"/>
              </w:rPr>
              <w:t>15848</w:t>
            </w:r>
          </w:p>
        </w:tc>
        <w:tc>
          <w:tcPr>
            <w:tcW w:w="1080" w:type="dxa"/>
            <w:shd w:val="clear" w:color="auto" w:fill="auto"/>
          </w:tcPr>
          <w:p w14:paraId="5C284E53" w14:textId="77777777" w:rsidR="008C5360" w:rsidRPr="00F07D46" w:rsidRDefault="008C5360" w:rsidP="008C5360">
            <w:pPr>
              <w:rPr>
                <w:sz w:val="16"/>
                <w:szCs w:val="16"/>
              </w:rPr>
            </w:pPr>
            <w:r>
              <w:rPr>
                <w:sz w:val="16"/>
                <w:szCs w:val="16"/>
              </w:rPr>
              <w:t>Chunyu Hu</w:t>
            </w:r>
          </w:p>
        </w:tc>
        <w:tc>
          <w:tcPr>
            <w:tcW w:w="720" w:type="dxa"/>
            <w:shd w:val="clear" w:color="auto" w:fill="auto"/>
            <w:noWrap/>
          </w:tcPr>
          <w:p w14:paraId="1151B0A1" w14:textId="77777777" w:rsidR="008C5360" w:rsidRPr="00F07D46" w:rsidRDefault="008C5360" w:rsidP="008C5360">
            <w:pPr>
              <w:rPr>
                <w:sz w:val="16"/>
                <w:szCs w:val="16"/>
              </w:rPr>
            </w:pPr>
            <w:r>
              <w:rPr>
                <w:sz w:val="16"/>
                <w:szCs w:val="16"/>
              </w:rPr>
              <w:t>9.4.2.199</w:t>
            </w:r>
          </w:p>
        </w:tc>
        <w:tc>
          <w:tcPr>
            <w:tcW w:w="720" w:type="dxa"/>
            <w:shd w:val="clear" w:color="auto" w:fill="auto"/>
          </w:tcPr>
          <w:p w14:paraId="05F1C83D" w14:textId="77777777" w:rsidR="008C5360" w:rsidRPr="00F07D46" w:rsidRDefault="008C5360" w:rsidP="008C5360">
            <w:pPr>
              <w:rPr>
                <w:sz w:val="16"/>
                <w:szCs w:val="16"/>
              </w:rPr>
            </w:pPr>
            <w:r>
              <w:rPr>
                <w:sz w:val="16"/>
                <w:szCs w:val="16"/>
              </w:rPr>
              <w:t>244.50</w:t>
            </w:r>
          </w:p>
        </w:tc>
        <w:tc>
          <w:tcPr>
            <w:tcW w:w="3690" w:type="dxa"/>
            <w:shd w:val="clear" w:color="auto" w:fill="auto"/>
            <w:noWrap/>
          </w:tcPr>
          <w:p w14:paraId="279B8508" w14:textId="77777777" w:rsidR="008C5360" w:rsidRPr="00F07D46" w:rsidRDefault="008C5360" w:rsidP="008C5360">
            <w:pPr>
              <w:rPr>
                <w:sz w:val="16"/>
                <w:szCs w:val="16"/>
              </w:rPr>
            </w:pPr>
            <w:r w:rsidRPr="0033073A">
              <w:rPr>
                <w:sz w:val="16"/>
                <w:szCs w:val="16"/>
              </w:rPr>
              <w:t>When the Restricted TWT Schedule Info has value 3, the schedule doesn't correspond to the transmitting AP, the Broadcast TWT ID needs to be re-interpreted otherwise there can be duplicated value.</w:t>
            </w:r>
          </w:p>
        </w:tc>
        <w:tc>
          <w:tcPr>
            <w:tcW w:w="1890" w:type="dxa"/>
            <w:shd w:val="clear" w:color="auto" w:fill="auto"/>
            <w:noWrap/>
          </w:tcPr>
          <w:p w14:paraId="144B5894" w14:textId="77777777" w:rsidR="008C5360" w:rsidRPr="00F07D46" w:rsidRDefault="008C5360" w:rsidP="008C5360">
            <w:pPr>
              <w:rPr>
                <w:sz w:val="16"/>
                <w:szCs w:val="16"/>
              </w:rPr>
            </w:pPr>
            <w:r w:rsidRPr="0033073A">
              <w:rPr>
                <w:sz w:val="16"/>
                <w:szCs w:val="16"/>
              </w:rPr>
              <w:t>As in comment.</w:t>
            </w:r>
          </w:p>
        </w:tc>
        <w:tc>
          <w:tcPr>
            <w:tcW w:w="2610" w:type="dxa"/>
            <w:shd w:val="clear" w:color="auto" w:fill="auto"/>
          </w:tcPr>
          <w:p w14:paraId="2991E2FC" w14:textId="5C04C17E" w:rsidR="008C5360" w:rsidRDefault="008C5360" w:rsidP="008C5360">
            <w:pPr>
              <w:rPr>
                <w:sz w:val="16"/>
                <w:szCs w:val="16"/>
              </w:rPr>
            </w:pPr>
            <w:r>
              <w:rPr>
                <w:b/>
                <w:bCs/>
                <w:sz w:val="16"/>
                <w:szCs w:val="16"/>
              </w:rPr>
              <w:t>Revised.</w:t>
            </w:r>
          </w:p>
          <w:p w14:paraId="6F2C939B" w14:textId="7D161AD4" w:rsidR="008C5360" w:rsidRDefault="008C5360" w:rsidP="008C5360">
            <w:pPr>
              <w:rPr>
                <w:sz w:val="16"/>
                <w:szCs w:val="16"/>
              </w:rPr>
            </w:pPr>
            <w:r>
              <w:rPr>
                <w:sz w:val="16"/>
                <w:szCs w:val="16"/>
              </w:rPr>
              <w:t>Agree in principle. Make 31 a reserved value and set to 31 in this case.</w:t>
            </w:r>
          </w:p>
          <w:p w14:paraId="0E3A0479" w14:textId="77777777" w:rsidR="008C5360" w:rsidRDefault="008C5360" w:rsidP="008C5360">
            <w:pPr>
              <w:rPr>
                <w:sz w:val="16"/>
                <w:szCs w:val="16"/>
              </w:rPr>
            </w:pPr>
          </w:p>
          <w:p w14:paraId="71BEAA56" w14:textId="642D9828" w:rsidR="008C5360" w:rsidRPr="0033073A"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#15848.</w:t>
            </w:r>
          </w:p>
        </w:tc>
      </w:tr>
      <w:tr w:rsidR="008C5360" w:rsidRPr="00EB75EA" w14:paraId="676B8A13" w14:textId="77777777" w:rsidTr="009721C4">
        <w:trPr>
          <w:trHeight w:val="220"/>
          <w:jc w:val="center"/>
        </w:trPr>
        <w:tc>
          <w:tcPr>
            <w:tcW w:w="625" w:type="dxa"/>
            <w:shd w:val="clear" w:color="auto" w:fill="auto"/>
            <w:noWrap/>
          </w:tcPr>
          <w:p w14:paraId="1893C0FF" w14:textId="10120DBD" w:rsidR="008C5360" w:rsidRPr="00CE37A2" w:rsidRDefault="008C5360" w:rsidP="008C5360">
            <w:pPr>
              <w:rPr>
                <w:sz w:val="16"/>
                <w:szCs w:val="16"/>
              </w:rPr>
            </w:pPr>
            <w:r w:rsidRPr="00CE37A2">
              <w:rPr>
                <w:sz w:val="16"/>
                <w:szCs w:val="16"/>
              </w:rPr>
              <w:t>15841</w:t>
            </w:r>
          </w:p>
        </w:tc>
        <w:tc>
          <w:tcPr>
            <w:tcW w:w="1080" w:type="dxa"/>
            <w:shd w:val="clear" w:color="auto" w:fill="auto"/>
          </w:tcPr>
          <w:p w14:paraId="775FC801" w14:textId="1FA5BDF0" w:rsidR="008C5360" w:rsidRPr="00F07D46" w:rsidRDefault="008C5360" w:rsidP="008C5360">
            <w:pPr>
              <w:rPr>
                <w:sz w:val="16"/>
                <w:szCs w:val="16"/>
              </w:rPr>
            </w:pPr>
            <w:r w:rsidRPr="00F07D46">
              <w:rPr>
                <w:sz w:val="16"/>
                <w:szCs w:val="16"/>
              </w:rPr>
              <w:t>Muhammad Kumail Haider</w:t>
            </w:r>
          </w:p>
        </w:tc>
        <w:tc>
          <w:tcPr>
            <w:tcW w:w="720" w:type="dxa"/>
            <w:shd w:val="clear" w:color="auto" w:fill="auto"/>
            <w:noWrap/>
          </w:tcPr>
          <w:p w14:paraId="3088D89B" w14:textId="34747575" w:rsidR="008C5360" w:rsidRPr="00F07D46" w:rsidRDefault="008C5360" w:rsidP="008C5360">
            <w:pPr>
              <w:rPr>
                <w:sz w:val="16"/>
                <w:szCs w:val="16"/>
              </w:rPr>
            </w:pPr>
            <w:r w:rsidRPr="00F07D46">
              <w:rPr>
                <w:sz w:val="16"/>
                <w:szCs w:val="16"/>
              </w:rPr>
              <w:t>35.8.4</w:t>
            </w:r>
          </w:p>
        </w:tc>
        <w:tc>
          <w:tcPr>
            <w:tcW w:w="720" w:type="dxa"/>
            <w:shd w:val="clear" w:color="auto" w:fill="auto"/>
          </w:tcPr>
          <w:p w14:paraId="0CEA9119" w14:textId="72CAD81A" w:rsidR="008C5360" w:rsidRPr="00F07D46" w:rsidRDefault="008C5360" w:rsidP="008C5360">
            <w:pPr>
              <w:rPr>
                <w:sz w:val="16"/>
                <w:szCs w:val="16"/>
              </w:rPr>
            </w:pPr>
            <w:r w:rsidRPr="00F07D46">
              <w:rPr>
                <w:sz w:val="16"/>
                <w:szCs w:val="16"/>
              </w:rPr>
              <w:t>619.24</w:t>
            </w:r>
          </w:p>
        </w:tc>
        <w:tc>
          <w:tcPr>
            <w:tcW w:w="3690" w:type="dxa"/>
            <w:shd w:val="clear" w:color="auto" w:fill="auto"/>
            <w:noWrap/>
          </w:tcPr>
          <w:p w14:paraId="1DCD16F2" w14:textId="6AD14C0A" w:rsidR="008C5360" w:rsidRPr="00F07D46" w:rsidRDefault="008C5360" w:rsidP="008C5360">
            <w:pPr>
              <w:rPr>
                <w:sz w:val="16"/>
                <w:szCs w:val="16"/>
              </w:rPr>
            </w:pPr>
            <w:r w:rsidRPr="00F07D46">
              <w:rPr>
                <w:sz w:val="16"/>
                <w:szCs w:val="16"/>
              </w:rPr>
              <w:t xml:space="preserve">Subclause 11.1.3.8.4 doesn't fully cover the case for the transmitted BSSID as there is a new additional change as specified in the third bullet at L42. Fix the last </w:t>
            </w:r>
            <w:proofErr w:type="spellStart"/>
            <w:r w:rsidRPr="00F07D46">
              <w:rPr>
                <w:sz w:val="16"/>
                <w:szCs w:val="16"/>
              </w:rPr>
              <w:t>setence</w:t>
            </w:r>
            <w:proofErr w:type="spellEnd"/>
            <w:r w:rsidRPr="00F07D46">
              <w:rPr>
                <w:sz w:val="16"/>
                <w:szCs w:val="16"/>
              </w:rPr>
              <w:t xml:space="preserve"> to reflect so.</w:t>
            </w:r>
          </w:p>
        </w:tc>
        <w:tc>
          <w:tcPr>
            <w:tcW w:w="1890" w:type="dxa"/>
            <w:shd w:val="clear" w:color="auto" w:fill="auto"/>
            <w:noWrap/>
          </w:tcPr>
          <w:p w14:paraId="5FF5F17E" w14:textId="7A5EF95D" w:rsidR="008C5360" w:rsidRPr="00F07D46" w:rsidRDefault="008C5360" w:rsidP="008C5360">
            <w:pPr>
              <w:rPr>
                <w:sz w:val="16"/>
                <w:szCs w:val="16"/>
              </w:rPr>
            </w:pPr>
            <w:r w:rsidRPr="00F07D46">
              <w:rPr>
                <w:sz w:val="16"/>
                <w:szCs w:val="16"/>
              </w:rPr>
              <w:t>As in comment.</w:t>
            </w:r>
          </w:p>
        </w:tc>
        <w:tc>
          <w:tcPr>
            <w:tcW w:w="2610" w:type="dxa"/>
            <w:shd w:val="clear" w:color="auto" w:fill="auto"/>
          </w:tcPr>
          <w:p w14:paraId="28916DFB" w14:textId="77777777" w:rsidR="008C5360" w:rsidRDefault="008C5360" w:rsidP="008C5360">
            <w:pPr>
              <w:rPr>
                <w:sz w:val="16"/>
                <w:szCs w:val="16"/>
              </w:rPr>
            </w:pPr>
            <w:r w:rsidRPr="003C3370">
              <w:rPr>
                <w:b/>
                <w:bCs/>
                <w:sz w:val="16"/>
                <w:szCs w:val="16"/>
              </w:rPr>
              <w:t>Revised</w:t>
            </w:r>
            <w:r>
              <w:rPr>
                <w:b/>
                <w:bCs/>
                <w:sz w:val="16"/>
                <w:szCs w:val="16"/>
              </w:rPr>
              <w:t xml:space="preserve">. </w:t>
            </w:r>
          </w:p>
          <w:p w14:paraId="6E350023" w14:textId="77777777" w:rsidR="008C5360" w:rsidRDefault="008C5360" w:rsidP="008C5360">
            <w:pPr>
              <w:rPr>
                <w:sz w:val="16"/>
                <w:szCs w:val="16"/>
              </w:rPr>
            </w:pPr>
          </w:p>
          <w:p w14:paraId="4A7CDEEA" w14:textId="1967A6BE" w:rsidR="008C5360" w:rsidRDefault="008C5360" w:rsidP="008C5360">
            <w:pPr>
              <w:rPr>
                <w:sz w:val="16"/>
                <w:szCs w:val="16"/>
              </w:rPr>
            </w:pPr>
            <w:r>
              <w:rPr>
                <w:sz w:val="16"/>
                <w:szCs w:val="16"/>
              </w:rPr>
              <w:t xml:space="preserve">See discussion. </w:t>
            </w:r>
          </w:p>
          <w:p w14:paraId="6863E878" w14:textId="77777777" w:rsidR="008C5360" w:rsidRDefault="008C5360" w:rsidP="008C5360">
            <w:pPr>
              <w:rPr>
                <w:sz w:val="16"/>
                <w:szCs w:val="16"/>
              </w:rPr>
            </w:pPr>
          </w:p>
          <w:p w14:paraId="793E55B9" w14:textId="789FE04E" w:rsidR="008C5360" w:rsidRPr="005E221E" w:rsidRDefault="008C5360" w:rsidP="008C5360">
            <w:pPr>
              <w:rPr>
                <w:b/>
                <w:bCs/>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F07D46" w14:paraId="56370A39" w14:textId="77777777" w:rsidTr="009721C4">
        <w:trPr>
          <w:trHeight w:val="220"/>
          <w:jc w:val="center"/>
        </w:trPr>
        <w:tc>
          <w:tcPr>
            <w:tcW w:w="625" w:type="dxa"/>
            <w:shd w:val="clear" w:color="auto" w:fill="auto"/>
            <w:noWrap/>
          </w:tcPr>
          <w:p w14:paraId="0E675EDF" w14:textId="77777777" w:rsidR="008C5360" w:rsidRPr="00CE37A2" w:rsidRDefault="008C5360" w:rsidP="008C5360">
            <w:pPr>
              <w:rPr>
                <w:sz w:val="16"/>
                <w:szCs w:val="16"/>
              </w:rPr>
            </w:pPr>
            <w:r w:rsidRPr="00CE37A2">
              <w:rPr>
                <w:sz w:val="16"/>
                <w:szCs w:val="16"/>
              </w:rPr>
              <w:t>16066</w:t>
            </w:r>
          </w:p>
        </w:tc>
        <w:tc>
          <w:tcPr>
            <w:tcW w:w="1080" w:type="dxa"/>
            <w:shd w:val="clear" w:color="auto" w:fill="auto"/>
          </w:tcPr>
          <w:p w14:paraId="2EAF4F47" w14:textId="77777777" w:rsidR="008C5360" w:rsidRPr="00F07D46" w:rsidRDefault="008C5360" w:rsidP="008C5360">
            <w:pPr>
              <w:rPr>
                <w:sz w:val="16"/>
                <w:szCs w:val="16"/>
              </w:rPr>
            </w:pPr>
            <w:r w:rsidRPr="00F07D46">
              <w:rPr>
                <w:sz w:val="16"/>
                <w:szCs w:val="16"/>
              </w:rPr>
              <w:t>Binita Gupta</w:t>
            </w:r>
          </w:p>
        </w:tc>
        <w:tc>
          <w:tcPr>
            <w:tcW w:w="720" w:type="dxa"/>
            <w:shd w:val="clear" w:color="auto" w:fill="auto"/>
            <w:noWrap/>
          </w:tcPr>
          <w:p w14:paraId="16812E76" w14:textId="77777777" w:rsidR="008C5360" w:rsidRPr="00F07D46" w:rsidRDefault="008C5360" w:rsidP="008C5360">
            <w:pPr>
              <w:rPr>
                <w:sz w:val="16"/>
                <w:szCs w:val="16"/>
              </w:rPr>
            </w:pPr>
            <w:r w:rsidRPr="00F07D46">
              <w:rPr>
                <w:sz w:val="16"/>
                <w:szCs w:val="16"/>
              </w:rPr>
              <w:t>35.8.4</w:t>
            </w:r>
          </w:p>
        </w:tc>
        <w:tc>
          <w:tcPr>
            <w:tcW w:w="720" w:type="dxa"/>
            <w:shd w:val="clear" w:color="auto" w:fill="auto"/>
          </w:tcPr>
          <w:p w14:paraId="74E02C45" w14:textId="77777777" w:rsidR="008C5360" w:rsidRPr="00F07D46" w:rsidRDefault="008C5360" w:rsidP="008C5360">
            <w:pPr>
              <w:rPr>
                <w:sz w:val="16"/>
                <w:szCs w:val="16"/>
              </w:rPr>
            </w:pPr>
            <w:r w:rsidRPr="00F07D46">
              <w:rPr>
                <w:sz w:val="16"/>
                <w:szCs w:val="16"/>
              </w:rPr>
              <w:t>619.17</w:t>
            </w:r>
          </w:p>
        </w:tc>
        <w:tc>
          <w:tcPr>
            <w:tcW w:w="3690" w:type="dxa"/>
            <w:shd w:val="clear" w:color="auto" w:fill="auto"/>
            <w:noWrap/>
          </w:tcPr>
          <w:p w14:paraId="570F573D" w14:textId="77777777" w:rsidR="008C5360" w:rsidRPr="00F07D46" w:rsidRDefault="008C5360" w:rsidP="008C5360">
            <w:pPr>
              <w:rPr>
                <w:sz w:val="16"/>
                <w:szCs w:val="16"/>
              </w:rPr>
            </w:pPr>
            <w:r w:rsidRPr="00F07D46">
              <w:rPr>
                <w:sz w:val="16"/>
                <w:szCs w:val="16"/>
              </w:rPr>
              <w:t xml:space="preserve">The first paragraph in 35.8.4 needs to be revised to account for different cases - 1) the EHT AP is not in a multiple BSSID set, or </w:t>
            </w:r>
            <w:proofErr w:type="gramStart"/>
            <w:r w:rsidRPr="00F07D46">
              <w:rPr>
                <w:sz w:val="16"/>
                <w:szCs w:val="16"/>
              </w:rPr>
              <w:t>2)the</w:t>
            </w:r>
            <w:proofErr w:type="gramEnd"/>
            <w:r w:rsidRPr="00F07D46">
              <w:rPr>
                <w:sz w:val="16"/>
                <w:szCs w:val="16"/>
              </w:rPr>
              <w:t xml:space="preserve"> EHT AP is a transmitted BSSID of the multiple BSSID set or 3) the EHT AP is a </w:t>
            </w:r>
            <w:proofErr w:type="spellStart"/>
            <w:r w:rsidRPr="00F07D46">
              <w:rPr>
                <w:sz w:val="16"/>
                <w:szCs w:val="16"/>
              </w:rPr>
              <w:t>Nontransmitted</w:t>
            </w:r>
            <w:proofErr w:type="spellEnd"/>
            <w:r w:rsidRPr="00F07D46">
              <w:rPr>
                <w:sz w:val="16"/>
                <w:szCs w:val="16"/>
              </w:rPr>
              <w:t xml:space="preserve"> BSSID of the multiple BSSID set. 4) EHT AP is a co-hosted BSSID. Define how R-TWT schedules can be advertised for each of these cases.</w:t>
            </w:r>
          </w:p>
        </w:tc>
        <w:tc>
          <w:tcPr>
            <w:tcW w:w="1890" w:type="dxa"/>
            <w:shd w:val="clear" w:color="auto" w:fill="auto"/>
            <w:noWrap/>
          </w:tcPr>
          <w:p w14:paraId="0292A8E3" w14:textId="77777777" w:rsidR="008C5360" w:rsidRPr="00F07D46" w:rsidRDefault="008C5360" w:rsidP="008C5360">
            <w:pPr>
              <w:rPr>
                <w:sz w:val="16"/>
                <w:szCs w:val="16"/>
              </w:rPr>
            </w:pPr>
            <w:r w:rsidRPr="00F07D46">
              <w:rPr>
                <w:sz w:val="16"/>
                <w:szCs w:val="16"/>
              </w:rPr>
              <w:t>Revise the paragraph as per the comment to capture requirements for R-TWT schedule announcement for the cases mentioned.</w:t>
            </w:r>
          </w:p>
        </w:tc>
        <w:tc>
          <w:tcPr>
            <w:tcW w:w="2610" w:type="dxa"/>
            <w:shd w:val="clear" w:color="auto" w:fill="auto"/>
          </w:tcPr>
          <w:p w14:paraId="4F65CB41" w14:textId="77777777" w:rsidR="008C5360" w:rsidRPr="007769FC" w:rsidRDefault="008C5360" w:rsidP="008C5360">
            <w:pPr>
              <w:rPr>
                <w:b/>
                <w:bCs/>
                <w:sz w:val="16"/>
                <w:szCs w:val="16"/>
              </w:rPr>
            </w:pPr>
            <w:r w:rsidRPr="007769FC">
              <w:rPr>
                <w:b/>
                <w:bCs/>
                <w:sz w:val="16"/>
                <w:szCs w:val="16"/>
              </w:rPr>
              <w:t>Revised</w:t>
            </w:r>
          </w:p>
          <w:p w14:paraId="0F335EB3" w14:textId="77777777" w:rsidR="008C5360" w:rsidRDefault="008C5360" w:rsidP="008C5360">
            <w:pPr>
              <w:rPr>
                <w:sz w:val="16"/>
                <w:szCs w:val="16"/>
              </w:rPr>
            </w:pPr>
          </w:p>
          <w:p w14:paraId="064F4A55" w14:textId="77777777" w:rsidR="008C5360" w:rsidRDefault="008C5360" w:rsidP="008C5360">
            <w:pPr>
              <w:rPr>
                <w:sz w:val="16"/>
                <w:szCs w:val="16"/>
              </w:rPr>
            </w:pPr>
            <w:r>
              <w:rPr>
                <w:sz w:val="16"/>
                <w:szCs w:val="16"/>
              </w:rPr>
              <w:t xml:space="preserve">See discussion. </w:t>
            </w:r>
          </w:p>
          <w:p w14:paraId="241CF77D" w14:textId="77777777" w:rsidR="008C5360" w:rsidRDefault="008C5360" w:rsidP="008C5360">
            <w:pPr>
              <w:rPr>
                <w:sz w:val="16"/>
                <w:szCs w:val="16"/>
              </w:rPr>
            </w:pPr>
          </w:p>
          <w:p w14:paraId="40C4BA97" w14:textId="7C20244B" w:rsidR="008C5360" w:rsidRPr="00F07D46"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#16066.</w:t>
            </w:r>
          </w:p>
        </w:tc>
      </w:tr>
      <w:tr w:rsidR="008C5360" w:rsidRPr="00EB75EA" w14:paraId="7C7C42AD" w14:textId="77777777" w:rsidTr="009721C4">
        <w:trPr>
          <w:trHeight w:val="220"/>
          <w:jc w:val="center"/>
        </w:trPr>
        <w:tc>
          <w:tcPr>
            <w:tcW w:w="625" w:type="dxa"/>
            <w:shd w:val="clear" w:color="auto" w:fill="auto"/>
            <w:noWrap/>
          </w:tcPr>
          <w:p w14:paraId="2D5659AE" w14:textId="062C1321" w:rsidR="008C5360" w:rsidRPr="00710E77" w:rsidRDefault="008C5360" w:rsidP="008C5360">
            <w:pPr>
              <w:rPr>
                <w:sz w:val="16"/>
                <w:szCs w:val="16"/>
              </w:rPr>
            </w:pPr>
            <w:r w:rsidRPr="00710E77">
              <w:rPr>
                <w:sz w:val="16"/>
                <w:szCs w:val="16"/>
              </w:rPr>
              <w:t>18255</w:t>
            </w:r>
          </w:p>
        </w:tc>
        <w:tc>
          <w:tcPr>
            <w:tcW w:w="1080" w:type="dxa"/>
            <w:shd w:val="clear" w:color="auto" w:fill="auto"/>
          </w:tcPr>
          <w:p w14:paraId="64BB2E0B" w14:textId="63E680B3" w:rsidR="008C5360" w:rsidRPr="00F07D46" w:rsidRDefault="008C5360" w:rsidP="008C5360">
            <w:pPr>
              <w:rPr>
                <w:sz w:val="16"/>
                <w:szCs w:val="16"/>
              </w:rPr>
            </w:pPr>
            <w:r w:rsidRPr="00F07D46">
              <w:rPr>
                <w:sz w:val="16"/>
                <w:szCs w:val="16"/>
              </w:rPr>
              <w:t>Li-Hsiang Sun</w:t>
            </w:r>
          </w:p>
        </w:tc>
        <w:tc>
          <w:tcPr>
            <w:tcW w:w="720" w:type="dxa"/>
            <w:shd w:val="clear" w:color="auto" w:fill="auto"/>
            <w:noWrap/>
          </w:tcPr>
          <w:p w14:paraId="7BE240EC" w14:textId="1CE43735" w:rsidR="008C5360" w:rsidRPr="00F07D46" w:rsidRDefault="008C5360" w:rsidP="008C5360">
            <w:pPr>
              <w:rPr>
                <w:sz w:val="16"/>
                <w:szCs w:val="16"/>
              </w:rPr>
            </w:pPr>
            <w:r w:rsidRPr="00F07D46">
              <w:rPr>
                <w:sz w:val="16"/>
                <w:szCs w:val="16"/>
              </w:rPr>
              <w:t>35.8.4</w:t>
            </w:r>
          </w:p>
        </w:tc>
        <w:tc>
          <w:tcPr>
            <w:tcW w:w="720" w:type="dxa"/>
            <w:shd w:val="clear" w:color="auto" w:fill="auto"/>
          </w:tcPr>
          <w:p w14:paraId="31E19146" w14:textId="7A26C078" w:rsidR="008C5360" w:rsidRPr="00F07D46" w:rsidRDefault="008C5360" w:rsidP="008C5360">
            <w:pPr>
              <w:rPr>
                <w:sz w:val="16"/>
                <w:szCs w:val="16"/>
              </w:rPr>
            </w:pPr>
            <w:r w:rsidRPr="00F07D46">
              <w:rPr>
                <w:sz w:val="16"/>
                <w:szCs w:val="16"/>
              </w:rPr>
              <w:t>619.42</w:t>
            </w:r>
          </w:p>
        </w:tc>
        <w:tc>
          <w:tcPr>
            <w:tcW w:w="3690" w:type="dxa"/>
            <w:shd w:val="clear" w:color="auto" w:fill="auto"/>
            <w:noWrap/>
          </w:tcPr>
          <w:p w14:paraId="358F07DE" w14:textId="3BB2C217" w:rsidR="008C5360" w:rsidRPr="00F07D46" w:rsidRDefault="008C5360" w:rsidP="008C5360">
            <w:pPr>
              <w:rPr>
                <w:sz w:val="16"/>
                <w:szCs w:val="16"/>
              </w:rPr>
            </w:pPr>
            <w:r w:rsidRPr="00F07D46">
              <w:rPr>
                <w:sz w:val="16"/>
                <w:szCs w:val="16"/>
              </w:rPr>
              <w:t xml:space="preserve">There should be a requirement that TWT element with </w:t>
            </w:r>
            <w:proofErr w:type="spellStart"/>
            <w:r w:rsidRPr="00F07D46">
              <w:rPr>
                <w:sz w:val="16"/>
                <w:szCs w:val="16"/>
              </w:rPr>
              <w:t>rTWT</w:t>
            </w:r>
            <w:proofErr w:type="spellEnd"/>
            <w:r w:rsidRPr="00F07D46">
              <w:rPr>
                <w:sz w:val="16"/>
                <w:szCs w:val="16"/>
              </w:rPr>
              <w:t xml:space="preserve"> Schedule Info set to 3 is not included in </w:t>
            </w:r>
            <w:proofErr w:type="spellStart"/>
            <w:r w:rsidRPr="00F07D46">
              <w:rPr>
                <w:sz w:val="16"/>
                <w:szCs w:val="16"/>
              </w:rPr>
              <w:t>nonTXBSSID</w:t>
            </w:r>
            <w:proofErr w:type="spellEnd"/>
            <w:r w:rsidRPr="00F07D46">
              <w:rPr>
                <w:sz w:val="16"/>
                <w:szCs w:val="16"/>
              </w:rPr>
              <w:t xml:space="preserve"> profile, and not subject to inheritance</w:t>
            </w:r>
          </w:p>
        </w:tc>
        <w:tc>
          <w:tcPr>
            <w:tcW w:w="1890" w:type="dxa"/>
            <w:shd w:val="clear" w:color="auto" w:fill="auto"/>
            <w:noWrap/>
          </w:tcPr>
          <w:p w14:paraId="4B2D9688" w14:textId="53CCC7FE" w:rsidR="008C5360" w:rsidRPr="00F07D46" w:rsidRDefault="008C5360" w:rsidP="008C5360">
            <w:pPr>
              <w:rPr>
                <w:sz w:val="16"/>
                <w:szCs w:val="16"/>
              </w:rPr>
            </w:pPr>
            <w:r w:rsidRPr="00F07D46">
              <w:rPr>
                <w:sz w:val="16"/>
                <w:szCs w:val="16"/>
              </w:rPr>
              <w:t>as in comment</w:t>
            </w:r>
          </w:p>
        </w:tc>
        <w:tc>
          <w:tcPr>
            <w:tcW w:w="2610" w:type="dxa"/>
            <w:shd w:val="clear" w:color="auto" w:fill="auto"/>
          </w:tcPr>
          <w:p w14:paraId="23CCF741" w14:textId="7DC9520C" w:rsidR="008C5360" w:rsidRPr="005E221E" w:rsidRDefault="008C5360" w:rsidP="008C5360">
            <w:pPr>
              <w:rPr>
                <w:b/>
                <w:bCs/>
                <w:sz w:val="16"/>
                <w:szCs w:val="16"/>
              </w:rPr>
            </w:pPr>
            <w:r w:rsidRPr="005E221E">
              <w:rPr>
                <w:b/>
                <w:bCs/>
                <w:sz w:val="16"/>
                <w:szCs w:val="16"/>
              </w:rPr>
              <w:t>Revised</w:t>
            </w:r>
          </w:p>
          <w:p w14:paraId="2AE36324" w14:textId="77777777" w:rsidR="008C5360" w:rsidRDefault="008C5360" w:rsidP="008C5360">
            <w:pPr>
              <w:rPr>
                <w:sz w:val="16"/>
                <w:szCs w:val="16"/>
              </w:rPr>
            </w:pPr>
            <w:r>
              <w:rPr>
                <w:sz w:val="16"/>
                <w:szCs w:val="16"/>
              </w:rPr>
              <w:t xml:space="preserve">Agree with principle. See discussion. </w:t>
            </w:r>
          </w:p>
          <w:p w14:paraId="21620E1B" w14:textId="77777777" w:rsidR="008C5360" w:rsidRDefault="008C5360" w:rsidP="008C5360">
            <w:pPr>
              <w:rPr>
                <w:sz w:val="16"/>
                <w:szCs w:val="16"/>
              </w:rPr>
            </w:pPr>
          </w:p>
          <w:p w14:paraId="2EF4B2CE" w14:textId="1480407F" w:rsidR="008C5360" w:rsidRPr="00F07D46"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#18255.</w:t>
            </w:r>
          </w:p>
        </w:tc>
      </w:tr>
      <w:tr w:rsidR="008C5360" w:rsidRPr="00115384" w14:paraId="5AEADAF6" w14:textId="77777777" w:rsidTr="009721C4">
        <w:trPr>
          <w:trHeight w:val="220"/>
          <w:jc w:val="center"/>
        </w:trPr>
        <w:tc>
          <w:tcPr>
            <w:tcW w:w="625" w:type="dxa"/>
            <w:shd w:val="clear" w:color="auto" w:fill="auto"/>
            <w:noWrap/>
          </w:tcPr>
          <w:p w14:paraId="51287B70" w14:textId="77777777" w:rsidR="008C5360" w:rsidRPr="00710E77" w:rsidRDefault="008C5360" w:rsidP="008C5360">
            <w:pPr>
              <w:rPr>
                <w:sz w:val="16"/>
                <w:szCs w:val="16"/>
              </w:rPr>
            </w:pPr>
            <w:r w:rsidRPr="00710E77">
              <w:rPr>
                <w:sz w:val="16"/>
                <w:szCs w:val="16"/>
              </w:rPr>
              <w:lastRenderedPageBreak/>
              <w:t>16669</w:t>
            </w:r>
          </w:p>
        </w:tc>
        <w:tc>
          <w:tcPr>
            <w:tcW w:w="1080" w:type="dxa"/>
            <w:shd w:val="clear" w:color="auto" w:fill="auto"/>
          </w:tcPr>
          <w:p w14:paraId="1914592C" w14:textId="77777777" w:rsidR="008C5360" w:rsidRPr="00F07D46" w:rsidRDefault="008C5360" w:rsidP="008C5360">
            <w:pPr>
              <w:rPr>
                <w:sz w:val="16"/>
                <w:szCs w:val="16"/>
              </w:rPr>
            </w:pPr>
            <w:proofErr w:type="spellStart"/>
            <w:r w:rsidRPr="00F07D46">
              <w:rPr>
                <w:sz w:val="16"/>
                <w:szCs w:val="16"/>
              </w:rPr>
              <w:t>Liwen</w:t>
            </w:r>
            <w:proofErr w:type="spellEnd"/>
            <w:r w:rsidRPr="00F07D46">
              <w:rPr>
                <w:sz w:val="16"/>
                <w:szCs w:val="16"/>
              </w:rPr>
              <w:t xml:space="preserve"> Chu</w:t>
            </w:r>
          </w:p>
        </w:tc>
        <w:tc>
          <w:tcPr>
            <w:tcW w:w="720" w:type="dxa"/>
            <w:shd w:val="clear" w:color="auto" w:fill="auto"/>
            <w:noWrap/>
          </w:tcPr>
          <w:p w14:paraId="3CADAC86" w14:textId="77777777" w:rsidR="008C5360" w:rsidRPr="00F07D46" w:rsidRDefault="008C5360" w:rsidP="008C5360">
            <w:pPr>
              <w:rPr>
                <w:sz w:val="16"/>
                <w:szCs w:val="16"/>
              </w:rPr>
            </w:pPr>
            <w:r w:rsidRPr="00F07D46">
              <w:rPr>
                <w:sz w:val="16"/>
                <w:szCs w:val="16"/>
              </w:rPr>
              <w:t>35.8.4</w:t>
            </w:r>
          </w:p>
        </w:tc>
        <w:tc>
          <w:tcPr>
            <w:tcW w:w="720" w:type="dxa"/>
            <w:shd w:val="clear" w:color="auto" w:fill="auto"/>
          </w:tcPr>
          <w:p w14:paraId="6DC06BB7" w14:textId="77777777" w:rsidR="008C5360" w:rsidRPr="00F07D46" w:rsidRDefault="008C5360" w:rsidP="008C5360">
            <w:pPr>
              <w:rPr>
                <w:sz w:val="16"/>
                <w:szCs w:val="16"/>
              </w:rPr>
            </w:pPr>
            <w:r w:rsidRPr="00F07D46">
              <w:rPr>
                <w:sz w:val="16"/>
                <w:szCs w:val="16"/>
              </w:rPr>
              <w:t>0.00</w:t>
            </w:r>
          </w:p>
        </w:tc>
        <w:tc>
          <w:tcPr>
            <w:tcW w:w="3690" w:type="dxa"/>
            <w:shd w:val="clear" w:color="auto" w:fill="auto"/>
            <w:noWrap/>
          </w:tcPr>
          <w:p w14:paraId="09F13FEC" w14:textId="77777777" w:rsidR="008C5360" w:rsidRPr="00F07D46" w:rsidRDefault="008C5360" w:rsidP="008C5360">
            <w:pPr>
              <w:rPr>
                <w:sz w:val="16"/>
                <w:szCs w:val="16"/>
              </w:rPr>
            </w:pPr>
            <w:r w:rsidRPr="00F07D46">
              <w:rPr>
                <w:sz w:val="16"/>
                <w:szCs w:val="16"/>
              </w:rPr>
              <w:t>since a transmitted BSSID AP or co-hosted AP transmits the non-idle R-TWT schedules of the other APs in the same multiple BSSID set or co-hosted AP set. The critical update of AP MLD and the AP that transmitted Beacon etc. should be changed accordingly.</w:t>
            </w:r>
          </w:p>
        </w:tc>
        <w:tc>
          <w:tcPr>
            <w:tcW w:w="1890" w:type="dxa"/>
            <w:shd w:val="clear" w:color="auto" w:fill="auto"/>
            <w:noWrap/>
          </w:tcPr>
          <w:p w14:paraId="072DFEB4" w14:textId="77777777" w:rsidR="008C5360" w:rsidRPr="00F07D46" w:rsidRDefault="008C5360" w:rsidP="008C5360">
            <w:pPr>
              <w:rPr>
                <w:sz w:val="16"/>
                <w:szCs w:val="16"/>
              </w:rPr>
            </w:pPr>
            <w:r w:rsidRPr="00F07D46">
              <w:rPr>
                <w:sz w:val="16"/>
                <w:szCs w:val="16"/>
              </w:rPr>
              <w:t xml:space="preserve">As </w:t>
            </w:r>
            <w:proofErr w:type="gramStart"/>
            <w:r w:rsidRPr="00F07D46">
              <w:rPr>
                <w:sz w:val="16"/>
                <w:szCs w:val="16"/>
              </w:rPr>
              <w:t>in  comment</w:t>
            </w:r>
            <w:proofErr w:type="gramEnd"/>
          </w:p>
        </w:tc>
        <w:tc>
          <w:tcPr>
            <w:tcW w:w="2610" w:type="dxa"/>
            <w:shd w:val="clear" w:color="auto" w:fill="auto"/>
          </w:tcPr>
          <w:p w14:paraId="0A90FB30" w14:textId="77777777" w:rsidR="008C5360" w:rsidRPr="00063E5D" w:rsidRDefault="008C5360" w:rsidP="008C5360">
            <w:pPr>
              <w:rPr>
                <w:b/>
                <w:bCs/>
                <w:sz w:val="16"/>
                <w:szCs w:val="16"/>
              </w:rPr>
            </w:pPr>
            <w:r>
              <w:rPr>
                <w:b/>
                <w:bCs/>
                <w:sz w:val="16"/>
                <w:szCs w:val="16"/>
              </w:rPr>
              <w:t>Revised.</w:t>
            </w:r>
          </w:p>
          <w:p w14:paraId="4BD03071" w14:textId="77777777" w:rsidR="008C5360" w:rsidRDefault="008C5360" w:rsidP="008C5360">
            <w:pPr>
              <w:rPr>
                <w:sz w:val="16"/>
                <w:szCs w:val="16"/>
              </w:rPr>
            </w:pPr>
          </w:p>
          <w:p w14:paraId="0CDF49FA" w14:textId="7CDA9796" w:rsidR="008C5360" w:rsidRDefault="008C5360" w:rsidP="008C5360">
            <w:pPr>
              <w:rPr>
                <w:sz w:val="16"/>
                <w:szCs w:val="16"/>
              </w:rPr>
            </w:pPr>
            <w:r>
              <w:rPr>
                <w:sz w:val="16"/>
                <w:szCs w:val="16"/>
              </w:rPr>
              <w:t>Agree in principle. Identified a few gaps (see more details in discussion).</w:t>
            </w:r>
          </w:p>
          <w:p w14:paraId="33AE22F1" w14:textId="77777777" w:rsidR="008C5360" w:rsidRDefault="008C5360" w:rsidP="008C5360">
            <w:pPr>
              <w:rPr>
                <w:sz w:val="16"/>
                <w:szCs w:val="16"/>
              </w:rPr>
            </w:pPr>
          </w:p>
          <w:p w14:paraId="6D25B703" w14:textId="32629317" w:rsidR="008C5360" w:rsidRPr="00115384" w:rsidRDefault="008C5360" w:rsidP="008C5360">
            <w:pPr>
              <w:rPr>
                <w:sz w:val="16"/>
                <w:szCs w:val="16"/>
              </w:rPr>
            </w:pPr>
            <w:proofErr w:type="spellStart"/>
            <w:r w:rsidRPr="00115384">
              <w:rPr>
                <w:b/>
                <w:bCs/>
                <w:sz w:val="16"/>
                <w:szCs w:val="16"/>
              </w:rPr>
              <w:t>TGbe</w:t>
            </w:r>
            <w:proofErr w:type="spellEnd"/>
            <w:r w:rsidRPr="00115384">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115384">
              <w:rPr>
                <w:b/>
                <w:bCs/>
                <w:sz w:val="16"/>
                <w:szCs w:val="16"/>
              </w:rPr>
              <w:t>tagged by #16669.</w:t>
            </w:r>
          </w:p>
        </w:tc>
      </w:tr>
      <w:tr w:rsidR="008C5360" w:rsidRPr="00F07D46" w14:paraId="0C70A28D" w14:textId="77777777" w:rsidTr="009721C4">
        <w:trPr>
          <w:trHeight w:val="220"/>
          <w:jc w:val="center"/>
        </w:trPr>
        <w:tc>
          <w:tcPr>
            <w:tcW w:w="625" w:type="dxa"/>
            <w:shd w:val="clear" w:color="auto" w:fill="auto"/>
            <w:noWrap/>
          </w:tcPr>
          <w:p w14:paraId="190E7311" w14:textId="77777777" w:rsidR="008C5360" w:rsidRPr="00710E77" w:rsidRDefault="008C5360" w:rsidP="008C5360">
            <w:pPr>
              <w:rPr>
                <w:sz w:val="16"/>
                <w:szCs w:val="16"/>
              </w:rPr>
            </w:pPr>
            <w:r w:rsidRPr="00710E77">
              <w:rPr>
                <w:sz w:val="16"/>
                <w:szCs w:val="16"/>
              </w:rPr>
              <w:t>15842</w:t>
            </w:r>
          </w:p>
        </w:tc>
        <w:tc>
          <w:tcPr>
            <w:tcW w:w="1080" w:type="dxa"/>
            <w:shd w:val="clear" w:color="auto" w:fill="auto"/>
          </w:tcPr>
          <w:p w14:paraId="5A611350" w14:textId="77777777" w:rsidR="008C5360" w:rsidRPr="00F07D46" w:rsidRDefault="008C5360" w:rsidP="008C5360">
            <w:pPr>
              <w:rPr>
                <w:sz w:val="16"/>
                <w:szCs w:val="16"/>
              </w:rPr>
            </w:pPr>
            <w:r w:rsidRPr="00F07D46">
              <w:rPr>
                <w:sz w:val="16"/>
                <w:szCs w:val="16"/>
              </w:rPr>
              <w:t>Muhammad Kumail Haider</w:t>
            </w:r>
          </w:p>
        </w:tc>
        <w:tc>
          <w:tcPr>
            <w:tcW w:w="720" w:type="dxa"/>
            <w:shd w:val="clear" w:color="auto" w:fill="auto"/>
            <w:noWrap/>
          </w:tcPr>
          <w:p w14:paraId="592ED07C" w14:textId="77777777" w:rsidR="008C5360" w:rsidRPr="00F07D46" w:rsidRDefault="008C5360" w:rsidP="008C5360">
            <w:pPr>
              <w:rPr>
                <w:sz w:val="16"/>
                <w:szCs w:val="16"/>
              </w:rPr>
            </w:pPr>
            <w:r w:rsidRPr="00F07D46">
              <w:rPr>
                <w:sz w:val="16"/>
                <w:szCs w:val="16"/>
              </w:rPr>
              <w:t>35.8.4</w:t>
            </w:r>
          </w:p>
        </w:tc>
        <w:tc>
          <w:tcPr>
            <w:tcW w:w="720" w:type="dxa"/>
            <w:shd w:val="clear" w:color="auto" w:fill="auto"/>
          </w:tcPr>
          <w:p w14:paraId="7400F884" w14:textId="77777777" w:rsidR="008C5360" w:rsidRPr="00F07D46" w:rsidRDefault="008C5360" w:rsidP="008C5360">
            <w:pPr>
              <w:rPr>
                <w:sz w:val="16"/>
                <w:szCs w:val="16"/>
              </w:rPr>
            </w:pPr>
            <w:r w:rsidRPr="00F07D46">
              <w:rPr>
                <w:sz w:val="16"/>
                <w:szCs w:val="16"/>
              </w:rPr>
              <w:t>619.44</w:t>
            </w:r>
          </w:p>
        </w:tc>
        <w:tc>
          <w:tcPr>
            <w:tcW w:w="3690" w:type="dxa"/>
            <w:shd w:val="clear" w:color="auto" w:fill="auto"/>
            <w:noWrap/>
          </w:tcPr>
          <w:p w14:paraId="644AC721" w14:textId="77777777" w:rsidR="008C5360" w:rsidRPr="00F07D46" w:rsidRDefault="008C5360" w:rsidP="008C5360">
            <w:pPr>
              <w:rPr>
                <w:sz w:val="16"/>
                <w:szCs w:val="16"/>
              </w:rPr>
            </w:pPr>
            <w:r w:rsidRPr="00F07D46">
              <w:rPr>
                <w:sz w:val="16"/>
                <w:szCs w:val="16"/>
              </w:rPr>
              <w:t>It's best to add an exemplary illustration/diagram of the announcement for the MBSS case to be clear.</w:t>
            </w:r>
          </w:p>
        </w:tc>
        <w:tc>
          <w:tcPr>
            <w:tcW w:w="1890" w:type="dxa"/>
            <w:shd w:val="clear" w:color="auto" w:fill="auto"/>
            <w:noWrap/>
          </w:tcPr>
          <w:p w14:paraId="23C61B7A" w14:textId="77777777" w:rsidR="008C5360" w:rsidRPr="00F07D46" w:rsidRDefault="008C5360" w:rsidP="008C5360">
            <w:pPr>
              <w:rPr>
                <w:sz w:val="16"/>
                <w:szCs w:val="16"/>
              </w:rPr>
            </w:pPr>
            <w:r w:rsidRPr="00F07D46">
              <w:rPr>
                <w:sz w:val="16"/>
                <w:szCs w:val="16"/>
              </w:rPr>
              <w:t>As in comment.</w:t>
            </w:r>
          </w:p>
        </w:tc>
        <w:tc>
          <w:tcPr>
            <w:tcW w:w="2610" w:type="dxa"/>
            <w:shd w:val="clear" w:color="auto" w:fill="auto"/>
          </w:tcPr>
          <w:p w14:paraId="7DDEFE3F" w14:textId="77777777" w:rsidR="008C5360" w:rsidRDefault="008C5360" w:rsidP="008C5360">
            <w:pPr>
              <w:rPr>
                <w:sz w:val="16"/>
                <w:szCs w:val="16"/>
              </w:rPr>
            </w:pPr>
            <w:r w:rsidRPr="00654237">
              <w:rPr>
                <w:b/>
                <w:bCs/>
                <w:sz w:val="16"/>
                <w:szCs w:val="16"/>
              </w:rPr>
              <w:t>Revised.</w:t>
            </w:r>
          </w:p>
          <w:p w14:paraId="789FA95D" w14:textId="2964B105" w:rsidR="008C5360" w:rsidRDefault="008C5360" w:rsidP="008C5360">
            <w:pPr>
              <w:rPr>
                <w:sz w:val="16"/>
                <w:szCs w:val="16"/>
              </w:rPr>
            </w:pPr>
            <w:r>
              <w:rPr>
                <w:sz w:val="16"/>
                <w:szCs w:val="16"/>
              </w:rPr>
              <w:t>Agree in principle.</w:t>
            </w:r>
          </w:p>
          <w:p w14:paraId="16BB8E6D" w14:textId="77777777" w:rsidR="008C5360" w:rsidRDefault="008C5360" w:rsidP="008C5360">
            <w:pPr>
              <w:rPr>
                <w:sz w:val="16"/>
                <w:szCs w:val="16"/>
              </w:rPr>
            </w:pPr>
          </w:p>
          <w:p w14:paraId="0218CCAC" w14:textId="5AFE3BD2" w:rsidR="008C5360" w:rsidRPr="005957D9"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F07D46" w14:paraId="7836F07A" w14:textId="77777777" w:rsidTr="009721C4">
        <w:trPr>
          <w:trHeight w:val="220"/>
          <w:jc w:val="center"/>
        </w:trPr>
        <w:tc>
          <w:tcPr>
            <w:tcW w:w="625" w:type="dxa"/>
            <w:shd w:val="clear" w:color="auto" w:fill="auto"/>
            <w:noWrap/>
          </w:tcPr>
          <w:p w14:paraId="5818BA50" w14:textId="77777777" w:rsidR="008C5360" w:rsidRPr="00710E77" w:rsidRDefault="008C5360" w:rsidP="008C5360">
            <w:pPr>
              <w:rPr>
                <w:sz w:val="16"/>
                <w:szCs w:val="16"/>
              </w:rPr>
            </w:pPr>
            <w:r w:rsidRPr="00710E77">
              <w:rPr>
                <w:sz w:val="16"/>
                <w:szCs w:val="16"/>
              </w:rPr>
              <w:t>16067</w:t>
            </w:r>
          </w:p>
        </w:tc>
        <w:tc>
          <w:tcPr>
            <w:tcW w:w="1080" w:type="dxa"/>
            <w:shd w:val="clear" w:color="auto" w:fill="auto"/>
          </w:tcPr>
          <w:p w14:paraId="47B07DA6" w14:textId="77777777" w:rsidR="008C5360" w:rsidRPr="00F07D46" w:rsidRDefault="008C5360" w:rsidP="008C5360">
            <w:pPr>
              <w:rPr>
                <w:sz w:val="16"/>
                <w:szCs w:val="16"/>
              </w:rPr>
            </w:pPr>
            <w:r w:rsidRPr="00F07D46">
              <w:rPr>
                <w:sz w:val="16"/>
                <w:szCs w:val="16"/>
              </w:rPr>
              <w:t>Binita Gupta</w:t>
            </w:r>
          </w:p>
        </w:tc>
        <w:tc>
          <w:tcPr>
            <w:tcW w:w="720" w:type="dxa"/>
            <w:shd w:val="clear" w:color="auto" w:fill="auto"/>
            <w:noWrap/>
          </w:tcPr>
          <w:p w14:paraId="58D117C1" w14:textId="77777777" w:rsidR="008C5360" w:rsidRPr="00F07D46" w:rsidRDefault="008C5360" w:rsidP="008C5360">
            <w:pPr>
              <w:rPr>
                <w:sz w:val="16"/>
                <w:szCs w:val="16"/>
              </w:rPr>
            </w:pPr>
            <w:r w:rsidRPr="00F07D46">
              <w:rPr>
                <w:sz w:val="16"/>
                <w:szCs w:val="16"/>
              </w:rPr>
              <w:t>35.8.4</w:t>
            </w:r>
          </w:p>
        </w:tc>
        <w:tc>
          <w:tcPr>
            <w:tcW w:w="720" w:type="dxa"/>
            <w:shd w:val="clear" w:color="auto" w:fill="auto"/>
          </w:tcPr>
          <w:p w14:paraId="688927C5" w14:textId="77777777" w:rsidR="008C5360" w:rsidRPr="00F07D46" w:rsidRDefault="008C5360" w:rsidP="008C5360">
            <w:pPr>
              <w:rPr>
                <w:sz w:val="16"/>
                <w:szCs w:val="16"/>
              </w:rPr>
            </w:pPr>
            <w:r w:rsidRPr="00F07D46">
              <w:rPr>
                <w:sz w:val="16"/>
                <w:szCs w:val="16"/>
              </w:rPr>
              <w:t>619.45</w:t>
            </w:r>
          </w:p>
        </w:tc>
        <w:tc>
          <w:tcPr>
            <w:tcW w:w="3690" w:type="dxa"/>
            <w:shd w:val="clear" w:color="auto" w:fill="auto"/>
            <w:noWrap/>
          </w:tcPr>
          <w:p w14:paraId="70C7968B" w14:textId="77777777" w:rsidR="008C5360" w:rsidRPr="00F07D46" w:rsidRDefault="008C5360" w:rsidP="008C5360">
            <w:pPr>
              <w:rPr>
                <w:sz w:val="16"/>
                <w:szCs w:val="16"/>
              </w:rPr>
            </w:pPr>
            <w:r w:rsidRPr="00F07D46">
              <w:rPr>
                <w:sz w:val="16"/>
                <w:szCs w:val="16"/>
              </w:rPr>
              <w:t xml:space="preserve">Would be good to add a Figure to show for clarity how R-TWT schedules for transmitted and </w:t>
            </w:r>
            <w:proofErr w:type="spellStart"/>
            <w:r w:rsidRPr="00F07D46">
              <w:rPr>
                <w:sz w:val="16"/>
                <w:szCs w:val="16"/>
              </w:rPr>
              <w:t>nontransmitted</w:t>
            </w:r>
            <w:proofErr w:type="spellEnd"/>
            <w:r w:rsidRPr="00F07D46">
              <w:rPr>
                <w:sz w:val="16"/>
                <w:szCs w:val="16"/>
              </w:rPr>
              <w:t xml:space="preserve"> BSSID APs are carried in a Beacon or Probe Response frame, similar to Figure 35-12a.</w:t>
            </w:r>
          </w:p>
        </w:tc>
        <w:tc>
          <w:tcPr>
            <w:tcW w:w="1890" w:type="dxa"/>
            <w:shd w:val="clear" w:color="auto" w:fill="auto"/>
            <w:noWrap/>
          </w:tcPr>
          <w:p w14:paraId="33E73481" w14:textId="77777777" w:rsidR="008C5360" w:rsidRPr="00F07D46" w:rsidRDefault="008C5360" w:rsidP="008C5360">
            <w:pPr>
              <w:rPr>
                <w:sz w:val="16"/>
                <w:szCs w:val="16"/>
              </w:rPr>
            </w:pPr>
            <w:r w:rsidRPr="00F07D46">
              <w:rPr>
                <w:sz w:val="16"/>
                <w:szCs w:val="16"/>
              </w:rPr>
              <w:t>As in comment.</w:t>
            </w:r>
          </w:p>
        </w:tc>
        <w:tc>
          <w:tcPr>
            <w:tcW w:w="2610" w:type="dxa"/>
            <w:shd w:val="clear" w:color="auto" w:fill="auto"/>
          </w:tcPr>
          <w:p w14:paraId="4C1E9E60" w14:textId="77777777" w:rsidR="008C5360" w:rsidRDefault="008C5360" w:rsidP="008C5360">
            <w:pPr>
              <w:rPr>
                <w:sz w:val="16"/>
                <w:szCs w:val="16"/>
              </w:rPr>
            </w:pPr>
            <w:r w:rsidRPr="00654237">
              <w:rPr>
                <w:b/>
                <w:bCs/>
                <w:sz w:val="16"/>
                <w:szCs w:val="16"/>
              </w:rPr>
              <w:t>Revised.</w:t>
            </w:r>
          </w:p>
          <w:p w14:paraId="582F9C39" w14:textId="77777777" w:rsidR="008C5360" w:rsidRDefault="008C5360" w:rsidP="008C5360">
            <w:pPr>
              <w:rPr>
                <w:sz w:val="16"/>
                <w:szCs w:val="16"/>
              </w:rPr>
            </w:pPr>
            <w:r>
              <w:rPr>
                <w:sz w:val="16"/>
                <w:szCs w:val="16"/>
              </w:rPr>
              <w:t>Agree in principle.</w:t>
            </w:r>
          </w:p>
          <w:p w14:paraId="3F23BDF9" w14:textId="77777777" w:rsidR="008C5360" w:rsidRDefault="008C5360" w:rsidP="008C5360">
            <w:pPr>
              <w:rPr>
                <w:sz w:val="16"/>
                <w:szCs w:val="16"/>
              </w:rPr>
            </w:pPr>
          </w:p>
          <w:p w14:paraId="47D602D1" w14:textId="3A993196" w:rsidR="008C5360" w:rsidRPr="00F07D46"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#16066.</w:t>
            </w:r>
          </w:p>
        </w:tc>
      </w:tr>
      <w:tr w:rsidR="008C5360" w:rsidRPr="00F07D46" w14:paraId="03792FFB" w14:textId="77777777" w:rsidTr="009721C4">
        <w:trPr>
          <w:trHeight w:val="220"/>
          <w:jc w:val="center"/>
        </w:trPr>
        <w:tc>
          <w:tcPr>
            <w:tcW w:w="625" w:type="dxa"/>
            <w:shd w:val="clear" w:color="auto" w:fill="auto"/>
            <w:noWrap/>
          </w:tcPr>
          <w:p w14:paraId="79DB81A0" w14:textId="77777777" w:rsidR="008C5360" w:rsidRPr="00710E77" w:rsidRDefault="008C5360" w:rsidP="008C5360">
            <w:pPr>
              <w:rPr>
                <w:sz w:val="16"/>
                <w:szCs w:val="16"/>
              </w:rPr>
            </w:pPr>
            <w:r w:rsidRPr="00710E77">
              <w:rPr>
                <w:sz w:val="16"/>
                <w:szCs w:val="16"/>
              </w:rPr>
              <w:t>16142</w:t>
            </w:r>
          </w:p>
        </w:tc>
        <w:tc>
          <w:tcPr>
            <w:tcW w:w="1080" w:type="dxa"/>
            <w:shd w:val="clear" w:color="auto" w:fill="auto"/>
          </w:tcPr>
          <w:p w14:paraId="7508C4E4" w14:textId="77777777" w:rsidR="008C5360" w:rsidRPr="00F07D46" w:rsidRDefault="008C5360" w:rsidP="008C5360">
            <w:pPr>
              <w:rPr>
                <w:sz w:val="16"/>
                <w:szCs w:val="16"/>
              </w:rPr>
            </w:pPr>
            <w:proofErr w:type="spellStart"/>
            <w:r w:rsidRPr="00F07D46">
              <w:rPr>
                <w:sz w:val="16"/>
                <w:szCs w:val="16"/>
              </w:rPr>
              <w:t>SunHee</w:t>
            </w:r>
            <w:proofErr w:type="spellEnd"/>
            <w:r w:rsidRPr="00F07D46">
              <w:rPr>
                <w:sz w:val="16"/>
                <w:szCs w:val="16"/>
              </w:rPr>
              <w:t xml:space="preserve"> Baek</w:t>
            </w:r>
          </w:p>
        </w:tc>
        <w:tc>
          <w:tcPr>
            <w:tcW w:w="720" w:type="dxa"/>
            <w:shd w:val="clear" w:color="auto" w:fill="auto"/>
            <w:noWrap/>
          </w:tcPr>
          <w:p w14:paraId="6C766313" w14:textId="77777777" w:rsidR="008C5360" w:rsidRPr="00F07D46" w:rsidRDefault="008C5360" w:rsidP="008C5360">
            <w:pPr>
              <w:rPr>
                <w:sz w:val="16"/>
                <w:szCs w:val="16"/>
              </w:rPr>
            </w:pPr>
            <w:r w:rsidRPr="00F07D46">
              <w:rPr>
                <w:sz w:val="16"/>
                <w:szCs w:val="16"/>
              </w:rPr>
              <w:t>35.8.4</w:t>
            </w:r>
          </w:p>
        </w:tc>
        <w:tc>
          <w:tcPr>
            <w:tcW w:w="720" w:type="dxa"/>
            <w:shd w:val="clear" w:color="auto" w:fill="auto"/>
          </w:tcPr>
          <w:p w14:paraId="14C3C0AC" w14:textId="77777777" w:rsidR="008C5360" w:rsidRPr="00F07D46" w:rsidRDefault="008C5360" w:rsidP="008C5360">
            <w:pPr>
              <w:rPr>
                <w:sz w:val="16"/>
                <w:szCs w:val="16"/>
              </w:rPr>
            </w:pPr>
            <w:r w:rsidRPr="00F07D46">
              <w:rPr>
                <w:sz w:val="16"/>
                <w:szCs w:val="16"/>
              </w:rPr>
              <w:t>619.22</w:t>
            </w:r>
          </w:p>
        </w:tc>
        <w:tc>
          <w:tcPr>
            <w:tcW w:w="3690" w:type="dxa"/>
            <w:shd w:val="clear" w:color="auto" w:fill="auto"/>
            <w:noWrap/>
          </w:tcPr>
          <w:p w14:paraId="34C34833" w14:textId="77777777" w:rsidR="008C5360" w:rsidRPr="00F07D46" w:rsidRDefault="008C5360" w:rsidP="008C5360">
            <w:pPr>
              <w:rPr>
                <w:sz w:val="16"/>
                <w:szCs w:val="16"/>
              </w:rPr>
            </w:pPr>
            <w:r w:rsidRPr="00F07D46">
              <w:rPr>
                <w:sz w:val="16"/>
                <w:szCs w:val="16"/>
              </w:rPr>
              <w:t xml:space="preserve">If an STA associate with an AP corresponding to the </w:t>
            </w:r>
            <w:proofErr w:type="spellStart"/>
            <w:r w:rsidRPr="00F07D46">
              <w:rPr>
                <w:sz w:val="16"/>
                <w:szCs w:val="16"/>
              </w:rPr>
              <w:t>nontransmitted</w:t>
            </w:r>
            <w:proofErr w:type="spellEnd"/>
            <w:r w:rsidRPr="00F07D46">
              <w:rPr>
                <w:sz w:val="16"/>
                <w:szCs w:val="16"/>
              </w:rPr>
              <w:t xml:space="preserve"> BSSID and receives a Beacon frame including all R-TWT schedules from an AP corresponding to the transmitted BSSID, then how does the STA distinguish the R-TWT schedules for the associated AP among the other R-TWT schedules with Restricted TWT Schedule Info subfield equal to 3?</w:t>
            </w:r>
          </w:p>
        </w:tc>
        <w:tc>
          <w:tcPr>
            <w:tcW w:w="1890" w:type="dxa"/>
            <w:shd w:val="clear" w:color="auto" w:fill="auto"/>
            <w:noWrap/>
          </w:tcPr>
          <w:p w14:paraId="42B58B78" w14:textId="77777777" w:rsidR="008C5360" w:rsidRPr="00F07D46" w:rsidRDefault="008C5360" w:rsidP="008C5360">
            <w:pPr>
              <w:rPr>
                <w:sz w:val="16"/>
                <w:szCs w:val="16"/>
              </w:rPr>
            </w:pPr>
            <w:r w:rsidRPr="00F07D46">
              <w:rPr>
                <w:sz w:val="16"/>
                <w:szCs w:val="16"/>
              </w:rPr>
              <w:t>Please clarify this case.</w:t>
            </w:r>
          </w:p>
        </w:tc>
        <w:tc>
          <w:tcPr>
            <w:tcW w:w="2610" w:type="dxa"/>
            <w:shd w:val="clear" w:color="auto" w:fill="auto"/>
          </w:tcPr>
          <w:p w14:paraId="49B4443F" w14:textId="77777777" w:rsidR="008C5360" w:rsidRDefault="008C5360" w:rsidP="008C5360">
            <w:pPr>
              <w:rPr>
                <w:sz w:val="16"/>
                <w:szCs w:val="16"/>
              </w:rPr>
            </w:pPr>
            <w:r>
              <w:rPr>
                <w:b/>
                <w:bCs/>
                <w:sz w:val="16"/>
                <w:szCs w:val="16"/>
              </w:rPr>
              <w:t>Revised.</w:t>
            </w:r>
          </w:p>
          <w:p w14:paraId="23AB13EF" w14:textId="77777777" w:rsidR="008C5360" w:rsidRDefault="008C5360" w:rsidP="008C5360">
            <w:pPr>
              <w:rPr>
                <w:sz w:val="16"/>
                <w:szCs w:val="16"/>
              </w:rPr>
            </w:pPr>
            <w:r>
              <w:rPr>
                <w:sz w:val="16"/>
                <w:szCs w:val="16"/>
              </w:rPr>
              <w:t xml:space="preserve">The STA associated with the AP corresponding to a </w:t>
            </w:r>
            <w:proofErr w:type="spellStart"/>
            <w:r>
              <w:rPr>
                <w:sz w:val="16"/>
                <w:szCs w:val="16"/>
              </w:rPr>
              <w:t>nontransmitted</w:t>
            </w:r>
            <w:proofErr w:type="spellEnd"/>
            <w:r>
              <w:rPr>
                <w:sz w:val="16"/>
                <w:szCs w:val="16"/>
              </w:rPr>
              <w:t xml:space="preserve"> BSSID still has to parse the </w:t>
            </w:r>
            <w:proofErr w:type="spellStart"/>
            <w:r>
              <w:rPr>
                <w:sz w:val="16"/>
                <w:szCs w:val="16"/>
              </w:rPr>
              <w:t>nontransmitted</w:t>
            </w:r>
            <w:proofErr w:type="spellEnd"/>
            <w:r>
              <w:rPr>
                <w:sz w:val="16"/>
                <w:szCs w:val="16"/>
              </w:rPr>
              <w:t xml:space="preserve"> BSSID profile in the multiple BSSID element to retrieve the schedule info as in the baseline for purpose of membership setup. The changes made for CID 15841 etc. further clarifies this. </w:t>
            </w:r>
          </w:p>
          <w:p w14:paraId="752872A4" w14:textId="77777777" w:rsidR="008C5360" w:rsidRDefault="008C5360" w:rsidP="008C5360">
            <w:pPr>
              <w:rPr>
                <w:sz w:val="16"/>
                <w:szCs w:val="16"/>
              </w:rPr>
            </w:pPr>
          </w:p>
          <w:p w14:paraId="70302E9D" w14:textId="5F34D30D" w:rsidR="008C5360" w:rsidRPr="00F07D46"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F07D46" w14:paraId="0F450CAD" w14:textId="77777777" w:rsidTr="009721C4">
        <w:trPr>
          <w:trHeight w:val="220"/>
          <w:jc w:val="center"/>
        </w:trPr>
        <w:tc>
          <w:tcPr>
            <w:tcW w:w="625" w:type="dxa"/>
            <w:shd w:val="clear" w:color="auto" w:fill="auto"/>
            <w:noWrap/>
          </w:tcPr>
          <w:p w14:paraId="5B3255DF" w14:textId="77777777" w:rsidR="008C5360" w:rsidRPr="00710E77" w:rsidRDefault="008C5360" w:rsidP="008C5360">
            <w:pPr>
              <w:rPr>
                <w:sz w:val="16"/>
                <w:szCs w:val="16"/>
              </w:rPr>
            </w:pPr>
            <w:r w:rsidRPr="00710E77">
              <w:rPr>
                <w:sz w:val="16"/>
                <w:szCs w:val="16"/>
              </w:rPr>
              <w:t>16115</w:t>
            </w:r>
          </w:p>
        </w:tc>
        <w:tc>
          <w:tcPr>
            <w:tcW w:w="1080" w:type="dxa"/>
            <w:shd w:val="clear" w:color="auto" w:fill="auto"/>
          </w:tcPr>
          <w:p w14:paraId="351533DD" w14:textId="77777777" w:rsidR="008C5360" w:rsidRPr="00F07D46" w:rsidRDefault="008C5360" w:rsidP="008C5360">
            <w:pPr>
              <w:rPr>
                <w:sz w:val="16"/>
                <w:szCs w:val="16"/>
              </w:rPr>
            </w:pPr>
            <w:proofErr w:type="spellStart"/>
            <w:r w:rsidRPr="00F07D46">
              <w:rPr>
                <w:sz w:val="16"/>
                <w:szCs w:val="16"/>
              </w:rPr>
              <w:t>Insun</w:t>
            </w:r>
            <w:proofErr w:type="spellEnd"/>
            <w:r w:rsidRPr="00F07D46">
              <w:rPr>
                <w:sz w:val="16"/>
                <w:szCs w:val="16"/>
              </w:rPr>
              <w:t xml:space="preserve"> Jang</w:t>
            </w:r>
          </w:p>
        </w:tc>
        <w:tc>
          <w:tcPr>
            <w:tcW w:w="720" w:type="dxa"/>
            <w:shd w:val="clear" w:color="auto" w:fill="auto"/>
            <w:noWrap/>
          </w:tcPr>
          <w:p w14:paraId="097375B0" w14:textId="77777777" w:rsidR="008C5360" w:rsidRPr="00F07D46" w:rsidRDefault="008C5360" w:rsidP="008C5360">
            <w:pPr>
              <w:rPr>
                <w:sz w:val="16"/>
                <w:szCs w:val="16"/>
              </w:rPr>
            </w:pPr>
            <w:r w:rsidRPr="00F07D46">
              <w:rPr>
                <w:sz w:val="16"/>
                <w:szCs w:val="16"/>
              </w:rPr>
              <w:t>35.8.4</w:t>
            </w:r>
          </w:p>
        </w:tc>
        <w:tc>
          <w:tcPr>
            <w:tcW w:w="720" w:type="dxa"/>
            <w:shd w:val="clear" w:color="auto" w:fill="auto"/>
          </w:tcPr>
          <w:p w14:paraId="2D769098" w14:textId="77777777" w:rsidR="008C5360" w:rsidRPr="00F07D46" w:rsidRDefault="008C5360" w:rsidP="008C5360">
            <w:pPr>
              <w:rPr>
                <w:sz w:val="16"/>
                <w:szCs w:val="16"/>
              </w:rPr>
            </w:pPr>
            <w:r w:rsidRPr="00F07D46">
              <w:rPr>
                <w:sz w:val="16"/>
                <w:szCs w:val="16"/>
              </w:rPr>
              <w:t>619.23</w:t>
            </w:r>
          </w:p>
        </w:tc>
        <w:tc>
          <w:tcPr>
            <w:tcW w:w="3690" w:type="dxa"/>
            <w:shd w:val="clear" w:color="auto" w:fill="auto"/>
            <w:noWrap/>
          </w:tcPr>
          <w:p w14:paraId="3895DEC7" w14:textId="77777777" w:rsidR="008C5360" w:rsidRPr="00F07D46" w:rsidRDefault="008C5360" w:rsidP="008C5360">
            <w:pPr>
              <w:rPr>
                <w:sz w:val="16"/>
                <w:szCs w:val="16"/>
              </w:rPr>
            </w:pPr>
            <w:r w:rsidRPr="00F07D46">
              <w:rPr>
                <w:sz w:val="16"/>
                <w:szCs w:val="16"/>
              </w:rPr>
              <w:t xml:space="preserve">When a STA is associated with a </w:t>
            </w:r>
            <w:proofErr w:type="spellStart"/>
            <w:r w:rsidRPr="00F07D46">
              <w:rPr>
                <w:sz w:val="16"/>
                <w:szCs w:val="16"/>
              </w:rPr>
              <w:t>NonTxBSSID</w:t>
            </w:r>
            <w:proofErr w:type="spellEnd"/>
            <w:r w:rsidRPr="00F07D46">
              <w:rPr>
                <w:sz w:val="16"/>
                <w:szCs w:val="16"/>
              </w:rPr>
              <w:t xml:space="preserve">, how can it differentiate which </w:t>
            </w:r>
            <w:proofErr w:type="spellStart"/>
            <w:r w:rsidRPr="00F07D46">
              <w:rPr>
                <w:sz w:val="16"/>
                <w:szCs w:val="16"/>
              </w:rPr>
              <w:t>rTWT</w:t>
            </w:r>
            <w:proofErr w:type="spellEnd"/>
            <w:r w:rsidRPr="00F07D46">
              <w:rPr>
                <w:sz w:val="16"/>
                <w:szCs w:val="16"/>
              </w:rPr>
              <w:t xml:space="preserve"> schedules (carried in Beacon from </w:t>
            </w:r>
            <w:proofErr w:type="spellStart"/>
            <w:r w:rsidRPr="00F07D46">
              <w:rPr>
                <w:sz w:val="16"/>
                <w:szCs w:val="16"/>
              </w:rPr>
              <w:t>TxBSSID</w:t>
            </w:r>
            <w:proofErr w:type="spellEnd"/>
            <w:r w:rsidRPr="00F07D46">
              <w:rPr>
                <w:sz w:val="16"/>
                <w:szCs w:val="16"/>
              </w:rPr>
              <w:t xml:space="preserve">) corresponds to the </w:t>
            </w:r>
            <w:proofErr w:type="spellStart"/>
            <w:r w:rsidRPr="00F07D46">
              <w:rPr>
                <w:sz w:val="16"/>
                <w:szCs w:val="16"/>
              </w:rPr>
              <w:t>NonTxBSSID</w:t>
            </w:r>
            <w:proofErr w:type="spellEnd"/>
            <w:r w:rsidRPr="00F07D46">
              <w:rPr>
                <w:sz w:val="16"/>
                <w:szCs w:val="16"/>
              </w:rPr>
              <w:t xml:space="preserve"> to has a membership with that </w:t>
            </w:r>
            <w:proofErr w:type="spellStart"/>
            <w:r w:rsidRPr="00F07D46">
              <w:rPr>
                <w:sz w:val="16"/>
                <w:szCs w:val="16"/>
              </w:rPr>
              <w:t>NonTxBSSID</w:t>
            </w:r>
            <w:proofErr w:type="spellEnd"/>
            <w:r w:rsidRPr="00F07D46">
              <w:rPr>
                <w:sz w:val="16"/>
                <w:szCs w:val="16"/>
              </w:rPr>
              <w:t>? Please clarify that issue</w:t>
            </w:r>
          </w:p>
        </w:tc>
        <w:tc>
          <w:tcPr>
            <w:tcW w:w="1890" w:type="dxa"/>
            <w:shd w:val="clear" w:color="auto" w:fill="auto"/>
            <w:noWrap/>
          </w:tcPr>
          <w:p w14:paraId="68903DAD" w14:textId="77777777" w:rsidR="008C5360" w:rsidRPr="00F07D46" w:rsidRDefault="008C5360" w:rsidP="008C5360">
            <w:pPr>
              <w:rPr>
                <w:sz w:val="16"/>
                <w:szCs w:val="16"/>
              </w:rPr>
            </w:pPr>
            <w:r w:rsidRPr="00F07D46">
              <w:rPr>
                <w:sz w:val="16"/>
                <w:szCs w:val="16"/>
              </w:rPr>
              <w:t>As in the comment</w:t>
            </w:r>
          </w:p>
        </w:tc>
        <w:tc>
          <w:tcPr>
            <w:tcW w:w="2610" w:type="dxa"/>
            <w:shd w:val="clear" w:color="auto" w:fill="auto"/>
          </w:tcPr>
          <w:p w14:paraId="009AF755" w14:textId="77777777" w:rsidR="008C5360" w:rsidRDefault="008C5360" w:rsidP="008C5360">
            <w:pPr>
              <w:rPr>
                <w:sz w:val="16"/>
                <w:szCs w:val="16"/>
              </w:rPr>
            </w:pPr>
            <w:r>
              <w:rPr>
                <w:b/>
                <w:bCs/>
                <w:sz w:val="16"/>
                <w:szCs w:val="16"/>
              </w:rPr>
              <w:t>Revised.</w:t>
            </w:r>
          </w:p>
          <w:p w14:paraId="540F376B" w14:textId="77777777" w:rsidR="008C5360" w:rsidRDefault="008C5360" w:rsidP="008C5360">
            <w:pPr>
              <w:rPr>
                <w:sz w:val="16"/>
                <w:szCs w:val="16"/>
              </w:rPr>
            </w:pPr>
            <w:r>
              <w:rPr>
                <w:sz w:val="16"/>
                <w:szCs w:val="16"/>
              </w:rPr>
              <w:t xml:space="preserve">The STA associated with the AP corresponding to a </w:t>
            </w:r>
            <w:proofErr w:type="spellStart"/>
            <w:r>
              <w:rPr>
                <w:sz w:val="16"/>
                <w:szCs w:val="16"/>
              </w:rPr>
              <w:t>nontransmitted</w:t>
            </w:r>
            <w:proofErr w:type="spellEnd"/>
            <w:r>
              <w:rPr>
                <w:sz w:val="16"/>
                <w:szCs w:val="16"/>
              </w:rPr>
              <w:t xml:space="preserve"> BSSID still has to parse the </w:t>
            </w:r>
            <w:proofErr w:type="spellStart"/>
            <w:r>
              <w:rPr>
                <w:sz w:val="16"/>
                <w:szCs w:val="16"/>
              </w:rPr>
              <w:t>nontransmitted</w:t>
            </w:r>
            <w:proofErr w:type="spellEnd"/>
            <w:r>
              <w:rPr>
                <w:sz w:val="16"/>
                <w:szCs w:val="16"/>
              </w:rPr>
              <w:t xml:space="preserve"> BSSID profile in the multiple BSSID element to retrieve the schedule info as in the baseline for purpose of membership setup. The changes made for CID 15841 etc. further clarifies this. </w:t>
            </w:r>
          </w:p>
          <w:p w14:paraId="66CDDEE8" w14:textId="77777777" w:rsidR="008C5360" w:rsidRDefault="008C5360" w:rsidP="008C5360">
            <w:pPr>
              <w:rPr>
                <w:sz w:val="16"/>
                <w:szCs w:val="16"/>
              </w:rPr>
            </w:pPr>
          </w:p>
          <w:p w14:paraId="690F693C" w14:textId="504D1E80" w:rsidR="008C5360" w:rsidRPr="00F07D46"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revise as specified in </w:t>
            </w:r>
            <w:r w:rsidR="007A7122">
              <w:rPr>
                <w:b/>
                <w:bCs/>
                <w:sz w:val="16"/>
                <w:szCs w:val="16"/>
              </w:rPr>
              <w:t>this doc {11-23/</w:t>
            </w:r>
            <w:r w:rsidR="008876DE">
              <w:rPr>
                <w:b/>
                <w:bCs/>
                <w:sz w:val="16"/>
                <w:szCs w:val="16"/>
              </w:rPr>
              <w:t>458r10</w:t>
            </w:r>
            <w:r w:rsidR="007A7122">
              <w:rPr>
                <w:b/>
                <w:bCs/>
                <w:sz w:val="16"/>
                <w:szCs w:val="16"/>
              </w:rPr>
              <w:t xml:space="preserve">} </w:t>
            </w:r>
            <w:r w:rsidRPr="00925E6B">
              <w:rPr>
                <w:b/>
                <w:bCs/>
                <w:sz w:val="16"/>
                <w:szCs w:val="16"/>
              </w:rPr>
              <w:t>tagged by</w:t>
            </w:r>
            <w:r>
              <w:rPr>
                <w:b/>
                <w:bCs/>
                <w:sz w:val="16"/>
                <w:szCs w:val="16"/>
              </w:rPr>
              <w:t xml:space="preserve"> #15841.</w:t>
            </w:r>
          </w:p>
        </w:tc>
      </w:tr>
      <w:tr w:rsidR="008C5360" w:rsidRPr="00EB75EA" w14:paraId="3715516C" w14:textId="77777777" w:rsidTr="00ED6F7B">
        <w:trPr>
          <w:trHeight w:val="220"/>
          <w:jc w:val="center"/>
        </w:trPr>
        <w:tc>
          <w:tcPr>
            <w:tcW w:w="625" w:type="dxa"/>
            <w:shd w:val="clear" w:color="auto" w:fill="F2F2F2" w:themeFill="background1" w:themeFillShade="F2"/>
            <w:noWrap/>
          </w:tcPr>
          <w:p w14:paraId="069E3378" w14:textId="1286A714" w:rsidR="008C5360" w:rsidRPr="00710E77" w:rsidRDefault="008C5360" w:rsidP="008C5360">
            <w:pPr>
              <w:rPr>
                <w:sz w:val="16"/>
                <w:szCs w:val="16"/>
              </w:rPr>
            </w:pPr>
            <w:r w:rsidRPr="00710E77">
              <w:rPr>
                <w:sz w:val="16"/>
                <w:szCs w:val="16"/>
              </w:rPr>
              <w:t>17083</w:t>
            </w:r>
          </w:p>
        </w:tc>
        <w:tc>
          <w:tcPr>
            <w:tcW w:w="1080" w:type="dxa"/>
            <w:shd w:val="clear" w:color="auto" w:fill="F2F2F2" w:themeFill="background1" w:themeFillShade="F2"/>
          </w:tcPr>
          <w:p w14:paraId="7E29273B" w14:textId="52C472DF" w:rsidR="008C5360" w:rsidRPr="00F07D46" w:rsidRDefault="008C5360" w:rsidP="008C5360">
            <w:pPr>
              <w:rPr>
                <w:sz w:val="16"/>
                <w:szCs w:val="16"/>
              </w:rPr>
            </w:pPr>
            <w:r w:rsidRPr="00F07D46">
              <w:rPr>
                <w:sz w:val="16"/>
                <w:szCs w:val="16"/>
              </w:rPr>
              <w:t>Mark RISON</w:t>
            </w:r>
          </w:p>
        </w:tc>
        <w:tc>
          <w:tcPr>
            <w:tcW w:w="720" w:type="dxa"/>
            <w:shd w:val="clear" w:color="auto" w:fill="F2F2F2" w:themeFill="background1" w:themeFillShade="F2"/>
            <w:noWrap/>
          </w:tcPr>
          <w:p w14:paraId="0BD2FBD2" w14:textId="5577AF39" w:rsidR="008C5360" w:rsidRPr="00F07D46" w:rsidRDefault="008C5360" w:rsidP="008C5360">
            <w:pPr>
              <w:rPr>
                <w:sz w:val="16"/>
                <w:szCs w:val="16"/>
              </w:rPr>
            </w:pPr>
            <w:r w:rsidRPr="00F07D46">
              <w:rPr>
                <w:sz w:val="16"/>
                <w:szCs w:val="16"/>
              </w:rPr>
              <w:t>35.8.4</w:t>
            </w:r>
          </w:p>
        </w:tc>
        <w:tc>
          <w:tcPr>
            <w:tcW w:w="720" w:type="dxa"/>
            <w:shd w:val="clear" w:color="auto" w:fill="F2F2F2" w:themeFill="background1" w:themeFillShade="F2"/>
          </w:tcPr>
          <w:p w14:paraId="381364A8" w14:textId="6B8A1238" w:rsidR="008C5360" w:rsidRPr="00F07D46" w:rsidRDefault="008C5360" w:rsidP="008C5360">
            <w:pPr>
              <w:rPr>
                <w:sz w:val="16"/>
                <w:szCs w:val="16"/>
              </w:rPr>
            </w:pPr>
            <w:r w:rsidRPr="00F07D46">
              <w:rPr>
                <w:sz w:val="16"/>
                <w:szCs w:val="16"/>
              </w:rPr>
              <w:t>619.46</w:t>
            </w:r>
          </w:p>
        </w:tc>
        <w:tc>
          <w:tcPr>
            <w:tcW w:w="3690" w:type="dxa"/>
            <w:shd w:val="clear" w:color="auto" w:fill="F2F2F2" w:themeFill="background1" w:themeFillShade="F2"/>
            <w:noWrap/>
          </w:tcPr>
          <w:p w14:paraId="5B0951CD" w14:textId="2AE9D97E" w:rsidR="008C5360" w:rsidRPr="00F07D46" w:rsidRDefault="008C5360" w:rsidP="008C5360">
            <w:pPr>
              <w:rPr>
                <w:sz w:val="16"/>
                <w:szCs w:val="16"/>
              </w:rPr>
            </w:pPr>
            <w:r w:rsidRPr="00F07D46">
              <w:rPr>
                <w:sz w:val="16"/>
                <w:szCs w:val="16"/>
              </w:rPr>
              <w:t>"A non-AP STA should not request to establish membership in an R-TWT schedule advertised by the R-TWT</w:t>
            </w:r>
            <w:r w:rsidRPr="00F07D46">
              <w:rPr>
                <w:sz w:val="16"/>
                <w:szCs w:val="16"/>
              </w:rPr>
              <w:br/>
              <w:t>scheduling AP with the Restricted TWT Schedule subfield set to 2.</w:t>
            </w:r>
            <w:r w:rsidRPr="00F07D46">
              <w:rPr>
                <w:sz w:val="16"/>
                <w:szCs w:val="16"/>
              </w:rPr>
              <w:br/>
              <w:t>NOTE--The R-TWT scheduling AP that receives a request from a non-AP STA to establish membership in an R-TWT</w:t>
            </w:r>
            <w:r w:rsidRPr="00F07D46">
              <w:rPr>
                <w:sz w:val="16"/>
                <w:szCs w:val="16"/>
              </w:rPr>
              <w:br/>
              <w:t>schedule advertised by the AP with Restricted TWT Schedule Info subfield set to 2 might reject the request." -- why allow this?</w:t>
            </w:r>
          </w:p>
        </w:tc>
        <w:tc>
          <w:tcPr>
            <w:tcW w:w="1890" w:type="dxa"/>
            <w:shd w:val="clear" w:color="auto" w:fill="F2F2F2" w:themeFill="background1" w:themeFillShade="F2"/>
            <w:noWrap/>
          </w:tcPr>
          <w:p w14:paraId="0F941E56" w14:textId="68498705" w:rsidR="008C5360" w:rsidRPr="00F07D46" w:rsidRDefault="008C5360" w:rsidP="008C5360">
            <w:pPr>
              <w:rPr>
                <w:sz w:val="16"/>
                <w:szCs w:val="16"/>
              </w:rPr>
            </w:pPr>
            <w:r w:rsidRPr="00F07D46">
              <w:rPr>
                <w:sz w:val="16"/>
                <w:szCs w:val="16"/>
              </w:rPr>
              <w:t>Change "should" to "shall" and delete the NOTE</w:t>
            </w:r>
          </w:p>
        </w:tc>
        <w:tc>
          <w:tcPr>
            <w:tcW w:w="2610" w:type="dxa"/>
            <w:shd w:val="clear" w:color="auto" w:fill="F2F2F2" w:themeFill="background1" w:themeFillShade="F2"/>
          </w:tcPr>
          <w:p w14:paraId="0A301ADC" w14:textId="77777777" w:rsidR="008C5360" w:rsidRDefault="008C5360" w:rsidP="008C5360">
            <w:pPr>
              <w:rPr>
                <w:sz w:val="16"/>
                <w:szCs w:val="16"/>
              </w:rPr>
            </w:pPr>
            <w:r w:rsidRPr="00A40888">
              <w:rPr>
                <w:b/>
                <w:bCs/>
                <w:sz w:val="16"/>
                <w:szCs w:val="16"/>
              </w:rPr>
              <w:t>Revised</w:t>
            </w:r>
            <w:r>
              <w:rPr>
                <w:sz w:val="16"/>
                <w:szCs w:val="16"/>
              </w:rPr>
              <w:t xml:space="preserve"> – the “should” is for flexibility. </w:t>
            </w:r>
            <w:proofErr w:type="gramStart"/>
            <w:r>
              <w:rPr>
                <w:sz w:val="16"/>
                <w:szCs w:val="16"/>
              </w:rPr>
              <w:t>E.g.</w:t>
            </w:r>
            <w:proofErr w:type="gramEnd"/>
            <w:r>
              <w:rPr>
                <w:sz w:val="16"/>
                <w:szCs w:val="16"/>
              </w:rPr>
              <w:t xml:space="preserve"> there might be a STA tearing down its membership at the same time another STA requesting a new membership.</w:t>
            </w:r>
          </w:p>
          <w:p w14:paraId="767B712A" w14:textId="0DBBE1C4" w:rsidR="008C5360" w:rsidRDefault="008C5360" w:rsidP="008C5360">
            <w:pPr>
              <w:rPr>
                <w:sz w:val="16"/>
                <w:szCs w:val="16"/>
              </w:rPr>
            </w:pPr>
            <w:r>
              <w:rPr>
                <w:sz w:val="16"/>
                <w:szCs w:val="16"/>
              </w:rPr>
              <w:t>Agree the NOTE is extra and can be removed.</w:t>
            </w:r>
          </w:p>
          <w:p w14:paraId="6EB36459" w14:textId="77777777" w:rsidR="008C5360" w:rsidRDefault="008C5360" w:rsidP="008C5360">
            <w:pPr>
              <w:rPr>
                <w:sz w:val="16"/>
                <w:szCs w:val="16"/>
              </w:rPr>
            </w:pPr>
          </w:p>
          <w:p w14:paraId="405C7C32" w14:textId="586AFCBF" w:rsidR="008C5360" w:rsidRPr="00F07D46" w:rsidRDefault="008C5360" w:rsidP="008C5360">
            <w:pPr>
              <w:rPr>
                <w:sz w:val="16"/>
                <w:szCs w:val="16"/>
              </w:rPr>
            </w:pPr>
            <w:proofErr w:type="spellStart"/>
            <w:r w:rsidRPr="00925E6B">
              <w:rPr>
                <w:b/>
                <w:bCs/>
                <w:sz w:val="16"/>
                <w:szCs w:val="16"/>
              </w:rPr>
              <w:t>TGbe</w:t>
            </w:r>
            <w:proofErr w:type="spellEnd"/>
            <w:r w:rsidRPr="00925E6B">
              <w:rPr>
                <w:b/>
                <w:bCs/>
                <w:sz w:val="16"/>
                <w:szCs w:val="16"/>
              </w:rPr>
              <w:t xml:space="preserve"> editor: please </w:t>
            </w:r>
            <w:r>
              <w:rPr>
                <w:b/>
                <w:bCs/>
                <w:sz w:val="16"/>
                <w:szCs w:val="16"/>
              </w:rPr>
              <w:t>remove the NOTE part (same as the resolution for CID 15933).</w:t>
            </w:r>
          </w:p>
        </w:tc>
      </w:tr>
      <w:tr w:rsidR="008C5360" w:rsidRPr="00EB75EA" w14:paraId="6C0FA5C4" w14:textId="77777777" w:rsidTr="00ED6F7B">
        <w:trPr>
          <w:trHeight w:val="220"/>
          <w:jc w:val="center"/>
        </w:trPr>
        <w:tc>
          <w:tcPr>
            <w:tcW w:w="625" w:type="dxa"/>
            <w:shd w:val="clear" w:color="auto" w:fill="F2F2F2" w:themeFill="background1" w:themeFillShade="F2"/>
            <w:noWrap/>
          </w:tcPr>
          <w:p w14:paraId="6839E331" w14:textId="67CDB942" w:rsidR="008C5360" w:rsidRPr="00710E77" w:rsidRDefault="008C5360" w:rsidP="008C5360">
            <w:pPr>
              <w:rPr>
                <w:sz w:val="16"/>
                <w:szCs w:val="16"/>
              </w:rPr>
            </w:pPr>
            <w:r w:rsidRPr="00710E77">
              <w:rPr>
                <w:sz w:val="16"/>
                <w:szCs w:val="16"/>
              </w:rPr>
              <w:t>15933</w:t>
            </w:r>
          </w:p>
        </w:tc>
        <w:tc>
          <w:tcPr>
            <w:tcW w:w="1080" w:type="dxa"/>
            <w:shd w:val="clear" w:color="auto" w:fill="F2F2F2" w:themeFill="background1" w:themeFillShade="F2"/>
          </w:tcPr>
          <w:p w14:paraId="0FCDAB57" w14:textId="5A490F23" w:rsidR="008C5360" w:rsidRPr="00F07D46" w:rsidRDefault="008C5360" w:rsidP="008C5360">
            <w:pPr>
              <w:rPr>
                <w:sz w:val="16"/>
                <w:szCs w:val="16"/>
              </w:rPr>
            </w:pPr>
            <w:r w:rsidRPr="00F07D46">
              <w:rPr>
                <w:sz w:val="16"/>
                <w:szCs w:val="16"/>
              </w:rPr>
              <w:t>Zhou Lan</w:t>
            </w:r>
          </w:p>
        </w:tc>
        <w:tc>
          <w:tcPr>
            <w:tcW w:w="720" w:type="dxa"/>
            <w:shd w:val="clear" w:color="auto" w:fill="F2F2F2" w:themeFill="background1" w:themeFillShade="F2"/>
            <w:noWrap/>
          </w:tcPr>
          <w:p w14:paraId="6032E898" w14:textId="3FD69CB6" w:rsidR="008C5360" w:rsidRPr="00F07D46" w:rsidRDefault="008C5360" w:rsidP="008C5360">
            <w:pPr>
              <w:rPr>
                <w:sz w:val="16"/>
                <w:szCs w:val="16"/>
              </w:rPr>
            </w:pPr>
            <w:r w:rsidRPr="00F07D46">
              <w:rPr>
                <w:sz w:val="16"/>
                <w:szCs w:val="16"/>
              </w:rPr>
              <w:t>35.8.4</w:t>
            </w:r>
          </w:p>
        </w:tc>
        <w:tc>
          <w:tcPr>
            <w:tcW w:w="720" w:type="dxa"/>
            <w:shd w:val="clear" w:color="auto" w:fill="F2F2F2" w:themeFill="background1" w:themeFillShade="F2"/>
          </w:tcPr>
          <w:p w14:paraId="1C11EDB5" w14:textId="2746DAA5" w:rsidR="008C5360" w:rsidRPr="00F07D46" w:rsidRDefault="008C5360" w:rsidP="008C5360">
            <w:pPr>
              <w:rPr>
                <w:sz w:val="16"/>
                <w:szCs w:val="16"/>
              </w:rPr>
            </w:pPr>
            <w:r w:rsidRPr="00F07D46">
              <w:rPr>
                <w:sz w:val="16"/>
                <w:szCs w:val="16"/>
              </w:rPr>
              <w:t>619.49</w:t>
            </w:r>
          </w:p>
        </w:tc>
        <w:tc>
          <w:tcPr>
            <w:tcW w:w="3690" w:type="dxa"/>
            <w:shd w:val="clear" w:color="auto" w:fill="F2F2F2" w:themeFill="background1" w:themeFillShade="F2"/>
            <w:noWrap/>
          </w:tcPr>
          <w:p w14:paraId="76D8EE1A" w14:textId="643EAE53" w:rsidR="008C5360" w:rsidRPr="00F07D46" w:rsidRDefault="008C5360" w:rsidP="008C5360">
            <w:pPr>
              <w:rPr>
                <w:sz w:val="16"/>
                <w:szCs w:val="16"/>
              </w:rPr>
            </w:pPr>
            <w:r w:rsidRPr="00F07D46">
              <w:rPr>
                <w:sz w:val="16"/>
                <w:szCs w:val="16"/>
              </w:rPr>
              <w:t xml:space="preserve">The following note is </w:t>
            </w:r>
            <w:proofErr w:type="spellStart"/>
            <w:r w:rsidRPr="00F07D46">
              <w:rPr>
                <w:sz w:val="16"/>
                <w:szCs w:val="16"/>
              </w:rPr>
              <w:t>ont</w:t>
            </w:r>
            <w:proofErr w:type="spellEnd"/>
            <w:r w:rsidRPr="00F07D46">
              <w:rPr>
                <w:sz w:val="16"/>
                <w:szCs w:val="16"/>
              </w:rPr>
              <w:t xml:space="preserve"> needed and does not add any new information "NOTE--The R-TWT scheduling AP that receives a request from a non-AP STA to establish membership in an R-TWT schedule advertised by the AP with Restricted TWT Schedule Info subfield set to 2 might reject the request."</w:t>
            </w:r>
          </w:p>
        </w:tc>
        <w:tc>
          <w:tcPr>
            <w:tcW w:w="1890" w:type="dxa"/>
            <w:shd w:val="clear" w:color="auto" w:fill="F2F2F2" w:themeFill="background1" w:themeFillShade="F2"/>
            <w:noWrap/>
          </w:tcPr>
          <w:p w14:paraId="7B3341DE" w14:textId="53B2A3CE" w:rsidR="008C5360" w:rsidRPr="00F07D46" w:rsidRDefault="008C5360" w:rsidP="008C5360">
            <w:pPr>
              <w:rPr>
                <w:sz w:val="16"/>
                <w:szCs w:val="16"/>
              </w:rPr>
            </w:pPr>
            <w:r w:rsidRPr="00F07D46">
              <w:rPr>
                <w:sz w:val="16"/>
                <w:szCs w:val="16"/>
              </w:rPr>
              <w:t>Remove the note</w:t>
            </w:r>
          </w:p>
        </w:tc>
        <w:tc>
          <w:tcPr>
            <w:tcW w:w="2610" w:type="dxa"/>
            <w:shd w:val="clear" w:color="auto" w:fill="F2F2F2" w:themeFill="background1" w:themeFillShade="F2"/>
          </w:tcPr>
          <w:p w14:paraId="7872ED89" w14:textId="60842F47" w:rsidR="008C5360" w:rsidRPr="00F07D46" w:rsidRDefault="008C5360" w:rsidP="008C5360">
            <w:pPr>
              <w:rPr>
                <w:sz w:val="16"/>
                <w:szCs w:val="16"/>
              </w:rPr>
            </w:pPr>
            <w:r>
              <w:rPr>
                <w:b/>
                <w:bCs/>
                <w:sz w:val="16"/>
                <w:szCs w:val="16"/>
              </w:rPr>
              <w:t>Accepted</w:t>
            </w:r>
          </w:p>
        </w:tc>
      </w:tr>
      <w:tr w:rsidR="008C5360" w:rsidRPr="00F171CC" w14:paraId="02569D55" w14:textId="77777777" w:rsidTr="00ED6F7B">
        <w:trPr>
          <w:trHeight w:val="220"/>
          <w:jc w:val="center"/>
        </w:trPr>
        <w:tc>
          <w:tcPr>
            <w:tcW w:w="625" w:type="dxa"/>
            <w:shd w:val="clear" w:color="auto" w:fill="F2F2F2" w:themeFill="background1" w:themeFillShade="F2"/>
            <w:noWrap/>
          </w:tcPr>
          <w:p w14:paraId="0E9FF92A" w14:textId="4925DABF" w:rsidR="008C5360" w:rsidRPr="00710E77" w:rsidRDefault="008C5360" w:rsidP="008C5360">
            <w:pPr>
              <w:rPr>
                <w:sz w:val="16"/>
                <w:szCs w:val="16"/>
              </w:rPr>
            </w:pPr>
            <w:r w:rsidRPr="00710E77">
              <w:rPr>
                <w:sz w:val="16"/>
                <w:szCs w:val="16"/>
              </w:rPr>
              <w:t>16650</w:t>
            </w:r>
          </w:p>
        </w:tc>
        <w:tc>
          <w:tcPr>
            <w:tcW w:w="1080" w:type="dxa"/>
            <w:shd w:val="clear" w:color="auto" w:fill="F2F2F2" w:themeFill="background1" w:themeFillShade="F2"/>
          </w:tcPr>
          <w:p w14:paraId="2A26777B" w14:textId="4C45A2C2" w:rsidR="008C5360" w:rsidRPr="00F171CC" w:rsidRDefault="008C5360" w:rsidP="008C5360">
            <w:pPr>
              <w:rPr>
                <w:sz w:val="16"/>
                <w:szCs w:val="16"/>
              </w:rPr>
            </w:pPr>
            <w:r w:rsidRPr="00F171CC">
              <w:rPr>
                <w:sz w:val="16"/>
                <w:szCs w:val="16"/>
              </w:rPr>
              <w:t xml:space="preserve">Mohamed </w:t>
            </w:r>
            <w:proofErr w:type="spellStart"/>
            <w:r w:rsidRPr="00F171CC">
              <w:rPr>
                <w:sz w:val="16"/>
                <w:szCs w:val="16"/>
              </w:rPr>
              <w:t>Abouelseoud</w:t>
            </w:r>
            <w:proofErr w:type="spellEnd"/>
          </w:p>
        </w:tc>
        <w:tc>
          <w:tcPr>
            <w:tcW w:w="720" w:type="dxa"/>
            <w:shd w:val="clear" w:color="auto" w:fill="F2F2F2" w:themeFill="background1" w:themeFillShade="F2"/>
            <w:noWrap/>
          </w:tcPr>
          <w:p w14:paraId="20C27E81" w14:textId="2681D05C" w:rsidR="008C5360" w:rsidRPr="00F171CC" w:rsidRDefault="008C5360" w:rsidP="008C5360">
            <w:pPr>
              <w:rPr>
                <w:sz w:val="16"/>
                <w:szCs w:val="16"/>
              </w:rPr>
            </w:pPr>
            <w:r w:rsidRPr="00F171CC">
              <w:rPr>
                <w:sz w:val="16"/>
                <w:szCs w:val="16"/>
              </w:rPr>
              <w:t>35.8.4</w:t>
            </w:r>
          </w:p>
        </w:tc>
        <w:tc>
          <w:tcPr>
            <w:tcW w:w="720" w:type="dxa"/>
            <w:shd w:val="clear" w:color="auto" w:fill="F2F2F2" w:themeFill="background1" w:themeFillShade="F2"/>
          </w:tcPr>
          <w:p w14:paraId="607BE604" w14:textId="5D2311C4" w:rsidR="008C5360" w:rsidRPr="00F171CC" w:rsidRDefault="008C5360" w:rsidP="008C5360">
            <w:pPr>
              <w:rPr>
                <w:sz w:val="16"/>
                <w:szCs w:val="16"/>
              </w:rPr>
            </w:pPr>
            <w:r w:rsidRPr="00F171CC">
              <w:rPr>
                <w:sz w:val="16"/>
                <w:szCs w:val="16"/>
              </w:rPr>
              <w:t>619.49</w:t>
            </w:r>
          </w:p>
        </w:tc>
        <w:tc>
          <w:tcPr>
            <w:tcW w:w="3690" w:type="dxa"/>
            <w:shd w:val="clear" w:color="auto" w:fill="F2F2F2" w:themeFill="background1" w:themeFillShade="F2"/>
            <w:noWrap/>
          </w:tcPr>
          <w:p w14:paraId="0C34086A" w14:textId="256D7CD3" w:rsidR="008C5360" w:rsidRPr="00F171CC" w:rsidRDefault="008C5360" w:rsidP="008C5360">
            <w:pPr>
              <w:rPr>
                <w:sz w:val="16"/>
                <w:szCs w:val="16"/>
              </w:rPr>
            </w:pPr>
            <w:r w:rsidRPr="00F171CC">
              <w:rPr>
                <w:sz w:val="16"/>
                <w:szCs w:val="16"/>
              </w:rPr>
              <w:t xml:space="preserve">The following note is </w:t>
            </w:r>
            <w:proofErr w:type="spellStart"/>
            <w:r w:rsidRPr="00F171CC">
              <w:rPr>
                <w:sz w:val="16"/>
                <w:szCs w:val="16"/>
              </w:rPr>
              <w:t>ont</w:t>
            </w:r>
            <w:proofErr w:type="spellEnd"/>
            <w:r w:rsidRPr="00F171CC">
              <w:rPr>
                <w:sz w:val="16"/>
                <w:szCs w:val="16"/>
              </w:rPr>
              <w:t xml:space="preserve"> needed and does not add any new information "NOTE--The R-TWT scheduling AP that receives a request from a non-AP STA to establish membership in an R-TWT schedule advertised by the AP with Restricted TWT Schedule Info subfield set to 2 might reject the request."</w:t>
            </w:r>
          </w:p>
        </w:tc>
        <w:tc>
          <w:tcPr>
            <w:tcW w:w="1890" w:type="dxa"/>
            <w:shd w:val="clear" w:color="auto" w:fill="F2F2F2" w:themeFill="background1" w:themeFillShade="F2"/>
            <w:noWrap/>
          </w:tcPr>
          <w:p w14:paraId="43337FA2" w14:textId="745A5E5A" w:rsidR="008C5360" w:rsidRPr="00F171CC" w:rsidRDefault="008C5360" w:rsidP="008C5360">
            <w:pPr>
              <w:rPr>
                <w:sz w:val="16"/>
                <w:szCs w:val="16"/>
              </w:rPr>
            </w:pPr>
            <w:r w:rsidRPr="00F171CC">
              <w:rPr>
                <w:sz w:val="16"/>
                <w:szCs w:val="16"/>
              </w:rPr>
              <w:t>Remove the note</w:t>
            </w:r>
          </w:p>
        </w:tc>
        <w:tc>
          <w:tcPr>
            <w:tcW w:w="2610" w:type="dxa"/>
            <w:shd w:val="clear" w:color="auto" w:fill="F2F2F2" w:themeFill="background1" w:themeFillShade="F2"/>
          </w:tcPr>
          <w:p w14:paraId="29B43B60" w14:textId="5A50E05D" w:rsidR="008C5360" w:rsidRPr="00F171CC" w:rsidRDefault="008C5360" w:rsidP="008C5360">
            <w:pPr>
              <w:rPr>
                <w:sz w:val="16"/>
                <w:szCs w:val="16"/>
              </w:rPr>
            </w:pPr>
            <w:r>
              <w:rPr>
                <w:b/>
                <w:bCs/>
                <w:sz w:val="16"/>
                <w:szCs w:val="16"/>
              </w:rPr>
              <w:t>Accepted</w:t>
            </w:r>
          </w:p>
        </w:tc>
      </w:tr>
      <w:tr w:rsidR="00F1085C" w14:paraId="3B2C9779" w14:textId="77777777" w:rsidTr="00ED6F7B">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17891F36" w14:textId="77777777" w:rsidR="00F1085C" w:rsidRPr="00CE37A2" w:rsidRDefault="00F1085C" w:rsidP="00992A86">
            <w:pPr>
              <w:rPr>
                <w:sz w:val="16"/>
                <w:szCs w:val="16"/>
              </w:rPr>
            </w:pPr>
            <w:r>
              <w:rPr>
                <w:sz w:val="16"/>
                <w:szCs w:val="16"/>
              </w:rPr>
              <w:lastRenderedPageBreak/>
              <w:t>15947</w:t>
            </w:r>
          </w:p>
        </w:tc>
        <w:tc>
          <w:tcPr>
            <w:tcW w:w="10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27F17FD" w14:textId="77777777" w:rsidR="00F1085C" w:rsidRDefault="00F1085C" w:rsidP="00992A86">
            <w:pPr>
              <w:rPr>
                <w:sz w:val="16"/>
                <w:szCs w:val="16"/>
              </w:rPr>
            </w:pPr>
            <w:r>
              <w:rPr>
                <w:sz w:val="16"/>
                <w:szCs w:val="16"/>
              </w:rPr>
              <w:t>Binita Gupta</w:t>
            </w:r>
          </w:p>
        </w:tc>
        <w:tc>
          <w:tcPr>
            <w:tcW w:w="72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60C7EF51" w14:textId="77777777" w:rsidR="00F1085C" w:rsidRDefault="00F1085C" w:rsidP="00992A86">
            <w:pPr>
              <w:rPr>
                <w:sz w:val="16"/>
                <w:szCs w:val="16"/>
              </w:rPr>
            </w:pPr>
            <w:r>
              <w:rPr>
                <w:sz w:val="16"/>
                <w:szCs w:val="16"/>
              </w:rPr>
              <w:t>9.4.2.199</w:t>
            </w:r>
          </w:p>
        </w:tc>
        <w:tc>
          <w:tcPr>
            <w:tcW w:w="72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34EF49" w14:textId="77777777" w:rsidR="00F1085C" w:rsidRDefault="00F1085C" w:rsidP="00992A86">
            <w:pPr>
              <w:rPr>
                <w:sz w:val="16"/>
                <w:szCs w:val="16"/>
              </w:rPr>
            </w:pPr>
            <w:r>
              <w:rPr>
                <w:sz w:val="16"/>
                <w:szCs w:val="16"/>
              </w:rPr>
              <w:t>245.27</w:t>
            </w:r>
          </w:p>
        </w:tc>
        <w:tc>
          <w:tcPr>
            <w:tcW w:w="369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16CCB3D7" w14:textId="77777777" w:rsidR="00F1085C" w:rsidRPr="0033073A" w:rsidRDefault="00F1085C" w:rsidP="00992A86">
            <w:pPr>
              <w:rPr>
                <w:sz w:val="16"/>
                <w:szCs w:val="16"/>
              </w:rPr>
            </w:pPr>
            <w:r w:rsidRPr="002475EB">
              <w:rPr>
                <w:sz w:val="16"/>
                <w:szCs w:val="16"/>
              </w:rPr>
              <w:t>Baseline does not use the term '</w:t>
            </w:r>
            <w:proofErr w:type="spellStart"/>
            <w:r w:rsidRPr="002475EB">
              <w:rPr>
                <w:sz w:val="16"/>
                <w:szCs w:val="16"/>
              </w:rPr>
              <w:t>nontransmitting</w:t>
            </w:r>
            <w:proofErr w:type="spellEnd"/>
            <w:r w:rsidRPr="002475EB">
              <w:rPr>
                <w:sz w:val="16"/>
                <w:szCs w:val="16"/>
              </w:rPr>
              <w:t xml:space="preserve"> AP'. It uses the term </w:t>
            </w:r>
            <w:proofErr w:type="spellStart"/>
            <w:r w:rsidRPr="002475EB">
              <w:rPr>
                <w:sz w:val="16"/>
                <w:szCs w:val="16"/>
              </w:rPr>
              <w:t>nontransmitted</w:t>
            </w:r>
            <w:proofErr w:type="spellEnd"/>
            <w:r w:rsidRPr="002475EB">
              <w:rPr>
                <w:sz w:val="16"/>
                <w:szCs w:val="16"/>
              </w:rPr>
              <w:t xml:space="preserve"> BSSID. Align with baseline terminology.</w:t>
            </w:r>
          </w:p>
        </w:tc>
        <w:tc>
          <w:tcPr>
            <w:tcW w:w="189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461BFD5F" w14:textId="77777777" w:rsidR="00F1085C" w:rsidRPr="0033073A" w:rsidRDefault="00F1085C" w:rsidP="00992A86">
            <w:pPr>
              <w:rPr>
                <w:sz w:val="16"/>
                <w:szCs w:val="16"/>
              </w:rPr>
            </w:pPr>
            <w:r w:rsidRPr="002475EB">
              <w:rPr>
                <w:sz w:val="16"/>
                <w:szCs w:val="16"/>
              </w:rPr>
              <w:t>Align on terminology usage and fix in other relevant places including in clause 35.8.</w:t>
            </w:r>
          </w:p>
        </w:tc>
        <w:tc>
          <w:tcPr>
            <w:tcW w:w="261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AD3FD2E" w14:textId="77777777" w:rsidR="00F1085C" w:rsidRPr="007769FC" w:rsidRDefault="00F1085C" w:rsidP="00992A86">
            <w:pPr>
              <w:rPr>
                <w:b/>
                <w:bCs/>
                <w:sz w:val="16"/>
                <w:szCs w:val="16"/>
              </w:rPr>
            </w:pPr>
            <w:r w:rsidRPr="007769FC">
              <w:rPr>
                <w:b/>
                <w:bCs/>
                <w:sz w:val="16"/>
                <w:szCs w:val="16"/>
              </w:rPr>
              <w:t>Revised</w:t>
            </w:r>
          </w:p>
          <w:p w14:paraId="71A4951D" w14:textId="77777777" w:rsidR="00F1085C" w:rsidRPr="00F1085C" w:rsidRDefault="00F1085C" w:rsidP="00992A86">
            <w:pPr>
              <w:rPr>
                <w:b/>
                <w:bCs/>
                <w:sz w:val="16"/>
                <w:szCs w:val="16"/>
              </w:rPr>
            </w:pPr>
            <w:r w:rsidRPr="00F1085C">
              <w:rPr>
                <w:b/>
                <w:bCs/>
                <w:sz w:val="16"/>
                <w:szCs w:val="16"/>
              </w:rPr>
              <w:t>Agree in principle. This has been addressed by the resolution for CIDs #17585 and #16133 as in D3.2.</w:t>
            </w:r>
          </w:p>
          <w:p w14:paraId="51F97DB5" w14:textId="77777777" w:rsidR="00F1085C" w:rsidRPr="00F1085C" w:rsidRDefault="00F1085C" w:rsidP="00992A86">
            <w:pPr>
              <w:rPr>
                <w:b/>
                <w:bCs/>
                <w:sz w:val="16"/>
                <w:szCs w:val="16"/>
              </w:rPr>
            </w:pPr>
          </w:p>
          <w:p w14:paraId="6B58727A" w14:textId="77777777" w:rsidR="00F1085C" w:rsidRDefault="00F1085C" w:rsidP="00992A86">
            <w:pPr>
              <w:rPr>
                <w:b/>
                <w:bCs/>
                <w:sz w:val="16"/>
                <w:szCs w:val="16"/>
              </w:rPr>
            </w:pPr>
            <w:proofErr w:type="spellStart"/>
            <w:r w:rsidRPr="00925E6B">
              <w:rPr>
                <w:b/>
                <w:bCs/>
                <w:sz w:val="16"/>
                <w:szCs w:val="16"/>
              </w:rPr>
              <w:t>TGbe</w:t>
            </w:r>
            <w:proofErr w:type="spellEnd"/>
            <w:r w:rsidRPr="00925E6B">
              <w:rPr>
                <w:b/>
                <w:bCs/>
                <w:sz w:val="16"/>
                <w:szCs w:val="16"/>
              </w:rPr>
              <w:t xml:space="preserve"> editor: </w:t>
            </w:r>
            <w:r>
              <w:rPr>
                <w:b/>
                <w:bCs/>
                <w:sz w:val="16"/>
                <w:szCs w:val="16"/>
              </w:rPr>
              <w:t>no future action is needed.</w:t>
            </w:r>
          </w:p>
        </w:tc>
      </w:tr>
    </w:tbl>
    <w:p w14:paraId="0C3AE8EC" w14:textId="501AF674" w:rsidR="00642927" w:rsidRDefault="00642927" w:rsidP="00051FE9">
      <w:pPr>
        <w:rPr>
          <w:w w:val="0"/>
        </w:rPr>
      </w:pPr>
    </w:p>
    <w:p w14:paraId="356D98EE" w14:textId="4890C5AA" w:rsidR="00F171CC" w:rsidRDefault="00F171CC" w:rsidP="00051FE9">
      <w:pPr>
        <w:rPr>
          <w:w w:val="0"/>
        </w:rPr>
      </w:pPr>
    </w:p>
    <w:p w14:paraId="43FF7D19" w14:textId="0B94569D" w:rsidR="00CB7187" w:rsidRDefault="00CB7187" w:rsidP="00886208">
      <w:pPr>
        <w:pStyle w:val="Heading1"/>
        <w:rPr>
          <w:w w:val="0"/>
        </w:rPr>
      </w:pPr>
      <w:r w:rsidRPr="00886208">
        <w:t>Discussion</w:t>
      </w:r>
      <w:r w:rsidR="00A370A7" w:rsidRPr="00886208">
        <w:t xml:space="preserve"> related to a few CIDs 16669, 18255 etc.</w:t>
      </w:r>
      <w:r>
        <w:rPr>
          <w:w w:val="0"/>
        </w:rPr>
        <w:t>:</w:t>
      </w:r>
    </w:p>
    <w:p w14:paraId="0B090565" w14:textId="77777777" w:rsidR="00CB7187" w:rsidRDefault="00CB7187" w:rsidP="00051FE9">
      <w:pPr>
        <w:rPr>
          <w:w w:val="0"/>
        </w:rPr>
      </w:pPr>
    </w:p>
    <w:p w14:paraId="778482D8" w14:textId="4A81C848" w:rsidR="00A370A7" w:rsidRDefault="00A370A7" w:rsidP="00051FE9">
      <w:pPr>
        <w:rPr>
          <w:w w:val="0"/>
        </w:rPr>
      </w:pPr>
      <w:r>
        <w:rPr>
          <w:w w:val="0"/>
        </w:rPr>
        <w:t>As introduced in D3.0, when an R-TWT scheduling AP advertises its R-TWT schedules, it also advertises schedules for co-located APs</w:t>
      </w:r>
      <w:r w:rsidR="00A40531">
        <w:rPr>
          <w:w w:val="0"/>
        </w:rPr>
        <w:t>. For the latter, the Restricted TWT Schedule Info subfield value carried in the corresponding R-TWT Parameter Set is set to 3. A set of questions are raised related to these:</w:t>
      </w:r>
    </w:p>
    <w:p w14:paraId="5C52849B" w14:textId="02AE9D59" w:rsidR="00A40531" w:rsidRDefault="00A40531" w:rsidP="00A40531">
      <w:pPr>
        <w:pStyle w:val="ListParagraph"/>
        <w:numPr>
          <w:ilvl w:val="0"/>
          <w:numId w:val="13"/>
        </w:numPr>
        <w:rPr>
          <w:w w:val="0"/>
        </w:rPr>
      </w:pPr>
      <w:r w:rsidRPr="00C56445">
        <w:rPr>
          <w:b/>
          <w:bCs/>
          <w:w w:val="0"/>
        </w:rPr>
        <w:t>Q1</w:t>
      </w:r>
      <w:r>
        <w:rPr>
          <w:w w:val="0"/>
        </w:rPr>
        <w:t xml:space="preserve">. Does the </w:t>
      </w:r>
      <w:proofErr w:type="spellStart"/>
      <w:r>
        <w:rPr>
          <w:w w:val="0"/>
        </w:rPr>
        <w:t>nonTxBSSID</w:t>
      </w:r>
      <w:proofErr w:type="spellEnd"/>
      <w:r>
        <w:rPr>
          <w:w w:val="0"/>
        </w:rPr>
        <w:t xml:space="preserve"> profile also advertise the R-TWT schedule for the </w:t>
      </w:r>
      <w:proofErr w:type="spellStart"/>
      <w:r>
        <w:rPr>
          <w:w w:val="0"/>
        </w:rPr>
        <w:t>TxBSSID</w:t>
      </w:r>
      <w:proofErr w:type="spellEnd"/>
      <w:r>
        <w:rPr>
          <w:w w:val="0"/>
        </w:rPr>
        <w:t>, or only includes its own R-TWT schedule?</w:t>
      </w:r>
    </w:p>
    <w:p w14:paraId="77A63021" w14:textId="1D7C2D7E" w:rsidR="00A40531" w:rsidRDefault="00A40531" w:rsidP="00A40531">
      <w:pPr>
        <w:pStyle w:val="ListParagraph"/>
        <w:numPr>
          <w:ilvl w:val="0"/>
          <w:numId w:val="13"/>
        </w:numPr>
        <w:rPr>
          <w:w w:val="0"/>
        </w:rPr>
      </w:pPr>
      <w:r w:rsidRPr="00C56445">
        <w:rPr>
          <w:b/>
          <w:bCs/>
          <w:w w:val="0"/>
        </w:rPr>
        <w:t>Q2</w:t>
      </w:r>
      <w:r>
        <w:rPr>
          <w:w w:val="0"/>
        </w:rPr>
        <w:t xml:space="preserve">. How the non-AP STA associated with the AP with the </w:t>
      </w:r>
      <w:proofErr w:type="spellStart"/>
      <w:r>
        <w:rPr>
          <w:w w:val="0"/>
        </w:rPr>
        <w:t>TxBSSID</w:t>
      </w:r>
      <w:proofErr w:type="spellEnd"/>
      <w:r>
        <w:rPr>
          <w:w w:val="0"/>
        </w:rPr>
        <w:t xml:space="preserve"> parse the </w:t>
      </w:r>
      <w:r w:rsidR="00F83AEB">
        <w:rPr>
          <w:w w:val="0"/>
        </w:rPr>
        <w:t xml:space="preserve">TWT element for R-TWT that is outside the </w:t>
      </w:r>
      <w:proofErr w:type="spellStart"/>
      <w:r w:rsidR="00F83AEB">
        <w:rPr>
          <w:w w:val="0"/>
        </w:rPr>
        <w:t>nonTxBSSID</w:t>
      </w:r>
      <w:proofErr w:type="spellEnd"/>
      <w:r w:rsidR="00F83AEB">
        <w:rPr>
          <w:w w:val="0"/>
        </w:rPr>
        <w:t xml:space="preserve"> profile and in the </w:t>
      </w:r>
      <w:proofErr w:type="spellStart"/>
      <w:r w:rsidR="00F83AEB">
        <w:rPr>
          <w:w w:val="0"/>
        </w:rPr>
        <w:t>nonTxBSSID</w:t>
      </w:r>
      <w:proofErr w:type="spellEnd"/>
      <w:r w:rsidR="00F83AEB">
        <w:rPr>
          <w:w w:val="0"/>
        </w:rPr>
        <w:t xml:space="preserve"> profile in the multiple BSSID element?</w:t>
      </w:r>
    </w:p>
    <w:p w14:paraId="0BD62564" w14:textId="6924A9E9" w:rsidR="00F83AEB" w:rsidRDefault="00F83AEB" w:rsidP="00A40531">
      <w:pPr>
        <w:pStyle w:val="ListParagraph"/>
        <w:numPr>
          <w:ilvl w:val="0"/>
          <w:numId w:val="13"/>
        </w:numPr>
        <w:rPr>
          <w:w w:val="0"/>
        </w:rPr>
      </w:pPr>
      <w:r w:rsidRPr="00C56445">
        <w:rPr>
          <w:b/>
          <w:bCs/>
          <w:w w:val="0"/>
        </w:rPr>
        <w:t>Q3</w:t>
      </w:r>
      <w:r>
        <w:rPr>
          <w:w w:val="0"/>
        </w:rPr>
        <w:t xml:space="preserve">: the same question but for a non-AP STA associated with the AP with the </w:t>
      </w:r>
      <w:proofErr w:type="spellStart"/>
      <w:r>
        <w:rPr>
          <w:w w:val="0"/>
        </w:rPr>
        <w:t>nonTxBSSID</w:t>
      </w:r>
      <w:proofErr w:type="spellEnd"/>
      <w:r>
        <w:rPr>
          <w:w w:val="0"/>
        </w:rPr>
        <w:t>.</w:t>
      </w:r>
    </w:p>
    <w:p w14:paraId="49A35A42" w14:textId="7C0AC125" w:rsidR="00F83AEB" w:rsidRDefault="00F83AEB" w:rsidP="00A40531">
      <w:pPr>
        <w:pStyle w:val="ListParagraph"/>
        <w:numPr>
          <w:ilvl w:val="0"/>
          <w:numId w:val="13"/>
        </w:numPr>
        <w:rPr>
          <w:w w:val="0"/>
        </w:rPr>
      </w:pPr>
      <w:r w:rsidRPr="00C56445">
        <w:rPr>
          <w:b/>
          <w:bCs/>
          <w:w w:val="0"/>
        </w:rPr>
        <w:t>Q4</w:t>
      </w:r>
      <w:r>
        <w:rPr>
          <w:w w:val="0"/>
        </w:rPr>
        <w:t xml:space="preserve">: how the </w:t>
      </w:r>
      <w:proofErr w:type="spellStart"/>
      <w:r>
        <w:rPr>
          <w:w w:val="0"/>
        </w:rPr>
        <w:t>criticial</w:t>
      </w:r>
      <w:proofErr w:type="spellEnd"/>
      <w:r>
        <w:rPr>
          <w:w w:val="0"/>
        </w:rPr>
        <w:t xml:space="preserve"> update flag (CUF) and the BSS Parameter Change Counter subfield for the </w:t>
      </w:r>
      <w:proofErr w:type="spellStart"/>
      <w:r>
        <w:rPr>
          <w:w w:val="0"/>
        </w:rPr>
        <w:t>TxBSSID</w:t>
      </w:r>
      <w:proofErr w:type="spellEnd"/>
      <w:r>
        <w:rPr>
          <w:w w:val="0"/>
        </w:rPr>
        <w:t xml:space="preserve"> and </w:t>
      </w:r>
      <w:proofErr w:type="spellStart"/>
      <w:r>
        <w:rPr>
          <w:w w:val="0"/>
        </w:rPr>
        <w:t>nonTxBSSID</w:t>
      </w:r>
      <w:proofErr w:type="spellEnd"/>
      <w:r>
        <w:rPr>
          <w:w w:val="0"/>
        </w:rPr>
        <w:t xml:space="preserve"> (in multiple BSSID element) are updated?</w:t>
      </w:r>
    </w:p>
    <w:p w14:paraId="03A0E8A5" w14:textId="77777777" w:rsidR="00F83AEB" w:rsidRDefault="00F83AEB" w:rsidP="00F83AEB">
      <w:pPr>
        <w:rPr>
          <w:w w:val="0"/>
        </w:rPr>
      </w:pPr>
    </w:p>
    <w:p w14:paraId="03F28EFF" w14:textId="1A019251" w:rsidR="00F83AEB" w:rsidRDefault="00F83AEB" w:rsidP="00F83AEB">
      <w:pPr>
        <w:rPr>
          <w:w w:val="0"/>
        </w:rPr>
      </w:pPr>
      <w:r w:rsidRPr="00886208">
        <w:rPr>
          <w:rStyle w:val="Heading2Char"/>
        </w:rPr>
        <w:t>Consideration</w:t>
      </w:r>
      <w:r>
        <w:rPr>
          <w:w w:val="0"/>
        </w:rPr>
        <w:t>:</w:t>
      </w:r>
    </w:p>
    <w:p w14:paraId="42AB5051" w14:textId="77777777" w:rsidR="00C56445" w:rsidRDefault="00C56445" w:rsidP="00176ACA">
      <w:pPr>
        <w:rPr>
          <w:w w:val="0"/>
        </w:rPr>
      </w:pPr>
    </w:p>
    <w:p w14:paraId="1BF3E845" w14:textId="4899785D" w:rsidR="00176ACA" w:rsidRPr="00176ACA" w:rsidRDefault="00F83AEB" w:rsidP="00176ACA">
      <w:pPr>
        <w:rPr>
          <w:w w:val="0"/>
        </w:rPr>
      </w:pPr>
      <w:r>
        <w:rPr>
          <w:w w:val="0"/>
        </w:rPr>
        <w:t>Each R-TWT Parameter Set field in the announcement has 15 bytes</w:t>
      </w:r>
      <w:r w:rsidR="00176ACA">
        <w:rPr>
          <w:w w:val="0"/>
        </w:rPr>
        <w:t xml:space="preserve">. If for Q1, we let the </w:t>
      </w:r>
      <w:proofErr w:type="spellStart"/>
      <w:r w:rsidR="00176ACA">
        <w:rPr>
          <w:w w:val="0"/>
        </w:rPr>
        <w:t>nonTxBSSID</w:t>
      </w:r>
      <w:proofErr w:type="spellEnd"/>
      <w:r w:rsidR="00176ACA">
        <w:rPr>
          <w:w w:val="0"/>
        </w:rPr>
        <w:t xml:space="preserve"> profile in the multiple BSSID element also advertise for the </w:t>
      </w:r>
      <w:proofErr w:type="spellStart"/>
      <w:r w:rsidR="00176ACA">
        <w:rPr>
          <w:w w:val="0"/>
        </w:rPr>
        <w:t>TxBSSID</w:t>
      </w:r>
      <w:proofErr w:type="spellEnd"/>
      <w:r w:rsidR="00176ACA">
        <w:rPr>
          <w:w w:val="0"/>
        </w:rPr>
        <w:t>, then the Beacon (and other management frames) will be ‘bloated’ unnecessarily. Here is an example:</w:t>
      </w:r>
    </w:p>
    <w:p w14:paraId="65F92F32" w14:textId="0036925C" w:rsidR="00C56445" w:rsidRPr="00C56445" w:rsidRDefault="00176ACA" w:rsidP="00C56445">
      <w:pPr>
        <w:pStyle w:val="ListParagraph"/>
        <w:numPr>
          <w:ilvl w:val="0"/>
          <w:numId w:val="14"/>
        </w:numPr>
        <w:rPr>
          <w:w w:val="0"/>
        </w:rPr>
      </w:pPr>
      <w:r w:rsidRPr="00176ACA">
        <w:rPr>
          <w:w w:val="0"/>
        </w:rPr>
        <w:t xml:space="preserve">In a multiple BSSID set with 16 APs, each AP establishes 4 R-TWT schedules. </w:t>
      </w:r>
    </w:p>
    <w:p w14:paraId="505DF22B" w14:textId="701BCFA0" w:rsidR="00176ACA" w:rsidRDefault="00176ACA" w:rsidP="00176ACA">
      <w:pPr>
        <w:pStyle w:val="ListParagraph"/>
        <w:numPr>
          <w:ilvl w:val="0"/>
          <w:numId w:val="14"/>
        </w:numPr>
        <w:rPr>
          <w:w w:val="0"/>
        </w:rPr>
      </w:pPr>
      <w:r w:rsidRPr="00176ACA">
        <w:rPr>
          <w:w w:val="0"/>
        </w:rPr>
        <w:t>If</w:t>
      </w:r>
      <w:r>
        <w:rPr>
          <w:w w:val="0"/>
        </w:rPr>
        <w:t xml:space="preserve"> the</w:t>
      </w:r>
      <w:r w:rsidRPr="00176ACA">
        <w:rPr>
          <w:w w:val="0"/>
        </w:rPr>
        <w:t xml:space="preserve"> </w:t>
      </w:r>
      <w:proofErr w:type="spellStart"/>
      <w:r>
        <w:rPr>
          <w:w w:val="0"/>
        </w:rPr>
        <w:t>nonTx</w:t>
      </w:r>
      <w:r w:rsidRPr="00176ACA">
        <w:rPr>
          <w:w w:val="0"/>
        </w:rPr>
        <w:t>BSSID</w:t>
      </w:r>
      <w:proofErr w:type="spellEnd"/>
      <w:r w:rsidRPr="00176ACA">
        <w:rPr>
          <w:w w:val="0"/>
        </w:rPr>
        <w:t xml:space="preserve"> AP also needs to carry the R-TWT schedules of other APs in the </w:t>
      </w:r>
      <w:r w:rsidR="004F1229">
        <w:rPr>
          <w:w w:val="0"/>
        </w:rPr>
        <w:t>same multiple</w:t>
      </w:r>
      <w:r w:rsidRPr="00176ACA">
        <w:rPr>
          <w:w w:val="0"/>
        </w:rPr>
        <w:t xml:space="preserve"> BSSID set, the Beacon will carry </w:t>
      </w:r>
      <w:r w:rsidR="00C56445">
        <w:rPr>
          <w:w w:val="0"/>
        </w:rPr>
        <w:t>(</w:t>
      </w:r>
      <w:r w:rsidRPr="00176ACA">
        <w:rPr>
          <w:w w:val="0"/>
        </w:rPr>
        <w:t>16</w:t>
      </w:r>
      <w:r w:rsidR="00C56445">
        <w:rPr>
          <w:w w:val="0"/>
        </w:rPr>
        <w:t xml:space="preserve"> x </w:t>
      </w:r>
      <w:r w:rsidRPr="00176ACA">
        <w:rPr>
          <w:w w:val="0"/>
        </w:rPr>
        <w:t>4</w:t>
      </w:r>
      <w:r w:rsidR="00C56445">
        <w:rPr>
          <w:w w:val="0"/>
        </w:rPr>
        <w:t xml:space="preserve"> x </w:t>
      </w:r>
      <w:r w:rsidRPr="00176ACA">
        <w:rPr>
          <w:w w:val="0"/>
        </w:rPr>
        <w:t>16</w:t>
      </w:r>
      <w:r w:rsidR="00C56445">
        <w:rPr>
          <w:w w:val="0"/>
        </w:rPr>
        <w:t xml:space="preserve"> = 1024</w:t>
      </w:r>
      <w:r w:rsidRPr="00176ACA">
        <w:rPr>
          <w:w w:val="0"/>
        </w:rPr>
        <w:t xml:space="preserve"> R-TWT schedules</w:t>
      </w:r>
      <w:r w:rsidR="004F1229">
        <w:rPr>
          <w:w w:val="0"/>
        </w:rPr>
        <w:t>.</w:t>
      </w:r>
    </w:p>
    <w:p w14:paraId="2A5855E8" w14:textId="7B9C00F8" w:rsidR="004F1229" w:rsidRDefault="004F1229" w:rsidP="00176ACA">
      <w:pPr>
        <w:pStyle w:val="ListParagraph"/>
        <w:numPr>
          <w:ilvl w:val="0"/>
          <w:numId w:val="14"/>
        </w:numPr>
        <w:rPr>
          <w:w w:val="0"/>
        </w:rPr>
      </w:pPr>
      <w:r>
        <w:rPr>
          <w:w w:val="0"/>
        </w:rPr>
        <w:t xml:space="preserve">If the </w:t>
      </w:r>
      <w:proofErr w:type="spellStart"/>
      <w:r>
        <w:rPr>
          <w:w w:val="0"/>
        </w:rPr>
        <w:t>nonTXBSSID</w:t>
      </w:r>
      <w:proofErr w:type="spellEnd"/>
      <w:r>
        <w:rPr>
          <w:w w:val="0"/>
        </w:rPr>
        <w:t xml:space="preserve"> AP is not required to do so, then the R-TWT schedules carried in a Beacon takes </w:t>
      </w:r>
      <w:r w:rsidR="00815F66">
        <w:rPr>
          <w:w w:val="0"/>
        </w:rPr>
        <w:t xml:space="preserve">(16 x 4 + 15 x 4) = 124 </w:t>
      </w:r>
      <w:proofErr w:type="gramStart"/>
      <w:r w:rsidR="00815F66">
        <w:rPr>
          <w:w w:val="0"/>
        </w:rPr>
        <w:t>schedule</w:t>
      </w:r>
      <w:proofErr w:type="gramEnd"/>
      <w:r w:rsidR="00815F66">
        <w:rPr>
          <w:w w:val="0"/>
        </w:rPr>
        <w:t>.</w:t>
      </w:r>
    </w:p>
    <w:p w14:paraId="26600A80" w14:textId="14E01B5C" w:rsidR="00815F66" w:rsidRPr="00815F66" w:rsidRDefault="00815F66" w:rsidP="00815F66">
      <w:pPr>
        <w:rPr>
          <w:w w:val="0"/>
        </w:rPr>
      </w:pPr>
      <w:r>
        <w:rPr>
          <w:w w:val="0"/>
        </w:rPr>
        <w:t xml:space="preserve">Given this, we think it’s best not let </w:t>
      </w:r>
      <w:proofErr w:type="spellStart"/>
      <w:r>
        <w:rPr>
          <w:w w:val="0"/>
        </w:rPr>
        <w:t>nonTxBSSID</w:t>
      </w:r>
      <w:proofErr w:type="spellEnd"/>
      <w:r>
        <w:rPr>
          <w:w w:val="0"/>
        </w:rPr>
        <w:t xml:space="preserve"> profile to include R-TWT schedule for </w:t>
      </w:r>
      <w:proofErr w:type="spellStart"/>
      <w:r>
        <w:rPr>
          <w:w w:val="0"/>
        </w:rPr>
        <w:t>TxBSSID</w:t>
      </w:r>
      <w:proofErr w:type="spellEnd"/>
      <w:r>
        <w:rPr>
          <w:w w:val="0"/>
        </w:rPr>
        <w:t>, and add necessary clarification and changes along with this direction, as laid out below.</w:t>
      </w:r>
    </w:p>
    <w:p w14:paraId="01034DDF" w14:textId="77777777" w:rsidR="00F83AEB" w:rsidRDefault="00F83AEB" w:rsidP="00F83AEB">
      <w:pPr>
        <w:rPr>
          <w:w w:val="0"/>
        </w:rPr>
      </w:pPr>
    </w:p>
    <w:p w14:paraId="3275BACC" w14:textId="5365D9AE" w:rsidR="00FB7926" w:rsidRPr="00FB7926" w:rsidRDefault="00FB7926" w:rsidP="00F83AEB">
      <w:pPr>
        <w:rPr>
          <w:b/>
          <w:bCs/>
          <w:color w:val="0432FF"/>
          <w:w w:val="0"/>
        </w:rPr>
      </w:pPr>
      <w:r w:rsidRPr="00FB7926">
        <w:rPr>
          <w:b/>
          <w:bCs/>
          <w:color w:val="0432FF"/>
          <w:w w:val="0"/>
        </w:rPr>
        <w:t>Additional discussion (addressing points arisen from the f2f mtg):</w:t>
      </w:r>
    </w:p>
    <w:p w14:paraId="5267F714" w14:textId="2265BCA0" w:rsidR="00FB7926" w:rsidRDefault="003377BB" w:rsidP="003377BB">
      <w:pPr>
        <w:pStyle w:val="ListParagraph"/>
        <w:numPr>
          <w:ilvl w:val="0"/>
          <w:numId w:val="32"/>
        </w:numPr>
        <w:rPr>
          <w:color w:val="0432FF"/>
          <w:w w:val="0"/>
        </w:rPr>
      </w:pPr>
      <w:r>
        <w:rPr>
          <w:color w:val="0432FF"/>
          <w:w w:val="0"/>
        </w:rPr>
        <w:t xml:space="preserve">Note that the current D3.0 already supports that the transmitting AP advertises the R-TWT schedule for other physically co-located APs (in the same device) for </w:t>
      </w:r>
      <w:proofErr w:type="spellStart"/>
      <w:r>
        <w:rPr>
          <w:color w:val="0432FF"/>
          <w:w w:val="0"/>
        </w:rPr>
        <w:t>seek</w:t>
      </w:r>
      <w:proofErr w:type="spellEnd"/>
      <w:r>
        <w:rPr>
          <w:color w:val="0432FF"/>
          <w:w w:val="0"/>
        </w:rPr>
        <w:t xml:space="preserve"> of the effectiveness.</w:t>
      </w:r>
    </w:p>
    <w:p w14:paraId="4C66A862" w14:textId="381A4443" w:rsidR="003377BB" w:rsidRDefault="003377BB" w:rsidP="003377BB">
      <w:pPr>
        <w:pStyle w:val="ListParagraph"/>
        <w:numPr>
          <w:ilvl w:val="1"/>
          <w:numId w:val="32"/>
        </w:numPr>
        <w:rPr>
          <w:color w:val="0432FF"/>
          <w:w w:val="0"/>
        </w:rPr>
      </w:pPr>
      <w:r>
        <w:rPr>
          <w:color w:val="0432FF"/>
          <w:w w:val="0"/>
        </w:rPr>
        <w:t xml:space="preserve">The proposed text changes </w:t>
      </w:r>
      <w:r w:rsidRPr="003377BB">
        <w:rPr>
          <w:b/>
          <w:bCs/>
          <w:color w:val="0432FF"/>
          <w:w w:val="0"/>
        </w:rPr>
        <w:t>are to avoid</w:t>
      </w:r>
      <w:r>
        <w:rPr>
          <w:color w:val="0432FF"/>
          <w:w w:val="0"/>
        </w:rPr>
        <w:t xml:space="preserve"> each AP (</w:t>
      </w:r>
      <w:proofErr w:type="gramStart"/>
      <w:r>
        <w:rPr>
          <w:color w:val="0432FF"/>
          <w:w w:val="0"/>
        </w:rPr>
        <w:t>e.g.</w:t>
      </w:r>
      <w:proofErr w:type="gramEnd"/>
      <w:r>
        <w:rPr>
          <w:color w:val="0432FF"/>
          <w:w w:val="0"/>
        </w:rPr>
        <w:t xml:space="preserve"> an AP corresponding to a </w:t>
      </w:r>
      <w:proofErr w:type="spellStart"/>
      <w:r>
        <w:rPr>
          <w:color w:val="0432FF"/>
          <w:w w:val="0"/>
        </w:rPr>
        <w:t>nontransmitted</w:t>
      </w:r>
      <w:proofErr w:type="spellEnd"/>
      <w:r>
        <w:rPr>
          <w:color w:val="0432FF"/>
          <w:w w:val="0"/>
        </w:rPr>
        <w:t xml:space="preserve"> BSSID) advertising for others which would result in O(N^2) number of schedules to be added, costing too many bytes over the air.</w:t>
      </w:r>
    </w:p>
    <w:p w14:paraId="4E07D13A" w14:textId="576DC625" w:rsidR="003377BB" w:rsidRDefault="003377BB" w:rsidP="003377BB">
      <w:pPr>
        <w:pStyle w:val="ListParagraph"/>
        <w:numPr>
          <w:ilvl w:val="1"/>
          <w:numId w:val="32"/>
        </w:numPr>
        <w:rPr>
          <w:color w:val="0432FF"/>
          <w:w w:val="0"/>
        </w:rPr>
      </w:pPr>
      <w:r>
        <w:rPr>
          <w:color w:val="0432FF"/>
          <w:w w:val="0"/>
        </w:rPr>
        <w:t>In doing so, the text adds clear description for each of the three cases {multiple BSSID set, co-hosted BSSID, neither of the two cases}, as requested by a few CIDs.</w:t>
      </w:r>
    </w:p>
    <w:p w14:paraId="15C3E719" w14:textId="7DA7FEBD" w:rsidR="003377BB" w:rsidRDefault="003377BB" w:rsidP="003377BB">
      <w:pPr>
        <w:pStyle w:val="ListParagraph"/>
        <w:numPr>
          <w:ilvl w:val="0"/>
          <w:numId w:val="32"/>
        </w:numPr>
        <w:rPr>
          <w:color w:val="0432FF"/>
          <w:w w:val="0"/>
        </w:rPr>
      </w:pPr>
      <w:r>
        <w:rPr>
          <w:color w:val="0432FF"/>
          <w:w w:val="0"/>
        </w:rPr>
        <w:t xml:space="preserve">Another possibility was brought up: </w:t>
      </w:r>
      <w:r w:rsidR="00BE4452">
        <w:rPr>
          <w:color w:val="0432FF"/>
          <w:w w:val="0"/>
        </w:rPr>
        <w:t xml:space="preserve">let the receiving STA, associated with an AP corresponding to either the transmitted BSSID or a </w:t>
      </w:r>
      <w:proofErr w:type="spellStart"/>
      <w:r w:rsidR="00BE4452">
        <w:rPr>
          <w:color w:val="0432FF"/>
          <w:w w:val="0"/>
        </w:rPr>
        <w:t>nontransmitted</w:t>
      </w:r>
      <w:proofErr w:type="spellEnd"/>
      <w:r w:rsidR="00BE4452">
        <w:rPr>
          <w:color w:val="0432FF"/>
          <w:w w:val="0"/>
        </w:rPr>
        <w:t xml:space="preserve"> BSSID to parse all R-TWT Parameters Set field carried in a TWT element in both outside the multiple BSSID element and in the </w:t>
      </w:r>
      <w:proofErr w:type="spellStart"/>
      <w:r w:rsidR="00BE4452">
        <w:rPr>
          <w:color w:val="0432FF"/>
          <w:w w:val="0"/>
        </w:rPr>
        <w:t>nontransmitted</w:t>
      </w:r>
      <w:proofErr w:type="spellEnd"/>
      <w:r w:rsidR="00BE4452">
        <w:rPr>
          <w:color w:val="0432FF"/>
          <w:w w:val="0"/>
        </w:rPr>
        <w:t xml:space="preserve"> BSSID profile contained in a multiple BSSID element.</w:t>
      </w:r>
    </w:p>
    <w:p w14:paraId="4EB4B1FE" w14:textId="2F4A7B93" w:rsidR="00BE4452" w:rsidRDefault="00BE4452" w:rsidP="00BE4452">
      <w:pPr>
        <w:pStyle w:val="ListParagraph"/>
        <w:numPr>
          <w:ilvl w:val="1"/>
          <w:numId w:val="32"/>
        </w:numPr>
        <w:rPr>
          <w:color w:val="0432FF"/>
          <w:w w:val="0"/>
        </w:rPr>
      </w:pPr>
      <w:r>
        <w:rPr>
          <w:color w:val="0432FF"/>
          <w:w w:val="0"/>
        </w:rPr>
        <w:t xml:space="preserve">Issue-1 (blocking issue): the transmitting AP doesn’t always include all the </w:t>
      </w:r>
      <w:proofErr w:type="spellStart"/>
      <w:r>
        <w:rPr>
          <w:color w:val="0432FF"/>
          <w:w w:val="0"/>
        </w:rPr>
        <w:t>nontransmitted</w:t>
      </w:r>
      <w:proofErr w:type="spellEnd"/>
      <w:r>
        <w:rPr>
          <w:color w:val="0432FF"/>
          <w:w w:val="0"/>
        </w:rPr>
        <w:t xml:space="preserve"> BSSID profile for all the APs in a multiple BSSID set</w:t>
      </w:r>
    </w:p>
    <w:p w14:paraId="667E5638" w14:textId="74939DC7" w:rsidR="00BE4452" w:rsidRPr="003377BB" w:rsidRDefault="00BE4452" w:rsidP="00BE4452">
      <w:pPr>
        <w:pStyle w:val="ListParagraph"/>
        <w:numPr>
          <w:ilvl w:val="1"/>
          <w:numId w:val="32"/>
        </w:numPr>
        <w:rPr>
          <w:color w:val="0432FF"/>
          <w:w w:val="0"/>
        </w:rPr>
      </w:pPr>
      <w:r>
        <w:rPr>
          <w:color w:val="0432FF"/>
          <w:w w:val="0"/>
        </w:rPr>
        <w:t>Issue-2: the required changes for the receiver STA is more extensive and implementation costly compared to the proposed direction as described below.</w:t>
      </w:r>
    </w:p>
    <w:p w14:paraId="3D17CB4B" w14:textId="77777777" w:rsidR="00FB7926" w:rsidRPr="00FB7926" w:rsidRDefault="00FB7926" w:rsidP="00F83AEB">
      <w:pPr>
        <w:rPr>
          <w:color w:val="0432FF"/>
          <w:w w:val="0"/>
        </w:rPr>
      </w:pPr>
    </w:p>
    <w:p w14:paraId="0409F188" w14:textId="77777777" w:rsidR="00FB7926" w:rsidRPr="00F83AEB" w:rsidRDefault="00FB7926" w:rsidP="00F83AEB">
      <w:pPr>
        <w:rPr>
          <w:w w:val="0"/>
        </w:rPr>
      </w:pPr>
    </w:p>
    <w:p w14:paraId="26F8A8EB" w14:textId="47A15DA4" w:rsidR="00CB7187" w:rsidRDefault="00886208" w:rsidP="00051FE9">
      <w:pPr>
        <w:rPr>
          <w:w w:val="0"/>
        </w:rPr>
      </w:pPr>
      <w:r>
        <w:rPr>
          <w:w w:val="0"/>
        </w:rPr>
        <w:t>Notation</w:t>
      </w:r>
      <w:r w:rsidR="00E5392B">
        <w:rPr>
          <w:w w:val="0"/>
        </w:rPr>
        <w:t>:</w:t>
      </w:r>
    </w:p>
    <w:p w14:paraId="0DE24640" w14:textId="0D28D16F" w:rsidR="003D4DCB" w:rsidRDefault="003D4DCB" w:rsidP="00051FE9">
      <w:pPr>
        <w:rPr>
          <w:w w:val="0"/>
        </w:rPr>
      </w:pPr>
      <w:r w:rsidRPr="00A11377">
        <w:rPr>
          <w:b/>
          <w:bCs/>
          <w:w w:val="0"/>
        </w:rPr>
        <w:t>RTSIV</w:t>
      </w:r>
      <w:r>
        <w:rPr>
          <w:w w:val="0"/>
        </w:rPr>
        <w:t xml:space="preserve">: </w:t>
      </w:r>
      <w:r w:rsidR="009855E5">
        <w:rPr>
          <w:w w:val="0"/>
        </w:rPr>
        <w:t xml:space="preserve">the </w:t>
      </w:r>
      <w:r>
        <w:rPr>
          <w:w w:val="0"/>
        </w:rPr>
        <w:t>Restricted TWT Schedule Info subfield value</w:t>
      </w:r>
    </w:p>
    <w:p w14:paraId="79EC0310" w14:textId="77777777" w:rsidR="00BA15BF" w:rsidRDefault="00BA15BF" w:rsidP="00CB7187">
      <w:pPr>
        <w:rPr>
          <w:w w:val="0"/>
        </w:rPr>
      </w:pPr>
    </w:p>
    <w:p w14:paraId="1546E80B" w14:textId="5FFA8F2D" w:rsidR="003053AF" w:rsidRDefault="00CD2DB2" w:rsidP="00886208">
      <w:pPr>
        <w:pStyle w:val="Heading2"/>
        <w:rPr>
          <w:w w:val="0"/>
        </w:rPr>
      </w:pPr>
      <w:r w:rsidRPr="00CD2DB2">
        <w:rPr>
          <w:w w:val="0"/>
        </w:rPr>
        <w:lastRenderedPageBreak/>
        <w:t>AP side behavior</w:t>
      </w:r>
      <w:r>
        <w:rPr>
          <w:w w:val="0"/>
        </w:rPr>
        <w:t>:</w:t>
      </w:r>
    </w:p>
    <w:p w14:paraId="01C8BBBF" w14:textId="5B6DDFFC" w:rsidR="00CD2DB2" w:rsidRPr="000C54F6" w:rsidRDefault="006F4D4B" w:rsidP="000C54F6">
      <w:pPr>
        <w:pStyle w:val="ListParagraph"/>
        <w:numPr>
          <w:ilvl w:val="0"/>
          <w:numId w:val="17"/>
        </w:numPr>
        <w:rPr>
          <w:w w:val="0"/>
        </w:rPr>
      </w:pPr>
      <w:r w:rsidRPr="000C54F6">
        <w:rPr>
          <w:b/>
          <w:bCs/>
          <w:w w:val="0"/>
        </w:rPr>
        <w:t>1.a)</w:t>
      </w:r>
      <w:r w:rsidRPr="000C54F6">
        <w:rPr>
          <w:w w:val="0"/>
        </w:rPr>
        <w:t xml:space="preserve"> In the TWT element outside the Multiple BSSID element, </w:t>
      </w:r>
      <w:r w:rsidR="000C54F6" w:rsidRPr="000C54F6">
        <w:rPr>
          <w:w w:val="0"/>
        </w:rPr>
        <w:t xml:space="preserve">it includes </w:t>
      </w:r>
      <w:r w:rsidRPr="000C54F6">
        <w:rPr>
          <w:w w:val="0"/>
        </w:rPr>
        <w:t xml:space="preserve">R-TWT Parameter Set field </w:t>
      </w:r>
      <w:r w:rsidR="000C54F6" w:rsidRPr="000C54F6">
        <w:rPr>
          <w:w w:val="0"/>
        </w:rPr>
        <w:t>with</w:t>
      </w:r>
      <w:r w:rsidRPr="000C54F6">
        <w:rPr>
          <w:w w:val="0"/>
        </w:rPr>
        <w:t xml:space="preserve"> RTSIV set to {0, 1, 2} </w:t>
      </w:r>
      <w:r w:rsidR="000C54F6" w:rsidRPr="000C54F6">
        <w:rPr>
          <w:w w:val="0"/>
        </w:rPr>
        <w:t xml:space="preserve">for its </w:t>
      </w:r>
      <w:proofErr w:type="spellStart"/>
      <w:r w:rsidR="000C54F6" w:rsidRPr="000C54F6">
        <w:rPr>
          <w:w w:val="0"/>
        </w:rPr>
        <w:t>TxBSSID</w:t>
      </w:r>
      <w:proofErr w:type="spellEnd"/>
      <w:r w:rsidRPr="000C54F6">
        <w:rPr>
          <w:w w:val="0"/>
        </w:rPr>
        <w:t>;</w:t>
      </w:r>
      <w:r w:rsidR="000C54F6" w:rsidRPr="000C54F6">
        <w:rPr>
          <w:w w:val="0"/>
        </w:rPr>
        <w:t xml:space="preserve"> and R-TWT Parameter Set field with RTSIV set to 3 for an active R-TWT schedule belonging to the </w:t>
      </w:r>
      <w:proofErr w:type="spellStart"/>
      <w:r w:rsidR="000C54F6" w:rsidRPr="000C54F6">
        <w:rPr>
          <w:w w:val="0"/>
        </w:rPr>
        <w:t>nonTxBSSID</w:t>
      </w:r>
      <w:proofErr w:type="spellEnd"/>
      <w:r w:rsidR="000C54F6" w:rsidRPr="000C54F6">
        <w:rPr>
          <w:w w:val="0"/>
        </w:rPr>
        <w:t>.</w:t>
      </w:r>
      <w:r w:rsidR="00E82791">
        <w:rPr>
          <w:w w:val="0"/>
        </w:rPr>
        <w:t xml:space="preserve"> </w:t>
      </w:r>
      <w:r w:rsidR="00E82791" w:rsidRPr="00E82791">
        <w:rPr>
          <w:color w:val="0432FF"/>
          <w:w w:val="0"/>
        </w:rPr>
        <w:t>[already in D3.0]</w:t>
      </w:r>
    </w:p>
    <w:p w14:paraId="57AFAF23" w14:textId="58A422B3" w:rsidR="006F4D4B" w:rsidRPr="0046672D" w:rsidRDefault="006F4D4B" w:rsidP="000C54F6">
      <w:pPr>
        <w:pStyle w:val="ListParagraph"/>
        <w:numPr>
          <w:ilvl w:val="0"/>
          <w:numId w:val="17"/>
        </w:numPr>
        <w:rPr>
          <w:w w:val="0"/>
        </w:rPr>
      </w:pPr>
      <w:r w:rsidRPr="000C54F6">
        <w:rPr>
          <w:b/>
          <w:bCs/>
          <w:w w:val="0"/>
        </w:rPr>
        <w:t>1.b)</w:t>
      </w:r>
      <w:r w:rsidRPr="000C54F6">
        <w:rPr>
          <w:w w:val="0"/>
        </w:rPr>
        <w:t xml:space="preserve"> TWT IE carries within the </w:t>
      </w:r>
      <w:proofErr w:type="spellStart"/>
      <w:r w:rsidRPr="000C54F6">
        <w:rPr>
          <w:w w:val="0"/>
        </w:rPr>
        <w:t>nonTxBSSID</w:t>
      </w:r>
      <w:proofErr w:type="spellEnd"/>
      <w:r w:rsidRPr="000C54F6">
        <w:rPr>
          <w:w w:val="0"/>
        </w:rPr>
        <w:t xml:space="preserve"> profile </w:t>
      </w:r>
      <w:r w:rsidR="000C54F6" w:rsidRPr="000C54F6">
        <w:rPr>
          <w:w w:val="0"/>
        </w:rPr>
        <w:t xml:space="preserve">only carries R-TWT schedule info for its own </w:t>
      </w:r>
      <w:proofErr w:type="spellStart"/>
      <w:r w:rsidR="000C54F6" w:rsidRPr="000C54F6">
        <w:rPr>
          <w:w w:val="0"/>
        </w:rPr>
        <w:t>nonTxBSSID</w:t>
      </w:r>
      <w:proofErr w:type="spellEnd"/>
      <w:r w:rsidR="000C54F6" w:rsidRPr="000C54F6">
        <w:rPr>
          <w:w w:val="0"/>
        </w:rPr>
        <w:t>, and hence won’t have any RTSIV set to 3.</w:t>
      </w:r>
      <w:r w:rsidR="00E82791">
        <w:rPr>
          <w:w w:val="0"/>
        </w:rPr>
        <w:t xml:space="preserve"> </w:t>
      </w:r>
      <w:r w:rsidR="00E82791" w:rsidRPr="00E82791">
        <w:rPr>
          <w:color w:val="0432FF"/>
          <w:w w:val="0"/>
        </w:rPr>
        <w:t>[clarification to be added]</w:t>
      </w:r>
    </w:p>
    <w:p w14:paraId="6A81D339" w14:textId="44E42BBE" w:rsidR="0046672D" w:rsidRDefault="0046672D" w:rsidP="0046672D">
      <w:pPr>
        <w:pStyle w:val="ListParagraph"/>
        <w:numPr>
          <w:ilvl w:val="1"/>
          <w:numId w:val="17"/>
        </w:numPr>
        <w:rPr>
          <w:w w:val="0"/>
        </w:rPr>
      </w:pPr>
      <w:r>
        <w:rPr>
          <w:w w:val="0"/>
        </w:rPr>
        <w:t xml:space="preserve">Perhaps a NOTE to clarify that the R-TWT parameter set with RTSIV 1 or 2 in its </w:t>
      </w:r>
      <w:proofErr w:type="spellStart"/>
      <w:r>
        <w:rPr>
          <w:w w:val="0"/>
        </w:rPr>
        <w:t>nonTxBSSID</w:t>
      </w:r>
      <w:proofErr w:type="spellEnd"/>
      <w:r>
        <w:rPr>
          <w:w w:val="0"/>
        </w:rPr>
        <w:t xml:space="preserve"> profile will have a corresponding parameter set in the TWT element outside the Multiple BSSID element with RTSIV set to 3.</w:t>
      </w:r>
    </w:p>
    <w:p w14:paraId="5F664F27" w14:textId="159F62A8" w:rsidR="00FE5F43" w:rsidRDefault="000C54F6" w:rsidP="000C54F6">
      <w:pPr>
        <w:pStyle w:val="ListParagraph"/>
        <w:numPr>
          <w:ilvl w:val="0"/>
          <w:numId w:val="17"/>
        </w:numPr>
        <w:rPr>
          <w:w w:val="0"/>
        </w:rPr>
      </w:pPr>
      <w:r>
        <w:rPr>
          <w:b/>
          <w:bCs/>
          <w:w w:val="0"/>
        </w:rPr>
        <w:t>1.c)</w:t>
      </w:r>
      <w:r>
        <w:rPr>
          <w:w w:val="0"/>
        </w:rPr>
        <w:t xml:space="preserve"> In the multiple BSSID set case, follows the </w:t>
      </w:r>
      <w:r w:rsidRPr="000C54F6">
        <w:rPr>
          <w:w w:val="0"/>
        </w:rPr>
        <w:t>11.1.3.8.4</w:t>
      </w:r>
      <w:r>
        <w:rPr>
          <w:w w:val="0"/>
        </w:rPr>
        <w:t xml:space="preserve"> </w:t>
      </w:r>
      <w:r w:rsidRPr="000C54F6">
        <w:rPr>
          <w:w w:val="0"/>
        </w:rPr>
        <w:t>(Inheritance of element values)</w:t>
      </w:r>
      <w:r w:rsidR="00FE5F43">
        <w:rPr>
          <w:w w:val="0"/>
        </w:rPr>
        <w:t>.</w:t>
      </w:r>
      <w:r w:rsidR="00E82791">
        <w:rPr>
          <w:w w:val="0"/>
        </w:rPr>
        <w:t xml:space="preserve"> </w:t>
      </w:r>
      <w:r w:rsidR="00E82791" w:rsidRPr="00E82791">
        <w:rPr>
          <w:color w:val="0432FF"/>
          <w:w w:val="0"/>
        </w:rPr>
        <w:t>[already in D3.0]</w:t>
      </w:r>
    </w:p>
    <w:p w14:paraId="68182B1B" w14:textId="7EE4A10C" w:rsidR="000C54F6" w:rsidRPr="000C54F6" w:rsidRDefault="00FE5F43" w:rsidP="000C54F6">
      <w:pPr>
        <w:pStyle w:val="ListParagraph"/>
        <w:numPr>
          <w:ilvl w:val="0"/>
          <w:numId w:val="17"/>
        </w:numPr>
        <w:rPr>
          <w:w w:val="0"/>
        </w:rPr>
      </w:pPr>
      <w:r>
        <w:rPr>
          <w:b/>
          <w:bCs/>
          <w:w w:val="0"/>
        </w:rPr>
        <w:t>1.d)</w:t>
      </w:r>
      <w:r>
        <w:rPr>
          <w:w w:val="0"/>
        </w:rPr>
        <w:t xml:space="preserve"> In the co-located BSSID set </w:t>
      </w:r>
      <w:proofErr w:type="gramStart"/>
      <w:r>
        <w:rPr>
          <w:w w:val="0"/>
        </w:rPr>
        <w:t xml:space="preserve">case,  </w:t>
      </w:r>
      <w:r w:rsidR="00D54068">
        <w:rPr>
          <w:w w:val="0"/>
        </w:rPr>
        <w:t>each</w:t>
      </w:r>
      <w:proofErr w:type="gramEnd"/>
      <w:r w:rsidR="00D54068">
        <w:rPr>
          <w:w w:val="0"/>
        </w:rPr>
        <w:t xml:space="preserve"> A</w:t>
      </w:r>
      <w:r w:rsidR="00F64A01">
        <w:rPr>
          <w:w w:val="0"/>
        </w:rPr>
        <w:t>P carries in its transmitted Beacon the R-TWT schedules of its own (w/ RTSIV set to {0, 1, 2}); and R-TWT schedule for other APs in the same set with RTSIV set to 3. [</w:t>
      </w:r>
      <w:r w:rsidR="00F64A01" w:rsidRPr="00F64A01">
        <w:rPr>
          <w:color w:val="0432FF"/>
          <w:w w:val="0"/>
        </w:rPr>
        <w:t>in line with D3.0, call out explicitly</w:t>
      </w:r>
      <w:r w:rsidR="00F64A01">
        <w:rPr>
          <w:w w:val="0"/>
        </w:rPr>
        <w:t>]</w:t>
      </w:r>
    </w:p>
    <w:p w14:paraId="380EFEA7" w14:textId="77777777" w:rsidR="003053AF" w:rsidRDefault="003053AF" w:rsidP="00CB7187">
      <w:pPr>
        <w:rPr>
          <w:w w:val="0"/>
        </w:rPr>
      </w:pPr>
    </w:p>
    <w:p w14:paraId="43B02E3E" w14:textId="7B2E17F6" w:rsidR="000C54F6" w:rsidRDefault="000C54F6" w:rsidP="00886208">
      <w:pPr>
        <w:pStyle w:val="Heading2"/>
        <w:rPr>
          <w:w w:val="0"/>
        </w:rPr>
      </w:pPr>
      <w:r w:rsidRPr="00F64A01">
        <w:rPr>
          <w:w w:val="0"/>
        </w:rPr>
        <w:t>STA side behavior</w:t>
      </w:r>
      <w:r>
        <w:rPr>
          <w:w w:val="0"/>
        </w:rPr>
        <w:t>:</w:t>
      </w:r>
    </w:p>
    <w:p w14:paraId="4BB479B7" w14:textId="5808A0DB" w:rsidR="000C54F6" w:rsidRPr="00E51004" w:rsidRDefault="00E51004" w:rsidP="00E51004">
      <w:pPr>
        <w:rPr>
          <w:w w:val="0"/>
        </w:rPr>
      </w:pPr>
      <w:r w:rsidRPr="00E51004">
        <w:rPr>
          <w:w w:val="0"/>
        </w:rPr>
        <w:t xml:space="preserve">Notation: STA1 – associated with the AP with </w:t>
      </w:r>
      <w:proofErr w:type="spellStart"/>
      <w:r w:rsidRPr="00E51004">
        <w:rPr>
          <w:w w:val="0"/>
        </w:rPr>
        <w:t>TxBSSID</w:t>
      </w:r>
      <w:proofErr w:type="spellEnd"/>
      <w:r w:rsidRPr="00E51004">
        <w:rPr>
          <w:w w:val="0"/>
        </w:rPr>
        <w:t xml:space="preserve">; STA2 – associated with the AP with </w:t>
      </w:r>
      <w:proofErr w:type="spellStart"/>
      <w:r w:rsidRPr="00E51004">
        <w:rPr>
          <w:w w:val="0"/>
        </w:rPr>
        <w:t>nonTxBSSID</w:t>
      </w:r>
      <w:proofErr w:type="spellEnd"/>
      <w:r w:rsidRPr="00E51004">
        <w:rPr>
          <w:w w:val="0"/>
        </w:rPr>
        <w:t>.</w:t>
      </w:r>
    </w:p>
    <w:p w14:paraId="21A6FAF3" w14:textId="5061B0D8" w:rsidR="00E51004" w:rsidRDefault="00E51004" w:rsidP="00E51004">
      <w:pPr>
        <w:pStyle w:val="ListParagraph"/>
        <w:numPr>
          <w:ilvl w:val="0"/>
          <w:numId w:val="18"/>
        </w:numPr>
        <w:rPr>
          <w:w w:val="0"/>
        </w:rPr>
      </w:pPr>
      <w:r w:rsidRPr="00E51004">
        <w:rPr>
          <w:b/>
          <w:bCs/>
          <w:w w:val="0"/>
        </w:rPr>
        <w:t>2.a)</w:t>
      </w:r>
      <w:r>
        <w:rPr>
          <w:w w:val="0"/>
        </w:rPr>
        <w:t xml:space="preserve"> STA1 honors all active R-TWT schedules </w:t>
      </w:r>
      <w:proofErr w:type="gramStart"/>
      <w:r>
        <w:rPr>
          <w:w w:val="0"/>
        </w:rPr>
        <w:t>( RTSIV</w:t>
      </w:r>
      <w:proofErr w:type="gramEnd"/>
      <w:r>
        <w:rPr>
          <w:w w:val="0"/>
        </w:rPr>
        <w:t xml:space="preserve"> set to values other than 0). ‘Honor’ means following the channel access rules defined in 35.8.4 (Channel access rules for R-TWT SPs).</w:t>
      </w:r>
      <w:r w:rsidR="00485F3F">
        <w:rPr>
          <w:w w:val="0"/>
        </w:rPr>
        <w:t xml:space="preserve"> [</w:t>
      </w:r>
      <w:r w:rsidR="00485F3F" w:rsidRPr="00485F3F">
        <w:rPr>
          <w:color w:val="0432FF"/>
          <w:w w:val="0"/>
        </w:rPr>
        <w:t>already in D3.0</w:t>
      </w:r>
      <w:r w:rsidR="00485F3F">
        <w:rPr>
          <w:w w:val="0"/>
        </w:rPr>
        <w:t>]</w:t>
      </w:r>
    </w:p>
    <w:p w14:paraId="7067BB30" w14:textId="4350E62C" w:rsidR="00E51004" w:rsidRDefault="00E51004" w:rsidP="00E51004">
      <w:pPr>
        <w:pStyle w:val="ListParagraph"/>
        <w:numPr>
          <w:ilvl w:val="0"/>
          <w:numId w:val="18"/>
        </w:numPr>
        <w:rPr>
          <w:w w:val="0"/>
        </w:rPr>
      </w:pPr>
      <w:r w:rsidRPr="00E51004">
        <w:rPr>
          <w:b/>
          <w:bCs/>
          <w:w w:val="0"/>
        </w:rPr>
        <w:t>2.b)</w:t>
      </w:r>
      <w:r w:rsidRPr="00E51004">
        <w:rPr>
          <w:w w:val="0"/>
        </w:rPr>
        <w:t xml:space="preserve"> STA2</w:t>
      </w:r>
      <w:r w:rsidR="00485F3F">
        <w:rPr>
          <w:w w:val="0"/>
        </w:rPr>
        <w:t xml:space="preserve"> also recognize the R-TWT Parameter Set field outside the Multiple BSSID element, and honors all active R-TWT schedules. [</w:t>
      </w:r>
      <w:r w:rsidR="00485F3F" w:rsidRPr="00485F3F">
        <w:rPr>
          <w:color w:val="0432FF"/>
          <w:w w:val="0"/>
        </w:rPr>
        <w:t>New text to be added</w:t>
      </w:r>
      <w:r w:rsidR="00485F3F">
        <w:rPr>
          <w:w w:val="0"/>
        </w:rPr>
        <w:t>]</w:t>
      </w:r>
    </w:p>
    <w:p w14:paraId="6E7C8CBD" w14:textId="7C29391E" w:rsidR="0046672D" w:rsidRPr="00E51004" w:rsidRDefault="0046672D" w:rsidP="00E51004">
      <w:pPr>
        <w:pStyle w:val="ListParagraph"/>
        <w:numPr>
          <w:ilvl w:val="0"/>
          <w:numId w:val="18"/>
        </w:numPr>
        <w:rPr>
          <w:w w:val="0"/>
        </w:rPr>
      </w:pPr>
      <w:r>
        <w:rPr>
          <w:b/>
          <w:bCs/>
          <w:w w:val="0"/>
        </w:rPr>
        <w:t>2.c)</w:t>
      </w:r>
      <w:r>
        <w:rPr>
          <w:w w:val="0"/>
        </w:rPr>
        <w:t xml:space="preserve"> STA2 parses the R-TWT schedule info in its own </w:t>
      </w:r>
      <w:proofErr w:type="spellStart"/>
      <w:r>
        <w:rPr>
          <w:w w:val="0"/>
        </w:rPr>
        <w:t>nonTxBSSID</w:t>
      </w:r>
      <w:proofErr w:type="spellEnd"/>
      <w:r>
        <w:rPr>
          <w:w w:val="0"/>
        </w:rPr>
        <w:t xml:space="preserve"> profile and conduct necessary membership setup/change as it wishes. [</w:t>
      </w:r>
      <w:r w:rsidRPr="0046672D">
        <w:rPr>
          <w:color w:val="0432FF"/>
          <w:w w:val="0"/>
        </w:rPr>
        <w:t>Baseline</w:t>
      </w:r>
      <w:r>
        <w:rPr>
          <w:w w:val="0"/>
        </w:rPr>
        <w:t>]</w:t>
      </w:r>
    </w:p>
    <w:p w14:paraId="2B4CC087" w14:textId="77777777" w:rsidR="00F64A01" w:rsidRDefault="00F64A01" w:rsidP="00CB7187">
      <w:pPr>
        <w:rPr>
          <w:w w:val="0"/>
        </w:rPr>
      </w:pPr>
    </w:p>
    <w:p w14:paraId="003DF00B" w14:textId="77777777" w:rsidR="009721C4" w:rsidRDefault="009721C4">
      <w:pPr>
        <w:rPr>
          <w:rStyle w:val="Heading2Char"/>
        </w:rPr>
      </w:pPr>
      <w:r>
        <w:rPr>
          <w:rStyle w:val="Heading2Char"/>
        </w:rPr>
        <w:br w:type="page"/>
      </w:r>
    </w:p>
    <w:p w14:paraId="7F5F4686" w14:textId="18654612" w:rsidR="00931533" w:rsidRDefault="00931533" w:rsidP="00CB7187">
      <w:pPr>
        <w:rPr>
          <w:w w:val="0"/>
        </w:rPr>
      </w:pPr>
      <w:r w:rsidRPr="00886208">
        <w:rPr>
          <w:rStyle w:val="Heading2Char"/>
        </w:rPr>
        <w:lastRenderedPageBreak/>
        <w:t>Example</w:t>
      </w:r>
      <w:r>
        <w:rPr>
          <w:w w:val="0"/>
        </w:rPr>
        <w:t>:</w:t>
      </w:r>
    </w:p>
    <w:p w14:paraId="1192B82D" w14:textId="77777777" w:rsidR="00931533" w:rsidRDefault="00931533" w:rsidP="00CB7187">
      <w:pPr>
        <w:rPr>
          <w:w w:val="0"/>
        </w:rPr>
      </w:pPr>
    </w:p>
    <w:p w14:paraId="0885CF34" w14:textId="77777777" w:rsidR="00931533" w:rsidRDefault="00931533" w:rsidP="00931533">
      <w:pPr>
        <w:rPr>
          <w:w w:val="0"/>
        </w:rPr>
      </w:pPr>
      <w:r w:rsidRPr="00A11377">
        <w:rPr>
          <w:b/>
          <w:bCs/>
          <w:w w:val="0"/>
        </w:rPr>
        <w:t>AP1</w:t>
      </w:r>
      <w:r>
        <w:rPr>
          <w:w w:val="0"/>
        </w:rPr>
        <w:t xml:space="preserve">: corresponds to a </w:t>
      </w:r>
      <w:proofErr w:type="spellStart"/>
      <w:r>
        <w:rPr>
          <w:w w:val="0"/>
        </w:rPr>
        <w:t>TxBSSID</w:t>
      </w:r>
      <w:proofErr w:type="spellEnd"/>
      <w:r>
        <w:rPr>
          <w:w w:val="0"/>
        </w:rPr>
        <w:t xml:space="preserve"> (BSSID-1)</w:t>
      </w:r>
    </w:p>
    <w:p w14:paraId="106AA382" w14:textId="77777777" w:rsidR="00931533" w:rsidRDefault="00931533" w:rsidP="00931533">
      <w:pPr>
        <w:rPr>
          <w:w w:val="0"/>
        </w:rPr>
      </w:pPr>
      <w:r w:rsidRPr="00A11377">
        <w:rPr>
          <w:b/>
          <w:bCs/>
          <w:w w:val="0"/>
        </w:rPr>
        <w:t>AP2</w:t>
      </w:r>
      <w:r>
        <w:rPr>
          <w:w w:val="0"/>
        </w:rPr>
        <w:t xml:space="preserve">: corresponds to a </w:t>
      </w:r>
      <w:proofErr w:type="spellStart"/>
      <w:r>
        <w:rPr>
          <w:w w:val="0"/>
        </w:rPr>
        <w:t>nonTxBSSID</w:t>
      </w:r>
      <w:proofErr w:type="spellEnd"/>
      <w:r>
        <w:rPr>
          <w:w w:val="0"/>
        </w:rPr>
        <w:t xml:space="preserve"> (BSSID-2)</w:t>
      </w:r>
    </w:p>
    <w:p w14:paraId="660F6CBE" w14:textId="539A5289" w:rsidR="00931533" w:rsidRDefault="00931533" w:rsidP="00931533">
      <w:pPr>
        <w:rPr>
          <w:w w:val="0"/>
        </w:rPr>
      </w:pPr>
      <w:r>
        <w:rPr>
          <w:w w:val="0"/>
        </w:rPr>
        <w:t xml:space="preserve">R-TWT schedule </w:t>
      </w:r>
      <w:r w:rsidRPr="00C11CC1">
        <w:rPr>
          <w:b/>
          <w:bCs/>
          <w:w w:val="0"/>
        </w:rPr>
        <w:t>R1</w:t>
      </w:r>
      <w:r>
        <w:rPr>
          <w:w w:val="0"/>
        </w:rPr>
        <w:t xml:space="preserve">: </w:t>
      </w:r>
      <w:r w:rsidR="00C11CC1">
        <w:rPr>
          <w:w w:val="0"/>
        </w:rPr>
        <w:t>AP1’s</w:t>
      </w:r>
      <w:r>
        <w:rPr>
          <w:w w:val="0"/>
        </w:rPr>
        <w:t xml:space="preserve"> active R-TWT schedule.</w:t>
      </w:r>
    </w:p>
    <w:p w14:paraId="78CBAFE7" w14:textId="625D3798" w:rsidR="00931533" w:rsidRDefault="00931533" w:rsidP="00931533">
      <w:pPr>
        <w:rPr>
          <w:w w:val="0"/>
        </w:rPr>
      </w:pPr>
      <w:r>
        <w:rPr>
          <w:w w:val="0"/>
        </w:rPr>
        <w:t xml:space="preserve">R-TWT schedule </w:t>
      </w:r>
      <w:r w:rsidRPr="00C11CC1">
        <w:rPr>
          <w:b/>
          <w:bCs/>
          <w:w w:val="0"/>
        </w:rPr>
        <w:t>R2</w:t>
      </w:r>
      <w:r>
        <w:rPr>
          <w:w w:val="0"/>
        </w:rPr>
        <w:t xml:space="preserve">: </w:t>
      </w:r>
      <w:r w:rsidR="00C11CC1">
        <w:rPr>
          <w:w w:val="0"/>
        </w:rPr>
        <w:t xml:space="preserve">AP2’s </w:t>
      </w:r>
      <w:r>
        <w:rPr>
          <w:w w:val="0"/>
        </w:rPr>
        <w:t>active R-TWT schedule.</w:t>
      </w:r>
    </w:p>
    <w:p w14:paraId="39FBB61A" w14:textId="77777777" w:rsidR="00931533" w:rsidRDefault="00931533" w:rsidP="00CB7187">
      <w:pPr>
        <w:rPr>
          <w:w w:val="0"/>
        </w:rPr>
      </w:pPr>
    </w:p>
    <w:tbl>
      <w:tblPr>
        <w:tblStyle w:val="TableGrid"/>
        <w:tblW w:w="10615" w:type="dxa"/>
        <w:tblLook w:val="04A0" w:firstRow="1" w:lastRow="0" w:firstColumn="1" w:lastColumn="0" w:noHBand="0" w:noVBand="1"/>
      </w:tblPr>
      <w:tblGrid>
        <w:gridCol w:w="1345"/>
        <w:gridCol w:w="1440"/>
        <w:gridCol w:w="4230"/>
        <w:gridCol w:w="3600"/>
      </w:tblGrid>
      <w:tr w:rsidR="00BA15BF" w14:paraId="36023711" w14:textId="77777777" w:rsidTr="00C11CC1">
        <w:tc>
          <w:tcPr>
            <w:tcW w:w="1345" w:type="dxa"/>
          </w:tcPr>
          <w:p w14:paraId="26EC0820" w14:textId="77777777" w:rsidR="00BA15BF" w:rsidRDefault="00BA15BF" w:rsidP="00CB7187">
            <w:pPr>
              <w:rPr>
                <w:w w:val="0"/>
              </w:rPr>
            </w:pPr>
            <w:r>
              <w:rPr>
                <w:w w:val="0"/>
              </w:rPr>
              <w:t xml:space="preserve">R1 is present </w:t>
            </w:r>
          </w:p>
          <w:p w14:paraId="528F10C4" w14:textId="739F19EE" w:rsidR="00C11CC1" w:rsidRDefault="00C11CC1" w:rsidP="00CB7187">
            <w:pPr>
              <w:rPr>
                <w:w w:val="0"/>
              </w:rPr>
            </w:pPr>
            <w:r>
              <w:rPr>
                <w:w w:val="0"/>
              </w:rPr>
              <w:t>(</w:t>
            </w:r>
            <w:proofErr w:type="gramStart"/>
            <w:r>
              <w:rPr>
                <w:w w:val="0"/>
              </w:rPr>
              <w:t>for</w:t>
            </w:r>
            <w:proofErr w:type="gramEnd"/>
            <w:r>
              <w:rPr>
                <w:w w:val="0"/>
              </w:rPr>
              <w:t xml:space="preserve"> AP1)</w:t>
            </w:r>
          </w:p>
        </w:tc>
        <w:tc>
          <w:tcPr>
            <w:tcW w:w="1440" w:type="dxa"/>
          </w:tcPr>
          <w:p w14:paraId="4C309E15" w14:textId="77777777" w:rsidR="00BA15BF" w:rsidRDefault="00BA15BF" w:rsidP="00CB7187">
            <w:pPr>
              <w:rPr>
                <w:w w:val="0"/>
              </w:rPr>
            </w:pPr>
            <w:r>
              <w:rPr>
                <w:w w:val="0"/>
              </w:rPr>
              <w:t>R2 is present</w:t>
            </w:r>
          </w:p>
          <w:p w14:paraId="5582FF86" w14:textId="571D0032" w:rsidR="00C11CC1" w:rsidRDefault="00C11CC1" w:rsidP="00CB7187">
            <w:pPr>
              <w:rPr>
                <w:w w:val="0"/>
              </w:rPr>
            </w:pPr>
            <w:r>
              <w:rPr>
                <w:w w:val="0"/>
              </w:rPr>
              <w:t>(</w:t>
            </w:r>
            <w:proofErr w:type="gramStart"/>
            <w:r>
              <w:rPr>
                <w:w w:val="0"/>
              </w:rPr>
              <w:t>for</w:t>
            </w:r>
            <w:proofErr w:type="gramEnd"/>
            <w:r>
              <w:rPr>
                <w:w w:val="0"/>
              </w:rPr>
              <w:t xml:space="preserve"> AP2)</w:t>
            </w:r>
          </w:p>
        </w:tc>
        <w:tc>
          <w:tcPr>
            <w:tcW w:w="4230" w:type="dxa"/>
          </w:tcPr>
          <w:p w14:paraId="1D91AD18" w14:textId="29B2E031" w:rsidR="00BA15BF" w:rsidRDefault="00BA15BF" w:rsidP="00CB7187">
            <w:pPr>
              <w:rPr>
                <w:w w:val="0"/>
              </w:rPr>
            </w:pPr>
            <w:r>
              <w:rPr>
                <w:w w:val="0"/>
              </w:rPr>
              <w:t xml:space="preserve"># of Restricted </w:t>
            </w:r>
            <w:r w:rsidR="00521C76">
              <w:rPr>
                <w:w w:val="0"/>
              </w:rPr>
              <w:t>Parameter Set</w:t>
            </w:r>
            <w:r w:rsidR="005D60E1">
              <w:rPr>
                <w:w w:val="0"/>
              </w:rPr>
              <w:t xml:space="preserve"> fields</w:t>
            </w:r>
            <w:r w:rsidR="00521C76">
              <w:rPr>
                <w:w w:val="0"/>
              </w:rPr>
              <w:t xml:space="preserve"> </w:t>
            </w:r>
            <w:r w:rsidR="005D60E1">
              <w:rPr>
                <w:w w:val="0"/>
              </w:rPr>
              <w:t>outside</w:t>
            </w:r>
            <w:r w:rsidR="00521C76">
              <w:rPr>
                <w:w w:val="0"/>
              </w:rPr>
              <w:t xml:space="preserve"> the </w:t>
            </w:r>
            <w:r w:rsidR="00C11CC1">
              <w:rPr>
                <w:w w:val="0"/>
              </w:rPr>
              <w:t>Multiple BSSID element</w:t>
            </w:r>
            <w:r w:rsidR="005D60E1">
              <w:rPr>
                <w:w w:val="0"/>
              </w:rPr>
              <w:t xml:space="preserve"> </w:t>
            </w:r>
            <w:r w:rsidR="00521C76">
              <w:rPr>
                <w:w w:val="0"/>
              </w:rPr>
              <w:t xml:space="preserve">and their respective </w:t>
            </w:r>
            <w:r w:rsidR="00554948">
              <w:rPr>
                <w:w w:val="0"/>
              </w:rPr>
              <w:t xml:space="preserve">RTSIV </w:t>
            </w:r>
          </w:p>
        </w:tc>
        <w:tc>
          <w:tcPr>
            <w:tcW w:w="3600" w:type="dxa"/>
          </w:tcPr>
          <w:p w14:paraId="78AA3D65" w14:textId="43122219" w:rsidR="00BA15BF" w:rsidRDefault="005D60E1" w:rsidP="00CB7187">
            <w:pPr>
              <w:rPr>
                <w:w w:val="0"/>
              </w:rPr>
            </w:pPr>
            <w:r>
              <w:rPr>
                <w:w w:val="0"/>
              </w:rPr>
              <w:t xml:space="preserve"># of </w:t>
            </w:r>
            <w:r w:rsidR="00521C76">
              <w:rPr>
                <w:w w:val="0"/>
              </w:rPr>
              <w:t>Restricted TWT</w:t>
            </w:r>
            <w:r>
              <w:rPr>
                <w:w w:val="0"/>
              </w:rPr>
              <w:t xml:space="preserve"> Parameter</w:t>
            </w:r>
            <w:r w:rsidR="00521C76">
              <w:rPr>
                <w:w w:val="0"/>
              </w:rPr>
              <w:t xml:space="preserve"> Set </w:t>
            </w:r>
            <w:r>
              <w:rPr>
                <w:w w:val="0"/>
              </w:rPr>
              <w:t xml:space="preserve">fields in the </w:t>
            </w:r>
            <w:proofErr w:type="spellStart"/>
            <w:r>
              <w:rPr>
                <w:w w:val="0"/>
              </w:rPr>
              <w:t>non</w:t>
            </w:r>
            <w:r w:rsidR="00E40BD5">
              <w:rPr>
                <w:w w:val="0"/>
              </w:rPr>
              <w:t>transmitted</w:t>
            </w:r>
            <w:proofErr w:type="spellEnd"/>
            <w:r w:rsidR="00E40BD5">
              <w:rPr>
                <w:w w:val="0"/>
              </w:rPr>
              <w:t xml:space="preserve"> BSSID profile and their respective </w:t>
            </w:r>
            <w:r w:rsidR="00554948">
              <w:rPr>
                <w:w w:val="0"/>
              </w:rPr>
              <w:t>RTSIV</w:t>
            </w:r>
          </w:p>
        </w:tc>
      </w:tr>
      <w:tr w:rsidR="00BA15BF" w14:paraId="2F729363" w14:textId="77777777" w:rsidTr="00C11CC1">
        <w:tc>
          <w:tcPr>
            <w:tcW w:w="1345" w:type="dxa"/>
          </w:tcPr>
          <w:p w14:paraId="0E0745E5" w14:textId="0F69ECB6" w:rsidR="00BA15BF" w:rsidRDefault="00BA15BF" w:rsidP="00CB7187">
            <w:pPr>
              <w:rPr>
                <w:w w:val="0"/>
              </w:rPr>
            </w:pPr>
            <w:r>
              <w:rPr>
                <w:w w:val="0"/>
              </w:rPr>
              <w:t>Y</w:t>
            </w:r>
          </w:p>
        </w:tc>
        <w:tc>
          <w:tcPr>
            <w:tcW w:w="1440" w:type="dxa"/>
          </w:tcPr>
          <w:p w14:paraId="481116F1" w14:textId="6DAAC566" w:rsidR="00BA15BF" w:rsidRDefault="00BA15BF" w:rsidP="00CB7187">
            <w:pPr>
              <w:rPr>
                <w:w w:val="0"/>
              </w:rPr>
            </w:pPr>
            <w:r>
              <w:rPr>
                <w:w w:val="0"/>
              </w:rPr>
              <w:t>N</w:t>
            </w:r>
          </w:p>
        </w:tc>
        <w:tc>
          <w:tcPr>
            <w:tcW w:w="4230" w:type="dxa"/>
          </w:tcPr>
          <w:p w14:paraId="52A9F098" w14:textId="516BDADD" w:rsidR="00BA15BF" w:rsidRDefault="002952BD" w:rsidP="00CB7187">
            <w:pPr>
              <w:rPr>
                <w:w w:val="0"/>
              </w:rPr>
            </w:pPr>
            <w:r>
              <w:rPr>
                <w:w w:val="0"/>
              </w:rPr>
              <w:t xml:space="preserve">1, with </w:t>
            </w:r>
            <w:r w:rsidR="00554948">
              <w:rPr>
                <w:w w:val="0"/>
              </w:rPr>
              <w:t>RTSIV</w:t>
            </w:r>
            <w:r>
              <w:rPr>
                <w:w w:val="0"/>
              </w:rPr>
              <w:t xml:space="preserve"> = 1</w:t>
            </w:r>
          </w:p>
        </w:tc>
        <w:tc>
          <w:tcPr>
            <w:tcW w:w="3600" w:type="dxa"/>
          </w:tcPr>
          <w:p w14:paraId="5C7FD747" w14:textId="138CEF92" w:rsidR="00BA15BF" w:rsidRDefault="002952BD" w:rsidP="00CB7187">
            <w:pPr>
              <w:rPr>
                <w:w w:val="0"/>
              </w:rPr>
            </w:pPr>
            <w:r>
              <w:rPr>
                <w:w w:val="0"/>
              </w:rPr>
              <w:t>0</w:t>
            </w:r>
          </w:p>
        </w:tc>
      </w:tr>
      <w:tr w:rsidR="00BA15BF" w14:paraId="06AFEF89" w14:textId="77777777" w:rsidTr="00C11CC1">
        <w:tc>
          <w:tcPr>
            <w:tcW w:w="1345" w:type="dxa"/>
          </w:tcPr>
          <w:p w14:paraId="598D1993" w14:textId="4B63DE9A" w:rsidR="00BA15BF" w:rsidRDefault="00BA15BF" w:rsidP="00CB7187">
            <w:pPr>
              <w:rPr>
                <w:w w:val="0"/>
              </w:rPr>
            </w:pPr>
            <w:r>
              <w:rPr>
                <w:w w:val="0"/>
              </w:rPr>
              <w:t>N</w:t>
            </w:r>
          </w:p>
        </w:tc>
        <w:tc>
          <w:tcPr>
            <w:tcW w:w="1440" w:type="dxa"/>
          </w:tcPr>
          <w:p w14:paraId="151B09BA" w14:textId="515FA039" w:rsidR="00BA15BF" w:rsidRDefault="00BA15BF" w:rsidP="00CB7187">
            <w:pPr>
              <w:rPr>
                <w:w w:val="0"/>
              </w:rPr>
            </w:pPr>
            <w:r>
              <w:rPr>
                <w:w w:val="0"/>
              </w:rPr>
              <w:t>Y</w:t>
            </w:r>
          </w:p>
        </w:tc>
        <w:tc>
          <w:tcPr>
            <w:tcW w:w="4230" w:type="dxa"/>
          </w:tcPr>
          <w:p w14:paraId="4950D892" w14:textId="4B8C7D28" w:rsidR="00BA15BF" w:rsidRDefault="002952BD" w:rsidP="00CB7187">
            <w:pPr>
              <w:rPr>
                <w:w w:val="0"/>
              </w:rPr>
            </w:pPr>
            <w:r>
              <w:rPr>
                <w:w w:val="0"/>
              </w:rPr>
              <w:t xml:space="preserve">1, with </w:t>
            </w:r>
            <w:r w:rsidR="00554948">
              <w:rPr>
                <w:w w:val="0"/>
              </w:rPr>
              <w:t>RTSIV</w:t>
            </w:r>
            <w:r>
              <w:rPr>
                <w:w w:val="0"/>
              </w:rPr>
              <w:t xml:space="preserve"> = 3</w:t>
            </w:r>
          </w:p>
        </w:tc>
        <w:tc>
          <w:tcPr>
            <w:tcW w:w="3600" w:type="dxa"/>
          </w:tcPr>
          <w:p w14:paraId="3D913520" w14:textId="35F61880" w:rsidR="00BA15BF" w:rsidRDefault="002952BD" w:rsidP="00CB7187">
            <w:pPr>
              <w:rPr>
                <w:w w:val="0"/>
              </w:rPr>
            </w:pPr>
            <w:r>
              <w:rPr>
                <w:w w:val="0"/>
              </w:rPr>
              <w:t xml:space="preserve">1, with </w:t>
            </w:r>
            <w:r w:rsidR="00554948">
              <w:rPr>
                <w:w w:val="0"/>
              </w:rPr>
              <w:t>RTSIV</w:t>
            </w:r>
            <w:r>
              <w:rPr>
                <w:w w:val="0"/>
              </w:rPr>
              <w:t xml:space="preserve"> = 1</w:t>
            </w:r>
          </w:p>
        </w:tc>
      </w:tr>
      <w:tr w:rsidR="00BA15BF" w14:paraId="4FAB54DA" w14:textId="77777777" w:rsidTr="00C11CC1">
        <w:tc>
          <w:tcPr>
            <w:tcW w:w="1345" w:type="dxa"/>
          </w:tcPr>
          <w:p w14:paraId="26850541" w14:textId="5C928239" w:rsidR="00BA15BF" w:rsidRDefault="00BA15BF" w:rsidP="00CB7187">
            <w:pPr>
              <w:rPr>
                <w:w w:val="0"/>
              </w:rPr>
            </w:pPr>
            <w:r>
              <w:rPr>
                <w:w w:val="0"/>
              </w:rPr>
              <w:t>Y</w:t>
            </w:r>
          </w:p>
        </w:tc>
        <w:tc>
          <w:tcPr>
            <w:tcW w:w="1440" w:type="dxa"/>
          </w:tcPr>
          <w:p w14:paraId="58276814" w14:textId="7B9AA489" w:rsidR="00BA15BF" w:rsidRDefault="00BA15BF" w:rsidP="00CB7187">
            <w:pPr>
              <w:rPr>
                <w:w w:val="0"/>
              </w:rPr>
            </w:pPr>
            <w:r>
              <w:rPr>
                <w:w w:val="0"/>
              </w:rPr>
              <w:t>Y</w:t>
            </w:r>
          </w:p>
        </w:tc>
        <w:tc>
          <w:tcPr>
            <w:tcW w:w="4230" w:type="dxa"/>
          </w:tcPr>
          <w:p w14:paraId="7AD09C75" w14:textId="52C0C03F" w:rsidR="00BA15BF" w:rsidRDefault="002952BD" w:rsidP="00CB7187">
            <w:pPr>
              <w:rPr>
                <w:w w:val="0"/>
              </w:rPr>
            </w:pPr>
            <w:r>
              <w:rPr>
                <w:w w:val="0"/>
              </w:rPr>
              <w:t xml:space="preserve">2, with </w:t>
            </w:r>
            <w:r w:rsidR="00554948">
              <w:rPr>
                <w:w w:val="0"/>
              </w:rPr>
              <w:t>RTSIV</w:t>
            </w:r>
            <w:r>
              <w:rPr>
                <w:w w:val="0"/>
              </w:rPr>
              <w:t xml:space="preserve"> = 1 and 3, respectively</w:t>
            </w:r>
          </w:p>
        </w:tc>
        <w:tc>
          <w:tcPr>
            <w:tcW w:w="3600" w:type="dxa"/>
          </w:tcPr>
          <w:p w14:paraId="300F2280" w14:textId="72FA477C" w:rsidR="00BA15BF" w:rsidRDefault="002952BD" w:rsidP="00CB7187">
            <w:pPr>
              <w:rPr>
                <w:w w:val="0"/>
              </w:rPr>
            </w:pPr>
            <w:r>
              <w:rPr>
                <w:w w:val="0"/>
              </w:rPr>
              <w:t xml:space="preserve">1, with </w:t>
            </w:r>
            <w:r w:rsidR="00554948">
              <w:rPr>
                <w:w w:val="0"/>
              </w:rPr>
              <w:t>RTSIV</w:t>
            </w:r>
            <w:r>
              <w:rPr>
                <w:w w:val="0"/>
              </w:rPr>
              <w:t xml:space="preserve"> = 1</w:t>
            </w:r>
          </w:p>
        </w:tc>
      </w:tr>
    </w:tbl>
    <w:p w14:paraId="58C1902C" w14:textId="77777777" w:rsidR="003C190E" w:rsidRDefault="003C190E" w:rsidP="00B7354E">
      <w:pPr>
        <w:rPr>
          <w:w w:val="0"/>
        </w:rPr>
      </w:pPr>
    </w:p>
    <w:p w14:paraId="2AB98AC8" w14:textId="3D2893F9" w:rsidR="00CB7187" w:rsidRDefault="003C190E" w:rsidP="003C190E">
      <w:pPr>
        <w:pStyle w:val="Heading2"/>
        <w:rPr>
          <w:w w:val="0"/>
        </w:rPr>
      </w:pPr>
      <w:r>
        <w:rPr>
          <w:w w:val="0"/>
        </w:rPr>
        <w:t>CUF and BPCC:</w:t>
      </w:r>
    </w:p>
    <w:p w14:paraId="7906D4DF" w14:textId="77777777" w:rsidR="00CB7187" w:rsidRDefault="00CB7187" w:rsidP="00051FE9">
      <w:pPr>
        <w:rPr>
          <w:w w:val="0"/>
        </w:rPr>
      </w:pPr>
    </w:p>
    <w:p w14:paraId="20A98267" w14:textId="0ADDA25A" w:rsidR="00C11CC1" w:rsidRDefault="00DB581B" w:rsidP="00662158">
      <w:pPr>
        <w:pStyle w:val="ListParagraph"/>
        <w:numPr>
          <w:ilvl w:val="0"/>
          <w:numId w:val="19"/>
        </w:numPr>
        <w:rPr>
          <w:w w:val="0"/>
        </w:rPr>
      </w:pPr>
      <w:r>
        <w:rPr>
          <w:w w:val="0"/>
        </w:rPr>
        <w:t xml:space="preserve">A) </w:t>
      </w:r>
      <w:r w:rsidR="00662158">
        <w:rPr>
          <w:w w:val="0"/>
        </w:rPr>
        <w:t>Currently, it’s required to set CUF and increment BPCC when a broadcast TWT element is inserted or removed.</w:t>
      </w:r>
      <w:r w:rsidR="00B7354E">
        <w:rPr>
          <w:w w:val="0"/>
        </w:rPr>
        <w:t xml:space="preserve"> [</w:t>
      </w:r>
      <w:r w:rsidR="00B7354E" w:rsidRPr="00B7354E">
        <w:rPr>
          <w:color w:val="0432FF"/>
          <w:w w:val="0"/>
        </w:rPr>
        <w:t>Per baseline</w:t>
      </w:r>
      <w:r w:rsidR="00B7354E">
        <w:rPr>
          <w:w w:val="0"/>
        </w:rPr>
        <w:t>]</w:t>
      </w:r>
    </w:p>
    <w:p w14:paraId="2803E361" w14:textId="4E3E96FC" w:rsidR="00662158" w:rsidRDefault="00662158" w:rsidP="00662158">
      <w:pPr>
        <w:pStyle w:val="ListParagraph"/>
        <w:numPr>
          <w:ilvl w:val="1"/>
          <w:numId w:val="19"/>
        </w:numPr>
        <w:rPr>
          <w:w w:val="0"/>
        </w:rPr>
      </w:pPr>
      <w:r>
        <w:rPr>
          <w:w w:val="0"/>
        </w:rPr>
        <w:t>This covers the case where a schedule changes information such as {SP duration, Target Wake Time, Wake Interval}, which is considered as a combined action of schedule removal and insertion.</w:t>
      </w:r>
    </w:p>
    <w:p w14:paraId="0CE53FB1" w14:textId="1C6EDA93" w:rsidR="00662158" w:rsidRDefault="00DB581B" w:rsidP="00662158">
      <w:pPr>
        <w:pStyle w:val="ListParagraph"/>
        <w:numPr>
          <w:ilvl w:val="0"/>
          <w:numId w:val="19"/>
        </w:numPr>
        <w:rPr>
          <w:w w:val="0"/>
        </w:rPr>
      </w:pPr>
      <w:r>
        <w:rPr>
          <w:w w:val="0"/>
        </w:rPr>
        <w:t xml:space="preserve">B) </w:t>
      </w:r>
      <w:r w:rsidR="00662158">
        <w:rPr>
          <w:w w:val="0"/>
        </w:rPr>
        <w:t>When the RTSIV changes from active (non-zero values) to inactive (0)</w:t>
      </w:r>
      <w:r w:rsidR="00AB20B7">
        <w:rPr>
          <w:w w:val="0"/>
        </w:rPr>
        <w:t>, and vice versa</w:t>
      </w:r>
      <w:r w:rsidR="00662158">
        <w:rPr>
          <w:w w:val="0"/>
        </w:rPr>
        <w:t>, CUF and BPCC need to be set/incremented as well.</w:t>
      </w:r>
      <w:r w:rsidR="00AB20B7">
        <w:rPr>
          <w:w w:val="0"/>
        </w:rPr>
        <w:t xml:space="preserve"> [</w:t>
      </w:r>
      <w:r w:rsidR="00AB20B7" w:rsidRPr="00AB20B7">
        <w:rPr>
          <w:color w:val="0432FF"/>
          <w:w w:val="0"/>
        </w:rPr>
        <w:t>new</w:t>
      </w:r>
      <w:r w:rsidR="0052137D">
        <w:rPr>
          <w:color w:val="0432FF"/>
          <w:w w:val="0"/>
        </w:rPr>
        <w:t xml:space="preserve"> to cover the gap</w:t>
      </w:r>
      <w:r w:rsidR="00AB20B7">
        <w:rPr>
          <w:w w:val="0"/>
        </w:rPr>
        <w:t>]</w:t>
      </w:r>
    </w:p>
    <w:p w14:paraId="3917D5AB" w14:textId="1FA32C65" w:rsidR="00652DBB" w:rsidRDefault="00652DBB" w:rsidP="00652DBB">
      <w:pPr>
        <w:pStyle w:val="ListParagraph"/>
        <w:numPr>
          <w:ilvl w:val="1"/>
          <w:numId w:val="19"/>
        </w:numPr>
        <w:rPr>
          <w:w w:val="0"/>
        </w:rPr>
      </w:pPr>
      <w:r>
        <w:rPr>
          <w:w w:val="0"/>
        </w:rPr>
        <w:t xml:space="preserve">This </w:t>
      </w:r>
      <w:r w:rsidR="0098163E">
        <w:rPr>
          <w:w w:val="0"/>
        </w:rPr>
        <w:t>condition can be described as:</w:t>
      </w:r>
      <w:r>
        <w:rPr>
          <w:w w:val="0"/>
        </w:rPr>
        <w:t xml:space="preserve"> </w:t>
      </w:r>
      <w:r w:rsidR="0098163E">
        <w:rPr>
          <w:w w:val="0"/>
        </w:rPr>
        <w:t>“</w:t>
      </w:r>
      <w:r w:rsidRPr="0098163E">
        <w:rPr>
          <w:i/>
          <w:iCs/>
          <w:w w:val="0"/>
        </w:rPr>
        <w:t xml:space="preserve">whenever RTSIV changes, and the original and new values are not both </w:t>
      </w:r>
      <w:r w:rsidR="0098163E" w:rsidRPr="0098163E">
        <w:rPr>
          <w:i/>
          <w:iCs/>
          <w:w w:val="0"/>
        </w:rPr>
        <w:t>in the set {1, 2},</w:t>
      </w:r>
      <w:r w:rsidR="0098163E">
        <w:rPr>
          <w:w w:val="0"/>
        </w:rPr>
        <w:t>” the CUF and BPCC need to be …</w:t>
      </w:r>
    </w:p>
    <w:p w14:paraId="5AF29161" w14:textId="4944411A" w:rsidR="00E866EF" w:rsidRDefault="00E866EF" w:rsidP="00E866EF">
      <w:pPr>
        <w:pStyle w:val="ListParagraph"/>
        <w:numPr>
          <w:ilvl w:val="2"/>
          <w:numId w:val="19"/>
        </w:numPr>
        <w:rPr>
          <w:w w:val="0"/>
        </w:rPr>
      </w:pPr>
      <w:r>
        <w:rPr>
          <w:w w:val="0"/>
        </w:rPr>
        <w:t>Note that if RTSIV changes to 3 from 1, e.g., it’s a schedule removal/insertion. Vice versa.</w:t>
      </w:r>
    </w:p>
    <w:p w14:paraId="57713ECD" w14:textId="24532D7B" w:rsidR="00E866EF" w:rsidRDefault="00DB581B" w:rsidP="00E866EF">
      <w:pPr>
        <w:pStyle w:val="ListParagraph"/>
        <w:numPr>
          <w:ilvl w:val="0"/>
          <w:numId w:val="19"/>
        </w:numPr>
        <w:rPr>
          <w:w w:val="0"/>
        </w:rPr>
      </w:pPr>
      <w:r>
        <w:rPr>
          <w:w w:val="0"/>
        </w:rPr>
        <w:t xml:space="preserve">C) </w:t>
      </w:r>
      <w:r w:rsidR="00AE07EE">
        <w:rPr>
          <w:w w:val="0"/>
        </w:rPr>
        <w:t xml:space="preserve">When </w:t>
      </w:r>
      <w:r w:rsidR="009318F8">
        <w:rPr>
          <w:w w:val="0"/>
        </w:rPr>
        <w:t xml:space="preserve">there are any R-TWT schedule critical parameters change (as defined in above) for the </w:t>
      </w:r>
      <w:proofErr w:type="spellStart"/>
      <w:r w:rsidR="009318F8">
        <w:rPr>
          <w:w w:val="0"/>
        </w:rPr>
        <w:t>TxBSSID</w:t>
      </w:r>
      <w:proofErr w:type="spellEnd"/>
      <w:r w:rsidR="0052137D">
        <w:rPr>
          <w:w w:val="0"/>
        </w:rPr>
        <w:t xml:space="preserve"> (only), the CUF/PBCC in the </w:t>
      </w:r>
      <w:proofErr w:type="spellStart"/>
      <w:r w:rsidR="0052137D">
        <w:rPr>
          <w:w w:val="0"/>
        </w:rPr>
        <w:t>nonTxBSSID</w:t>
      </w:r>
      <w:proofErr w:type="spellEnd"/>
      <w:r w:rsidR="0052137D">
        <w:rPr>
          <w:w w:val="0"/>
        </w:rPr>
        <w:t xml:space="preserve"> profile need to be set/incremented as well (despite it’s not reflected in the R-TWT Parameter Set field contained in the </w:t>
      </w:r>
      <w:proofErr w:type="spellStart"/>
      <w:r w:rsidR="0052137D">
        <w:rPr>
          <w:w w:val="0"/>
        </w:rPr>
        <w:t>nonTxBSSID</w:t>
      </w:r>
      <w:proofErr w:type="spellEnd"/>
      <w:r w:rsidR="0052137D">
        <w:rPr>
          <w:w w:val="0"/>
        </w:rPr>
        <w:t xml:space="preserve"> profile). [</w:t>
      </w:r>
      <w:r w:rsidR="0052137D" w:rsidRPr="0052137D">
        <w:rPr>
          <w:color w:val="0432FF"/>
          <w:w w:val="0"/>
        </w:rPr>
        <w:t>new</w:t>
      </w:r>
      <w:r w:rsidR="0052137D">
        <w:rPr>
          <w:color w:val="0432FF"/>
          <w:w w:val="0"/>
        </w:rPr>
        <w:t xml:space="preserve"> to cover the gap</w:t>
      </w:r>
      <w:r w:rsidR="0052137D">
        <w:rPr>
          <w:w w:val="0"/>
        </w:rPr>
        <w:t>]</w:t>
      </w:r>
    </w:p>
    <w:p w14:paraId="0C3A70D2" w14:textId="2CA63733" w:rsidR="0052137D" w:rsidRDefault="0052137D" w:rsidP="0052137D">
      <w:pPr>
        <w:pStyle w:val="ListParagraph"/>
        <w:numPr>
          <w:ilvl w:val="1"/>
          <w:numId w:val="19"/>
        </w:numPr>
        <w:rPr>
          <w:w w:val="0"/>
        </w:rPr>
      </w:pPr>
      <w:proofErr w:type="gramStart"/>
      <w:r>
        <w:rPr>
          <w:w w:val="0"/>
        </w:rPr>
        <w:t>Otherwise</w:t>
      </w:r>
      <w:proofErr w:type="gramEnd"/>
      <w:r>
        <w:rPr>
          <w:w w:val="0"/>
        </w:rPr>
        <w:t xml:space="preserve"> the STA associated with the </w:t>
      </w:r>
      <w:proofErr w:type="spellStart"/>
      <w:r>
        <w:rPr>
          <w:w w:val="0"/>
        </w:rPr>
        <w:t>nonTxBSSID</w:t>
      </w:r>
      <w:proofErr w:type="spellEnd"/>
      <w:r>
        <w:rPr>
          <w:w w:val="0"/>
        </w:rPr>
        <w:t xml:space="preserve"> AP may skip parsing the Beacon.</w:t>
      </w:r>
    </w:p>
    <w:p w14:paraId="6E45A1E1" w14:textId="7E5DB790" w:rsidR="00DB581B" w:rsidRPr="00662158" w:rsidRDefault="00DB581B" w:rsidP="00DB581B">
      <w:pPr>
        <w:pStyle w:val="ListParagraph"/>
        <w:numPr>
          <w:ilvl w:val="0"/>
          <w:numId w:val="19"/>
        </w:numPr>
        <w:rPr>
          <w:w w:val="0"/>
        </w:rPr>
      </w:pPr>
      <w:r>
        <w:rPr>
          <w:w w:val="0"/>
        </w:rPr>
        <w:t>D) When there are any active R-TWT schedule critical pa</w:t>
      </w:r>
      <w:r w:rsidR="00376541">
        <w:rPr>
          <w:w w:val="0"/>
        </w:rPr>
        <w:t>ram</w:t>
      </w:r>
      <w:r>
        <w:rPr>
          <w:w w:val="0"/>
        </w:rPr>
        <w:t xml:space="preserve">eters changes for the </w:t>
      </w:r>
      <w:proofErr w:type="spellStart"/>
      <w:r>
        <w:rPr>
          <w:w w:val="0"/>
        </w:rPr>
        <w:t>nonTxBSSID</w:t>
      </w:r>
      <w:proofErr w:type="spellEnd"/>
      <w:r>
        <w:rPr>
          <w:w w:val="0"/>
        </w:rPr>
        <w:t xml:space="preserve"> (only), the CUF/PBCC outside for the </w:t>
      </w:r>
      <w:proofErr w:type="spellStart"/>
      <w:r w:rsidR="00E65503">
        <w:rPr>
          <w:w w:val="0"/>
        </w:rPr>
        <w:t>non</w:t>
      </w:r>
      <w:r>
        <w:rPr>
          <w:w w:val="0"/>
        </w:rPr>
        <w:t>TxBSSID</w:t>
      </w:r>
      <w:proofErr w:type="spellEnd"/>
      <w:r>
        <w:rPr>
          <w:w w:val="0"/>
        </w:rPr>
        <w:t xml:space="preserve"> (outside the Multiple BSSID element) need to be set/incremented. [</w:t>
      </w:r>
      <w:r w:rsidRPr="00030CA7">
        <w:rPr>
          <w:color w:val="0432FF"/>
          <w:w w:val="0"/>
        </w:rPr>
        <w:t xml:space="preserve">Per </w:t>
      </w:r>
      <w:r w:rsidR="00030CA7" w:rsidRPr="00030CA7">
        <w:rPr>
          <w:color w:val="0432FF"/>
          <w:w w:val="0"/>
        </w:rPr>
        <w:t>baseline</w:t>
      </w:r>
      <w:r w:rsidR="00030CA7">
        <w:rPr>
          <w:w w:val="0"/>
        </w:rPr>
        <w:t>]</w:t>
      </w:r>
    </w:p>
    <w:p w14:paraId="62FA5C3D" w14:textId="77777777" w:rsidR="00460C22" w:rsidRDefault="00460C22"/>
    <w:p w14:paraId="7354EBEC" w14:textId="2FFF58BC" w:rsidR="00460C22" w:rsidRDefault="00460C22" w:rsidP="00460C22">
      <w:pPr>
        <w:pStyle w:val="Heading2"/>
      </w:pPr>
      <w:r>
        <w:t xml:space="preserve">What cases does “an AP that does not correspond to a </w:t>
      </w:r>
      <w:proofErr w:type="spellStart"/>
      <w:r>
        <w:t>nontransmitted</w:t>
      </w:r>
      <w:proofErr w:type="spellEnd"/>
      <w:r>
        <w:t xml:space="preserve"> BSSID” cover?</w:t>
      </w:r>
    </w:p>
    <w:p w14:paraId="6B90938A" w14:textId="77777777" w:rsidR="00460C22" w:rsidRDefault="00460C22" w:rsidP="00460C22"/>
    <w:p w14:paraId="520C6ED2" w14:textId="54EF2B10" w:rsidR="00460C22" w:rsidRDefault="00460C22" w:rsidP="00460C22">
      <w:r>
        <w:t xml:space="preserve">Offline discussion </w:t>
      </w:r>
      <w:r w:rsidR="00606F29">
        <w:t>agreed</w:t>
      </w:r>
      <w:r>
        <w:t xml:space="preserve"> that such an AP can be either of the two following cases:</w:t>
      </w:r>
    </w:p>
    <w:p w14:paraId="302A144A" w14:textId="077B662B" w:rsidR="00555A51" w:rsidRDefault="00555A51" w:rsidP="00555A51">
      <w:r>
        <w:t>1) an AP belongs to a multiple BSSID set, and it is the transmitted BSSID</w:t>
      </w:r>
    </w:p>
    <w:p w14:paraId="4452ECF8" w14:textId="595936F8" w:rsidR="00460C22" w:rsidRDefault="00555A51" w:rsidP="00555A51">
      <w:r>
        <w:t>2) an AP doesn't belong to any multiple BSSID set (and is the transmitter of the frame of interest or context)</w:t>
      </w:r>
    </w:p>
    <w:p w14:paraId="6AB60BCE" w14:textId="77777777" w:rsidR="00460C22" w:rsidRDefault="00460C22" w:rsidP="00460C22"/>
    <w:p w14:paraId="7DE1DA7A" w14:textId="2BE3BB60" w:rsidR="00B4044B" w:rsidRDefault="00B4044B" w:rsidP="00460C22">
      <w:r>
        <w:t>The proposed text change uses this description to cover intended two cases.</w:t>
      </w:r>
    </w:p>
    <w:p w14:paraId="61E3AF17" w14:textId="3BF29571" w:rsidR="006B4D83" w:rsidRDefault="006B4D83">
      <w:r>
        <w:br w:type="page"/>
      </w:r>
    </w:p>
    <w:p w14:paraId="58FDCB64" w14:textId="77777777" w:rsidR="00E216BF" w:rsidRDefault="00E216BF">
      <w:pPr>
        <w:rPr>
          <w:bCs/>
        </w:rPr>
      </w:pPr>
    </w:p>
    <w:p w14:paraId="5C31BC0C" w14:textId="77777777" w:rsidR="00E216BF" w:rsidRDefault="00E216BF" w:rsidP="00E216BF">
      <w:pPr>
        <w:rPr>
          <w:b/>
          <w:bCs/>
          <w:i/>
          <w:iCs/>
        </w:rPr>
      </w:pPr>
      <w:proofErr w:type="spellStart"/>
      <w:r w:rsidRPr="000C3FC4">
        <w:rPr>
          <w:b/>
          <w:bCs/>
          <w:i/>
          <w:iCs/>
          <w:highlight w:val="yellow"/>
        </w:rPr>
        <w:t>TGbe</w:t>
      </w:r>
      <w:proofErr w:type="spellEnd"/>
      <w:r w:rsidRPr="000C3FC4">
        <w:rPr>
          <w:b/>
          <w:bCs/>
          <w:i/>
          <w:iCs/>
          <w:highlight w:val="yellow"/>
        </w:rPr>
        <w:t xml:space="preserve"> Editor: please </w:t>
      </w:r>
      <w:r>
        <w:rPr>
          <w:b/>
          <w:bCs/>
          <w:i/>
          <w:iCs/>
          <w:highlight w:val="yellow"/>
        </w:rPr>
        <w:t>revise</w:t>
      </w:r>
      <w:r w:rsidRPr="000C3FC4">
        <w:rPr>
          <w:b/>
          <w:bCs/>
          <w:i/>
          <w:iCs/>
          <w:highlight w:val="yellow"/>
        </w:rPr>
        <w:t xml:space="preserve"> the </w:t>
      </w:r>
      <w:r>
        <w:rPr>
          <w:b/>
          <w:bCs/>
          <w:i/>
          <w:iCs/>
          <w:highlight w:val="yellow"/>
        </w:rPr>
        <w:t>title of the subclause 35.8.3 to be “35.8.3 R-TWT Announcement” as follows. Please also change other places accordingly where this subclause is referred.</w:t>
      </w:r>
      <w:r>
        <w:rPr>
          <w:b/>
          <w:bCs/>
          <w:i/>
          <w:iCs/>
        </w:rPr>
        <w:t xml:space="preserve">  </w:t>
      </w:r>
    </w:p>
    <w:p w14:paraId="7B07FFE8" w14:textId="77777777" w:rsidR="00E216BF" w:rsidRDefault="00E216BF" w:rsidP="00E216BF">
      <w:pPr>
        <w:rPr>
          <w:bCs/>
        </w:rPr>
      </w:pPr>
    </w:p>
    <w:p w14:paraId="7CF16887" w14:textId="77777777" w:rsidR="00E216BF" w:rsidRDefault="00E216BF" w:rsidP="00E216BF">
      <w:pPr>
        <w:pStyle w:val="Heading2"/>
      </w:pPr>
      <w:r>
        <w:t xml:space="preserve">35.8.3 R-TWT </w:t>
      </w:r>
      <w:r w:rsidRPr="008C6C82">
        <w:rPr>
          <w:strike/>
          <w:rPrChange w:id="2" w:author="Chunyu Hu [2]" w:date="2023-04-09T12:17:00Z">
            <w:rPr/>
          </w:rPrChange>
        </w:rPr>
        <w:t xml:space="preserve">SPs </w:t>
      </w:r>
      <w:r>
        <w:t xml:space="preserve">announcement </w:t>
      </w:r>
      <w:ins w:id="3" w:author="Chunyu Hu [2]" w:date="2023-04-09T12:17:00Z">
        <w:r>
          <w:t>(#16064)</w:t>
        </w:r>
      </w:ins>
    </w:p>
    <w:p w14:paraId="54440FFB" w14:textId="77777777" w:rsidR="00E216BF" w:rsidRDefault="00E216BF" w:rsidP="00E216BF"/>
    <w:p w14:paraId="522603A6" w14:textId="77777777" w:rsidR="00E216BF" w:rsidRDefault="00E216BF" w:rsidP="00E216BF">
      <w:proofErr w:type="spellStart"/>
      <w:r w:rsidRPr="000C3FC4">
        <w:rPr>
          <w:b/>
          <w:bCs/>
          <w:i/>
          <w:iCs/>
          <w:highlight w:val="yellow"/>
        </w:rPr>
        <w:t>TGbe</w:t>
      </w:r>
      <w:proofErr w:type="spellEnd"/>
      <w:r w:rsidRPr="000C3FC4">
        <w:rPr>
          <w:b/>
          <w:bCs/>
          <w:i/>
          <w:iCs/>
          <w:highlight w:val="yellow"/>
        </w:rPr>
        <w:t xml:space="preserve"> Editor: pleas</w:t>
      </w:r>
      <w:r>
        <w:rPr>
          <w:b/>
          <w:bCs/>
          <w:i/>
          <w:iCs/>
          <w:highlight w:val="yellow"/>
        </w:rPr>
        <w:t>e add a new subclause number here as follows:</w:t>
      </w:r>
    </w:p>
    <w:p w14:paraId="1766CDA0" w14:textId="77777777" w:rsidR="00E216BF" w:rsidRDefault="00E216BF" w:rsidP="00E216BF"/>
    <w:p w14:paraId="5DEB3031" w14:textId="2EFEC1A6" w:rsidR="00E216BF" w:rsidRPr="00434211" w:rsidRDefault="00E216BF" w:rsidP="00E216BF">
      <w:pPr>
        <w:pStyle w:val="Heading2"/>
        <w:rPr>
          <w:ins w:id="4" w:author="Chunyu Hu" w:date="2023-05-07T11:05:00Z"/>
          <w:b w:val="0"/>
          <w:bCs w:val="0"/>
        </w:rPr>
      </w:pPr>
      <w:ins w:id="5" w:author="Chunyu Hu" w:date="2023-05-07T11:05:00Z">
        <w:r>
          <w:t xml:space="preserve">35.8.3.1 </w:t>
        </w:r>
      </w:ins>
      <w:ins w:id="6" w:author="Chunyu Hu" w:date="2023-05-11T21:26:00Z">
        <w:r w:rsidR="001B347A">
          <w:t>Rules for R-TWT scheduling AP</w:t>
        </w:r>
      </w:ins>
      <w:ins w:id="7" w:author="Chunyu Hu" w:date="2023-05-07T11:05:00Z">
        <w:r>
          <w:t xml:space="preserve"> (</w:t>
        </w:r>
      </w:ins>
      <w:ins w:id="8" w:author="Chunyu Hu" w:date="2023-05-11T21:30:00Z">
        <w:r w:rsidR="006C0EBC">
          <w:t>#</w:t>
        </w:r>
        <w:proofErr w:type="gramStart"/>
        <w:r w:rsidR="006C0EBC">
          <w:t>15841,</w:t>
        </w:r>
      </w:ins>
      <w:ins w:id="9" w:author="Chunyu Hu" w:date="2023-05-07T11:05:00Z">
        <w:r>
          <w:t>#</w:t>
        </w:r>
      </w:ins>
      <w:proofErr w:type="gramEnd"/>
      <w:ins w:id="10" w:author="Chunyu Hu" w:date="2023-05-11T21:30:00Z">
        <w:r w:rsidR="00EE6B43">
          <w:t>16066</w:t>
        </w:r>
      </w:ins>
      <w:ins w:id="11" w:author="Chunyu Hu" w:date="2023-05-07T11:05:00Z">
        <w:r>
          <w:t>,#18255)</w:t>
        </w:r>
      </w:ins>
    </w:p>
    <w:p w14:paraId="22A4A311" w14:textId="77777777" w:rsidR="00E216BF" w:rsidRDefault="00E216BF" w:rsidP="00E216BF"/>
    <w:p w14:paraId="21107FCC" w14:textId="77777777" w:rsidR="00E216BF" w:rsidRDefault="00E216BF" w:rsidP="00E216BF"/>
    <w:p w14:paraId="11036691" w14:textId="77777777" w:rsidR="00E216BF" w:rsidRPr="00636E8A" w:rsidRDefault="00E216BF" w:rsidP="00E216BF">
      <w:pPr>
        <w:rPr>
          <w:i/>
          <w:iCs/>
        </w:rPr>
      </w:pPr>
      <w:proofErr w:type="spellStart"/>
      <w:r w:rsidRPr="000C3FC4">
        <w:rPr>
          <w:b/>
          <w:bCs/>
          <w:i/>
          <w:iCs/>
          <w:highlight w:val="yellow"/>
        </w:rPr>
        <w:t>TGbe</w:t>
      </w:r>
      <w:proofErr w:type="spellEnd"/>
      <w:r w:rsidRPr="000C3FC4">
        <w:rPr>
          <w:b/>
          <w:bCs/>
          <w:i/>
          <w:iCs/>
          <w:highlight w:val="yellow"/>
        </w:rPr>
        <w:t xml:space="preserve"> Editor: please </w:t>
      </w:r>
      <w:r>
        <w:rPr>
          <w:b/>
          <w:bCs/>
          <w:i/>
          <w:iCs/>
          <w:highlight w:val="yellow"/>
        </w:rPr>
        <w:t>revise</w:t>
      </w:r>
      <w:r w:rsidRPr="000C3FC4">
        <w:rPr>
          <w:b/>
          <w:bCs/>
          <w:i/>
          <w:iCs/>
          <w:highlight w:val="yellow"/>
        </w:rPr>
        <w:t xml:space="preserve"> </w:t>
      </w:r>
      <w:r>
        <w:rPr>
          <w:b/>
          <w:bCs/>
          <w:i/>
          <w:iCs/>
          <w:highlight w:val="yellow"/>
        </w:rPr>
        <w:t>the first few paragraphs in this subclause as below:</w:t>
      </w:r>
    </w:p>
    <w:p w14:paraId="2F59A85B" w14:textId="3A51DF32" w:rsidR="00E54801" w:rsidRDefault="004935B4" w:rsidP="00B118FA">
      <w:pPr>
        <w:autoSpaceDE w:val="0"/>
        <w:autoSpaceDN w:val="0"/>
        <w:adjustRightInd w:val="0"/>
        <w:spacing w:before="240" w:after="240"/>
        <w:ind w:right="828"/>
        <w:jc w:val="both"/>
        <w:rPr>
          <w:ins w:id="12" w:author="Chunyu Hu" w:date="2023-05-16T17:12:00Z"/>
        </w:rPr>
      </w:pPr>
      <w:ins w:id="13" w:author="Chunyu Hu" w:date="2023-05-16T17:10:00Z">
        <w:r>
          <w:t>(#15841,#16066,#18255)</w:t>
        </w:r>
      </w:ins>
      <w:del w:id="14" w:author="Chunyu Hu" w:date="2023-05-17T11:38:00Z">
        <w:r w:rsidR="00E54801" w:rsidDel="00F11B99">
          <w:delText xml:space="preserve">If </w:delText>
        </w:r>
      </w:del>
      <w:ins w:id="15" w:author="Chunyu Hu" w:date="2023-05-17T11:38:00Z">
        <w:r w:rsidR="00F11B99">
          <w:t xml:space="preserve">When </w:t>
        </w:r>
      </w:ins>
      <w:r w:rsidR="00E54801">
        <w:t>there is any R-TWT membership set up</w:t>
      </w:r>
      <w:ins w:id="16" w:author="Chunyu Hu" w:date="2023-05-16T17:10:00Z">
        <w:r>
          <w:t xml:space="preserve"> with an R-TWT scheduling AP</w:t>
        </w:r>
      </w:ins>
      <w:r w:rsidR="00E54801">
        <w:t xml:space="preserve">, </w:t>
      </w:r>
      <w:del w:id="17" w:author="Chunyu Hu" w:date="2023-05-16T17:10:00Z">
        <w:r w:rsidR="00E54801" w:rsidDel="004935B4">
          <w:delText xml:space="preserve">the EHT AP shall announce </w:delText>
        </w:r>
      </w:del>
      <w:r w:rsidR="00E54801">
        <w:t xml:space="preserve">the R-TWT schedule information </w:t>
      </w:r>
      <w:ins w:id="18" w:author="Chunyu Hu" w:date="2023-05-16T17:10:00Z">
        <w:r>
          <w:t>shall be announced</w:t>
        </w:r>
      </w:ins>
      <w:ins w:id="19" w:author="Chunyu Hu" w:date="2023-05-16T17:11:00Z">
        <w:r>
          <w:t xml:space="preserve"> </w:t>
        </w:r>
      </w:ins>
      <w:r w:rsidR="00E54801">
        <w:t>by including Restricted TWT Parameter Set field(s) in the broadcast TWT element as specified in 9.4.2.199 (TWT element) contained in transmitted Management frames</w:t>
      </w:r>
      <w:del w:id="20" w:author="Chunyu Hu" w:date="2023-05-16T17:11:00Z">
        <w:r w:rsidR="00E54801" w:rsidDel="004935B4">
          <w:delText>, which are</w:delText>
        </w:r>
      </w:del>
      <w:ins w:id="21" w:author="Chunyu Hu" w:date="2023-05-16T17:11:00Z">
        <w:r>
          <w:t xml:space="preserve"> as</w:t>
        </w:r>
      </w:ins>
      <w:r w:rsidR="00E54801">
        <w:t xml:space="preserve"> specified in 26.8.3 (Broadcast TWT operation)</w:t>
      </w:r>
      <w:del w:id="22" w:author="Chunyu Hu" w:date="2023-05-16T17:12:00Z">
        <w:r w:rsidR="00E54801" w:rsidDel="004935B4">
          <w:delText>. The membership is setup either with its associated EHT AP, or with any nontransmitting AP that belongs to the same multiple BSSID set or co-hosted BSSID set as the transmitting AP. In a multiple BSSID set, the transmitted BSSID shall include all advertised R-TWT schedules for the transmitted BSSID and all nontransmitted BSSIDs in the same multiple BSSID set as described in 11.1.3.8.4 (Inheritance of element values).</w:delText>
        </w:r>
      </w:del>
      <w:ins w:id="23" w:author="Chunyu Hu" w:date="2023-05-16T17:12:00Z">
        <w:r>
          <w:t>:</w:t>
        </w:r>
      </w:ins>
    </w:p>
    <w:p w14:paraId="06B2F353" w14:textId="5F465C54" w:rsidR="004935B4" w:rsidRDefault="004935B4" w:rsidP="004935B4">
      <w:pPr>
        <w:pStyle w:val="ListParagraph"/>
        <w:numPr>
          <w:ilvl w:val="0"/>
          <w:numId w:val="26"/>
        </w:numPr>
        <w:autoSpaceDE w:val="0"/>
        <w:autoSpaceDN w:val="0"/>
        <w:adjustRightInd w:val="0"/>
        <w:spacing w:before="240" w:after="240"/>
        <w:ind w:right="828"/>
        <w:jc w:val="both"/>
        <w:rPr>
          <w:ins w:id="24" w:author="Chunyu Hu" w:date="2023-05-16T17:12:00Z"/>
        </w:rPr>
      </w:pPr>
      <w:ins w:id="25" w:author="Chunyu Hu" w:date="2023-05-16T17:12:00Z">
        <w:r>
          <w:t xml:space="preserve">By the R-TWT scheduling </w:t>
        </w:r>
      </w:ins>
      <w:ins w:id="26" w:author="Chunyu Hu" w:date="2023-05-17T10:45:00Z">
        <w:r w:rsidR="00C95121">
          <w:t xml:space="preserve">AP </w:t>
        </w:r>
      </w:ins>
      <w:ins w:id="27" w:author="Chunyu Hu" w:date="2023-05-16T17:12:00Z">
        <w:r>
          <w:t xml:space="preserve">if this AP </w:t>
        </w:r>
      </w:ins>
      <w:ins w:id="28" w:author="Chunyu Hu" w:date="2023-05-18T11:01:00Z">
        <w:r w:rsidR="002533BF">
          <w:t xml:space="preserve">does </w:t>
        </w:r>
      </w:ins>
      <w:ins w:id="29" w:author="Chunyu Hu" w:date="2023-05-16T17:12:00Z">
        <w:r>
          <w:t>not</w:t>
        </w:r>
      </w:ins>
      <w:ins w:id="30" w:author="Chunyu Hu" w:date="2023-05-18T11:01:00Z">
        <w:r w:rsidR="002533BF">
          <w:t xml:space="preserve"> correspond to</w:t>
        </w:r>
      </w:ins>
      <w:ins w:id="31" w:author="Chunyu Hu" w:date="2023-05-16T17:12:00Z">
        <w:r>
          <w:t xml:space="preserve"> a </w:t>
        </w:r>
        <w:proofErr w:type="spellStart"/>
        <w:r>
          <w:t>nontransmitted</w:t>
        </w:r>
        <w:proofErr w:type="spellEnd"/>
        <w:r>
          <w:t xml:space="preserve"> BSSID,</w:t>
        </w:r>
      </w:ins>
      <w:ins w:id="32" w:author="Chunyu Hu" w:date="2023-05-17T10:45:00Z">
        <w:r w:rsidR="00C95121">
          <w:t xml:space="preserve"> or</w:t>
        </w:r>
      </w:ins>
    </w:p>
    <w:p w14:paraId="460212B6" w14:textId="377539AE" w:rsidR="004935B4" w:rsidRDefault="00C95121" w:rsidP="004935B4">
      <w:pPr>
        <w:pStyle w:val="ListParagraph"/>
        <w:numPr>
          <w:ilvl w:val="0"/>
          <w:numId w:val="26"/>
        </w:numPr>
        <w:autoSpaceDE w:val="0"/>
        <w:autoSpaceDN w:val="0"/>
        <w:adjustRightInd w:val="0"/>
        <w:spacing w:before="240" w:after="240"/>
        <w:ind w:right="828"/>
        <w:jc w:val="both"/>
        <w:rPr>
          <w:ins w:id="33" w:author="Chunyu Hu" w:date="2023-05-16T17:13:00Z"/>
        </w:rPr>
      </w:pPr>
      <w:ins w:id="34" w:author="Chunyu Hu" w:date="2023-05-17T10:45:00Z">
        <w:r>
          <w:t>B</w:t>
        </w:r>
      </w:ins>
      <w:ins w:id="35" w:author="Chunyu Hu" w:date="2023-05-16T17:12:00Z">
        <w:r w:rsidR="004935B4">
          <w:t xml:space="preserve">y the AP corresponding to the transmitted BSSID in the same multiple BSSID set if the </w:t>
        </w:r>
      </w:ins>
      <w:ins w:id="36" w:author="Chunyu Hu" w:date="2023-05-17T10:45:00Z">
        <w:r>
          <w:t>R-TWT scheduling</w:t>
        </w:r>
      </w:ins>
      <w:ins w:id="37" w:author="Chunyu Hu" w:date="2023-05-16T17:12:00Z">
        <w:r w:rsidR="004935B4">
          <w:t xml:space="preserve"> AP corresponds to a </w:t>
        </w:r>
        <w:proofErr w:type="spellStart"/>
        <w:r w:rsidR="004935B4">
          <w:t>nontransmitted</w:t>
        </w:r>
        <w:proofErr w:type="spellEnd"/>
        <w:r w:rsidR="004935B4">
          <w:t xml:space="preserve"> BSSID</w:t>
        </w:r>
      </w:ins>
      <w:ins w:id="38" w:author="Chunyu Hu" w:date="2023-05-17T10:45:00Z">
        <w:r>
          <w:t xml:space="preserve"> in the same multiple BSSID set</w:t>
        </w:r>
      </w:ins>
      <w:ins w:id="39" w:author="Chunyu Hu" w:date="2023-05-16T17:13:00Z">
        <w:r w:rsidR="004935B4">
          <w:t>.</w:t>
        </w:r>
      </w:ins>
    </w:p>
    <w:p w14:paraId="2876E2A1" w14:textId="224201AF" w:rsidR="004935B4" w:rsidRDefault="004935B4" w:rsidP="004935B4">
      <w:pPr>
        <w:autoSpaceDE w:val="0"/>
        <w:autoSpaceDN w:val="0"/>
        <w:adjustRightInd w:val="0"/>
        <w:spacing w:before="240" w:after="240"/>
        <w:ind w:right="828"/>
        <w:jc w:val="both"/>
        <w:rPr>
          <w:ins w:id="40" w:author="Chunyu Hu" w:date="2023-05-16T17:14:00Z"/>
        </w:rPr>
      </w:pPr>
      <w:ins w:id="41" w:author="Chunyu Hu" w:date="2023-05-16T17:13:00Z">
        <w:r>
          <w:t>When an AP that does not corresp</w:t>
        </w:r>
      </w:ins>
      <w:ins w:id="42" w:author="Chunyu Hu" w:date="2023-05-16T17:14:00Z">
        <w:r>
          <w:t xml:space="preserve">ond to a </w:t>
        </w:r>
        <w:proofErr w:type="spellStart"/>
        <w:r>
          <w:t>nontransmitted</w:t>
        </w:r>
        <w:proofErr w:type="spellEnd"/>
        <w:r>
          <w:t xml:space="preserve"> BSSID advertises an R-TWT schedule for </w:t>
        </w:r>
      </w:ins>
      <w:ins w:id="43" w:author="Chunyu Hu" w:date="2023-05-17T10:45:00Z">
        <w:r w:rsidR="009B6D22">
          <w:t xml:space="preserve">its own </w:t>
        </w:r>
      </w:ins>
      <w:ins w:id="44" w:author="Chunyu Hu" w:date="2023-05-17T10:46:00Z">
        <w:r w:rsidR="009B6D22">
          <w:t>BSS</w:t>
        </w:r>
      </w:ins>
      <w:ins w:id="45" w:author="Chunyu Hu" w:date="2023-05-16T17:14:00Z">
        <w:r>
          <w:t>, it shall include a Restricted Parameter Set field describing the R-TWT schedule:</w:t>
        </w:r>
      </w:ins>
    </w:p>
    <w:p w14:paraId="2800EE3A" w14:textId="26B70CA9" w:rsidR="004935B4" w:rsidRDefault="004935B4" w:rsidP="004935B4">
      <w:pPr>
        <w:pStyle w:val="ListParagraph"/>
        <w:numPr>
          <w:ilvl w:val="0"/>
          <w:numId w:val="27"/>
        </w:numPr>
        <w:autoSpaceDE w:val="0"/>
        <w:autoSpaceDN w:val="0"/>
        <w:adjustRightInd w:val="0"/>
        <w:spacing w:before="240" w:after="240"/>
        <w:ind w:right="828"/>
        <w:jc w:val="both"/>
        <w:rPr>
          <w:ins w:id="46" w:author="Chunyu Hu" w:date="2023-05-16T17:17:00Z"/>
        </w:rPr>
      </w:pPr>
      <w:ins w:id="47" w:author="Chunyu Hu" w:date="2023-05-16T17:14:00Z">
        <w:r>
          <w:t xml:space="preserve">With the </w:t>
        </w:r>
      </w:ins>
      <w:ins w:id="48" w:author="Chunyu Hu" w:date="2023-05-16T17:16:00Z">
        <w:r>
          <w:t>Restricted TWT Schedule Info subfield set to 0, 1 or 2</w:t>
        </w:r>
      </w:ins>
      <w:ins w:id="49" w:author="Chunyu Hu" w:date="2023-05-16T17:17:00Z">
        <w:r>
          <w:t xml:space="preserve"> </w:t>
        </w:r>
      </w:ins>
      <w:ins w:id="50" w:author="Chunyu Hu" w:date="2023-05-16T17:22:00Z">
        <w:r w:rsidR="000B1A7A">
          <w:t>following the rules below</w:t>
        </w:r>
      </w:ins>
      <w:ins w:id="51" w:author="Chunyu Hu" w:date="2023-05-16T17:17:00Z">
        <w:r>
          <w:t>:</w:t>
        </w:r>
      </w:ins>
    </w:p>
    <w:p w14:paraId="326A044D" w14:textId="2CA7A916" w:rsidR="004935B4" w:rsidRDefault="004935B4">
      <w:pPr>
        <w:pStyle w:val="ListParagraph"/>
        <w:numPr>
          <w:ilvl w:val="1"/>
          <w:numId w:val="27"/>
        </w:numPr>
        <w:autoSpaceDE w:val="0"/>
        <w:autoSpaceDN w:val="0"/>
        <w:adjustRightInd w:val="0"/>
        <w:spacing w:before="240" w:after="240"/>
        <w:ind w:right="828"/>
        <w:jc w:val="both"/>
        <w:pPrChange w:id="52" w:author="Chunyu Hu" w:date="2023-05-16T17:18:00Z">
          <w:pPr>
            <w:pStyle w:val="ListParagraph"/>
            <w:numPr>
              <w:numId w:val="27"/>
            </w:numPr>
            <w:autoSpaceDE w:val="0"/>
            <w:autoSpaceDN w:val="0"/>
            <w:adjustRightInd w:val="0"/>
            <w:spacing w:before="240" w:after="240"/>
            <w:ind w:right="828" w:hanging="360"/>
            <w:jc w:val="both"/>
          </w:pPr>
        </w:pPrChange>
      </w:pPr>
      <w:r>
        <w:t xml:space="preserve">If the schedule does not have any non-AP member STA, or the schedule is suspended for all member STAs, </w:t>
      </w:r>
      <w:del w:id="53" w:author="Chunyu Hu" w:date="2023-05-16T17:20:00Z">
        <w:r w:rsidDel="000B1A7A">
          <w:delText xml:space="preserve">the AP shall set </w:delText>
        </w:r>
      </w:del>
      <w:r>
        <w:t xml:space="preserve">the value </w:t>
      </w:r>
      <w:ins w:id="54" w:author="Chunyu Hu" w:date="2023-05-16T17:20:00Z">
        <w:r w:rsidR="000B1A7A">
          <w:t xml:space="preserve">shall be set </w:t>
        </w:r>
      </w:ins>
      <w:r>
        <w:t>to 0 (a.k.a. the schedule is idle); otherwise,</w:t>
      </w:r>
    </w:p>
    <w:p w14:paraId="4F3E6B04" w14:textId="77777777" w:rsidR="00E86332" w:rsidRDefault="000B1A7A" w:rsidP="000B1A7A">
      <w:pPr>
        <w:pStyle w:val="ListParagraph"/>
        <w:numPr>
          <w:ilvl w:val="1"/>
          <w:numId w:val="27"/>
        </w:numPr>
        <w:autoSpaceDE w:val="0"/>
        <w:autoSpaceDN w:val="0"/>
        <w:adjustRightInd w:val="0"/>
        <w:spacing w:before="240" w:after="240"/>
        <w:ind w:right="828"/>
        <w:jc w:val="both"/>
        <w:rPr>
          <w:ins w:id="55" w:author="Chunyu Hu" w:date="2023-05-17T10:46:00Z"/>
        </w:rPr>
      </w:pPr>
      <w:r>
        <w:t xml:space="preserve">If </w:t>
      </w:r>
      <w:del w:id="56" w:author="Chunyu Hu" w:date="2023-05-16T17:20:00Z">
        <w:r w:rsidDel="000B1A7A">
          <w:delText xml:space="preserve">the R-TWT schedule is for the BSS operated by the transmitting AP, the AP shall set the value to 2 to indicate </w:delText>
        </w:r>
      </w:del>
      <w:r>
        <w:t xml:space="preserve">the schedule is not available for accepting new membership due to resource constraints (a.k.a. the schedule is full), </w:t>
      </w:r>
      <w:ins w:id="57" w:author="Chunyu Hu" w:date="2023-05-16T17:21:00Z">
        <w:r>
          <w:t>the value shall be set to 2;</w:t>
        </w:r>
      </w:ins>
    </w:p>
    <w:p w14:paraId="5AA2D2E1" w14:textId="662C5ED1" w:rsidR="000B1A7A" w:rsidRDefault="000B1A7A" w:rsidP="000B1A7A">
      <w:pPr>
        <w:pStyle w:val="ListParagraph"/>
        <w:numPr>
          <w:ilvl w:val="1"/>
          <w:numId w:val="27"/>
        </w:numPr>
        <w:autoSpaceDE w:val="0"/>
        <w:autoSpaceDN w:val="0"/>
        <w:adjustRightInd w:val="0"/>
        <w:spacing w:before="240" w:after="240"/>
        <w:ind w:right="828"/>
        <w:jc w:val="both"/>
        <w:rPr>
          <w:ins w:id="58" w:author="Chunyu Hu" w:date="2023-05-16T17:21:00Z"/>
        </w:rPr>
      </w:pPr>
      <w:del w:id="59" w:author="Chunyu Hu" w:date="2023-05-17T10:46:00Z">
        <w:r w:rsidDel="00E86332">
          <w:delText>and o</w:delText>
        </w:r>
      </w:del>
      <w:proofErr w:type="gramStart"/>
      <w:ins w:id="60" w:author="Chunyu Hu" w:date="2023-05-17T10:46:00Z">
        <w:r w:rsidR="00E86332">
          <w:t>O</w:t>
        </w:r>
      </w:ins>
      <w:r>
        <w:t>therwise</w:t>
      </w:r>
      <w:proofErr w:type="gramEnd"/>
      <w:r>
        <w:t xml:space="preserve"> </w:t>
      </w:r>
      <w:ins w:id="61" w:author="Chunyu Hu" w:date="2023-05-16T17:21:00Z">
        <w:r>
          <w:t xml:space="preserve">the value shall be set </w:t>
        </w:r>
      </w:ins>
      <w:del w:id="62" w:author="Chunyu Hu" w:date="2023-05-16T17:21:00Z">
        <w:r w:rsidDel="000B1A7A">
          <w:delText xml:space="preserve">shall set the value </w:delText>
        </w:r>
      </w:del>
      <w:r>
        <w:t>to 1;</w:t>
      </w:r>
    </w:p>
    <w:p w14:paraId="41B683FC" w14:textId="43CB4FF1" w:rsidR="000B1A7A" w:rsidRDefault="008D13F3" w:rsidP="000B1A7A">
      <w:pPr>
        <w:pStyle w:val="ListParagraph"/>
        <w:numPr>
          <w:ilvl w:val="0"/>
          <w:numId w:val="27"/>
        </w:numPr>
        <w:autoSpaceDE w:val="0"/>
        <w:autoSpaceDN w:val="0"/>
        <w:adjustRightInd w:val="0"/>
        <w:spacing w:before="240" w:after="240"/>
        <w:ind w:right="828"/>
        <w:jc w:val="both"/>
      </w:pPr>
      <w:ins w:id="63" w:author="Chunyu Hu" w:date="2023-05-16T17:22:00Z">
        <w:r>
          <w:t>With the Broadcast TWT ID subfield set to the TWT ID of the R-TWT schedule</w:t>
        </w:r>
        <w:r w:rsidR="004B5EC0">
          <w:t>.</w:t>
        </w:r>
      </w:ins>
    </w:p>
    <w:p w14:paraId="351947BA" w14:textId="3702A588" w:rsidR="004B5EC0" w:rsidRDefault="004B5EC0" w:rsidP="00B118FA">
      <w:pPr>
        <w:autoSpaceDE w:val="0"/>
        <w:autoSpaceDN w:val="0"/>
        <w:adjustRightInd w:val="0"/>
        <w:spacing w:before="240" w:after="240"/>
        <w:ind w:right="828"/>
        <w:jc w:val="both"/>
        <w:rPr>
          <w:ins w:id="64" w:author="Chunyu Hu" w:date="2023-05-16T17:25:00Z"/>
        </w:rPr>
      </w:pPr>
      <w:ins w:id="65" w:author="Chunyu Hu" w:date="2023-05-16T17:24:00Z">
        <w:r>
          <w:t xml:space="preserve">When an AP corresponding to a transmitted BSSID advertises an R-TWT schedule for a </w:t>
        </w:r>
        <w:proofErr w:type="spellStart"/>
        <w:r>
          <w:t>nontransmitted</w:t>
        </w:r>
        <w:proofErr w:type="spellEnd"/>
        <w:r>
          <w:t xml:space="preserve"> BSSID</w:t>
        </w:r>
      </w:ins>
      <w:ins w:id="66" w:author="Chunyu Hu" w:date="2023-05-16T17:25:00Z">
        <w:r>
          <w:t xml:space="preserve"> in the same multiple BSSID set, it shall include both:</w:t>
        </w:r>
      </w:ins>
    </w:p>
    <w:p w14:paraId="31E433B8" w14:textId="2EEF428C" w:rsidR="004B5EC0" w:rsidRDefault="004B5EC0" w:rsidP="004B5EC0">
      <w:pPr>
        <w:pStyle w:val="ListParagraph"/>
        <w:numPr>
          <w:ilvl w:val="0"/>
          <w:numId w:val="28"/>
        </w:numPr>
        <w:autoSpaceDE w:val="0"/>
        <w:autoSpaceDN w:val="0"/>
        <w:adjustRightInd w:val="0"/>
        <w:spacing w:before="240" w:after="240"/>
        <w:ind w:right="828"/>
        <w:jc w:val="both"/>
        <w:rPr>
          <w:ins w:id="67" w:author="Chunyu Hu" w:date="2023-05-16T17:27:00Z"/>
        </w:rPr>
      </w:pPr>
      <w:ins w:id="68" w:author="Chunyu Hu" w:date="2023-05-16T17:25:00Z">
        <w:r>
          <w:t>A Restricted TWT Parameter Set field de</w:t>
        </w:r>
      </w:ins>
      <w:ins w:id="69" w:author="Chunyu Hu" w:date="2023-05-16T17:26:00Z">
        <w:r>
          <w:t xml:space="preserve">scribing the R-TWT schedule </w:t>
        </w:r>
      </w:ins>
      <w:ins w:id="70" w:author="Chunyu Hu" w:date="2023-05-17T10:52:00Z">
        <w:r w:rsidR="006D6C26">
          <w:t xml:space="preserve">in a broadcast TWT element carried in </w:t>
        </w:r>
      </w:ins>
      <w:ins w:id="71" w:author="Chunyu Hu" w:date="2023-05-16T17:26:00Z">
        <w:r>
          <w:t xml:space="preserve">in the </w:t>
        </w:r>
        <w:proofErr w:type="spellStart"/>
        <w:r>
          <w:t>non</w:t>
        </w:r>
      </w:ins>
      <w:ins w:id="72" w:author="Chunyu Hu" w:date="2023-05-16T17:27:00Z">
        <w:r>
          <w:t>transmitted</w:t>
        </w:r>
        <w:proofErr w:type="spellEnd"/>
        <w:r>
          <w:t xml:space="preserve"> BSSID profile of the </w:t>
        </w:r>
        <w:proofErr w:type="spellStart"/>
        <w:r>
          <w:t>nontransmitted</w:t>
        </w:r>
        <w:proofErr w:type="spellEnd"/>
        <w:r>
          <w:t xml:space="preserve"> BSSID in the Multiple BSSID element:</w:t>
        </w:r>
      </w:ins>
    </w:p>
    <w:p w14:paraId="1171F4A4" w14:textId="79CAC9D0" w:rsidR="004B5EC0" w:rsidRDefault="004B5EC0" w:rsidP="004B5EC0">
      <w:pPr>
        <w:pStyle w:val="ListParagraph"/>
        <w:numPr>
          <w:ilvl w:val="1"/>
          <w:numId w:val="28"/>
        </w:numPr>
        <w:autoSpaceDE w:val="0"/>
        <w:autoSpaceDN w:val="0"/>
        <w:adjustRightInd w:val="0"/>
        <w:spacing w:before="240" w:after="240"/>
        <w:ind w:right="828"/>
        <w:jc w:val="both"/>
        <w:rPr>
          <w:ins w:id="73" w:author="Chunyu Hu" w:date="2023-05-16T17:28:00Z"/>
        </w:rPr>
      </w:pPr>
      <w:ins w:id="74" w:author="Chunyu Hu" w:date="2023-05-16T17:27:00Z">
        <w:r>
          <w:t>With the Restricted TWT Schedule Info subfield set to 0, 1</w:t>
        </w:r>
      </w:ins>
      <w:ins w:id="75" w:author="Chunyu Hu" w:date="2023-05-16T17:28:00Z">
        <w:r>
          <w:t xml:space="preserve"> or 2, following the same rule as above,</w:t>
        </w:r>
      </w:ins>
    </w:p>
    <w:p w14:paraId="5A9CD754" w14:textId="13035D8D" w:rsidR="004B5EC0" w:rsidRDefault="004B5EC0" w:rsidP="004B5EC0">
      <w:pPr>
        <w:pStyle w:val="ListParagraph"/>
        <w:numPr>
          <w:ilvl w:val="1"/>
          <w:numId w:val="28"/>
        </w:numPr>
        <w:autoSpaceDE w:val="0"/>
        <w:autoSpaceDN w:val="0"/>
        <w:adjustRightInd w:val="0"/>
        <w:spacing w:before="240" w:after="240"/>
        <w:ind w:right="828"/>
        <w:jc w:val="both"/>
        <w:rPr>
          <w:ins w:id="76" w:author="Chunyu Hu" w:date="2023-05-16T17:28:00Z"/>
        </w:rPr>
      </w:pPr>
      <w:ins w:id="77" w:author="Chunyu Hu" w:date="2023-05-16T17:28:00Z">
        <w:r>
          <w:t>With the Broadcast TWT ID subfield set to the TWT ID of the R-TWT schedule</w:t>
        </w:r>
      </w:ins>
    </w:p>
    <w:p w14:paraId="5075588F" w14:textId="5A6CCD98" w:rsidR="004B5EC0" w:rsidRDefault="004B5EC0" w:rsidP="004B5EC0">
      <w:pPr>
        <w:pStyle w:val="ListParagraph"/>
        <w:numPr>
          <w:ilvl w:val="0"/>
          <w:numId w:val="28"/>
        </w:numPr>
        <w:autoSpaceDE w:val="0"/>
        <w:autoSpaceDN w:val="0"/>
        <w:adjustRightInd w:val="0"/>
        <w:spacing w:before="240" w:after="240"/>
        <w:ind w:right="828"/>
        <w:jc w:val="both"/>
        <w:rPr>
          <w:ins w:id="78" w:author="Chunyu Hu" w:date="2023-05-16T17:29:00Z"/>
        </w:rPr>
      </w:pPr>
      <w:ins w:id="79" w:author="Chunyu Hu" w:date="2023-05-16T17:28:00Z">
        <w:r>
          <w:t>And a Restricted TWT Parameter Set field describing the R-TWT schedule</w:t>
        </w:r>
      </w:ins>
      <w:ins w:id="80" w:author="Chunyu Hu" w:date="2023-05-17T10:52:00Z">
        <w:r w:rsidR="006D6C26">
          <w:t xml:space="preserve"> carried in a broad</w:t>
        </w:r>
      </w:ins>
      <w:ins w:id="81" w:author="Chunyu Hu" w:date="2023-05-17T10:53:00Z">
        <w:r w:rsidR="006D6C26">
          <w:t>cast TWT element</w:t>
        </w:r>
      </w:ins>
      <w:ins w:id="82" w:author="Chunyu Hu" w:date="2023-05-16T17:28:00Z">
        <w:r>
          <w:t xml:space="preserve"> outside the Multiple BSSID element if </w:t>
        </w:r>
      </w:ins>
      <w:ins w:id="83" w:author="Chunyu Hu" w:date="2023-05-16T17:29:00Z">
        <w:r>
          <w:t xml:space="preserve">the R-TWT schedule is </w:t>
        </w:r>
        <w:r w:rsidR="00387C01">
          <w:t>active:</w:t>
        </w:r>
      </w:ins>
    </w:p>
    <w:p w14:paraId="223A50C7" w14:textId="69E8F40F" w:rsidR="00387C01" w:rsidRDefault="00387C01" w:rsidP="00387C01">
      <w:pPr>
        <w:pStyle w:val="ListParagraph"/>
        <w:numPr>
          <w:ilvl w:val="1"/>
          <w:numId w:val="28"/>
        </w:numPr>
        <w:autoSpaceDE w:val="0"/>
        <w:autoSpaceDN w:val="0"/>
        <w:adjustRightInd w:val="0"/>
        <w:spacing w:before="240" w:after="240"/>
        <w:ind w:right="828"/>
        <w:jc w:val="both"/>
        <w:rPr>
          <w:ins w:id="84" w:author="Chunyu Hu" w:date="2023-05-16T17:29:00Z"/>
        </w:rPr>
      </w:pPr>
      <w:ins w:id="85" w:author="Chunyu Hu" w:date="2023-05-16T17:29:00Z">
        <w:r>
          <w:t>With the Restricted TWT Schedule Info subfield set to 3</w:t>
        </w:r>
      </w:ins>
      <w:ins w:id="86" w:author="Chunyu Hu" w:date="2023-05-17T11:50:00Z">
        <w:r w:rsidR="00D9238D">
          <w:t>,</w:t>
        </w:r>
      </w:ins>
    </w:p>
    <w:p w14:paraId="37E6F18C" w14:textId="2995C935" w:rsidR="00387C01" w:rsidRDefault="00387C01">
      <w:pPr>
        <w:pStyle w:val="ListParagraph"/>
        <w:numPr>
          <w:ilvl w:val="1"/>
          <w:numId w:val="28"/>
        </w:numPr>
        <w:autoSpaceDE w:val="0"/>
        <w:autoSpaceDN w:val="0"/>
        <w:adjustRightInd w:val="0"/>
        <w:spacing w:before="240" w:after="240"/>
        <w:ind w:right="828"/>
        <w:jc w:val="both"/>
        <w:pPrChange w:id="87" w:author="Chunyu Hu" w:date="2023-05-16T17:29:00Z">
          <w:pPr>
            <w:autoSpaceDE w:val="0"/>
            <w:autoSpaceDN w:val="0"/>
            <w:adjustRightInd w:val="0"/>
            <w:spacing w:before="240" w:after="240"/>
            <w:ind w:right="828"/>
            <w:jc w:val="both"/>
          </w:pPr>
        </w:pPrChange>
      </w:pPr>
      <w:ins w:id="88" w:author="Chunyu Hu" w:date="2023-05-16T17:29:00Z">
        <w:r>
          <w:t xml:space="preserve">With the Broadcast TWT ID </w:t>
        </w:r>
      </w:ins>
      <w:ins w:id="89" w:author="Chunyu Hu" w:date="2023-05-16T17:30:00Z">
        <w:r>
          <w:t>subfield set to 31.</w:t>
        </w:r>
      </w:ins>
    </w:p>
    <w:p w14:paraId="24AACC0C" w14:textId="6DAC7F9A" w:rsidR="00D9238D" w:rsidRDefault="00D9238D" w:rsidP="00B118FA">
      <w:pPr>
        <w:autoSpaceDE w:val="0"/>
        <w:autoSpaceDN w:val="0"/>
        <w:adjustRightInd w:val="0"/>
        <w:spacing w:before="240" w:after="240"/>
        <w:ind w:right="828"/>
        <w:jc w:val="both"/>
        <w:rPr>
          <w:ins w:id="90" w:author="Chunyu Hu" w:date="2023-05-17T11:48:00Z"/>
        </w:rPr>
      </w:pPr>
      <w:ins w:id="91" w:author="Chunyu Hu" w:date="2023-05-17T11:47:00Z">
        <w:r>
          <w:t>A Restricted Parameter Set field include</w:t>
        </w:r>
      </w:ins>
      <w:ins w:id="92" w:author="Chunyu Hu" w:date="2023-05-17T11:48:00Z">
        <w:r>
          <w:t xml:space="preserve">d in a </w:t>
        </w:r>
        <w:proofErr w:type="spellStart"/>
        <w:r>
          <w:t>nontransmitted</w:t>
        </w:r>
        <w:proofErr w:type="spellEnd"/>
        <w:r>
          <w:t xml:space="preserve"> BSSID profile in a multiple BSSID element shall not have the Restricted TWT Schedule Info subfield set to 3.</w:t>
        </w:r>
      </w:ins>
    </w:p>
    <w:p w14:paraId="2CB9AEA2" w14:textId="6DD7CCA9" w:rsidR="00D9238D" w:rsidRDefault="00D9238D" w:rsidP="00B118FA">
      <w:pPr>
        <w:autoSpaceDE w:val="0"/>
        <w:autoSpaceDN w:val="0"/>
        <w:adjustRightInd w:val="0"/>
        <w:spacing w:before="240" w:after="240"/>
        <w:ind w:right="828"/>
        <w:jc w:val="both"/>
        <w:rPr>
          <w:ins w:id="93" w:author="Chunyu Hu" w:date="2023-05-17T11:49:00Z"/>
        </w:rPr>
      </w:pPr>
      <w:ins w:id="94" w:author="Chunyu Hu" w:date="2023-05-17T11:48:00Z">
        <w:r>
          <w:t xml:space="preserve">When an R-TWT scheduling AP in a </w:t>
        </w:r>
      </w:ins>
      <w:ins w:id="95" w:author="Chunyu Hu" w:date="2023-05-17T11:49:00Z">
        <w:r>
          <w:t xml:space="preserve">co-hosted BSSID set advertises an active R-TWT schedule, then all </w:t>
        </w:r>
      </w:ins>
      <w:ins w:id="96" w:author="Chunyu Hu" w:date="2023-06-20T17:10:00Z">
        <w:r w:rsidR="004E5A56">
          <w:t xml:space="preserve">the other </w:t>
        </w:r>
      </w:ins>
      <w:ins w:id="97" w:author="Chunyu Hu" w:date="2023-05-17T11:49:00Z">
        <w:r>
          <w:t>EHT A</w:t>
        </w:r>
      </w:ins>
      <w:ins w:id="98" w:author="Chunyu Hu" w:date="2023-05-17T12:05:00Z">
        <w:r w:rsidR="00F35F9D">
          <w:t>P</w:t>
        </w:r>
      </w:ins>
      <w:ins w:id="99" w:author="Chunyu Hu" w:date="2023-05-17T11:49:00Z">
        <w:r>
          <w:t>s in the same co-hosted BSSID set shall advertise the same R-TWT schedule:</w:t>
        </w:r>
      </w:ins>
    </w:p>
    <w:p w14:paraId="7ACB5D04" w14:textId="09E05BAE" w:rsidR="00D9238D" w:rsidRDefault="00D9238D" w:rsidP="00D9238D">
      <w:pPr>
        <w:pStyle w:val="ListParagraph"/>
        <w:numPr>
          <w:ilvl w:val="0"/>
          <w:numId w:val="30"/>
        </w:numPr>
        <w:autoSpaceDE w:val="0"/>
        <w:autoSpaceDN w:val="0"/>
        <w:adjustRightInd w:val="0"/>
        <w:spacing w:before="240" w:after="240"/>
        <w:ind w:right="828"/>
        <w:jc w:val="both"/>
        <w:rPr>
          <w:ins w:id="100" w:author="Chunyu Hu" w:date="2023-05-17T11:50:00Z"/>
        </w:rPr>
      </w:pPr>
      <w:ins w:id="101" w:author="Chunyu Hu" w:date="2023-05-17T11:50:00Z">
        <w:r>
          <w:t>With the Restricted TWT Schedule Info subfield set to 3,</w:t>
        </w:r>
      </w:ins>
    </w:p>
    <w:p w14:paraId="249EB723" w14:textId="186B18EB" w:rsidR="00D9238D" w:rsidRDefault="00D9238D">
      <w:pPr>
        <w:pStyle w:val="ListParagraph"/>
        <w:numPr>
          <w:ilvl w:val="0"/>
          <w:numId w:val="30"/>
        </w:numPr>
        <w:autoSpaceDE w:val="0"/>
        <w:autoSpaceDN w:val="0"/>
        <w:adjustRightInd w:val="0"/>
        <w:spacing w:before="240" w:after="240"/>
        <w:ind w:right="828"/>
        <w:jc w:val="both"/>
        <w:pPrChange w:id="102" w:author="Chunyu Hu" w:date="2023-05-17T11:49:00Z">
          <w:pPr>
            <w:autoSpaceDE w:val="0"/>
            <w:autoSpaceDN w:val="0"/>
            <w:adjustRightInd w:val="0"/>
            <w:spacing w:before="240" w:after="240"/>
            <w:ind w:right="828"/>
            <w:jc w:val="both"/>
          </w:pPr>
        </w:pPrChange>
      </w:pPr>
      <w:ins w:id="103" w:author="Chunyu Hu" w:date="2023-05-17T11:50:00Z">
        <w:r>
          <w:t>With the Broadcast TWT ID subfield set to 31.</w:t>
        </w:r>
      </w:ins>
    </w:p>
    <w:p w14:paraId="197233EB" w14:textId="1DD58DBA" w:rsidR="00E54801" w:rsidRDefault="00E54801" w:rsidP="00B118FA">
      <w:pPr>
        <w:autoSpaceDE w:val="0"/>
        <w:autoSpaceDN w:val="0"/>
        <w:adjustRightInd w:val="0"/>
        <w:spacing w:before="240" w:after="240"/>
        <w:ind w:right="828"/>
        <w:jc w:val="both"/>
      </w:pPr>
      <w:r>
        <w:lastRenderedPageBreak/>
        <w:t>An R-TWT scheduling AP that includes a Restricted TWT Parameter Set field in a broadcast TWT element shall set the Restricted TWT Traffic Info Present subfield of the Restricted TWT Parameter Set field to 0 if the Negotiation Type subfield of the TWT element is equal to 2.</w:t>
      </w:r>
    </w:p>
    <w:p w14:paraId="711812B0" w14:textId="7AD48820" w:rsidR="00E54801" w:rsidDel="00BA019D" w:rsidRDefault="00BA019D">
      <w:pPr>
        <w:autoSpaceDE w:val="0"/>
        <w:autoSpaceDN w:val="0"/>
        <w:adjustRightInd w:val="0"/>
        <w:spacing w:before="240" w:after="240"/>
        <w:ind w:right="828"/>
        <w:jc w:val="both"/>
        <w:rPr>
          <w:del w:id="104" w:author="Chunyu Hu" w:date="2023-05-16T17:44:00Z"/>
        </w:rPr>
      </w:pPr>
      <w:ins w:id="105" w:author="Chunyu Hu" w:date="2023-05-16T17:44:00Z">
        <w:r>
          <w:t>(#</w:t>
        </w:r>
        <w:proofErr w:type="gramStart"/>
        <w:r>
          <w:t>15841,#</w:t>
        </w:r>
        <w:proofErr w:type="gramEnd"/>
        <w:r>
          <w:t>16066,#18255)</w:t>
        </w:r>
      </w:ins>
      <w:del w:id="106" w:author="Chunyu Hu" w:date="2023-05-16T17:44:00Z">
        <w:r w:rsidR="00E54801" w:rsidDel="00BA019D">
          <w:delText>When advertising an R-TWT schedule, the R-TWT scheduling AP shall set the value of the Restricted TWT Schedule Info subfield as follows:</w:delText>
        </w:r>
      </w:del>
    </w:p>
    <w:p w14:paraId="4391EB0A" w14:textId="44ED3A36" w:rsidR="00E54801" w:rsidDel="00BA019D" w:rsidRDefault="00E54801">
      <w:pPr>
        <w:autoSpaceDE w:val="0"/>
        <w:autoSpaceDN w:val="0"/>
        <w:adjustRightInd w:val="0"/>
        <w:spacing w:before="240" w:after="240"/>
        <w:ind w:right="828"/>
        <w:jc w:val="both"/>
        <w:rPr>
          <w:del w:id="107" w:author="Chunyu Hu" w:date="2023-05-16T17:44:00Z"/>
        </w:rPr>
        <w:pPrChange w:id="108" w:author="Chunyu Hu" w:date="2023-05-16T17:44:00Z">
          <w:pPr>
            <w:pStyle w:val="ListParagraph"/>
            <w:numPr>
              <w:numId w:val="25"/>
            </w:numPr>
            <w:autoSpaceDE w:val="0"/>
            <w:autoSpaceDN w:val="0"/>
            <w:adjustRightInd w:val="0"/>
            <w:spacing w:before="240" w:after="240"/>
            <w:ind w:left="1080" w:right="828" w:hanging="360"/>
            <w:jc w:val="both"/>
          </w:pPr>
        </w:pPrChange>
      </w:pPr>
      <w:del w:id="109" w:author="Chunyu Hu" w:date="2023-05-16T17:44:00Z">
        <w:r w:rsidDel="00BA019D">
          <w:delText>If the schedule does not have any non-AP member STA, or the schedule is suspended for all member STAs, the AP shall set the value to 0 (a.k.a. the schedule is idle); otherwise,</w:delText>
        </w:r>
      </w:del>
    </w:p>
    <w:p w14:paraId="4FF2B746" w14:textId="47236F27" w:rsidR="00E54801" w:rsidDel="00BA019D" w:rsidRDefault="00E54801">
      <w:pPr>
        <w:autoSpaceDE w:val="0"/>
        <w:autoSpaceDN w:val="0"/>
        <w:adjustRightInd w:val="0"/>
        <w:spacing w:before="240" w:after="240"/>
        <w:ind w:right="828"/>
        <w:jc w:val="both"/>
        <w:rPr>
          <w:del w:id="110" w:author="Chunyu Hu" w:date="2023-05-16T17:44:00Z"/>
        </w:rPr>
        <w:pPrChange w:id="111" w:author="Chunyu Hu" w:date="2023-05-16T17:44:00Z">
          <w:pPr>
            <w:pStyle w:val="ListParagraph"/>
            <w:numPr>
              <w:numId w:val="25"/>
            </w:numPr>
            <w:autoSpaceDE w:val="0"/>
            <w:autoSpaceDN w:val="0"/>
            <w:adjustRightInd w:val="0"/>
            <w:spacing w:before="240" w:after="240"/>
            <w:ind w:left="1080" w:right="828" w:hanging="360"/>
            <w:jc w:val="both"/>
          </w:pPr>
        </w:pPrChange>
      </w:pPr>
      <w:del w:id="112" w:author="Chunyu Hu" w:date="2023-05-16T17:44:00Z">
        <w:r w:rsidDel="00BA019D">
          <w:delText>If the R-TWT schedule is for the BSS operated by the transmitting AP, the AP shall set the value to 2 to indicate the schedule is not available for accepting new membership due to resource constraints (a.k.a. the schedule is full), and otherwise shall set the value to 1;</w:delText>
        </w:r>
      </w:del>
    </w:p>
    <w:p w14:paraId="2D6DCDB3" w14:textId="0BEF1091" w:rsidR="00E54801" w:rsidRDefault="00E54801">
      <w:pPr>
        <w:autoSpaceDE w:val="0"/>
        <w:autoSpaceDN w:val="0"/>
        <w:adjustRightInd w:val="0"/>
        <w:spacing w:before="240" w:after="240"/>
        <w:ind w:right="828"/>
        <w:jc w:val="both"/>
        <w:pPrChange w:id="113" w:author="Chunyu Hu" w:date="2023-05-16T17:44:00Z">
          <w:pPr>
            <w:pStyle w:val="ListParagraph"/>
            <w:numPr>
              <w:numId w:val="25"/>
            </w:numPr>
            <w:autoSpaceDE w:val="0"/>
            <w:autoSpaceDN w:val="0"/>
            <w:adjustRightInd w:val="0"/>
            <w:spacing w:before="240" w:after="240"/>
            <w:ind w:left="1080" w:right="828" w:hanging="360"/>
            <w:jc w:val="both"/>
          </w:pPr>
        </w:pPrChange>
      </w:pPr>
      <w:del w:id="114" w:author="Chunyu Hu" w:date="2023-05-16T17:44:00Z">
        <w:r w:rsidDel="00BA019D">
          <w:delText>If the R-TWT schedule is for a BSS operated by a nontransmitting AP that corresponds to a nontransmitted BSSID in a multiple BSSID set or that belongs to a co-hosted BSSID set, and the schedule is not idle, the AP shall set the value to 3.</w:delText>
        </w:r>
      </w:del>
    </w:p>
    <w:p w14:paraId="438210A4" w14:textId="77777777" w:rsidR="009938A6" w:rsidRDefault="009938A6" w:rsidP="009938A6">
      <w:pPr>
        <w:rPr>
          <w:ins w:id="115" w:author="Chunyu Hu" w:date="2023-05-16T17:46:00Z"/>
          <w:bCs/>
        </w:rPr>
      </w:pPr>
      <w:ins w:id="116" w:author="Chunyu Hu" w:date="2023-05-16T17:46:00Z">
        <w:r>
          <w:t>(#</w:t>
        </w:r>
        <w:proofErr w:type="gramStart"/>
        <w:r>
          <w:t>17083,#</w:t>
        </w:r>
        <w:proofErr w:type="gramEnd"/>
        <w:r>
          <w:t>15933)</w:t>
        </w:r>
      </w:ins>
    </w:p>
    <w:p w14:paraId="04C0A873" w14:textId="3AD4A0F1" w:rsidR="00E54801" w:rsidDel="009938A6" w:rsidRDefault="00E54801" w:rsidP="00B118FA">
      <w:pPr>
        <w:autoSpaceDE w:val="0"/>
        <w:autoSpaceDN w:val="0"/>
        <w:adjustRightInd w:val="0"/>
        <w:spacing w:before="240" w:after="240"/>
        <w:ind w:right="828"/>
        <w:jc w:val="both"/>
        <w:rPr>
          <w:del w:id="117" w:author="Chunyu Hu" w:date="2023-05-16T17:46:00Z"/>
        </w:rPr>
      </w:pPr>
      <w:del w:id="118" w:author="Chunyu Hu" w:date="2023-05-16T17:46:00Z">
        <w:r w:rsidDel="009938A6">
          <w:delText>NOTE—The R-TWT scheduling AP that receives a request from a non-AP STA to establish membership in an R-TWT schedule advertised by the AP with Restricted TWT Schedule Info subfield set to 2 might reject the request.</w:delText>
        </w:r>
      </w:del>
    </w:p>
    <w:p w14:paraId="7BD84132" w14:textId="5F47C6E5" w:rsidR="00E54801" w:rsidRDefault="00E54801" w:rsidP="00B118FA">
      <w:pPr>
        <w:ind w:right="648"/>
      </w:pPr>
    </w:p>
    <w:p w14:paraId="4210AB6F" w14:textId="4A392560" w:rsidR="00D201E7" w:rsidRDefault="00D201E7" w:rsidP="00D201E7">
      <w:pPr>
        <w:rPr>
          <w:ins w:id="119" w:author="Chunyu Hu" w:date="2023-05-14T20:48:00Z"/>
          <w:bCs/>
        </w:rPr>
      </w:pPr>
      <w:ins w:id="120" w:author="Chunyu Hu" w:date="2023-05-14T20:48:00Z">
        <w:r>
          <w:rPr>
            <w:bCs/>
          </w:rPr>
          <w:t>(#</w:t>
        </w:r>
        <w:proofErr w:type="gramStart"/>
        <w:r>
          <w:rPr>
            <w:bCs/>
          </w:rPr>
          <w:t>15841,#</w:t>
        </w:r>
        <w:proofErr w:type="gramEnd"/>
        <w:r>
          <w:rPr>
            <w:bCs/>
          </w:rPr>
          <w:t xml:space="preserve">16066,#18255)Table 35-X describes an exemplary Management frame transmitted by an AP (AP1) that belongs to a multiple BSSID set. The multiple BSSID set has two BSSIDs, one transmitted BSSID and one </w:t>
        </w:r>
        <w:proofErr w:type="spellStart"/>
        <w:r>
          <w:rPr>
            <w:bCs/>
          </w:rPr>
          <w:t>nontransmitted</w:t>
        </w:r>
        <w:proofErr w:type="spellEnd"/>
        <w:r>
          <w:rPr>
            <w:bCs/>
          </w:rPr>
          <w:t xml:space="preserve"> BSSID, corresponding to AP1 and AP2, respectively. In this example, AP1 and AP2 have setup an R-TWT membership with their respective associated STAs, or haven’t setup any R-TWT membership, respectively (denoted as </w:t>
        </w:r>
        <w:r w:rsidRPr="00DA78E3">
          <w:rPr>
            <w:bCs/>
            <w:i/>
            <w:iCs/>
          </w:rPr>
          <w:t>present</w:t>
        </w:r>
        <w:r>
          <w:rPr>
            <w:bCs/>
          </w:rPr>
          <w:t xml:space="preserve"> or </w:t>
        </w:r>
        <w:r w:rsidRPr="00DA78E3">
          <w:rPr>
            <w:bCs/>
            <w:i/>
            <w:iCs/>
          </w:rPr>
          <w:t>not</w:t>
        </w:r>
        <w:r>
          <w:rPr>
            <w:bCs/>
          </w:rPr>
          <w:t>). For notational convenience, in this table, 1) their respective active R-TWT schedules, if present, are referred</w:t>
        </w:r>
      </w:ins>
      <w:ins w:id="121" w:author="Chunyu Hu" w:date="2023-05-18T10:55:00Z">
        <w:r w:rsidR="003F1C4A">
          <w:rPr>
            <w:bCs/>
          </w:rPr>
          <w:t xml:space="preserve"> to</w:t>
        </w:r>
      </w:ins>
      <w:ins w:id="122" w:author="Chunyu Hu" w:date="2023-05-14T20:48:00Z">
        <w:r>
          <w:rPr>
            <w:bCs/>
          </w:rPr>
          <w:t xml:space="preserve"> as R1 and R2, respectively; 2) refer </w:t>
        </w:r>
      </w:ins>
      <w:ins w:id="123" w:author="Chunyu Hu" w:date="2023-05-18T10:55:00Z">
        <w:r w:rsidR="003F1C4A">
          <w:rPr>
            <w:bCs/>
          </w:rPr>
          <w:t xml:space="preserve">to </w:t>
        </w:r>
      </w:ins>
      <w:ins w:id="124" w:author="Chunyu Hu" w:date="2023-05-14T20:48:00Z">
        <w:r>
          <w:rPr>
            <w:bCs/>
          </w:rPr>
          <w:t>the value of the Restricted TWT Schedule Info subfield carried in the corresponding TWT element as RTSIV. The table shows how the Management frame is constructed in three cases.</w:t>
        </w:r>
      </w:ins>
    </w:p>
    <w:p w14:paraId="148D9E64" w14:textId="77777777" w:rsidR="00D201E7" w:rsidRDefault="00D201E7" w:rsidP="00D201E7">
      <w:pPr>
        <w:rPr>
          <w:ins w:id="125" w:author="Chunyu Hu" w:date="2023-05-14T20:48:00Z"/>
          <w:bCs/>
        </w:rPr>
      </w:pPr>
    </w:p>
    <w:tbl>
      <w:tblPr>
        <w:tblStyle w:val="TableGrid"/>
        <w:tblW w:w="0" w:type="auto"/>
        <w:tblLook w:val="04A0" w:firstRow="1" w:lastRow="0" w:firstColumn="1" w:lastColumn="0" w:noHBand="0" w:noVBand="1"/>
      </w:tblPr>
      <w:tblGrid>
        <w:gridCol w:w="1255"/>
        <w:gridCol w:w="1260"/>
        <w:gridCol w:w="3780"/>
        <w:gridCol w:w="4063"/>
      </w:tblGrid>
      <w:tr w:rsidR="00D201E7" w14:paraId="1F02F626" w14:textId="77777777" w:rsidTr="004D747A">
        <w:trPr>
          <w:ins w:id="126" w:author="Chunyu Hu" w:date="2023-05-14T20:48:00Z"/>
        </w:trPr>
        <w:tc>
          <w:tcPr>
            <w:tcW w:w="1255" w:type="dxa"/>
          </w:tcPr>
          <w:p w14:paraId="18021D60" w14:textId="77777777" w:rsidR="00D201E7" w:rsidRPr="00121CA2" w:rsidRDefault="00D201E7" w:rsidP="004D747A">
            <w:pPr>
              <w:jc w:val="center"/>
              <w:rPr>
                <w:ins w:id="127" w:author="Chunyu Hu" w:date="2023-05-14T20:48:00Z"/>
                <w:b/>
              </w:rPr>
            </w:pPr>
            <w:ins w:id="128" w:author="Chunyu Hu" w:date="2023-05-14T20:48:00Z">
              <w:r w:rsidRPr="00121CA2">
                <w:rPr>
                  <w:b/>
                </w:rPr>
                <w:t>R1 (of AP1) is present</w:t>
              </w:r>
            </w:ins>
          </w:p>
        </w:tc>
        <w:tc>
          <w:tcPr>
            <w:tcW w:w="1260" w:type="dxa"/>
          </w:tcPr>
          <w:p w14:paraId="242DA473" w14:textId="77777777" w:rsidR="00D201E7" w:rsidRPr="00121CA2" w:rsidRDefault="00D201E7" w:rsidP="004D747A">
            <w:pPr>
              <w:jc w:val="center"/>
              <w:rPr>
                <w:ins w:id="129" w:author="Chunyu Hu" w:date="2023-05-14T20:48:00Z"/>
                <w:b/>
              </w:rPr>
            </w:pPr>
            <w:ins w:id="130" w:author="Chunyu Hu" w:date="2023-05-14T20:48:00Z">
              <w:r w:rsidRPr="00121CA2">
                <w:rPr>
                  <w:b/>
                </w:rPr>
                <w:t>R2 (of AP2) is present</w:t>
              </w:r>
            </w:ins>
          </w:p>
        </w:tc>
        <w:tc>
          <w:tcPr>
            <w:tcW w:w="3780" w:type="dxa"/>
          </w:tcPr>
          <w:p w14:paraId="060A8894" w14:textId="77777777" w:rsidR="00D201E7" w:rsidRPr="00121CA2" w:rsidRDefault="00D201E7" w:rsidP="004D747A">
            <w:pPr>
              <w:jc w:val="center"/>
              <w:rPr>
                <w:ins w:id="131" w:author="Chunyu Hu" w:date="2023-05-14T20:48:00Z"/>
                <w:b/>
              </w:rPr>
            </w:pPr>
            <w:ins w:id="132" w:author="Chunyu Hu" w:date="2023-05-14T20:48:00Z">
              <w:r w:rsidRPr="00121CA2">
                <w:rPr>
                  <w:b/>
                </w:rPr>
                <w:t>Number of Restricted TWT Parameter Set fields outside the Multiple BSSID element, and their respective RTSIV(s)</w:t>
              </w:r>
            </w:ins>
          </w:p>
        </w:tc>
        <w:tc>
          <w:tcPr>
            <w:tcW w:w="4063" w:type="dxa"/>
          </w:tcPr>
          <w:p w14:paraId="5D263D1A" w14:textId="77777777" w:rsidR="00D201E7" w:rsidRPr="00121CA2" w:rsidRDefault="00D201E7" w:rsidP="004D747A">
            <w:pPr>
              <w:jc w:val="center"/>
              <w:rPr>
                <w:ins w:id="133" w:author="Chunyu Hu" w:date="2023-05-14T20:48:00Z"/>
                <w:b/>
              </w:rPr>
            </w:pPr>
            <w:ins w:id="134" w:author="Chunyu Hu" w:date="2023-05-14T20:48:00Z">
              <w:r w:rsidRPr="00121CA2">
                <w:rPr>
                  <w:b/>
                </w:rPr>
                <w:t xml:space="preserve">Number of Restricted TWT Parameter Set fields in the </w:t>
              </w:r>
              <w:proofErr w:type="spellStart"/>
              <w:r w:rsidRPr="00121CA2">
                <w:rPr>
                  <w:b/>
                </w:rPr>
                <w:t>nontransmitted</w:t>
              </w:r>
              <w:proofErr w:type="spellEnd"/>
              <w:r w:rsidRPr="00121CA2">
                <w:rPr>
                  <w:b/>
                </w:rPr>
                <w:t xml:space="preserve"> BSSID profile carried in the Multiple BSSID element, and their respective RTSIV(s)</w:t>
              </w:r>
            </w:ins>
          </w:p>
        </w:tc>
      </w:tr>
      <w:tr w:rsidR="00D201E7" w14:paraId="7226F647" w14:textId="77777777" w:rsidTr="004D747A">
        <w:trPr>
          <w:ins w:id="135" w:author="Chunyu Hu" w:date="2023-05-14T20:48:00Z"/>
        </w:trPr>
        <w:tc>
          <w:tcPr>
            <w:tcW w:w="1255" w:type="dxa"/>
          </w:tcPr>
          <w:p w14:paraId="4FA9D244" w14:textId="77777777" w:rsidR="00D201E7" w:rsidRDefault="00D201E7" w:rsidP="004D747A">
            <w:pPr>
              <w:jc w:val="center"/>
              <w:rPr>
                <w:ins w:id="136" w:author="Chunyu Hu" w:date="2023-05-14T20:48:00Z"/>
                <w:bCs/>
              </w:rPr>
            </w:pPr>
            <w:ins w:id="137" w:author="Chunyu Hu" w:date="2023-05-14T20:48:00Z">
              <w:r>
                <w:rPr>
                  <w:bCs/>
                </w:rPr>
                <w:t>Yes</w:t>
              </w:r>
            </w:ins>
          </w:p>
        </w:tc>
        <w:tc>
          <w:tcPr>
            <w:tcW w:w="1260" w:type="dxa"/>
          </w:tcPr>
          <w:p w14:paraId="40F458F7" w14:textId="77777777" w:rsidR="00D201E7" w:rsidRDefault="00D201E7" w:rsidP="004D747A">
            <w:pPr>
              <w:jc w:val="center"/>
              <w:rPr>
                <w:ins w:id="138" w:author="Chunyu Hu" w:date="2023-05-14T20:48:00Z"/>
                <w:bCs/>
              </w:rPr>
            </w:pPr>
            <w:ins w:id="139" w:author="Chunyu Hu" w:date="2023-05-14T20:48:00Z">
              <w:r>
                <w:rPr>
                  <w:bCs/>
                </w:rPr>
                <w:t>No</w:t>
              </w:r>
            </w:ins>
          </w:p>
        </w:tc>
        <w:tc>
          <w:tcPr>
            <w:tcW w:w="3780" w:type="dxa"/>
          </w:tcPr>
          <w:p w14:paraId="7905C289" w14:textId="77777777" w:rsidR="00D201E7" w:rsidRDefault="00D201E7" w:rsidP="004D747A">
            <w:pPr>
              <w:jc w:val="center"/>
              <w:rPr>
                <w:ins w:id="140" w:author="Chunyu Hu" w:date="2023-05-14T20:48:00Z"/>
                <w:bCs/>
              </w:rPr>
            </w:pPr>
            <w:ins w:id="141" w:author="Chunyu Hu" w:date="2023-05-14T20:48:00Z">
              <w:r>
                <w:rPr>
                  <w:bCs/>
                </w:rPr>
                <w:t>1, with RTSIV set to 1, for R1</w:t>
              </w:r>
            </w:ins>
          </w:p>
        </w:tc>
        <w:tc>
          <w:tcPr>
            <w:tcW w:w="4063" w:type="dxa"/>
          </w:tcPr>
          <w:p w14:paraId="6D04F48F" w14:textId="77777777" w:rsidR="00D201E7" w:rsidRDefault="00D201E7" w:rsidP="004D747A">
            <w:pPr>
              <w:jc w:val="center"/>
              <w:rPr>
                <w:ins w:id="142" w:author="Chunyu Hu" w:date="2023-05-14T20:48:00Z"/>
                <w:bCs/>
              </w:rPr>
            </w:pPr>
            <w:ins w:id="143" w:author="Chunyu Hu" w:date="2023-05-14T20:48:00Z">
              <w:r>
                <w:rPr>
                  <w:bCs/>
                </w:rPr>
                <w:t>0</w:t>
              </w:r>
            </w:ins>
          </w:p>
        </w:tc>
      </w:tr>
      <w:tr w:rsidR="00D201E7" w14:paraId="4FB2557C" w14:textId="77777777" w:rsidTr="004D747A">
        <w:trPr>
          <w:ins w:id="144" w:author="Chunyu Hu" w:date="2023-05-14T20:48:00Z"/>
        </w:trPr>
        <w:tc>
          <w:tcPr>
            <w:tcW w:w="1255" w:type="dxa"/>
          </w:tcPr>
          <w:p w14:paraId="5BC2E406" w14:textId="77777777" w:rsidR="00D201E7" w:rsidRDefault="00D201E7" w:rsidP="004D747A">
            <w:pPr>
              <w:jc w:val="center"/>
              <w:rPr>
                <w:ins w:id="145" w:author="Chunyu Hu" w:date="2023-05-14T20:48:00Z"/>
                <w:bCs/>
              </w:rPr>
            </w:pPr>
            <w:ins w:id="146" w:author="Chunyu Hu" w:date="2023-05-14T20:48:00Z">
              <w:r>
                <w:rPr>
                  <w:bCs/>
                </w:rPr>
                <w:t>No</w:t>
              </w:r>
            </w:ins>
          </w:p>
        </w:tc>
        <w:tc>
          <w:tcPr>
            <w:tcW w:w="1260" w:type="dxa"/>
          </w:tcPr>
          <w:p w14:paraId="5EB2991D" w14:textId="77777777" w:rsidR="00D201E7" w:rsidRDefault="00D201E7" w:rsidP="004D747A">
            <w:pPr>
              <w:jc w:val="center"/>
              <w:rPr>
                <w:ins w:id="147" w:author="Chunyu Hu" w:date="2023-05-14T20:48:00Z"/>
                <w:bCs/>
              </w:rPr>
            </w:pPr>
            <w:ins w:id="148" w:author="Chunyu Hu" w:date="2023-05-14T20:48:00Z">
              <w:r>
                <w:rPr>
                  <w:bCs/>
                </w:rPr>
                <w:t>Yes</w:t>
              </w:r>
            </w:ins>
          </w:p>
        </w:tc>
        <w:tc>
          <w:tcPr>
            <w:tcW w:w="3780" w:type="dxa"/>
          </w:tcPr>
          <w:p w14:paraId="04A8CCB3" w14:textId="77777777" w:rsidR="00D201E7" w:rsidRDefault="00D201E7" w:rsidP="004D747A">
            <w:pPr>
              <w:jc w:val="center"/>
              <w:rPr>
                <w:ins w:id="149" w:author="Chunyu Hu" w:date="2023-05-14T20:48:00Z"/>
                <w:bCs/>
              </w:rPr>
            </w:pPr>
            <w:ins w:id="150" w:author="Chunyu Hu" w:date="2023-05-14T20:48:00Z">
              <w:r>
                <w:rPr>
                  <w:bCs/>
                </w:rPr>
                <w:t>1, with RTSIV set to 3, for R2</w:t>
              </w:r>
            </w:ins>
          </w:p>
        </w:tc>
        <w:tc>
          <w:tcPr>
            <w:tcW w:w="4063" w:type="dxa"/>
          </w:tcPr>
          <w:p w14:paraId="5AC1965D" w14:textId="77777777" w:rsidR="00D201E7" w:rsidRDefault="00D201E7" w:rsidP="004D747A">
            <w:pPr>
              <w:jc w:val="center"/>
              <w:rPr>
                <w:ins w:id="151" w:author="Chunyu Hu" w:date="2023-05-14T20:48:00Z"/>
                <w:bCs/>
              </w:rPr>
            </w:pPr>
            <w:ins w:id="152" w:author="Chunyu Hu" w:date="2023-05-14T20:48:00Z">
              <w:r>
                <w:rPr>
                  <w:bCs/>
                </w:rPr>
                <w:t>1, with RTSIV set to 1, for R2</w:t>
              </w:r>
            </w:ins>
          </w:p>
        </w:tc>
      </w:tr>
      <w:tr w:rsidR="00D201E7" w14:paraId="32A81DD3" w14:textId="77777777" w:rsidTr="004D747A">
        <w:trPr>
          <w:ins w:id="153" w:author="Chunyu Hu" w:date="2023-05-14T20:48:00Z"/>
        </w:trPr>
        <w:tc>
          <w:tcPr>
            <w:tcW w:w="1255" w:type="dxa"/>
          </w:tcPr>
          <w:p w14:paraId="07865EE0" w14:textId="77777777" w:rsidR="00D201E7" w:rsidRDefault="00D201E7" w:rsidP="004D747A">
            <w:pPr>
              <w:jc w:val="center"/>
              <w:rPr>
                <w:ins w:id="154" w:author="Chunyu Hu" w:date="2023-05-14T20:48:00Z"/>
                <w:bCs/>
              </w:rPr>
            </w:pPr>
            <w:ins w:id="155" w:author="Chunyu Hu" w:date="2023-05-14T20:48:00Z">
              <w:r>
                <w:rPr>
                  <w:bCs/>
                </w:rPr>
                <w:t>Yes</w:t>
              </w:r>
            </w:ins>
          </w:p>
        </w:tc>
        <w:tc>
          <w:tcPr>
            <w:tcW w:w="1260" w:type="dxa"/>
          </w:tcPr>
          <w:p w14:paraId="48F26F45" w14:textId="77777777" w:rsidR="00D201E7" w:rsidRDefault="00D201E7" w:rsidP="004D747A">
            <w:pPr>
              <w:jc w:val="center"/>
              <w:rPr>
                <w:ins w:id="156" w:author="Chunyu Hu" w:date="2023-05-14T20:48:00Z"/>
                <w:bCs/>
              </w:rPr>
            </w:pPr>
            <w:ins w:id="157" w:author="Chunyu Hu" w:date="2023-05-14T20:48:00Z">
              <w:r>
                <w:rPr>
                  <w:bCs/>
                </w:rPr>
                <w:t>Yes</w:t>
              </w:r>
            </w:ins>
          </w:p>
        </w:tc>
        <w:tc>
          <w:tcPr>
            <w:tcW w:w="3780" w:type="dxa"/>
          </w:tcPr>
          <w:p w14:paraId="17A3973D" w14:textId="77777777" w:rsidR="00D201E7" w:rsidRDefault="00D201E7" w:rsidP="004D747A">
            <w:pPr>
              <w:jc w:val="center"/>
              <w:rPr>
                <w:ins w:id="158" w:author="Chunyu Hu" w:date="2023-05-14T20:48:00Z"/>
                <w:bCs/>
              </w:rPr>
            </w:pPr>
            <w:ins w:id="159" w:author="Chunyu Hu" w:date="2023-05-14T20:48:00Z">
              <w:r>
                <w:rPr>
                  <w:bCs/>
                </w:rPr>
                <w:t xml:space="preserve">2, with RTSIV set to 1 and 3, </w:t>
              </w:r>
              <w:r>
                <w:rPr>
                  <w:bCs/>
                </w:rPr>
                <w:br/>
                <w:t>for R1 and R2, respectively</w:t>
              </w:r>
            </w:ins>
          </w:p>
        </w:tc>
        <w:tc>
          <w:tcPr>
            <w:tcW w:w="4063" w:type="dxa"/>
          </w:tcPr>
          <w:p w14:paraId="79EDCB95" w14:textId="77777777" w:rsidR="00D201E7" w:rsidRDefault="00D201E7" w:rsidP="004D747A">
            <w:pPr>
              <w:jc w:val="center"/>
              <w:rPr>
                <w:ins w:id="160" w:author="Chunyu Hu" w:date="2023-05-14T20:48:00Z"/>
                <w:bCs/>
              </w:rPr>
            </w:pPr>
            <w:ins w:id="161" w:author="Chunyu Hu" w:date="2023-05-14T20:48:00Z">
              <w:r>
                <w:rPr>
                  <w:bCs/>
                </w:rPr>
                <w:t>1, with RTSIV set to 1, for R2</w:t>
              </w:r>
            </w:ins>
          </w:p>
        </w:tc>
      </w:tr>
    </w:tbl>
    <w:p w14:paraId="768CE384" w14:textId="77777777" w:rsidR="00D201E7" w:rsidRDefault="00D201E7" w:rsidP="00D201E7">
      <w:pPr>
        <w:rPr>
          <w:ins w:id="162" w:author="Chunyu Hu" w:date="2023-05-14T20:48:00Z"/>
          <w:bCs/>
        </w:rPr>
      </w:pPr>
    </w:p>
    <w:p w14:paraId="1601442E" w14:textId="77777777" w:rsidR="00D201E7" w:rsidRPr="007B5C3E" w:rsidRDefault="00D201E7" w:rsidP="00D201E7">
      <w:pPr>
        <w:jc w:val="center"/>
        <w:rPr>
          <w:ins w:id="163" w:author="Chunyu Hu" w:date="2023-05-14T20:48:00Z"/>
          <w:b/>
          <w:sz w:val="21"/>
          <w:szCs w:val="21"/>
        </w:rPr>
      </w:pPr>
      <w:ins w:id="164" w:author="Chunyu Hu" w:date="2023-05-14T20:48:00Z">
        <w:r w:rsidRPr="007B5C3E">
          <w:rPr>
            <w:b/>
            <w:sz w:val="21"/>
            <w:szCs w:val="21"/>
          </w:rPr>
          <w:t xml:space="preserve">Table 35-X </w:t>
        </w:r>
        <w:r w:rsidRPr="007B5C3E">
          <w:rPr>
            <w:b/>
            <w:sz w:val="21"/>
            <w:szCs w:val="21"/>
          </w:rPr>
          <w:sym w:font="Symbol" w:char="F0BE"/>
        </w:r>
        <w:r w:rsidRPr="007B5C3E">
          <w:rPr>
            <w:b/>
            <w:sz w:val="21"/>
            <w:szCs w:val="21"/>
          </w:rPr>
          <w:t xml:space="preserve">An example of relevant contents in a </w:t>
        </w:r>
        <w:proofErr w:type="gramStart"/>
        <w:r w:rsidRPr="007B5C3E">
          <w:rPr>
            <w:b/>
            <w:sz w:val="21"/>
            <w:szCs w:val="21"/>
          </w:rPr>
          <w:t>Management</w:t>
        </w:r>
        <w:proofErr w:type="gramEnd"/>
        <w:r w:rsidRPr="007B5C3E">
          <w:rPr>
            <w:b/>
            <w:sz w:val="21"/>
            <w:szCs w:val="21"/>
          </w:rPr>
          <w:t xml:space="preserve"> frame transmitted by an AP for R-TWT announcement</w:t>
        </w:r>
      </w:ins>
    </w:p>
    <w:p w14:paraId="370B6CEF" w14:textId="77777777" w:rsidR="007B5C3E" w:rsidRDefault="007B5C3E" w:rsidP="00E216BF">
      <w:pPr>
        <w:rPr>
          <w:bCs/>
        </w:rPr>
      </w:pPr>
    </w:p>
    <w:p w14:paraId="57D656AF" w14:textId="77777777" w:rsidR="00BC2663" w:rsidRDefault="00BC2663" w:rsidP="00E216BF">
      <w:pPr>
        <w:rPr>
          <w:bCs/>
        </w:rPr>
      </w:pPr>
    </w:p>
    <w:p w14:paraId="17BE3C75" w14:textId="77777777" w:rsidR="003F0655" w:rsidRPr="008E4945" w:rsidRDefault="003F0655" w:rsidP="003F0655">
      <w:pPr>
        <w:rPr>
          <w:sz w:val="24"/>
          <w:szCs w:val="24"/>
        </w:rPr>
      </w:pPr>
      <w:proofErr w:type="spellStart"/>
      <w:r w:rsidRPr="008E4945">
        <w:rPr>
          <w:b/>
          <w:bCs/>
          <w:i/>
          <w:iCs/>
          <w:sz w:val="24"/>
          <w:szCs w:val="24"/>
          <w:highlight w:val="yellow"/>
        </w:rPr>
        <w:t>TGbe</w:t>
      </w:r>
      <w:proofErr w:type="spellEnd"/>
      <w:r w:rsidRPr="008E4945">
        <w:rPr>
          <w:b/>
          <w:bCs/>
          <w:i/>
          <w:iCs/>
          <w:sz w:val="24"/>
          <w:szCs w:val="24"/>
          <w:highlight w:val="yellow"/>
        </w:rPr>
        <w:t xml:space="preserve"> Editor: please add a new subclause as follows:</w:t>
      </w:r>
    </w:p>
    <w:p w14:paraId="1010333A" w14:textId="77777777" w:rsidR="003F0655" w:rsidRDefault="003F0655" w:rsidP="00E216BF">
      <w:pPr>
        <w:rPr>
          <w:bCs/>
        </w:rPr>
      </w:pPr>
    </w:p>
    <w:p w14:paraId="1F522B31" w14:textId="1D39FE25" w:rsidR="000E6445" w:rsidRDefault="00F63CB9" w:rsidP="00F63CB9">
      <w:pPr>
        <w:pStyle w:val="Heading2"/>
      </w:pPr>
      <w:ins w:id="165" w:author="Chunyu Hu" w:date="2023-05-11T21:29:00Z">
        <w:r>
          <w:t>35.8.3.2 Rules for R-TWT scheduled STA</w:t>
        </w:r>
        <w:r w:rsidR="00804B09">
          <w:t xml:space="preserve"> (</w:t>
        </w:r>
      </w:ins>
      <w:ins w:id="166" w:author="Chunyu Hu" w:date="2023-05-16T17:49:00Z">
        <w:r w:rsidR="00646381">
          <w:t>(#</w:t>
        </w:r>
        <w:proofErr w:type="gramStart"/>
        <w:r w:rsidR="00646381">
          <w:t>15841,#</w:t>
        </w:r>
        <w:proofErr w:type="gramEnd"/>
        <w:r w:rsidR="00646381">
          <w:t>16066,#18255</w:t>
        </w:r>
      </w:ins>
      <w:ins w:id="167" w:author="Chunyu Hu" w:date="2023-05-11T21:29:00Z">
        <w:r w:rsidR="00770B42">
          <w:t>)</w:t>
        </w:r>
      </w:ins>
    </w:p>
    <w:p w14:paraId="5AAD2DDF" w14:textId="77777777" w:rsidR="000E6445" w:rsidRDefault="000E6445" w:rsidP="000E6445"/>
    <w:p w14:paraId="43AADDA0" w14:textId="7A775D57" w:rsidR="00420F6E" w:rsidRDefault="00420F6E" w:rsidP="00420F6E">
      <w:pPr>
        <w:autoSpaceDE w:val="0"/>
        <w:autoSpaceDN w:val="0"/>
        <w:adjustRightInd w:val="0"/>
        <w:spacing w:before="240" w:after="240"/>
        <w:ind w:right="828"/>
        <w:jc w:val="both"/>
        <w:rPr>
          <w:ins w:id="168" w:author="Chunyu Hu" w:date="2023-05-17T10:58:00Z"/>
        </w:rPr>
      </w:pPr>
      <w:commentRangeStart w:id="169"/>
      <w:ins w:id="170" w:author="Chunyu Hu" w:date="2023-05-16T17:48:00Z">
        <w:r w:rsidRPr="00420F6E">
          <w:t xml:space="preserve">A non-AP STA should not request to establish membership in an R-TWT schedule advertised by the R-TWT scheduling AP with the Restricted TWT Schedule </w:t>
        </w:r>
        <w:r>
          <w:t>(#</w:t>
        </w:r>
        <w:proofErr w:type="gramStart"/>
        <w:r>
          <w:t>15832)Info</w:t>
        </w:r>
        <w:proofErr w:type="gramEnd"/>
        <w:r>
          <w:t xml:space="preserve"> </w:t>
        </w:r>
        <w:r w:rsidRPr="00420F6E">
          <w:t>subfield set to 2.</w:t>
        </w:r>
        <w:commentRangeEnd w:id="169"/>
        <w:r w:rsidR="00646381">
          <w:rPr>
            <w:rStyle w:val="CommentReference"/>
          </w:rPr>
          <w:commentReference w:id="169"/>
        </w:r>
      </w:ins>
    </w:p>
    <w:p w14:paraId="75F0DFFC" w14:textId="6E2B6049" w:rsidR="00264058" w:rsidRPr="00420F6E" w:rsidRDefault="00264058" w:rsidP="00420F6E">
      <w:pPr>
        <w:autoSpaceDE w:val="0"/>
        <w:autoSpaceDN w:val="0"/>
        <w:adjustRightInd w:val="0"/>
        <w:spacing w:before="240" w:after="240"/>
        <w:ind w:right="828"/>
        <w:jc w:val="both"/>
        <w:rPr>
          <w:ins w:id="171" w:author="Chunyu Hu" w:date="2023-05-16T17:48:00Z"/>
        </w:rPr>
      </w:pPr>
      <w:ins w:id="172" w:author="Chunyu Hu" w:date="2023-05-17T10:59:00Z">
        <w:r>
          <w:t>(#</w:t>
        </w:r>
        <w:proofErr w:type="gramStart"/>
        <w:r>
          <w:t>15841,#</w:t>
        </w:r>
        <w:proofErr w:type="gramEnd"/>
        <w:r>
          <w:t>16066,#18255)</w:t>
        </w:r>
      </w:ins>
      <w:ins w:id="173" w:author="Chunyu Hu" w:date="2023-05-17T10:58:00Z">
        <w:r>
          <w:t xml:space="preserve">A non-AP STA shall not request to establish membership in an R-TWT schedule advertised by the R-TWT scheduling AP with the </w:t>
        </w:r>
      </w:ins>
      <w:ins w:id="174" w:author="Chunyu Hu" w:date="2023-05-17T10:59:00Z">
        <w:r>
          <w:t>Restricted TWT Schedule Info subfield set to 3.</w:t>
        </w:r>
      </w:ins>
    </w:p>
    <w:p w14:paraId="123B86C0" w14:textId="77777777" w:rsidR="00D40F55" w:rsidRDefault="00D40F55">
      <w:pPr>
        <w:rPr>
          <w:rStyle w:val="SC21323589"/>
        </w:rPr>
      </w:pPr>
    </w:p>
    <w:p w14:paraId="047A531E" w14:textId="7EDAC64B" w:rsidR="00D40F55" w:rsidRDefault="00D40F55" w:rsidP="00D40F55">
      <w:pPr>
        <w:pStyle w:val="Heading2"/>
      </w:pPr>
      <w:r>
        <w:lastRenderedPageBreak/>
        <w:t>35.8.4.1 TXOP and backoff procedures rules for R-TWT SPs</w:t>
      </w:r>
    </w:p>
    <w:p w14:paraId="64B6ACA8" w14:textId="77777777" w:rsidR="00D40F55" w:rsidRDefault="00D40F55">
      <w:pPr>
        <w:rPr>
          <w:rStyle w:val="SC21323589"/>
        </w:rPr>
      </w:pPr>
    </w:p>
    <w:p w14:paraId="03104141" w14:textId="77777777" w:rsidR="00D40F55" w:rsidRDefault="00D40F55">
      <w:pPr>
        <w:rPr>
          <w:rStyle w:val="SC21323589"/>
        </w:rPr>
      </w:pPr>
    </w:p>
    <w:p w14:paraId="319630B8" w14:textId="51A34B4A" w:rsidR="00D40F55" w:rsidRPr="008E4945" w:rsidRDefault="00D40F55" w:rsidP="00D40F55">
      <w:pPr>
        <w:rPr>
          <w:sz w:val="24"/>
          <w:szCs w:val="24"/>
        </w:rPr>
      </w:pPr>
      <w:proofErr w:type="spellStart"/>
      <w:r w:rsidRPr="008E4945">
        <w:rPr>
          <w:b/>
          <w:bCs/>
          <w:i/>
          <w:iCs/>
          <w:sz w:val="24"/>
          <w:szCs w:val="24"/>
          <w:highlight w:val="yellow"/>
        </w:rPr>
        <w:t>TGbe</w:t>
      </w:r>
      <w:proofErr w:type="spellEnd"/>
      <w:r w:rsidRPr="008E4945">
        <w:rPr>
          <w:b/>
          <w:bCs/>
          <w:i/>
          <w:iCs/>
          <w:sz w:val="24"/>
          <w:szCs w:val="24"/>
          <w:highlight w:val="yellow"/>
        </w:rPr>
        <w:t xml:space="preserve"> Editor: please </w:t>
      </w:r>
      <w:r w:rsidR="00066797">
        <w:rPr>
          <w:b/>
          <w:bCs/>
          <w:i/>
          <w:iCs/>
          <w:sz w:val="24"/>
          <w:szCs w:val="24"/>
          <w:highlight w:val="yellow"/>
        </w:rPr>
        <w:t>revise the first paragraph</w:t>
      </w:r>
      <w:r w:rsidRPr="008E4945">
        <w:rPr>
          <w:b/>
          <w:bCs/>
          <w:i/>
          <w:iCs/>
          <w:sz w:val="24"/>
          <w:szCs w:val="24"/>
          <w:highlight w:val="yellow"/>
        </w:rPr>
        <w:t xml:space="preserve"> as follows:</w:t>
      </w:r>
    </w:p>
    <w:p w14:paraId="2C4A6ECA" w14:textId="77777777" w:rsidR="00D40F55" w:rsidRDefault="00D40F55">
      <w:pPr>
        <w:rPr>
          <w:rStyle w:val="SC21323589"/>
        </w:rPr>
      </w:pPr>
    </w:p>
    <w:p w14:paraId="6CBD62CD" w14:textId="77777777" w:rsidR="009A3289" w:rsidRDefault="007B7D40" w:rsidP="009B6251">
      <w:pPr>
        <w:jc w:val="both"/>
        <w:rPr>
          <w:ins w:id="175" w:author="Chunyu Hu" w:date="2023-05-16T19:03:00Z"/>
        </w:rPr>
      </w:pPr>
      <w:ins w:id="176" w:author="Chunyu Hu" w:date="2023-05-16T19:01:00Z">
        <w:r>
          <w:t>(#</w:t>
        </w:r>
        <w:r w:rsidR="00193D9F">
          <w:t>15841,#16066,#18255)</w:t>
        </w:r>
      </w:ins>
      <w:r w:rsidR="00066797">
        <w:t xml:space="preserve">A non-AP EHT STA with dot11RestrictedTWTOptionImplemented set to true as a TXOP holder shall ensure the TXOP ends before the start time of any active R-TWT SPs that are advertised by its associated AP </w:t>
      </w:r>
      <w:ins w:id="177" w:author="Chunyu Hu" w:date="2023-05-16T19:02:00Z">
        <w:r w:rsidR="009A3289">
          <w:t xml:space="preserve">that </w:t>
        </w:r>
      </w:ins>
      <w:ins w:id="178" w:author="Chunyu Hu" w:date="2023-05-16T19:03:00Z">
        <w:r w:rsidR="009A3289">
          <w:t xml:space="preserve">does not correspond to a </w:t>
        </w:r>
        <w:proofErr w:type="spellStart"/>
        <w:r w:rsidR="009A3289">
          <w:t>nontransmitted</w:t>
        </w:r>
        <w:proofErr w:type="spellEnd"/>
        <w:r w:rsidR="009A3289">
          <w:t xml:space="preserve"> BSSID.</w:t>
        </w:r>
      </w:ins>
      <w:del w:id="179" w:author="Chunyu Hu" w:date="2023-05-16T19:03:00Z">
        <w:r w:rsidR="00066797" w:rsidDel="009A3289">
          <w:delText>or the AP corresponding to the transmitted BSSID in a multiple BSSID set in which its associated AP belongs to, as specified in 35.8.3 (R-TWT SPs announcement).</w:delText>
        </w:r>
      </w:del>
      <w:r w:rsidR="00066797">
        <w:t xml:space="preserve"> </w:t>
      </w:r>
    </w:p>
    <w:p w14:paraId="09A83D9A" w14:textId="77777777" w:rsidR="009A3289" w:rsidRDefault="009A3289" w:rsidP="009B6251">
      <w:pPr>
        <w:jc w:val="both"/>
        <w:rPr>
          <w:ins w:id="180" w:author="Chunyu Hu" w:date="2023-05-16T19:03:00Z"/>
        </w:rPr>
      </w:pPr>
    </w:p>
    <w:p w14:paraId="3BEBD4AA" w14:textId="05B69981" w:rsidR="009A3289" w:rsidRDefault="009A3289" w:rsidP="009B6251">
      <w:pPr>
        <w:jc w:val="both"/>
        <w:rPr>
          <w:ins w:id="181" w:author="Chunyu Hu" w:date="2023-05-16T19:08:00Z"/>
        </w:rPr>
      </w:pPr>
      <w:ins w:id="182" w:author="Chunyu Hu" w:date="2023-05-16T19:03:00Z">
        <w:r>
          <w:t>(#</w:t>
        </w:r>
        <w:proofErr w:type="gramStart"/>
        <w:r>
          <w:t>15841,#</w:t>
        </w:r>
        <w:proofErr w:type="gramEnd"/>
        <w:r>
          <w:t>16066,#18255)</w:t>
        </w:r>
      </w:ins>
      <w:ins w:id="183" w:author="Chunyu Hu" w:date="2023-05-16T19:04:00Z">
        <w:r>
          <w:t>A non-AP EHT STA with dot11RestrictedTWTOptionImplemented set to true as a TXOP holder and tha</w:t>
        </w:r>
      </w:ins>
      <w:ins w:id="184" w:author="Chunyu Hu" w:date="2023-05-16T19:05:00Z">
        <w:r>
          <w:t xml:space="preserve">t is associated with an AP that corresponds to a </w:t>
        </w:r>
        <w:proofErr w:type="spellStart"/>
        <w:r>
          <w:t>nontransmitted</w:t>
        </w:r>
        <w:proofErr w:type="spellEnd"/>
        <w:r>
          <w:t xml:space="preserve"> BSSID </w:t>
        </w:r>
      </w:ins>
      <w:ins w:id="185" w:author="Chunyu Hu" w:date="2023-05-16T19:07:00Z">
        <w:r>
          <w:t>shall ensure the TXOP ends before the start time of any active R-TWT SPs that the AP corresponding to the transmitted BSSID in the same multiple BSSI</w:t>
        </w:r>
      </w:ins>
      <w:ins w:id="186" w:author="Chunyu Hu" w:date="2023-05-16T19:08:00Z">
        <w:r>
          <w:t xml:space="preserve">D set advertises in </w:t>
        </w:r>
      </w:ins>
      <w:ins w:id="187" w:author="Chunyu Hu" w:date="2023-05-17T10:57:00Z">
        <w:r w:rsidR="003504F7">
          <w:t>a broadcast TWT element carried</w:t>
        </w:r>
      </w:ins>
      <w:ins w:id="188" w:author="Chunyu Hu" w:date="2023-05-16T19:08:00Z">
        <w:r>
          <w:t>:</w:t>
        </w:r>
      </w:ins>
    </w:p>
    <w:p w14:paraId="04E3B474" w14:textId="44EADDEE" w:rsidR="009A3289" w:rsidRDefault="009A3289" w:rsidP="009A3289">
      <w:pPr>
        <w:pStyle w:val="ListParagraph"/>
        <w:numPr>
          <w:ilvl w:val="0"/>
          <w:numId w:val="29"/>
        </w:numPr>
        <w:jc w:val="both"/>
        <w:rPr>
          <w:ins w:id="189" w:author="Chunyu Hu" w:date="2023-05-16T19:08:00Z"/>
        </w:rPr>
      </w:pPr>
      <w:ins w:id="190" w:author="Chunyu Hu" w:date="2023-05-16T19:08:00Z">
        <w:r>
          <w:t>Outside the Multiple BSSID element, and</w:t>
        </w:r>
      </w:ins>
    </w:p>
    <w:p w14:paraId="17726353" w14:textId="5ADFDA57" w:rsidR="009A3289" w:rsidRDefault="003504F7">
      <w:pPr>
        <w:pStyle w:val="ListParagraph"/>
        <w:numPr>
          <w:ilvl w:val="0"/>
          <w:numId w:val="29"/>
        </w:numPr>
        <w:jc w:val="both"/>
        <w:rPr>
          <w:ins w:id="191" w:author="Chunyu Hu" w:date="2023-05-16T19:07:00Z"/>
        </w:rPr>
        <w:pPrChange w:id="192" w:author="Chunyu Hu" w:date="2023-05-16T19:08:00Z">
          <w:pPr>
            <w:jc w:val="both"/>
          </w:pPr>
        </w:pPrChange>
      </w:pPr>
      <w:ins w:id="193" w:author="Chunyu Hu" w:date="2023-05-17T10:57:00Z">
        <w:r>
          <w:t>Within</w:t>
        </w:r>
      </w:ins>
      <w:ins w:id="194" w:author="Chunyu Hu" w:date="2023-05-16T19:08:00Z">
        <w:r w:rsidR="009A3289">
          <w:t xml:space="preserve"> the </w:t>
        </w:r>
      </w:ins>
      <w:proofErr w:type="spellStart"/>
      <w:ins w:id="195" w:author="Chunyu Hu" w:date="2023-05-16T19:09:00Z">
        <w:r w:rsidR="009A3289">
          <w:t>n</w:t>
        </w:r>
      </w:ins>
      <w:ins w:id="196" w:author="Chunyu Hu" w:date="2023-05-16T19:08:00Z">
        <w:r w:rsidR="009A3289">
          <w:t>ontransmitted</w:t>
        </w:r>
        <w:proofErr w:type="spellEnd"/>
        <w:r w:rsidR="009A3289">
          <w:t xml:space="preserve"> BSSID </w:t>
        </w:r>
      </w:ins>
      <w:ins w:id="197" w:author="Chunyu Hu" w:date="2023-05-16T19:09:00Z">
        <w:r w:rsidR="009A3289">
          <w:t>profile</w:t>
        </w:r>
      </w:ins>
      <w:ins w:id="198" w:author="Chunyu Hu" w:date="2023-05-16T19:08:00Z">
        <w:r w:rsidR="009A3289">
          <w:t xml:space="preserve"> co</w:t>
        </w:r>
      </w:ins>
      <w:ins w:id="199" w:author="Chunyu Hu" w:date="2023-05-16T19:09:00Z">
        <w:r w:rsidR="009A3289">
          <w:t>rresponding to its associated AP</w:t>
        </w:r>
        <w:r w:rsidR="009A3289" w:rsidRPr="009A3289">
          <w:t xml:space="preserve"> </w:t>
        </w:r>
        <w:r w:rsidR="009A3289">
          <w:t>in the Multiple BSSID element.</w:t>
        </w:r>
      </w:ins>
    </w:p>
    <w:p w14:paraId="4203D8C2" w14:textId="77777777" w:rsidR="009A3289" w:rsidRDefault="009A3289" w:rsidP="009B6251">
      <w:pPr>
        <w:jc w:val="both"/>
        <w:rPr>
          <w:ins w:id="200" w:author="Chunyu Hu" w:date="2023-05-16T19:04:00Z"/>
        </w:rPr>
      </w:pPr>
    </w:p>
    <w:p w14:paraId="6DB336CD" w14:textId="19508B7C" w:rsidR="00066797" w:rsidRDefault="00066797" w:rsidP="009B6251">
      <w:pPr>
        <w:jc w:val="both"/>
        <w:rPr>
          <w:rStyle w:val="SC21323589"/>
        </w:rPr>
      </w:pPr>
      <w:r>
        <w:t>In addition, before starting transmission of any PPDU, the non-AP EHT STA with dot11RestrictedTWTOptionImplemented set to true shall check if there is enough time for the frame exchange to complete prior to the start of the R-TWT SP and, if there is not enough time, then the STA shall defer transmission by selecting a random backoff count using the present CW (without advancing to the next value in the sequence). The QSRC[AC] for the MSDU or A-MSDU is not affected.</w:t>
      </w:r>
    </w:p>
    <w:p w14:paraId="3159935C" w14:textId="6468BDD5" w:rsidR="000C4E98" w:rsidRDefault="00AA3D44" w:rsidP="00AA3D44">
      <w:pPr>
        <w:pStyle w:val="Heading2"/>
      </w:pPr>
      <w:r>
        <w:t>11.2.3.15 TIM Broadcast</w:t>
      </w:r>
    </w:p>
    <w:p w14:paraId="144B928D" w14:textId="3599684A" w:rsidR="000C4E98" w:rsidRDefault="000C4E98" w:rsidP="00A82749">
      <w:pPr>
        <w:rPr>
          <w:bCs/>
        </w:rPr>
      </w:pPr>
    </w:p>
    <w:p w14:paraId="19D167A8" w14:textId="74D68BC4" w:rsidR="008E4945" w:rsidRPr="008E4945" w:rsidRDefault="008E4945" w:rsidP="008E4945">
      <w:pPr>
        <w:rPr>
          <w:sz w:val="24"/>
          <w:szCs w:val="24"/>
        </w:rPr>
      </w:pPr>
      <w:proofErr w:type="spellStart"/>
      <w:r w:rsidRPr="008E4945">
        <w:rPr>
          <w:b/>
          <w:bCs/>
          <w:i/>
          <w:iCs/>
          <w:sz w:val="24"/>
          <w:szCs w:val="24"/>
          <w:highlight w:val="yellow"/>
        </w:rPr>
        <w:t>TGbe</w:t>
      </w:r>
      <w:proofErr w:type="spellEnd"/>
      <w:r w:rsidRPr="008E4945">
        <w:rPr>
          <w:b/>
          <w:bCs/>
          <w:i/>
          <w:iCs/>
          <w:sz w:val="24"/>
          <w:szCs w:val="24"/>
          <w:highlight w:val="yellow"/>
        </w:rPr>
        <w:t xml:space="preserve"> Editor: </w:t>
      </w:r>
      <w:r>
        <w:rPr>
          <w:b/>
          <w:bCs/>
          <w:i/>
          <w:iCs/>
          <w:sz w:val="24"/>
          <w:szCs w:val="24"/>
          <w:highlight w:val="yellow"/>
        </w:rPr>
        <w:t>revise the thirteenth paragraph (“The following events about …”)</w:t>
      </w:r>
      <w:r w:rsidRPr="008E4945">
        <w:rPr>
          <w:b/>
          <w:bCs/>
          <w:i/>
          <w:iCs/>
          <w:sz w:val="24"/>
          <w:szCs w:val="24"/>
          <w:highlight w:val="yellow"/>
        </w:rPr>
        <w:t xml:space="preserve"> as follows:</w:t>
      </w:r>
    </w:p>
    <w:p w14:paraId="0F52D7BC" w14:textId="2503A77C" w:rsidR="00AA3D44" w:rsidRDefault="00AA3D44" w:rsidP="00A82749">
      <w:pPr>
        <w:rPr>
          <w:bCs/>
        </w:rPr>
      </w:pPr>
    </w:p>
    <w:p w14:paraId="5A077098" w14:textId="54CEF0CB" w:rsidR="008E4945" w:rsidRDefault="008E4945" w:rsidP="00A82749">
      <w:r>
        <w:t>The following events about the BSS parameters of the AP shall classify as a critical update:</w:t>
      </w:r>
    </w:p>
    <w:p w14:paraId="0B6C07C9" w14:textId="3AAA3214" w:rsidR="008E4945" w:rsidRDefault="008E4945" w:rsidP="008E4945">
      <w:pPr>
        <w:spacing w:before="240"/>
        <w:ind w:left="720"/>
        <w:rPr>
          <w:bCs/>
        </w:rPr>
      </w:pPr>
      <w:r>
        <w:rPr>
          <w:bCs/>
        </w:rPr>
        <w:t>…</w:t>
      </w:r>
    </w:p>
    <w:p w14:paraId="3EBDE931" w14:textId="5252665C" w:rsidR="008E4945" w:rsidRDefault="008E4945" w:rsidP="008E4945">
      <w:pPr>
        <w:spacing w:before="240"/>
        <w:ind w:left="720"/>
      </w:pPr>
      <w:r>
        <w:t>m) Insertion of a Broadcast TWT element</w:t>
      </w:r>
    </w:p>
    <w:p w14:paraId="259B5AAC" w14:textId="46543CF4" w:rsidR="008E4945" w:rsidRDefault="008E4945" w:rsidP="008E4945">
      <w:pPr>
        <w:spacing w:before="240"/>
        <w:ind w:left="720"/>
        <w:rPr>
          <w:bCs/>
        </w:rPr>
      </w:pPr>
      <w:r w:rsidRPr="008E4945">
        <w:rPr>
          <w:bCs/>
        </w:rPr>
        <w:t>m1)</w:t>
      </w:r>
      <w:r>
        <w:rPr>
          <w:bCs/>
        </w:rPr>
        <w:t xml:space="preserve"> </w:t>
      </w:r>
      <w:r w:rsidRPr="008E4945">
        <w:rPr>
          <w:bCs/>
        </w:rPr>
        <w:t xml:space="preserve">Insertion </w:t>
      </w:r>
      <w:ins w:id="201" w:author="Chunyu Hu" w:date="2023-05-08T12:31:00Z">
        <w:r>
          <w:rPr>
            <w:bCs/>
          </w:rPr>
          <w:t>(#</w:t>
        </w:r>
        <w:proofErr w:type="gramStart"/>
        <w:r>
          <w:rPr>
            <w:bCs/>
          </w:rPr>
          <w:t>16669)or</w:t>
        </w:r>
        <w:proofErr w:type="gramEnd"/>
        <w:r>
          <w:rPr>
            <w:bCs/>
          </w:rPr>
          <w:t xml:space="preserve"> deletion </w:t>
        </w:r>
      </w:ins>
      <w:r w:rsidRPr="008E4945">
        <w:rPr>
          <w:bCs/>
        </w:rPr>
        <w:t>of a Broadcast TWT Parameter Set field in an existing Broadcast TWT element</w:t>
      </w:r>
    </w:p>
    <w:p w14:paraId="53A1A810" w14:textId="69B0F674" w:rsidR="008E4945" w:rsidRDefault="008E4945" w:rsidP="008E4945">
      <w:pPr>
        <w:spacing w:before="240"/>
        <w:ind w:left="720"/>
        <w:rPr>
          <w:bCs/>
        </w:rPr>
      </w:pPr>
      <w:r>
        <w:rPr>
          <w:bCs/>
        </w:rPr>
        <w:t>m2) Modification of a Restricted TWT Schedule Info subfield</w:t>
      </w:r>
      <w:r w:rsidR="00182BDE">
        <w:rPr>
          <w:bCs/>
        </w:rPr>
        <w:t xml:space="preserve"> </w:t>
      </w:r>
      <w:r w:rsidR="002E039E">
        <w:rPr>
          <w:bCs/>
        </w:rPr>
        <w:t xml:space="preserve">in a Broadcast TWT element </w:t>
      </w:r>
      <w:r w:rsidR="00182BDE">
        <w:rPr>
          <w:bCs/>
        </w:rPr>
        <w:t>such that</w:t>
      </w:r>
      <w:r w:rsidR="006A15B7">
        <w:rPr>
          <w:bCs/>
        </w:rPr>
        <w:t xml:space="preserve"> </w:t>
      </w:r>
      <w:r w:rsidR="00BA3FF7">
        <w:rPr>
          <w:bCs/>
        </w:rPr>
        <w:t>its</w:t>
      </w:r>
      <w:r w:rsidR="00C57FD2">
        <w:rPr>
          <w:bCs/>
        </w:rPr>
        <w:t xml:space="preserve"> value is changed from or to 0</w:t>
      </w:r>
      <w:r w:rsidR="00B15A4B">
        <w:rPr>
          <w:bCs/>
        </w:rPr>
        <w:t xml:space="preserve"> (#16669)</w:t>
      </w:r>
    </w:p>
    <w:p w14:paraId="587F1432" w14:textId="0530C510" w:rsidR="00905964" w:rsidRDefault="00905964" w:rsidP="008E4945">
      <w:pPr>
        <w:spacing w:before="240"/>
        <w:ind w:left="720"/>
        <w:rPr>
          <w:bCs/>
        </w:rPr>
      </w:pPr>
      <w:r>
        <w:rPr>
          <w:bCs/>
        </w:rPr>
        <w:t>…</w:t>
      </w:r>
    </w:p>
    <w:p w14:paraId="3946F538" w14:textId="6BADE3CF" w:rsidR="00905964" w:rsidRPr="000F45D6" w:rsidRDefault="00A1451C" w:rsidP="00905964">
      <w:pPr>
        <w:spacing w:before="240"/>
        <w:rPr>
          <w:bCs/>
        </w:rPr>
      </w:pPr>
      <w:proofErr w:type="spellStart"/>
      <w:r w:rsidRPr="008E4945">
        <w:rPr>
          <w:b/>
          <w:bCs/>
          <w:i/>
          <w:iCs/>
          <w:sz w:val="24"/>
          <w:szCs w:val="24"/>
          <w:highlight w:val="yellow"/>
        </w:rPr>
        <w:t>TGbe</w:t>
      </w:r>
      <w:proofErr w:type="spellEnd"/>
      <w:r w:rsidRPr="008E4945">
        <w:rPr>
          <w:b/>
          <w:bCs/>
          <w:i/>
          <w:iCs/>
          <w:sz w:val="24"/>
          <w:szCs w:val="24"/>
          <w:highlight w:val="yellow"/>
        </w:rPr>
        <w:t xml:space="preserve"> Editor: </w:t>
      </w:r>
      <w:r>
        <w:rPr>
          <w:b/>
          <w:bCs/>
          <w:i/>
          <w:iCs/>
          <w:sz w:val="24"/>
          <w:szCs w:val="24"/>
          <w:highlight w:val="yellow"/>
        </w:rPr>
        <w:t>insert a new paragraph right after NOTE 4 as follows:</w:t>
      </w:r>
      <w:r>
        <w:rPr>
          <w:b/>
          <w:bCs/>
          <w:i/>
          <w:iCs/>
          <w:sz w:val="24"/>
          <w:szCs w:val="24"/>
        </w:rPr>
        <w:t xml:space="preserve"> </w:t>
      </w:r>
    </w:p>
    <w:p w14:paraId="10EFE3DE" w14:textId="77777777" w:rsidR="008E4945" w:rsidRDefault="008E4945" w:rsidP="00A82749">
      <w:pPr>
        <w:rPr>
          <w:bCs/>
        </w:rPr>
      </w:pPr>
    </w:p>
    <w:p w14:paraId="7121722D" w14:textId="66ECFAA1" w:rsidR="000F45D6" w:rsidRDefault="000F45D6" w:rsidP="00A82749">
      <w:pPr>
        <w:rPr>
          <w:bCs/>
        </w:rPr>
      </w:pPr>
      <w:r>
        <w:rPr>
          <w:bCs/>
        </w:rPr>
        <w:t>…</w:t>
      </w:r>
    </w:p>
    <w:p w14:paraId="0A4C99C3" w14:textId="77777777" w:rsidR="000F45D6" w:rsidRDefault="000F45D6" w:rsidP="00A82749">
      <w:pPr>
        <w:rPr>
          <w:bCs/>
        </w:rPr>
      </w:pPr>
    </w:p>
    <w:p w14:paraId="070F2E7B" w14:textId="3458BB01" w:rsidR="00F91D97" w:rsidRDefault="00F91D97" w:rsidP="00F91D97">
      <w:pPr>
        <w:rPr>
          <w:ins w:id="202" w:author="Chunyu Hu" w:date="2023-05-08T12:45:00Z"/>
          <w:bCs/>
        </w:rPr>
      </w:pPr>
      <w:ins w:id="203" w:author="Chunyu Hu" w:date="2023-05-08T12:45:00Z">
        <w:r>
          <w:rPr>
            <w:bCs/>
          </w:rPr>
          <w:t>(#</w:t>
        </w:r>
        <w:proofErr w:type="gramStart"/>
        <w:r>
          <w:rPr>
            <w:bCs/>
          </w:rPr>
          <w:t>16669)When</w:t>
        </w:r>
        <w:proofErr w:type="gramEnd"/>
        <w:r>
          <w:rPr>
            <w:bCs/>
          </w:rPr>
          <w:t xml:space="preserve"> the AP belongs to a multiple BSSID set and the critical update occurs for any of the reasons specified in m), m1) and m2) and the relevant TWT parameter set is a Restricted TWT parameter set, then this critical update shall be also considered as a critical update for all the reported </w:t>
        </w:r>
        <w:proofErr w:type="spellStart"/>
        <w:r>
          <w:rPr>
            <w:bCs/>
          </w:rPr>
          <w:t>nontransmitted</w:t>
        </w:r>
        <w:proofErr w:type="spellEnd"/>
        <w:r>
          <w:rPr>
            <w:bCs/>
          </w:rPr>
          <w:t xml:space="preserve"> BSSID(s).</w:t>
        </w:r>
      </w:ins>
    </w:p>
    <w:p w14:paraId="0BFBDC28" w14:textId="77777777" w:rsidR="00F91D97" w:rsidRDefault="00F91D97" w:rsidP="00A82749">
      <w:pPr>
        <w:rPr>
          <w:bCs/>
        </w:rPr>
      </w:pPr>
    </w:p>
    <w:p w14:paraId="515E27B4" w14:textId="6E972551" w:rsidR="001A4E59" w:rsidRDefault="001A4E59" w:rsidP="00A82749">
      <w:pPr>
        <w:rPr>
          <w:bCs/>
        </w:rPr>
      </w:pPr>
      <w:r w:rsidRPr="001A4E59">
        <w:rPr>
          <w:bCs/>
        </w:rPr>
        <w:t>An AP may classify other changes in the Beacon frame as critical updates.</w:t>
      </w:r>
    </w:p>
    <w:p w14:paraId="0FE9E2CB" w14:textId="77777777" w:rsidR="008E4945" w:rsidRDefault="008E4945" w:rsidP="00A82749">
      <w:pPr>
        <w:rPr>
          <w:bCs/>
        </w:rPr>
      </w:pPr>
    </w:p>
    <w:p w14:paraId="1DFDC212" w14:textId="77777777" w:rsidR="00DB0AA7" w:rsidRDefault="00DB0AA7" w:rsidP="002868FA"/>
    <w:p w14:paraId="17787AE5" w14:textId="77777777" w:rsidR="00DB0AA7" w:rsidRDefault="00DB0AA7" w:rsidP="002868FA"/>
    <w:p w14:paraId="5DBB3980" w14:textId="77777777" w:rsidR="00DB0AA7" w:rsidRDefault="00DB0AA7" w:rsidP="002868FA"/>
    <w:p w14:paraId="6281AA20" w14:textId="26E942FA" w:rsidR="008C28E3" w:rsidRDefault="008C28E3" w:rsidP="008C28E3">
      <w:pPr>
        <w:pStyle w:val="Heading2"/>
      </w:pPr>
      <w:r>
        <w:t>9.4.2.199 TWT element</w:t>
      </w:r>
    </w:p>
    <w:p w14:paraId="236879F9" w14:textId="77777777" w:rsidR="008C28E3" w:rsidRDefault="008C28E3" w:rsidP="008C28E3">
      <w:pPr>
        <w:rPr>
          <w:bCs/>
        </w:rPr>
      </w:pPr>
    </w:p>
    <w:p w14:paraId="41C173FE" w14:textId="77777777" w:rsidR="008C28E3" w:rsidRDefault="008C28E3" w:rsidP="008C28E3">
      <w:r>
        <w:t>…</w:t>
      </w:r>
    </w:p>
    <w:p w14:paraId="18F6CB36" w14:textId="77777777" w:rsidR="008C28E3" w:rsidRDefault="008C28E3" w:rsidP="008C28E3">
      <w:pPr>
        <w:rPr>
          <w:bCs/>
        </w:rPr>
      </w:pPr>
    </w:p>
    <w:p w14:paraId="4EDE9029" w14:textId="77777777" w:rsidR="008C28E3" w:rsidRDefault="008C28E3" w:rsidP="008C28E3">
      <w:pPr>
        <w:rPr>
          <w:bCs/>
        </w:rPr>
      </w:pPr>
    </w:p>
    <w:p w14:paraId="4B4D61EA" w14:textId="77777777" w:rsidR="008C28E3" w:rsidRPr="00CD582F" w:rsidRDefault="008C28E3" w:rsidP="008C28E3">
      <w:pPr>
        <w:rPr>
          <w:bCs/>
          <w:i/>
          <w:iCs/>
        </w:rPr>
      </w:pPr>
      <w:proofErr w:type="spellStart"/>
      <w:r w:rsidRPr="00CD582F">
        <w:rPr>
          <w:b/>
          <w:bCs/>
          <w:i/>
          <w:iCs/>
          <w:highlight w:val="yellow"/>
        </w:rPr>
        <w:lastRenderedPageBreak/>
        <w:t>TGbe</w:t>
      </w:r>
      <w:proofErr w:type="spellEnd"/>
      <w:r w:rsidRPr="00CD582F">
        <w:rPr>
          <w:b/>
          <w:bCs/>
          <w:i/>
          <w:iCs/>
          <w:highlight w:val="yellow"/>
        </w:rPr>
        <w:t xml:space="preserve"> Editor: revise the paragraph (“Within a TWT element that includes a TWT setup command value of Request TWT, Suggest TWT or Demand TWT, the Broadcast TWT ID, if present …”</w:t>
      </w:r>
      <w:r>
        <w:rPr>
          <w:b/>
          <w:bCs/>
          <w:i/>
          <w:iCs/>
          <w:highlight w:val="yellow"/>
        </w:rPr>
        <w:t>, P802.11beD3.1 P246L57</w:t>
      </w:r>
      <w:r w:rsidRPr="00CD582F">
        <w:rPr>
          <w:b/>
          <w:bCs/>
          <w:i/>
          <w:iCs/>
          <w:highlight w:val="yellow"/>
        </w:rPr>
        <w:t>) as follows:</w:t>
      </w:r>
      <w:r w:rsidRPr="00CD582F">
        <w:rPr>
          <w:b/>
          <w:bCs/>
          <w:i/>
          <w:iCs/>
        </w:rPr>
        <w:t xml:space="preserve"> </w:t>
      </w:r>
    </w:p>
    <w:p w14:paraId="72B232DC" w14:textId="77777777" w:rsidR="008C28E3" w:rsidRDefault="008C28E3" w:rsidP="008C28E3">
      <w:pPr>
        <w:rPr>
          <w:bCs/>
        </w:rPr>
      </w:pPr>
    </w:p>
    <w:p w14:paraId="39560E7E" w14:textId="1FC84B74" w:rsidR="008C28E3" w:rsidRDefault="008C28E3" w:rsidP="008C28E3">
      <w:pPr>
        <w:pStyle w:val="BodyText"/>
        <w:kinsoku w:val="0"/>
        <w:overflowPunct w:val="0"/>
        <w:spacing w:line="261" w:lineRule="auto"/>
        <w:ind w:left="180" w:right="998"/>
        <w:jc w:val="both"/>
      </w:pPr>
      <w:r>
        <w:rPr>
          <w:noProof/>
        </w:rPr>
        <mc:AlternateContent>
          <mc:Choice Requires="wps">
            <w:drawing>
              <wp:anchor distT="0" distB="0" distL="114300" distR="114300" simplePos="0" relativeHeight="251660288" behindDoc="1" locked="0" layoutInCell="0" allowOverlap="1" wp14:anchorId="72E16AA9" wp14:editId="4CC5B78D">
                <wp:simplePos x="0" y="0"/>
                <wp:positionH relativeFrom="page">
                  <wp:posOffset>2139315</wp:posOffset>
                </wp:positionH>
                <wp:positionV relativeFrom="paragraph">
                  <wp:posOffset>1035685</wp:posOffset>
                </wp:positionV>
                <wp:extent cx="32385" cy="6350"/>
                <wp:effectExtent l="0" t="0" r="0" b="0"/>
                <wp:wrapNone/>
                <wp:docPr id="74"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6350"/>
                        </a:xfrm>
                        <a:custGeom>
                          <a:avLst/>
                          <a:gdLst>
                            <a:gd name="T0" fmla="*/ 50 w 51"/>
                            <a:gd name="T1" fmla="*/ 0 h 10"/>
                            <a:gd name="T2" fmla="*/ 0 w 51"/>
                            <a:gd name="T3" fmla="*/ 0 h 10"/>
                            <a:gd name="T4" fmla="*/ 0 w 51"/>
                            <a:gd name="T5" fmla="*/ 9 h 10"/>
                            <a:gd name="T6" fmla="*/ 50 w 51"/>
                            <a:gd name="T7" fmla="*/ 9 h 10"/>
                            <a:gd name="T8" fmla="*/ 50 w 51"/>
                            <a:gd name="T9" fmla="*/ 0 h 10"/>
                          </a:gdLst>
                          <a:ahLst/>
                          <a:cxnLst>
                            <a:cxn ang="0">
                              <a:pos x="T0" y="T1"/>
                            </a:cxn>
                            <a:cxn ang="0">
                              <a:pos x="T2" y="T3"/>
                            </a:cxn>
                            <a:cxn ang="0">
                              <a:pos x="T4" y="T5"/>
                            </a:cxn>
                            <a:cxn ang="0">
                              <a:pos x="T6" y="T7"/>
                            </a:cxn>
                            <a:cxn ang="0">
                              <a:pos x="T8" y="T9"/>
                            </a:cxn>
                          </a:cxnLst>
                          <a:rect l="0" t="0" r="r" b="b"/>
                          <a:pathLst>
                            <a:path w="51" h="10">
                              <a:moveTo>
                                <a:pt x="50" y="0"/>
                              </a:moveTo>
                              <a:lnTo>
                                <a:pt x="0" y="0"/>
                              </a:lnTo>
                              <a:lnTo>
                                <a:pt x="0" y="9"/>
                              </a:lnTo>
                              <a:lnTo>
                                <a:pt x="50" y="9"/>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68EC35" id="Freeform 132" o:spid="_x0000_s1026" style="position:absolute;margin-left:168.45pt;margin-top:81.55pt;width:2.5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" o:allowincell="f" path="m50,l,,,9r50,l50,xe" fillcolor="black" stroked="f">
                <v:path arrowok="t" o:connecttype="custom" o:connectlocs="31750,0;0,0;0,5715;31750,5715;31750,0" o:connectangles="0,0,0,0,0"/>
                <w10:wrap anchorx="page"/>
              </v:shape>
            </w:pict>
          </mc:Fallback>
        </mc:AlternateContent>
      </w:r>
      <w:r>
        <w:t>Within a TWT element that includes a TWT setup command value of Request TWT, Suggest TWT or Demand</w:t>
      </w:r>
      <w:r>
        <w:rPr>
          <w:spacing w:val="-7"/>
        </w:rPr>
        <w:t xml:space="preserve"> </w:t>
      </w:r>
      <w:r>
        <w:t>TWT,</w:t>
      </w:r>
      <w:r>
        <w:rPr>
          <w:spacing w:val="-7"/>
        </w:rPr>
        <w:t xml:space="preserve"> </w:t>
      </w:r>
      <w:r>
        <w:t>the</w:t>
      </w:r>
      <w:r>
        <w:rPr>
          <w:spacing w:val="-7"/>
        </w:rPr>
        <w:t xml:space="preserve"> </w:t>
      </w:r>
      <w:r>
        <w:t>Broadcast</w:t>
      </w:r>
      <w:r>
        <w:rPr>
          <w:spacing w:val="-7"/>
        </w:rPr>
        <w:t xml:space="preserve"> </w:t>
      </w:r>
      <w:r>
        <w:t>TWT</w:t>
      </w:r>
      <w:r>
        <w:rPr>
          <w:spacing w:val="-7"/>
        </w:rPr>
        <w:t xml:space="preserve"> </w:t>
      </w:r>
      <w:r>
        <w:t>ID,</w:t>
      </w:r>
      <w:r>
        <w:rPr>
          <w:spacing w:val="-7"/>
        </w:rPr>
        <w:t xml:space="preserve"> </w:t>
      </w:r>
      <w:r>
        <w:t>if</w:t>
      </w:r>
      <w:r>
        <w:rPr>
          <w:spacing w:val="-7"/>
        </w:rPr>
        <w:t xml:space="preserve"> </w:t>
      </w:r>
      <w:r>
        <w:t>present,</w:t>
      </w:r>
      <w:r>
        <w:rPr>
          <w:spacing w:val="-7"/>
        </w:rPr>
        <w:t xml:space="preserve"> </w:t>
      </w:r>
      <w:r>
        <w:t>indicates</w:t>
      </w:r>
      <w:r>
        <w:rPr>
          <w:spacing w:val="-7"/>
        </w:rPr>
        <w:t xml:space="preserve"> </w:t>
      </w:r>
      <w:r>
        <w:t>a</w:t>
      </w:r>
      <w:r>
        <w:rPr>
          <w:spacing w:val="-7"/>
        </w:rPr>
        <w:t xml:space="preserve"> </w:t>
      </w:r>
      <w:r>
        <w:t>specific</w:t>
      </w:r>
      <w:r>
        <w:rPr>
          <w:spacing w:val="-7"/>
        </w:rPr>
        <w:t xml:space="preserve"> </w:t>
      </w:r>
      <w:r>
        <w:t>Broadcast</w:t>
      </w:r>
      <w:r>
        <w:rPr>
          <w:spacing w:val="-7"/>
        </w:rPr>
        <w:t xml:space="preserve"> </w:t>
      </w:r>
      <w:r>
        <w:t>TWT</w:t>
      </w:r>
      <w:r>
        <w:rPr>
          <w:spacing w:val="-7"/>
        </w:rPr>
        <w:t xml:space="preserve"> </w:t>
      </w:r>
      <w:r>
        <w:t>in</w:t>
      </w:r>
      <w:r>
        <w:rPr>
          <w:spacing w:val="-7"/>
        </w:rPr>
        <w:t xml:space="preserve"> </w:t>
      </w:r>
      <w:r>
        <w:t>which</w:t>
      </w:r>
      <w:r>
        <w:rPr>
          <w:spacing w:val="-7"/>
        </w:rPr>
        <w:t xml:space="preserve"> </w:t>
      </w:r>
      <w:r>
        <w:t>the</w:t>
      </w:r>
      <w:r>
        <w:rPr>
          <w:spacing w:val="-7"/>
        </w:rPr>
        <w:t xml:space="preserve"> </w:t>
      </w:r>
      <w:r>
        <w:t>transmitting STA is requesting to participate. Within a TWT element that includes a TWT setup command value of Accept TWT, Alternate TWT, Dictate TWT or Reject TWT, the Broadcast TWT ID, if present, indicates a specific Broadcast TWT for which the transmitting STA is providing TWT parameters. Within a TWT element that includes a TWT setup command value of TWT Grouping, the Broadcast subfield is 0 and the Broadcast TWT ID, is not present. The value 0 in the Broadcast TWT ID subfield indicates the broadcast TWT</w:t>
      </w:r>
      <w:r>
        <w:rPr>
          <w:spacing w:val="-5"/>
        </w:rPr>
        <w:t xml:space="preserve"> </w:t>
      </w:r>
      <w:r>
        <w:t>whose</w:t>
      </w:r>
      <w:r>
        <w:rPr>
          <w:spacing w:val="-5"/>
        </w:rPr>
        <w:t xml:space="preserve"> </w:t>
      </w:r>
      <w:r>
        <w:t>membership</w:t>
      </w:r>
      <w:r>
        <w:rPr>
          <w:spacing w:val="-5"/>
        </w:rPr>
        <w:t xml:space="preserve"> </w:t>
      </w:r>
      <w:r>
        <w:t>corresponds</w:t>
      </w:r>
      <w:r>
        <w:rPr>
          <w:spacing w:val="-5"/>
        </w:rPr>
        <w:t xml:space="preserve"> </w:t>
      </w:r>
      <w:r>
        <w:t>to</w:t>
      </w:r>
      <w:r>
        <w:rPr>
          <w:spacing w:val="-4"/>
        </w:rPr>
        <w:t xml:space="preserve"> </w:t>
      </w:r>
      <w:r>
        <w:t>all</w:t>
      </w:r>
      <w:r>
        <w:rPr>
          <w:spacing w:val="-5"/>
        </w:rPr>
        <w:t xml:space="preserve"> </w:t>
      </w:r>
      <w:r>
        <w:t>STAs</w:t>
      </w:r>
      <w:r>
        <w:rPr>
          <w:spacing w:val="-5"/>
        </w:rPr>
        <w:t xml:space="preserve"> </w:t>
      </w:r>
      <w:r>
        <w:t>that</w:t>
      </w:r>
      <w:r>
        <w:rPr>
          <w:spacing w:val="-4"/>
        </w:rPr>
        <w:t xml:space="preserve"> </w:t>
      </w:r>
      <w:r>
        <w:t>are</w:t>
      </w:r>
      <w:r>
        <w:rPr>
          <w:spacing w:val="-4"/>
        </w:rPr>
        <w:t xml:space="preserve"> </w:t>
      </w:r>
      <w:r>
        <w:t>members</w:t>
      </w:r>
      <w:r>
        <w:rPr>
          <w:spacing w:val="-5"/>
        </w:rPr>
        <w:t xml:space="preserve"> </w:t>
      </w:r>
      <w:r>
        <w:t>of</w:t>
      </w:r>
      <w:r>
        <w:rPr>
          <w:spacing w:val="-5"/>
        </w:rPr>
        <w:t xml:space="preserve"> </w:t>
      </w:r>
      <w:r>
        <w:t>the</w:t>
      </w:r>
      <w:r>
        <w:rPr>
          <w:spacing w:val="-5"/>
        </w:rPr>
        <w:t xml:space="preserve"> </w:t>
      </w:r>
      <w:r>
        <w:t>BSS</w:t>
      </w:r>
      <w:r>
        <w:rPr>
          <w:spacing w:val="-5"/>
        </w:rPr>
        <w:t xml:space="preserve"> </w:t>
      </w:r>
      <w:r>
        <w:t>corresponding</w:t>
      </w:r>
      <w:r>
        <w:rPr>
          <w:spacing w:val="-4"/>
        </w:rPr>
        <w:t xml:space="preserve"> </w:t>
      </w:r>
      <w:r>
        <w:t>to</w:t>
      </w:r>
      <w:r>
        <w:rPr>
          <w:spacing w:val="-4"/>
        </w:rPr>
        <w:t xml:space="preserve"> </w:t>
      </w:r>
      <w:r>
        <w:t>the</w:t>
      </w:r>
      <w:r>
        <w:rPr>
          <w:spacing w:val="-4"/>
        </w:rPr>
        <w:t xml:space="preserve"> </w:t>
      </w:r>
      <w:r>
        <w:t>BSSID of the Management frame carrying the TWT element and that is permitted to contain Trigger frames with RA-RUs</w:t>
      </w:r>
      <w:r>
        <w:rPr>
          <w:spacing w:val="-8"/>
        </w:rPr>
        <w:t xml:space="preserve"> </w:t>
      </w:r>
      <w:r>
        <w:t>for</w:t>
      </w:r>
      <w:r>
        <w:rPr>
          <w:spacing w:val="-8"/>
        </w:rPr>
        <w:t xml:space="preserve"> </w:t>
      </w:r>
      <w:r>
        <w:t>unassociated</w:t>
      </w:r>
      <w:r>
        <w:rPr>
          <w:spacing w:val="-8"/>
        </w:rPr>
        <w:t xml:space="preserve"> </w:t>
      </w:r>
      <w:r>
        <w:t>STAs.</w:t>
      </w:r>
      <w:r>
        <w:rPr>
          <w:spacing w:val="-8"/>
          <w:u w:val="single"/>
        </w:rPr>
        <w:t xml:space="preserve"> </w:t>
      </w:r>
      <w:r>
        <w:rPr>
          <w:u w:val="single"/>
        </w:rPr>
        <w:t>The</w:t>
      </w:r>
      <w:r>
        <w:rPr>
          <w:spacing w:val="-7"/>
          <w:u w:val="single"/>
        </w:rPr>
        <w:t xml:space="preserve"> </w:t>
      </w:r>
      <w:r>
        <w:rPr>
          <w:u w:val="single"/>
        </w:rPr>
        <w:t>Broadcast</w:t>
      </w:r>
      <w:r>
        <w:rPr>
          <w:spacing w:val="-9"/>
          <w:u w:val="single"/>
        </w:rPr>
        <w:t xml:space="preserve"> </w:t>
      </w:r>
      <w:r>
        <w:rPr>
          <w:u w:val="single"/>
        </w:rPr>
        <w:t>TWT</w:t>
      </w:r>
      <w:r>
        <w:rPr>
          <w:spacing w:val="-7"/>
          <w:u w:val="single"/>
        </w:rPr>
        <w:t xml:space="preserve"> </w:t>
      </w:r>
      <w:r>
        <w:rPr>
          <w:u w:val="single"/>
        </w:rPr>
        <w:t>ID</w:t>
      </w:r>
      <w:r>
        <w:rPr>
          <w:spacing w:val="-8"/>
          <w:u w:val="single"/>
        </w:rPr>
        <w:t xml:space="preserve"> </w:t>
      </w:r>
      <w:r>
        <w:rPr>
          <w:u w:val="single"/>
        </w:rPr>
        <w:t>subfield</w:t>
      </w:r>
      <w:r>
        <w:rPr>
          <w:spacing w:val="-8"/>
          <w:u w:val="single"/>
        </w:rPr>
        <w:t xml:space="preserve"> </w:t>
      </w:r>
      <w:r>
        <w:rPr>
          <w:u w:val="single"/>
        </w:rPr>
        <w:t>in</w:t>
      </w:r>
      <w:r>
        <w:rPr>
          <w:spacing w:val="-7"/>
          <w:u w:val="single"/>
        </w:rPr>
        <w:t xml:space="preserve"> </w:t>
      </w:r>
      <w:r>
        <w:rPr>
          <w:u w:val="single"/>
        </w:rPr>
        <w:t>a</w:t>
      </w:r>
      <w:r>
        <w:rPr>
          <w:spacing w:val="-8"/>
          <w:u w:val="single"/>
        </w:rPr>
        <w:t xml:space="preserve"> </w:t>
      </w:r>
      <w:r>
        <w:rPr>
          <w:u w:val="single"/>
        </w:rPr>
        <w:t>Restricted</w:t>
      </w:r>
      <w:r>
        <w:rPr>
          <w:spacing w:val="-7"/>
          <w:u w:val="single"/>
        </w:rPr>
        <w:t xml:space="preserve"> </w:t>
      </w:r>
      <w:r>
        <w:rPr>
          <w:u w:val="single"/>
        </w:rPr>
        <w:t>TWT</w:t>
      </w:r>
      <w:r>
        <w:rPr>
          <w:spacing w:val="-9"/>
          <w:u w:val="single"/>
        </w:rPr>
        <w:t xml:space="preserve"> </w:t>
      </w:r>
      <w:r>
        <w:rPr>
          <w:u w:val="single"/>
        </w:rPr>
        <w:t>Parameter</w:t>
      </w:r>
      <w:r>
        <w:rPr>
          <w:spacing w:val="-7"/>
          <w:u w:val="single"/>
        </w:rPr>
        <w:t xml:space="preserve"> </w:t>
      </w:r>
      <w:r>
        <w:rPr>
          <w:u w:val="single"/>
        </w:rPr>
        <w:t>Set</w:t>
      </w:r>
      <w:r>
        <w:rPr>
          <w:spacing w:val="-7"/>
          <w:u w:val="single"/>
        </w:rPr>
        <w:t xml:space="preserve"> </w:t>
      </w:r>
      <w:r>
        <w:rPr>
          <w:u w:val="single"/>
        </w:rPr>
        <w:t>field</w:t>
      </w:r>
      <w:r>
        <w:rPr>
          <w:spacing w:val="-7"/>
          <w:u w:val="single"/>
        </w:rPr>
        <w:t xml:space="preserve"> </w:t>
      </w:r>
      <w:r>
        <w:rPr>
          <w:u w:val="single"/>
        </w:rPr>
        <w:t>is</w:t>
      </w:r>
      <w:r>
        <w:t xml:space="preserve"> </w:t>
      </w:r>
      <w:r>
        <w:rPr>
          <w:u w:val="single"/>
        </w:rPr>
        <w:t xml:space="preserve">always set to a nonzero </w:t>
      </w:r>
      <w:proofErr w:type="gramStart"/>
      <w:r>
        <w:rPr>
          <w:u w:val="single"/>
        </w:rPr>
        <w:t>value</w:t>
      </w:r>
      <w:ins w:id="204" w:author="Chunyu Hu" w:date="2023-05-17T11:04:00Z">
        <w:r w:rsidR="001E2B83">
          <w:rPr>
            <w:spacing w:val="-8"/>
            <w:u w:val="single"/>
          </w:rPr>
          <w:t>(</w:t>
        </w:r>
        <w:proofErr w:type="gramEnd"/>
        <w:r w:rsidR="001E2B83">
          <w:rPr>
            <w:spacing w:val="-8"/>
            <w:u w:val="single"/>
          </w:rPr>
          <w:t>#15848)</w:t>
        </w:r>
      </w:ins>
      <w:ins w:id="205" w:author="Chunyu Hu" w:date="2023-05-17T11:03:00Z">
        <w:r w:rsidR="00D60978">
          <w:rPr>
            <w:u w:val="single"/>
          </w:rPr>
          <w:t xml:space="preserve">, </w:t>
        </w:r>
        <w:r w:rsidR="00D60978">
          <w:rPr>
            <w:spacing w:val="-8"/>
            <w:u w:val="single"/>
          </w:rPr>
          <w:t xml:space="preserve">and is set to </w:t>
        </w:r>
      </w:ins>
      <w:ins w:id="206" w:author="Chunyu Hu" w:date="2023-05-17T11:04:00Z">
        <w:r w:rsidR="00D60978">
          <w:rPr>
            <w:spacing w:val="-8"/>
            <w:u w:val="single"/>
          </w:rPr>
          <w:t>31 when the Restricted TWT Schedule Info subfield is set to 3</w:t>
        </w:r>
      </w:ins>
      <w:r>
        <w:rPr>
          <w:u w:val="single"/>
        </w:rPr>
        <w:t>.</w:t>
      </w:r>
      <w:ins w:id="207" w:author="Chunyu Hu" w:date="2023-05-17T11:00:00Z">
        <w:r w:rsidR="00D60978">
          <w:rPr>
            <w:u w:val="single"/>
          </w:rPr>
          <w:t xml:space="preserve"> </w:t>
        </w:r>
      </w:ins>
    </w:p>
    <w:p w14:paraId="3576D942" w14:textId="77777777" w:rsidR="008C28E3" w:rsidRDefault="008C28E3" w:rsidP="008C28E3">
      <w:pPr>
        <w:rPr>
          <w:bCs/>
        </w:rPr>
      </w:pPr>
    </w:p>
    <w:sectPr w:rsidR="008C28E3" w:rsidSect="00810D3D">
      <w:headerReference w:type="even" r:id="rId18"/>
      <w:headerReference w:type="default" r:id="rId19"/>
      <w:footerReference w:type="even" r:id="rId20"/>
      <w:footerReference w:type="default" r:id="rId21"/>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9" w:author="Chunyu Hu" w:date="2023-05-16T17:48:00Z" w:initials="CH">
    <w:p w14:paraId="2200B133" w14:textId="2DE7E0AE" w:rsidR="00646381" w:rsidRDefault="00646381">
      <w:pPr>
        <w:pStyle w:val="CommentText"/>
      </w:pPr>
      <w:r>
        <w:rPr>
          <w:rStyle w:val="CommentReference"/>
        </w:rPr>
        <w:annotationRef/>
      </w:r>
      <w:r>
        <w:t>Moved from the earlier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00B1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408A" w16cex:dateUtc="2023-05-17T0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00B133" w16cid:durableId="280E40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E4E29" w14:textId="77777777" w:rsidR="00A21A91" w:rsidRDefault="00A21A91" w:rsidP="00051FE9">
      <w:r>
        <w:separator/>
      </w:r>
    </w:p>
  </w:endnote>
  <w:endnote w:type="continuationSeparator" w:id="0">
    <w:p w14:paraId="31CA2CE8" w14:textId="77777777" w:rsidR="00A21A91" w:rsidRDefault="00A21A91" w:rsidP="00051FE9">
      <w:r>
        <w:continuationSeparator/>
      </w:r>
    </w:p>
  </w:endnote>
  <w:endnote w:type="continuationNotice" w:id="1">
    <w:p w14:paraId="390ABFF4" w14:textId="77777777" w:rsidR="00A21A91" w:rsidRDefault="00A21A91" w:rsidP="00051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_ò">
    <w:altName w:val="Calibri"/>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432FB10D"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362F70">
      <w:rPr>
        <w:lang w:val="en-GB"/>
      </w:rPr>
      <w:tab/>
    </w:r>
    <w:r w:rsidR="00362F70">
      <w:rPr>
        <w:lang w:val="en-GB"/>
      </w:rPr>
      <w:tab/>
    </w:r>
    <w:r w:rsidR="00362F70">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4</w:t>
    </w:r>
    <w:r w:rsidRPr="00CB5571">
      <w:rPr>
        <w:noProof/>
        <w:lang w:val="en-GB"/>
      </w:rPr>
      <w:fldChar w:fldCharType="end"/>
    </w:r>
    <w:r w:rsidRPr="00CB5571">
      <w:rPr>
        <w:lang w:val="en-GB"/>
      </w:rPr>
      <w:tab/>
    </w:r>
    <w:r w:rsidR="00362F70">
      <w:rPr>
        <w:lang w:val="en-GB"/>
      </w:rPr>
      <w:tab/>
    </w:r>
    <w:r w:rsidR="00362F70">
      <w:rPr>
        <w:lang w:val="en-GB"/>
      </w:rPr>
      <w:tab/>
    </w:r>
    <w:r w:rsidR="00362F70">
      <w:rPr>
        <w:lang w:val="en-GB"/>
      </w:rPr>
      <w:tab/>
    </w:r>
    <w:r w:rsidR="00362F70">
      <w:rPr>
        <w:lang w:val="en-GB"/>
      </w:rPr>
      <w:tab/>
    </w:r>
    <w:r w:rsidR="00362F70">
      <w:rPr>
        <w:lang w:val="en-GB"/>
      </w:rPr>
      <w:tab/>
    </w:r>
    <w:r w:rsidR="00806104">
      <w:rPr>
        <w:lang w:val="en-GB" w:eastAsia="ko-KR"/>
      </w:rPr>
      <w:t>Chunyu Hu (</w:t>
    </w:r>
    <w:proofErr w:type="spellStart"/>
    <w:r w:rsidR="004E5A56">
      <w:rPr>
        <w:lang w:val="en-GB" w:eastAsia="ko-KR"/>
      </w:rPr>
      <w:t>Spreadtrum</w:t>
    </w:r>
    <w:proofErr w:type="spellEnd"/>
    <w:r w:rsidR="00806104">
      <w:rPr>
        <w:lang w:val="en-GB" w:eastAsia="ko-K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02266B3A" w:rsidR="00AD19F1" w:rsidRPr="00A2420F" w:rsidRDefault="00BF026D" w:rsidP="00051FE9">
    <w:pPr>
      <w:rPr>
        <w:lang w:val="en-GB"/>
      </w:rPr>
    </w:pPr>
    <w:r>
      <w:rPr>
        <w:lang w:val="en-GB"/>
      </w:rPr>
      <w:fldChar w:fldCharType="begin"/>
    </w:r>
    <w:r>
      <w:rPr>
        <w:lang w:val="en-GB"/>
      </w:rPr>
      <w:instrText xml:space="preserve"> SUBJECT  \* MERGEFORMAT </w:instrText>
    </w:r>
    <w:r>
      <w:rPr>
        <w:lang w:val="en-GB"/>
      </w:rPr>
      <w:fldChar w:fldCharType="separate"/>
    </w:r>
    <w:r>
      <w:rPr>
        <w:lang w:val="en-GB"/>
      </w:rPr>
      <w:t>Submission</w:t>
    </w:r>
    <w:r>
      <w:rPr>
        <w:lang w:val="en-GB"/>
      </w:rPr>
      <w:fldChar w:fldCharType="end"/>
    </w:r>
    <w:r w:rsidRPr="00CB5571">
      <w:rPr>
        <w:lang w:val="en-GB"/>
      </w:rPr>
      <w:fldChar w:fldCharType="begin"/>
    </w:r>
    <w:r w:rsidRPr="00CB5571">
      <w:rPr>
        <w:lang w:val="en-GB"/>
      </w:rPr>
      <w:instrText xml:space="preserve"> SUBJECT  \* MERGEFORMAT </w:instrText>
    </w:r>
    <w:r w:rsidRPr="00CB5571">
      <w:rPr>
        <w:lang w:val="en-GB"/>
      </w:rPr>
      <w:fldChar w:fldCharType="end"/>
    </w:r>
    <w:r w:rsidRPr="00CB5571">
      <w:rPr>
        <w:lang w:val="en-GB"/>
      </w:rPr>
      <w:tab/>
    </w:r>
    <w:r w:rsidR="00FD0109">
      <w:rPr>
        <w:lang w:val="en-GB"/>
      </w:rPr>
      <w:tab/>
    </w:r>
    <w:r w:rsidR="00FD0109">
      <w:rPr>
        <w:lang w:val="en-GB"/>
      </w:rPr>
      <w:tab/>
    </w:r>
    <w:r w:rsidR="00FD0109">
      <w:rPr>
        <w:lang w:val="en-GB"/>
      </w:rPr>
      <w:tab/>
    </w:r>
    <w:r w:rsidR="00FD0109">
      <w:rPr>
        <w:lang w:val="en-GB"/>
      </w:rPr>
      <w:tab/>
    </w:r>
    <w:r w:rsidRPr="00CB5571">
      <w:rPr>
        <w:lang w:val="en-GB"/>
      </w:rPr>
      <w:t xml:space="preserve">page </w:t>
    </w:r>
    <w:r w:rsidRPr="00CB5571">
      <w:rPr>
        <w:lang w:val="en-GB"/>
      </w:rPr>
      <w:fldChar w:fldCharType="begin"/>
    </w:r>
    <w:r w:rsidRPr="00CB5571">
      <w:rPr>
        <w:lang w:val="en-GB"/>
      </w:rPr>
      <w:instrText xml:space="preserve">page </w:instrText>
    </w:r>
    <w:r w:rsidRPr="00CB5571">
      <w:rPr>
        <w:lang w:val="en-GB"/>
      </w:rPr>
      <w:fldChar w:fldCharType="separate"/>
    </w:r>
    <w:r>
      <w:rPr>
        <w:noProof/>
        <w:lang w:val="en-GB"/>
      </w:rPr>
      <w:t>1</w:t>
    </w:r>
    <w:r w:rsidRPr="00CB5571">
      <w:rPr>
        <w:noProof/>
        <w:lang w:val="en-GB"/>
      </w:rPr>
      <w:fldChar w:fldCharType="end"/>
    </w:r>
    <w:r w:rsidRPr="00CB5571">
      <w:rPr>
        <w:lang w:val="en-GB"/>
      </w:rPr>
      <w:tab/>
    </w:r>
    <w:r w:rsidR="00CD1B10">
      <w:rPr>
        <w:lang w:val="en-GB"/>
      </w:rPr>
      <w:t xml:space="preserve">        </w:t>
    </w:r>
    <w:r w:rsidR="00FD0109">
      <w:rPr>
        <w:lang w:val="en-GB"/>
      </w:rPr>
      <w:tab/>
    </w:r>
    <w:r w:rsidR="00FD0109">
      <w:rPr>
        <w:lang w:val="en-GB"/>
      </w:rPr>
      <w:tab/>
    </w:r>
    <w:r w:rsidR="00FD0109">
      <w:rPr>
        <w:lang w:val="en-GB"/>
      </w:rPr>
      <w:tab/>
    </w:r>
    <w:r w:rsidR="00FD0109">
      <w:rPr>
        <w:lang w:val="en-GB"/>
      </w:rPr>
      <w:tab/>
    </w:r>
    <w:r w:rsidR="00CD1B10">
      <w:rPr>
        <w:lang w:val="en-GB"/>
      </w:rPr>
      <w:t xml:space="preserve"> </w:t>
    </w:r>
    <w:r w:rsidR="00CD1B10">
      <w:rPr>
        <w:lang w:val="en-GB" w:eastAsia="ko-KR"/>
      </w:rPr>
      <w:t xml:space="preserve">Chunyu Hu, </w:t>
    </w:r>
    <w:proofErr w:type="spellStart"/>
    <w:r w:rsidR="004E5A56">
      <w:rPr>
        <w:lang w:val="en-GB" w:eastAsia="ko-KR"/>
      </w:rPr>
      <w:t>Spreadtrum</w:t>
    </w:r>
    <w:proofErr w:type="spellEnd"/>
    <w:r w:rsidR="00CD1B10">
      <w:rPr>
        <w:lang w:val="en-GB" w:eastAsia="ko-K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2047B" w14:textId="77777777" w:rsidR="00A21A91" w:rsidRDefault="00A21A91" w:rsidP="00051FE9">
      <w:r>
        <w:separator/>
      </w:r>
    </w:p>
  </w:footnote>
  <w:footnote w:type="continuationSeparator" w:id="0">
    <w:p w14:paraId="4D74C475" w14:textId="77777777" w:rsidR="00A21A91" w:rsidRDefault="00A21A91" w:rsidP="00051FE9">
      <w:r>
        <w:continuationSeparator/>
      </w:r>
    </w:p>
  </w:footnote>
  <w:footnote w:type="continuationNotice" w:id="1">
    <w:p w14:paraId="3939BDD5" w14:textId="77777777" w:rsidR="00A21A91" w:rsidRDefault="00A21A91" w:rsidP="00051F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64488C20" w:rsidR="00BF026D" w:rsidRPr="00FD0109" w:rsidRDefault="00C55534" w:rsidP="00051FE9">
    <w:pPr>
      <w:rPr>
        <w:b/>
        <w:bCs/>
        <w:lang w:val="en-GB"/>
      </w:rPr>
    </w:pPr>
    <w:r>
      <w:rPr>
        <w:b/>
        <w:bCs/>
      </w:rPr>
      <w:t>Mar</w:t>
    </w:r>
    <w:r w:rsidR="00154AD1" w:rsidRPr="00FD0109">
      <w:rPr>
        <w:b/>
        <w:bCs/>
      </w:rPr>
      <w:t xml:space="preserve"> 202</w:t>
    </w:r>
    <w:r>
      <w:rPr>
        <w:b/>
        <w:bCs/>
      </w:rPr>
      <w:t>3</w:t>
    </w:r>
    <w:r w:rsidR="00154AD1">
      <w:tab/>
    </w:r>
    <w:r w:rsidR="00154AD1">
      <w:tab/>
    </w:r>
    <w:r w:rsidR="00154AD1">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FD0109">
      <w:rPr>
        <w:lang w:val="en-GB"/>
      </w:rPr>
      <w:tab/>
    </w:r>
    <w:r w:rsidR="00154AD1" w:rsidRPr="00FD0109">
      <w:rPr>
        <w:b/>
        <w:bCs/>
        <w:lang w:val="en-GB"/>
      </w:rPr>
      <w:t>doc.: IEEE 802.11-22/</w:t>
    </w:r>
    <w:r w:rsidR="005829C9">
      <w:rPr>
        <w:b/>
        <w:bCs/>
        <w:lang w:val="en-GB"/>
      </w:rPr>
      <w:t>458</w:t>
    </w:r>
    <w:r w:rsidR="005829C9" w:rsidRPr="00FD0109">
      <w:rPr>
        <w:b/>
        <w:bCs/>
        <w:lang w:val="en-GB"/>
      </w:rPr>
      <w:t>r</w:t>
    </w:r>
    <w:r w:rsidR="004E5A56">
      <w:rPr>
        <w:b/>
        <w:bCs/>
        <w:lang w:val="en-GB"/>
      </w:rPr>
      <w:t>1</w:t>
    </w:r>
    <w:r w:rsidR="006B49B2">
      <w:rPr>
        <w:b/>
        <w:bCs/>
        <w:lang w:val="en-GB"/>
      </w:rPr>
      <w:t>0</w:t>
    </w:r>
    <w:r w:rsidR="00BF026D" w:rsidRPr="00FD0109">
      <w:rPr>
        <w:b/>
        <w:bCs/>
        <w:lang w:val="en-GB"/>
      </w:rPr>
      <w:fldChar w:fldCharType="begin"/>
    </w:r>
    <w:r w:rsidR="00BF026D" w:rsidRPr="00FD0109">
      <w:rPr>
        <w:b/>
        <w:bCs/>
        <w:lang w:val="en-GB"/>
      </w:rPr>
      <w:instrText xml:space="preserve"> TITLE  \* MERGEFORMAT </w:instrText>
    </w:r>
    <w:r w:rsidR="00BF026D" w:rsidRPr="00FD0109">
      <w:rPr>
        <w:b/>
        <w:bCs/>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66B006F4" w:rsidR="00BF026D" w:rsidRPr="00362F70" w:rsidRDefault="002C7223" w:rsidP="00051FE9">
    <w:pPr>
      <w:rPr>
        <w:b/>
        <w:bCs/>
      </w:rPr>
    </w:pPr>
    <w:r>
      <w:t>Mar</w:t>
    </w:r>
    <w:r w:rsidR="00275BCC">
      <w:t>.</w:t>
    </w:r>
    <w:r w:rsidR="00126241" w:rsidRPr="00362F70">
      <w:rPr>
        <w:b/>
        <w:bCs/>
      </w:rPr>
      <w:t xml:space="preserve"> </w:t>
    </w:r>
    <w:r w:rsidR="00BF026D" w:rsidRPr="00362F70">
      <w:rPr>
        <w:b/>
        <w:bCs/>
      </w:rPr>
      <w:t>20</w:t>
    </w:r>
    <w:r w:rsidR="00D11553" w:rsidRPr="00362F70">
      <w:rPr>
        <w:b/>
        <w:bCs/>
      </w:rPr>
      <w:t>2</w:t>
    </w:r>
    <w:r w:rsidR="00275BCC">
      <w:rPr>
        <w:b/>
        <w:bCs/>
      </w:rPr>
      <w:t>3</w:t>
    </w:r>
    <w:r w:rsidR="004E0589" w:rsidRPr="00362F70">
      <w:rPr>
        <w:b/>
        <w:bCs/>
      </w:rPr>
      <w:tab/>
    </w:r>
    <w:r w:rsidR="00BF026D" w:rsidRPr="00362F70">
      <w:rPr>
        <w:b/>
        <w:bCs/>
      </w:rPr>
      <w:tab/>
    </w:r>
    <w:r w:rsidR="00CD7DDC"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362F70" w:rsidRPr="00362F70">
      <w:rPr>
        <w:b/>
        <w:bCs/>
        <w:lang w:val="en-GB"/>
      </w:rPr>
      <w:tab/>
    </w:r>
    <w:r w:rsidR="00BF026D" w:rsidRPr="00362F70">
      <w:rPr>
        <w:b/>
        <w:bCs/>
        <w:lang w:val="en-GB"/>
      </w:rPr>
      <w:t>doc.: IEEE 802.11-</w:t>
    </w:r>
    <w:r w:rsidR="00D11553" w:rsidRPr="00362F70">
      <w:rPr>
        <w:b/>
        <w:bCs/>
        <w:lang w:val="en-GB"/>
      </w:rPr>
      <w:t>2</w:t>
    </w:r>
    <w:r w:rsidR="00324F1B" w:rsidRPr="00362F70">
      <w:rPr>
        <w:b/>
        <w:bCs/>
        <w:lang w:val="en-GB"/>
      </w:rPr>
      <w:t>2</w:t>
    </w:r>
    <w:r w:rsidR="005B2D2F" w:rsidRPr="00362F70">
      <w:rPr>
        <w:b/>
        <w:bCs/>
        <w:lang w:val="en-GB"/>
      </w:rPr>
      <w:t>/</w:t>
    </w:r>
    <w:r w:rsidR="005829C9">
      <w:rPr>
        <w:b/>
        <w:bCs/>
        <w:lang w:val="en-GB"/>
      </w:rPr>
      <w:t>458</w:t>
    </w:r>
    <w:r w:rsidR="005829C9" w:rsidRPr="00362F70">
      <w:rPr>
        <w:b/>
        <w:bCs/>
        <w:lang w:val="en-GB"/>
      </w:rPr>
      <w:t>r</w:t>
    </w:r>
    <w:r w:rsidR="004E5A56">
      <w:rPr>
        <w:b/>
        <w:bCs/>
        <w:lang w:val="en-GB"/>
      </w:rPr>
      <w:t>1</w:t>
    </w:r>
    <w:r w:rsidR="006B49B2">
      <w:rPr>
        <w:b/>
        <w:bCs/>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34"/>
    <w:multiLevelType w:val="multilevel"/>
    <w:tmpl w:val="6FDA5C9C"/>
    <w:lvl w:ilvl="0">
      <w:start w:val="1"/>
      <w:numFmt w:val="decimal"/>
      <w:lvlText w:val="%1)"/>
      <w:lvlJc w:val="left"/>
      <w:pPr>
        <w:ind w:left="720" w:hanging="360"/>
      </w:pPr>
      <w:rPr>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7" w15:restartNumberingAfterBreak="0">
    <w:nsid w:val="0000043C"/>
    <w:multiLevelType w:val="multilevel"/>
    <w:tmpl w:val="FFFFFFFF"/>
    <w:lvl w:ilvl="0">
      <w:start w:val="39"/>
      <w:numFmt w:val="decimal"/>
      <w:lvlText w:val="%1"/>
      <w:lvlJc w:val="left"/>
      <w:pPr>
        <w:ind w:left="660" w:hanging="554"/>
      </w:pPr>
      <w:rPr>
        <w:rFonts w:ascii="Times New Roman" w:hAnsi="Times New Roman" w:cs="Times New Roman"/>
        <w:b w:val="0"/>
        <w:bCs w:val="0"/>
        <w:i w:val="0"/>
        <w:i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8" w15:restartNumberingAfterBreak="0">
    <w:nsid w:val="0000043D"/>
    <w:multiLevelType w:val="multilevel"/>
    <w:tmpl w:val="FFFFFFFF"/>
    <w:lvl w:ilvl="0">
      <w:start w:val="42"/>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43E"/>
    <w:multiLevelType w:val="multilevel"/>
    <w:tmpl w:val="FFFFFFFF"/>
    <w:lvl w:ilvl="0">
      <w:start w:val="47"/>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0" w15:restartNumberingAfterBreak="0">
    <w:nsid w:val="0000045D"/>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1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12" w15:restartNumberingAfterBreak="0">
    <w:nsid w:val="0000048A"/>
    <w:multiLevelType w:val="hybridMultilevel"/>
    <w:tmpl w:val="0000090D"/>
    <w:lvl w:ilvl="0" w:tplc="00FF0000">
      <w:start w:val="1"/>
      <w:numFmt w:val="decimal"/>
      <w:lvlText w:val="%1"/>
      <w:lvlJc w:val="left"/>
      <w:pPr>
        <w:ind w:left="750" w:hanging="554"/>
      </w:pPr>
      <w:rPr>
        <w:rFonts w:ascii="Times New Roman" w:hAnsi="Times New Roman" w:cs="Times New Roman"/>
        <w:b w:val="0"/>
        <w:bCs w:val="0"/>
        <w:w w:val="100"/>
        <w:position w:val="1"/>
        <w:sz w:val="18"/>
        <w:szCs w:val="18"/>
      </w:rPr>
    </w:lvl>
    <w:lvl w:ilvl="1" w:tplc="00FF00FF">
      <w:numFmt w:val="bullet"/>
      <w:lvlText w:val="•"/>
      <w:lvlJc w:val="left"/>
      <w:pPr>
        <w:ind w:left="1628" w:hanging="554"/>
      </w:pPr>
    </w:lvl>
    <w:lvl w:ilvl="2" w:tplc="00FF00FF">
      <w:numFmt w:val="bullet"/>
      <w:lvlText w:val="•"/>
      <w:lvlJc w:val="left"/>
      <w:pPr>
        <w:ind w:left="2496" w:hanging="554"/>
      </w:pPr>
    </w:lvl>
    <w:lvl w:ilvl="3" w:tplc="00FF00FF">
      <w:numFmt w:val="bullet"/>
      <w:lvlText w:val="•"/>
      <w:lvlJc w:val="left"/>
      <w:pPr>
        <w:ind w:left="3364" w:hanging="554"/>
      </w:pPr>
    </w:lvl>
    <w:lvl w:ilvl="4" w:tplc="00FF00FF">
      <w:numFmt w:val="bullet"/>
      <w:lvlText w:val="•"/>
      <w:lvlJc w:val="left"/>
      <w:pPr>
        <w:ind w:left="4232" w:hanging="554"/>
      </w:pPr>
    </w:lvl>
    <w:lvl w:ilvl="5" w:tplc="00FF00FF">
      <w:numFmt w:val="bullet"/>
      <w:lvlText w:val="•"/>
      <w:lvlJc w:val="left"/>
      <w:pPr>
        <w:ind w:left="5100" w:hanging="554"/>
      </w:pPr>
    </w:lvl>
    <w:lvl w:ilvl="6" w:tplc="00FF00FF">
      <w:numFmt w:val="bullet"/>
      <w:lvlText w:val="•"/>
      <w:lvlJc w:val="left"/>
      <w:pPr>
        <w:ind w:left="5968" w:hanging="554"/>
      </w:pPr>
    </w:lvl>
    <w:lvl w:ilvl="7" w:tplc="00FF00FF">
      <w:numFmt w:val="bullet"/>
      <w:lvlText w:val="•"/>
      <w:lvlJc w:val="left"/>
      <w:pPr>
        <w:ind w:left="6836" w:hanging="554"/>
      </w:pPr>
    </w:lvl>
    <w:lvl w:ilvl="8" w:tplc="00FF00FF">
      <w:numFmt w:val="bullet"/>
      <w:lvlText w:val="•"/>
      <w:lvlJc w:val="left"/>
      <w:pPr>
        <w:ind w:left="7704" w:hanging="554"/>
      </w:pPr>
    </w:lvl>
  </w:abstractNum>
  <w:abstractNum w:abstractNumId="13" w15:restartNumberingAfterBreak="0">
    <w:nsid w:val="000006CD"/>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4" w15:restartNumberingAfterBreak="0">
    <w:nsid w:val="000006D3"/>
    <w:multiLevelType w:val="multilevel"/>
    <w:tmpl w:val="FFFFFFFF"/>
    <w:lvl w:ilvl="0">
      <w:start w:val="1"/>
      <w:numFmt w:val="decimal"/>
      <w:lvlText w:val="%1"/>
      <w:lvlJc w:val="left"/>
      <w:pPr>
        <w:ind w:left="1000" w:hanging="464"/>
      </w:pPr>
      <w:rPr>
        <w:rFonts w:ascii="Times New Roman" w:hAnsi="Times New Roman" w:cs="Times New Roman"/>
        <w:b w:val="0"/>
        <w:bCs w:val="0"/>
        <w:i w:val="0"/>
        <w:iCs w:val="0"/>
        <w:w w:val="100"/>
        <w:position w:val="1"/>
        <w:sz w:val="18"/>
        <w:szCs w:val="18"/>
      </w:rPr>
    </w:lvl>
    <w:lvl w:ilvl="1">
      <w:numFmt w:val="bullet"/>
      <w:lvlText w:val="•"/>
      <w:lvlJc w:val="left"/>
      <w:pPr>
        <w:ind w:left="1964" w:hanging="464"/>
      </w:pPr>
    </w:lvl>
    <w:lvl w:ilvl="2">
      <w:numFmt w:val="bullet"/>
      <w:lvlText w:val="•"/>
      <w:lvlJc w:val="left"/>
      <w:pPr>
        <w:ind w:left="2928" w:hanging="464"/>
      </w:pPr>
    </w:lvl>
    <w:lvl w:ilvl="3">
      <w:numFmt w:val="bullet"/>
      <w:lvlText w:val="•"/>
      <w:lvlJc w:val="left"/>
      <w:pPr>
        <w:ind w:left="3892" w:hanging="464"/>
      </w:pPr>
    </w:lvl>
    <w:lvl w:ilvl="4">
      <w:numFmt w:val="bullet"/>
      <w:lvlText w:val="•"/>
      <w:lvlJc w:val="left"/>
      <w:pPr>
        <w:ind w:left="4856" w:hanging="464"/>
      </w:pPr>
    </w:lvl>
    <w:lvl w:ilvl="5">
      <w:numFmt w:val="bullet"/>
      <w:lvlText w:val="•"/>
      <w:lvlJc w:val="left"/>
      <w:pPr>
        <w:ind w:left="5820" w:hanging="464"/>
      </w:pPr>
    </w:lvl>
    <w:lvl w:ilvl="6">
      <w:numFmt w:val="bullet"/>
      <w:lvlText w:val="•"/>
      <w:lvlJc w:val="left"/>
      <w:pPr>
        <w:ind w:left="6784" w:hanging="464"/>
      </w:pPr>
    </w:lvl>
    <w:lvl w:ilvl="7">
      <w:numFmt w:val="bullet"/>
      <w:lvlText w:val="•"/>
      <w:lvlJc w:val="left"/>
      <w:pPr>
        <w:ind w:left="7748" w:hanging="464"/>
      </w:pPr>
    </w:lvl>
    <w:lvl w:ilvl="8">
      <w:numFmt w:val="bullet"/>
      <w:lvlText w:val="•"/>
      <w:lvlJc w:val="left"/>
      <w:pPr>
        <w:ind w:left="8712" w:hanging="464"/>
      </w:pPr>
    </w:lvl>
  </w:abstractNum>
  <w:abstractNum w:abstractNumId="15"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6" w15:restartNumberingAfterBreak="0">
    <w:nsid w:val="010A101A"/>
    <w:multiLevelType w:val="hybridMultilevel"/>
    <w:tmpl w:val="0608A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1E31675"/>
    <w:multiLevelType w:val="hybridMultilevel"/>
    <w:tmpl w:val="768C5BFE"/>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25115CD"/>
    <w:multiLevelType w:val="hybridMultilevel"/>
    <w:tmpl w:val="17800456"/>
    <w:lvl w:ilvl="0" w:tplc="C97AD7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64C48CB"/>
    <w:multiLevelType w:val="hybridMultilevel"/>
    <w:tmpl w:val="B3D812FE"/>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21" w15:restartNumberingAfterBreak="0">
    <w:nsid w:val="068A1201"/>
    <w:multiLevelType w:val="hybridMultilevel"/>
    <w:tmpl w:val="AE64CA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87A6305"/>
    <w:multiLevelType w:val="hybridMultilevel"/>
    <w:tmpl w:val="1E1A2C78"/>
    <w:lvl w:ilvl="0" w:tplc="C97AD7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A54323"/>
    <w:multiLevelType w:val="hybridMultilevel"/>
    <w:tmpl w:val="B24EF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4A13B8"/>
    <w:multiLevelType w:val="hybridMultilevel"/>
    <w:tmpl w:val="745E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C15777"/>
    <w:multiLevelType w:val="hybridMultilevel"/>
    <w:tmpl w:val="6D9ED6C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083BCB"/>
    <w:multiLevelType w:val="hybridMultilevel"/>
    <w:tmpl w:val="1F184750"/>
    <w:lvl w:ilvl="0" w:tplc="00000000">
      <w:start w:val="1"/>
      <w:numFmt w:val="bullet"/>
      <w:lvlText w:val=""/>
      <w:lvlJc w:val="left"/>
      <w:pPr>
        <w:ind w:left="7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FF0000"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7" w15:restartNumberingAfterBreak="0">
    <w:nsid w:val="1C342DCB"/>
    <w:multiLevelType w:val="hybridMultilevel"/>
    <w:tmpl w:val="E5DA9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B53764"/>
    <w:multiLevelType w:val="multilevel"/>
    <w:tmpl w:val="6FDA5C9C"/>
    <w:lvl w:ilvl="0">
      <w:start w:val="1"/>
      <w:numFmt w:val="decimal"/>
      <w:lvlText w:val="%1)"/>
      <w:lvlJc w:val="left"/>
      <w:pPr>
        <w:ind w:left="720" w:hanging="360"/>
      </w:pPr>
      <w:rPr>
        <w:b w:val="0"/>
        <w:bCs w:val="0"/>
        <w:i w:val="0"/>
        <w:iCs w:val="0"/>
        <w:w w:val="99"/>
        <w:sz w:val="20"/>
        <w:szCs w:val="20"/>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29" w15:restartNumberingAfterBreak="0">
    <w:nsid w:val="2D6531E6"/>
    <w:multiLevelType w:val="hybridMultilevel"/>
    <w:tmpl w:val="22EAE444"/>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0300FF" w:tentative="1">
      <w:start w:val="1"/>
      <w:numFmt w:val="bullet"/>
      <w:lvlText w:val=""/>
      <w:lvlJc w:val="left"/>
      <w:pPr>
        <w:ind w:left="2160" w:hanging="360"/>
      </w:pPr>
      <w:rPr>
        <w:rFonts w:ascii="Wingdings" w:hAnsi="Wingdings" w:hint="default"/>
      </w:rPr>
    </w:lvl>
    <w:lvl w:ilvl="3" w:tplc="00090000" w:tentative="1">
      <w:start w:val="1"/>
      <w:numFmt w:val="bullet"/>
      <w:lvlText w:val=""/>
      <w:lvlJc w:val="left"/>
      <w:pPr>
        <w:ind w:left="2880" w:hanging="360"/>
      </w:pPr>
      <w:rPr>
        <w:rFonts w:ascii="Symbol" w:hAnsi="Symbol" w:hint="default"/>
      </w:rPr>
    </w:lvl>
    <w:lvl w:ilvl="4" w:tplc="00FF0004"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30" w15:restartNumberingAfterBreak="0">
    <w:nsid w:val="2EB9328F"/>
    <w:multiLevelType w:val="hybridMultilevel"/>
    <w:tmpl w:val="95E4BBF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1BC41FF"/>
    <w:multiLevelType w:val="hybridMultilevel"/>
    <w:tmpl w:val="0B9CC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076E59"/>
    <w:multiLevelType w:val="hybridMultilevel"/>
    <w:tmpl w:val="3878D0B8"/>
    <w:lvl w:ilvl="0" w:tplc="00FF0000">
      <w:start w:val="1"/>
      <w:numFmt w:val="bullet"/>
      <w:lvlText w:val="-"/>
      <w:lvlJc w:val="left"/>
      <w:pPr>
        <w:ind w:left="720" w:hanging="360"/>
      </w:pPr>
      <w:rPr>
        <w:rFonts w:ascii="Symbol" w:hAnsi="Symbol"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0500FF" w:tentative="1">
      <w:start w:val="1"/>
      <w:numFmt w:val="bullet"/>
      <w:lvlText w:val="o"/>
      <w:lvlJc w:val="left"/>
      <w:pPr>
        <w:ind w:left="3600" w:hanging="360"/>
      </w:pPr>
      <w:rPr>
        <w:rFonts w:ascii="Courier New" w:hAnsi="Courier New" w:cs="Courier New" w:hint="default"/>
      </w:rPr>
    </w:lvl>
    <w:lvl w:ilvl="5" w:tplc="00090000" w:tentative="1">
      <w:start w:val="1"/>
      <w:numFmt w:val="bullet"/>
      <w:lvlText w:val=""/>
      <w:lvlJc w:val="left"/>
      <w:pPr>
        <w:ind w:left="4320" w:hanging="360"/>
      </w:pPr>
      <w:rPr>
        <w:rFonts w:ascii="Wingdings" w:hAnsi="Wingdings" w:hint="default"/>
      </w:rPr>
    </w:lvl>
    <w:lvl w:ilvl="6" w:tplc="00FF0004"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33" w15:restartNumberingAfterBreak="0">
    <w:nsid w:val="3FA964F8"/>
    <w:multiLevelType w:val="hybridMultilevel"/>
    <w:tmpl w:val="7B641752"/>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C74BAD"/>
    <w:multiLevelType w:val="hybridMultilevel"/>
    <w:tmpl w:val="5526F5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CA081D"/>
    <w:multiLevelType w:val="hybridMultilevel"/>
    <w:tmpl w:val="E33AE05E"/>
    <w:lvl w:ilvl="0" w:tplc="00FF0000">
      <w:start w:val="35"/>
      <w:numFmt w:val="bullet"/>
      <w:lvlText w:val="—"/>
      <w:lvlJc w:val="left"/>
      <w:pPr>
        <w:ind w:left="720" w:hanging="360"/>
      </w:pPr>
      <w:rPr>
        <w:rFonts w:ascii="Times New Roman" w:eastAsiaTheme="minorEastAsia" w:hAnsi="Times New Roman" w:cs="Times New Roman" w:hint="default"/>
        <w:b w:val="0"/>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0100FF" w:tentative="1">
      <w:start w:val="1"/>
      <w:numFmt w:val="bullet"/>
      <w:lvlText w:val=""/>
      <w:lvlJc w:val="left"/>
      <w:pPr>
        <w:ind w:left="5040" w:hanging="360"/>
      </w:pPr>
      <w:rPr>
        <w:rFonts w:ascii="Symbol" w:hAnsi="Symbol" w:hint="default"/>
      </w:rPr>
    </w:lvl>
    <w:lvl w:ilvl="7" w:tplc="00090000" w:tentative="1">
      <w:start w:val="1"/>
      <w:numFmt w:val="bullet"/>
      <w:lvlText w:val="o"/>
      <w:lvlJc w:val="left"/>
      <w:pPr>
        <w:ind w:left="5760" w:hanging="360"/>
      </w:pPr>
      <w:rPr>
        <w:rFonts w:ascii="Courier New" w:hAnsi="Courier New" w:cs="Courier New" w:hint="default"/>
      </w:rPr>
    </w:lvl>
    <w:lvl w:ilvl="8" w:tplc="00FF0004" w:tentative="1">
      <w:start w:val="1"/>
      <w:numFmt w:val="bullet"/>
      <w:lvlText w:val=""/>
      <w:lvlJc w:val="left"/>
      <w:pPr>
        <w:ind w:left="6480" w:hanging="360"/>
      </w:pPr>
      <w:rPr>
        <w:rFonts w:ascii="Wingdings" w:hAnsi="Wingdings" w:hint="default"/>
      </w:rPr>
    </w:lvl>
  </w:abstractNum>
  <w:abstractNum w:abstractNumId="36"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A51561A"/>
    <w:multiLevelType w:val="hybridMultilevel"/>
    <w:tmpl w:val="F7003EC0"/>
    <w:lvl w:ilvl="0" w:tplc="00FF0000">
      <w:numFmt w:val="decimal"/>
      <w:lvlText w:val=""/>
      <w:lvlJc w:val="left"/>
    </w:lvl>
    <w:lvl w:ilvl="1" w:tplc="00FF00FF">
      <w:numFmt w:val="decimal"/>
      <w:lvlText w:val=""/>
      <w:lvlJc w:val="left"/>
    </w:lvl>
    <w:lvl w:ilvl="2" w:tplc="00FF00FF">
      <w:numFmt w:val="decimal"/>
      <w:suff w:val="space"/>
      <w:lvlText w:val=""/>
      <w:lvlJc w:val="left"/>
    </w:lvl>
    <w:lvl w:ilvl="3" w:tplc="00FF00FF">
      <w:numFmt w:val="decimal"/>
      <w:lvlText w:val=""/>
      <w:lvlJc w:val="left"/>
    </w:lvl>
    <w:lvl w:ilvl="4" w:tplc="00FF00FF">
      <w:numFmt w:val="decimal"/>
      <w:lvlText w:val=""/>
      <w:lvlJc w:val="left"/>
    </w:lvl>
    <w:lvl w:ilvl="5" w:tplc="00FF00FF">
      <w:start w:val="1493145"/>
      <w:numFmt w:val="decimal"/>
      <w:lvlRestart w:val="0"/>
      <w:isLgl/>
      <w:lvlText w:val="倀愀爀愀最爀愀瀀栀⠀唀ሀጀ㲤᐀㲤ᔀ׆Āʀ㜀$␸䠀$葞ʀ②"/>
      <w:lvlJc w:val="center"/>
      <w:rPr>
        <w:rFonts w:ascii="Times New Roman" w:eastAsiaTheme="majorEastAsia" w:hAnsi="Times New Roman" w:cs="Times New Roman" w:hint="default"/>
        <w:b/>
        <w:bCs w:val="0"/>
        <w:i w:val="0"/>
        <w:iCs w:val="0"/>
        <w:caps w:val="0"/>
        <w:smallCaps w:val="0"/>
        <w:strike w:val="0"/>
        <w:dstrike w:val="0"/>
        <w:outline w:val="0"/>
        <w:shadow w:val="0"/>
        <w:emboss w:val="0"/>
        <w:imprint w:val="0"/>
        <w:noProof w:val="0"/>
        <w:vanish w:val="0"/>
        <w:color w:val="000000"/>
        <w:spacing w:val="0"/>
        <w:w w:val="0"/>
        <w:kern w:val="0"/>
        <w:position w:val="0"/>
        <w:sz w:val="28"/>
        <w:szCs w:val="20"/>
        <w:u w:val="none"/>
        <w:effect w:val="none"/>
        <w:vertAlign w:val="baseline"/>
        <w:em w:val="none"/>
        <w:lang w:val="en-GB" w:eastAsia="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38" w15:restartNumberingAfterBreak="0">
    <w:nsid w:val="4B345724"/>
    <w:multiLevelType w:val="hybridMultilevel"/>
    <w:tmpl w:val="FE58FAEE"/>
    <w:lvl w:ilvl="0" w:tplc="C97AD758">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772DE1"/>
    <w:multiLevelType w:val="hybridMultilevel"/>
    <w:tmpl w:val="7F123FE4"/>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40" w15:restartNumberingAfterBreak="0">
    <w:nsid w:val="50D415B9"/>
    <w:multiLevelType w:val="hybridMultilevel"/>
    <w:tmpl w:val="3BC8C0AA"/>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41" w15:restartNumberingAfterBreak="0">
    <w:nsid w:val="51934C2A"/>
    <w:multiLevelType w:val="hybridMultilevel"/>
    <w:tmpl w:val="5E3C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757C70"/>
    <w:multiLevelType w:val="hybridMultilevel"/>
    <w:tmpl w:val="578E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E8709E"/>
    <w:multiLevelType w:val="hybridMultilevel"/>
    <w:tmpl w:val="3F947232"/>
    <w:lvl w:ilvl="0" w:tplc="00000000">
      <w:start w:val="1"/>
      <w:numFmt w:val="bullet"/>
      <w:lvlText w:val=""/>
      <w:lvlJc w:val="left"/>
      <w:pPr>
        <w:ind w:left="8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00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44" w15:restartNumberingAfterBreak="0">
    <w:nsid w:val="56293398"/>
    <w:multiLevelType w:val="hybridMultilevel"/>
    <w:tmpl w:val="A66045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0D0F02"/>
    <w:multiLevelType w:val="hybridMultilevel"/>
    <w:tmpl w:val="F83A643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2E3A1D"/>
    <w:multiLevelType w:val="hybridMultilevel"/>
    <w:tmpl w:val="7D92BC02"/>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FF00FF">
      <w:numFmt w:val="decimal"/>
      <w:lvlText w:val=""/>
      <w:lvlJc w:val="left"/>
    </w:lvl>
  </w:abstractNum>
  <w:abstractNum w:abstractNumId="47" w15:restartNumberingAfterBreak="0">
    <w:nsid w:val="5F5A3CBC"/>
    <w:multiLevelType w:val="multilevel"/>
    <w:tmpl w:val="7390B7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3980175"/>
    <w:multiLevelType w:val="hybridMultilevel"/>
    <w:tmpl w:val="4C68B4E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644A3AA0"/>
    <w:multiLevelType w:val="hybridMultilevel"/>
    <w:tmpl w:val="A07C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B56988"/>
    <w:multiLevelType w:val="hybridMultilevel"/>
    <w:tmpl w:val="BA9A219A"/>
    <w:lvl w:ilvl="0" w:tplc="C97AD7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79C0677"/>
    <w:multiLevelType w:val="hybridMultilevel"/>
    <w:tmpl w:val="69182BD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69D13F89"/>
    <w:multiLevelType w:val="hybridMultilevel"/>
    <w:tmpl w:val="7C8A5CC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9D9795E"/>
    <w:multiLevelType w:val="hybridMultilevel"/>
    <w:tmpl w:val="A45C095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6C292DAC"/>
    <w:multiLevelType w:val="hybridMultilevel"/>
    <w:tmpl w:val="B950CA94"/>
    <w:lvl w:ilvl="0" w:tplc="FFFFFFFF">
      <w:start w:val="1"/>
      <w:numFmt w:val="bullet"/>
      <w:lvlText w:val=""/>
      <w:lvlJc w:val="left"/>
      <w:pPr>
        <w:ind w:left="8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DCB5CFA"/>
    <w:multiLevelType w:val="hybridMultilevel"/>
    <w:tmpl w:val="FEEEBA2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70722215"/>
    <w:multiLevelType w:val="hybridMultilevel"/>
    <w:tmpl w:val="53A6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1B4A7D"/>
    <w:multiLevelType w:val="hybridMultilevel"/>
    <w:tmpl w:val="D788349C"/>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6F01906"/>
    <w:multiLevelType w:val="hybridMultilevel"/>
    <w:tmpl w:val="84AC5160"/>
    <w:lvl w:ilvl="0" w:tplc="C97AD7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861562"/>
    <w:multiLevelType w:val="hybridMultilevel"/>
    <w:tmpl w:val="F0E2AF34"/>
    <w:lvl w:ilvl="0" w:tplc="27DA3F58">
      <w:numFmt w:val="bullet"/>
      <w:lvlText w:val="—"/>
      <w:lvlJc w:val="left"/>
      <w:pPr>
        <w:ind w:left="720" w:hanging="360"/>
      </w:pPr>
      <w:rPr>
        <w:rFonts w:ascii="@m±_ò" w:eastAsia="Times New Roman" w:hAnsi="@m±_ò" w:cs="@m±_ò"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9B2446"/>
    <w:multiLevelType w:val="hybridMultilevel"/>
    <w:tmpl w:val="7F44C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338496">
    <w:abstractNumId w:val="29"/>
  </w:num>
  <w:num w:numId="2" w16cid:durableId="1265115561">
    <w:abstractNumId w:val="20"/>
  </w:num>
  <w:num w:numId="3" w16cid:durableId="1723747685">
    <w:abstractNumId w:val="54"/>
  </w:num>
  <w:num w:numId="4" w16cid:durableId="388304218">
    <w:abstractNumId w:val="43"/>
  </w:num>
  <w:num w:numId="5" w16cid:durableId="522789088">
    <w:abstractNumId w:val="0"/>
    <w:lvlOverride w:ilvl="0">
      <w:lvl w:ilvl="0">
        <w:start w:val="1"/>
        <w:numFmt w:val="bullet"/>
        <w:lvlText w:val="Figure 9-768—"/>
        <w:legacy w:legacy="1" w:legacySpace="0" w:legacyIndent="0"/>
        <w:lvlJc w:val="center"/>
        <w:pPr>
          <w:ind w:left="0" w:firstLine="0"/>
        </w:pPr>
        <w:rPr>
          <w:rFonts w:ascii="Arial" w:hAnsi="Arial" w:cs="Arial" w:hint="default"/>
          <w:b/>
          <w:i w:val="0"/>
          <w:strike w:val="0"/>
          <w:color w:val="000000"/>
          <w:sz w:val="20"/>
          <w:u w:val="none"/>
        </w:rPr>
      </w:lvl>
    </w:lvlOverride>
  </w:num>
  <w:num w:numId="6" w16cid:durableId="79186246">
    <w:abstractNumId w:val="42"/>
  </w:num>
  <w:num w:numId="7" w16cid:durableId="1765344489">
    <w:abstractNumId w:val="33"/>
  </w:num>
  <w:num w:numId="8" w16cid:durableId="392973095">
    <w:abstractNumId w:val="52"/>
  </w:num>
  <w:num w:numId="9" w16cid:durableId="2088455238">
    <w:abstractNumId w:val="41"/>
  </w:num>
  <w:num w:numId="10" w16cid:durableId="1292979987">
    <w:abstractNumId w:val="30"/>
  </w:num>
  <w:num w:numId="11" w16cid:durableId="472409780">
    <w:abstractNumId w:val="34"/>
  </w:num>
  <w:num w:numId="12" w16cid:durableId="1727559289">
    <w:abstractNumId w:val="6"/>
  </w:num>
  <w:num w:numId="13" w16cid:durableId="1774662341">
    <w:abstractNumId w:val="60"/>
  </w:num>
  <w:num w:numId="14" w16cid:durableId="1861580228">
    <w:abstractNumId w:val="31"/>
  </w:num>
  <w:num w:numId="15" w16cid:durableId="792676335">
    <w:abstractNumId w:val="49"/>
  </w:num>
  <w:num w:numId="16" w16cid:durableId="78069036">
    <w:abstractNumId w:val="16"/>
  </w:num>
  <w:num w:numId="17" w16cid:durableId="1697270485">
    <w:abstractNumId w:val="23"/>
  </w:num>
  <w:num w:numId="18" w16cid:durableId="208998530">
    <w:abstractNumId w:val="56"/>
  </w:num>
  <w:num w:numId="19" w16cid:durableId="1785804346">
    <w:abstractNumId w:val="27"/>
  </w:num>
  <w:num w:numId="20" w16cid:durableId="1124301297">
    <w:abstractNumId w:val="59"/>
  </w:num>
  <w:num w:numId="21" w16cid:durableId="533924420">
    <w:abstractNumId w:val="17"/>
  </w:num>
  <w:num w:numId="22" w16cid:durableId="1088698650">
    <w:abstractNumId w:val="28"/>
  </w:num>
  <w:num w:numId="23" w16cid:durableId="17316096">
    <w:abstractNumId w:val="57"/>
  </w:num>
  <w:num w:numId="24" w16cid:durableId="954020633">
    <w:abstractNumId w:val="24"/>
  </w:num>
  <w:num w:numId="25" w16cid:durableId="727461129">
    <w:abstractNumId w:val="38"/>
  </w:num>
  <w:num w:numId="26" w16cid:durableId="1083644845">
    <w:abstractNumId w:val="18"/>
  </w:num>
  <w:num w:numId="27" w16cid:durableId="798305936">
    <w:abstractNumId w:val="58"/>
  </w:num>
  <w:num w:numId="28" w16cid:durableId="1408573534">
    <w:abstractNumId w:val="50"/>
  </w:num>
  <w:num w:numId="29" w16cid:durableId="1762985523">
    <w:abstractNumId w:val="22"/>
  </w:num>
  <w:num w:numId="30" w16cid:durableId="568927463">
    <w:abstractNumId w:val="45"/>
  </w:num>
  <w:num w:numId="31" w16cid:durableId="51661527">
    <w:abstractNumId w:val="44"/>
  </w:num>
  <w:num w:numId="32" w16cid:durableId="740785348">
    <w:abstractNumId w:val="2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Windows Live" w15:userId="29eb7801c1b91784"/>
  </w15:person>
  <w15:person w15:author="Chunyu Hu [2]">
    <w15:presenceInfo w15:providerId="AD" w15:userId="S::chunyuhu@meta.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C8"/>
    <w:rsid w:val="000003FD"/>
    <w:rsid w:val="000006CF"/>
    <w:rsid w:val="00000D9B"/>
    <w:rsid w:val="0000109D"/>
    <w:rsid w:val="0000137F"/>
    <w:rsid w:val="00001522"/>
    <w:rsid w:val="00001A6D"/>
    <w:rsid w:val="00001B0E"/>
    <w:rsid w:val="00001C13"/>
    <w:rsid w:val="00001CA5"/>
    <w:rsid w:val="00001D4E"/>
    <w:rsid w:val="000021B7"/>
    <w:rsid w:val="00002965"/>
    <w:rsid w:val="00002AAD"/>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4F"/>
    <w:rsid w:val="00004366"/>
    <w:rsid w:val="00004530"/>
    <w:rsid w:val="0000454C"/>
    <w:rsid w:val="00004627"/>
    <w:rsid w:val="000050C9"/>
    <w:rsid w:val="000051DA"/>
    <w:rsid w:val="00005488"/>
    <w:rsid w:val="00005792"/>
    <w:rsid w:val="000057B8"/>
    <w:rsid w:val="00005D04"/>
    <w:rsid w:val="00006085"/>
    <w:rsid w:val="000061CE"/>
    <w:rsid w:val="00006C87"/>
    <w:rsid w:val="00006CAF"/>
    <w:rsid w:val="00006D87"/>
    <w:rsid w:val="00006E8A"/>
    <w:rsid w:val="00006F43"/>
    <w:rsid w:val="0000712B"/>
    <w:rsid w:val="0000735E"/>
    <w:rsid w:val="000074B5"/>
    <w:rsid w:val="000075F2"/>
    <w:rsid w:val="00007C46"/>
    <w:rsid w:val="00007C7E"/>
    <w:rsid w:val="00007FAE"/>
    <w:rsid w:val="0001000A"/>
    <w:rsid w:val="0001046E"/>
    <w:rsid w:val="000105A5"/>
    <w:rsid w:val="0001082A"/>
    <w:rsid w:val="00010861"/>
    <w:rsid w:val="0001100D"/>
    <w:rsid w:val="00011A2D"/>
    <w:rsid w:val="00011B1D"/>
    <w:rsid w:val="00011C44"/>
    <w:rsid w:val="00011F41"/>
    <w:rsid w:val="000121B1"/>
    <w:rsid w:val="000123B0"/>
    <w:rsid w:val="000129D2"/>
    <w:rsid w:val="00012A0D"/>
    <w:rsid w:val="00012B73"/>
    <w:rsid w:val="00012CFF"/>
    <w:rsid w:val="00012DC2"/>
    <w:rsid w:val="00012F68"/>
    <w:rsid w:val="0001327E"/>
    <w:rsid w:val="000133AB"/>
    <w:rsid w:val="000137E9"/>
    <w:rsid w:val="00013C63"/>
    <w:rsid w:val="00014272"/>
    <w:rsid w:val="00014A66"/>
    <w:rsid w:val="00014BBF"/>
    <w:rsid w:val="00014BFB"/>
    <w:rsid w:val="00014CBC"/>
    <w:rsid w:val="0001504B"/>
    <w:rsid w:val="000150A8"/>
    <w:rsid w:val="000150F3"/>
    <w:rsid w:val="00015234"/>
    <w:rsid w:val="00015246"/>
    <w:rsid w:val="0001539C"/>
    <w:rsid w:val="0001563D"/>
    <w:rsid w:val="00015840"/>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3B8"/>
    <w:rsid w:val="00021AAE"/>
    <w:rsid w:val="00021B93"/>
    <w:rsid w:val="00021DBE"/>
    <w:rsid w:val="00022209"/>
    <w:rsid w:val="00022261"/>
    <w:rsid w:val="000222F5"/>
    <w:rsid w:val="000222FF"/>
    <w:rsid w:val="00022523"/>
    <w:rsid w:val="00022B10"/>
    <w:rsid w:val="00022C66"/>
    <w:rsid w:val="00022EB4"/>
    <w:rsid w:val="00023245"/>
    <w:rsid w:val="00023289"/>
    <w:rsid w:val="000234D2"/>
    <w:rsid w:val="000239AF"/>
    <w:rsid w:val="00023C71"/>
    <w:rsid w:val="00023D4D"/>
    <w:rsid w:val="000245F5"/>
    <w:rsid w:val="00024640"/>
    <w:rsid w:val="00024ABC"/>
    <w:rsid w:val="00024B82"/>
    <w:rsid w:val="00024C30"/>
    <w:rsid w:val="00024CF1"/>
    <w:rsid w:val="00024E44"/>
    <w:rsid w:val="00025142"/>
    <w:rsid w:val="000253CF"/>
    <w:rsid w:val="00025719"/>
    <w:rsid w:val="00025963"/>
    <w:rsid w:val="00025A9F"/>
    <w:rsid w:val="00025C37"/>
    <w:rsid w:val="00025C43"/>
    <w:rsid w:val="00025CDA"/>
    <w:rsid w:val="00025DC4"/>
    <w:rsid w:val="00025FCF"/>
    <w:rsid w:val="000261CD"/>
    <w:rsid w:val="000268FF"/>
    <w:rsid w:val="0002695B"/>
    <w:rsid w:val="00026A93"/>
    <w:rsid w:val="00026BA8"/>
    <w:rsid w:val="00027040"/>
    <w:rsid w:val="00027A49"/>
    <w:rsid w:val="00027AB0"/>
    <w:rsid w:val="00027D48"/>
    <w:rsid w:val="0003003F"/>
    <w:rsid w:val="00030202"/>
    <w:rsid w:val="000303AB"/>
    <w:rsid w:val="000303D1"/>
    <w:rsid w:val="00030788"/>
    <w:rsid w:val="00030A60"/>
    <w:rsid w:val="00030CA7"/>
    <w:rsid w:val="00030E14"/>
    <w:rsid w:val="00030FEC"/>
    <w:rsid w:val="00031137"/>
    <w:rsid w:val="000313FA"/>
    <w:rsid w:val="0003196E"/>
    <w:rsid w:val="00031A78"/>
    <w:rsid w:val="000320C5"/>
    <w:rsid w:val="000321D0"/>
    <w:rsid w:val="0003308F"/>
    <w:rsid w:val="0003312C"/>
    <w:rsid w:val="000333CE"/>
    <w:rsid w:val="000338EC"/>
    <w:rsid w:val="000339EB"/>
    <w:rsid w:val="00033A48"/>
    <w:rsid w:val="00033B10"/>
    <w:rsid w:val="00033B8E"/>
    <w:rsid w:val="00033FDE"/>
    <w:rsid w:val="0003417D"/>
    <w:rsid w:val="0003420E"/>
    <w:rsid w:val="000342F9"/>
    <w:rsid w:val="00034668"/>
    <w:rsid w:val="0003469D"/>
    <w:rsid w:val="00034764"/>
    <w:rsid w:val="000347D1"/>
    <w:rsid w:val="00034CE8"/>
    <w:rsid w:val="00035125"/>
    <w:rsid w:val="00035235"/>
    <w:rsid w:val="000353CF"/>
    <w:rsid w:val="00035573"/>
    <w:rsid w:val="000355E5"/>
    <w:rsid w:val="000358EF"/>
    <w:rsid w:val="00035CD0"/>
    <w:rsid w:val="00035E18"/>
    <w:rsid w:val="00036478"/>
    <w:rsid w:val="00036A5A"/>
    <w:rsid w:val="00036DB4"/>
    <w:rsid w:val="00036F1B"/>
    <w:rsid w:val="000374AE"/>
    <w:rsid w:val="000379F8"/>
    <w:rsid w:val="00040100"/>
    <w:rsid w:val="0004029D"/>
    <w:rsid w:val="000402A4"/>
    <w:rsid w:val="000404B0"/>
    <w:rsid w:val="000404D1"/>
    <w:rsid w:val="000407F8"/>
    <w:rsid w:val="00040804"/>
    <w:rsid w:val="0004096E"/>
    <w:rsid w:val="00040FD6"/>
    <w:rsid w:val="000416C2"/>
    <w:rsid w:val="00041881"/>
    <w:rsid w:val="00041A26"/>
    <w:rsid w:val="00041AAB"/>
    <w:rsid w:val="00041B4C"/>
    <w:rsid w:val="00041B74"/>
    <w:rsid w:val="000420C7"/>
    <w:rsid w:val="000420E8"/>
    <w:rsid w:val="00042B02"/>
    <w:rsid w:val="00042E72"/>
    <w:rsid w:val="00042F67"/>
    <w:rsid w:val="00043360"/>
    <w:rsid w:val="0004378A"/>
    <w:rsid w:val="00043BAF"/>
    <w:rsid w:val="000441D0"/>
    <w:rsid w:val="00044579"/>
    <w:rsid w:val="00044802"/>
    <w:rsid w:val="000449A6"/>
    <w:rsid w:val="00044A80"/>
    <w:rsid w:val="000450C2"/>
    <w:rsid w:val="000455CF"/>
    <w:rsid w:val="00045796"/>
    <w:rsid w:val="00045CE6"/>
    <w:rsid w:val="00045F22"/>
    <w:rsid w:val="0004636A"/>
    <w:rsid w:val="00046D39"/>
    <w:rsid w:val="00046F8C"/>
    <w:rsid w:val="00046FC4"/>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1FE9"/>
    <w:rsid w:val="00052084"/>
    <w:rsid w:val="000520BF"/>
    <w:rsid w:val="00052A2F"/>
    <w:rsid w:val="00052A6E"/>
    <w:rsid w:val="00052F1D"/>
    <w:rsid w:val="00052FE3"/>
    <w:rsid w:val="00053124"/>
    <w:rsid w:val="0005346C"/>
    <w:rsid w:val="00053A71"/>
    <w:rsid w:val="00053C50"/>
    <w:rsid w:val="00054441"/>
    <w:rsid w:val="00054452"/>
    <w:rsid w:val="000544C6"/>
    <w:rsid w:val="00054850"/>
    <w:rsid w:val="000548F9"/>
    <w:rsid w:val="00054963"/>
    <w:rsid w:val="00055005"/>
    <w:rsid w:val="000551E2"/>
    <w:rsid w:val="000552F9"/>
    <w:rsid w:val="00055334"/>
    <w:rsid w:val="000555DF"/>
    <w:rsid w:val="000559E7"/>
    <w:rsid w:val="000560D3"/>
    <w:rsid w:val="000560FB"/>
    <w:rsid w:val="0005622E"/>
    <w:rsid w:val="00056265"/>
    <w:rsid w:val="000569B0"/>
    <w:rsid w:val="000569FE"/>
    <w:rsid w:val="00056B65"/>
    <w:rsid w:val="00056CD5"/>
    <w:rsid w:val="00056FC9"/>
    <w:rsid w:val="000572FD"/>
    <w:rsid w:val="00057420"/>
    <w:rsid w:val="00057590"/>
    <w:rsid w:val="00057C0F"/>
    <w:rsid w:val="00057E27"/>
    <w:rsid w:val="000600F3"/>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2F44"/>
    <w:rsid w:val="00063139"/>
    <w:rsid w:val="0006337F"/>
    <w:rsid w:val="0006361F"/>
    <w:rsid w:val="0006369A"/>
    <w:rsid w:val="00063D4E"/>
    <w:rsid w:val="00063E5D"/>
    <w:rsid w:val="00063F61"/>
    <w:rsid w:val="00063F77"/>
    <w:rsid w:val="000642BF"/>
    <w:rsid w:val="00064621"/>
    <w:rsid w:val="000646C9"/>
    <w:rsid w:val="000649BE"/>
    <w:rsid w:val="00064B9E"/>
    <w:rsid w:val="00064EB1"/>
    <w:rsid w:val="00064F6E"/>
    <w:rsid w:val="0006523F"/>
    <w:rsid w:val="00065649"/>
    <w:rsid w:val="00065739"/>
    <w:rsid w:val="00065938"/>
    <w:rsid w:val="00065940"/>
    <w:rsid w:val="00065954"/>
    <w:rsid w:val="0006597F"/>
    <w:rsid w:val="000664AD"/>
    <w:rsid w:val="0006653E"/>
    <w:rsid w:val="000666D6"/>
    <w:rsid w:val="00066797"/>
    <w:rsid w:val="00066889"/>
    <w:rsid w:val="000668B3"/>
    <w:rsid w:val="00066A5D"/>
    <w:rsid w:val="00066CF5"/>
    <w:rsid w:val="00066F7A"/>
    <w:rsid w:val="00067015"/>
    <w:rsid w:val="000672C0"/>
    <w:rsid w:val="0006734C"/>
    <w:rsid w:val="00067527"/>
    <w:rsid w:val="0006790E"/>
    <w:rsid w:val="000679C7"/>
    <w:rsid w:val="00067BAC"/>
    <w:rsid w:val="00070027"/>
    <w:rsid w:val="00070776"/>
    <w:rsid w:val="00070A78"/>
    <w:rsid w:val="00071047"/>
    <w:rsid w:val="0007131E"/>
    <w:rsid w:val="000714A1"/>
    <w:rsid w:val="00071714"/>
    <w:rsid w:val="00071798"/>
    <w:rsid w:val="000719D0"/>
    <w:rsid w:val="00071AD5"/>
    <w:rsid w:val="00071B52"/>
    <w:rsid w:val="00072558"/>
    <w:rsid w:val="00072ACA"/>
    <w:rsid w:val="00072C64"/>
    <w:rsid w:val="00072C8D"/>
    <w:rsid w:val="00072D2E"/>
    <w:rsid w:val="00073065"/>
    <w:rsid w:val="00073074"/>
    <w:rsid w:val="0007328E"/>
    <w:rsid w:val="00073658"/>
    <w:rsid w:val="000740AE"/>
    <w:rsid w:val="000740B1"/>
    <w:rsid w:val="000743DA"/>
    <w:rsid w:val="0007451A"/>
    <w:rsid w:val="00074761"/>
    <w:rsid w:val="00074968"/>
    <w:rsid w:val="0007496C"/>
    <w:rsid w:val="00074A84"/>
    <w:rsid w:val="00074DE3"/>
    <w:rsid w:val="000750A6"/>
    <w:rsid w:val="000752FF"/>
    <w:rsid w:val="000753E8"/>
    <w:rsid w:val="000754CA"/>
    <w:rsid w:val="000754D7"/>
    <w:rsid w:val="0007588C"/>
    <w:rsid w:val="00075991"/>
    <w:rsid w:val="00075DC2"/>
    <w:rsid w:val="00076067"/>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0"/>
    <w:rsid w:val="00080C79"/>
    <w:rsid w:val="00080CAC"/>
    <w:rsid w:val="000810B1"/>
    <w:rsid w:val="00081606"/>
    <w:rsid w:val="00081AD0"/>
    <w:rsid w:val="00081D53"/>
    <w:rsid w:val="00081E0F"/>
    <w:rsid w:val="0008200B"/>
    <w:rsid w:val="000820B1"/>
    <w:rsid w:val="000820EE"/>
    <w:rsid w:val="0008215B"/>
    <w:rsid w:val="000823F7"/>
    <w:rsid w:val="00082738"/>
    <w:rsid w:val="00082744"/>
    <w:rsid w:val="0008351A"/>
    <w:rsid w:val="000837FA"/>
    <w:rsid w:val="0008394E"/>
    <w:rsid w:val="00083B0A"/>
    <w:rsid w:val="00083B74"/>
    <w:rsid w:val="0008430D"/>
    <w:rsid w:val="000843B2"/>
    <w:rsid w:val="0008442C"/>
    <w:rsid w:val="00084493"/>
    <w:rsid w:val="0008485D"/>
    <w:rsid w:val="000849CA"/>
    <w:rsid w:val="0008566E"/>
    <w:rsid w:val="000858F1"/>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669"/>
    <w:rsid w:val="00091772"/>
    <w:rsid w:val="0009187E"/>
    <w:rsid w:val="00091C8D"/>
    <w:rsid w:val="00091E1B"/>
    <w:rsid w:val="00091FBB"/>
    <w:rsid w:val="0009202B"/>
    <w:rsid w:val="000920CA"/>
    <w:rsid w:val="000921D8"/>
    <w:rsid w:val="0009220C"/>
    <w:rsid w:val="000922C2"/>
    <w:rsid w:val="00092344"/>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AF0"/>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221"/>
    <w:rsid w:val="000A0610"/>
    <w:rsid w:val="000A099E"/>
    <w:rsid w:val="000A0B76"/>
    <w:rsid w:val="000A0D31"/>
    <w:rsid w:val="000A1169"/>
    <w:rsid w:val="000A12A6"/>
    <w:rsid w:val="000A12BA"/>
    <w:rsid w:val="000A144B"/>
    <w:rsid w:val="000A1577"/>
    <w:rsid w:val="000A174B"/>
    <w:rsid w:val="000A197F"/>
    <w:rsid w:val="000A1DEA"/>
    <w:rsid w:val="000A1E72"/>
    <w:rsid w:val="000A1F16"/>
    <w:rsid w:val="000A1F6E"/>
    <w:rsid w:val="000A21CE"/>
    <w:rsid w:val="000A24A6"/>
    <w:rsid w:val="000A2757"/>
    <w:rsid w:val="000A2969"/>
    <w:rsid w:val="000A2A46"/>
    <w:rsid w:val="000A2A81"/>
    <w:rsid w:val="000A2E6B"/>
    <w:rsid w:val="000A2EC3"/>
    <w:rsid w:val="000A3506"/>
    <w:rsid w:val="000A3561"/>
    <w:rsid w:val="000A378E"/>
    <w:rsid w:val="000A3951"/>
    <w:rsid w:val="000A3D42"/>
    <w:rsid w:val="000A3F3C"/>
    <w:rsid w:val="000A3F93"/>
    <w:rsid w:val="000A412F"/>
    <w:rsid w:val="000A41C6"/>
    <w:rsid w:val="000A4286"/>
    <w:rsid w:val="000A4A75"/>
    <w:rsid w:val="000A58BE"/>
    <w:rsid w:val="000A5DEF"/>
    <w:rsid w:val="000A66F8"/>
    <w:rsid w:val="000A6854"/>
    <w:rsid w:val="000A69C0"/>
    <w:rsid w:val="000A6C9F"/>
    <w:rsid w:val="000A6F26"/>
    <w:rsid w:val="000A7151"/>
    <w:rsid w:val="000A74DB"/>
    <w:rsid w:val="000A75F7"/>
    <w:rsid w:val="000A76C8"/>
    <w:rsid w:val="000A7819"/>
    <w:rsid w:val="000A7C44"/>
    <w:rsid w:val="000A7E43"/>
    <w:rsid w:val="000B0857"/>
    <w:rsid w:val="000B09BF"/>
    <w:rsid w:val="000B10B8"/>
    <w:rsid w:val="000B19C7"/>
    <w:rsid w:val="000B1A7A"/>
    <w:rsid w:val="000B1AAB"/>
    <w:rsid w:val="000B1C77"/>
    <w:rsid w:val="000B3024"/>
    <w:rsid w:val="000B312F"/>
    <w:rsid w:val="000B3334"/>
    <w:rsid w:val="000B35BA"/>
    <w:rsid w:val="000B3897"/>
    <w:rsid w:val="000B4007"/>
    <w:rsid w:val="000B403D"/>
    <w:rsid w:val="000B47A1"/>
    <w:rsid w:val="000B47D6"/>
    <w:rsid w:val="000B481C"/>
    <w:rsid w:val="000B4DE9"/>
    <w:rsid w:val="000B58E6"/>
    <w:rsid w:val="000B59F3"/>
    <w:rsid w:val="000B5DB7"/>
    <w:rsid w:val="000B5E03"/>
    <w:rsid w:val="000B5EEC"/>
    <w:rsid w:val="000B5FCA"/>
    <w:rsid w:val="000B612D"/>
    <w:rsid w:val="000B6348"/>
    <w:rsid w:val="000B63E4"/>
    <w:rsid w:val="000B643C"/>
    <w:rsid w:val="000B649A"/>
    <w:rsid w:val="000B654F"/>
    <w:rsid w:val="000B6ABE"/>
    <w:rsid w:val="000B6DB3"/>
    <w:rsid w:val="000B7297"/>
    <w:rsid w:val="000B7352"/>
    <w:rsid w:val="000B73E1"/>
    <w:rsid w:val="000B73FD"/>
    <w:rsid w:val="000B7681"/>
    <w:rsid w:val="000B7ABE"/>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796"/>
    <w:rsid w:val="000C4A5D"/>
    <w:rsid w:val="000C4BFA"/>
    <w:rsid w:val="000C4C73"/>
    <w:rsid w:val="000C4E98"/>
    <w:rsid w:val="000C504A"/>
    <w:rsid w:val="000C5179"/>
    <w:rsid w:val="000C5332"/>
    <w:rsid w:val="000C533F"/>
    <w:rsid w:val="000C54F6"/>
    <w:rsid w:val="000C5728"/>
    <w:rsid w:val="000C58BD"/>
    <w:rsid w:val="000C5976"/>
    <w:rsid w:val="000C5C36"/>
    <w:rsid w:val="000C5C41"/>
    <w:rsid w:val="000C5CCA"/>
    <w:rsid w:val="000C5EBD"/>
    <w:rsid w:val="000C6254"/>
    <w:rsid w:val="000C6786"/>
    <w:rsid w:val="000C6C35"/>
    <w:rsid w:val="000C71D9"/>
    <w:rsid w:val="000C725F"/>
    <w:rsid w:val="000C72A8"/>
    <w:rsid w:val="000C7367"/>
    <w:rsid w:val="000C738D"/>
    <w:rsid w:val="000C739B"/>
    <w:rsid w:val="000C761A"/>
    <w:rsid w:val="000C7773"/>
    <w:rsid w:val="000C778B"/>
    <w:rsid w:val="000C78EF"/>
    <w:rsid w:val="000C7B78"/>
    <w:rsid w:val="000C7EEE"/>
    <w:rsid w:val="000D03FC"/>
    <w:rsid w:val="000D0493"/>
    <w:rsid w:val="000D0D4C"/>
    <w:rsid w:val="000D0DAA"/>
    <w:rsid w:val="000D0FE2"/>
    <w:rsid w:val="000D120A"/>
    <w:rsid w:val="000D127B"/>
    <w:rsid w:val="000D1281"/>
    <w:rsid w:val="000D12F0"/>
    <w:rsid w:val="000D15C2"/>
    <w:rsid w:val="000D16E5"/>
    <w:rsid w:val="000D1791"/>
    <w:rsid w:val="000D1AB1"/>
    <w:rsid w:val="000D1C5A"/>
    <w:rsid w:val="000D1CA0"/>
    <w:rsid w:val="000D29BB"/>
    <w:rsid w:val="000D29D7"/>
    <w:rsid w:val="000D3035"/>
    <w:rsid w:val="000D31FD"/>
    <w:rsid w:val="000D3568"/>
    <w:rsid w:val="000D374D"/>
    <w:rsid w:val="000D389E"/>
    <w:rsid w:val="000D3B8F"/>
    <w:rsid w:val="000D3B91"/>
    <w:rsid w:val="000D3F03"/>
    <w:rsid w:val="000D41D4"/>
    <w:rsid w:val="000D455E"/>
    <w:rsid w:val="000D45A9"/>
    <w:rsid w:val="000D487F"/>
    <w:rsid w:val="000D4CA3"/>
    <w:rsid w:val="000D4D31"/>
    <w:rsid w:val="000D4EE9"/>
    <w:rsid w:val="000D4F07"/>
    <w:rsid w:val="000D50B4"/>
    <w:rsid w:val="000D533F"/>
    <w:rsid w:val="000D5342"/>
    <w:rsid w:val="000D5FD7"/>
    <w:rsid w:val="000D64FE"/>
    <w:rsid w:val="000D6FEA"/>
    <w:rsid w:val="000D7032"/>
    <w:rsid w:val="000D70DA"/>
    <w:rsid w:val="000D71D2"/>
    <w:rsid w:val="000D74A8"/>
    <w:rsid w:val="000D74F1"/>
    <w:rsid w:val="000D756C"/>
    <w:rsid w:val="000D777C"/>
    <w:rsid w:val="000D7C90"/>
    <w:rsid w:val="000D7F13"/>
    <w:rsid w:val="000E00F4"/>
    <w:rsid w:val="000E0323"/>
    <w:rsid w:val="000E0370"/>
    <w:rsid w:val="000E0495"/>
    <w:rsid w:val="000E06AA"/>
    <w:rsid w:val="000E0747"/>
    <w:rsid w:val="000E0AE8"/>
    <w:rsid w:val="000E0DA3"/>
    <w:rsid w:val="000E118F"/>
    <w:rsid w:val="000E1440"/>
    <w:rsid w:val="000E168F"/>
    <w:rsid w:val="000E1771"/>
    <w:rsid w:val="000E182C"/>
    <w:rsid w:val="000E192F"/>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767"/>
    <w:rsid w:val="000E4802"/>
    <w:rsid w:val="000E4D6E"/>
    <w:rsid w:val="000E4FC7"/>
    <w:rsid w:val="000E50B8"/>
    <w:rsid w:val="000E527D"/>
    <w:rsid w:val="000E5365"/>
    <w:rsid w:val="000E53AF"/>
    <w:rsid w:val="000E5501"/>
    <w:rsid w:val="000E55F5"/>
    <w:rsid w:val="000E566B"/>
    <w:rsid w:val="000E5887"/>
    <w:rsid w:val="000E588B"/>
    <w:rsid w:val="000E59B0"/>
    <w:rsid w:val="000E5CC7"/>
    <w:rsid w:val="000E5E88"/>
    <w:rsid w:val="000E5F88"/>
    <w:rsid w:val="000E6377"/>
    <w:rsid w:val="000E63C8"/>
    <w:rsid w:val="000E6445"/>
    <w:rsid w:val="000E6505"/>
    <w:rsid w:val="000E671C"/>
    <w:rsid w:val="000E6939"/>
    <w:rsid w:val="000E6A02"/>
    <w:rsid w:val="000E6CEA"/>
    <w:rsid w:val="000E6F2A"/>
    <w:rsid w:val="000E70D2"/>
    <w:rsid w:val="000E717B"/>
    <w:rsid w:val="000E7DC9"/>
    <w:rsid w:val="000E7EA4"/>
    <w:rsid w:val="000F0154"/>
    <w:rsid w:val="000F0260"/>
    <w:rsid w:val="000F07AF"/>
    <w:rsid w:val="000F07D4"/>
    <w:rsid w:val="000F0849"/>
    <w:rsid w:val="000F0A2D"/>
    <w:rsid w:val="000F0D33"/>
    <w:rsid w:val="000F0E70"/>
    <w:rsid w:val="000F101E"/>
    <w:rsid w:val="000F1520"/>
    <w:rsid w:val="000F1693"/>
    <w:rsid w:val="000F182E"/>
    <w:rsid w:val="000F184F"/>
    <w:rsid w:val="000F1A1F"/>
    <w:rsid w:val="000F1B16"/>
    <w:rsid w:val="000F1B4D"/>
    <w:rsid w:val="000F22A4"/>
    <w:rsid w:val="000F22FF"/>
    <w:rsid w:val="000F247A"/>
    <w:rsid w:val="000F256B"/>
    <w:rsid w:val="000F2BC6"/>
    <w:rsid w:val="000F2C22"/>
    <w:rsid w:val="000F2D84"/>
    <w:rsid w:val="000F2EE3"/>
    <w:rsid w:val="000F30DC"/>
    <w:rsid w:val="000F30EE"/>
    <w:rsid w:val="000F3111"/>
    <w:rsid w:val="000F3491"/>
    <w:rsid w:val="000F35C8"/>
    <w:rsid w:val="000F3987"/>
    <w:rsid w:val="000F3A6B"/>
    <w:rsid w:val="000F3FE8"/>
    <w:rsid w:val="000F456D"/>
    <w:rsid w:val="000F45A8"/>
    <w:rsid w:val="000F45D6"/>
    <w:rsid w:val="000F470D"/>
    <w:rsid w:val="000F4D1D"/>
    <w:rsid w:val="000F522E"/>
    <w:rsid w:val="000F5361"/>
    <w:rsid w:val="000F542A"/>
    <w:rsid w:val="000F5747"/>
    <w:rsid w:val="000F589B"/>
    <w:rsid w:val="000F5E7C"/>
    <w:rsid w:val="000F5E96"/>
    <w:rsid w:val="000F6051"/>
    <w:rsid w:val="000F6420"/>
    <w:rsid w:val="000F6461"/>
    <w:rsid w:val="000F6922"/>
    <w:rsid w:val="000F69F4"/>
    <w:rsid w:val="000F6FBF"/>
    <w:rsid w:val="000F6FEA"/>
    <w:rsid w:val="000F71EE"/>
    <w:rsid w:val="000F7569"/>
    <w:rsid w:val="000F7760"/>
    <w:rsid w:val="000F7CEF"/>
    <w:rsid w:val="000F7D1E"/>
    <w:rsid w:val="00100468"/>
    <w:rsid w:val="001005A2"/>
    <w:rsid w:val="00100D96"/>
    <w:rsid w:val="001012BD"/>
    <w:rsid w:val="001012D5"/>
    <w:rsid w:val="001012F7"/>
    <w:rsid w:val="001013D5"/>
    <w:rsid w:val="001015AD"/>
    <w:rsid w:val="0010162B"/>
    <w:rsid w:val="0010197D"/>
    <w:rsid w:val="00101AC8"/>
    <w:rsid w:val="00102168"/>
    <w:rsid w:val="001026AE"/>
    <w:rsid w:val="001028D0"/>
    <w:rsid w:val="00102E50"/>
    <w:rsid w:val="00102E85"/>
    <w:rsid w:val="00102E9A"/>
    <w:rsid w:val="001031ED"/>
    <w:rsid w:val="00103409"/>
    <w:rsid w:val="001035A9"/>
    <w:rsid w:val="00103977"/>
    <w:rsid w:val="001039C9"/>
    <w:rsid w:val="00103C03"/>
    <w:rsid w:val="00104047"/>
    <w:rsid w:val="0010409F"/>
    <w:rsid w:val="00104208"/>
    <w:rsid w:val="001044CC"/>
    <w:rsid w:val="00104C1C"/>
    <w:rsid w:val="00104C89"/>
    <w:rsid w:val="00104CFA"/>
    <w:rsid w:val="001051FB"/>
    <w:rsid w:val="00105450"/>
    <w:rsid w:val="00105729"/>
    <w:rsid w:val="00105C21"/>
    <w:rsid w:val="00106039"/>
    <w:rsid w:val="00106191"/>
    <w:rsid w:val="00106357"/>
    <w:rsid w:val="00106648"/>
    <w:rsid w:val="001066C8"/>
    <w:rsid w:val="0010674F"/>
    <w:rsid w:val="00106918"/>
    <w:rsid w:val="00106930"/>
    <w:rsid w:val="00106C1D"/>
    <w:rsid w:val="00107099"/>
    <w:rsid w:val="0010716B"/>
    <w:rsid w:val="00107205"/>
    <w:rsid w:val="001073D1"/>
    <w:rsid w:val="001075C6"/>
    <w:rsid w:val="00107F63"/>
    <w:rsid w:val="00110262"/>
    <w:rsid w:val="001105D0"/>
    <w:rsid w:val="0011067D"/>
    <w:rsid w:val="00111191"/>
    <w:rsid w:val="001113EF"/>
    <w:rsid w:val="001119AA"/>
    <w:rsid w:val="00111B43"/>
    <w:rsid w:val="00111C94"/>
    <w:rsid w:val="001121D5"/>
    <w:rsid w:val="001129CC"/>
    <w:rsid w:val="00112C71"/>
    <w:rsid w:val="00112CA8"/>
    <w:rsid w:val="00112D64"/>
    <w:rsid w:val="00112D75"/>
    <w:rsid w:val="00112F5F"/>
    <w:rsid w:val="00112F6B"/>
    <w:rsid w:val="001139CC"/>
    <w:rsid w:val="00113D93"/>
    <w:rsid w:val="0011432F"/>
    <w:rsid w:val="00114D06"/>
    <w:rsid w:val="00115384"/>
    <w:rsid w:val="00115A92"/>
    <w:rsid w:val="00115CBD"/>
    <w:rsid w:val="001169AA"/>
    <w:rsid w:val="00116A31"/>
    <w:rsid w:val="00116FA0"/>
    <w:rsid w:val="001170C6"/>
    <w:rsid w:val="001170F5"/>
    <w:rsid w:val="001171D4"/>
    <w:rsid w:val="00117B02"/>
    <w:rsid w:val="00117B32"/>
    <w:rsid w:val="00117D70"/>
    <w:rsid w:val="00117DBA"/>
    <w:rsid w:val="00117F02"/>
    <w:rsid w:val="001200EE"/>
    <w:rsid w:val="00120244"/>
    <w:rsid w:val="00120378"/>
    <w:rsid w:val="0012039D"/>
    <w:rsid w:val="001203D1"/>
    <w:rsid w:val="00120419"/>
    <w:rsid w:val="001205C8"/>
    <w:rsid w:val="00120674"/>
    <w:rsid w:val="00120CCA"/>
    <w:rsid w:val="0012113B"/>
    <w:rsid w:val="001212B4"/>
    <w:rsid w:val="0012180F"/>
    <w:rsid w:val="0012193A"/>
    <w:rsid w:val="001219DB"/>
    <w:rsid w:val="00121B9E"/>
    <w:rsid w:val="00121CA2"/>
    <w:rsid w:val="00121F86"/>
    <w:rsid w:val="00122319"/>
    <w:rsid w:val="001225DA"/>
    <w:rsid w:val="0012376C"/>
    <w:rsid w:val="001237DC"/>
    <w:rsid w:val="001237FA"/>
    <w:rsid w:val="00123820"/>
    <w:rsid w:val="0012397F"/>
    <w:rsid w:val="00123CBA"/>
    <w:rsid w:val="00123DD0"/>
    <w:rsid w:val="001241BA"/>
    <w:rsid w:val="00124239"/>
    <w:rsid w:val="00124B92"/>
    <w:rsid w:val="00124C8D"/>
    <w:rsid w:val="00124D20"/>
    <w:rsid w:val="00124E47"/>
    <w:rsid w:val="00125462"/>
    <w:rsid w:val="0012582D"/>
    <w:rsid w:val="00125897"/>
    <w:rsid w:val="001258F9"/>
    <w:rsid w:val="00126241"/>
    <w:rsid w:val="00126337"/>
    <w:rsid w:val="0012667A"/>
    <w:rsid w:val="0012678B"/>
    <w:rsid w:val="001275AD"/>
    <w:rsid w:val="00127EAF"/>
    <w:rsid w:val="00127FB3"/>
    <w:rsid w:val="00130051"/>
    <w:rsid w:val="0013020C"/>
    <w:rsid w:val="00130398"/>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C97"/>
    <w:rsid w:val="00134D3D"/>
    <w:rsid w:val="00134EA4"/>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9A4"/>
    <w:rsid w:val="00141AE6"/>
    <w:rsid w:val="001422E1"/>
    <w:rsid w:val="001422F2"/>
    <w:rsid w:val="00142587"/>
    <w:rsid w:val="001425BD"/>
    <w:rsid w:val="0014302E"/>
    <w:rsid w:val="00143233"/>
    <w:rsid w:val="00143240"/>
    <w:rsid w:val="001432A1"/>
    <w:rsid w:val="001434CC"/>
    <w:rsid w:val="001437DA"/>
    <w:rsid w:val="00143EE7"/>
    <w:rsid w:val="00144269"/>
    <w:rsid w:val="001443D7"/>
    <w:rsid w:val="00144511"/>
    <w:rsid w:val="00144707"/>
    <w:rsid w:val="0014471D"/>
    <w:rsid w:val="0014473A"/>
    <w:rsid w:val="0014481E"/>
    <w:rsid w:val="0014495B"/>
    <w:rsid w:val="001453B4"/>
    <w:rsid w:val="00145B95"/>
    <w:rsid w:val="00146409"/>
    <w:rsid w:val="00146C0B"/>
    <w:rsid w:val="00146C4D"/>
    <w:rsid w:val="001471A7"/>
    <w:rsid w:val="00147301"/>
    <w:rsid w:val="00147810"/>
    <w:rsid w:val="0014797A"/>
    <w:rsid w:val="001479D6"/>
    <w:rsid w:val="00147E3D"/>
    <w:rsid w:val="001501A7"/>
    <w:rsid w:val="00150501"/>
    <w:rsid w:val="001505D5"/>
    <w:rsid w:val="00150687"/>
    <w:rsid w:val="001507E8"/>
    <w:rsid w:val="00150810"/>
    <w:rsid w:val="0015094C"/>
    <w:rsid w:val="001509B2"/>
    <w:rsid w:val="001510FB"/>
    <w:rsid w:val="001514B9"/>
    <w:rsid w:val="00151764"/>
    <w:rsid w:val="00151837"/>
    <w:rsid w:val="00151913"/>
    <w:rsid w:val="00151AC4"/>
    <w:rsid w:val="00151AF9"/>
    <w:rsid w:val="00151BEA"/>
    <w:rsid w:val="0015207A"/>
    <w:rsid w:val="0015222F"/>
    <w:rsid w:val="001525D4"/>
    <w:rsid w:val="00152807"/>
    <w:rsid w:val="00152961"/>
    <w:rsid w:val="00152CB4"/>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A01"/>
    <w:rsid w:val="00156D38"/>
    <w:rsid w:val="0015752F"/>
    <w:rsid w:val="001576A3"/>
    <w:rsid w:val="001576C2"/>
    <w:rsid w:val="00157DBC"/>
    <w:rsid w:val="00157E3B"/>
    <w:rsid w:val="0016007D"/>
    <w:rsid w:val="00160249"/>
    <w:rsid w:val="001603D5"/>
    <w:rsid w:val="001607DC"/>
    <w:rsid w:val="00160B6B"/>
    <w:rsid w:val="00160BC6"/>
    <w:rsid w:val="00160E7E"/>
    <w:rsid w:val="00161259"/>
    <w:rsid w:val="0016156F"/>
    <w:rsid w:val="001615DE"/>
    <w:rsid w:val="001617DD"/>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3CE8"/>
    <w:rsid w:val="00163D67"/>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BD3"/>
    <w:rsid w:val="00166F09"/>
    <w:rsid w:val="001674C3"/>
    <w:rsid w:val="00167DD4"/>
    <w:rsid w:val="00167E43"/>
    <w:rsid w:val="00167FA4"/>
    <w:rsid w:val="0017003D"/>
    <w:rsid w:val="0017011D"/>
    <w:rsid w:val="00170473"/>
    <w:rsid w:val="001705A5"/>
    <w:rsid w:val="001705CC"/>
    <w:rsid w:val="001708A7"/>
    <w:rsid w:val="00170FF2"/>
    <w:rsid w:val="0017119F"/>
    <w:rsid w:val="00171229"/>
    <w:rsid w:val="0017136C"/>
    <w:rsid w:val="001713AD"/>
    <w:rsid w:val="00171499"/>
    <w:rsid w:val="00171A20"/>
    <w:rsid w:val="00171AD6"/>
    <w:rsid w:val="00171B58"/>
    <w:rsid w:val="00172146"/>
    <w:rsid w:val="0017215D"/>
    <w:rsid w:val="00172276"/>
    <w:rsid w:val="00172740"/>
    <w:rsid w:val="00172F7C"/>
    <w:rsid w:val="001733FB"/>
    <w:rsid w:val="0017367D"/>
    <w:rsid w:val="001738E9"/>
    <w:rsid w:val="00173AA4"/>
    <w:rsid w:val="00173CF0"/>
    <w:rsid w:val="00174426"/>
    <w:rsid w:val="00174EB4"/>
    <w:rsid w:val="00174FA8"/>
    <w:rsid w:val="00174FD2"/>
    <w:rsid w:val="001751B1"/>
    <w:rsid w:val="001753C9"/>
    <w:rsid w:val="001753D2"/>
    <w:rsid w:val="00175880"/>
    <w:rsid w:val="0017693D"/>
    <w:rsid w:val="00176ACA"/>
    <w:rsid w:val="00176D17"/>
    <w:rsid w:val="00176E00"/>
    <w:rsid w:val="001779F4"/>
    <w:rsid w:val="00177CF8"/>
    <w:rsid w:val="00180038"/>
    <w:rsid w:val="0018012D"/>
    <w:rsid w:val="0018083C"/>
    <w:rsid w:val="001809BE"/>
    <w:rsid w:val="00180D0A"/>
    <w:rsid w:val="00180F9D"/>
    <w:rsid w:val="001812BC"/>
    <w:rsid w:val="00181BA4"/>
    <w:rsid w:val="001820C4"/>
    <w:rsid w:val="00182973"/>
    <w:rsid w:val="00182BDE"/>
    <w:rsid w:val="00182EDD"/>
    <w:rsid w:val="00182F9F"/>
    <w:rsid w:val="001830A2"/>
    <w:rsid w:val="0018323F"/>
    <w:rsid w:val="001833D1"/>
    <w:rsid w:val="00183413"/>
    <w:rsid w:val="00183559"/>
    <w:rsid w:val="001836C6"/>
    <w:rsid w:val="001837D7"/>
    <w:rsid w:val="0018438C"/>
    <w:rsid w:val="001844B0"/>
    <w:rsid w:val="001848E2"/>
    <w:rsid w:val="00185078"/>
    <w:rsid w:val="001850E0"/>
    <w:rsid w:val="0018511A"/>
    <w:rsid w:val="00185156"/>
    <w:rsid w:val="0018612C"/>
    <w:rsid w:val="00186D8C"/>
    <w:rsid w:val="00186F81"/>
    <w:rsid w:val="0018762F"/>
    <w:rsid w:val="00187D57"/>
    <w:rsid w:val="00187D59"/>
    <w:rsid w:val="001901F0"/>
    <w:rsid w:val="001902FA"/>
    <w:rsid w:val="001903F4"/>
    <w:rsid w:val="00190406"/>
    <w:rsid w:val="001905E8"/>
    <w:rsid w:val="00190F7B"/>
    <w:rsid w:val="00191016"/>
    <w:rsid w:val="00191019"/>
    <w:rsid w:val="0019104C"/>
    <w:rsid w:val="0019169A"/>
    <w:rsid w:val="00191853"/>
    <w:rsid w:val="00191A15"/>
    <w:rsid w:val="0019228E"/>
    <w:rsid w:val="00192341"/>
    <w:rsid w:val="0019239A"/>
    <w:rsid w:val="0019256F"/>
    <w:rsid w:val="0019258E"/>
    <w:rsid w:val="00192AE6"/>
    <w:rsid w:val="00192C78"/>
    <w:rsid w:val="00192D38"/>
    <w:rsid w:val="00192DD9"/>
    <w:rsid w:val="00192EAD"/>
    <w:rsid w:val="00192EF9"/>
    <w:rsid w:val="001931D2"/>
    <w:rsid w:val="001932DA"/>
    <w:rsid w:val="00193494"/>
    <w:rsid w:val="001934A8"/>
    <w:rsid w:val="0019379E"/>
    <w:rsid w:val="00193C8C"/>
    <w:rsid w:val="00193CE4"/>
    <w:rsid w:val="00193D9F"/>
    <w:rsid w:val="00194197"/>
    <w:rsid w:val="001945AA"/>
    <w:rsid w:val="001947FB"/>
    <w:rsid w:val="00194EE4"/>
    <w:rsid w:val="0019587D"/>
    <w:rsid w:val="00195CD7"/>
    <w:rsid w:val="00195D29"/>
    <w:rsid w:val="00195FCA"/>
    <w:rsid w:val="001962BC"/>
    <w:rsid w:val="001965D3"/>
    <w:rsid w:val="001965DB"/>
    <w:rsid w:val="001966AA"/>
    <w:rsid w:val="00196C66"/>
    <w:rsid w:val="001970F0"/>
    <w:rsid w:val="001971C7"/>
    <w:rsid w:val="001975AD"/>
    <w:rsid w:val="0019788E"/>
    <w:rsid w:val="001978CF"/>
    <w:rsid w:val="001978DF"/>
    <w:rsid w:val="00197A46"/>
    <w:rsid w:val="00197E28"/>
    <w:rsid w:val="00197E8B"/>
    <w:rsid w:val="00197EE4"/>
    <w:rsid w:val="001A00E4"/>
    <w:rsid w:val="001A0A47"/>
    <w:rsid w:val="001A0AE5"/>
    <w:rsid w:val="001A0B4A"/>
    <w:rsid w:val="001A0E22"/>
    <w:rsid w:val="001A1957"/>
    <w:rsid w:val="001A1D99"/>
    <w:rsid w:val="001A1DB8"/>
    <w:rsid w:val="001A214C"/>
    <w:rsid w:val="001A2C2C"/>
    <w:rsid w:val="001A2DD3"/>
    <w:rsid w:val="001A31CE"/>
    <w:rsid w:val="001A331F"/>
    <w:rsid w:val="001A3896"/>
    <w:rsid w:val="001A3C13"/>
    <w:rsid w:val="001A3DA7"/>
    <w:rsid w:val="001A3FDA"/>
    <w:rsid w:val="001A434A"/>
    <w:rsid w:val="001A4551"/>
    <w:rsid w:val="001A4797"/>
    <w:rsid w:val="001A4868"/>
    <w:rsid w:val="001A4B4E"/>
    <w:rsid w:val="001A4E59"/>
    <w:rsid w:val="001A510E"/>
    <w:rsid w:val="001A5364"/>
    <w:rsid w:val="001A54F6"/>
    <w:rsid w:val="001A55C2"/>
    <w:rsid w:val="001A5704"/>
    <w:rsid w:val="001A5DA1"/>
    <w:rsid w:val="001A5ECD"/>
    <w:rsid w:val="001A5FAD"/>
    <w:rsid w:val="001A6140"/>
    <w:rsid w:val="001A61A0"/>
    <w:rsid w:val="001A62CF"/>
    <w:rsid w:val="001A62E6"/>
    <w:rsid w:val="001A6365"/>
    <w:rsid w:val="001A6785"/>
    <w:rsid w:val="001A69FC"/>
    <w:rsid w:val="001A7163"/>
    <w:rsid w:val="001A7638"/>
    <w:rsid w:val="001A785B"/>
    <w:rsid w:val="001A787F"/>
    <w:rsid w:val="001B001E"/>
    <w:rsid w:val="001B010D"/>
    <w:rsid w:val="001B0541"/>
    <w:rsid w:val="001B0759"/>
    <w:rsid w:val="001B09B7"/>
    <w:rsid w:val="001B0D96"/>
    <w:rsid w:val="001B0F53"/>
    <w:rsid w:val="001B161F"/>
    <w:rsid w:val="001B1ADF"/>
    <w:rsid w:val="001B1E43"/>
    <w:rsid w:val="001B1EF2"/>
    <w:rsid w:val="001B246D"/>
    <w:rsid w:val="001B263C"/>
    <w:rsid w:val="001B2851"/>
    <w:rsid w:val="001B2D78"/>
    <w:rsid w:val="001B2E6A"/>
    <w:rsid w:val="001B2ED9"/>
    <w:rsid w:val="001B2F90"/>
    <w:rsid w:val="001B347A"/>
    <w:rsid w:val="001B376F"/>
    <w:rsid w:val="001B37A4"/>
    <w:rsid w:val="001B37C7"/>
    <w:rsid w:val="001B3C30"/>
    <w:rsid w:val="001B40B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748"/>
    <w:rsid w:val="001C19D4"/>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7BE"/>
    <w:rsid w:val="001C7BB6"/>
    <w:rsid w:val="001D052B"/>
    <w:rsid w:val="001D05BE"/>
    <w:rsid w:val="001D0C45"/>
    <w:rsid w:val="001D128D"/>
    <w:rsid w:val="001D1B1A"/>
    <w:rsid w:val="001D1C12"/>
    <w:rsid w:val="001D1F19"/>
    <w:rsid w:val="001D1F63"/>
    <w:rsid w:val="001D20A3"/>
    <w:rsid w:val="001D2125"/>
    <w:rsid w:val="001D2158"/>
    <w:rsid w:val="001D238E"/>
    <w:rsid w:val="001D2A89"/>
    <w:rsid w:val="001D2B86"/>
    <w:rsid w:val="001D36EE"/>
    <w:rsid w:val="001D383D"/>
    <w:rsid w:val="001D39E0"/>
    <w:rsid w:val="001D39E5"/>
    <w:rsid w:val="001D3AFD"/>
    <w:rsid w:val="001D3C37"/>
    <w:rsid w:val="001D3D6B"/>
    <w:rsid w:val="001D3FCB"/>
    <w:rsid w:val="001D4147"/>
    <w:rsid w:val="001D420A"/>
    <w:rsid w:val="001D4257"/>
    <w:rsid w:val="001D4345"/>
    <w:rsid w:val="001D43C2"/>
    <w:rsid w:val="001D45EC"/>
    <w:rsid w:val="001D49D8"/>
    <w:rsid w:val="001D4BF9"/>
    <w:rsid w:val="001D4E78"/>
    <w:rsid w:val="001D50B7"/>
    <w:rsid w:val="001D55A1"/>
    <w:rsid w:val="001D57DC"/>
    <w:rsid w:val="001D5876"/>
    <w:rsid w:val="001D5BEE"/>
    <w:rsid w:val="001D5D0E"/>
    <w:rsid w:val="001D5E08"/>
    <w:rsid w:val="001D5E81"/>
    <w:rsid w:val="001D66A6"/>
    <w:rsid w:val="001D6AA4"/>
    <w:rsid w:val="001D70EC"/>
    <w:rsid w:val="001D742C"/>
    <w:rsid w:val="001D7A5D"/>
    <w:rsid w:val="001D7D4C"/>
    <w:rsid w:val="001E0321"/>
    <w:rsid w:val="001E0410"/>
    <w:rsid w:val="001E08E6"/>
    <w:rsid w:val="001E0914"/>
    <w:rsid w:val="001E0945"/>
    <w:rsid w:val="001E0D06"/>
    <w:rsid w:val="001E0EAC"/>
    <w:rsid w:val="001E0FB3"/>
    <w:rsid w:val="001E12CD"/>
    <w:rsid w:val="001E14E8"/>
    <w:rsid w:val="001E1666"/>
    <w:rsid w:val="001E1855"/>
    <w:rsid w:val="001E1979"/>
    <w:rsid w:val="001E1AE0"/>
    <w:rsid w:val="001E2596"/>
    <w:rsid w:val="001E2B83"/>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3F9"/>
    <w:rsid w:val="001E68E5"/>
    <w:rsid w:val="001E695A"/>
    <w:rsid w:val="001E6E20"/>
    <w:rsid w:val="001E713D"/>
    <w:rsid w:val="001E78D4"/>
    <w:rsid w:val="001F0073"/>
    <w:rsid w:val="001F021A"/>
    <w:rsid w:val="001F044E"/>
    <w:rsid w:val="001F057F"/>
    <w:rsid w:val="001F058C"/>
    <w:rsid w:val="001F0821"/>
    <w:rsid w:val="001F0888"/>
    <w:rsid w:val="001F0983"/>
    <w:rsid w:val="001F0A04"/>
    <w:rsid w:val="001F0A1B"/>
    <w:rsid w:val="001F0A64"/>
    <w:rsid w:val="001F0AE2"/>
    <w:rsid w:val="001F0C3A"/>
    <w:rsid w:val="001F0DC2"/>
    <w:rsid w:val="001F0F55"/>
    <w:rsid w:val="001F1572"/>
    <w:rsid w:val="001F189F"/>
    <w:rsid w:val="001F18C7"/>
    <w:rsid w:val="001F1AB9"/>
    <w:rsid w:val="001F1C17"/>
    <w:rsid w:val="001F1CEC"/>
    <w:rsid w:val="001F1F82"/>
    <w:rsid w:val="001F2061"/>
    <w:rsid w:val="001F211B"/>
    <w:rsid w:val="001F239C"/>
    <w:rsid w:val="001F270F"/>
    <w:rsid w:val="001F2DD5"/>
    <w:rsid w:val="001F328D"/>
    <w:rsid w:val="001F3715"/>
    <w:rsid w:val="001F3765"/>
    <w:rsid w:val="001F3B11"/>
    <w:rsid w:val="001F3BEA"/>
    <w:rsid w:val="001F3CF1"/>
    <w:rsid w:val="001F3EA3"/>
    <w:rsid w:val="001F411A"/>
    <w:rsid w:val="001F4255"/>
    <w:rsid w:val="001F443E"/>
    <w:rsid w:val="001F4610"/>
    <w:rsid w:val="001F4982"/>
    <w:rsid w:val="001F4E0B"/>
    <w:rsid w:val="001F4E7D"/>
    <w:rsid w:val="001F5709"/>
    <w:rsid w:val="001F5787"/>
    <w:rsid w:val="001F5796"/>
    <w:rsid w:val="001F5E7A"/>
    <w:rsid w:val="001F6B05"/>
    <w:rsid w:val="001F6D13"/>
    <w:rsid w:val="001F6D2B"/>
    <w:rsid w:val="001F6FA0"/>
    <w:rsid w:val="001F70AB"/>
    <w:rsid w:val="001F74DA"/>
    <w:rsid w:val="001F78AF"/>
    <w:rsid w:val="001F7BA2"/>
    <w:rsid w:val="001F7BEE"/>
    <w:rsid w:val="0020010A"/>
    <w:rsid w:val="00200136"/>
    <w:rsid w:val="00200563"/>
    <w:rsid w:val="002005D5"/>
    <w:rsid w:val="002008D5"/>
    <w:rsid w:val="0020091E"/>
    <w:rsid w:val="00201328"/>
    <w:rsid w:val="002015E2"/>
    <w:rsid w:val="00201757"/>
    <w:rsid w:val="00201AB2"/>
    <w:rsid w:val="00201EC4"/>
    <w:rsid w:val="0020337A"/>
    <w:rsid w:val="00203A0A"/>
    <w:rsid w:val="00203AD5"/>
    <w:rsid w:val="00204138"/>
    <w:rsid w:val="002048D9"/>
    <w:rsid w:val="00204B92"/>
    <w:rsid w:val="00204DB0"/>
    <w:rsid w:val="00205097"/>
    <w:rsid w:val="002050A2"/>
    <w:rsid w:val="0020528D"/>
    <w:rsid w:val="00205524"/>
    <w:rsid w:val="00205B3C"/>
    <w:rsid w:val="00205CD0"/>
    <w:rsid w:val="00205E73"/>
    <w:rsid w:val="00205EF2"/>
    <w:rsid w:val="002061BE"/>
    <w:rsid w:val="002063F7"/>
    <w:rsid w:val="00206490"/>
    <w:rsid w:val="00206575"/>
    <w:rsid w:val="00206AB1"/>
    <w:rsid w:val="00206E4B"/>
    <w:rsid w:val="00207025"/>
    <w:rsid w:val="002073D4"/>
    <w:rsid w:val="00207824"/>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918"/>
    <w:rsid w:val="00211CEA"/>
    <w:rsid w:val="0021263B"/>
    <w:rsid w:val="00212678"/>
    <w:rsid w:val="00212A68"/>
    <w:rsid w:val="00213220"/>
    <w:rsid w:val="00213420"/>
    <w:rsid w:val="002138F8"/>
    <w:rsid w:val="00213D14"/>
    <w:rsid w:val="0021425F"/>
    <w:rsid w:val="00214358"/>
    <w:rsid w:val="00214871"/>
    <w:rsid w:val="00214CED"/>
    <w:rsid w:val="00214F53"/>
    <w:rsid w:val="00215107"/>
    <w:rsid w:val="0021511D"/>
    <w:rsid w:val="00215256"/>
    <w:rsid w:val="0021526A"/>
    <w:rsid w:val="002153D6"/>
    <w:rsid w:val="002159E8"/>
    <w:rsid w:val="00215A3A"/>
    <w:rsid w:val="002162FE"/>
    <w:rsid w:val="00216683"/>
    <w:rsid w:val="00216B95"/>
    <w:rsid w:val="00216B98"/>
    <w:rsid w:val="00217BE5"/>
    <w:rsid w:val="00217C35"/>
    <w:rsid w:val="0022007A"/>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BB0"/>
    <w:rsid w:val="00224FD5"/>
    <w:rsid w:val="0022502C"/>
    <w:rsid w:val="0022514B"/>
    <w:rsid w:val="00225151"/>
    <w:rsid w:val="0022521C"/>
    <w:rsid w:val="0022554C"/>
    <w:rsid w:val="00225F13"/>
    <w:rsid w:val="00226000"/>
    <w:rsid w:val="0022607D"/>
    <w:rsid w:val="00226154"/>
    <w:rsid w:val="002263CB"/>
    <w:rsid w:val="00226627"/>
    <w:rsid w:val="0022696D"/>
    <w:rsid w:val="00226B33"/>
    <w:rsid w:val="00226EA1"/>
    <w:rsid w:val="0022702C"/>
    <w:rsid w:val="0022721D"/>
    <w:rsid w:val="002272A0"/>
    <w:rsid w:val="002273B1"/>
    <w:rsid w:val="0022742A"/>
    <w:rsid w:val="0022777F"/>
    <w:rsid w:val="00227CA8"/>
    <w:rsid w:val="00227D5E"/>
    <w:rsid w:val="00227EB4"/>
    <w:rsid w:val="00230052"/>
    <w:rsid w:val="002300A1"/>
    <w:rsid w:val="00230434"/>
    <w:rsid w:val="00230C95"/>
    <w:rsid w:val="00230F01"/>
    <w:rsid w:val="00231198"/>
    <w:rsid w:val="0023134F"/>
    <w:rsid w:val="00231496"/>
    <w:rsid w:val="002315A1"/>
    <w:rsid w:val="00231A84"/>
    <w:rsid w:val="00231CA5"/>
    <w:rsid w:val="00231F20"/>
    <w:rsid w:val="0023222A"/>
    <w:rsid w:val="00232588"/>
    <w:rsid w:val="002326DD"/>
    <w:rsid w:val="002328EF"/>
    <w:rsid w:val="002329F0"/>
    <w:rsid w:val="00232B39"/>
    <w:rsid w:val="0023305C"/>
    <w:rsid w:val="00233429"/>
    <w:rsid w:val="002334C3"/>
    <w:rsid w:val="002335A7"/>
    <w:rsid w:val="00233623"/>
    <w:rsid w:val="00233974"/>
    <w:rsid w:val="002339C3"/>
    <w:rsid w:val="00233F6F"/>
    <w:rsid w:val="002343FC"/>
    <w:rsid w:val="00234645"/>
    <w:rsid w:val="002346A8"/>
    <w:rsid w:val="00234A1D"/>
    <w:rsid w:val="00234A7A"/>
    <w:rsid w:val="00234DDA"/>
    <w:rsid w:val="002352AB"/>
    <w:rsid w:val="002353F1"/>
    <w:rsid w:val="00235557"/>
    <w:rsid w:val="002355DE"/>
    <w:rsid w:val="00235B6C"/>
    <w:rsid w:val="002360E3"/>
    <w:rsid w:val="00236212"/>
    <w:rsid w:val="00236650"/>
    <w:rsid w:val="00236AF9"/>
    <w:rsid w:val="00236B8D"/>
    <w:rsid w:val="00236FA9"/>
    <w:rsid w:val="00237234"/>
    <w:rsid w:val="0023744E"/>
    <w:rsid w:val="0023758F"/>
    <w:rsid w:val="002378A5"/>
    <w:rsid w:val="002378C3"/>
    <w:rsid w:val="00237BB7"/>
    <w:rsid w:val="00237E6D"/>
    <w:rsid w:val="00240874"/>
    <w:rsid w:val="002409C1"/>
    <w:rsid w:val="002409C6"/>
    <w:rsid w:val="00240A39"/>
    <w:rsid w:val="00240D57"/>
    <w:rsid w:val="00240F91"/>
    <w:rsid w:val="00240FAB"/>
    <w:rsid w:val="00241033"/>
    <w:rsid w:val="002413F6"/>
    <w:rsid w:val="00241455"/>
    <w:rsid w:val="00241964"/>
    <w:rsid w:val="002419B5"/>
    <w:rsid w:val="00241D0E"/>
    <w:rsid w:val="00241FD3"/>
    <w:rsid w:val="00242233"/>
    <w:rsid w:val="00242707"/>
    <w:rsid w:val="0024278C"/>
    <w:rsid w:val="0024297C"/>
    <w:rsid w:val="00242CBF"/>
    <w:rsid w:val="00242F87"/>
    <w:rsid w:val="002431A1"/>
    <w:rsid w:val="002439E0"/>
    <w:rsid w:val="00243B58"/>
    <w:rsid w:val="002441E4"/>
    <w:rsid w:val="0024420D"/>
    <w:rsid w:val="002442A5"/>
    <w:rsid w:val="002443A3"/>
    <w:rsid w:val="002451E5"/>
    <w:rsid w:val="002452C4"/>
    <w:rsid w:val="002459D2"/>
    <w:rsid w:val="00245D5C"/>
    <w:rsid w:val="00245EEE"/>
    <w:rsid w:val="0024602B"/>
    <w:rsid w:val="002461CC"/>
    <w:rsid w:val="00246325"/>
    <w:rsid w:val="002468F4"/>
    <w:rsid w:val="002469AC"/>
    <w:rsid w:val="00246B8B"/>
    <w:rsid w:val="00246C42"/>
    <w:rsid w:val="00246E29"/>
    <w:rsid w:val="0024726A"/>
    <w:rsid w:val="00247394"/>
    <w:rsid w:val="00247539"/>
    <w:rsid w:val="00247553"/>
    <w:rsid w:val="00247599"/>
    <w:rsid w:val="002475EB"/>
    <w:rsid w:val="0024774D"/>
    <w:rsid w:val="002479BB"/>
    <w:rsid w:val="00247CE7"/>
    <w:rsid w:val="0025045B"/>
    <w:rsid w:val="00250489"/>
    <w:rsid w:val="00250850"/>
    <w:rsid w:val="00250BD0"/>
    <w:rsid w:val="00250C71"/>
    <w:rsid w:val="00251309"/>
    <w:rsid w:val="002515CF"/>
    <w:rsid w:val="002516E2"/>
    <w:rsid w:val="002517B6"/>
    <w:rsid w:val="002518AE"/>
    <w:rsid w:val="0025198E"/>
    <w:rsid w:val="00251B72"/>
    <w:rsid w:val="00251B8C"/>
    <w:rsid w:val="00251FFD"/>
    <w:rsid w:val="00252738"/>
    <w:rsid w:val="00252C32"/>
    <w:rsid w:val="00252FAA"/>
    <w:rsid w:val="0025320D"/>
    <w:rsid w:val="00253222"/>
    <w:rsid w:val="00253308"/>
    <w:rsid w:val="002533BF"/>
    <w:rsid w:val="00253464"/>
    <w:rsid w:val="0025346E"/>
    <w:rsid w:val="002535F9"/>
    <w:rsid w:val="00253A60"/>
    <w:rsid w:val="00253C98"/>
    <w:rsid w:val="00253D38"/>
    <w:rsid w:val="00253FEA"/>
    <w:rsid w:val="00254840"/>
    <w:rsid w:val="0025499A"/>
    <w:rsid w:val="00254DE1"/>
    <w:rsid w:val="002550A7"/>
    <w:rsid w:val="002550AA"/>
    <w:rsid w:val="002556BC"/>
    <w:rsid w:val="0025590B"/>
    <w:rsid w:val="00255A2D"/>
    <w:rsid w:val="00255CEE"/>
    <w:rsid w:val="00255E26"/>
    <w:rsid w:val="002565AC"/>
    <w:rsid w:val="00256638"/>
    <w:rsid w:val="002566D3"/>
    <w:rsid w:val="00256C07"/>
    <w:rsid w:val="00256C0E"/>
    <w:rsid w:val="00256E56"/>
    <w:rsid w:val="00257356"/>
    <w:rsid w:val="00257BE1"/>
    <w:rsid w:val="00257EE7"/>
    <w:rsid w:val="00260040"/>
    <w:rsid w:val="00260388"/>
    <w:rsid w:val="002603D5"/>
    <w:rsid w:val="00260567"/>
    <w:rsid w:val="0026086D"/>
    <w:rsid w:val="00260ADB"/>
    <w:rsid w:val="0026104E"/>
    <w:rsid w:val="002610BD"/>
    <w:rsid w:val="0026125D"/>
    <w:rsid w:val="002613EB"/>
    <w:rsid w:val="00261645"/>
    <w:rsid w:val="002616E3"/>
    <w:rsid w:val="00262BBF"/>
    <w:rsid w:val="00262D98"/>
    <w:rsid w:val="002636E4"/>
    <w:rsid w:val="0026380B"/>
    <w:rsid w:val="002638A1"/>
    <w:rsid w:val="00263A7C"/>
    <w:rsid w:val="00263D7A"/>
    <w:rsid w:val="00264058"/>
    <w:rsid w:val="0026411D"/>
    <w:rsid w:val="002642D6"/>
    <w:rsid w:val="002647D5"/>
    <w:rsid w:val="00264A62"/>
    <w:rsid w:val="00264FD2"/>
    <w:rsid w:val="002656BE"/>
    <w:rsid w:val="00265CA0"/>
    <w:rsid w:val="00265F4C"/>
    <w:rsid w:val="00266116"/>
    <w:rsid w:val="002661AE"/>
    <w:rsid w:val="002662B1"/>
    <w:rsid w:val="002664C9"/>
    <w:rsid w:val="00266C0E"/>
    <w:rsid w:val="00266E4D"/>
    <w:rsid w:val="002672BC"/>
    <w:rsid w:val="0026750E"/>
    <w:rsid w:val="00267AE6"/>
    <w:rsid w:val="00270152"/>
    <w:rsid w:val="00270370"/>
    <w:rsid w:val="002703FC"/>
    <w:rsid w:val="00270BA1"/>
    <w:rsid w:val="002710A0"/>
    <w:rsid w:val="002713F0"/>
    <w:rsid w:val="00271548"/>
    <w:rsid w:val="00271573"/>
    <w:rsid w:val="002715ED"/>
    <w:rsid w:val="00271B12"/>
    <w:rsid w:val="00271B29"/>
    <w:rsid w:val="00271B69"/>
    <w:rsid w:val="00272438"/>
    <w:rsid w:val="002724F9"/>
    <w:rsid w:val="00272738"/>
    <w:rsid w:val="002727D8"/>
    <w:rsid w:val="00272A8D"/>
    <w:rsid w:val="00272B0C"/>
    <w:rsid w:val="00272B3B"/>
    <w:rsid w:val="00272D52"/>
    <w:rsid w:val="00272DCF"/>
    <w:rsid w:val="00273662"/>
    <w:rsid w:val="00273925"/>
    <w:rsid w:val="0027396A"/>
    <w:rsid w:val="00273AC6"/>
    <w:rsid w:val="00273CAC"/>
    <w:rsid w:val="00274630"/>
    <w:rsid w:val="002746A4"/>
    <w:rsid w:val="002746F0"/>
    <w:rsid w:val="00274851"/>
    <w:rsid w:val="00274D34"/>
    <w:rsid w:val="0027502F"/>
    <w:rsid w:val="0027515D"/>
    <w:rsid w:val="00275233"/>
    <w:rsid w:val="00275393"/>
    <w:rsid w:val="002755F4"/>
    <w:rsid w:val="0027572F"/>
    <w:rsid w:val="00275787"/>
    <w:rsid w:val="00275BCC"/>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77DBE"/>
    <w:rsid w:val="0028015C"/>
    <w:rsid w:val="00280809"/>
    <w:rsid w:val="00280B2E"/>
    <w:rsid w:val="00280B55"/>
    <w:rsid w:val="00280BB3"/>
    <w:rsid w:val="00280C62"/>
    <w:rsid w:val="0028199D"/>
    <w:rsid w:val="00281A45"/>
    <w:rsid w:val="002820BE"/>
    <w:rsid w:val="002827C6"/>
    <w:rsid w:val="0028286C"/>
    <w:rsid w:val="00282B60"/>
    <w:rsid w:val="00282E46"/>
    <w:rsid w:val="00282ECC"/>
    <w:rsid w:val="00283173"/>
    <w:rsid w:val="00283AC4"/>
    <w:rsid w:val="00283CB6"/>
    <w:rsid w:val="00283D06"/>
    <w:rsid w:val="00284063"/>
    <w:rsid w:val="002844A1"/>
    <w:rsid w:val="00284511"/>
    <w:rsid w:val="0028455A"/>
    <w:rsid w:val="00284A5F"/>
    <w:rsid w:val="00284ACB"/>
    <w:rsid w:val="00284FAB"/>
    <w:rsid w:val="00285DC3"/>
    <w:rsid w:val="002862AC"/>
    <w:rsid w:val="002864ED"/>
    <w:rsid w:val="002867A8"/>
    <w:rsid w:val="00286840"/>
    <w:rsid w:val="0028684B"/>
    <w:rsid w:val="002868FA"/>
    <w:rsid w:val="00286A80"/>
    <w:rsid w:val="0028720E"/>
    <w:rsid w:val="00287641"/>
    <w:rsid w:val="00287A51"/>
    <w:rsid w:val="00287B89"/>
    <w:rsid w:val="00287D16"/>
    <w:rsid w:val="00287D87"/>
    <w:rsid w:val="00287DD4"/>
    <w:rsid w:val="00287F1E"/>
    <w:rsid w:val="0029006E"/>
    <w:rsid w:val="00290107"/>
    <w:rsid w:val="002901C7"/>
    <w:rsid w:val="0029038C"/>
    <w:rsid w:val="00290439"/>
    <w:rsid w:val="00290668"/>
    <w:rsid w:val="00290805"/>
    <w:rsid w:val="00290CDA"/>
    <w:rsid w:val="00290F59"/>
    <w:rsid w:val="002915FA"/>
    <w:rsid w:val="00291A58"/>
    <w:rsid w:val="002921E1"/>
    <w:rsid w:val="002924DE"/>
    <w:rsid w:val="0029274A"/>
    <w:rsid w:val="002927CF"/>
    <w:rsid w:val="00292CBC"/>
    <w:rsid w:val="00292EBC"/>
    <w:rsid w:val="00293490"/>
    <w:rsid w:val="002937ED"/>
    <w:rsid w:val="00293A5A"/>
    <w:rsid w:val="00293CB0"/>
    <w:rsid w:val="00293CBB"/>
    <w:rsid w:val="002940D3"/>
    <w:rsid w:val="002941EE"/>
    <w:rsid w:val="0029462B"/>
    <w:rsid w:val="002946C5"/>
    <w:rsid w:val="00294F56"/>
    <w:rsid w:val="002951FB"/>
    <w:rsid w:val="0029523E"/>
    <w:rsid w:val="002952BD"/>
    <w:rsid w:val="00295589"/>
    <w:rsid w:val="00295965"/>
    <w:rsid w:val="00295AEA"/>
    <w:rsid w:val="00295B19"/>
    <w:rsid w:val="00295EB6"/>
    <w:rsid w:val="0029619E"/>
    <w:rsid w:val="00296320"/>
    <w:rsid w:val="002965FD"/>
    <w:rsid w:val="00297350"/>
    <w:rsid w:val="00297409"/>
    <w:rsid w:val="002A0039"/>
    <w:rsid w:val="002A01AE"/>
    <w:rsid w:val="002A0612"/>
    <w:rsid w:val="002A0E94"/>
    <w:rsid w:val="002A1138"/>
    <w:rsid w:val="002A1183"/>
    <w:rsid w:val="002A27A1"/>
    <w:rsid w:val="002A2A44"/>
    <w:rsid w:val="002A2AB2"/>
    <w:rsid w:val="002A2CFC"/>
    <w:rsid w:val="002A3970"/>
    <w:rsid w:val="002A3A53"/>
    <w:rsid w:val="002A3ED2"/>
    <w:rsid w:val="002A3F92"/>
    <w:rsid w:val="002A4FC1"/>
    <w:rsid w:val="002A5306"/>
    <w:rsid w:val="002A530C"/>
    <w:rsid w:val="002A5395"/>
    <w:rsid w:val="002A59FE"/>
    <w:rsid w:val="002A5A9C"/>
    <w:rsid w:val="002A5E18"/>
    <w:rsid w:val="002A5FDB"/>
    <w:rsid w:val="002A6025"/>
    <w:rsid w:val="002A68EF"/>
    <w:rsid w:val="002A7603"/>
    <w:rsid w:val="002A7A63"/>
    <w:rsid w:val="002A7B60"/>
    <w:rsid w:val="002B0303"/>
    <w:rsid w:val="002B071E"/>
    <w:rsid w:val="002B082A"/>
    <w:rsid w:val="002B0DAD"/>
    <w:rsid w:val="002B1117"/>
    <w:rsid w:val="002B121F"/>
    <w:rsid w:val="002B1273"/>
    <w:rsid w:val="002B1614"/>
    <w:rsid w:val="002B219B"/>
    <w:rsid w:val="002B2DAE"/>
    <w:rsid w:val="002B3401"/>
    <w:rsid w:val="002B3611"/>
    <w:rsid w:val="002B37A3"/>
    <w:rsid w:val="002B398F"/>
    <w:rsid w:val="002B437C"/>
    <w:rsid w:val="002B46F2"/>
    <w:rsid w:val="002B4C0D"/>
    <w:rsid w:val="002B4E90"/>
    <w:rsid w:val="002B4F39"/>
    <w:rsid w:val="002B57BF"/>
    <w:rsid w:val="002B5A26"/>
    <w:rsid w:val="002B5B78"/>
    <w:rsid w:val="002B5C2F"/>
    <w:rsid w:val="002B5D91"/>
    <w:rsid w:val="002B5E0E"/>
    <w:rsid w:val="002B66A6"/>
    <w:rsid w:val="002B676C"/>
    <w:rsid w:val="002B720C"/>
    <w:rsid w:val="002B737C"/>
    <w:rsid w:val="002B76A6"/>
    <w:rsid w:val="002B78F1"/>
    <w:rsid w:val="002B7D30"/>
    <w:rsid w:val="002B7D70"/>
    <w:rsid w:val="002C0009"/>
    <w:rsid w:val="002C00EA"/>
    <w:rsid w:val="002C068F"/>
    <w:rsid w:val="002C0A0B"/>
    <w:rsid w:val="002C0B0B"/>
    <w:rsid w:val="002C0BCB"/>
    <w:rsid w:val="002C0D6B"/>
    <w:rsid w:val="002C0EF6"/>
    <w:rsid w:val="002C105C"/>
    <w:rsid w:val="002C1195"/>
    <w:rsid w:val="002C1242"/>
    <w:rsid w:val="002C1820"/>
    <w:rsid w:val="002C1BAA"/>
    <w:rsid w:val="002C1DBA"/>
    <w:rsid w:val="002C2233"/>
    <w:rsid w:val="002C22A6"/>
    <w:rsid w:val="002C2708"/>
    <w:rsid w:val="002C294A"/>
    <w:rsid w:val="002C2C4C"/>
    <w:rsid w:val="002C2ECF"/>
    <w:rsid w:val="002C31C9"/>
    <w:rsid w:val="002C326C"/>
    <w:rsid w:val="002C380A"/>
    <w:rsid w:val="002C40B7"/>
    <w:rsid w:val="002C4387"/>
    <w:rsid w:val="002C43C3"/>
    <w:rsid w:val="002C45D8"/>
    <w:rsid w:val="002C4A05"/>
    <w:rsid w:val="002C4CF8"/>
    <w:rsid w:val="002C4DD6"/>
    <w:rsid w:val="002C50CF"/>
    <w:rsid w:val="002C5367"/>
    <w:rsid w:val="002C558C"/>
    <w:rsid w:val="002C56AE"/>
    <w:rsid w:val="002C5703"/>
    <w:rsid w:val="002C5E56"/>
    <w:rsid w:val="002C5E81"/>
    <w:rsid w:val="002C5E92"/>
    <w:rsid w:val="002C632F"/>
    <w:rsid w:val="002C64B6"/>
    <w:rsid w:val="002C6968"/>
    <w:rsid w:val="002C6E1C"/>
    <w:rsid w:val="002C6EF1"/>
    <w:rsid w:val="002C712B"/>
    <w:rsid w:val="002C7223"/>
    <w:rsid w:val="002C7353"/>
    <w:rsid w:val="002C7848"/>
    <w:rsid w:val="002C7B14"/>
    <w:rsid w:val="002C7B9D"/>
    <w:rsid w:val="002C7CC5"/>
    <w:rsid w:val="002C7DDB"/>
    <w:rsid w:val="002D019F"/>
    <w:rsid w:val="002D050E"/>
    <w:rsid w:val="002D0783"/>
    <w:rsid w:val="002D09D8"/>
    <w:rsid w:val="002D09F4"/>
    <w:rsid w:val="002D0B0D"/>
    <w:rsid w:val="002D0C79"/>
    <w:rsid w:val="002D19E1"/>
    <w:rsid w:val="002D1FAB"/>
    <w:rsid w:val="002D236F"/>
    <w:rsid w:val="002D2ED1"/>
    <w:rsid w:val="002D32AE"/>
    <w:rsid w:val="002D3834"/>
    <w:rsid w:val="002D39C8"/>
    <w:rsid w:val="002D3E6A"/>
    <w:rsid w:val="002D3F20"/>
    <w:rsid w:val="002D3FFC"/>
    <w:rsid w:val="002D44D8"/>
    <w:rsid w:val="002D4725"/>
    <w:rsid w:val="002D491F"/>
    <w:rsid w:val="002D49C2"/>
    <w:rsid w:val="002D4B0B"/>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589"/>
    <w:rsid w:val="002D7674"/>
    <w:rsid w:val="002D7B4E"/>
    <w:rsid w:val="002D7B71"/>
    <w:rsid w:val="002D7E4E"/>
    <w:rsid w:val="002D7FEA"/>
    <w:rsid w:val="002E020E"/>
    <w:rsid w:val="002E025A"/>
    <w:rsid w:val="002E0338"/>
    <w:rsid w:val="002E039E"/>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A08"/>
    <w:rsid w:val="002E3C1B"/>
    <w:rsid w:val="002E3F03"/>
    <w:rsid w:val="002E4048"/>
    <w:rsid w:val="002E4200"/>
    <w:rsid w:val="002E4249"/>
    <w:rsid w:val="002E44DC"/>
    <w:rsid w:val="002E4555"/>
    <w:rsid w:val="002E463C"/>
    <w:rsid w:val="002E474E"/>
    <w:rsid w:val="002E4946"/>
    <w:rsid w:val="002E498D"/>
    <w:rsid w:val="002E4A17"/>
    <w:rsid w:val="002E5355"/>
    <w:rsid w:val="002E540B"/>
    <w:rsid w:val="002E5632"/>
    <w:rsid w:val="002E571B"/>
    <w:rsid w:val="002E5744"/>
    <w:rsid w:val="002E5974"/>
    <w:rsid w:val="002E5FE1"/>
    <w:rsid w:val="002E6444"/>
    <w:rsid w:val="002E6794"/>
    <w:rsid w:val="002E6A7B"/>
    <w:rsid w:val="002E6CED"/>
    <w:rsid w:val="002E71A5"/>
    <w:rsid w:val="002E71D7"/>
    <w:rsid w:val="002E72F4"/>
    <w:rsid w:val="002E7653"/>
    <w:rsid w:val="002E79CE"/>
    <w:rsid w:val="002E7C99"/>
    <w:rsid w:val="002E7F8C"/>
    <w:rsid w:val="002F0316"/>
    <w:rsid w:val="002F0324"/>
    <w:rsid w:val="002F0746"/>
    <w:rsid w:val="002F07F3"/>
    <w:rsid w:val="002F10B5"/>
    <w:rsid w:val="002F11DC"/>
    <w:rsid w:val="002F1404"/>
    <w:rsid w:val="002F154F"/>
    <w:rsid w:val="002F15A2"/>
    <w:rsid w:val="002F1797"/>
    <w:rsid w:val="002F1863"/>
    <w:rsid w:val="002F1A62"/>
    <w:rsid w:val="002F1B6B"/>
    <w:rsid w:val="002F2190"/>
    <w:rsid w:val="002F2202"/>
    <w:rsid w:val="002F232D"/>
    <w:rsid w:val="002F2502"/>
    <w:rsid w:val="002F2FD5"/>
    <w:rsid w:val="002F304F"/>
    <w:rsid w:val="002F3085"/>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8F9"/>
    <w:rsid w:val="002F691E"/>
    <w:rsid w:val="002F6D09"/>
    <w:rsid w:val="002F6E35"/>
    <w:rsid w:val="002F6F58"/>
    <w:rsid w:val="002F6F6F"/>
    <w:rsid w:val="002F70F8"/>
    <w:rsid w:val="002F74E5"/>
    <w:rsid w:val="002F76F8"/>
    <w:rsid w:val="002F788C"/>
    <w:rsid w:val="002F7918"/>
    <w:rsid w:val="002F7AB9"/>
    <w:rsid w:val="002F7B40"/>
    <w:rsid w:val="002F7C74"/>
    <w:rsid w:val="002F7D72"/>
    <w:rsid w:val="002F7E3B"/>
    <w:rsid w:val="003000DF"/>
    <w:rsid w:val="0030035F"/>
    <w:rsid w:val="0030099C"/>
    <w:rsid w:val="00300A23"/>
    <w:rsid w:val="00300C57"/>
    <w:rsid w:val="00300D70"/>
    <w:rsid w:val="00302A56"/>
    <w:rsid w:val="00302C78"/>
    <w:rsid w:val="00302F58"/>
    <w:rsid w:val="00303140"/>
    <w:rsid w:val="003033C0"/>
    <w:rsid w:val="003034C6"/>
    <w:rsid w:val="00303CE6"/>
    <w:rsid w:val="00304054"/>
    <w:rsid w:val="003042CD"/>
    <w:rsid w:val="003045EB"/>
    <w:rsid w:val="00304696"/>
    <w:rsid w:val="00304ECF"/>
    <w:rsid w:val="00304F44"/>
    <w:rsid w:val="003052E2"/>
    <w:rsid w:val="003052E8"/>
    <w:rsid w:val="003053AF"/>
    <w:rsid w:val="003057B0"/>
    <w:rsid w:val="003057B7"/>
    <w:rsid w:val="003057C0"/>
    <w:rsid w:val="003059AC"/>
    <w:rsid w:val="0030623A"/>
    <w:rsid w:val="003065CE"/>
    <w:rsid w:val="003072A0"/>
    <w:rsid w:val="003077C0"/>
    <w:rsid w:val="00307C4A"/>
    <w:rsid w:val="00310175"/>
    <w:rsid w:val="0031024F"/>
    <w:rsid w:val="00310509"/>
    <w:rsid w:val="00310C56"/>
    <w:rsid w:val="00310F55"/>
    <w:rsid w:val="0031217C"/>
    <w:rsid w:val="00312285"/>
    <w:rsid w:val="003122AA"/>
    <w:rsid w:val="00312434"/>
    <w:rsid w:val="00312BFA"/>
    <w:rsid w:val="00312DCB"/>
    <w:rsid w:val="0031360F"/>
    <w:rsid w:val="0031371C"/>
    <w:rsid w:val="00313AC3"/>
    <w:rsid w:val="00313AE8"/>
    <w:rsid w:val="00313B11"/>
    <w:rsid w:val="003142FA"/>
    <w:rsid w:val="00314313"/>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6ED"/>
    <w:rsid w:val="00317834"/>
    <w:rsid w:val="00317B10"/>
    <w:rsid w:val="00317CDA"/>
    <w:rsid w:val="00317F1C"/>
    <w:rsid w:val="00320166"/>
    <w:rsid w:val="00320539"/>
    <w:rsid w:val="00320A97"/>
    <w:rsid w:val="00320E28"/>
    <w:rsid w:val="00320EEB"/>
    <w:rsid w:val="00321136"/>
    <w:rsid w:val="00321191"/>
    <w:rsid w:val="0032145B"/>
    <w:rsid w:val="003214F4"/>
    <w:rsid w:val="00321E30"/>
    <w:rsid w:val="003223D4"/>
    <w:rsid w:val="003227D3"/>
    <w:rsid w:val="0032280B"/>
    <w:rsid w:val="00322D33"/>
    <w:rsid w:val="00322D66"/>
    <w:rsid w:val="00322DDA"/>
    <w:rsid w:val="003232B3"/>
    <w:rsid w:val="003232EC"/>
    <w:rsid w:val="003233EB"/>
    <w:rsid w:val="003233F2"/>
    <w:rsid w:val="00323707"/>
    <w:rsid w:val="003240DF"/>
    <w:rsid w:val="0032411F"/>
    <w:rsid w:val="003242A8"/>
    <w:rsid w:val="003244AA"/>
    <w:rsid w:val="003244B4"/>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0B6"/>
    <w:rsid w:val="003278A9"/>
    <w:rsid w:val="00327AC5"/>
    <w:rsid w:val="00327D88"/>
    <w:rsid w:val="0033052D"/>
    <w:rsid w:val="0033067C"/>
    <w:rsid w:val="0033073A"/>
    <w:rsid w:val="00330BB7"/>
    <w:rsid w:val="00330BF4"/>
    <w:rsid w:val="00330C03"/>
    <w:rsid w:val="00330F12"/>
    <w:rsid w:val="003313A1"/>
    <w:rsid w:val="00331DB5"/>
    <w:rsid w:val="00331F62"/>
    <w:rsid w:val="00332168"/>
    <w:rsid w:val="003327FF"/>
    <w:rsid w:val="00332A93"/>
    <w:rsid w:val="00332FAD"/>
    <w:rsid w:val="00333105"/>
    <w:rsid w:val="003331D8"/>
    <w:rsid w:val="00333AA1"/>
    <w:rsid w:val="00333B54"/>
    <w:rsid w:val="00333B8C"/>
    <w:rsid w:val="00333F36"/>
    <w:rsid w:val="0033409E"/>
    <w:rsid w:val="00334118"/>
    <w:rsid w:val="00334135"/>
    <w:rsid w:val="003347A9"/>
    <w:rsid w:val="00334C5E"/>
    <w:rsid w:val="0033555E"/>
    <w:rsid w:val="003356DA"/>
    <w:rsid w:val="00335AD3"/>
    <w:rsid w:val="00335B6C"/>
    <w:rsid w:val="00335CFA"/>
    <w:rsid w:val="00335F59"/>
    <w:rsid w:val="0033607A"/>
    <w:rsid w:val="00336CA9"/>
    <w:rsid w:val="00337546"/>
    <w:rsid w:val="003377BB"/>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89"/>
    <w:rsid w:val="003410C8"/>
    <w:rsid w:val="0034127A"/>
    <w:rsid w:val="0034147C"/>
    <w:rsid w:val="00341B50"/>
    <w:rsid w:val="00342094"/>
    <w:rsid w:val="00342155"/>
    <w:rsid w:val="003424DC"/>
    <w:rsid w:val="00342773"/>
    <w:rsid w:val="003429CE"/>
    <w:rsid w:val="00342BA5"/>
    <w:rsid w:val="00342E67"/>
    <w:rsid w:val="0034317D"/>
    <w:rsid w:val="0034318F"/>
    <w:rsid w:val="003439C8"/>
    <w:rsid w:val="00343F46"/>
    <w:rsid w:val="00344171"/>
    <w:rsid w:val="003445AA"/>
    <w:rsid w:val="003448CF"/>
    <w:rsid w:val="00344935"/>
    <w:rsid w:val="00344979"/>
    <w:rsid w:val="003449CD"/>
    <w:rsid w:val="00345128"/>
    <w:rsid w:val="00345201"/>
    <w:rsid w:val="00345353"/>
    <w:rsid w:val="003458C3"/>
    <w:rsid w:val="00345930"/>
    <w:rsid w:val="00345A33"/>
    <w:rsid w:val="00345BCE"/>
    <w:rsid w:val="00345C0F"/>
    <w:rsid w:val="003461F1"/>
    <w:rsid w:val="00346218"/>
    <w:rsid w:val="00346576"/>
    <w:rsid w:val="00346614"/>
    <w:rsid w:val="003466B5"/>
    <w:rsid w:val="00346CAD"/>
    <w:rsid w:val="00346FC0"/>
    <w:rsid w:val="003474B4"/>
    <w:rsid w:val="003477AD"/>
    <w:rsid w:val="00347A8D"/>
    <w:rsid w:val="0035031E"/>
    <w:rsid w:val="003504F7"/>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5202"/>
    <w:rsid w:val="003555A2"/>
    <w:rsid w:val="0035584B"/>
    <w:rsid w:val="00355C0D"/>
    <w:rsid w:val="00355CE4"/>
    <w:rsid w:val="00355F3C"/>
    <w:rsid w:val="0035603F"/>
    <w:rsid w:val="00356284"/>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07FC"/>
    <w:rsid w:val="00360D3A"/>
    <w:rsid w:val="003612CB"/>
    <w:rsid w:val="003613AB"/>
    <w:rsid w:val="003618E9"/>
    <w:rsid w:val="00361B52"/>
    <w:rsid w:val="00361EF6"/>
    <w:rsid w:val="00361FB5"/>
    <w:rsid w:val="00362497"/>
    <w:rsid w:val="00362634"/>
    <w:rsid w:val="0036275E"/>
    <w:rsid w:val="00362AC2"/>
    <w:rsid w:val="00362C70"/>
    <w:rsid w:val="00362F1B"/>
    <w:rsid w:val="00362F70"/>
    <w:rsid w:val="003635F3"/>
    <w:rsid w:val="00363A04"/>
    <w:rsid w:val="00363BF9"/>
    <w:rsid w:val="00363CC3"/>
    <w:rsid w:val="003640BA"/>
    <w:rsid w:val="003644D9"/>
    <w:rsid w:val="003646FE"/>
    <w:rsid w:val="00364753"/>
    <w:rsid w:val="00364960"/>
    <w:rsid w:val="00364ACB"/>
    <w:rsid w:val="003653A3"/>
    <w:rsid w:val="00365A73"/>
    <w:rsid w:val="00365DA9"/>
    <w:rsid w:val="00365E85"/>
    <w:rsid w:val="003660AF"/>
    <w:rsid w:val="00366588"/>
    <w:rsid w:val="00366A85"/>
    <w:rsid w:val="00366BBD"/>
    <w:rsid w:val="00367066"/>
    <w:rsid w:val="003670F2"/>
    <w:rsid w:val="0036719F"/>
    <w:rsid w:val="0036773C"/>
    <w:rsid w:val="003678E4"/>
    <w:rsid w:val="00367CBF"/>
    <w:rsid w:val="00367D39"/>
    <w:rsid w:val="00367E3A"/>
    <w:rsid w:val="00370171"/>
    <w:rsid w:val="00370462"/>
    <w:rsid w:val="0037068D"/>
    <w:rsid w:val="00370A1D"/>
    <w:rsid w:val="00370A93"/>
    <w:rsid w:val="0037108C"/>
    <w:rsid w:val="0037129B"/>
    <w:rsid w:val="0037166E"/>
    <w:rsid w:val="003718C0"/>
    <w:rsid w:val="00371ACB"/>
    <w:rsid w:val="00371BBB"/>
    <w:rsid w:val="00371C40"/>
    <w:rsid w:val="00371E33"/>
    <w:rsid w:val="00372073"/>
    <w:rsid w:val="003720A5"/>
    <w:rsid w:val="003720FB"/>
    <w:rsid w:val="00372171"/>
    <w:rsid w:val="0037246D"/>
    <w:rsid w:val="00372BBA"/>
    <w:rsid w:val="0037308D"/>
    <w:rsid w:val="0037317C"/>
    <w:rsid w:val="00373EFB"/>
    <w:rsid w:val="00373F04"/>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0E0"/>
    <w:rsid w:val="00376473"/>
    <w:rsid w:val="00376541"/>
    <w:rsid w:val="003765D3"/>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C0E"/>
    <w:rsid w:val="00381EC5"/>
    <w:rsid w:val="003824E2"/>
    <w:rsid w:val="0038286A"/>
    <w:rsid w:val="00382914"/>
    <w:rsid w:val="00382B05"/>
    <w:rsid w:val="0038326F"/>
    <w:rsid w:val="0038334D"/>
    <w:rsid w:val="0038345D"/>
    <w:rsid w:val="003834BE"/>
    <w:rsid w:val="003835EF"/>
    <w:rsid w:val="00383966"/>
    <w:rsid w:val="00383A1E"/>
    <w:rsid w:val="00383A9C"/>
    <w:rsid w:val="00383ABF"/>
    <w:rsid w:val="00383AFD"/>
    <w:rsid w:val="00383C3F"/>
    <w:rsid w:val="00383CA5"/>
    <w:rsid w:val="00383D69"/>
    <w:rsid w:val="00383EA0"/>
    <w:rsid w:val="00383F12"/>
    <w:rsid w:val="0038462A"/>
    <w:rsid w:val="00384733"/>
    <w:rsid w:val="00384900"/>
    <w:rsid w:val="00384B8E"/>
    <w:rsid w:val="00384C96"/>
    <w:rsid w:val="00385078"/>
    <w:rsid w:val="0038672F"/>
    <w:rsid w:val="00386AEB"/>
    <w:rsid w:val="00386BBE"/>
    <w:rsid w:val="00386CBD"/>
    <w:rsid w:val="00387038"/>
    <w:rsid w:val="00387069"/>
    <w:rsid w:val="0038735F"/>
    <w:rsid w:val="00387412"/>
    <w:rsid w:val="00387541"/>
    <w:rsid w:val="00387638"/>
    <w:rsid w:val="003877B8"/>
    <w:rsid w:val="00387946"/>
    <w:rsid w:val="003879D4"/>
    <w:rsid w:val="00387C01"/>
    <w:rsid w:val="00387E1D"/>
    <w:rsid w:val="00390130"/>
    <w:rsid w:val="00390739"/>
    <w:rsid w:val="003907EF"/>
    <w:rsid w:val="00390964"/>
    <w:rsid w:val="00390F40"/>
    <w:rsid w:val="0039130A"/>
    <w:rsid w:val="003915DD"/>
    <w:rsid w:val="0039173F"/>
    <w:rsid w:val="0039174A"/>
    <w:rsid w:val="00391BCE"/>
    <w:rsid w:val="00391BEA"/>
    <w:rsid w:val="00391D9E"/>
    <w:rsid w:val="00391FC4"/>
    <w:rsid w:val="0039255B"/>
    <w:rsid w:val="003928F9"/>
    <w:rsid w:val="00392972"/>
    <w:rsid w:val="00392A1B"/>
    <w:rsid w:val="00392B70"/>
    <w:rsid w:val="003936BF"/>
    <w:rsid w:val="00393F55"/>
    <w:rsid w:val="00394531"/>
    <w:rsid w:val="00394584"/>
    <w:rsid w:val="003945F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7E5"/>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480"/>
    <w:rsid w:val="003A488D"/>
    <w:rsid w:val="003A4C56"/>
    <w:rsid w:val="003A54EC"/>
    <w:rsid w:val="003A56AE"/>
    <w:rsid w:val="003A60AD"/>
    <w:rsid w:val="003A614B"/>
    <w:rsid w:val="003A6299"/>
    <w:rsid w:val="003A665E"/>
    <w:rsid w:val="003A669F"/>
    <w:rsid w:val="003A6DF2"/>
    <w:rsid w:val="003A6E1C"/>
    <w:rsid w:val="003A70AE"/>
    <w:rsid w:val="003A72C1"/>
    <w:rsid w:val="003A7473"/>
    <w:rsid w:val="003A79CF"/>
    <w:rsid w:val="003A7C80"/>
    <w:rsid w:val="003A7DCB"/>
    <w:rsid w:val="003B03BF"/>
    <w:rsid w:val="003B07F6"/>
    <w:rsid w:val="003B083C"/>
    <w:rsid w:val="003B0881"/>
    <w:rsid w:val="003B092D"/>
    <w:rsid w:val="003B0A1B"/>
    <w:rsid w:val="003B1275"/>
    <w:rsid w:val="003B150B"/>
    <w:rsid w:val="003B154C"/>
    <w:rsid w:val="003B17A4"/>
    <w:rsid w:val="003B1C84"/>
    <w:rsid w:val="003B22C7"/>
    <w:rsid w:val="003B24D4"/>
    <w:rsid w:val="003B296F"/>
    <w:rsid w:val="003B2F12"/>
    <w:rsid w:val="003B3208"/>
    <w:rsid w:val="003B33B2"/>
    <w:rsid w:val="003B3724"/>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980"/>
    <w:rsid w:val="003C09F6"/>
    <w:rsid w:val="003C0C58"/>
    <w:rsid w:val="003C0FF5"/>
    <w:rsid w:val="003C1549"/>
    <w:rsid w:val="003C16C6"/>
    <w:rsid w:val="003C17F0"/>
    <w:rsid w:val="003C18E4"/>
    <w:rsid w:val="003C190E"/>
    <w:rsid w:val="003C1BF8"/>
    <w:rsid w:val="003C1E31"/>
    <w:rsid w:val="003C2055"/>
    <w:rsid w:val="003C26B9"/>
    <w:rsid w:val="003C26D9"/>
    <w:rsid w:val="003C2D4B"/>
    <w:rsid w:val="003C321E"/>
    <w:rsid w:val="003C3370"/>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045"/>
    <w:rsid w:val="003C71D2"/>
    <w:rsid w:val="003C77F3"/>
    <w:rsid w:val="003C7B7B"/>
    <w:rsid w:val="003C7F85"/>
    <w:rsid w:val="003D027D"/>
    <w:rsid w:val="003D0469"/>
    <w:rsid w:val="003D056D"/>
    <w:rsid w:val="003D09DE"/>
    <w:rsid w:val="003D0AB8"/>
    <w:rsid w:val="003D0B20"/>
    <w:rsid w:val="003D0B26"/>
    <w:rsid w:val="003D0D89"/>
    <w:rsid w:val="003D0DB5"/>
    <w:rsid w:val="003D0DE4"/>
    <w:rsid w:val="003D11A3"/>
    <w:rsid w:val="003D13F6"/>
    <w:rsid w:val="003D1697"/>
    <w:rsid w:val="003D17DD"/>
    <w:rsid w:val="003D1BAD"/>
    <w:rsid w:val="003D1F5B"/>
    <w:rsid w:val="003D1FA6"/>
    <w:rsid w:val="003D20D1"/>
    <w:rsid w:val="003D2776"/>
    <w:rsid w:val="003D2912"/>
    <w:rsid w:val="003D2AA2"/>
    <w:rsid w:val="003D2C4D"/>
    <w:rsid w:val="003D2FA3"/>
    <w:rsid w:val="003D2FA4"/>
    <w:rsid w:val="003D303E"/>
    <w:rsid w:val="003D31CD"/>
    <w:rsid w:val="003D3921"/>
    <w:rsid w:val="003D3FC7"/>
    <w:rsid w:val="003D401E"/>
    <w:rsid w:val="003D41AC"/>
    <w:rsid w:val="003D431B"/>
    <w:rsid w:val="003D454F"/>
    <w:rsid w:val="003D46A5"/>
    <w:rsid w:val="003D46B3"/>
    <w:rsid w:val="003D4793"/>
    <w:rsid w:val="003D4B25"/>
    <w:rsid w:val="003D4BE3"/>
    <w:rsid w:val="003D4DCB"/>
    <w:rsid w:val="003D4E86"/>
    <w:rsid w:val="003D5302"/>
    <w:rsid w:val="003D6150"/>
    <w:rsid w:val="003D61C7"/>
    <w:rsid w:val="003D6619"/>
    <w:rsid w:val="003D6B0E"/>
    <w:rsid w:val="003D70F5"/>
    <w:rsid w:val="003D7163"/>
    <w:rsid w:val="003D71F7"/>
    <w:rsid w:val="003D7727"/>
    <w:rsid w:val="003D787D"/>
    <w:rsid w:val="003D7B9B"/>
    <w:rsid w:val="003D7B9F"/>
    <w:rsid w:val="003E034C"/>
    <w:rsid w:val="003E079D"/>
    <w:rsid w:val="003E07DA"/>
    <w:rsid w:val="003E0ABD"/>
    <w:rsid w:val="003E0B6A"/>
    <w:rsid w:val="003E0D31"/>
    <w:rsid w:val="003E0DC0"/>
    <w:rsid w:val="003E0F71"/>
    <w:rsid w:val="003E15F2"/>
    <w:rsid w:val="003E1749"/>
    <w:rsid w:val="003E195C"/>
    <w:rsid w:val="003E1A8F"/>
    <w:rsid w:val="003E1B46"/>
    <w:rsid w:val="003E1D3E"/>
    <w:rsid w:val="003E1D7F"/>
    <w:rsid w:val="003E1DB3"/>
    <w:rsid w:val="003E243C"/>
    <w:rsid w:val="003E2719"/>
    <w:rsid w:val="003E2812"/>
    <w:rsid w:val="003E2815"/>
    <w:rsid w:val="003E28FE"/>
    <w:rsid w:val="003E293C"/>
    <w:rsid w:val="003E2FF5"/>
    <w:rsid w:val="003E33FC"/>
    <w:rsid w:val="003E34E4"/>
    <w:rsid w:val="003E3939"/>
    <w:rsid w:val="003E3B8C"/>
    <w:rsid w:val="003E3E18"/>
    <w:rsid w:val="003E4017"/>
    <w:rsid w:val="003E45C8"/>
    <w:rsid w:val="003E548C"/>
    <w:rsid w:val="003E555A"/>
    <w:rsid w:val="003E566C"/>
    <w:rsid w:val="003E572F"/>
    <w:rsid w:val="003E5AE0"/>
    <w:rsid w:val="003E5BCC"/>
    <w:rsid w:val="003E5D27"/>
    <w:rsid w:val="003E618E"/>
    <w:rsid w:val="003E6205"/>
    <w:rsid w:val="003E665F"/>
    <w:rsid w:val="003E6A67"/>
    <w:rsid w:val="003E75D7"/>
    <w:rsid w:val="003E7F5A"/>
    <w:rsid w:val="003F0328"/>
    <w:rsid w:val="003F03AC"/>
    <w:rsid w:val="003F03B8"/>
    <w:rsid w:val="003F0655"/>
    <w:rsid w:val="003F0772"/>
    <w:rsid w:val="003F078C"/>
    <w:rsid w:val="003F0916"/>
    <w:rsid w:val="003F09FB"/>
    <w:rsid w:val="003F0D6F"/>
    <w:rsid w:val="003F0F6B"/>
    <w:rsid w:val="003F1464"/>
    <w:rsid w:val="003F1653"/>
    <w:rsid w:val="003F1713"/>
    <w:rsid w:val="003F18FC"/>
    <w:rsid w:val="003F19E0"/>
    <w:rsid w:val="003F1BCD"/>
    <w:rsid w:val="003F1C4A"/>
    <w:rsid w:val="003F1D1B"/>
    <w:rsid w:val="003F1D94"/>
    <w:rsid w:val="003F1DEE"/>
    <w:rsid w:val="003F1E39"/>
    <w:rsid w:val="003F2370"/>
    <w:rsid w:val="003F25DD"/>
    <w:rsid w:val="003F29DF"/>
    <w:rsid w:val="003F2CB0"/>
    <w:rsid w:val="003F2E6D"/>
    <w:rsid w:val="003F329F"/>
    <w:rsid w:val="003F35D8"/>
    <w:rsid w:val="003F365C"/>
    <w:rsid w:val="003F38DB"/>
    <w:rsid w:val="003F3B8E"/>
    <w:rsid w:val="003F3D2F"/>
    <w:rsid w:val="003F3DFA"/>
    <w:rsid w:val="003F425C"/>
    <w:rsid w:val="003F51BE"/>
    <w:rsid w:val="003F54FA"/>
    <w:rsid w:val="003F5C4F"/>
    <w:rsid w:val="003F5CE8"/>
    <w:rsid w:val="003F5FD9"/>
    <w:rsid w:val="003F6027"/>
    <w:rsid w:val="003F6116"/>
    <w:rsid w:val="003F62F5"/>
    <w:rsid w:val="003F645B"/>
    <w:rsid w:val="003F648E"/>
    <w:rsid w:val="003F6AB7"/>
    <w:rsid w:val="003F6BEC"/>
    <w:rsid w:val="003F6C9A"/>
    <w:rsid w:val="003F6EDB"/>
    <w:rsid w:val="003F7113"/>
    <w:rsid w:val="003F7293"/>
    <w:rsid w:val="003F748D"/>
    <w:rsid w:val="003F7753"/>
    <w:rsid w:val="003F77C2"/>
    <w:rsid w:val="003F781B"/>
    <w:rsid w:val="003F78F8"/>
    <w:rsid w:val="003F7A9D"/>
    <w:rsid w:val="003F7F15"/>
    <w:rsid w:val="0040063A"/>
    <w:rsid w:val="00400924"/>
    <w:rsid w:val="0040099D"/>
    <w:rsid w:val="004009F3"/>
    <w:rsid w:val="00400A20"/>
    <w:rsid w:val="00400D3B"/>
    <w:rsid w:val="00400D4E"/>
    <w:rsid w:val="00401063"/>
    <w:rsid w:val="00401160"/>
    <w:rsid w:val="004015AC"/>
    <w:rsid w:val="00401702"/>
    <w:rsid w:val="00401803"/>
    <w:rsid w:val="00401DA7"/>
    <w:rsid w:val="00401F46"/>
    <w:rsid w:val="0040208F"/>
    <w:rsid w:val="004023C1"/>
    <w:rsid w:val="00402476"/>
    <w:rsid w:val="0040280C"/>
    <w:rsid w:val="00402834"/>
    <w:rsid w:val="004028AE"/>
    <w:rsid w:val="00402B15"/>
    <w:rsid w:val="00402BC6"/>
    <w:rsid w:val="004032F0"/>
    <w:rsid w:val="004032FD"/>
    <w:rsid w:val="00403983"/>
    <w:rsid w:val="00403A25"/>
    <w:rsid w:val="00403DB5"/>
    <w:rsid w:val="00403E78"/>
    <w:rsid w:val="00403F85"/>
    <w:rsid w:val="00404380"/>
    <w:rsid w:val="0040453E"/>
    <w:rsid w:val="004049DA"/>
    <w:rsid w:val="00404ACF"/>
    <w:rsid w:val="00404B62"/>
    <w:rsid w:val="00405390"/>
    <w:rsid w:val="004053D7"/>
    <w:rsid w:val="004055C2"/>
    <w:rsid w:val="00405C3C"/>
    <w:rsid w:val="00406202"/>
    <w:rsid w:val="004065D3"/>
    <w:rsid w:val="00406761"/>
    <w:rsid w:val="00406A42"/>
    <w:rsid w:val="00407028"/>
    <w:rsid w:val="0040714B"/>
    <w:rsid w:val="00407196"/>
    <w:rsid w:val="004071A5"/>
    <w:rsid w:val="0040773A"/>
    <w:rsid w:val="00407921"/>
    <w:rsid w:val="00407A46"/>
    <w:rsid w:val="00407ADD"/>
    <w:rsid w:val="0041026F"/>
    <w:rsid w:val="00410694"/>
    <w:rsid w:val="004107C7"/>
    <w:rsid w:val="00410D3F"/>
    <w:rsid w:val="00411012"/>
    <w:rsid w:val="00411765"/>
    <w:rsid w:val="00411992"/>
    <w:rsid w:val="00411B5F"/>
    <w:rsid w:val="00412057"/>
    <w:rsid w:val="004120CD"/>
    <w:rsid w:val="00412361"/>
    <w:rsid w:val="00412608"/>
    <w:rsid w:val="0041260A"/>
    <w:rsid w:val="00412670"/>
    <w:rsid w:val="004126C6"/>
    <w:rsid w:val="004126F2"/>
    <w:rsid w:val="00412AE3"/>
    <w:rsid w:val="00412B22"/>
    <w:rsid w:val="00412DF5"/>
    <w:rsid w:val="00412F1D"/>
    <w:rsid w:val="00412F7C"/>
    <w:rsid w:val="0041311A"/>
    <w:rsid w:val="004132BE"/>
    <w:rsid w:val="004133B2"/>
    <w:rsid w:val="00413F62"/>
    <w:rsid w:val="0041403F"/>
    <w:rsid w:val="004148A6"/>
    <w:rsid w:val="00414904"/>
    <w:rsid w:val="00414938"/>
    <w:rsid w:val="00414C02"/>
    <w:rsid w:val="00414D79"/>
    <w:rsid w:val="00414DB7"/>
    <w:rsid w:val="00414F13"/>
    <w:rsid w:val="004152B5"/>
    <w:rsid w:val="0041568D"/>
    <w:rsid w:val="00415B17"/>
    <w:rsid w:val="00415D62"/>
    <w:rsid w:val="004165DD"/>
    <w:rsid w:val="00416B16"/>
    <w:rsid w:val="00416DE2"/>
    <w:rsid w:val="00416FBF"/>
    <w:rsid w:val="004173CD"/>
    <w:rsid w:val="004175F9"/>
    <w:rsid w:val="00417DAA"/>
    <w:rsid w:val="0042011C"/>
    <w:rsid w:val="00420602"/>
    <w:rsid w:val="004206DF"/>
    <w:rsid w:val="0042086D"/>
    <w:rsid w:val="00420AF2"/>
    <w:rsid w:val="00420B0B"/>
    <w:rsid w:val="00420DA6"/>
    <w:rsid w:val="00420F6E"/>
    <w:rsid w:val="004219C9"/>
    <w:rsid w:val="00421A64"/>
    <w:rsid w:val="00422138"/>
    <w:rsid w:val="004222B2"/>
    <w:rsid w:val="0042244C"/>
    <w:rsid w:val="00422818"/>
    <w:rsid w:val="00422DAA"/>
    <w:rsid w:val="00423092"/>
    <w:rsid w:val="00423389"/>
    <w:rsid w:val="00423965"/>
    <w:rsid w:val="004239FB"/>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27DB2"/>
    <w:rsid w:val="00430161"/>
    <w:rsid w:val="0043021D"/>
    <w:rsid w:val="004308CB"/>
    <w:rsid w:val="00430A7C"/>
    <w:rsid w:val="00430B5D"/>
    <w:rsid w:val="00430CCD"/>
    <w:rsid w:val="00430D19"/>
    <w:rsid w:val="00430D46"/>
    <w:rsid w:val="004315FB"/>
    <w:rsid w:val="00431A25"/>
    <w:rsid w:val="00431DAA"/>
    <w:rsid w:val="00431F8A"/>
    <w:rsid w:val="00432650"/>
    <w:rsid w:val="00432707"/>
    <w:rsid w:val="00432A89"/>
    <w:rsid w:val="00432DA9"/>
    <w:rsid w:val="00432EEB"/>
    <w:rsid w:val="00433067"/>
    <w:rsid w:val="00433E80"/>
    <w:rsid w:val="00433EA5"/>
    <w:rsid w:val="00434027"/>
    <w:rsid w:val="00434211"/>
    <w:rsid w:val="004344CC"/>
    <w:rsid w:val="004344F8"/>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317"/>
    <w:rsid w:val="004404B8"/>
    <w:rsid w:val="00440C66"/>
    <w:rsid w:val="0044109F"/>
    <w:rsid w:val="00441321"/>
    <w:rsid w:val="00441436"/>
    <w:rsid w:val="00441836"/>
    <w:rsid w:val="00441A8C"/>
    <w:rsid w:val="00441D98"/>
    <w:rsid w:val="00441EE7"/>
    <w:rsid w:val="00441F22"/>
    <w:rsid w:val="004420DD"/>
    <w:rsid w:val="00442102"/>
    <w:rsid w:val="00442398"/>
    <w:rsid w:val="0044248D"/>
    <w:rsid w:val="004428E9"/>
    <w:rsid w:val="00442A34"/>
    <w:rsid w:val="00442F31"/>
    <w:rsid w:val="00443080"/>
    <w:rsid w:val="004430BC"/>
    <w:rsid w:val="00443904"/>
    <w:rsid w:val="00443B55"/>
    <w:rsid w:val="00443E8C"/>
    <w:rsid w:val="004441F3"/>
    <w:rsid w:val="0044445E"/>
    <w:rsid w:val="0044446B"/>
    <w:rsid w:val="00444497"/>
    <w:rsid w:val="00444581"/>
    <w:rsid w:val="00444961"/>
    <w:rsid w:val="0044501A"/>
    <w:rsid w:val="0044501C"/>
    <w:rsid w:val="00445054"/>
    <w:rsid w:val="00445376"/>
    <w:rsid w:val="004453A4"/>
    <w:rsid w:val="00445491"/>
    <w:rsid w:val="00445A4F"/>
    <w:rsid w:val="00445B0D"/>
    <w:rsid w:val="00445B53"/>
    <w:rsid w:val="00445DA8"/>
    <w:rsid w:val="00445EAE"/>
    <w:rsid w:val="0044639E"/>
    <w:rsid w:val="00446645"/>
    <w:rsid w:val="004469D1"/>
    <w:rsid w:val="00446A40"/>
    <w:rsid w:val="00446BEC"/>
    <w:rsid w:val="00446C74"/>
    <w:rsid w:val="004476F2"/>
    <w:rsid w:val="00447978"/>
    <w:rsid w:val="00447A08"/>
    <w:rsid w:val="00447B44"/>
    <w:rsid w:val="00447EC1"/>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23E"/>
    <w:rsid w:val="00453613"/>
    <w:rsid w:val="00453E09"/>
    <w:rsid w:val="00453FBA"/>
    <w:rsid w:val="00453FCE"/>
    <w:rsid w:val="004543C2"/>
    <w:rsid w:val="0045475B"/>
    <w:rsid w:val="0045477B"/>
    <w:rsid w:val="00454C15"/>
    <w:rsid w:val="004553B0"/>
    <w:rsid w:val="00456011"/>
    <w:rsid w:val="004561A8"/>
    <w:rsid w:val="0045627D"/>
    <w:rsid w:val="004566A1"/>
    <w:rsid w:val="004567AC"/>
    <w:rsid w:val="00457037"/>
    <w:rsid w:val="00457039"/>
    <w:rsid w:val="004573B9"/>
    <w:rsid w:val="00457499"/>
    <w:rsid w:val="00457C26"/>
    <w:rsid w:val="00457C7D"/>
    <w:rsid w:val="00457E97"/>
    <w:rsid w:val="00457FE9"/>
    <w:rsid w:val="00460471"/>
    <w:rsid w:val="004606D1"/>
    <w:rsid w:val="00460A08"/>
    <w:rsid w:val="00460C22"/>
    <w:rsid w:val="00460E21"/>
    <w:rsid w:val="0046106C"/>
    <w:rsid w:val="004610B1"/>
    <w:rsid w:val="0046132D"/>
    <w:rsid w:val="004614CB"/>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16E"/>
    <w:rsid w:val="0046528F"/>
    <w:rsid w:val="0046560E"/>
    <w:rsid w:val="00465ED3"/>
    <w:rsid w:val="00466382"/>
    <w:rsid w:val="0046672D"/>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5D9"/>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0D6"/>
    <w:rsid w:val="00474138"/>
    <w:rsid w:val="0047427D"/>
    <w:rsid w:val="004742CE"/>
    <w:rsid w:val="00474548"/>
    <w:rsid w:val="004747ED"/>
    <w:rsid w:val="00474957"/>
    <w:rsid w:val="00474E25"/>
    <w:rsid w:val="0047504F"/>
    <w:rsid w:val="00475110"/>
    <w:rsid w:val="0047556C"/>
    <w:rsid w:val="00475864"/>
    <w:rsid w:val="00475AD4"/>
    <w:rsid w:val="00475B38"/>
    <w:rsid w:val="00475B8E"/>
    <w:rsid w:val="00475BBB"/>
    <w:rsid w:val="00475F23"/>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ED4"/>
    <w:rsid w:val="00484F49"/>
    <w:rsid w:val="00485498"/>
    <w:rsid w:val="004856DE"/>
    <w:rsid w:val="00485A04"/>
    <w:rsid w:val="00485C11"/>
    <w:rsid w:val="00485C33"/>
    <w:rsid w:val="00485F3F"/>
    <w:rsid w:val="00485FA0"/>
    <w:rsid w:val="00485FBA"/>
    <w:rsid w:val="004860E1"/>
    <w:rsid w:val="004865EB"/>
    <w:rsid w:val="00486818"/>
    <w:rsid w:val="00487297"/>
    <w:rsid w:val="0048744E"/>
    <w:rsid w:val="00487676"/>
    <w:rsid w:val="004877DF"/>
    <w:rsid w:val="00487B48"/>
    <w:rsid w:val="00487B8D"/>
    <w:rsid w:val="00487C3C"/>
    <w:rsid w:val="00487C54"/>
    <w:rsid w:val="00487C9E"/>
    <w:rsid w:val="00487F9C"/>
    <w:rsid w:val="00490094"/>
    <w:rsid w:val="0049047B"/>
    <w:rsid w:val="00490A46"/>
    <w:rsid w:val="00490A47"/>
    <w:rsid w:val="00490B66"/>
    <w:rsid w:val="00491160"/>
    <w:rsid w:val="0049150E"/>
    <w:rsid w:val="00491E44"/>
    <w:rsid w:val="00491EA0"/>
    <w:rsid w:val="00491F16"/>
    <w:rsid w:val="00491FC6"/>
    <w:rsid w:val="004920E2"/>
    <w:rsid w:val="004920E6"/>
    <w:rsid w:val="0049210B"/>
    <w:rsid w:val="004921B3"/>
    <w:rsid w:val="00492215"/>
    <w:rsid w:val="0049241A"/>
    <w:rsid w:val="00492586"/>
    <w:rsid w:val="00492621"/>
    <w:rsid w:val="00492706"/>
    <w:rsid w:val="004928E6"/>
    <w:rsid w:val="0049293E"/>
    <w:rsid w:val="00492BDF"/>
    <w:rsid w:val="00492E55"/>
    <w:rsid w:val="00492F07"/>
    <w:rsid w:val="0049302A"/>
    <w:rsid w:val="00493158"/>
    <w:rsid w:val="004931FF"/>
    <w:rsid w:val="0049353A"/>
    <w:rsid w:val="004935B4"/>
    <w:rsid w:val="004935C4"/>
    <w:rsid w:val="00493BD9"/>
    <w:rsid w:val="00494549"/>
    <w:rsid w:val="00494700"/>
    <w:rsid w:val="00494A63"/>
    <w:rsid w:val="00494B6C"/>
    <w:rsid w:val="004951DC"/>
    <w:rsid w:val="00495625"/>
    <w:rsid w:val="00495A7E"/>
    <w:rsid w:val="00495C28"/>
    <w:rsid w:val="00495D54"/>
    <w:rsid w:val="00496709"/>
    <w:rsid w:val="004967B3"/>
    <w:rsid w:val="00496EC2"/>
    <w:rsid w:val="0049763E"/>
    <w:rsid w:val="00497934"/>
    <w:rsid w:val="004979CC"/>
    <w:rsid w:val="00497A4D"/>
    <w:rsid w:val="00497ACA"/>
    <w:rsid w:val="00497B26"/>
    <w:rsid w:val="004A015D"/>
    <w:rsid w:val="004A0670"/>
    <w:rsid w:val="004A0A1F"/>
    <w:rsid w:val="004A12C0"/>
    <w:rsid w:val="004A1603"/>
    <w:rsid w:val="004A1BEC"/>
    <w:rsid w:val="004A1CB5"/>
    <w:rsid w:val="004A1EC1"/>
    <w:rsid w:val="004A1EF9"/>
    <w:rsid w:val="004A21A0"/>
    <w:rsid w:val="004A256A"/>
    <w:rsid w:val="004A2EDE"/>
    <w:rsid w:val="004A31A6"/>
    <w:rsid w:val="004A35A5"/>
    <w:rsid w:val="004A3BB2"/>
    <w:rsid w:val="004A3F33"/>
    <w:rsid w:val="004A3FA4"/>
    <w:rsid w:val="004A4343"/>
    <w:rsid w:val="004A4896"/>
    <w:rsid w:val="004A4F09"/>
    <w:rsid w:val="004A519E"/>
    <w:rsid w:val="004A51EA"/>
    <w:rsid w:val="004A52CC"/>
    <w:rsid w:val="004A5740"/>
    <w:rsid w:val="004A5884"/>
    <w:rsid w:val="004A5E8D"/>
    <w:rsid w:val="004A5F29"/>
    <w:rsid w:val="004A6268"/>
    <w:rsid w:val="004A6558"/>
    <w:rsid w:val="004A66F0"/>
    <w:rsid w:val="004A6766"/>
    <w:rsid w:val="004A6830"/>
    <w:rsid w:val="004A697A"/>
    <w:rsid w:val="004A719C"/>
    <w:rsid w:val="004A71E7"/>
    <w:rsid w:val="004A72BC"/>
    <w:rsid w:val="004A7382"/>
    <w:rsid w:val="004A73A1"/>
    <w:rsid w:val="004A7401"/>
    <w:rsid w:val="004A7422"/>
    <w:rsid w:val="004A7C41"/>
    <w:rsid w:val="004A7CF2"/>
    <w:rsid w:val="004B025C"/>
    <w:rsid w:val="004B0774"/>
    <w:rsid w:val="004B09A8"/>
    <w:rsid w:val="004B09D9"/>
    <w:rsid w:val="004B0EBC"/>
    <w:rsid w:val="004B0F49"/>
    <w:rsid w:val="004B0F4A"/>
    <w:rsid w:val="004B0FF4"/>
    <w:rsid w:val="004B1180"/>
    <w:rsid w:val="004B1304"/>
    <w:rsid w:val="004B1362"/>
    <w:rsid w:val="004B16FD"/>
    <w:rsid w:val="004B19B7"/>
    <w:rsid w:val="004B1B2F"/>
    <w:rsid w:val="004B1E32"/>
    <w:rsid w:val="004B1F1A"/>
    <w:rsid w:val="004B21CF"/>
    <w:rsid w:val="004B224F"/>
    <w:rsid w:val="004B26C1"/>
    <w:rsid w:val="004B26EA"/>
    <w:rsid w:val="004B27CA"/>
    <w:rsid w:val="004B295F"/>
    <w:rsid w:val="004B2D19"/>
    <w:rsid w:val="004B2EF4"/>
    <w:rsid w:val="004B32CC"/>
    <w:rsid w:val="004B33B6"/>
    <w:rsid w:val="004B3489"/>
    <w:rsid w:val="004B3659"/>
    <w:rsid w:val="004B397B"/>
    <w:rsid w:val="004B3A1A"/>
    <w:rsid w:val="004B3B4A"/>
    <w:rsid w:val="004B3CD9"/>
    <w:rsid w:val="004B3DE0"/>
    <w:rsid w:val="004B3EAC"/>
    <w:rsid w:val="004B4238"/>
    <w:rsid w:val="004B42FA"/>
    <w:rsid w:val="004B43FF"/>
    <w:rsid w:val="004B481E"/>
    <w:rsid w:val="004B4C9C"/>
    <w:rsid w:val="004B4DEC"/>
    <w:rsid w:val="004B5170"/>
    <w:rsid w:val="004B5173"/>
    <w:rsid w:val="004B52B5"/>
    <w:rsid w:val="004B537E"/>
    <w:rsid w:val="004B53EB"/>
    <w:rsid w:val="004B5645"/>
    <w:rsid w:val="004B5C85"/>
    <w:rsid w:val="004B5D42"/>
    <w:rsid w:val="004B5EC0"/>
    <w:rsid w:val="004B5EEC"/>
    <w:rsid w:val="004B66C7"/>
    <w:rsid w:val="004B69BF"/>
    <w:rsid w:val="004B6B2A"/>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1C61"/>
    <w:rsid w:val="004C2579"/>
    <w:rsid w:val="004C2886"/>
    <w:rsid w:val="004C2CAB"/>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6EF4"/>
    <w:rsid w:val="004C6F3E"/>
    <w:rsid w:val="004C707D"/>
    <w:rsid w:val="004C74FB"/>
    <w:rsid w:val="004C750C"/>
    <w:rsid w:val="004C76F6"/>
    <w:rsid w:val="004C7E51"/>
    <w:rsid w:val="004C7E8E"/>
    <w:rsid w:val="004D0618"/>
    <w:rsid w:val="004D0630"/>
    <w:rsid w:val="004D0879"/>
    <w:rsid w:val="004D0A26"/>
    <w:rsid w:val="004D0B73"/>
    <w:rsid w:val="004D0F7B"/>
    <w:rsid w:val="004D1035"/>
    <w:rsid w:val="004D106D"/>
    <w:rsid w:val="004D182D"/>
    <w:rsid w:val="004D1988"/>
    <w:rsid w:val="004D1CC6"/>
    <w:rsid w:val="004D1EEC"/>
    <w:rsid w:val="004D2035"/>
    <w:rsid w:val="004D232C"/>
    <w:rsid w:val="004D252B"/>
    <w:rsid w:val="004D2654"/>
    <w:rsid w:val="004D2792"/>
    <w:rsid w:val="004D29AA"/>
    <w:rsid w:val="004D2A73"/>
    <w:rsid w:val="004D2AA1"/>
    <w:rsid w:val="004D2C9C"/>
    <w:rsid w:val="004D43C8"/>
    <w:rsid w:val="004D4C2E"/>
    <w:rsid w:val="004D4F8F"/>
    <w:rsid w:val="004D516D"/>
    <w:rsid w:val="004D550B"/>
    <w:rsid w:val="004D5753"/>
    <w:rsid w:val="004D583B"/>
    <w:rsid w:val="004D5C3C"/>
    <w:rsid w:val="004D5D62"/>
    <w:rsid w:val="004D5F26"/>
    <w:rsid w:val="004D5F95"/>
    <w:rsid w:val="004D5FCA"/>
    <w:rsid w:val="004D61AB"/>
    <w:rsid w:val="004D6368"/>
    <w:rsid w:val="004D6785"/>
    <w:rsid w:val="004D6AC2"/>
    <w:rsid w:val="004D6B67"/>
    <w:rsid w:val="004D6B80"/>
    <w:rsid w:val="004D6C26"/>
    <w:rsid w:val="004D6E0B"/>
    <w:rsid w:val="004D7154"/>
    <w:rsid w:val="004D7179"/>
    <w:rsid w:val="004D7496"/>
    <w:rsid w:val="004D7731"/>
    <w:rsid w:val="004D7B45"/>
    <w:rsid w:val="004D7B59"/>
    <w:rsid w:val="004D7E8A"/>
    <w:rsid w:val="004D7FDC"/>
    <w:rsid w:val="004E004F"/>
    <w:rsid w:val="004E01F3"/>
    <w:rsid w:val="004E0506"/>
    <w:rsid w:val="004E0589"/>
    <w:rsid w:val="004E0688"/>
    <w:rsid w:val="004E0CA3"/>
    <w:rsid w:val="004E0CAF"/>
    <w:rsid w:val="004E0ECE"/>
    <w:rsid w:val="004E1279"/>
    <w:rsid w:val="004E14A9"/>
    <w:rsid w:val="004E1665"/>
    <w:rsid w:val="004E1680"/>
    <w:rsid w:val="004E1BB2"/>
    <w:rsid w:val="004E2581"/>
    <w:rsid w:val="004E2BE6"/>
    <w:rsid w:val="004E2FAD"/>
    <w:rsid w:val="004E33EF"/>
    <w:rsid w:val="004E3452"/>
    <w:rsid w:val="004E39D2"/>
    <w:rsid w:val="004E3B4F"/>
    <w:rsid w:val="004E3E12"/>
    <w:rsid w:val="004E3FCD"/>
    <w:rsid w:val="004E412A"/>
    <w:rsid w:val="004E4208"/>
    <w:rsid w:val="004E4671"/>
    <w:rsid w:val="004E46BC"/>
    <w:rsid w:val="004E46CA"/>
    <w:rsid w:val="004E49B7"/>
    <w:rsid w:val="004E4B07"/>
    <w:rsid w:val="004E5204"/>
    <w:rsid w:val="004E543B"/>
    <w:rsid w:val="004E55E6"/>
    <w:rsid w:val="004E565E"/>
    <w:rsid w:val="004E5837"/>
    <w:rsid w:val="004E58BA"/>
    <w:rsid w:val="004E59F0"/>
    <w:rsid w:val="004E5A01"/>
    <w:rsid w:val="004E5A56"/>
    <w:rsid w:val="004E5DAB"/>
    <w:rsid w:val="004E6874"/>
    <w:rsid w:val="004E6BA0"/>
    <w:rsid w:val="004E6C3D"/>
    <w:rsid w:val="004E6E48"/>
    <w:rsid w:val="004E6F2A"/>
    <w:rsid w:val="004E7385"/>
    <w:rsid w:val="004E76FE"/>
    <w:rsid w:val="004E7819"/>
    <w:rsid w:val="004E7F16"/>
    <w:rsid w:val="004F0220"/>
    <w:rsid w:val="004F0345"/>
    <w:rsid w:val="004F042E"/>
    <w:rsid w:val="004F0526"/>
    <w:rsid w:val="004F06EA"/>
    <w:rsid w:val="004F0CC4"/>
    <w:rsid w:val="004F0E6F"/>
    <w:rsid w:val="004F1229"/>
    <w:rsid w:val="004F193C"/>
    <w:rsid w:val="004F1948"/>
    <w:rsid w:val="004F1CCB"/>
    <w:rsid w:val="004F2063"/>
    <w:rsid w:val="004F2812"/>
    <w:rsid w:val="004F2841"/>
    <w:rsid w:val="004F28D5"/>
    <w:rsid w:val="004F29B8"/>
    <w:rsid w:val="004F2B1F"/>
    <w:rsid w:val="004F3889"/>
    <w:rsid w:val="004F46DE"/>
    <w:rsid w:val="004F4C46"/>
    <w:rsid w:val="004F4D50"/>
    <w:rsid w:val="004F4F0B"/>
    <w:rsid w:val="004F4FF3"/>
    <w:rsid w:val="004F52B6"/>
    <w:rsid w:val="004F5612"/>
    <w:rsid w:val="004F5B68"/>
    <w:rsid w:val="004F5B74"/>
    <w:rsid w:val="004F5BF1"/>
    <w:rsid w:val="004F5EDF"/>
    <w:rsid w:val="004F60A3"/>
    <w:rsid w:val="004F6147"/>
    <w:rsid w:val="004F63B4"/>
    <w:rsid w:val="004F63BA"/>
    <w:rsid w:val="004F6529"/>
    <w:rsid w:val="004F66A8"/>
    <w:rsid w:val="004F68A2"/>
    <w:rsid w:val="004F6949"/>
    <w:rsid w:val="004F6BD4"/>
    <w:rsid w:val="004F6C5D"/>
    <w:rsid w:val="004F70B1"/>
    <w:rsid w:val="004F7103"/>
    <w:rsid w:val="004F73C3"/>
    <w:rsid w:val="004F772C"/>
    <w:rsid w:val="004F77F3"/>
    <w:rsid w:val="004F7B72"/>
    <w:rsid w:val="004F7C9B"/>
    <w:rsid w:val="004F7CA5"/>
    <w:rsid w:val="004F7DCF"/>
    <w:rsid w:val="0050010D"/>
    <w:rsid w:val="005003D0"/>
    <w:rsid w:val="005005B8"/>
    <w:rsid w:val="00500815"/>
    <w:rsid w:val="00500B7F"/>
    <w:rsid w:val="00501066"/>
    <w:rsid w:val="00502440"/>
    <w:rsid w:val="005025C6"/>
    <w:rsid w:val="005029E1"/>
    <w:rsid w:val="00502FE4"/>
    <w:rsid w:val="00503174"/>
    <w:rsid w:val="00503220"/>
    <w:rsid w:val="00503381"/>
    <w:rsid w:val="005033D2"/>
    <w:rsid w:val="00503521"/>
    <w:rsid w:val="0050373B"/>
    <w:rsid w:val="0050389D"/>
    <w:rsid w:val="00503B71"/>
    <w:rsid w:val="0050419E"/>
    <w:rsid w:val="00504417"/>
    <w:rsid w:val="0050443D"/>
    <w:rsid w:val="0050444F"/>
    <w:rsid w:val="005045D1"/>
    <w:rsid w:val="00504879"/>
    <w:rsid w:val="0050493C"/>
    <w:rsid w:val="005049BE"/>
    <w:rsid w:val="00504A47"/>
    <w:rsid w:val="00504B70"/>
    <w:rsid w:val="0050517C"/>
    <w:rsid w:val="00505875"/>
    <w:rsid w:val="00505BD8"/>
    <w:rsid w:val="00505BE6"/>
    <w:rsid w:val="005060C4"/>
    <w:rsid w:val="005060D3"/>
    <w:rsid w:val="005062DA"/>
    <w:rsid w:val="00506408"/>
    <w:rsid w:val="00506653"/>
    <w:rsid w:val="005066FC"/>
    <w:rsid w:val="00506849"/>
    <w:rsid w:val="005068FE"/>
    <w:rsid w:val="00506C4D"/>
    <w:rsid w:val="00506C94"/>
    <w:rsid w:val="00507204"/>
    <w:rsid w:val="0050753B"/>
    <w:rsid w:val="005076C6"/>
    <w:rsid w:val="00507CA9"/>
    <w:rsid w:val="005100AA"/>
    <w:rsid w:val="005100B0"/>
    <w:rsid w:val="00510460"/>
    <w:rsid w:val="00510744"/>
    <w:rsid w:val="0051076E"/>
    <w:rsid w:val="00510A20"/>
    <w:rsid w:val="00510BD8"/>
    <w:rsid w:val="00510D51"/>
    <w:rsid w:val="0051113F"/>
    <w:rsid w:val="00511192"/>
    <w:rsid w:val="00511338"/>
    <w:rsid w:val="00511CB9"/>
    <w:rsid w:val="00511D29"/>
    <w:rsid w:val="00511D75"/>
    <w:rsid w:val="00512849"/>
    <w:rsid w:val="00512A80"/>
    <w:rsid w:val="00512AB9"/>
    <w:rsid w:val="00512BD3"/>
    <w:rsid w:val="00512E6B"/>
    <w:rsid w:val="00512F7C"/>
    <w:rsid w:val="00512FAD"/>
    <w:rsid w:val="0051360C"/>
    <w:rsid w:val="0051367C"/>
    <w:rsid w:val="005138AF"/>
    <w:rsid w:val="00513985"/>
    <w:rsid w:val="005139C5"/>
    <w:rsid w:val="00513FAB"/>
    <w:rsid w:val="00514083"/>
    <w:rsid w:val="005148C7"/>
    <w:rsid w:val="00514FE0"/>
    <w:rsid w:val="005152B6"/>
    <w:rsid w:val="005152FC"/>
    <w:rsid w:val="00515650"/>
    <w:rsid w:val="005157F5"/>
    <w:rsid w:val="00515B63"/>
    <w:rsid w:val="00515DFA"/>
    <w:rsid w:val="00515E09"/>
    <w:rsid w:val="00515E26"/>
    <w:rsid w:val="00515E3A"/>
    <w:rsid w:val="00515F5C"/>
    <w:rsid w:val="00516500"/>
    <w:rsid w:val="005165BF"/>
    <w:rsid w:val="00516851"/>
    <w:rsid w:val="00516ABA"/>
    <w:rsid w:val="00516E88"/>
    <w:rsid w:val="005174A7"/>
    <w:rsid w:val="005177E4"/>
    <w:rsid w:val="005179E3"/>
    <w:rsid w:val="00517A5D"/>
    <w:rsid w:val="00517CA7"/>
    <w:rsid w:val="00517D76"/>
    <w:rsid w:val="00517E09"/>
    <w:rsid w:val="00520187"/>
    <w:rsid w:val="0052021D"/>
    <w:rsid w:val="005206A8"/>
    <w:rsid w:val="0052137D"/>
    <w:rsid w:val="005213C9"/>
    <w:rsid w:val="005213DE"/>
    <w:rsid w:val="00521496"/>
    <w:rsid w:val="00521859"/>
    <w:rsid w:val="0052196D"/>
    <w:rsid w:val="005219FB"/>
    <w:rsid w:val="00521A3F"/>
    <w:rsid w:val="00521C02"/>
    <w:rsid w:val="00521C76"/>
    <w:rsid w:val="00521E09"/>
    <w:rsid w:val="00521EAC"/>
    <w:rsid w:val="005220A0"/>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7D8"/>
    <w:rsid w:val="00524B07"/>
    <w:rsid w:val="00524B7D"/>
    <w:rsid w:val="00525428"/>
    <w:rsid w:val="005255A8"/>
    <w:rsid w:val="005255B6"/>
    <w:rsid w:val="0052585E"/>
    <w:rsid w:val="00525EA5"/>
    <w:rsid w:val="00525EAD"/>
    <w:rsid w:val="005262F0"/>
    <w:rsid w:val="005268A7"/>
    <w:rsid w:val="00527038"/>
    <w:rsid w:val="00527644"/>
    <w:rsid w:val="005276EA"/>
    <w:rsid w:val="005277DB"/>
    <w:rsid w:val="00527A2D"/>
    <w:rsid w:val="00527BA3"/>
    <w:rsid w:val="00527BAC"/>
    <w:rsid w:val="00527C43"/>
    <w:rsid w:val="00527D82"/>
    <w:rsid w:val="00527DD2"/>
    <w:rsid w:val="00527E78"/>
    <w:rsid w:val="00530264"/>
    <w:rsid w:val="00530655"/>
    <w:rsid w:val="00530982"/>
    <w:rsid w:val="00530B6E"/>
    <w:rsid w:val="00530B9F"/>
    <w:rsid w:val="00530FB3"/>
    <w:rsid w:val="005313D9"/>
    <w:rsid w:val="005314D5"/>
    <w:rsid w:val="005318B7"/>
    <w:rsid w:val="00531BFD"/>
    <w:rsid w:val="00532012"/>
    <w:rsid w:val="00532160"/>
    <w:rsid w:val="00532585"/>
    <w:rsid w:val="005325EC"/>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4D0A"/>
    <w:rsid w:val="005352B0"/>
    <w:rsid w:val="0053532A"/>
    <w:rsid w:val="00535D2A"/>
    <w:rsid w:val="00535DC8"/>
    <w:rsid w:val="00535E9F"/>
    <w:rsid w:val="00535EDB"/>
    <w:rsid w:val="00536007"/>
    <w:rsid w:val="00536683"/>
    <w:rsid w:val="005377A1"/>
    <w:rsid w:val="00537939"/>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AF8"/>
    <w:rsid w:val="00541EBB"/>
    <w:rsid w:val="005421D7"/>
    <w:rsid w:val="005421F5"/>
    <w:rsid w:val="0054295A"/>
    <w:rsid w:val="00542A93"/>
    <w:rsid w:val="00542B85"/>
    <w:rsid w:val="00542C5D"/>
    <w:rsid w:val="00542D7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65"/>
    <w:rsid w:val="00545B74"/>
    <w:rsid w:val="00545C0A"/>
    <w:rsid w:val="00545C33"/>
    <w:rsid w:val="005466B2"/>
    <w:rsid w:val="005468B9"/>
    <w:rsid w:val="00546A70"/>
    <w:rsid w:val="00546F64"/>
    <w:rsid w:val="0054707F"/>
    <w:rsid w:val="005470EA"/>
    <w:rsid w:val="00547216"/>
    <w:rsid w:val="005474B0"/>
    <w:rsid w:val="00547E0D"/>
    <w:rsid w:val="00547E13"/>
    <w:rsid w:val="00547E4E"/>
    <w:rsid w:val="00547ED6"/>
    <w:rsid w:val="005500B3"/>
    <w:rsid w:val="00550195"/>
    <w:rsid w:val="00550519"/>
    <w:rsid w:val="005505B5"/>
    <w:rsid w:val="005505E6"/>
    <w:rsid w:val="005506DA"/>
    <w:rsid w:val="00550C66"/>
    <w:rsid w:val="00550DDA"/>
    <w:rsid w:val="00551013"/>
    <w:rsid w:val="00551206"/>
    <w:rsid w:val="0055139A"/>
    <w:rsid w:val="0055157C"/>
    <w:rsid w:val="00551701"/>
    <w:rsid w:val="0055175E"/>
    <w:rsid w:val="00551A2A"/>
    <w:rsid w:val="00551E09"/>
    <w:rsid w:val="0055205A"/>
    <w:rsid w:val="0055234D"/>
    <w:rsid w:val="005523CD"/>
    <w:rsid w:val="005524A9"/>
    <w:rsid w:val="005525E2"/>
    <w:rsid w:val="0055275B"/>
    <w:rsid w:val="00552A25"/>
    <w:rsid w:val="00552DC7"/>
    <w:rsid w:val="005530B5"/>
    <w:rsid w:val="005530F4"/>
    <w:rsid w:val="00553A05"/>
    <w:rsid w:val="00553CF6"/>
    <w:rsid w:val="00553E26"/>
    <w:rsid w:val="00554385"/>
    <w:rsid w:val="0055452E"/>
    <w:rsid w:val="00554802"/>
    <w:rsid w:val="0055482C"/>
    <w:rsid w:val="00554948"/>
    <w:rsid w:val="005549B6"/>
    <w:rsid w:val="00555192"/>
    <w:rsid w:val="0055597C"/>
    <w:rsid w:val="00555A51"/>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4CD"/>
    <w:rsid w:val="00560911"/>
    <w:rsid w:val="00560BCC"/>
    <w:rsid w:val="00560BDD"/>
    <w:rsid w:val="00560D16"/>
    <w:rsid w:val="005612FA"/>
    <w:rsid w:val="00561323"/>
    <w:rsid w:val="005613BF"/>
    <w:rsid w:val="00561623"/>
    <w:rsid w:val="0056162A"/>
    <w:rsid w:val="00561C12"/>
    <w:rsid w:val="00561D72"/>
    <w:rsid w:val="005627D8"/>
    <w:rsid w:val="00562E81"/>
    <w:rsid w:val="0056374C"/>
    <w:rsid w:val="00563B0D"/>
    <w:rsid w:val="00563B88"/>
    <w:rsid w:val="00563C9F"/>
    <w:rsid w:val="00563CD2"/>
    <w:rsid w:val="00563F15"/>
    <w:rsid w:val="00564820"/>
    <w:rsid w:val="00564D11"/>
    <w:rsid w:val="00564E2F"/>
    <w:rsid w:val="00565276"/>
    <w:rsid w:val="005652CE"/>
    <w:rsid w:val="0056595B"/>
    <w:rsid w:val="00565A3E"/>
    <w:rsid w:val="00565A95"/>
    <w:rsid w:val="00565C65"/>
    <w:rsid w:val="00565D0D"/>
    <w:rsid w:val="00565F8B"/>
    <w:rsid w:val="005667F4"/>
    <w:rsid w:val="00566D90"/>
    <w:rsid w:val="00566E02"/>
    <w:rsid w:val="00566F2F"/>
    <w:rsid w:val="005670E9"/>
    <w:rsid w:val="0056726C"/>
    <w:rsid w:val="0056727D"/>
    <w:rsid w:val="0056761C"/>
    <w:rsid w:val="00567740"/>
    <w:rsid w:val="00567B3E"/>
    <w:rsid w:val="00567D4B"/>
    <w:rsid w:val="0057033E"/>
    <w:rsid w:val="00570432"/>
    <w:rsid w:val="00570737"/>
    <w:rsid w:val="00570A59"/>
    <w:rsid w:val="00570AC1"/>
    <w:rsid w:val="00570B6F"/>
    <w:rsid w:val="00570E3E"/>
    <w:rsid w:val="00570E40"/>
    <w:rsid w:val="0057102A"/>
    <w:rsid w:val="005710FA"/>
    <w:rsid w:val="0057122D"/>
    <w:rsid w:val="00571481"/>
    <w:rsid w:val="0057168E"/>
    <w:rsid w:val="0057170A"/>
    <w:rsid w:val="00571753"/>
    <w:rsid w:val="00571A8D"/>
    <w:rsid w:val="00571B21"/>
    <w:rsid w:val="00571D99"/>
    <w:rsid w:val="00571DF0"/>
    <w:rsid w:val="00572276"/>
    <w:rsid w:val="00572471"/>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177"/>
    <w:rsid w:val="00575557"/>
    <w:rsid w:val="00575691"/>
    <w:rsid w:val="00575744"/>
    <w:rsid w:val="00575FF2"/>
    <w:rsid w:val="00576926"/>
    <w:rsid w:val="00576F58"/>
    <w:rsid w:val="00576F8F"/>
    <w:rsid w:val="00577246"/>
    <w:rsid w:val="00577490"/>
    <w:rsid w:val="005775E4"/>
    <w:rsid w:val="0057766F"/>
    <w:rsid w:val="005776F7"/>
    <w:rsid w:val="0057783C"/>
    <w:rsid w:val="00577861"/>
    <w:rsid w:val="00577B2A"/>
    <w:rsid w:val="00577D22"/>
    <w:rsid w:val="00577DF0"/>
    <w:rsid w:val="00580224"/>
    <w:rsid w:val="0058049E"/>
    <w:rsid w:val="00580727"/>
    <w:rsid w:val="005808CC"/>
    <w:rsid w:val="0058092A"/>
    <w:rsid w:val="005809BE"/>
    <w:rsid w:val="00580AAC"/>
    <w:rsid w:val="00580C52"/>
    <w:rsid w:val="00580DC9"/>
    <w:rsid w:val="00581228"/>
    <w:rsid w:val="0058150E"/>
    <w:rsid w:val="005815B9"/>
    <w:rsid w:val="005815CF"/>
    <w:rsid w:val="005817E2"/>
    <w:rsid w:val="00581B26"/>
    <w:rsid w:val="005820E0"/>
    <w:rsid w:val="00582200"/>
    <w:rsid w:val="00582373"/>
    <w:rsid w:val="00582421"/>
    <w:rsid w:val="005828D1"/>
    <w:rsid w:val="005829C9"/>
    <w:rsid w:val="0058303A"/>
    <w:rsid w:val="005831F5"/>
    <w:rsid w:val="005836F1"/>
    <w:rsid w:val="0058375F"/>
    <w:rsid w:val="00583944"/>
    <w:rsid w:val="005839EA"/>
    <w:rsid w:val="00584853"/>
    <w:rsid w:val="00585087"/>
    <w:rsid w:val="0058523C"/>
    <w:rsid w:val="00585370"/>
    <w:rsid w:val="00585436"/>
    <w:rsid w:val="0058560C"/>
    <w:rsid w:val="00585630"/>
    <w:rsid w:val="00585772"/>
    <w:rsid w:val="0058581E"/>
    <w:rsid w:val="00585820"/>
    <w:rsid w:val="00585C44"/>
    <w:rsid w:val="00585C62"/>
    <w:rsid w:val="00586028"/>
    <w:rsid w:val="00586579"/>
    <w:rsid w:val="005865CA"/>
    <w:rsid w:val="00586738"/>
    <w:rsid w:val="00586771"/>
    <w:rsid w:val="005867DA"/>
    <w:rsid w:val="00587781"/>
    <w:rsid w:val="00587A13"/>
    <w:rsid w:val="00587A62"/>
    <w:rsid w:val="00587CEF"/>
    <w:rsid w:val="005900A0"/>
    <w:rsid w:val="0059013E"/>
    <w:rsid w:val="005906A4"/>
    <w:rsid w:val="005910EB"/>
    <w:rsid w:val="00591325"/>
    <w:rsid w:val="0059139D"/>
    <w:rsid w:val="0059140C"/>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A6D"/>
    <w:rsid w:val="00593C7D"/>
    <w:rsid w:val="00593F98"/>
    <w:rsid w:val="00594240"/>
    <w:rsid w:val="005942BF"/>
    <w:rsid w:val="005943C8"/>
    <w:rsid w:val="00594C86"/>
    <w:rsid w:val="00594FE8"/>
    <w:rsid w:val="005950F2"/>
    <w:rsid w:val="0059538D"/>
    <w:rsid w:val="00595534"/>
    <w:rsid w:val="005955A7"/>
    <w:rsid w:val="005957BC"/>
    <w:rsid w:val="005957D9"/>
    <w:rsid w:val="0059583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908"/>
    <w:rsid w:val="005A0B12"/>
    <w:rsid w:val="005A0B3D"/>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7F9"/>
    <w:rsid w:val="005A3A84"/>
    <w:rsid w:val="005A407A"/>
    <w:rsid w:val="005A40AC"/>
    <w:rsid w:val="005A4250"/>
    <w:rsid w:val="005A4503"/>
    <w:rsid w:val="005A45F3"/>
    <w:rsid w:val="005A4BA9"/>
    <w:rsid w:val="005A5044"/>
    <w:rsid w:val="005A5309"/>
    <w:rsid w:val="005A5385"/>
    <w:rsid w:val="005A552F"/>
    <w:rsid w:val="005A55AC"/>
    <w:rsid w:val="005A5A13"/>
    <w:rsid w:val="005A5D13"/>
    <w:rsid w:val="005A5D80"/>
    <w:rsid w:val="005A5E31"/>
    <w:rsid w:val="005A5E55"/>
    <w:rsid w:val="005A5F59"/>
    <w:rsid w:val="005A6133"/>
    <w:rsid w:val="005A6152"/>
    <w:rsid w:val="005A68DA"/>
    <w:rsid w:val="005A6AF8"/>
    <w:rsid w:val="005A6DCC"/>
    <w:rsid w:val="005A6F2F"/>
    <w:rsid w:val="005A6F5B"/>
    <w:rsid w:val="005A7156"/>
    <w:rsid w:val="005A71F4"/>
    <w:rsid w:val="005A7762"/>
    <w:rsid w:val="005A7ABF"/>
    <w:rsid w:val="005A7BD0"/>
    <w:rsid w:val="005A7F16"/>
    <w:rsid w:val="005B00BE"/>
    <w:rsid w:val="005B0156"/>
    <w:rsid w:val="005B02F3"/>
    <w:rsid w:val="005B05B4"/>
    <w:rsid w:val="005B08F3"/>
    <w:rsid w:val="005B09E4"/>
    <w:rsid w:val="005B0BEC"/>
    <w:rsid w:val="005B0C0C"/>
    <w:rsid w:val="005B0D03"/>
    <w:rsid w:val="005B0DE2"/>
    <w:rsid w:val="005B14F2"/>
    <w:rsid w:val="005B1604"/>
    <w:rsid w:val="005B166E"/>
    <w:rsid w:val="005B2308"/>
    <w:rsid w:val="005B2498"/>
    <w:rsid w:val="005B280B"/>
    <w:rsid w:val="005B2B5B"/>
    <w:rsid w:val="005B2D2F"/>
    <w:rsid w:val="005B329A"/>
    <w:rsid w:val="005B34A3"/>
    <w:rsid w:val="005B3660"/>
    <w:rsid w:val="005B3749"/>
    <w:rsid w:val="005B38A1"/>
    <w:rsid w:val="005B39AE"/>
    <w:rsid w:val="005B3A88"/>
    <w:rsid w:val="005B3B07"/>
    <w:rsid w:val="005B3BDB"/>
    <w:rsid w:val="005B3E73"/>
    <w:rsid w:val="005B4900"/>
    <w:rsid w:val="005B4EFB"/>
    <w:rsid w:val="005B5534"/>
    <w:rsid w:val="005B577E"/>
    <w:rsid w:val="005B61DC"/>
    <w:rsid w:val="005B62D7"/>
    <w:rsid w:val="005B6921"/>
    <w:rsid w:val="005B69B1"/>
    <w:rsid w:val="005B69EA"/>
    <w:rsid w:val="005B6ABB"/>
    <w:rsid w:val="005B6D62"/>
    <w:rsid w:val="005B6E7B"/>
    <w:rsid w:val="005B6F34"/>
    <w:rsid w:val="005B7104"/>
    <w:rsid w:val="005B713B"/>
    <w:rsid w:val="005B7900"/>
    <w:rsid w:val="005C0017"/>
    <w:rsid w:val="005C00A3"/>
    <w:rsid w:val="005C01D0"/>
    <w:rsid w:val="005C0300"/>
    <w:rsid w:val="005C0F9C"/>
    <w:rsid w:val="005C0FAC"/>
    <w:rsid w:val="005C1B77"/>
    <w:rsid w:val="005C1BA6"/>
    <w:rsid w:val="005C1CD5"/>
    <w:rsid w:val="005C1F93"/>
    <w:rsid w:val="005C2032"/>
    <w:rsid w:val="005C20AD"/>
    <w:rsid w:val="005C2147"/>
    <w:rsid w:val="005C22CC"/>
    <w:rsid w:val="005C23CF"/>
    <w:rsid w:val="005C2917"/>
    <w:rsid w:val="005C2BB4"/>
    <w:rsid w:val="005C2BC6"/>
    <w:rsid w:val="005C3029"/>
    <w:rsid w:val="005C30C2"/>
    <w:rsid w:val="005C3255"/>
    <w:rsid w:val="005C34AB"/>
    <w:rsid w:val="005C3585"/>
    <w:rsid w:val="005C36E7"/>
    <w:rsid w:val="005C370B"/>
    <w:rsid w:val="005C37CF"/>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C7BD9"/>
    <w:rsid w:val="005D024D"/>
    <w:rsid w:val="005D0268"/>
    <w:rsid w:val="005D0418"/>
    <w:rsid w:val="005D0621"/>
    <w:rsid w:val="005D0806"/>
    <w:rsid w:val="005D099E"/>
    <w:rsid w:val="005D0B12"/>
    <w:rsid w:val="005D0C84"/>
    <w:rsid w:val="005D0CA9"/>
    <w:rsid w:val="005D1068"/>
    <w:rsid w:val="005D124D"/>
    <w:rsid w:val="005D14F4"/>
    <w:rsid w:val="005D1838"/>
    <w:rsid w:val="005D194D"/>
    <w:rsid w:val="005D1BAE"/>
    <w:rsid w:val="005D1BF8"/>
    <w:rsid w:val="005D2179"/>
    <w:rsid w:val="005D2233"/>
    <w:rsid w:val="005D2363"/>
    <w:rsid w:val="005D289D"/>
    <w:rsid w:val="005D28D6"/>
    <w:rsid w:val="005D2A65"/>
    <w:rsid w:val="005D2B2B"/>
    <w:rsid w:val="005D2BDA"/>
    <w:rsid w:val="005D3BE8"/>
    <w:rsid w:val="005D3DF4"/>
    <w:rsid w:val="005D41D4"/>
    <w:rsid w:val="005D44C6"/>
    <w:rsid w:val="005D45A9"/>
    <w:rsid w:val="005D46CB"/>
    <w:rsid w:val="005D4D74"/>
    <w:rsid w:val="005D5256"/>
    <w:rsid w:val="005D55C5"/>
    <w:rsid w:val="005D561C"/>
    <w:rsid w:val="005D57D9"/>
    <w:rsid w:val="005D5A26"/>
    <w:rsid w:val="005D5C27"/>
    <w:rsid w:val="005D5CBD"/>
    <w:rsid w:val="005D60E1"/>
    <w:rsid w:val="005D61CE"/>
    <w:rsid w:val="005D66E1"/>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AF2"/>
    <w:rsid w:val="005E125C"/>
    <w:rsid w:val="005E167B"/>
    <w:rsid w:val="005E196A"/>
    <w:rsid w:val="005E1D7E"/>
    <w:rsid w:val="005E2155"/>
    <w:rsid w:val="005E221E"/>
    <w:rsid w:val="005E25E1"/>
    <w:rsid w:val="005E2735"/>
    <w:rsid w:val="005E28D1"/>
    <w:rsid w:val="005E2D2D"/>
    <w:rsid w:val="005E33DC"/>
    <w:rsid w:val="005E39B8"/>
    <w:rsid w:val="005E39C8"/>
    <w:rsid w:val="005E3C75"/>
    <w:rsid w:val="005E416B"/>
    <w:rsid w:val="005E4384"/>
    <w:rsid w:val="005E4669"/>
    <w:rsid w:val="005E46EB"/>
    <w:rsid w:val="005E496A"/>
    <w:rsid w:val="005E4AD9"/>
    <w:rsid w:val="005E4CB7"/>
    <w:rsid w:val="005E512C"/>
    <w:rsid w:val="005E593F"/>
    <w:rsid w:val="005E5B43"/>
    <w:rsid w:val="005E5EBE"/>
    <w:rsid w:val="005E60F5"/>
    <w:rsid w:val="005E62DF"/>
    <w:rsid w:val="005E62F2"/>
    <w:rsid w:val="005E64FA"/>
    <w:rsid w:val="005E6D61"/>
    <w:rsid w:val="005E72BB"/>
    <w:rsid w:val="005E743B"/>
    <w:rsid w:val="005E76B5"/>
    <w:rsid w:val="005E77A5"/>
    <w:rsid w:val="005E7D7A"/>
    <w:rsid w:val="005E7E78"/>
    <w:rsid w:val="005E7E88"/>
    <w:rsid w:val="005F010F"/>
    <w:rsid w:val="005F01A7"/>
    <w:rsid w:val="005F0495"/>
    <w:rsid w:val="005F0B73"/>
    <w:rsid w:val="005F0EF4"/>
    <w:rsid w:val="005F1023"/>
    <w:rsid w:val="005F1086"/>
    <w:rsid w:val="005F14B1"/>
    <w:rsid w:val="005F1781"/>
    <w:rsid w:val="005F19E6"/>
    <w:rsid w:val="005F1C99"/>
    <w:rsid w:val="005F1D3B"/>
    <w:rsid w:val="005F1F49"/>
    <w:rsid w:val="005F1FA1"/>
    <w:rsid w:val="005F2088"/>
    <w:rsid w:val="005F216E"/>
    <w:rsid w:val="005F228E"/>
    <w:rsid w:val="005F2640"/>
    <w:rsid w:val="005F296E"/>
    <w:rsid w:val="005F2ACE"/>
    <w:rsid w:val="005F2BD3"/>
    <w:rsid w:val="005F2ED3"/>
    <w:rsid w:val="005F2F60"/>
    <w:rsid w:val="005F32E9"/>
    <w:rsid w:val="005F3551"/>
    <w:rsid w:val="005F369E"/>
    <w:rsid w:val="005F3B63"/>
    <w:rsid w:val="005F421E"/>
    <w:rsid w:val="005F4449"/>
    <w:rsid w:val="005F4751"/>
    <w:rsid w:val="005F4893"/>
    <w:rsid w:val="005F4952"/>
    <w:rsid w:val="005F4A5D"/>
    <w:rsid w:val="005F5068"/>
    <w:rsid w:val="005F525B"/>
    <w:rsid w:val="005F54F6"/>
    <w:rsid w:val="005F59ED"/>
    <w:rsid w:val="005F5D79"/>
    <w:rsid w:val="005F5FA7"/>
    <w:rsid w:val="005F6011"/>
    <w:rsid w:val="005F68E0"/>
    <w:rsid w:val="005F6923"/>
    <w:rsid w:val="005F6973"/>
    <w:rsid w:val="005F6985"/>
    <w:rsid w:val="005F6B04"/>
    <w:rsid w:val="005F6C0C"/>
    <w:rsid w:val="005F6CD4"/>
    <w:rsid w:val="005F6DEF"/>
    <w:rsid w:val="005F6ED3"/>
    <w:rsid w:val="005F711A"/>
    <w:rsid w:val="005F737F"/>
    <w:rsid w:val="005F74F5"/>
    <w:rsid w:val="005F753D"/>
    <w:rsid w:val="005F7AC9"/>
    <w:rsid w:val="005F7CF6"/>
    <w:rsid w:val="00600554"/>
    <w:rsid w:val="00600691"/>
    <w:rsid w:val="006008B0"/>
    <w:rsid w:val="00600966"/>
    <w:rsid w:val="006009AD"/>
    <w:rsid w:val="00600A46"/>
    <w:rsid w:val="00601C20"/>
    <w:rsid w:val="00601DDF"/>
    <w:rsid w:val="0060228C"/>
    <w:rsid w:val="00602616"/>
    <w:rsid w:val="006026B1"/>
    <w:rsid w:val="00602FEC"/>
    <w:rsid w:val="00603109"/>
    <w:rsid w:val="00603132"/>
    <w:rsid w:val="006033AC"/>
    <w:rsid w:val="00603AE6"/>
    <w:rsid w:val="00603E46"/>
    <w:rsid w:val="00604A7A"/>
    <w:rsid w:val="00604CB4"/>
    <w:rsid w:val="00604D76"/>
    <w:rsid w:val="0060540C"/>
    <w:rsid w:val="0060566B"/>
    <w:rsid w:val="006057B2"/>
    <w:rsid w:val="00605975"/>
    <w:rsid w:val="00605E92"/>
    <w:rsid w:val="00605F32"/>
    <w:rsid w:val="00606558"/>
    <w:rsid w:val="0060656F"/>
    <w:rsid w:val="00606666"/>
    <w:rsid w:val="00606F29"/>
    <w:rsid w:val="00606FCD"/>
    <w:rsid w:val="00607318"/>
    <w:rsid w:val="00607ABE"/>
    <w:rsid w:val="00607B18"/>
    <w:rsid w:val="00607B3D"/>
    <w:rsid w:val="00607B98"/>
    <w:rsid w:val="0061003D"/>
    <w:rsid w:val="006103E4"/>
    <w:rsid w:val="006106EB"/>
    <w:rsid w:val="006112CB"/>
    <w:rsid w:val="00611395"/>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E49"/>
    <w:rsid w:val="00613FC7"/>
    <w:rsid w:val="00614061"/>
    <w:rsid w:val="006140BC"/>
    <w:rsid w:val="006143B5"/>
    <w:rsid w:val="00614B82"/>
    <w:rsid w:val="00615208"/>
    <w:rsid w:val="0061558E"/>
    <w:rsid w:val="006159DC"/>
    <w:rsid w:val="00615A76"/>
    <w:rsid w:val="006160B1"/>
    <w:rsid w:val="00616227"/>
    <w:rsid w:val="00616720"/>
    <w:rsid w:val="006169DE"/>
    <w:rsid w:val="00616B12"/>
    <w:rsid w:val="00617110"/>
    <w:rsid w:val="0061730F"/>
    <w:rsid w:val="00617552"/>
    <w:rsid w:val="006175B8"/>
    <w:rsid w:val="00617DE3"/>
    <w:rsid w:val="00617E32"/>
    <w:rsid w:val="00620605"/>
    <w:rsid w:val="00620785"/>
    <w:rsid w:val="006208F6"/>
    <w:rsid w:val="00620AC5"/>
    <w:rsid w:val="0062118E"/>
    <w:rsid w:val="00621636"/>
    <w:rsid w:val="00621736"/>
    <w:rsid w:val="00621795"/>
    <w:rsid w:val="006218D5"/>
    <w:rsid w:val="00621D32"/>
    <w:rsid w:val="00621D50"/>
    <w:rsid w:val="00621DCF"/>
    <w:rsid w:val="00621DE2"/>
    <w:rsid w:val="006224C6"/>
    <w:rsid w:val="006225F3"/>
    <w:rsid w:val="00622661"/>
    <w:rsid w:val="006228DC"/>
    <w:rsid w:val="006228E2"/>
    <w:rsid w:val="00622BBD"/>
    <w:rsid w:val="00622D72"/>
    <w:rsid w:val="0062307E"/>
    <w:rsid w:val="00623A23"/>
    <w:rsid w:val="00623DC9"/>
    <w:rsid w:val="006240C5"/>
    <w:rsid w:val="00624F8E"/>
    <w:rsid w:val="006251B6"/>
    <w:rsid w:val="00625326"/>
    <w:rsid w:val="00625346"/>
    <w:rsid w:val="0062535E"/>
    <w:rsid w:val="006253AC"/>
    <w:rsid w:val="006254AB"/>
    <w:rsid w:val="00625BBB"/>
    <w:rsid w:val="00625C00"/>
    <w:rsid w:val="00625F55"/>
    <w:rsid w:val="0062601D"/>
    <w:rsid w:val="006260CB"/>
    <w:rsid w:val="006261E3"/>
    <w:rsid w:val="0062626A"/>
    <w:rsid w:val="00626737"/>
    <w:rsid w:val="00626C69"/>
    <w:rsid w:val="00627037"/>
    <w:rsid w:val="006271C3"/>
    <w:rsid w:val="00627B68"/>
    <w:rsid w:val="00627D27"/>
    <w:rsid w:val="00627DF6"/>
    <w:rsid w:val="00627EB3"/>
    <w:rsid w:val="0063015D"/>
    <w:rsid w:val="00630314"/>
    <w:rsid w:val="00630380"/>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09"/>
    <w:rsid w:val="006324F7"/>
    <w:rsid w:val="006329B5"/>
    <w:rsid w:val="00633188"/>
    <w:rsid w:val="00633222"/>
    <w:rsid w:val="0063349C"/>
    <w:rsid w:val="00633522"/>
    <w:rsid w:val="00633642"/>
    <w:rsid w:val="0063374B"/>
    <w:rsid w:val="00633762"/>
    <w:rsid w:val="0063395F"/>
    <w:rsid w:val="00633CAA"/>
    <w:rsid w:val="00633D17"/>
    <w:rsid w:val="00633E7A"/>
    <w:rsid w:val="00634020"/>
    <w:rsid w:val="006341EC"/>
    <w:rsid w:val="00634817"/>
    <w:rsid w:val="00634CF5"/>
    <w:rsid w:val="00634F66"/>
    <w:rsid w:val="00635088"/>
    <w:rsid w:val="006354D7"/>
    <w:rsid w:val="00635597"/>
    <w:rsid w:val="006357F8"/>
    <w:rsid w:val="0063597E"/>
    <w:rsid w:val="00635B9B"/>
    <w:rsid w:val="00635C20"/>
    <w:rsid w:val="00635D8A"/>
    <w:rsid w:val="006364C0"/>
    <w:rsid w:val="00636B8A"/>
    <w:rsid w:val="00636D1D"/>
    <w:rsid w:val="00636E8A"/>
    <w:rsid w:val="00637360"/>
    <w:rsid w:val="006377EC"/>
    <w:rsid w:val="00637810"/>
    <w:rsid w:val="00637C08"/>
    <w:rsid w:val="006403F4"/>
    <w:rsid w:val="00640817"/>
    <w:rsid w:val="00640B89"/>
    <w:rsid w:val="0064186F"/>
    <w:rsid w:val="006418B6"/>
    <w:rsid w:val="00641922"/>
    <w:rsid w:val="00641DF8"/>
    <w:rsid w:val="00642165"/>
    <w:rsid w:val="00642927"/>
    <w:rsid w:val="00642AA9"/>
    <w:rsid w:val="00642EC2"/>
    <w:rsid w:val="00643403"/>
    <w:rsid w:val="006438C6"/>
    <w:rsid w:val="006439F5"/>
    <w:rsid w:val="00643A97"/>
    <w:rsid w:val="00643F9D"/>
    <w:rsid w:val="00644B31"/>
    <w:rsid w:val="00644EF9"/>
    <w:rsid w:val="00644FE2"/>
    <w:rsid w:val="006454B4"/>
    <w:rsid w:val="006454FA"/>
    <w:rsid w:val="006457C4"/>
    <w:rsid w:val="00645AC7"/>
    <w:rsid w:val="00645D68"/>
    <w:rsid w:val="00645DAB"/>
    <w:rsid w:val="00645E6B"/>
    <w:rsid w:val="00646381"/>
    <w:rsid w:val="0064662B"/>
    <w:rsid w:val="0064682B"/>
    <w:rsid w:val="00646EA8"/>
    <w:rsid w:val="00646F98"/>
    <w:rsid w:val="00647CF5"/>
    <w:rsid w:val="00647E4D"/>
    <w:rsid w:val="00647F60"/>
    <w:rsid w:val="00647F80"/>
    <w:rsid w:val="00647FCC"/>
    <w:rsid w:val="006500C3"/>
    <w:rsid w:val="00650870"/>
    <w:rsid w:val="00650879"/>
    <w:rsid w:val="00650919"/>
    <w:rsid w:val="00650984"/>
    <w:rsid w:val="00650D45"/>
    <w:rsid w:val="00650E2E"/>
    <w:rsid w:val="0065133A"/>
    <w:rsid w:val="0065182F"/>
    <w:rsid w:val="006519D0"/>
    <w:rsid w:val="006519FE"/>
    <w:rsid w:val="00651A3A"/>
    <w:rsid w:val="00651C01"/>
    <w:rsid w:val="00651DA9"/>
    <w:rsid w:val="00652150"/>
    <w:rsid w:val="0065227A"/>
    <w:rsid w:val="0065232F"/>
    <w:rsid w:val="006527C9"/>
    <w:rsid w:val="00652D2D"/>
    <w:rsid w:val="00652DBB"/>
    <w:rsid w:val="00652FB0"/>
    <w:rsid w:val="00653017"/>
    <w:rsid w:val="006532AF"/>
    <w:rsid w:val="006536F4"/>
    <w:rsid w:val="00653B41"/>
    <w:rsid w:val="00653C9F"/>
    <w:rsid w:val="00654009"/>
    <w:rsid w:val="00654237"/>
    <w:rsid w:val="006543F4"/>
    <w:rsid w:val="006545A7"/>
    <w:rsid w:val="00654780"/>
    <w:rsid w:val="00654849"/>
    <w:rsid w:val="00654AAC"/>
    <w:rsid w:val="00654BC1"/>
    <w:rsid w:val="00654D4F"/>
    <w:rsid w:val="00654D69"/>
    <w:rsid w:val="00654F09"/>
    <w:rsid w:val="006553BF"/>
    <w:rsid w:val="006554C9"/>
    <w:rsid w:val="00655AB6"/>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6A9"/>
    <w:rsid w:val="006617F4"/>
    <w:rsid w:val="006618B4"/>
    <w:rsid w:val="00661B55"/>
    <w:rsid w:val="00662158"/>
    <w:rsid w:val="00662446"/>
    <w:rsid w:val="0066264F"/>
    <w:rsid w:val="0066286B"/>
    <w:rsid w:val="006628E8"/>
    <w:rsid w:val="00662D8A"/>
    <w:rsid w:val="00662F9D"/>
    <w:rsid w:val="006638F9"/>
    <w:rsid w:val="00663E85"/>
    <w:rsid w:val="00664462"/>
    <w:rsid w:val="00664871"/>
    <w:rsid w:val="00664B69"/>
    <w:rsid w:val="00664BCD"/>
    <w:rsid w:val="00664ED2"/>
    <w:rsid w:val="0066527A"/>
    <w:rsid w:val="00665351"/>
    <w:rsid w:val="00665472"/>
    <w:rsid w:val="006657CA"/>
    <w:rsid w:val="006658E0"/>
    <w:rsid w:val="00665BF0"/>
    <w:rsid w:val="00665BFC"/>
    <w:rsid w:val="00665DA1"/>
    <w:rsid w:val="00665E0C"/>
    <w:rsid w:val="00665F57"/>
    <w:rsid w:val="006670E8"/>
    <w:rsid w:val="0066778B"/>
    <w:rsid w:val="00667938"/>
    <w:rsid w:val="00667A5B"/>
    <w:rsid w:val="00667ADA"/>
    <w:rsid w:val="00667BFC"/>
    <w:rsid w:val="006700D6"/>
    <w:rsid w:val="006700F0"/>
    <w:rsid w:val="00670392"/>
    <w:rsid w:val="006703AD"/>
    <w:rsid w:val="006703D0"/>
    <w:rsid w:val="0067041D"/>
    <w:rsid w:val="00670491"/>
    <w:rsid w:val="00670686"/>
    <w:rsid w:val="00670742"/>
    <w:rsid w:val="006707DF"/>
    <w:rsid w:val="00670E46"/>
    <w:rsid w:val="00670FC3"/>
    <w:rsid w:val="0067106E"/>
    <w:rsid w:val="00671508"/>
    <w:rsid w:val="00671A3D"/>
    <w:rsid w:val="00671A7F"/>
    <w:rsid w:val="00671BFD"/>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1B5"/>
    <w:rsid w:val="00680224"/>
    <w:rsid w:val="0068030C"/>
    <w:rsid w:val="00680806"/>
    <w:rsid w:val="00680A59"/>
    <w:rsid w:val="00680BC1"/>
    <w:rsid w:val="00681FCA"/>
    <w:rsid w:val="006825D4"/>
    <w:rsid w:val="00682A4A"/>
    <w:rsid w:val="00682E0B"/>
    <w:rsid w:val="0068313F"/>
    <w:rsid w:val="00683255"/>
    <w:rsid w:val="006832B2"/>
    <w:rsid w:val="00683483"/>
    <w:rsid w:val="006835DC"/>
    <w:rsid w:val="00683E20"/>
    <w:rsid w:val="006843C0"/>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0EFD"/>
    <w:rsid w:val="0069114D"/>
    <w:rsid w:val="00691787"/>
    <w:rsid w:val="0069198C"/>
    <w:rsid w:val="00691B5E"/>
    <w:rsid w:val="00691F49"/>
    <w:rsid w:val="006920AC"/>
    <w:rsid w:val="00692550"/>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556"/>
    <w:rsid w:val="00696D30"/>
    <w:rsid w:val="00696DD3"/>
    <w:rsid w:val="006970A5"/>
    <w:rsid w:val="00697304"/>
    <w:rsid w:val="006975FF"/>
    <w:rsid w:val="00697677"/>
    <w:rsid w:val="006977E2"/>
    <w:rsid w:val="00697A73"/>
    <w:rsid w:val="00697BAE"/>
    <w:rsid w:val="006A006E"/>
    <w:rsid w:val="006A00C9"/>
    <w:rsid w:val="006A05A9"/>
    <w:rsid w:val="006A082B"/>
    <w:rsid w:val="006A087E"/>
    <w:rsid w:val="006A0C84"/>
    <w:rsid w:val="006A0CA6"/>
    <w:rsid w:val="006A0D9C"/>
    <w:rsid w:val="006A0DD7"/>
    <w:rsid w:val="006A14CB"/>
    <w:rsid w:val="006A15B7"/>
    <w:rsid w:val="006A18E5"/>
    <w:rsid w:val="006A23CD"/>
    <w:rsid w:val="006A23FE"/>
    <w:rsid w:val="006A24C8"/>
    <w:rsid w:val="006A28F4"/>
    <w:rsid w:val="006A296E"/>
    <w:rsid w:val="006A29F0"/>
    <w:rsid w:val="006A2A71"/>
    <w:rsid w:val="006A2B4A"/>
    <w:rsid w:val="006A2CB1"/>
    <w:rsid w:val="006A2E97"/>
    <w:rsid w:val="006A30A0"/>
    <w:rsid w:val="006A314A"/>
    <w:rsid w:val="006A324A"/>
    <w:rsid w:val="006A3672"/>
    <w:rsid w:val="006A379A"/>
    <w:rsid w:val="006A39F1"/>
    <w:rsid w:val="006A40F3"/>
    <w:rsid w:val="006A435C"/>
    <w:rsid w:val="006A4493"/>
    <w:rsid w:val="006A4B8A"/>
    <w:rsid w:val="006A4CE1"/>
    <w:rsid w:val="006A5322"/>
    <w:rsid w:val="006A5510"/>
    <w:rsid w:val="006A57DA"/>
    <w:rsid w:val="006A59E9"/>
    <w:rsid w:val="006A5A9B"/>
    <w:rsid w:val="006A5E32"/>
    <w:rsid w:val="006A6155"/>
    <w:rsid w:val="006A62CA"/>
    <w:rsid w:val="006A6574"/>
    <w:rsid w:val="006A6F57"/>
    <w:rsid w:val="006A7269"/>
    <w:rsid w:val="006A74B7"/>
    <w:rsid w:val="006A74CD"/>
    <w:rsid w:val="006A74E6"/>
    <w:rsid w:val="006A75FA"/>
    <w:rsid w:val="006A76B3"/>
    <w:rsid w:val="006A77AE"/>
    <w:rsid w:val="006A7BAE"/>
    <w:rsid w:val="006A7C61"/>
    <w:rsid w:val="006A7F19"/>
    <w:rsid w:val="006B001D"/>
    <w:rsid w:val="006B02E4"/>
    <w:rsid w:val="006B0356"/>
    <w:rsid w:val="006B035C"/>
    <w:rsid w:val="006B03C5"/>
    <w:rsid w:val="006B057F"/>
    <w:rsid w:val="006B060E"/>
    <w:rsid w:val="006B06C3"/>
    <w:rsid w:val="006B076C"/>
    <w:rsid w:val="006B07D2"/>
    <w:rsid w:val="006B0D78"/>
    <w:rsid w:val="006B0D9B"/>
    <w:rsid w:val="006B0DDC"/>
    <w:rsid w:val="006B0EC5"/>
    <w:rsid w:val="006B0F1B"/>
    <w:rsid w:val="006B1024"/>
    <w:rsid w:val="006B107B"/>
    <w:rsid w:val="006B10DB"/>
    <w:rsid w:val="006B10FB"/>
    <w:rsid w:val="006B1711"/>
    <w:rsid w:val="006B1E2A"/>
    <w:rsid w:val="006B2704"/>
    <w:rsid w:val="006B30F0"/>
    <w:rsid w:val="006B326E"/>
    <w:rsid w:val="006B350A"/>
    <w:rsid w:val="006B3739"/>
    <w:rsid w:val="006B3765"/>
    <w:rsid w:val="006B377F"/>
    <w:rsid w:val="006B3C76"/>
    <w:rsid w:val="006B3CB8"/>
    <w:rsid w:val="006B418E"/>
    <w:rsid w:val="006B4313"/>
    <w:rsid w:val="006B45E4"/>
    <w:rsid w:val="006B4817"/>
    <w:rsid w:val="006B4954"/>
    <w:rsid w:val="006B49B2"/>
    <w:rsid w:val="006B4B08"/>
    <w:rsid w:val="006B4D83"/>
    <w:rsid w:val="006B5043"/>
    <w:rsid w:val="006B5187"/>
    <w:rsid w:val="006B5229"/>
    <w:rsid w:val="006B5520"/>
    <w:rsid w:val="006B5905"/>
    <w:rsid w:val="006B5C1E"/>
    <w:rsid w:val="006B602B"/>
    <w:rsid w:val="006B60B0"/>
    <w:rsid w:val="006B655A"/>
    <w:rsid w:val="006B65F1"/>
    <w:rsid w:val="006B662B"/>
    <w:rsid w:val="006B68DA"/>
    <w:rsid w:val="006B6B8F"/>
    <w:rsid w:val="006B7023"/>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0EBC"/>
    <w:rsid w:val="006C1026"/>
    <w:rsid w:val="006C10F6"/>
    <w:rsid w:val="006C14AB"/>
    <w:rsid w:val="006C15CF"/>
    <w:rsid w:val="006C1989"/>
    <w:rsid w:val="006C1FC8"/>
    <w:rsid w:val="006C201F"/>
    <w:rsid w:val="006C225E"/>
    <w:rsid w:val="006C27BA"/>
    <w:rsid w:val="006C299C"/>
    <w:rsid w:val="006C29FD"/>
    <w:rsid w:val="006C2B5E"/>
    <w:rsid w:val="006C2CCE"/>
    <w:rsid w:val="006C2D9B"/>
    <w:rsid w:val="006C3122"/>
    <w:rsid w:val="006C3670"/>
    <w:rsid w:val="006C36A6"/>
    <w:rsid w:val="006C3AE9"/>
    <w:rsid w:val="006C3B17"/>
    <w:rsid w:val="006C3EC9"/>
    <w:rsid w:val="006C40A9"/>
    <w:rsid w:val="006C4330"/>
    <w:rsid w:val="006C48BA"/>
    <w:rsid w:val="006C48F0"/>
    <w:rsid w:val="006C4952"/>
    <w:rsid w:val="006C4C5B"/>
    <w:rsid w:val="006C4DC6"/>
    <w:rsid w:val="006C4EB2"/>
    <w:rsid w:val="006C4EEB"/>
    <w:rsid w:val="006C5102"/>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468"/>
    <w:rsid w:val="006C74D4"/>
    <w:rsid w:val="006C7829"/>
    <w:rsid w:val="006C7915"/>
    <w:rsid w:val="006D021A"/>
    <w:rsid w:val="006D03B6"/>
    <w:rsid w:val="006D0428"/>
    <w:rsid w:val="006D042F"/>
    <w:rsid w:val="006D056B"/>
    <w:rsid w:val="006D0B09"/>
    <w:rsid w:val="006D0BE0"/>
    <w:rsid w:val="006D0EEE"/>
    <w:rsid w:val="006D119E"/>
    <w:rsid w:val="006D1382"/>
    <w:rsid w:val="006D1AB3"/>
    <w:rsid w:val="006D1AD2"/>
    <w:rsid w:val="006D1D2A"/>
    <w:rsid w:val="006D2238"/>
    <w:rsid w:val="006D3207"/>
    <w:rsid w:val="006D36DE"/>
    <w:rsid w:val="006D3BCD"/>
    <w:rsid w:val="006D3D90"/>
    <w:rsid w:val="006D3D99"/>
    <w:rsid w:val="006D42C8"/>
    <w:rsid w:val="006D4311"/>
    <w:rsid w:val="006D434C"/>
    <w:rsid w:val="006D4666"/>
    <w:rsid w:val="006D4744"/>
    <w:rsid w:val="006D49B8"/>
    <w:rsid w:val="006D4AB2"/>
    <w:rsid w:val="006D4E49"/>
    <w:rsid w:val="006D507E"/>
    <w:rsid w:val="006D5134"/>
    <w:rsid w:val="006D568C"/>
    <w:rsid w:val="006D5983"/>
    <w:rsid w:val="006D6061"/>
    <w:rsid w:val="006D6135"/>
    <w:rsid w:val="006D6595"/>
    <w:rsid w:val="006D661A"/>
    <w:rsid w:val="006D66CC"/>
    <w:rsid w:val="006D6871"/>
    <w:rsid w:val="006D6B0A"/>
    <w:rsid w:val="006D6BE2"/>
    <w:rsid w:val="006D6C26"/>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32E"/>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41"/>
    <w:rsid w:val="006E279A"/>
    <w:rsid w:val="006E2DD8"/>
    <w:rsid w:val="006E2E9B"/>
    <w:rsid w:val="006E2F14"/>
    <w:rsid w:val="006E3033"/>
    <w:rsid w:val="006E3313"/>
    <w:rsid w:val="006E3323"/>
    <w:rsid w:val="006E33D7"/>
    <w:rsid w:val="006E3687"/>
    <w:rsid w:val="006E3E43"/>
    <w:rsid w:val="006E4118"/>
    <w:rsid w:val="006E45CF"/>
    <w:rsid w:val="006E4AF6"/>
    <w:rsid w:val="006E4C3D"/>
    <w:rsid w:val="006E4C96"/>
    <w:rsid w:val="006E4D30"/>
    <w:rsid w:val="006E4F64"/>
    <w:rsid w:val="006E4FB0"/>
    <w:rsid w:val="006E5008"/>
    <w:rsid w:val="006E50C9"/>
    <w:rsid w:val="006E5245"/>
    <w:rsid w:val="006E53CD"/>
    <w:rsid w:val="006E5673"/>
    <w:rsid w:val="006E56A5"/>
    <w:rsid w:val="006E599A"/>
    <w:rsid w:val="006E5BE9"/>
    <w:rsid w:val="006E5D37"/>
    <w:rsid w:val="006E5EE4"/>
    <w:rsid w:val="006E6111"/>
    <w:rsid w:val="006E6306"/>
    <w:rsid w:val="006E68C3"/>
    <w:rsid w:val="006E6CF1"/>
    <w:rsid w:val="006E706D"/>
    <w:rsid w:val="006E72B1"/>
    <w:rsid w:val="006E76AA"/>
    <w:rsid w:val="006E7721"/>
    <w:rsid w:val="006E7943"/>
    <w:rsid w:val="006F0095"/>
    <w:rsid w:val="006F03C5"/>
    <w:rsid w:val="006F0978"/>
    <w:rsid w:val="006F0AAB"/>
    <w:rsid w:val="006F0C37"/>
    <w:rsid w:val="006F0C7E"/>
    <w:rsid w:val="006F0E9B"/>
    <w:rsid w:val="006F112E"/>
    <w:rsid w:val="006F1161"/>
    <w:rsid w:val="006F1246"/>
    <w:rsid w:val="006F14B7"/>
    <w:rsid w:val="006F1883"/>
    <w:rsid w:val="006F26D9"/>
    <w:rsid w:val="006F2799"/>
    <w:rsid w:val="006F2E5F"/>
    <w:rsid w:val="006F2FDA"/>
    <w:rsid w:val="006F331D"/>
    <w:rsid w:val="006F38CC"/>
    <w:rsid w:val="006F3918"/>
    <w:rsid w:val="006F393A"/>
    <w:rsid w:val="006F3B7C"/>
    <w:rsid w:val="006F3E99"/>
    <w:rsid w:val="006F4347"/>
    <w:rsid w:val="006F475F"/>
    <w:rsid w:val="006F4BDA"/>
    <w:rsid w:val="006F4C5E"/>
    <w:rsid w:val="006F4CF0"/>
    <w:rsid w:val="006F4D4B"/>
    <w:rsid w:val="006F5097"/>
    <w:rsid w:val="006F50BF"/>
    <w:rsid w:val="006F5142"/>
    <w:rsid w:val="006F5152"/>
    <w:rsid w:val="006F5292"/>
    <w:rsid w:val="006F54EC"/>
    <w:rsid w:val="006F576A"/>
    <w:rsid w:val="006F6547"/>
    <w:rsid w:val="006F68FA"/>
    <w:rsid w:val="006F6997"/>
    <w:rsid w:val="006F6A0E"/>
    <w:rsid w:val="006F6E81"/>
    <w:rsid w:val="006F70F3"/>
    <w:rsid w:val="006F7135"/>
    <w:rsid w:val="006F7152"/>
    <w:rsid w:val="006F7A25"/>
    <w:rsid w:val="006F7CE8"/>
    <w:rsid w:val="006F7F9D"/>
    <w:rsid w:val="0070042A"/>
    <w:rsid w:val="007004B1"/>
    <w:rsid w:val="007004EE"/>
    <w:rsid w:val="007005A6"/>
    <w:rsid w:val="00700605"/>
    <w:rsid w:val="00700905"/>
    <w:rsid w:val="007009FD"/>
    <w:rsid w:val="007010B0"/>
    <w:rsid w:val="007012B9"/>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5E2E"/>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77"/>
    <w:rsid w:val="00710EB4"/>
    <w:rsid w:val="00710F59"/>
    <w:rsid w:val="0071104F"/>
    <w:rsid w:val="00711159"/>
    <w:rsid w:val="00711582"/>
    <w:rsid w:val="00712274"/>
    <w:rsid w:val="007126E4"/>
    <w:rsid w:val="007126FC"/>
    <w:rsid w:val="00712B10"/>
    <w:rsid w:val="00712CA1"/>
    <w:rsid w:val="00712D48"/>
    <w:rsid w:val="00713444"/>
    <w:rsid w:val="00713570"/>
    <w:rsid w:val="00713606"/>
    <w:rsid w:val="00713972"/>
    <w:rsid w:val="00713B31"/>
    <w:rsid w:val="00713BF4"/>
    <w:rsid w:val="00713C49"/>
    <w:rsid w:val="00713C77"/>
    <w:rsid w:val="00713F35"/>
    <w:rsid w:val="00714017"/>
    <w:rsid w:val="0071404B"/>
    <w:rsid w:val="007141E5"/>
    <w:rsid w:val="007146E3"/>
    <w:rsid w:val="0071508A"/>
    <w:rsid w:val="007152FA"/>
    <w:rsid w:val="00715366"/>
    <w:rsid w:val="00715424"/>
    <w:rsid w:val="007155F2"/>
    <w:rsid w:val="00715CF7"/>
    <w:rsid w:val="00715E7B"/>
    <w:rsid w:val="00715FAF"/>
    <w:rsid w:val="00716027"/>
    <w:rsid w:val="007162BE"/>
    <w:rsid w:val="0071646F"/>
    <w:rsid w:val="007165E4"/>
    <w:rsid w:val="00716656"/>
    <w:rsid w:val="007167CF"/>
    <w:rsid w:val="00716885"/>
    <w:rsid w:val="00716A72"/>
    <w:rsid w:val="00716FAB"/>
    <w:rsid w:val="0071703D"/>
    <w:rsid w:val="007172F9"/>
    <w:rsid w:val="007173E6"/>
    <w:rsid w:val="00717856"/>
    <w:rsid w:val="0072012B"/>
    <w:rsid w:val="007201C1"/>
    <w:rsid w:val="007202B0"/>
    <w:rsid w:val="00720344"/>
    <w:rsid w:val="007204F7"/>
    <w:rsid w:val="007205A9"/>
    <w:rsid w:val="0072090D"/>
    <w:rsid w:val="00720A17"/>
    <w:rsid w:val="00720B14"/>
    <w:rsid w:val="00720B8E"/>
    <w:rsid w:val="00720DD0"/>
    <w:rsid w:val="007210BB"/>
    <w:rsid w:val="007211FE"/>
    <w:rsid w:val="007221FD"/>
    <w:rsid w:val="007223F1"/>
    <w:rsid w:val="00722AEC"/>
    <w:rsid w:val="00722D75"/>
    <w:rsid w:val="00723329"/>
    <w:rsid w:val="00723A7A"/>
    <w:rsid w:val="00723AD7"/>
    <w:rsid w:val="00723CBA"/>
    <w:rsid w:val="00723D4C"/>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2B8"/>
    <w:rsid w:val="00731409"/>
    <w:rsid w:val="0073142D"/>
    <w:rsid w:val="00731686"/>
    <w:rsid w:val="00731B02"/>
    <w:rsid w:val="00731CB6"/>
    <w:rsid w:val="00731FDD"/>
    <w:rsid w:val="007320A8"/>
    <w:rsid w:val="00732177"/>
    <w:rsid w:val="00732383"/>
    <w:rsid w:val="0073253C"/>
    <w:rsid w:val="00732843"/>
    <w:rsid w:val="007328D4"/>
    <w:rsid w:val="00732D1B"/>
    <w:rsid w:val="00732D5D"/>
    <w:rsid w:val="00732EEE"/>
    <w:rsid w:val="00733248"/>
    <w:rsid w:val="00733320"/>
    <w:rsid w:val="0073334D"/>
    <w:rsid w:val="0073356D"/>
    <w:rsid w:val="0073381E"/>
    <w:rsid w:val="007338BB"/>
    <w:rsid w:val="00733D95"/>
    <w:rsid w:val="00733EED"/>
    <w:rsid w:val="0073457F"/>
    <w:rsid w:val="007345BE"/>
    <w:rsid w:val="007345D4"/>
    <w:rsid w:val="00734AEE"/>
    <w:rsid w:val="00734E87"/>
    <w:rsid w:val="00735165"/>
    <w:rsid w:val="007351FD"/>
    <w:rsid w:val="007352BE"/>
    <w:rsid w:val="007353E3"/>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5AC"/>
    <w:rsid w:val="007406B0"/>
    <w:rsid w:val="007407F6"/>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2E2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110"/>
    <w:rsid w:val="0074650B"/>
    <w:rsid w:val="00746655"/>
    <w:rsid w:val="00746953"/>
    <w:rsid w:val="00747376"/>
    <w:rsid w:val="007474B0"/>
    <w:rsid w:val="007477E5"/>
    <w:rsid w:val="0074798D"/>
    <w:rsid w:val="007502DB"/>
    <w:rsid w:val="007502FE"/>
    <w:rsid w:val="007503B3"/>
    <w:rsid w:val="0075047B"/>
    <w:rsid w:val="007505CE"/>
    <w:rsid w:val="00750830"/>
    <w:rsid w:val="007509C7"/>
    <w:rsid w:val="00750AA8"/>
    <w:rsid w:val="00750D07"/>
    <w:rsid w:val="00750D4A"/>
    <w:rsid w:val="007511C6"/>
    <w:rsid w:val="007516A6"/>
    <w:rsid w:val="00751774"/>
    <w:rsid w:val="007517B3"/>
    <w:rsid w:val="00751A12"/>
    <w:rsid w:val="00751A26"/>
    <w:rsid w:val="00751EFF"/>
    <w:rsid w:val="00752409"/>
    <w:rsid w:val="0075278F"/>
    <w:rsid w:val="00752C3E"/>
    <w:rsid w:val="00752E69"/>
    <w:rsid w:val="00752E9B"/>
    <w:rsid w:val="00752F02"/>
    <w:rsid w:val="00753481"/>
    <w:rsid w:val="00753528"/>
    <w:rsid w:val="0075352E"/>
    <w:rsid w:val="00753635"/>
    <w:rsid w:val="00753B43"/>
    <w:rsid w:val="00753FF6"/>
    <w:rsid w:val="0075406F"/>
    <w:rsid w:val="0075408F"/>
    <w:rsid w:val="0075414A"/>
    <w:rsid w:val="007541F7"/>
    <w:rsid w:val="00754205"/>
    <w:rsid w:val="00754237"/>
    <w:rsid w:val="0075431D"/>
    <w:rsid w:val="00754645"/>
    <w:rsid w:val="007547C4"/>
    <w:rsid w:val="007549AA"/>
    <w:rsid w:val="00755176"/>
    <w:rsid w:val="00755BEB"/>
    <w:rsid w:val="00755D84"/>
    <w:rsid w:val="00755E38"/>
    <w:rsid w:val="0075603E"/>
    <w:rsid w:val="00756043"/>
    <w:rsid w:val="0075608D"/>
    <w:rsid w:val="007562DB"/>
    <w:rsid w:val="007563E4"/>
    <w:rsid w:val="007564FB"/>
    <w:rsid w:val="00756576"/>
    <w:rsid w:val="00756AE3"/>
    <w:rsid w:val="00756CB7"/>
    <w:rsid w:val="00756D5B"/>
    <w:rsid w:val="00756F5D"/>
    <w:rsid w:val="007571C5"/>
    <w:rsid w:val="00757B28"/>
    <w:rsid w:val="00757D23"/>
    <w:rsid w:val="00757F8A"/>
    <w:rsid w:val="00760774"/>
    <w:rsid w:val="007609EA"/>
    <w:rsid w:val="00760DAC"/>
    <w:rsid w:val="00760DAF"/>
    <w:rsid w:val="00760E78"/>
    <w:rsid w:val="0076122C"/>
    <w:rsid w:val="007618FF"/>
    <w:rsid w:val="00761A25"/>
    <w:rsid w:val="007621AE"/>
    <w:rsid w:val="0076240D"/>
    <w:rsid w:val="00762624"/>
    <w:rsid w:val="00762726"/>
    <w:rsid w:val="00762A1C"/>
    <w:rsid w:val="00762F58"/>
    <w:rsid w:val="007637DB"/>
    <w:rsid w:val="00763B6A"/>
    <w:rsid w:val="00763BDD"/>
    <w:rsid w:val="00764A38"/>
    <w:rsid w:val="00764A8D"/>
    <w:rsid w:val="007652C2"/>
    <w:rsid w:val="0076566F"/>
    <w:rsid w:val="007660B8"/>
    <w:rsid w:val="007662B7"/>
    <w:rsid w:val="00766437"/>
    <w:rsid w:val="007664CC"/>
    <w:rsid w:val="0076663A"/>
    <w:rsid w:val="007667A9"/>
    <w:rsid w:val="00766EB0"/>
    <w:rsid w:val="0076730E"/>
    <w:rsid w:val="007673D1"/>
    <w:rsid w:val="007675EB"/>
    <w:rsid w:val="007678F1"/>
    <w:rsid w:val="00770130"/>
    <w:rsid w:val="00770561"/>
    <w:rsid w:val="0077069E"/>
    <w:rsid w:val="00770B42"/>
    <w:rsid w:val="00770D88"/>
    <w:rsid w:val="00771047"/>
    <w:rsid w:val="007716A5"/>
    <w:rsid w:val="00771748"/>
    <w:rsid w:val="00771AFE"/>
    <w:rsid w:val="00771BC1"/>
    <w:rsid w:val="00771E0A"/>
    <w:rsid w:val="00771E2E"/>
    <w:rsid w:val="00771E5C"/>
    <w:rsid w:val="007721F8"/>
    <w:rsid w:val="0077229B"/>
    <w:rsid w:val="0077238E"/>
    <w:rsid w:val="0077263E"/>
    <w:rsid w:val="0077264F"/>
    <w:rsid w:val="007729F6"/>
    <w:rsid w:val="00772B85"/>
    <w:rsid w:val="0077303F"/>
    <w:rsid w:val="00773574"/>
    <w:rsid w:val="007739D1"/>
    <w:rsid w:val="00773A6F"/>
    <w:rsid w:val="00773DFD"/>
    <w:rsid w:val="0077404A"/>
    <w:rsid w:val="007747F4"/>
    <w:rsid w:val="0077497A"/>
    <w:rsid w:val="00774B0B"/>
    <w:rsid w:val="00774D5E"/>
    <w:rsid w:val="0077538D"/>
    <w:rsid w:val="0077597C"/>
    <w:rsid w:val="00775A39"/>
    <w:rsid w:val="00775C48"/>
    <w:rsid w:val="00776481"/>
    <w:rsid w:val="0077673B"/>
    <w:rsid w:val="0077692A"/>
    <w:rsid w:val="007769EF"/>
    <w:rsid w:val="007769FC"/>
    <w:rsid w:val="00776A37"/>
    <w:rsid w:val="00776DDA"/>
    <w:rsid w:val="00776E79"/>
    <w:rsid w:val="00776E91"/>
    <w:rsid w:val="00777106"/>
    <w:rsid w:val="007775A4"/>
    <w:rsid w:val="007775C0"/>
    <w:rsid w:val="0077775E"/>
    <w:rsid w:val="00777A8A"/>
    <w:rsid w:val="007800BA"/>
    <w:rsid w:val="007800DB"/>
    <w:rsid w:val="00780379"/>
    <w:rsid w:val="0078039C"/>
    <w:rsid w:val="007803C8"/>
    <w:rsid w:val="00780B4F"/>
    <w:rsid w:val="00780BBC"/>
    <w:rsid w:val="00780D0C"/>
    <w:rsid w:val="00780D35"/>
    <w:rsid w:val="00780EC5"/>
    <w:rsid w:val="00781499"/>
    <w:rsid w:val="007815BD"/>
    <w:rsid w:val="00781A6C"/>
    <w:rsid w:val="007822D7"/>
    <w:rsid w:val="00782303"/>
    <w:rsid w:val="007823D4"/>
    <w:rsid w:val="007823EF"/>
    <w:rsid w:val="0078240C"/>
    <w:rsid w:val="00782846"/>
    <w:rsid w:val="00782DB9"/>
    <w:rsid w:val="007832AC"/>
    <w:rsid w:val="00783533"/>
    <w:rsid w:val="007836FF"/>
    <w:rsid w:val="00783BBD"/>
    <w:rsid w:val="00783C57"/>
    <w:rsid w:val="00784040"/>
    <w:rsid w:val="0078422A"/>
    <w:rsid w:val="00784468"/>
    <w:rsid w:val="00784A07"/>
    <w:rsid w:val="0078587E"/>
    <w:rsid w:val="007858C9"/>
    <w:rsid w:val="00785B51"/>
    <w:rsid w:val="00785B69"/>
    <w:rsid w:val="00786027"/>
    <w:rsid w:val="007864CA"/>
    <w:rsid w:val="007866D9"/>
    <w:rsid w:val="00786743"/>
    <w:rsid w:val="007868B1"/>
    <w:rsid w:val="0078695C"/>
    <w:rsid w:val="00786B38"/>
    <w:rsid w:val="00786C25"/>
    <w:rsid w:val="00786C42"/>
    <w:rsid w:val="00786D60"/>
    <w:rsid w:val="007871B9"/>
    <w:rsid w:val="007873DB"/>
    <w:rsid w:val="00787D70"/>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15A"/>
    <w:rsid w:val="00792372"/>
    <w:rsid w:val="00792872"/>
    <w:rsid w:val="00792AB5"/>
    <w:rsid w:val="00792E27"/>
    <w:rsid w:val="00792FAA"/>
    <w:rsid w:val="00792FFB"/>
    <w:rsid w:val="0079323C"/>
    <w:rsid w:val="007934AF"/>
    <w:rsid w:val="00793725"/>
    <w:rsid w:val="0079392A"/>
    <w:rsid w:val="00793FAF"/>
    <w:rsid w:val="007943C0"/>
    <w:rsid w:val="00794958"/>
    <w:rsid w:val="00794A81"/>
    <w:rsid w:val="007951A2"/>
    <w:rsid w:val="00795394"/>
    <w:rsid w:val="0079557E"/>
    <w:rsid w:val="00795A53"/>
    <w:rsid w:val="00795E70"/>
    <w:rsid w:val="0079617F"/>
    <w:rsid w:val="00796564"/>
    <w:rsid w:val="00796C9D"/>
    <w:rsid w:val="00797037"/>
    <w:rsid w:val="0079716A"/>
    <w:rsid w:val="00797351"/>
    <w:rsid w:val="007974FB"/>
    <w:rsid w:val="007978B6"/>
    <w:rsid w:val="00797E73"/>
    <w:rsid w:val="007A01BB"/>
    <w:rsid w:val="007A01E1"/>
    <w:rsid w:val="007A03D7"/>
    <w:rsid w:val="007A0871"/>
    <w:rsid w:val="007A0CA2"/>
    <w:rsid w:val="007A0CAB"/>
    <w:rsid w:val="007A1175"/>
    <w:rsid w:val="007A12E1"/>
    <w:rsid w:val="007A12ED"/>
    <w:rsid w:val="007A14CC"/>
    <w:rsid w:val="007A1549"/>
    <w:rsid w:val="007A158E"/>
    <w:rsid w:val="007A161E"/>
    <w:rsid w:val="007A188D"/>
    <w:rsid w:val="007A1AEF"/>
    <w:rsid w:val="007A1F26"/>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9D9"/>
    <w:rsid w:val="007A4B38"/>
    <w:rsid w:val="007A4ECD"/>
    <w:rsid w:val="007A4F3E"/>
    <w:rsid w:val="007A51EC"/>
    <w:rsid w:val="007A59B4"/>
    <w:rsid w:val="007A5B1E"/>
    <w:rsid w:val="007A5F2B"/>
    <w:rsid w:val="007A6044"/>
    <w:rsid w:val="007A60F2"/>
    <w:rsid w:val="007A63CC"/>
    <w:rsid w:val="007A67E9"/>
    <w:rsid w:val="007A6BBD"/>
    <w:rsid w:val="007A7106"/>
    <w:rsid w:val="007A7122"/>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75C"/>
    <w:rsid w:val="007B4F94"/>
    <w:rsid w:val="007B5258"/>
    <w:rsid w:val="007B544F"/>
    <w:rsid w:val="007B547D"/>
    <w:rsid w:val="007B5563"/>
    <w:rsid w:val="007B5615"/>
    <w:rsid w:val="007B5872"/>
    <w:rsid w:val="007B589D"/>
    <w:rsid w:val="007B59B2"/>
    <w:rsid w:val="007B5C3E"/>
    <w:rsid w:val="007B66C9"/>
    <w:rsid w:val="007B67A8"/>
    <w:rsid w:val="007B6F19"/>
    <w:rsid w:val="007B70A7"/>
    <w:rsid w:val="007B713F"/>
    <w:rsid w:val="007B7170"/>
    <w:rsid w:val="007B7667"/>
    <w:rsid w:val="007B78F6"/>
    <w:rsid w:val="007B7A6C"/>
    <w:rsid w:val="007B7D40"/>
    <w:rsid w:val="007B7E09"/>
    <w:rsid w:val="007B7FEC"/>
    <w:rsid w:val="007C0015"/>
    <w:rsid w:val="007C0304"/>
    <w:rsid w:val="007C0437"/>
    <w:rsid w:val="007C05C5"/>
    <w:rsid w:val="007C0CF7"/>
    <w:rsid w:val="007C0E5E"/>
    <w:rsid w:val="007C0ECC"/>
    <w:rsid w:val="007C119E"/>
    <w:rsid w:val="007C139E"/>
    <w:rsid w:val="007C14D3"/>
    <w:rsid w:val="007C15EB"/>
    <w:rsid w:val="007C1C39"/>
    <w:rsid w:val="007C1EEF"/>
    <w:rsid w:val="007C1EFF"/>
    <w:rsid w:val="007C1FB1"/>
    <w:rsid w:val="007C243A"/>
    <w:rsid w:val="007C2523"/>
    <w:rsid w:val="007C2837"/>
    <w:rsid w:val="007C28FE"/>
    <w:rsid w:val="007C2C9B"/>
    <w:rsid w:val="007C2DF9"/>
    <w:rsid w:val="007C2E59"/>
    <w:rsid w:val="007C315C"/>
    <w:rsid w:val="007C3316"/>
    <w:rsid w:val="007C344B"/>
    <w:rsid w:val="007C3AB1"/>
    <w:rsid w:val="007C3F18"/>
    <w:rsid w:val="007C42EA"/>
    <w:rsid w:val="007C450E"/>
    <w:rsid w:val="007C4537"/>
    <w:rsid w:val="007C47F9"/>
    <w:rsid w:val="007C5435"/>
    <w:rsid w:val="007C55AD"/>
    <w:rsid w:val="007C5673"/>
    <w:rsid w:val="007C5DB6"/>
    <w:rsid w:val="007C633B"/>
    <w:rsid w:val="007C6793"/>
    <w:rsid w:val="007C69C0"/>
    <w:rsid w:val="007C69E5"/>
    <w:rsid w:val="007C70DD"/>
    <w:rsid w:val="007C7187"/>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2AC7"/>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895"/>
    <w:rsid w:val="007D5F5F"/>
    <w:rsid w:val="007D669B"/>
    <w:rsid w:val="007D6CEC"/>
    <w:rsid w:val="007D6E47"/>
    <w:rsid w:val="007D6EBB"/>
    <w:rsid w:val="007D71AF"/>
    <w:rsid w:val="007D76FF"/>
    <w:rsid w:val="007D789C"/>
    <w:rsid w:val="007D7EED"/>
    <w:rsid w:val="007E00A9"/>
    <w:rsid w:val="007E0135"/>
    <w:rsid w:val="007E02D0"/>
    <w:rsid w:val="007E04C6"/>
    <w:rsid w:val="007E12E3"/>
    <w:rsid w:val="007E13D6"/>
    <w:rsid w:val="007E168D"/>
    <w:rsid w:val="007E1821"/>
    <w:rsid w:val="007E1B80"/>
    <w:rsid w:val="007E1DF0"/>
    <w:rsid w:val="007E20AF"/>
    <w:rsid w:val="007E2430"/>
    <w:rsid w:val="007E26EE"/>
    <w:rsid w:val="007E2BDC"/>
    <w:rsid w:val="007E3032"/>
    <w:rsid w:val="007E33F6"/>
    <w:rsid w:val="007E352F"/>
    <w:rsid w:val="007E37FF"/>
    <w:rsid w:val="007E381D"/>
    <w:rsid w:val="007E3876"/>
    <w:rsid w:val="007E38DD"/>
    <w:rsid w:val="007E39E8"/>
    <w:rsid w:val="007E3A0B"/>
    <w:rsid w:val="007E3BD5"/>
    <w:rsid w:val="007E3DCC"/>
    <w:rsid w:val="007E3FB2"/>
    <w:rsid w:val="007E4054"/>
    <w:rsid w:val="007E4204"/>
    <w:rsid w:val="007E4458"/>
    <w:rsid w:val="007E53FE"/>
    <w:rsid w:val="007E5793"/>
    <w:rsid w:val="007E57C2"/>
    <w:rsid w:val="007E5862"/>
    <w:rsid w:val="007E587A"/>
    <w:rsid w:val="007E6037"/>
    <w:rsid w:val="007E6C69"/>
    <w:rsid w:val="007E6E49"/>
    <w:rsid w:val="007E7377"/>
    <w:rsid w:val="007E74DA"/>
    <w:rsid w:val="007E7863"/>
    <w:rsid w:val="007E7BF2"/>
    <w:rsid w:val="007E7DB1"/>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D23"/>
    <w:rsid w:val="007F3E37"/>
    <w:rsid w:val="007F3EB5"/>
    <w:rsid w:val="007F45A6"/>
    <w:rsid w:val="007F47E2"/>
    <w:rsid w:val="007F4BBF"/>
    <w:rsid w:val="007F4EA6"/>
    <w:rsid w:val="007F4F61"/>
    <w:rsid w:val="007F52A4"/>
    <w:rsid w:val="007F52FE"/>
    <w:rsid w:val="007F5725"/>
    <w:rsid w:val="007F57B8"/>
    <w:rsid w:val="007F61F7"/>
    <w:rsid w:val="007F64D1"/>
    <w:rsid w:val="007F6528"/>
    <w:rsid w:val="007F742B"/>
    <w:rsid w:val="007F7992"/>
    <w:rsid w:val="007F7B5B"/>
    <w:rsid w:val="00800436"/>
    <w:rsid w:val="008004B1"/>
    <w:rsid w:val="0080090D"/>
    <w:rsid w:val="00801172"/>
    <w:rsid w:val="0080119F"/>
    <w:rsid w:val="0080180C"/>
    <w:rsid w:val="00802104"/>
    <w:rsid w:val="0080223E"/>
    <w:rsid w:val="008023F5"/>
    <w:rsid w:val="00802CB5"/>
    <w:rsid w:val="00803123"/>
    <w:rsid w:val="0080332F"/>
    <w:rsid w:val="008034BE"/>
    <w:rsid w:val="00803742"/>
    <w:rsid w:val="008040CD"/>
    <w:rsid w:val="00804481"/>
    <w:rsid w:val="008049FD"/>
    <w:rsid w:val="00804B09"/>
    <w:rsid w:val="00804DE5"/>
    <w:rsid w:val="00805573"/>
    <w:rsid w:val="00805A35"/>
    <w:rsid w:val="00805C50"/>
    <w:rsid w:val="00805EB4"/>
    <w:rsid w:val="0080603C"/>
    <w:rsid w:val="00806104"/>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3E9"/>
    <w:rsid w:val="008125AF"/>
    <w:rsid w:val="0081267F"/>
    <w:rsid w:val="00812D1A"/>
    <w:rsid w:val="00812D6C"/>
    <w:rsid w:val="00812ED8"/>
    <w:rsid w:val="0081392E"/>
    <w:rsid w:val="00813B4D"/>
    <w:rsid w:val="008143C0"/>
    <w:rsid w:val="0081512A"/>
    <w:rsid w:val="008151EE"/>
    <w:rsid w:val="00815A9B"/>
    <w:rsid w:val="00815F3E"/>
    <w:rsid w:val="00815F66"/>
    <w:rsid w:val="0081610D"/>
    <w:rsid w:val="00816437"/>
    <w:rsid w:val="008165C7"/>
    <w:rsid w:val="008165D5"/>
    <w:rsid w:val="00816970"/>
    <w:rsid w:val="00816C1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5B0"/>
    <w:rsid w:val="00822800"/>
    <w:rsid w:val="00822AC7"/>
    <w:rsid w:val="00822DC0"/>
    <w:rsid w:val="00822DCB"/>
    <w:rsid w:val="00822E87"/>
    <w:rsid w:val="00822EA1"/>
    <w:rsid w:val="00823177"/>
    <w:rsid w:val="008232CB"/>
    <w:rsid w:val="00823544"/>
    <w:rsid w:val="00823ADD"/>
    <w:rsid w:val="00823BF7"/>
    <w:rsid w:val="00823C40"/>
    <w:rsid w:val="00823D59"/>
    <w:rsid w:val="00823E34"/>
    <w:rsid w:val="00824092"/>
    <w:rsid w:val="00824116"/>
    <w:rsid w:val="0082420D"/>
    <w:rsid w:val="0082425F"/>
    <w:rsid w:val="00824642"/>
    <w:rsid w:val="00824890"/>
    <w:rsid w:val="00824979"/>
    <w:rsid w:val="00824E78"/>
    <w:rsid w:val="00824E80"/>
    <w:rsid w:val="00824E83"/>
    <w:rsid w:val="008254C3"/>
    <w:rsid w:val="00825533"/>
    <w:rsid w:val="0082582A"/>
    <w:rsid w:val="008258EB"/>
    <w:rsid w:val="00825A89"/>
    <w:rsid w:val="0082604A"/>
    <w:rsid w:val="008260EA"/>
    <w:rsid w:val="0082617E"/>
    <w:rsid w:val="008264BA"/>
    <w:rsid w:val="0082650F"/>
    <w:rsid w:val="00826755"/>
    <w:rsid w:val="008268CC"/>
    <w:rsid w:val="0082727F"/>
    <w:rsid w:val="00827C1E"/>
    <w:rsid w:val="00827DB4"/>
    <w:rsid w:val="00827DD2"/>
    <w:rsid w:val="00827E8F"/>
    <w:rsid w:val="00830355"/>
    <w:rsid w:val="00830557"/>
    <w:rsid w:val="008306EB"/>
    <w:rsid w:val="00830808"/>
    <w:rsid w:val="00830E20"/>
    <w:rsid w:val="00830FC7"/>
    <w:rsid w:val="0083195A"/>
    <w:rsid w:val="00831E4D"/>
    <w:rsid w:val="008321B6"/>
    <w:rsid w:val="0083288F"/>
    <w:rsid w:val="00832DAE"/>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4B4"/>
    <w:rsid w:val="00835946"/>
    <w:rsid w:val="00835B5E"/>
    <w:rsid w:val="00836000"/>
    <w:rsid w:val="00836029"/>
    <w:rsid w:val="008361CF"/>
    <w:rsid w:val="00836231"/>
    <w:rsid w:val="0083623D"/>
    <w:rsid w:val="0083670E"/>
    <w:rsid w:val="00836782"/>
    <w:rsid w:val="00836904"/>
    <w:rsid w:val="0083697E"/>
    <w:rsid w:val="00836A39"/>
    <w:rsid w:val="00836D2F"/>
    <w:rsid w:val="0083725A"/>
    <w:rsid w:val="0083739A"/>
    <w:rsid w:val="00837768"/>
    <w:rsid w:val="0083790D"/>
    <w:rsid w:val="00837CFD"/>
    <w:rsid w:val="00837FD2"/>
    <w:rsid w:val="00840070"/>
    <w:rsid w:val="008401B0"/>
    <w:rsid w:val="00840667"/>
    <w:rsid w:val="00840807"/>
    <w:rsid w:val="008408D3"/>
    <w:rsid w:val="00840C9B"/>
    <w:rsid w:val="00841304"/>
    <w:rsid w:val="00841B16"/>
    <w:rsid w:val="00841DD6"/>
    <w:rsid w:val="00842682"/>
    <w:rsid w:val="00842B1E"/>
    <w:rsid w:val="00842CFC"/>
    <w:rsid w:val="00842D7D"/>
    <w:rsid w:val="00842E54"/>
    <w:rsid w:val="0084317C"/>
    <w:rsid w:val="0084359C"/>
    <w:rsid w:val="00843A01"/>
    <w:rsid w:val="0084405A"/>
    <w:rsid w:val="00844098"/>
    <w:rsid w:val="00844391"/>
    <w:rsid w:val="00844502"/>
    <w:rsid w:val="00844AB5"/>
    <w:rsid w:val="00845C02"/>
    <w:rsid w:val="00845DAA"/>
    <w:rsid w:val="00845DB0"/>
    <w:rsid w:val="00845DC2"/>
    <w:rsid w:val="00845F40"/>
    <w:rsid w:val="008462E9"/>
    <w:rsid w:val="008464D7"/>
    <w:rsid w:val="00846601"/>
    <w:rsid w:val="0084664B"/>
    <w:rsid w:val="0084671E"/>
    <w:rsid w:val="00846BFF"/>
    <w:rsid w:val="00846FE2"/>
    <w:rsid w:val="00847672"/>
    <w:rsid w:val="0084782A"/>
    <w:rsid w:val="00847B25"/>
    <w:rsid w:val="00850011"/>
    <w:rsid w:val="0085019B"/>
    <w:rsid w:val="0085029F"/>
    <w:rsid w:val="008502CF"/>
    <w:rsid w:val="0085042F"/>
    <w:rsid w:val="008507C4"/>
    <w:rsid w:val="00850894"/>
    <w:rsid w:val="008508A8"/>
    <w:rsid w:val="00850E7D"/>
    <w:rsid w:val="008510F4"/>
    <w:rsid w:val="0085145C"/>
    <w:rsid w:val="0085147F"/>
    <w:rsid w:val="008516BA"/>
    <w:rsid w:val="008517B3"/>
    <w:rsid w:val="008517BB"/>
    <w:rsid w:val="00851CAE"/>
    <w:rsid w:val="00851FDB"/>
    <w:rsid w:val="00852362"/>
    <w:rsid w:val="008524E1"/>
    <w:rsid w:val="008524F8"/>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CA8"/>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1AC"/>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A88"/>
    <w:rsid w:val="00866E95"/>
    <w:rsid w:val="00866FED"/>
    <w:rsid w:val="00867000"/>
    <w:rsid w:val="008672DD"/>
    <w:rsid w:val="00867656"/>
    <w:rsid w:val="008676F4"/>
    <w:rsid w:val="0086796E"/>
    <w:rsid w:val="008679BD"/>
    <w:rsid w:val="00867A72"/>
    <w:rsid w:val="00867AF1"/>
    <w:rsid w:val="00867B61"/>
    <w:rsid w:val="00867BBE"/>
    <w:rsid w:val="00867FE5"/>
    <w:rsid w:val="008701A7"/>
    <w:rsid w:val="0087025C"/>
    <w:rsid w:val="008704F0"/>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822"/>
    <w:rsid w:val="00872909"/>
    <w:rsid w:val="0087297B"/>
    <w:rsid w:val="00872FE1"/>
    <w:rsid w:val="00873A45"/>
    <w:rsid w:val="00873A60"/>
    <w:rsid w:val="00873AC6"/>
    <w:rsid w:val="00873E72"/>
    <w:rsid w:val="00873FB4"/>
    <w:rsid w:val="00874203"/>
    <w:rsid w:val="00874382"/>
    <w:rsid w:val="00874994"/>
    <w:rsid w:val="00874AD7"/>
    <w:rsid w:val="00874BBB"/>
    <w:rsid w:val="00874C6C"/>
    <w:rsid w:val="00874D22"/>
    <w:rsid w:val="00874E22"/>
    <w:rsid w:val="00874E6D"/>
    <w:rsid w:val="008752FB"/>
    <w:rsid w:val="00875AEC"/>
    <w:rsid w:val="00875EE7"/>
    <w:rsid w:val="00875F9D"/>
    <w:rsid w:val="0087602A"/>
    <w:rsid w:val="00876356"/>
    <w:rsid w:val="0087691A"/>
    <w:rsid w:val="00876D75"/>
    <w:rsid w:val="00876EBF"/>
    <w:rsid w:val="00876F97"/>
    <w:rsid w:val="008771C9"/>
    <w:rsid w:val="00877414"/>
    <w:rsid w:val="00877442"/>
    <w:rsid w:val="00877463"/>
    <w:rsid w:val="008775AC"/>
    <w:rsid w:val="00877691"/>
    <w:rsid w:val="00877915"/>
    <w:rsid w:val="00877A44"/>
    <w:rsid w:val="0088006F"/>
    <w:rsid w:val="008800D3"/>
    <w:rsid w:val="00880175"/>
    <w:rsid w:val="00880239"/>
    <w:rsid w:val="008803BD"/>
    <w:rsid w:val="00880452"/>
    <w:rsid w:val="008806CE"/>
    <w:rsid w:val="008808EF"/>
    <w:rsid w:val="00880AC5"/>
    <w:rsid w:val="00880B31"/>
    <w:rsid w:val="00880B35"/>
    <w:rsid w:val="00880F5E"/>
    <w:rsid w:val="008811FD"/>
    <w:rsid w:val="0088180E"/>
    <w:rsid w:val="00881AA1"/>
    <w:rsid w:val="00881FE3"/>
    <w:rsid w:val="00882012"/>
    <w:rsid w:val="00882142"/>
    <w:rsid w:val="0088219A"/>
    <w:rsid w:val="0088242D"/>
    <w:rsid w:val="008829A3"/>
    <w:rsid w:val="00882BDC"/>
    <w:rsid w:val="00882C39"/>
    <w:rsid w:val="00882D27"/>
    <w:rsid w:val="008835B8"/>
    <w:rsid w:val="00883BAD"/>
    <w:rsid w:val="00883C42"/>
    <w:rsid w:val="00883DF4"/>
    <w:rsid w:val="00883F5C"/>
    <w:rsid w:val="0088401D"/>
    <w:rsid w:val="0088416A"/>
    <w:rsid w:val="0088423B"/>
    <w:rsid w:val="00884370"/>
    <w:rsid w:val="00884B0A"/>
    <w:rsid w:val="00884BAD"/>
    <w:rsid w:val="00884C2D"/>
    <w:rsid w:val="00884DC7"/>
    <w:rsid w:val="008850D2"/>
    <w:rsid w:val="0088533B"/>
    <w:rsid w:val="00885342"/>
    <w:rsid w:val="0088594E"/>
    <w:rsid w:val="00885B80"/>
    <w:rsid w:val="00885C3A"/>
    <w:rsid w:val="0088605C"/>
    <w:rsid w:val="00886131"/>
    <w:rsid w:val="00886208"/>
    <w:rsid w:val="0088634E"/>
    <w:rsid w:val="00886478"/>
    <w:rsid w:val="008865D1"/>
    <w:rsid w:val="00886605"/>
    <w:rsid w:val="008866C5"/>
    <w:rsid w:val="00886785"/>
    <w:rsid w:val="00886B79"/>
    <w:rsid w:val="0088703B"/>
    <w:rsid w:val="008870EF"/>
    <w:rsid w:val="008871E7"/>
    <w:rsid w:val="00887430"/>
    <w:rsid w:val="0088756C"/>
    <w:rsid w:val="008875D8"/>
    <w:rsid w:val="00887660"/>
    <w:rsid w:val="008876DE"/>
    <w:rsid w:val="00887C01"/>
    <w:rsid w:val="00887D02"/>
    <w:rsid w:val="00890029"/>
    <w:rsid w:val="00890186"/>
    <w:rsid w:val="00890728"/>
    <w:rsid w:val="00890814"/>
    <w:rsid w:val="00890864"/>
    <w:rsid w:val="00890BD3"/>
    <w:rsid w:val="00890C1D"/>
    <w:rsid w:val="00890C7D"/>
    <w:rsid w:val="00890E2D"/>
    <w:rsid w:val="008912ED"/>
    <w:rsid w:val="0089148B"/>
    <w:rsid w:val="008915E7"/>
    <w:rsid w:val="008917C3"/>
    <w:rsid w:val="00891A5C"/>
    <w:rsid w:val="00891ED6"/>
    <w:rsid w:val="00892052"/>
    <w:rsid w:val="008920EB"/>
    <w:rsid w:val="00892749"/>
    <w:rsid w:val="00893C4E"/>
    <w:rsid w:val="00893C5E"/>
    <w:rsid w:val="00893CBE"/>
    <w:rsid w:val="00893D37"/>
    <w:rsid w:val="00894017"/>
    <w:rsid w:val="00894637"/>
    <w:rsid w:val="0089482A"/>
    <w:rsid w:val="00894C27"/>
    <w:rsid w:val="00894DE2"/>
    <w:rsid w:val="00895D9A"/>
    <w:rsid w:val="00895E3C"/>
    <w:rsid w:val="00895EB3"/>
    <w:rsid w:val="008963BC"/>
    <w:rsid w:val="00896574"/>
    <w:rsid w:val="0089663F"/>
    <w:rsid w:val="0089665D"/>
    <w:rsid w:val="00896A14"/>
    <w:rsid w:val="00896BF6"/>
    <w:rsid w:val="00897395"/>
    <w:rsid w:val="008975FD"/>
    <w:rsid w:val="00897811"/>
    <w:rsid w:val="0089783D"/>
    <w:rsid w:val="00897C63"/>
    <w:rsid w:val="00897DC9"/>
    <w:rsid w:val="00897FE0"/>
    <w:rsid w:val="008A025F"/>
    <w:rsid w:val="008A07A6"/>
    <w:rsid w:val="008A0AD4"/>
    <w:rsid w:val="008A0AFE"/>
    <w:rsid w:val="008A1278"/>
    <w:rsid w:val="008A12D4"/>
    <w:rsid w:val="008A1619"/>
    <w:rsid w:val="008A1DE2"/>
    <w:rsid w:val="008A2038"/>
    <w:rsid w:val="008A22D7"/>
    <w:rsid w:val="008A259A"/>
    <w:rsid w:val="008A272D"/>
    <w:rsid w:val="008A2790"/>
    <w:rsid w:val="008A27F7"/>
    <w:rsid w:val="008A2AB9"/>
    <w:rsid w:val="008A2C58"/>
    <w:rsid w:val="008A2F09"/>
    <w:rsid w:val="008A3101"/>
    <w:rsid w:val="008A332C"/>
    <w:rsid w:val="008A3952"/>
    <w:rsid w:val="008A3B15"/>
    <w:rsid w:val="008A3BAC"/>
    <w:rsid w:val="008A43EE"/>
    <w:rsid w:val="008A4814"/>
    <w:rsid w:val="008A4B88"/>
    <w:rsid w:val="008A4C44"/>
    <w:rsid w:val="008A547C"/>
    <w:rsid w:val="008A5B46"/>
    <w:rsid w:val="008A5D47"/>
    <w:rsid w:val="008A5D91"/>
    <w:rsid w:val="008A5F35"/>
    <w:rsid w:val="008A7207"/>
    <w:rsid w:val="008A7FA8"/>
    <w:rsid w:val="008B00A6"/>
    <w:rsid w:val="008B0148"/>
    <w:rsid w:val="008B0293"/>
    <w:rsid w:val="008B037C"/>
    <w:rsid w:val="008B03B1"/>
    <w:rsid w:val="008B0737"/>
    <w:rsid w:val="008B073A"/>
    <w:rsid w:val="008B0F9D"/>
    <w:rsid w:val="008B1761"/>
    <w:rsid w:val="008B1D70"/>
    <w:rsid w:val="008B2090"/>
    <w:rsid w:val="008B21AD"/>
    <w:rsid w:val="008B2374"/>
    <w:rsid w:val="008B26E8"/>
    <w:rsid w:val="008B27CF"/>
    <w:rsid w:val="008B2FCF"/>
    <w:rsid w:val="008B30BA"/>
    <w:rsid w:val="008B31F9"/>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A91"/>
    <w:rsid w:val="008B6D88"/>
    <w:rsid w:val="008B6F27"/>
    <w:rsid w:val="008B7480"/>
    <w:rsid w:val="008B761C"/>
    <w:rsid w:val="008B7882"/>
    <w:rsid w:val="008B7EA6"/>
    <w:rsid w:val="008C0058"/>
    <w:rsid w:val="008C0063"/>
    <w:rsid w:val="008C010D"/>
    <w:rsid w:val="008C0155"/>
    <w:rsid w:val="008C0281"/>
    <w:rsid w:val="008C08E9"/>
    <w:rsid w:val="008C0DE7"/>
    <w:rsid w:val="008C0ECA"/>
    <w:rsid w:val="008C10AC"/>
    <w:rsid w:val="008C12D3"/>
    <w:rsid w:val="008C1580"/>
    <w:rsid w:val="008C1C35"/>
    <w:rsid w:val="008C1E12"/>
    <w:rsid w:val="008C2241"/>
    <w:rsid w:val="008C27C8"/>
    <w:rsid w:val="008C28E3"/>
    <w:rsid w:val="008C2DB7"/>
    <w:rsid w:val="008C380D"/>
    <w:rsid w:val="008C38C0"/>
    <w:rsid w:val="008C3D37"/>
    <w:rsid w:val="008C3D6B"/>
    <w:rsid w:val="008C3E20"/>
    <w:rsid w:val="008C48A7"/>
    <w:rsid w:val="008C490E"/>
    <w:rsid w:val="008C4ED6"/>
    <w:rsid w:val="008C4FC5"/>
    <w:rsid w:val="008C5360"/>
    <w:rsid w:val="008C542C"/>
    <w:rsid w:val="008C5DAB"/>
    <w:rsid w:val="008C67D9"/>
    <w:rsid w:val="008C6BC8"/>
    <w:rsid w:val="008C6C82"/>
    <w:rsid w:val="008C72BF"/>
    <w:rsid w:val="008C7865"/>
    <w:rsid w:val="008C7ACB"/>
    <w:rsid w:val="008C7E01"/>
    <w:rsid w:val="008C7EA1"/>
    <w:rsid w:val="008D0085"/>
    <w:rsid w:val="008D023B"/>
    <w:rsid w:val="008D098D"/>
    <w:rsid w:val="008D0DA4"/>
    <w:rsid w:val="008D0DE1"/>
    <w:rsid w:val="008D0EEA"/>
    <w:rsid w:val="008D0FB3"/>
    <w:rsid w:val="008D1072"/>
    <w:rsid w:val="008D1248"/>
    <w:rsid w:val="008D1371"/>
    <w:rsid w:val="008D13F3"/>
    <w:rsid w:val="008D1B6A"/>
    <w:rsid w:val="008D2177"/>
    <w:rsid w:val="008D21C5"/>
    <w:rsid w:val="008D226B"/>
    <w:rsid w:val="008D23D1"/>
    <w:rsid w:val="008D246E"/>
    <w:rsid w:val="008D2A10"/>
    <w:rsid w:val="008D2E69"/>
    <w:rsid w:val="008D3483"/>
    <w:rsid w:val="008D35B5"/>
    <w:rsid w:val="008D38E8"/>
    <w:rsid w:val="008D4316"/>
    <w:rsid w:val="008D433B"/>
    <w:rsid w:val="008D474E"/>
    <w:rsid w:val="008D49C6"/>
    <w:rsid w:val="008D4F0F"/>
    <w:rsid w:val="008D4F3D"/>
    <w:rsid w:val="008D5110"/>
    <w:rsid w:val="008D5365"/>
    <w:rsid w:val="008D54A6"/>
    <w:rsid w:val="008D559E"/>
    <w:rsid w:val="008D5794"/>
    <w:rsid w:val="008D5A8A"/>
    <w:rsid w:val="008D5B35"/>
    <w:rsid w:val="008D63E0"/>
    <w:rsid w:val="008D6441"/>
    <w:rsid w:val="008D6BD2"/>
    <w:rsid w:val="008D7071"/>
    <w:rsid w:val="008D72CA"/>
    <w:rsid w:val="008D794A"/>
    <w:rsid w:val="008D7A49"/>
    <w:rsid w:val="008D7C4C"/>
    <w:rsid w:val="008D7E22"/>
    <w:rsid w:val="008D7EC7"/>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872"/>
    <w:rsid w:val="008E4945"/>
    <w:rsid w:val="008E49DD"/>
    <w:rsid w:val="008E4B3F"/>
    <w:rsid w:val="008E4D2D"/>
    <w:rsid w:val="008E4ED4"/>
    <w:rsid w:val="008E4F68"/>
    <w:rsid w:val="008E502B"/>
    <w:rsid w:val="008E50D3"/>
    <w:rsid w:val="008E51DB"/>
    <w:rsid w:val="008E5530"/>
    <w:rsid w:val="008E554A"/>
    <w:rsid w:val="008E5929"/>
    <w:rsid w:val="008E5975"/>
    <w:rsid w:val="008E5EDD"/>
    <w:rsid w:val="008E5F58"/>
    <w:rsid w:val="008E681B"/>
    <w:rsid w:val="008E68CC"/>
    <w:rsid w:val="008E6A06"/>
    <w:rsid w:val="008E6D5F"/>
    <w:rsid w:val="008E71D1"/>
    <w:rsid w:val="008E72EB"/>
    <w:rsid w:val="008E73E7"/>
    <w:rsid w:val="008E75CE"/>
    <w:rsid w:val="008E77E9"/>
    <w:rsid w:val="008E7D13"/>
    <w:rsid w:val="008E7F77"/>
    <w:rsid w:val="008F0009"/>
    <w:rsid w:val="008F00D9"/>
    <w:rsid w:val="008F0309"/>
    <w:rsid w:val="008F08D7"/>
    <w:rsid w:val="008F0AE4"/>
    <w:rsid w:val="008F0B86"/>
    <w:rsid w:val="008F0BBF"/>
    <w:rsid w:val="008F0F76"/>
    <w:rsid w:val="008F0F99"/>
    <w:rsid w:val="008F115E"/>
    <w:rsid w:val="008F14A0"/>
    <w:rsid w:val="008F15F3"/>
    <w:rsid w:val="008F1C3F"/>
    <w:rsid w:val="008F25ED"/>
    <w:rsid w:val="008F26D1"/>
    <w:rsid w:val="008F2775"/>
    <w:rsid w:val="008F2BC4"/>
    <w:rsid w:val="008F2EBD"/>
    <w:rsid w:val="008F315E"/>
    <w:rsid w:val="008F392E"/>
    <w:rsid w:val="008F40C1"/>
    <w:rsid w:val="008F4149"/>
    <w:rsid w:val="008F4379"/>
    <w:rsid w:val="008F45FA"/>
    <w:rsid w:val="008F49C2"/>
    <w:rsid w:val="008F4A4C"/>
    <w:rsid w:val="008F4C01"/>
    <w:rsid w:val="008F4DB7"/>
    <w:rsid w:val="008F5244"/>
    <w:rsid w:val="008F52ED"/>
    <w:rsid w:val="008F5633"/>
    <w:rsid w:val="008F59C0"/>
    <w:rsid w:val="008F5A85"/>
    <w:rsid w:val="008F5A9D"/>
    <w:rsid w:val="008F5CDB"/>
    <w:rsid w:val="008F5F22"/>
    <w:rsid w:val="008F679B"/>
    <w:rsid w:val="008F68C7"/>
    <w:rsid w:val="008F723B"/>
    <w:rsid w:val="008F7523"/>
    <w:rsid w:val="008F7881"/>
    <w:rsid w:val="008F7932"/>
    <w:rsid w:val="008F79B2"/>
    <w:rsid w:val="008F7A28"/>
    <w:rsid w:val="008F7AEC"/>
    <w:rsid w:val="008F7E01"/>
    <w:rsid w:val="008F7E1D"/>
    <w:rsid w:val="008F7EB8"/>
    <w:rsid w:val="008F7EC1"/>
    <w:rsid w:val="008F7F90"/>
    <w:rsid w:val="009000DF"/>
    <w:rsid w:val="00900408"/>
    <w:rsid w:val="009006D4"/>
    <w:rsid w:val="009007A5"/>
    <w:rsid w:val="00900C77"/>
    <w:rsid w:val="00901360"/>
    <w:rsid w:val="0090199A"/>
    <w:rsid w:val="00901DB5"/>
    <w:rsid w:val="00902362"/>
    <w:rsid w:val="0090242B"/>
    <w:rsid w:val="00902F17"/>
    <w:rsid w:val="0090327D"/>
    <w:rsid w:val="00903A9B"/>
    <w:rsid w:val="0090400D"/>
    <w:rsid w:val="009046A0"/>
    <w:rsid w:val="00904C33"/>
    <w:rsid w:val="00904CE5"/>
    <w:rsid w:val="00904DED"/>
    <w:rsid w:val="0090588F"/>
    <w:rsid w:val="00905964"/>
    <w:rsid w:val="00905E5E"/>
    <w:rsid w:val="00906349"/>
    <w:rsid w:val="0090635B"/>
    <w:rsid w:val="009064F5"/>
    <w:rsid w:val="0090680B"/>
    <w:rsid w:val="00906AA5"/>
    <w:rsid w:val="00906CF0"/>
    <w:rsid w:val="00907159"/>
    <w:rsid w:val="009072B9"/>
    <w:rsid w:val="00907879"/>
    <w:rsid w:val="00907CF5"/>
    <w:rsid w:val="00907F07"/>
    <w:rsid w:val="00910238"/>
    <w:rsid w:val="009107FB"/>
    <w:rsid w:val="00910B51"/>
    <w:rsid w:val="00910C7A"/>
    <w:rsid w:val="00910F1F"/>
    <w:rsid w:val="009118F5"/>
    <w:rsid w:val="00911988"/>
    <w:rsid w:val="00911C18"/>
    <w:rsid w:val="0091295C"/>
    <w:rsid w:val="00912964"/>
    <w:rsid w:val="00912B87"/>
    <w:rsid w:val="00912C31"/>
    <w:rsid w:val="00913006"/>
    <w:rsid w:val="00913463"/>
    <w:rsid w:val="00913535"/>
    <w:rsid w:val="00913F52"/>
    <w:rsid w:val="009140F7"/>
    <w:rsid w:val="009145A3"/>
    <w:rsid w:val="0091473F"/>
    <w:rsid w:val="00914BC3"/>
    <w:rsid w:val="009156E5"/>
    <w:rsid w:val="00915A2E"/>
    <w:rsid w:val="00915C84"/>
    <w:rsid w:val="00916054"/>
    <w:rsid w:val="00916301"/>
    <w:rsid w:val="009164A4"/>
    <w:rsid w:val="00916519"/>
    <w:rsid w:val="00916621"/>
    <w:rsid w:val="00916676"/>
    <w:rsid w:val="009166C5"/>
    <w:rsid w:val="00916934"/>
    <w:rsid w:val="00916C93"/>
    <w:rsid w:val="00916E52"/>
    <w:rsid w:val="00916F8A"/>
    <w:rsid w:val="00917867"/>
    <w:rsid w:val="00917E91"/>
    <w:rsid w:val="00920100"/>
    <w:rsid w:val="009207FD"/>
    <w:rsid w:val="00920AF4"/>
    <w:rsid w:val="00920AF8"/>
    <w:rsid w:val="00920C70"/>
    <w:rsid w:val="00920F71"/>
    <w:rsid w:val="0092132A"/>
    <w:rsid w:val="009213CA"/>
    <w:rsid w:val="00921442"/>
    <w:rsid w:val="00921623"/>
    <w:rsid w:val="00921788"/>
    <w:rsid w:val="0092180A"/>
    <w:rsid w:val="0092195B"/>
    <w:rsid w:val="009219BC"/>
    <w:rsid w:val="00921AFA"/>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E19"/>
    <w:rsid w:val="0092516F"/>
    <w:rsid w:val="00925318"/>
    <w:rsid w:val="0092569B"/>
    <w:rsid w:val="00925815"/>
    <w:rsid w:val="009268E8"/>
    <w:rsid w:val="00926A1E"/>
    <w:rsid w:val="00926BE8"/>
    <w:rsid w:val="00926C13"/>
    <w:rsid w:val="00926EB2"/>
    <w:rsid w:val="009270DF"/>
    <w:rsid w:val="0092766C"/>
    <w:rsid w:val="00927A2F"/>
    <w:rsid w:val="00930860"/>
    <w:rsid w:val="00930C80"/>
    <w:rsid w:val="00930DBC"/>
    <w:rsid w:val="00930EA4"/>
    <w:rsid w:val="0093130C"/>
    <w:rsid w:val="0093149A"/>
    <w:rsid w:val="009314D0"/>
    <w:rsid w:val="00931533"/>
    <w:rsid w:val="0093153C"/>
    <w:rsid w:val="009318EC"/>
    <w:rsid w:val="009318F8"/>
    <w:rsid w:val="00931DD9"/>
    <w:rsid w:val="00932376"/>
    <w:rsid w:val="00932878"/>
    <w:rsid w:val="009328B0"/>
    <w:rsid w:val="009328FA"/>
    <w:rsid w:val="00932C0C"/>
    <w:rsid w:val="00932ED6"/>
    <w:rsid w:val="00932F5F"/>
    <w:rsid w:val="00932F91"/>
    <w:rsid w:val="00932F92"/>
    <w:rsid w:val="009333DD"/>
    <w:rsid w:val="009333F3"/>
    <w:rsid w:val="0093366A"/>
    <w:rsid w:val="0093382D"/>
    <w:rsid w:val="00933DC3"/>
    <w:rsid w:val="00933EFE"/>
    <w:rsid w:val="009340B4"/>
    <w:rsid w:val="00934236"/>
    <w:rsid w:val="00934CAC"/>
    <w:rsid w:val="00934ED0"/>
    <w:rsid w:val="0093505C"/>
    <w:rsid w:val="00935238"/>
    <w:rsid w:val="009353D7"/>
    <w:rsid w:val="00935749"/>
    <w:rsid w:val="009359C5"/>
    <w:rsid w:val="00935B29"/>
    <w:rsid w:val="00935D7F"/>
    <w:rsid w:val="00935E80"/>
    <w:rsid w:val="009360C1"/>
    <w:rsid w:val="009361CA"/>
    <w:rsid w:val="00936299"/>
    <w:rsid w:val="009368DC"/>
    <w:rsid w:val="009369C2"/>
    <w:rsid w:val="00936CA2"/>
    <w:rsid w:val="00936CE1"/>
    <w:rsid w:val="00936FAF"/>
    <w:rsid w:val="00937190"/>
    <w:rsid w:val="009374A2"/>
    <w:rsid w:val="00937803"/>
    <w:rsid w:val="00937D4B"/>
    <w:rsid w:val="00937F13"/>
    <w:rsid w:val="009402A5"/>
    <w:rsid w:val="009409FF"/>
    <w:rsid w:val="00940A2A"/>
    <w:rsid w:val="00940B72"/>
    <w:rsid w:val="00940D85"/>
    <w:rsid w:val="00940F3E"/>
    <w:rsid w:val="0094101E"/>
    <w:rsid w:val="009410A8"/>
    <w:rsid w:val="00941182"/>
    <w:rsid w:val="009417B5"/>
    <w:rsid w:val="00941AAA"/>
    <w:rsid w:val="00941CF2"/>
    <w:rsid w:val="00941FB9"/>
    <w:rsid w:val="00942B26"/>
    <w:rsid w:val="00942F4E"/>
    <w:rsid w:val="00942FBC"/>
    <w:rsid w:val="009431C7"/>
    <w:rsid w:val="009431DD"/>
    <w:rsid w:val="009434DC"/>
    <w:rsid w:val="00943DA0"/>
    <w:rsid w:val="0094446D"/>
    <w:rsid w:val="009445E4"/>
    <w:rsid w:val="00944847"/>
    <w:rsid w:val="00944BC8"/>
    <w:rsid w:val="00944DB7"/>
    <w:rsid w:val="00945169"/>
    <w:rsid w:val="00945378"/>
    <w:rsid w:val="00945623"/>
    <w:rsid w:val="009457A0"/>
    <w:rsid w:val="00945917"/>
    <w:rsid w:val="0094592E"/>
    <w:rsid w:val="00945A0F"/>
    <w:rsid w:val="009460E4"/>
    <w:rsid w:val="00946698"/>
    <w:rsid w:val="0094743D"/>
    <w:rsid w:val="00947539"/>
    <w:rsid w:val="00947AE6"/>
    <w:rsid w:val="00947B4F"/>
    <w:rsid w:val="00947DC7"/>
    <w:rsid w:val="00950077"/>
    <w:rsid w:val="00950102"/>
    <w:rsid w:val="0095043D"/>
    <w:rsid w:val="00950587"/>
    <w:rsid w:val="00950A10"/>
    <w:rsid w:val="00950A20"/>
    <w:rsid w:val="00950B34"/>
    <w:rsid w:val="00951290"/>
    <w:rsid w:val="0095197A"/>
    <w:rsid w:val="00951C8F"/>
    <w:rsid w:val="00952069"/>
    <w:rsid w:val="009520B3"/>
    <w:rsid w:val="0095224B"/>
    <w:rsid w:val="00952519"/>
    <w:rsid w:val="00952559"/>
    <w:rsid w:val="00952962"/>
    <w:rsid w:val="009534DE"/>
    <w:rsid w:val="009538A9"/>
    <w:rsid w:val="00953E01"/>
    <w:rsid w:val="00953FB9"/>
    <w:rsid w:val="0095405B"/>
    <w:rsid w:val="00954669"/>
    <w:rsid w:val="009548B8"/>
    <w:rsid w:val="0095490B"/>
    <w:rsid w:val="00954A66"/>
    <w:rsid w:val="00954C34"/>
    <w:rsid w:val="00954FA1"/>
    <w:rsid w:val="00954FDD"/>
    <w:rsid w:val="0095526E"/>
    <w:rsid w:val="0095534A"/>
    <w:rsid w:val="009553FE"/>
    <w:rsid w:val="009556DC"/>
    <w:rsid w:val="009558EB"/>
    <w:rsid w:val="00955AA9"/>
    <w:rsid w:val="00955AE4"/>
    <w:rsid w:val="00955AF3"/>
    <w:rsid w:val="00955F92"/>
    <w:rsid w:val="00956310"/>
    <w:rsid w:val="00956415"/>
    <w:rsid w:val="009564F0"/>
    <w:rsid w:val="00956714"/>
    <w:rsid w:val="00956BDB"/>
    <w:rsid w:val="00956EE3"/>
    <w:rsid w:val="009573E7"/>
    <w:rsid w:val="009576C8"/>
    <w:rsid w:val="00957702"/>
    <w:rsid w:val="0095786A"/>
    <w:rsid w:val="0095796E"/>
    <w:rsid w:val="00957AC3"/>
    <w:rsid w:val="00957BE6"/>
    <w:rsid w:val="00957EF8"/>
    <w:rsid w:val="0096008D"/>
    <w:rsid w:val="009600FD"/>
    <w:rsid w:val="009601D3"/>
    <w:rsid w:val="00960214"/>
    <w:rsid w:val="009602DD"/>
    <w:rsid w:val="009605BA"/>
    <w:rsid w:val="00960B0A"/>
    <w:rsid w:val="00960D4F"/>
    <w:rsid w:val="0096123E"/>
    <w:rsid w:val="009617A1"/>
    <w:rsid w:val="00961AA5"/>
    <w:rsid w:val="00961CDC"/>
    <w:rsid w:val="009622E3"/>
    <w:rsid w:val="009627C1"/>
    <w:rsid w:val="009629D5"/>
    <w:rsid w:val="00962DA3"/>
    <w:rsid w:val="00962E07"/>
    <w:rsid w:val="00962F1A"/>
    <w:rsid w:val="00963167"/>
    <w:rsid w:val="00963244"/>
    <w:rsid w:val="00963860"/>
    <w:rsid w:val="009638E0"/>
    <w:rsid w:val="00963BB5"/>
    <w:rsid w:val="00963BDB"/>
    <w:rsid w:val="009646D6"/>
    <w:rsid w:val="00964768"/>
    <w:rsid w:val="00964777"/>
    <w:rsid w:val="00964B6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757"/>
    <w:rsid w:val="00967943"/>
    <w:rsid w:val="00970723"/>
    <w:rsid w:val="00970779"/>
    <w:rsid w:val="00970CAE"/>
    <w:rsid w:val="00970FB8"/>
    <w:rsid w:val="00971013"/>
    <w:rsid w:val="00971083"/>
    <w:rsid w:val="009710D5"/>
    <w:rsid w:val="00971155"/>
    <w:rsid w:val="00971372"/>
    <w:rsid w:val="009719CC"/>
    <w:rsid w:val="009719F6"/>
    <w:rsid w:val="00971D70"/>
    <w:rsid w:val="00971F18"/>
    <w:rsid w:val="009721C4"/>
    <w:rsid w:val="009727C3"/>
    <w:rsid w:val="00972986"/>
    <w:rsid w:val="00972A73"/>
    <w:rsid w:val="00972B54"/>
    <w:rsid w:val="00972BD3"/>
    <w:rsid w:val="00972BD5"/>
    <w:rsid w:val="00972DAB"/>
    <w:rsid w:val="00972F3F"/>
    <w:rsid w:val="00973401"/>
    <w:rsid w:val="0097343F"/>
    <w:rsid w:val="009734F2"/>
    <w:rsid w:val="00973706"/>
    <w:rsid w:val="00973C95"/>
    <w:rsid w:val="00973D8D"/>
    <w:rsid w:val="00974010"/>
    <w:rsid w:val="00974806"/>
    <w:rsid w:val="0097498F"/>
    <w:rsid w:val="00974A5A"/>
    <w:rsid w:val="00974ED4"/>
    <w:rsid w:val="0097536D"/>
    <w:rsid w:val="00975459"/>
    <w:rsid w:val="009758C3"/>
    <w:rsid w:val="00975A9C"/>
    <w:rsid w:val="00975BE6"/>
    <w:rsid w:val="00975CA0"/>
    <w:rsid w:val="00975D94"/>
    <w:rsid w:val="00976443"/>
    <w:rsid w:val="00976851"/>
    <w:rsid w:val="00976AAC"/>
    <w:rsid w:val="00976DCE"/>
    <w:rsid w:val="00976E8D"/>
    <w:rsid w:val="00976EDB"/>
    <w:rsid w:val="00977016"/>
    <w:rsid w:val="0097703D"/>
    <w:rsid w:val="009776FC"/>
    <w:rsid w:val="009777A7"/>
    <w:rsid w:val="00977A2E"/>
    <w:rsid w:val="00977D44"/>
    <w:rsid w:val="00977EC9"/>
    <w:rsid w:val="0098019C"/>
    <w:rsid w:val="00980657"/>
    <w:rsid w:val="00980A01"/>
    <w:rsid w:val="00980B86"/>
    <w:rsid w:val="0098110B"/>
    <w:rsid w:val="009813D0"/>
    <w:rsid w:val="009814B2"/>
    <w:rsid w:val="009814CE"/>
    <w:rsid w:val="00981610"/>
    <w:rsid w:val="0098163E"/>
    <w:rsid w:val="009816A1"/>
    <w:rsid w:val="009816CD"/>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D41"/>
    <w:rsid w:val="00983ED1"/>
    <w:rsid w:val="009846DE"/>
    <w:rsid w:val="0098498D"/>
    <w:rsid w:val="00985058"/>
    <w:rsid w:val="009855E5"/>
    <w:rsid w:val="0098576C"/>
    <w:rsid w:val="00985989"/>
    <w:rsid w:val="00985E01"/>
    <w:rsid w:val="00985EFA"/>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2DE"/>
    <w:rsid w:val="009915B6"/>
    <w:rsid w:val="009915C2"/>
    <w:rsid w:val="009917E9"/>
    <w:rsid w:val="009921E5"/>
    <w:rsid w:val="009921F7"/>
    <w:rsid w:val="00992241"/>
    <w:rsid w:val="009923A0"/>
    <w:rsid w:val="0099250F"/>
    <w:rsid w:val="00992625"/>
    <w:rsid w:val="00992F45"/>
    <w:rsid w:val="009936F4"/>
    <w:rsid w:val="00993806"/>
    <w:rsid w:val="009938A6"/>
    <w:rsid w:val="009938DA"/>
    <w:rsid w:val="00993A45"/>
    <w:rsid w:val="00993B81"/>
    <w:rsid w:val="009942B6"/>
    <w:rsid w:val="00994839"/>
    <w:rsid w:val="00994D72"/>
    <w:rsid w:val="00994DBC"/>
    <w:rsid w:val="009955CA"/>
    <w:rsid w:val="009957EC"/>
    <w:rsid w:val="00995BAF"/>
    <w:rsid w:val="00995F7D"/>
    <w:rsid w:val="009960FA"/>
    <w:rsid w:val="0099613A"/>
    <w:rsid w:val="009962C0"/>
    <w:rsid w:val="009964CD"/>
    <w:rsid w:val="00996507"/>
    <w:rsid w:val="00996A96"/>
    <w:rsid w:val="00996B43"/>
    <w:rsid w:val="00996BD5"/>
    <w:rsid w:val="00996F08"/>
    <w:rsid w:val="0099739C"/>
    <w:rsid w:val="009974A0"/>
    <w:rsid w:val="009974CC"/>
    <w:rsid w:val="00997571"/>
    <w:rsid w:val="0099761B"/>
    <w:rsid w:val="00997A4A"/>
    <w:rsid w:val="00997B57"/>
    <w:rsid w:val="00997B80"/>
    <w:rsid w:val="00997CA2"/>
    <w:rsid w:val="009A001B"/>
    <w:rsid w:val="009A00D6"/>
    <w:rsid w:val="009A014B"/>
    <w:rsid w:val="009A08E8"/>
    <w:rsid w:val="009A0DA0"/>
    <w:rsid w:val="009A1188"/>
    <w:rsid w:val="009A14EF"/>
    <w:rsid w:val="009A1AD8"/>
    <w:rsid w:val="009A1AEE"/>
    <w:rsid w:val="009A1D83"/>
    <w:rsid w:val="009A2016"/>
    <w:rsid w:val="009A201F"/>
    <w:rsid w:val="009A215F"/>
    <w:rsid w:val="009A21A9"/>
    <w:rsid w:val="009A2658"/>
    <w:rsid w:val="009A299D"/>
    <w:rsid w:val="009A2A4F"/>
    <w:rsid w:val="009A2DC8"/>
    <w:rsid w:val="009A2DFD"/>
    <w:rsid w:val="009A3289"/>
    <w:rsid w:val="009A32B4"/>
    <w:rsid w:val="009A3642"/>
    <w:rsid w:val="009A3FB4"/>
    <w:rsid w:val="009A4348"/>
    <w:rsid w:val="009A44DB"/>
    <w:rsid w:val="009A474D"/>
    <w:rsid w:val="009A4B07"/>
    <w:rsid w:val="009A4BF1"/>
    <w:rsid w:val="009A4D4C"/>
    <w:rsid w:val="009A4F4A"/>
    <w:rsid w:val="009A5023"/>
    <w:rsid w:val="009A5433"/>
    <w:rsid w:val="009A5489"/>
    <w:rsid w:val="009A54F9"/>
    <w:rsid w:val="009A5AA6"/>
    <w:rsid w:val="009A5B08"/>
    <w:rsid w:val="009A5C73"/>
    <w:rsid w:val="009A6091"/>
    <w:rsid w:val="009A657B"/>
    <w:rsid w:val="009A6ABC"/>
    <w:rsid w:val="009A6B6B"/>
    <w:rsid w:val="009A6BA3"/>
    <w:rsid w:val="009A707A"/>
    <w:rsid w:val="009A75F4"/>
    <w:rsid w:val="009A789F"/>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2D4F"/>
    <w:rsid w:val="009B33B8"/>
    <w:rsid w:val="009B349B"/>
    <w:rsid w:val="009B34B3"/>
    <w:rsid w:val="009B34B4"/>
    <w:rsid w:val="009B38CD"/>
    <w:rsid w:val="009B3ABC"/>
    <w:rsid w:val="009B3E0E"/>
    <w:rsid w:val="009B3E19"/>
    <w:rsid w:val="009B415D"/>
    <w:rsid w:val="009B450A"/>
    <w:rsid w:val="009B4648"/>
    <w:rsid w:val="009B46D2"/>
    <w:rsid w:val="009B4889"/>
    <w:rsid w:val="009B498C"/>
    <w:rsid w:val="009B4E41"/>
    <w:rsid w:val="009B53D6"/>
    <w:rsid w:val="009B5AAD"/>
    <w:rsid w:val="009B5B4B"/>
    <w:rsid w:val="009B5D17"/>
    <w:rsid w:val="009B6251"/>
    <w:rsid w:val="009B6302"/>
    <w:rsid w:val="009B633D"/>
    <w:rsid w:val="009B6469"/>
    <w:rsid w:val="009B6BCE"/>
    <w:rsid w:val="009B6D0C"/>
    <w:rsid w:val="009B6D22"/>
    <w:rsid w:val="009B6EE9"/>
    <w:rsid w:val="009B70A7"/>
    <w:rsid w:val="009B71F7"/>
    <w:rsid w:val="009B735E"/>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2FD4"/>
    <w:rsid w:val="009C3107"/>
    <w:rsid w:val="009C347B"/>
    <w:rsid w:val="009C3481"/>
    <w:rsid w:val="009C358E"/>
    <w:rsid w:val="009C3715"/>
    <w:rsid w:val="009C371D"/>
    <w:rsid w:val="009C3B5F"/>
    <w:rsid w:val="009C3CD3"/>
    <w:rsid w:val="009C3DB6"/>
    <w:rsid w:val="009C3DDB"/>
    <w:rsid w:val="009C3F3E"/>
    <w:rsid w:val="009C4565"/>
    <w:rsid w:val="009C489D"/>
    <w:rsid w:val="009C4BB5"/>
    <w:rsid w:val="009C50BE"/>
    <w:rsid w:val="009C5372"/>
    <w:rsid w:val="009C537E"/>
    <w:rsid w:val="009C54BA"/>
    <w:rsid w:val="009C5C05"/>
    <w:rsid w:val="009C636C"/>
    <w:rsid w:val="009C6440"/>
    <w:rsid w:val="009C6568"/>
    <w:rsid w:val="009C66F2"/>
    <w:rsid w:val="009C67DE"/>
    <w:rsid w:val="009C6C68"/>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6FD"/>
    <w:rsid w:val="009D276B"/>
    <w:rsid w:val="009D2943"/>
    <w:rsid w:val="009D2BCE"/>
    <w:rsid w:val="009D2D28"/>
    <w:rsid w:val="009D3033"/>
    <w:rsid w:val="009D3034"/>
    <w:rsid w:val="009D30F6"/>
    <w:rsid w:val="009D32B3"/>
    <w:rsid w:val="009D363D"/>
    <w:rsid w:val="009D3BA9"/>
    <w:rsid w:val="009D3C72"/>
    <w:rsid w:val="009D3D8E"/>
    <w:rsid w:val="009D3E9A"/>
    <w:rsid w:val="009D4083"/>
    <w:rsid w:val="009D44D4"/>
    <w:rsid w:val="009D45CD"/>
    <w:rsid w:val="009D4773"/>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ACC"/>
    <w:rsid w:val="009E0DA6"/>
    <w:rsid w:val="009E0DEE"/>
    <w:rsid w:val="009E0E29"/>
    <w:rsid w:val="009E1216"/>
    <w:rsid w:val="009E1576"/>
    <w:rsid w:val="009E1707"/>
    <w:rsid w:val="009E1849"/>
    <w:rsid w:val="009E18E0"/>
    <w:rsid w:val="009E1B79"/>
    <w:rsid w:val="009E1E92"/>
    <w:rsid w:val="009E1EF1"/>
    <w:rsid w:val="009E2473"/>
    <w:rsid w:val="009E2B18"/>
    <w:rsid w:val="009E2BEB"/>
    <w:rsid w:val="009E2CFB"/>
    <w:rsid w:val="009E3091"/>
    <w:rsid w:val="009E31DD"/>
    <w:rsid w:val="009E340B"/>
    <w:rsid w:val="009E34BD"/>
    <w:rsid w:val="009E3879"/>
    <w:rsid w:val="009E39BB"/>
    <w:rsid w:val="009E3C00"/>
    <w:rsid w:val="009E4597"/>
    <w:rsid w:val="009E49AC"/>
    <w:rsid w:val="009E4C35"/>
    <w:rsid w:val="009E53EA"/>
    <w:rsid w:val="009E542D"/>
    <w:rsid w:val="009E5A06"/>
    <w:rsid w:val="009E62E2"/>
    <w:rsid w:val="009E62EA"/>
    <w:rsid w:val="009E6858"/>
    <w:rsid w:val="009E6900"/>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A2"/>
    <w:rsid w:val="009F27DE"/>
    <w:rsid w:val="009F2E57"/>
    <w:rsid w:val="009F3448"/>
    <w:rsid w:val="009F34E9"/>
    <w:rsid w:val="009F38A9"/>
    <w:rsid w:val="009F38F6"/>
    <w:rsid w:val="009F46B2"/>
    <w:rsid w:val="009F4954"/>
    <w:rsid w:val="009F4A85"/>
    <w:rsid w:val="009F4B87"/>
    <w:rsid w:val="009F4C5D"/>
    <w:rsid w:val="009F4C74"/>
    <w:rsid w:val="009F5CA5"/>
    <w:rsid w:val="009F625D"/>
    <w:rsid w:val="009F6497"/>
    <w:rsid w:val="009F6BAD"/>
    <w:rsid w:val="009F6C5C"/>
    <w:rsid w:val="009F6E1D"/>
    <w:rsid w:val="009F7173"/>
    <w:rsid w:val="009F7381"/>
    <w:rsid w:val="009F74D2"/>
    <w:rsid w:val="009F79DD"/>
    <w:rsid w:val="009F7F96"/>
    <w:rsid w:val="009F7FE3"/>
    <w:rsid w:val="00A001E0"/>
    <w:rsid w:val="00A002CE"/>
    <w:rsid w:val="00A006D6"/>
    <w:rsid w:val="00A00A6E"/>
    <w:rsid w:val="00A00D27"/>
    <w:rsid w:val="00A010D5"/>
    <w:rsid w:val="00A010F0"/>
    <w:rsid w:val="00A014BC"/>
    <w:rsid w:val="00A01701"/>
    <w:rsid w:val="00A0170A"/>
    <w:rsid w:val="00A01DAF"/>
    <w:rsid w:val="00A01F3E"/>
    <w:rsid w:val="00A01F47"/>
    <w:rsid w:val="00A022AF"/>
    <w:rsid w:val="00A025F1"/>
    <w:rsid w:val="00A02818"/>
    <w:rsid w:val="00A02A87"/>
    <w:rsid w:val="00A02B6B"/>
    <w:rsid w:val="00A03166"/>
    <w:rsid w:val="00A03309"/>
    <w:rsid w:val="00A03387"/>
    <w:rsid w:val="00A038C0"/>
    <w:rsid w:val="00A03C1F"/>
    <w:rsid w:val="00A03F3B"/>
    <w:rsid w:val="00A04EAE"/>
    <w:rsid w:val="00A04F78"/>
    <w:rsid w:val="00A0556B"/>
    <w:rsid w:val="00A0578F"/>
    <w:rsid w:val="00A0596A"/>
    <w:rsid w:val="00A059D7"/>
    <w:rsid w:val="00A06B2B"/>
    <w:rsid w:val="00A06B4B"/>
    <w:rsid w:val="00A06E5F"/>
    <w:rsid w:val="00A071CE"/>
    <w:rsid w:val="00A072AA"/>
    <w:rsid w:val="00A07502"/>
    <w:rsid w:val="00A07A4C"/>
    <w:rsid w:val="00A07A5E"/>
    <w:rsid w:val="00A07F07"/>
    <w:rsid w:val="00A10302"/>
    <w:rsid w:val="00A107BB"/>
    <w:rsid w:val="00A10A92"/>
    <w:rsid w:val="00A10FB8"/>
    <w:rsid w:val="00A1100C"/>
    <w:rsid w:val="00A110D0"/>
    <w:rsid w:val="00A11254"/>
    <w:rsid w:val="00A1136F"/>
    <w:rsid w:val="00A11377"/>
    <w:rsid w:val="00A11772"/>
    <w:rsid w:val="00A11EAF"/>
    <w:rsid w:val="00A12234"/>
    <w:rsid w:val="00A12722"/>
    <w:rsid w:val="00A1275F"/>
    <w:rsid w:val="00A12886"/>
    <w:rsid w:val="00A12D4F"/>
    <w:rsid w:val="00A131FF"/>
    <w:rsid w:val="00A132C2"/>
    <w:rsid w:val="00A137AE"/>
    <w:rsid w:val="00A13D1B"/>
    <w:rsid w:val="00A13FDE"/>
    <w:rsid w:val="00A141CC"/>
    <w:rsid w:val="00A142F4"/>
    <w:rsid w:val="00A143C4"/>
    <w:rsid w:val="00A144FF"/>
    <w:rsid w:val="00A1451C"/>
    <w:rsid w:val="00A14652"/>
    <w:rsid w:val="00A1469C"/>
    <w:rsid w:val="00A1483E"/>
    <w:rsid w:val="00A14872"/>
    <w:rsid w:val="00A14913"/>
    <w:rsid w:val="00A14BF9"/>
    <w:rsid w:val="00A14C90"/>
    <w:rsid w:val="00A14D02"/>
    <w:rsid w:val="00A14E43"/>
    <w:rsid w:val="00A14F94"/>
    <w:rsid w:val="00A15291"/>
    <w:rsid w:val="00A1534E"/>
    <w:rsid w:val="00A15923"/>
    <w:rsid w:val="00A15B80"/>
    <w:rsid w:val="00A15BEB"/>
    <w:rsid w:val="00A15CA2"/>
    <w:rsid w:val="00A1619C"/>
    <w:rsid w:val="00A16627"/>
    <w:rsid w:val="00A16A45"/>
    <w:rsid w:val="00A16BCB"/>
    <w:rsid w:val="00A16EBD"/>
    <w:rsid w:val="00A175DB"/>
    <w:rsid w:val="00A1778C"/>
    <w:rsid w:val="00A1790F"/>
    <w:rsid w:val="00A17C66"/>
    <w:rsid w:val="00A17E49"/>
    <w:rsid w:val="00A207BC"/>
    <w:rsid w:val="00A20A56"/>
    <w:rsid w:val="00A20F7D"/>
    <w:rsid w:val="00A215E8"/>
    <w:rsid w:val="00A21A3C"/>
    <w:rsid w:val="00A21A91"/>
    <w:rsid w:val="00A21B66"/>
    <w:rsid w:val="00A21E50"/>
    <w:rsid w:val="00A22378"/>
    <w:rsid w:val="00A22949"/>
    <w:rsid w:val="00A22CFB"/>
    <w:rsid w:val="00A231E9"/>
    <w:rsid w:val="00A2363B"/>
    <w:rsid w:val="00A23E79"/>
    <w:rsid w:val="00A2420F"/>
    <w:rsid w:val="00A245F2"/>
    <w:rsid w:val="00A24DA4"/>
    <w:rsid w:val="00A25776"/>
    <w:rsid w:val="00A263CA"/>
    <w:rsid w:val="00A2678F"/>
    <w:rsid w:val="00A2680A"/>
    <w:rsid w:val="00A26D04"/>
    <w:rsid w:val="00A2702B"/>
    <w:rsid w:val="00A27903"/>
    <w:rsid w:val="00A30251"/>
    <w:rsid w:val="00A30377"/>
    <w:rsid w:val="00A3083F"/>
    <w:rsid w:val="00A30ACA"/>
    <w:rsid w:val="00A30AE2"/>
    <w:rsid w:val="00A30B63"/>
    <w:rsid w:val="00A30C63"/>
    <w:rsid w:val="00A30E6B"/>
    <w:rsid w:val="00A30F87"/>
    <w:rsid w:val="00A317D6"/>
    <w:rsid w:val="00A31A1E"/>
    <w:rsid w:val="00A31A8D"/>
    <w:rsid w:val="00A3250E"/>
    <w:rsid w:val="00A3261B"/>
    <w:rsid w:val="00A3271C"/>
    <w:rsid w:val="00A32D7A"/>
    <w:rsid w:val="00A32FAF"/>
    <w:rsid w:val="00A3341B"/>
    <w:rsid w:val="00A33572"/>
    <w:rsid w:val="00A3370A"/>
    <w:rsid w:val="00A339D3"/>
    <w:rsid w:val="00A33AB5"/>
    <w:rsid w:val="00A33B7A"/>
    <w:rsid w:val="00A33DDE"/>
    <w:rsid w:val="00A33FF2"/>
    <w:rsid w:val="00A3433D"/>
    <w:rsid w:val="00A34F6F"/>
    <w:rsid w:val="00A353B9"/>
    <w:rsid w:val="00A353D7"/>
    <w:rsid w:val="00A35462"/>
    <w:rsid w:val="00A354EA"/>
    <w:rsid w:val="00A3580E"/>
    <w:rsid w:val="00A35A43"/>
    <w:rsid w:val="00A35AAF"/>
    <w:rsid w:val="00A35BFC"/>
    <w:rsid w:val="00A361E4"/>
    <w:rsid w:val="00A36264"/>
    <w:rsid w:val="00A3652E"/>
    <w:rsid w:val="00A36926"/>
    <w:rsid w:val="00A369B5"/>
    <w:rsid w:val="00A36A2C"/>
    <w:rsid w:val="00A36EE7"/>
    <w:rsid w:val="00A370A7"/>
    <w:rsid w:val="00A37469"/>
    <w:rsid w:val="00A37604"/>
    <w:rsid w:val="00A37706"/>
    <w:rsid w:val="00A37B1E"/>
    <w:rsid w:val="00A37B26"/>
    <w:rsid w:val="00A37EB4"/>
    <w:rsid w:val="00A403AB"/>
    <w:rsid w:val="00A40531"/>
    <w:rsid w:val="00A4061F"/>
    <w:rsid w:val="00A407E0"/>
    <w:rsid w:val="00A4081C"/>
    <w:rsid w:val="00A40888"/>
    <w:rsid w:val="00A40F32"/>
    <w:rsid w:val="00A41197"/>
    <w:rsid w:val="00A41326"/>
    <w:rsid w:val="00A41368"/>
    <w:rsid w:val="00A41413"/>
    <w:rsid w:val="00A41513"/>
    <w:rsid w:val="00A415AA"/>
    <w:rsid w:val="00A41A68"/>
    <w:rsid w:val="00A41C73"/>
    <w:rsid w:val="00A42425"/>
    <w:rsid w:val="00A42506"/>
    <w:rsid w:val="00A4253D"/>
    <w:rsid w:val="00A42849"/>
    <w:rsid w:val="00A4288A"/>
    <w:rsid w:val="00A429CE"/>
    <w:rsid w:val="00A42D46"/>
    <w:rsid w:val="00A42E74"/>
    <w:rsid w:val="00A42FEE"/>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68E"/>
    <w:rsid w:val="00A5072C"/>
    <w:rsid w:val="00A5108D"/>
    <w:rsid w:val="00A513CA"/>
    <w:rsid w:val="00A51452"/>
    <w:rsid w:val="00A51908"/>
    <w:rsid w:val="00A519C2"/>
    <w:rsid w:val="00A51AB4"/>
    <w:rsid w:val="00A51AB9"/>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464"/>
    <w:rsid w:val="00A544DE"/>
    <w:rsid w:val="00A5458C"/>
    <w:rsid w:val="00A54C55"/>
    <w:rsid w:val="00A54E04"/>
    <w:rsid w:val="00A54FA7"/>
    <w:rsid w:val="00A5525A"/>
    <w:rsid w:val="00A55286"/>
    <w:rsid w:val="00A5537F"/>
    <w:rsid w:val="00A554C7"/>
    <w:rsid w:val="00A5571E"/>
    <w:rsid w:val="00A5591A"/>
    <w:rsid w:val="00A5592C"/>
    <w:rsid w:val="00A55978"/>
    <w:rsid w:val="00A5598D"/>
    <w:rsid w:val="00A55CBA"/>
    <w:rsid w:val="00A55E4F"/>
    <w:rsid w:val="00A55F0B"/>
    <w:rsid w:val="00A562F5"/>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0A9B"/>
    <w:rsid w:val="00A6108C"/>
    <w:rsid w:val="00A61094"/>
    <w:rsid w:val="00A61286"/>
    <w:rsid w:val="00A612F6"/>
    <w:rsid w:val="00A61749"/>
    <w:rsid w:val="00A61DF2"/>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8C0"/>
    <w:rsid w:val="00A649D5"/>
    <w:rsid w:val="00A64DD4"/>
    <w:rsid w:val="00A64EFE"/>
    <w:rsid w:val="00A65081"/>
    <w:rsid w:val="00A65149"/>
    <w:rsid w:val="00A654D5"/>
    <w:rsid w:val="00A65602"/>
    <w:rsid w:val="00A6561F"/>
    <w:rsid w:val="00A658A9"/>
    <w:rsid w:val="00A65AA0"/>
    <w:rsid w:val="00A65D0D"/>
    <w:rsid w:val="00A65EDF"/>
    <w:rsid w:val="00A65FF1"/>
    <w:rsid w:val="00A660DE"/>
    <w:rsid w:val="00A661BD"/>
    <w:rsid w:val="00A6632A"/>
    <w:rsid w:val="00A66488"/>
    <w:rsid w:val="00A666ED"/>
    <w:rsid w:val="00A6672D"/>
    <w:rsid w:val="00A66858"/>
    <w:rsid w:val="00A66B8B"/>
    <w:rsid w:val="00A66C78"/>
    <w:rsid w:val="00A675AB"/>
    <w:rsid w:val="00A6763D"/>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8F4"/>
    <w:rsid w:val="00A71913"/>
    <w:rsid w:val="00A71C9B"/>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6F7B"/>
    <w:rsid w:val="00A776FB"/>
    <w:rsid w:val="00A77CD5"/>
    <w:rsid w:val="00A77EAF"/>
    <w:rsid w:val="00A77FA2"/>
    <w:rsid w:val="00A80056"/>
    <w:rsid w:val="00A8016B"/>
    <w:rsid w:val="00A80515"/>
    <w:rsid w:val="00A80E4C"/>
    <w:rsid w:val="00A80EC8"/>
    <w:rsid w:val="00A80FE5"/>
    <w:rsid w:val="00A813EC"/>
    <w:rsid w:val="00A81776"/>
    <w:rsid w:val="00A81DA9"/>
    <w:rsid w:val="00A8268D"/>
    <w:rsid w:val="00A82749"/>
    <w:rsid w:val="00A82910"/>
    <w:rsid w:val="00A8298B"/>
    <w:rsid w:val="00A829A5"/>
    <w:rsid w:val="00A82CA9"/>
    <w:rsid w:val="00A82E30"/>
    <w:rsid w:val="00A82FA9"/>
    <w:rsid w:val="00A8309D"/>
    <w:rsid w:val="00A836A5"/>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869"/>
    <w:rsid w:val="00A86A90"/>
    <w:rsid w:val="00A86AE4"/>
    <w:rsid w:val="00A87693"/>
    <w:rsid w:val="00A87863"/>
    <w:rsid w:val="00A87E38"/>
    <w:rsid w:val="00A90019"/>
    <w:rsid w:val="00A903BD"/>
    <w:rsid w:val="00A90673"/>
    <w:rsid w:val="00A906DC"/>
    <w:rsid w:val="00A90740"/>
    <w:rsid w:val="00A90FBD"/>
    <w:rsid w:val="00A91021"/>
    <w:rsid w:val="00A9107C"/>
    <w:rsid w:val="00A91285"/>
    <w:rsid w:val="00A91372"/>
    <w:rsid w:val="00A914A6"/>
    <w:rsid w:val="00A91561"/>
    <w:rsid w:val="00A9156D"/>
    <w:rsid w:val="00A91868"/>
    <w:rsid w:val="00A91C33"/>
    <w:rsid w:val="00A91CB4"/>
    <w:rsid w:val="00A921B4"/>
    <w:rsid w:val="00A926E5"/>
    <w:rsid w:val="00A92B43"/>
    <w:rsid w:val="00A92CC1"/>
    <w:rsid w:val="00A936C1"/>
    <w:rsid w:val="00A9398A"/>
    <w:rsid w:val="00A93B46"/>
    <w:rsid w:val="00A942AD"/>
    <w:rsid w:val="00A9468A"/>
    <w:rsid w:val="00A94A35"/>
    <w:rsid w:val="00A94F6F"/>
    <w:rsid w:val="00A94F99"/>
    <w:rsid w:val="00A9508E"/>
    <w:rsid w:val="00A953E1"/>
    <w:rsid w:val="00A95924"/>
    <w:rsid w:val="00A95A2E"/>
    <w:rsid w:val="00A9606E"/>
    <w:rsid w:val="00A96352"/>
    <w:rsid w:val="00A963A7"/>
    <w:rsid w:val="00A96835"/>
    <w:rsid w:val="00A96842"/>
    <w:rsid w:val="00A96855"/>
    <w:rsid w:val="00A969F3"/>
    <w:rsid w:val="00A96EF6"/>
    <w:rsid w:val="00A97528"/>
    <w:rsid w:val="00A977DA"/>
    <w:rsid w:val="00A97860"/>
    <w:rsid w:val="00A97C4F"/>
    <w:rsid w:val="00A97CD0"/>
    <w:rsid w:val="00AA0074"/>
    <w:rsid w:val="00AA00C3"/>
    <w:rsid w:val="00AA051D"/>
    <w:rsid w:val="00AA052F"/>
    <w:rsid w:val="00AA06C6"/>
    <w:rsid w:val="00AA0723"/>
    <w:rsid w:val="00AA07C1"/>
    <w:rsid w:val="00AA0848"/>
    <w:rsid w:val="00AA08BA"/>
    <w:rsid w:val="00AA0BE5"/>
    <w:rsid w:val="00AA0CB8"/>
    <w:rsid w:val="00AA1018"/>
    <w:rsid w:val="00AA107F"/>
    <w:rsid w:val="00AA135A"/>
    <w:rsid w:val="00AA1552"/>
    <w:rsid w:val="00AA16EF"/>
    <w:rsid w:val="00AA17F6"/>
    <w:rsid w:val="00AA1880"/>
    <w:rsid w:val="00AA18BD"/>
    <w:rsid w:val="00AA1903"/>
    <w:rsid w:val="00AA1BA3"/>
    <w:rsid w:val="00AA23EE"/>
    <w:rsid w:val="00AA284C"/>
    <w:rsid w:val="00AA2DBB"/>
    <w:rsid w:val="00AA31DB"/>
    <w:rsid w:val="00AA326B"/>
    <w:rsid w:val="00AA3290"/>
    <w:rsid w:val="00AA349F"/>
    <w:rsid w:val="00AA3534"/>
    <w:rsid w:val="00AA3871"/>
    <w:rsid w:val="00AA3B8B"/>
    <w:rsid w:val="00AA3BEC"/>
    <w:rsid w:val="00AA3D44"/>
    <w:rsid w:val="00AA3E55"/>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5F29"/>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96"/>
    <w:rsid w:val="00AB10F4"/>
    <w:rsid w:val="00AB140C"/>
    <w:rsid w:val="00AB1432"/>
    <w:rsid w:val="00AB1B5E"/>
    <w:rsid w:val="00AB1DC3"/>
    <w:rsid w:val="00AB1E06"/>
    <w:rsid w:val="00AB1EF4"/>
    <w:rsid w:val="00AB20B7"/>
    <w:rsid w:val="00AB2259"/>
    <w:rsid w:val="00AB2603"/>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08B"/>
    <w:rsid w:val="00AB65CB"/>
    <w:rsid w:val="00AB6718"/>
    <w:rsid w:val="00AB67FB"/>
    <w:rsid w:val="00AB69B1"/>
    <w:rsid w:val="00AB6BA9"/>
    <w:rsid w:val="00AB6C1B"/>
    <w:rsid w:val="00AB6CA1"/>
    <w:rsid w:val="00AB6CFA"/>
    <w:rsid w:val="00AB6D93"/>
    <w:rsid w:val="00AB6DBA"/>
    <w:rsid w:val="00AB6EFF"/>
    <w:rsid w:val="00AB6F80"/>
    <w:rsid w:val="00AB74CA"/>
    <w:rsid w:val="00AB74F2"/>
    <w:rsid w:val="00AB75B5"/>
    <w:rsid w:val="00AB7B89"/>
    <w:rsid w:val="00AB7D0F"/>
    <w:rsid w:val="00AB7ED6"/>
    <w:rsid w:val="00AC000A"/>
    <w:rsid w:val="00AC1197"/>
    <w:rsid w:val="00AC1389"/>
    <w:rsid w:val="00AC13D0"/>
    <w:rsid w:val="00AC1409"/>
    <w:rsid w:val="00AC1688"/>
    <w:rsid w:val="00AC17BC"/>
    <w:rsid w:val="00AC1817"/>
    <w:rsid w:val="00AC1DAD"/>
    <w:rsid w:val="00AC2187"/>
    <w:rsid w:val="00AC25EE"/>
    <w:rsid w:val="00AC264D"/>
    <w:rsid w:val="00AC2869"/>
    <w:rsid w:val="00AC288D"/>
    <w:rsid w:val="00AC2973"/>
    <w:rsid w:val="00AC2E0A"/>
    <w:rsid w:val="00AC2F7F"/>
    <w:rsid w:val="00AC3195"/>
    <w:rsid w:val="00AC324A"/>
    <w:rsid w:val="00AC3AE3"/>
    <w:rsid w:val="00AC4172"/>
    <w:rsid w:val="00AC4A2C"/>
    <w:rsid w:val="00AC4BA3"/>
    <w:rsid w:val="00AC4CFB"/>
    <w:rsid w:val="00AC4F85"/>
    <w:rsid w:val="00AC52B5"/>
    <w:rsid w:val="00AC53FB"/>
    <w:rsid w:val="00AC5773"/>
    <w:rsid w:val="00AC57C9"/>
    <w:rsid w:val="00AC57D2"/>
    <w:rsid w:val="00AC59C0"/>
    <w:rsid w:val="00AC607E"/>
    <w:rsid w:val="00AC6131"/>
    <w:rsid w:val="00AC61CF"/>
    <w:rsid w:val="00AC6494"/>
    <w:rsid w:val="00AC65CB"/>
    <w:rsid w:val="00AC69AF"/>
    <w:rsid w:val="00AC6A1C"/>
    <w:rsid w:val="00AC6D9E"/>
    <w:rsid w:val="00AC6E07"/>
    <w:rsid w:val="00AC6F3F"/>
    <w:rsid w:val="00AC6F89"/>
    <w:rsid w:val="00AC7664"/>
    <w:rsid w:val="00AC7A83"/>
    <w:rsid w:val="00AC7E57"/>
    <w:rsid w:val="00AC7E89"/>
    <w:rsid w:val="00AC7EBB"/>
    <w:rsid w:val="00AD016E"/>
    <w:rsid w:val="00AD020D"/>
    <w:rsid w:val="00AD0A4C"/>
    <w:rsid w:val="00AD0B57"/>
    <w:rsid w:val="00AD0DC5"/>
    <w:rsid w:val="00AD0E43"/>
    <w:rsid w:val="00AD0EAA"/>
    <w:rsid w:val="00AD16E5"/>
    <w:rsid w:val="00AD1716"/>
    <w:rsid w:val="00AD19F1"/>
    <w:rsid w:val="00AD1A1A"/>
    <w:rsid w:val="00AD1D5B"/>
    <w:rsid w:val="00AD1E6C"/>
    <w:rsid w:val="00AD20B4"/>
    <w:rsid w:val="00AD20F0"/>
    <w:rsid w:val="00AD2299"/>
    <w:rsid w:val="00AD22B0"/>
    <w:rsid w:val="00AD2504"/>
    <w:rsid w:val="00AD2E12"/>
    <w:rsid w:val="00AD337C"/>
    <w:rsid w:val="00AD344D"/>
    <w:rsid w:val="00AD35C6"/>
    <w:rsid w:val="00AD3F18"/>
    <w:rsid w:val="00AD4079"/>
    <w:rsid w:val="00AD4299"/>
    <w:rsid w:val="00AD4338"/>
    <w:rsid w:val="00AD47A2"/>
    <w:rsid w:val="00AD4B74"/>
    <w:rsid w:val="00AD4BE5"/>
    <w:rsid w:val="00AD4CB3"/>
    <w:rsid w:val="00AD51BF"/>
    <w:rsid w:val="00AD5366"/>
    <w:rsid w:val="00AD5371"/>
    <w:rsid w:val="00AD560C"/>
    <w:rsid w:val="00AD59A0"/>
    <w:rsid w:val="00AD5FD6"/>
    <w:rsid w:val="00AD6012"/>
    <w:rsid w:val="00AD674C"/>
    <w:rsid w:val="00AD6D82"/>
    <w:rsid w:val="00AD6DB1"/>
    <w:rsid w:val="00AD72E2"/>
    <w:rsid w:val="00AD73C3"/>
    <w:rsid w:val="00AD744F"/>
    <w:rsid w:val="00AD74B8"/>
    <w:rsid w:val="00AD7A6A"/>
    <w:rsid w:val="00AD7B2A"/>
    <w:rsid w:val="00AD7B60"/>
    <w:rsid w:val="00AD7EBC"/>
    <w:rsid w:val="00AE02DE"/>
    <w:rsid w:val="00AE039A"/>
    <w:rsid w:val="00AE03F6"/>
    <w:rsid w:val="00AE07EE"/>
    <w:rsid w:val="00AE0870"/>
    <w:rsid w:val="00AE0946"/>
    <w:rsid w:val="00AE0BFF"/>
    <w:rsid w:val="00AE1444"/>
    <w:rsid w:val="00AE1743"/>
    <w:rsid w:val="00AE1831"/>
    <w:rsid w:val="00AE18C1"/>
    <w:rsid w:val="00AE1912"/>
    <w:rsid w:val="00AE1E11"/>
    <w:rsid w:val="00AE1E52"/>
    <w:rsid w:val="00AE1E7C"/>
    <w:rsid w:val="00AE1F2F"/>
    <w:rsid w:val="00AE1F89"/>
    <w:rsid w:val="00AE1FD7"/>
    <w:rsid w:val="00AE2430"/>
    <w:rsid w:val="00AE248F"/>
    <w:rsid w:val="00AE26BE"/>
    <w:rsid w:val="00AE2AFA"/>
    <w:rsid w:val="00AE2D5C"/>
    <w:rsid w:val="00AE2F7D"/>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112"/>
    <w:rsid w:val="00AE7263"/>
    <w:rsid w:val="00AE72D1"/>
    <w:rsid w:val="00AE73B8"/>
    <w:rsid w:val="00AE741C"/>
    <w:rsid w:val="00AE7484"/>
    <w:rsid w:val="00AE7E89"/>
    <w:rsid w:val="00AE7F2E"/>
    <w:rsid w:val="00AF0A4A"/>
    <w:rsid w:val="00AF0FD2"/>
    <w:rsid w:val="00AF1B10"/>
    <w:rsid w:val="00AF1B8C"/>
    <w:rsid w:val="00AF1DCF"/>
    <w:rsid w:val="00AF1F0D"/>
    <w:rsid w:val="00AF2046"/>
    <w:rsid w:val="00AF20E1"/>
    <w:rsid w:val="00AF238C"/>
    <w:rsid w:val="00AF23DC"/>
    <w:rsid w:val="00AF2A7B"/>
    <w:rsid w:val="00AF2E64"/>
    <w:rsid w:val="00AF2E88"/>
    <w:rsid w:val="00AF3521"/>
    <w:rsid w:val="00AF35B0"/>
    <w:rsid w:val="00AF3A0B"/>
    <w:rsid w:val="00AF3C52"/>
    <w:rsid w:val="00AF44E4"/>
    <w:rsid w:val="00AF44F4"/>
    <w:rsid w:val="00AF4A12"/>
    <w:rsid w:val="00AF4BB2"/>
    <w:rsid w:val="00AF4BC0"/>
    <w:rsid w:val="00AF4CE5"/>
    <w:rsid w:val="00AF4E29"/>
    <w:rsid w:val="00AF5023"/>
    <w:rsid w:val="00AF5297"/>
    <w:rsid w:val="00AF533D"/>
    <w:rsid w:val="00AF5627"/>
    <w:rsid w:val="00AF582A"/>
    <w:rsid w:val="00AF597C"/>
    <w:rsid w:val="00AF609D"/>
    <w:rsid w:val="00AF6702"/>
    <w:rsid w:val="00AF68A6"/>
    <w:rsid w:val="00AF68C8"/>
    <w:rsid w:val="00AF692A"/>
    <w:rsid w:val="00AF696C"/>
    <w:rsid w:val="00AF6B62"/>
    <w:rsid w:val="00AF6EAB"/>
    <w:rsid w:val="00AF7738"/>
    <w:rsid w:val="00AF79C8"/>
    <w:rsid w:val="00AF7B5C"/>
    <w:rsid w:val="00AF7B81"/>
    <w:rsid w:val="00AF7C93"/>
    <w:rsid w:val="00B003D7"/>
    <w:rsid w:val="00B01192"/>
    <w:rsid w:val="00B0129A"/>
    <w:rsid w:val="00B01516"/>
    <w:rsid w:val="00B01517"/>
    <w:rsid w:val="00B016AC"/>
    <w:rsid w:val="00B01845"/>
    <w:rsid w:val="00B019C1"/>
    <w:rsid w:val="00B01B77"/>
    <w:rsid w:val="00B01EBD"/>
    <w:rsid w:val="00B02C6B"/>
    <w:rsid w:val="00B0377F"/>
    <w:rsid w:val="00B038AE"/>
    <w:rsid w:val="00B039D1"/>
    <w:rsid w:val="00B03C03"/>
    <w:rsid w:val="00B03CA8"/>
    <w:rsid w:val="00B03FC0"/>
    <w:rsid w:val="00B0407F"/>
    <w:rsid w:val="00B04487"/>
    <w:rsid w:val="00B04827"/>
    <w:rsid w:val="00B048C3"/>
    <w:rsid w:val="00B04D14"/>
    <w:rsid w:val="00B04E9C"/>
    <w:rsid w:val="00B052DE"/>
    <w:rsid w:val="00B0547A"/>
    <w:rsid w:val="00B0550E"/>
    <w:rsid w:val="00B05553"/>
    <w:rsid w:val="00B0575A"/>
    <w:rsid w:val="00B0587F"/>
    <w:rsid w:val="00B05937"/>
    <w:rsid w:val="00B05EC9"/>
    <w:rsid w:val="00B05F31"/>
    <w:rsid w:val="00B064D3"/>
    <w:rsid w:val="00B065F9"/>
    <w:rsid w:val="00B067C2"/>
    <w:rsid w:val="00B06991"/>
    <w:rsid w:val="00B06D28"/>
    <w:rsid w:val="00B06DED"/>
    <w:rsid w:val="00B07645"/>
    <w:rsid w:val="00B077CD"/>
    <w:rsid w:val="00B07D16"/>
    <w:rsid w:val="00B07D1A"/>
    <w:rsid w:val="00B10161"/>
    <w:rsid w:val="00B104AC"/>
    <w:rsid w:val="00B107BE"/>
    <w:rsid w:val="00B1088E"/>
    <w:rsid w:val="00B1091D"/>
    <w:rsid w:val="00B10E90"/>
    <w:rsid w:val="00B11251"/>
    <w:rsid w:val="00B112D7"/>
    <w:rsid w:val="00B118FA"/>
    <w:rsid w:val="00B11CC5"/>
    <w:rsid w:val="00B11D88"/>
    <w:rsid w:val="00B11E8C"/>
    <w:rsid w:val="00B11FB3"/>
    <w:rsid w:val="00B12171"/>
    <w:rsid w:val="00B1218A"/>
    <w:rsid w:val="00B121C7"/>
    <w:rsid w:val="00B12514"/>
    <w:rsid w:val="00B12BF2"/>
    <w:rsid w:val="00B12CD1"/>
    <w:rsid w:val="00B12F82"/>
    <w:rsid w:val="00B1309A"/>
    <w:rsid w:val="00B1318D"/>
    <w:rsid w:val="00B1345C"/>
    <w:rsid w:val="00B13518"/>
    <w:rsid w:val="00B13554"/>
    <w:rsid w:val="00B1355D"/>
    <w:rsid w:val="00B13740"/>
    <w:rsid w:val="00B13796"/>
    <w:rsid w:val="00B14130"/>
    <w:rsid w:val="00B147D5"/>
    <w:rsid w:val="00B14A3A"/>
    <w:rsid w:val="00B14DFA"/>
    <w:rsid w:val="00B14F34"/>
    <w:rsid w:val="00B152CE"/>
    <w:rsid w:val="00B1562D"/>
    <w:rsid w:val="00B15804"/>
    <w:rsid w:val="00B1591A"/>
    <w:rsid w:val="00B15976"/>
    <w:rsid w:val="00B159E6"/>
    <w:rsid w:val="00B15A4B"/>
    <w:rsid w:val="00B16E11"/>
    <w:rsid w:val="00B16ED0"/>
    <w:rsid w:val="00B16FF3"/>
    <w:rsid w:val="00B1734F"/>
    <w:rsid w:val="00B17849"/>
    <w:rsid w:val="00B17A27"/>
    <w:rsid w:val="00B2052A"/>
    <w:rsid w:val="00B20D83"/>
    <w:rsid w:val="00B20FD7"/>
    <w:rsid w:val="00B20FF5"/>
    <w:rsid w:val="00B212E7"/>
    <w:rsid w:val="00B21452"/>
    <w:rsid w:val="00B216F9"/>
    <w:rsid w:val="00B2193A"/>
    <w:rsid w:val="00B21B6B"/>
    <w:rsid w:val="00B21F0C"/>
    <w:rsid w:val="00B2221D"/>
    <w:rsid w:val="00B2224F"/>
    <w:rsid w:val="00B222FA"/>
    <w:rsid w:val="00B22342"/>
    <w:rsid w:val="00B22422"/>
    <w:rsid w:val="00B22485"/>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A6C"/>
    <w:rsid w:val="00B26B34"/>
    <w:rsid w:val="00B26F06"/>
    <w:rsid w:val="00B26F84"/>
    <w:rsid w:val="00B26FAA"/>
    <w:rsid w:val="00B273B9"/>
    <w:rsid w:val="00B27C02"/>
    <w:rsid w:val="00B27C7C"/>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178"/>
    <w:rsid w:val="00B33189"/>
    <w:rsid w:val="00B3341A"/>
    <w:rsid w:val="00B336C6"/>
    <w:rsid w:val="00B3398F"/>
    <w:rsid w:val="00B33D46"/>
    <w:rsid w:val="00B33FFC"/>
    <w:rsid w:val="00B34485"/>
    <w:rsid w:val="00B346F8"/>
    <w:rsid w:val="00B34971"/>
    <w:rsid w:val="00B34BE2"/>
    <w:rsid w:val="00B34F13"/>
    <w:rsid w:val="00B355F7"/>
    <w:rsid w:val="00B35859"/>
    <w:rsid w:val="00B35A5C"/>
    <w:rsid w:val="00B35E58"/>
    <w:rsid w:val="00B35EC9"/>
    <w:rsid w:val="00B35EFA"/>
    <w:rsid w:val="00B365A0"/>
    <w:rsid w:val="00B36B51"/>
    <w:rsid w:val="00B36D54"/>
    <w:rsid w:val="00B36E8F"/>
    <w:rsid w:val="00B36EF0"/>
    <w:rsid w:val="00B370B6"/>
    <w:rsid w:val="00B37581"/>
    <w:rsid w:val="00B3783A"/>
    <w:rsid w:val="00B379D0"/>
    <w:rsid w:val="00B37B34"/>
    <w:rsid w:val="00B37C70"/>
    <w:rsid w:val="00B37CAA"/>
    <w:rsid w:val="00B402FA"/>
    <w:rsid w:val="00B4030F"/>
    <w:rsid w:val="00B4044B"/>
    <w:rsid w:val="00B407CC"/>
    <w:rsid w:val="00B4090A"/>
    <w:rsid w:val="00B40911"/>
    <w:rsid w:val="00B40AE9"/>
    <w:rsid w:val="00B40B5B"/>
    <w:rsid w:val="00B40D22"/>
    <w:rsid w:val="00B41060"/>
    <w:rsid w:val="00B411D3"/>
    <w:rsid w:val="00B41470"/>
    <w:rsid w:val="00B4163B"/>
    <w:rsid w:val="00B41766"/>
    <w:rsid w:val="00B418FE"/>
    <w:rsid w:val="00B41980"/>
    <w:rsid w:val="00B41FD7"/>
    <w:rsid w:val="00B421F5"/>
    <w:rsid w:val="00B422C2"/>
    <w:rsid w:val="00B427AE"/>
    <w:rsid w:val="00B42C4B"/>
    <w:rsid w:val="00B42FD3"/>
    <w:rsid w:val="00B43918"/>
    <w:rsid w:val="00B439E4"/>
    <w:rsid w:val="00B43F35"/>
    <w:rsid w:val="00B44267"/>
    <w:rsid w:val="00B4427B"/>
    <w:rsid w:val="00B44AE6"/>
    <w:rsid w:val="00B44B36"/>
    <w:rsid w:val="00B44BEE"/>
    <w:rsid w:val="00B44FC1"/>
    <w:rsid w:val="00B45229"/>
    <w:rsid w:val="00B45680"/>
    <w:rsid w:val="00B462C0"/>
    <w:rsid w:val="00B46A32"/>
    <w:rsid w:val="00B46D7A"/>
    <w:rsid w:val="00B46F79"/>
    <w:rsid w:val="00B46FD6"/>
    <w:rsid w:val="00B475EE"/>
    <w:rsid w:val="00B47770"/>
    <w:rsid w:val="00B47FC2"/>
    <w:rsid w:val="00B5004F"/>
    <w:rsid w:val="00B502EF"/>
    <w:rsid w:val="00B50785"/>
    <w:rsid w:val="00B5078A"/>
    <w:rsid w:val="00B508D7"/>
    <w:rsid w:val="00B50953"/>
    <w:rsid w:val="00B50ABA"/>
    <w:rsid w:val="00B50FC7"/>
    <w:rsid w:val="00B510BB"/>
    <w:rsid w:val="00B515FB"/>
    <w:rsid w:val="00B516A5"/>
    <w:rsid w:val="00B51738"/>
    <w:rsid w:val="00B519AC"/>
    <w:rsid w:val="00B51B15"/>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3FD4"/>
    <w:rsid w:val="00B544F7"/>
    <w:rsid w:val="00B5456D"/>
    <w:rsid w:val="00B546A5"/>
    <w:rsid w:val="00B547BB"/>
    <w:rsid w:val="00B54BA6"/>
    <w:rsid w:val="00B54E4A"/>
    <w:rsid w:val="00B55612"/>
    <w:rsid w:val="00B558BE"/>
    <w:rsid w:val="00B55BB6"/>
    <w:rsid w:val="00B55FEE"/>
    <w:rsid w:val="00B565FA"/>
    <w:rsid w:val="00B5679D"/>
    <w:rsid w:val="00B56881"/>
    <w:rsid w:val="00B56A73"/>
    <w:rsid w:val="00B56CB7"/>
    <w:rsid w:val="00B5732F"/>
    <w:rsid w:val="00B575AC"/>
    <w:rsid w:val="00B57973"/>
    <w:rsid w:val="00B5797E"/>
    <w:rsid w:val="00B579D7"/>
    <w:rsid w:val="00B57BC3"/>
    <w:rsid w:val="00B57E98"/>
    <w:rsid w:val="00B601E6"/>
    <w:rsid w:val="00B6025A"/>
    <w:rsid w:val="00B6032F"/>
    <w:rsid w:val="00B608FF"/>
    <w:rsid w:val="00B6099C"/>
    <w:rsid w:val="00B60BAE"/>
    <w:rsid w:val="00B60C7E"/>
    <w:rsid w:val="00B60CD9"/>
    <w:rsid w:val="00B60F6C"/>
    <w:rsid w:val="00B60F8E"/>
    <w:rsid w:val="00B61397"/>
    <w:rsid w:val="00B6160A"/>
    <w:rsid w:val="00B6162E"/>
    <w:rsid w:val="00B61DA8"/>
    <w:rsid w:val="00B61F2A"/>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25F"/>
    <w:rsid w:val="00B6638B"/>
    <w:rsid w:val="00B664D9"/>
    <w:rsid w:val="00B668AB"/>
    <w:rsid w:val="00B668E6"/>
    <w:rsid w:val="00B66A55"/>
    <w:rsid w:val="00B66CDB"/>
    <w:rsid w:val="00B66D61"/>
    <w:rsid w:val="00B66DED"/>
    <w:rsid w:val="00B66EF8"/>
    <w:rsid w:val="00B67140"/>
    <w:rsid w:val="00B67184"/>
    <w:rsid w:val="00B671B1"/>
    <w:rsid w:val="00B672F0"/>
    <w:rsid w:val="00B6738C"/>
    <w:rsid w:val="00B67396"/>
    <w:rsid w:val="00B67796"/>
    <w:rsid w:val="00B6789F"/>
    <w:rsid w:val="00B67AAF"/>
    <w:rsid w:val="00B70AA0"/>
    <w:rsid w:val="00B70C6B"/>
    <w:rsid w:val="00B71008"/>
    <w:rsid w:val="00B712D5"/>
    <w:rsid w:val="00B71A0D"/>
    <w:rsid w:val="00B71A1E"/>
    <w:rsid w:val="00B71BCA"/>
    <w:rsid w:val="00B71BE9"/>
    <w:rsid w:val="00B71C5A"/>
    <w:rsid w:val="00B7287C"/>
    <w:rsid w:val="00B72BC3"/>
    <w:rsid w:val="00B72CBA"/>
    <w:rsid w:val="00B72ECC"/>
    <w:rsid w:val="00B7354E"/>
    <w:rsid w:val="00B73579"/>
    <w:rsid w:val="00B73666"/>
    <w:rsid w:val="00B73807"/>
    <w:rsid w:val="00B73A48"/>
    <w:rsid w:val="00B73D04"/>
    <w:rsid w:val="00B73E0D"/>
    <w:rsid w:val="00B74605"/>
    <w:rsid w:val="00B7490C"/>
    <w:rsid w:val="00B74BB6"/>
    <w:rsid w:val="00B74C44"/>
    <w:rsid w:val="00B74F98"/>
    <w:rsid w:val="00B74FB1"/>
    <w:rsid w:val="00B75209"/>
    <w:rsid w:val="00B752E9"/>
    <w:rsid w:val="00B75514"/>
    <w:rsid w:val="00B758AD"/>
    <w:rsid w:val="00B75C63"/>
    <w:rsid w:val="00B760EA"/>
    <w:rsid w:val="00B765F6"/>
    <w:rsid w:val="00B76AFF"/>
    <w:rsid w:val="00B76C9F"/>
    <w:rsid w:val="00B77333"/>
    <w:rsid w:val="00B7751F"/>
    <w:rsid w:val="00B776AC"/>
    <w:rsid w:val="00B777F7"/>
    <w:rsid w:val="00B77BB9"/>
    <w:rsid w:val="00B801E2"/>
    <w:rsid w:val="00B8088A"/>
    <w:rsid w:val="00B80B80"/>
    <w:rsid w:val="00B80B90"/>
    <w:rsid w:val="00B80CC6"/>
    <w:rsid w:val="00B8103E"/>
    <w:rsid w:val="00B8148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C2E"/>
    <w:rsid w:val="00B84E8D"/>
    <w:rsid w:val="00B84F73"/>
    <w:rsid w:val="00B85000"/>
    <w:rsid w:val="00B8546A"/>
    <w:rsid w:val="00B85566"/>
    <w:rsid w:val="00B855BA"/>
    <w:rsid w:val="00B85765"/>
    <w:rsid w:val="00B85979"/>
    <w:rsid w:val="00B85DEF"/>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0C86"/>
    <w:rsid w:val="00B9100E"/>
    <w:rsid w:val="00B9197D"/>
    <w:rsid w:val="00B91A46"/>
    <w:rsid w:val="00B91C87"/>
    <w:rsid w:val="00B9231D"/>
    <w:rsid w:val="00B92572"/>
    <w:rsid w:val="00B927A5"/>
    <w:rsid w:val="00B92960"/>
    <w:rsid w:val="00B92EAA"/>
    <w:rsid w:val="00B92F99"/>
    <w:rsid w:val="00B92FBA"/>
    <w:rsid w:val="00B93330"/>
    <w:rsid w:val="00B9345D"/>
    <w:rsid w:val="00B93635"/>
    <w:rsid w:val="00B93A94"/>
    <w:rsid w:val="00B93DCA"/>
    <w:rsid w:val="00B93FBF"/>
    <w:rsid w:val="00B9411A"/>
    <w:rsid w:val="00B94709"/>
    <w:rsid w:val="00B94933"/>
    <w:rsid w:val="00B94C74"/>
    <w:rsid w:val="00B94D59"/>
    <w:rsid w:val="00B94EA9"/>
    <w:rsid w:val="00B950C9"/>
    <w:rsid w:val="00B951D8"/>
    <w:rsid w:val="00B953FC"/>
    <w:rsid w:val="00B95648"/>
    <w:rsid w:val="00B956AF"/>
    <w:rsid w:val="00B956E2"/>
    <w:rsid w:val="00B9596E"/>
    <w:rsid w:val="00B96408"/>
    <w:rsid w:val="00B969A7"/>
    <w:rsid w:val="00B969E3"/>
    <w:rsid w:val="00B969F3"/>
    <w:rsid w:val="00B97104"/>
    <w:rsid w:val="00B97536"/>
    <w:rsid w:val="00B9780E"/>
    <w:rsid w:val="00B97CF8"/>
    <w:rsid w:val="00B97D0D"/>
    <w:rsid w:val="00BA006D"/>
    <w:rsid w:val="00BA00C4"/>
    <w:rsid w:val="00BA019D"/>
    <w:rsid w:val="00BA02B8"/>
    <w:rsid w:val="00BA03AB"/>
    <w:rsid w:val="00BA08F8"/>
    <w:rsid w:val="00BA0FB9"/>
    <w:rsid w:val="00BA1333"/>
    <w:rsid w:val="00BA15B8"/>
    <w:rsid w:val="00BA15BF"/>
    <w:rsid w:val="00BA16DF"/>
    <w:rsid w:val="00BA19FD"/>
    <w:rsid w:val="00BA1B00"/>
    <w:rsid w:val="00BA1D1D"/>
    <w:rsid w:val="00BA2295"/>
    <w:rsid w:val="00BA2751"/>
    <w:rsid w:val="00BA2A13"/>
    <w:rsid w:val="00BA2DC0"/>
    <w:rsid w:val="00BA2FA9"/>
    <w:rsid w:val="00BA3314"/>
    <w:rsid w:val="00BA3550"/>
    <w:rsid w:val="00BA3851"/>
    <w:rsid w:val="00BA3B3A"/>
    <w:rsid w:val="00BA3BE0"/>
    <w:rsid w:val="00BA3C76"/>
    <w:rsid w:val="00BA3FF7"/>
    <w:rsid w:val="00BA4254"/>
    <w:rsid w:val="00BA43CA"/>
    <w:rsid w:val="00BA46A0"/>
    <w:rsid w:val="00BA4B02"/>
    <w:rsid w:val="00BA4BC3"/>
    <w:rsid w:val="00BA4FA5"/>
    <w:rsid w:val="00BA549D"/>
    <w:rsid w:val="00BA5B19"/>
    <w:rsid w:val="00BA5BA4"/>
    <w:rsid w:val="00BA5CAC"/>
    <w:rsid w:val="00BA60BE"/>
    <w:rsid w:val="00BA61AF"/>
    <w:rsid w:val="00BA6212"/>
    <w:rsid w:val="00BA647E"/>
    <w:rsid w:val="00BA6793"/>
    <w:rsid w:val="00BA6856"/>
    <w:rsid w:val="00BA6C78"/>
    <w:rsid w:val="00BA6E51"/>
    <w:rsid w:val="00BA6E70"/>
    <w:rsid w:val="00BA70D0"/>
    <w:rsid w:val="00BA72F7"/>
    <w:rsid w:val="00BA77B8"/>
    <w:rsid w:val="00BA77E9"/>
    <w:rsid w:val="00BA78F1"/>
    <w:rsid w:val="00BA7B13"/>
    <w:rsid w:val="00BA7DDA"/>
    <w:rsid w:val="00BA7E23"/>
    <w:rsid w:val="00BB000B"/>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DED"/>
    <w:rsid w:val="00BB1E64"/>
    <w:rsid w:val="00BB1ECF"/>
    <w:rsid w:val="00BB2036"/>
    <w:rsid w:val="00BB20C7"/>
    <w:rsid w:val="00BB2143"/>
    <w:rsid w:val="00BB2172"/>
    <w:rsid w:val="00BB2308"/>
    <w:rsid w:val="00BB255F"/>
    <w:rsid w:val="00BB29DB"/>
    <w:rsid w:val="00BB31C3"/>
    <w:rsid w:val="00BB3367"/>
    <w:rsid w:val="00BB416B"/>
    <w:rsid w:val="00BB4344"/>
    <w:rsid w:val="00BB4438"/>
    <w:rsid w:val="00BB4544"/>
    <w:rsid w:val="00BB45D8"/>
    <w:rsid w:val="00BB4A45"/>
    <w:rsid w:val="00BB4AC3"/>
    <w:rsid w:val="00BB5222"/>
    <w:rsid w:val="00BB5353"/>
    <w:rsid w:val="00BB5736"/>
    <w:rsid w:val="00BB59B1"/>
    <w:rsid w:val="00BB5EAF"/>
    <w:rsid w:val="00BB5EE8"/>
    <w:rsid w:val="00BB6008"/>
    <w:rsid w:val="00BB6148"/>
    <w:rsid w:val="00BB619E"/>
    <w:rsid w:val="00BB61D2"/>
    <w:rsid w:val="00BB64F2"/>
    <w:rsid w:val="00BB69E3"/>
    <w:rsid w:val="00BB6AAC"/>
    <w:rsid w:val="00BB6C35"/>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53"/>
    <w:rsid w:val="00BC127C"/>
    <w:rsid w:val="00BC134D"/>
    <w:rsid w:val="00BC1747"/>
    <w:rsid w:val="00BC2088"/>
    <w:rsid w:val="00BC2582"/>
    <w:rsid w:val="00BC2663"/>
    <w:rsid w:val="00BC26F8"/>
    <w:rsid w:val="00BC2AF2"/>
    <w:rsid w:val="00BC2C2A"/>
    <w:rsid w:val="00BC2DFD"/>
    <w:rsid w:val="00BC2E08"/>
    <w:rsid w:val="00BC2E6B"/>
    <w:rsid w:val="00BC2FC7"/>
    <w:rsid w:val="00BC2FD2"/>
    <w:rsid w:val="00BC3A87"/>
    <w:rsid w:val="00BC3C64"/>
    <w:rsid w:val="00BC3CC7"/>
    <w:rsid w:val="00BC3DBD"/>
    <w:rsid w:val="00BC43C6"/>
    <w:rsid w:val="00BC4561"/>
    <w:rsid w:val="00BC4EDC"/>
    <w:rsid w:val="00BC4F19"/>
    <w:rsid w:val="00BC5148"/>
    <w:rsid w:val="00BC51DF"/>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A9B"/>
    <w:rsid w:val="00BD0CA2"/>
    <w:rsid w:val="00BD1177"/>
    <w:rsid w:val="00BD11F3"/>
    <w:rsid w:val="00BD151D"/>
    <w:rsid w:val="00BD162E"/>
    <w:rsid w:val="00BD1716"/>
    <w:rsid w:val="00BD178B"/>
    <w:rsid w:val="00BD17E2"/>
    <w:rsid w:val="00BD1809"/>
    <w:rsid w:val="00BD1AAD"/>
    <w:rsid w:val="00BD1B9A"/>
    <w:rsid w:val="00BD207D"/>
    <w:rsid w:val="00BD20CB"/>
    <w:rsid w:val="00BD23CA"/>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3C2E"/>
    <w:rsid w:val="00BD44C2"/>
    <w:rsid w:val="00BD482E"/>
    <w:rsid w:val="00BD4C59"/>
    <w:rsid w:val="00BD5015"/>
    <w:rsid w:val="00BD5023"/>
    <w:rsid w:val="00BD5345"/>
    <w:rsid w:val="00BD5687"/>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75E"/>
    <w:rsid w:val="00BE0883"/>
    <w:rsid w:val="00BE0C5F"/>
    <w:rsid w:val="00BE0D76"/>
    <w:rsid w:val="00BE135D"/>
    <w:rsid w:val="00BE1930"/>
    <w:rsid w:val="00BE19A5"/>
    <w:rsid w:val="00BE1A67"/>
    <w:rsid w:val="00BE1C00"/>
    <w:rsid w:val="00BE1E00"/>
    <w:rsid w:val="00BE1E34"/>
    <w:rsid w:val="00BE1E46"/>
    <w:rsid w:val="00BE20A5"/>
    <w:rsid w:val="00BE21CC"/>
    <w:rsid w:val="00BE22A6"/>
    <w:rsid w:val="00BE22AE"/>
    <w:rsid w:val="00BE2D6D"/>
    <w:rsid w:val="00BE2EBC"/>
    <w:rsid w:val="00BE3473"/>
    <w:rsid w:val="00BE38BD"/>
    <w:rsid w:val="00BE4368"/>
    <w:rsid w:val="00BE4452"/>
    <w:rsid w:val="00BE4619"/>
    <w:rsid w:val="00BE47C7"/>
    <w:rsid w:val="00BE4878"/>
    <w:rsid w:val="00BE4BBE"/>
    <w:rsid w:val="00BE4D31"/>
    <w:rsid w:val="00BE4D3D"/>
    <w:rsid w:val="00BE5181"/>
    <w:rsid w:val="00BE524A"/>
    <w:rsid w:val="00BE537C"/>
    <w:rsid w:val="00BE57F5"/>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3A3"/>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28E"/>
    <w:rsid w:val="00BF378B"/>
    <w:rsid w:val="00BF3D23"/>
    <w:rsid w:val="00BF3E70"/>
    <w:rsid w:val="00BF3E83"/>
    <w:rsid w:val="00BF41A9"/>
    <w:rsid w:val="00BF466D"/>
    <w:rsid w:val="00BF46CF"/>
    <w:rsid w:val="00BF4DBC"/>
    <w:rsid w:val="00BF4EAD"/>
    <w:rsid w:val="00BF4F2D"/>
    <w:rsid w:val="00BF504C"/>
    <w:rsid w:val="00BF5050"/>
    <w:rsid w:val="00BF5687"/>
    <w:rsid w:val="00BF5758"/>
    <w:rsid w:val="00BF5C34"/>
    <w:rsid w:val="00BF5D17"/>
    <w:rsid w:val="00BF5F56"/>
    <w:rsid w:val="00BF65C6"/>
    <w:rsid w:val="00BF6811"/>
    <w:rsid w:val="00BF6843"/>
    <w:rsid w:val="00BF6FDA"/>
    <w:rsid w:val="00BF70D2"/>
    <w:rsid w:val="00BF71FF"/>
    <w:rsid w:val="00BF722C"/>
    <w:rsid w:val="00BF7234"/>
    <w:rsid w:val="00BF72E4"/>
    <w:rsid w:val="00BF770E"/>
    <w:rsid w:val="00BF778B"/>
    <w:rsid w:val="00BF7B4A"/>
    <w:rsid w:val="00BF7F74"/>
    <w:rsid w:val="00C00094"/>
    <w:rsid w:val="00C000FC"/>
    <w:rsid w:val="00C0046D"/>
    <w:rsid w:val="00C004B3"/>
    <w:rsid w:val="00C00512"/>
    <w:rsid w:val="00C005C9"/>
    <w:rsid w:val="00C00A34"/>
    <w:rsid w:val="00C00BA8"/>
    <w:rsid w:val="00C00CA2"/>
    <w:rsid w:val="00C00CB2"/>
    <w:rsid w:val="00C01111"/>
    <w:rsid w:val="00C013DA"/>
    <w:rsid w:val="00C01728"/>
    <w:rsid w:val="00C019C2"/>
    <w:rsid w:val="00C01A37"/>
    <w:rsid w:val="00C01C63"/>
    <w:rsid w:val="00C01CC3"/>
    <w:rsid w:val="00C02266"/>
    <w:rsid w:val="00C02470"/>
    <w:rsid w:val="00C02870"/>
    <w:rsid w:val="00C02A0B"/>
    <w:rsid w:val="00C02A2D"/>
    <w:rsid w:val="00C02C2A"/>
    <w:rsid w:val="00C0308F"/>
    <w:rsid w:val="00C0310A"/>
    <w:rsid w:val="00C03176"/>
    <w:rsid w:val="00C032B9"/>
    <w:rsid w:val="00C03459"/>
    <w:rsid w:val="00C03962"/>
    <w:rsid w:val="00C0398C"/>
    <w:rsid w:val="00C03E3F"/>
    <w:rsid w:val="00C03F7C"/>
    <w:rsid w:val="00C04157"/>
    <w:rsid w:val="00C0489C"/>
    <w:rsid w:val="00C04A5C"/>
    <w:rsid w:val="00C04ADE"/>
    <w:rsid w:val="00C054A9"/>
    <w:rsid w:val="00C0564A"/>
    <w:rsid w:val="00C057D5"/>
    <w:rsid w:val="00C05E35"/>
    <w:rsid w:val="00C0616A"/>
    <w:rsid w:val="00C061E9"/>
    <w:rsid w:val="00C0625D"/>
    <w:rsid w:val="00C06A1D"/>
    <w:rsid w:val="00C06BB9"/>
    <w:rsid w:val="00C07254"/>
    <w:rsid w:val="00C0728D"/>
    <w:rsid w:val="00C072EA"/>
    <w:rsid w:val="00C073E8"/>
    <w:rsid w:val="00C07760"/>
    <w:rsid w:val="00C07812"/>
    <w:rsid w:val="00C0795D"/>
    <w:rsid w:val="00C07AB0"/>
    <w:rsid w:val="00C07ABC"/>
    <w:rsid w:val="00C1000A"/>
    <w:rsid w:val="00C10613"/>
    <w:rsid w:val="00C10793"/>
    <w:rsid w:val="00C10B19"/>
    <w:rsid w:val="00C10B61"/>
    <w:rsid w:val="00C10BFA"/>
    <w:rsid w:val="00C10F7B"/>
    <w:rsid w:val="00C11540"/>
    <w:rsid w:val="00C11A59"/>
    <w:rsid w:val="00C11AD6"/>
    <w:rsid w:val="00C11CC1"/>
    <w:rsid w:val="00C120E1"/>
    <w:rsid w:val="00C122CF"/>
    <w:rsid w:val="00C125CD"/>
    <w:rsid w:val="00C125F6"/>
    <w:rsid w:val="00C127AA"/>
    <w:rsid w:val="00C129EE"/>
    <w:rsid w:val="00C12C9F"/>
    <w:rsid w:val="00C12D35"/>
    <w:rsid w:val="00C13101"/>
    <w:rsid w:val="00C13121"/>
    <w:rsid w:val="00C13769"/>
    <w:rsid w:val="00C1387A"/>
    <w:rsid w:val="00C13963"/>
    <w:rsid w:val="00C13CEF"/>
    <w:rsid w:val="00C14165"/>
    <w:rsid w:val="00C144F0"/>
    <w:rsid w:val="00C14C1E"/>
    <w:rsid w:val="00C14E50"/>
    <w:rsid w:val="00C155C2"/>
    <w:rsid w:val="00C15713"/>
    <w:rsid w:val="00C1589E"/>
    <w:rsid w:val="00C1592E"/>
    <w:rsid w:val="00C160F5"/>
    <w:rsid w:val="00C1778C"/>
    <w:rsid w:val="00C178DC"/>
    <w:rsid w:val="00C1798B"/>
    <w:rsid w:val="00C17D4C"/>
    <w:rsid w:val="00C17EA5"/>
    <w:rsid w:val="00C17FDE"/>
    <w:rsid w:val="00C20291"/>
    <w:rsid w:val="00C20298"/>
    <w:rsid w:val="00C20401"/>
    <w:rsid w:val="00C204D8"/>
    <w:rsid w:val="00C2076D"/>
    <w:rsid w:val="00C20F62"/>
    <w:rsid w:val="00C214C7"/>
    <w:rsid w:val="00C219E4"/>
    <w:rsid w:val="00C22083"/>
    <w:rsid w:val="00C22925"/>
    <w:rsid w:val="00C22C9F"/>
    <w:rsid w:val="00C22E64"/>
    <w:rsid w:val="00C233DB"/>
    <w:rsid w:val="00C235F7"/>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7B5"/>
    <w:rsid w:val="00C27D40"/>
    <w:rsid w:val="00C309F8"/>
    <w:rsid w:val="00C30B1C"/>
    <w:rsid w:val="00C30B32"/>
    <w:rsid w:val="00C30D1B"/>
    <w:rsid w:val="00C31078"/>
    <w:rsid w:val="00C31493"/>
    <w:rsid w:val="00C314F5"/>
    <w:rsid w:val="00C31906"/>
    <w:rsid w:val="00C31AFC"/>
    <w:rsid w:val="00C31E23"/>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864"/>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2BF2"/>
    <w:rsid w:val="00C43413"/>
    <w:rsid w:val="00C43608"/>
    <w:rsid w:val="00C43A0D"/>
    <w:rsid w:val="00C43A21"/>
    <w:rsid w:val="00C43D5C"/>
    <w:rsid w:val="00C43FD2"/>
    <w:rsid w:val="00C44169"/>
    <w:rsid w:val="00C444A0"/>
    <w:rsid w:val="00C447CE"/>
    <w:rsid w:val="00C448EA"/>
    <w:rsid w:val="00C44A84"/>
    <w:rsid w:val="00C44CE8"/>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362"/>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1E77"/>
    <w:rsid w:val="00C51ECD"/>
    <w:rsid w:val="00C5235D"/>
    <w:rsid w:val="00C52444"/>
    <w:rsid w:val="00C524D2"/>
    <w:rsid w:val="00C52980"/>
    <w:rsid w:val="00C52C84"/>
    <w:rsid w:val="00C52D67"/>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534"/>
    <w:rsid w:val="00C555FE"/>
    <w:rsid w:val="00C557C4"/>
    <w:rsid w:val="00C5589B"/>
    <w:rsid w:val="00C55919"/>
    <w:rsid w:val="00C55C62"/>
    <w:rsid w:val="00C55DDD"/>
    <w:rsid w:val="00C56445"/>
    <w:rsid w:val="00C56922"/>
    <w:rsid w:val="00C569C5"/>
    <w:rsid w:val="00C56B17"/>
    <w:rsid w:val="00C5757E"/>
    <w:rsid w:val="00C57599"/>
    <w:rsid w:val="00C57703"/>
    <w:rsid w:val="00C57DB5"/>
    <w:rsid w:val="00C57F17"/>
    <w:rsid w:val="00C57FD2"/>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585"/>
    <w:rsid w:val="00C6378E"/>
    <w:rsid w:val="00C637EF"/>
    <w:rsid w:val="00C63850"/>
    <w:rsid w:val="00C63A3A"/>
    <w:rsid w:val="00C63CD4"/>
    <w:rsid w:val="00C64778"/>
    <w:rsid w:val="00C64AB1"/>
    <w:rsid w:val="00C64B2B"/>
    <w:rsid w:val="00C64C2C"/>
    <w:rsid w:val="00C651FF"/>
    <w:rsid w:val="00C65442"/>
    <w:rsid w:val="00C65534"/>
    <w:rsid w:val="00C65A47"/>
    <w:rsid w:val="00C65A9F"/>
    <w:rsid w:val="00C65B47"/>
    <w:rsid w:val="00C65B50"/>
    <w:rsid w:val="00C66053"/>
    <w:rsid w:val="00C66191"/>
    <w:rsid w:val="00C6633B"/>
    <w:rsid w:val="00C66744"/>
    <w:rsid w:val="00C667D9"/>
    <w:rsid w:val="00C6694A"/>
    <w:rsid w:val="00C669F9"/>
    <w:rsid w:val="00C66CB0"/>
    <w:rsid w:val="00C66ED4"/>
    <w:rsid w:val="00C67CAF"/>
    <w:rsid w:val="00C67D6D"/>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3E2F"/>
    <w:rsid w:val="00C74250"/>
    <w:rsid w:val="00C74385"/>
    <w:rsid w:val="00C74539"/>
    <w:rsid w:val="00C74606"/>
    <w:rsid w:val="00C7476A"/>
    <w:rsid w:val="00C74925"/>
    <w:rsid w:val="00C74A2E"/>
    <w:rsid w:val="00C74B2A"/>
    <w:rsid w:val="00C74DB9"/>
    <w:rsid w:val="00C74E68"/>
    <w:rsid w:val="00C74F5F"/>
    <w:rsid w:val="00C7517D"/>
    <w:rsid w:val="00C75269"/>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77B09"/>
    <w:rsid w:val="00C77F59"/>
    <w:rsid w:val="00C80081"/>
    <w:rsid w:val="00C805C9"/>
    <w:rsid w:val="00C805E4"/>
    <w:rsid w:val="00C80769"/>
    <w:rsid w:val="00C81931"/>
    <w:rsid w:val="00C819CF"/>
    <w:rsid w:val="00C8233F"/>
    <w:rsid w:val="00C82486"/>
    <w:rsid w:val="00C82554"/>
    <w:rsid w:val="00C825B9"/>
    <w:rsid w:val="00C8263F"/>
    <w:rsid w:val="00C82786"/>
    <w:rsid w:val="00C8278A"/>
    <w:rsid w:val="00C828C8"/>
    <w:rsid w:val="00C82AFD"/>
    <w:rsid w:val="00C82C40"/>
    <w:rsid w:val="00C82E19"/>
    <w:rsid w:val="00C831B0"/>
    <w:rsid w:val="00C83301"/>
    <w:rsid w:val="00C8350D"/>
    <w:rsid w:val="00C8356B"/>
    <w:rsid w:val="00C83986"/>
    <w:rsid w:val="00C839A3"/>
    <w:rsid w:val="00C83C5A"/>
    <w:rsid w:val="00C83E31"/>
    <w:rsid w:val="00C84083"/>
    <w:rsid w:val="00C843AE"/>
    <w:rsid w:val="00C8458B"/>
    <w:rsid w:val="00C8479E"/>
    <w:rsid w:val="00C8491E"/>
    <w:rsid w:val="00C8497C"/>
    <w:rsid w:val="00C84A7C"/>
    <w:rsid w:val="00C8530E"/>
    <w:rsid w:val="00C85D66"/>
    <w:rsid w:val="00C85E17"/>
    <w:rsid w:val="00C86784"/>
    <w:rsid w:val="00C86D4D"/>
    <w:rsid w:val="00C86D80"/>
    <w:rsid w:val="00C86D9C"/>
    <w:rsid w:val="00C86FBB"/>
    <w:rsid w:val="00C86FD7"/>
    <w:rsid w:val="00C8712E"/>
    <w:rsid w:val="00C87147"/>
    <w:rsid w:val="00C87D59"/>
    <w:rsid w:val="00C9030A"/>
    <w:rsid w:val="00C904F1"/>
    <w:rsid w:val="00C907F0"/>
    <w:rsid w:val="00C9089F"/>
    <w:rsid w:val="00C9090F"/>
    <w:rsid w:val="00C90C9B"/>
    <w:rsid w:val="00C9143E"/>
    <w:rsid w:val="00C9144F"/>
    <w:rsid w:val="00C91B3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21"/>
    <w:rsid w:val="00C951AB"/>
    <w:rsid w:val="00C951E6"/>
    <w:rsid w:val="00C95460"/>
    <w:rsid w:val="00C95843"/>
    <w:rsid w:val="00C959E3"/>
    <w:rsid w:val="00C95AEB"/>
    <w:rsid w:val="00C95D73"/>
    <w:rsid w:val="00C96504"/>
    <w:rsid w:val="00C9662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48"/>
    <w:rsid w:val="00CA11D2"/>
    <w:rsid w:val="00CA1A59"/>
    <w:rsid w:val="00CA1E44"/>
    <w:rsid w:val="00CA214A"/>
    <w:rsid w:val="00CA233E"/>
    <w:rsid w:val="00CA27E9"/>
    <w:rsid w:val="00CA294E"/>
    <w:rsid w:val="00CA3466"/>
    <w:rsid w:val="00CA35A6"/>
    <w:rsid w:val="00CA35D3"/>
    <w:rsid w:val="00CA3C2A"/>
    <w:rsid w:val="00CA42CE"/>
    <w:rsid w:val="00CA437C"/>
    <w:rsid w:val="00CA449E"/>
    <w:rsid w:val="00CA466F"/>
    <w:rsid w:val="00CA49AB"/>
    <w:rsid w:val="00CA4DEC"/>
    <w:rsid w:val="00CA50CB"/>
    <w:rsid w:val="00CA51C0"/>
    <w:rsid w:val="00CA545D"/>
    <w:rsid w:val="00CA579B"/>
    <w:rsid w:val="00CA57F7"/>
    <w:rsid w:val="00CA5B0E"/>
    <w:rsid w:val="00CA5FDB"/>
    <w:rsid w:val="00CA63C8"/>
    <w:rsid w:val="00CA64EF"/>
    <w:rsid w:val="00CA6693"/>
    <w:rsid w:val="00CA67EF"/>
    <w:rsid w:val="00CA7472"/>
    <w:rsid w:val="00CA7BDE"/>
    <w:rsid w:val="00CB064B"/>
    <w:rsid w:val="00CB06A5"/>
    <w:rsid w:val="00CB06DF"/>
    <w:rsid w:val="00CB08CB"/>
    <w:rsid w:val="00CB0C6D"/>
    <w:rsid w:val="00CB0FBA"/>
    <w:rsid w:val="00CB0FDA"/>
    <w:rsid w:val="00CB1009"/>
    <w:rsid w:val="00CB13DC"/>
    <w:rsid w:val="00CB145D"/>
    <w:rsid w:val="00CB149E"/>
    <w:rsid w:val="00CB14CD"/>
    <w:rsid w:val="00CB192F"/>
    <w:rsid w:val="00CB1970"/>
    <w:rsid w:val="00CB1C6B"/>
    <w:rsid w:val="00CB1CF5"/>
    <w:rsid w:val="00CB1DE8"/>
    <w:rsid w:val="00CB20D4"/>
    <w:rsid w:val="00CB22D5"/>
    <w:rsid w:val="00CB244D"/>
    <w:rsid w:val="00CB2ABB"/>
    <w:rsid w:val="00CB3009"/>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533"/>
    <w:rsid w:val="00CB661B"/>
    <w:rsid w:val="00CB6631"/>
    <w:rsid w:val="00CB6A3A"/>
    <w:rsid w:val="00CB6BA1"/>
    <w:rsid w:val="00CB6CC4"/>
    <w:rsid w:val="00CB6D20"/>
    <w:rsid w:val="00CB6D68"/>
    <w:rsid w:val="00CB6D87"/>
    <w:rsid w:val="00CB7187"/>
    <w:rsid w:val="00CB71ED"/>
    <w:rsid w:val="00CC03DB"/>
    <w:rsid w:val="00CC03F7"/>
    <w:rsid w:val="00CC0499"/>
    <w:rsid w:val="00CC089D"/>
    <w:rsid w:val="00CC08A3"/>
    <w:rsid w:val="00CC0E2E"/>
    <w:rsid w:val="00CC0ED6"/>
    <w:rsid w:val="00CC0F6C"/>
    <w:rsid w:val="00CC10A8"/>
    <w:rsid w:val="00CC133D"/>
    <w:rsid w:val="00CC1596"/>
    <w:rsid w:val="00CC19A0"/>
    <w:rsid w:val="00CC1A85"/>
    <w:rsid w:val="00CC1FB9"/>
    <w:rsid w:val="00CC25AD"/>
    <w:rsid w:val="00CC26FE"/>
    <w:rsid w:val="00CC2747"/>
    <w:rsid w:val="00CC2759"/>
    <w:rsid w:val="00CC277E"/>
    <w:rsid w:val="00CC2D76"/>
    <w:rsid w:val="00CC2E1A"/>
    <w:rsid w:val="00CC2F82"/>
    <w:rsid w:val="00CC2F9A"/>
    <w:rsid w:val="00CC32C0"/>
    <w:rsid w:val="00CC3743"/>
    <w:rsid w:val="00CC44B5"/>
    <w:rsid w:val="00CC4D81"/>
    <w:rsid w:val="00CC4EEF"/>
    <w:rsid w:val="00CC533F"/>
    <w:rsid w:val="00CC555A"/>
    <w:rsid w:val="00CC5BCB"/>
    <w:rsid w:val="00CC5DCB"/>
    <w:rsid w:val="00CC5EBD"/>
    <w:rsid w:val="00CC63B1"/>
    <w:rsid w:val="00CC6424"/>
    <w:rsid w:val="00CC6902"/>
    <w:rsid w:val="00CC6C56"/>
    <w:rsid w:val="00CC6FC0"/>
    <w:rsid w:val="00CC7263"/>
    <w:rsid w:val="00CC78E7"/>
    <w:rsid w:val="00CC798B"/>
    <w:rsid w:val="00CC7C8E"/>
    <w:rsid w:val="00CC7CE1"/>
    <w:rsid w:val="00CD0066"/>
    <w:rsid w:val="00CD00D8"/>
    <w:rsid w:val="00CD0311"/>
    <w:rsid w:val="00CD0616"/>
    <w:rsid w:val="00CD06D9"/>
    <w:rsid w:val="00CD1262"/>
    <w:rsid w:val="00CD128C"/>
    <w:rsid w:val="00CD1643"/>
    <w:rsid w:val="00CD1B10"/>
    <w:rsid w:val="00CD2344"/>
    <w:rsid w:val="00CD2403"/>
    <w:rsid w:val="00CD27F6"/>
    <w:rsid w:val="00CD2B0B"/>
    <w:rsid w:val="00CD2D7C"/>
    <w:rsid w:val="00CD2D93"/>
    <w:rsid w:val="00CD2DB2"/>
    <w:rsid w:val="00CD337C"/>
    <w:rsid w:val="00CD3391"/>
    <w:rsid w:val="00CD3451"/>
    <w:rsid w:val="00CD3CC3"/>
    <w:rsid w:val="00CD409B"/>
    <w:rsid w:val="00CD40F2"/>
    <w:rsid w:val="00CD43B0"/>
    <w:rsid w:val="00CD44C2"/>
    <w:rsid w:val="00CD4806"/>
    <w:rsid w:val="00CD4AFA"/>
    <w:rsid w:val="00CD55FE"/>
    <w:rsid w:val="00CD56AC"/>
    <w:rsid w:val="00CD5766"/>
    <w:rsid w:val="00CD582F"/>
    <w:rsid w:val="00CD61CA"/>
    <w:rsid w:val="00CD70AE"/>
    <w:rsid w:val="00CD7175"/>
    <w:rsid w:val="00CD7B15"/>
    <w:rsid w:val="00CD7D6E"/>
    <w:rsid w:val="00CD7DDC"/>
    <w:rsid w:val="00CE00DA"/>
    <w:rsid w:val="00CE03C6"/>
    <w:rsid w:val="00CE04DC"/>
    <w:rsid w:val="00CE05D8"/>
    <w:rsid w:val="00CE0619"/>
    <w:rsid w:val="00CE07FB"/>
    <w:rsid w:val="00CE0824"/>
    <w:rsid w:val="00CE0959"/>
    <w:rsid w:val="00CE0D79"/>
    <w:rsid w:val="00CE0E28"/>
    <w:rsid w:val="00CE0FA9"/>
    <w:rsid w:val="00CE102A"/>
    <w:rsid w:val="00CE131C"/>
    <w:rsid w:val="00CE1574"/>
    <w:rsid w:val="00CE1830"/>
    <w:rsid w:val="00CE1DEF"/>
    <w:rsid w:val="00CE25D5"/>
    <w:rsid w:val="00CE2B7C"/>
    <w:rsid w:val="00CE2C30"/>
    <w:rsid w:val="00CE2C6E"/>
    <w:rsid w:val="00CE2FAB"/>
    <w:rsid w:val="00CE36D6"/>
    <w:rsid w:val="00CE3739"/>
    <w:rsid w:val="00CE37A2"/>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4E5"/>
    <w:rsid w:val="00CE6CD4"/>
    <w:rsid w:val="00CE749A"/>
    <w:rsid w:val="00CE763A"/>
    <w:rsid w:val="00CE770D"/>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03A"/>
    <w:rsid w:val="00CF31E7"/>
    <w:rsid w:val="00CF33FC"/>
    <w:rsid w:val="00CF380D"/>
    <w:rsid w:val="00CF3940"/>
    <w:rsid w:val="00CF3B58"/>
    <w:rsid w:val="00CF3F50"/>
    <w:rsid w:val="00CF43A3"/>
    <w:rsid w:val="00CF4AC1"/>
    <w:rsid w:val="00CF4B6F"/>
    <w:rsid w:val="00CF4CC5"/>
    <w:rsid w:val="00CF4E2D"/>
    <w:rsid w:val="00CF5074"/>
    <w:rsid w:val="00CF56AF"/>
    <w:rsid w:val="00CF5B33"/>
    <w:rsid w:val="00CF5C5C"/>
    <w:rsid w:val="00CF63FC"/>
    <w:rsid w:val="00CF6653"/>
    <w:rsid w:val="00CF6985"/>
    <w:rsid w:val="00CF69AA"/>
    <w:rsid w:val="00CF7D9D"/>
    <w:rsid w:val="00D0016E"/>
    <w:rsid w:val="00D005AD"/>
    <w:rsid w:val="00D00B18"/>
    <w:rsid w:val="00D00CA6"/>
    <w:rsid w:val="00D00F9E"/>
    <w:rsid w:val="00D01649"/>
    <w:rsid w:val="00D01B02"/>
    <w:rsid w:val="00D01F6F"/>
    <w:rsid w:val="00D020EC"/>
    <w:rsid w:val="00D021A7"/>
    <w:rsid w:val="00D02D6F"/>
    <w:rsid w:val="00D02E78"/>
    <w:rsid w:val="00D03069"/>
    <w:rsid w:val="00D0308C"/>
    <w:rsid w:val="00D03407"/>
    <w:rsid w:val="00D03A80"/>
    <w:rsid w:val="00D03AF9"/>
    <w:rsid w:val="00D03DBC"/>
    <w:rsid w:val="00D03E8A"/>
    <w:rsid w:val="00D03F58"/>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25E"/>
    <w:rsid w:val="00D076BF"/>
    <w:rsid w:val="00D07737"/>
    <w:rsid w:val="00D077D6"/>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B0B"/>
    <w:rsid w:val="00D12D0E"/>
    <w:rsid w:val="00D13961"/>
    <w:rsid w:val="00D13973"/>
    <w:rsid w:val="00D139FB"/>
    <w:rsid w:val="00D13CC4"/>
    <w:rsid w:val="00D13E13"/>
    <w:rsid w:val="00D13F5F"/>
    <w:rsid w:val="00D140D7"/>
    <w:rsid w:val="00D143D3"/>
    <w:rsid w:val="00D14610"/>
    <w:rsid w:val="00D14662"/>
    <w:rsid w:val="00D14944"/>
    <w:rsid w:val="00D149A7"/>
    <w:rsid w:val="00D14D8A"/>
    <w:rsid w:val="00D14E9E"/>
    <w:rsid w:val="00D153FB"/>
    <w:rsid w:val="00D1563E"/>
    <w:rsid w:val="00D159D2"/>
    <w:rsid w:val="00D162FB"/>
    <w:rsid w:val="00D1642F"/>
    <w:rsid w:val="00D1671B"/>
    <w:rsid w:val="00D16A08"/>
    <w:rsid w:val="00D16B92"/>
    <w:rsid w:val="00D16DFD"/>
    <w:rsid w:val="00D171C2"/>
    <w:rsid w:val="00D1780A"/>
    <w:rsid w:val="00D17A15"/>
    <w:rsid w:val="00D17A99"/>
    <w:rsid w:val="00D17C37"/>
    <w:rsid w:val="00D17D66"/>
    <w:rsid w:val="00D201E7"/>
    <w:rsid w:val="00D202BC"/>
    <w:rsid w:val="00D203A9"/>
    <w:rsid w:val="00D206BA"/>
    <w:rsid w:val="00D2072B"/>
    <w:rsid w:val="00D207F4"/>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71B"/>
    <w:rsid w:val="00D23969"/>
    <w:rsid w:val="00D23E3D"/>
    <w:rsid w:val="00D24065"/>
    <w:rsid w:val="00D24704"/>
    <w:rsid w:val="00D24803"/>
    <w:rsid w:val="00D24835"/>
    <w:rsid w:val="00D24A30"/>
    <w:rsid w:val="00D24B2A"/>
    <w:rsid w:val="00D24BCB"/>
    <w:rsid w:val="00D24E0F"/>
    <w:rsid w:val="00D24E27"/>
    <w:rsid w:val="00D251C7"/>
    <w:rsid w:val="00D253C8"/>
    <w:rsid w:val="00D25551"/>
    <w:rsid w:val="00D255DC"/>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8"/>
    <w:rsid w:val="00D3192B"/>
    <w:rsid w:val="00D31954"/>
    <w:rsid w:val="00D31998"/>
    <w:rsid w:val="00D319EF"/>
    <w:rsid w:val="00D31BF2"/>
    <w:rsid w:val="00D31C44"/>
    <w:rsid w:val="00D329C7"/>
    <w:rsid w:val="00D32A51"/>
    <w:rsid w:val="00D32B4A"/>
    <w:rsid w:val="00D330CC"/>
    <w:rsid w:val="00D334C7"/>
    <w:rsid w:val="00D3358D"/>
    <w:rsid w:val="00D3362D"/>
    <w:rsid w:val="00D33702"/>
    <w:rsid w:val="00D337B7"/>
    <w:rsid w:val="00D33A85"/>
    <w:rsid w:val="00D33E08"/>
    <w:rsid w:val="00D33E2F"/>
    <w:rsid w:val="00D342EA"/>
    <w:rsid w:val="00D34435"/>
    <w:rsid w:val="00D3455B"/>
    <w:rsid w:val="00D34640"/>
    <w:rsid w:val="00D34BC5"/>
    <w:rsid w:val="00D34FDE"/>
    <w:rsid w:val="00D354FA"/>
    <w:rsid w:val="00D35B98"/>
    <w:rsid w:val="00D35E8A"/>
    <w:rsid w:val="00D35ED0"/>
    <w:rsid w:val="00D35FD8"/>
    <w:rsid w:val="00D360D5"/>
    <w:rsid w:val="00D360F6"/>
    <w:rsid w:val="00D361E5"/>
    <w:rsid w:val="00D3651F"/>
    <w:rsid w:val="00D3652D"/>
    <w:rsid w:val="00D36616"/>
    <w:rsid w:val="00D367A7"/>
    <w:rsid w:val="00D36ABE"/>
    <w:rsid w:val="00D36B89"/>
    <w:rsid w:val="00D36F92"/>
    <w:rsid w:val="00D372C5"/>
    <w:rsid w:val="00D37708"/>
    <w:rsid w:val="00D37731"/>
    <w:rsid w:val="00D37E8B"/>
    <w:rsid w:val="00D403C3"/>
    <w:rsid w:val="00D4049B"/>
    <w:rsid w:val="00D408D6"/>
    <w:rsid w:val="00D40AED"/>
    <w:rsid w:val="00D40F55"/>
    <w:rsid w:val="00D4113F"/>
    <w:rsid w:val="00D414BF"/>
    <w:rsid w:val="00D414D1"/>
    <w:rsid w:val="00D41646"/>
    <w:rsid w:val="00D41696"/>
    <w:rsid w:val="00D419FD"/>
    <w:rsid w:val="00D41AA9"/>
    <w:rsid w:val="00D41AEE"/>
    <w:rsid w:val="00D422C5"/>
    <w:rsid w:val="00D42421"/>
    <w:rsid w:val="00D427AF"/>
    <w:rsid w:val="00D4288A"/>
    <w:rsid w:val="00D42890"/>
    <w:rsid w:val="00D42992"/>
    <w:rsid w:val="00D42B45"/>
    <w:rsid w:val="00D42B53"/>
    <w:rsid w:val="00D42C2F"/>
    <w:rsid w:val="00D42E25"/>
    <w:rsid w:val="00D431C6"/>
    <w:rsid w:val="00D43B46"/>
    <w:rsid w:val="00D43BC0"/>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00"/>
    <w:rsid w:val="00D47F5A"/>
    <w:rsid w:val="00D47FE6"/>
    <w:rsid w:val="00D5021B"/>
    <w:rsid w:val="00D5036D"/>
    <w:rsid w:val="00D503C4"/>
    <w:rsid w:val="00D50503"/>
    <w:rsid w:val="00D505CC"/>
    <w:rsid w:val="00D506EB"/>
    <w:rsid w:val="00D50A7C"/>
    <w:rsid w:val="00D50F45"/>
    <w:rsid w:val="00D512CC"/>
    <w:rsid w:val="00D513D9"/>
    <w:rsid w:val="00D515C0"/>
    <w:rsid w:val="00D5184C"/>
    <w:rsid w:val="00D51927"/>
    <w:rsid w:val="00D519AD"/>
    <w:rsid w:val="00D51C3A"/>
    <w:rsid w:val="00D51CFE"/>
    <w:rsid w:val="00D51D49"/>
    <w:rsid w:val="00D51EEC"/>
    <w:rsid w:val="00D51FFC"/>
    <w:rsid w:val="00D5245B"/>
    <w:rsid w:val="00D52613"/>
    <w:rsid w:val="00D52D63"/>
    <w:rsid w:val="00D52E52"/>
    <w:rsid w:val="00D5306A"/>
    <w:rsid w:val="00D533B3"/>
    <w:rsid w:val="00D53533"/>
    <w:rsid w:val="00D536B0"/>
    <w:rsid w:val="00D53C20"/>
    <w:rsid w:val="00D53D66"/>
    <w:rsid w:val="00D53D6C"/>
    <w:rsid w:val="00D53FA3"/>
    <w:rsid w:val="00D53FB5"/>
    <w:rsid w:val="00D53FC5"/>
    <w:rsid w:val="00D54068"/>
    <w:rsid w:val="00D541A6"/>
    <w:rsid w:val="00D547DA"/>
    <w:rsid w:val="00D554A9"/>
    <w:rsid w:val="00D5551A"/>
    <w:rsid w:val="00D55531"/>
    <w:rsid w:val="00D55543"/>
    <w:rsid w:val="00D55D43"/>
    <w:rsid w:val="00D55D95"/>
    <w:rsid w:val="00D561AF"/>
    <w:rsid w:val="00D561BE"/>
    <w:rsid w:val="00D56319"/>
    <w:rsid w:val="00D5644B"/>
    <w:rsid w:val="00D56484"/>
    <w:rsid w:val="00D56DFE"/>
    <w:rsid w:val="00D56F91"/>
    <w:rsid w:val="00D574A7"/>
    <w:rsid w:val="00D57A96"/>
    <w:rsid w:val="00D57D2C"/>
    <w:rsid w:val="00D57D61"/>
    <w:rsid w:val="00D57DDA"/>
    <w:rsid w:val="00D606C9"/>
    <w:rsid w:val="00D60978"/>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443"/>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28E3"/>
    <w:rsid w:val="00D73116"/>
    <w:rsid w:val="00D73608"/>
    <w:rsid w:val="00D739F0"/>
    <w:rsid w:val="00D73E8B"/>
    <w:rsid w:val="00D740A5"/>
    <w:rsid w:val="00D742C1"/>
    <w:rsid w:val="00D742CF"/>
    <w:rsid w:val="00D74646"/>
    <w:rsid w:val="00D7478D"/>
    <w:rsid w:val="00D74ADF"/>
    <w:rsid w:val="00D74F03"/>
    <w:rsid w:val="00D75271"/>
    <w:rsid w:val="00D7563F"/>
    <w:rsid w:val="00D7579A"/>
    <w:rsid w:val="00D7589C"/>
    <w:rsid w:val="00D75C90"/>
    <w:rsid w:val="00D75FA0"/>
    <w:rsid w:val="00D76256"/>
    <w:rsid w:val="00D7640E"/>
    <w:rsid w:val="00D76A09"/>
    <w:rsid w:val="00D76ADD"/>
    <w:rsid w:val="00D76B34"/>
    <w:rsid w:val="00D77153"/>
    <w:rsid w:val="00D77208"/>
    <w:rsid w:val="00D778C0"/>
    <w:rsid w:val="00D7794B"/>
    <w:rsid w:val="00D77B57"/>
    <w:rsid w:val="00D77BD1"/>
    <w:rsid w:val="00D8009E"/>
    <w:rsid w:val="00D806F9"/>
    <w:rsid w:val="00D807EF"/>
    <w:rsid w:val="00D80873"/>
    <w:rsid w:val="00D809E2"/>
    <w:rsid w:val="00D80AAF"/>
    <w:rsid w:val="00D80CD1"/>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6FF"/>
    <w:rsid w:val="00D837FA"/>
    <w:rsid w:val="00D83984"/>
    <w:rsid w:val="00D83C2A"/>
    <w:rsid w:val="00D8429C"/>
    <w:rsid w:val="00D8434A"/>
    <w:rsid w:val="00D84492"/>
    <w:rsid w:val="00D845C4"/>
    <w:rsid w:val="00D8492B"/>
    <w:rsid w:val="00D849BA"/>
    <w:rsid w:val="00D84FC5"/>
    <w:rsid w:val="00D8538F"/>
    <w:rsid w:val="00D853FE"/>
    <w:rsid w:val="00D85586"/>
    <w:rsid w:val="00D85764"/>
    <w:rsid w:val="00D85B6A"/>
    <w:rsid w:val="00D85CE1"/>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3A8"/>
    <w:rsid w:val="00D91668"/>
    <w:rsid w:val="00D9181F"/>
    <w:rsid w:val="00D91EB7"/>
    <w:rsid w:val="00D92017"/>
    <w:rsid w:val="00D9204A"/>
    <w:rsid w:val="00D9238D"/>
    <w:rsid w:val="00D923B1"/>
    <w:rsid w:val="00D92D9E"/>
    <w:rsid w:val="00D92E20"/>
    <w:rsid w:val="00D92EBA"/>
    <w:rsid w:val="00D9352D"/>
    <w:rsid w:val="00D937A8"/>
    <w:rsid w:val="00D9385E"/>
    <w:rsid w:val="00D94114"/>
    <w:rsid w:val="00D94207"/>
    <w:rsid w:val="00D9497B"/>
    <w:rsid w:val="00D94D8F"/>
    <w:rsid w:val="00D95136"/>
    <w:rsid w:val="00D952F4"/>
    <w:rsid w:val="00D95341"/>
    <w:rsid w:val="00D95630"/>
    <w:rsid w:val="00D95A57"/>
    <w:rsid w:val="00D95BFF"/>
    <w:rsid w:val="00D95C32"/>
    <w:rsid w:val="00D95FB1"/>
    <w:rsid w:val="00D961F3"/>
    <w:rsid w:val="00D96452"/>
    <w:rsid w:val="00D96DB9"/>
    <w:rsid w:val="00D96E41"/>
    <w:rsid w:val="00D972A3"/>
    <w:rsid w:val="00D973FB"/>
    <w:rsid w:val="00D97522"/>
    <w:rsid w:val="00D97A79"/>
    <w:rsid w:val="00D97AD7"/>
    <w:rsid w:val="00D97F44"/>
    <w:rsid w:val="00DA0238"/>
    <w:rsid w:val="00DA04EA"/>
    <w:rsid w:val="00DA0518"/>
    <w:rsid w:val="00DA07FD"/>
    <w:rsid w:val="00DA09A1"/>
    <w:rsid w:val="00DA0BFE"/>
    <w:rsid w:val="00DA0DD7"/>
    <w:rsid w:val="00DA0E02"/>
    <w:rsid w:val="00DA132F"/>
    <w:rsid w:val="00DA1600"/>
    <w:rsid w:val="00DA25C1"/>
    <w:rsid w:val="00DA2654"/>
    <w:rsid w:val="00DA27EA"/>
    <w:rsid w:val="00DA2955"/>
    <w:rsid w:val="00DA2F2F"/>
    <w:rsid w:val="00DA3571"/>
    <w:rsid w:val="00DA381D"/>
    <w:rsid w:val="00DA3B7D"/>
    <w:rsid w:val="00DA3C25"/>
    <w:rsid w:val="00DA482D"/>
    <w:rsid w:val="00DA49C0"/>
    <w:rsid w:val="00DA4B62"/>
    <w:rsid w:val="00DA54AB"/>
    <w:rsid w:val="00DA54C0"/>
    <w:rsid w:val="00DA57AE"/>
    <w:rsid w:val="00DA5BE8"/>
    <w:rsid w:val="00DA5C3B"/>
    <w:rsid w:val="00DA5C8D"/>
    <w:rsid w:val="00DA6578"/>
    <w:rsid w:val="00DA69BA"/>
    <w:rsid w:val="00DA6AA9"/>
    <w:rsid w:val="00DA6B89"/>
    <w:rsid w:val="00DA6BA8"/>
    <w:rsid w:val="00DA6D88"/>
    <w:rsid w:val="00DA6EA2"/>
    <w:rsid w:val="00DA6F18"/>
    <w:rsid w:val="00DA6F40"/>
    <w:rsid w:val="00DA74F8"/>
    <w:rsid w:val="00DA76A1"/>
    <w:rsid w:val="00DA7817"/>
    <w:rsid w:val="00DA78E3"/>
    <w:rsid w:val="00DA790E"/>
    <w:rsid w:val="00DA7A36"/>
    <w:rsid w:val="00DA7BC1"/>
    <w:rsid w:val="00DB014C"/>
    <w:rsid w:val="00DB0222"/>
    <w:rsid w:val="00DB03AE"/>
    <w:rsid w:val="00DB05B8"/>
    <w:rsid w:val="00DB07E2"/>
    <w:rsid w:val="00DB0AA7"/>
    <w:rsid w:val="00DB0F44"/>
    <w:rsid w:val="00DB10A4"/>
    <w:rsid w:val="00DB1437"/>
    <w:rsid w:val="00DB1624"/>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52D"/>
    <w:rsid w:val="00DB4B90"/>
    <w:rsid w:val="00DB4D46"/>
    <w:rsid w:val="00DB4D69"/>
    <w:rsid w:val="00DB5004"/>
    <w:rsid w:val="00DB514B"/>
    <w:rsid w:val="00DB5243"/>
    <w:rsid w:val="00DB5292"/>
    <w:rsid w:val="00DB52DB"/>
    <w:rsid w:val="00DB581B"/>
    <w:rsid w:val="00DB589F"/>
    <w:rsid w:val="00DB5987"/>
    <w:rsid w:val="00DB5CE8"/>
    <w:rsid w:val="00DB5D64"/>
    <w:rsid w:val="00DB5F88"/>
    <w:rsid w:val="00DB637D"/>
    <w:rsid w:val="00DB6573"/>
    <w:rsid w:val="00DB7444"/>
    <w:rsid w:val="00DB75AA"/>
    <w:rsid w:val="00DB762E"/>
    <w:rsid w:val="00DB785E"/>
    <w:rsid w:val="00DB7A65"/>
    <w:rsid w:val="00DB7CD6"/>
    <w:rsid w:val="00DB7DD6"/>
    <w:rsid w:val="00DB7E4B"/>
    <w:rsid w:val="00DB7ECA"/>
    <w:rsid w:val="00DC013E"/>
    <w:rsid w:val="00DC01D5"/>
    <w:rsid w:val="00DC046F"/>
    <w:rsid w:val="00DC05F4"/>
    <w:rsid w:val="00DC09FA"/>
    <w:rsid w:val="00DC134D"/>
    <w:rsid w:val="00DC13DF"/>
    <w:rsid w:val="00DC172E"/>
    <w:rsid w:val="00DC1815"/>
    <w:rsid w:val="00DC192E"/>
    <w:rsid w:val="00DC2627"/>
    <w:rsid w:val="00DC2BA9"/>
    <w:rsid w:val="00DC2C06"/>
    <w:rsid w:val="00DC2EF3"/>
    <w:rsid w:val="00DC31F7"/>
    <w:rsid w:val="00DC345F"/>
    <w:rsid w:val="00DC3D3E"/>
    <w:rsid w:val="00DC3ECA"/>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892"/>
    <w:rsid w:val="00DC5A9D"/>
    <w:rsid w:val="00DC5B77"/>
    <w:rsid w:val="00DC5F3A"/>
    <w:rsid w:val="00DC6048"/>
    <w:rsid w:val="00DC60F8"/>
    <w:rsid w:val="00DC61A5"/>
    <w:rsid w:val="00DC6F1C"/>
    <w:rsid w:val="00DC72C9"/>
    <w:rsid w:val="00DC740D"/>
    <w:rsid w:val="00DC7697"/>
    <w:rsid w:val="00DC784F"/>
    <w:rsid w:val="00DC7851"/>
    <w:rsid w:val="00DD0193"/>
    <w:rsid w:val="00DD068E"/>
    <w:rsid w:val="00DD0E00"/>
    <w:rsid w:val="00DD1271"/>
    <w:rsid w:val="00DD1D07"/>
    <w:rsid w:val="00DD1EAA"/>
    <w:rsid w:val="00DD2B16"/>
    <w:rsid w:val="00DD2C03"/>
    <w:rsid w:val="00DD2FCE"/>
    <w:rsid w:val="00DD31E4"/>
    <w:rsid w:val="00DD31F4"/>
    <w:rsid w:val="00DD3747"/>
    <w:rsid w:val="00DD3D89"/>
    <w:rsid w:val="00DD3E88"/>
    <w:rsid w:val="00DD3FBC"/>
    <w:rsid w:val="00DD4221"/>
    <w:rsid w:val="00DD4371"/>
    <w:rsid w:val="00DD4E2C"/>
    <w:rsid w:val="00DD523B"/>
    <w:rsid w:val="00DD5423"/>
    <w:rsid w:val="00DD563B"/>
    <w:rsid w:val="00DD57D2"/>
    <w:rsid w:val="00DD5889"/>
    <w:rsid w:val="00DD5FC6"/>
    <w:rsid w:val="00DD648A"/>
    <w:rsid w:val="00DD6620"/>
    <w:rsid w:val="00DD667C"/>
    <w:rsid w:val="00DD6866"/>
    <w:rsid w:val="00DD6B1E"/>
    <w:rsid w:val="00DD6BCB"/>
    <w:rsid w:val="00DD70C5"/>
    <w:rsid w:val="00DD71E8"/>
    <w:rsid w:val="00DD762B"/>
    <w:rsid w:val="00DD7653"/>
    <w:rsid w:val="00DD7992"/>
    <w:rsid w:val="00DD7B25"/>
    <w:rsid w:val="00DD7D43"/>
    <w:rsid w:val="00DE01C2"/>
    <w:rsid w:val="00DE03D3"/>
    <w:rsid w:val="00DE042A"/>
    <w:rsid w:val="00DE0577"/>
    <w:rsid w:val="00DE07A1"/>
    <w:rsid w:val="00DE088D"/>
    <w:rsid w:val="00DE08C9"/>
    <w:rsid w:val="00DE0EDC"/>
    <w:rsid w:val="00DE0FA2"/>
    <w:rsid w:val="00DE1033"/>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7D5"/>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1AC"/>
    <w:rsid w:val="00DF078A"/>
    <w:rsid w:val="00DF08F4"/>
    <w:rsid w:val="00DF0B6B"/>
    <w:rsid w:val="00DF1074"/>
    <w:rsid w:val="00DF10DD"/>
    <w:rsid w:val="00DF1398"/>
    <w:rsid w:val="00DF15E7"/>
    <w:rsid w:val="00DF1BFD"/>
    <w:rsid w:val="00DF1E3A"/>
    <w:rsid w:val="00DF2882"/>
    <w:rsid w:val="00DF2AE4"/>
    <w:rsid w:val="00DF3332"/>
    <w:rsid w:val="00DF3987"/>
    <w:rsid w:val="00DF3D69"/>
    <w:rsid w:val="00DF45BE"/>
    <w:rsid w:val="00DF4661"/>
    <w:rsid w:val="00DF4AF5"/>
    <w:rsid w:val="00DF4CB4"/>
    <w:rsid w:val="00DF4F02"/>
    <w:rsid w:val="00DF4F54"/>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C9A"/>
    <w:rsid w:val="00DF7F09"/>
    <w:rsid w:val="00DF7FDA"/>
    <w:rsid w:val="00E002B1"/>
    <w:rsid w:val="00E00604"/>
    <w:rsid w:val="00E0060F"/>
    <w:rsid w:val="00E006F9"/>
    <w:rsid w:val="00E008A7"/>
    <w:rsid w:val="00E008C5"/>
    <w:rsid w:val="00E0090C"/>
    <w:rsid w:val="00E009B4"/>
    <w:rsid w:val="00E00CC2"/>
    <w:rsid w:val="00E00DA5"/>
    <w:rsid w:val="00E0140E"/>
    <w:rsid w:val="00E01419"/>
    <w:rsid w:val="00E01440"/>
    <w:rsid w:val="00E016EA"/>
    <w:rsid w:val="00E01898"/>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68"/>
    <w:rsid w:val="00E04CBC"/>
    <w:rsid w:val="00E0505C"/>
    <w:rsid w:val="00E050C9"/>
    <w:rsid w:val="00E05319"/>
    <w:rsid w:val="00E05395"/>
    <w:rsid w:val="00E053E6"/>
    <w:rsid w:val="00E05557"/>
    <w:rsid w:val="00E0561A"/>
    <w:rsid w:val="00E05BF1"/>
    <w:rsid w:val="00E05BF9"/>
    <w:rsid w:val="00E05CD1"/>
    <w:rsid w:val="00E06312"/>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064"/>
    <w:rsid w:val="00E15146"/>
    <w:rsid w:val="00E1518A"/>
    <w:rsid w:val="00E152BB"/>
    <w:rsid w:val="00E153FB"/>
    <w:rsid w:val="00E16337"/>
    <w:rsid w:val="00E168B1"/>
    <w:rsid w:val="00E16D6A"/>
    <w:rsid w:val="00E171BB"/>
    <w:rsid w:val="00E173DB"/>
    <w:rsid w:val="00E1797A"/>
    <w:rsid w:val="00E17B11"/>
    <w:rsid w:val="00E200A4"/>
    <w:rsid w:val="00E202D0"/>
    <w:rsid w:val="00E20682"/>
    <w:rsid w:val="00E2089E"/>
    <w:rsid w:val="00E20C99"/>
    <w:rsid w:val="00E2105E"/>
    <w:rsid w:val="00E2118A"/>
    <w:rsid w:val="00E212DB"/>
    <w:rsid w:val="00E21673"/>
    <w:rsid w:val="00E216BF"/>
    <w:rsid w:val="00E21CDB"/>
    <w:rsid w:val="00E21FD5"/>
    <w:rsid w:val="00E2273C"/>
    <w:rsid w:val="00E229E5"/>
    <w:rsid w:val="00E22C97"/>
    <w:rsid w:val="00E22CA4"/>
    <w:rsid w:val="00E22EF6"/>
    <w:rsid w:val="00E23733"/>
    <w:rsid w:val="00E237F0"/>
    <w:rsid w:val="00E24253"/>
    <w:rsid w:val="00E24278"/>
    <w:rsid w:val="00E2430F"/>
    <w:rsid w:val="00E24966"/>
    <w:rsid w:val="00E24B2B"/>
    <w:rsid w:val="00E2530E"/>
    <w:rsid w:val="00E25420"/>
    <w:rsid w:val="00E254D2"/>
    <w:rsid w:val="00E2557E"/>
    <w:rsid w:val="00E2560D"/>
    <w:rsid w:val="00E258B3"/>
    <w:rsid w:val="00E25D72"/>
    <w:rsid w:val="00E25DDB"/>
    <w:rsid w:val="00E263A4"/>
    <w:rsid w:val="00E2649F"/>
    <w:rsid w:val="00E269B7"/>
    <w:rsid w:val="00E26DEC"/>
    <w:rsid w:val="00E26F3D"/>
    <w:rsid w:val="00E2725E"/>
    <w:rsid w:val="00E2753D"/>
    <w:rsid w:val="00E275AF"/>
    <w:rsid w:val="00E277B0"/>
    <w:rsid w:val="00E27879"/>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3D21"/>
    <w:rsid w:val="00E33F98"/>
    <w:rsid w:val="00E34268"/>
    <w:rsid w:val="00E3463A"/>
    <w:rsid w:val="00E3469E"/>
    <w:rsid w:val="00E34724"/>
    <w:rsid w:val="00E34910"/>
    <w:rsid w:val="00E34934"/>
    <w:rsid w:val="00E34FE1"/>
    <w:rsid w:val="00E35723"/>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BD5"/>
    <w:rsid w:val="00E40D5C"/>
    <w:rsid w:val="00E40E26"/>
    <w:rsid w:val="00E4125E"/>
    <w:rsid w:val="00E4172C"/>
    <w:rsid w:val="00E422FF"/>
    <w:rsid w:val="00E42728"/>
    <w:rsid w:val="00E42799"/>
    <w:rsid w:val="00E42D8C"/>
    <w:rsid w:val="00E430BA"/>
    <w:rsid w:val="00E43106"/>
    <w:rsid w:val="00E43112"/>
    <w:rsid w:val="00E435E8"/>
    <w:rsid w:val="00E43843"/>
    <w:rsid w:val="00E438BB"/>
    <w:rsid w:val="00E43972"/>
    <w:rsid w:val="00E43983"/>
    <w:rsid w:val="00E43AEB"/>
    <w:rsid w:val="00E43BC7"/>
    <w:rsid w:val="00E44629"/>
    <w:rsid w:val="00E4494A"/>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EE4"/>
    <w:rsid w:val="00E50FB0"/>
    <w:rsid w:val="00E51004"/>
    <w:rsid w:val="00E511C1"/>
    <w:rsid w:val="00E512F9"/>
    <w:rsid w:val="00E5199D"/>
    <w:rsid w:val="00E519D7"/>
    <w:rsid w:val="00E519E1"/>
    <w:rsid w:val="00E51EEA"/>
    <w:rsid w:val="00E5219B"/>
    <w:rsid w:val="00E528EA"/>
    <w:rsid w:val="00E52E22"/>
    <w:rsid w:val="00E52E87"/>
    <w:rsid w:val="00E52F4B"/>
    <w:rsid w:val="00E53036"/>
    <w:rsid w:val="00E53078"/>
    <w:rsid w:val="00E535EB"/>
    <w:rsid w:val="00E535FA"/>
    <w:rsid w:val="00E536A3"/>
    <w:rsid w:val="00E5383F"/>
    <w:rsid w:val="00E5390F"/>
    <w:rsid w:val="00E5392B"/>
    <w:rsid w:val="00E53950"/>
    <w:rsid w:val="00E53A4E"/>
    <w:rsid w:val="00E53C86"/>
    <w:rsid w:val="00E53D44"/>
    <w:rsid w:val="00E53ED6"/>
    <w:rsid w:val="00E54145"/>
    <w:rsid w:val="00E542F4"/>
    <w:rsid w:val="00E54424"/>
    <w:rsid w:val="00E54625"/>
    <w:rsid w:val="00E546D9"/>
    <w:rsid w:val="00E547CE"/>
    <w:rsid w:val="00E54801"/>
    <w:rsid w:val="00E55059"/>
    <w:rsid w:val="00E551DE"/>
    <w:rsid w:val="00E55275"/>
    <w:rsid w:val="00E55712"/>
    <w:rsid w:val="00E5572D"/>
    <w:rsid w:val="00E55761"/>
    <w:rsid w:val="00E557C9"/>
    <w:rsid w:val="00E55D67"/>
    <w:rsid w:val="00E5600B"/>
    <w:rsid w:val="00E5610B"/>
    <w:rsid w:val="00E5615D"/>
    <w:rsid w:val="00E56381"/>
    <w:rsid w:val="00E5666D"/>
    <w:rsid w:val="00E5675F"/>
    <w:rsid w:val="00E56BA1"/>
    <w:rsid w:val="00E56BC4"/>
    <w:rsid w:val="00E56CBF"/>
    <w:rsid w:val="00E56D82"/>
    <w:rsid w:val="00E56E9F"/>
    <w:rsid w:val="00E56F7B"/>
    <w:rsid w:val="00E5713E"/>
    <w:rsid w:val="00E57225"/>
    <w:rsid w:val="00E57344"/>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A9F"/>
    <w:rsid w:val="00E64C84"/>
    <w:rsid w:val="00E64E34"/>
    <w:rsid w:val="00E65035"/>
    <w:rsid w:val="00E65065"/>
    <w:rsid w:val="00E6529D"/>
    <w:rsid w:val="00E65503"/>
    <w:rsid w:val="00E65A6F"/>
    <w:rsid w:val="00E65B32"/>
    <w:rsid w:val="00E65B62"/>
    <w:rsid w:val="00E65F29"/>
    <w:rsid w:val="00E65FF2"/>
    <w:rsid w:val="00E66A90"/>
    <w:rsid w:val="00E66DAD"/>
    <w:rsid w:val="00E67011"/>
    <w:rsid w:val="00E670A4"/>
    <w:rsid w:val="00E67886"/>
    <w:rsid w:val="00E67D26"/>
    <w:rsid w:val="00E67DF9"/>
    <w:rsid w:val="00E67EFF"/>
    <w:rsid w:val="00E704CA"/>
    <w:rsid w:val="00E707E1"/>
    <w:rsid w:val="00E708B4"/>
    <w:rsid w:val="00E70DF7"/>
    <w:rsid w:val="00E713E1"/>
    <w:rsid w:val="00E715DA"/>
    <w:rsid w:val="00E71FAC"/>
    <w:rsid w:val="00E720F4"/>
    <w:rsid w:val="00E72473"/>
    <w:rsid w:val="00E724F1"/>
    <w:rsid w:val="00E7277F"/>
    <w:rsid w:val="00E72B4E"/>
    <w:rsid w:val="00E72B5F"/>
    <w:rsid w:val="00E72D58"/>
    <w:rsid w:val="00E72EC9"/>
    <w:rsid w:val="00E7328E"/>
    <w:rsid w:val="00E73678"/>
    <w:rsid w:val="00E73688"/>
    <w:rsid w:val="00E73705"/>
    <w:rsid w:val="00E7379C"/>
    <w:rsid w:val="00E73A00"/>
    <w:rsid w:val="00E73ED5"/>
    <w:rsid w:val="00E74701"/>
    <w:rsid w:val="00E747FC"/>
    <w:rsid w:val="00E748C5"/>
    <w:rsid w:val="00E74F77"/>
    <w:rsid w:val="00E75DA1"/>
    <w:rsid w:val="00E75E72"/>
    <w:rsid w:val="00E76272"/>
    <w:rsid w:val="00E76441"/>
    <w:rsid w:val="00E7680E"/>
    <w:rsid w:val="00E76CB9"/>
    <w:rsid w:val="00E77459"/>
    <w:rsid w:val="00E77565"/>
    <w:rsid w:val="00E77BE5"/>
    <w:rsid w:val="00E77FEA"/>
    <w:rsid w:val="00E80058"/>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E5"/>
    <w:rsid w:val="00E81D2A"/>
    <w:rsid w:val="00E81F1B"/>
    <w:rsid w:val="00E825DF"/>
    <w:rsid w:val="00E82791"/>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4DB0"/>
    <w:rsid w:val="00E85CAC"/>
    <w:rsid w:val="00E85DE0"/>
    <w:rsid w:val="00E8603C"/>
    <w:rsid w:val="00E86332"/>
    <w:rsid w:val="00E86522"/>
    <w:rsid w:val="00E866EF"/>
    <w:rsid w:val="00E86839"/>
    <w:rsid w:val="00E868FF"/>
    <w:rsid w:val="00E86BA0"/>
    <w:rsid w:val="00E86C0C"/>
    <w:rsid w:val="00E86CD9"/>
    <w:rsid w:val="00E8717F"/>
    <w:rsid w:val="00E8734F"/>
    <w:rsid w:val="00E87427"/>
    <w:rsid w:val="00E875A3"/>
    <w:rsid w:val="00E87605"/>
    <w:rsid w:val="00E877BD"/>
    <w:rsid w:val="00E87EF7"/>
    <w:rsid w:val="00E900C2"/>
    <w:rsid w:val="00E9016E"/>
    <w:rsid w:val="00E903E3"/>
    <w:rsid w:val="00E90506"/>
    <w:rsid w:val="00E9099A"/>
    <w:rsid w:val="00E90BC1"/>
    <w:rsid w:val="00E90DE2"/>
    <w:rsid w:val="00E912F0"/>
    <w:rsid w:val="00E91504"/>
    <w:rsid w:val="00E9151E"/>
    <w:rsid w:val="00E91762"/>
    <w:rsid w:val="00E91C9D"/>
    <w:rsid w:val="00E92027"/>
    <w:rsid w:val="00E920EA"/>
    <w:rsid w:val="00E922C1"/>
    <w:rsid w:val="00E92397"/>
    <w:rsid w:val="00E92A90"/>
    <w:rsid w:val="00E92ADD"/>
    <w:rsid w:val="00E92E21"/>
    <w:rsid w:val="00E93493"/>
    <w:rsid w:val="00E936CA"/>
    <w:rsid w:val="00E936D6"/>
    <w:rsid w:val="00E9384F"/>
    <w:rsid w:val="00E93C10"/>
    <w:rsid w:val="00E93D3B"/>
    <w:rsid w:val="00E93D80"/>
    <w:rsid w:val="00E94141"/>
    <w:rsid w:val="00E94574"/>
    <w:rsid w:val="00E9462E"/>
    <w:rsid w:val="00E94ADF"/>
    <w:rsid w:val="00E94C47"/>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15F"/>
    <w:rsid w:val="00EA02B5"/>
    <w:rsid w:val="00EA06E6"/>
    <w:rsid w:val="00EA08F0"/>
    <w:rsid w:val="00EA0A71"/>
    <w:rsid w:val="00EA0CCA"/>
    <w:rsid w:val="00EA0DFC"/>
    <w:rsid w:val="00EA10E5"/>
    <w:rsid w:val="00EA14DF"/>
    <w:rsid w:val="00EA16D5"/>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7F9"/>
    <w:rsid w:val="00EA4934"/>
    <w:rsid w:val="00EA4D4F"/>
    <w:rsid w:val="00EA4D92"/>
    <w:rsid w:val="00EA4EEC"/>
    <w:rsid w:val="00EA4F1B"/>
    <w:rsid w:val="00EA566A"/>
    <w:rsid w:val="00EA56E7"/>
    <w:rsid w:val="00EA5816"/>
    <w:rsid w:val="00EA5EA5"/>
    <w:rsid w:val="00EA634E"/>
    <w:rsid w:val="00EA6549"/>
    <w:rsid w:val="00EA660E"/>
    <w:rsid w:val="00EA6746"/>
    <w:rsid w:val="00EA6780"/>
    <w:rsid w:val="00EA679C"/>
    <w:rsid w:val="00EA6AEA"/>
    <w:rsid w:val="00EA6FAF"/>
    <w:rsid w:val="00EA77BE"/>
    <w:rsid w:val="00EA795D"/>
    <w:rsid w:val="00EB04E8"/>
    <w:rsid w:val="00EB0540"/>
    <w:rsid w:val="00EB074B"/>
    <w:rsid w:val="00EB0784"/>
    <w:rsid w:val="00EB09C1"/>
    <w:rsid w:val="00EB124C"/>
    <w:rsid w:val="00EB1473"/>
    <w:rsid w:val="00EB18CD"/>
    <w:rsid w:val="00EB1C0A"/>
    <w:rsid w:val="00EB1DB6"/>
    <w:rsid w:val="00EB24EC"/>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0EB"/>
    <w:rsid w:val="00EB5118"/>
    <w:rsid w:val="00EB5822"/>
    <w:rsid w:val="00EB5BC1"/>
    <w:rsid w:val="00EB5CC3"/>
    <w:rsid w:val="00EB5DC8"/>
    <w:rsid w:val="00EB61BA"/>
    <w:rsid w:val="00EB627F"/>
    <w:rsid w:val="00EB676D"/>
    <w:rsid w:val="00EB70DE"/>
    <w:rsid w:val="00EB72BE"/>
    <w:rsid w:val="00EB72FD"/>
    <w:rsid w:val="00EB7487"/>
    <w:rsid w:val="00EB74FD"/>
    <w:rsid w:val="00EB75EA"/>
    <w:rsid w:val="00EC12D1"/>
    <w:rsid w:val="00EC134B"/>
    <w:rsid w:val="00EC13CF"/>
    <w:rsid w:val="00EC1482"/>
    <w:rsid w:val="00EC1495"/>
    <w:rsid w:val="00EC1880"/>
    <w:rsid w:val="00EC193F"/>
    <w:rsid w:val="00EC1C37"/>
    <w:rsid w:val="00EC25BA"/>
    <w:rsid w:val="00EC27B3"/>
    <w:rsid w:val="00EC2C33"/>
    <w:rsid w:val="00EC3078"/>
    <w:rsid w:val="00EC307F"/>
    <w:rsid w:val="00EC31A6"/>
    <w:rsid w:val="00EC3285"/>
    <w:rsid w:val="00EC3449"/>
    <w:rsid w:val="00EC3A95"/>
    <w:rsid w:val="00EC3D53"/>
    <w:rsid w:val="00EC406E"/>
    <w:rsid w:val="00EC42D6"/>
    <w:rsid w:val="00EC4420"/>
    <w:rsid w:val="00EC4472"/>
    <w:rsid w:val="00EC44AC"/>
    <w:rsid w:val="00EC4C8F"/>
    <w:rsid w:val="00EC5078"/>
    <w:rsid w:val="00EC5121"/>
    <w:rsid w:val="00EC5535"/>
    <w:rsid w:val="00EC56EA"/>
    <w:rsid w:val="00EC58F7"/>
    <w:rsid w:val="00EC63EB"/>
    <w:rsid w:val="00EC6577"/>
    <w:rsid w:val="00EC7388"/>
    <w:rsid w:val="00EC73D2"/>
    <w:rsid w:val="00EC7427"/>
    <w:rsid w:val="00ED0003"/>
    <w:rsid w:val="00ED036A"/>
    <w:rsid w:val="00ED05D6"/>
    <w:rsid w:val="00ED069F"/>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B35"/>
    <w:rsid w:val="00ED6E88"/>
    <w:rsid w:val="00ED6F7B"/>
    <w:rsid w:val="00ED7097"/>
    <w:rsid w:val="00ED7208"/>
    <w:rsid w:val="00ED7470"/>
    <w:rsid w:val="00ED778D"/>
    <w:rsid w:val="00ED78F1"/>
    <w:rsid w:val="00ED793C"/>
    <w:rsid w:val="00ED7E41"/>
    <w:rsid w:val="00EE000D"/>
    <w:rsid w:val="00EE0423"/>
    <w:rsid w:val="00EE04D2"/>
    <w:rsid w:val="00EE0CCD"/>
    <w:rsid w:val="00EE0E87"/>
    <w:rsid w:val="00EE10CE"/>
    <w:rsid w:val="00EE166D"/>
    <w:rsid w:val="00EE170D"/>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295"/>
    <w:rsid w:val="00EE45D0"/>
    <w:rsid w:val="00EE4639"/>
    <w:rsid w:val="00EE4BBB"/>
    <w:rsid w:val="00EE4C63"/>
    <w:rsid w:val="00EE4D0E"/>
    <w:rsid w:val="00EE4D74"/>
    <w:rsid w:val="00EE5054"/>
    <w:rsid w:val="00EE52AA"/>
    <w:rsid w:val="00EE5AE9"/>
    <w:rsid w:val="00EE5CEB"/>
    <w:rsid w:val="00EE602B"/>
    <w:rsid w:val="00EE61A1"/>
    <w:rsid w:val="00EE68A4"/>
    <w:rsid w:val="00EE6B43"/>
    <w:rsid w:val="00EE6BC7"/>
    <w:rsid w:val="00EE6EC0"/>
    <w:rsid w:val="00EE6EC5"/>
    <w:rsid w:val="00EE6F35"/>
    <w:rsid w:val="00EE70EB"/>
    <w:rsid w:val="00EE7599"/>
    <w:rsid w:val="00EE7809"/>
    <w:rsid w:val="00EE7AC6"/>
    <w:rsid w:val="00EE7B27"/>
    <w:rsid w:val="00EF029D"/>
    <w:rsid w:val="00EF046C"/>
    <w:rsid w:val="00EF065E"/>
    <w:rsid w:val="00EF0815"/>
    <w:rsid w:val="00EF0954"/>
    <w:rsid w:val="00EF0959"/>
    <w:rsid w:val="00EF0FB9"/>
    <w:rsid w:val="00EF18D5"/>
    <w:rsid w:val="00EF1ACE"/>
    <w:rsid w:val="00EF1C1D"/>
    <w:rsid w:val="00EF1E58"/>
    <w:rsid w:val="00EF1EFC"/>
    <w:rsid w:val="00EF1F19"/>
    <w:rsid w:val="00EF1F5D"/>
    <w:rsid w:val="00EF2241"/>
    <w:rsid w:val="00EF2438"/>
    <w:rsid w:val="00EF2830"/>
    <w:rsid w:val="00EF2AA9"/>
    <w:rsid w:val="00EF2E13"/>
    <w:rsid w:val="00EF3505"/>
    <w:rsid w:val="00EF35B4"/>
    <w:rsid w:val="00EF3649"/>
    <w:rsid w:val="00EF3791"/>
    <w:rsid w:val="00EF382F"/>
    <w:rsid w:val="00EF3845"/>
    <w:rsid w:val="00EF3914"/>
    <w:rsid w:val="00EF3D07"/>
    <w:rsid w:val="00EF3D55"/>
    <w:rsid w:val="00EF3F66"/>
    <w:rsid w:val="00EF450E"/>
    <w:rsid w:val="00EF4822"/>
    <w:rsid w:val="00EF4846"/>
    <w:rsid w:val="00EF4CE7"/>
    <w:rsid w:val="00EF4E69"/>
    <w:rsid w:val="00EF50BC"/>
    <w:rsid w:val="00EF53C0"/>
    <w:rsid w:val="00EF5A14"/>
    <w:rsid w:val="00EF5B0B"/>
    <w:rsid w:val="00EF5C88"/>
    <w:rsid w:val="00EF5CE5"/>
    <w:rsid w:val="00EF5CED"/>
    <w:rsid w:val="00EF5FDA"/>
    <w:rsid w:val="00EF6074"/>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B8E"/>
    <w:rsid w:val="00F02E23"/>
    <w:rsid w:val="00F03099"/>
    <w:rsid w:val="00F03167"/>
    <w:rsid w:val="00F036BF"/>
    <w:rsid w:val="00F039A8"/>
    <w:rsid w:val="00F039B0"/>
    <w:rsid w:val="00F03A4E"/>
    <w:rsid w:val="00F03BDD"/>
    <w:rsid w:val="00F03D2E"/>
    <w:rsid w:val="00F03EB0"/>
    <w:rsid w:val="00F04025"/>
    <w:rsid w:val="00F0427A"/>
    <w:rsid w:val="00F042D7"/>
    <w:rsid w:val="00F042E6"/>
    <w:rsid w:val="00F047BE"/>
    <w:rsid w:val="00F04B12"/>
    <w:rsid w:val="00F04C3D"/>
    <w:rsid w:val="00F0543B"/>
    <w:rsid w:val="00F05B40"/>
    <w:rsid w:val="00F06172"/>
    <w:rsid w:val="00F0653F"/>
    <w:rsid w:val="00F06853"/>
    <w:rsid w:val="00F06A8E"/>
    <w:rsid w:val="00F0706E"/>
    <w:rsid w:val="00F072DA"/>
    <w:rsid w:val="00F07372"/>
    <w:rsid w:val="00F07558"/>
    <w:rsid w:val="00F07622"/>
    <w:rsid w:val="00F0771C"/>
    <w:rsid w:val="00F07BF3"/>
    <w:rsid w:val="00F07D46"/>
    <w:rsid w:val="00F07F82"/>
    <w:rsid w:val="00F1009A"/>
    <w:rsid w:val="00F10334"/>
    <w:rsid w:val="00F10492"/>
    <w:rsid w:val="00F1085C"/>
    <w:rsid w:val="00F10D50"/>
    <w:rsid w:val="00F10E97"/>
    <w:rsid w:val="00F10ED4"/>
    <w:rsid w:val="00F110E6"/>
    <w:rsid w:val="00F11170"/>
    <w:rsid w:val="00F114CA"/>
    <w:rsid w:val="00F1151A"/>
    <w:rsid w:val="00F1155C"/>
    <w:rsid w:val="00F115AC"/>
    <w:rsid w:val="00F1178E"/>
    <w:rsid w:val="00F11B99"/>
    <w:rsid w:val="00F11F0B"/>
    <w:rsid w:val="00F11F9C"/>
    <w:rsid w:val="00F120C3"/>
    <w:rsid w:val="00F12575"/>
    <w:rsid w:val="00F126B9"/>
    <w:rsid w:val="00F12922"/>
    <w:rsid w:val="00F12985"/>
    <w:rsid w:val="00F129A1"/>
    <w:rsid w:val="00F12EB6"/>
    <w:rsid w:val="00F130FC"/>
    <w:rsid w:val="00F131A4"/>
    <w:rsid w:val="00F13249"/>
    <w:rsid w:val="00F135F8"/>
    <w:rsid w:val="00F13650"/>
    <w:rsid w:val="00F13765"/>
    <w:rsid w:val="00F13788"/>
    <w:rsid w:val="00F13D69"/>
    <w:rsid w:val="00F141E7"/>
    <w:rsid w:val="00F148E6"/>
    <w:rsid w:val="00F14D5E"/>
    <w:rsid w:val="00F14D9D"/>
    <w:rsid w:val="00F1542B"/>
    <w:rsid w:val="00F15565"/>
    <w:rsid w:val="00F156DD"/>
    <w:rsid w:val="00F15C94"/>
    <w:rsid w:val="00F15CC7"/>
    <w:rsid w:val="00F15DC3"/>
    <w:rsid w:val="00F15F63"/>
    <w:rsid w:val="00F165B1"/>
    <w:rsid w:val="00F1685E"/>
    <w:rsid w:val="00F171CC"/>
    <w:rsid w:val="00F17840"/>
    <w:rsid w:val="00F1788B"/>
    <w:rsid w:val="00F179AE"/>
    <w:rsid w:val="00F17D71"/>
    <w:rsid w:val="00F17D8D"/>
    <w:rsid w:val="00F17FDA"/>
    <w:rsid w:val="00F203A2"/>
    <w:rsid w:val="00F2047F"/>
    <w:rsid w:val="00F20D5E"/>
    <w:rsid w:val="00F20E89"/>
    <w:rsid w:val="00F21012"/>
    <w:rsid w:val="00F21828"/>
    <w:rsid w:val="00F218D5"/>
    <w:rsid w:val="00F219E3"/>
    <w:rsid w:val="00F222B0"/>
    <w:rsid w:val="00F22431"/>
    <w:rsid w:val="00F22F15"/>
    <w:rsid w:val="00F231A9"/>
    <w:rsid w:val="00F232A1"/>
    <w:rsid w:val="00F238A7"/>
    <w:rsid w:val="00F23912"/>
    <w:rsid w:val="00F2391B"/>
    <w:rsid w:val="00F23C8B"/>
    <w:rsid w:val="00F23EEA"/>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27DB9"/>
    <w:rsid w:val="00F3036E"/>
    <w:rsid w:val="00F30762"/>
    <w:rsid w:val="00F312DB"/>
    <w:rsid w:val="00F3163C"/>
    <w:rsid w:val="00F3168C"/>
    <w:rsid w:val="00F31B0C"/>
    <w:rsid w:val="00F31BE9"/>
    <w:rsid w:val="00F3203D"/>
    <w:rsid w:val="00F32232"/>
    <w:rsid w:val="00F325EB"/>
    <w:rsid w:val="00F3292E"/>
    <w:rsid w:val="00F32E49"/>
    <w:rsid w:val="00F330B7"/>
    <w:rsid w:val="00F332D0"/>
    <w:rsid w:val="00F336A6"/>
    <w:rsid w:val="00F3373C"/>
    <w:rsid w:val="00F33B18"/>
    <w:rsid w:val="00F33C20"/>
    <w:rsid w:val="00F33D63"/>
    <w:rsid w:val="00F33FF1"/>
    <w:rsid w:val="00F34432"/>
    <w:rsid w:val="00F34A45"/>
    <w:rsid w:val="00F34DD9"/>
    <w:rsid w:val="00F34F40"/>
    <w:rsid w:val="00F353C4"/>
    <w:rsid w:val="00F353F9"/>
    <w:rsid w:val="00F35F9D"/>
    <w:rsid w:val="00F35FC5"/>
    <w:rsid w:val="00F36196"/>
    <w:rsid w:val="00F362E8"/>
    <w:rsid w:val="00F3651E"/>
    <w:rsid w:val="00F3654C"/>
    <w:rsid w:val="00F36559"/>
    <w:rsid w:val="00F36D52"/>
    <w:rsid w:val="00F3744E"/>
    <w:rsid w:val="00F374A9"/>
    <w:rsid w:val="00F37ABA"/>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5AEB"/>
    <w:rsid w:val="00F463B4"/>
    <w:rsid w:val="00F46483"/>
    <w:rsid w:val="00F46536"/>
    <w:rsid w:val="00F46965"/>
    <w:rsid w:val="00F46A0C"/>
    <w:rsid w:val="00F46BAD"/>
    <w:rsid w:val="00F46C07"/>
    <w:rsid w:val="00F46F12"/>
    <w:rsid w:val="00F470C2"/>
    <w:rsid w:val="00F47950"/>
    <w:rsid w:val="00F502B2"/>
    <w:rsid w:val="00F5039C"/>
    <w:rsid w:val="00F503B5"/>
    <w:rsid w:val="00F50601"/>
    <w:rsid w:val="00F506D9"/>
    <w:rsid w:val="00F50945"/>
    <w:rsid w:val="00F50ECC"/>
    <w:rsid w:val="00F50F85"/>
    <w:rsid w:val="00F510A9"/>
    <w:rsid w:val="00F51212"/>
    <w:rsid w:val="00F512D4"/>
    <w:rsid w:val="00F5133B"/>
    <w:rsid w:val="00F51AC3"/>
    <w:rsid w:val="00F51ACE"/>
    <w:rsid w:val="00F52071"/>
    <w:rsid w:val="00F520B3"/>
    <w:rsid w:val="00F5254B"/>
    <w:rsid w:val="00F52700"/>
    <w:rsid w:val="00F527DD"/>
    <w:rsid w:val="00F528F8"/>
    <w:rsid w:val="00F52F2A"/>
    <w:rsid w:val="00F5312C"/>
    <w:rsid w:val="00F53318"/>
    <w:rsid w:val="00F537A4"/>
    <w:rsid w:val="00F53F1C"/>
    <w:rsid w:val="00F546AE"/>
    <w:rsid w:val="00F5495E"/>
    <w:rsid w:val="00F54969"/>
    <w:rsid w:val="00F54E14"/>
    <w:rsid w:val="00F54E5A"/>
    <w:rsid w:val="00F55182"/>
    <w:rsid w:val="00F5558E"/>
    <w:rsid w:val="00F558AD"/>
    <w:rsid w:val="00F55A33"/>
    <w:rsid w:val="00F56061"/>
    <w:rsid w:val="00F5608F"/>
    <w:rsid w:val="00F562E2"/>
    <w:rsid w:val="00F56782"/>
    <w:rsid w:val="00F56A08"/>
    <w:rsid w:val="00F56A85"/>
    <w:rsid w:val="00F56D59"/>
    <w:rsid w:val="00F571DC"/>
    <w:rsid w:val="00F57498"/>
    <w:rsid w:val="00F574E2"/>
    <w:rsid w:val="00F57618"/>
    <w:rsid w:val="00F576BA"/>
    <w:rsid w:val="00F576E2"/>
    <w:rsid w:val="00F57863"/>
    <w:rsid w:val="00F579BF"/>
    <w:rsid w:val="00F57A0B"/>
    <w:rsid w:val="00F57CC3"/>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0A3"/>
    <w:rsid w:val="00F632BE"/>
    <w:rsid w:val="00F637EB"/>
    <w:rsid w:val="00F639E6"/>
    <w:rsid w:val="00F63CB9"/>
    <w:rsid w:val="00F64553"/>
    <w:rsid w:val="00F645E7"/>
    <w:rsid w:val="00F64833"/>
    <w:rsid w:val="00F64A01"/>
    <w:rsid w:val="00F64B52"/>
    <w:rsid w:val="00F65AB5"/>
    <w:rsid w:val="00F65B23"/>
    <w:rsid w:val="00F65EE6"/>
    <w:rsid w:val="00F65FCF"/>
    <w:rsid w:val="00F66088"/>
    <w:rsid w:val="00F6626C"/>
    <w:rsid w:val="00F66304"/>
    <w:rsid w:val="00F66415"/>
    <w:rsid w:val="00F66460"/>
    <w:rsid w:val="00F6653F"/>
    <w:rsid w:val="00F667C6"/>
    <w:rsid w:val="00F66DD5"/>
    <w:rsid w:val="00F66DEC"/>
    <w:rsid w:val="00F67624"/>
    <w:rsid w:val="00F67A08"/>
    <w:rsid w:val="00F67D74"/>
    <w:rsid w:val="00F67D77"/>
    <w:rsid w:val="00F67F9E"/>
    <w:rsid w:val="00F700B2"/>
    <w:rsid w:val="00F7016A"/>
    <w:rsid w:val="00F70211"/>
    <w:rsid w:val="00F702E7"/>
    <w:rsid w:val="00F7042A"/>
    <w:rsid w:val="00F70C03"/>
    <w:rsid w:val="00F70FE0"/>
    <w:rsid w:val="00F711EA"/>
    <w:rsid w:val="00F7124B"/>
    <w:rsid w:val="00F713F5"/>
    <w:rsid w:val="00F716DC"/>
    <w:rsid w:val="00F7182C"/>
    <w:rsid w:val="00F7193E"/>
    <w:rsid w:val="00F71C6C"/>
    <w:rsid w:val="00F71EB2"/>
    <w:rsid w:val="00F7218D"/>
    <w:rsid w:val="00F7219E"/>
    <w:rsid w:val="00F7222A"/>
    <w:rsid w:val="00F722D7"/>
    <w:rsid w:val="00F725D0"/>
    <w:rsid w:val="00F72AAA"/>
    <w:rsid w:val="00F72AED"/>
    <w:rsid w:val="00F72B05"/>
    <w:rsid w:val="00F72BBB"/>
    <w:rsid w:val="00F733CB"/>
    <w:rsid w:val="00F73582"/>
    <w:rsid w:val="00F73B2B"/>
    <w:rsid w:val="00F73C06"/>
    <w:rsid w:val="00F73D7D"/>
    <w:rsid w:val="00F7433E"/>
    <w:rsid w:val="00F743AE"/>
    <w:rsid w:val="00F74437"/>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5FB0"/>
    <w:rsid w:val="00F761FF"/>
    <w:rsid w:val="00F76268"/>
    <w:rsid w:val="00F764CA"/>
    <w:rsid w:val="00F76535"/>
    <w:rsid w:val="00F766CF"/>
    <w:rsid w:val="00F76BED"/>
    <w:rsid w:val="00F771A6"/>
    <w:rsid w:val="00F773AD"/>
    <w:rsid w:val="00F77435"/>
    <w:rsid w:val="00F777AB"/>
    <w:rsid w:val="00F77832"/>
    <w:rsid w:val="00F7787F"/>
    <w:rsid w:val="00F77A73"/>
    <w:rsid w:val="00F77C9A"/>
    <w:rsid w:val="00F80793"/>
    <w:rsid w:val="00F8088F"/>
    <w:rsid w:val="00F80E9B"/>
    <w:rsid w:val="00F80F90"/>
    <w:rsid w:val="00F80FB1"/>
    <w:rsid w:val="00F81111"/>
    <w:rsid w:val="00F81497"/>
    <w:rsid w:val="00F814AE"/>
    <w:rsid w:val="00F814D5"/>
    <w:rsid w:val="00F81579"/>
    <w:rsid w:val="00F818BE"/>
    <w:rsid w:val="00F82017"/>
    <w:rsid w:val="00F8256F"/>
    <w:rsid w:val="00F82813"/>
    <w:rsid w:val="00F8288B"/>
    <w:rsid w:val="00F82928"/>
    <w:rsid w:val="00F82D34"/>
    <w:rsid w:val="00F8372B"/>
    <w:rsid w:val="00F83AEB"/>
    <w:rsid w:val="00F83BE9"/>
    <w:rsid w:val="00F83C8A"/>
    <w:rsid w:val="00F83D3D"/>
    <w:rsid w:val="00F83D7D"/>
    <w:rsid w:val="00F83DF4"/>
    <w:rsid w:val="00F83F1D"/>
    <w:rsid w:val="00F840CB"/>
    <w:rsid w:val="00F84744"/>
    <w:rsid w:val="00F847CC"/>
    <w:rsid w:val="00F84BBD"/>
    <w:rsid w:val="00F84C91"/>
    <w:rsid w:val="00F84DC9"/>
    <w:rsid w:val="00F85136"/>
    <w:rsid w:val="00F858A8"/>
    <w:rsid w:val="00F85A2A"/>
    <w:rsid w:val="00F85C60"/>
    <w:rsid w:val="00F85CF8"/>
    <w:rsid w:val="00F85E43"/>
    <w:rsid w:val="00F8601E"/>
    <w:rsid w:val="00F863D4"/>
    <w:rsid w:val="00F86764"/>
    <w:rsid w:val="00F869C8"/>
    <w:rsid w:val="00F86A42"/>
    <w:rsid w:val="00F86A85"/>
    <w:rsid w:val="00F86BCA"/>
    <w:rsid w:val="00F871BD"/>
    <w:rsid w:val="00F87512"/>
    <w:rsid w:val="00F87559"/>
    <w:rsid w:val="00F877CE"/>
    <w:rsid w:val="00F879F2"/>
    <w:rsid w:val="00F87F33"/>
    <w:rsid w:val="00F87F61"/>
    <w:rsid w:val="00F87F97"/>
    <w:rsid w:val="00F9076A"/>
    <w:rsid w:val="00F90ED7"/>
    <w:rsid w:val="00F91106"/>
    <w:rsid w:val="00F9119C"/>
    <w:rsid w:val="00F913E2"/>
    <w:rsid w:val="00F914B7"/>
    <w:rsid w:val="00F916B1"/>
    <w:rsid w:val="00F91B5B"/>
    <w:rsid w:val="00F91CCD"/>
    <w:rsid w:val="00F91D97"/>
    <w:rsid w:val="00F91E1A"/>
    <w:rsid w:val="00F928CE"/>
    <w:rsid w:val="00F92BC2"/>
    <w:rsid w:val="00F92D2C"/>
    <w:rsid w:val="00F93000"/>
    <w:rsid w:val="00F930DD"/>
    <w:rsid w:val="00F935F6"/>
    <w:rsid w:val="00F938E2"/>
    <w:rsid w:val="00F93910"/>
    <w:rsid w:val="00F939BA"/>
    <w:rsid w:val="00F93AAB"/>
    <w:rsid w:val="00F93B1F"/>
    <w:rsid w:val="00F93B2E"/>
    <w:rsid w:val="00F93B6B"/>
    <w:rsid w:val="00F93D1F"/>
    <w:rsid w:val="00F93FA5"/>
    <w:rsid w:val="00F94024"/>
    <w:rsid w:val="00F942F3"/>
    <w:rsid w:val="00F94433"/>
    <w:rsid w:val="00F94435"/>
    <w:rsid w:val="00F9464B"/>
    <w:rsid w:val="00F946B5"/>
    <w:rsid w:val="00F94BAD"/>
    <w:rsid w:val="00F94BF0"/>
    <w:rsid w:val="00F95834"/>
    <w:rsid w:val="00F958D7"/>
    <w:rsid w:val="00F95AF8"/>
    <w:rsid w:val="00F95CD5"/>
    <w:rsid w:val="00F95CFE"/>
    <w:rsid w:val="00F95D95"/>
    <w:rsid w:val="00F95E8C"/>
    <w:rsid w:val="00F95F75"/>
    <w:rsid w:val="00F960DE"/>
    <w:rsid w:val="00F96341"/>
    <w:rsid w:val="00F963A1"/>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3E7"/>
    <w:rsid w:val="00FA15AF"/>
    <w:rsid w:val="00FA1979"/>
    <w:rsid w:val="00FA1B9E"/>
    <w:rsid w:val="00FA1DC2"/>
    <w:rsid w:val="00FA26FE"/>
    <w:rsid w:val="00FA2802"/>
    <w:rsid w:val="00FA2CC4"/>
    <w:rsid w:val="00FA2F25"/>
    <w:rsid w:val="00FA3081"/>
    <w:rsid w:val="00FA3481"/>
    <w:rsid w:val="00FA365F"/>
    <w:rsid w:val="00FA3798"/>
    <w:rsid w:val="00FA37FF"/>
    <w:rsid w:val="00FA3872"/>
    <w:rsid w:val="00FA3BA4"/>
    <w:rsid w:val="00FA3CCF"/>
    <w:rsid w:val="00FA404E"/>
    <w:rsid w:val="00FA4131"/>
    <w:rsid w:val="00FA451C"/>
    <w:rsid w:val="00FA47B2"/>
    <w:rsid w:val="00FA49D5"/>
    <w:rsid w:val="00FA515A"/>
    <w:rsid w:val="00FA5187"/>
    <w:rsid w:val="00FA5359"/>
    <w:rsid w:val="00FA5ACE"/>
    <w:rsid w:val="00FA60E5"/>
    <w:rsid w:val="00FA6504"/>
    <w:rsid w:val="00FA66BB"/>
    <w:rsid w:val="00FA6CB3"/>
    <w:rsid w:val="00FA6FC8"/>
    <w:rsid w:val="00FA73A6"/>
    <w:rsid w:val="00FA7425"/>
    <w:rsid w:val="00FA7433"/>
    <w:rsid w:val="00FA7891"/>
    <w:rsid w:val="00FA7D0B"/>
    <w:rsid w:val="00FA7ECB"/>
    <w:rsid w:val="00FB00E8"/>
    <w:rsid w:val="00FB0228"/>
    <w:rsid w:val="00FB04AB"/>
    <w:rsid w:val="00FB0716"/>
    <w:rsid w:val="00FB0739"/>
    <w:rsid w:val="00FB075C"/>
    <w:rsid w:val="00FB08E2"/>
    <w:rsid w:val="00FB0C9E"/>
    <w:rsid w:val="00FB0ECF"/>
    <w:rsid w:val="00FB0F3F"/>
    <w:rsid w:val="00FB12E8"/>
    <w:rsid w:val="00FB1371"/>
    <w:rsid w:val="00FB1571"/>
    <w:rsid w:val="00FB1828"/>
    <w:rsid w:val="00FB20F6"/>
    <w:rsid w:val="00FB226D"/>
    <w:rsid w:val="00FB2287"/>
    <w:rsid w:val="00FB244F"/>
    <w:rsid w:val="00FB24B6"/>
    <w:rsid w:val="00FB261E"/>
    <w:rsid w:val="00FB2EAA"/>
    <w:rsid w:val="00FB2F2E"/>
    <w:rsid w:val="00FB35E6"/>
    <w:rsid w:val="00FB365A"/>
    <w:rsid w:val="00FB3701"/>
    <w:rsid w:val="00FB3B57"/>
    <w:rsid w:val="00FB405E"/>
    <w:rsid w:val="00FB408B"/>
    <w:rsid w:val="00FB4172"/>
    <w:rsid w:val="00FB45F4"/>
    <w:rsid w:val="00FB4AEA"/>
    <w:rsid w:val="00FB4B3E"/>
    <w:rsid w:val="00FB4F0A"/>
    <w:rsid w:val="00FB55D1"/>
    <w:rsid w:val="00FB5613"/>
    <w:rsid w:val="00FB569C"/>
    <w:rsid w:val="00FB5712"/>
    <w:rsid w:val="00FB5775"/>
    <w:rsid w:val="00FB5854"/>
    <w:rsid w:val="00FB58C5"/>
    <w:rsid w:val="00FB591D"/>
    <w:rsid w:val="00FB5B72"/>
    <w:rsid w:val="00FB5E3C"/>
    <w:rsid w:val="00FB5FEB"/>
    <w:rsid w:val="00FB6B35"/>
    <w:rsid w:val="00FB6C9E"/>
    <w:rsid w:val="00FB6DA3"/>
    <w:rsid w:val="00FB707C"/>
    <w:rsid w:val="00FB715B"/>
    <w:rsid w:val="00FB7926"/>
    <w:rsid w:val="00FB7ED3"/>
    <w:rsid w:val="00FC0214"/>
    <w:rsid w:val="00FC0B4C"/>
    <w:rsid w:val="00FC0BE1"/>
    <w:rsid w:val="00FC10EB"/>
    <w:rsid w:val="00FC14CD"/>
    <w:rsid w:val="00FC14E1"/>
    <w:rsid w:val="00FC1530"/>
    <w:rsid w:val="00FC160A"/>
    <w:rsid w:val="00FC1876"/>
    <w:rsid w:val="00FC1FDC"/>
    <w:rsid w:val="00FC2162"/>
    <w:rsid w:val="00FC2179"/>
    <w:rsid w:val="00FC21AC"/>
    <w:rsid w:val="00FC22BA"/>
    <w:rsid w:val="00FC2970"/>
    <w:rsid w:val="00FC2F2D"/>
    <w:rsid w:val="00FC3125"/>
    <w:rsid w:val="00FC3178"/>
    <w:rsid w:val="00FC325C"/>
    <w:rsid w:val="00FC33ED"/>
    <w:rsid w:val="00FC3A62"/>
    <w:rsid w:val="00FC3C01"/>
    <w:rsid w:val="00FC3F5E"/>
    <w:rsid w:val="00FC4503"/>
    <w:rsid w:val="00FC4946"/>
    <w:rsid w:val="00FC4973"/>
    <w:rsid w:val="00FC4DA7"/>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109"/>
    <w:rsid w:val="00FD021B"/>
    <w:rsid w:val="00FD0346"/>
    <w:rsid w:val="00FD0349"/>
    <w:rsid w:val="00FD0644"/>
    <w:rsid w:val="00FD0754"/>
    <w:rsid w:val="00FD09CF"/>
    <w:rsid w:val="00FD0AA5"/>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69"/>
    <w:rsid w:val="00FD3B7C"/>
    <w:rsid w:val="00FD3F23"/>
    <w:rsid w:val="00FD42CB"/>
    <w:rsid w:val="00FD44E2"/>
    <w:rsid w:val="00FD45EA"/>
    <w:rsid w:val="00FD4711"/>
    <w:rsid w:val="00FD47C5"/>
    <w:rsid w:val="00FD48FF"/>
    <w:rsid w:val="00FD4ACA"/>
    <w:rsid w:val="00FD4C29"/>
    <w:rsid w:val="00FD4CCF"/>
    <w:rsid w:val="00FD592C"/>
    <w:rsid w:val="00FD6129"/>
    <w:rsid w:val="00FD634D"/>
    <w:rsid w:val="00FD6426"/>
    <w:rsid w:val="00FD6489"/>
    <w:rsid w:val="00FD66A9"/>
    <w:rsid w:val="00FD757F"/>
    <w:rsid w:val="00FD78C4"/>
    <w:rsid w:val="00FD7954"/>
    <w:rsid w:val="00FD7EEF"/>
    <w:rsid w:val="00FD7F26"/>
    <w:rsid w:val="00FD7F84"/>
    <w:rsid w:val="00FE0203"/>
    <w:rsid w:val="00FE0444"/>
    <w:rsid w:val="00FE04DF"/>
    <w:rsid w:val="00FE0626"/>
    <w:rsid w:val="00FE0697"/>
    <w:rsid w:val="00FE0DF3"/>
    <w:rsid w:val="00FE0FB9"/>
    <w:rsid w:val="00FE0FC3"/>
    <w:rsid w:val="00FE1109"/>
    <w:rsid w:val="00FE1121"/>
    <w:rsid w:val="00FE1153"/>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2EB7"/>
    <w:rsid w:val="00FE3480"/>
    <w:rsid w:val="00FE3576"/>
    <w:rsid w:val="00FE39BD"/>
    <w:rsid w:val="00FE3B73"/>
    <w:rsid w:val="00FE3F52"/>
    <w:rsid w:val="00FE420E"/>
    <w:rsid w:val="00FE472C"/>
    <w:rsid w:val="00FE4B76"/>
    <w:rsid w:val="00FE52E1"/>
    <w:rsid w:val="00FE550D"/>
    <w:rsid w:val="00FE557D"/>
    <w:rsid w:val="00FE5EDE"/>
    <w:rsid w:val="00FE5F43"/>
    <w:rsid w:val="00FE61B4"/>
    <w:rsid w:val="00FE631D"/>
    <w:rsid w:val="00FE63AC"/>
    <w:rsid w:val="00FE68CD"/>
    <w:rsid w:val="00FE7411"/>
    <w:rsid w:val="00FE74D3"/>
    <w:rsid w:val="00FE76F5"/>
    <w:rsid w:val="00FE7827"/>
    <w:rsid w:val="00FE797A"/>
    <w:rsid w:val="00FE7A39"/>
    <w:rsid w:val="00FE7BE1"/>
    <w:rsid w:val="00FE7BE3"/>
    <w:rsid w:val="00FE7E76"/>
    <w:rsid w:val="00FF004D"/>
    <w:rsid w:val="00FF0685"/>
    <w:rsid w:val="00FF08AF"/>
    <w:rsid w:val="00FF0B33"/>
    <w:rsid w:val="00FF0D68"/>
    <w:rsid w:val="00FF0FA5"/>
    <w:rsid w:val="00FF1295"/>
    <w:rsid w:val="00FF1884"/>
    <w:rsid w:val="00FF1957"/>
    <w:rsid w:val="00FF1A5C"/>
    <w:rsid w:val="00FF1BFB"/>
    <w:rsid w:val="00FF20BA"/>
    <w:rsid w:val="00FF219D"/>
    <w:rsid w:val="00FF25DF"/>
    <w:rsid w:val="00FF2B00"/>
    <w:rsid w:val="00FF3128"/>
    <w:rsid w:val="00FF35E1"/>
    <w:rsid w:val="00FF36A4"/>
    <w:rsid w:val="00FF37CE"/>
    <w:rsid w:val="00FF4259"/>
    <w:rsid w:val="00FF427C"/>
    <w:rsid w:val="00FF42AC"/>
    <w:rsid w:val="00FF4518"/>
    <w:rsid w:val="00FF4A4B"/>
    <w:rsid w:val="00FF4E23"/>
    <w:rsid w:val="00FF5023"/>
    <w:rsid w:val="00FF506F"/>
    <w:rsid w:val="00FF50CA"/>
    <w:rsid w:val="00FF50E2"/>
    <w:rsid w:val="00FF54F4"/>
    <w:rsid w:val="00FF5C11"/>
    <w:rsid w:val="00FF5ED7"/>
    <w:rsid w:val="00FF5F1D"/>
    <w:rsid w:val="00FF5F49"/>
    <w:rsid w:val="00FF68DB"/>
    <w:rsid w:val="00FF6D61"/>
    <w:rsid w:val="00FF6DEB"/>
    <w:rsid w:val="00FF6F16"/>
    <w:rsid w:val="00FF6F53"/>
    <w:rsid w:val="00FF7194"/>
    <w:rsid w:val="00FF7289"/>
    <w:rsid w:val="00FF74B6"/>
    <w:rsid w:val="00FF7A85"/>
    <w:rsid w:val="00FF7B49"/>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E8A"/>
    <w:rPr>
      <w:rFonts w:eastAsiaTheme="minorEastAsia"/>
    </w:rPr>
  </w:style>
  <w:style w:type="paragraph" w:styleId="Heading1">
    <w:name w:val="heading 1"/>
    <w:basedOn w:val="Normal"/>
    <w:next w:val="Normal"/>
    <w:link w:val="Heading1Char"/>
    <w:uiPriority w:val="9"/>
    <w:qFormat/>
    <w:rsid w:val="009F4A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1FE9"/>
    <w:pPr>
      <w:keepNext/>
      <w:keepLines/>
      <w:spacing w:before="40"/>
      <w:outlineLvl w:val="1"/>
    </w:pPr>
    <w:rPr>
      <w:rFonts w:eastAsiaTheme="majorEastAsi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21E09"/>
    <w:rPr>
      <w:rFonts w:asciiTheme="minorHAnsi" w:eastAsiaTheme="minorEastAsia" w:hAnsiTheme="minorHAnsi" w:cstheme="minorBidi"/>
      <w:sz w:val="24"/>
      <w:szCs w:val="24"/>
    </w:rPr>
  </w:style>
  <w:style w:type="character" w:customStyle="1" w:styleId="Heading2Char">
    <w:name w:val="Heading 2 Char"/>
    <w:basedOn w:val="DefaultParagraphFont"/>
    <w:link w:val="Heading2"/>
    <w:uiPriority w:val="9"/>
    <w:rsid w:val="00051FE9"/>
    <w:rPr>
      <w:rFonts w:eastAsiaTheme="majorEastAsia"/>
      <w:b/>
      <w:bCs/>
      <w:sz w:val="24"/>
      <w:szCs w:val="24"/>
    </w:rPr>
  </w:style>
  <w:style w:type="paragraph" w:styleId="ListParagraph">
    <w:name w:val="List Paragraph"/>
    <w:basedOn w:val="Normal"/>
    <w:uiPriority w:val="1"/>
    <w:qFormat/>
    <w:rsid w:val="00051FE9"/>
    <w:pPr>
      <w:ind w:left="720"/>
      <w:contextualSpacing/>
    </w:pPr>
  </w:style>
  <w:style w:type="paragraph" w:styleId="Header">
    <w:name w:val="header"/>
    <w:basedOn w:val="Normal"/>
    <w:link w:val="HeaderChar"/>
    <w:uiPriority w:val="99"/>
    <w:unhideWhenUsed/>
    <w:rsid w:val="00FD0109"/>
    <w:pPr>
      <w:tabs>
        <w:tab w:val="center" w:pos="4680"/>
        <w:tab w:val="right" w:pos="9360"/>
      </w:tabs>
    </w:pPr>
  </w:style>
  <w:style w:type="character" w:customStyle="1" w:styleId="HeaderChar">
    <w:name w:val="Header Char"/>
    <w:basedOn w:val="DefaultParagraphFont"/>
    <w:link w:val="Header"/>
    <w:uiPriority w:val="99"/>
    <w:rsid w:val="00FD0109"/>
    <w:rPr>
      <w:rFonts w:eastAsiaTheme="minorEastAsia"/>
    </w:rPr>
  </w:style>
  <w:style w:type="paragraph" w:styleId="Footer">
    <w:name w:val="footer"/>
    <w:basedOn w:val="Normal"/>
    <w:link w:val="FooterChar"/>
    <w:uiPriority w:val="99"/>
    <w:unhideWhenUsed/>
    <w:rsid w:val="00FD0109"/>
    <w:pPr>
      <w:tabs>
        <w:tab w:val="center" w:pos="4680"/>
        <w:tab w:val="right" w:pos="9360"/>
      </w:tabs>
    </w:pPr>
  </w:style>
  <w:style w:type="character" w:customStyle="1" w:styleId="FooterChar">
    <w:name w:val="Footer Char"/>
    <w:basedOn w:val="DefaultParagraphFont"/>
    <w:link w:val="Footer"/>
    <w:uiPriority w:val="99"/>
    <w:rsid w:val="00FD0109"/>
    <w:rPr>
      <w:rFonts w:eastAsiaTheme="minorEastAsia"/>
    </w:rPr>
  </w:style>
  <w:style w:type="character" w:styleId="CommentReference">
    <w:name w:val="annotation reference"/>
    <w:basedOn w:val="DefaultParagraphFont"/>
    <w:uiPriority w:val="99"/>
    <w:semiHidden/>
    <w:unhideWhenUsed/>
    <w:rsid w:val="00723329"/>
    <w:rPr>
      <w:sz w:val="16"/>
      <w:szCs w:val="16"/>
    </w:rPr>
  </w:style>
  <w:style w:type="paragraph" w:customStyle="1" w:styleId="figuretext">
    <w:name w:val="figure text"/>
    <w:uiPriority w:val="99"/>
    <w:rsid w:val="009F34E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T">
    <w:name w:val="T"/>
    <w:aliases w:val="Text"/>
    <w:uiPriority w:val="99"/>
    <w:rsid w:val="009F34E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FigTitle">
    <w:name w:val="FigTitle"/>
    <w:uiPriority w:val="99"/>
    <w:rsid w:val="009F34E9"/>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0"/>
    </w:rPr>
  </w:style>
  <w:style w:type="character" w:customStyle="1" w:styleId="insertion">
    <w:name w:val="insertion"/>
    <w:uiPriority w:val="99"/>
    <w:rsid w:val="009F34E9"/>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eastAsiaTheme="minorEastAsia"/>
    </w:rPr>
  </w:style>
  <w:style w:type="paragraph" w:styleId="CommentSubject">
    <w:name w:val="annotation subject"/>
    <w:basedOn w:val="CommentText"/>
    <w:next w:val="CommentText"/>
    <w:link w:val="CommentSubjectChar"/>
    <w:uiPriority w:val="99"/>
    <w:semiHidden/>
    <w:unhideWhenUsed/>
    <w:rsid w:val="009C6C68"/>
    <w:rPr>
      <w:b/>
      <w:bCs/>
    </w:rPr>
  </w:style>
  <w:style w:type="character" w:customStyle="1" w:styleId="CommentSubjectChar">
    <w:name w:val="Comment Subject Char"/>
    <w:basedOn w:val="CommentTextChar"/>
    <w:link w:val="CommentSubject"/>
    <w:uiPriority w:val="99"/>
    <w:semiHidden/>
    <w:rsid w:val="009C6C68"/>
    <w:rPr>
      <w:rFonts w:eastAsiaTheme="minorEastAsia"/>
      <w:b/>
      <w:bCs/>
    </w:rPr>
  </w:style>
  <w:style w:type="character" w:customStyle="1" w:styleId="Heading1Char">
    <w:name w:val="Heading 1 Char"/>
    <w:basedOn w:val="DefaultParagraphFont"/>
    <w:link w:val="Heading1"/>
    <w:uiPriority w:val="9"/>
    <w:rsid w:val="009F4A85"/>
    <w:rPr>
      <w:rFonts w:asciiTheme="majorHAnsi" w:eastAsiaTheme="majorEastAsia" w:hAnsiTheme="majorHAnsi" w:cstheme="majorBidi"/>
      <w:color w:val="2E74B5" w:themeColor="accent1" w:themeShade="BF"/>
      <w:sz w:val="32"/>
      <w:szCs w:val="32"/>
    </w:rPr>
  </w:style>
  <w:style w:type="paragraph" w:customStyle="1" w:styleId="SP21127370">
    <w:name w:val="SP.21.127370"/>
    <w:basedOn w:val="Normal"/>
    <w:next w:val="Normal"/>
    <w:uiPriority w:val="99"/>
    <w:rsid w:val="00E35723"/>
    <w:pPr>
      <w:autoSpaceDE w:val="0"/>
      <w:autoSpaceDN w:val="0"/>
      <w:adjustRightInd w:val="0"/>
    </w:pPr>
    <w:rPr>
      <w:rFonts w:eastAsia="Times New Roman"/>
      <w:sz w:val="24"/>
      <w:szCs w:val="24"/>
    </w:rPr>
  </w:style>
  <w:style w:type="paragraph" w:customStyle="1" w:styleId="SP21127381">
    <w:name w:val="SP.21.127381"/>
    <w:basedOn w:val="Normal"/>
    <w:next w:val="Normal"/>
    <w:uiPriority w:val="99"/>
    <w:rsid w:val="00E35723"/>
    <w:pPr>
      <w:autoSpaceDE w:val="0"/>
      <w:autoSpaceDN w:val="0"/>
      <w:adjustRightInd w:val="0"/>
    </w:pPr>
    <w:rPr>
      <w:rFonts w:eastAsia="Times New Roman"/>
      <w:sz w:val="24"/>
      <w:szCs w:val="24"/>
    </w:rPr>
  </w:style>
  <w:style w:type="paragraph" w:customStyle="1" w:styleId="SP21126992">
    <w:name w:val="SP.21.126992"/>
    <w:basedOn w:val="Normal"/>
    <w:next w:val="Normal"/>
    <w:uiPriority w:val="99"/>
    <w:rsid w:val="00E35723"/>
    <w:pPr>
      <w:autoSpaceDE w:val="0"/>
      <w:autoSpaceDN w:val="0"/>
      <w:adjustRightInd w:val="0"/>
    </w:pPr>
    <w:rPr>
      <w:rFonts w:eastAsia="Times New Roman"/>
      <w:sz w:val="24"/>
      <w:szCs w:val="24"/>
    </w:rPr>
  </w:style>
  <w:style w:type="paragraph" w:customStyle="1" w:styleId="SP21127348">
    <w:name w:val="SP.21.127348"/>
    <w:basedOn w:val="Normal"/>
    <w:next w:val="Normal"/>
    <w:uiPriority w:val="99"/>
    <w:rsid w:val="00E35723"/>
    <w:pPr>
      <w:autoSpaceDE w:val="0"/>
      <w:autoSpaceDN w:val="0"/>
      <w:adjustRightInd w:val="0"/>
    </w:pPr>
    <w:rPr>
      <w:rFonts w:eastAsia="Times New Roman"/>
      <w:sz w:val="24"/>
      <w:szCs w:val="24"/>
    </w:rPr>
  </w:style>
  <w:style w:type="character" w:customStyle="1" w:styleId="SC21323589">
    <w:name w:val="SC.21.323589"/>
    <w:uiPriority w:val="99"/>
    <w:rsid w:val="00E35723"/>
    <w:rPr>
      <w:color w:val="000000"/>
      <w:sz w:val="20"/>
      <w:szCs w:val="20"/>
    </w:rPr>
  </w:style>
  <w:style w:type="paragraph" w:styleId="BodyText">
    <w:name w:val="Body Text"/>
    <w:basedOn w:val="Normal"/>
    <w:link w:val="BodyTextChar"/>
    <w:uiPriority w:val="1"/>
    <w:qFormat/>
    <w:rsid w:val="00134EA4"/>
    <w:pPr>
      <w:widowControl w:val="0"/>
      <w:autoSpaceDE w:val="0"/>
      <w:autoSpaceDN w:val="0"/>
      <w:adjustRightInd w:val="0"/>
    </w:pPr>
  </w:style>
  <w:style w:type="character" w:customStyle="1" w:styleId="BodyTextChar">
    <w:name w:val="Body Text Char"/>
    <w:basedOn w:val="DefaultParagraphFont"/>
    <w:link w:val="BodyText"/>
    <w:uiPriority w:val="99"/>
    <w:rsid w:val="00134EA4"/>
    <w:rPr>
      <w:rFonts w:eastAsiaTheme="minorEastAsia"/>
    </w:rPr>
  </w:style>
  <w:style w:type="paragraph" w:customStyle="1" w:styleId="TableParagraph">
    <w:name w:val="Table Paragraph"/>
    <w:basedOn w:val="Normal"/>
    <w:uiPriority w:val="1"/>
    <w:qFormat/>
    <w:rsid w:val="00134EA4"/>
    <w:pPr>
      <w:widowControl w:val="0"/>
      <w:autoSpaceDE w:val="0"/>
      <w:autoSpaceDN w:val="0"/>
      <w:adjustRightInd w:val="0"/>
    </w:pPr>
    <w:rPr>
      <w:sz w:val="24"/>
      <w:szCs w:val="24"/>
    </w:rPr>
  </w:style>
  <w:style w:type="table" w:styleId="TableGrid">
    <w:name w:val="Table Grid"/>
    <w:basedOn w:val="TableNormal"/>
    <w:uiPriority w:val="39"/>
    <w:rsid w:val="00BA1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67156336">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26816960">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67318493">
      <w:bodyDiv w:val="1"/>
      <w:marLeft w:val="0"/>
      <w:marRight w:val="0"/>
      <w:marTop w:val="0"/>
      <w:marBottom w:val="0"/>
      <w:divBdr>
        <w:top w:val="none" w:sz="0" w:space="0" w:color="auto"/>
        <w:left w:val="none" w:sz="0" w:space="0" w:color="auto"/>
        <w:bottom w:val="none" w:sz="0" w:space="0" w:color="auto"/>
        <w:right w:val="none" w:sz="0" w:space="0" w:color="auto"/>
      </w:divBdr>
      <w:divsChild>
        <w:div w:id="780337720">
          <w:marLeft w:val="0"/>
          <w:marRight w:val="0"/>
          <w:marTop w:val="0"/>
          <w:marBottom w:val="0"/>
          <w:divBdr>
            <w:top w:val="none" w:sz="0" w:space="0" w:color="auto"/>
            <w:left w:val="none" w:sz="0" w:space="0" w:color="auto"/>
            <w:bottom w:val="none" w:sz="0" w:space="0" w:color="auto"/>
            <w:right w:val="none" w:sz="0" w:space="0" w:color="auto"/>
          </w:divBdr>
        </w:div>
        <w:div w:id="446656091">
          <w:marLeft w:val="0"/>
          <w:marRight w:val="0"/>
          <w:marTop w:val="0"/>
          <w:marBottom w:val="0"/>
          <w:divBdr>
            <w:top w:val="none" w:sz="0" w:space="0" w:color="auto"/>
            <w:left w:val="none" w:sz="0" w:space="0" w:color="auto"/>
            <w:bottom w:val="none" w:sz="0" w:space="0" w:color="auto"/>
            <w:right w:val="none" w:sz="0" w:space="0" w:color="auto"/>
          </w:divBdr>
        </w:div>
      </w:divsChild>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hunyuhu07@gmai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Template>
  <TotalTime>2450</TotalTime>
  <Pages>11</Pages>
  <Words>4719</Words>
  <Characters>26901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31557</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Chunyu Hu</cp:lastModifiedBy>
  <cp:revision>1766</cp:revision>
  <dcterms:created xsi:type="dcterms:W3CDTF">2022-07-19T22:00:00Z</dcterms:created>
  <dcterms:modified xsi:type="dcterms:W3CDTF">2023-07-10T07:10:00Z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