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AD6F8F" w14:paraId="3CBA909A" w14:textId="77777777" w:rsidTr="001968A8">
        <w:trPr>
          <w:trHeight w:val="485"/>
          <w:jc w:val="center"/>
        </w:trPr>
        <w:tc>
          <w:tcPr>
            <w:tcW w:w="9576" w:type="dxa"/>
            <w:gridSpan w:val="5"/>
            <w:vAlign w:val="center"/>
          </w:tcPr>
          <w:p w14:paraId="60D73FE1" w14:textId="1892FD53" w:rsidR="00B6527E" w:rsidRPr="00CE41DE" w:rsidRDefault="0094029C" w:rsidP="003E4ABA">
            <w:pPr>
              <w:pStyle w:val="T2"/>
              <w:rPr>
                <w:sz w:val="20"/>
                <w:lang w:val="en-US"/>
              </w:rPr>
            </w:pPr>
            <w:r>
              <w:rPr>
                <w:sz w:val="20"/>
                <w:lang w:val="en-US"/>
              </w:rPr>
              <w:t xml:space="preserve">LB271  </w:t>
            </w:r>
            <w:r w:rsidR="00587B26">
              <w:rPr>
                <w:sz w:val="20"/>
                <w:lang w:val="en-US"/>
              </w:rPr>
              <w:t>CR for subclause 35.3.18 part 2</w:t>
            </w:r>
          </w:p>
        </w:tc>
      </w:tr>
      <w:tr w:rsidR="00B6527E" w:rsidRPr="0038212E" w14:paraId="25960C30" w14:textId="77777777" w:rsidTr="001968A8">
        <w:trPr>
          <w:trHeight w:val="359"/>
          <w:jc w:val="center"/>
        </w:trPr>
        <w:tc>
          <w:tcPr>
            <w:tcW w:w="9576" w:type="dxa"/>
            <w:gridSpan w:val="5"/>
            <w:vAlign w:val="center"/>
          </w:tcPr>
          <w:p w14:paraId="5C4A3311" w14:textId="7476B927"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8E412C">
              <w:rPr>
                <w:b w:val="0"/>
                <w:sz w:val="18"/>
                <w:szCs w:val="18"/>
              </w:rPr>
              <w:t>3</w:t>
            </w:r>
            <w:r w:rsidR="00CB61DE" w:rsidRPr="0038212E">
              <w:rPr>
                <w:b w:val="0"/>
                <w:sz w:val="18"/>
                <w:szCs w:val="18"/>
              </w:rPr>
              <w:t>-0</w:t>
            </w:r>
            <w:r w:rsidR="008E412C">
              <w:rPr>
                <w:b w:val="0"/>
                <w:sz w:val="18"/>
                <w:szCs w:val="18"/>
              </w:rPr>
              <w:t>1</w:t>
            </w:r>
            <w:r w:rsidR="00CB61DE" w:rsidRPr="0038212E">
              <w:rPr>
                <w:b w:val="0"/>
                <w:sz w:val="18"/>
                <w:szCs w:val="18"/>
              </w:rPr>
              <w:t>-</w:t>
            </w:r>
            <w:r w:rsidR="008E412C">
              <w:rPr>
                <w:b w:val="0"/>
                <w:sz w:val="18"/>
                <w:szCs w:val="18"/>
              </w:rPr>
              <w:t>11</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77777777" w:rsidR="00B6527E" w:rsidRPr="0038212E" w:rsidRDefault="00B6527E" w:rsidP="00B6527E">
            <w:pPr>
              <w:pStyle w:val="T2"/>
              <w:spacing w:after="0"/>
              <w:ind w:left="0" w:right="0"/>
              <w:jc w:val="left"/>
              <w:rPr>
                <w:sz w:val="18"/>
                <w:szCs w:val="18"/>
              </w:rPr>
            </w:pP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1FE55B45"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w:t>
      </w:r>
      <w:r w:rsidR="00CC0828">
        <w:rPr>
          <w:lang w:eastAsia="ko-KR"/>
        </w:rPr>
        <w:t>D3</w:t>
      </w:r>
      <w:r>
        <w:rPr>
          <w:lang w:eastAsia="ko-KR"/>
        </w:rPr>
        <w:t>.0 with the following CIDs:</w:t>
      </w:r>
    </w:p>
    <w:p w14:paraId="65F6F5C8" w14:textId="4FA87224" w:rsidR="00D82E16" w:rsidRDefault="0061349D" w:rsidP="00D82E16">
      <w:pPr>
        <w:jc w:val="left"/>
        <w:rPr>
          <w:rFonts w:ascii="Arial" w:hAnsi="Arial" w:cs="Arial"/>
          <w:sz w:val="20"/>
        </w:rPr>
      </w:pPr>
      <w:r>
        <w:rPr>
          <w:lang w:eastAsia="ko-KR"/>
        </w:rPr>
        <w:tab/>
      </w:r>
      <w:r w:rsidR="00D82E16">
        <w:rPr>
          <w:rFonts w:ascii="Arial" w:hAnsi="Arial" w:cs="Arial"/>
          <w:sz w:val="20"/>
        </w:rPr>
        <w:t xml:space="preserve">16940  16941  </w:t>
      </w:r>
      <w:r w:rsidR="00D82E16" w:rsidRPr="00DC6379">
        <w:rPr>
          <w:rFonts w:ascii="Arial" w:hAnsi="Arial" w:cs="Arial"/>
          <w:sz w:val="20"/>
        </w:rPr>
        <w:t>16559</w:t>
      </w:r>
      <w:r w:rsidR="00D82E16">
        <w:rPr>
          <w:rFonts w:ascii="Arial" w:hAnsi="Arial" w:cs="Arial"/>
          <w:sz w:val="20"/>
        </w:rPr>
        <w:t xml:space="preserve">  16560  16942  16561  </w:t>
      </w:r>
      <w:r w:rsidR="00D82E16" w:rsidRPr="00756C63">
        <w:rPr>
          <w:rFonts w:ascii="Arial" w:hAnsi="Arial" w:cs="Arial"/>
          <w:strike/>
          <w:sz w:val="20"/>
          <w:rPrChange w:id="0" w:author="Liwen Chu" w:date="2023-05-30T13:24:00Z">
            <w:rPr>
              <w:rFonts w:ascii="Arial" w:hAnsi="Arial" w:cs="Arial"/>
              <w:sz w:val="20"/>
            </w:rPr>
          </w:rPrChange>
        </w:rPr>
        <w:t>15649</w:t>
      </w:r>
      <w:r w:rsidR="00D82E16" w:rsidRPr="00756C63">
        <w:rPr>
          <w:rFonts w:ascii="Arial" w:hAnsi="Arial" w:cs="Arial"/>
          <w:sz w:val="20"/>
        </w:rPr>
        <w:t xml:space="preserve">  </w:t>
      </w:r>
      <w:r w:rsidR="00D82E16" w:rsidRPr="009111A0">
        <w:rPr>
          <w:rFonts w:ascii="Arial" w:hAnsi="Arial" w:cs="Arial"/>
          <w:sz w:val="20"/>
          <w:highlight w:val="yellow"/>
          <w:rPrChange w:id="1" w:author="Liwen Chu" w:date="2023-05-12T10:24:00Z">
            <w:rPr>
              <w:rFonts w:ascii="Arial" w:hAnsi="Arial" w:cs="Arial"/>
              <w:sz w:val="20"/>
            </w:rPr>
          </w:rPrChange>
        </w:rPr>
        <w:t>1</w:t>
      </w:r>
      <w:r w:rsidR="00D82E16" w:rsidRPr="00316AE7">
        <w:rPr>
          <w:rFonts w:ascii="Arial" w:hAnsi="Arial" w:cs="Arial"/>
          <w:sz w:val="20"/>
          <w:highlight w:val="yellow"/>
          <w:rPrChange w:id="2" w:author="Liwen Chu" w:date="2023-05-11T10:32:00Z">
            <w:rPr>
              <w:rFonts w:ascii="Arial" w:hAnsi="Arial" w:cs="Arial"/>
              <w:sz w:val="20"/>
            </w:rPr>
          </w:rPrChange>
        </w:rPr>
        <w:t>5925</w:t>
      </w:r>
      <w:r w:rsidR="00D82E16">
        <w:rPr>
          <w:rFonts w:ascii="Arial" w:hAnsi="Arial" w:cs="Arial"/>
          <w:sz w:val="20"/>
        </w:rPr>
        <w:t xml:space="preserve">  </w:t>
      </w:r>
      <w:r w:rsidR="00D82E16" w:rsidRPr="009111A0">
        <w:rPr>
          <w:rFonts w:ascii="Arial" w:hAnsi="Arial" w:cs="Arial"/>
          <w:sz w:val="20"/>
          <w:highlight w:val="yellow"/>
          <w:rPrChange w:id="3" w:author="Liwen Chu" w:date="2023-05-12T10:24:00Z">
            <w:rPr>
              <w:rFonts w:ascii="Arial" w:hAnsi="Arial" w:cs="Arial"/>
              <w:sz w:val="20"/>
            </w:rPr>
          </w:rPrChange>
        </w:rPr>
        <w:t>16432  15032</w:t>
      </w:r>
    </w:p>
    <w:p w14:paraId="03570DE9" w14:textId="04529E72" w:rsidR="00D82E16" w:rsidRDefault="00D82E16" w:rsidP="00D82E16">
      <w:pPr>
        <w:ind w:firstLine="720"/>
        <w:jc w:val="left"/>
        <w:rPr>
          <w:rFonts w:ascii="Arial" w:hAnsi="Arial" w:cs="Arial"/>
          <w:sz w:val="20"/>
          <w:lang w:val="en-US"/>
        </w:rPr>
      </w:pPr>
      <w:r w:rsidRPr="009111A0">
        <w:rPr>
          <w:rFonts w:ascii="Arial" w:hAnsi="Arial" w:cs="Arial"/>
          <w:sz w:val="20"/>
          <w:highlight w:val="yellow"/>
          <w:rPrChange w:id="4" w:author="Liwen Chu" w:date="2023-05-12T10:23:00Z">
            <w:rPr>
              <w:rFonts w:ascii="Arial" w:hAnsi="Arial" w:cs="Arial"/>
              <w:sz w:val="20"/>
            </w:rPr>
          </w:rPrChange>
        </w:rPr>
        <w:t>16106</w:t>
      </w:r>
      <w:r>
        <w:rPr>
          <w:rFonts w:ascii="Arial" w:hAnsi="Arial" w:cs="Arial"/>
          <w:sz w:val="20"/>
        </w:rPr>
        <w:t xml:space="preserve">  16943  16944  15915</w:t>
      </w:r>
      <w:r>
        <w:rPr>
          <w:rFonts w:ascii="Arial" w:hAnsi="Arial" w:cs="Arial"/>
          <w:sz w:val="20"/>
          <w:lang w:val="en-US"/>
        </w:rPr>
        <w:t xml:space="preserve">  </w:t>
      </w:r>
      <w:r w:rsidRPr="00EB673B">
        <w:rPr>
          <w:rFonts w:ascii="Arial" w:hAnsi="Arial" w:cs="Arial"/>
          <w:strike/>
          <w:sz w:val="20"/>
          <w:rPrChange w:id="5" w:author="Liwen Chu" w:date="2023-05-30T13:26:00Z">
            <w:rPr>
              <w:rFonts w:ascii="Arial" w:hAnsi="Arial" w:cs="Arial"/>
              <w:sz w:val="20"/>
            </w:rPr>
          </w:rPrChange>
        </w:rPr>
        <w:t>15916</w:t>
      </w:r>
      <w:r>
        <w:rPr>
          <w:rFonts w:ascii="Arial" w:hAnsi="Arial" w:cs="Arial"/>
          <w:sz w:val="20"/>
        </w:rPr>
        <w:t xml:space="preserve">  16618</w:t>
      </w:r>
      <w:r>
        <w:rPr>
          <w:rFonts w:ascii="Arial" w:hAnsi="Arial" w:cs="Arial"/>
          <w:sz w:val="20"/>
          <w:lang w:val="en-US"/>
        </w:rPr>
        <w:t xml:space="preserve">  </w:t>
      </w:r>
      <w:r>
        <w:rPr>
          <w:rFonts w:ascii="Arial" w:hAnsi="Arial" w:cs="Arial"/>
          <w:sz w:val="20"/>
        </w:rPr>
        <w:t>16945</w:t>
      </w:r>
    </w:p>
    <w:p w14:paraId="6B9C0470" w14:textId="3DBD631C" w:rsidR="009F02E9" w:rsidRDefault="009F02E9" w:rsidP="00440001">
      <w:pPr>
        <w:rPr>
          <w:lang w:eastAsia="ko-KR"/>
        </w:rPr>
      </w:pPr>
    </w:p>
    <w:p w14:paraId="07A5D030" w14:textId="1BDAB56D" w:rsidR="00440001" w:rsidRDefault="00440001" w:rsidP="00440001">
      <w:pPr>
        <w:rPr>
          <w:ins w:id="6" w:author="Liwen Chu" w:date="2023-05-12T10:24:00Z"/>
        </w:rPr>
      </w:pPr>
    </w:p>
    <w:p w14:paraId="306EDBFC" w14:textId="762F4A76" w:rsidR="009111A0" w:rsidDel="009111A0" w:rsidRDefault="009111A0" w:rsidP="00440001">
      <w:pPr>
        <w:rPr>
          <w:del w:id="7" w:author="Liwen Chu" w:date="2023-05-12T10:31:00Z"/>
        </w:rPr>
      </w:pPr>
    </w:p>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470ED0">
      <w:pPr>
        <w:pStyle w:val="ListParagraph"/>
        <w:numPr>
          <w:ilvl w:val="0"/>
          <w:numId w:val="5"/>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Pr>
          <w:lang w:eastAsia="ko-KR"/>
        </w:rPr>
        <w:t>be</w:t>
      </w:r>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Editing instructions formatted like this are intended to be copied into the TG</w:t>
      </w:r>
      <w:r>
        <w:rPr>
          <w:b/>
          <w:bCs/>
          <w:i/>
          <w:iCs/>
          <w:lang w:eastAsia="ko-KR"/>
        </w:rPr>
        <w:t xml:space="preserve">be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3030FF01" w14:textId="77777777" w:rsidR="009F02E9" w:rsidRDefault="009F02E9" w:rsidP="009F02E9">
      <w:pPr>
        <w:pStyle w:val="BodyText"/>
        <w:rPr>
          <w:sz w:val="20"/>
        </w:rPr>
      </w:pPr>
    </w:p>
    <w:p w14:paraId="62B3A500" w14:textId="77777777" w:rsidR="009F02E9" w:rsidRDefault="009F02E9" w:rsidP="009F02E9">
      <w:pPr>
        <w:pStyle w:val="BodyText"/>
        <w:rPr>
          <w:sz w:val="20"/>
        </w:rPr>
      </w:pPr>
    </w:p>
    <w:p w14:paraId="20CDD076" w14:textId="77777777" w:rsidR="009F02E9" w:rsidRDefault="009F02E9" w:rsidP="009F02E9">
      <w:pPr>
        <w:pStyle w:val="BodyText"/>
        <w:rPr>
          <w:sz w:val="20"/>
        </w:rPr>
      </w:pPr>
    </w:p>
    <w:p w14:paraId="12C30215" w14:textId="77777777" w:rsidR="009F02E9" w:rsidRDefault="009F02E9" w:rsidP="009F02E9">
      <w:pPr>
        <w:pStyle w:val="BodyText"/>
        <w:rPr>
          <w:sz w:val="20"/>
        </w:rPr>
      </w:pPr>
    </w:p>
    <w:p w14:paraId="5E33907B" w14:textId="233A9194" w:rsidR="009F02E9" w:rsidRDefault="009F02E9">
      <w:pPr>
        <w:jc w:val="left"/>
        <w:rPr>
          <w:rFonts w:eastAsia="Batang"/>
          <w:sz w:val="20"/>
        </w:rPr>
      </w:pPr>
      <w:r>
        <w:rPr>
          <w:sz w:val="20"/>
        </w:rPr>
        <w:br w:type="page"/>
      </w:r>
    </w:p>
    <w:p w14:paraId="7991477A" w14:textId="77777777" w:rsidR="00960933" w:rsidRDefault="00960933" w:rsidP="00440001">
      <w:pPr>
        <w:rPr>
          <w:sz w:val="20"/>
          <w:szCs w:val="22"/>
          <w:highlight w:val="yellow"/>
        </w:rPr>
      </w:pPr>
    </w:p>
    <w:p w14:paraId="45B883E0" w14:textId="77777777" w:rsidR="00960933" w:rsidRDefault="00960933" w:rsidP="00440001">
      <w:pPr>
        <w:rPr>
          <w:sz w:val="20"/>
          <w:szCs w:val="22"/>
          <w:highlight w:val="yellow"/>
        </w:rPr>
      </w:pPr>
    </w:p>
    <w:p w14:paraId="120AEDEC" w14:textId="47D6A7CD" w:rsidR="00960933" w:rsidRDefault="00960933" w:rsidP="00440001">
      <w:pPr>
        <w:rPr>
          <w:sz w:val="20"/>
          <w:szCs w:val="22"/>
          <w:highlight w:val="yellow"/>
        </w:rPr>
      </w:pPr>
    </w:p>
    <w:p w14:paraId="10F04D93" w14:textId="6DDCBBAB" w:rsidR="007C18AB" w:rsidRDefault="007C18AB" w:rsidP="00440001">
      <w:pPr>
        <w:rPr>
          <w:sz w:val="20"/>
          <w:szCs w:val="22"/>
          <w:highlight w:val="yellow"/>
        </w:rPr>
      </w:pPr>
    </w:p>
    <w:tbl>
      <w:tblPr>
        <w:tblW w:w="1027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614"/>
        <w:gridCol w:w="790"/>
        <w:gridCol w:w="3074"/>
        <w:gridCol w:w="1669"/>
        <w:gridCol w:w="3513"/>
      </w:tblGrid>
      <w:tr w:rsidR="007C18AB" w:rsidRPr="004112A3" w14:paraId="6F0226D1" w14:textId="77777777" w:rsidTr="00C7223B">
        <w:trPr>
          <w:trHeight w:val="553"/>
        </w:trPr>
        <w:tc>
          <w:tcPr>
            <w:tcW w:w="614" w:type="dxa"/>
            <w:shd w:val="clear" w:color="auto" w:fill="auto"/>
            <w:noWrap/>
            <w:vAlign w:val="center"/>
          </w:tcPr>
          <w:p w14:paraId="6F64EA4F"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14" w:type="dxa"/>
            <w:shd w:val="clear" w:color="auto" w:fill="auto"/>
            <w:noWrap/>
            <w:vAlign w:val="center"/>
          </w:tcPr>
          <w:p w14:paraId="0D7DDBD4"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90" w:type="dxa"/>
            <w:shd w:val="clear" w:color="auto" w:fill="auto"/>
            <w:noWrap/>
            <w:vAlign w:val="center"/>
          </w:tcPr>
          <w:p w14:paraId="306702B2"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74" w:type="dxa"/>
            <w:shd w:val="clear" w:color="auto" w:fill="auto"/>
            <w:noWrap/>
            <w:vAlign w:val="bottom"/>
          </w:tcPr>
          <w:p w14:paraId="7ADF46B8"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69" w:type="dxa"/>
            <w:shd w:val="clear" w:color="auto" w:fill="auto"/>
            <w:noWrap/>
            <w:vAlign w:val="bottom"/>
          </w:tcPr>
          <w:p w14:paraId="62A8FBCD"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513" w:type="dxa"/>
            <w:shd w:val="clear" w:color="auto" w:fill="auto"/>
            <w:vAlign w:val="center"/>
          </w:tcPr>
          <w:p w14:paraId="07D0C42A" w14:textId="77777777" w:rsidR="007C18AB" w:rsidRPr="009F02E9" w:rsidRDefault="007C18AB" w:rsidP="00C7223B">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7C18AB" w:rsidRPr="00DE3A51" w14:paraId="022124EE" w14:textId="77777777" w:rsidTr="00C7223B">
        <w:trPr>
          <w:trHeight w:val="787"/>
        </w:trPr>
        <w:tc>
          <w:tcPr>
            <w:tcW w:w="614" w:type="dxa"/>
            <w:shd w:val="clear" w:color="auto" w:fill="auto"/>
            <w:noWrap/>
          </w:tcPr>
          <w:p w14:paraId="268B69F2" w14:textId="77777777" w:rsidR="007C18AB" w:rsidRPr="009F02E9" w:rsidRDefault="007C18AB" w:rsidP="00C7223B">
            <w:pPr>
              <w:jc w:val="left"/>
              <w:rPr>
                <w:sz w:val="20"/>
                <w:szCs w:val="14"/>
              </w:rPr>
            </w:pPr>
          </w:p>
        </w:tc>
        <w:tc>
          <w:tcPr>
            <w:tcW w:w="614" w:type="dxa"/>
            <w:shd w:val="clear" w:color="auto" w:fill="auto"/>
            <w:noWrap/>
          </w:tcPr>
          <w:p w14:paraId="4D6C28E7" w14:textId="79C660CA" w:rsidR="007C18AB" w:rsidRDefault="007C18AB" w:rsidP="00C7223B">
            <w:pPr>
              <w:jc w:val="left"/>
              <w:rPr>
                <w:rFonts w:ascii="Arial" w:hAnsi="Arial" w:cs="Arial"/>
                <w:sz w:val="20"/>
              </w:rPr>
            </w:pPr>
          </w:p>
        </w:tc>
        <w:tc>
          <w:tcPr>
            <w:tcW w:w="790" w:type="dxa"/>
            <w:shd w:val="clear" w:color="auto" w:fill="auto"/>
            <w:noWrap/>
          </w:tcPr>
          <w:p w14:paraId="496A0467" w14:textId="03FF7208" w:rsidR="007C18AB" w:rsidRDefault="007C18AB" w:rsidP="00C7223B">
            <w:pPr>
              <w:jc w:val="left"/>
              <w:rPr>
                <w:rFonts w:ascii="Arial" w:hAnsi="Arial" w:cs="Arial"/>
                <w:sz w:val="20"/>
              </w:rPr>
            </w:pPr>
          </w:p>
        </w:tc>
        <w:tc>
          <w:tcPr>
            <w:tcW w:w="3074" w:type="dxa"/>
            <w:shd w:val="clear" w:color="auto" w:fill="auto"/>
            <w:noWrap/>
          </w:tcPr>
          <w:p w14:paraId="0337BF22" w14:textId="3D79C821" w:rsidR="007C18AB" w:rsidRDefault="007C18AB" w:rsidP="00C7223B">
            <w:pPr>
              <w:jc w:val="left"/>
              <w:rPr>
                <w:rFonts w:ascii="Arial" w:hAnsi="Arial" w:cs="Arial"/>
                <w:sz w:val="20"/>
              </w:rPr>
            </w:pPr>
          </w:p>
        </w:tc>
        <w:tc>
          <w:tcPr>
            <w:tcW w:w="1669" w:type="dxa"/>
            <w:shd w:val="clear" w:color="auto" w:fill="auto"/>
            <w:noWrap/>
          </w:tcPr>
          <w:p w14:paraId="0CAC3B6B" w14:textId="15ECEE2C" w:rsidR="007C18AB" w:rsidRDefault="007C18AB" w:rsidP="00C7223B">
            <w:pPr>
              <w:jc w:val="left"/>
              <w:rPr>
                <w:rFonts w:ascii="Arial" w:hAnsi="Arial" w:cs="Arial"/>
                <w:sz w:val="20"/>
              </w:rPr>
            </w:pPr>
          </w:p>
        </w:tc>
        <w:tc>
          <w:tcPr>
            <w:tcW w:w="3513" w:type="dxa"/>
            <w:shd w:val="clear" w:color="auto" w:fill="auto"/>
          </w:tcPr>
          <w:p w14:paraId="7FBC9EB3" w14:textId="643E1796" w:rsidR="007C18AB" w:rsidRPr="00DE3A51" w:rsidRDefault="007C18AB" w:rsidP="00C7223B">
            <w:pPr>
              <w:jc w:val="left"/>
              <w:rPr>
                <w:rFonts w:eastAsia="Times New Roman"/>
                <w:color w:val="000000"/>
                <w:sz w:val="20"/>
                <w:szCs w:val="14"/>
                <w:lang w:val="en-US"/>
              </w:rPr>
            </w:pPr>
          </w:p>
        </w:tc>
      </w:tr>
      <w:tr w:rsidR="00EF2753" w:rsidRPr="004112A3" w14:paraId="60078398" w14:textId="77777777" w:rsidTr="00C7223B">
        <w:trPr>
          <w:trHeight w:val="787"/>
        </w:trPr>
        <w:tc>
          <w:tcPr>
            <w:tcW w:w="614" w:type="dxa"/>
            <w:shd w:val="clear" w:color="auto" w:fill="auto"/>
            <w:noWrap/>
          </w:tcPr>
          <w:p w14:paraId="45DA26CC" w14:textId="77777777" w:rsidR="00EF2753" w:rsidRPr="00CC0828" w:rsidRDefault="00EF2753" w:rsidP="00EF2753">
            <w:pPr>
              <w:jc w:val="left"/>
              <w:rPr>
                <w:rFonts w:ascii="Arial" w:hAnsi="Arial" w:cs="Arial"/>
                <w:color w:val="00B050"/>
                <w:sz w:val="20"/>
                <w:lang w:val="en-US"/>
                <w:rPrChange w:id="8" w:author="Alfred Aster" w:date="2023-05-08T09:25:00Z">
                  <w:rPr>
                    <w:rFonts w:ascii="Arial" w:hAnsi="Arial" w:cs="Arial"/>
                    <w:sz w:val="20"/>
                    <w:lang w:val="en-US"/>
                  </w:rPr>
                </w:rPrChange>
              </w:rPr>
            </w:pPr>
            <w:r w:rsidRPr="00CC0828">
              <w:rPr>
                <w:rFonts w:ascii="Arial" w:hAnsi="Arial" w:cs="Arial"/>
                <w:color w:val="00B050"/>
                <w:sz w:val="20"/>
                <w:rPrChange w:id="9" w:author="Alfred Aster" w:date="2023-05-08T09:25:00Z">
                  <w:rPr>
                    <w:rFonts w:ascii="Arial" w:hAnsi="Arial" w:cs="Arial"/>
                    <w:sz w:val="20"/>
                  </w:rPr>
                </w:rPrChange>
              </w:rPr>
              <w:t>16940</w:t>
            </w:r>
          </w:p>
          <w:p w14:paraId="26A5F2D5" w14:textId="77777777" w:rsidR="00EF2753" w:rsidRDefault="00EF2753" w:rsidP="00EF2753">
            <w:pPr>
              <w:jc w:val="left"/>
              <w:rPr>
                <w:sz w:val="20"/>
                <w:szCs w:val="14"/>
              </w:rPr>
            </w:pPr>
          </w:p>
        </w:tc>
        <w:tc>
          <w:tcPr>
            <w:tcW w:w="614" w:type="dxa"/>
            <w:shd w:val="clear" w:color="auto" w:fill="auto"/>
            <w:noWrap/>
          </w:tcPr>
          <w:p w14:paraId="4761A1CE" w14:textId="58903AAC" w:rsidR="00EF2753" w:rsidRDefault="00EF2753" w:rsidP="00EF2753">
            <w:pPr>
              <w:jc w:val="left"/>
              <w:rPr>
                <w:sz w:val="18"/>
                <w:szCs w:val="18"/>
              </w:rPr>
            </w:pPr>
            <w:r>
              <w:rPr>
                <w:rFonts w:ascii="Arial" w:hAnsi="Arial" w:cs="Arial"/>
                <w:sz w:val="20"/>
              </w:rPr>
              <w:t>571</w:t>
            </w:r>
          </w:p>
        </w:tc>
        <w:tc>
          <w:tcPr>
            <w:tcW w:w="790" w:type="dxa"/>
            <w:shd w:val="clear" w:color="auto" w:fill="auto"/>
            <w:noWrap/>
          </w:tcPr>
          <w:p w14:paraId="0789402B" w14:textId="3027C68F" w:rsidR="00EF2753" w:rsidRDefault="00EF2753" w:rsidP="00EF2753">
            <w:pPr>
              <w:jc w:val="left"/>
              <w:rPr>
                <w:sz w:val="18"/>
                <w:szCs w:val="18"/>
              </w:rPr>
            </w:pPr>
            <w:r>
              <w:rPr>
                <w:rFonts w:ascii="Arial" w:hAnsi="Arial" w:cs="Arial"/>
                <w:sz w:val="20"/>
              </w:rPr>
              <w:t>5</w:t>
            </w:r>
          </w:p>
        </w:tc>
        <w:tc>
          <w:tcPr>
            <w:tcW w:w="3074" w:type="dxa"/>
            <w:shd w:val="clear" w:color="auto" w:fill="auto"/>
            <w:noWrap/>
          </w:tcPr>
          <w:p w14:paraId="376F6D6A" w14:textId="14BC073C" w:rsidR="00EF2753" w:rsidRDefault="00EF2753" w:rsidP="00EF2753">
            <w:pPr>
              <w:jc w:val="left"/>
              <w:rPr>
                <w:sz w:val="18"/>
                <w:szCs w:val="18"/>
              </w:rPr>
            </w:pPr>
            <w:r>
              <w:rPr>
                <w:rFonts w:ascii="Arial" w:hAnsi="Arial" w:cs="Arial"/>
                <w:sz w:val="20"/>
              </w:rPr>
              <w:t>"The EMLMR link switching" -- excess article, for once!</w:t>
            </w:r>
          </w:p>
        </w:tc>
        <w:tc>
          <w:tcPr>
            <w:tcW w:w="1669" w:type="dxa"/>
            <w:shd w:val="clear" w:color="auto" w:fill="auto"/>
            <w:noWrap/>
          </w:tcPr>
          <w:p w14:paraId="48C55366" w14:textId="0C6E4FFB" w:rsidR="00EF2753" w:rsidRDefault="00EF2753" w:rsidP="00EF2753">
            <w:pPr>
              <w:jc w:val="left"/>
              <w:rPr>
                <w:sz w:val="18"/>
                <w:szCs w:val="18"/>
              </w:rPr>
            </w:pPr>
            <w:r>
              <w:rPr>
                <w:rFonts w:ascii="Arial" w:hAnsi="Arial" w:cs="Arial"/>
                <w:sz w:val="20"/>
              </w:rPr>
              <w:t>Delete "The"</w:t>
            </w:r>
          </w:p>
        </w:tc>
        <w:tc>
          <w:tcPr>
            <w:tcW w:w="3513" w:type="dxa"/>
            <w:shd w:val="clear" w:color="auto" w:fill="auto"/>
          </w:tcPr>
          <w:p w14:paraId="551D4C5E" w14:textId="71F4D78B" w:rsidR="00EF2753" w:rsidRPr="001909E5" w:rsidRDefault="000E62D6" w:rsidP="00EF2753">
            <w:pPr>
              <w:jc w:val="left"/>
              <w:rPr>
                <w:rFonts w:eastAsia="Times New Roman"/>
                <w:color w:val="000000"/>
                <w:sz w:val="18"/>
                <w:szCs w:val="18"/>
                <w:lang w:val="en-US"/>
              </w:rPr>
            </w:pPr>
            <w:r>
              <w:rPr>
                <w:rFonts w:eastAsia="Times New Roman"/>
                <w:color w:val="000000"/>
                <w:sz w:val="18"/>
                <w:szCs w:val="18"/>
                <w:lang w:val="en-US"/>
              </w:rPr>
              <w:t>Accepted</w:t>
            </w:r>
          </w:p>
        </w:tc>
      </w:tr>
      <w:tr w:rsidR="00EF2753" w:rsidRPr="004112A3" w14:paraId="3497AA18" w14:textId="77777777" w:rsidTr="00C7223B">
        <w:trPr>
          <w:trHeight w:val="787"/>
        </w:trPr>
        <w:tc>
          <w:tcPr>
            <w:tcW w:w="614" w:type="dxa"/>
            <w:shd w:val="clear" w:color="auto" w:fill="auto"/>
            <w:noWrap/>
          </w:tcPr>
          <w:p w14:paraId="0C4571BD" w14:textId="77777777" w:rsidR="00EF2753" w:rsidRPr="00CC0828" w:rsidRDefault="00EF2753" w:rsidP="00EF2753">
            <w:pPr>
              <w:jc w:val="left"/>
              <w:rPr>
                <w:rFonts w:ascii="Arial" w:hAnsi="Arial" w:cs="Arial"/>
                <w:color w:val="00B050"/>
                <w:sz w:val="20"/>
                <w:lang w:val="en-US"/>
                <w:rPrChange w:id="10" w:author="Alfred Aster" w:date="2023-05-08T09:25:00Z">
                  <w:rPr>
                    <w:rFonts w:ascii="Arial" w:hAnsi="Arial" w:cs="Arial"/>
                    <w:sz w:val="20"/>
                    <w:lang w:val="en-US"/>
                  </w:rPr>
                </w:rPrChange>
              </w:rPr>
            </w:pPr>
            <w:r w:rsidRPr="00CC0828">
              <w:rPr>
                <w:rFonts w:ascii="Arial" w:hAnsi="Arial" w:cs="Arial"/>
                <w:color w:val="00B050"/>
                <w:sz w:val="20"/>
                <w:rPrChange w:id="11" w:author="Alfred Aster" w:date="2023-05-08T09:25:00Z">
                  <w:rPr>
                    <w:rFonts w:ascii="Arial" w:hAnsi="Arial" w:cs="Arial"/>
                    <w:sz w:val="20"/>
                  </w:rPr>
                </w:rPrChange>
              </w:rPr>
              <w:t>16941</w:t>
            </w:r>
          </w:p>
          <w:p w14:paraId="384B1F62" w14:textId="77777777" w:rsidR="00EF2753" w:rsidRDefault="00EF2753" w:rsidP="00EF2753">
            <w:pPr>
              <w:jc w:val="left"/>
              <w:rPr>
                <w:sz w:val="20"/>
                <w:szCs w:val="14"/>
              </w:rPr>
            </w:pPr>
          </w:p>
        </w:tc>
        <w:tc>
          <w:tcPr>
            <w:tcW w:w="614" w:type="dxa"/>
            <w:shd w:val="clear" w:color="auto" w:fill="auto"/>
            <w:noWrap/>
          </w:tcPr>
          <w:p w14:paraId="34FFC1A7" w14:textId="31AEC6A5" w:rsidR="00EF2753" w:rsidRDefault="00EF2753" w:rsidP="00EF2753">
            <w:pPr>
              <w:jc w:val="left"/>
              <w:rPr>
                <w:sz w:val="18"/>
                <w:szCs w:val="18"/>
              </w:rPr>
            </w:pPr>
            <w:r>
              <w:rPr>
                <w:rFonts w:ascii="Arial" w:hAnsi="Arial" w:cs="Arial"/>
                <w:sz w:val="20"/>
              </w:rPr>
              <w:t>571</w:t>
            </w:r>
          </w:p>
        </w:tc>
        <w:tc>
          <w:tcPr>
            <w:tcW w:w="790" w:type="dxa"/>
            <w:shd w:val="clear" w:color="auto" w:fill="auto"/>
            <w:noWrap/>
          </w:tcPr>
          <w:p w14:paraId="52B4EF58" w14:textId="19076755" w:rsidR="00EF2753" w:rsidRDefault="00EF2753" w:rsidP="00EF2753">
            <w:pPr>
              <w:jc w:val="left"/>
              <w:rPr>
                <w:sz w:val="18"/>
                <w:szCs w:val="18"/>
              </w:rPr>
            </w:pPr>
            <w:r>
              <w:rPr>
                <w:rFonts w:ascii="Arial" w:hAnsi="Arial" w:cs="Arial"/>
                <w:sz w:val="20"/>
              </w:rPr>
              <w:t>6</w:t>
            </w:r>
          </w:p>
        </w:tc>
        <w:tc>
          <w:tcPr>
            <w:tcW w:w="3074" w:type="dxa"/>
            <w:shd w:val="clear" w:color="auto" w:fill="auto"/>
            <w:noWrap/>
          </w:tcPr>
          <w:p w14:paraId="024EEE58" w14:textId="6535D9EC" w:rsidR="00EF2753" w:rsidRDefault="00EF2753" w:rsidP="00EF2753">
            <w:pPr>
              <w:jc w:val="left"/>
              <w:rPr>
                <w:sz w:val="18"/>
                <w:szCs w:val="18"/>
              </w:rPr>
            </w:pPr>
            <w:r>
              <w:rPr>
                <w:rFonts w:ascii="Arial" w:hAnsi="Arial" w:cs="Arial"/>
                <w:sz w:val="20"/>
              </w:rPr>
              <w:t>"the duration of</w:t>
            </w:r>
            <w:r>
              <w:rPr>
                <w:rFonts w:ascii="Arial" w:hAnsi="Arial" w:cs="Arial"/>
                <w:sz w:val="20"/>
              </w:rPr>
              <w:br/>
              <w:t>initial response frame" missing article</w:t>
            </w:r>
          </w:p>
        </w:tc>
        <w:tc>
          <w:tcPr>
            <w:tcW w:w="1669" w:type="dxa"/>
            <w:shd w:val="clear" w:color="auto" w:fill="auto"/>
            <w:noWrap/>
          </w:tcPr>
          <w:p w14:paraId="291A649C" w14:textId="5DF62CF1" w:rsidR="00EF2753" w:rsidRDefault="00EF2753" w:rsidP="00EF2753">
            <w:pPr>
              <w:jc w:val="left"/>
              <w:rPr>
                <w:sz w:val="18"/>
                <w:szCs w:val="18"/>
              </w:rPr>
            </w:pPr>
            <w:r>
              <w:rPr>
                <w:rFonts w:ascii="Arial" w:hAnsi="Arial" w:cs="Arial"/>
                <w:sz w:val="20"/>
              </w:rPr>
              <w:t>Add "the" after "of"</w:t>
            </w:r>
          </w:p>
        </w:tc>
        <w:tc>
          <w:tcPr>
            <w:tcW w:w="3513" w:type="dxa"/>
            <w:shd w:val="clear" w:color="auto" w:fill="auto"/>
          </w:tcPr>
          <w:p w14:paraId="749288D1" w14:textId="75FB8A4E" w:rsidR="00EF2753" w:rsidRPr="001909E5" w:rsidRDefault="000E62D6" w:rsidP="00EF2753">
            <w:pPr>
              <w:jc w:val="left"/>
              <w:rPr>
                <w:rFonts w:eastAsia="Times New Roman"/>
                <w:color w:val="000000"/>
                <w:sz w:val="18"/>
                <w:szCs w:val="18"/>
                <w:lang w:val="en-US"/>
              </w:rPr>
            </w:pPr>
            <w:r>
              <w:rPr>
                <w:rFonts w:eastAsia="Times New Roman"/>
                <w:color w:val="000000"/>
                <w:sz w:val="18"/>
                <w:szCs w:val="18"/>
                <w:lang w:val="en-US"/>
              </w:rPr>
              <w:t>Accepted</w:t>
            </w:r>
          </w:p>
        </w:tc>
      </w:tr>
      <w:tr w:rsidR="00EF2753" w:rsidRPr="006C6837" w14:paraId="5EF40357" w14:textId="77777777" w:rsidTr="00C7223B">
        <w:trPr>
          <w:trHeight w:val="787"/>
        </w:trPr>
        <w:tc>
          <w:tcPr>
            <w:tcW w:w="614" w:type="dxa"/>
            <w:shd w:val="clear" w:color="auto" w:fill="auto"/>
            <w:noWrap/>
          </w:tcPr>
          <w:p w14:paraId="5BFFC449" w14:textId="77777777" w:rsidR="00EF2753" w:rsidRPr="00DC6379" w:rsidRDefault="00EF2753" w:rsidP="00EF2753">
            <w:pPr>
              <w:jc w:val="left"/>
              <w:rPr>
                <w:rFonts w:ascii="Arial" w:hAnsi="Arial" w:cs="Arial"/>
                <w:sz w:val="20"/>
                <w:lang w:val="en-US"/>
              </w:rPr>
            </w:pPr>
            <w:r w:rsidRPr="00DC6379">
              <w:rPr>
                <w:rFonts w:ascii="Arial" w:hAnsi="Arial" w:cs="Arial"/>
                <w:sz w:val="20"/>
              </w:rPr>
              <w:t>16559</w:t>
            </w:r>
          </w:p>
          <w:p w14:paraId="55E1A27C" w14:textId="77777777" w:rsidR="00EF2753" w:rsidRPr="003814BF" w:rsidRDefault="00EF2753" w:rsidP="00EF2753">
            <w:pPr>
              <w:jc w:val="left"/>
              <w:rPr>
                <w:sz w:val="20"/>
                <w:szCs w:val="14"/>
                <w:highlight w:val="yellow"/>
                <w:rPrChange w:id="12" w:author="Liwen Chu" w:date="2023-05-11T10:17:00Z">
                  <w:rPr>
                    <w:sz w:val="20"/>
                    <w:szCs w:val="14"/>
                  </w:rPr>
                </w:rPrChange>
              </w:rPr>
            </w:pPr>
          </w:p>
        </w:tc>
        <w:tc>
          <w:tcPr>
            <w:tcW w:w="614" w:type="dxa"/>
            <w:shd w:val="clear" w:color="auto" w:fill="auto"/>
            <w:noWrap/>
          </w:tcPr>
          <w:p w14:paraId="4C234CB5" w14:textId="39735CB9" w:rsidR="00EF2753" w:rsidRPr="00756C63" w:rsidRDefault="00EF2753" w:rsidP="00EF2753">
            <w:pPr>
              <w:jc w:val="left"/>
              <w:rPr>
                <w:sz w:val="18"/>
                <w:szCs w:val="18"/>
              </w:rPr>
            </w:pPr>
            <w:r w:rsidRPr="00756C63">
              <w:rPr>
                <w:rFonts w:ascii="Arial" w:hAnsi="Arial" w:cs="Arial"/>
                <w:sz w:val="20"/>
              </w:rPr>
              <w:t>571</w:t>
            </w:r>
          </w:p>
        </w:tc>
        <w:tc>
          <w:tcPr>
            <w:tcW w:w="790" w:type="dxa"/>
            <w:shd w:val="clear" w:color="auto" w:fill="auto"/>
            <w:noWrap/>
          </w:tcPr>
          <w:p w14:paraId="0142978C" w14:textId="19B8F0AA" w:rsidR="00EF2753" w:rsidRPr="00756C63" w:rsidRDefault="00EF2753" w:rsidP="00EF2753">
            <w:pPr>
              <w:jc w:val="left"/>
              <w:rPr>
                <w:sz w:val="18"/>
                <w:szCs w:val="18"/>
              </w:rPr>
            </w:pPr>
            <w:r w:rsidRPr="00756C63">
              <w:rPr>
                <w:rFonts w:ascii="Arial" w:hAnsi="Arial" w:cs="Arial"/>
                <w:sz w:val="20"/>
              </w:rPr>
              <w:t>10</w:t>
            </w:r>
          </w:p>
        </w:tc>
        <w:tc>
          <w:tcPr>
            <w:tcW w:w="3074" w:type="dxa"/>
            <w:shd w:val="clear" w:color="auto" w:fill="auto"/>
            <w:noWrap/>
          </w:tcPr>
          <w:p w14:paraId="72BC7686" w14:textId="7087F427" w:rsidR="00EF2753" w:rsidRPr="00756C63" w:rsidRDefault="00EF2753" w:rsidP="00EF2753">
            <w:pPr>
              <w:jc w:val="left"/>
              <w:rPr>
                <w:sz w:val="18"/>
                <w:szCs w:val="18"/>
              </w:rPr>
            </w:pPr>
            <w:r w:rsidRPr="00756C63">
              <w:rPr>
                <w:rFonts w:ascii="Arial" w:hAnsi="Arial" w:cs="Arial"/>
                <w:sz w:val="20"/>
              </w:rPr>
              <w:t>As opposed to EMLSR mode (see P565L16), there is no requirement for the EMLMR STA to be in awake state till the reception of the initial frame. Please add such a requirement, as proposed.</w:t>
            </w:r>
          </w:p>
        </w:tc>
        <w:tc>
          <w:tcPr>
            <w:tcW w:w="1669" w:type="dxa"/>
            <w:shd w:val="clear" w:color="auto" w:fill="auto"/>
            <w:noWrap/>
          </w:tcPr>
          <w:p w14:paraId="431BFA60" w14:textId="2AAE7F38" w:rsidR="00EF2753" w:rsidRPr="00756C63" w:rsidRDefault="00EF2753" w:rsidP="00EF2753">
            <w:pPr>
              <w:jc w:val="left"/>
              <w:rPr>
                <w:sz w:val="18"/>
                <w:szCs w:val="18"/>
              </w:rPr>
            </w:pPr>
            <w:r w:rsidRPr="00756C63">
              <w:rPr>
                <w:rFonts w:ascii="Arial" w:hAnsi="Arial" w:cs="Arial"/>
                <w:sz w:val="20"/>
              </w:rPr>
              <w:t>Consider adding the following requirement: "When a non-AP MLD is operating in the EMLMR mode with an AP MLD supporting the EMLMR mode, the non-AP MLD shall be able to listen on the EMLMR link(s), by having its affiliated non-AP STA(s) corresponding to those links in awake state. The listening operation includes CCA and receiving the initial frame of frame exchanges that is initiated by the AP MLD."</w:t>
            </w:r>
          </w:p>
        </w:tc>
        <w:tc>
          <w:tcPr>
            <w:tcW w:w="3513" w:type="dxa"/>
            <w:shd w:val="clear" w:color="auto" w:fill="auto"/>
          </w:tcPr>
          <w:p w14:paraId="3FF1C9CF" w14:textId="1D4B6AF9" w:rsidR="00EF2753" w:rsidDel="00E57434" w:rsidRDefault="006C6837" w:rsidP="00EF2753">
            <w:pPr>
              <w:jc w:val="left"/>
              <w:rPr>
                <w:del w:id="13" w:author="Liwen Chu" w:date="2023-06-12T13:53:00Z"/>
                <w:rFonts w:eastAsia="Times New Roman"/>
                <w:color w:val="000000"/>
                <w:sz w:val="18"/>
                <w:szCs w:val="18"/>
                <w:lang w:val="en-US"/>
              </w:rPr>
            </w:pPr>
            <w:del w:id="14" w:author="Liwen Chu" w:date="2023-06-12T13:53:00Z">
              <w:r w:rsidRPr="00756C63" w:rsidDel="00B35082">
                <w:rPr>
                  <w:rFonts w:eastAsia="Times New Roman"/>
                  <w:color w:val="000000"/>
                  <w:sz w:val="18"/>
                  <w:szCs w:val="18"/>
                  <w:lang w:val="en-US"/>
                </w:rPr>
                <w:delText>Revised.</w:delText>
              </w:r>
            </w:del>
          </w:p>
          <w:p w14:paraId="71538841" w14:textId="61CBADBE" w:rsidR="00E57434" w:rsidRPr="00756C63" w:rsidRDefault="00E57434" w:rsidP="00EF2753">
            <w:pPr>
              <w:jc w:val="left"/>
              <w:rPr>
                <w:ins w:id="15" w:author="Liwen Chu" w:date="2023-06-12T16:44:00Z"/>
                <w:rFonts w:eastAsia="Times New Roman"/>
                <w:color w:val="000000"/>
                <w:sz w:val="18"/>
                <w:szCs w:val="18"/>
                <w:lang w:val="en-US"/>
              </w:rPr>
            </w:pPr>
            <w:ins w:id="16" w:author="Liwen Chu" w:date="2023-06-12T16:44:00Z">
              <w:r>
                <w:rPr>
                  <w:rFonts w:eastAsia="Times New Roman"/>
                  <w:color w:val="000000"/>
                  <w:sz w:val="18"/>
                  <w:szCs w:val="18"/>
                  <w:lang w:val="en-US"/>
                </w:rPr>
                <w:t>Rejected</w:t>
              </w:r>
            </w:ins>
          </w:p>
          <w:p w14:paraId="25E19E9D" w14:textId="1EB2AF76" w:rsidR="006C6837" w:rsidRPr="00756C63" w:rsidDel="00B35082" w:rsidRDefault="006C6837" w:rsidP="00EF2753">
            <w:pPr>
              <w:jc w:val="left"/>
              <w:rPr>
                <w:del w:id="17" w:author="Liwen Chu" w:date="2023-06-12T13:53:00Z"/>
                <w:rFonts w:eastAsia="Times New Roman"/>
                <w:color w:val="000000"/>
                <w:sz w:val="18"/>
                <w:szCs w:val="18"/>
                <w:lang w:val="en-US"/>
              </w:rPr>
            </w:pPr>
          </w:p>
          <w:p w14:paraId="27218E14" w14:textId="48020C92" w:rsidR="006C6837" w:rsidRPr="00756C63" w:rsidDel="00B35082" w:rsidRDefault="006C6837" w:rsidP="00EF2753">
            <w:pPr>
              <w:jc w:val="left"/>
              <w:rPr>
                <w:del w:id="18" w:author="Liwen Chu" w:date="2023-06-12T13:53:00Z"/>
                <w:rFonts w:eastAsia="Times New Roman"/>
                <w:color w:val="000000"/>
                <w:sz w:val="18"/>
                <w:szCs w:val="18"/>
                <w:lang w:val="en-US"/>
              </w:rPr>
            </w:pPr>
          </w:p>
          <w:p w14:paraId="1BEA5614" w14:textId="1F6C6113" w:rsidR="006C6837" w:rsidRPr="00756C63" w:rsidDel="00B35082" w:rsidRDefault="006C6837" w:rsidP="00EF2753">
            <w:pPr>
              <w:jc w:val="left"/>
              <w:rPr>
                <w:del w:id="19" w:author="Liwen Chu" w:date="2023-06-12T13:53:00Z"/>
                <w:rFonts w:eastAsia="Times New Roman"/>
                <w:color w:val="000000"/>
                <w:sz w:val="18"/>
                <w:szCs w:val="18"/>
                <w:lang w:val="en-US"/>
              </w:rPr>
            </w:pPr>
            <w:del w:id="20" w:author="Liwen Chu" w:date="2023-06-12T13:53:00Z">
              <w:r w:rsidRPr="00756C63" w:rsidDel="00B35082">
                <w:rPr>
                  <w:rFonts w:eastAsia="Times New Roman"/>
                  <w:color w:val="000000"/>
                  <w:sz w:val="18"/>
                  <w:szCs w:val="18"/>
                  <w:lang w:val="en-US"/>
                </w:rPr>
                <w:delText xml:space="preserve">Discussion: generally agree with the commenter. </w:delText>
              </w:r>
            </w:del>
          </w:p>
          <w:p w14:paraId="23EB9DEA" w14:textId="1BD4E52E" w:rsidR="006C6837" w:rsidRPr="00756C63" w:rsidDel="00B35082" w:rsidRDefault="006C6837" w:rsidP="00EF2753">
            <w:pPr>
              <w:jc w:val="left"/>
              <w:rPr>
                <w:del w:id="21" w:author="Liwen Chu" w:date="2023-06-12T13:53:00Z"/>
                <w:rFonts w:eastAsia="Times New Roman"/>
                <w:color w:val="000000"/>
                <w:sz w:val="18"/>
                <w:szCs w:val="18"/>
                <w:lang w:val="en-US"/>
              </w:rPr>
            </w:pPr>
          </w:p>
          <w:p w14:paraId="25DB913A" w14:textId="77777777" w:rsidR="006C6837" w:rsidRDefault="006C6837" w:rsidP="00EF2753">
            <w:pPr>
              <w:jc w:val="left"/>
              <w:rPr>
                <w:ins w:id="22" w:author="Liwen Chu" w:date="2023-06-12T13:53:00Z"/>
                <w:rFonts w:eastAsia="Times New Roman"/>
                <w:color w:val="000000"/>
                <w:sz w:val="18"/>
                <w:szCs w:val="18"/>
                <w:lang w:val="en-US"/>
              </w:rPr>
            </w:pPr>
            <w:del w:id="23" w:author="Liwen Chu" w:date="2023-06-12T13:53:00Z">
              <w:r w:rsidRPr="00756C63" w:rsidDel="00B35082">
                <w:rPr>
                  <w:rFonts w:eastAsia="Times New Roman"/>
                  <w:color w:val="000000"/>
                  <w:sz w:val="18"/>
                  <w:szCs w:val="18"/>
                  <w:lang w:val="en-US"/>
                </w:rPr>
                <w:delText>TGbe editor to make changes in THIS DOCUMENT under CID tag 16559</w:delText>
              </w:r>
            </w:del>
          </w:p>
          <w:p w14:paraId="7ABE43E3" w14:textId="27C39700" w:rsidR="00B35082" w:rsidRDefault="00B35082" w:rsidP="00B35082">
            <w:pPr>
              <w:rPr>
                <w:ins w:id="24" w:author="Liwen Chu" w:date="2023-06-12T13:54:00Z"/>
                <w:lang w:val="en-US"/>
              </w:rPr>
            </w:pPr>
            <w:ins w:id="25" w:author="Liwen Chu" w:date="2023-06-12T13:54:00Z">
              <w:r>
                <w:t xml:space="preserve">Discussion: The comment fails to identify a technical issue. A non-AP MLD operating on </w:t>
              </w:r>
              <w:proofErr w:type="spellStart"/>
              <w:r>
                <w:t>eMLMR</w:t>
              </w:r>
              <w:proofErr w:type="spellEnd"/>
              <w:r>
                <w:t xml:space="preserve"> links has its affiliated STAs in awake state depending on the PM mode being followed, as per baseline. Subsequently when they are in awake state they need to be triggered with an initiating frame exchange that satisfies the NSS, MCS of each link wherein the frame exchange is sent. This is different from </w:t>
              </w:r>
              <w:proofErr w:type="spellStart"/>
              <w:r>
                <w:t>eMLSR</w:t>
              </w:r>
              <w:proofErr w:type="spellEnd"/>
              <w:r>
                <w:t xml:space="preserve"> mode wherein the initial control frame has to satisfy stricter requirements, such as being in non-HT (dup) PPDU format, mandatory MCS, etc. Hence no further changes are needed.</w:t>
              </w:r>
            </w:ins>
          </w:p>
          <w:p w14:paraId="23611875" w14:textId="68056A4D" w:rsidR="00B35082" w:rsidRPr="00756C63" w:rsidRDefault="00B35082" w:rsidP="00B35082">
            <w:pPr>
              <w:jc w:val="left"/>
              <w:rPr>
                <w:rFonts w:eastAsia="Times New Roman"/>
                <w:color w:val="000000"/>
                <w:sz w:val="18"/>
                <w:szCs w:val="18"/>
                <w:lang w:val="en-US"/>
              </w:rPr>
            </w:pPr>
          </w:p>
        </w:tc>
      </w:tr>
      <w:tr w:rsidR="00EF2753" w:rsidRPr="004112A3" w14:paraId="1DA438AE" w14:textId="77777777" w:rsidTr="00C7223B">
        <w:trPr>
          <w:trHeight w:val="787"/>
        </w:trPr>
        <w:tc>
          <w:tcPr>
            <w:tcW w:w="614" w:type="dxa"/>
            <w:shd w:val="clear" w:color="auto" w:fill="auto"/>
            <w:noWrap/>
          </w:tcPr>
          <w:p w14:paraId="5DEE62A4" w14:textId="77777777" w:rsidR="00EF2753" w:rsidRPr="00270F50" w:rsidRDefault="00EF2753" w:rsidP="00EF2753">
            <w:pPr>
              <w:jc w:val="left"/>
              <w:rPr>
                <w:rFonts w:ascii="Arial" w:hAnsi="Arial" w:cs="Arial"/>
                <w:color w:val="00B050"/>
                <w:sz w:val="20"/>
                <w:lang w:val="en-US"/>
                <w:rPrChange w:id="26" w:author="Alfred Aster" w:date="2023-05-08T09:28:00Z">
                  <w:rPr>
                    <w:rFonts w:ascii="Arial" w:hAnsi="Arial" w:cs="Arial"/>
                    <w:sz w:val="20"/>
                    <w:lang w:val="en-US"/>
                  </w:rPr>
                </w:rPrChange>
              </w:rPr>
            </w:pPr>
            <w:r w:rsidRPr="00270F50">
              <w:rPr>
                <w:rFonts w:ascii="Arial" w:hAnsi="Arial" w:cs="Arial"/>
                <w:color w:val="00B050"/>
                <w:sz w:val="20"/>
                <w:rPrChange w:id="27" w:author="Alfred Aster" w:date="2023-05-08T09:28:00Z">
                  <w:rPr>
                    <w:rFonts w:ascii="Arial" w:hAnsi="Arial" w:cs="Arial"/>
                    <w:sz w:val="20"/>
                  </w:rPr>
                </w:rPrChange>
              </w:rPr>
              <w:t>16560</w:t>
            </w:r>
          </w:p>
          <w:p w14:paraId="16367581" w14:textId="77777777" w:rsidR="00EF2753" w:rsidRDefault="00EF2753" w:rsidP="00EF2753">
            <w:pPr>
              <w:jc w:val="left"/>
              <w:rPr>
                <w:sz w:val="20"/>
                <w:szCs w:val="14"/>
              </w:rPr>
            </w:pPr>
          </w:p>
        </w:tc>
        <w:tc>
          <w:tcPr>
            <w:tcW w:w="614" w:type="dxa"/>
            <w:shd w:val="clear" w:color="auto" w:fill="auto"/>
            <w:noWrap/>
          </w:tcPr>
          <w:p w14:paraId="42468AD6" w14:textId="0F8EA061" w:rsidR="00EF2753" w:rsidRDefault="00EF2753" w:rsidP="00EF2753">
            <w:pPr>
              <w:jc w:val="left"/>
              <w:rPr>
                <w:sz w:val="18"/>
                <w:szCs w:val="18"/>
              </w:rPr>
            </w:pPr>
            <w:r>
              <w:rPr>
                <w:rFonts w:ascii="Arial" w:hAnsi="Arial" w:cs="Arial"/>
                <w:sz w:val="20"/>
              </w:rPr>
              <w:t>571</w:t>
            </w:r>
          </w:p>
        </w:tc>
        <w:tc>
          <w:tcPr>
            <w:tcW w:w="790" w:type="dxa"/>
            <w:shd w:val="clear" w:color="auto" w:fill="auto"/>
            <w:noWrap/>
          </w:tcPr>
          <w:p w14:paraId="27491DB1" w14:textId="6DAB59A4" w:rsidR="00EF2753" w:rsidRDefault="00EF2753" w:rsidP="00EF2753">
            <w:pPr>
              <w:jc w:val="left"/>
              <w:rPr>
                <w:sz w:val="18"/>
                <w:szCs w:val="18"/>
              </w:rPr>
            </w:pPr>
            <w:r>
              <w:rPr>
                <w:rFonts w:ascii="Arial" w:hAnsi="Arial" w:cs="Arial"/>
                <w:sz w:val="20"/>
              </w:rPr>
              <w:t>14</w:t>
            </w:r>
          </w:p>
        </w:tc>
        <w:tc>
          <w:tcPr>
            <w:tcW w:w="3074" w:type="dxa"/>
            <w:shd w:val="clear" w:color="auto" w:fill="auto"/>
            <w:noWrap/>
          </w:tcPr>
          <w:p w14:paraId="3B04E2FF" w14:textId="53D4191F" w:rsidR="00EF2753" w:rsidRDefault="00EF2753" w:rsidP="00EF2753">
            <w:pPr>
              <w:jc w:val="left"/>
              <w:rPr>
                <w:sz w:val="18"/>
                <w:szCs w:val="18"/>
              </w:rPr>
            </w:pPr>
            <w:r>
              <w:rPr>
                <w:rFonts w:ascii="Arial" w:hAnsi="Arial" w:cs="Arial"/>
                <w:sz w:val="20"/>
              </w:rPr>
              <w:t>As opposed to EMLSR mode (see P565L32), there is no requirement for the frame type in which the EMLMR Delay field is received. Please add such a requirement, as proposed.</w:t>
            </w:r>
          </w:p>
        </w:tc>
        <w:tc>
          <w:tcPr>
            <w:tcW w:w="1669" w:type="dxa"/>
            <w:shd w:val="clear" w:color="auto" w:fill="auto"/>
            <w:noWrap/>
          </w:tcPr>
          <w:p w14:paraId="4585265B" w14:textId="0AD4A629" w:rsidR="00EF2753" w:rsidRDefault="00EF2753" w:rsidP="00EF2753">
            <w:pPr>
              <w:jc w:val="left"/>
              <w:rPr>
                <w:sz w:val="18"/>
                <w:szCs w:val="18"/>
              </w:rPr>
            </w:pPr>
            <w:r>
              <w:rPr>
                <w:rFonts w:ascii="Arial" w:hAnsi="Arial" w:cs="Arial"/>
                <w:sz w:val="20"/>
              </w:rPr>
              <w:t xml:space="preserve">Please revise the sentence as follows:"...the AP shall ensure that the padding duration of the PPDU is longer than or equal to the minimum </w:t>
            </w:r>
            <w:r>
              <w:rPr>
                <w:rFonts w:ascii="Arial" w:hAnsi="Arial" w:cs="Arial"/>
                <w:sz w:val="20"/>
              </w:rPr>
              <w:lastRenderedPageBreak/>
              <w:t>padding duration value indicated by the EMLMR Delay field of the Basic Multi-Link element *carried in a (Re)Association Request frame that the non-AP STA affiliated with the non-AP MLD transmits*".</w:t>
            </w:r>
          </w:p>
        </w:tc>
        <w:tc>
          <w:tcPr>
            <w:tcW w:w="3513" w:type="dxa"/>
            <w:shd w:val="clear" w:color="auto" w:fill="auto"/>
          </w:tcPr>
          <w:p w14:paraId="444EB8BE" w14:textId="77777777" w:rsidR="00EF2753" w:rsidRDefault="008A3E48" w:rsidP="00EF2753">
            <w:pPr>
              <w:jc w:val="left"/>
              <w:rPr>
                <w:rFonts w:eastAsia="Times New Roman"/>
                <w:color w:val="000000"/>
                <w:sz w:val="18"/>
                <w:szCs w:val="18"/>
                <w:lang w:val="en-US"/>
              </w:rPr>
            </w:pPr>
            <w:r>
              <w:rPr>
                <w:rFonts w:eastAsia="Times New Roman"/>
                <w:color w:val="000000"/>
                <w:sz w:val="18"/>
                <w:szCs w:val="18"/>
                <w:lang w:val="en-US"/>
              </w:rPr>
              <w:lastRenderedPageBreak/>
              <w:t>Revised</w:t>
            </w:r>
          </w:p>
          <w:p w14:paraId="20D86AEB" w14:textId="77777777" w:rsidR="008A3E48" w:rsidRDefault="008A3E48" w:rsidP="00EF2753">
            <w:pPr>
              <w:jc w:val="left"/>
              <w:rPr>
                <w:rFonts w:eastAsia="Times New Roman"/>
                <w:color w:val="000000"/>
                <w:sz w:val="18"/>
                <w:szCs w:val="18"/>
                <w:lang w:val="en-US"/>
              </w:rPr>
            </w:pPr>
          </w:p>
          <w:p w14:paraId="201D431B" w14:textId="683CDDCC" w:rsidR="008A3E48" w:rsidRPr="001909E5" w:rsidRDefault="008A3E48" w:rsidP="00EF2753">
            <w:pPr>
              <w:jc w:val="left"/>
              <w:rPr>
                <w:rFonts w:eastAsia="Times New Roman"/>
                <w:color w:val="000000"/>
                <w:sz w:val="18"/>
                <w:szCs w:val="18"/>
                <w:lang w:val="en-US"/>
              </w:rPr>
            </w:pPr>
            <w:r>
              <w:rPr>
                <w:rFonts w:eastAsia="Times New Roman"/>
                <w:color w:val="000000"/>
                <w:sz w:val="18"/>
                <w:szCs w:val="18"/>
                <w:lang w:val="en-US"/>
              </w:rPr>
              <w:t>TGbe editor to make changes in THIS DOCUMENT with CID tag 16560</w:t>
            </w:r>
          </w:p>
        </w:tc>
      </w:tr>
      <w:tr w:rsidR="00EF2753" w:rsidRPr="004112A3" w14:paraId="33AEC821" w14:textId="77777777" w:rsidTr="00C7223B">
        <w:trPr>
          <w:trHeight w:val="787"/>
        </w:trPr>
        <w:tc>
          <w:tcPr>
            <w:tcW w:w="614" w:type="dxa"/>
            <w:shd w:val="clear" w:color="auto" w:fill="auto"/>
            <w:noWrap/>
          </w:tcPr>
          <w:p w14:paraId="76DA14B8" w14:textId="77777777" w:rsidR="00EF2753" w:rsidRPr="00232D4B" w:rsidRDefault="00EF2753" w:rsidP="00EF2753">
            <w:pPr>
              <w:jc w:val="left"/>
              <w:rPr>
                <w:rFonts w:ascii="Arial" w:hAnsi="Arial" w:cs="Arial"/>
                <w:color w:val="00B050"/>
                <w:sz w:val="20"/>
                <w:lang w:val="en-US"/>
                <w:rPrChange w:id="28" w:author="Alfred Aster" w:date="2023-05-08T09:29:00Z">
                  <w:rPr>
                    <w:rFonts w:ascii="Arial" w:hAnsi="Arial" w:cs="Arial"/>
                    <w:sz w:val="20"/>
                    <w:lang w:val="en-US"/>
                  </w:rPr>
                </w:rPrChange>
              </w:rPr>
            </w:pPr>
            <w:r w:rsidRPr="00232D4B">
              <w:rPr>
                <w:rFonts w:ascii="Arial" w:hAnsi="Arial" w:cs="Arial"/>
                <w:color w:val="00B050"/>
                <w:sz w:val="20"/>
                <w:rPrChange w:id="29" w:author="Alfred Aster" w:date="2023-05-08T09:29:00Z">
                  <w:rPr>
                    <w:rFonts w:ascii="Arial" w:hAnsi="Arial" w:cs="Arial"/>
                    <w:sz w:val="20"/>
                  </w:rPr>
                </w:rPrChange>
              </w:rPr>
              <w:t>16942</w:t>
            </w:r>
          </w:p>
          <w:p w14:paraId="0927C750" w14:textId="77777777" w:rsidR="00EF2753" w:rsidRDefault="00EF2753" w:rsidP="00EF2753">
            <w:pPr>
              <w:jc w:val="left"/>
              <w:rPr>
                <w:sz w:val="20"/>
                <w:szCs w:val="14"/>
              </w:rPr>
            </w:pPr>
          </w:p>
        </w:tc>
        <w:tc>
          <w:tcPr>
            <w:tcW w:w="614" w:type="dxa"/>
            <w:shd w:val="clear" w:color="auto" w:fill="auto"/>
            <w:noWrap/>
          </w:tcPr>
          <w:p w14:paraId="56161011" w14:textId="6AE56684" w:rsidR="00EF2753" w:rsidRDefault="00EF2753" w:rsidP="00EF2753">
            <w:pPr>
              <w:jc w:val="left"/>
              <w:rPr>
                <w:sz w:val="18"/>
                <w:szCs w:val="18"/>
              </w:rPr>
            </w:pPr>
            <w:r>
              <w:rPr>
                <w:rFonts w:ascii="Arial" w:hAnsi="Arial" w:cs="Arial"/>
                <w:sz w:val="20"/>
              </w:rPr>
              <w:t>571</w:t>
            </w:r>
          </w:p>
        </w:tc>
        <w:tc>
          <w:tcPr>
            <w:tcW w:w="790" w:type="dxa"/>
            <w:shd w:val="clear" w:color="auto" w:fill="auto"/>
            <w:noWrap/>
          </w:tcPr>
          <w:p w14:paraId="27734B5F" w14:textId="7D9ACBBD" w:rsidR="00EF2753" w:rsidRDefault="00EF2753" w:rsidP="00EF2753">
            <w:pPr>
              <w:jc w:val="left"/>
              <w:rPr>
                <w:sz w:val="18"/>
                <w:szCs w:val="18"/>
              </w:rPr>
            </w:pPr>
            <w:r>
              <w:rPr>
                <w:rFonts w:ascii="Arial" w:hAnsi="Arial" w:cs="Arial"/>
                <w:sz w:val="20"/>
              </w:rPr>
              <w:t>16</w:t>
            </w:r>
          </w:p>
        </w:tc>
        <w:tc>
          <w:tcPr>
            <w:tcW w:w="3074" w:type="dxa"/>
            <w:shd w:val="clear" w:color="auto" w:fill="auto"/>
            <w:noWrap/>
          </w:tcPr>
          <w:p w14:paraId="0D1F4445" w14:textId="45B47447" w:rsidR="00EF2753" w:rsidRDefault="00EF2753" w:rsidP="00EF2753">
            <w:pPr>
              <w:jc w:val="left"/>
              <w:rPr>
                <w:sz w:val="18"/>
                <w:szCs w:val="18"/>
              </w:rPr>
            </w:pPr>
            <w:del w:id="30" w:author="Liwen Chu" w:date="2023-03-09T21:46:00Z">
              <w:r w:rsidDel="008A3E48">
                <w:rPr>
                  <w:rFonts w:ascii="Arial" w:hAnsi="Arial" w:cs="Arial"/>
                  <w:sz w:val="20"/>
                </w:rPr>
                <w:delText>"</w:delText>
              </w:r>
            </w:del>
            <w:ins w:id="31" w:author="Liwen Chu" w:date="2023-03-09T21:46:00Z">
              <w:r w:rsidR="008A3E48">
                <w:rPr>
                  <w:rFonts w:ascii="Arial" w:hAnsi="Arial" w:cs="Arial"/>
                  <w:sz w:val="20"/>
                </w:rPr>
                <w:t>“</w:t>
              </w:r>
            </w:ins>
            <w:r>
              <w:rPr>
                <w:rFonts w:ascii="Arial" w:hAnsi="Arial" w:cs="Arial"/>
                <w:sz w:val="20"/>
              </w:rPr>
              <w:t>The initial frame exchange can be any frame exchange with the requirement the soliciting frame needs to</w:t>
            </w:r>
            <w:r>
              <w:rPr>
                <w:rFonts w:ascii="Arial" w:hAnsi="Arial" w:cs="Arial"/>
                <w:sz w:val="20"/>
              </w:rPr>
              <w:br/>
              <w:t>satisfy the padding requirement, e.g., through Trigger frame padding if the soliciting frame is Trigger frame, through</w:t>
            </w:r>
            <w:r>
              <w:rPr>
                <w:rFonts w:ascii="Arial" w:hAnsi="Arial" w:cs="Arial"/>
                <w:sz w:val="20"/>
              </w:rPr>
              <w:br/>
              <w:t xml:space="preserve">MPDU Delimiter padding if the soliciting frame is carried in A-MPDU. </w:t>
            </w:r>
            <w:del w:id="32" w:author="Liwen Chu" w:date="2023-03-09T21:46:00Z">
              <w:r w:rsidDel="008A3E48">
                <w:rPr>
                  <w:rFonts w:ascii="Arial" w:hAnsi="Arial" w:cs="Arial"/>
                  <w:sz w:val="20"/>
                </w:rPr>
                <w:delText>"</w:delText>
              </w:r>
            </w:del>
            <w:ins w:id="33" w:author="Liwen Chu" w:date="2023-03-09T21:46:00Z">
              <w:r w:rsidR="008A3E48">
                <w:rPr>
                  <w:rFonts w:ascii="Arial" w:hAnsi="Arial" w:cs="Arial"/>
                  <w:sz w:val="20"/>
                </w:rPr>
                <w:t>“</w:t>
              </w:r>
            </w:ins>
            <w:r>
              <w:rPr>
                <w:rFonts w:ascii="Arial" w:hAnsi="Arial" w:cs="Arial"/>
                <w:sz w:val="20"/>
              </w:rPr>
              <w:t xml:space="preserve"> </w:t>
            </w:r>
            <w:del w:id="34" w:author="Liwen Chu" w:date="2023-03-09T21:46:00Z">
              <w:r w:rsidDel="008A3E48">
                <w:rPr>
                  <w:rFonts w:ascii="Arial" w:hAnsi="Arial" w:cs="Arial"/>
                  <w:sz w:val="20"/>
                </w:rPr>
                <w:delText>--</w:delText>
              </w:r>
            </w:del>
            <w:ins w:id="35" w:author="Liwen Chu" w:date="2023-03-09T21:46:00Z">
              <w:r w:rsidR="008A3E48">
                <w:rPr>
                  <w:rFonts w:ascii="Arial" w:hAnsi="Arial" w:cs="Arial"/>
                  <w:sz w:val="20"/>
                </w:rPr>
                <w:t>–</w:t>
              </w:r>
            </w:ins>
            <w:r>
              <w:rPr>
                <w:rFonts w:ascii="Arial" w:hAnsi="Arial" w:cs="Arial"/>
                <w:sz w:val="20"/>
              </w:rPr>
              <w:t xml:space="preserve"> grammar all over the place</w:t>
            </w:r>
          </w:p>
        </w:tc>
        <w:tc>
          <w:tcPr>
            <w:tcW w:w="1669" w:type="dxa"/>
            <w:shd w:val="clear" w:color="auto" w:fill="auto"/>
            <w:noWrap/>
          </w:tcPr>
          <w:p w14:paraId="038ACCDC" w14:textId="58151B73" w:rsidR="00EF2753" w:rsidRDefault="00EF2753" w:rsidP="00EF2753">
            <w:pPr>
              <w:jc w:val="left"/>
              <w:rPr>
                <w:sz w:val="18"/>
                <w:szCs w:val="18"/>
              </w:rPr>
            </w:pPr>
            <w:r>
              <w:rPr>
                <w:rFonts w:ascii="Arial" w:hAnsi="Arial" w:cs="Arial"/>
                <w:sz w:val="20"/>
              </w:rPr>
              <w:t xml:space="preserve">Change to </w:t>
            </w:r>
            <w:del w:id="36" w:author="Liwen Chu" w:date="2023-03-09T21:46:00Z">
              <w:r w:rsidDel="008A3E48">
                <w:rPr>
                  <w:rFonts w:ascii="Arial" w:hAnsi="Arial" w:cs="Arial"/>
                  <w:sz w:val="20"/>
                </w:rPr>
                <w:delText>"</w:delText>
              </w:r>
            </w:del>
            <w:ins w:id="37" w:author="Liwen Chu" w:date="2023-03-09T21:46:00Z">
              <w:r w:rsidR="008A3E48">
                <w:rPr>
                  <w:rFonts w:ascii="Arial" w:hAnsi="Arial" w:cs="Arial"/>
                  <w:sz w:val="20"/>
                </w:rPr>
                <w:t>“</w:t>
              </w:r>
            </w:ins>
            <w:r>
              <w:rPr>
                <w:rFonts w:ascii="Arial" w:hAnsi="Arial" w:cs="Arial"/>
                <w:sz w:val="20"/>
              </w:rPr>
              <w:t>The initial frame exchange can be any frame exchange as long as the soliciting frame</w:t>
            </w:r>
            <w:r>
              <w:rPr>
                <w:rFonts w:ascii="Arial" w:hAnsi="Arial" w:cs="Arial"/>
                <w:sz w:val="20"/>
              </w:rPr>
              <w:br/>
              <w:t>satisfies the padding requirement, e.g., through Trigger frame padding if the soliciting frame is a Trigger frame, or through</w:t>
            </w:r>
            <w:r>
              <w:rPr>
                <w:rFonts w:ascii="Arial" w:hAnsi="Arial" w:cs="Arial"/>
                <w:sz w:val="20"/>
              </w:rPr>
              <w:br/>
              <w:t xml:space="preserve">MPDU delimiter padding if the soliciting frame is carried in an A-MPDU. </w:t>
            </w:r>
            <w:del w:id="38" w:author="Liwen Chu" w:date="2023-03-09T21:46:00Z">
              <w:r w:rsidDel="008A3E48">
                <w:rPr>
                  <w:rFonts w:ascii="Arial" w:hAnsi="Arial" w:cs="Arial"/>
                  <w:sz w:val="20"/>
                </w:rPr>
                <w:delText>"</w:delText>
              </w:r>
            </w:del>
            <w:ins w:id="39" w:author="Liwen Chu" w:date="2023-03-09T21:46:00Z">
              <w:r w:rsidR="008A3E48">
                <w:rPr>
                  <w:rFonts w:ascii="Arial" w:hAnsi="Arial" w:cs="Arial"/>
                  <w:sz w:val="20"/>
                </w:rPr>
                <w:t>“</w:t>
              </w:r>
            </w:ins>
          </w:p>
        </w:tc>
        <w:tc>
          <w:tcPr>
            <w:tcW w:w="3513" w:type="dxa"/>
            <w:shd w:val="clear" w:color="auto" w:fill="auto"/>
          </w:tcPr>
          <w:p w14:paraId="7EE1B377" w14:textId="27F6A3CF" w:rsidR="00EF2753" w:rsidRPr="001909E5" w:rsidRDefault="008A3E48" w:rsidP="00EF2753">
            <w:pPr>
              <w:jc w:val="left"/>
              <w:rPr>
                <w:rFonts w:eastAsia="Times New Roman"/>
                <w:color w:val="000000"/>
                <w:sz w:val="18"/>
                <w:szCs w:val="18"/>
                <w:lang w:val="en-US"/>
              </w:rPr>
            </w:pPr>
            <w:commentRangeStart w:id="40"/>
            <w:r>
              <w:rPr>
                <w:rFonts w:eastAsia="Times New Roman"/>
                <w:color w:val="000000"/>
                <w:sz w:val="18"/>
                <w:szCs w:val="18"/>
                <w:lang w:val="en-US"/>
              </w:rPr>
              <w:t>Accepted</w:t>
            </w:r>
            <w:commentRangeEnd w:id="40"/>
            <w:r w:rsidR="00CF4C4B">
              <w:rPr>
                <w:rStyle w:val="CommentReference"/>
                <w:rFonts w:eastAsiaTheme="minorEastAsia"/>
                <w:color w:val="000000"/>
                <w:w w:val="0"/>
              </w:rPr>
              <w:commentReference w:id="40"/>
            </w:r>
          </w:p>
        </w:tc>
      </w:tr>
      <w:tr w:rsidR="00EF2753" w:rsidRPr="004112A3" w14:paraId="51FA45DA" w14:textId="77777777" w:rsidTr="00C7223B">
        <w:trPr>
          <w:trHeight w:val="787"/>
        </w:trPr>
        <w:tc>
          <w:tcPr>
            <w:tcW w:w="614" w:type="dxa"/>
            <w:shd w:val="clear" w:color="auto" w:fill="auto"/>
            <w:noWrap/>
          </w:tcPr>
          <w:p w14:paraId="0381F1C7" w14:textId="77777777" w:rsidR="00EF2753" w:rsidRDefault="00EF2753" w:rsidP="00EF2753">
            <w:pPr>
              <w:jc w:val="left"/>
              <w:rPr>
                <w:rFonts w:ascii="Arial" w:hAnsi="Arial" w:cs="Arial"/>
                <w:sz w:val="20"/>
                <w:lang w:val="en-US"/>
              </w:rPr>
            </w:pPr>
            <w:r>
              <w:rPr>
                <w:rFonts w:ascii="Arial" w:hAnsi="Arial" w:cs="Arial"/>
                <w:sz w:val="20"/>
              </w:rPr>
              <w:t>16561</w:t>
            </w:r>
          </w:p>
          <w:p w14:paraId="579FFBC4" w14:textId="77777777" w:rsidR="00EF2753" w:rsidRDefault="00EF2753" w:rsidP="00EF2753">
            <w:pPr>
              <w:jc w:val="left"/>
              <w:rPr>
                <w:sz w:val="20"/>
                <w:szCs w:val="14"/>
              </w:rPr>
            </w:pPr>
          </w:p>
        </w:tc>
        <w:tc>
          <w:tcPr>
            <w:tcW w:w="614" w:type="dxa"/>
            <w:shd w:val="clear" w:color="auto" w:fill="auto"/>
            <w:noWrap/>
          </w:tcPr>
          <w:p w14:paraId="2F8A838B" w14:textId="7BD2B264" w:rsidR="00EF2753" w:rsidRDefault="00EF2753" w:rsidP="00EF2753">
            <w:pPr>
              <w:jc w:val="left"/>
              <w:rPr>
                <w:sz w:val="18"/>
                <w:szCs w:val="18"/>
              </w:rPr>
            </w:pPr>
            <w:r>
              <w:rPr>
                <w:rFonts w:ascii="Arial" w:hAnsi="Arial" w:cs="Arial"/>
                <w:sz w:val="20"/>
              </w:rPr>
              <w:t>571</w:t>
            </w:r>
          </w:p>
        </w:tc>
        <w:tc>
          <w:tcPr>
            <w:tcW w:w="790" w:type="dxa"/>
            <w:shd w:val="clear" w:color="auto" w:fill="auto"/>
            <w:noWrap/>
          </w:tcPr>
          <w:p w14:paraId="6FE53034" w14:textId="5D1299F1" w:rsidR="00EF2753" w:rsidRDefault="00EF2753" w:rsidP="00EF2753">
            <w:pPr>
              <w:jc w:val="left"/>
              <w:rPr>
                <w:sz w:val="18"/>
                <w:szCs w:val="18"/>
              </w:rPr>
            </w:pPr>
            <w:r>
              <w:rPr>
                <w:rFonts w:ascii="Arial" w:hAnsi="Arial" w:cs="Arial"/>
                <w:sz w:val="20"/>
              </w:rPr>
              <w:t>17</w:t>
            </w:r>
          </w:p>
        </w:tc>
        <w:tc>
          <w:tcPr>
            <w:tcW w:w="3074" w:type="dxa"/>
            <w:shd w:val="clear" w:color="auto" w:fill="auto"/>
            <w:noWrap/>
          </w:tcPr>
          <w:p w14:paraId="46772A62" w14:textId="092EEA8F" w:rsidR="00EF2753" w:rsidRDefault="00EF2753" w:rsidP="00EF2753">
            <w:pPr>
              <w:jc w:val="left"/>
              <w:rPr>
                <w:sz w:val="18"/>
                <w:szCs w:val="18"/>
              </w:rPr>
            </w:pPr>
            <w:r>
              <w:rPr>
                <w:rFonts w:ascii="Arial" w:hAnsi="Arial" w:cs="Arial"/>
                <w:sz w:val="20"/>
              </w:rPr>
              <w:t>According to note 2, in EMLMR mode, the initial frame can be any frame. Specifically it can be MU-RTS or Trigger frame which can apply for multiple non-AP STAs (affiliated with non-AP MLDs).</w:t>
            </w:r>
            <w:r>
              <w:rPr>
                <w:rFonts w:ascii="Arial" w:hAnsi="Arial" w:cs="Arial"/>
                <w:sz w:val="20"/>
              </w:rPr>
              <w:br/>
              <w:t xml:space="preserve">Need to explain what are the MCS and </w:t>
            </w:r>
            <w:proofErr w:type="spellStart"/>
            <w:r>
              <w:rPr>
                <w:rFonts w:ascii="Arial" w:hAnsi="Arial" w:cs="Arial"/>
                <w:sz w:val="20"/>
              </w:rPr>
              <w:t>Nss</w:t>
            </w:r>
            <w:proofErr w:type="spellEnd"/>
            <w:r>
              <w:rPr>
                <w:rFonts w:ascii="Arial" w:hAnsi="Arial" w:cs="Arial"/>
                <w:sz w:val="20"/>
              </w:rPr>
              <w:t xml:space="preserve"> values that are used in the frame exchange that is done in MU case (since each STA has its own set of values).</w:t>
            </w:r>
          </w:p>
        </w:tc>
        <w:tc>
          <w:tcPr>
            <w:tcW w:w="1669" w:type="dxa"/>
            <w:shd w:val="clear" w:color="auto" w:fill="auto"/>
            <w:noWrap/>
          </w:tcPr>
          <w:p w14:paraId="64A1D63A" w14:textId="0F93913C" w:rsidR="00EF2753" w:rsidRDefault="00EF2753" w:rsidP="00EF2753">
            <w:pPr>
              <w:jc w:val="left"/>
              <w:rPr>
                <w:sz w:val="18"/>
                <w:szCs w:val="18"/>
              </w:rPr>
            </w:pPr>
            <w:r>
              <w:rPr>
                <w:rFonts w:ascii="Arial" w:hAnsi="Arial" w:cs="Arial"/>
                <w:sz w:val="20"/>
              </w:rPr>
              <w:t xml:space="preserve">1. If the EMLMR mode can be done for MU case </w:t>
            </w:r>
            <w:del w:id="41" w:author="Liwen Chu" w:date="2023-03-09T21:46:00Z">
              <w:r w:rsidDel="008A3E48">
                <w:rPr>
                  <w:rFonts w:ascii="Arial" w:hAnsi="Arial" w:cs="Arial"/>
                  <w:sz w:val="20"/>
                </w:rPr>
                <w:delText>-</w:delText>
              </w:r>
            </w:del>
            <w:ins w:id="42" w:author="Liwen Chu" w:date="2023-03-09T21:46:00Z">
              <w:r w:rsidR="008A3E48">
                <w:rPr>
                  <w:rFonts w:ascii="Arial" w:hAnsi="Arial" w:cs="Arial"/>
                  <w:sz w:val="20"/>
                </w:rPr>
                <w:t>–</w:t>
              </w:r>
            </w:ins>
            <w:r>
              <w:rPr>
                <w:rFonts w:ascii="Arial" w:hAnsi="Arial" w:cs="Arial"/>
                <w:sz w:val="20"/>
              </w:rPr>
              <w:t xml:space="preserve"> please clarify what are the MCS and </w:t>
            </w:r>
            <w:proofErr w:type="spellStart"/>
            <w:r>
              <w:rPr>
                <w:rFonts w:ascii="Arial" w:hAnsi="Arial" w:cs="Arial"/>
                <w:sz w:val="20"/>
              </w:rPr>
              <w:t>Nss</w:t>
            </w:r>
            <w:proofErr w:type="spellEnd"/>
            <w:r>
              <w:rPr>
                <w:rFonts w:ascii="Arial" w:hAnsi="Arial" w:cs="Arial"/>
                <w:sz w:val="20"/>
              </w:rPr>
              <w:t xml:space="preserve"> values that are used for the frame exchange that is done in the EMLMR mode of operation (as well as an illustrative figure to show such an example).</w:t>
            </w:r>
            <w:r>
              <w:rPr>
                <w:rFonts w:ascii="Arial" w:hAnsi="Arial" w:cs="Arial"/>
                <w:sz w:val="20"/>
              </w:rPr>
              <w:br/>
              <w:t>2. If the EMLMR mode can</w:t>
            </w:r>
            <w:del w:id="43" w:author="Liwen Chu" w:date="2023-03-09T21:46:00Z">
              <w:r w:rsidDel="008A3E48">
                <w:rPr>
                  <w:rFonts w:ascii="Arial" w:hAnsi="Arial" w:cs="Arial"/>
                  <w:sz w:val="20"/>
                </w:rPr>
                <w:delText>'</w:delText>
              </w:r>
            </w:del>
            <w:ins w:id="44" w:author="Liwen Chu" w:date="2023-03-09T21:46:00Z">
              <w:r w:rsidR="008A3E48">
                <w:rPr>
                  <w:rFonts w:ascii="Arial" w:hAnsi="Arial" w:cs="Arial"/>
                  <w:sz w:val="20"/>
                </w:rPr>
                <w:t>’</w:t>
              </w:r>
            </w:ins>
            <w:r>
              <w:rPr>
                <w:rFonts w:ascii="Arial" w:hAnsi="Arial" w:cs="Arial"/>
                <w:sz w:val="20"/>
              </w:rPr>
              <w:t xml:space="preserve">t be applied for the </w:t>
            </w:r>
            <w:r>
              <w:rPr>
                <w:rFonts w:ascii="Arial" w:hAnsi="Arial" w:cs="Arial"/>
                <w:sz w:val="20"/>
              </w:rPr>
              <w:lastRenderedPageBreak/>
              <w:t xml:space="preserve">MU case </w:t>
            </w:r>
            <w:del w:id="45" w:author="Liwen Chu" w:date="2023-03-09T21:46:00Z">
              <w:r w:rsidDel="008A3E48">
                <w:rPr>
                  <w:rFonts w:ascii="Arial" w:hAnsi="Arial" w:cs="Arial"/>
                  <w:sz w:val="20"/>
                </w:rPr>
                <w:delText>-</w:delText>
              </w:r>
            </w:del>
            <w:ins w:id="46" w:author="Liwen Chu" w:date="2023-03-09T21:46:00Z">
              <w:r w:rsidR="008A3E48">
                <w:rPr>
                  <w:rFonts w:ascii="Arial" w:hAnsi="Arial" w:cs="Arial"/>
                  <w:sz w:val="20"/>
                </w:rPr>
                <w:t>–</w:t>
              </w:r>
            </w:ins>
            <w:r>
              <w:rPr>
                <w:rFonts w:ascii="Arial" w:hAnsi="Arial" w:cs="Arial"/>
                <w:sz w:val="20"/>
              </w:rPr>
              <w:t xml:space="preserve"> please add a specific note to explicitly clarify this point.</w:t>
            </w:r>
          </w:p>
        </w:tc>
        <w:tc>
          <w:tcPr>
            <w:tcW w:w="3513" w:type="dxa"/>
            <w:shd w:val="clear" w:color="auto" w:fill="auto"/>
          </w:tcPr>
          <w:p w14:paraId="137AE704" w14:textId="77777777" w:rsidR="00EF2753" w:rsidRDefault="001E6B5A" w:rsidP="00EF2753">
            <w:pPr>
              <w:jc w:val="left"/>
              <w:rPr>
                <w:rFonts w:eastAsia="Times New Roman"/>
                <w:color w:val="000000"/>
                <w:sz w:val="18"/>
                <w:szCs w:val="18"/>
                <w:lang w:val="en-US"/>
              </w:rPr>
            </w:pPr>
            <w:r>
              <w:rPr>
                <w:rFonts w:eastAsia="Times New Roman"/>
                <w:color w:val="000000"/>
                <w:sz w:val="18"/>
                <w:szCs w:val="18"/>
                <w:lang w:val="en-US"/>
              </w:rPr>
              <w:lastRenderedPageBreak/>
              <w:t>Rejected</w:t>
            </w:r>
          </w:p>
          <w:p w14:paraId="4A1AEE57" w14:textId="77777777" w:rsidR="001E6B5A" w:rsidRDefault="001E6B5A" w:rsidP="00EF2753">
            <w:pPr>
              <w:jc w:val="left"/>
              <w:rPr>
                <w:rFonts w:eastAsia="Times New Roman"/>
                <w:color w:val="000000"/>
                <w:sz w:val="18"/>
                <w:szCs w:val="18"/>
                <w:lang w:val="en-US"/>
              </w:rPr>
            </w:pPr>
          </w:p>
          <w:p w14:paraId="2FA46D1A" w14:textId="53E60A89" w:rsidR="001E6B5A" w:rsidRPr="001909E5" w:rsidRDefault="001E6B5A" w:rsidP="00EF2753">
            <w:pPr>
              <w:jc w:val="left"/>
              <w:rPr>
                <w:rFonts w:eastAsia="Times New Roman"/>
                <w:color w:val="000000"/>
                <w:sz w:val="18"/>
                <w:szCs w:val="18"/>
                <w:lang w:val="en-US"/>
              </w:rPr>
            </w:pPr>
            <w:r>
              <w:rPr>
                <w:rFonts w:eastAsia="Times New Roman"/>
                <w:color w:val="000000"/>
                <w:sz w:val="18"/>
                <w:szCs w:val="18"/>
                <w:lang w:val="en-US"/>
              </w:rPr>
              <w:t xml:space="preserve">Discussion: the initial frame can be in SU or MU PPDU, the only restriction is that the </w:t>
            </w:r>
            <w:proofErr w:type="spellStart"/>
            <w:r>
              <w:rPr>
                <w:rFonts w:eastAsia="Times New Roman"/>
                <w:color w:val="000000"/>
                <w:sz w:val="18"/>
                <w:szCs w:val="18"/>
                <w:lang w:val="en-US"/>
              </w:rPr>
              <w:t>Nss</w:t>
            </w:r>
            <w:proofErr w:type="spellEnd"/>
            <w:r>
              <w:rPr>
                <w:rFonts w:eastAsia="Times New Roman"/>
                <w:color w:val="000000"/>
                <w:sz w:val="18"/>
                <w:szCs w:val="18"/>
                <w:lang w:val="en-US"/>
              </w:rPr>
              <w:t>, MCS of the initial PPDU needs to satisfy the Rx requirement of the recipient as defined in P</w:t>
            </w:r>
            <w:r w:rsidR="008A3E48">
              <w:rPr>
                <w:rFonts w:eastAsia="Times New Roman"/>
                <w:color w:val="000000"/>
                <w:sz w:val="18"/>
                <w:szCs w:val="18"/>
                <w:lang w:val="en-US"/>
              </w:rPr>
              <w:t>570L1</w:t>
            </w:r>
            <w:r>
              <w:rPr>
                <w:rFonts w:eastAsia="Times New Roman"/>
                <w:color w:val="000000"/>
                <w:sz w:val="18"/>
                <w:szCs w:val="18"/>
                <w:lang w:val="en-US"/>
              </w:rPr>
              <w:t>.</w:t>
            </w:r>
          </w:p>
        </w:tc>
      </w:tr>
      <w:tr w:rsidR="00EF2753" w:rsidRPr="004112A3" w14:paraId="08DF688F" w14:textId="77777777" w:rsidTr="00C7223B">
        <w:trPr>
          <w:trHeight w:val="787"/>
        </w:trPr>
        <w:tc>
          <w:tcPr>
            <w:tcW w:w="614" w:type="dxa"/>
            <w:shd w:val="clear" w:color="auto" w:fill="auto"/>
            <w:noWrap/>
          </w:tcPr>
          <w:p w14:paraId="21FD619D" w14:textId="77777777" w:rsidR="00EF2753" w:rsidRPr="00756C63" w:rsidRDefault="00EF2753" w:rsidP="00EF2753">
            <w:pPr>
              <w:jc w:val="left"/>
              <w:rPr>
                <w:rFonts w:ascii="Arial" w:hAnsi="Arial" w:cs="Arial"/>
                <w:strike/>
                <w:sz w:val="20"/>
                <w:lang w:val="en-US"/>
                <w:rPrChange w:id="47" w:author="Liwen Chu" w:date="2023-05-30T13:23:00Z">
                  <w:rPr>
                    <w:rFonts w:ascii="Arial" w:hAnsi="Arial" w:cs="Arial"/>
                    <w:sz w:val="20"/>
                    <w:lang w:val="en-US"/>
                  </w:rPr>
                </w:rPrChange>
              </w:rPr>
            </w:pPr>
            <w:r w:rsidRPr="00756C63">
              <w:rPr>
                <w:rFonts w:ascii="Arial" w:hAnsi="Arial" w:cs="Arial"/>
                <w:strike/>
                <w:sz w:val="20"/>
                <w:rPrChange w:id="48" w:author="Liwen Chu" w:date="2023-05-30T13:23:00Z">
                  <w:rPr>
                    <w:rFonts w:ascii="Arial" w:hAnsi="Arial" w:cs="Arial"/>
                    <w:sz w:val="20"/>
                  </w:rPr>
                </w:rPrChange>
              </w:rPr>
              <w:t>15649</w:t>
            </w:r>
          </w:p>
          <w:p w14:paraId="366A0193" w14:textId="77777777" w:rsidR="00EF2753" w:rsidRPr="00756C63" w:rsidRDefault="00EF2753" w:rsidP="00EF2753">
            <w:pPr>
              <w:jc w:val="left"/>
              <w:rPr>
                <w:strike/>
                <w:sz w:val="20"/>
                <w:szCs w:val="14"/>
                <w:rPrChange w:id="49" w:author="Liwen Chu" w:date="2023-05-30T13:23:00Z">
                  <w:rPr>
                    <w:sz w:val="20"/>
                    <w:szCs w:val="14"/>
                  </w:rPr>
                </w:rPrChange>
              </w:rPr>
            </w:pPr>
          </w:p>
        </w:tc>
        <w:tc>
          <w:tcPr>
            <w:tcW w:w="614" w:type="dxa"/>
            <w:shd w:val="clear" w:color="auto" w:fill="auto"/>
            <w:noWrap/>
          </w:tcPr>
          <w:p w14:paraId="1BCB2FB5" w14:textId="11DEA5AB" w:rsidR="00EF2753" w:rsidRPr="00756C63" w:rsidRDefault="00EF2753" w:rsidP="00EF2753">
            <w:pPr>
              <w:jc w:val="left"/>
              <w:rPr>
                <w:strike/>
                <w:sz w:val="18"/>
                <w:szCs w:val="18"/>
                <w:rPrChange w:id="50" w:author="Liwen Chu" w:date="2023-05-30T13:23:00Z">
                  <w:rPr>
                    <w:sz w:val="18"/>
                    <w:szCs w:val="18"/>
                  </w:rPr>
                </w:rPrChange>
              </w:rPr>
            </w:pPr>
            <w:r w:rsidRPr="00756C63">
              <w:rPr>
                <w:rFonts w:ascii="Arial" w:hAnsi="Arial" w:cs="Arial"/>
                <w:strike/>
                <w:sz w:val="20"/>
                <w:rPrChange w:id="51" w:author="Liwen Chu" w:date="2023-05-30T13:23:00Z">
                  <w:rPr>
                    <w:rFonts w:ascii="Arial" w:hAnsi="Arial" w:cs="Arial"/>
                    <w:sz w:val="20"/>
                  </w:rPr>
                </w:rPrChange>
              </w:rPr>
              <w:t>571</w:t>
            </w:r>
          </w:p>
        </w:tc>
        <w:tc>
          <w:tcPr>
            <w:tcW w:w="790" w:type="dxa"/>
            <w:shd w:val="clear" w:color="auto" w:fill="auto"/>
            <w:noWrap/>
          </w:tcPr>
          <w:p w14:paraId="5CF1FB48" w14:textId="25865B14" w:rsidR="00EF2753" w:rsidRPr="00756C63" w:rsidRDefault="00EF2753" w:rsidP="00EF2753">
            <w:pPr>
              <w:jc w:val="left"/>
              <w:rPr>
                <w:strike/>
                <w:sz w:val="18"/>
                <w:szCs w:val="18"/>
                <w:rPrChange w:id="52" w:author="Liwen Chu" w:date="2023-05-30T13:23:00Z">
                  <w:rPr>
                    <w:sz w:val="18"/>
                    <w:szCs w:val="18"/>
                  </w:rPr>
                </w:rPrChange>
              </w:rPr>
            </w:pPr>
            <w:r w:rsidRPr="00756C63">
              <w:rPr>
                <w:rFonts w:ascii="Arial" w:hAnsi="Arial" w:cs="Arial"/>
                <w:strike/>
                <w:sz w:val="20"/>
                <w:rPrChange w:id="53" w:author="Liwen Chu" w:date="2023-05-30T13:23:00Z">
                  <w:rPr>
                    <w:rFonts w:ascii="Arial" w:hAnsi="Arial" w:cs="Arial"/>
                    <w:sz w:val="20"/>
                  </w:rPr>
                </w:rPrChange>
              </w:rPr>
              <w:t>21</w:t>
            </w:r>
          </w:p>
        </w:tc>
        <w:tc>
          <w:tcPr>
            <w:tcW w:w="3074" w:type="dxa"/>
            <w:shd w:val="clear" w:color="auto" w:fill="auto"/>
            <w:noWrap/>
          </w:tcPr>
          <w:p w14:paraId="4A41F2C4" w14:textId="4770DD70" w:rsidR="00EF2753" w:rsidRPr="00756C63" w:rsidRDefault="00EF2753" w:rsidP="00EF2753">
            <w:pPr>
              <w:jc w:val="left"/>
              <w:rPr>
                <w:strike/>
                <w:sz w:val="18"/>
                <w:szCs w:val="18"/>
                <w:rPrChange w:id="54" w:author="Liwen Chu" w:date="2023-05-30T13:23:00Z">
                  <w:rPr>
                    <w:sz w:val="18"/>
                    <w:szCs w:val="18"/>
                  </w:rPr>
                </w:rPrChange>
              </w:rPr>
            </w:pPr>
            <w:r w:rsidRPr="00756C63">
              <w:rPr>
                <w:rFonts w:ascii="Arial" w:hAnsi="Arial" w:cs="Arial"/>
                <w:strike/>
                <w:sz w:val="20"/>
                <w:rPrChange w:id="55" w:author="Liwen Chu" w:date="2023-05-30T13:23:00Z">
                  <w:rPr>
                    <w:rFonts w:ascii="Arial" w:hAnsi="Arial" w:cs="Arial"/>
                    <w:sz w:val="20"/>
                  </w:rPr>
                </w:rPrChange>
              </w:rPr>
              <w:t>There will be an issue in the Trigger Based sounding sequence when the non-AP STA affiliated with a non-AP MLD in EMLSR mode operating on one of EMLSR links is not the only beamformee and is not triggered for the feedback by the first BFRP TF. It may switch back to listening state during the first BFRP round.</w:t>
            </w:r>
          </w:p>
        </w:tc>
        <w:tc>
          <w:tcPr>
            <w:tcW w:w="1669" w:type="dxa"/>
            <w:shd w:val="clear" w:color="auto" w:fill="auto"/>
            <w:noWrap/>
          </w:tcPr>
          <w:p w14:paraId="5F0B1B79" w14:textId="072289DB" w:rsidR="00EF2753" w:rsidRPr="00756C63" w:rsidRDefault="008A3E48" w:rsidP="00EF2753">
            <w:pPr>
              <w:jc w:val="left"/>
              <w:rPr>
                <w:strike/>
                <w:sz w:val="18"/>
                <w:szCs w:val="18"/>
                <w:rPrChange w:id="56" w:author="Liwen Chu" w:date="2023-05-30T13:23:00Z">
                  <w:rPr>
                    <w:sz w:val="18"/>
                    <w:szCs w:val="18"/>
                  </w:rPr>
                </w:rPrChange>
              </w:rPr>
            </w:pPr>
            <w:r w:rsidRPr="00756C63">
              <w:rPr>
                <w:rFonts w:ascii="Arial" w:hAnsi="Arial" w:cs="Arial"/>
                <w:strike/>
                <w:sz w:val="20"/>
                <w:rPrChange w:id="57" w:author="Liwen Chu" w:date="2023-05-30T13:23:00Z">
                  <w:rPr>
                    <w:rFonts w:ascii="Arial" w:hAnsi="Arial" w:cs="Arial"/>
                    <w:sz w:val="20"/>
                  </w:rPr>
                </w:rPrChange>
              </w:rPr>
              <w:t>F</w:t>
            </w:r>
            <w:r w:rsidR="00EF2753" w:rsidRPr="00756C63">
              <w:rPr>
                <w:rFonts w:ascii="Arial" w:hAnsi="Arial" w:cs="Arial"/>
                <w:strike/>
                <w:sz w:val="20"/>
                <w:rPrChange w:id="58" w:author="Liwen Chu" w:date="2023-05-30T13:23:00Z">
                  <w:rPr>
                    <w:rFonts w:ascii="Arial" w:hAnsi="Arial" w:cs="Arial"/>
                    <w:sz w:val="20"/>
                  </w:rPr>
                </w:rPrChange>
              </w:rPr>
              <w:t>ix the issue</w:t>
            </w:r>
          </w:p>
        </w:tc>
        <w:tc>
          <w:tcPr>
            <w:tcW w:w="3513" w:type="dxa"/>
            <w:shd w:val="clear" w:color="auto" w:fill="auto"/>
          </w:tcPr>
          <w:p w14:paraId="7FDF9ADC" w14:textId="37744504" w:rsidR="00EF2753" w:rsidRPr="00756C63" w:rsidRDefault="00467B36" w:rsidP="00EF2753">
            <w:pPr>
              <w:jc w:val="left"/>
              <w:rPr>
                <w:rFonts w:eastAsia="Times New Roman"/>
                <w:strike/>
                <w:color w:val="000000"/>
                <w:sz w:val="18"/>
                <w:szCs w:val="18"/>
                <w:lang w:val="en-US"/>
                <w:rPrChange w:id="59" w:author="Liwen Chu" w:date="2023-05-30T13:23:00Z">
                  <w:rPr>
                    <w:rFonts w:eastAsia="Times New Roman"/>
                    <w:color w:val="000000"/>
                    <w:sz w:val="18"/>
                    <w:szCs w:val="18"/>
                    <w:lang w:val="en-US"/>
                  </w:rPr>
                </w:rPrChange>
              </w:rPr>
            </w:pPr>
            <w:del w:id="60" w:author="Liwen Chu" w:date="2023-05-11T21:22:00Z">
              <w:r w:rsidRPr="00756C63" w:rsidDel="000809B9">
                <w:rPr>
                  <w:rFonts w:eastAsia="Times New Roman"/>
                  <w:strike/>
                  <w:color w:val="000000"/>
                  <w:sz w:val="18"/>
                  <w:szCs w:val="18"/>
                  <w:lang w:val="en-US"/>
                  <w:rPrChange w:id="61" w:author="Liwen Chu" w:date="2023-05-30T13:23:00Z">
                    <w:rPr>
                      <w:rFonts w:eastAsia="Times New Roman"/>
                      <w:color w:val="000000"/>
                      <w:sz w:val="18"/>
                      <w:szCs w:val="18"/>
                      <w:lang w:val="en-US"/>
                    </w:rPr>
                  </w:rPrChange>
                </w:rPr>
                <w:delText>Rejected</w:delText>
              </w:r>
            </w:del>
            <w:ins w:id="62" w:author="Liwen Chu" w:date="2023-05-11T21:22:00Z">
              <w:r w:rsidR="000809B9" w:rsidRPr="00756C63">
                <w:rPr>
                  <w:rFonts w:eastAsia="Times New Roman"/>
                  <w:strike/>
                  <w:color w:val="000000"/>
                  <w:sz w:val="18"/>
                  <w:szCs w:val="18"/>
                  <w:lang w:val="en-US"/>
                  <w:rPrChange w:id="63" w:author="Liwen Chu" w:date="2023-05-30T13:23:00Z">
                    <w:rPr>
                      <w:rFonts w:eastAsia="Times New Roman"/>
                      <w:color w:val="000000"/>
                      <w:sz w:val="18"/>
                      <w:szCs w:val="18"/>
                      <w:lang w:val="en-US"/>
                    </w:rPr>
                  </w:rPrChange>
                </w:rPr>
                <w:t>Revised</w:t>
              </w:r>
            </w:ins>
          </w:p>
          <w:p w14:paraId="5EB5FC43" w14:textId="77777777" w:rsidR="00467B36" w:rsidRPr="00756C63" w:rsidRDefault="00467B36" w:rsidP="00EF2753">
            <w:pPr>
              <w:jc w:val="left"/>
              <w:rPr>
                <w:rFonts w:eastAsia="Times New Roman"/>
                <w:strike/>
                <w:color w:val="000000"/>
                <w:sz w:val="18"/>
                <w:szCs w:val="18"/>
                <w:lang w:val="en-US"/>
                <w:rPrChange w:id="64" w:author="Liwen Chu" w:date="2023-05-30T13:23:00Z">
                  <w:rPr>
                    <w:rFonts w:eastAsia="Times New Roman"/>
                    <w:color w:val="000000"/>
                    <w:sz w:val="18"/>
                    <w:szCs w:val="18"/>
                    <w:lang w:val="en-US"/>
                  </w:rPr>
                </w:rPrChange>
              </w:rPr>
            </w:pPr>
          </w:p>
          <w:p w14:paraId="73DDFAD7" w14:textId="77777777" w:rsidR="00467B36" w:rsidRPr="00756C63" w:rsidRDefault="00467B36" w:rsidP="00EF2753">
            <w:pPr>
              <w:jc w:val="left"/>
              <w:rPr>
                <w:ins w:id="65" w:author="Liwen Chu" w:date="2023-05-11T21:23:00Z"/>
                <w:rFonts w:eastAsia="Times New Roman"/>
                <w:strike/>
                <w:color w:val="000000"/>
                <w:sz w:val="18"/>
                <w:szCs w:val="18"/>
                <w:lang w:val="en-US"/>
                <w:rPrChange w:id="66" w:author="Liwen Chu" w:date="2023-05-30T13:23:00Z">
                  <w:rPr>
                    <w:ins w:id="67" w:author="Liwen Chu" w:date="2023-05-11T21:23:00Z"/>
                    <w:rFonts w:eastAsia="Times New Roman"/>
                    <w:color w:val="000000"/>
                    <w:sz w:val="18"/>
                    <w:szCs w:val="18"/>
                    <w:lang w:val="en-US"/>
                  </w:rPr>
                </w:rPrChange>
              </w:rPr>
            </w:pPr>
            <w:r w:rsidRPr="00756C63">
              <w:rPr>
                <w:rFonts w:eastAsia="Times New Roman"/>
                <w:strike/>
                <w:color w:val="000000"/>
                <w:sz w:val="18"/>
                <w:szCs w:val="18"/>
                <w:lang w:val="en-US"/>
                <w:rPrChange w:id="68" w:author="Liwen Chu" w:date="2023-05-30T13:23:00Z">
                  <w:rPr>
                    <w:rFonts w:eastAsia="Times New Roman"/>
                    <w:color w:val="000000"/>
                    <w:sz w:val="18"/>
                    <w:szCs w:val="18"/>
                    <w:lang w:val="en-US"/>
                  </w:rPr>
                </w:rPrChange>
              </w:rPr>
              <w:t>Discussion: when soliciting the beamformees that are EMLMR STSs for a trigger-based sounding, the AP needs to guarantee that all the beamformees need to be trigger by its first BFRP Trigger.</w:t>
            </w:r>
          </w:p>
          <w:p w14:paraId="73BC177A" w14:textId="77777777" w:rsidR="000809B9" w:rsidRPr="00756C63" w:rsidRDefault="000809B9" w:rsidP="00EF2753">
            <w:pPr>
              <w:jc w:val="left"/>
              <w:rPr>
                <w:ins w:id="69" w:author="Liwen Chu" w:date="2023-05-11T21:23:00Z"/>
                <w:rFonts w:eastAsia="Times New Roman"/>
                <w:strike/>
                <w:color w:val="000000"/>
                <w:sz w:val="18"/>
                <w:szCs w:val="18"/>
                <w:lang w:val="en-US"/>
                <w:rPrChange w:id="70" w:author="Liwen Chu" w:date="2023-05-30T13:23:00Z">
                  <w:rPr>
                    <w:ins w:id="71" w:author="Liwen Chu" w:date="2023-05-11T21:23:00Z"/>
                    <w:rFonts w:eastAsia="Times New Roman"/>
                    <w:color w:val="000000"/>
                    <w:sz w:val="18"/>
                    <w:szCs w:val="18"/>
                    <w:lang w:val="en-US"/>
                  </w:rPr>
                </w:rPrChange>
              </w:rPr>
            </w:pPr>
          </w:p>
          <w:p w14:paraId="0486895D" w14:textId="77777777" w:rsidR="000809B9" w:rsidRPr="00756C63" w:rsidRDefault="000809B9" w:rsidP="00EF2753">
            <w:pPr>
              <w:jc w:val="left"/>
              <w:rPr>
                <w:ins w:id="72" w:author="Liwen Chu" w:date="2023-05-11T21:23:00Z"/>
                <w:rFonts w:eastAsia="Times New Roman"/>
                <w:strike/>
                <w:color w:val="000000"/>
                <w:sz w:val="18"/>
                <w:szCs w:val="18"/>
                <w:lang w:val="en-US"/>
                <w:rPrChange w:id="73" w:author="Liwen Chu" w:date="2023-05-30T13:23:00Z">
                  <w:rPr>
                    <w:ins w:id="74" w:author="Liwen Chu" w:date="2023-05-11T21:23:00Z"/>
                    <w:rFonts w:eastAsia="Times New Roman"/>
                    <w:color w:val="000000"/>
                    <w:sz w:val="18"/>
                    <w:szCs w:val="18"/>
                    <w:lang w:val="en-US"/>
                  </w:rPr>
                </w:rPrChange>
              </w:rPr>
            </w:pPr>
          </w:p>
          <w:p w14:paraId="4829DBBB" w14:textId="6CAAB9AA" w:rsidR="000809B9" w:rsidRPr="00756C63" w:rsidRDefault="000809B9" w:rsidP="00EF2753">
            <w:pPr>
              <w:jc w:val="left"/>
              <w:rPr>
                <w:rFonts w:eastAsia="Times New Roman"/>
                <w:strike/>
                <w:color w:val="000000"/>
                <w:sz w:val="18"/>
                <w:szCs w:val="18"/>
                <w:lang w:val="en-US"/>
                <w:rPrChange w:id="75" w:author="Liwen Chu" w:date="2023-05-30T13:23:00Z">
                  <w:rPr>
                    <w:rFonts w:eastAsia="Times New Roman"/>
                    <w:color w:val="000000"/>
                    <w:sz w:val="18"/>
                    <w:szCs w:val="18"/>
                    <w:lang w:val="en-US"/>
                  </w:rPr>
                </w:rPrChange>
              </w:rPr>
            </w:pPr>
            <w:ins w:id="76" w:author="Liwen Chu" w:date="2023-05-11T21:23:00Z">
              <w:r w:rsidRPr="00756C63">
                <w:rPr>
                  <w:rFonts w:eastAsia="Times New Roman"/>
                  <w:strike/>
                  <w:color w:val="000000"/>
                  <w:sz w:val="18"/>
                  <w:szCs w:val="18"/>
                  <w:lang w:val="en-US"/>
                  <w:rPrChange w:id="77" w:author="Liwen Chu" w:date="2023-05-30T13:23:00Z">
                    <w:rPr>
                      <w:rFonts w:eastAsia="Times New Roman"/>
                      <w:color w:val="000000"/>
                      <w:sz w:val="18"/>
                      <w:szCs w:val="18"/>
                      <w:highlight w:val="yellow"/>
                      <w:lang w:val="en-US"/>
                    </w:rPr>
                  </w:rPrChange>
                </w:rPr>
                <w:t>TGbe editor to make change in THIS DOCUMENT with tag 15</w:t>
              </w:r>
              <w:r w:rsidRPr="00756C63">
                <w:rPr>
                  <w:rFonts w:eastAsia="Times New Roman"/>
                  <w:strike/>
                  <w:color w:val="000000"/>
                  <w:sz w:val="18"/>
                  <w:szCs w:val="18"/>
                  <w:lang w:val="en-US"/>
                  <w:rPrChange w:id="78" w:author="Liwen Chu" w:date="2023-05-30T13:23:00Z">
                    <w:rPr>
                      <w:rFonts w:eastAsia="Times New Roman"/>
                      <w:color w:val="000000"/>
                      <w:sz w:val="18"/>
                      <w:szCs w:val="18"/>
                      <w:lang w:val="en-US"/>
                    </w:rPr>
                  </w:rPrChange>
                </w:rPr>
                <w:t>649</w:t>
              </w:r>
            </w:ins>
          </w:p>
        </w:tc>
      </w:tr>
      <w:tr w:rsidR="00EF2753" w:rsidRPr="00467B36" w14:paraId="57A37786" w14:textId="77777777" w:rsidTr="00C7223B">
        <w:trPr>
          <w:trHeight w:val="787"/>
        </w:trPr>
        <w:tc>
          <w:tcPr>
            <w:tcW w:w="614" w:type="dxa"/>
            <w:shd w:val="clear" w:color="auto" w:fill="auto"/>
            <w:noWrap/>
          </w:tcPr>
          <w:p w14:paraId="19A32FC3" w14:textId="0071791A" w:rsidR="00EF2753" w:rsidRPr="00316AE7" w:rsidRDefault="00EF2753" w:rsidP="00EF2753">
            <w:pPr>
              <w:jc w:val="left"/>
              <w:rPr>
                <w:sz w:val="20"/>
                <w:szCs w:val="14"/>
                <w:highlight w:val="yellow"/>
                <w:rPrChange w:id="79" w:author="Liwen Chu" w:date="2023-05-11T10:32:00Z">
                  <w:rPr>
                    <w:sz w:val="20"/>
                    <w:szCs w:val="14"/>
                  </w:rPr>
                </w:rPrChange>
              </w:rPr>
            </w:pPr>
            <w:r w:rsidRPr="00316AE7">
              <w:rPr>
                <w:rFonts w:ascii="Arial" w:hAnsi="Arial" w:cs="Arial"/>
                <w:sz w:val="20"/>
                <w:highlight w:val="yellow"/>
                <w:rPrChange w:id="80" w:author="Liwen Chu" w:date="2023-05-11T10:32:00Z">
                  <w:rPr>
                    <w:rFonts w:ascii="Arial" w:hAnsi="Arial" w:cs="Arial"/>
                    <w:sz w:val="20"/>
                  </w:rPr>
                </w:rPrChange>
              </w:rPr>
              <w:t>15925</w:t>
            </w:r>
          </w:p>
        </w:tc>
        <w:tc>
          <w:tcPr>
            <w:tcW w:w="614" w:type="dxa"/>
            <w:shd w:val="clear" w:color="auto" w:fill="auto"/>
            <w:noWrap/>
          </w:tcPr>
          <w:p w14:paraId="246C06F6" w14:textId="1D0C896C" w:rsidR="00EF2753" w:rsidRPr="00756C63" w:rsidRDefault="00EF2753" w:rsidP="00EF2753">
            <w:pPr>
              <w:jc w:val="left"/>
              <w:rPr>
                <w:sz w:val="18"/>
                <w:szCs w:val="18"/>
              </w:rPr>
            </w:pPr>
            <w:r w:rsidRPr="00756C63">
              <w:rPr>
                <w:rFonts w:ascii="Arial" w:hAnsi="Arial" w:cs="Arial"/>
                <w:sz w:val="20"/>
              </w:rPr>
              <w:t>571</w:t>
            </w:r>
          </w:p>
        </w:tc>
        <w:tc>
          <w:tcPr>
            <w:tcW w:w="790" w:type="dxa"/>
            <w:shd w:val="clear" w:color="auto" w:fill="auto"/>
            <w:noWrap/>
          </w:tcPr>
          <w:p w14:paraId="5F53CAE8" w14:textId="0500B7E6" w:rsidR="00EF2753" w:rsidRPr="00756C63" w:rsidRDefault="00EF2753" w:rsidP="00EF2753">
            <w:pPr>
              <w:jc w:val="left"/>
              <w:rPr>
                <w:sz w:val="18"/>
                <w:szCs w:val="18"/>
              </w:rPr>
            </w:pPr>
            <w:r w:rsidRPr="00756C63">
              <w:rPr>
                <w:rFonts w:ascii="Arial" w:hAnsi="Arial" w:cs="Arial"/>
                <w:sz w:val="20"/>
              </w:rPr>
              <w:t>23</w:t>
            </w:r>
          </w:p>
        </w:tc>
        <w:tc>
          <w:tcPr>
            <w:tcW w:w="3074" w:type="dxa"/>
            <w:shd w:val="clear" w:color="auto" w:fill="auto"/>
            <w:noWrap/>
          </w:tcPr>
          <w:p w14:paraId="2C9C0152" w14:textId="0B046312" w:rsidR="00EF2753" w:rsidRPr="00756C63" w:rsidRDefault="00EF2753" w:rsidP="00EF2753">
            <w:pPr>
              <w:jc w:val="left"/>
              <w:rPr>
                <w:sz w:val="18"/>
                <w:szCs w:val="18"/>
              </w:rPr>
            </w:pPr>
            <w:r w:rsidRPr="00756C63">
              <w:rPr>
                <w:rFonts w:ascii="Arial" w:hAnsi="Arial" w:cs="Arial"/>
                <w:sz w:val="20"/>
              </w:rPr>
              <w:t>There is no EMLMR Transition delay subfield; please fix this by either adding a new subfield or just use the EMLMR Delay subfield for the switch back delay as well.</w:t>
            </w:r>
          </w:p>
        </w:tc>
        <w:tc>
          <w:tcPr>
            <w:tcW w:w="1669" w:type="dxa"/>
            <w:shd w:val="clear" w:color="auto" w:fill="auto"/>
            <w:noWrap/>
          </w:tcPr>
          <w:p w14:paraId="77EB74DC" w14:textId="42597272" w:rsidR="00EF2753" w:rsidRPr="00756C63" w:rsidRDefault="00EF2753" w:rsidP="00EF2753">
            <w:pPr>
              <w:jc w:val="left"/>
              <w:rPr>
                <w:sz w:val="18"/>
                <w:szCs w:val="18"/>
              </w:rPr>
            </w:pPr>
            <w:r w:rsidRPr="00756C63">
              <w:rPr>
                <w:rFonts w:ascii="Arial" w:hAnsi="Arial" w:cs="Arial"/>
                <w:sz w:val="20"/>
              </w:rPr>
              <w:t>As in comment</w:t>
            </w:r>
          </w:p>
        </w:tc>
        <w:tc>
          <w:tcPr>
            <w:tcW w:w="3513" w:type="dxa"/>
            <w:shd w:val="clear" w:color="auto" w:fill="auto"/>
          </w:tcPr>
          <w:p w14:paraId="4B24CD70" w14:textId="77777777" w:rsidR="00EF2753" w:rsidRPr="00756C63" w:rsidRDefault="00467B36" w:rsidP="00EF2753">
            <w:pPr>
              <w:jc w:val="left"/>
              <w:rPr>
                <w:rFonts w:eastAsia="Times New Roman"/>
                <w:color w:val="000000"/>
                <w:sz w:val="18"/>
                <w:szCs w:val="18"/>
                <w:lang w:val="en-US"/>
              </w:rPr>
            </w:pPr>
            <w:r w:rsidRPr="00756C63">
              <w:rPr>
                <w:rFonts w:eastAsia="Times New Roman"/>
                <w:color w:val="000000"/>
                <w:sz w:val="18"/>
                <w:szCs w:val="18"/>
                <w:lang w:val="en-US"/>
              </w:rPr>
              <w:t>Revised</w:t>
            </w:r>
          </w:p>
          <w:p w14:paraId="39A02BCA" w14:textId="77777777" w:rsidR="00467B36" w:rsidRPr="00756C63" w:rsidRDefault="00467B36" w:rsidP="00EF2753">
            <w:pPr>
              <w:jc w:val="left"/>
              <w:rPr>
                <w:rFonts w:eastAsia="Times New Roman"/>
                <w:color w:val="000000"/>
                <w:sz w:val="18"/>
                <w:szCs w:val="18"/>
                <w:lang w:val="en-US"/>
              </w:rPr>
            </w:pPr>
          </w:p>
          <w:p w14:paraId="5A7E3CEA" w14:textId="77777777" w:rsidR="00467B36" w:rsidRPr="00756C63" w:rsidRDefault="00467B36" w:rsidP="00EF2753">
            <w:pPr>
              <w:jc w:val="left"/>
              <w:rPr>
                <w:rFonts w:eastAsia="Times New Roman"/>
                <w:color w:val="000000"/>
                <w:sz w:val="18"/>
                <w:szCs w:val="18"/>
                <w:lang w:val="en-US"/>
              </w:rPr>
            </w:pPr>
            <w:r w:rsidRPr="00756C63">
              <w:rPr>
                <w:rFonts w:eastAsia="Times New Roman"/>
                <w:color w:val="000000"/>
                <w:sz w:val="18"/>
                <w:szCs w:val="18"/>
                <w:lang w:val="en-US"/>
              </w:rPr>
              <w:t>Discussion: in EMLSR mode, E</w:t>
            </w:r>
            <w:r w:rsidRPr="00756C63">
              <w:rPr>
                <w:rFonts w:eastAsia="Times New Roman"/>
                <w:color w:val="000000"/>
                <w:sz w:val="18"/>
                <w:szCs w:val="18"/>
                <w:lang w:val="en-US"/>
                <w:rPrChange w:id="81" w:author="Liwen Chu" w:date="2023-05-30T13:24:00Z">
                  <w:rPr>
                    <w:rFonts w:eastAsia="Times New Roman"/>
                    <w:color w:val="000000"/>
                    <w:sz w:val="18"/>
                    <w:szCs w:val="18"/>
                    <w:lang w:val="de-DE"/>
                  </w:rPr>
                </w:rPrChange>
              </w:rPr>
              <w:t>MLSR Padding Delay</w:t>
            </w:r>
            <w:r w:rsidRPr="00756C63">
              <w:rPr>
                <w:rFonts w:eastAsia="Times New Roman"/>
                <w:color w:val="000000"/>
                <w:sz w:val="18"/>
                <w:szCs w:val="18"/>
                <w:lang w:val="en-US"/>
              </w:rPr>
              <w:t xml:space="preserve"> and EMLSR Transition Delay are defined. The reason is that in EMLSR non-AP MLD the time of the radio switch to a link for receiving the following frames</w:t>
            </w:r>
            <w:r w:rsidR="00FD1B17" w:rsidRPr="00756C63">
              <w:rPr>
                <w:rFonts w:eastAsia="Times New Roman"/>
                <w:color w:val="000000"/>
                <w:sz w:val="18"/>
                <w:szCs w:val="18"/>
                <w:lang w:val="en-US"/>
              </w:rPr>
              <w:t xml:space="preserve"> (that can’t be 0us)</w:t>
            </w:r>
            <w:r w:rsidRPr="00756C63">
              <w:rPr>
                <w:rFonts w:eastAsia="Times New Roman"/>
                <w:color w:val="000000"/>
                <w:sz w:val="18"/>
                <w:szCs w:val="18"/>
                <w:lang w:val="en-US"/>
              </w:rPr>
              <w:t xml:space="preserve"> and the time of the radio switch for listening in multiple links</w:t>
            </w:r>
            <w:r w:rsidR="00FD1B17" w:rsidRPr="00756C63">
              <w:rPr>
                <w:rFonts w:eastAsia="Times New Roman"/>
                <w:color w:val="000000"/>
                <w:sz w:val="18"/>
                <w:szCs w:val="18"/>
                <w:lang w:val="en-US"/>
              </w:rPr>
              <w:t xml:space="preserve"> ( that could be 0us, i.e. no radio switch in some implementation)</w:t>
            </w:r>
            <w:r w:rsidRPr="00756C63">
              <w:rPr>
                <w:rFonts w:eastAsia="Times New Roman"/>
                <w:color w:val="000000"/>
                <w:sz w:val="18"/>
                <w:szCs w:val="18"/>
                <w:lang w:val="en-US"/>
              </w:rPr>
              <w:t xml:space="preserve"> are different. </w:t>
            </w:r>
            <w:r w:rsidR="003E5664" w:rsidRPr="00756C63">
              <w:rPr>
                <w:rFonts w:eastAsia="Times New Roman"/>
                <w:color w:val="000000"/>
                <w:sz w:val="18"/>
                <w:szCs w:val="18"/>
                <w:lang w:val="en-US"/>
              </w:rPr>
              <w:t>In EMLMR mode, the similar case may happen</w:t>
            </w:r>
            <w:r w:rsidR="00FD1B17" w:rsidRPr="00756C63">
              <w:rPr>
                <w:rFonts w:eastAsia="Times New Roman"/>
                <w:color w:val="000000"/>
                <w:sz w:val="18"/>
                <w:szCs w:val="18"/>
                <w:lang w:val="en-US"/>
              </w:rPr>
              <w:t>.</w:t>
            </w:r>
          </w:p>
          <w:p w14:paraId="35CA5476" w14:textId="77777777" w:rsidR="003E5664" w:rsidRPr="00756C63" w:rsidRDefault="003E5664" w:rsidP="00EF2753">
            <w:pPr>
              <w:jc w:val="left"/>
              <w:rPr>
                <w:rFonts w:eastAsia="Times New Roman"/>
                <w:color w:val="000000"/>
                <w:sz w:val="18"/>
                <w:szCs w:val="18"/>
                <w:lang w:val="en-US"/>
              </w:rPr>
            </w:pPr>
          </w:p>
          <w:p w14:paraId="1EEF2677" w14:textId="15D6A5A2" w:rsidR="003E5664" w:rsidRPr="00756C63" w:rsidRDefault="003E5664" w:rsidP="00EF2753">
            <w:pPr>
              <w:jc w:val="left"/>
              <w:rPr>
                <w:rFonts w:eastAsia="Times New Roman"/>
                <w:color w:val="000000"/>
                <w:sz w:val="18"/>
                <w:szCs w:val="18"/>
                <w:lang w:val="en-US"/>
              </w:rPr>
            </w:pPr>
            <w:r w:rsidRPr="00756C63">
              <w:rPr>
                <w:rFonts w:eastAsia="Times New Roman"/>
                <w:color w:val="000000"/>
                <w:sz w:val="18"/>
                <w:szCs w:val="18"/>
                <w:lang w:val="en-US"/>
              </w:rPr>
              <w:t>TGbe editor to make change in THI</w:t>
            </w:r>
            <w:r w:rsidR="000E6DE6" w:rsidRPr="00756C63">
              <w:rPr>
                <w:rFonts w:eastAsia="Times New Roman"/>
                <w:color w:val="000000"/>
                <w:sz w:val="18"/>
                <w:szCs w:val="18"/>
                <w:lang w:val="en-US"/>
              </w:rPr>
              <w:t>S</w:t>
            </w:r>
            <w:r w:rsidRPr="00756C63">
              <w:rPr>
                <w:rFonts w:eastAsia="Times New Roman"/>
                <w:color w:val="000000"/>
                <w:sz w:val="18"/>
                <w:szCs w:val="18"/>
                <w:lang w:val="en-US"/>
              </w:rPr>
              <w:t xml:space="preserve"> DOCUME</w:t>
            </w:r>
            <w:del w:id="82" w:author="Alfred Aster" w:date="2023-05-08T11:19:00Z">
              <w:r w:rsidRPr="00756C63" w:rsidDel="00E061AE">
                <w:rPr>
                  <w:rFonts w:eastAsia="Times New Roman"/>
                  <w:color w:val="000000"/>
                  <w:sz w:val="18"/>
                  <w:szCs w:val="18"/>
                  <w:lang w:val="en-US"/>
                </w:rPr>
                <w:delText>N</w:delText>
              </w:r>
            </w:del>
            <w:r w:rsidRPr="00756C63">
              <w:rPr>
                <w:rFonts w:eastAsia="Times New Roman"/>
                <w:color w:val="000000"/>
                <w:sz w:val="18"/>
                <w:szCs w:val="18"/>
                <w:lang w:val="en-US"/>
              </w:rPr>
              <w:t>NT with tag 15925</w:t>
            </w:r>
          </w:p>
        </w:tc>
      </w:tr>
      <w:tr w:rsidR="00EF2753" w:rsidRPr="004112A3" w14:paraId="710CE77C" w14:textId="77777777" w:rsidTr="00C7223B">
        <w:trPr>
          <w:trHeight w:val="787"/>
        </w:trPr>
        <w:tc>
          <w:tcPr>
            <w:tcW w:w="614" w:type="dxa"/>
            <w:shd w:val="clear" w:color="auto" w:fill="auto"/>
            <w:noWrap/>
          </w:tcPr>
          <w:p w14:paraId="24DA3089" w14:textId="1C3F9C4F" w:rsidR="00EF2753" w:rsidRPr="001312D4" w:rsidRDefault="00EF2753" w:rsidP="00EF2753">
            <w:pPr>
              <w:jc w:val="left"/>
              <w:rPr>
                <w:sz w:val="20"/>
                <w:szCs w:val="14"/>
                <w:highlight w:val="yellow"/>
                <w:rPrChange w:id="83" w:author="Liwen Chu" w:date="2023-05-12T10:11:00Z">
                  <w:rPr>
                    <w:sz w:val="20"/>
                    <w:szCs w:val="14"/>
                  </w:rPr>
                </w:rPrChange>
              </w:rPr>
            </w:pPr>
            <w:r w:rsidRPr="001312D4">
              <w:rPr>
                <w:rFonts w:ascii="Arial" w:hAnsi="Arial" w:cs="Arial"/>
                <w:sz w:val="20"/>
                <w:highlight w:val="yellow"/>
                <w:rPrChange w:id="84" w:author="Liwen Chu" w:date="2023-05-12T10:11:00Z">
                  <w:rPr>
                    <w:rFonts w:ascii="Arial" w:hAnsi="Arial" w:cs="Arial"/>
                    <w:sz w:val="20"/>
                  </w:rPr>
                </w:rPrChange>
              </w:rPr>
              <w:t>16432</w:t>
            </w:r>
          </w:p>
        </w:tc>
        <w:tc>
          <w:tcPr>
            <w:tcW w:w="614" w:type="dxa"/>
            <w:shd w:val="clear" w:color="auto" w:fill="auto"/>
            <w:noWrap/>
          </w:tcPr>
          <w:p w14:paraId="6184C625" w14:textId="079BA6DC" w:rsidR="00EF2753" w:rsidRPr="00756C63" w:rsidRDefault="00EF2753" w:rsidP="00EF2753">
            <w:pPr>
              <w:jc w:val="left"/>
              <w:rPr>
                <w:sz w:val="18"/>
                <w:szCs w:val="18"/>
              </w:rPr>
            </w:pPr>
            <w:r w:rsidRPr="00756C63">
              <w:rPr>
                <w:rFonts w:ascii="Arial" w:hAnsi="Arial" w:cs="Arial"/>
                <w:sz w:val="20"/>
              </w:rPr>
              <w:t>571</w:t>
            </w:r>
          </w:p>
        </w:tc>
        <w:tc>
          <w:tcPr>
            <w:tcW w:w="790" w:type="dxa"/>
            <w:shd w:val="clear" w:color="auto" w:fill="auto"/>
            <w:noWrap/>
          </w:tcPr>
          <w:p w14:paraId="3DB26A22" w14:textId="795CF127" w:rsidR="00EF2753" w:rsidRPr="00756C63" w:rsidRDefault="00EF2753" w:rsidP="00EF2753">
            <w:pPr>
              <w:jc w:val="left"/>
              <w:rPr>
                <w:sz w:val="18"/>
                <w:szCs w:val="18"/>
              </w:rPr>
            </w:pPr>
            <w:r w:rsidRPr="00756C63">
              <w:rPr>
                <w:rFonts w:ascii="Arial" w:hAnsi="Arial" w:cs="Arial"/>
                <w:sz w:val="20"/>
              </w:rPr>
              <w:t>23</w:t>
            </w:r>
          </w:p>
        </w:tc>
        <w:tc>
          <w:tcPr>
            <w:tcW w:w="3074" w:type="dxa"/>
            <w:shd w:val="clear" w:color="auto" w:fill="auto"/>
            <w:noWrap/>
          </w:tcPr>
          <w:p w14:paraId="009E7B63" w14:textId="7C884F22" w:rsidR="00EF2753" w:rsidRPr="00756C63" w:rsidRDefault="00EF2753" w:rsidP="00EF2753">
            <w:pPr>
              <w:jc w:val="left"/>
              <w:rPr>
                <w:sz w:val="18"/>
                <w:szCs w:val="18"/>
              </w:rPr>
            </w:pPr>
            <w:r w:rsidRPr="00756C63">
              <w:rPr>
                <w:rFonts w:ascii="Arial" w:hAnsi="Arial" w:cs="Arial"/>
                <w:sz w:val="20"/>
              </w:rPr>
              <w:t>There is no EMLMR Transition delay subfield; please fix this by either adding a new subfield or just use the EMLMR Delay subfield for the switch back delay as well.</w:t>
            </w:r>
          </w:p>
        </w:tc>
        <w:tc>
          <w:tcPr>
            <w:tcW w:w="1669" w:type="dxa"/>
            <w:shd w:val="clear" w:color="auto" w:fill="auto"/>
            <w:noWrap/>
          </w:tcPr>
          <w:p w14:paraId="5AF0410E" w14:textId="1450D5BF" w:rsidR="00EF2753" w:rsidRPr="00756C63" w:rsidRDefault="00EF2753" w:rsidP="00EF2753">
            <w:pPr>
              <w:jc w:val="left"/>
              <w:rPr>
                <w:sz w:val="18"/>
                <w:szCs w:val="18"/>
              </w:rPr>
            </w:pPr>
            <w:r w:rsidRPr="00756C63">
              <w:rPr>
                <w:rFonts w:ascii="Arial" w:hAnsi="Arial" w:cs="Arial"/>
                <w:sz w:val="20"/>
              </w:rPr>
              <w:t>As in comment</w:t>
            </w:r>
          </w:p>
        </w:tc>
        <w:tc>
          <w:tcPr>
            <w:tcW w:w="3513" w:type="dxa"/>
            <w:shd w:val="clear" w:color="auto" w:fill="auto"/>
          </w:tcPr>
          <w:p w14:paraId="4DB0C7B1" w14:textId="77777777" w:rsidR="00CB53F7" w:rsidRPr="00756C63" w:rsidRDefault="00CB53F7" w:rsidP="00CB53F7">
            <w:pPr>
              <w:jc w:val="left"/>
              <w:rPr>
                <w:rFonts w:eastAsia="Times New Roman"/>
                <w:color w:val="000000"/>
                <w:sz w:val="18"/>
                <w:szCs w:val="18"/>
                <w:lang w:val="en-US"/>
              </w:rPr>
            </w:pPr>
            <w:r w:rsidRPr="00756C63">
              <w:rPr>
                <w:rFonts w:eastAsia="Times New Roman"/>
                <w:color w:val="000000"/>
                <w:sz w:val="18"/>
                <w:szCs w:val="18"/>
                <w:lang w:val="en-US"/>
              </w:rPr>
              <w:t>Revised</w:t>
            </w:r>
          </w:p>
          <w:p w14:paraId="11E9A333" w14:textId="77777777" w:rsidR="00CB53F7" w:rsidRPr="00756C63" w:rsidRDefault="00CB53F7" w:rsidP="00CB53F7">
            <w:pPr>
              <w:jc w:val="left"/>
              <w:rPr>
                <w:rFonts w:eastAsia="Times New Roman"/>
                <w:color w:val="000000"/>
                <w:sz w:val="18"/>
                <w:szCs w:val="18"/>
                <w:lang w:val="en-US"/>
              </w:rPr>
            </w:pPr>
          </w:p>
          <w:p w14:paraId="4B26A375" w14:textId="77777777" w:rsidR="00CB53F7" w:rsidRPr="00756C63" w:rsidRDefault="00CB53F7" w:rsidP="00CB53F7">
            <w:pPr>
              <w:jc w:val="left"/>
              <w:rPr>
                <w:rFonts w:eastAsia="Times New Roman"/>
                <w:color w:val="000000"/>
                <w:sz w:val="18"/>
                <w:szCs w:val="18"/>
                <w:lang w:val="en-US"/>
              </w:rPr>
            </w:pPr>
            <w:r w:rsidRPr="00756C63">
              <w:rPr>
                <w:rFonts w:eastAsia="Times New Roman"/>
                <w:color w:val="000000"/>
                <w:sz w:val="18"/>
                <w:szCs w:val="18"/>
                <w:lang w:val="en-US"/>
              </w:rPr>
              <w:t>Discussion: in EMLSR mode, E</w:t>
            </w:r>
            <w:r w:rsidRPr="00756C63">
              <w:rPr>
                <w:rFonts w:eastAsia="Times New Roman"/>
                <w:color w:val="000000"/>
                <w:sz w:val="18"/>
                <w:szCs w:val="18"/>
                <w:lang w:val="en-US"/>
                <w:rPrChange w:id="85" w:author="Liwen Chu" w:date="2023-05-30T13:24:00Z">
                  <w:rPr>
                    <w:rFonts w:eastAsia="Times New Roman"/>
                    <w:color w:val="000000"/>
                    <w:sz w:val="18"/>
                    <w:szCs w:val="18"/>
                    <w:lang w:val="de-DE"/>
                  </w:rPr>
                </w:rPrChange>
              </w:rPr>
              <w:t>MLSR Padding Delay</w:t>
            </w:r>
            <w:r w:rsidRPr="00756C63">
              <w:rPr>
                <w:rFonts w:eastAsia="Times New Roman"/>
                <w:color w:val="000000"/>
                <w:sz w:val="18"/>
                <w:szCs w:val="18"/>
                <w:lang w:val="en-US"/>
              </w:rPr>
              <w:t xml:space="preserve"> and EMLSR Transition Delay are defined. The reason is that in EMLSR non-AP MLD the time of the radio switch to a link for receiving the following frames (that can’t be 0us) and the time of the radio switch for listening in multiple links ( that could be 0us, i.e. no radio switch in some implementation) are different. In EMLMR mode, the similar case may happen.</w:t>
            </w:r>
          </w:p>
          <w:p w14:paraId="2459A7BB" w14:textId="77777777" w:rsidR="00CB53F7" w:rsidRPr="00756C63" w:rsidRDefault="00CB53F7" w:rsidP="00CB53F7">
            <w:pPr>
              <w:jc w:val="left"/>
              <w:rPr>
                <w:rFonts w:eastAsia="Times New Roman"/>
                <w:color w:val="000000"/>
                <w:sz w:val="18"/>
                <w:szCs w:val="18"/>
                <w:lang w:val="en-US"/>
              </w:rPr>
            </w:pPr>
          </w:p>
          <w:p w14:paraId="4DFCA9DA" w14:textId="53AD10BF" w:rsidR="00EF2753" w:rsidRPr="00756C63" w:rsidRDefault="00CB53F7" w:rsidP="00CB53F7">
            <w:pPr>
              <w:jc w:val="left"/>
              <w:rPr>
                <w:rFonts w:eastAsia="Times New Roman"/>
                <w:color w:val="000000"/>
                <w:sz w:val="18"/>
                <w:szCs w:val="18"/>
                <w:lang w:val="en-US"/>
              </w:rPr>
            </w:pPr>
            <w:r w:rsidRPr="00756C63">
              <w:rPr>
                <w:rFonts w:eastAsia="Times New Roman"/>
                <w:color w:val="000000"/>
                <w:sz w:val="18"/>
                <w:szCs w:val="18"/>
                <w:lang w:val="en-US"/>
              </w:rPr>
              <w:t>TGbe editor to make change in THI</w:t>
            </w:r>
            <w:r w:rsidR="000E6DE6" w:rsidRPr="00756C63">
              <w:rPr>
                <w:rFonts w:eastAsia="Times New Roman"/>
                <w:color w:val="000000"/>
                <w:sz w:val="18"/>
                <w:szCs w:val="18"/>
                <w:lang w:val="en-US"/>
              </w:rPr>
              <w:t>S</w:t>
            </w:r>
            <w:r w:rsidRPr="00756C63">
              <w:rPr>
                <w:rFonts w:eastAsia="Times New Roman"/>
                <w:color w:val="000000"/>
                <w:sz w:val="18"/>
                <w:szCs w:val="18"/>
                <w:lang w:val="en-US"/>
              </w:rPr>
              <w:t xml:space="preserve"> DOCUME</w:t>
            </w:r>
            <w:del w:id="86" w:author="Alfred Aster" w:date="2023-05-08T11:19:00Z">
              <w:r w:rsidRPr="00756C63" w:rsidDel="00E061AE">
                <w:rPr>
                  <w:rFonts w:eastAsia="Times New Roman"/>
                  <w:color w:val="000000"/>
                  <w:sz w:val="18"/>
                  <w:szCs w:val="18"/>
                  <w:lang w:val="en-US"/>
                </w:rPr>
                <w:delText>N</w:delText>
              </w:r>
            </w:del>
            <w:r w:rsidRPr="00756C63">
              <w:rPr>
                <w:rFonts w:eastAsia="Times New Roman"/>
                <w:color w:val="000000"/>
                <w:sz w:val="18"/>
                <w:szCs w:val="18"/>
                <w:lang w:val="en-US"/>
              </w:rPr>
              <w:t>NT with tag 16432</w:t>
            </w:r>
          </w:p>
        </w:tc>
      </w:tr>
      <w:tr w:rsidR="006B422A" w:rsidRPr="004112A3" w14:paraId="50DFC9B1" w14:textId="77777777" w:rsidTr="00C7223B">
        <w:trPr>
          <w:trHeight w:val="787"/>
        </w:trPr>
        <w:tc>
          <w:tcPr>
            <w:tcW w:w="614" w:type="dxa"/>
            <w:shd w:val="clear" w:color="auto" w:fill="auto"/>
            <w:noWrap/>
          </w:tcPr>
          <w:p w14:paraId="1E9A0386" w14:textId="0BB9CCD8" w:rsidR="006B422A" w:rsidRPr="001312D4" w:rsidRDefault="006B422A" w:rsidP="006B422A">
            <w:pPr>
              <w:jc w:val="left"/>
              <w:rPr>
                <w:sz w:val="20"/>
                <w:szCs w:val="14"/>
                <w:highlight w:val="yellow"/>
                <w:rPrChange w:id="87" w:author="Liwen Chu" w:date="2023-05-12T10:12:00Z">
                  <w:rPr>
                    <w:sz w:val="20"/>
                    <w:szCs w:val="14"/>
                  </w:rPr>
                </w:rPrChange>
              </w:rPr>
            </w:pPr>
            <w:r w:rsidRPr="001312D4">
              <w:rPr>
                <w:rFonts w:ascii="Arial" w:hAnsi="Arial" w:cs="Arial"/>
                <w:sz w:val="20"/>
                <w:highlight w:val="yellow"/>
                <w:rPrChange w:id="88" w:author="Liwen Chu" w:date="2023-05-12T10:12:00Z">
                  <w:rPr>
                    <w:rFonts w:ascii="Arial" w:hAnsi="Arial" w:cs="Arial"/>
                    <w:sz w:val="20"/>
                  </w:rPr>
                </w:rPrChange>
              </w:rPr>
              <w:t>15032</w:t>
            </w:r>
          </w:p>
        </w:tc>
        <w:tc>
          <w:tcPr>
            <w:tcW w:w="614" w:type="dxa"/>
            <w:shd w:val="clear" w:color="auto" w:fill="auto"/>
            <w:noWrap/>
          </w:tcPr>
          <w:p w14:paraId="1585EB72" w14:textId="19024472" w:rsidR="006B422A" w:rsidRPr="00756C63" w:rsidRDefault="006B422A" w:rsidP="006B422A">
            <w:pPr>
              <w:jc w:val="left"/>
              <w:rPr>
                <w:sz w:val="18"/>
                <w:szCs w:val="18"/>
              </w:rPr>
            </w:pPr>
            <w:r w:rsidRPr="00756C63">
              <w:rPr>
                <w:rFonts w:ascii="Arial" w:hAnsi="Arial" w:cs="Arial"/>
                <w:sz w:val="20"/>
              </w:rPr>
              <w:t>571</w:t>
            </w:r>
          </w:p>
        </w:tc>
        <w:tc>
          <w:tcPr>
            <w:tcW w:w="790" w:type="dxa"/>
            <w:shd w:val="clear" w:color="auto" w:fill="auto"/>
            <w:noWrap/>
          </w:tcPr>
          <w:p w14:paraId="4DA63DFE" w14:textId="07088702" w:rsidR="006B422A" w:rsidRPr="00756C63" w:rsidRDefault="006B422A" w:rsidP="006B422A">
            <w:pPr>
              <w:jc w:val="left"/>
              <w:rPr>
                <w:sz w:val="18"/>
                <w:szCs w:val="18"/>
              </w:rPr>
            </w:pPr>
            <w:r w:rsidRPr="00756C63">
              <w:rPr>
                <w:rFonts w:ascii="Arial" w:hAnsi="Arial" w:cs="Arial"/>
                <w:sz w:val="20"/>
              </w:rPr>
              <w:t>24</w:t>
            </w:r>
          </w:p>
        </w:tc>
        <w:tc>
          <w:tcPr>
            <w:tcW w:w="3074" w:type="dxa"/>
            <w:shd w:val="clear" w:color="auto" w:fill="auto"/>
            <w:noWrap/>
          </w:tcPr>
          <w:p w14:paraId="7DA52158" w14:textId="3A356181" w:rsidR="006B422A" w:rsidRPr="00756C63" w:rsidRDefault="006B422A" w:rsidP="006B422A">
            <w:pPr>
              <w:jc w:val="left"/>
              <w:rPr>
                <w:sz w:val="18"/>
                <w:szCs w:val="18"/>
              </w:rPr>
            </w:pPr>
            <w:r w:rsidRPr="00756C63">
              <w:rPr>
                <w:rFonts w:ascii="Arial" w:hAnsi="Arial" w:cs="Arial"/>
                <w:sz w:val="20"/>
              </w:rPr>
              <w:t>No EMLMR Transition Delay is defined in EML capability</w:t>
            </w:r>
          </w:p>
        </w:tc>
        <w:tc>
          <w:tcPr>
            <w:tcW w:w="1669" w:type="dxa"/>
            <w:shd w:val="clear" w:color="auto" w:fill="auto"/>
            <w:noWrap/>
          </w:tcPr>
          <w:p w14:paraId="42FD38A3" w14:textId="2CEA5C7E" w:rsidR="006B422A" w:rsidRPr="00756C63" w:rsidRDefault="006B422A" w:rsidP="006B422A">
            <w:pPr>
              <w:jc w:val="left"/>
              <w:rPr>
                <w:sz w:val="18"/>
                <w:szCs w:val="18"/>
              </w:rPr>
            </w:pPr>
            <w:r w:rsidRPr="00756C63">
              <w:rPr>
                <w:rFonts w:ascii="Arial" w:hAnsi="Arial" w:cs="Arial"/>
                <w:sz w:val="20"/>
              </w:rPr>
              <w:t>Please add it in EML capability</w:t>
            </w:r>
          </w:p>
        </w:tc>
        <w:tc>
          <w:tcPr>
            <w:tcW w:w="3513" w:type="dxa"/>
            <w:shd w:val="clear" w:color="auto" w:fill="auto"/>
          </w:tcPr>
          <w:p w14:paraId="4E9DBF0F" w14:textId="77777777" w:rsidR="00DC064A" w:rsidRPr="00756C63" w:rsidRDefault="00DC064A" w:rsidP="00DC064A">
            <w:pPr>
              <w:jc w:val="left"/>
              <w:rPr>
                <w:rFonts w:eastAsia="Times New Roman"/>
                <w:color w:val="000000"/>
                <w:sz w:val="18"/>
                <w:szCs w:val="18"/>
                <w:lang w:val="en-US"/>
              </w:rPr>
            </w:pPr>
            <w:r w:rsidRPr="00756C63">
              <w:rPr>
                <w:rFonts w:eastAsia="Times New Roman"/>
                <w:color w:val="000000"/>
                <w:sz w:val="18"/>
                <w:szCs w:val="18"/>
                <w:lang w:val="en-US"/>
              </w:rPr>
              <w:t>Revised</w:t>
            </w:r>
          </w:p>
          <w:p w14:paraId="14B78FFF" w14:textId="77777777" w:rsidR="00DC064A" w:rsidRPr="00756C63" w:rsidRDefault="00DC064A" w:rsidP="00DC064A">
            <w:pPr>
              <w:jc w:val="left"/>
              <w:rPr>
                <w:rFonts w:eastAsia="Times New Roman"/>
                <w:color w:val="000000"/>
                <w:sz w:val="18"/>
                <w:szCs w:val="18"/>
                <w:lang w:val="en-US"/>
              </w:rPr>
            </w:pPr>
          </w:p>
          <w:p w14:paraId="611BF28A" w14:textId="77777777" w:rsidR="00DC064A" w:rsidRPr="00756C63" w:rsidRDefault="00DC064A" w:rsidP="00DC064A">
            <w:pPr>
              <w:jc w:val="left"/>
              <w:rPr>
                <w:rFonts w:eastAsia="Times New Roman"/>
                <w:color w:val="000000"/>
                <w:sz w:val="18"/>
                <w:szCs w:val="18"/>
                <w:lang w:val="en-US"/>
              </w:rPr>
            </w:pPr>
            <w:r w:rsidRPr="00756C63">
              <w:rPr>
                <w:rFonts w:eastAsia="Times New Roman"/>
                <w:color w:val="000000"/>
                <w:sz w:val="18"/>
                <w:szCs w:val="18"/>
                <w:lang w:val="en-US"/>
              </w:rPr>
              <w:t>Discussion: in EMLSR mode, E</w:t>
            </w:r>
            <w:r w:rsidRPr="00756C63">
              <w:rPr>
                <w:rFonts w:eastAsia="Times New Roman"/>
                <w:color w:val="000000"/>
                <w:sz w:val="18"/>
                <w:szCs w:val="18"/>
                <w:lang w:val="en-US"/>
                <w:rPrChange w:id="89" w:author="Liwen Chu" w:date="2023-05-30T13:24:00Z">
                  <w:rPr>
                    <w:rFonts w:eastAsia="Times New Roman"/>
                    <w:color w:val="000000"/>
                    <w:sz w:val="18"/>
                    <w:szCs w:val="18"/>
                    <w:lang w:val="de-DE"/>
                  </w:rPr>
                </w:rPrChange>
              </w:rPr>
              <w:t>MLSR Padding Delay</w:t>
            </w:r>
            <w:r w:rsidRPr="00756C63">
              <w:rPr>
                <w:rFonts w:eastAsia="Times New Roman"/>
                <w:color w:val="000000"/>
                <w:sz w:val="18"/>
                <w:szCs w:val="18"/>
                <w:lang w:val="en-US"/>
              </w:rPr>
              <w:t xml:space="preserve"> and EMLSR Transition Delay are defined. The reason is that in EMLSR non-AP MLD the time of the radio switch to a link for receiving the following frames (that can’t be 0us) and the time of the radio switch for listening in multiple links ( that could be 0us, i.e. no radio switch in some implementation) are different. In EMLMR mode, the similar case may happen.</w:t>
            </w:r>
          </w:p>
          <w:p w14:paraId="08348E39" w14:textId="77777777" w:rsidR="00DC064A" w:rsidRPr="00756C63" w:rsidRDefault="00DC064A" w:rsidP="00DC064A">
            <w:pPr>
              <w:jc w:val="left"/>
              <w:rPr>
                <w:rFonts w:eastAsia="Times New Roman"/>
                <w:color w:val="000000"/>
                <w:sz w:val="18"/>
                <w:szCs w:val="18"/>
                <w:lang w:val="en-US"/>
              </w:rPr>
            </w:pPr>
          </w:p>
          <w:p w14:paraId="07728EE0" w14:textId="48E85BDE" w:rsidR="006B422A" w:rsidRPr="00756C63" w:rsidRDefault="00DC064A" w:rsidP="00DC064A">
            <w:pPr>
              <w:jc w:val="left"/>
              <w:rPr>
                <w:rFonts w:eastAsia="Times New Roman"/>
                <w:color w:val="000000"/>
                <w:sz w:val="18"/>
                <w:szCs w:val="18"/>
                <w:lang w:val="en-US"/>
              </w:rPr>
            </w:pPr>
            <w:r w:rsidRPr="00756C63">
              <w:rPr>
                <w:rFonts w:eastAsia="Times New Roman"/>
                <w:color w:val="000000"/>
                <w:sz w:val="18"/>
                <w:szCs w:val="18"/>
                <w:lang w:val="en-US"/>
              </w:rPr>
              <w:t>TGbe editor to make change in THI</w:t>
            </w:r>
            <w:r w:rsidR="000E6DE6" w:rsidRPr="00756C63">
              <w:rPr>
                <w:rFonts w:eastAsia="Times New Roman"/>
                <w:color w:val="000000"/>
                <w:sz w:val="18"/>
                <w:szCs w:val="18"/>
                <w:lang w:val="en-US"/>
              </w:rPr>
              <w:t>S</w:t>
            </w:r>
            <w:r w:rsidRPr="00756C63">
              <w:rPr>
                <w:rFonts w:eastAsia="Times New Roman"/>
                <w:color w:val="000000"/>
                <w:sz w:val="18"/>
                <w:szCs w:val="18"/>
                <w:lang w:val="en-US"/>
              </w:rPr>
              <w:t xml:space="preserve"> DOCUME</w:t>
            </w:r>
            <w:del w:id="90" w:author="Alfred Aster" w:date="2023-05-08T11:19:00Z">
              <w:r w:rsidRPr="00756C63" w:rsidDel="00E061AE">
                <w:rPr>
                  <w:rFonts w:eastAsia="Times New Roman"/>
                  <w:color w:val="000000"/>
                  <w:sz w:val="18"/>
                  <w:szCs w:val="18"/>
                  <w:lang w:val="en-US"/>
                </w:rPr>
                <w:delText>N</w:delText>
              </w:r>
            </w:del>
            <w:r w:rsidRPr="00756C63">
              <w:rPr>
                <w:rFonts w:eastAsia="Times New Roman"/>
                <w:color w:val="000000"/>
                <w:sz w:val="18"/>
                <w:szCs w:val="18"/>
                <w:lang w:val="en-US"/>
              </w:rPr>
              <w:t>NT with tag 15032</w:t>
            </w:r>
          </w:p>
        </w:tc>
      </w:tr>
      <w:tr w:rsidR="003E4902" w:rsidRPr="004112A3" w14:paraId="7CC7DFCF" w14:textId="77777777" w:rsidTr="00C7223B">
        <w:trPr>
          <w:trHeight w:val="787"/>
        </w:trPr>
        <w:tc>
          <w:tcPr>
            <w:tcW w:w="614" w:type="dxa"/>
            <w:shd w:val="clear" w:color="auto" w:fill="auto"/>
            <w:noWrap/>
          </w:tcPr>
          <w:p w14:paraId="474E9653" w14:textId="71F43B0E" w:rsidR="003E4902" w:rsidRPr="001312D4" w:rsidRDefault="003E4902" w:rsidP="003E4902">
            <w:pPr>
              <w:jc w:val="left"/>
              <w:rPr>
                <w:sz w:val="20"/>
                <w:szCs w:val="14"/>
                <w:highlight w:val="yellow"/>
                <w:rPrChange w:id="91" w:author="Liwen Chu" w:date="2023-05-12T10:12:00Z">
                  <w:rPr>
                    <w:sz w:val="20"/>
                    <w:szCs w:val="14"/>
                  </w:rPr>
                </w:rPrChange>
              </w:rPr>
            </w:pPr>
            <w:r w:rsidRPr="001312D4">
              <w:rPr>
                <w:rFonts w:ascii="Arial" w:hAnsi="Arial" w:cs="Arial"/>
                <w:sz w:val="20"/>
                <w:highlight w:val="yellow"/>
                <w:rPrChange w:id="92" w:author="Liwen Chu" w:date="2023-05-12T10:12:00Z">
                  <w:rPr>
                    <w:rFonts w:ascii="Arial" w:hAnsi="Arial" w:cs="Arial"/>
                    <w:sz w:val="20"/>
                  </w:rPr>
                </w:rPrChange>
              </w:rPr>
              <w:lastRenderedPageBreak/>
              <w:t>16106</w:t>
            </w:r>
          </w:p>
        </w:tc>
        <w:tc>
          <w:tcPr>
            <w:tcW w:w="614" w:type="dxa"/>
            <w:shd w:val="clear" w:color="auto" w:fill="auto"/>
            <w:noWrap/>
          </w:tcPr>
          <w:p w14:paraId="2CE9D867" w14:textId="6D30170A" w:rsidR="003E4902" w:rsidRPr="00756C63" w:rsidRDefault="003E4902" w:rsidP="003E4902">
            <w:pPr>
              <w:jc w:val="left"/>
              <w:rPr>
                <w:sz w:val="18"/>
                <w:szCs w:val="18"/>
              </w:rPr>
            </w:pPr>
            <w:r w:rsidRPr="00756C63">
              <w:rPr>
                <w:rFonts w:ascii="Arial" w:hAnsi="Arial" w:cs="Arial"/>
                <w:sz w:val="20"/>
              </w:rPr>
              <w:t>571</w:t>
            </w:r>
          </w:p>
        </w:tc>
        <w:tc>
          <w:tcPr>
            <w:tcW w:w="790" w:type="dxa"/>
            <w:shd w:val="clear" w:color="auto" w:fill="auto"/>
            <w:noWrap/>
          </w:tcPr>
          <w:p w14:paraId="221FB0A0" w14:textId="68F0C720" w:rsidR="003E4902" w:rsidRPr="00756C63" w:rsidRDefault="003E4902" w:rsidP="003E4902">
            <w:pPr>
              <w:jc w:val="left"/>
              <w:rPr>
                <w:sz w:val="18"/>
                <w:szCs w:val="18"/>
              </w:rPr>
            </w:pPr>
            <w:r w:rsidRPr="00756C63">
              <w:rPr>
                <w:rFonts w:ascii="Arial" w:hAnsi="Arial" w:cs="Arial"/>
                <w:sz w:val="20"/>
              </w:rPr>
              <w:t>24</w:t>
            </w:r>
          </w:p>
        </w:tc>
        <w:tc>
          <w:tcPr>
            <w:tcW w:w="3074" w:type="dxa"/>
            <w:shd w:val="clear" w:color="auto" w:fill="auto"/>
            <w:noWrap/>
          </w:tcPr>
          <w:p w14:paraId="34C7AF5C" w14:textId="79C65EBA" w:rsidR="003E4902" w:rsidRPr="00756C63" w:rsidRDefault="003E4902" w:rsidP="003E4902">
            <w:pPr>
              <w:jc w:val="left"/>
              <w:rPr>
                <w:sz w:val="18"/>
                <w:szCs w:val="18"/>
              </w:rPr>
            </w:pPr>
            <w:r w:rsidRPr="00756C63">
              <w:rPr>
                <w:rFonts w:ascii="Arial" w:hAnsi="Arial" w:cs="Arial"/>
                <w:sz w:val="20"/>
              </w:rPr>
              <w:t>Need to change "EMLMR Transition Delay subfield" to "EMLMR Delay subfield"</w:t>
            </w:r>
          </w:p>
        </w:tc>
        <w:tc>
          <w:tcPr>
            <w:tcW w:w="1669" w:type="dxa"/>
            <w:shd w:val="clear" w:color="auto" w:fill="auto"/>
            <w:noWrap/>
          </w:tcPr>
          <w:p w14:paraId="6B9F2FF7" w14:textId="3DC75D4B" w:rsidR="003E4902" w:rsidRPr="00756C63" w:rsidRDefault="003E4902" w:rsidP="003E4902">
            <w:pPr>
              <w:jc w:val="left"/>
              <w:rPr>
                <w:sz w:val="18"/>
                <w:szCs w:val="18"/>
              </w:rPr>
            </w:pPr>
            <w:r w:rsidRPr="00756C63">
              <w:rPr>
                <w:rFonts w:ascii="Arial" w:hAnsi="Arial" w:cs="Arial"/>
                <w:sz w:val="20"/>
              </w:rPr>
              <w:t>As in the comment</w:t>
            </w:r>
          </w:p>
        </w:tc>
        <w:tc>
          <w:tcPr>
            <w:tcW w:w="3513" w:type="dxa"/>
            <w:shd w:val="clear" w:color="auto" w:fill="auto"/>
          </w:tcPr>
          <w:p w14:paraId="23B83378" w14:textId="77777777" w:rsidR="003E4902" w:rsidRPr="00756C63" w:rsidRDefault="003E4902" w:rsidP="003E4902">
            <w:pPr>
              <w:jc w:val="left"/>
              <w:rPr>
                <w:rFonts w:eastAsia="Times New Roman"/>
                <w:color w:val="000000"/>
                <w:sz w:val="18"/>
                <w:szCs w:val="18"/>
                <w:lang w:val="en-US"/>
              </w:rPr>
            </w:pPr>
            <w:r w:rsidRPr="00756C63">
              <w:rPr>
                <w:rFonts w:eastAsia="Times New Roman"/>
                <w:color w:val="000000"/>
                <w:sz w:val="18"/>
                <w:szCs w:val="18"/>
                <w:lang w:val="en-US"/>
              </w:rPr>
              <w:t>Revised</w:t>
            </w:r>
          </w:p>
          <w:p w14:paraId="6C9B572F" w14:textId="77777777" w:rsidR="003E4902" w:rsidRPr="00756C63" w:rsidRDefault="003E4902" w:rsidP="003E4902">
            <w:pPr>
              <w:jc w:val="left"/>
              <w:rPr>
                <w:rFonts w:eastAsia="Times New Roman"/>
                <w:color w:val="000000"/>
                <w:sz w:val="18"/>
                <w:szCs w:val="18"/>
                <w:lang w:val="en-US"/>
              </w:rPr>
            </w:pPr>
          </w:p>
          <w:p w14:paraId="1E6CA90D" w14:textId="77777777" w:rsidR="003E4902" w:rsidRPr="00756C63" w:rsidRDefault="003E4902" w:rsidP="003E4902">
            <w:pPr>
              <w:jc w:val="left"/>
              <w:rPr>
                <w:rFonts w:eastAsia="Times New Roman"/>
                <w:color w:val="000000"/>
                <w:sz w:val="18"/>
                <w:szCs w:val="18"/>
                <w:lang w:val="en-US"/>
              </w:rPr>
            </w:pPr>
            <w:r w:rsidRPr="00756C63">
              <w:rPr>
                <w:rFonts w:eastAsia="Times New Roman"/>
                <w:color w:val="000000"/>
                <w:sz w:val="18"/>
                <w:szCs w:val="18"/>
                <w:lang w:val="en-US"/>
              </w:rPr>
              <w:t>Discussion: in EMLSR mode, E</w:t>
            </w:r>
            <w:r w:rsidRPr="00756C63">
              <w:rPr>
                <w:rFonts w:eastAsia="Times New Roman"/>
                <w:color w:val="000000"/>
                <w:sz w:val="18"/>
                <w:szCs w:val="18"/>
                <w:lang w:val="en-US"/>
                <w:rPrChange w:id="93" w:author="Liwen Chu" w:date="2023-05-30T13:25:00Z">
                  <w:rPr>
                    <w:rFonts w:eastAsia="Times New Roman"/>
                    <w:color w:val="000000"/>
                    <w:sz w:val="18"/>
                    <w:szCs w:val="18"/>
                    <w:lang w:val="de-DE"/>
                  </w:rPr>
                </w:rPrChange>
              </w:rPr>
              <w:t>MLSR Padding Delay</w:t>
            </w:r>
            <w:r w:rsidRPr="00756C63">
              <w:rPr>
                <w:rFonts w:eastAsia="Times New Roman"/>
                <w:color w:val="000000"/>
                <w:sz w:val="18"/>
                <w:szCs w:val="18"/>
                <w:lang w:val="en-US"/>
              </w:rPr>
              <w:t xml:space="preserve"> and EMLSR Transition Delay are defined. The reason is that in EMLSR non-AP MLD the time of the radio switch to a link for receiving the following frames (that can’t be 0us) and the time of the radio switch for listening in multiple links ( that could be 0us, i.e. no radio switch in some implementation) are different. In EMLMR mode, the similar case may happen.</w:t>
            </w:r>
          </w:p>
          <w:p w14:paraId="499E1EAE" w14:textId="77777777" w:rsidR="003E4902" w:rsidRPr="00756C63" w:rsidRDefault="003E4902" w:rsidP="003E4902">
            <w:pPr>
              <w:jc w:val="left"/>
              <w:rPr>
                <w:rFonts w:eastAsia="Times New Roman"/>
                <w:color w:val="000000"/>
                <w:sz w:val="18"/>
                <w:szCs w:val="18"/>
                <w:lang w:val="en-US"/>
              </w:rPr>
            </w:pPr>
          </w:p>
          <w:p w14:paraId="550004E0" w14:textId="32C17C4A" w:rsidR="003E4902" w:rsidRPr="00756C63" w:rsidRDefault="003E4902" w:rsidP="003E4902">
            <w:pPr>
              <w:jc w:val="left"/>
              <w:rPr>
                <w:rFonts w:eastAsia="Times New Roman"/>
                <w:color w:val="000000"/>
                <w:sz w:val="18"/>
                <w:szCs w:val="18"/>
                <w:lang w:val="en-US"/>
              </w:rPr>
            </w:pPr>
            <w:r w:rsidRPr="00756C63">
              <w:rPr>
                <w:rFonts w:eastAsia="Times New Roman"/>
                <w:color w:val="000000"/>
                <w:sz w:val="18"/>
                <w:szCs w:val="18"/>
                <w:lang w:val="en-US"/>
              </w:rPr>
              <w:t>TGbe editor to make change in THIS DOCUME</w:t>
            </w:r>
            <w:del w:id="94" w:author="Alfred Aster" w:date="2023-05-08T11:19:00Z">
              <w:r w:rsidRPr="00756C63" w:rsidDel="00E061AE">
                <w:rPr>
                  <w:rFonts w:eastAsia="Times New Roman"/>
                  <w:color w:val="000000"/>
                  <w:sz w:val="18"/>
                  <w:szCs w:val="18"/>
                  <w:lang w:val="en-US"/>
                </w:rPr>
                <w:delText>N</w:delText>
              </w:r>
            </w:del>
            <w:r w:rsidRPr="00756C63">
              <w:rPr>
                <w:rFonts w:eastAsia="Times New Roman"/>
                <w:color w:val="000000"/>
                <w:sz w:val="18"/>
                <w:szCs w:val="18"/>
                <w:lang w:val="en-US"/>
              </w:rPr>
              <w:t>NT with tag 16016</w:t>
            </w:r>
          </w:p>
        </w:tc>
      </w:tr>
      <w:tr w:rsidR="003E4902" w:rsidRPr="004112A3" w14:paraId="25C8617D" w14:textId="77777777" w:rsidTr="00310254">
        <w:trPr>
          <w:trHeight w:val="787"/>
        </w:trPr>
        <w:tc>
          <w:tcPr>
            <w:tcW w:w="614" w:type="dxa"/>
            <w:shd w:val="clear" w:color="auto" w:fill="auto"/>
            <w:noWrap/>
          </w:tcPr>
          <w:p w14:paraId="6E859E9E" w14:textId="77777777" w:rsidR="003E4902" w:rsidRDefault="003E4902" w:rsidP="003E4902">
            <w:pPr>
              <w:jc w:val="left"/>
              <w:rPr>
                <w:sz w:val="20"/>
                <w:szCs w:val="14"/>
              </w:rPr>
            </w:pPr>
            <w:r w:rsidRPr="0090315D">
              <w:rPr>
                <w:rFonts w:ascii="Arial" w:hAnsi="Arial" w:cs="Arial"/>
                <w:color w:val="00B050"/>
                <w:sz w:val="20"/>
                <w:rPrChange w:id="95" w:author="Alfred Aster" w:date="2023-05-08T11:16:00Z">
                  <w:rPr>
                    <w:rFonts w:ascii="Arial" w:hAnsi="Arial" w:cs="Arial"/>
                    <w:sz w:val="20"/>
                  </w:rPr>
                </w:rPrChange>
              </w:rPr>
              <w:t>16943</w:t>
            </w:r>
          </w:p>
        </w:tc>
        <w:tc>
          <w:tcPr>
            <w:tcW w:w="614" w:type="dxa"/>
            <w:shd w:val="clear" w:color="auto" w:fill="auto"/>
            <w:noWrap/>
          </w:tcPr>
          <w:p w14:paraId="17230BF6" w14:textId="77777777" w:rsidR="003E4902" w:rsidRDefault="003E4902" w:rsidP="003E4902">
            <w:pPr>
              <w:jc w:val="left"/>
              <w:rPr>
                <w:sz w:val="18"/>
                <w:szCs w:val="18"/>
              </w:rPr>
            </w:pPr>
            <w:r>
              <w:rPr>
                <w:rFonts w:ascii="Arial" w:hAnsi="Arial" w:cs="Arial"/>
                <w:sz w:val="20"/>
              </w:rPr>
              <w:t>571</w:t>
            </w:r>
          </w:p>
        </w:tc>
        <w:tc>
          <w:tcPr>
            <w:tcW w:w="790" w:type="dxa"/>
            <w:shd w:val="clear" w:color="auto" w:fill="auto"/>
            <w:noWrap/>
          </w:tcPr>
          <w:p w14:paraId="368E99E2" w14:textId="77777777" w:rsidR="003E4902" w:rsidRDefault="003E4902" w:rsidP="003E4902">
            <w:pPr>
              <w:jc w:val="left"/>
              <w:rPr>
                <w:sz w:val="18"/>
                <w:szCs w:val="18"/>
              </w:rPr>
            </w:pPr>
            <w:r>
              <w:rPr>
                <w:rFonts w:ascii="Arial" w:hAnsi="Arial" w:cs="Arial"/>
                <w:sz w:val="20"/>
              </w:rPr>
              <w:t>23</w:t>
            </w:r>
          </w:p>
        </w:tc>
        <w:tc>
          <w:tcPr>
            <w:tcW w:w="3074" w:type="dxa"/>
            <w:shd w:val="clear" w:color="auto" w:fill="auto"/>
            <w:noWrap/>
          </w:tcPr>
          <w:p w14:paraId="17B251D0" w14:textId="7AE7BD12" w:rsidR="003E4902" w:rsidRDefault="003E4902" w:rsidP="003E4902">
            <w:pPr>
              <w:jc w:val="left"/>
              <w:rPr>
                <w:sz w:val="18"/>
                <w:szCs w:val="18"/>
              </w:rPr>
            </w:pPr>
            <w:r>
              <w:rPr>
                <w:rFonts w:ascii="Arial" w:hAnsi="Arial" w:cs="Arial"/>
                <w:sz w:val="20"/>
              </w:rPr>
              <w:t>"by EHT Capabilities element" missing article</w:t>
            </w:r>
          </w:p>
        </w:tc>
        <w:tc>
          <w:tcPr>
            <w:tcW w:w="1669" w:type="dxa"/>
            <w:shd w:val="clear" w:color="auto" w:fill="auto"/>
            <w:noWrap/>
          </w:tcPr>
          <w:p w14:paraId="2EF962D1" w14:textId="5CBCE5AB" w:rsidR="003E4902" w:rsidRDefault="003E4902" w:rsidP="003E4902">
            <w:pPr>
              <w:jc w:val="left"/>
              <w:rPr>
                <w:sz w:val="18"/>
                <w:szCs w:val="18"/>
              </w:rPr>
            </w:pPr>
            <w:r>
              <w:rPr>
                <w:rFonts w:ascii="Arial" w:hAnsi="Arial" w:cs="Arial"/>
                <w:sz w:val="20"/>
              </w:rPr>
              <w:t>Add "the" after "by"</w:t>
            </w:r>
          </w:p>
        </w:tc>
        <w:tc>
          <w:tcPr>
            <w:tcW w:w="3513" w:type="dxa"/>
            <w:shd w:val="clear" w:color="auto" w:fill="auto"/>
          </w:tcPr>
          <w:p w14:paraId="3050C5FE" w14:textId="77777777" w:rsidR="003E4902" w:rsidRPr="001909E5" w:rsidRDefault="003E4902" w:rsidP="003E4902">
            <w:pPr>
              <w:jc w:val="left"/>
              <w:rPr>
                <w:rFonts w:eastAsia="Times New Roman"/>
                <w:color w:val="000000"/>
                <w:sz w:val="18"/>
                <w:szCs w:val="18"/>
                <w:lang w:val="en-US"/>
              </w:rPr>
            </w:pPr>
            <w:r>
              <w:rPr>
                <w:rFonts w:eastAsia="Times New Roman"/>
                <w:color w:val="000000"/>
                <w:sz w:val="18"/>
                <w:szCs w:val="18"/>
                <w:lang w:val="en-US"/>
              </w:rPr>
              <w:t>Accepted</w:t>
            </w:r>
          </w:p>
        </w:tc>
      </w:tr>
      <w:tr w:rsidR="003E4902" w:rsidRPr="004112A3" w14:paraId="3DEF3615" w14:textId="77777777" w:rsidTr="00310254">
        <w:trPr>
          <w:trHeight w:val="787"/>
        </w:trPr>
        <w:tc>
          <w:tcPr>
            <w:tcW w:w="614" w:type="dxa"/>
            <w:shd w:val="clear" w:color="auto" w:fill="auto"/>
            <w:noWrap/>
          </w:tcPr>
          <w:p w14:paraId="1350C571" w14:textId="77777777" w:rsidR="003E4902" w:rsidRDefault="003E4902" w:rsidP="003E4902">
            <w:pPr>
              <w:jc w:val="left"/>
              <w:rPr>
                <w:sz w:val="20"/>
                <w:szCs w:val="14"/>
              </w:rPr>
            </w:pPr>
            <w:r w:rsidRPr="00576DBC">
              <w:rPr>
                <w:rFonts w:ascii="Arial" w:hAnsi="Arial" w:cs="Arial"/>
                <w:color w:val="00B050"/>
                <w:sz w:val="20"/>
                <w:rPrChange w:id="96" w:author="Alfred Aster" w:date="2023-05-08T11:17:00Z">
                  <w:rPr>
                    <w:rFonts w:ascii="Arial" w:hAnsi="Arial" w:cs="Arial"/>
                    <w:sz w:val="20"/>
                  </w:rPr>
                </w:rPrChange>
              </w:rPr>
              <w:t>16944</w:t>
            </w:r>
          </w:p>
        </w:tc>
        <w:tc>
          <w:tcPr>
            <w:tcW w:w="614" w:type="dxa"/>
            <w:shd w:val="clear" w:color="auto" w:fill="auto"/>
            <w:noWrap/>
          </w:tcPr>
          <w:p w14:paraId="1CB3290A" w14:textId="77777777" w:rsidR="003E4902" w:rsidRDefault="003E4902" w:rsidP="003E4902">
            <w:pPr>
              <w:jc w:val="left"/>
              <w:rPr>
                <w:sz w:val="18"/>
                <w:szCs w:val="18"/>
              </w:rPr>
            </w:pPr>
            <w:r>
              <w:rPr>
                <w:rFonts w:ascii="Arial" w:hAnsi="Arial" w:cs="Arial"/>
                <w:sz w:val="20"/>
              </w:rPr>
              <w:t>571</w:t>
            </w:r>
          </w:p>
        </w:tc>
        <w:tc>
          <w:tcPr>
            <w:tcW w:w="790" w:type="dxa"/>
            <w:shd w:val="clear" w:color="auto" w:fill="auto"/>
            <w:noWrap/>
          </w:tcPr>
          <w:p w14:paraId="203A25D3" w14:textId="77777777" w:rsidR="003E4902" w:rsidRDefault="003E4902" w:rsidP="003E4902">
            <w:pPr>
              <w:jc w:val="left"/>
              <w:rPr>
                <w:sz w:val="18"/>
                <w:szCs w:val="18"/>
              </w:rPr>
            </w:pPr>
            <w:r>
              <w:rPr>
                <w:rFonts w:ascii="Arial" w:hAnsi="Arial" w:cs="Arial"/>
                <w:sz w:val="20"/>
              </w:rPr>
              <w:t>23</w:t>
            </w:r>
          </w:p>
        </w:tc>
        <w:tc>
          <w:tcPr>
            <w:tcW w:w="3074" w:type="dxa"/>
            <w:shd w:val="clear" w:color="auto" w:fill="auto"/>
            <w:noWrap/>
          </w:tcPr>
          <w:p w14:paraId="71C9C42D" w14:textId="4ED00D8C" w:rsidR="003E4902" w:rsidRDefault="003E4902" w:rsidP="003E4902">
            <w:pPr>
              <w:jc w:val="left"/>
              <w:rPr>
                <w:sz w:val="18"/>
                <w:szCs w:val="18"/>
              </w:rPr>
            </w:pPr>
            <w:r>
              <w:rPr>
                <w:rFonts w:ascii="Arial" w:hAnsi="Arial" w:cs="Arial"/>
                <w:sz w:val="20"/>
              </w:rPr>
              <w:t>"the latest OM (if exists)" -- OM not defined, and exists not clear either</w:t>
            </w:r>
          </w:p>
        </w:tc>
        <w:tc>
          <w:tcPr>
            <w:tcW w:w="1669" w:type="dxa"/>
            <w:shd w:val="clear" w:color="auto" w:fill="auto"/>
            <w:noWrap/>
          </w:tcPr>
          <w:p w14:paraId="6477D8D9" w14:textId="2A5E37E2" w:rsidR="003E4902" w:rsidRDefault="003E4902" w:rsidP="003E4902">
            <w:pPr>
              <w:jc w:val="left"/>
              <w:rPr>
                <w:sz w:val="18"/>
                <w:szCs w:val="18"/>
              </w:rPr>
            </w:pPr>
            <w:r>
              <w:rPr>
                <w:rFonts w:ascii="Arial" w:hAnsi="Arial" w:cs="Arial"/>
                <w:sz w:val="20"/>
              </w:rPr>
              <w:t>Change to "the current operating mode (if different)".  Ditto at 572.31</w:t>
            </w:r>
          </w:p>
        </w:tc>
        <w:tc>
          <w:tcPr>
            <w:tcW w:w="3513" w:type="dxa"/>
            <w:shd w:val="clear" w:color="auto" w:fill="auto"/>
          </w:tcPr>
          <w:p w14:paraId="360F39A4" w14:textId="77777777" w:rsidR="003E4902" w:rsidRPr="00C54E7A" w:rsidRDefault="003E4902" w:rsidP="003E4902">
            <w:pPr>
              <w:jc w:val="left"/>
              <w:rPr>
                <w:rFonts w:eastAsia="Times New Roman"/>
                <w:color w:val="000000"/>
                <w:sz w:val="18"/>
                <w:szCs w:val="18"/>
                <w:lang w:val="en-US"/>
              </w:rPr>
            </w:pPr>
            <w:r w:rsidRPr="00C54E7A">
              <w:rPr>
                <w:rFonts w:eastAsia="Times New Roman"/>
                <w:color w:val="000000"/>
                <w:sz w:val="18"/>
                <w:szCs w:val="18"/>
                <w:lang w:val="en-US"/>
              </w:rPr>
              <w:t>Revised</w:t>
            </w:r>
          </w:p>
          <w:p w14:paraId="64120720" w14:textId="77777777" w:rsidR="003E4902" w:rsidRPr="00C54E7A" w:rsidRDefault="003E4902" w:rsidP="003E4902">
            <w:pPr>
              <w:jc w:val="left"/>
              <w:rPr>
                <w:rFonts w:eastAsia="Times New Roman"/>
                <w:color w:val="000000"/>
                <w:sz w:val="18"/>
                <w:szCs w:val="18"/>
                <w:lang w:val="en-US"/>
              </w:rPr>
            </w:pPr>
          </w:p>
          <w:p w14:paraId="3118B509" w14:textId="40C94385" w:rsidR="003E4902" w:rsidRDefault="003E4902" w:rsidP="003E4902">
            <w:pPr>
              <w:pStyle w:val="SP22164234"/>
              <w:spacing w:before="480" w:after="240"/>
              <w:rPr>
                <w:rFonts w:ascii="Times New Roman" w:eastAsia="Times New Roman" w:hAnsi="Times New Roman" w:cs="Times New Roman"/>
                <w:color w:val="000000"/>
                <w:sz w:val="18"/>
                <w:szCs w:val="18"/>
              </w:rPr>
            </w:pPr>
            <w:r w:rsidRPr="00C54E7A">
              <w:rPr>
                <w:rFonts w:ascii="Times New Roman" w:eastAsia="Times New Roman" w:hAnsi="Times New Roman" w:cs="Times New Roman"/>
                <w:color w:val="000000"/>
                <w:sz w:val="18"/>
                <w:szCs w:val="18"/>
              </w:rPr>
              <w:t xml:space="preserve">Discussion: </w:t>
            </w:r>
            <w:r>
              <w:rPr>
                <w:rFonts w:ascii="Times New Roman" w:eastAsia="Times New Roman" w:hAnsi="Times New Roman" w:cs="Times New Roman"/>
                <w:color w:val="000000"/>
                <w:sz w:val="18"/>
                <w:szCs w:val="18"/>
              </w:rPr>
              <w:t>generally agree with the commenter.</w:t>
            </w:r>
            <w:ins w:id="97" w:author="Liwen Chu" w:date="2023-05-06T16:20:00Z">
              <w:r>
                <w:rPr>
                  <w:rFonts w:ascii="Times New Roman" w:eastAsia="Times New Roman" w:hAnsi="Times New Roman" w:cs="Times New Roman"/>
                  <w:color w:val="000000"/>
                  <w:sz w:val="18"/>
                  <w:szCs w:val="18"/>
                </w:rPr>
                <w:t xml:space="preserve"> </w:t>
              </w:r>
            </w:ins>
          </w:p>
          <w:p w14:paraId="0B3A6FD2" w14:textId="2F5307D5" w:rsidR="003E4902" w:rsidRDefault="003E4902" w:rsidP="003E4902">
            <w:pPr>
              <w:pStyle w:val="Default"/>
            </w:pPr>
          </w:p>
          <w:p w14:paraId="1F603ADE" w14:textId="19EB5F8B" w:rsidR="003E4902" w:rsidRPr="00C54E7A" w:rsidRDefault="003E4902" w:rsidP="003E4902">
            <w:pPr>
              <w:pStyle w:val="Default"/>
            </w:pPr>
            <w:r>
              <w:rPr>
                <w:rFonts w:eastAsia="Times New Roman"/>
                <w:sz w:val="18"/>
                <w:szCs w:val="18"/>
              </w:rPr>
              <w:t>TGbe editor to make change in THIS DOCUME</w:t>
            </w:r>
            <w:del w:id="98" w:author="Alfred Aster" w:date="2023-05-08T11:19:00Z">
              <w:r w:rsidDel="00E061AE">
                <w:rPr>
                  <w:rFonts w:eastAsia="Times New Roman"/>
                  <w:sz w:val="18"/>
                  <w:szCs w:val="18"/>
                </w:rPr>
                <w:delText>N</w:delText>
              </w:r>
            </w:del>
            <w:r>
              <w:rPr>
                <w:rFonts w:eastAsia="Times New Roman"/>
                <w:sz w:val="18"/>
                <w:szCs w:val="18"/>
              </w:rPr>
              <w:t>NT with CID tag 16944</w:t>
            </w:r>
          </w:p>
          <w:p w14:paraId="64C6E940" w14:textId="7766780E" w:rsidR="003E4902" w:rsidRPr="00C54E7A" w:rsidRDefault="003E4902" w:rsidP="003E4902">
            <w:pPr>
              <w:jc w:val="left"/>
              <w:rPr>
                <w:rFonts w:eastAsia="Times New Roman"/>
                <w:color w:val="000000"/>
                <w:sz w:val="18"/>
                <w:szCs w:val="18"/>
                <w:lang w:val="en-US"/>
              </w:rPr>
            </w:pPr>
          </w:p>
        </w:tc>
      </w:tr>
      <w:tr w:rsidR="003E4902" w:rsidRPr="004112A3" w14:paraId="24BA61E6" w14:textId="77777777" w:rsidTr="00C7223B">
        <w:trPr>
          <w:trHeight w:val="787"/>
        </w:trPr>
        <w:tc>
          <w:tcPr>
            <w:tcW w:w="614" w:type="dxa"/>
            <w:shd w:val="clear" w:color="auto" w:fill="auto"/>
            <w:noWrap/>
          </w:tcPr>
          <w:p w14:paraId="2C3642CC" w14:textId="77777777" w:rsidR="003E4902" w:rsidRDefault="003E4902" w:rsidP="003E4902">
            <w:pPr>
              <w:jc w:val="left"/>
              <w:rPr>
                <w:rFonts w:ascii="Arial" w:hAnsi="Arial" w:cs="Arial"/>
                <w:sz w:val="20"/>
                <w:lang w:val="en-US"/>
              </w:rPr>
            </w:pPr>
            <w:r>
              <w:rPr>
                <w:rFonts w:ascii="Arial" w:hAnsi="Arial" w:cs="Arial"/>
                <w:sz w:val="20"/>
              </w:rPr>
              <w:t>15915</w:t>
            </w:r>
          </w:p>
          <w:p w14:paraId="5D0D68FE" w14:textId="77777777" w:rsidR="003E4902" w:rsidRDefault="003E4902" w:rsidP="003E4902">
            <w:pPr>
              <w:jc w:val="left"/>
              <w:rPr>
                <w:sz w:val="20"/>
                <w:szCs w:val="14"/>
              </w:rPr>
            </w:pPr>
          </w:p>
        </w:tc>
        <w:tc>
          <w:tcPr>
            <w:tcW w:w="614" w:type="dxa"/>
            <w:shd w:val="clear" w:color="auto" w:fill="auto"/>
            <w:noWrap/>
          </w:tcPr>
          <w:p w14:paraId="6681CFB5" w14:textId="263B2081" w:rsidR="003E4902" w:rsidRDefault="003E4902" w:rsidP="003E4902">
            <w:pPr>
              <w:jc w:val="left"/>
              <w:rPr>
                <w:sz w:val="18"/>
                <w:szCs w:val="18"/>
              </w:rPr>
            </w:pPr>
            <w:r>
              <w:rPr>
                <w:rFonts w:ascii="Arial" w:hAnsi="Arial" w:cs="Arial"/>
                <w:sz w:val="20"/>
              </w:rPr>
              <w:t>571</w:t>
            </w:r>
          </w:p>
        </w:tc>
        <w:tc>
          <w:tcPr>
            <w:tcW w:w="790" w:type="dxa"/>
            <w:shd w:val="clear" w:color="auto" w:fill="auto"/>
            <w:noWrap/>
          </w:tcPr>
          <w:p w14:paraId="1D0A4120" w14:textId="455AC7E2" w:rsidR="003E4902" w:rsidRDefault="003E4902" w:rsidP="003E4902">
            <w:pPr>
              <w:jc w:val="left"/>
              <w:rPr>
                <w:sz w:val="18"/>
                <w:szCs w:val="18"/>
              </w:rPr>
            </w:pPr>
            <w:r>
              <w:rPr>
                <w:rFonts w:ascii="Arial" w:hAnsi="Arial" w:cs="Arial"/>
                <w:sz w:val="20"/>
              </w:rPr>
              <w:t>36</w:t>
            </w:r>
          </w:p>
        </w:tc>
        <w:tc>
          <w:tcPr>
            <w:tcW w:w="3074" w:type="dxa"/>
            <w:shd w:val="clear" w:color="auto" w:fill="auto"/>
            <w:noWrap/>
          </w:tcPr>
          <w:p w14:paraId="2D713175" w14:textId="5C89D501" w:rsidR="003E4902" w:rsidRDefault="003E4902" w:rsidP="003E4902">
            <w:pPr>
              <w:jc w:val="left"/>
              <w:rPr>
                <w:sz w:val="18"/>
                <w:szCs w:val="18"/>
              </w:rPr>
            </w:pPr>
            <w:r>
              <w:rPr>
                <w:rFonts w:ascii="Arial" w:hAnsi="Arial" w:cs="Arial"/>
                <w:sz w:val="20"/>
              </w:rPr>
              <w:t>"The MAC of the STA affiliated with the non-AP MLD that received the initial frame receives a PHY-</w:t>
            </w:r>
            <w:proofErr w:type="spellStart"/>
            <w:r>
              <w:rPr>
                <w:rFonts w:ascii="Arial" w:hAnsi="Arial" w:cs="Arial"/>
                <w:sz w:val="20"/>
              </w:rPr>
              <w:t>RXSTART.indication</w:t>
            </w:r>
            <w:proofErr w:type="spellEnd"/>
            <w:r>
              <w:rPr>
                <w:rFonts w:ascii="Arial" w:hAnsi="Arial" w:cs="Arial"/>
                <w:sz w:val="20"/>
              </w:rPr>
              <w:t xml:space="preserve"> primitive during a timeout interval of </w:t>
            </w:r>
            <w:proofErr w:type="spellStart"/>
            <w:r>
              <w:rPr>
                <w:rFonts w:ascii="Arial" w:hAnsi="Arial" w:cs="Arial"/>
                <w:sz w:val="20"/>
              </w:rPr>
              <w:t>aSIFSTime</w:t>
            </w:r>
            <w:proofErr w:type="spellEnd"/>
            <w:r>
              <w:rPr>
                <w:rFonts w:ascii="Arial" w:hAnsi="Arial" w:cs="Arial"/>
                <w:sz w:val="20"/>
              </w:rPr>
              <w:t xml:space="preserve"> + </w:t>
            </w:r>
            <w:proofErr w:type="spellStart"/>
            <w:r>
              <w:rPr>
                <w:rFonts w:ascii="Arial" w:hAnsi="Arial" w:cs="Arial"/>
                <w:sz w:val="20"/>
              </w:rPr>
              <w:t>aSlotTime</w:t>
            </w:r>
            <w:proofErr w:type="spellEnd"/>
            <w:r>
              <w:rPr>
                <w:rFonts w:ascii="Arial" w:hAnsi="Arial" w:cs="Arial"/>
                <w:sz w:val="20"/>
              </w:rPr>
              <w:t xml:space="preserve"> + </w:t>
            </w:r>
            <w:proofErr w:type="spellStart"/>
            <w:r>
              <w:rPr>
                <w:rFonts w:ascii="Arial" w:hAnsi="Arial" w:cs="Arial"/>
                <w:sz w:val="20"/>
              </w:rPr>
              <w:t>aRxPHYStartDelay</w:t>
            </w:r>
            <w:proofErr w:type="spellEnd"/>
            <w:r>
              <w:rPr>
                <w:rFonts w:ascii="Arial" w:hAnsi="Arial" w:cs="Arial"/>
                <w:sz w:val="20"/>
              </w:rPr>
              <w:t xml:space="preserve"> starting at the end of the PPDU transmitted by the STA affiliated with the non- AP MLD as a response to the most recently received frame from the AP affiliated with the AP MLD or starting at the end of the reception of the PPDU containing a frame for the STA from the AP affiliated with the AP MLD that does not require immediate acknowledgement and the STA affiliated with the non-AP MLD does not detect, within the PPDU corresponding to the PHY- </w:t>
            </w:r>
            <w:proofErr w:type="spellStart"/>
            <w:r>
              <w:rPr>
                <w:rFonts w:ascii="Arial" w:hAnsi="Arial" w:cs="Arial"/>
                <w:sz w:val="20"/>
              </w:rPr>
              <w:t>RXSTART.indication</w:t>
            </w:r>
            <w:proofErr w:type="spellEnd"/>
            <w:r>
              <w:rPr>
                <w:rFonts w:ascii="Arial" w:hAnsi="Arial" w:cs="Arial"/>
                <w:sz w:val="20"/>
              </w:rPr>
              <w:t xml:space="preserve"> any of the following frames: ". Same as eMLSR case, the EMLMR protocol should be revised to </w:t>
            </w:r>
            <w:r>
              <w:rPr>
                <w:rFonts w:ascii="Arial" w:hAnsi="Arial" w:cs="Arial"/>
                <w:sz w:val="20"/>
              </w:rPr>
              <w:lastRenderedPageBreak/>
              <w:t>optimize the waiting time for the EMLMR STAs</w:t>
            </w:r>
          </w:p>
        </w:tc>
        <w:tc>
          <w:tcPr>
            <w:tcW w:w="1669" w:type="dxa"/>
            <w:shd w:val="clear" w:color="auto" w:fill="auto"/>
            <w:noWrap/>
          </w:tcPr>
          <w:p w14:paraId="6A831E42" w14:textId="32947612" w:rsidR="003E4902" w:rsidRDefault="003E4902" w:rsidP="003E4902">
            <w:pPr>
              <w:jc w:val="left"/>
              <w:rPr>
                <w:sz w:val="18"/>
                <w:szCs w:val="18"/>
              </w:rPr>
            </w:pPr>
            <w:r>
              <w:rPr>
                <w:rFonts w:ascii="Arial" w:hAnsi="Arial" w:cs="Arial"/>
                <w:sz w:val="20"/>
              </w:rPr>
              <w:lastRenderedPageBreak/>
              <w:t xml:space="preserve">Add extra conditions to optimize the </w:t>
            </w:r>
            <w:proofErr w:type="spellStart"/>
            <w:r>
              <w:rPr>
                <w:rFonts w:ascii="Arial" w:hAnsi="Arial" w:cs="Arial"/>
                <w:sz w:val="20"/>
              </w:rPr>
              <w:t>waitin</w:t>
            </w:r>
            <w:proofErr w:type="spellEnd"/>
            <w:r>
              <w:rPr>
                <w:rFonts w:ascii="Arial" w:hAnsi="Arial" w:cs="Arial"/>
                <w:sz w:val="20"/>
              </w:rPr>
              <w:t xml:space="preserve"> time of </w:t>
            </w:r>
            <w:proofErr w:type="spellStart"/>
            <w:r>
              <w:rPr>
                <w:rFonts w:ascii="Arial" w:hAnsi="Arial" w:cs="Arial"/>
                <w:sz w:val="20"/>
              </w:rPr>
              <w:t>eMLMR</w:t>
            </w:r>
            <w:proofErr w:type="spellEnd"/>
            <w:r>
              <w:rPr>
                <w:rFonts w:ascii="Arial" w:hAnsi="Arial" w:cs="Arial"/>
                <w:sz w:val="20"/>
              </w:rPr>
              <w:t xml:space="preserve"> STAs</w:t>
            </w:r>
          </w:p>
        </w:tc>
        <w:tc>
          <w:tcPr>
            <w:tcW w:w="3513" w:type="dxa"/>
            <w:shd w:val="clear" w:color="auto" w:fill="auto"/>
          </w:tcPr>
          <w:p w14:paraId="5B1A2F63" w14:textId="77777777" w:rsidR="003E4902" w:rsidRDefault="00583356" w:rsidP="003E4902">
            <w:pPr>
              <w:jc w:val="left"/>
              <w:rPr>
                <w:rFonts w:eastAsia="Times New Roman"/>
                <w:color w:val="000000"/>
                <w:sz w:val="18"/>
                <w:szCs w:val="18"/>
                <w:lang w:val="en-US"/>
              </w:rPr>
            </w:pPr>
            <w:r>
              <w:rPr>
                <w:rFonts w:eastAsia="Times New Roman"/>
                <w:color w:val="000000"/>
                <w:sz w:val="18"/>
                <w:szCs w:val="18"/>
                <w:lang w:val="en-US"/>
              </w:rPr>
              <w:t>Rejected</w:t>
            </w:r>
          </w:p>
          <w:p w14:paraId="0096B675" w14:textId="77777777" w:rsidR="00583356" w:rsidRDefault="00583356" w:rsidP="003E4902">
            <w:pPr>
              <w:jc w:val="left"/>
              <w:rPr>
                <w:rFonts w:eastAsia="Times New Roman"/>
                <w:color w:val="000000"/>
                <w:sz w:val="18"/>
                <w:szCs w:val="18"/>
                <w:lang w:val="en-US"/>
              </w:rPr>
            </w:pPr>
          </w:p>
          <w:p w14:paraId="432CB221" w14:textId="43A3C0DF" w:rsidR="00583356" w:rsidRPr="001909E5" w:rsidRDefault="00583356" w:rsidP="003E4902">
            <w:pPr>
              <w:jc w:val="left"/>
              <w:rPr>
                <w:rFonts w:eastAsia="Times New Roman"/>
                <w:color w:val="000000"/>
                <w:sz w:val="18"/>
                <w:szCs w:val="18"/>
                <w:lang w:val="en-US"/>
              </w:rPr>
            </w:pPr>
            <w:proofErr w:type="spellStart"/>
            <w:r>
              <w:rPr>
                <w:rFonts w:eastAsia="Times New Roman"/>
                <w:color w:val="000000"/>
                <w:sz w:val="18"/>
                <w:szCs w:val="18"/>
                <w:lang w:val="en-US"/>
              </w:rPr>
              <w:t>Discusison</w:t>
            </w:r>
            <w:proofErr w:type="spellEnd"/>
            <w:r>
              <w:rPr>
                <w:rFonts w:eastAsia="Times New Roman"/>
                <w:color w:val="000000"/>
                <w:sz w:val="18"/>
                <w:szCs w:val="18"/>
                <w:lang w:val="en-US"/>
              </w:rPr>
              <w:t>: the commenter didn’t give enough information to address the comment.</w:t>
            </w:r>
          </w:p>
        </w:tc>
      </w:tr>
      <w:tr w:rsidR="00972D44" w:rsidRPr="004112A3" w14:paraId="6C5E7049" w14:textId="77777777" w:rsidTr="00C7223B">
        <w:trPr>
          <w:trHeight w:val="787"/>
        </w:trPr>
        <w:tc>
          <w:tcPr>
            <w:tcW w:w="614" w:type="dxa"/>
            <w:shd w:val="clear" w:color="auto" w:fill="auto"/>
            <w:noWrap/>
          </w:tcPr>
          <w:p w14:paraId="799E2669" w14:textId="77777777" w:rsidR="00972D44" w:rsidRPr="00EB673B" w:rsidRDefault="00972D44" w:rsidP="00972D44">
            <w:pPr>
              <w:jc w:val="left"/>
              <w:rPr>
                <w:rFonts w:ascii="Arial" w:hAnsi="Arial" w:cs="Arial"/>
                <w:strike/>
                <w:sz w:val="20"/>
                <w:lang w:val="en-US"/>
              </w:rPr>
            </w:pPr>
            <w:r w:rsidRPr="00EB673B">
              <w:rPr>
                <w:rFonts w:ascii="Arial" w:hAnsi="Arial" w:cs="Arial"/>
                <w:strike/>
                <w:sz w:val="20"/>
              </w:rPr>
              <w:t>15916</w:t>
            </w:r>
          </w:p>
          <w:p w14:paraId="0F5F8CBC" w14:textId="77777777" w:rsidR="00972D44" w:rsidRPr="00EB673B" w:rsidRDefault="00972D44" w:rsidP="00972D44">
            <w:pPr>
              <w:jc w:val="left"/>
              <w:rPr>
                <w:strike/>
                <w:sz w:val="20"/>
                <w:szCs w:val="14"/>
              </w:rPr>
            </w:pPr>
          </w:p>
        </w:tc>
        <w:tc>
          <w:tcPr>
            <w:tcW w:w="614" w:type="dxa"/>
            <w:shd w:val="clear" w:color="auto" w:fill="auto"/>
            <w:noWrap/>
          </w:tcPr>
          <w:p w14:paraId="5FA6BEFE" w14:textId="75D9DF45" w:rsidR="00972D44" w:rsidRPr="00EB673B" w:rsidRDefault="00972D44" w:rsidP="00972D44">
            <w:pPr>
              <w:jc w:val="left"/>
              <w:rPr>
                <w:strike/>
                <w:sz w:val="18"/>
                <w:szCs w:val="18"/>
              </w:rPr>
            </w:pPr>
            <w:r w:rsidRPr="00EB673B">
              <w:rPr>
                <w:rFonts w:ascii="Arial" w:hAnsi="Arial" w:cs="Arial"/>
                <w:strike/>
                <w:sz w:val="20"/>
              </w:rPr>
              <w:t>571</w:t>
            </w:r>
          </w:p>
        </w:tc>
        <w:tc>
          <w:tcPr>
            <w:tcW w:w="790" w:type="dxa"/>
            <w:shd w:val="clear" w:color="auto" w:fill="auto"/>
            <w:noWrap/>
          </w:tcPr>
          <w:p w14:paraId="1AFA070B" w14:textId="42575F37" w:rsidR="00972D44" w:rsidRPr="00EB673B" w:rsidRDefault="00972D44" w:rsidP="00972D44">
            <w:pPr>
              <w:jc w:val="left"/>
              <w:rPr>
                <w:strike/>
                <w:sz w:val="18"/>
                <w:szCs w:val="18"/>
              </w:rPr>
            </w:pPr>
            <w:r w:rsidRPr="00EB673B">
              <w:rPr>
                <w:rFonts w:ascii="Arial" w:hAnsi="Arial" w:cs="Arial"/>
                <w:strike/>
                <w:sz w:val="20"/>
              </w:rPr>
              <w:t>55</w:t>
            </w:r>
          </w:p>
        </w:tc>
        <w:tc>
          <w:tcPr>
            <w:tcW w:w="3074" w:type="dxa"/>
            <w:shd w:val="clear" w:color="auto" w:fill="auto"/>
            <w:noWrap/>
          </w:tcPr>
          <w:p w14:paraId="04ECF2A3" w14:textId="4ADD69A7" w:rsidR="00972D44" w:rsidRPr="00EB673B" w:rsidRDefault="00972D44" w:rsidP="00972D44">
            <w:pPr>
              <w:jc w:val="left"/>
              <w:rPr>
                <w:strike/>
                <w:sz w:val="18"/>
                <w:szCs w:val="18"/>
              </w:rPr>
            </w:pPr>
            <w:r w:rsidRPr="00EB673B">
              <w:rPr>
                <w:rFonts w:ascii="Arial" w:hAnsi="Arial" w:cs="Arial"/>
                <w:strike/>
                <w:sz w:val="20"/>
              </w:rPr>
              <w:t>"a NDP Announcement frame that has one of the STA Info fields addressed to the non-AP STA affiliated with the non-AP MLD and a sounding NDP" is not sufficient to cover the sounding sequence for eMLSR STAs.</w:t>
            </w:r>
          </w:p>
        </w:tc>
        <w:tc>
          <w:tcPr>
            <w:tcW w:w="1669" w:type="dxa"/>
            <w:shd w:val="clear" w:color="auto" w:fill="auto"/>
            <w:noWrap/>
          </w:tcPr>
          <w:p w14:paraId="11250F31" w14:textId="2DC6CF28" w:rsidR="00972D44" w:rsidRPr="00EB673B" w:rsidRDefault="00972D44" w:rsidP="00972D44">
            <w:pPr>
              <w:jc w:val="left"/>
              <w:rPr>
                <w:sz w:val="18"/>
                <w:szCs w:val="18"/>
              </w:rPr>
            </w:pPr>
            <w:r w:rsidRPr="00EB673B">
              <w:rPr>
                <w:rFonts w:ascii="Arial" w:hAnsi="Arial" w:cs="Arial"/>
                <w:strike/>
                <w:sz w:val="20"/>
              </w:rPr>
              <w:t xml:space="preserve">Add extra rules that mandating AP to </w:t>
            </w:r>
            <w:proofErr w:type="spellStart"/>
            <w:r w:rsidRPr="00EB673B">
              <w:rPr>
                <w:rFonts w:ascii="Arial" w:hAnsi="Arial" w:cs="Arial"/>
                <w:strike/>
                <w:sz w:val="20"/>
              </w:rPr>
              <w:t>solicte</w:t>
            </w:r>
            <w:proofErr w:type="spellEnd"/>
            <w:r w:rsidRPr="00EB673B">
              <w:rPr>
                <w:rFonts w:ascii="Arial" w:hAnsi="Arial" w:cs="Arial"/>
                <w:strike/>
                <w:sz w:val="20"/>
              </w:rPr>
              <w:t xml:space="preserve"> sounding feedback from </w:t>
            </w:r>
            <w:proofErr w:type="spellStart"/>
            <w:r w:rsidRPr="00EB673B">
              <w:rPr>
                <w:rFonts w:ascii="Arial" w:hAnsi="Arial" w:cs="Arial"/>
                <w:strike/>
                <w:sz w:val="20"/>
              </w:rPr>
              <w:t>eMLSR</w:t>
            </w:r>
            <w:proofErr w:type="spellEnd"/>
            <w:r w:rsidRPr="00EB673B">
              <w:rPr>
                <w:rFonts w:ascii="Arial" w:hAnsi="Arial" w:cs="Arial"/>
                <w:sz w:val="20"/>
              </w:rPr>
              <w:t xml:space="preserve"> STAs in the first BFRP trigger frame if TB based sounding sequence is used.</w:t>
            </w:r>
          </w:p>
        </w:tc>
        <w:tc>
          <w:tcPr>
            <w:tcW w:w="3513" w:type="dxa"/>
            <w:shd w:val="clear" w:color="auto" w:fill="auto"/>
          </w:tcPr>
          <w:p w14:paraId="49F43AA4" w14:textId="77777777" w:rsidR="00972D44" w:rsidRPr="00EB673B" w:rsidRDefault="000E6DE6" w:rsidP="00972D44">
            <w:pPr>
              <w:jc w:val="left"/>
              <w:rPr>
                <w:rFonts w:eastAsia="Times New Roman"/>
                <w:strike/>
                <w:color w:val="000000"/>
                <w:sz w:val="18"/>
                <w:szCs w:val="18"/>
                <w:lang w:val="en-US"/>
              </w:rPr>
            </w:pPr>
            <w:r w:rsidRPr="00EB673B">
              <w:rPr>
                <w:rFonts w:eastAsia="Times New Roman"/>
                <w:strike/>
                <w:color w:val="000000"/>
                <w:sz w:val="18"/>
                <w:szCs w:val="18"/>
                <w:lang w:val="en-US"/>
              </w:rPr>
              <w:t>Revised</w:t>
            </w:r>
          </w:p>
          <w:p w14:paraId="5FCF415C" w14:textId="77777777" w:rsidR="000E6DE6" w:rsidRPr="00EB673B" w:rsidRDefault="000E6DE6" w:rsidP="00972D44">
            <w:pPr>
              <w:jc w:val="left"/>
              <w:rPr>
                <w:rFonts w:eastAsia="Times New Roman"/>
                <w:strike/>
                <w:color w:val="000000"/>
                <w:sz w:val="18"/>
                <w:szCs w:val="18"/>
                <w:lang w:val="en-US"/>
              </w:rPr>
            </w:pPr>
          </w:p>
          <w:p w14:paraId="65EAE882" w14:textId="77777777" w:rsidR="000E6DE6" w:rsidRPr="00EB673B" w:rsidRDefault="000E6DE6" w:rsidP="00972D44">
            <w:pPr>
              <w:jc w:val="left"/>
              <w:rPr>
                <w:rFonts w:eastAsia="Times New Roman"/>
                <w:strike/>
                <w:color w:val="000000"/>
                <w:sz w:val="18"/>
                <w:szCs w:val="18"/>
                <w:lang w:val="en-US"/>
              </w:rPr>
            </w:pPr>
            <w:r w:rsidRPr="00EB673B">
              <w:rPr>
                <w:rFonts w:eastAsia="Times New Roman"/>
                <w:strike/>
                <w:color w:val="000000"/>
                <w:sz w:val="18"/>
                <w:szCs w:val="18"/>
                <w:lang w:val="en-US"/>
              </w:rPr>
              <w:t>Discussion: generally agree with the commenter.</w:t>
            </w:r>
          </w:p>
          <w:p w14:paraId="3428A149" w14:textId="77777777" w:rsidR="000E6DE6" w:rsidRPr="00EB673B" w:rsidRDefault="000E6DE6" w:rsidP="00972D44">
            <w:pPr>
              <w:jc w:val="left"/>
              <w:rPr>
                <w:rFonts w:eastAsia="Times New Roman"/>
                <w:strike/>
                <w:color w:val="000000"/>
                <w:sz w:val="18"/>
                <w:szCs w:val="18"/>
                <w:lang w:val="en-US"/>
              </w:rPr>
            </w:pPr>
          </w:p>
          <w:p w14:paraId="7A437818" w14:textId="43D6810A" w:rsidR="000E6DE6" w:rsidRPr="00EB673B" w:rsidRDefault="000E6DE6" w:rsidP="000E6DE6">
            <w:pPr>
              <w:pStyle w:val="Default"/>
              <w:rPr>
                <w:strike/>
              </w:rPr>
            </w:pPr>
            <w:r w:rsidRPr="00EB673B">
              <w:rPr>
                <w:rFonts w:eastAsia="Times New Roman"/>
                <w:strike/>
                <w:sz w:val="18"/>
                <w:szCs w:val="18"/>
              </w:rPr>
              <w:t>TGbe editor to make change in THIS DOCUMEN</w:t>
            </w:r>
            <w:del w:id="99" w:author="Alfred Aster" w:date="2023-05-08T11:20:00Z">
              <w:r w:rsidRPr="00EB673B" w:rsidDel="00E061AE">
                <w:rPr>
                  <w:rFonts w:eastAsia="Times New Roman"/>
                  <w:strike/>
                  <w:sz w:val="18"/>
                  <w:szCs w:val="18"/>
                </w:rPr>
                <w:delText>N</w:delText>
              </w:r>
            </w:del>
            <w:r w:rsidRPr="00EB673B">
              <w:rPr>
                <w:rFonts w:eastAsia="Times New Roman"/>
                <w:strike/>
                <w:sz w:val="18"/>
                <w:szCs w:val="18"/>
              </w:rPr>
              <w:t>T with CID tag 15916</w:t>
            </w:r>
          </w:p>
          <w:p w14:paraId="55C47236" w14:textId="65F2F186" w:rsidR="000E6DE6" w:rsidRPr="00EB673B" w:rsidRDefault="000E6DE6" w:rsidP="00972D44">
            <w:pPr>
              <w:jc w:val="left"/>
              <w:rPr>
                <w:rFonts w:eastAsia="Times New Roman"/>
                <w:color w:val="000000"/>
                <w:sz w:val="18"/>
                <w:szCs w:val="18"/>
                <w:lang w:val="en-US"/>
              </w:rPr>
            </w:pPr>
          </w:p>
        </w:tc>
      </w:tr>
      <w:tr w:rsidR="003E4902" w:rsidRPr="004112A3" w14:paraId="65CD2C1E" w14:textId="77777777" w:rsidTr="00C7223B">
        <w:trPr>
          <w:trHeight w:val="787"/>
        </w:trPr>
        <w:tc>
          <w:tcPr>
            <w:tcW w:w="614" w:type="dxa"/>
            <w:shd w:val="clear" w:color="auto" w:fill="auto"/>
            <w:noWrap/>
          </w:tcPr>
          <w:p w14:paraId="4232F93A" w14:textId="77777777" w:rsidR="003E4902" w:rsidRPr="00EB673B" w:rsidRDefault="003E4902" w:rsidP="003E4902">
            <w:pPr>
              <w:jc w:val="left"/>
              <w:rPr>
                <w:rFonts w:ascii="Arial" w:hAnsi="Arial" w:cs="Arial"/>
                <w:color w:val="00B050"/>
                <w:sz w:val="20"/>
                <w:lang w:val="en-US"/>
              </w:rPr>
            </w:pPr>
            <w:r w:rsidRPr="00EB673B">
              <w:rPr>
                <w:rFonts w:ascii="Arial" w:hAnsi="Arial" w:cs="Arial"/>
                <w:color w:val="00B050"/>
                <w:sz w:val="20"/>
              </w:rPr>
              <w:t>16618</w:t>
            </w:r>
          </w:p>
          <w:p w14:paraId="3349A9BB" w14:textId="77777777" w:rsidR="003E4902" w:rsidRDefault="003E4902" w:rsidP="003E4902">
            <w:pPr>
              <w:jc w:val="left"/>
              <w:rPr>
                <w:sz w:val="20"/>
                <w:szCs w:val="14"/>
              </w:rPr>
            </w:pPr>
          </w:p>
        </w:tc>
        <w:tc>
          <w:tcPr>
            <w:tcW w:w="614" w:type="dxa"/>
            <w:shd w:val="clear" w:color="auto" w:fill="auto"/>
            <w:noWrap/>
          </w:tcPr>
          <w:p w14:paraId="2C012B4C" w14:textId="616F1E56" w:rsidR="003E4902" w:rsidRDefault="003E4902" w:rsidP="003E4902">
            <w:pPr>
              <w:jc w:val="left"/>
              <w:rPr>
                <w:sz w:val="18"/>
                <w:szCs w:val="18"/>
              </w:rPr>
            </w:pPr>
            <w:r>
              <w:rPr>
                <w:rFonts w:ascii="Arial" w:hAnsi="Arial" w:cs="Arial"/>
                <w:sz w:val="20"/>
              </w:rPr>
              <w:t>571</w:t>
            </w:r>
          </w:p>
        </w:tc>
        <w:tc>
          <w:tcPr>
            <w:tcW w:w="790" w:type="dxa"/>
            <w:shd w:val="clear" w:color="auto" w:fill="auto"/>
            <w:noWrap/>
          </w:tcPr>
          <w:p w14:paraId="43E6DD93" w14:textId="7EEBBDFA" w:rsidR="003E4902" w:rsidRDefault="003E4902" w:rsidP="003E4902">
            <w:pPr>
              <w:jc w:val="left"/>
              <w:rPr>
                <w:sz w:val="18"/>
                <w:szCs w:val="18"/>
              </w:rPr>
            </w:pPr>
            <w:r>
              <w:rPr>
                <w:rFonts w:ascii="Arial" w:hAnsi="Arial" w:cs="Arial"/>
                <w:sz w:val="20"/>
              </w:rPr>
              <w:t>56</w:t>
            </w:r>
          </w:p>
        </w:tc>
        <w:tc>
          <w:tcPr>
            <w:tcW w:w="3074" w:type="dxa"/>
            <w:shd w:val="clear" w:color="auto" w:fill="auto"/>
            <w:noWrap/>
          </w:tcPr>
          <w:p w14:paraId="0ACF1783" w14:textId="318FED26" w:rsidR="003E4902" w:rsidRDefault="003E4902" w:rsidP="003E4902">
            <w:pPr>
              <w:jc w:val="left"/>
              <w:rPr>
                <w:sz w:val="18"/>
                <w:szCs w:val="18"/>
              </w:rPr>
            </w:pPr>
            <w:r>
              <w:rPr>
                <w:rFonts w:ascii="Arial" w:hAnsi="Arial" w:cs="Arial"/>
                <w:sz w:val="20"/>
              </w:rPr>
              <w:t>Replace "a" with "an" in the following sentence: "a NDP Announcement frame that has one of the STA Info fields addressed to the STA affiliated with the non-AP MLD and a sounding NDP"</w:t>
            </w:r>
          </w:p>
        </w:tc>
        <w:tc>
          <w:tcPr>
            <w:tcW w:w="1669" w:type="dxa"/>
            <w:shd w:val="clear" w:color="auto" w:fill="auto"/>
            <w:noWrap/>
          </w:tcPr>
          <w:p w14:paraId="45C5BE87" w14:textId="2D64C34F" w:rsidR="003E4902" w:rsidRDefault="003E4902" w:rsidP="003E4902">
            <w:pPr>
              <w:jc w:val="left"/>
              <w:rPr>
                <w:sz w:val="18"/>
                <w:szCs w:val="18"/>
              </w:rPr>
            </w:pPr>
            <w:r>
              <w:rPr>
                <w:rFonts w:ascii="Arial" w:hAnsi="Arial" w:cs="Arial"/>
                <w:sz w:val="20"/>
              </w:rPr>
              <w:t>Revise the sentence as follows: "an NDP Announcement frame that has one of the STA Info fields addressed to the STA affiliated with the non-AP MLD and a sounding NDP"</w:t>
            </w:r>
          </w:p>
        </w:tc>
        <w:tc>
          <w:tcPr>
            <w:tcW w:w="3513" w:type="dxa"/>
            <w:shd w:val="clear" w:color="auto" w:fill="auto"/>
          </w:tcPr>
          <w:p w14:paraId="4E2B14E3" w14:textId="7EF822A6" w:rsidR="003E4902" w:rsidRPr="001909E5" w:rsidRDefault="003E4902" w:rsidP="003E4902">
            <w:pPr>
              <w:jc w:val="left"/>
              <w:rPr>
                <w:rFonts w:eastAsia="Times New Roman"/>
                <w:color w:val="000000"/>
                <w:sz w:val="18"/>
                <w:szCs w:val="18"/>
                <w:lang w:val="en-US"/>
              </w:rPr>
            </w:pPr>
            <w:r>
              <w:rPr>
                <w:rFonts w:eastAsia="Times New Roman"/>
                <w:color w:val="000000"/>
                <w:sz w:val="18"/>
                <w:szCs w:val="18"/>
                <w:lang w:val="en-US"/>
              </w:rPr>
              <w:t>Accepted</w:t>
            </w:r>
          </w:p>
        </w:tc>
      </w:tr>
      <w:tr w:rsidR="003E4902" w:rsidRPr="004112A3" w14:paraId="7A307261" w14:textId="77777777" w:rsidTr="00C7223B">
        <w:trPr>
          <w:trHeight w:val="787"/>
        </w:trPr>
        <w:tc>
          <w:tcPr>
            <w:tcW w:w="614" w:type="dxa"/>
            <w:shd w:val="clear" w:color="auto" w:fill="auto"/>
            <w:noWrap/>
          </w:tcPr>
          <w:p w14:paraId="3104F830" w14:textId="77777777" w:rsidR="003E4902" w:rsidRDefault="003E4902" w:rsidP="003E4902">
            <w:pPr>
              <w:jc w:val="left"/>
              <w:rPr>
                <w:rFonts w:ascii="Arial" w:hAnsi="Arial" w:cs="Arial"/>
                <w:sz w:val="20"/>
                <w:lang w:val="en-US"/>
              </w:rPr>
            </w:pPr>
            <w:r>
              <w:rPr>
                <w:rFonts w:ascii="Arial" w:hAnsi="Arial" w:cs="Arial"/>
                <w:sz w:val="20"/>
              </w:rPr>
              <w:t>16945</w:t>
            </w:r>
          </w:p>
          <w:p w14:paraId="720FEBC3" w14:textId="5CA3FC60" w:rsidR="003E4902" w:rsidRDefault="003E4902" w:rsidP="003E4902">
            <w:pPr>
              <w:jc w:val="left"/>
              <w:rPr>
                <w:rFonts w:ascii="Arial" w:hAnsi="Arial" w:cs="Arial"/>
                <w:sz w:val="20"/>
              </w:rPr>
            </w:pPr>
          </w:p>
        </w:tc>
        <w:tc>
          <w:tcPr>
            <w:tcW w:w="614" w:type="dxa"/>
            <w:shd w:val="clear" w:color="auto" w:fill="auto"/>
            <w:noWrap/>
          </w:tcPr>
          <w:p w14:paraId="67D488D4" w14:textId="6C6EFB83" w:rsidR="003E4902" w:rsidRDefault="003E4902" w:rsidP="003E4902">
            <w:pPr>
              <w:jc w:val="left"/>
              <w:rPr>
                <w:rFonts w:ascii="Arial" w:hAnsi="Arial" w:cs="Arial"/>
                <w:sz w:val="20"/>
              </w:rPr>
            </w:pPr>
            <w:r>
              <w:rPr>
                <w:rFonts w:ascii="Arial" w:hAnsi="Arial" w:cs="Arial"/>
                <w:sz w:val="20"/>
              </w:rPr>
              <w:t>571</w:t>
            </w:r>
          </w:p>
        </w:tc>
        <w:tc>
          <w:tcPr>
            <w:tcW w:w="790" w:type="dxa"/>
            <w:shd w:val="clear" w:color="auto" w:fill="auto"/>
            <w:noWrap/>
          </w:tcPr>
          <w:p w14:paraId="5F9229EB" w14:textId="78B3C061" w:rsidR="003E4902" w:rsidRDefault="003E4902" w:rsidP="003E4902">
            <w:pPr>
              <w:jc w:val="left"/>
              <w:rPr>
                <w:rFonts w:ascii="Arial" w:hAnsi="Arial" w:cs="Arial"/>
                <w:sz w:val="20"/>
              </w:rPr>
            </w:pPr>
            <w:r>
              <w:rPr>
                <w:rFonts w:ascii="Arial" w:hAnsi="Arial" w:cs="Arial"/>
                <w:sz w:val="20"/>
              </w:rPr>
              <w:t>62</w:t>
            </w:r>
          </w:p>
        </w:tc>
        <w:tc>
          <w:tcPr>
            <w:tcW w:w="3074" w:type="dxa"/>
            <w:shd w:val="clear" w:color="auto" w:fill="auto"/>
            <w:noWrap/>
          </w:tcPr>
          <w:p w14:paraId="055F14B6" w14:textId="72EAA558" w:rsidR="003E4902" w:rsidRDefault="003E4902" w:rsidP="003E4902">
            <w:pPr>
              <w:jc w:val="left"/>
              <w:rPr>
                <w:rFonts w:ascii="Arial" w:hAnsi="Arial" w:cs="Arial"/>
                <w:sz w:val="20"/>
              </w:rPr>
            </w:pPr>
            <w:r>
              <w:rPr>
                <w:rFonts w:ascii="Arial" w:hAnsi="Arial" w:cs="Arial"/>
                <w:sz w:val="20"/>
              </w:rPr>
              <w:t>"The AP affiliated with the AP MLD should transmit before the TXNAV timer expires" -- it has to do so, else it will need to re-contend</w:t>
            </w:r>
          </w:p>
        </w:tc>
        <w:tc>
          <w:tcPr>
            <w:tcW w:w="1669" w:type="dxa"/>
            <w:shd w:val="clear" w:color="auto" w:fill="auto"/>
            <w:noWrap/>
          </w:tcPr>
          <w:p w14:paraId="2BAA32A8" w14:textId="655C4268" w:rsidR="003E4902" w:rsidRDefault="003E4902" w:rsidP="003E4902">
            <w:pPr>
              <w:jc w:val="left"/>
              <w:rPr>
                <w:rFonts w:ascii="Arial" w:hAnsi="Arial" w:cs="Arial"/>
                <w:sz w:val="20"/>
              </w:rPr>
            </w:pPr>
            <w:r>
              <w:rPr>
                <w:rFonts w:ascii="Arial" w:hAnsi="Arial" w:cs="Arial"/>
                <w:sz w:val="20"/>
              </w:rPr>
              <w:t>Change "should" to "shall"</w:t>
            </w:r>
          </w:p>
        </w:tc>
        <w:tc>
          <w:tcPr>
            <w:tcW w:w="3513" w:type="dxa"/>
            <w:shd w:val="clear" w:color="auto" w:fill="auto"/>
          </w:tcPr>
          <w:p w14:paraId="3118CFEC" w14:textId="77777777" w:rsidR="003E4902" w:rsidRDefault="003E4902" w:rsidP="003E4902">
            <w:pPr>
              <w:jc w:val="left"/>
              <w:rPr>
                <w:rFonts w:eastAsia="Times New Roman"/>
                <w:color w:val="000000"/>
                <w:sz w:val="18"/>
                <w:szCs w:val="18"/>
                <w:lang w:val="en-US"/>
              </w:rPr>
            </w:pPr>
            <w:r>
              <w:rPr>
                <w:rFonts w:eastAsia="Times New Roman"/>
                <w:color w:val="000000"/>
                <w:sz w:val="18"/>
                <w:szCs w:val="18"/>
                <w:lang w:val="en-US"/>
              </w:rPr>
              <w:t>Rejected</w:t>
            </w:r>
          </w:p>
          <w:p w14:paraId="4ADCA47D" w14:textId="77777777" w:rsidR="003E4902" w:rsidRDefault="003E4902" w:rsidP="003E4902">
            <w:pPr>
              <w:jc w:val="left"/>
              <w:rPr>
                <w:rFonts w:eastAsia="Times New Roman"/>
                <w:color w:val="000000"/>
                <w:sz w:val="18"/>
                <w:szCs w:val="18"/>
                <w:lang w:val="en-US"/>
              </w:rPr>
            </w:pPr>
          </w:p>
          <w:p w14:paraId="3C5DEBEB" w14:textId="3850CF7C" w:rsidR="003E4902" w:rsidRPr="001909E5" w:rsidRDefault="003E4902" w:rsidP="003E4902">
            <w:pPr>
              <w:jc w:val="left"/>
              <w:rPr>
                <w:rFonts w:eastAsia="Times New Roman"/>
                <w:color w:val="000000"/>
                <w:sz w:val="18"/>
                <w:szCs w:val="18"/>
                <w:lang w:val="en-US"/>
              </w:rPr>
            </w:pPr>
            <w:r>
              <w:rPr>
                <w:rFonts w:eastAsia="Times New Roman"/>
                <w:color w:val="000000"/>
                <w:sz w:val="18"/>
                <w:szCs w:val="18"/>
                <w:lang w:val="en-US"/>
              </w:rPr>
              <w:t xml:space="preserve">Discussion: the AP can do the other things, e.g. ending the TXOP without </w:t>
            </w:r>
            <w:proofErr w:type="spellStart"/>
            <w:r>
              <w:rPr>
                <w:rFonts w:eastAsia="Times New Roman"/>
                <w:color w:val="000000"/>
                <w:sz w:val="18"/>
                <w:szCs w:val="18"/>
                <w:lang w:val="en-US"/>
              </w:rPr>
              <w:t>transmiting</w:t>
            </w:r>
            <w:proofErr w:type="spellEnd"/>
            <w:r>
              <w:rPr>
                <w:rFonts w:eastAsia="Times New Roman"/>
                <w:color w:val="000000"/>
                <w:sz w:val="18"/>
                <w:szCs w:val="18"/>
                <w:lang w:val="en-US"/>
              </w:rPr>
              <w:t xml:space="preserve"> anything.</w:t>
            </w:r>
          </w:p>
        </w:tc>
      </w:tr>
    </w:tbl>
    <w:p w14:paraId="481882F6" w14:textId="65258054" w:rsidR="007C18AB" w:rsidRDefault="007C18AB" w:rsidP="00440001">
      <w:pPr>
        <w:rPr>
          <w:sz w:val="20"/>
          <w:szCs w:val="22"/>
          <w:highlight w:val="yellow"/>
        </w:rPr>
      </w:pPr>
    </w:p>
    <w:p w14:paraId="6AB90555" w14:textId="23C87B0E" w:rsidR="00EE7978" w:rsidRDefault="00EE7978" w:rsidP="00440001">
      <w:pPr>
        <w:rPr>
          <w:sz w:val="20"/>
          <w:szCs w:val="22"/>
          <w:highlight w:val="yellow"/>
        </w:rPr>
      </w:pPr>
    </w:p>
    <w:p w14:paraId="5D259C61" w14:textId="138F0021" w:rsidR="00EE7978" w:rsidRDefault="00EE7978" w:rsidP="00440001">
      <w:pPr>
        <w:rPr>
          <w:sz w:val="20"/>
          <w:szCs w:val="22"/>
          <w:highlight w:val="yellow"/>
        </w:rPr>
      </w:pPr>
      <w:r>
        <w:rPr>
          <w:b/>
          <w:bCs/>
          <w:sz w:val="20"/>
        </w:rPr>
        <w:t>9.4.2.312.2.3 Common Info field of the Basic Multi-Link element</w:t>
      </w:r>
    </w:p>
    <w:p w14:paraId="4031DCF6" w14:textId="33FB4DBE" w:rsidR="00EE7978" w:rsidRDefault="002C1569" w:rsidP="00440001">
      <w:pPr>
        <w:rPr>
          <w:sz w:val="20"/>
          <w:szCs w:val="22"/>
          <w:highlight w:val="yellow"/>
        </w:rPr>
      </w:pPr>
      <w:ins w:id="100" w:author="Liwen Chu" w:date="2023-05-05T16:56:00Z">
        <w:r w:rsidRPr="002C1569">
          <w:rPr>
            <w:i/>
            <w:iCs/>
            <w:sz w:val="20"/>
            <w:szCs w:val="22"/>
            <w:highlight w:val="yellow"/>
            <w:rPrChange w:id="101" w:author="Liwen Chu" w:date="2023-05-05T16:57:00Z">
              <w:rPr>
                <w:sz w:val="20"/>
                <w:szCs w:val="22"/>
                <w:highlight w:val="yellow"/>
              </w:rPr>
            </w:rPrChange>
          </w:rPr>
          <w:t>TGbe editor: Please change 9.4.2.312.2.3 as follo</w:t>
        </w:r>
      </w:ins>
      <w:ins w:id="102" w:author="Liwen Chu" w:date="2023-05-05T16:57:00Z">
        <w:r w:rsidRPr="002C1569">
          <w:rPr>
            <w:i/>
            <w:iCs/>
            <w:sz w:val="20"/>
            <w:szCs w:val="22"/>
            <w:highlight w:val="yellow"/>
            <w:rPrChange w:id="103" w:author="Liwen Chu" w:date="2023-05-05T16:57:00Z">
              <w:rPr>
                <w:sz w:val="20"/>
                <w:szCs w:val="22"/>
                <w:highlight w:val="yellow"/>
              </w:rPr>
            </w:rPrChange>
          </w:rPr>
          <w:t>ws:</w:t>
        </w:r>
        <w:r>
          <w:rPr>
            <w:sz w:val="20"/>
            <w:szCs w:val="22"/>
            <w:highlight w:val="yellow"/>
          </w:rPr>
          <w:t xml:space="preserve"> </w:t>
        </w:r>
        <w:r w:rsidRPr="002C1569">
          <w:rPr>
            <w:sz w:val="20"/>
            <w:szCs w:val="22"/>
            <w:rPrChange w:id="104" w:author="Liwen Chu" w:date="2023-05-05T16:57:00Z">
              <w:rPr>
                <w:sz w:val="20"/>
                <w:szCs w:val="22"/>
                <w:highlight w:val="yellow"/>
              </w:rPr>
            </w:rPrChange>
          </w:rPr>
          <w:t>(#15925, 16432</w:t>
        </w:r>
      </w:ins>
      <w:ins w:id="105" w:author="Liwen Chu" w:date="2023-05-05T17:41:00Z">
        <w:r w:rsidR="00DC064A">
          <w:rPr>
            <w:sz w:val="20"/>
            <w:szCs w:val="22"/>
          </w:rPr>
          <w:t xml:space="preserve">, </w:t>
        </w:r>
        <w:r w:rsidR="00DC064A">
          <w:rPr>
            <w:rFonts w:eastAsia="Times New Roman"/>
            <w:color w:val="000000"/>
            <w:sz w:val="18"/>
            <w:szCs w:val="18"/>
            <w:lang w:val="en-US"/>
          </w:rPr>
          <w:t>15032, 16016</w:t>
        </w:r>
      </w:ins>
      <w:ins w:id="106" w:author="Liwen Chu" w:date="2023-05-05T16:57:00Z">
        <w:r w:rsidRPr="002C1569">
          <w:rPr>
            <w:sz w:val="20"/>
            <w:szCs w:val="22"/>
            <w:rPrChange w:id="107" w:author="Liwen Chu" w:date="2023-05-05T16:57:00Z">
              <w:rPr>
                <w:sz w:val="20"/>
                <w:szCs w:val="22"/>
                <w:highlight w:val="yellow"/>
              </w:rPr>
            </w:rPrChange>
          </w:rPr>
          <w:t>)</w:t>
        </w:r>
      </w:ins>
    </w:p>
    <w:p w14:paraId="79F18011" w14:textId="2B4AF5BE" w:rsidR="007C18AB" w:rsidRPr="00C427FC" w:rsidRDefault="00C427FC" w:rsidP="00440001">
      <w:pPr>
        <w:rPr>
          <w:sz w:val="20"/>
          <w:szCs w:val="22"/>
        </w:rPr>
      </w:pPr>
      <w:r w:rsidRPr="00C427FC">
        <w:rPr>
          <w:sz w:val="20"/>
          <w:szCs w:val="22"/>
        </w:rPr>
        <w:t>......</w:t>
      </w:r>
    </w:p>
    <w:p w14:paraId="28368ACA" w14:textId="77777777" w:rsidR="00C427FC" w:rsidRDefault="00C427FC" w:rsidP="00C427FC">
      <w:pPr>
        <w:pStyle w:val="BodyText0"/>
        <w:tabs>
          <w:tab w:val="left" w:pos="3240"/>
          <w:tab w:val="left" w:pos="3811"/>
          <w:tab w:val="left" w:pos="4260"/>
          <w:tab w:val="left" w:pos="4815"/>
          <w:tab w:val="left" w:pos="5571"/>
          <w:tab w:val="left" w:pos="6299"/>
          <w:tab w:val="left" w:pos="6782"/>
          <w:tab w:val="left" w:pos="7320"/>
          <w:tab w:val="left" w:pos="7795"/>
          <w:tab w:val="left" w:pos="8587"/>
        </w:tabs>
        <w:kinsoku w:val="0"/>
        <w:overflowPunct w:val="0"/>
        <w:spacing w:before="95"/>
        <w:ind w:left="2512"/>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B1</w:t>
      </w:r>
      <w:r>
        <w:rPr>
          <w:rFonts w:ascii="Arial" w:hAnsi="Arial" w:cs="Arial"/>
          <w:sz w:val="16"/>
          <w:szCs w:val="16"/>
        </w:rPr>
        <w:tab/>
      </w:r>
      <w:r>
        <w:rPr>
          <w:rFonts w:ascii="Arial" w:hAnsi="Arial" w:cs="Arial"/>
          <w:spacing w:val="-5"/>
          <w:sz w:val="16"/>
          <w:szCs w:val="16"/>
        </w:rPr>
        <w:t>B3</w:t>
      </w:r>
      <w:r>
        <w:rPr>
          <w:rFonts w:ascii="Arial" w:hAnsi="Arial" w:cs="Arial"/>
          <w:sz w:val="16"/>
          <w:szCs w:val="16"/>
        </w:rPr>
        <w:tab/>
      </w:r>
      <w:r>
        <w:rPr>
          <w:rFonts w:ascii="Arial" w:hAnsi="Arial" w:cs="Arial"/>
          <w:spacing w:val="-5"/>
          <w:sz w:val="16"/>
          <w:szCs w:val="16"/>
        </w:rPr>
        <w:t>B4</w:t>
      </w:r>
      <w:r>
        <w:rPr>
          <w:rFonts w:ascii="Arial" w:hAnsi="Arial" w:cs="Arial"/>
          <w:sz w:val="16"/>
          <w:szCs w:val="16"/>
        </w:rPr>
        <w:tab/>
      </w:r>
      <w:r>
        <w:rPr>
          <w:rFonts w:ascii="Arial" w:hAnsi="Arial" w:cs="Arial"/>
          <w:spacing w:val="-5"/>
          <w:sz w:val="16"/>
          <w:szCs w:val="16"/>
        </w:rPr>
        <w:t>B6</w:t>
      </w:r>
      <w:r>
        <w:rPr>
          <w:rFonts w:ascii="Arial" w:hAnsi="Arial" w:cs="Arial"/>
          <w:sz w:val="16"/>
          <w:szCs w:val="16"/>
        </w:rPr>
        <w:tab/>
      </w:r>
      <w:r>
        <w:rPr>
          <w:rFonts w:ascii="Arial" w:hAnsi="Arial" w:cs="Arial"/>
          <w:spacing w:val="-5"/>
          <w:sz w:val="16"/>
          <w:szCs w:val="16"/>
        </w:rPr>
        <w:t>B7</w:t>
      </w:r>
      <w:r>
        <w:rPr>
          <w:rFonts w:ascii="Arial" w:hAnsi="Arial" w:cs="Arial"/>
          <w:sz w:val="16"/>
          <w:szCs w:val="16"/>
        </w:rPr>
        <w:tab/>
      </w:r>
      <w:r>
        <w:rPr>
          <w:rFonts w:ascii="Arial" w:hAnsi="Arial" w:cs="Arial"/>
          <w:spacing w:val="-5"/>
          <w:sz w:val="16"/>
          <w:szCs w:val="16"/>
        </w:rPr>
        <w:t>B8</w:t>
      </w:r>
      <w:r>
        <w:rPr>
          <w:rFonts w:ascii="Arial" w:hAnsi="Arial" w:cs="Arial"/>
          <w:sz w:val="16"/>
          <w:szCs w:val="16"/>
        </w:rPr>
        <w:tab/>
      </w:r>
      <w:r>
        <w:rPr>
          <w:rFonts w:ascii="Arial" w:hAnsi="Arial" w:cs="Arial"/>
          <w:spacing w:val="-5"/>
          <w:sz w:val="16"/>
          <w:szCs w:val="16"/>
        </w:rPr>
        <w:t>B10</w:t>
      </w:r>
      <w:r>
        <w:rPr>
          <w:rFonts w:ascii="Arial" w:hAnsi="Arial" w:cs="Arial"/>
          <w:sz w:val="16"/>
          <w:szCs w:val="16"/>
        </w:rPr>
        <w:tab/>
      </w:r>
      <w:r>
        <w:rPr>
          <w:rFonts w:ascii="Arial" w:hAnsi="Arial" w:cs="Arial"/>
          <w:spacing w:val="-5"/>
          <w:sz w:val="16"/>
          <w:szCs w:val="16"/>
        </w:rPr>
        <w:t>B11</w:t>
      </w:r>
      <w:r>
        <w:rPr>
          <w:rFonts w:ascii="Arial" w:hAnsi="Arial" w:cs="Arial"/>
          <w:sz w:val="16"/>
          <w:szCs w:val="16"/>
        </w:rPr>
        <w:tab/>
      </w:r>
      <w:r>
        <w:rPr>
          <w:rFonts w:ascii="Arial" w:hAnsi="Arial" w:cs="Arial"/>
          <w:spacing w:val="-5"/>
          <w:sz w:val="16"/>
          <w:szCs w:val="16"/>
        </w:rPr>
        <w:t>B14</w:t>
      </w:r>
      <w:r>
        <w:rPr>
          <w:rFonts w:ascii="Arial" w:hAnsi="Arial" w:cs="Arial"/>
          <w:sz w:val="16"/>
          <w:szCs w:val="16"/>
        </w:rPr>
        <w:tab/>
      </w:r>
      <w:r>
        <w:rPr>
          <w:rFonts w:ascii="Arial" w:hAnsi="Arial" w:cs="Arial"/>
          <w:spacing w:val="-5"/>
          <w:sz w:val="16"/>
          <w:szCs w:val="16"/>
        </w:rPr>
        <w:t>B15</w:t>
      </w:r>
    </w:p>
    <w:p w14:paraId="4F7729EB" w14:textId="77777777" w:rsidR="00C427FC" w:rsidRDefault="00C427FC" w:rsidP="00C427FC">
      <w:pPr>
        <w:pStyle w:val="BodyText0"/>
        <w:kinsoku w:val="0"/>
        <w:overflowPunct w:val="0"/>
        <w:spacing w:before="3"/>
        <w:rPr>
          <w:rFonts w:ascii="Arial" w:hAnsi="Arial" w:cs="Arial"/>
          <w:sz w:val="9"/>
          <w:szCs w:val="9"/>
        </w:rPr>
      </w:pPr>
    </w:p>
    <w:tbl>
      <w:tblPr>
        <w:tblW w:w="0" w:type="auto"/>
        <w:tblInd w:w="2118" w:type="dxa"/>
        <w:tblLayout w:type="fixed"/>
        <w:tblCellMar>
          <w:left w:w="0" w:type="dxa"/>
          <w:right w:w="0" w:type="dxa"/>
        </w:tblCellMar>
        <w:tblLook w:val="0000" w:firstRow="0" w:lastRow="0" w:firstColumn="0" w:lastColumn="0" w:noHBand="0" w:noVBand="0"/>
        <w:tblPrChange w:id="108" w:author="Liwen Chu" w:date="2023-05-05T16:36:00Z">
          <w:tblPr>
            <w:tblW w:w="0" w:type="auto"/>
            <w:tblInd w:w="2118" w:type="dxa"/>
            <w:tblLayout w:type="fixed"/>
            <w:tblCellMar>
              <w:left w:w="0" w:type="dxa"/>
              <w:right w:w="0" w:type="dxa"/>
            </w:tblCellMar>
            <w:tblLook w:val="0000" w:firstRow="0" w:lastRow="0" w:firstColumn="0" w:lastColumn="0" w:noHBand="0" w:noVBand="0"/>
          </w:tblPr>
        </w:tblPrChange>
      </w:tblPr>
      <w:tblGrid>
        <w:gridCol w:w="1020"/>
        <w:gridCol w:w="1020"/>
        <w:gridCol w:w="1020"/>
        <w:gridCol w:w="1020"/>
        <w:gridCol w:w="1020"/>
        <w:gridCol w:w="1020"/>
        <w:gridCol w:w="1020"/>
        <w:tblGridChange w:id="109">
          <w:tblGrid>
            <w:gridCol w:w="1020"/>
            <w:gridCol w:w="1020"/>
            <w:gridCol w:w="1020"/>
            <w:gridCol w:w="1020"/>
            <w:gridCol w:w="1020"/>
            <w:gridCol w:w="1020"/>
            <w:gridCol w:w="1020"/>
          </w:tblGrid>
        </w:tblGridChange>
      </w:tblGrid>
      <w:tr w:rsidR="00C427FC" w14:paraId="58E25E81" w14:textId="77777777" w:rsidTr="00C427FC">
        <w:trPr>
          <w:trHeight w:val="989"/>
          <w:trPrChange w:id="110" w:author="Liwen Chu" w:date="2023-05-05T16:36:00Z">
            <w:trPr>
              <w:trHeight w:val="710"/>
            </w:trPr>
          </w:trPrChange>
        </w:trPr>
        <w:tc>
          <w:tcPr>
            <w:tcW w:w="1020" w:type="dxa"/>
            <w:tcBorders>
              <w:top w:val="single" w:sz="12" w:space="0" w:color="000000"/>
              <w:left w:val="single" w:sz="12" w:space="0" w:color="000000"/>
              <w:bottom w:val="single" w:sz="12" w:space="0" w:color="000000"/>
              <w:right w:val="single" w:sz="12" w:space="0" w:color="000000"/>
            </w:tcBorders>
            <w:tcPrChange w:id="111" w:author="Liwen Chu" w:date="2023-05-05T16:36:00Z">
              <w:tcPr>
                <w:tcW w:w="1020" w:type="dxa"/>
                <w:tcBorders>
                  <w:top w:val="single" w:sz="12" w:space="0" w:color="000000"/>
                  <w:left w:val="single" w:sz="12" w:space="0" w:color="000000"/>
                  <w:bottom w:val="single" w:sz="12" w:space="0" w:color="000000"/>
                  <w:right w:val="single" w:sz="12" w:space="0" w:color="000000"/>
                </w:tcBorders>
              </w:tcPr>
            </w:tcPrChange>
          </w:tcPr>
          <w:p w14:paraId="2990019A" w14:textId="77777777" w:rsidR="00C427FC" w:rsidRDefault="00C427FC" w:rsidP="00310254">
            <w:pPr>
              <w:pStyle w:val="TableParagraph"/>
              <w:kinsoku w:val="0"/>
              <w:overflowPunct w:val="0"/>
              <w:spacing w:before="8"/>
              <w:rPr>
                <w:rFonts w:ascii="Arial" w:hAnsi="Arial" w:cs="Arial"/>
                <w:sz w:val="15"/>
                <w:szCs w:val="15"/>
              </w:rPr>
            </w:pPr>
          </w:p>
          <w:p w14:paraId="149A33A2" w14:textId="77777777" w:rsidR="00C427FC" w:rsidRDefault="00C427FC" w:rsidP="00310254">
            <w:pPr>
              <w:pStyle w:val="TableParagraph"/>
              <w:kinsoku w:val="0"/>
              <w:overflowPunct w:val="0"/>
              <w:spacing w:line="172" w:lineRule="exact"/>
              <w:ind w:left="230"/>
              <w:rPr>
                <w:rFonts w:ascii="Arial" w:hAnsi="Arial" w:cs="Arial"/>
                <w:spacing w:val="-2"/>
                <w:sz w:val="16"/>
                <w:szCs w:val="16"/>
              </w:rPr>
            </w:pPr>
            <w:r>
              <w:rPr>
                <w:rFonts w:ascii="Arial" w:hAnsi="Arial" w:cs="Arial"/>
                <w:spacing w:val="-2"/>
                <w:sz w:val="16"/>
                <w:szCs w:val="16"/>
              </w:rPr>
              <w:t>EMLSR</w:t>
            </w:r>
          </w:p>
          <w:p w14:paraId="7ABB9AA6" w14:textId="77777777" w:rsidR="00C427FC" w:rsidRDefault="00C427FC" w:rsidP="00310254">
            <w:pPr>
              <w:pStyle w:val="TableParagraph"/>
              <w:kinsoku w:val="0"/>
              <w:overflowPunct w:val="0"/>
              <w:spacing w:line="172" w:lineRule="exact"/>
              <w:ind w:left="226"/>
              <w:rPr>
                <w:rFonts w:ascii="Arial" w:hAnsi="Arial" w:cs="Arial"/>
                <w:spacing w:val="-2"/>
                <w:sz w:val="16"/>
                <w:szCs w:val="16"/>
              </w:rPr>
            </w:pPr>
            <w:r>
              <w:rPr>
                <w:rFonts w:ascii="Arial" w:hAnsi="Arial" w:cs="Arial"/>
                <w:spacing w:val="-2"/>
                <w:sz w:val="16"/>
                <w:szCs w:val="16"/>
              </w:rPr>
              <w:t>Support</w:t>
            </w:r>
          </w:p>
        </w:tc>
        <w:tc>
          <w:tcPr>
            <w:tcW w:w="1020" w:type="dxa"/>
            <w:tcBorders>
              <w:top w:val="single" w:sz="12" w:space="0" w:color="000000"/>
              <w:left w:val="single" w:sz="12" w:space="0" w:color="000000"/>
              <w:bottom w:val="single" w:sz="12" w:space="0" w:color="000000"/>
              <w:right w:val="single" w:sz="12" w:space="0" w:color="000000"/>
            </w:tcBorders>
            <w:tcPrChange w:id="112" w:author="Liwen Chu" w:date="2023-05-05T16:36:00Z">
              <w:tcPr>
                <w:tcW w:w="1020" w:type="dxa"/>
                <w:tcBorders>
                  <w:top w:val="single" w:sz="12" w:space="0" w:color="000000"/>
                  <w:left w:val="single" w:sz="12" w:space="0" w:color="000000"/>
                  <w:bottom w:val="single" w:sz="12" w:space="0" w:color="000000"/>
                  <w:right w:val="single" w:sz="12" w:space="0" w:color="000000"/>
                </w:tcBorders>
              </w:tcPr>
            </w:tcPrChange>
          </w:tcPr>
          <w:p w14:paraId="0A28D97B" w14:textId="2491A2FD" w:rsidR="00C427FC" w:rsidRPr="00C427FC" w:rsidRDefault="00C427FC" w:rsidP="00310254">
            <w:pPr>
              <w:pStyle w:val="TableParagraph"/>
              <w:kinsoku w:val="0"/>
              <w:overflowPunct w:val="0"/>
              <w:spacing w:before="102" w:line="172" w:lineRule="exact"/>
              <w:ind w:left="230"/>
              <w:rPr>
                <w:rFonts w:ascii="Arial" w:hAnsi="Arial" w:cs="Arial"/>
                <w:spacing w:val="-2"/>
                <w:sz w:val="14"/>
                <w:szCs w:val="14"/>
                <w:rPrChange w:id="113" w:author="Liwen Chu" w:date="2023-05-05T16:36:00Z">
                  <w:rPr>
                    <w:rFonts w:ascii="Arial" w:hAnsi="Arial" w:cs="Arial"/>
                    <w:spacing w:val="-2"/>
                    <w:sz w:val="16"/>
                    <w:szCs w:val="16"/>
                  </w:rPr>
                </w:rPrChange>
              </w:rPr>
            </w:pPr>
            <w:r w:rsidRPr="00C427FC">
              <w:rPr>
                <w:rFonts w:ascii="Arial" w:hAnsi="Arial" w:cs="Arial"/>
                <w:spacing w:val="-2"/>
                <w:sz w:val="14"/>
                <w:szCs w:val="14"/>
                <w:rPrChange w:id="114" w:author="Liwen Chu" w:date="2023-05-05T16:36:00Z">
                  <w:rPr>
                    <w:rFonts w:ascii="Arial" w:hAnsi="Arial" w:cs="Arial"/>
                    <w:spacing w:val="-2"/>
                    <w:sz w:val="16"/>
                    <w:szCs w:val="16"/>
                  </w:rPr>
                </w:rPrChange>
              </w:rPr>
              <w:t>EMLSR</w:t>
            </w:r>
            <w:ins w:id="115" w:author="Liwen Chu" w:date="2023-05-30T15:11:00Z">
              <w:r w:rsidR="00B873C7" w:rsidRPr="00FD0E71">
                <w:rPr>
                  <w:rFonts w:ascii="Arial" w:hAnsi="Arial" w:cs="Arial"/>
                  <w:spacing w:val="-4"/>
                  <w:sz w:val="14"/>
                  <w:szCs w:val="14"/>
                </w:rPr>
                <w:t>/EMLMR</w:t>
              </w:r>
            </w:ins>
          </w:p>
          <w:p w14:paraId="5C2BEADF" w14:textId="133AEACA" w:rsidR="00C427FC" w:rsidRDefault="00C427FC" w:rsidP="00310254">
            <w:pPr>
              <w:pStyle w:val="TableParagraph"/>
              <w:kinsoku w:val="0"/>
              <w:overflowPunct w:val="0"/>
              <w:spacing w:before="7" w:line="208" w:lineRule="auto"/>
              <w:ind w:left="301" w:right="184" w:hanging="89"/>
              <w:rPr>
                <w:rFonts w:ascii="Arial" w:hAnsi="Arial" w:cs="Arial"/>
                <w:spacing w:val="-4"/>
                <w:sz w:val="16"/>
                <w:szCs w:val="16"/>
              </w:rPr>
            </w:pPr>
            <w:r w:rsidRPr="00C427FC">
              <w:rPr>
                <w:rFonts w:ascii="Arial" w:hAnsi="Arial" w:cs="Arial"/>
                <w:spacing w:val="-2"/>
                <w:sz w:val="14"/>
                <w:szCs w:val="14"/>
                <w:rPrChange w:id="116" w:author="Liwen Chu" w:date="2023-05-05T16:36:00Z">
                  <w:rPr>
                    <w:rFonts w:ascii="Arial" w:hAnsi="Arial" w:cs="Arial"/>
                    <w:spacing w:val="-2"/>
                    <w:sz w:val="16"/>
                    <w:szCs w:val="16"/>
                  </w:rPr>
                </w:rPrChange>
              </w:rPr>
              <w:t xml:space="preserve">Padding </w:t>
            </w:r>
            <w:r w:rsidRPr="00C427FC">
              <w:rPr>
                <w:rFonts w:ascii="Arial" w:hAnsi="Arial" w:cs="Arial"/>
                <w:spacing w:val="-4"/>
                <w:sz w:val="14"/>
                <w:szCs w:val="14"/>
                <w:rPrChange w:id="117" w:author="Liwen Chu" w:date="2023-05-05T16:36:00Z">
                  <w:rPr>
                    <w:rFonts w:ascii="Arial" w:hAnsi="Arial" w:cs="Arial"/>
                    <w:spacing w:val="-4"/>
                    <w:sz w:val="16"/>
                    <w:szCs w:val="16"/>
                  </w:rPr>
                </w:rPrChange>
              </w:rPr>
              <w:t>Delay</w:t>
            </w:r>
          </w:p>
        </w:tc>
        <w:tc>
          <w:tcPr>
            <w:tcW w:w="1020" w:type="dxa"/>
            <w:tcBorders>
              <w:top w:val="single" w:sz="12" w:space="0" w:color="000000"/>
              <w:left w:val="single" w:sz="12" w:space="0" w:color="000000"/>
              <w:bottom w:val="single" w:sz="12" w:space="0" w:color="000000"/>
              <w:right w:val="single" w:sz="12" w:space="0" w:color="000000"/>
            </w:tcBorders>
            <w:tcPrChange w:id="118" w:author="Liwen Chu" w:date="2023-05-05T16:36:00Z">
              <w:tcPr>
                <w:tcW w:w="1020" w:type="dxa"/>
                <w:tcBorders>
                  <w:top w:val="single" w:sz="12" w:space="0" w:color="000000"/>
                  <w:left w:val="single" w:sz="12" w:space="0" w:color="000000"/>
                  <w:bottom w:val="single" w:sz="12" w:space="0" w:color="000000"/>
                  <w:right w:val="single" w:sz="12" w:space="0" w:color="000000"/>
                </w:tcBorders>
              </w:tcPr>
            </w:tcPrChange>
          </w:tcPr>
          <w:p w14:paraId="1BDE46C7" w14:textId="7A69612D" w:rsidR="00C427FC" w:rsidRPr="00C427FC" w:rsidRDefault="00C427FC" w:rsidP="00310254">
            <w:pPr>
              <w:pStyle w:val="TableParagraph"/>
              <w:kinsoku w:val="0"/>
              <w:overflowPunct w:val="0"/>
              <w:spacing w:before="102" w:line="172" w:lineRule="exact"/>
              <w:ind w:left="230"/>
              <w:rPr>
                <w:rFonts w:ascii="Arial" w:hAnsi="Arial" w:cs="Arial"/>
                <w:spacing w:val="-2"/>
                <w:sz w:val="14"/>
                <w:szCs w:val="14"/>
                <w:rPrChange w:id="119" w:author="Liwen Chu" w:date="2023-05-05T16:36:00Z">
                  <w:rPr>
                    <w:rFonts w:ascii="Arial" w:hAnsi="Arial" w:cs="Arial"/>
                    <w:spacing w:val="-2"/>
                    <w:sz w:val="16"/>
                    <w:szCs w:val="16"/>
                  </w:rPr>
                </w:rPrChange>
              </w:rPr>
            </w:pPr>
            <w:r w:rsidRPr="00C427FC">
              <w:rPr>
                <w:rFonts w:ascii="Arial" w:hAnsi="Arial" w:cs="Arial"/>
                <w:spacing w:val="-2"/>
                <w:sz w:val="14"/>
                <w:szCs w:val="14"/>
                <w:rPrChange w:id="120" w:author="Liwen Chu" w:date="2023-05-05T16:36:00Z">
                  <w:rPr>
                    <w:rFonts w:ascii="Arial" w:hAnsi="Arial" w:cs="Arial"/>
                    <w:spacing w:val="-2"/>
                    <w:sz w:val="16"/>
                    <w:szCs w:val="16"/>
                  </w:rPr>
                </w:rPrChange>
              </w:rPr>
              <w:t>EMLSR</w:t>
            </w:r>
            <w:ins w:id="121" w:author="Liwen Chu" w:date="2023-05-30T15:11:00Z">
              <w:r w:rsidR="00B873C7" w:rsidRPr="00FD0E71">
                <w:rPr>
                  <w:rFonts w:ascii="Arial" w:hAnsi="Arial" w:cs="Arial"/>
                  <w:spacing w:val="-4"/>
                  <w:sz w:val="14"/>
                  <w:szCs w:val="14"/>
                </w:rPr>
                <w:t>/EMLMR</w:t>
              </w:r>
            </w:ins>
          </w:p>
          <w:p w14:paraId="394E0AFF" w14:textId="6FFFD6E3" w:rsidR="00C427FC" w:rsidRPr="00C427FC" w:rsidRDefault="00C427FC" w:rsidP="00310254">
            <w:pPr>
              <w:pStyle w:val="TableParagraph"/>
              <w:kinsoku w:val="0"/>
              <w:overflowPunct w:val="0"/>
              <w:spacing w:before="7" w:line="208" w:lineRule="auto"/>
              <w:ind w:left="301" w:right="129" w:hanging="143"/>
              <w:rPr>
                <w:rFonts w:ascii="Arial" w:hAnsi="Arial" w:cs="Arial"/>
                <w:spacing w:val="-4"/>
                <w:sz w:val="14"/>
                <w:szCs w:val="14"/>
                <w:rPrChange w:id="122" w:author="Liwen Chu" w:date="2023-05-05T16:36:00Z">
                  <w:rPr>
                    <w:rFonts w:ascii="Arial" w:hAnsi="Arial" w:cs="Arial"/>
                    <w:spacing w:val="-4"/>
                    <w:sz w:val="16"/>
                    <w:szCs w:val="16"/>
                  </w:rPr>
                </w:rPrChange>
              </w:rPr>
            </w:pPr>
            <w:r w:rsidRPr="00C427FC">
              <w:rPr>
                <w:rFonts w:ascii="Arial" w:hAnsi="Arial" w:cs="Arial"/>
                <w:spacing w:val="-2"/>
                <w:sz w:val="14"/>
                <w:szCs w:val="14"/>
                <w:rPrChange w:id="123" w:author="Liwen Chu" w:date="2023-05-05T16:36:00Z">
                  <w:rPr>
                    <w:rFonts w:ascii="Arial" w:hAnsi="Arial" w:cs="Arial"/>
                    <w:spacing w:val="-2"/>
                    <w:sz w:val="16"/>
                    <w:szCs w:val="16"/>
                  </w:rPr>
                </w:rPrChange>
              </w:rPr>
              <w:t xml:space="preserve">Transition </w:t>
            </w:r>
            <w:r w:rsidRPr="00C427FC">
              <w:rPr>
                <w:rFonts w:ascii="Arial" w:hAnsi="Arial" w:cs="Arial"/>
                <w:spacing w:val="-4"/>
                <w:sz w:val="14"/>
                <w:szCs w:val="14"/>
                <w:rPrChange w:id="124" w:author="Liwen Chu" w:date="2023-05-05T16:36:00Z">
                  <w:rPr>
                    <w:rFonts w:ascii="Arial" w:hAnsi="Arial" w:cs="Arial"/>
                    <w:spacing w:val="-4"/>
                    <w:sz w:val="16"/>
                    <w:szCs w:val="16"/>
                  </w:rPr>
                </w:rPrChange>
              </w:rPr>
              <w:t>Delay</w:t>
            </w:r>
            <w:commentRangeStart w:id="125"/>
            <w:commentRangeEnd w:id="125"/>
            <w:r w:rsidR="0090315D">
              <w:rPr>
                <w:rStyle w:val="CommentReference"/>
                <w:color w:val="000000"/>
                <w:w w:val="0"/>
                <w:lang w:val="en-GB" w:eastAsia="en-US"/>
              </w:rPr>
              <w:commentReference w:id="125"/>
            </w:r>
          </w:p>
        </w:tc>
        <w:tc>
          <w:tcPr>
            <w:tcW w:w="1020" w:type="dxa"/>
            <w:tcBorders>
              <w:top w:val="single" w:sz="12" w:space="0" w:color="000000"/>
              <w:left w:val="single" w:sz="12" w:space="0" w:color="000000"/>
              <w:bottom w:val="single" w:sz="12" w:space="0" w:color="000000"/>
              <w:right w:val="single" w:sz="12" w:space="0" w:color="000000"/>
            </w:tcBorders>
            <w:tcPrChange w:id="126" w:author="Liwen Chu" w:date="2023-05-05T16:36:00Z">
              <w:tcPr>
                <w:tcW w:w="1020" w:type="dxa"/>
                <w:tcBorders>
                  <w:top w:val="single" w:sz="12" w:space="0" w:color="000000"/>
                  <w:left w:val="single" w:sz="12" w:space="0" w:color="000000"/>
                  <w:bottom w:val="single" w:sz="12" w:space="0" w:color="000000"/>
                  <w:right w:val="single" w:sz="12" w:space="0" w:color="000000"/>
                </w:tcBorders>
              </w:tcPr>
            </w:tcPrChange>
          </w:tcPr>
          <w:p w14:paraId="0208B627" w14:textId="77777777" w:rsidR="00C427FC" w:rsidRDefault="00C427FC" w:rsidP="00310254">
            <w:pPr>
              <w:pStyle w:val="TableParagraph"/>
              <w:kinsoku w:val="0"/>
              <w:overflowPunct w:val="0"/>
              <w:spacing w:before="8"/>
              <w:rPr>
                <w:rFonts w:ascii="Arial" w:hAnsi="Arial" w:cs="Arial"/>
                <w:sz w:val="15"/>
                <w:szCs w:val="15"/>
              </w:rPr>
            </w:pPr>
          </w:p>
          <w:p w14:paraId="23409DA8" w14:textId="77777777" w:rsidR="00C427FC" w:rsidRDefault="00C427FC" w:rsidP="00310254">
            <w:pPr>
              <w:pStyle w:val="TableParagraph"/>
              <w:kinsoku w:val="0"/>
              <w:overflowPunct w:val="0"/>
              <w:spacing w:line="172" w:lineRule="exact"/>
              <w:ind w:left="217"/>
              <w:rPr>
                <w:rFonts w:ascii="Arial" w:hAnsi="Arial" w:cs="Arial"/>
                <w:spacing w:val="-2"/>
                <w:sz w:val="16"/>
                <w:szCs w:val="16"/>
              </w:rPr>
            </w:pPr>
            <w:r>
              <w:rPr>
                <w:rFonts w:ascii="Arial" w:hAnsi="Arial" w:cs="Arial"/>
                <w:spacing w:val="-2"/>
                <w:sz w:val="16"/>
                <w:szCs w:val="16"/>
              </w:rPr>
              <w:t>EMLMR</w:t>
            </w:r>
          </w:p>
          <w:p w14:paraId="00ED0550" w14:textId="77777777" w:rsidR="00C427FC" w:rsidRDefault="00C427FC" w:rsidP="00310254">
            <w:pPr>
              <w:pStyle w:val="TableParagraph"/>
              <w:kinsoku w:val="0"/>
              <w:overflowPunct w:val="0"/>
              <w:spacing w:line="172" w:lineRule="exact"/>
              <w:ind w:left="226"/>
              <w:rPr>
                <w:rFonts w:ascii="Arial" w:hAnsi="Arial" w:cs="Arial"/>
                <w:spacing w:val="-2"/>
                <w:sz w:val="16"/>
                <w:szCs w:val="16"/>
              </w:rPr>
            </w:pPr>
            <w:r>
              <w:rPr>
                <w:rFonts w:ascii="Arial" w:hAnsi="Arial" w:cs="Arial"/>
                <w:spacing w:val="-2"/>
                <w:sz w:val="16"/>
                <w:szCs w:val="16"/>
              </w:rPr>
              <w:t>Support</w:t>
            </w:r>
          </w:p>
        </w:tc>
        <w:tc>
          <w:tcPr>
            <w:tcW w:w="1020" w:type="dxa"/>
            <w:tcBorders>
              <w:top w:val="single" w:sz="12" w:space="0" w:color="000000"/>
              <w:left w:val="single" w:sz="12" w:space="0" w:color="000000"/>
              <w:bottom w:val="single" w:sz="12" w:space="0" w:color="000000"/>
              <w:right w:val="single" w:sz="12" w:space="0" w:color="000000"/>
            </w:tcBorders>
            <w:tcPrChange w:id="127" w:author="Liwen Chu" w:date="2023-05-05T16:36:00Z">
              <w:tcPr>
                <w:tcW w:w="1020" w:type="dxa"/>
                <w:tcBorders>
                  <w:top w:val="single" w:sz="12" w:space="0" w:color="000000"/>
                  <w:left w:val="single" w:sz="12" w:space="0" w:color="000000"/>
                  <w:bottom w:val="single" w:sz="12" w:space="0" w:color="000000"/>
                  <w:right w:val="single" w:sz="12" w:space="0" w:color="000000"/>
                </w:tcBorders>
              </w:tcPr>
            </w:tcPrChange>
          </w:tcPr>
          <w:p w14:paraId="1FF178EC" w14:textId="77777777" w:rsidR="00C427FC" w:rsidRDefault="00C427FC" w:rsidP="00310254">
            <w:pPr>
              <w:pStyle w:val="TableParagraph"/>
              <w:kinsoku w:val="0"/>
              <w:overflowPunct w:val="0"/>
              <w:spacing w:before="8"/>
              <w:rPr>
                <w:rFonts w:ascii="Arial" w:hAnsi="Arial" w:cs="Arial"/>
                <w:sz w:val="15"/>
                <w:szCs w:val="15"/>
              </w:rPr>
            </w:pPr>
          </w:p>
          <w:p w14:paraId="0DB8CBAF" w14:textId="6BE7197F" w:rsidR="00C427FC" w:rsidDel="00C427FC" w:rsidRDefault="00C427FC" w:rsidP="00310254">
            <w:pPr>
              <w:pStyle w:val="TableParagraph"/>
              <w:kinsoku w:val="0"/>
              <w:overflowPunct w:val="0"/>
              <w:spacing w:line="172" w:lineRule="exact"/>
              <w:ind w:left="217"/>
              <w:rPr>
                <w:del w:id="128" w:author="Liwen Chu" w:date="2023-05-05T16:34:00Z"/>
                <w:rFonts w:ascii="Arial" w:hAnsi="Arial" w:cs="Arial"/>
                <w:spacing w:val="-2"/>
                <w:sz w:val="16"/>
                <w:szCs w:val="16"/>
              </w:rPr>
            </w:pPr>
            <w:del w:id="129" w:author="Liwen Chu" w:date="2023-05-05T16:34:00Z">
              <w:r w:rsidDel="00C427FC">
                <w:rPr>
                  <w:rFonts w:ascii="Arial" w:hAnsi="Arial" w:cs="Arial"/>
                  <w:spacing w:val="-2"/>
                  <w:sz w:val="16"/>
                  <w:szCs w:val="16"/>
                </w:rPr>
                <w:delText>EMLMR</w:delText>
              </w:r>
            </w:del>
          </w:p>
          <w:p w14:paraId="056A9E4E" w14:textId="303E2555" w:rsidR="00C427FC" w:rsidRDefault="00C427FC" w:rsidP="00310254">
            <w:pPr>
              <w:pStyle w:val="TableParagraph"/>
              <w:kinsoku w:val="0"/>
              <w:overflowPunct w:val="0"/>
              <w:spacing w:line="172" w:lineRule="exact"/>
              <w:ind w:left="301"/>
              <w:rPr>
                <w:rFonts w:ascii="Arial" w:hAnsi="Arial" w:cs="Arial"/>
                <w:spacing w:val="-2"/>
                <w:sz w:val="16"/>
                <w:szCs w:val="16"/>
              </w:rPr>
            </w:pPr>
            <w:del w:id="130" w:author="Liwen Chu" w:date="2023-05-05T16:34:00Z">
              <w:r w:rsidDel="00C427FC">
                <w:rPr>
                  <w:rFonts w:ascii="Arial" w:hAnsi="Arial" w:cs="Arial"/>
                  <w:spacing w:val="-2"/>
                  <w:sz w:val="16"/>
                  <w:szCs w:val="16"/>
                </w:rPr>
                <w:delText>Delay</w:delText>
              </w:r>
            </w:del>
            <w:ins w:id="131" w:author="Liwen Chu" w:date="2023-05-05T16:36:00Z">
              <w:r>
                <w:rPr>
                  <w:rFonts w:ascii="Arial" w:hAnsi="Arial" w:cs="Arial"/>
                  <w:spacing w:val="-2"/>
                  <w:sz w:val="16"/>
                  <w:szCs w:val="16"/>
                </w:rPr>
                <w:t xml:space="preserve"> </w:t>
              </w:r>
            </w:ins>
            <w:ins w:id="132" w:author="Liwen Chu" w:date="2023-05-05T16:34:00Z">
              <w:r>
                <w:rPr>
                  <w:rFonts w:ascii="Arial" w:hAnsi="Arial" w:cs="Arial"/>
                  <w:spacing w:val="-2"/>
                  <w:sz w:val="16"/>
                  <w:szCs w:val="16"/>
                </w:rPr>
                <w:t>Res</w:t>
              </w:r>
            </w:ins>
            <w:ins w:id="133" w:author="Liwen Chu" w:date="2023-05-05T16:35:00Z">
              <w:r>
                <w:rPr>
                  <w:rFonts w:ascii="Arial" w:hAnsi="Arial" w:cs="Arial"/>
                  <w:spacing w:val="-2"/>
                  <w:sz w:val="16"/>
                  <w:szCs w:val="16"/>
                </w:rPr>
                <w:t>erved</w:t>
              </w:r>
            </w:ins>
          </w:p>
        </w:tc>
        <w:tc>
          <w:tcPr>
            <w:tcW w:w="1020" w:type="dxa"/>
            <w:tcBorders>
              <w:top w:val="single" w:sz="12" w:space="0" w:color="000000"/>
              <w:left w:val="single" w:sz="12" w:space="0" w:color="000000"/>
              <w:bottom w:val="single" w:sz="12" w:space="0" w:color="000000"/>
              <w:right w:val="single" w:sz="12" w:space="0" w:color="000000"/>
            </w:tcBorders>
            <w:tcPrChange w:id="134" w:author="Liwen Chu" w:date="2023-05-05T16:36:00Z">
              <w:tcPr>
                <w:tcW w:w="1020" w:type="dxa"/>
                <w:tcBorders>
                  <w:top w:val="single" w:sz="12" w:space="0" w:color="000000"/>
                  <w:left w:val="single" w:sz="12" w:space="0" w:color="000000"/>
                  <w:bottom w:val="single" w:sz="12" w:space="0" w:color="000000"/>
                  <w:right w:val="single" w:sz="12" w:space="0" w:color="000000"/>
                </w:tcBorders>
              </w:tcPr>
            </w:tcPrChange>
          </w:tcPr>
          <w:p w14:paraId="6647C820" w14:textId="77777777" w:rsidR="00C427FC" w:rsidRDefault="00C427FC" w:rsidP="00310254">
            <w:pPr>
              <w:pStyle w:val="TableParagraph"/>
              <w:kinsoku w:val="0"/>
              <w:overflowPunct w:val="0"/>
              <w:spacing w:before="5"/>
              <w:rPr>
                <w:rFonts w:ascii="Arial" w:hAnsi="Arial" w:cs="Arial"/>
                <w:sz w:val="17"/>
                <w:szCs w:val="17"/>
              </w:rPr>
            </w:pPr>
          </w:p>
          <w:p w14:paraId="6AD55524" w14:textId="77777777" w:rsidR="00C427FC" w:rsidRDefault="00C427FC" w:rsidP="00310254">
            <w:pPr>
              <w:pStyle w:val="TableParagraph"/>
              <w:kinsoku w:val="0"/>
              <w:overflowPunct w:val="0"/>
              <w:spacing w:line="208" w:lineRule="auto"/>
              <w:ind w:left="221" w:right="129" w:hanging="63"/>
              <w:rPr>
                <w:rFonts w:ascii="Arial" w:hAnsi="Arial" w:cs="Arial"/>
                <w:spacing w:val="-2"/>
                <w:sz w:val="16"/>
                <w:szCs w:val="16"/>
              </w:rPr>
            </w:pPr>
            <w:r>
              <w:rPr>
                <w:rFonts w:ascii="Arial" w:hAnsi="Arial" w:cs="Arial"/>
                <w:spacing w:val="-2"/>
                <w:sz w:val="16"/>
                <w:szCs w:val="16"/>
              </w:rPr>
              <w:t>Transition Timeout</w:t>
            </w:r>
          </w:p>
        </w:tc>
        <w:tc>
          <w:tcPr>
            <w:tcW w:w="1020" w:type="dxa"/>
            <w:tcBorders>
              <w:top w:val="single" w:sz="12" w:space="0" w:color="000000"/>
              <w:left w:val="single" w:sz="12" w:space="0" w:color="000000"/>
              <w:bottom w:val="single" w:sz="12" w:space="0" w:color="000000"/>
              <w:right w:val="single" w:sz="12" w:space="0" w:color="000000"/>
            </w:tcBorders>
            <w:tcPrChange w:id="135" w:author="Liwen Chu" w:date="2023-05-05T16:36:00Z">
              <w:tcPr>
                <w:tcW w:w="1020" w:type="dxa"/>
                <w:tcBorders>
                  <w:top w:val="single" w:sz="12" w:space="0" w:color="000000"/>
                  <w:left w:val="single" w:sz="12" w:space="0" w:color="000000"/>
                  <w:bottom w:val="single" w:sz="12" w:space="0" w:color="000000"/>
                  <w:right w:val="single" w:sz="12" w:space="0" w:color="000000"/>
                </w:tcBorders>
              </w:tcPr>
            </w:tcPrChange>
          </w:tcPr>
          <w:p w14:paraId="1530429D" w14:textId="77777777" w:rsidR="00C427FC" w:rsidRDefault="00C427FC" w:rsidP="00310254">
            <w:pPr>
              <w:pStyle w:val="TableParagraph"/>
              <w:kinsoku w:val="0"/>
              <w:overflowPunct w:val="0"/>
              <w:spacing w:before="8"/>
              <w:rPr>
                <w:rFonts w:ascii="Arial" w:hAnsi="Arial" w:cs="Arial"/>
                <w:sz w:val="22"/>
                <w:szCs w:val="22"/>
              </w:rPr>
            </w:pPr>
          </w:p>
          <w:p w14:paraId="77783050" w14:textId="77777777" w:rsidR="00C427FC" w:rsidRDefault="00C427FC" w:rsidP="00310254">
            <w:pPr>
              <w:pStyle w:val="TableParagraph"/>
              <w:kinsoku w:val="0"/>
              <w:overflowPunct w:val="0"/>
              <w:ind w:left="164"/>
              <w:rPr>
                <w:rFonts w:ascii="Arial" w:hAnsi="Arial" w:cs="Arial"/>
                <w:spacing w:val="-2"/>
                <w:sz w:val="16"/>
                <w:szCs w:val="16"/>
              </w:rPr>
            </w:pPr>
            <w:r>
              <w:rPr>
                <w:rFonts w:ascii="Arial" w:hAnsi="Arial" w:cs="Arial"/>
                <w:spacing w:val="-2"/>
                <w:sz w:val="16"/>
                <w:szCs w:val="16"/>
              </w:rPr>
              <w:t>Reserved</w:t>
            </w:r>
          </w:p>
        </w:tc>
      </w:tr>
    </w:tbl>
    <w:p w14:paraId="7F505500" w14:textId="77777777" w:rsidR="00C427FC" w:rsidRDefault="00C427FC" w:rsidP="00C427FC">
      <w:pPr>
        <w:pStyle w:val="BodyText0"/>
        <w:tabs>
          <w:tab w:val="left" w:pos="2565"/>
          <w:tab w:val="left" w:pos="3585"/>
          <w:tab w:val="left" w:pos="4605"/>
          <w:tab w:val="left" w:pos="5625"/>
          <w:tab w:val="left" w:pos="6645"/>
          <w:tab w:val="left" w:pos="7665"/>
          <w:tab w:val="left" w:pos="8685"/>
        </w:tabs>
        <w:kinsoku w:val="0"/>
        <w:overflowPunct w:val="0"/>
        <w:spacing w:before="99"/>
        <w:ind w:left="1595"/>
        <w:rPr>
          <w:rFonts w:ascii="Arial" w:hAnsi="Arial" w:cs="Arial"/>
          <w:spacing w:val="-10"/>
          <w:sz w:val="16"/>
          <w:szCs w:val="16"/>
        </w:rPr>
      </w:pPr>
      <w:r>
        <w:rPr>
          <w:rFonts w:ascii="Arial" w:hAnsi="Arial" w:cs="Arial"/>
          <w:spacing w:val="-4"/>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3</w:t>
      </w:r>
      <w:r>
        <w:rPr>
          <w:rFonts w:ascii="Arial" w:hAnsi="Arial" w:cs="Arial"/>
          <w:sz w:val="16"/>
          <w:szCs w:val="16"/>
        </w:rPr>
        <w:tab/>
      </w:r>
      <w:r>
        <w:rPr>
          <w:rFonts w:ascii="Arial" w:hAnsi="Arial" w:cs="Arial"/>
          <w:spacing w:val="-10"/>
          <w:sz w:val="16"/>
          <w:szCs w:val="16"/>
        </w:rPr>
        <w:t>3</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3</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1</w:t>
      </w:r>
    </w:p>
    <w:p w14:paraId="47D9CE8C" w14:textId="77777777" w:rsidR="00C427FC" w:rsidRDefault="00C427FC" w:rsidP="00C427FC">
      <w:pPr>
        <w:pStyle w:val="BodyText0"/>
        <w:kinsoku w:val="0"/>
        <w:overflowPunct w:val="0"/>
        <w:spacing w:before="1"/>
        <w:rPr>
          <w:rFonts w:ascii="Arial" w:hAnsi="Arial" w:cs="Arial"/>
          <w:sz w:val="16"/>
          <w:szCs w:val="16"/>
        </w:rPr>
      </w:pPr>
    </w:p>
    <w:p w14:paraId="09D599EB" w14:textId="77777777" w:rsidR="00C427FC" w:rsidRDefault="00C427FC" w:rsidP="00C427FC">
      <w:pPr>
        <w:pStyle w:val="BodyText0"/>
        <w:kinsoku w:val="0"/>
        <w:overflowPunct w:val="0"/>
        <w:ind w:left="999" w:right="1000"/>
        <w:jc w:val="center"/>
        <w:rPr>
          <w:rFonts w:ascii="Arial" w:hAnsi="Arial" w:cs="Arial"/>
          <w:b/>
          <w:bCs/>
          <w:spacing w:val="-2"/>
        </w:rPr>
      </w:pPr>
      <w:bookmarkStart w:id="136" w:name="_bookmark176"/>
      <w:bookmarkEnd w:id="136"/>
      <w:r>
        <w:rPr>
          <w:rFonts w:ascii="Arial" w:hAnsi="Arial" w:cs="Arial"/>
          <w:b/>
          <w:bCs/>
        </w:rPr>
        <w:t>Figure</w:t>
      </w:r>
      <w:r>
        <w:rPr>
          <w:rFonts w:ascii="Arial" w:hAnsi="Arial" w:cs="Arial"/>
          <w:b/>
          <w:bCs/>
          <w:spacing w:val="-13"/>
        </w:rPr>
        <w:t xml:space="preserve"> </w:t>
      </w:r>
      <w:r>
        <w:rPr>
          <w:rFonts w:ascii="Arial" w:hAnsi="Arial" w:cs="Arial"/>
          <w:b/>
          <w:bCs/>
        </w:rPr>
        <w:t>9-1002j—EML</w:t>
      </w:r>
      <w:r>
        <w:rPr>
          <w:rFonts w:ascii="Arial" w:hAnsi="Arial" w:cs="Arial"/>
          <w:b/>
          <w:bCs/>
          <w:spacing w:val="-11"/>
        </w:rPr>
        <w:t xml:space="preserve"> </w:t>
      </w:r>
      <w:r>
        <w:rPr>
          <w:rFonts w:ascii="Arial" w:hAnsi="Arial" w:cs="Arial"/>
          <w:b/>
          <w:bCs/>
        </w:rPr>
        <w:t>Capabilities</w:t>
      </w:r>
      <w:r>
        <w:rPr>
          <w:rFonts w:ascii="Arial" w:hAnsi="Arial" w:cs="Arial"/>
          <w:b/>
          <w:bCs/>
          <w:spacing w:val="-11"/>
        </w:rPr>
        <w:t xml:space="preserve"> </w:t>
      </w:r>
      <w:r>
        <w:rPr>
          <w:rFonts w:ascii="Arial" w:hAnsi="Arial" w:cs="Arial"/>
          <w:b/>
          <w:bCs/>
        </w:rPr>
        <w:t>subfield</w:t>
      </w:r>
      <w:r>
        <w:rPr>
          <w:rFonts w:ascii="Arial" w:hAnsi="Arial" w:cs="Arial"/>
          <w:b/>
          <w:bCs/>
          <w:spacing w:val="-11"/>
        </w:rPr>
        <w:t xml:space="preserve"> </w:t>
      </w:r>
      <w:r>
        <w:rPr>
          <w:rFonts w:ascii="Arial" w:hAnsi="Arial" w:cs="Arial"/>
          <w:b/>
          <w:bCs/>
          <w:spacing w:val="-2"/>
        </w:rPr>
        <w:t>format</w:t>
      </w:r>
    </w:p>
    <w:p w14:paraId="36F40155" w14:textId="5C3B42FA" w:rsidR="00277395" w:rsidRDefault="00C427FC" w:rsidP="00440001">
      <w:pPr>
        <w:rPr>
          <w:b/>
          <w:bCs/>
          <w:sz w:val="20"/>
        </w:rPr>
      </w:pPr>
      <w:r>
        <w:rPr>
          <w:b/>
          <w:bCs/>
          <w:sz w:val="20"/>
        </w:rPr>
        <w:t>……</w:t>
      </w:r>
    </w:p>
    <w:p w14:paraId="7E93AA6C" w14:textId="77777777" w:rsidR="008236A2" w:rsidRDefault="008236A2" w:rsidP="008236A2">
      <w:pPr>
        <w:pStyle w:val="SP14233602"/>
        <w:spacing w:before="480" w:after="240"/>
        <w:rPr>
          <w:ins w:id="137" w:author="Liwen Chu" w:date="2023-05-30T13:00:00Z"/>
          <w:color w:val="000000"/>
        </w:rPr>
      </w:pPr>
    </w:p>
    <w:p w14:paraId="01FDE84D" w14:textId="77777777" w:rsidR="008236A2" w:rsidRDefault="008236A2" w:rsidP="008236A2">
      <w:pPr>
        <w:pStyle w:val="SP14233749"/>
        <w:spacing w:before="240" w:after="240"/>
        <w:rPr>
          <w:ins w:id="138" w:author="Liwen Chu" w:date="2023-05-30T13:00:00Z"/>
          <w:color w:val="000000"/>
        </w:rPr>
      </w:pPr>
    </w:p>
    <w:p w14:paraId="04C57737" w14:textId="77777777" w:rsidR="008236A2" w:rsidRDefault="008236A2" w:rsidP="008236A2">
      <w:pPr>
        <w:pStyle w:val="SP14233749"/>
        <w:spacing w:before="240" w:after="240"/>
        <w:rPr>
          <w:ins w:id="139" w:author="Liwen Chu" w:date="2023-05-30T13:00:00Z"/>
          <w:color w:val="000000"/>
        </w:rPr>
      </w:pPr>
    </w:p>
    <w:p w14:paraId="267B3706" w14:textId="77777777" w:rsidR="008236A2" w:rsidRDefault="008236A2" w:rsidP="008236A2">
      <w:pPr>
        <w:pStyle w:val="SP14233749"/>
        <w:spacing w:before="240" w:after="240"/>
        <w:rPr>
          <w:ins w:id="140" w:author="Liwen Chu" w:date="2023-05-30T13:00:00Z"/>
          <w:color w:val="000000"/>
        </w:rPr>
      </w:pPr>
    </w:p>
    <w:p w14:paraId="5FFABAEF" w14:textId="77777777" w:rsidR="008236A2" w:rsidRDefault="008236A2" w:rsidP="008236A2">
      <w:pPr>
        <w:pStyle w:val="SP14233749"/>
        <w:spacing w:before="240" w:after="240"/>
        <w:rPr>
          <w:ins w:id="141" w:author="Liwen Chu" w:date="2023-05-30T13:00:00Z"/>
          <w:color w:val="000000"/>
        </w:rPr>
      </w:pPr>
    </w:p>
    <w:p w14:paraId="583E607E" w14:textId="097A889B" w:rsidR="00C427FC" w:rsidRPr="008236A2" w:rsidRDefault="008236A2" w:rsidP="008236A2">
      <w:pPr>
        <w:pStyle w:val="BodyText0"/>
        <w:kinsoku w:val="0"/>
        <w:overflowPunct w:val="0"/>
        <w:spacing w:line="249" w:lineRule="auto"/>
        <w:ind w:left="999" w:right="995"/>
        <w:rPr>
          <w:rFonts w:ascii="TimesNewRoman" w:eastAsia="Times New Roman" w:hAnsi="TimesNewRoman"/>
          <w:color w:val="000000"/>
          <w:sz w:val="20"/>
        </w:rPr>
      </w:pPr>
      <w:r>
        <w:rPr>
          <w:rStyle w:val="SC14319501"/>
        </w:rPr>
        <w:t xml:space="preserve">The EMLSR Support subfield indicates </w:t>
      </w:r>
      <w:r>
        <w:rPr>
          <w:rStyle w:val="SC14319726"/>
        </w:rPr>
        <w:t>(#17622)</w:t>
      </w:r>
      <w:r>
        <w:rPr>
          <w:rStyle w:val="SC14319501"/>
        </w:rPr>
        <w:t>whether the MLD supports EMLSR operation. The EMLSR Support subfield is set to 1 if the MLD supports the EMLSR operation; otherwise it is set to 0. For a non-AP MLD, the EMLSR Support subfield is set to 0 if the EMLMR Support subfield is set to 1.</w:t>
      </w:r>
      <w:r>
        <w:rPr>
          <w:rFonts w:eastAsia="Times New Roman"/>
        </w:rPr>
        <w:t xml:space="preserve">  </w:t>
      </w:r>
      <w:ins w:id="142" w:author="Liwen Chu" w:date="2023-05-30T12:54:00Z">
        <w:r w:rsidR="00B46A8E">
          <w:rPr>
            <w:rFonts w:eastAsia="Times New Roman"/>
          </w:rPr>
          <w:t>W</w:t>
        </w:r>
        <w:r w:rsidR="00B46A8E">
          <w:rPr>
            <w:rStyle w:val="fontstyle01"/>
            <w:rFonts w:eastAsia="Times New Roman"/>
          </w:rPr>
          <w:t>hen the EMLSR Support subfield is set to 1, the EMLSR/EMLMR Padding Delay subfield is the EMLSR Padding Delay subfield and the EMLSR/EMLMR Transition Delay subfield is the EMLSR Transition Delay subfield</w:t>
        </w:r>
      </w:ins>
      <w:ins w:id="143" w:author="Liwen Chu" w:date="2023-05-30T12:55:00Z">
        <w:r w:rsidR="00B46A8E">
          <w:rPr>
            <w:rStyle w:val="fontstyle01"/>
            <w:rFonts w:eastAsia="Times New Roman"/>
          </w:rPr>
          <w:t>.</w:t>
        </w:r>
      </w:ins>
      <w:bookmarkStart w:id="144" w:name="_bookmark177"/>
      <w:bookmarkStart w:id="145" w:name="_bookmark178"/>
      <w:bookmarkEnd w:id="144"/>
      <w:bookmarkEnd w:id="145"/>
    </w:p>
    <w:p w14:paraId="761C1FFC" w14:textId="5B56BA1F" w:rsidR="008236A2" w:rsidRDefault="008236A2" w:rsidP="00C427FC">
      <w:pPr>
        <w:pStyle w:val="BodyText0"/>
        <w:kinsoku w:val="0"/>
        <w:overflowPunct w:val="0"/>
        <w:spacing w:before="197" w:line="249" w:lineRule="auto"/>
        <w:ind w:left="1000" w:right="997" w:hanging="1"/>
      </w:pPr>
      <w:r>
        <w:t>……</w:t>
      </w:r>
    </w:p>
    <w:p w14:paraId="6C0899BD" w14:textId="2CACA3FE" w:rsidR="00C427FC" w:rsidDel="00DC201B" w:rsidRDefault="00C427FC" w:rsidP="00C427FC">
      <w:pPr>
        <w:pStyle w:val="BodyText0"/>
        <w:kinsoku w:val="0"/>
        <w:overflowPunct w:val="0"/>
        <w:spacing w:before="197" w:line="249" w:lineRule="auto"/>
        <w:ind w:left="1000" w:right="997" w:hanging="1"/>
        <w:rPr>
          <w:del w:id="146" w:author="Liwen Chu" w:date="2023-05-30T13:13:00Z"/>
        </w:rPr>
      </w:pPr>
      <w:r>
        <w:t>The</w:t>
      </w:r>
      <w:r>
        <w:rPr>
          <w:spacing w:val="-2"/>
        </w:rPr>
        <w:t xml:space="preserve"> </w:t>
      </w:r>
      <w:r>
        <w:t>EMLMR</w:t>
      </w:r>
      <w:r>
        <w:rPr>
          <w:spacing w:val="-2"/>
        </w:rPr>
        <w:t xml:space="preserve"> </w:t>
      </w:r>
      <w:r>
        <w:t>Support</w:t>
      </w:r>
      <w:r>
        <w:rPr>
          <w:spacing w:val="-2"/>
        </w:rPr>
        <w:t xml:space="preserve"> </w:t>
      </w:r>
      <w:r>
        <w:t>subfield</w:t>
      </w:r>
      <w:r>
        <w:rPr>
          <w:spacing w:val="-1"/>
        </w:rPr>
        <w:t xml:space="preserve"> </w:t>
      </w:r>
      <w:r>
        <w:t>indicates</w:t>
      </w:r>
      <w:r>
        <w:rPr>
          <w:spacing w:val="-2"/>
        </w:rPr>
        <w:t xml:space="preserve"> </w:t>
      </w:r>
      <w:r>
        <w:t>support</w:t>
      </w:r>
      <w:r>
        <w:rPr>
          <w:spacing w:val="-1"/>
        </w:rPr>
        <w:t xml:space="preserve"> </w:t>
      </w:r>
      <w:r>
        <w:t>of</w:t>
      </w:r>
      <w:r>
        <w:rPr>
          <w:spacing w:val="-1"/>
        </w:rPr>
        <w:t xml:space="preserve"> </w:t>
      </w:r>
      <w:r>
        <w:t>the</w:t>
      </w:r>
      <w:r>
        <w:rPr>
          <w:spacing w:val="-2"/>
        </w:rPr>
        <w:t xml:space="preserve"> </w:t>
      </w:r>
      <w:r>
        <w:t>EMLMR</w:t>
      </w:r>
      <w:r>
        <w:rPr>
          <w:spacing w:val="-2"/>
        </w:rPr>
        <w:t xml:space="preserve"> </w:t>
      </w:r>
      <w:r>
        <w:t>operation</w:t>
      </w:r>
      <w:r>
        <w:rPr>
          <w:spacing w:val="-1"/>
        </w:rPr>
        <w:t xml:space="preserve"> </w:t>
      </w:r>
      <w:r>
        <w:t>for</w:t>
      </w:r>
      <w:r>
        <w:rPr>
          <w:spacing w:val="-1"/>
        </w:rPr>
        <w:t xml:space="preserve"> </w:t>
      </w:r>
      <w:r>
        <w:t>an</w:t>
      </w:r>
      <w:r>
        <w:rPr>
          <w:spacing w:val="-2"/>
        </w:rPr>
        <w:t xml:space="preserve"> </w:t>
      </w:r>
      <w:r>
        <w:t>MLD.</w:t>
      </w:r>
      <w:r>
        <w:rPr>
          <w:spacing w:val="-1"/>
        </w:rPr>
        <w:t xml:space="preserve"> </w:t>
      </w:r>
      <w:r>
        <w:t>The</w:t>
      </w:r>
      <w:r>
        <w:rPr>
          <w:spacing w:val="-2"/>
        </w:rPr>
        <w:t xml:space="preserve"> </w:t>
      </w:r>
      <w:r>
        <w:t>EMLMR</w:t>
      </w:r>
      <w:r>
        <w:rPr>
          <w:spacing w:val="-2"/>
        </w:rPr>
        <w:t xml:space="preserve"> </w:t>
      </w:r>
      <w:r>
        <w:t>Sup- port subfield is set to 1 if the MLD supports the EMLMR operation; otherwise it is set to 0. For a non-AP MLD, the EMLMR Support subfield is set to 0 if the EMLSR Support subfield is set to 1.</w:t>
      </w:r>
      <w:ins w:id="147" w:author="Liwen Chu" w:date="2023-05-30T12:57:00Z">
        <w:r w:rsidR="008236A2">
          <w:t xml:space="preserve"> </w:t>
        </w:r>
        <w:r w:rsidR="008236A2">
          <w:rPr>
            <w:rStyle w:val="fontstyle01"/>
            <w:rFonts w:eastAsia="Times New Roman"/>
          </w:rPr>
          <w:t>When the EMLMR Mode subfield is set to 1, the EMLSR/EMLMR Padding Delay subfield is the EMLMR Padding Delay subfield and the EMLSR/EMLMR Transition Delay subfield is the EMLMR Transition Delay subfield.</w:t>
        </w:r>
      </w:ins>
    </w:p>
    <w:p w14:paraId="528F4E20" w14:textId="77777777" w:rsidR="00DC201B" w:rsidRDefault="00DC201B" w:rsidP="00DC201B">
      <w:pPr>
        <w:pStyle w:val="SP14233749"/>
        <w:spacing w:before="240" w:after="240"/>
        <w:rPr>
          <w:color w:val="000000"/>
        </w:rPr>
      </w:pPr>
    </w:p>
    <w:p w14:paraId="5B20EE9D" w14:textId="2FFF664C" w:rsidR="00DC201B" w:rsidRDefault="00DC201B" w:rsidP="00DC201B">
      <w:pPr>
        <w:pStyle w:val="BodyText0"/>
        <w:kinsoku w:val="0"/>
        <w:overflowPunct w:val="0"/>
        <w:spacing w:line="249" w:lineRule="auto"/>
        <w:ind w:left="999" w:right="997"/>
        <w:rPr>
          <w:ins w:id="148" w:author="Liwen Chu" w:date="2023-05-30T13:15:00Z"/>
          <w:rStyle w:val="SC14319501"/>
        </w:rPr>
      </w:pPr>
      <w:ins w:id="149" w:author="Liwen Chu" w:date="2023-05-30T13:13:00Z">
        <w:r>
          <w:rPr>
            <w:rStyle w:val="SC14319501"/>
          </w:rPr>
          <w:t>The EMLMR Padding Delay subfield indicates the minimum MAC padding duration of the initial frame requested by the non-AP MLD as defined in 35.5.2.2.3 (Padding for a triggering frame). When the EML</w:t>
        </w:r>
      </w:ins>
      <w:ins w:id="150" w:author="Liwen Chu" w:date="2023-05-30T13:14:00Z">
        <w:r>
          <w:rPr>
            <w:rStyle w:val="SC14319501"/>
          </w:rPr>
          <w:t>M</w:t>
        </w:r>
      </w:ins>
      <w:ins w:id="151" w:author="Liwen Chu" w:date="2023-05-30T13:13:00Z">
        <w:r>
          <w:rPr>
            <w:rStyle w:val="SC14319501"/>
          </w:rPr>
          <w:t>R Padding Delay subfield is included in a frame sent by an AP affiliated with an AP MLD, the EML</w:t>
        </w:r>
      </w:ins>
      <w:ins w:id="152" w:author="Liwen Chu" w:date="2023-05-30T13:14:00Z">
        <w:r>
          <w:rPr>
            <w:rStyle w:val="SC14319501"/>
          </w:rPr>
          <w:t>M</w:t>
        </w:r>
      </w:ins>
      <w:ins w:id="153" w:author="Liwen Chu" w:date="2023-05-30T13:13:00Z">
        <w:r>
          <w:rPr>
            <w:rStyle w:val="SC14319501"/>
          </w:rPr>
          <w:t>R Padding Delay subfield is reserved. The EMLSR Padding Delay subfield is set as defined in Table 9-</w:t>
        </w:r>
      </w:ins>
      <w:ins w:id="154" w:author="Liwen Chu" w:date="2023-05-30T13:15:00Z">
        <w:r w:rsidR="00756C63">
          <w:rPr>
            <w:rStyle w:val="SC14319501"/>
          </w:rPr>
          <w:t>xxx</w:t>
        </w:r>
      </w:ins>
      <w:ins w:id="155" w:author="Liwen Chu" w:date="2023-05-30T13:13:00Z">
        <w:r>
          <w:rPr>
            <w:rStyle w:val="SC14319501"/>
          </w:rPr>
          <w:t xml:space="preserve"> (Encoding of the EML</w:t>
        </w:r>
      </w:ins>
      <w:ins w:id="156" w:author="Liwen Chu" w:date="2023-05-30T13:15:00Z">
        <w:r w:rsidR="00756C63">
          <w:rPr>
            <w:rStyle w:val="SC14319501"/>
          </w:rPr>
          <w:t>M</w:t>
        </w:r>
      </w:ins>
      <w:ins w:id="157" w:author="Liwen Chu" w:date="2023-05-30T13:13:00Z">
        <w:r>
          <w:rPr>
            <w:rStyle w:val="SC14319501"/>
          </w:rPr>
          <w:t xml:space="preserve">R Padding Delay subfield). </w:t>
        </w:r>
      </w:ins>
    </w:p>
    <w:p w14:paraId="794E8B41" w14:textId="5007FFDA" w:rsidR="00756C63" w:rsidRDefault="00756C63" w:rsidP="00756C63">
      <w:pPr>
        <w:pStyle w:val="BodyText0"/>
        <w:kinsoku w:val="0"/>
        <w:overflowPunct w:val="0"/>
        <w:spacing w:before="189"/>
        <w:ind w:left="951" w:right="1002"/>
        <w:jc w:val="center"/>
        <w:rPr>
          <w:ins w:id="158" w:author="Liwen Chu" w:date="2023-05-30T13:15:00Z"/>
          <w:rFonts w:ascii="Arial" w:hAnsi="Arial" w:cs="Arial"/>
          <w:b/>
          <w:bCs/>
          <w:spacing w:val="-2"/>
        </w:rPr>
      </w:pPr>
      <w:ins w:id="159" w:author="Liwen Chu" w:date="2023-05-30T13:15:00Z">
        <w:r>
          <w:rPr>
            <w:rFonts w:ascii="Arial" w:hAnsi="Arial" w:cs="Arial"/>
            <w:b/>
            <w:bCs/>
          </w:rPr>
          <w:t>Table</w:t>
        </w:r>
        <w:r>
          <w:rPr>
            <w:rFonts w:ascii="Arial" w:hAnsi="Arial" w:cs="Arial"/>
            <w:b/>
            <w:bCs/>
            <w:spacing w:val="-8"/>
          </w:rPr>
          <w:t xml:space="preserve"> </w:t>
        </w:r>
        <w:r>
          <w:rPr>
            <w:rFonts w:ascii="Arial" w:hAnsi="Arial" w:cs="Arial"/>
            <w:b/>
            <w:bCs/>
          </w:rPr>
          <w:t>9-xxx—Encoding</w:t>
        </w:r>
        <w:r>
          <w:rPr>
            <w:rFonts w:ascii="Arial" w:hAnsi="Arial" w:cs="Arial"/>
            <w:b/>
            <w:bCs/>
            <w:spacing w:val="-8"/>
          </w:rPr>
          <w:t xml:space="preserve"> </w:t>
        </w:r>
        <w:r>
          <w:rPr>
            <w:rFonts w:ascii="Arial" w:hAnsi="Arial" w:cs="Arial"/>
            <w:b/>
            <w:bCs/>
          </w:rPr>
          <w:t>of</w:t>
        </w:r>
        <w:r>
          <w:rPr>
            <w:rFonts w:ascii="Arial" w:hAnsi="Arial" w:cs="Arial"/>
            <w:b/>
            <w:bCs/>
            <w:spacing w:val="-8"/>
          </w:rPr>
          <w:t xml:space="preserve"> </w:t>
        </w:r>
        <w:r>
          <w:rPr>
            <w:rFonts w:ascii="Arial" w:hAnsi="Arial" w:cs="Arial"/>
            <w:b/>
            <w:bCs/>
          </w:rPr>
          <w:t>the</w:t>
        </w:r>
        <w:r>
          <w:rPr>
            <w:rFonts w:ascii="Arial" w:hAnsi="Arial" w:cs="Arial"/>
            <w:b/>
            <w:bCs/>
            <w:spacing w:val="-7"/>
          </w:rPr>
          <w:t xml:space="preserve"> </w:t>
        </w:r>
        <w:r>
          <w:rPr>
            <w:rFonts w:ascii="Arial" w:hAnsi="Arial" w:cs="Arial"/>
            <w:b/>
            <w:bCs/>
          </w:rPr>
          <w:t>EMLMR</w:t>
        </w:r>
        <w:r>
          <w:rPr>
            <w:rFonts w:ascii="Arial" w:hAnsi="Arial" w:cs="Arial"/>
            <w:b/>
            <w:bCs/>
            <w:spacing w:val="-8"/>
          </w:rPr>
          <w:t xml:space="preserve"> Padding </w:t>
        </w:r>
        <w:r>
          <w:rPr>
            <w:rFonts w:ascii="Arial" w:hAnsi="Arial" w:cs="Arial"/>
            <w:b/>
            <w:bCs/>
          </w:rPr>
          <w:t>Delay</w:t>
        </w:r>
        <w:r>
          <w:rPr>
            <w:rFonts w:ascii="Arial" w:hAnsi="Arial" w:cs="Arial"/>
            <w:b/>
            <w:bCs/>
            <w:spacing w:val="-8"/>
          </w:rPr>
          <w:t xml:space="preserve"> </w:t>
        </w:r>
        <w:r>
          <w:rPr>
            <w:rFonts w:ascii="Arial" w:hAnsi="Arial" w:cs="Arial"/>
            <w:b/>
            <w:bCs/>
            <w:spacing w:val="-2"/>
          </w:rPr>
          <w:t>subfield</w:t>
        </w:r>
      </w:ins>
    </w:p>
    <w:p w14:paraId="5541474E" w14:textId="77777777" w:rsidR="00756C63" w:rsidRDefault="00756C63" w:rsidP="00756C63">
      <w:pPr>
        <w:pStyle w:val="BodyText0"/>
        <w:kinsoku w:val="0"/>
        <w:overflowPunct w:val="0"/>
        <w:spacing w:before="10" w:after="1"/>
        <w:rPr>
          <w:ins w:id="160" w:author="Liwen Chu" w:date="2023-05-30T13:15:00Z"/>
          <w:rFonts w:ascii="Arial" w:hAnsi="Arial" w:cs="Arial"/>
          <w:b/>
          <w:bCs/>
          <w:sz w:val="21"/>
          <w:szCs w:val="21"/>
        </w:rPr>
      </w:pPr>
    </w:p>
    <w:tbl>
      <w:tblPr>
        <w:tblW w:w="0" w:type="auto"/>
        <w:tblInd w:w="3688" w:type="dxa"/>
        <w:tblLayout w:type="fixed"/>
        <w:tblCellMar>
          <w:left w:w="0" w:type="dxa"/>
          <w:right w:w="0" w:type="dxa"/>
        </w:tblCellMar>
        <w:tblLook w:val="0000" w:firstRow="0" w:lastRow="0" w:firstColumn="0" w:lastColumn="0" w:noHBand="0" w:noVBand="0"/>
      </w:tblPr>
      <w:tblGrid>
        <w:gridCol w:w="1799"/>
        <w:gridCol w:w="1500"/>
      </w:tblGrid>
      <w:tr w:rsidR="00756C63" w14:paraId="203BF9F6" w14:textId="77777777" w:rsidTr="001E2E45">
        <w:trPr>
          <w:trHeight w:val="580"/>
          <w:ins w:id="161" w:author="Liwen Chu" w:date="2023-05-30T13:15:00Z"/>
        </w:trPr>
        <w:tc>
          <w:tcPr>
            <w:tcW w:w="1799" w:type="dxa"/>
            <w:tcBorders>
              <w:top w:val="single" w:sz="12" w:space="0" w:color="000000"/>
              <w:left w:val="single" w:sz="12" w:space="0" w:color="000000"/>
              <w:bottom w:val="single" w:sz="12" w:space="0" w:color="000000"/>
              <w:right w:val="single" w:sz="2" w:space="0" w:color="000000"/>
            </w:tcBorders>
          </w:tcPr>
          <w:p w14:paraId="44595D91" w14:textId="771ECFC4" w:rsidR="00756C63" w:rsidRDefault="00756C63" w:rsidP="001E2E45">
            <w:pPr>
              <w:pStyle w:val="TableParagraph"/>
              <w:kinsoku w:val="0"/>
              <w:overflowPunct w:val="0"/>
              <w:spacing w:before="81" w:line="232" w:lineRule="auto"/>
              <w:ind w:left="365" w:right="278" w:hanging="65"/>
              <w:rPr>
                <w:ins w:id="162" w:author="Liwen Chu" w:date="2023-05-30T13:15:00Z"/>
                <w:b/>
                <w:bCs/>
                <w:sz w:val="18"/>
                <w:szCs w:val="18"/>
              </w:rPr>
            </w:pPr>
            <w:ins w:id="163" w:author="Liwen Chu" w:date="2023-05-30T13:15:00Z">
              <w:r>
                <w:rPr>
                  <w:b/>
                  <w:bCs/>
                  <w:sz w:val="18"/>
                  <w:szCs w:val="18"/>
                </w:rPr>
                <w:t>EMLMR</w:t>
              </w:r>
              <w:r>
                <w:rPr>
                  <w:b/>
                  <w:bCs/>
                  <w:spacing w:val="-12"/>
                  <w:sz w:val="18"/>
                  <w:szCs w:val="18"/>
                </w:rPr>
                <w:t xml:space="preserve"> Padding </w:t>
              </w:r>
              <w:r>
                <w:rPr>
                  <w:b/>
                  <w:bCs/>
                  <w:sz w:val="18"/>
                  <w:szCs w:val="18"/>
                </w:rPr>
                <w:t>Delay subfield value</w:t>
              </w:r>
            </w:ins>
          </w:p>
        </w:tc>
        <w:tc>
          <w:tcPr>
            <w:tcW w:w="1500" w:type="dxa"/>
            <w:tcBorders>
              <w:top w:val="single" w:sz="12" w:space="0" w:color="000000"/>
              <w:left w:val="single" w:sz="2" w:space="0" w:color="000000"/>
              <w:bottom w:val="single" w:sz="12" w:space="0" w:color="000000"/>
              <w:right w:val="single" w:sz="12" w:space="0" w:color="000000"/>
            </w:tcBorders>
          </w:tcPr>
          <w:p w14:paraId="33676289" w14:textId="2062E44D" w:rsidR="00756C63" w:rsidRDefault="00756C63" w:rsidP="001E2E45">
            <w:pPr>
              <w:pStyle w:val="TableParagraph"/>
              <w:kinsoku w:val="0"/>
              <w:overflowPunct w:val="0"/>
              <w:spacing w:before="176"/>
              <w:ind w:left="178"/>
              <w:rPr>
                <w:ins w:id="164" w:author="Liwen Chu" w:date="2023-05-30T13:15:00Z"/>
                <w:b/>
                <w:bCs/>
                <w:spacing w:val="-2"/>
                <w:sz w:val="18"/>
                <w:szCs w:val="18"/>
              </w:rPr>
            </w:pPr>
            <w:ins w:id="165" w:author="Liwen Chu" w:date="2023-05-30T13:15:00Z">
              <w:r>
                <w:rPr>
                  <w:b/>
                  <w:bCs/>
                  <w:sz w:val="18"/>
                  <w:szCs w:val="18"/>
                </w:rPr>
                <w:t>EMLMR</w:t>
              </w:r>
              <w:r>
                <w:rPr>
                  <w:b/>
                  <w:bCs/>
                  <w:spacing w:val="-3"/>
                  <w:sz w:val="18"/>
                  <w:szCs w:val="18"/>
                </w:rPr>
                <w:t xml:space="preserve"> padding </w:t>
              </w:r>
              <w:r>
                <w:rPr>
                  <w:b/>
                  <w:bCs/>
                  <w:spacing w:val="-2"/>
                  <w:sz w:val="18"/>
                  <w:szCs w:val="18"/>
                </w:rPr>
                <w:t>delay</w:t>
              </w:r>
            </w:ins>
          </w:p>
        </w:tc>
      </w:tr>
      <w:tr w:rsidR="00756C63" w14:paraId="3CF02130" w14:textId="77777777" w:rsidTr="001E2E45">
        <w:trPr>
          <w:trHeight w:val="309"/>
          <w:ins w:id="166" w:author="Liwen Chu" w:date="2023-05-30T13:15:00Z"/>
        </w:trPr>
        <w:tc>
          <w:tcPr>
            <w:tcW w:w="1799" w:type="dxa"/>
            <w:tcBorders>
              <w:top w:val="single" w:sz="12" w:space="0" w:color="000000"/>
              <w:left w:val="single" w:sz="12" w:space="0" w:color="000000"/>
              <w:bottom w:val="single" w:sz="4" w:space="0" w:color="000000"/>
              <w:right w:val="single" w:sz="2" w:space="0" w:color="000000"/>
            </w:tcBorders>
          </w:tcPr>
          <w:p w14:paraId="37F12431" w14:textId="77777777" w:rsidR="00756C63" w:rsidRDefault="00756C63" w:rsidP="001E2E45">
            <w:pPr>
              <w:pStyle w:val="TableParagraph"/>
              <w:kinsoku w:val="0"/>
              <w:overflowPunct w:val="0"/>
              <w:spacing w:before="36"/>
              <w:ind w:left="13"/>
              <w:jc w:val="center"/>
              <w:rPr>
                <w:ins w:id="167" w:author="Liwen Chu" w:date="2023-05-30T13:15:00Z"/>
                <w:sz w:val="18"/>
                <w:szCs w:val="18"/>
              </w:rPr>
            </w:pPr>
            <w:ins w:id="168" w:author="Liwen Chu" w:date="2023-05-30T13:15:00Z">
              <w:r>
                <w:rPr>
                  <w:sz w:val="18"/>
                  <w:szCs w:val="18"/>
                </w:rPr>
                <w:t>0</w:t>
              </w:r>
            </w:ins>
          </w:p>
        </w:tc>
        <w:tc>
          <w:tcPr>
            <w:tcW w:w="1500" w:type="dxa"/>
            <w:tcBorders>
              <w:top w:val="single" w:sz="12" w:space="0" w:color="000000"/>
              <w:left w:val="single" w:sz="2" w:space="0" w:color="000000"/>
              <w:bottom w:val="single" w:sz="4" w:space="0" w:color="000000"/>
              <w:right w:val="single" w:sz="12" w:space="0" w:color="000000"/>
            </w:tcBorders>
          </w:tcPr>
          <w:p w14:paraId="39062CC4" w14:textId="77777777" w:rsidR="00756C63" w:rsidRDefault="00756C63" w:rsidP="001E2E45">
            <w:pPr>
              <w:pStyle w:val="TableParagraph"/>
              <w:kinsoku w:val="0"/>
              <w:overflowPunct w:val="0"/>
              <w:spacing w:before="36"/>
              <w:ind w:left="130"/>
              <w:rPr>
                <w:ins w:id="169" w:author="Liwen Chu" w:date="2023-05-30T13:15:00Z"/>
                <w:spacing w:val="-5"/>
                <w:sz w:val="18"/>
                <w:szCs w:val="18"/>
              </w:rPr>
            </w:pPr>
            <w:ins w:id="170" w:author="Liwen Chu" w:date="2023-05-30T13:15:00Z">
              <w:r>
                <w:rPr>
                  <w:sz w:val="18"/>
                  <w:szCs w:val="18"/>
                </w:rPr>
                <w:t>0</w:t>
              </w:r>
              <w:r>
                <w:rPr>
                  <w:spacing w:val="-1"/>
                  <w:sz w:val="18"/>
                  <w:szCs w:val="18"/>
                </w:rPr>
                <w:t xml:space="preserve"> </w:t>
              </w:r>
              <w:r>
                <w:rPr>
                  <w:spacing w:val="-5"/>
                  <w:sz w:val="18"/>
                  <w:szCs w:val="18"/>
                </w:rPr>
                <w:t>µs</w:t>
              </w:r>
            </w:ins>
          </w:p>
        </w:tc>
      </w:tr>
      <w:tr w:rsidR="00756C63" w14:paraId="0260D716" w14:textId="77777777" w:rsidTr="001E2E45">
        <w:trPr>
          <w:trHeight w:val="320"/>
          <w:ins w:id="171" w:author="Liwen Chu" w:date="2023-05-30T13:15:00Z"/>
        </w:trPr>
        <w:tc>
          <w:tcPr>
            <w:tcW w:w="1799" w:type="dxa"/>
            <w:tcBorders>
              <w:top w:val="single" w:sz="4" w:space="0" w:color="000000"/>
              <w:left w:val="single" w:sz="12" w:space="0" w:color="000000"/>
              <w:bottom w:val="single" w:sz="4" w:space="0" w:color="000000"/>
              <w:right w:val="single" w:sz="2" w:space="0" w:color="000000"/>
            </w:tcBorders>
          </w:tcPr>
          <w:p w14:paraId="6335FAF0" w14:textId="77777777" w:rsidR="00756C63" w:rsidRDefault="00756C63" w:rsidP="001E2E45">
            <w:pPr>
              <w:pStyle w:val="TableParagraph"/>
              <w:kinsoku w:val="0"/>
              <w:overflowPunct w:val="0"/>
              <w:spacing w:before="46"/>
              <w:ind w:left="13"/>
              <w:jc w:val="center"/>
              <w:rPr>
                <w:ins w:id="172" w:author="Liwen Chu" w:date="2023-05-30T13:15:00Z"/>
                <w:sz w:val="18"/>
                <w:szCs w:val="18"/>
              </w:rPr>
            </w:pPr>
            <w:ins w:id="173" w:author="Liwen Chu" w:date="2023-05-30T13:15:00Z">
              <w:r>
                <w:rPr>
                  <w:sz w:val="18"/>
                  <w:szCs w:val="18"/>
                </w:rPr>
                <w:t>1</w:t>
              </w:r>
            </w:ins>
          </w:p>
        </w:tc>
        <w:tc>
          <w:tcPr>
            <w:tcW w:w="1500" w:type="dxa"/>
            <w:tcBorders>
              <w:top w:val="single" w:sz="4" w:space="0" w:color="000000"/>
              <w:left w:val="single" w:sz="2" w:space="0" w:color="000000"/>
              <w:bottom w:val="single" w:sz="4" w:space="0" w:color="000000"/>
              <w:right w:val="single" w:sz="12" w:space="0" w:color="000000"/>
            </w:tcBorders>
          </w:tcPr>
          <w:p w14:paraId="28E8B47D" w14:textId="77777777" w:rsidR="00756C63" w:rsidRDefault="00756C63" w:rsidP="001E2E45">
            <w:pPr>
              <w:pStyle w:val="TableParagraph"/>
              <w:kinsoku w:val="0"/>
              <w:overflowPunct w:val="0"/>
              <w:spacing w:before="46"/>
              <w:ind w:left="130"/>
              <w:rPr>
                <w:ins w:id="174" w:author="Liwen Chu" w:date="2023-05-30T13:15:00Z"/>
                <w:spacing w:val="-7"/>
                <w:sz w:val="18"/>
                <w:szCs w:val="18"/>
              </w:rPr>
            </w:pPr>
            <w:ins w:id="175" w:author="Liwen Chu" w:date="2023-05-30T13:15:00Z">
              <w:r>
                <w:rPr>
                  <w:sz w:val="18"/>
                  <w:szCs w:val="18"/>
                </w:rPr>
                <w:t>32</w:t>
              </w:r>
              <w:r>
                <w:rPr>
                  <w:spacing w:val="-1"/>
                  <w:sz w:val="18"/>
                  <w:szCs w:val="18"/>
                </w:rPr>
                <w:t xml:space="preserve"> </w:t>
              </w:r>
              <w:r>
                <w:rPr>
                  <w:spacing w:val="-7"/>
                  <w:sz w:val="18"/>
                  <w:szCs w:val="18"/>
                </w:rPr>
                <w:t>µs</w:t>
              </w:r>
            </w:ins>
          </w:p>
        </w:tc>
      </w:tr>
      <w:tr w:rsidR="00756C63" w14:paraId="349D5465" w14:textId="77777777" w:rsidTr="001E2E45">
        <w:trPr>
          <w:trHeight w:val="320"/>
          <w:ins w:id="176" w:author="Liwen Chu" w:date="2023-05-30T13:15:00Z"/>
        </w:trPr>
        <w:tc>
          <w:tcPr>
            <w:tcW w:w="1799" w:type="dxa"/>
            <w:tcBorders>
              <w:top w:val="single" w:sz="4" w:space="0" w:color="000000"/>
              <w:left w:val="single" w:sz="12" w:space="0" w:color="000000"/>
              <w:bottom w:val="single" w:sz="4" w:space="0" w:color="000000"/>
              <w:right w:val="single" w:sz="2" w:space="0" w:color="000000"/>
            </w:tcBorders>
          </w:tcPr>
          <w:p w14:paraId="582818E5" w14:textId="77777777" w:rsidR="00756C63" w:rsidRDefault="00756C63" w:rsidP="001E2E45">
            <w:pPr>
              <w:pStyle w:val="TableParagraph"/>
              <w:kinsoku w:val="0"/>
              <w:overflowPunct w:val="0"/>
              <w:spacing w:before="46"/>
              <w:ind w:left="13"/>
              <w:jc w:val="center"/>
              <w:rPr>
                <w:ins w:id="177" w:author="Liwen Chu" w:date="2023-05-30T13:15:00Z"/>
                <w:sz w:val="18"/>
                <w:szCs w:val="18"/>
              </w:rPr>
            </w:pPr>
            <w:ins w:id="178" w:author="Liwen Chu" w:date="2023-05-30T13:15:00Z">
              <w:r>
                <w:rPr>
                  <w:sz w:val="18"/>
                  <w:szCs w:val="18"/>
                </w:rPr>
                <w:t>2</w:t>
              </w:r>
            </w:ins>
          </w:p>
        </w:tc>
        <w:tc>
          <w:tcPr>
            <w:tcW w:w="1500" w:type="dxa"/>
            <w:tcBorders>
              <w:top w:val="single" w:sz="4" w:space="0" w:color="000000"/>
              <w:left w:val="single" w:sz="2" w:space="0" w:color="000000"/>
              <w:bottom w:val="single" w:sz="4" w:space="0" w:color="000000"/>
              <w:right w:val="single" w:sz="12" w:space="0" w:color="000000"/>
            </w:tcBorders>
          </w:tcPr>
          <w:p w14:paraId="154FE1FD" w14:textId="77777777" w:rsidR="00756C63" w:rsidRDefault="00756C63" w:rsidP="001E2E45">
            <w:pPr>
              <w:pStyle w:val="TableParagraph"/>
              <w:kinsoku w:val="0"/>
              <w:overflowPunct w:val="0"/>
              <w:spacing w:before="46"/>
              <w:ind w:left="130"/>
              <w:rPr>
                <w:ins w:id="179" w:author="Liwen Chu" w:date="2023-05-30T13:15:00Z"/>
                <w:spacing w:val="-7"/>
                <w:sz w:val="18"/>
                <w:szCs w:val="18"/>
              </w:rPr>
            </w:pPr>
            <w:ins w:id="180" w:author="Liwen Chu" w:date="2023-05-30T13:15:00Z">
              <w:r>
                <w:rPr>
                  <w:sz w:val="18"/>
                  <w:szCs w:val="18"/>
                </w:rPr>
                <w:t>64</w:t>
              </w:r>
              <w:r>
                <w:rPr>
                  <w:spacing w:val="-1"/>
                  <w:sz w:val="18"/>
                  <w:szCs w:val="18"/>
                </w:rPr>
                <w:t xml:space="preserve"> </w:t>
              </w:r>
              <w:r>
                <w:rPr>
                  <w:spacing w:val="-7"/>
                  <w:sz w:val="18"/>
                  <w:szCs w:val="18"/>
                </w:rPr>
                <w:t>µs</w:t>
              </w:r>
            </w:ins>
          </w:p>
        </w:tc>
      </w:tr>
      <w:tr w:rsidR="00756C63" w14:paraId="679D474F" w14:textId="77777777" w:rsidTr="001E2E45">
        <w:trPr>
          <w:trHeight w:val="320"/>
          <w:ins w:id="181" w:author="Liwen Chu" w:date="2023-05-30T13:15:00Z"/>
        </w:trPr>
        <w:tc>
          <w:tcPr>
            <w:tcW w:w="1799" w:type="dxa"/>
            <w:tcBorders>
              <w:top w:val="single" w:sz="4" w:space="0" w:color="000000"/>
              <w:left w:val="single" w:sz="12" w:space="0" w:color="000000"/>
              <w:bottom w:val="single" w:sz="4" w:space="0" w:color="000000"/>
              <w:right w:val="single" w:sz="2" w:space="0" w:color="000000"/>
            </w:tcBorders>
          </w:tcPr>
          <w:p w14:paraId="12BB63FC" w14:textId="77777777" w:rsidR="00756C63" w:rsidRDefault="00756C63" w:rsidP="001E2E45">
            <w:pPr>
              <w:pStyle w:val="TableParagraph"/>
              <w:kinsoku w:val="0"/>
              <w:overflowPunct w:val="0"/>
              <w:spacing w:before="46"/>
              <w:ind w:left="13"/>
              <w:jc w:val="center"/>
              <w:rPr>
                <w:ins w:id="182" w:author="Liwen Chu" w:date="2023-05-30T13:15:00Z"/>
                <w:sz w:val="18"/>
                <w:szCs w:val="18"/>
              </w:rPr>
            </w:pPr>
            <w:ins w:id="183" w:author="Liwen Chu" w:date="2023-05-30T13:15:00Z">
              <w:r>
                <w:rPr>
                  <w:sz w:val="18"/>
                  <w:szCs w:val="18"/>
                </w:rPr>
                <w:t>3</w:t>
              </w:r>
            </w:ins>
          </w:p>
        </w:tc>
        <w:tc>
          <w:tcPr>
            <w:tcW w:w="1500" w:type="dxa"/>
            <w:tcBorders>
              <w:top w:val="single" w:sz="4" w:space="0" w:color="000000"/>
              <w:left w:val="single" w:sz="2" w:space="0" w:color="000000"/>
              <w:bottom w:val="single" w:sz="4" w:space="0" w:color="000000"/>
              <w:right w:val="single" w:sz="12" w:space="0" w:color="000000"/>
            </w:tcBorders>
          </w:tcPr>
          <w:p w14:paraId="39F7845A" w14:textId="77777777" w:rsidR="00756C63" w:rsidRDefault="00756C63" w:rsidP="001E2E45">
            <w:pPr>
              <w:pStyle w:val="TableParagraph"/>
              <w:kinsoku w:val="0"/>
              <w:overflowPunct w:val="0"/>
              <w:spacing w:before="46"/>
              <w:ind w:left="130"/>
              <w:rPr>
                <w:ins w:id="184" w:author="Liwen Chu" w:date="2023-05-30T13:15:00Z"/>
                <w:spacing w:val="-5"/>
                <w:sz w:val="18"/>
                <w:szCs w:val="18"/>
              </w:rPr>
            </w:pPr>
            <w:ins w:id="185" w:author="Liwen Chu" w:date="2023-05-30T13:15:00Z">
              <w:r>
                <w:rPr>
                  <w:sz w:val="18"/>
                  <w:szCs w:val="18"/>
                </w:rPr>
                <w:t>128</w:t>
              </w:r>
              <w:r>
                <w:rPr>
                  <w:spacing w:val="-1"/>
                  <w:sz w:val="18"/>
                  <w:szCs w:val="18"/>
                </w:rPr>
                <w:t xml:space="preserve"> </w:t>
              </w:r>
              <w:r>
                <w:rPr>
                  <w:spacing w:val="-5"/>
                  <w:sz w:val="18"/>
                  <w:szCs w:val="18"/>
                </w:rPr>
                <w:t>µs</w:t>
              </w:r>
            </w:ins>
          </w:p>
        </w:tc>
      </w:tr>
      <w:tr w:rsidR="00756C63" w14:paraId="0B943F8F" w14:textId="77777777" w:rsidTr="001E2E45">
        <w:trPr>
          <w:trHeight w:val="322"/>
          <w:ins w:id="186" w:author="Liwen Chu" w:date="2023-05-30T13:15:00Z"/>
        </w:trPr>
        <w:tc>
          <w:tcPr>
            <w:tcW w:w="1799" w:type="dxa"/>
            <w:tcBorders>
              <w:top w:val="single" w:sz="4" w:space="0" w:color="000000"/>
              <w:left w:val="single" w:sz="12" w:space="0" w:color="000000"/>
              <w:bottom w:val="single" w:sz="2" w:space="0" w:color="000000"/>
              <w:right w:val="single" w:sz="2" w:space="0" w:color="000000"/>
            </w:tcBorders>
          </w:tcPr>
          <w:p w14:paraId="17C5A101" w14:textId="77777777" w:rsidR="00756C63" w:rsidRDefault="00756C63" w:rsidP="001E2E45">
            <w:pPr>
              <w:pStyle w:val="TableParagraph"/>
              <w:kinsoku w:val="0"/>
              <w:overflowPunct w:val="0"/>
              <w:spacing w:before="46"/>
              <w:ind w:left="13"/>
              <w:jc w:val="center"/>
              <w:rPr>
                <w:ins w:id="187" w:author="Liwen Chu" w:date="2023-05-30T13:15:00Z"/>
                <w:sz w:val="18"/>
                <w:szCs w:val="18"/>
              </w:rPr>
            </w:pPr>
            <w:ins w:id="188" w:author="Liwen Chu" w:date="2023-05-30T13:15:00Z">
              <w:r>
                <w:rPr>
                  <w:sz w:val="18"/>
                  <w:szCs w:val="18"/>
                </w:rPr>
                <w:t>4</w:t>
              </w:r>
            </w:ins>
          </w:p>
        </w:tc>
        <w:tc>
          <w:tcPr>
            <w:tcW w:w="1500" w:type="dxa"/>
            <w:tcBorders>
              <w:top w:val="single" w:sz="4" w:space="0" w:color="000000"/>
              <w:left w:val="single" w:sz="2" w:space="0" w:color="000000"/>
              <w:bottom w:val="single" w:sz="2" w:space="0" w:color="000000"/>
              <w:right w:val="single" w:sz="12" w:space="0" w:color="000000"/>
            </w:tcBorders>
          </w:tcPr>
          <w:p w14:paraId="13BE6E25" w14:textId="77777777" w:rsidR="00756C63" w:rsidRDefault="00756C63" w:rsidP="001E2E45">
            <w:pPr>
              <w:pStyle w:val="TableParagraph"/>
              <w:kinsoku w:val="0"/>
              <w:overflowPunct w:val="0"/>
              <w:spacing w:before="46"/>
              <w:ind w:left="130"/>
              <w:rPr>
                <w:ins w:id="189" w:author="Liwen Chu" w:date="2023-05-30T13:15:00Z"/>
                <w:spacing w:val="-5"/>
                <w:sz w:val="18"/>
                <w:szCs w:val="18"/>
              </w:rPr>
            </w:pPr>
            <w:ins w:id="190" w:author="Liwen Chu" w:date="2023-05-30T13:15:00Z">
              <w:r>
                <w:rPr>
                  <w:sz w:val="18"/>
                  <w:szCs w:val="18"/>
                </w:rPr>
                <w:t>256</w:t>
              </w:r>
              <w:r>
                <w:rPr>
                  <w:spacing w:val="-1"/>
                  <w:sz w:val="18"/>
                  <w:szCs w:val="18"/>
                </w:rPr>
                <w:t xml:space="preserve"> </w:t>
              </w:r>
              <w:r>
                <w:rPr>
                  <w:spacing w:val="-5"/>
                  <w:sz w:val="18"/>
                  <w:szCs w:val="18"/>
                </w:rPr>
                <w:t>µs</w:t>
              </w:r>
            </w:ins>
          </w:p>
        </w:tc>
      </w:tr>
      <w:tr w:rsidR="00756C63" w14:paraId="4F6F58FB" w14:textId="77777777" w:rsidTr="001E2E45">
        <w:trPr>
          <w:trHeight w:val="313"/>
          <w:ins w:id="191" w:author="Liwen Chu" w:date="2023-05-30T13:15:00Z"/>
        </w:trPr>
        <w:tc>
          <w:tcPr>
            <w:tcW w:w="1799" w:type="dxa"/>
            <w:tcBorders>
              <w:top w:val="single" w:sz="2" w:space="0" w:color="000000"/>
              <w:left w:val="single" w:sz="12" w:space="0" w:color="000000"/>
              <w:bottom w:val="single" w:sz="12" w:space="0" w:color="000000"/>
              <w:right w:val="single" w:sz="2" w:space="0" w:color="000000"/>
            </w:tcBorders>
          </w:tcPr>
          <w:p w14:paraId="51571AAE" w14:textId="77777777" w:rsidR="00756C63" w:rsidRDefault="00756C63" w:rsidP="001E2E45">
            <w:pPr>
              <w:pStyle w:val="TableParagraph"/>
              <w:kinsoku w:val="0"/>
              <w:overflowPunct w:val="0"/>
              <w:spacing w:before="48"/>
              <w:ind w:left="126" w:right="114"/>
              <w:jc w:val="center"/>
              <w:rPr>
                <w:ins w:id="192" w:author="Liwen Chu" w:date="2023-05-30T13:15:00Z"/>
                <w:spacing w:val="-5"/>
                <w:sz w:val="18"/>
                <w:szCs w:val="18"/>
              </w:rPr>
            </w:pPr>
            <w:ins w:id="193" w:author="Liwen Chu" w:date="2023-05-30T13:15:00Z">
              <w:r>
                <w:rPr>
                  <w:spacing w:val="-5"/>
                  <w:sz w:val="18"/>
                  <w:szCs w:val="18"/>
                </w:rPr>
                <w:t>5–7</w:t>
              </w:r>
            </w:ins>
          </w:p>
        </w:tc>
        <w:tc>
          <w:tcPr>
            <w:tcW w:w="1500" w:type="dxa"/>
            <w:tcBorders>
              <w:top w:val="single" w:sz="2" w:space="0" w:color="000000"/>
              <w:left w:val="single" w:sz="2" w:space="0" w:color="000000"/>
              <w:bottom w:val="single" w:sz="12" w:space="0" w:color="000000"/>
              <w:right w:val="single" w:sz="12" w:space="0" w:color="000000"/>
            </w:tcBorders>
          </w:tcPr>
          <w:p w14:paraId="15A754DD" w14:textId="77777777" w:rsidR="00756C63" w:rsidRDefault="00756C63" w:rsidP="001E2E45">
            <w:pPr>
              <w:pStyle w:val="TableParagraph"/>
              <w:kinsoku w:val="0"/>
              <w:overflowPunct w:val="0"/>
              <w:spacing w:before="48"/>
              <w:ind w:left="130"/>
              <w:rPr>
                <w:ins w:id="194" w:author="Liwen Chu" w:date="2023-05-30T13:15:00Z"/>
                <w:spacing w:val="-2"/>
                <w:sz w:val="18"/>
                <w:szCs w:val="18"/>
              </w:rPr>
            </w:pPr>
            <w:ins w:id="195" w:author="Liwen Chu" w:date="2023-05-30T13:15:00Z">
              <w:r>
                <w:rPr>
                  <w:spacing w:val="-2"/>
                  <w:sz w:val="18"/>
                  <w:szCs w:val="18"/>
                </w:rPr>
                <w:t>Reserved</w:t>
              </w:r>
            </w:ins>
          </w:p>
        </w:tc>
      </w:tr>
    </w:tbl>
    <w:p w14:paraId="74044C32" w14:textId="77777777" w:rsidR="00756C63" w:rsidRDefault="00756C63" w:rsidP="00DC201B">
      <w:pPr>
        <w:pStyle w:val="BodyText0"/>
        <w:kinsoku w:val="0"/>
        <w:overflowPunct w:val="0"/>
        <w:spacing w:line="249" w:lineRule="auto"/>
        <w:ind w:left="999" w:right="997"/>
        <w:rPr>
          <w:ins w:id="196" w:author="Liwen Chu" w:date="2023-05-30T13:13:00Z"/>
          <w:rStyle w:val="SC14319501"/>
        </w:rPr>
      </w:pPr>
    </w:p>
    <w:p w14:paraId="141EE360" w14:textId="77777777" w:rsidR="00756C63" w:rsidRDefault="00756C63" w:rsidP="00756C63">
      <w:pPr>
        <w:pStyle w:val="SP14233749"/>
        <w:spacing w:before="240" w:after="240"/>
        <w:rPr>
          <w:ins w:id="197" w:author="Liwen Chu" w:date="2023-05-30T13:17:00Z"/>
          <w:color w:val="000000"/>
        </w:rPr>
      </w:pPr>
    </w:p>
    <w:p w14:paraId="0CA8E68B" w14:textId="42615CFA" w:rsidR="00C427FC" w:rsidRDefault="00C427FC" w:rsidP="00C427FC">
      <w:pPr>
        <w:pStyle w:val="BodyText0"/>
        <w:kinsoku w:val="0"/>
        <w:overflowPunct w:val="0"/>
        <w:spacing w:line="249" w:lineRule="auto"/>
        <w:ind w:left="999" w:right="997"/>
      </w:pPr>
      <w:r>
        <w:lastRenderedPageBreak/>
        <w:t xml:space="preserve">The EMLMR </w:t>
      </w:r>
      <w:ins w:id="198" w:author="Liwen Chu" w:date="2023-05-30T13:17:00Z">
        <w:r w:rsidR="00756C63">
          <w:t>T</w:t>
        </w:r>
      </w:ins>
      <w:ins w:id="199" w:author="Liwen Chu" w:date="2023-05-30T13:18:00Z">
        <w:r w:rsidR="00756C63">
          <w:t xml:space="preserve">ransition </w:t>
        </w:r>
      </w:ins>
      <w:r>
        <w:t xml:space="preserve">Delay subfield indicates the minimum </w:t>
      </w:r>
      <w:del w:id="200" w:author="Liwen Chu" w:date="2023-05-30T13:18:00Z">
        <w:r w:rsidDel="00756C63">
          <w:delText>padding duration</w:delText>
        </w:r>
      </w:del>
      <w:ins w:id="201" w:author="Liwen Chu" w:date="2023-05-30T13:18:00Z">
        <w:r w:rsidR="00756C63">
          <w:t>delay</w:t>
        </w:r>
      </w:ins>
      <w:r>
        <w:t xml:space="preserve"> required </w:t>
      </w:r>
      <w:del w:id="202" w:author="Liwen Chu" w:date="2023-05-30T13:18:00Z">
        <w:r w:rsidDel="00756C63">
          <w:delText xml:space="preserve">for </w:delText>
        </w:r>
      </w:del>
      <w:ins w:id="203" w:author="Liwen Chu" w:date="2023-05-30T13:18:00Z">
        <w:r w:rsidR="00756C63">
          <w:t xml:space="preserve">by </w:t>
        </w:r>
      </w:ins>
      <w:r>
        <w:t xml:space="preserve">a non-AP MLD </w:t>
      </w:r>
      <w:del w:id="204" w:author="Liwen Chu" w:date="2023-05-30T13:19:00Z">
        <w:r w:rsidDel="00756C63">
          <w:delText>for EMLMR</w:delText>
        </w:r>
        <w:r w:rsidDel="00756C63">
          <w:rPr>
            <w:spacing w:val="-3"/>
          </w:rPr>
          <w:delText xml:space="preserve"> </w:delText>
        </w:r>
        <w:r w:rsidDel="00756C63">
          <w:delText>link</w:delText>
        </w:r>
      </w:del>
      <w:ins w:id="205" w:author="Liwen Chu" w:date="2023-05-30T13:19:00Z">
        <w:r w:rsidR="00756C63">
          <w:t>to</w:t>
        </w:r>
      </w:ins>
      <w:r>
        <w:rPr>
          <w:spacing w:val="-3"/>
        </w:rPr>
        <w:t xml:space="preserve"> </w:t>
      </w:r>
      <w:r>
        <w:t>switch</w:t>
      </w:r>
      <w:r>
        <w:rPr>
          <w:spacing w:val="-3"/>
        </w:rPr>
        <w:t xml:space="preserve"> </w:t>
      </w:r>
      <w:ins w:id="206" w:author="Liwen Chu" w:date="2023-05-30T13:19:00Z">
        <w:r w:rsidR="00756C63">
          <w:rPr>
            <w:spacing w:val="-3"/>
          </w:rPr>
          <w:t>from exchanging frames on one of the EMLMR link to the listening operation on the EM</w:t>
        </w:r>
      </w:ins>
      <w:ins w:id="207" w:author="Liwen Chu" w:date="2023-05-30T13:20:00Z">
        <w:r w:rsidR="00756C63">
          <w:rPr>
            <w:spacing w:val="-3"/>
          </w:rPr>
          <w:t>L</w:t>
        </w:r>
      </w:ins>
      <w:ins w:id="208" w:author="Liwen Chu" w:date="2023-06-12T16:57:00Z">
        <w:r w:rsidR="00BB23FF">
          <w:rPr>
            <w:spacing w:val="-3"/>
          </w:rPr>
          <w:t>M</w:t>
        </w:r>
      </w:ins>
      <w:ins w:id="209" w:author="Liwen Chu" w:date="2023-05-30T13:20:00Z">
        <w:r w:rsidR="00756C63">
          <w:rPr>
            <w:spacing w:val="-3"/>
          </w:rPr>
          <w:t xml:space="preserve">R links </w:t>
        </w:r>
      </w:ins>
      <w:r>
        <w:t>when</w:t>
      </w:r>
      <w:r>
        <w:rPr>
          <w:spacing w:val="-3"/>
        </w:rPr>
        <w:t xml:space="preserve"> </w:t>
      </w:r>
      <w:r>
        <w:t>operating</w:t>
      </w:r>
      <w:r>
        <w:rPr>
          <w:spacing w:val="-3"/>
        </w:rPr>
        <w:t xml:space="preserve"> </w:t>
      </w:r>
      <w:r>
        <w:t>in</w:t>
      </w:r>
      <w:r>
        <w:rPr>
          <w:spacing w:val="-2"/>
        </w:rPr>
        <w:t xml:space="preserve"> </w:t>
      </w:r>
      <w:r>
        <w:t>EMLMR</w:t>
      </w:r>
      <w:r>
        <w:rPr>
          <w:spacing w:val="-3"/>
        </w:rPr>
        <w:t xml:space="preserve"> </w:t>
      </w:r>
      <w:r>
        <w:t>mode</w:t>
      </w:r>
      <w:r>
        <w:rPr>
          <w:spacing w:val="-3"/>
        </w:rPr>
        <w:t xml:space="preserve"> </w:t>
      </w:r>
      <w:r>
        <w:t>(see</w:t>
      </w:r>
      <w:r>
        <w:rPr>
          <w:spacing w:val="-3"/>
        </w:rPr>
        <w:t xml:space="preserve"> </w:t>
      </w:r>
      <w:r>
        <w:t>35.3.18</w:t>
      </w:r>
      <w:r>
        <w:rPr>
          <w:spacing w:val="-3"/>
        </w:rPr>
        <w:t xml:space="preserve"> </w:t>
      </w:r>
      <w:r>
        <w:t>(Enhanced</w:t>
      </w:r>
      <w:r>
        <w:rPr>
          <w:spacing w:val="-3"/>
        </w:rPr>
        <w:t xml:space="preserve"> </w:t>
      </w:r>
      <w:r>
        <w:t>multi-link</w:t>
      </w:r>
      <w:r>
        <w:rPr>
          <w:spacing w:val="-3"/>
        </w:rPr>
        <w:t xml:space="preserve"> </w:t>
      </w:r>
      <w:r>
        <w:t>multi-radio</w:t>
      </w:r>
      <w:r>
        <w:rPr>
          <w:spacing w:val="-2"/>
        </w:rPr>
        <w:t xml:space="preserve"> </w:t>
      </w:r>
      <w:proofErr w:type="spellStart"/>
      <w:r>
        <w:t>oper</w:t>
      </w:r>
      <w:proofErr w:type="spellEnd"/>
      <w:r>
        <w:t xml:space="preserve">- </w:t>
      </w:r>
      <w:proofErr w:type="spellStart"/>
      <w:r>
        <w:rPr>
          <w:spacing w:val="-2"/>
        </w:rPr>
        <w:t>ation</w:t>
      </w:r>
      <w:proofErr w:type="spellEnd"/>
      <w:r>
        <w:rPr>
          <w:spacing w:val="-2"/>
        </w:rPr>
        <w:t>)).</w:t>
      </w:r>
      <w:ins w:id="210" w:author="Liwen Chu" w:date="2023-05-30T13:17:00Z">
        <w:r w:rsidR="00756C63">
          <w:rPr>
            <w:sz w:val="21"/>
            <w:szCs w:val="21"/>
          </w:rPr>
          <w:t xml:space="preserve"> </w:t>
        </w:r>
      </w:ins>
      <w:r>
        <w:t>When the EMLMR</w:t>
      </w:r>
      <w:ins w:id="211" w:author="Liwen Chu" w:date="2023-05-30T13:20:00Z">
        <w:r w:rsidR="00756C63">
          <w:t xml:space="preserve"> Transition</w:t>
        </w:r>
      </w:ins>
      <w:r>
        <w:t xml:space="preserve"> Delay subfield is included in a frame sent by a non-AP STA affiliated with a non-AP MLD, the EMLMR </w:t>
      </w:r>
      <w:ins w:id="212" w:author="Liwen Chu" w:date="2023-05-30T13:17:00Z">
        <w:r w:rsidR="00756C63">
          <w:t xml:space="preserve">Transition </w:t>
        </w:r>
      </w:ins>
      <w:r>
        <w:t xml:space="preserve">Delay subfield is set as defined in </w:t>
      </w:r>
      <w:r>
        <w:fldChar w:fldCharType="begin"/>
      </w:r>
      <w:r>
        <w:instrText xml:space="preserve"> HYPERLINK \l "bookmark179" </w:instrText>
      </w:r>
      <w:r>
        <w:fldChar w:fldCharType="separate"/>
      </w:r>
      <w:r>
        <w:t>Table</w:t>
      </w:r>
      <w:r>
        <w:rPr>
          <w:spacing w:val="-3"/>
        </w:rPr>
        <w:t xml:space="preserve"> </w:t>
      </w:r>
      <w:r>
        <w:t xml:space="preserve">9-401g (Encoding of the EMLMR </w:t>
      </w:r>
      <w:ins w:id="213" w:author="Liwen Chu" w:date="2023-05-30T13:20:00Z">
        <w:r w:rsidR="00756C63">
          <w:t xml:space="preserve">Transition </w:t>
        </w:r>
      </w:ins>
      <w:r>
        <w:t>Delay sub-</w:t>
      </w:r>
      <w:r>
        <w:fldChar w:fldCharType="end"/>
      </w:r>
      <w:r>
        <w:t xml:space="preserve"> </w:t>
      </w:r>
      <w:hyperlink w:anchor="bookmark179" w:history="1">
        <w:r>
          <w:t>field)</w:t>
        </w:r>
      </w:hyperlink>
      <w:r>
        <w:t xml:space="preserve">. When the EMLMR </w:t>
      </w:r>
      <w:ins w:id="214" w:author="Liwen Chu" w:date="2023-05-30T13:20:00Z">
        <w:r w:rsidR="00756C63">
          <w:t xml:space="preserve">Transition </w:t>
        </w:r>
      </w:ins>
      <w:r>
        <w:t>Delay subfield is included in a frame sent by an AP affiliated with an AP MLD, the EMLMR Delay subfield is reserved.</w:t>
      </w:r>
    </w:p>
    <w:p w14:paraId="086C1218" w14:textId="1166DF70" w:rsidR="00C427FC" w:rsidRDefault="00C427FC" w:rsidP="00C427FC">
      <w:pPr>
        <w:pStyle w:val="BodyText0"/>
        <w:kinsoku w:val="0"/>
        <w:overflowPunct w:val="0"/>
        <w:spacing w:before="189"/>
        <w:ind w:left="951" w:right="1002"/>
        <w:jc w:val="center"/>
        <w:rPr>
          <w:rFonts w:ascii="Arial" w:hAnsi="Arial" w:cs="Arial"/>
          <w:b/>
          <w:bCs/>
          <w:spacing w:val="-2"/>
        </w:rPr>
      </w:pPr>
      <w:r>
        <w:rPr>
          <w:rFonts w:ascii="Arial" w:hAnsi="Arial" w:cs="Arial"/>
          <w:b/>
          <w:bCs/>
        </w:rPr>
        <w:t>Table</w:t>
      </w:r>
      <w:r>
        <w:rPr>
          <w:rFonts w:ascii="Arial" w:hAnsi="Arial" w:cs="Arial"/>
          <w:b/>
          <w:bCs/>
          <w:spacing w:val="-8"/>
        </w:rPr>
        <w:t xml:space="preserve"> </w:t>
      </w:r>
      <w:r>
        <w:rPr>
          <w:rFonts w:ascii="Arial" w:hAnsi="Arial" w:cs="Arial"/>
          <w:b/>
          <w:bCs/>
        </w:rPr>
        <w:t>9-401g—Encoding</w:t>
      </w:r>
      <w:r>
        <w:rPr>
          <w:rFonts w:ascii="Arial" w:hAnsi="Arial" w:cs="Arial"/>
          <w:b/>
          <w:bCs/>
          <w:spacing w:val="-8"/>
        </w:rPr>
        <w:t xml:space="preserve"> </w:t>
      </w:r>
      <w:r>
        <w:rPr>
          <w:rFonts w:ascii="Arial" w:hAnsi="Arial" w:cs="Arial"/>
          <w:b/>
          <w:bCs/>
        </w:rPr>
        <w:t>of</w:t>
      </w:r>
      <w:r>
        <w:rPr>
          <w:rFonts w:ascii="Arial" w:hAnsi="Arial" w:cs="Arial"/>
          <w:b/>
          <w:bCs/>
          <w:spacing w:val="-8"/>
        </w:rPr>
        <w:t xml:space="preserve"> </w:t>
      </w:r>
      <w:r>
        <w:rPr>
          <w:rFonts w:ascii="Arial" w:hAnsi="Arial" w:cs="Arial"/>
          <w:b/>
          <w:bCs/>
        </w:rPr>
        <w:t>the</w:t>
      </w:r>
      <w:r>
        <w:rPr>
          <w:rFonts w:ascii="Arial" w:hAnsi="Arial" w:cs="Arial"/>
          <w:b/>
          <w:bCs/>
          <w:spacing w:val="-7"/>
        </w:rPr>
        <w:t xml:space="preserve"> </w:t>
      </w:r>
      <w:r>
        <w:rPr>
          <w:rFonts w:ascii="Arial" w:hAnsi="Arial" w:cs="Arial"/>
          <w:b/>
          <w:bCs/>
        </w:rPr>
        <w:t>EMLMR</w:t>
      </w:r>
      <w:ins w:id="215" w:author="Liwen Chu" w:date="2023-05-30T13:20:00Z">
        <w:r w:rsidR="00756C63">
          <w:rPr>
            <w:rFonts w:ascii="Arial" w:hAnsi="Arial" w:cs="Arial"/>
            <w:b/>
            <w:bCs/>
          </w:rPr>
          <w:t xml:space="preserve"> Transition</w:t>
        </w:r>
      </w:ins>
      <w:r>
        <w:rPr>
          <w:rFonts w:ascii="Arial" w:hAnsi="Arial" w:cs="Arial"/>
          <w:b/>
          <w:bCs/>
          <w:spacing w:val="-8"/>
        </w:rPr>
        <w:t xml:space="preserve"> </w:t>
      </w:r>
      <w:r>
        <w:rPr>
          <w:rFonts w:ascii="Arial" w:hAnsi="Arial" w:cs="Arial"/>
          <w:b/>
          <w:bCs/>
        </w:rPr>
        <w:t>Delay</w:t>
      </w:r>
      <w:r>
        <w:rPr>
          <w:rFonts w:ascii="Arial" w:hAnsi="Arial" w:cs="Arial"/>
          <w:b/>
          <w:bCs/>
          <w:spacing w:val="-8"/>
        </w:rPr>
        <w:t xml:space="preserve"> </w:t>
      </w:r>
      <w:r>
        <w:rPr>
          <w:rFonts w:ascii="Arial" w:hAnsi="Arial" w:cs="Arial"/>
          <w:b/>
          <w:bCs/>
          <w:spacing w:val="-2"/>
        </w:rPr>
        <w:t>subfield</w:t>
      </w:r>
    </w:p>
    <w:p w14:paraId="34FED466" w14:textId="406515D4" w:rsidR="00C427FC" w:rsidRDefault="00C427FC" w:rsidP="00C427FC">
      <w:pPr>
        <w:pStyle w:val="BodyText0"/>
        <w:kinsoku w:val="0"/>
        <w:overflowPunct w:val="0"/>
        <w:spacing w:before="10" w:after="1"/>
        <w:rPr>
          <w:rFonts w:ascii="Arial" w:hAnsi="Arial" w:cs="Arial"/>
          <w:b/>
          <w:bCs/>
          <w:sz w:val="21"/>
          <w:szCs w:val="21"/>
        </w:rPr>
      </w:pPr>
    </w:p>
    <w:tbl>
      <w:tblPr>
        <w:tblW w:w="0" w:type="auto"/>
        <w:tblInd w:w="3688" w:type="dxa"/>
        <w:tblLayout w:type="fixed"/>
        <w:tblCellMar>
          <w:left w:w="0" w:type="dxa"/>
          <w:right w:w="0" w:type="dxa"/>
        </w:tblCellMar>
        <w:tblLook w:val="0000" w:firstRow="0" w:lastRow="0" w:firstColumn="0" w:lastColumn="0" w:noHBand="0" w:noVBand="0"/>
      </w:tblPr>
      <w:tblGrid>
        <w:gridCol w:w="1799"/>
        <w:gridCol w:w="1500"/>
      </w:tblGrid>
      <w:tr w:rsidR="00C427FC" w14:paraId="0A8CF5B7" w14:textId="736238F4" w:rsidTr="00310254">
        <w:trPr>
          <w:trHeight w:val="580"/>
        </w:trPr>
        <w:tc>
          <w:tcPr>
            <w:tcW w:w="1799" w:type="dxa"/>
            <w:tcBorders>
              <w:top w:val="single" w:sz="12" w:space="0" w:color="000000"/>
              <w:left w:val="single" w:sz="12" w:space="0" w:color="000000"/>
              <w:bottom w:val="single" w:sz="12" w:space="0" w:color="000000"/>
              <w:right w:val="single" w:sz="2" w:space="0" w:color="000000"/>
            </w:tcBorders>
          </w:tcPr>
          <w:p w14:paraId="2F2710F1" w14:textId="03318EB6" w:rsidR="00C427FC" w:rsidRDefault="00C427FC" w:rsidP="00310254">
            <w:pPr>
              <w:pStyle w:val="TableParagraph"/>
              <w:kinsoku w:val="0"/>
              <w:overflowPunct w:val="0"/>
              <w:spacing w:before="81" w:line="232" w:lineRule="auto"/>
              <w:ind w:left="365" w:right="278" w:hanging="65"/>
              <w:rPr>
                <w:b/>
                <w:bCs/>
                <w:sz w:val="18"/>
                <w:szCs w:val="18"/>
              </w:rPr>
            </w:pPr>
            <w:r>
              <w:rPr>
                <w:b/>
                <w:bCs/>
                <w:sz w:val="18"/>
                <w:szCs w:val="18"/>
              </w:rPr>
              <w:t>EMLMR</w:t>
            </w:r>
            <w:r>
              <w:rPr>
                <w:b/>
                <w:bCs/>
                <w:spacing w:val="-12"/>
                <w:sz w:val="18"/>
                <w:szCs w:val="18"/>
              </w:rPr>
              <w:t xml:space="preserve"> </w:t>
            </w:r>
            <w:ins w:id="216" w:author="Liwen Chu" w:date="2023-06-12T16:56:00Z">
              <w:r w:rsidR="00BB23FF">
                <w:rPr>
                  <w:b/>
                  <w:bCs/>
                  <w:spacing w:val="-12"/>
                  <w:sz w:val="18"/>
                  <w:szCs w:val="18"/>
                </w:rPr>
                <w:t xml:space="preserve">Transition </w:t>
              </w:r>
            </w:ins>
            <w:r>
              <w:rPr>
                <w:b/>
                <w:bCs/>
                <w:sz w:val="18"/>
                <w:szCs w:val="18"/>
              </w:rPr>
              <w:t>Delay subfield value</w:t>
            </w:r>
          </w:p>
        </w:tc>
        <w:tc>
          <w:tcPr>
            <w:tcW w:w="1500" w:type="dxa"/>
            <w:tcBorders>
              <w:top w:val="single" w:sz="12" w:space="0" w:color="000000"/>
              <w:left w:val="single" w:sz="2" w:space="0" w:color="000000"/>
              <w:bottom w:val="single" w:sz="12" w:space="0" w:color="000000"/>
              <w:right w:val="single" w:sz="12" w:space="0" w:color="000000"/>
            </w:tcBorders>
          </w:tcPr>
          <w:p w14:paraId="08C1B6C2" w14:textId="7BCBE8E3" w:rsidR="00C427FC" w:rsidRDefault="00C427FC" w:rsidP="00310254">
            <w:pPr>
              <w:pStyle w:val="TableParagraph"/>
              <w:kinsoku w:val="0"/>
              <w:overflowPunct w:val="0"/>
              <w:spacing w:before="176"/>
              <w:ind w:left="178"/>
              <w:rPr>
                <w:b/>
                <w:bCs/>
                <w:spacing w:val="-2"/>
                <w:sz w:val="18"/>
                <w:szCs w:val="18"/>
              </w:rPr>
            </w:pPr>
            <w:r>
              <w:rPr>
                <w:b/>
                <w:bCs/>
                <w:sz w:val="18"/>
                <w:szCs w:val="18"/>
              </w:rPr>
              <w:t>EMLMR</w:t>
            </w:r>
            <w:r>
              <w:rPr>
                <w:b/>
                <w:bCs/>
                <w:spacing w:val="-3"/>
                <w:sz w:val="18"/>
                <w:szCs w:val="18"/>
              </w:rPr>
              <w:t xml:space="preserve"> </w:t>
            </w:r>
            <w:ins w:id="217" w:author="Liwen Chu" w:date="2023-06-12T16:57:00Z">
              <w:r w:rsidR="00BB23FF">
                <w:rPr>
                  <w:b/>
                  <w:bCs/>
                  <w:spacing w:val="-3"/>
                  <w:sz w:val="18"/>
                  <w:szCs w:val="18"/>
                </w:rPr>
                <w:t>t</w:t>
              </w:r>
            </w:ins>
            <w:ins w:id="218" w:author="Liwen Chu" w:date="2023-06-12T16:56:00Z">
              <w:r w:rsidR="00BB23FF">
                <w:rPr>
                  <w:b/>
                  <w:bCs/>
                  <w:spacing w:val="-3"/>
                  <w:sz w:val="18"/>
                  <w:szCs w:val="18"/>
                </w:rPr>
                <w:t xml:space="preserve">ransition </w:t>
              </w:r>
            </w:ins>
            <w:r>
              <w:rPr>
                <w:b/>
                <w:bCs/>
                <w:spacing w:val="-2"/>
                <w:sz w:val="18"/>
                <w:szCs w:val="18"/>
              </w:rPr>
              <w:t>delay</w:t>
            </w:r>
          </w:p>
        </w:tc>
      </w:tr>
      <w:tr w:rsidR="00C427FC" w14:paraId="7CC68F6B" w14:textId="7AB6E78A" w:rsidTr="00310254">
        <w:trPr>
          <w:trHeight w:val="309"/>
        </w:trPr>
        <w:tc>
          <w:tcPr>
            <w:tcW w:w="1799" w:type="dxa"/>
            <w:tcBorders>
              <w:top w:val="single" w:sz="12" w:space="0" w:color="000000"/>
              <w:left w:val="single" w:sz="12" w:space="0" w:color="000000"/>
              <w:bottom w:val="single" w:sz="4" w:space="0" w:color="000000"/>
              <w:right w:val="single" w:sz="2" w:space="0" w:color="000000"/>
            </w:tcBorders>
          </w:tcPr>
          <w:p w14:paraId="5CBB1AA9" w14:textId="1A2FD8A9" w:rsidR="00C427FC" w:rsidRDefault="00C427FC" w:rsidP="00310254">
            <w:pPr>
              <w:pStyle w:val="TableParagraph"/>
              <w:kinsoku w:val="0"/>
              <w:overflowPunct w:val="0"/>
              <w:spacing w:before="36"/>
              <w:ind w:left="13"/>
              <w:jc w:val="center"/>
              <w:rPr>
                <w:sz w:val="18"/>
                <w:szCs w:val="18"/>
              </w:rPr>
            </w:pPr>
            <w:r>
              <w:rPr>
                <w:sz w:val="18"/>
                <w:szCs w:val="18"/>
              </w:rPr>
              <w:t>0</w:t>
            </w:r>
          </w:p>
        </w:tc>
        <w:tc>
          <w:tcPr>
            <w:tcW w:w="1500" w:type="dxa"/>
            <w:tcBorders>
              <w:top w:val="single" w:sz="12" w:space="0" w:color="000000"/>
              <w:left w:val="single" w:sz="2" w:space="0" w:color="000000"/>
              <w:bottom w:val="single" w:sz="4" w:space="0" w:color="000000"/>
              <w:right w:val="single" w:sz="12" w:space="0" w:color="000000"/>
            </w:tcBorders>
          </w:tcPr>
          <w:p w14:paraId="10FAB38B" w14:textId="76F045E9" w:rsidR="00C427FC" w:rsidRDefault="00C427FC" w:rsidP="00310254">
            <w:pPr>
              <w:pStyle w:val="TableParagraph"/>
              <w:kinsoku w:val="0"/>
              <w:overflowPunct w:val="0"/>
              <w:spacing w:before="36"/>
              <w:ind w:left="130"/>
              <w:rPr>
                <w:spacing w:val="-5"/>
                <w:sz w:val="18"/>
                <w:szCs w:val="18"/>
              </w:rPr>
            </w:pPr>
            <w:r>
              <w:rPr>
                <w:sz w:val="18"/>
                <w:szCs w:val="18"/>
              </w:rPr>
              <w:t>0</w:t>
            </w:r>
            <w:r>
              <w:rPr>
                <w:spacing w:val="-1"/>
                <w:sz w:val="18"/>
                <w:szCs w:val="18"/>
              </w:rPr>
              <w:t xml:space="preserve"> </w:t>
            </w:r>
            <w:r>
              <w:rPr>
                <w:spacing w:val="-5"/>
                <w:sz w:val="18"/>
                <w:szCs w:val="18"/>
              </w:rPr>
              <w:t>µs</w:t>
            </w:r>
          </w:p>
        </w:tc>
      </w:tr>
      <w:tr w:rsidR="00C427FC" w14:paraId="7CC56FAD" w14:textId="7F3FF587" w:rsidTr="00310254">
        <w:trPr>
          <w:trHeight w:val="320"/>
        </w:trPr>
        <w:tc>
          <w:tcPr>
            <w:tcW w:w="1799" w:type="dxa"/>
            <w:tcBorders>
              <w:top w:val="single" w:sz="4" w:space="0" w:color="000000"/>
              <w:left w:val="single" w:sz="12" w:space="0" w:color="000000"/>
              <w:bottom w:val="single" w:sz="4" w:space="0" w:color="000000"/>
              <w:right w:val="single" w:sz="2" w:space="0" w:color="000000"/>
            </w:tcBorders>
          </w:tcPr>
          <w:p w14:paraId="6878F75A" w14:textId="55DD888D" w:rsidR="00C427FC" w:rsidRDefault="00C427FC" w:rsidP="00310254">
            <w:pPr>
              <w:pStyle w:val="TableParagraph"/>
              <w:kinsoku w:val="0"/>
              <w:overflowPunct w:val="0"/>
              <w:spacing w:before="46"/>
              <w:ind w:left="13"/>
              <w:jc w:val="center"/>
              <w:rPr>
                <w:sz w:val="18"/>
                <w:szCs w:val="18"/>
              </w:rPr>
            </w:pPr>
            <w:r>
              <w:rPr>
                <w:sz w:val="18"/>
                <w:szCs w:val="18"/>
              </w:rPr>
              <w:t>1</w:t>
            </w:r>
          </w:p>
        </w:tc>
        <w:tc>
          <w:tcPr>
            <w:tcW w:w="1500" w:type="dxa"/>
            <w:tcBorders>
              <w:top w:val="single" w:sz="4" w:space="0" w:color="000000"/>
              <w:left w:val="single" w:sz="2" w:space="0" w:color="000000"/>
              <w:bottom w:val="single" w:sz="4" w:space="0" w:color="000000"/>
              <w:right w:val="single" w:sz="12" w:space="0" w:color="000000"/>
            </w:tcBorders>
          </w:tcPr>
          <w:p w14:paraId="03B61EBA" w14:textId="18AEA6C1" w:rsidR="00C427FC" w:rsidRDefault="00C427FC" w:rsidP="00310254">
            <w:pPr>
              <w:pStyle w:val="TableParagraph"/>
              <w:kinsoku w:val="0"/>
              <w:overflowPunct w:val="0"/>
              <w:spacing w:before="46"/>
              <w:ind w:left="130"/>
              <w:rPr>
                <w:spacing w:val="-7"/>
                <w:sz w:val="18"/>
                <w:szCs w:val="18"/>
              </w:rPr>
            </w:pPr>
            <w:r>
              <w:rPr>
                <w:sz w:val="18"/>
                <w:szCs w:val="18"/>
              </w:rPr>
              <w:t>32</w:t>
            </w:r>
            <w:r>
              <w:rPr>
                <w:spacing w:val="-1"/>
                <w:sz w:val="18"/>
                <w:szCs w:val="18"/>
              </w:rPr>
              <w:t xml:space="preserve"> </w:t>
            </w:r>
            <w:r>
              <w:rPr>
                <w:spacing w:val="-7"/>
                <w:sz w:val="18"/>
                <w:szCs w:val="18"/>
              </w:rPr>
              <w:t>µs</w:t>
            </w:r>
          </w:p>
        </w:tc>
      </w:tr>
      <w:tr w:rsidR="00C427FC" w14:paraId="453DAF5C" w14:textId="6BFF81E1" w:rsidTr="00310254">
        <w:trPr>
          <w:trHeight w:val="320"/>
        </w:trPr>
        <w:tc>
          <w:tcPr>
            <w:tcW w:w="1799" w:type="dxa"/>
            <w:tcBorders>
              <w:top w:val="single" w:sz="4" w:space="0" w:color="000000"/>
              <w:left w:val="single" w:sz="12" w:space="0" w:color="000000"/>
              <w:bottom w:val="single" w:sz="4" w:space="0" w:color="000000"/>
              <w:right w:val="single" w:sz="2" w:space="0" w:color="000000"/>
            </w:tcBorders>
          </w:tcPr>
          <w:p w14:paraId="3D5A4333" w14:textId="53BB3DD1" w:rsidR="00C427FC" w:rsidRDefault="00C427FC" w:rsidP="00310254">
            <w:pPr>
              <w:pStyle w:val="TableParagraph"/>
              <w:kinsoku w:val="0"/>
              <w:overflowPunct w:val="0"/>
              <w:spacing w:before="46"/>
              <w:ind w:left="13"/>
              <w:jc w:val="center"/>
              <w:rPr>
                <w:sz w:val="18"/>
                <w:szCs w:val="18"/>
              </w:rPr>
            </w:pPr>
            <w:r>
              <w:rPr>
                <w:sz w:val="18"/>
                <w:szCs w:val="18"/>
              </w:rPr>
              <w:t>2</w:t>
            </w:r>
          </w:p>
        </w:tc>
        <w:tc>
          <w:tcPr>
            <w:tcW w:w="1500" w:type="dxa"/>
            <w:tcBorders>
              <w:top w:val="single" w:sz="4" w:space="0" w:color="000000"/>
              <w:left w:val="single" w:sz="2" w:space="0" w:color="000000"/>
              <w:bottom w:val="single" w:sz="4" w:space="0" w:color="000000"/>
              <w:right w:val="single" w:sz="12" w:space="0" w:color="000000"/>
            </w:tcBorders>
          </w:tcPr>
          <w:p w14:paraId="4AD0BF0A" w14:textId="21163517" w:rsidR="00C427FC" w:rsidRDefault="00C427FC" w:rsidP="00310254">
            <w:pPr>
              <w:pStyle w:val="TableParagraph"/>
              <w:kinsoku w:val="0"/>
              <w:overflowPunct w:val="0"/>
              <w:spacing w:before="46"/>
              <w:ind w:left="130"/>
              <w:rPr>
                <w:spacing w:val="-7"/>
                <w:sz w:val="18"/>
                <w:szCs w:val="18"/>
              </w:rPr>
            </w:pPr>
            <w:r>
              <w:rPr>
                <w:sz w:val="18"/>
                <w:szCs w:val="18"/>
              </w:rPr>
              <w:t>64</w:t>
            </w:r>
            <w:r>
              <w:rPr>
                <w:spacing w:val="-1"/>
                <w:sz w:val="18"/>
                <w:szCs w:val="18"/>
              </w:rPr>
              <w:t xml:space="preserve"> </w:t>
            </w:r>
            <w:r>
              <w:rPr>
                <w:spacing w:val="-7"/>
                <w:sz w:val="18"/>
                <w:szCs w:val="18"/>
              </w:rPr>
              <w:t>µs</w:t>
            </w:r>
          </w:p>
        </w:tc>
      </w:tr>
      <w:tr w:rsidR="00C427FC" w14:paraId="2E309E7B" w14:textId="7D993D9F" w:rsidTr="00310254">
        <w:trPr>
          <w:trHeight w:val="320"/>
        </w:trPr>
        <w:tc>
          <w:tcPr>
            <w:tcW w:w="1799" w:type="dxa"/>
            <w:tcBorders>
              <w:top w:val="single" w:sz="4" w:space="0" w:color="000000"/>
              <w:left w:val="single" w:sz="12" w:space="0" w:color="000000"/>
              <w:bottom w:val="single" w:sz="4" w:space="0" w:color="000000"/>
              <w:right w:val="single" w:sz="2" w:space="0" w:color="000000"/>
            </w:tcBorders>
          </w:tcPr>
          <w:p w14:paraId="6A7D3642" w14:textId="44267C5D" w:rsidR="00C427FC" w:rsidRDefault="00C427FC" w:rsidP="00310254">
            <w:pPr>
              <w:pStyle w:val="TableParagraph"/>
              <w:kinsoku w:val="0"/>
              <w:overflowPunct w:val="0"/>
              <w:spacing w:before="46"/>
              <w:ind w:left="13"/>
              <w:jc w:val="center"/>
              <w:rPr>
                <w:sz w:val="18"/>
                <w:szCs w:val="18"/>
              </w:rPr>
            </w:pPr>
            <w:r>
              <w:rPr>
                <w:sz w:val="18"/>
                <w:szCs w:val="18"/>
              </w:rPr>
              <w:t>3</w:t>
            </w:r>
          </w:p>
        </w:tc>
        <w:tc>
          <w:tcPr>
            <w:tcW w:w="1500" w:type="dxa"/>
            <w:tcBorders>
              <w:top w:val="single" w:sz="4" w:space="0" w:color="000000"/>
              <w:left w:val="single" w:sz="2" w:space="0" w:color="000000"/>
              <w:bottom w:val="single" w:sz="4" w:space="0" w:color="000000"/>
              <w:right w:val="single" w:sz="12" w:space="0" w:color="000000"/>
            </w:tcBorders>
          </w:tcPr>
          <w:p w14:paraId="60977A03" w14:textId="126D13B2" w:rsidR="00C427FC" w:rsidRDefault="00C427FC" w:rsidP="00310254">
            <w:pPr>
              <w:pStyle w:val="TableParagraph"/>
              <w:kinsoku w:val="0"/>
              <w:overflowPunct w:val="0"/>
              <w:spacing w:before="46"/>
              <w:ind w:left="130"/>
              <w:rPr>
                <w:spacing w:val="-5"/>
                <w:sz w:val="18"/>
                <w:szCs w:val="18"/>
              </w:rPr>
            </w:pPr>
            <w:r>
              <w:rPr>
                <w:sz w:val="18"/>
                <w:szCs w:val="18"/>
              </w:rPr>
              <w:t>128</w:t>
            </w:r>
            <w:r>
              <w:rPr>
                <w:spacing w:val="-1"/>
                <w:sz w:val="18"/>
                <w:szCs w:val="18"/>
              </w:rPr>
              <w:t xml:space="preserve"> </w:t>
            </w:r>
            <w:r>
              <w:rPr>
                <w:spacing w:val="-5"/>
                <w:sz w:val="18"/>
                <w:szCs w:val="18"/>
              </w:rPr>
              <w:t>µs</w:t>
            </w:r>
          </w:p>
        </w:tc>
      </w:tr>
      <w:tr w:rsidR="00C427FC" w14:paraId="4BAA6508" w14:textId="39D0CA4F" w:rsidTr="00310254">
        <w:trPr>
          <w:trHeight w:val="322"/>
        </w:trPr>
        <w:tc>
          <w:tcPr>
            <w:tcW w:w="1799" w:type="dxa"/>
            <w:tcBorders>
              <w:top w:val="single" w:sz="4" w:space="0" w:color="000000"/>
              <w:left w:val="single" w:sz="12" w:space="0" w:color="000000"/>
              <w:bottom w:val="single" w:sz="2" w:space="0" w:color="000000"/>
              <w:right w:val="single" w:sz="2" w:space="0" w:color="000000"/>
            </w:tcBorders>
          </w:tcPr>
          <w:p w14:paraId="1A3CA2E9" w14:textId="7ADDF22C" w:rsidR="00C427FC" w:rsidRDefault="00C427FC" w:rsidP="00310254">
            <w:pPr>
              <w:pStyle w:val="TableParagraph"/>
              <w:kinsoku w:val="0"/>
              <w:overflowPunct w:val="0"/>
              <w:spacing w:before="46"/>
              <w:ind w:left="13"/>
              <w:jc w:val="center"/>
              <w:rPr>
                <w:sz w:val="18"/>
                <w:szCs w:val="18"/>
              </w:rPr>
            </w:pPr>
            <w:r>
              <w:rPr>
                <w:sz w:val="18"/>
                <w:szCs w:val="18"/>
              </w:rPr>
              <w:t>4</w:t>
            </w:r>
          </w:p>
        </w:tc>
        <w:tc>
          <w:tcPr>
            <w:tcW w:w="1500" w:type="dxa"/>
            <w:tcBorders>
              <w:top w:val="single" w:sz="4" w:space="0" w:color="000000"/>
              <w:left w:val="single" w:sz="2" w:space="0" w:color="000000"/>
              <w:bottom w:val="single" w:sz="2" w:space="0" w:color="000000"/>
              <w:right w:val="single" w:sz="12" w:space="0" w:color="000000"/>
            </w:tcBorders>
          </w:tcPr>
          <w:p w14:paraId="23429066" w14:textId="511550FD" w:rsidR="00C427FC" w:rsidRDefault="00C427FC" w:rsidP="00310254">
            <w:pPr>
              <w:pStyle w:val="TableParagraph"/>
              <w:kinsoku w:val="0"/>
              <w:overflowPunct w:val="0"/>
              <w:spacing w:before="46"/>
              <w:ind w:left="130"/>
              <w:rPr>
                <w:spacing w:val="-5"/>
                <w:sz w:val="18"/>
                <w:szCs w:val="18"/>
              </w:rPr>
            </w:pPr>
            <w:r>
              <w:rPr>
                <w:sz w:val="18"/>
                <w:szCs w:val="18"/>
              </w:rPr>
              <w:t>256</w:t>
            </w:r>
            <w:r>
              <w:rPr>
                <w:spacing w:val="-1"/>
                <w:sz w:val="18"/>
                <w:szCs w:val="18"/>
              </w:rPr>
              <w:t xml:space="preserve"> </w:t>
            </w:r>
            <w:r>
              <w:rPr>
                <w:spacing w:val="-5"/>
                <w:sz w:val="18"/>
                <w:szCs w:val="18"/>
              </w:rPr>
              <w:t>µs</w:t>
            </w:r>
          </w:p>
        </w:tc>
      </w:tr>
      <w:tr w:rsidR="00C427FC" w14:paraId="06DD6C91" w14:textId="045FE4CE" w:rsidTr="00310254">
        <w:trPr>
          <w:trHeight w:val="313"/>
        </w:trPr>
        <w:tc>
          <w:tcPr>
            <w:tcW w:w="1799" w:type="dxa"/>
            <w:tcBorders>
              <w:top w:val="single" w:sz="2" w:space="0" w:color="000000"/>
              <w:left w:val="single" w:sz="12" w:space="0" w:color="000000"/>
              <w:bottom w:val="single" w:sz="12" w:space="0" w:color="000000"/>
              <w:right w:val="single" w:sz="2" w:space="0" w:color="000000"/>
            </w:tcBorders>
          </w:tcPr>
          <w:p w14:paraId="62F2C4C9" w14:textId="19EE0EB8" w:rsidR="00C427FC" w:rsidRDefault="00C427FC" w:rsidP="00310254">
            <w:pPr>
              <w:pStyle w:val="TableParagraph"/>
              <w:kinsoku w:val="0"/>
              <w:overflowPunct w:val="0"/>
              <w:spacing w:before="48"/>
              <w:ind w:left="126" w:right="114"/>
              <w:jc w:val="center"/>
              <w:rPr>
                <w:spacing w:val="-5"/>
                <w:sz w:val="18"/>
                <w:szCs w:val="18"/>
              </w:rPr>
            </w:pPr>
            <w:r>
              <w:rPr>
                <w:spacing w:val="-5"/>
                <w:sz w:val="18"/>
                <w:szCs w:val="18"/>
              </w:rPr>
              <w:t>5–7</w:t>
            </w:r>
          </w:p>
        </w:tc>
        <w:tc>
          <w:tcPr>
            <w:tcW w:w="1500" w:type="dxa"/>
            <w:tcBorders>
              <w:top w:val="single" w:sz="2" w:space="0" w:color="000000"/>
              <w:left w:val="single" w:sz="2" w:space="0" w:color="000000"/>
              <w:bottom w:val="single" w:sz="12" w:space="0" w:color="000000"/>
              <w:right w:val="single" w:sz="12" w:space="0" w:color="000000"/>
            </w:tcBorders>
          </w:tcPr>
          <w:p w14:paraId="16744DE8" w14:textId="5CB77066" w:rsidR="00C427FC" w:rsidRDefault="00C427FC" w:rsidP="00310254">
            <w:pPr>
              <w:pStyle w:val="TableParagraph"/>
              <w:kinsoku w:val="0"/>
              <w:overflowPunct w:val="0"/>
              <w:spacing w:before="48"/>
              <w:ind w:left="130"/>
              <w:rPr>
                <w:spacing w:val="-2"/>
                <w:sz w:val="18"/>
                <w:szCs w:val="18"/>
              </w:rPr>
            </w:pPr>
            <w:r>
              <w:rPr>
                <w:spacing w:val="-2"/>
                <w:sz w:val="18"/>
                <w:szCs w:val="18"/>
              </w:rPr>
              <w:t>Reserved</w:t>
            </w:r>
          </w:p>
        </w:tc>
      </w:tr>
    </w:tbl>
    <w:p w14:paraId="5E721E0C" w14:textId="447B6C1C" w:rsidR="00C427FC" w:rsidRDefault="00C427FC" w:rsidP="00440001">
      <w:pPr>
        <w:rPr>
          <w:b/>
          <w:bCs/>
          <w:sz w:val="20"/>
        </w:rPr>
      </w:pPr>
      <w:r>
        <w:rPr>
          <w:b/>
          <w:bCs/>
          <w:sz w:val="20"/>
        </w:rPr>
        <w:t>……</w:t>
      </w:r>
    </w:p>
    <w:p w14:paraId="45A2B2B4" w14:textId="3B58C690" w:rsidR="00277395" w:rsidRDefault="00277395" w:rsidP="00440001">
      <w:pPr>
        <w:rPr>
          <w:b/>
          <w:bCs/>
          <w:sz w:val="20"/>
        </w:rPr>
      </w:pPr>
    </w:p>
    <w:p w14:paraId="57C64B97" w14:textId="3D816B2F" w:rsidR="008E1B44" w:rsidRDefault="008E1B44" w:rsidP="00440001">
      <w:pPr>
        <w:rPr>
          <w:b/>
          <w:bCs/>
          <w:sz w:val="20"/>
        </w:rPr>
      </w:pPr>
    </w:p>
    <w:p w14:paraId="3597FB36" w14:textId="77777777" w:rsidR="008E1B44" w:rsidRPr="008E1B44" w:rsidRDefault="008E1B44" w:rsidP="008E1B44">
      <w:pPr>
        <w:autoSpaceDE w:val="0"/>
        <w:autoSpaceDN w:val="0"/>
        <w:adjustRightInd w:val="0"/>
        <w:spacing w:before="480" w:after="240"/>
        <w:jc w:val="left"/>
        <w:rPr>
          <w:color w:val="000000"/>
          <w:sz w:val="24"/>
          <w:szCs w:val="24"/>
          <w:lang w:val="en-US"/>
        </w:rPr>
      </w:pPr>
    </w:p>
    <w:p w14:paraId="228D281A" w14:textId="77777777" w:rsidR="008E1B44" w:rsidRPr="008E1B44" w:rsidRDefault="008E1B44" w:rsidP="008E1B44">
      <w:pPr>
        <w:autoSpaceDE w:val="0"/>
        <w:autoSpaceDN w:val="0"/>
        <w:adjustRightInd w:val="0"/>
        <w:spacing w:before="360" w:after="240"/>
        <w:jc w:val="left"/>
        <w:rPr>
          <w:color w:val="000000"/>
          <w:sz w:val="24"/>
          <w:szCs w:val="24"/>
          <w:lang w:val="en-US"/>
        </w:rPr>
      </w:pPr>
    </w:p>
    <w:p w14:paraId="1C482CFD" w14:textId="06F8BB6C" w:rsidR="008E1B44" w:rsidRPr="008E1B44" w:rsidRDefault="008E1B44" w:rsidP="008E1B44">
      <w:pPr>
        <w:autoSpaceDE w:val="0"/>
        <w:autoSpaceDN w:val="0"/>
        <w:adjustRightInd w:val="0"/>
        <w:spacing w:before="240" w:after="240"/>
        <w:jc w:val="left"/>
        <w:rPr>
          <w:color w:val="000000"/>
          <w:sz w:val="24"/>
          <w:szCs w:val="24"/>
          <w:lang w:val="en-US"/>
        </w:rPr>
      </w:pPr>
      <w:r w:rsidRPr="008E1B44">
        <w:rPr>
          <w:rFonts w:ascii="Arial" w:hAnsi="Arial" w:cs="Arial"/>
          <w:b/>
          <w:bCs/>
          <w:color w:val="000000"/>
          <w:sz w:val="20"/>
          <w:lang w:val="en-US"/>
        </w:rPr>
        <w:t>35.5.2.2.3 Padding for a triggering frame</w:t>
      </w:r>
    </w:p>
    <w:p w14:paraId="5757FCE9" w14:textId="334AB100" w:rsidR="00EF75D1" w:rsidRDefault="00EF75D1" w:rsidP="00EF75D1">
      <w:pPr>
        <w:rPr>
          <w:sz w:val="20"/>
          <w:szCs w:val="22"/>
          <w:highlight w:val="yellow"/>
        </w:rPr>
      </w:pPr>
      <w:r w:rsidRPr="002C1569">
        <w:rPr>
          <w:i/>
          <w:iCs/>
          <w:sz w:val="20"/>
          <w:szCs w:val="22"/>
          <w:highlight w:val="yellow"/>
          <w:rPrChange w:id="219" w:author="Liwen Chu" w:date="2023-05-05T16:57:00Z">
            <w:rPr>
              <w:sz w:val="20"/>
              <w:szCs w:val="22"/>
              <w:highlight w:val="yellow"/>
            </w:rPr>
          </w:rPrChange>
        </w:rPr>
        <w:t xml:space="preserve">TGbe editor: Please change </w:t>
      </w:r>
      <w:r>
        <w:rPr>
          <w:i/>
          <w:iCs/>
          <w:sz w:val="20"/>
          <w:szCs w:val="22"/>
          <w:highlight w:val="yellow"/>
        </w:rPr>
        <w:t>35.8.5.1</w:t>
      </w:r>
      <w:r w:rsidRPr="002C1569">
        <w:rPr>
          <w:i/>
          <w:iCs/>
          <w:sz w:val="20"/>
          <w:szCs w:val="22"/>
          <w:highlight w:val="yellow"/>
          <w:rPrChange w:id="220" w:author="Liwen Chu" w:date="2023-05-05T16:57:00Z">
            <w:rPr>
              <w:sz w:val="20"/>
              <w:szCs w:val="22"/>
              <w:highlight w:val="yellow"/>
            </w:rPr>
          </w:rPrChange>
        </w:rPr>
        <w:t xml:space="preserve"> as follows:</w:t>
      </w:r>
      <w:r>
        <w:rPr>
          <w:sz w:val="20"/>
          <w:szCs w:val="22"/>
          <w:highlight w:val="yellow"/>
        </w:rPr>
        <w:t xml:space="preserve"> </w:t>
      </w:r>
      <w:ins w:id="221" w:author="Liwen Chu" w:date="2023-05-05T16:57:00Z">
        <w:r w:rsidRPr="002C1569">
          <w:rPr>
            <w:sz w:val="20"/>
            <w:szCs w:val="22"/>
            <w:rPrChange w:id="222" w:author="Liwen Chu" w:date="2023-05-05T16:57:00Z">
              <w:rPr>
                <w:sz w:val="20"/>
                <w:szCs w:val="22"/>
                <w:highlight w:val="yellow"/>
              </w:rPr>
            </w:rPrChange>
          </w:rPr>
          <w:t>(#</w:t>
        </w:r>
      </w:ins>
      <w:ins w:id="223" w:author="Liwen Chu" w:date="2023-05-05T17:42:00Z">
        <w:r w:rsidR="00DC064A" w:rsidRPr="00310254">
          <w:rPr>
            <w:sz w:val="20"/>
            <w:szCs w:val="22"/>
          </w:rPr>
          <w:t>15925, 16432</w:t>
        </w:r>
        <w:r w:rsidR="00DC064A">
          <w:rPr>
            <w:sz w:val="20"/>
            <w:szCs w:val="22"/>
          </w:rPr>
          <w:t xml:space="preserve">, </w:t>
        </w:r>
        <w:r w:rsidR="00DC064A">
          <w:rPr>
            <w:rFonts w:eastAsia="Times New Roman"/>
            <w:color w:val="000000"/>
            <w:sz w:val="18"/>
            <w:szCs w:val="18"/>
            <w:lang w:val="en-US"/>
          </w:rPr>
          <w:t>15032, 16016</w:t>
        </w:r>
      </w:ins>
      <w:ins w:id="224" w:author="Liwen Chu" w:date="2023-05-05T16:57:00Z">
        <w:r w:rsidRPr="002C1569">
          <w:rPr>
            <w:sz w:val="20"/>
            <w:szCs w:val="22"/>
            <w:rPrChange w:id="225" w:author="Liwen Chu" w:date="2023-05-05T16:57:00Z">
              <w:rPr>
                <w:sz w:val="20"/>
                <w:szCs w:val="22"/>
                <w:highlight w:val="yellow"/>
              </w:rPr>
            </w:rPrChange>
          </w:rPr>
          <w:t>)</w:t>
        </w:r>
      </w:ins>
    </w:p>
    <w:p w14:paraId="191C7C5B" w14:textId="77777777" w:rsidR="00EF75D1" w:rsidRDefault="00EF75D1" w:rsidP="00EF75D1">
      <w:pPr>
        <w:pStyle w:val="BodyText0"/>
        <w:kinsoku w:val="0"/>
        <w:overflowPunct w:val="0"/>
        <w:spacing w:line="266" w:lineRule="auto"/>
        <w:ind w:left="160" w:right="157"/>
      </w:pPr>
    </w:p>
    <w:p w14:paraId="5AEF7737" w14:textId="410933FE" w:rsidR="00EF75D1" w:rsidRDefault="00EF75D1" w:rsidP="00EF75D1">
      <w:pPr>
        <w:pStyle w:val="BodyText0"/>
        <w:kinsoku w:val="0"/>
        <w:overflowPunct w:val="0"/>
        <w:spacing w:line="266" w:lineRule="auto"/>
        <w:ind w:left="160" w:right="157"/>
      </w:pPr>
      <w:r>
        <w:t>……</w:t>
      </w:r>
    </w:p>
    <w:p w14:paraId="52A3469A" w14:textId="51080551" w:rsidR="00EF75D1" w:rsidRDefault="00EF75D1" w:rsidP="00EF75D1">
      <w:pPr>
        <w:pStyle w:val="BodyText0"/>
        <w:kinsoku w:val="0"/>
        <w:overflowPunct w:val="0"/>
        <w:spacing w:before="1" w:line="271" w:lineRule="auto"/>
        <w:ind w:left="160" w:right="157"/>
        <w:rPr>
          <w:ins w:id="226" w:author="Liwen Chu" w:date="2023-05-05T17:23:00Z"/>
        </w:rPr>
      </w:pPr>
      <w:r>
        <w:t>When an EHT AP of an AP MLD transmits a triggering frame using a non-HT or non-HT duplicate PPDU as an initial frame to initiate a frame exchange with a non-AP MLD operating in EMLMR mode, the AP shall</w:t>
      </w:r>
      <w:r>
        <w:rPr>
          <w:spacing w:val="-2"/>
        </w:rPr>
        <w:t xml:space="preserve"> </w:t>
      </w:r>
      <w:r>
        <w:t>ensure</w:t>
      </w:r>
      <w:r>
        <w:rPr>
          <w:spacing w:val="-3"/>
        </w:rPr>
        <w:t xml:space="preserve"> </w:t>
      </w:r>
      <w:r>
        <w:t>that</w:t>
      </w:r>
      <w:r>
        <w:rPr>
          <w:spacing w:val="-3"/>
        </w:rPr>
        <w:t xml:space="preserve"> </w:t>
      </w:r>
      <w:r>
        <w:t>the</w:t>
      </w:r>
      <w:r>
        <w:rPr>
          <w:spacing w:val="-3"/>
        </w:rPr>
        <w:t xml:space="preserve"> </w:t>
      </w:r>
      <w:r>
        <w:t>number</w:t>
      </w:r>
      <w:r>
        <w:rPr>
          <w:spacing w:val="-3"/>
        </w:rPr>
        <w:t xml:space="preserve"> </w:t>
      </w:r>
      <w:r>
        <w:t>of</w:t>
      </w:r>
      <w:r>
        <w:rPr>
          <w:spacing w:val="-3"/>
        </w:rPr>
        <w:t xml:space="preserve"> </w:t>
      </w:r>
      <w:r>
        <w:t>bits</w:t>
      </w:r>
      <w:r>
        <w:rPr>
          <w:spacing w:val="-3"/>
        </w:rPr>
        <w:t xml:space="preserve"> </w:t>
      </w:r>
      <w:r>
        <w:t>in</w:t>
      </w:r>
      <w:r>
        <w:rPr>
          <w:spacing w:val="-3"/>
        </w:rPr>
        <w:t xml:space="preserve"> </w:t>
      </w:r>
      <w:r>
        <w:t>the</w:t>
      </w:r>
      <w:r>
        <w:rPr>
          <w:spacing w:val="-3"/>
        </w:rPr>
        <w:t xml:space="preserve"> </w:t>
      </w:r>
      <w:r>
        <w:t>PSDU</w:t>
      </w:r>
      <w:r>
        <w:rPr>
          <w:spacing w:val="-3"/>
        </w:rPr>
        <w:t xml:space="preserve"> </w:t>
      </w:r>
      <w:r>
        <w:t>following</w:t>
      </w:r>
      <w:r>
        <w:rPr>
          <w:spacing w:val="-3"/>
        </w:rPr>
        <w:t xml:space="preserve"> </w:t>
      </w:r>
      <w:r>
        <w:t>the</w:t>
      </w:r>
      <w:r>
        <w:rPr>
          <w:spacing w:val="-3"/>
        </w:rPr>
        <w:t xml:space="preserve"> </w:t>
      </w:r>
      <w:r>
        <w:t>last</w:t>
      </w:r>
      <w:r>
        <w:rPr>
          <w:spacing w:val="-3"/>
        </w:rPr>
        <w:t xml:space="preserve"> </w:t>
      </w:r>
      <w:r>
        <w:t>bit</w:t>
      </w:r>
      <w:r>
        <w:rPr>
          <w:spacing w:val="-3"/>
        </w:rPr>
        <w:t xml:space="preserve"> </w:t>
      </w:r>
      <w:r>
        <w:t>of</w:t>
      </w:r>
      <w:r>
        <w:rPr>
          <w:spacing w:val="-3"/>
        </w:rPr>
        <w:t xml:space="preserve"> </w:t>
      </w:r>
      <w:r>
        <w:t>the</w:t>
      </w:r>
      <w:r>
        <w:rPr>
          <w:spacing w:val="-3"/>
        </w:rPr>
        <w:t xml:space="preserve"> </w:t>
      </w:r>
      <w:r>
        <w:t>User</w:t>
      </w:r>
      <w:r>
        <w:rPr>
          <w:spacing w:val="-2"/>
        </w:rPr>
        <w:t xml:space="preserve"> </w:t>
      </w:r>
      <w:r>
        <w:t>Info</w:t>
      </w:r>
      <w:r>
        <w:rPr>
          <w:spacing w:val="-3"/>
        </w:rPr>
        <w:t xml:space="preserve"> </w:t>
      </w:r>
      <w:r>
        <w:t>field</w:t>
      </w:r>
      <w:r>
        <w:rPr>
          <w:spacing w:val="-3"/>
        </w:rPr>
        <w:t xml:space="preserve"> </w:t>
      </w:r>
      <w:r>
        <w:t>addressed</w:t>
      </w:r>
      <w:r>
        <w:rPr>
          <w:spacing w:val="-3"/>
        </w:rPr>
        <w:t xml:space="preserve"> </w:t>
      </w:r>
      <w:r>
        <w:t>to</w:t>
      </w:r>
      <w:r>
        <w:rPr>
          <w:spacing w:val="-2"/>
        </w:rPr>
        <w:t xml:space="preserve"> </w:t>
      </w:r>
      <w:r>
        <w:t>the non-AP</w:t>
      </w:r>
      <w:r>
        <w:rPr>
          <w:spacing w:val="-13"/>
        </w:rPr>
        <w:t xml:space="preserve"> </w:t>
      </w:r>
      <w:r>
        <w:t>MLD</w:t>
      </w:r>
      <w:r>
        <w:rPr>
          <w:spacing w:val="-6"/>
        </w:rPr>
        <w:t xml:space="preserve"> </w:t>
      </w:r>
      <w:r>
        <w:t>is</w:t>
      </w:r>
      <w:r>
        <w:rPr>
          <w:spacing w:val="-4"/>
        </w:rPr>
        <w:t xml:space="preserve"> </w:t>
      </w:r>
      <w:r>
        <w:t>at</w:t>
      </w:r>
      <w:r>
        <w:rPr>
          <w:spacing w:val="-5"/>
        </w:rPr>
        <w:t xml:space="preserve"> </w:t>
      </w:r>
      <w:r>
        <w:t xml:space="preserve">least </w:t>
      </w:r>
      <w:r>
        <w:rPr>
          <w:i/>
          <w:iCs/>
        </w:rPr>
        <w:t>L</w:t>
      </w:r>
      <w:r>
        <w:rPr>
          <w:i/>
          <w:iCs/>
          <w:vertAlign w:val="subscript"/>
        </w:rPr>
        <w:t>PAD</w:t>
      </w:r>
      <w:r>
        <w:rPr>
          <w:rFonts w:ascii="Symbol" w:hAnsi="Symbol" w:cs="Symbol"/>
          <w:vertAlign w:val="subscript"/>
        </w:rPr>
        <w:t></w:t>
      </w:r>
      <w:r>
        <w:rPr>
          <w:spacing w:val="-13"/>
        </w:rPr>
        <w:t xml:space="preserve"> </w:t>
      </w:r>
      <w:r>
        <w:rPr>
          <w:i/>
          <w:iCs/>
          <w:vertAlign w:val="subscript"/>
        </w:rPr>
        <w:t>MAC</w:t>
      </w:r>
      <w:r>
        <w:rPr>
          <w:i/>
          <w:iCs/>
          <w:spacing w:val="35"/>
        </w:rPr>
        <w:t xml:space="preserve"> </w:t>
      </w:r>
      <w:r>
        <w:t>defined</w:t>
      </w:r>
      <w:r>
        <w:rPr>
          <w:spacing w:val="-4"/>
        </w:rPr>
        <w:t xml:space="preserve"> </w:t>
      </w:r>
      <w:r>
        <w:t>in</w:t>
      </w:r>
      <w:r>
        <w:rPr>
          <w:spacing w:val="-6"/>
        </w:rPr>
        <w:t xml:space="preserve"> </w:t>
      </w:r>
      <w:hyperlink w:anchor="bookmark122" w:history="1">
        <w:r>
          <w:t>Equation</w:t>
        </w:r>
        <w:r>
          <w:rPr>
            <w:spacing w:val="-3"/>
          </w:rPr>
          <w:t xml:space="preserve"> </w:t>
        </w:r>
        <w:r>
          <w:t>(35-1)</w:t>
        </w:r>
      </w:hyperlink>
      <w:r>
        <w:rPr>
          <w:spacing w:val="-4"/>
        </w:rPr>
        <w:t xml:space="preserve"> </w:t>
      </w:r>
      <w:r>
        <w:t>together</w:t>
      </w:r>
      <w:r>
        <w:rPr>
          <w:spacing w:val="-5"/>
        </w:rPr>
        <w:t xml:space="preserve"> </w:t>
      </w:r>
      <w:r>
        <w:t>with</w:t>
      </w:r>
      <w:r>
        <w:rPr>
          <w:spacing w:val="-4"/>
        </w:rPr>
        <w:t xml:space="preserve"> </w:t>
      </w:r>
      <w:r>
        <w:t>the</w:t>
      </w:r>
      <w:r>
        <w:rPr>
          <w:spacing w:val="-5"/>
        </w:rPr>
        <w:t xml:space="preserve"> </w:t>
      </w:r>
      <w:r>
        <w:t>padding</w:t>
      </w:r>
      <w:r>
        <w:rPr>
          <w:spacing w:val="-4"/>
        </w:rPr>
        <w:t xml:space="preserve"> </w:t>
      </w:r>
      <w:r>
        <w:t>requirement</w:t>
      </w:r>
      <w:r>
        <w:rPr>
          <w:spacing w:val="-4"/>
        </w:rPr>
        <w:t xml:space="preserve"> </w:t>
      </w:r>
      <w:r>
        <w:t>defined in 26.5.2.2.3 (Padding for a triggering frame)</w:t>
      </w:r>
      <w:bookmarkStart w:id="227" w:name="_bookmark122"/>
      <w:bookmarkEnd w:id="227"/>
      <w:ins w:id="228" w:author="Liwen Chu" w:date="2023-05-05T17:23:00Z">
        <w:r w:rsidRPr="00EF75D1">
          <w:t xml:space="preserve"> </w:t>
        </w:r>
      </w:ins>
    </w:p>
    <w:p w14:paraId="5CD85125" w14:textId="77777777" w:rsidR="00EF75D1" w:rsidRDefault="00EF75D1" w:rsidP="00EF75D1">
      <w:pPr>
        <w:pStyle w:val="BodyText0"/>
        <w:kinsoku w:val="0"/>
        <w:overflowPunct w:val="0"/>
        <w:spacing w:before="4"/>
        <w:rPr>
          <w:ins w:id="229" w:author="Liwen Chu" w:date="2023-05-05T17:23:00Z"/>
          <w:sz w:val="14"/>
          <w:szCs w:val="14"/>
        </w:rPr>
      </w:pPr>
    </w:p>
    <w:p w14:paraId="71ADD20E" w14:textId="77777777" w:rsidR="00EF75D1" w:rsidRDefault="00EF75D1" w:rsidP="00EF75D1">
      <w:pPr>
        <w:pStyle w:val="BodyText0"/>
        <w:kinsoku w:val="0"/>
        <w:overflowPunct w:val="0"/>
        <w:spacing w:before="4"/>
        <w:rPr>
          <w:ins w:id="230" w:author="Liwen Chu" w:date="2023-05-05T17:23:00Z"/>
          <w:sz w:val="14"/>
          <w:szCs w:val="14"/>
        </w:rPr>
        <w:sectPr w:rsidR="00EF75D1">
          <w:headerReference w:type="default" r:id="rId12"/>
          <w:footerReference w:type="default" r:id="rId13"/>
          <w:pgSz w:w="12240" w:h="15840"/>
          <w:pgMar w:top="1280" w:right="1640" w:bottom="960" w:left="1640" w:header="661" w:footer="761" w:gutter="0"/>
          <w:cols w:space="720"/>
          <w:noEndnote/>
        </w:sectPr>
      </w:pPr>
    </w:p>
    <w:p w14:paraId="34604638" w14:textId="77777777" w:rsidR="00EF75D1" w:rsidRDefault="00EF75D1" w:rsidP="00EF75D1">
      <w:pPr>
        <w:pStyle w:val="BodyText0"/>
        <w:kinsoku w:val="0"/>
        <w:overflowPunct w:val="0"/>
        <w:spacing w:before="92"/>
        <w:ind w:left="780"/>
        <w:rPr>
          <w:ins w:id="234" w:author="Liwen Chu" w:date="2023-05-05T17:23:00Z"/>
          <w:i/>
          <w:iCs/>
          <w:spacing w:val="-5"/>
          <w:sz w:val="14"/>
          <w:szCs w:val="14"/>
        </w:rPr>
      </w:pPr>
      <w:ins w:id="235" w:author="Liwen Chu" w:date="2023-05-05T17:23:00Z">
        <w:r>
          <w:rPr>
            <w:i/>
            <w:iCs/>
            <w:position w:val="5"/>
          </w:rPr>
          <w:t>L</w:t>
        </w:r>
        <w:r>
          <w:rPr>
            <w:i/>
            <w:iCs/>
            <w:sz w:val="14"/>
            <w:szCs w:val="14"/>
          </w:rPr>
          <w:t>PAD</w:t>
        </w:r>
        <w:r>
          <w:rPr>
            <w:rFonts w:ascii="Symbol" w:hAnsi="Symbol" w:cs="Symbol"/>
            <w:sz w:val="14"/>
            <w:szCs w:val="14"/>
          </w:rPr>
          <w:t></w:t>
        </w:r>
        <w:r>
          <w:rPr>
            <w:spacing w:val="23"/>
            <w:sz w:val="14"/>
            <w:szCs w:val="14"/>
          </w:rPr>
          <w:t xml:space="preserve"> </w:t>
        </w:r>
        <w:r>
          <w:rPr>
            <w:i/>
            <w:iCs/>
            <w:spacing w:val="-5"/>
            <w:sz w:val="14"/>
            <w:szCs w:val="14"/>
          </w:rPr>
          <w:t>MAC</w:t>
        </w:r>
      </w:ins>
    </w:p>
    <w:p w14:paraId="6C7291CE" w14:textId="77777777" w:rsidR="00EF75D1" w:rsidRDefault="00EF75D1" w:rsidP="00EF75D1">
      <w:pPr>
        <w:pStyle w:val="BodyText0"/>
        <w:kinsoku w:val="0"/>
        <w:overflowPunct w:val="0"/>
        <w:spacing w:before="92"/>
        <w:ind w:left="60"/>
        <w:rPr>
          <w:ins w:id="236" w:author="Liwen Chu" w:date="2023-05-05T17:23:00Z"/>
          <w:i/>
          <w:iCs/>
          <w:spacing w:val="8"/>
          <w:sz w:val="14"/>
          <w:szCs w:val="14"/>
        </w:rPr>
      </w:pPr>
      <w:ins w:id="237" w:author="Liwen Chu" w:date="2023-05-05T17:23:00Z">
        <w:r>
          <w:rPr>
            <w:sz w:val="24"/>
            <w:szCs w:val="24"/>
          </w:rPr>
          <w:br w:type="column"/>
        </w:r>
        <w:r>
          <w:rPr>
            <w:position w:val="5"/>
          </w:rPr>
          <w:t>=</w:t>
        </w:r>
        <w:r>
          <w:rPr>
            <w:spacing w:val="48"/>
            <w:position w:val="5"/>
          </w:rPr>
          <w:t xml:space="preserve"> </w:t>
        </w:r>
        <w:r>
          <w:rPr>
            <w:i/>
            <w:iCs/>
            <w:spacing w:val="8"/>
            <w:position w:val="5"/>
          </w:rPr>
          <w:t>N</w:t>
        </w:r>
        <w:r>
          <w:rPr>
            <w:i/>
            <w:iCs/>
            <w:spacing w:val="8"/>
            <w:sz w:val="14"/>
            <w:szCs w:val="14"/>
          </w:rPr>
          <w:t>DBPS</w:t>
        </w:r>
        <w:r>
          <w:rPr>
            <w:i/>
            <w:iCs/>
            <w:spacing w:val="8"/>
            <w:position w:val="5"/>
          </w:rPr>
          <w:t>m</w:t>
        </w:r>
        <w:r>
          <w:rPr>
            <w:i/>
            <w:iCs/>
            <w:spacing w:val="8"/>
            <w:sz w:val="14"/>
            <w:szCs w:val="14"/>
          </w:rPr>
          <w:t>PAD</w:t>
        </w:r>
      </w:ins>
    </w:p>
    <w:p w14:paraId="02508646" w14:textId="77777777" w:rsidR="00EF75D1" w:rsidRDefault="00EF75D1" w:rsidP="00EF75D1">
      <w:pPr>
        <w:pStyle w:val="BodyText0"/>
        <w:kinsoku w:val="0"/>
        <w:overflowPunct w:val="0"/>
        <w:spacing w:before="91"/>
        <w:ind w:left="780"/>
        <w:rPr>
          <w:ins w:id="238" w:author="Liwen Chu" w:date="2023-05-05T17:23:00Z"/>
          <w:spacing w:val="-5"/>
        </w:rPr>
      </w:pPr>
      <w:ins w:id="239" w:author="Liwen Chu" w:date="2023-05-05T17:23:00Z">
        <w:r>
          <w:rPr>
            <w:sz w:val="24"/>
            <w:szCs w:val="24"/>
          </w:rPr>
          <w:br w:type="column"/>
        </w:r>
        <w:r>
          <w:rPr>
            <w:spacing w:val="-2"/>
          </w:rPr>
          <w:t>(35-</w:t>
        </w:r>
        <w:r>
          <w:rPr>
            <w:spacing w:val="-5"/>
          </w:rPr>
          <w:t>1)</w:t>
        </w:r>
      </w:ins>
    </w:p>
    <w:p w14:paraId="663BD769" w14:textId="77777777" w:rsidR="00EF75D1" w:rsidRDefault="00EF75D1" w:rsidP="00EF75D1">
      <w:pPr>
        <w:pStyle w:val="BodyText0"/>
        <w:kinsoku w:val="0"/>
        <w:overflowPunct w:val="0"/>
        <w:spacing w:before="91"/>
        <w:ind w:left="780"/>
        <w:rPr>
          <w:ins w:id="240" w:author="Liwen Chu" w:date="2023-05-05T17:23:00Z"/>
          <w:spacing w:val="-5"/>
        </w:rPr>
        <w:sectPr w:rsidR="00EF75D1">
          <w:type w:val="continuous"/>
          <w:pgSz w:w="12240" w:h="15840"/>
          <w:pgMar w:top="1280" w:right="1640" w:bottom="960" w:left="1640" w:header="720" w:footer="720" w:gutter="0"/>
          <w:cols w:num="3" w:space="720" w:equalWidth="0">
            <w:col w:w="1578" w:space="40"/>
            <w:col w:w="1296" w:space="4606"/>
            <w:col w:w="1440"/>
          </w:cols>
          <w:noEndnote/>
        </w:sectPr>
      </w:pPr>
    </w:p>
    <w:p w14:paraId="20C3C8E4" w14:textId="77777777" w:rsidR="00EF75D1" w:rsidRDefault="00EF75D1" w:rsidP="00EF75D1">
      <w:pPr>
        <w:pStyle w:val="BodyText0"/>
        <w:kinsoku w:val="0"/>
        <w:overflowPunct w:val="0"/>
        <w:spacing w:before="3"/>
        <w:rPr>
          <w:ins w:id="241" w:author="Liwen Chu" w:date="2023-05-05T17:23:00Z"/>
          <w:sz w:val="12"/>
          <w:szCs w:val="12"/>
        </w:rPr>
      </w:pPr>
    </w:p>
    <w:p w14:paraId="11FE92F8" w14:textId="77777777" w:rsidR="00EF75D1" w:rsidRDefault="00EF75D1" w:rsidP="00EF75D1">
      <w:pPr>
        <w:pStyle w:val="BodyText0"/>
        <w:kinsoku w:val="0"/>
        <w:overflowPunct w:val="0"/>
        <w:spacing w:before="3"/>
        <w:rPr>
          <w:ins w:id="242" w:author="Liwen Chu" w:date="2023-05-05T17:23:00Z"/>
          <w:sz w:val="12"/>
          <w:szCs w:val="12"/>
        </w:rPr>
        <w:sectPr w:rsidR="00EF75D1">
          <w:type w:val="continuous"/>
          <w:pgSz w:w="12240" w:h="15840"/>
          <w:pgMar w:top="1280" w:right="1640" w:bottom="960" w:left="1640" w:header="720" w:footer="720" w:gutter="0"/>
          <w:cols w:space="720" w:equalWidth="0">
            <w:col w:w="8960"/>
          </w:cols>
          <w:noEndnote/>
        </w:sectPr>
      </w:pPr>
    </w:p>
    <w:p w14:paraId="6E58FA26" w14:textId="77777777" w:rsidR="00EF75D1" w:rsidRDefault="00EF75D1" w:rsidP="00EF75D1">
      <w:pPr>
        <w:pStyle w:val="BodyText0"/>
        <w:kinsoku w:val="0"/>
        <w:overflowPunct w:val="0"/>
        <w:spacing w:before="91"/>
        <w:ind w:left="160"/>
        <w:rPr>
          <w:spacing w:val="-2"/>
        </w:rPr>
      </w:pPr>
      <w:r>
        <w:rPr>
          <w:spacing w:val="-2"/>
        </w:rPr>
        <w:lastRenderedPageBreak/>
        <w:t>where</w:t>
      </w:r>
    </w:p>
    <w:p w14:paraId="66817DA3" w14:textId="77777777" w:rsidR="00EF75D1" w:rsidRDefault="00EF75D1" w:rsidP="00EF75D1">
      <w:pPr>
        <w:pStyle w:val="BodyText0"/>
        <w:kinsoku w:val="0"/>
        <w:overflowPunct w:val="0"/>
        <w:spacing w:before="5"/>
        <w:rPr>
          <w:sz w:val="35"/>
          <w:szCs w:val="35"/>
        </w:rPr>
      </w:pPr>
      <w:r>
        <w:rPr>
          <w:sz w:val="24"/>
          <w:szCs w:val="24"/>
        </w:rPr>
        <w:br w:type="column"/>
      </w:r>
    </w:p>
    <w:p w14:paraId="10BDBD8B" w14:textId="77777777" w:rsidR="00EF75D1" w:rsidRDefault="00EF75D1" w:rsidP="00EF75D1">
      <w:pPr>
        <w:pStyle w:val="BodyText0"/>
        <w:kinsoku w:val="0"/>
        <w:overflowPunct w:val="0"/>
        <w:spacing w:line="198" w:lineRule="exact"/>
        <w:ind w:left="160"/>
        <w:rPr>
          <w:rFonts w:ascii="Symbol" w:hAnsi="Symbol" w:cs="Symbol" w:hint="eastAsia"/>
          <w:spacing w:val="-5"/>
        </w:rPr>
      </w:pPr>
      <w:r>
        <w:rPr>
          <w:rFonts w:ascii="Symbol" w:hAnsi="Symbol" w:cs="Symbol"/>
          <w:spacing w:val="-5"/>
          <w:position w:val="-4"/>
        </w:rPr>
        <w:t></w:t>
      </w:r>
      <w:r>
        <w:rPr>
          <w:spacing w:val="-5"/>
        </w:rPr>
        <w:t>0</w:t>
      </w:r>
      <w:r>
        <w:rPr>
          <w:rFonts w:ascii="Symbol" w:hAnsi="Symbol" w:cs="Symbol"/>
          <w:spacing w:val="-5"/>
        </w:rPr>
        <w:t></w:t>
      </w:r>
    </w:p>
    <w:p w14:paraId="5A1D437A" w14:textId="77777777" w:rsidR="00EF75D1" w:rsidRDefault="00EF75D1" w:rsidP="00EF75D1">
      <w:pPr>
        <w:pStyle w:val="BodyText0"/>
        <w:kinsoku w:val="0"/>
        <w:overflowPunct w:val="0"/>
        <w:rPr>
          <w:rFonts w:ascii="Symbol" w:hAnsi="Symbol" w:cs="Symbol" w:hint="eastAsia"/>
          <w:szCs w:val="22"/>
        </w:rPr>
      </w:pPr>
      <w:r>
        <w:rPr>
          <w:sz w:val="24"/>
          <w:szCs w:val="24"/>
        </w:rPr>
        <w:br w:type="column"/>
      </w:r>
    </w:p>
    <w:p w14:paraId="2FB29230" w14:textId="3E0F436D" w:rsidR="00EF75D1" w:rsidRDefault="00EF75D1" w:rsidP="00EF75D1">
      <w:pPr>
        <w:pStyle w:val="BodyText0"/>
        <w:kinsoku w:val="0"/>
        <w:overflowPunct w:val="0"/>
        <w:spacing w:before="152" w:line="183" w:lineRule="exact"/>
        <w:ind w:left="160"/>
        <w:rPr>
          <w:spacing w:val="-10"/>
        </w:rPr>
      </w:pPr>
      <w:r>
        <w:t>if</w:t>
      </w:r>
      <w:r>
        <w:rPr>
          <w:spacing w:val="2"/>
        </w:rPr>
        <w:t xml:space="preserve"> </w:t>
      </w:r>
      <w:r>
        <w:rPr>
          <w:i/>
          <w:iCs/>
          <w:spacing w:val="11"/>
        </w:rPr>
        <w:t>EMLMR</w:t>
      </w:r>
      <w:r>
        <w:rPr>
          <w:spacing w:val="11"/>
        </w:rPr>
        <w:t>_</w:t>
      </w:r>
      <w:ins w:id="243" w:author="Liwen Chu" w:date="2023-05-05T17:24:00Z">
        <w:r w:rsidDel="00EF75D1">
          <w:rPr>
            <w:i/>
            <w:iCs/>
            <w:spacing w:val="11"/>
          </w:rPr>
          <w:t xml:space="preserve"> </w:t>
        </w:r>
        <w:r>
          <w:rPr>
            <w:i/>
            <w:iCs/>
            <w:spacing w:val="11"/>
          </w:rPr>
          <w:t>PADDING</w:t>
        </w:r>
        <w:r>
          <w:rPr>
            <w:spacing w:val="11"/>
          </w:rPr>
          <w:t>_</w:t>
        </w:r>
      </w:ins>
      <w:r>
        <w:rPr>
          <w:i/>
          <w:iCs/>
          <w:spacing w:val="11"/>
        </w:rPr>
        <w:t>DELAY</w:t>
      </w:r>
      <w:r>
        <w:rPr>
          <w:i/>
          <w:iCs/>
          <w:spacing w:val="14"/>
        </w:rPr>
        <w:t xml:space="preserve"> </w:t>
      </w:r>
      <w:r>
        <w:t>is</w:t>
      </w:r>
      <w:r>
        <w:rPr>
          <w:spacing w:val="-7"/>
        </w:rPr>
        <w:t xml:space="preserve"> </w:t>
      </w:r>
      <w:r>
        <w:rPr>
          <w:spacing w:val="-10"/>
        </w:rPr>
        <w:t>0</w:t>
      </w:r>
    </w:p>
    <w:p w14:paraId="709F005E" w14:textId="77777777" w:rsidR="00EF75D1" w:rsidRDefault="00EF75D1" w:rsidP="00EF75D1">
      <w:pPr>
        <w:pStyle w:val="BodyText0"/>
        <w:kinsoku w:val="0"/>
        <w:overflowPunct w:val="0"/>
        <w:spacing w:before="152" w:line="183" w:lineRule="exact"/>
        <w:ind w:left="160"/>
        <w:rPr>
          <w:spacing w:val="-10"/>
        </w:rPr>
        <w:sectPr w:rsidR="00EF75D1">
          <w:type w:val="continuous"/>
          <w:pgSz w:w="12240" w:h="15840"/>
          <w:pgMar w:top="1280" w:right="1640" w:bottom="960" w:left="1640" w:header="720" w:footer="720" w:gutter="0"/>
          <w:cols w:num="3" w:space="720" w:equalWidth="0">
            <w:col w:w="689" w:space="289"/>
            <w:col w:w="463" w:space="1273"/>
            <w:col w:w="6246"/>
          </w:cols>
          <w:noEndnote/>
        </w:sectPr>
      </w:pPr>
    </w:p>
    <w:p w14:paraId="1EDE1A8D" w14:textId="1C3EB029" w:rsidR="00EF75D1" w:rsidRDefault="00EF75D1" w:rsidP="00EF75D1">
      <w:pPr>
        <w:pStyle w:val="BodyText0"/>
        <w:kinsoku w:val="0"/>
        <w:overflowPunct w:val="0"/>
        <w:spacing w:line="261" w:lineRule="exact"/>
        <w:ind w:left="379"/>
        <w:rPr>
          <w:spacing w:val="-10"/>
          <w:position w:val="5"/>
        </w:rPr>
      </w:pPr>
      <w:r>
        <w:rPr>
          <w:noProof/>
        </w:rPr>
        <mc:AlternateContent>
          <mc:Choice Requires="wps">
            <w:drawing>
              <wp:anchor distT="0" distB="0" distL="114300" distR="114300" simplePos="0" relativeHeight="251659264" behindDoc="1" locked="0" layoutInCell="0" allowOverlap="1" wp14:anchorId="40DF6FEB" wp14:editId="074925E0">
                <wp:simplePos x="0" y="0"/>
                <wp:positionH relativeFrom="page">
                  <wp:posOffset>1764030</wp:posOffset>
                </wp:positionH>
                <wp:positionV relativeFrom="paragraph">
                  <wp:posOffset>116840</wp:posOffset>
                </wp:positionV>
                <wp:extent cx="62865" cy="15557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55ED0" w14:textId="77777777" w:rsidR="00EF75D1" w:rsidRDefault="00EF75D1" w:rsidP="00EF75D1">
                            <w:pPr>
                              <w:pStyle w:val="BodyText0"/>
                              <w:kinsoku w:val="0"/>
                              <w:overflowPunct w:val="0"/>
                              <w:spacing w:line="244" w:lineRule="exact"/>
                              <w:rPr>
                                <w:rFonts w:ascii="Symbol" w:hAnsi="Symbol" w:cs="Symbol" w:hint="eastAsia"/>
                                <w:w w:val="99"/>
                              </w:rPr>
                            </w:pPr>
                            <w:r>
                              <w:rPr>
                                <w:rFonts w:ascii="Symbol" w:hAnsi="Symbol" w:cs="Symbol"/>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DF6FEB" id="_x0000_t202" coordsize="21600,21600" o:spt="202" path="m,l,21600r21600,l21600,xe">
                <v:stroke joinstyle="miter"/>
                <v:path gradientshapeok="t" o:connecttype="rect"/>
              </v:shapetype>
              <v:shape id="Text Box 4" o:spid="_x0000_s1026" type="#_x0000_t202" style="position:absolute;left:0;text-align:left;margin-left:138.9pt;margin-top:9.2pt;width:4.95pt;height:12.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" o:allowincell="f" filled="f" stroked="f">
                <v:textbox inset="0,0,0,0">
                  <w:txbxContent>
                    <w:p w14:paraId="56D55ED0" w14:textId="77777777" w:rsidR="00EF75D1" w:rsidRDefault="00EF75D1" w:rsidP="00EF75D1">
                      <w:pPr>
                        <w:pStyle w:val="BodyText0"/>
                        <w:kinsoku w:val="0"/>
                        <w:overflowPunct w:val="0"/>
                        <w:spacing w:line="244" w:lineRule="exact"/>
                        <w:rPr>
                          <w:rFonts w:ascii="Symbol" w:hAnsi="Symbol" w:cs="Symbol" w:hint="eastAsia"/>
                          <w:w w:val="99"/>
                        </w:rPr>
                      </w:pPr>
                      <w:r>
                        <w:rPr>
                          <w:rFonts w:ascii="Symbol" w:hAnsi="Symbol" w:cs="Symbol"/>
                          <w:w w:val="99"/>
                        </w:rPr>
                        <w:t></w:t>
                      </w:r>
                    </w:p>
                  </w:txbxContent>
                </v:textbox>
                <w10:wrap anchorx="page"/>
              </v:shape>
            </w:pict>
          </mc:Fallback>
        </mc:AlternateContent>
      </w:r>
      <w:r>
        <w:rPr>
          <w:i/>
          <w:iCs/>
          <w:position w:val="5"/>
        </w:rPr>
        <w:t>m</w:t>
      </w:r>
      <w:r>
        <w:rPr>
          <w:i/>
          <w:iCs/>
          <w:sz w:val="14"/>
          <w:szCs w:val="14"/>
        </w:rPr>
        <w:t>PAD</w:t>
      </w:r>
      <w:r>
        <w:rPr>
          <w:i/>
          <w:iCs/>
          <w:spacing w:val="72"/>
          <w:w w:val="150"/>
          <w:sz w:val="14"/>
          <w:szCs w:val="14"/>
        </w:rPr>
        <w:t xml:space="preserve"> </w:t>
      </w:r>
      <w:r>
        <w:rPr>
          <w:spacing w:val="-10"/>
          <w:position w:val="5"/>
        </w:rPr>
        <w:t>=</w:t>
      </w:r>
    </w:p>
    <w:p w14:paraId="49AD4533" w14:textId="340931F3" w:rsidR="00EF75D1" w:rsidRDefault="00EF75D1" w:rsidP="00EF75D1">
      <w:pPr>
        <w:pStyle w:val="BodyText0"/>
        <w:kinsoku w:val="0"/>
        <w:overflowPunct w:val="0"/>
        <w:spacing w:before="8"/>
        <w:ind w:left="61"/>
        <w:rPr>
          <w:rFonts w:ascii="Symbol" w:hAnsi="Symbol" w:cs="Symbol" w:hint="eastAsia"/>
          <w:spacing w:val="-5"/>
          <w:position w:val="-11"/>
        </w:rPr>
      </w:pPr>
      <w:r>
        <w:rPr>
          <w:sz w:val="24"/>
          <w:szCs w:val="24"/>
        </w:rPr>
        <w:br w:type="column"/>
      </w:r>
      <w:r>
        <w:rPr>
          <w:rFonts w:ascii="Symbol" w:hAnsi="Symbol" w:cs="Symbol"/>
          <w:spacing w:val="10"/>
          <w:position w:val="5"/>
        </w:rPr>
        <w:t></w:t>
      </w:r>
      <w:r>
        <w:rPr>
          <w:spacing w:val="10"/>
          <w:position w:val="-11"/>
        </w:rPr>
        <w:t>2</w:t>
      </w:r>
      <w:r w:rsidRPr="00EF75D1">
        <w:rPr>
          <w:i/>
          <w:iCs/>
          <w:spacing w:val="10"/>
          <w:sz w:val="12"/>
          <w:szCs w:val="12"/>
        </w:rPr>
        <w:t>EML</w:t>
      </w:r>
      <w:ins w:id="244" w:author="Liwen Chu" w:date="2023-05-11T10:26:00Z">
        <w:r w:rsidR="00394C42">
          <w:rPr>
            <w:i/>
            <w:iCs/>
            <w:spacing w:val="10"/>
            <w:sz w:val="12"/>
            <w:szCs w:val="12"/>
          </w:rPr>
          <w:t>M</w:t>
        </w:r>
      </w:ins>
      <w:del w:id="245" w:author="Liwen Chu" w:date="2023-05-11T10:26:00Z">
        <w:r w:rsidRPr="00EF75D1" w:rsidDel="00394C42">
          <w:rPr>
            <w:i/>
            <w:iCs/>
            <w:spacing w:val="10"/>
            <w:sz w:val="12"/>
            <w:szCs w:val="12"/>
          </w:rPr>
          <w:delText>S</w:delText>
        </w:r>
      </w:del>
      <w:r w:rsidRPr="00EF75D1">
        <w:rPr>
          <w:i/>
          <w:iCs/>
          <w:spacing w:val="10"/>
          <w:sz w:val="12"/>
          <w:szCs w:val="12"/>
        </w:rPr>
        <w:t>R</w:t>
      </w:r>
      <w:r w:rsidRPr="00EF75D1">
        <w:rPr>
          <w:spacing w:val="10"/>
          <w:sz w:val="12"/>
          <w:szCs w:val="12"/>
        </w:rPr>
        <w:t>_</w:t>
      </w:r>
      <w:ins w:id="246" w:author="Liwen Chu" w:date="2023-05-05T17:25:00Z">
        <w:r w:rsidRPr="00EF75D1">
          <w:rPr>
            <w:i/>
            <w:iCs/>
            <w:spacing w:val="10"/>
            <w:sz w:val="12"/>
            <w:szCs w:val="12"/>
          </w:rPr>
          <w:t xml:space="preserve"> PADDING</w:t>
        </w:r>
        <w:r w:rsidRPr="00EF75D1">
          <w:rPr>
            <w:spacing w:val="10"/>
            <w:sz w:val="12"/>
            <w:szCs w:val="12"/>
          </w:rPr>
          <w:t>_</w:t>
        </w:r>
      </w:ins>
      <w:r w:rsidRPr="00EF75D1">
        <w:rPr>
          <w:i/>
          <w:iCs/>
          <w:spacing w:val="10"/>
          <w:sz w:val="12"/>
          <w:szCs w:val="12"/>
        </w:rPr>
        <w:t>DELAY</w:t>
      </w:r>
      <w:r w:rsidRPr="00EF75D1">
        <w:rPr>
          <w:i/>
          <w:iCs/>
          <w:spacing w:val="-6"/>
          <w:sz w:val="12"/>
          <w:szCs w:val="12"/>
        </w:rPr>
        <w:t xml:space="preserve"> </w:t>
      </w:r>
      <w:r>
        <w:rPr>
          <w:sz w:val="14"/>
          <w:szCs w:val="14"/>
        </w:rPr>
        <w:t>+</w:t>
      </w:r>
      <w:r>
        <w:rPr>
          <w:spacing w:val="-6"/>
          <w:sz w:val="14"/>
          <w:szCs w:val="14"/>
        </w:rPr>
        <w:t xml:space="preserve"> </w:t>
      </w:r>
      <w:r>
        <w:rPr>
          <w:spacing w:val="-5"/>
          <w:sz w:val="14"/>
          <w:szCs w:val="14"/>
        </w:rPr>
        <w:t>2</w:t>
      </w:r>
      <w:r>
        <w:rPr>
          <w:rFonts w:ascii="Symbol" w:hAnsi="Symbol" w:cs="Symbol"/>
          <w:spacing w:val="-5"/>
          <w:position w:val="-11"/>
        </w:rPr>
        <w:t></w:t>
      </w:r>
    </w:p>
    <w:p w14:paraId="1744954A" w14:textId="77777777" w:rsidR="00EF75D1" w:rsidRDefault="00EF75D1" w:rsidP="00EF75D1">
      <w:pPr>
        <w:pStyle w:val="BodyText0"/>
        <w:kinsoku w:val="0"/>
        <w:overflowPunct w:val="0"/>
        <w:spacing w:before="182"/>
        <w:ind w:left="170"/>
        <w:rPr>
          <w:spacing w:val="-2"/>
        </w:rPr>
      </w:pPr>
      <w:r>
        <w:rPr>
          <w:sz w:val="24"/>
          <w:szCs w:val="24"/>
        </w:rPr>
        <w:br w:type="column"/>
      </w:r>
      <w:r>
        <w:rPr>
          <w:spacing w:val="-2"/>
        </w:rPr>
        <w:t>Otherwise</w:t>
      </w:r>
    </w:p>
    <w:p w14:paraId="3D1FF09B" w14:textId="77777777" w:rsidR="00EF75D1" w:rsidRDefault="00EF75D1" w:rsidP="00EF75D1">
      <w:pPr>
        <w:pStyle w:val="BodyText0"/>
        <w:kinsoku w:val="0"/>
        <w:overflowPunct w:val="0"/>
        <w:spacing w:before="182"/>
        <w:ind w:left="170"/>
        <w:rPr>
          <w:spacing w:val="-2"/>
        </w:rPr>
        <w:sectPr w:rsidR="00EF75D1">
          <w:type w:val="continuous"/>
          <w:pgSz w:w="12240" w:h="15840"/>
          <w:pgMar w:top="1280" w:right="1640" w:bottom="960" w:left="1640" w:header="720" w:footer="720" w:gutter="0"/>
          <w:cols w:num="3" w:space="720" w:equalWidth="0">
            <w:col w:w="1037" w:space="40"/>
            <w:col w:w="2359" w:space="39"/>
            <w:col w:w="5485"/>
          </w:cols>
          <w:noEndnote/>
        </w:sectPr>
      </w:pPr>
    </w:p>
    <w:p w14:paraId="1CAC29F3" w14:textId="29BD8ABD" w:rsidR="00FE5FCD" w:rsidRDefault="00FE5FCD" w:rsidP="00FE5FCD">
      <w:pPr>
        <w:pStyle w:val="BodyText0"/>
        <w:kinsoku w:val="0"/>
        <w:overflowPunct w:val="0"/>
        <w:spacing w:line="259" w:lineRule="auto"/>
        <w:ind w:left="1240" w:right="156" w:hanging="861"/>
      </w:pPr>
      <w:r>
        <w:rPr>
          <w:i/>
          <w:iCs/>
          <w:spacing w:val="10"/>
        </w:rPr>
        <w:lastRenderedPageBreak/>
        <w:t>EMLMR</w:t>
      </w:r>
      <w:r>
        <w:rPr>
          <w:spacing w:val="10"/>
        </w:rPr>
        <w:t>_</w:t>
      </w:r>
      <w:ins w:id="247" w:author="Liwen Chu" w:date="2023-05-05T17:26:00Z">
        <w:r w:rsidRPr="00FE5FCD">
          <w:rPr>
            <w:i/>
            <w:iCs/>
            <w:spacing w:val="10"/>
            <w:rPrChange w:id="248" w:author="Liwen Chu" w:date="2023-05-05T17:26:00Z">
              <w:rPr>
                <w:spacing w:val="10"/>
              </w:rPr>
            </w:rPrChange>
          </w:rPr>
          <w:t>P</w:t>
        </w:r>
      </w:ins>
      <w:ins w:id="249" w:author="Liwen Chu" w:date="2023-05-11T10:27:00Z">
        <w:r w:rsidR="00394C42">
          <w:rPr>
            <w:i/>
            <w:iCs/>
            <w:spacing w:val="10"/>
          </w:rPr>
          <w:t>ADDING</w:t>
        </w:r>
      </w:ins>
      <w:ins w:id="250" w:author="Liwen Chu" w:date="2023-05-05T17:26:00Z">
        <w:r>
          <w:rPr>
            <w:spacing w:val="10"/>
          </w:rPr>
          <w:t>_</w:t>
        </w:r>
      </w:ins>
      <w:r>
        <w:rPr>
          <w:i/>
          <w:iCs/>
          <w:spacing w:val="10"/>
        </w:rPr>
        <w:t>DELAY</w:t>
      </w:r>
      <w:r>
        <w:rPr>
          <w:i/>
          <w:iCs/>
          <w:spacing w:val="-11"/>
        </w:rPr>
        <w:t xml:space="preserve"> </w:t>
      </w:r>
      <w:r>
        <w:t xml:space="preserve">is the value of the EMLMR </w:t>
      </w:r>
      <w:ins w:id="251" w:author="Liwen Chu" w:date="2023-05-05T17:27:00Z">
        <w:r>
          <w:t xml:space="preserve">Padding </w:t>
        </w:r>
      </w:ins>
      <w:r>
        <w:t xml:space="preserve">Delay subfield in the EML Capabilities subfield in the Multi-Link </w:t>
      </w:r>
      <w:proofErr w:type="spellStart"/>
      <w:r>
        <w:t>element</w:t>
      </w:r>
      <w:del w:id="252" w:author="Liwen Chu" w:date="2023-05-05T17:29:00Z">
        <w:r w:rsidDel="00FE5FCD">
          <w:delText xml:space="preserve"> </w:delText>
        </w:r>
      </w:del>
      <w:r>
        <w:t>if</w:t>
      </w:r>
      <w:proofErr w:type="spellEnd"/>
      <w:r>
        <w:t xml:space="preserve"> the EMLSR padding delay is not updated in an EML Operating Mode Notification frame, or an updated EMLSR padding delay included in the EMLSR Parameter Update field of an EML Operating Mode Notification frame.</w:t>
      </w:r>
    </w:p>
    <w:p w14:paraId="718C3874" w14:textId="77777777" w:rsidR="00EF75D1" w:rsidRDefault="00EF75D1" w:rsidP="00EF75D1">
      <w:pPr>
        <w:pStyle w:val="BodyText0"/>
        <w:kinsoku w:val="0"/>
        <w:overflowPunct w:val="0"/>
        <w:spacing w:before="26"/>
        <w:ind w:left="379"/>
        <w:rPr>
          <w:spacing w:val="-2"/>
        </w:rPr>
      </w:pPr>
      <w:r>
        <w:rPr>
          <w:i/>
          <w:iCs/>
        </w:rPr>
        <w:t>N</w:t>
      </w:r>
      <w:r>
        <w:rPr>
          <w:i/>
          <w:iCs/>
          <w:vertAlign w:val="subscript"/>
        </w:rPr>
        <w:t>DBPS</w:t>
      </w:r>
      <w:r>
        <w:rPr>
          <w:i/>
          <w:iCs/>
          <w:spacing w:val="78"/>
        </w:rPr>
        <w:t xml:space="preserve">   </w:t>
      </w:r>
      <w:r>
        <w:t>is</w:t>
      </w:r>
      <w:r>
        <w:rPr>
          <w:spacing w:val="-1"/>
        </w:rPr>
        <w:t xml:space="preserve"> </w:t>
      </w:r>
      <w:r>
        <w:t>defined</w:t>
      </w:r>
      <w:r>
        <w:rPr>
          <w:spacing w:val="-2"/>
        </w:rPr>
        <w:t xml:space="preserve"> </w:t>
      </w:r>
      <w:r>
        <w:t>in</w:t>
      </w:r>
      <w:r>
        <w:rPr>
          <w:spacing w:val="-2"/>
        </w:rPr>
        <w:t xml:space="preserve"> </w:t>
      </w:r>
      <w:r>
        <w:t>Table</w:t>
      </w:r>
      <w:r>
        <w:rPr>
          <w:spacing w:val="-2"/>
        </w:rPr>
        <w:t xml:space="preserve"> </w:t>
      </w:r>
      <w:r>
        <w:t>17-4</w:t>
      </w:r>
      <w:r>
        <w:rPr>
          <w:spacing w:val="-1"/>
        </w:rPr>
        <w:t xml:space="preserve"> </w:t>
      </w:r>
      <w:r>
        <w:t>(Modulation-dependent</w:t>
      </w:r>
      <w:r>
        <w:rPr>
          <w:spacing w:val="-2"/>
        </w:rPr>
        <w:t xml:space="preserve"> parameters).</w:t>
      </w:r>
    </w:p>
    <w:p w14:paraId="0273B563" w14:textId="77777777" w:rsidR="00FE5FCD" w:rsidRDefault="00FE5FCD" w:rsidP="00FE5FCD">
      <w:pPr>
        <w:pStyle w:val="SP21127414"/>
        <w:ind w:left="1080" w:firstLine="200"/>
        <w:jc w:val="both"/>
        <w:rPr>
          <w:color w:val="000000"/>
        </w:rPr>
      </w:pPr>
    </w:p>
    <w:p w14:paraId="12747572" w14:textId="2C025B9A" w:rsidR="00EF75D1" w:rsidDel="00EF75D1" w:rsidRDefault="00FE5FCD" w:rsidP="00FE5FCD">
      <w:pPr>
        <w:pStyle w:val="BodyText0"/>
        <w:kinsoku w:val="0"/>
        <w:overflowPunct w:val="0"/>
        <w:spacing w:line="266" w:lineRule="auto"/>
        <w:ind w:left="160" w:right="157"/>
        <w:rPr>
          <w:del w:id="253" w:author="Liwen Chu" w:date="2023-05-05T17:23:00Z"/>
        </w:rPr>
      </w:pPr>
      <w:r>
        <w:rPr>
          <w:rStyle w:val="SC21323592"/>
        </w:rPr>
        <w:t>NOTE—The initial frame of a frame exchange sequence to initiate a frame exchange with a non-AP MLD operating in EMLMR mode can be sent using the non-HT PPDU, non-HT duplicate PPDU, HT PPDU, VHT PPDU, HE PPDU, or EHT PPDU. However, for HT PPDU, VHT PPDU, HE PPDU, or EHT PPDU, there are other methods to do the padding for the initial frame, so the above padding method only applies to the case where the initial frame is sent using non-HT or non-HT duplicate PPDU.</w:t>
      </w:r>
    </w:p>
    <w:p w14:paraId="18CA3FA1" w14:textId="76BCB7AD" w:rsidR="00EF75D1" w:rsidDel="00EF75D1" w:rsidRDefault="00EF75D1" w:rsidP="00EF75D1">
      <w:pPr>
        <w:pStyle w:val="BodyText0"/>
        <w:kinsoku w:val="0"/>
        <w:overflowPunct w:val="0"/>
        <w:spacing w:before="7"/>
        <w:rPr>
          <w:del w:id="254" w:author="Liwen Chu" w:date="2023-05-05T17:23:00Z"/>
          <w:sz w:val="11"/>
          <w:szCs w:val="11"/>
        </w:rPr>
      </w:pPr>
    </w:p>
    <w:p w14:paraId="55428E25" w14:textId="77777777" w:rsidR="008E1B44" w:rsidRPr="008E1B44" w:rsidRDefault="008E1B44" w:rsidP="008E1B44">
      <w:pPr>
        <w:autoSpaceDE w:val="0"/>
        <w:autoSpaceDN w:val="0"/>
        <w:adjustRightInd w:val="0"/>
        <w:spacing w:before="240" w:after="240"/>
        <w:jc w:val="left"/>
        <w:rPr>
          <w:rFonts w:ascii="Arial" w:hAnsi="Arial" w:cs="Arial"/>
          <w:color w:val="000000"/>
          <w:sz w:val="20"/>
          <w:lang w:val="en-US"/>
        </w:rPr>
      </w:pPr>
      <w:r w:rsidRPr="008E1B44">
        <w:rPr>
          <w:rFonts w:ascii="Arial" w:hAnsi="Arial" w:cs="Arial"/>
          <w:b/>
          <w:bCs/>
          <w:color w:val="000000"/>
          <w:sz w:val="20"/>
          <w:lang w:val="en-US"/>
        </w:rPr>
        <w:t>35.8.5 Channel access rules for R-TWT SPs</w:t>
      </w:r>
    </w:p>
    <w:p w14:paraId="17F29A96" w14:textId="62D76591" w:rsidR="008E1B44" w:rsidRDefault="008E1B44" w:rsidP="008E1B44">
      <w:pPr>
        <w:autoSpaceDE w:val="0"/>
        <w:autoSpaceDN w:val="0"/>
        <w:adjustRightInd w:val="0"/>
        <w:spacing w:before="240" w:after="240"/>
        <w:jc w:val="left"/>
        <w:rPr>
          <w:rFonts w:ascii="Arial" w:hAnsi="Arial" w:cs="Arial"/>
          <w:b/>
          <w:bCs/>
          <w:color w:val="000000"/>
          <w:sz w:val="20"/>
          <w:lang w:val="en-US"/>
        </w:rPr>
      </w:pPr>
      <w:r w:rsidRPr="008E1B44">
        <w:rPr>
          <w:rFonts w:ascii="Arial" w:hAnsi="Arial" w:cs="Arial"/>
          <w:b/>
          <w:bCs/>
          <w:color w:val="000000"/>
          <w:sz w:val="20"/>
          <w:lang w:val="en-US"/>
        </w:rPr>
        <w:t>35.8.5.1 TXOP and backoff procedures rules for R-TWT SPs</w:t>
      </w:r>
    </w:p>
    <w:p w14:paraId="5AC6038D" w14:textId="6F04CD40" w:rsidR="008E1B44" w:rsidRDefault="008E1B44" w:rsidP="008E1B44">
      <w:pPr>
        <w:rPr>
          <w:sz w:val="20"/>
          <w:szCs w:val="22"/>
          <w:highlight w:val="yellow"/>
        </w:rPr>
      </w:pPr>
      <w:ins w:id="255" w:author="Liwen Chu" w:date="2023-05-05T16:56:00Z">
        <w:r w:rsidRPr="002C1569">
          <w:rPr>
            <w:i/>
            <w:iCs/>
            <w:sz w:val="20"/>
            <w:szCs w:val="22"/>
            <w:highlight w:val="yellow"/>
            <w:rPrChange w:id="256" w:author="Liwen Chu" w:date="2023-05-05T16:57:00Z">
              <w:rPr>
                <w:sz w:val="20"/>
                <w:szCs w:val="22"/>
                <w:highlight w:val="yellow"/>
              </w:rPr>
            </w:rPrChange>
          </w:rPr>
          <w:t xml:space="preserve">TGbe editor: Please change </w:t>
        </w:r>
      </w:ins>
      <w:ins w:id="257" w:author="Liwen Chu" w:date="2023-05-05T17:13:00Z">
        <w:r>
          <w:rPr>
            <w:i/>
            <w:iCs/>
            <w:sz w:val="20"/>
            <w:szCs w:val="22"/>
            <w:highlight w:val="yellow"/>
          </w:rPr>
          <w:t>35.8.5.1</w:t>
        </w:r>
      </w:ins>
      <w:ins w:id="258" w:author="Liwen Chu" w:date="2023-05-05T16:56:00Z">
        <w:r w:rsidRPr="002C1569">
          <w:rPr>
            <w:i/>
            <w:iCs/>
            <w:sz w:val="20"/>
            <w:szCs w:val="22"/>
            <w:highlight w:val="yellow"/>
            <w:rPrChange w:id="259" w:author="Liwen Chu" w:date="2023-05-05T16:57:00Z">
              <w:rPr>
                <w:sz w:val="20"/>
                <w:szCs w:val="22"/>
                <w:highlight w:val="yellow"/>
              </w:rPr>
            </w:rPrChange>
          </w:rPr>
          <w:t xml:space="preserve"> as follo</w:t>
        </w:r>
      </w:ins>
      <w:ins w:id="260" w:author="Liwen Chu" w:date="2023-05-05T16:57:00Z">
        <w:r w:rsidRPr="002C1569">
          <w:rPr>
            <w:i/>
            <w:iCs/>
            <w:sz w:val="20"/>
            <w:szCs w:val="22"/>
            <w:highlight w:val="yellow"/>
            <w:rPrChange w:id="261" w:author="Liwen Chu" w:date="2023-05-05T16:57:00Z">
              <w:rPr>
                <w:sz w:val="20"/>
                <w:szCs w:val="22"/>
                <w:highlight w:val="yellow"/>
              </w:rPr>
            </w:rPrChange>
          </w:rPr>
          <w:t>ws:</w:t>
        </w:r>
        <w:r>
          <w:rPr>
            <w:sz w:val="20"/>
            <w:szCs w:val="22"/>
            <w:highlight w:val="yellow"/>
          </w:rPr>
          <w:t xml:space="preserve"> </w:t>
        </w:r>
        <w:r w:rsidRPr="002C1569">
          <w:rPr>
            <w:sz w:val="20"/>
            <w:szCs w:val="22"/>
            <w:rPrChange w:id="262" w:author="Liwen Chu" w:date="2023-05-05T16:57:00Z">
              <w:rPr>
                <w:sz w:val="20"/>
                <w:szCs w:val="22"/>
                <w:highlight w:val="yellow"/>
              </w:rPr>
            </w:rPrChange>
          </w:rPr>
          <w:t>(#</w:t>
        </w:r>
      </w:ins>
      <w:ins w:id="263" w:author="Liwen Chu" w:date="2023-05-05T17:42:00Z">
        <w:r w:rsidR="00DC064A" w:rsidRPr="00310254">
          <w:rPr>
            <w:sz w:val="20"/>
            <w:szCs w:val="22"/>
          </w:rPr>
          <w:t>15925, 16432</w:t>
        </w:r>
        <w:r w:rsidR="00DC064A">
          <w:rPr>
            <w:sz w:val="20"/>
            <w:szCs w:val="22"/>
          </w:rPr>
          <w:t xml:space="preserve">, </w:t>
        </w:r>
        <w:r w:rsidR="00DC064A">
          <w:rPr>
            <w:rFonts w:eastAsia="Times New Roman"/>
            <w:color w:val="000000"/>
            <w:sz w:val="18"/>
            <w:szCs w:val="18"/>
            <w:lang w:val="en-US"/>
          </w:rPr>
          <w:t>15032, 16016</w:t>
        </w:r>
      </w:ins>
      <w:ins w:id="264" w:author="Liwen Chu" w:date="2023-05-05T16:57:00Z">
        <w:r w:rsidRPr="002C1569">
          <w:rPr>
            <w:sz w:val="20"/>
            <w:szCs w:val="22"/>
            <w:rPrChange w:id="265" w:author="Liwen Chu" w:date="2023-05-05T16:57:00Z">
              <w:rPr>
                <w:sz w:val="20"/>
                <w:szCs w:val="22"/>
                <w:highlight w:val="yellow"/>
              </w:rPr>
            </w:rPrChange>
          </w:rPr>
          <w:t>)</w:t>
        </w:r>
      </w:ins>
    </w:p>
    <w:p w14:paraId="7C604789" w14:textId="72FB6AF9" w:rsidR="008E1B44" w:rsidRPr="008E1B44" w:rsidRDefault="008E1B44" w:rsidP="008E1B44">
      <w:pPr>
        <w:autoSpaceDE w:val="0"/>
        <w:autoSpaceDN w:val="0"/>
        <w:adjustRightInd w:val="0"/>
        <w:spacing w:before="240" w:after="240"/>
        <w:jc w:val="left"/>
        <w:rPr>
          <w:color w:val="000000"/>
          <w:sz w:val="24"/>
          <w:szCs w:val="24"/>
          <w:lang w:val="en-US"/>
        </w:rPr>
      </w:pPr>
      <w:r>
        <w:rPr>
          <w:rFonts w:ascii="Arial" w:hAnsi="Arial" w:cs="Arial"/>
          <w:b/>
          <w:bCs/>
          <w:color w:val="000000"/>
          <w:sz w:val="20"/>
          <w:lang w:val="en-US"/>
        </w:rPr>
        <w:t>……</w:t>
      </w:r>
    </w:p>
    <w:p w14:paraId="51213A91" w14:textId="77777777" w:rsidR="008E1B44" w:rsidRPr="008E1B44" w:rsidRDefault="008E1B44" w:rsidP="008E1B44">
      <w:pPr>
        <w:autoSpaceDE w:val="0"/>
        <w:autoSpaceDN w:val="0"/>
        <w:adjustRightInd w:val="0"/>
        <w:spacing w:before="240"/>
        <w:rPr>
          <w:color w:val="000000"/>
          <w:sz w:val="20"/>
          <w:lang w:val="en-US"/>
        </w:rPr>
      </w:pPr>
      <w:r w:rsidRPr="008E1B44">
        <w:rPr>
          <w:color w:val="000000"/>
          <w:sz w:val="20"/>
          <w:lang w:val="en-US"/>
        </w:rPr>
        <w:t>When a non-AP STA, which is affiliated with a non-AP MLD and operates on one of a pair of NSTR or EMLSR or EMLMR links, is a member of a R-TWT SP on the first link; if the second non-AP STA affiliated with the same MLD is not a member of any other R-TWT SPs on the second link that overlap with the first SP, then the second non-AP STA and its associated AP (referred as the second AP), if their respective dot11RestrictedTWTOptionImplemented equal to true, should follow the rules below:</w:t>
      </w:r>
    </w:p>
    <w:p w14:paraId="02D0B0DC" w14:textId="77777777" w:rsidR="008E1B44" w:rsidRPr="008E1B44" w:rsidRDefault="008E1B44" w:rsidP="008E1B44">
      <w:pPr>
        <w:autoSpaceDE w:val="0"/>
        <w:autoSpaceDN w:val="0"/>
        <w:adjustRightInd w:val="0"/>
        <w:spacing w:before="60" w:after="60"/>
        <w:ind w:left="600" w:firstLine="200"/>
        <w:rPr>
          <w:color w:val="000000"/>
          <w:sz w:val="20"/>
          <w:lang w:val="en-US"/>
        </w:rPr>
      </w:pPr>
      <w:r w:rsidRPr="008E1B44">
        <w:rPr>
          <w:color w:val="000000"/>
          <w:sz w:val="20"/>
          <w:lang w:val="en-US"/>
        </w:rPr>
        <w:t xml:space="preserve">—The second AP as a TXOP holder on the second link should ensure its TXOP ends no later than </w:t>
      </w:r>
      <w:proofErr w:type="spellStart"/>
      <w:r w:rsidRPr="008E1B44">
        <w:rPr>
          <w:i/>
          <w:iCs/>
          <w:color w:val="000000"/>
          <w:sz w:val="20"/>
          <w:lang w:val="en-US"/>
        </w:rPr>
        <w:t>T</w:t>
      </w:r>
      <w:r w:rsidRPr="008E1B44">
        <w:rPr>
          <w:color w:val="000000"/>
          <w:sz w:val="20"/>
          <w:lang w:val="en-US"/>
        </w:rPr>
        <w:t>amount</w:t>
      </w:r>
      <w:proofErr w:type="spellEnd"/>
      <w:r w:rsidRPr="008E1B44">
        <w:rPr>
          <w:color w:val="000000"/>
          <w:sz w:val="20"/>
          <w:lang w:val="en-US"/>
        </w:rPr>
        <w:t xml:space="preserve"> of time before the start time of the R-TWT SP on the first link,</w:t>
      </w:r>
    </w:p>
    <w:p w14:paraId="1B1D95C8" w14:textId="77777777" w:rsidR="008E1B44" w:rsidRPr="008E1B44" w:rsidRDefault="008E1B44" w:rsidP="008E1B44">
      <w:pPr>
        <w:autoSpaceDE w:val="0"/>
        <w:autoSpaceDN w:val="0"/>
        <w:adjustRightInd w:val="0"/>
        <w:spacing w:before="60" w:after="60"/>
        <w:ind w:left="600" w:firstLine="200"/>
        <w:rPr>
          <w:color w:val="000000"/>
          <w:sz w:val="20"/>
          <w:lang w:val="en-US"/>
        </w:rPr>
      </w:pPr>
      <w:r w:rsidRPr="008E1B44">
        <w:rPr>
          <w:color w:val="000000"/>
          <w:sz w:val="20"/>
          <w:lang w:val="en-US"/>
        </w:rPr>
        <w:t xml:space="preserve">—The second non-AP STA as a TXOP holder on the second link should ensure its TXOP ends no later than </w:t>
      </w:r>
      <w:r w:rsidRPr="008E1B44">
        <w:rPr>
          <w:i/>
          <w:iCs/>
          <w:color w:val="000000"/>
          <w:sz w:val="20"/>
          <w:lang w:val="en-US"/>
        </w:rPr>
        <w:t xml:space="preserve">T </w:t>
      </w:r>
      <w:r w:rsidRPr="008E1B44">
        <w:rPr>
          <w:color w:val="000000"/>
          <w:sz w:val="20"/>
          <w:lang w:val="en-US"/>
        </w:rPr>
        <w:t>amount of time before the start time of the R-TWT SP on the first link,</w:t>
      </w:r>
    </w:p>
    <w:p w14:paraId="5907D36D" w14:textId="77777777" w:rsidR="008E1B44" w:rsidRPr="008E1B44" w:rsidRDefault="008E1B44" w:rsidP="008E1B44">
      <w:pPr>
        <w:autoSpaceDE w:val="0"/>
        <w:autoSpaceDN w:val="0"/>
        <w:adjustRightInd w:val="0"/>
        <w:spacing w:before="240"/>
        <w:rPr>
          <w:color w:val="000000"/>
          <w:sz w:val="20"/>
          <w:lang w:val="en-US"/>
        </w:rPr>
      </w:pPr>
      <w:r w:rsidRPr="008E1B44">
        <w:rPr>
          <w:color w:val="000000"/>
          <w:sz w:val="20"/>
          <w:lang w:val="en-US"/>
        </w:rPr>
        <w:t xml:space="preserve">where </w:t>
      </w:r>
      <w:r w:rsidRPr="008E1B44">
        <w:rPr>
          <w:i/>
          <w:iCs/>
          <w:color w:val="000000"/>
          <w:sz w:val="20"/>
          <w:lang w:val="en-US"/>
        </w:rPr>
        <w:t xml:space="preserve">T </w:t>
      </w:r>
      <w:r w:rsidRPr="008E1B44">
        <w:rPr>
          <w:color w:val="000000"/>
          <w:sz w:val="20"/>
          <w:lang w:val="en-US"/>
        </w:rPr>
        <w:t>equals to one of the following values:</w:t>
      </w:r>
    </w:p>
    <w:p w14:paraId="1C46EF2A" w14:textId="77777777" w:rsidR="008E1B44" w:rsidRPr="008E1B44" w:rsidRDefault="008E1B44" w:rsidP="008E1B44">
      <w:pPr>
        <w:autoSpaceDE w:val="0"/>
        <w:autoSpaceDN w:val="0"/>
        <w:adjustRightInd w:val="0"/>
        <w:spacing w:before="60" w:after="60"/>
        <w:ind w:left="600" w:firstLine="200"/>
        <w:rPr>
          <w:color w:val="000000"/>
          <w:sz w:val="20"/>
          <w:lang w:val="en-US"/>
        </w:rPr>
      </w:pPr>
      <w:r w:rsidRPr="008E1B44">
        <w:rPr>
          <w:color w:val="000000"/>
          <w:sz w:val="20"/>
          <w:lang w:val="en-US"/>
        </w:rPr>
        <w:t>—0 if the two non-AP STAs operate on a pair of NSTR links,</w:t>
      </w:r>
    </w:p>
    <w:p w14:paraId="6851EDAE" w14:textId="77777777" w:rsidR="008E1B44" w:rsidRPr="008E1B44" w:rsidRDefault="008E1B44" w:rsidP="008E1B44">
      <w:pPr>
        <w:autoSpaceDE w:val="0"/>
        <w:autoSpaceDN w:val="0"/>
        <w:adjustRightInd w:val="0"/>
        <w:spacing w:before="60" w:after="60"/>
        <w:ind w:left="600" w:firstLine="200"/>
        <w:rPr>
          <w:color w:val="000000"/>
          <w:sz w:val="20"/>
          <w:lang w:val="en-US"/>
        </w:rPr>
      </w:pPr>
      <w:r w:rsidRPr="008E1B44">
        <w:rPr>
          <w:color w:val="000000"/>
          <w:sz w:val="20"/>
          <w:lang w:val="en-US"/>
        </w:rPr>
        <w:t>—the EMLSR transition delay, indicated in the EMLSR Transition Delay subfield, as specified for the pair of EMLSR links if the two non-AP STAs belong to a pair of EMLSR links,</w:t>
      </w:r>
    </w:p>
    <w:p w14:paraId="2A181ABB" w14:textId="3B73994F" w:rsidR="008E1B44" w:rsidRPr="008E1B44" w:rsidRDefault="008E1B44" w:rsidP="008E1B44">
      <w:pPr>
        <w:autoSpaceDE w:val="0"/>
        <w:autoSpaceDN w:val="0"/>
        <w:adjustRightInd w:val="0"/>
        <w:spacing w:before="60" w:after="60"/>
        <w:ind w:left="600" w:firstLine="200"/>
        <w:rPr>
          <w:color w:val="000000"/>
          <w:sz w:val="20"/>
          <w:lang w:val="en-US"/>
        </w:rPr>
      </w:pPr>
      <w:r w:rsidRPr="008E1B44">
        <w:rPr>
          <w:color w:val="000000"/>
          <w:sz w:val="20"/>
          <w:lang w:val="en-US"/>
        </w:rPr>
        <w:t xml:space="preserve">—the EMLMR </w:t>
      </w:r>
      <w:ins w:id="266" w:author="Liwen Chu" w:date="2023-05-05T17:14:00Z">
        <w:r>
          <w:rPr>
            <w:color w:val="000000"/>
            <w:sz w:val="20"/>
            <w:lang w:val="en-US"/>
          </w:rPr>
          <w:t xml:space="preserve">transition </w:t>
        </w:r>
      </w:ins>
      <w:r w:rsidRPr="008E1B44">
        <w:rPr>
          <w:color w:val="000000"/>
          <w:sz w:val="20"/>
          <w:lang w:val="en-US"/>
        </w:rPr>
        <w:t xml:space="preserve">delay, indicated in the EMLMR </w:t>
      </w:r>
      <w:ins w:id="267" w:author="Liwen Chu" w:date="2023-05-05T17:14:00Z">
        <w:r>
          <w:rPr>
            <w:color w:val="000000"/>
            <w:sz w:val="20"/>
            <w:lang w:val="en-US"/>
          </w:rPr>
          <w:t xml:space="preserve">Transition </w:t>
        </w:r>
      </w:ins>
      <w:r w:rsidRPr="008E1B44">
        <w:rPr>
          <w:color w:val="000000"/>
          <w:sz w:val="20"/>
          <w:lang w:val="en-US"/>
        </w:rPr>
        <w:t>Delay subfield, as specified for the pair of EMLMR links if the two non-AP STAs belong to a pair of EMLMR links.</w:t>
      </w:r>
    </w:p>
    <w:p w14:paraId="28F9B381" w14:textId="1A0B2EC7" w:rsidR="008E1B44" w:rsidRDefault="008E1B44" w:rsidP="008E1B44">
      <w:pPr>
        <w:rPr>
          <w:b/>
          <w:bCs/>
          <w:sz w:val="20"/>
        </w:rPr>
      </w:pPr>
    </w:p>
    <w:p w14:paraId="0B2451EC" w14:textId="24CBDC08" w:rsidR="008E1B44" w:rsidRDefault="008E1B44" w:rsidP="00440001">
      <w:pPr>
        <w:rPr>
          <w:b/>
          <w:bCs/>
          <w:sz w:val="20"/>
        </w:rPr>
      </w:pPr>
    </w:p>
    <w:p w14:paraId="3BC4D874" w14:textId="12DD41F3" w:rsidR="008E1B44" w:rsidRDefault="008E1B44" w:rsidP="00440001">
      <w:pPr>
        <w:rPr>
          <w:b/>
          <w:bCs/>
          <w:sz w:val="20"/>
        </w:rPr>
      </w:pPr>
    </w:p>
    <w:p w14:paraId="4D37CC83" w14:textId="77777777" w:rsidR="008E1B44" w:rsidRDefault="008E1B44" w:rsidP="00440001">
      <w:pPr>
        <w:rPr>
          <w:b/>
          <w:bCs/>
          <w:sz w:val="20"/>
        </w:rPr>
      </w:pPr>
    </w:p>
    <w:p w14:paraId="499B0BEB" w14:textId="35831174" w:rsidR="007C18AB" w:rsidRDefault="00C3362B" w:rsidP="00C3362B">
      <w:pPr>
        <w:rPr>
          <w:b/>
          <w:bCs/>
          <w:sz w:val="20"/>
        </w:rPr>
      </w:pPr>
      <w:r w:rsidRPr="00C3362B">
        <w:rPr>
          <w:rFonts w:ascii="Arial" w:hAnsi="Arial" w:cs="Arial"/>
          <w:b/>
          <w:bCs/>
          <w:color w:val="000000"/>
          <w:sz w:val="20"/>
          <w:lang w:val="en-US"/>
        </w:rPr>
        <w:t>35.3.18 Enhanced multi-link multi-radio operation</w:t>
      </w:r>
    </w:p>
    <w:p w14:paraId="323A08A2" w14:textId="77777777" w:rsidR="00EE7978" w:rsidRDefault="00EE7978" w:rsidP="00EE7978">
      <w:pPr>
        <w:tabs>
          <w:tab w:val="left" w:pos="4764"/>
        </w:tabs>
        <w:rPr>
          <w:i/>
          <w:iCs/>
          <w:sz w:val="20"/>
          <w:highlight w:val="yellow"/>
        </w:rPr>
      </w:pPr>
    </w:p>
    <w:p w14:paraId="68DEE089" w14:textId="1E6F631D" w:rsidR="00EE7978" w:rsidRDefault="00EE7978" w:rsidP="00EE7978">
      <w:pPr>
        <w:tabs>
          <w:tab w:val="left" w:pos="4764"/>
        </w:tabs>
        <w:rPr>
          <w:ins w:id="268" w:author="Liwen Chu" w:date="2022-09-05T15:56:00Z"/>
          <w:b/>
          <w:bCs/>
          <w:sz w:val="20"/>
        </w:rPr>
      </w:pPr>
      <w:r w:rsidRPr="00043CC6">
        <w:rPr>
          <w:i/>
          <w:iCs/>
          <w:sz w:val="20"/>
          <w:highlight w:val="yellow"/>
        </w:rPr>
        <w:t xml:space="preserve">TGbe editor: Please </w:t>
      </w:r>
      <w:r>
        <w:rPr>
          <w:i/>
          <w:iCs/>
          <w:sz w:val="20"/>
          <w:highlight w:val="yellow"/>
        </w:rPr>
        <w:t>change 35.3.18 as follows</w:t>
      </w:r>
      <w:r w:rsidRPr="00043CC6">
        <w:rPr>
          <w:i/>
          <w:iCs/>
          <w:sz w:val="20"/>
          <w:highlight w:val="yellow"/>
        </w:rPr>
        <w:t xml:space="preserve">: </w:t>
      </w:r>
    </w:p>
    <w:p w14:paraId="3A524E5A" w14:textId="2B1F172A" w:rsidR="00C3362B" w:rsidRDefault="00C3362B" w:rsidP="00C3362B">
      <w:pPr>
        <w:pStyle w:val="SP21127337"/>
        <w:spacing w:before="240"/>
        <w:jc w:val="both"/>
        <w:rPr>
          <w:rStyle w:val="SC21323589"/>
        </w:rPr>
      </w:pPr>
      <w:r>
        <w:rPr>
          <w:rStyle w:val="SC21323589"/>
        </w:rPr>
        <w:t>……</w:t>
      </w:r>
    </w:p>
    <w:p w14:paraId="0B99C82D" w14:textId="6888D10F" w:rsidR="00C3362B" w:rsidRDefault="002C1569" w:rsidP="00C3362B">
      <w:pPr>
        <w:pStyle w:val="SP21127337"/>
        <w:spacing w:before="240"/>
        <w:jc w:val="both"/>
        <w:rPr>
          <w:color w:val="000000"/>
          <w:sz w:val="20"/>
          <w:szCs w:val="20"/>
        </w:rPr>
      </w:pPr>
      <w:ins w:id="269" w:author="Liwen Chu" w:date="2023-05-05T16:58:00Z">
        <w:r w:rsidRPr="00310254">
          <w:rPr>
            <w:sz w:val="20"/>
            <w:szCs w:val="22"/>
          </w:rPr>
          <w:t>(#</w:t>
        </w:r>
      </w:ins>
      <w:ins w:id="270" w:author="Liwen Chu" w:date="2023-05-05T17:42:00Z">
        <w:r w:rsidR="00DC064A" w:rsidRPr="00310254">
          <w:rPr>
            <w:sz w:val="20"/>
            <w:szCs w:val="22"/>
          </w:rPr>
          <w:t>15925, 16432</w:t>
        </w:r>
        <w:r w:rsidR="00DC064A">
          <w:rPr>
            <w:sz w:val="20"/>
            <w:szCs w:val="22"/>
          </w:rPr>
          <w:t xml:space="preserve">, </w:t>
        </w:r>
        <w:r w:rsidR="00DC064A">
          <w:rPr>
            <w:rFonts w:eastAsia="Times New Roman"/>
            <w:color w:val="000000"/>
            <w:sz w:val="18"/>
            <w:szCs w:val="18"/>
          </w:rPr>
          <w:t>15032, 16016</w:t>
        </w:r>
      </w:ins>
      <w:ins w:id="271" w:author="Liwen Chu" w:date="2023-05-05T16:58:00Z">
        <w:r w:rsidRPr="00310254">
          <w:rPr>
            <w:sz w:val="20"/>
            <w:szCs w:val="22"/>
          </w:rPr>
          <w:t>)</w:t>
        </w:r>
        <w:r>
          <w:rPr>
            <w:sz w:val="20"/>
            <w:szCs w:val="22"/>
          </w:rPr>
          <w:t xml:space="preserve"> </w:t>
        </w:r>
      </w:ins>
      <w:r w:rsidR="00C3362B">
        <w:rPr>
          <w:rStyle w:val="SC21323589"/>
        </w:rPr>
        <w:t xml:space="preserve">A non-AP MLD with dot11EHTEMLMROptionActivated </w:t>
      </w:r>
      <w:r w:rsidR="00C3362B">
        <w:rPr>
          <w:rStyle w:val="SC21323639"/>
        </w:rPr>
        <w:t xml:space="preserve">equal to true shall indicate the minimum padding duration required for the non-AP MLD for EMLMR link switch in the EMLMR </w:t>
      </w:r>
      <w:ins w:id="272" w:author="Liwen Chu" w:date="2023-05-05T16:56:00Z">
        <w:r>
          <w:rPr>
            <w:rStyle w:val="SC21323639"/>
          </w:rPr>
          <w:t xml:space="preserve">Padding </w:t>
        </w:r>
      </w:ins>
      <w:r w:rsidR="00C3362B">
        <w:rPr>
          <w:rStyle w:val="SC21323639"/>
        </w:rPr>
        <w:t>Delay subfield in the Common Info field of transmitted Basic Multi-Link elements.</w:t>
      </w:r>
    </w:p>
    <w:p w14:paraId="25A12763" w14:textId="77777777" w:rsidR="00C3362B" w:rsidRDefault="00C3362B" w:rsidP="00C3362B">
      <w:pPr>
        <w:pStyle w:val="SP21127416"/>
        <w:spacing w:before="120" w:after="240"/>
        <w:jc w:val="both"/>
        <w:rPr>
          <w:color w:val="000000"/>
          <w:sz w:val="18"/>
          <w:szCs w:val="18"/>
        </w:rPr>
      </w:pPr>
      <w:r>
        <w:rPr>
          <w:rStyle w:val="SC21323592"/>
        </w:rPr>
        <w:t xml:space="preserve">NOTE 1—The EMLMR link switching, which is the action of switching transmit chains and receive chains from one link to another link, can happen during the transmission time of the initial response frame. However, the duration of initial response frame can be different depending on the initial frame. The non-AP MLD might determine the minimum padding duration such that it can be </w:t>
      </w:r>
      <w:r>
        <w:rPr>
          <w:rStyle w:val="SC21323592"/>
        </w:rPr>
        <w:lastRenderedPageBreak/>
        <w:t xml:space="preserve">satisfied even when the shortest initial response frame is used on EMLMR links (e.g., a CTS frame in non-HT PPDU with the highest rate in the </w:t>
      </w:r>
      <w:proofErr w:type="spellStart"/>
      <w:r>
        <w:rPr>
          <w:rStyle w:val="SC21323592"/>
        </w:rPr>
        <w:t>BSSBasicRateSet</w:t>
      </w:r>
      <w:proofErr w:type="spellEnd"/>
      <w:r>
        <w:rPr>
          <w:rStyle w:val="SC21323592"/>
        </w:rPr>
        <w:t xml:space="preserve"> parameters).</w:t>
      </w:r>
    </w:p>
    <w:p w14:paraId="5D0AC673" w14:textId="77777777" w:rsidR="006C6837" w:rsidRDefault="006C6837" w:rsidP="00C3362B">
      <w:pPr>
        <w:pStyle w:val="SP21127337"/>
        <w:spacing w:before="240"/>
        <w:jc w:val="both"/>
        <w:rPr>
          <w:ins w:id="273" w:author="Liwen Chu" w:date="2023-05-05T15:00:00Z"/>
          <w:rStyle w:val="SC21323639"/>
        </w:rPr>
      </w:pPr>
    </w:p>
    <w:p w14:paraId="3270CDEB" w14:textId="5A36D7C5" w:rsidR="00C3362B" w:rsidRDefault="00732508" w:rsidP="00C3362B">
      <w:pPr>
        <w:pStyle w:val="SP21127337"/>
        <w:spacing w:before="240"/>
        <w:jc w:val="both"/>
        <w:rPr>
          <w:rStyle w:val="SC21323639"/>
        </w:rPr>
      </w:pPr>
      <w:commentRangeStart w:id="274"/>
      <w:commentRangeEnd w:id="274"/>
      <w:del w:id="275" w:author="Liwen Chu" w:date="2023-06-12T13:55:00Z">
        <w:r w:rsidDel="00B35082">
          <w:rPr>
            <w:rStyle w:val="CommentReference"/>
            <w:rFonts w:eastAsiaTheme="minorEastAsia"/>
            <w:color w:val="000000"/>
            <w:w w:val="0"/>
            <w:lang w:val="en-GB"/>
          </w:rPr>
          <w:commentReference w:id="274"/>
        </w:r>
        <w:commentRangeStart w:id="276"/>
        <w:commentRangeEnd w:id="276"/>
        <w:r w:rsidR="00CF4C4B" w:rsidDel="00B35082">
          <w:rPr>
            <w:rStyle w:val="CommentReference"/>
            <w:rFonts w:eastAsiaTheme="minorEastAsia"/>
            <w:color w:val="000000"/>
            <w:w w:val="0"/>
            <w:lang w:val="en-GB"/>
          </w:rPr>
          <w:commentReference w:id="276"/>
        </w:r>
      </w:del>
      <w:r w:rsidR="00C3362B">
        <w:rPr>
          <w:rStyle w:val="SC21323639"/>
        </w:rPr>
        <w:t xml:space="preserve">When an AP affiliated with an AP MLD transmits a PPDU that initiates a frame exchange with a non-AP MLD operating in EMLMR mode, the AP shall ensure that the padding duration of the PPDU is longer than or equal to the minimum padding duration value indicated by the EMLMR </w:t>
      </w:r>
      <w:ins w:id="277" w:author="Liwen Chu" w:date="2023-05-05T16:58:00Z">
        <w:r w:rsidR="002C1569">
          <w:rPr>
            <w:rStyle w:val="SC21323639"/>
          </w:rPr>
          <w:t xml:space="preserve">Padding </w:t>
        </w:r>
      </w:ins>
      <w:ins w:id="278" w:author="Liwen Chu" w:date="2023-05-05T16:59:00Z">
        <w:r w:rsidR="002C1569" w:rsidRPr="00310254">
          <w:rPr>
            <w:sz w:val="20"/>
            <w:szCs w:val="22"/>
          </w:rPr>
          <w:t>(#</w:t>
        </w:r>
      </w:ins>
      <w:ins w:id="279" w:author="Liwen Chu" w:date="2023-05-05T17:42:00Z">
        <w:r w:rsidR="00DC064A" w:rsidRPr="00310254">
          <w:rPr>
            <w:sz w:val="20"/>
            <w:szCs w:val="22"/>
          </w:rPr>
          <w:t>15925, 16432</w:t>
        </w:r>
        <w:r w:rsidR="00DC064A">
          <w:rPr>
            <w:sz w:val="20"/>
            <w:szCs w:val="22"/>
          </w:rPr>
          <w:t xml:space="preserve">, </w:t>
        </w:r>
        <w:r w:rsidR="00DC064A">
          <w:rPr>
            <w:rFonts w:eastAsia="Times New Roman"/>
            <w:color w:val="000000"/>
            <w:sz w:val="18"/>
            <w:szCs w:val="18"/>
          </w:rPr>
          <w:t>15032, 16016</w:t>
        </w:r>
      </w:ins>
      <w:ins w:id="280" w:author="Liwen Chu" w:date="2023-05-05T16:59:00Z">
        <w:r w:rsidR="002C1569" w:rsidRPr="00310254">
          <w:rPr>
            <w:sz w:val="20"/>
            <w:szCs w:val="22"/>
          </w:rPr>
          <w:t>)</w:t>
        </w:r>
        <w:r w:rsidR="002C1569">
          <w:rPr>
            <w:rStyle w:val="SC21323639"/>
          </w:rPr>
          <w:t xml:space="preserve"> </w:t>
        </w:r>
      </w:ins>
      <w:r w:rsidR="00C3362B">
        <w:rPr>
          <w:rStyle w:val="SC21323639"/>
        </w:rPr>
        <w:t xml:space="preserve">Delay field of the Basic Multi-Link element </w:t>
      </w:r>
      <w:ins w:id="281" w:author="Liwen Chu" w:date="2023-03-09T21:46:00Z">
        <w:r w:rsidR="008A3E48">
          <w:rPr>
            <w:rStyle w:val="SC21323639"/>
          </w:rPr>
          <w:t xml:space="preserve">in </w:t>
        </w:r>
      </w:ins>
      <w:ins w:id="282" w:author="Liwen Chu" w:date="2023-03-09T21:47:00Z">
        <w:r w:rsidR="008A3E48">
          <w:rPr>
            <w:rStyle w:val="SC21323639"/>
          </w:rPr>
          <w:t xml:space="preserve">the </w:t>
        </w:r>
      </w:ins>
      <w:ins w:id="283" w:author="Liwen Chu" w:date="2023-03-09T21:46:00Z">
        <w:r w:rsidR="008A3E48">
          <w:rPr>
            <w:rStyle w:val="SC21323639"/>
          </w:rPr>
          <w:t>(Re)Association Reque</w:t>
        </w:r>
      </w:ins>
      <w:ins w:id="284" w:author="Liwen Chu" w:date="2023-03-09T21:47:00Z">
        <w:r w:rsidR="008A3E48">
          <w:rPr>
            <w:rStyle w:val="SC21323639"/>
          </w:rPr>
          <w:t>st frame</w:t>
        </w:r>
      </w:ins>
      <w:ins w:id="285" w:author="Liwen Chu" w:date="2023-03-09T21:46:00Z">
        <w:r w:rsidR="008A3E48">
          <w:rPr>
            <w:rStyle w:val="SC21323639"/>
          </w:rPr>
          <w:t xml:space="preserve"> </w:t>
        </w:r>
      </w:ins>
      <w:ins w:id="286" w:author="Liwen Chu" w:date="2023-05-05T16:59:00Z">
        <w:r w:rsidR="002C1569">
          <w:rPr>
            <w:rStyle w:val="SC21323639"/>
          </w:rPr>
          <w:t xml:space="preserve">(#16560) </w:t>
        </w:r>
      </w:ins>
      <w:r w:rsidR="00C3362B">
        <w:rPr>
          <w:rStyle w:val="SC21323639"/>
        </w:rPr>
        <w:t>received from the non-AP MLD.</w:t>
      </w:r>
    </w:p>
    <w:p w14:paraId="79D86593" w14:textId="28F7B09E" w:rsidR="000E6DE6" w:rsidRPr="000E6DE6" w:rsidRDefault="00732508" w:rsidP="000E6DE6">
      <w:pPr>
        <w:pStyle w:val="Default"/>
      </w:pPr>
      <w:commentRangeStart w:id="287"/>
      <w:commentRangeEnd w:id="287"/>
      <w:del w:id="288" w:author="Liwen Chu" w:date="2023-06-12T16:50:00Z">
        <w:r w:rsidDel="00E57434">
          <w:rPr>
            <w:rStyle w:val="CommentReference"/>
            <w:rFonts w:eastAsiaTheme="minorEastAsia"/>
            <w:w w:val="0"/>
            <w:lang w:val="en-GB"/>
          </w:rPr>
          <w:commentReference w:id="287"/>
        </w:r>
      </w:del>
    </w:p>
    <w:p w14:paraId="2C9878C1" w14:textId="77777777" w:rsidR="00C3362B" w:rsidRDefault="00C3362B" w:rsidP="00C3362B">
      <w:pPr>
        <w:pStyle w:val="SP21127416"/>
        <w:spacing w:before="120" w:after="240"/>
        <w:jc w:val="both"/>
        <w:rPr>
          <w:color w:val="000000"/>
          <w:sz w:val="18"/>
          <w:szCs w:val="18"/>
        </w:rPr>
      </w:pPr>
      <w:r>
        <w:rPr>
          <w:rStyle w:val="SC21323592"/>
        </w:rPr>
        <w:t xml:space="preserve">NOTE 2—The initial frame exchange can be any frame exchange with the requirement the soliciting frame needs to satisfy the padding requirement, e.g., through Trigger frame padding if the soliciting frame is Trigger frame, through MPDU Delimiter padding if the soliciting frame is carried in A-MPDU. </w:t>
      </w:r>
    </w:p>
    <w:p w14:paraId="705D496B" w14:textId="76D3DE1E" w:rsidR="00C3362B" w:rsidRDefault="00C3362B" w:rsidP="00C3362B">
      <w:pPr>
        <w:pStyle w:val="SP21127337"/>
        <w:spacing w:before="240"/>
        <w:jc w:val="both"/>
        <w:rPr>
          <w:color w:val="000000"/>
          <w:sz w:val="20"/>
          <w:szCs w:val="20"/>
        </w:rPr>
      </w:pPr>
      <w:r>
        <w:rPr>
          <w:rStyle w:val="SC21323589"/>
        </w:rPr>
        <w:t xml:space="preserve">Within a TXOP initiated by an AP affiliated with AP MLD with an EMLMR STA affiliated with a non-AP MLD as the TXOP responder, the non-AP MLD shall switch to its per-link spatial stream capabilities defined by EHT Capabilities element or the </w:t>
      </w:r>
      <w:ins w:id="289" w:author="Liwen Chu" w:date="2023-05-06T16:21:00Z">
        <w:r w:rsidR="00972D44">
          <w:rPr>
            <w:rStyle w:val="SC21323589"/>
          </w:rPr>
          <w:t>(#16944)</w:t>
        </w:r>
      </w:ins>
      <w:del w:id="290" w:author="Liwen Chu" w:date="2023-05-06T16:19:00Z">
        <w:r w:rsidDel="00972D44">
          <w:rPr>
            <w:rStyle w:val="SC21323589"/>
          </w:rPr>
          <w:delText xml:space="preserve">latest </w:delText>
        </w:r>
      </w:del>
      <w:ins w:id="291" w:author="Liwen Chu" w:date="2023-05-06T16:19:00Z">
        <w:r w:rsidR="00972D44">
          <w:rPr>
            <w:rStyle w:val="SC21323589"/>
          </w:rPr>
          <w:t xml:space="preserve">current operating mode </w:t>
        </w:r>
      </w:ins>
      <w:ins w:id="292" w:author="Liwen Chu" w:date="2023-05-06T15:46:00Z">
        <w:r w:rsidR="00C54E7A">
          <w:rPr>
            <w:rStyle w:val="SC21323589"/>
          </w:rPr>
          <w:t>(</w:t>
        </w:r>
      </w:ins>
      <w:ins w:id="293" w:author="Liwen Chu" w:date="2023-05-06T16:19:00Z">
        <w:r w:rsidR="00972D44">
          <w:rPr>
            <w:rStyle w:val="SC21323589"/>
          </w:rPr>
          <w:t>if different</w:t>
        </w:r>
      </w:ins>
      <w:ins w:id="294" w:author="Liwen Chu" w:date="2023-05-12T10:17:00Z">
        <w:r w:rsidR="001312D4">
          <w:rPr>
            <w:rStyle w:val="SC21323589"/>
          </w:rPr>
          <w:t xml:space="preserve"> from </w:t>
        </w:r>
      </w:ins>
      <w:ins w:id="295" w:author="Liwen Chu" w:date="2023-05-12T10:18:00Z">
        <w:r w:rsidR="001312D4">
          <w:rPr>
            <w:rStyle w:val="SC21323589"/>
          </w:rPr>
          <w:t xml:space="preserve">the </w:t>
        </w:r>
      </w:ins>
      <w:ins w:id="296" w:author="Liwen Chu" w:date="2023-05-12T10:17:00Z">
        <w:r w:rsidR="001312D4">
          <w:rPr>
            <w:rStyle w:val="SC21323589"/>
          </w:rPr>
          <w:t>EHT Capabilities element</w:t>
        </w:r>
      </w:ins>
      <w:ins w:id="297" w:author="Liwen Chu" w:date="2023-05-06T15:46:00Z">
        <w:r w:rsidR="00C54E7A">
          <w:rPr>
            <w:rStyle w:val="SC21323589"/>
          </w:rPr>
          <w:t>)</w:t>
        </w:r>
      </w:ins>
      <w:ins w:id="298" w:author="Liwen Chu" w:date="2023-05-06T16:19:00Z">
        <w:r w:rsidR="00972D44">
          <w:rPr>
            <w:rStyle w:val="SC21323589"/>
          </w:rPr>
          <w:t xml:space="preserve"> per (EHT) </w:t>
        </w:r>
      </w:ins>
      <w:r>
        <w:rPr>
          <w:rStyle w:val="SC21323589"/>
        </w:rPr>
        <w:t>OM</w:t>
      </w:r>
      <w:ins w:id="299" w:author="Liwen Chu" w:date="2023-05-06T15:47:00Z">
        <w:r w:rsidR="00C54E7A">
          <w:rPr>
            <w:rStyle w:val="SC21323589"/>
          </w:rPr>
          <w:t xml:space="preserve"> Control</w:t>
        </w:r>
      </w:ins>
      <w:ins w:id="300" w:author="Liwen Chu" w:date="2023-05-06T16:19:00Z">
        <w:r w:rsidR="00972D44">
          <w:rPr>
            <w:rStyle w:val="SC21323589"/>
          </w:rPr>
          <w:t xml:space="preserve"> or </w:t>
        </w:r>
        <w:proofErr w:type="spellStart"/>
        <w:r w:rsidR="00972D44">
          <w:rPr>
            <w:rStyle w:val="SC21323589"/>
          </w:rPr>
          <w:t>Operaitng</w:t>
        </w:r>
        <w:proofErr w:type="spellEnd"/>
        <w:r w:rsidR="00972D44">
          <w:rPr>
            <w:rStyle w:val="SC21323589"/>
          </w:rPr>
          <w:t xml:space="preserve"> Mode Notification element</w:t>
        </w:r>
      </w:ins>
      <w:del w:id="301" w:author="Liwen Chu" w:date="2023-05-06T16:19:00Z">
        <w:r w:rsidDel="00972D44">
          <w:rPr>
            <w:rStyle w:val="SC21323589"/>
          </w:rPr>
          <w:delText xml:space="preserve"> (if exists)</w:delText>
        </w:r>
      </w:del>
      <w:r>
        <w:rPr>
          <w:rStyle w:val="SC21323589"/>
        </w:rPr>
        <w:t xml:space="preserve"> after the time indicated in the EMLMR Transition Delay subfield of the EML Capabilities subfield in the Common Info field of the Basic Multi-Link element if any of the following conditions is met and this is defined as the end of the frame exchange sequence:</w:t>
      </w:r>
    </w:p>
    <w:p w14:paraId="45D68EBF" w14:textId="77777777" w:rsidR="00C3362B" w:rsidRDefault="00C3362B" w:rsidP="00C3362B">
      <w:pPr>
        <w:pStyle w:val="SP21127348"/>
        <w:spacing w:before="60" w:after="60"/>
        <w:ind w:left="600" w:firstLine="200"/>
        <w:jc w:val="both"/>
        <w:rPr>
          <w:color w:val="000000"/>
          <w:sz w:val="20"/>
          <w:szCs w:val="20"/>
        </w:rPr>
      </w:pPr>
      <w:r>
        <w:rPr>
          <w:rStyle w:val="SC21323589"/>
        </w:rPr>
        <w:t>—The MAC of the STA affiliated with the non-AP MLD that received the initial frame does not receive a PHY-</w:t>
      </w:r>
      <w:proofErr w:type="spellStart"/>
      <w:r>
        <w:rPr>
          <w:rStyle w:val="SC21323589"/>
        </w:rPr>
        <w:t>RXSTART.indication</w:t>
      </w:r>
      <w:proofErr w:type="spellEnd"/>
      <w:r>
        <w:rPr>
          <w:rStyle w:val="SC21323589"/>
        </w:rPr>
        <w:t xml:space="preserve"> primitive during a timeout interval of </w:t>
      </w:r>
      <w:proofErr w:type="spellStart"/>
      <w:r>
        <w:rPr>
          <w:rStyle w:val="SC21323589"/>
        </w:rPr>
        <w:t>aSIFSTime</w:t>
      </w:r>
      <w:proofErr w:type="spellEnd"/>
      <w:r>
        <w:rPr>
          <w:rStyle w:val="SC21323589"/>
        </w:rPr>
        <w:t xml:space="preserve"> + </w:t>
      </w:r>
      <w:proofErr w:type="spellStart"/>
      <w:r>
        <w:rPr>
          <w:rStyle w:val="SC21323589"/>
        </w:rPr>
        <w:t>aSlotTime</w:t>
      </w:r>
      <w:proofErr w:type="spellEnd"/>
      <w:r>
        <w:rPr>
          <w:rStyle w:val="SC21323589"/>
        </w:rPr>
        <w:t xml:space="preserve"> + </w:t>
      </w:r>
      <w:proofErr w:type="spellStart"/>
      <w:r>
        <w:rPr>
          <w:rStyle w:val="SC21323589"/>
        </w:rPr>
        <w:t>aRxPHYStartDelay</w:t>
      </w:r>
      <w:proofErr w:type="spellEnd"/>
      <w:r>
        <w:rPr>
          <w:rStyle w:val="SC21323589"/>
        </w:rPr>
        <w:t xml:space="preserve"> starting at the end of the PPDU transmitted by the STA affiliated with the non-AP MLD as a response to the most recently received frame from the AP affiliated with the AP MLD or starting at the end of the reception of the PPDU containing a frame for the STA from the AP affiliated with the AP MLD that does not require immediate acknowledgement.</w:t>
      </w:r>
    </w:p>
    <w:p w14:paraId="532F1F69" w14:textId="77777777" w:rsidR="00C3362B" w:rsidRDefault="00C3362B" w:rsidP="00C3362B">
      <w:pPr>
        <w:pStyle w:val="SP21127348"/>
        <w:spacing w:before="60" w:after="60"/>
        <w:ind w:left="600" w:firstLine="200"/>
        <w:jc w:val="both"/>
        <w:rPr>
          <w:color w:val="000000"/>
          <w:sz w:val="20"/>
          <w:szCs w:val="20"/>
        </w:rPr>
      </w:pPr>
      <w:r>
        <w:rPr>
          <w:rStyle w:val="SC21323589"/>
        </w:rPr>
        <w:t>—The MAC of the STA affiliated with the non-AP MLD that received the initial frame receives a PHY-</w:t>
      </w:r>
      <w:proofErr w:type="spellStart"/>
      <w:r>
        <w:rPr>
          <w:rStyle w:val="SC21323589"/>
        </w:rPr>
        <w:t>RXSTART.indication</w:t>
      </w:r>
      <w:proofErr w:type="spellEnd"/>
      <w:r>
        <w:rPr>
          <w:rStyle w:val="SC21323589"/>
        </w:rPr>
        <w:t xml:space="preserve"> primitive during a timeout interval of </w:t>
      </w:r>
      <w:proofErr w:type="spellStart"/>
      <w:r>
        <w:rPr>
          <w:rStyle w:val="SC21323589"/>
        </w:rPr>
        <w:t>aSIFSTime</w:t>
      </w:r>
      <w:proofErr w:type="spellEnd"/>
      <w:r>
        <w:rPr>
          <w:rStyle w:val="SC21323589"/>
        </w:rPr>
        <w:t xml:space="preserve"> + </w:t>
      </w:r>
      <w:proofErr w:type="spellStart"/>
      <w:r>
        <w:rPr>
          <w:rStyle w:val="SC21323589"/>
        </w:rPr>
        <w:t>aSlotTime</w:t>
      </w:r>
      <w:proofErr w:type="spellEnd"/>
      <w:r>
        <w:rPr>
          <w:rStyle w:val="SC21323589"/>
        </w:rPr>
        <w:t xml:space="preserve"> + </w:t>
      </w:r>
      <w:proofErr w:type="spellStart"/>
      <w:r>
        <w:rPr>
          <w:rStyle w:val="SC21323589"/>
        </w:rPr>
        <w:t>aRxPHYStartDelay</w:t>
      </w:r>
      <w:proofErr w:type="spellEnd"/>
      <w:r>
        <w:rPr>
          <w:rStyle w:val="SC21323589"/>
        </w:rPr>
        <w:t xml:space="preserve"> starting at the end of the PPDU transmitted by the STA affiliated with the non-AP MLD as a response to the most recently received frame from the AP affiliated with the AP MLD or starting at the end of the reception of the PPDU containing a frame for the STA from the AP affiliated with the AP MLD that does not require immediate acknowledgement and the STA affiliated with the non-AP MLD does not detect, within the PPDU corresponding to the PHY- </w:t>
      </w:r>
      <w:proofErr w:type="spellStart"/>
      <w:r>
        <w:rPr>
          <w:rStyle w:val="SC21323589"/>
        </w:rPr>
        <w:t>RXSTART.indication</w:t>
      </w:r>
      <w:proofErr w:type="spellEnd"/>
      <w:r>
        <w:rPr>
          <w:rStyle w:val="SC21323589"/>
        </w:rPr>
        <w:t xml:space="preserve"> any of the following frames:</w:t>
      </w:r>
    </w:p>
    <w:p w14:paraId="51D4D9CF" w14:textId="77777777" w:rsidR="00C3362B" w:rsidRDefault="00C3362B" w:rsidP="00C3362B">
      <w:pPr>
        <w:pStyle w:val="SP21127356"/>
        <w:ind w:left="920" w:firstLine="640"/>
        <w:jc w:val="both"/>
        <w:rPr>
          <w:color w:val="000000"/>
          <w:sz w:val="20"/>
          <w:szCs w:val="20"/>
        </w:rPr>
      </w:pPr>
      <w:r>
        <w:rPr>
          <w:rStyle w:val="SC21323589"/>
        </w:rPr>
        <w:t>•an individually addressed frame with the RA equal to the MAC address of the STA affiliated with the non-AP MLD</w:t>
      </w:r>
    </w:p>
    <w:p w14:paraId="6DB4ABCB" w14:textId="77777777" w:rsidR="00C3362B" w:rsidRDefault="00C3362B" w:rsidP="00C3362B">
      <w:pPr>
        <w:pStyle w:val="SP21127356"/>
        <w:ind w:left="920" w:firstLine="640"/>
        <w:jc w:val="both"/>
        <w:rPr>
          <w:color w:val="000000"/>
          <w:sz w:val="20"/>
          <w:szCs w:val="20"/>
        </w:rPr>
      </w:pPr>
      <w:r>
        <w:rPr>
          <w:rStyle w:val="SC21323589"/>
        </w:rPr>
        <w:t>•a Trigger frame that has one of the User Info fields addressed to the STA affiliated with the non-AP MLD</w:t>
      </w:r>
    </w:p>
    <w:p w14:paraId="472F8388" w14:textId="77777777" w:rsidR="00C3362B" w:rsidRDefault="00C3362B" w:rsidP="00C3362B">
      <w:pPr>
        <w:pStyle w:val="SP21127356"/>
        <w:ind w:left="920" w:firstLine="640"/>
        <w:jc w:val="both"/>
        <w:rPr>
          <w:color w:val="000000"/>
          <w:sz w:val="20"/>
          <w:szCs w:val="20"/>
        </w:rPr>
      </w:pPr>
      <w:r>
        <w:rPr>
          <w:rStyle w:val="SC21323589"/>
        </w:rPr>
        <w:t>•a CTS-to-self frame with the RA equal to the MAC address of the AP affiliated with the AP MLD</w:t>
      </w:r>
    </w:p>
    <w:p w14:paraId="04D5CAC2" w14:textId="77777777" w:rsidR="00C3362B" w:rsidRDefault="00C3362B" w:rsidP="00C3362B">
      <w:pPr>
        <w:pStyle w:val="SP21127356"/>
        <w:ind w:left="920" w:firstLine="640"/>
        <w:jc w:val="both"/>
        <w:rPr>
          <w:color w:val="000000"/>
          <w:sz w:val="20"/>
          <w:szCs w:val="20"/>
        </w:rPr>
      </w:pPr>
      <w:r>
        <w:rPr>
          <w:rStyle w:val="SC21323589"/>
        </w:rPr>
        <w:t>•a Multi-STA BlockAck frame that has one of the Per AID TID Info fields addressed to the STA affiliated with the non-AP MLD</w:t>
      </w:r>
    </w:p>
    <w:p w14:paraId="18D0197E" w14:textId="77777777" w:rsidR="00C3362B" w:rsidRDefault="00C3362B" w:rsidP="00C3362B">
      <w:pPr>
        <w:pStyle w:val="SP21127356"/>
        <w:ind w:left="920" w:firstLine="640"/>
        <w:jc w:val="both"/>
        <w:rPr>
          <w:color w:val="000000"/>
          <w:sz w:val="20"/>
          <w:szCs w:val="20"/>
        </w:rPr>
      </w:pPr>
      <w:r>
        <w:rPr>
          <w:rStyle w:val="SC21323589"/>
        </w:rPr>
        <w:t>•a NDP Announcement frame that has one of the STA Info fields addressed to the STA affiliated with the non-AP MLD and a sounding NDP</w:t>
      </w:r>
    </w:p>
    <w:p w14:paraId="026EC647" w14:textId="77777777" w:rsidR="00C3362B" w:rsidRDefault="00C3362B" w:rsidP="00C3362B">
      <w:pPr>
        <w:pStyle w:val="SP21127348"/>
        <w:spacing w:before="60" w:after="60"/>
        <w:ind w:left="600" w:firstLine="200"/>
        <w:jc w:val="both"/>
        <w:rPr>
          <w:color w:val="000000"/>
          <w:sz w:val="20"/>
          <w:szCs w:val="20"/>
        </w:rPr>
      </w:pPr>
      <w:r>
        <w:rPr>
          <w:rStyle w:val="SC21323589"/>
        </w:rPr>
        <w:t>—The STA affiliated with the non-AP MLD that received the initial frame does not respond to the most recently received frame from the AP affiliated with the AP MLD that requires immediate response after a SIFS.</w:t>
      </w:r>
    </w:p>
    <w:p w14:paraId="386A5C38" w14:textId="051A2253" w:rsidR="00C3362B" w:rsidRDefault="00C3362B" w:rsidP="00C3362B">
      <w:pPr>
        <w:pStyle w:val="SP21127370"/>
        <w:spacing w:before="480" w:after="240"/>
        <w:rPr>
          <w:rStyle w:val="SC21323589"/>
        </w:rPr>
      </w:pPr>
      <w:r>
        <w:rPr>
          <w:rStyle w:val="SC21323589"/>
        </w:rPr>
        <w:t>The AP affiliated with the AP MLD should transmit before the TXNAV timer expires another initial frame addressed to the non-AP STA affiliated with the non-AP MLD if the AP intends to continue the frame exchanges with the STA and did not receive the response frame from this STA for the most recently transmitted frame that requires an immediate response after a SIFS.</w:t>
      </w:r>
    </w:p>
    <w:p w14:paraId="7E8DAA34" w14:textId="7B6E4DBF" w:rsidR="00C3362B" w:rsidRPr="00621939" w:rsidRDefault="00C3362B" w:rsidP="00C3362B">
      <w:pPr>
        <w:tabs>
          <w:tab w:val="left" w:pos="4764"/>
        </w:tabs>
        <w:rPr>
          <w:b/>
          <w:bCs/>
          <w:sz w:val="20"/>
        </w:rPr>
      </w:pPr>
      <w:r>
        <w:rPr>
          <w:rStyle w:val="SC21323589"/>
        </w:rPr>
        <w:t>……</w:t>
      </w:r>
    </w:p>
    <w:sectPr w:rsidR="00C3362B" w:rsidRPr="00621939" w:rsidSect="00F04FA0">
      <w:headerReference w:type="even" r:id="rId14"/>
      <w:headerReference w:type="default" r:id="rId15"/>
      <w:footerReference w:type="even" r:id="rId16"/>
      <w:footerReference w:type="default" r:id="rId17"/>
      <w:headerReference w:type="first" r:id="rId18"/>
      <w:footerReference w:type="first" r:id="rId19"/>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Alfred Aster" w:date="2023-05-08T09:30:00Z" w:initials="A">
    <w:p w14:paraId="73E7D110" w14:textId="77777777" w:rsidR="00CF4C4B" w:rsidRDefault="00CF4C4B" w:rsidP="00556879">
      <w:pPr>
        <w:pStyle w:val="CommentText"/>
        <w:jc w:val="left"/>
      </w:pPr>
      <w:r>
        <w:rPr>
          <w:rStyle w:val="CommentReference"/>
        </w:rPr>
        <w:annotationRef/>
      </w:r>
      <w:r>
        <w:t>Please show this change in the proposed text so that we can keep green tag.</w:t>
      </w:r>
    </w:p>
  </w:comment>
  <w:comment w:id="125" w:author="Alfred Aster" w:date="2023-05-08T11:16:00Z" w:initials="A">
    <w:p w14:paraId="1516363F" w14:textId="40E7FD19" w:rsidR="00576DBC" w:rsidRDefault="0090315D" w:rsidP="00664719">
      <w:pPr>
        <w:pStyle w:val="CommentText"/>
        <w:jc w:val="left"/>
      </w:pPr>
      <w:r>
        <w:rPr>
          <w:rStyle w:val="CommentReference"/>
        </w:rPr>
        <w:annotationRef/>
      </w:r>
      <w:r w:rsidR="00576DBC">
        <w:t xml:space="preserve">Becoming convoluted…Wasn’t </w:t>
      </w:r>
      <w:proofErr w:type="spellStart"/>
      <w:r w:rsidR="00576DBC">
        <w:t>eMLMR</w:t>
      </w:r>
      <w:proofErr w:type="spellEnd"/>
      <w:r w:rsidR="00576DBC">
        <w:t xml:space="preserve"> a multi radio device? But if this is the path that the group choses then I would suggest we call these fields EMLR Padding Delay and EML Transition Delay.</w:t>
      </w:r>
    </w:p>
  </w:comment>
  <w:comment w:id="274" w:author="Alfred Aster" w:date="2023-05-08T11:23:00Z" w:initials="A">
    <w:p w14:paraId="58F8336A" w14:textId="77777777" w:rsidR="00732508" w:rsidRDefault="00732508" w:rsidP="005E71B4">
      <w:pPr>
        <w:pStyle w:val="CommentText"/>
        <w:jc w:val="left"/>
      </w:pPr>
      <w:r>
        <w:rPr>
          <w:rStyle w:val="CommentReference"/>
        </w:rPr>
        <w:annotationRef/>
      </w:r>
      <w:r>
        <w:t>I don't think this is needed since STA needs to receive any PPDU as the initial frame.</w:t>
      </w:r>
    </w:p>
  </w:comment>
  <w:comment w:id="276" w:author="Alfred Aster" w:date="2023-05-08T09:30:00Z" w:initials="A">
    <w:p w14:paraId="20D2CE80" w14:textId="30133160" w:rsidR="00CF4C4B" w:rsidRDefault="00CF4C4B" w:rsidP="00C87C8B">
      <w:pPr>
        <w:pStyle w:val="CommentText"/>
        <w:jc w:val="left"/>
      </w:pPr>
      <w:r>
        <w:rPr>
          <w:rStyle w:val="CommentReference"/>
        </w:rPr>
        <w:annotationRef/>
      </w:r>
      <w:r>
        <w:t>eMLMR is different in the sense that any PPDU type can be received, and therein NAV setting as well. Needs to be clear. In which case do you want to call this a listen capability? Seems full capability to me.</w:t>
      </w:r>
    </w:p>
  </w:comment>
  <w:comment w:id="287" w:author="Alfred Aster" w:date="2023-05-08T11:23:00Z" w:initials="A">
    <w:p w14:paraId="3725F207" w14:textId="77777777" w:rsidR="00732508" w:rsidRDefault="00732508" w:rsidP="00C33BB2">
      <w:pPr>
        <w:pStyle w:val="CommentText"/>
        <w:jc w:val="left"/>
      </w:pPr>
      <w:r>
        <w:rPr>
          <w:rStyle w:val="CommentReference"/>
        </w:rPr>
        <w:annotationRef/>
      </w:r>
      <w:r>
        <w:t>Why this requirement?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E7D110" w15:done="0"/>
  <w15:commentEx w15:paraId="1516363F" w15:done="0"/>
  <w15:commentEx w15:paraId="58F8336A" w15:done="0"/>
  <w15:commentEx w15:paraId="20D2CE80" w15:done="0"/>
  <w15:commentEx w15:paraId="3725F2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33FC4" w16cex:dateUtc="2023-05-08T16:30:00Z"/>
  <w16cex:commentExtensible w16cex:durableId="28035870" w16cex:dateUtc="2023-05-08T18:16:00Z"/>
  <w16cex:commentExtensible w16cex:durableId="28035A27" w16cex:dateUtc="2023-05-08T18:23:00Z"/>
  <w16cex:commentExtensible w16cex:durableId="28033FAE" w16cex:dateUtc="2023-05-08T16:30:00Z"/>
  <w16cex:commentExtensible w16cex:durableId="28035A36" w16cex:dateUtc="2023-05-08T1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E7D110" w16cid:durableId="28033FC4"/>
  <w16cid:commentId w16cid:paraId="1516363F" w16cid:durableId="28035870"/>
  <w16cid:commentId w16cid:paraId="58F8336A" w16cid:durableId="28035A27"/>
  <w16cid:commentId w16cid:paraId="20D2CE80" w16cid:durableId="28033FAE"/>
  <w16cid:commentId w16cid:paraId="3725F207" w16cid:durableId="28035A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DBF93" w14:textId="77777777" w:rsidR="000851E7" w:rsidRDefault="000851E7">
      <w:r>
        <w:separator/>
      </w:r>
    </w:p>
  </w:endnote>
  <w:endnote w:type="continuationSeparator" w:id="0">
    <w:p w14:paraId="2E50ADF1" w14:textId="77777777" w:rsidR="000851E7" w:rsidRDefault="00085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Mincho"/>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C8C1C" w14:textId="77777777" w:rsidR="007D2CA9" w:rsidRPr="00DF3474" w:rsidRDefault="007D2CA9" w:rsidP="007D2CA9">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Pr="007D2CA9">
      <w:rPr>
        <w:lang w:val="fr-FR"/>
        <w:rPrChange w:id="233" w:author="Liwen Chu" w:date="2023-05-11T08:58:00Z">
          <w:rPr/>
        </w:rPrChange>
      </w:rPr>
      <w:t>4</w:t>
    </w:r>
    <w:r>
      <w:rPr>
        <w:noProof/>
      </w:rPr>
      <w:fldChar w:fldCharType="end"/>
    </w:r>
    <w:r w:rsidRPr="00DF3474">
      <w:rPr>
        <w:lang w:val="fr-FR"/>
      </w:rPr>
      <w:tab/>
    </w:r>
    <w:r w:rsidRPr="00D434AC">
      <w:rPr>
        <w:noProof/>
        <w:lang w:val="fr-FR"/>
      </w:rPr>
      <w:t>Liwen Chu (NXP)</w:t>
    </w:r>
  </w:p>
  <w:p w14:paraId="6F6013AB" w14:textId="77777777" w:rsidR="00645B27" w:rsidRPr="007D2CA9" w:rsidRDefault="00645B27">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6554" w14:textId="77777777" w:rsidR="00C256FC" w:rsidRDefault="00C25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0861" w14:textId="2DCCA4FE" w:rsidR="00873F2E" w:rsidRPr="00DF3474" w:rsidRDefault="00873F2E"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2</w:t>
    </w:r>
    <w:r>
      <w:rPr>
        <w:noProof/>
      </w:rPr>
      <w:fldChar w:fldCharType="end"/>
    </w:r>
    <w:r w:rsidRPr="00DF3474">
      <w:rPr>
        <w:lang w:val="fr-FR"/>
      </w:rPr>
      <w:tab/>
    </w:r>
    <w:r w:rsidRPr="00D434AC">
      <w:rPr>
        <w:noProof/>
        <w:lang w:val="fr-FR"/>
      </w:rPr>
      <w:t>Liwen Chu (NXP)</w:t>
    </w:r>
  </w:p>
  <w:p w14:paraId="74F8C624" w14:textId="77777777" w:rsidR="00873F2E" w:rsidRPr="00A715D5" w:rsidRDefault="00873F2E">
    <w:pPr>
      <w:rPr>
        <w:lang w:val="fr-FR"/>
      </w:rPr>
    </w:pPr>
  </w:p>
  <w:p w14:paraId="367CE71D" w14:textId="77777777" w:rsidR="00644017" w:rsidRPr="00644017" w:rsidRDefault="00644017">
    <w:pPr>
      <w:rPr>
        <w:lang w:val="fr-FR"/>
        <w:rPrChange w:id="304" w:author="Liwen Chu" w:date="2023-05-05T17:17:00Z">
          <w:rPr/>
        </w:rPrChang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33F2" w14:textId="77777777" w:rsidR="00C256FC" w:rsidRDefault="00C25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B22C6" w14:textId="77777777" w:rsidR="000851E7" w:rsidRDefault="000851E7">
      <w:r>
        <w:separator/>
      </w:r>
    </w:p>
  </w:footnote>
  <w:footnote w:type="continuationSeparator" w:id="0">
    <w:p w14:paraId="2DB988F7" w14:textId="77777777" w:rsidR="000851E7" w:rsidRDefault="00085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72BDA" w14:textId="2A2D2CF7" w:rsidR="00645B27" w:rsidRPr="00645B27" w:rsidRDefault="00645B27" w:rsidP="007D2CA9">
    <w:pPr>
      <w:pStyle w:val="Header"/>
      <w:tabs>
        <w:tab w:val="clear" w:pos="6480"/>
        <w:tab w:val="center" w:pos="4680"/>
        <w:tab w:val="right" w:pos="9360"/>
      </w:tabs>
    </w:pPr>
    <w:r>
      <w:fldChar w:fldCharType="begin"/>
    </w:r>
    <w:r>
      <w:instrText xml:space="preserve"> DATE  \@ "MMMM yyyy"  \* MERGEFORMAT </w:instrText>
    </w:r>
    <w:r>
      <w:fldChar w:fldCharType="separate"/>
    </w:r>
    <w:ins w:id="231" w:author="Liwen Chu" w:date="2023-07-10T14:05:00Z">
      <w:r w:rsidR="00DC6379">
        <w:rPr>
          <w:noProof/>
        </w:rPr>
        <w:t>July 2023</w:t>
      </w:r>
    </w:ins>
    <w:del w:id="232" w:author="Liwen Chu" w:date="2023-06-07T07:05:00Z">
      <w:r w:rsidR="009C335B" w:rsidDel="003D3E2A">
        <w:rPr>
          <w:noProof/>
        </w:rPr>
        <w:delText>May 2023</w:delText>
      </w:r>
    </w:del>
    <w:r>
      <w:fldChar w:fldCharType="end"/>
    </w:r>
    <w:r>
      <w:tab/>
    </w:r>
    <w:r>
      <w:tab/>
    </w:r>
    <w:fldSimple w:instr=" TITLE  \* MERGEFORMAT ">
      <w:r>
        <w:t>doc.: IEEE 802.11-2</w:t>
      </w:r>
      <w:r w:rsidR="009203D4">
        <w:t>3</w:t>
      </w:r>
      <w:r>
        <w:t>/0366r</w:t>
      </w:r>
    </w:fldSimple>
    <w:r w:rsidR="00461B21">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C2D18" w14:textId="77777777" w:rsidR="00C256FC" w:rsidRDefault="00C256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563A2F3F" w:rsidR="00873F2E" w:rsidRDefault="00873F2E">
    <w:pPr>
      <w:pStyle w:val="Header"/>
      <w:tabs>
        <w:tab w:val="clear" w:pos="6480"/>
        <w:tab w:val="center" w:pos="4680"/>
        <w:tab w:val="right" w:pos="9360"/>
      </w:tabs>
    </w:pPr>
    <w:r>
      <w:fldChar w:fldCharType="begin"/>
    </w:r>
    <w:r>
      <w:instrText xml:space="preserve"> DATE  \@ "MMMM yyyy"  \* MERGEFORMAT </w:instrText>
    </w:r>
    <w:r>
      <w:fldChar w:fldCharType="separate"/>
    </w:r>
    <w:ins w:id="302" w:author="Liwen Chu" w:date="2023-07-10T14:05:00Z">
      <w:r w:rsidR="00DC6379">
        <w:rPr>
          <w:noProof/>
        </w:rPr>
        <w:t>July 2023</w:t>
      </w:r>
    </w:ins>
    <w:del w:id="303" w:author="Liwen Chu" w:date="2023-06-07T07:05:00Z">
      <w:r w:rsidR="009C335B" w:rsidDel="003D3E2A">
        <w:rPr>
          <w:noProof/>
        </w:rPr>
        <w:delText>May 2023</w:delText>
      </w:r>
    </w:del>
    <w:r>
      <w:fldChar w:fldCharType="end"/>
    </w:r>
    <w:r>
      <w:tab/>
    </w:r>
    <w:r>
      <w:tab/>
    </w:r>
    <w:fldSimple w:instr=" TITLE  \* MERGEFORMAT ">
      <w:r>
        <w:t>doc.: IEEE 802.11-2</w:t>
      </w:r>
      <w:r w:rsidR="0094029C">
        <w:t>3</w:t>
      </w:r>
      <w:r>
        <w:t>/</w:t>
      </w:r>
      <w:r w:rsidR="005F45DA">
        <w:t>0366</w:t>
      </w:r>
      <w:r>
        <w:t>r</w:t>
      </w:r>
    </w:fldSimple>
    <w:r w:rsidR="00367E28">
      <w:t>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B739" w14:textId="77777777" w:rsidR="00C256FC" w:rsidRDefault="00C25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B20EC66"/>
    <w:lvl w:ilvl="0">
      <w:numFmt w:val="bullet"/>
      <w:lvlText w:val="*"/>
      <w:lvlJc w:val="left"/>
    </w:lvl>
  </w:abstractNum>
  <w:abstractNum w:abstractNumId="2" w15:restartNumberingAfterBreak="0">
    <w:nsid w:val="00000404"/>
    <w:multiLevelType w:val="multilevel"/>
    <w:tmpl w:val="00000887"/>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2895" w:hanging="778"/>
      </w:pPr>
    </w:lvl>
    <w:lvl w:ilvl="5">
      <w:numFmt w:val="bullet"/>
      <w:lvlText w:val="•"/>
      <w:lvlJc w:val="left"/>
      <w:pPr>
        <w:ind w:left="3892" w:hanging="778"/>
      </w:pPr>
    </w:lvl>
    <w:lvl w:ilvl="6">
      <w:numFmt w:val="bullet"/>
      <w:lvlText w:val="•"/>
      <w:lvlJc w:val="left"/>
      <w:pPr>
        <w:ind w:left="4890" w:hanging="778"/>
      </w:pPr>
    </w:lvl>
    <w:lvl w:ilvl="7">
      <w:numFmt w:val="bullet"/>
      <w:lvlText w:val="•"/>
      <w:lvlJc w:val="left"/>
      <w:pPr>
        <w:ind w:left="5887" w:hanging="778"/>
      </w:pPr>
    </w:lvl>
    <w:lvl w:ilvl="8">
      <w:numFmt w:val="bullet"/>
      <w:lvlText w:val="•"/>
      <w:lvlJc w:val="left"/>
      <w:pPr>
        <w:ind w:left="6885" w:hanging="778"/>
      </w:pPr>
    </w:lvl>
  </w:abstractNum>
  <w:abstractNum w:abstractNumId="3"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4" w15:restartNumberingAfterBreak="0">
    <w:nsid w:val="00000408"/>
    <w:multiLevelType w:val="multilevel"/>
    <w:tmpl w:val="0000088B"/>
    <w:lvl w:ilvl="0">
      <w:start w:val="35"/>
      <w:numFmt w:val="decimal"/>
      <w:lvlText w:val="%1"/>
      <w:lvlJc w:val="left"/>
      <w:pPr>
        <w:ind w:left="895" w:hanging="776"/>
      </w:pPr>
    </w:lvl>
    <w:lvl w:ilvl="1">
      <w:start w:val="3"/>
      <w:numFmt w:val="decimal"/>
      <w:lvlText w:val="%1.%2"/>
      <w:lvlJc w:val="left"/>
      <w:pPr>
        <w:ind w:left="895" w:hanging="776"/>
      </w:pPr>
    </w:lvl>
    <w:lvl w:ilvl="2">
      <w:start w:val="4"/>
      <w:numFmt w:val="decimal"/>
      <w:lvlText w:val="%1.%2.%3"/>
      <w:lvlJc w:val="left"/>
      <w:pPr>
        <w:ind w:left="895" w:hanging="776"/>
      </w:pPr>
    </w:lvl>
    <w:lvl w:ilvl="3">
      <w:start w:val="1"/>
      <w:numFmt w:val="decimal"/>
      <w:lvlText w:val="%1.%2.%3.%4"/>
      <w:lvlJc w:val="left"/>
      <w:pPr>
        <w:ind w:left="895" w:hanging="776"/>
      </w:pPr>
      <w:rPr>
        <w:rFonts w:ascii="Arial" w:hAnsi="Arial" w:cs="Arial"/>
        <w:b/>
        <w:bCs/>
        <w:i w:val="0"/>
        <w:iCs w:val="0"/>
        <w:w w:val="99"/>
        <w:sz w:val="20"/>
        <w:szCs w:val="20"/>
      </w:rPr>
    </w:lvl>
    <w:lvl w:ilvl="4">
      <w:numFmt w:val="bullet"/>
      <w:lvlText w:val="—"/>
      <w:lvlJc w:val="left"/>
      <w:pPr>
        <w:ind w:left="720" w:hanging="400"/>
      </w:pPr>
      <w:rPr>
        <w:rFonts w:ascii="Times New Roman" w:hAnsi="Times New Roman" w:cs="Times New Roman"/>
        <w:b w:val="0"/>
        <w:bCs w:val="0"/>
        <w:i w:val="0"/>
        <w:iCs w:val="0"/>
        <w:w w:val="99"/>
        <w:sz w:val="20"/>
        <w:szCs w:val="20"/>
      </w:rPr>
    </w:lvl>
    <w:lvl w:ilvl="5">
      <w:numFmt w:val="bullet"/>
      <w:lvlText w:val="•"/>
      <w:lvlJc w:val="left"/>
      <w:pPr>
        <w:ind w:left="4446" w:hanging="400"/>
      </w:pPr>
    </w:lvl>
    <w:lvl w:ilvl="6">
      <w:numFmt w:val="bullet"/>
      <w:lvlText w:val="•"/>
      <w:lvlJc w:val="left"/>
      <w:pPr>
        <w:ind w:left="5333" w:hanging="400"/>
      </w:pPr>
    </w:lvl>
    <w:lvl w:ilvl="7">
      <w:numFmt w:val="bullet"/>
      <w:lvlText w:val="•"/>
      <w:lvlJc w:val="left"/>
      <w:pPr>
        <w:ind w:left="6220" w:hanging="400"/>
      </w:pPr>
    </w:lvl>
    <w:lvl w:ilvl="8">
      <w:numFmt w:val="bullet"/>
      <w:lvlText w:val="•"/>
      <w:lvlJc w:val="left"/>
      <w:pPr>
        <w:ind w:left="7106" w:hanging="400"/>
      </w:pPr>
    </w:lvl>
  </w:abstractNum>
  <w:abstractNum w:abstractNumId="5"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6" w15:restartNumberingAfterBreak="0">
    <w:nsid w:val="0000040D"/>
    <w:multiLevelType w:val="multilevel"/>
    <w:tmpl w:val="00000890"/>
    <w:lvl w:ilvl="0">
      <w:start w:val="9"/>
      <w:numFmt w:val="decimal"/>
      <w:lvlText w:val="%1"/>
      <w:lvlJc w:val="left"/>
      <w:pPr>
        <w:ind w:left="987" w:hanging="668"/>
      </w:pPr>
    </w:lvl>
    <w:lvl w:ilvl="1">
      <w:start w:val="3"/>
      <w:numFmt w:val="decimal"/>
      <w:lvlText w:val="%1.%2"/>
      <w:lvlJc w:val="left"/>
      <w:pPr>
        <w:ind w:left="987" w:hanging="668"/>
      </w:pPr>
    </w:lvl>
    <w:lvl w:ilvl="2">
      <w:start w:val="3"/>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7" w15:restartNumberingAfterBreak="0">
    <w:nsid w:val="0000040E"/>
    <w:multiLevelType w:val="multilevel"/>
    <w:tmpl w:val="00000891"/>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8" w15:restartNumberingAfterBreak="0">
    <w:nsid w:val="00000418"/>
    <w:multiLevelType w:val="multilevel"/>
    <w:tmpl w:val="0000089B"/>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9"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135B88"/>
    <w:multiLevelType w:val="hybridMultilevel"/>
    <w:tmpl w:val="8F1CBA88"/>
    <w:lvl w:ilvl="0" w:tplc="9F087B44">
      <w:start w:val="1"/>
      <w:numFmt w:val="bullet"/>
      <w:lvlText w:val=""/>
      <w:lvlJc w:val="left"/>
      <w:pPr>
        <w:tabs>
          <w:tab w:val="num" w:pos="720"/>
        </w:tabs>
        <w:ind w:left="720" w:hanging="360"/>
      </w:pPr>
      <w:rPr>
        <w:rFonts w:ascii="Symbol" w:hAnsi="Symbol" w:hint="default"/>
      </w:rPr>
    </w:lvl>
    <w:lvl w:ilvl="1" w:tplc="5D54C7F8" w:tentative="1">
      <w:start w:val="1"/>
      <w:numFmt w:val="bullet"/>
      <w:lvlText w:val=""/>
      <w:lvlJc w:val="left"/>
      <w:pPr>
        <w:tabs>
          <w:tab w:val="num" w:pos="1440"/>
        </w:tabs>
        <w:ind w:left="1440" w:hanging="360"/>
      </w:pPr>
      <w:rPr>
        <w:rFonts w:ascii="Symbol" w:hAnsi="Symbol" w:hint="default"/>
      </w:rPr>
    </w:lvl>
    <w:lvl w:ilvl="2" w:tplc="F75E7920" w:tentative="1">
      <w:start w:val="1"/>
      <w:numFmt w:val="bullet"/>
      <w:lvlText w:val=""/>
      <w:lvlJc w:val="left"/>
      <w:pPr>
        <w:tabs>
          <w:tab w:val="num" w:pos="2160"/>
        </w:tabs>
        <w:ind w:left="2160" w:hanging="360"/>
      </w:pPr>
      <w:rPr>
        <w:rFonts w:ascii="Symbol" w:hAnsi="Symbol" w:hint="default"/>
      </w:rPr>
    </w:lvl>
    <w:lvl w:ilvl="3" w:tplc="5E0C531A" w:tentative="1">
      <w:start w:val="1"/>
      <w:numFmt w:val="bullet"/>
      <w:lvlText w:val=""/>
      <w:lvlJc w:val="left"/>
      <w:pPr>
        <w:tabs>
          <w:tab w:val="num" w:pos="2880"/>
        </w:tabs>
        <w:ind w:left="2880" w:hanging="360"/>
      </w:pPr>
      <w:rPr>
        <w:rFonts w:ascii="Symbol" w:hAnsi="Symbol" w:hint="default"/>
      </w:rPr>
    </w:lvl>
    <w:lvl w:ilvl="4" w:tplc="84F2A872" w:tentative="1">
      <w:start w:val="1"/>
      <w:numFmt w:val="bullet"/>
      <w:lvlText w:val=""/>
      <w:lvlJc w:val="left"/>
      <w:pPr>
        <w:tabs>
          <w:tab w:val="num" w:pos="3600"/>
        </w:tabs>
        <w:ind w:left="3600" w:hanging="360"/>
      </w:pPr>
      <w:rPr>
        <w:rFonts w:ascii="Symbol" w:hAnsi="Symbol" w:hint="default"/>
      </w:rPr>
    </w:lvl>
    <w:lvl w:ilvl="5" w:tplc="B85417C4" w:tentative="1">
      <w:start w:val="1"/>
      <w:numFmt w:val="bullet"/>
      <w:lvlText w:val=""/>
      <w:lvlJc w:val="left"/>
      <w:pPr>
        <w:tabs>
          <w:tab w:val="num" w:pos="4320"/>
        </w:tabs>
        <w:ind w:left="4320" w:hanging="360"/>
      </w:pPr>
      <w:rPr>
        <w:rFonts w:ascii="Symbol" w:hAnsi="Symbol" w:hint="default"/>
      </w:rPr>
    </w:lvl>
    <w:lvl w:ilvl="6" w:tplc="2C10BA52" w:tentative="1">
      <w:start w:val="1"/>
      <w:numFmt w:val="bullet"/>
      <w:lvlText w:val=""/>
      <w:lvlJc w:val="left"/>
      <w:pPr>
        <w:tabs>
          <w:tab w:val="num" w:pos="5040"/>
        </w:tabs>
        <w:ind w:left="5040" w:hanging="360"/>
      </w:pPr>
      <w:rPr>
        <w:rFonts w:ascii="Symbol" w:hAnsi="Symbol" w:hint="default"/>
      </w:rPr>
    </w:lvl>
    <w:lvl w:ilvl="7" w:tplc="812C073A" w:tentative="1">
      <w:start w:val="1"/>
      <w:numFmt w:val="bullet"/>
      <w:lvlText w:val=""/>
      <w:lvlJc w:val="left"/>
      <w:pPr>
        <w:tabs>
          <w:tab w:val="num" w:pos="5760"/>
        </w:tabs>
        <w:ind w:left="5760" w:hanging="360"/>
      </w:pPr>
      <w:rPr>
        <w:rFonts w:ascii="Symbol" w:hAnsi="Symbol" w:hint="default"/>
      </w:rPr>
    </w:lvl>
    <w:lvl w:ilvl="8" w:tplc="BC06E9C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C6055A8"/>
    <w:multiLevelType w:val="hybridMultilevel"/>
    <w:tmpl w:val="AC724522"/>
    <w:lvl w:ilvl="0" w:tplc="B0C64578">
      <w:start w:val="1"/>
      <w:numFmt w:val="bullet"/>
      <w:lvlText w:val=""/>
      <w:lvlJc w:val="left"/>
      <w:pPr>
        <w:tabs>
          <w:tab w:val="num" w:pos="720"/>
        </w:tabs>
        <w:ind w:left="720" w:hanging="360"/>
      </w:pPr>
      <w:rPr>
        <w:rFonts w:ascii="Symbol" w:hAnsi="Symbol" w:hint="default"/>
      </w:rPr>
    </w:lvl>
    <w:lvl w:ilvl="1" w:tplc="7CAC4242" w:tentative="1">
      <w:start w:val="1"/>
      <w:numFmt w:val="bullet"/>
      <w:lvlText w:val=""/>
      <w:lvlJc w:val="left"/>
      <w:pPr>
        <w:tabs>
          <w:tab w:val="num" w:pos="1440"/>
        </w:tabs>
        <w:ind w:left="1440" w:hanging="360"/>
      </w:pPr>
      <w:rPr>
        <w:rFonts w:ascii="Symbol" w:hAnsi="Symbol" w:hint="default"/>
      </w:rPr>
    </w:lvl>
    <w:lvl w:ilvl="2" w:tplc="66DED1DA" w:tentative="1">
      <w:start w:val="1"/>
      <w:numFmt w:val="bullet"/>
      <w:lvlText w:val=""/>
      <w:lvlJc w:val="left"/>
      <w:pPr>
        <w:tabs>
          <w:tab w:val="num" w:pos="2160"/>
        </w:tabs>
        <w:ind w:left="2160" w:hanging="360"/>
      </w:pPr>
      <w:rPr>
        <w:rFonts w:ascii="Symbol" w:hAnsi="Symbol" w:hint="default"/>
      </w:rPr>
    </w:lvl>
    <w:lvl w:ilvl="3" w:tplc="525283CA" w:tentative="1">
      <w:start w:val="1"/>
      <w:numFmt w:val="bullet"/>
      <w:lvlText w:val=""/>
      <w:lvlJc w:val="left"/>
      <w:pPr>
        <w:tabs>
          <w:tab w:val="num" w:pos="2880"/>
        </w:tabs>
        <w:ind w:left="2880" w:hanging="360"/>
      </w:pPr>
      <w:rPr>
        <w:rFonts w:ascii="Symbol" w:hAnsi="Symbol" w:hint="default"/>
      </w:rPr>
    </w:lvl>
    <w:lvl w:ilvl="4" w:tplc="3FC87114" w:tentative="1">
      <w:start w:val="1"/>
      <w:numFmt w:val="bullet"/>
      <w:lvlText w:val=""/>
      <w:lvlJc w:val="left"/>
      <w:pPr>
        <w:tabs>
          <w:tab w:val="num" w:pos="3600"/>
        </w:tabs>
        <w:ind w:left="3600" w:hanging="360"/>
      </w:pPr>
      <w:rPr>
        <w:rFonts w:ascii="Symbol" w:hAnsi="Symbol" w:hint="default"/>
      </w:rPr>
    </w:lvl>
    <w:lvl w:ilvl="5" w:tplc="7DA48BB6" w:tentative="1">
      <w:start w:val="1"/>
      <w:numFmt w:val="bullet"/>
      <w:lvlText w:val=""/>
      <w:lvlJc w:val="left"/>
      <w:pPr>
        <w:tabs>
          <w:tab w:val="num" w:pos="4320"/>
        </w:tabs>
        <w:ind w:left="4320" w:hanging="360"/>
      </w:pPr>
      <w:rPr>
        <w:rFonts w:ascii="Symbol" w:hAnsi="Symbol" w:hint="default"/>
      </w:rPr>
    </w:lvl>
    <w:lvl w:ilvl="6" w:tplc="3D14B98C" w:tentative="1">
      <w:start w:val="1"/>
      <w:numFmt w:val="bullet"/>
      <w:lvlText w:val=""/>
      <w:lvlJc w:val="left"/>
      <w:pPr>
        <w:tabs>
          <w:tab w:val="num" w:pos="5040"/>
        </w:tabs>
        <w:ind w:left="5040" w:hanging="360"/>
      </w:pPr>
      <w:rPr>
        <w:rFonts w:ascii="Symbol" w:hAnsi="Symbol" w:hint="default"/>
      </w:rPr>
    </w:lvl>
    <w:lvl w:ilvl="7" w:tplc="DC9257C8" w:tentative="1">
      <w:start w:val="1"/>
      <w:numFmt w:val="bullet"/>
      <w:lvlText w:val=""/>
      <w:lvlJc w:val="left"/>
      <w:pPr>
        <w:tabs>
          <w:tab w:val="num" w:pos="5760"/>
        </w:tabs>
        <w:ind w:left="5760" w:hanging="360"/>
      </w:pPr>
      <w:rPr>
        <w:rFonts w:ascii="Symbol" w:hAnsi="Symbol" w:hint="default"/>
      </w:rPr>
    </w:lvl>
    <w:lvl w:ilvl="8" w:tplc="F1DE69C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EA5C8A"/>
    <w:multiLevelType w:val="hybridMultilevel"/>
    <w:tmpl w:val="C27A7EAA"/>
    <w:lvl w:ilvl="0" w:tplc="A16AF400">
      <w:start w:val="1"/>
      <w:numFmt w:val="bullet"/>
      <w:lvlText w:val=""/>
      <w:lvlJc w:val="left"/>
      <w:pPr>
        <w:tabs>
          <w:tab w:val="num" w:pos="720"/>
        </w:tabs>
        <w:ind w:left="720" w:hanging="360"/>
      </w:pPr>
      <w:rPr>
        <w:rFonts w:ascii="Symbol" w:hAnsi="Symbol" w:hint="default"/>
      </w:rPr>
    </w:lvl>
    <w:lvl w:ilvl="1" w:tplc="5234F600" w:tentative="1">
      <w:start w:val="1"/>
      <w:numFmt w:val="bullet"/>
      <w:lvlText w:val=""/>
      <w:lvlJc w:val="left"/>
      <w:pPr>
        <w:tabs>
          <w:tab w:val="num" w:pos="1440"/>
        </w:tabs>
        <w:ind w:left="1440" w:hanging="360"/>
      </w:pPr>
      <w:rPr>
        <w:rFonts w:ascii="Symbol" w:hAnsi="Symbol" w:hint="default"/>
      </w:rPr>
    </w:lvl>
    <w:lvl w:ilvl="2" w:tplc="EDD24CE6" w:tentative="1">
      <w:start w:val="1"/>
      <w:numFmt w:val="bullet"/>
      <w:lvlText w:val=""/>
      <w:lvlJc w:val="left"/>
      <w:pPr>
        <w:tabs>
          <w:tab w:val="num" w:pos="2160"/>
        </w:tabs>
        <w:ind w:left="2160" w:hanging="360"/>
      </w:pPr>
      <w:rPr>
        <w:rFonts w:ascii="Symbol" w:hAnsi="Symbol" w:hint="default"/>
      </w:rPr>
    </w:lvl>
    <w:lvl w:ilvl="3" w:tplc="7BD8B2D0" w:tentative="1">
      <w:start w:val="1"/>
      <w:numFmt w:val="bullet"/>
      <w:lvlText w:val=""/>
      <w:lvlJc w:val="left"/>
      <w:pPr>
        <w:tabs>
          <w:tab w:val="num" w:pos="2880"/>
        </w:tabs>
        <w:ind w:left="2880" w:hanging="360"/>
      </w:pPr>
      <w:rPr>
        <w:rFonts w:ascii="Symbol" w:hAnsi="Symbol" w:hint="default"/>
      </w:rPr>
    </w:lvl>
    <w:lvl w:ilvl="4" w:tplc="70A83AEC" w:tentative="1">
      <w:start w:val="1"/>
      <w:numFmt w:val="bullet"/>
      <w:lvlText w:val=""/>
      <w:lvlJc w:val="left"/>
      <w:pPr>
        <w:tabs>
          <w:tab w:val="num" w:pos="3600"/>
        </w:tabs>
        <w:ind w:left="3600" w:hanging="360"/>
      </w:pPr>
      <w:rPr>
        <w:rFonts w:ascii="Symbol" w:hAnsi="Symbol" w:hint="default"/>
      </w:rPr>
    </w:lvl>
    <w:lvl w:ilvl="5" w:tplc="CE3450A0" w:tentative="1">
      <w:start w:val="1"/>
      <w:numFmt w:val="bullet"/>
      <w:lvlText w:val=""/>
      <w:lvlJc w:val="left"/>
      <w:pPr>
        <w:tabs>
          <w:tab w:val="num" w:pos="4320"/>
        </w:tabs>
        <w:ind w:left="4320" w:hanging="360"/>
      </w:pPr>
      <w:rPr>
        <w:rFonts w:ascii="Symbol" w:hAnsi="Symbol" w:hint="default"/>
      </w:rPr>
    </w:lvl>
    <w:lvl w:ilvl="6" w:tplc="9920CDB8" w:tentative="1">
      <w:start w:val="1"/>
      <w:numFmt w:val="bullet"/>
      <w:lvlText w:val=""/>
      <w:lvlJc w:val="left"/>
      <w:pPr>
        <w:tabs>
          <w:tab w:val="num" w:pos="5040"/>
        </w:tabs>
        <w:ind w:left="5040" w:hanging="360"/>
      </w:pPr>
      <w:rPr>
        <w:rFonts w:ascii="Symbol" w:hAnsi="Symbol" w:hint="default"/>
      </w:rPr>
    </w:lvl>
    <w:lvl w:ilvl="7" w:tplc="B6EE7766" w:tentative="1">
      <w:start w:val="1"/>
      <w:numFmt w:val="bullet"/>
      <w:lvlText w:val=""/>
      <w:lvlJc w:val="left"/>
      <w:pPr>
        <w:tabs>
          <w:tab w:val="num" w:pos="5760"/>
        </w:tabs>
        <w:ind w:left="5760" w:hanging="360"/>
      </w:pPr>
      <w:rPr>
        <w:rFonts w:ascii="Symbol" w:hAnsi="Symbol" w:hint="default"/>
      </w:rPr>
    </w:lvl>
    <w:lvl w:ilvl="8" w:tplc="FAA4271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4567721"/>
    <w:multiLevelType w:val="hybridMultilevel"/>
    <w:tmpl w:val="FFEA3D70"/>
    <w:lvl w:ilvl="0" w:tplc="43D8FFF8">
      <w:start w:val="1"/>
      <w:numFmt w:val="bullet"/>
      <w:lvlText w:val=""/>
      <w:lvlJc w:val="left"/>
      <w:pPr>
        <w:tabs>
          <w:tab w:val="num" w:pos="720"/>
        </w:tabs>
        <w:ind w:left="720" w:hanging="360"/>
      </w:pPr>
      <w:rPr>
        <w:rFonts w:ascii="Symbol" w:hAnsi="Symbol" w:hint="default"/>
      </w:rPr>
    </w:lvl>
    <w:lvl w:ilvl="1" w:tplc="6B200CEC" w:tentative="1">
      <w:start w:val="1"/>
      <w:numFmt w:val="bullet"/>
      <w:lvlText w:val=""/>
      <w:lvlJc w:val="left"/>
      <w:pPr>
        <w:tabs>
          <w:tab w:val="num" w:pos="1440"/>
        </w:tabs>
        <w:ind w:left="1440" w:hanging="360"/>
      </w:pPr>
      <w:rPr>
        <w:rFonts w:ascii="Symbol" w:hAnsi="Symbol" w:hint="default"/>
      </w:rPr>
    </w:lvl>
    <w:lvl w:ilvl="2" w:tplc="25C8E828" w:tentative="1">
      <w:start w:val="1"/>
      <w:numFmt w:val="bullet"/>
      <w:lvlText w:val=""/>
      <w:lvlJc w:val="left"/>
      <w:pPr>
        <w:tabs>
          <w:tab w:val="num" w:pos="2160"/>
        </w:tabs>
        <w:ind w:left="2160" w:hanging="360"/>
      </w:pPr>
      <w:rPr>
        <w:rFonts w:ascii="Symbol" w:hAnsi="Symbol" w:hint="default"/>
      </w:rPr>
    </w:lvl>
    <w:lvl w:ilvl="3" w:tplc="D1E6F294" w:tentative="1">
      <w:start w:val="1"/>
      <w:numFmt w:val="bullet"/>
      <w:lvlText w:val=""/>
      <w:lvlJc w:val="left"/>
      <w:pPr>
        <w:tabs>
          <w:tab w:val="num" w:pos="2880"/>
        </w:tabs>
        <w:ind w:left="2880" w:hanging="360"/>
      </w:pPr>
      <w:rPr>
        <w:rFonts w:ascii="Symbol" w:hAnsi="Symbol" w:hint="default"/>
      </w:rPr>
    </w:lvl>
    <w:lvl w:ilvl="4" w:tplc="9A5A1B02" w:tentative="1">
      <w:start w:val="1"/>
      <w:numFmt w:val="bullet"/>
      <w:lvlText w:val=""/>
      <w:lvlJc w:val="left"/>
      <w:pPr>
        <w:tabs>
          <w:tab w:val="num" w:pos="3600"/>
        </w:tabs>
        <w:ind w:left="3600" w:hanging="360"/>
      </w:pPr>
      <w:rPr>
        <w:rFonts w:ascii="Symbol" w:hAnsi="Symbol" w:hint="default"/>
      </w:rPr>
    </w:lvl>
    <w:lvl w:ilvl="5" w:tplc="A510E95E" w:tentative="1">
      <w:start w:val="1"/>
      <w:numFmt w:val="bullet"/>
      <w:lvlText w:val=""/>
      <w:lvlJc w:val="left"/>
      <w:pPr>
        <w:tabs>
          <w:tab w:val="num" w:pos="4320"/>
        </w:tabs>
        <w:ind w:left="4320" w:hanging="360"/>
      </w:pPr>
      <w:rPr>
        <w:rFonts w:ascii="Symbol" w:hAnsi="Symbol" w:hint="default"/>
      </w:rPr>
    </w:lvl>
    <w:lvl w:ilvl="6" w:tplc="834ED58E" w:tentative="1">
      <w:start w:val="1"/>
      <w:numFmt w:val="bullet"/>
      <w:lvlText w:val=""/>
      <w:lvlJc w:val="left"/>
      <w:pPr>
        <w:tabs>
          <w:tab w:val="num" w:pos="5040"/>
        </w:tabs>
        <w:ind w:left="5040" w:hanging="360"/>
      </w:pPr>
      <w:rPr>
        <w:rFonts w:ascii="Symbol" w:hAnsi="Symbol" w:hint="default"/>
      </w:rPr>
    </w:lvl>
    <w:lvl w:ilvl="7" w:tplc="2D2E8E5A" w:tentative="1">
      <w:start w:val="1"/>
      <w:numFmt w:val="bullet"/>
      <w:lvlText w:val=""/>
      <w:lvlJc w:val="left"/>
      <w:pPr>
        <w:tabs>
          <w:tab w:val="num" w:pos="5760"/>
        </w:tabs>
        <w:ind w:left="5760" w:hanging="360"/>
      </w:pPr>
      <w:rPr>
        <w:rFonts w:ascii="Symbol" w:hAnsi="Symbol" w:hint="default"/>
      </w:rPr>
    </w:lvl>
    <w:lvl w:ilvl="8" w:tplc="744038A2"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8844DDB"/>
    <w:multiLevelType w:val="hybridMultilevel"/>
    <w:tmpl w:val="35B024B8"/>
    <w:lvl w:ilvl="0" w:tplc="F036EF7A">
      <w:start w:val="1"/>
      <w:numFmt w:val="bullet"/>
      <w:lvlText w:val=""/>
      <w:lvlJc w:val="left"/>
      <w:pPr>
        <w:tabs>
          <w:tab w:val="num" w:pos="720"/>
        </w:tabs>
        <w:ind w:left="720" w:hanging="360"/>
      </w:pPr>
      <w:rPr>
        <w:rFonts w:ascii="Symbol" w:hAnsi="Symbol" w:hint="default"/>
      </w:rPr>
    </w:lvl>
    <w:lvl w:ilvl="1" w:tplc="D79E4B5A" w:tentative="1">
      <w:start w:val="1"/>
      <w:numFmt w:val="bullet"/>
      <w:lvlText w:val=""/>
      <w:lvlJc w:val="left"/>
      <w:pPr>
        <w:tabs>
          <w:tab w:val="num" w:pos="1440"/>
        </w:tabs>
        <w:ind w:left="1440" w:hanging="360"/>
      </w:pPr>
      <w:rPr>
        <w:rFonts w:ascii="Symbol" w:hAnsi="Symbol" w:hint="default"/>
      </w:rPr>
    </w:lvl>
    <w:lvl w:ilvl="2" w:tplc="3BA8EBE2" w:tentative="1">
      <w:start w:val="1"/>
      <w:numFmt w:val="bullet"/>
      <w:lvlText w:val=""/>
      <w:lvlJc w:val="left"/>
      <w:pPr>
        <w:tabs>
          <w:tab w:val="num" w:pos="2160"/>
        </w:tabs>
        <w:ind w:left="2160" w:hanging="360"/>
      </w:pPr>
      <w:rPr>
        <w:rFonts w:ascii="Symbol" w:hAnsi="Symbol" w:hint="default"/>
      </w:rPr>
    </w:lvl>
    <w:lvl w:ilvl="3" w:tplc="BDE8FDA6" w:tentative="1">
      <w:start w:val="1"/>
      <w:numFmt w:val="bullet"/>
      <w:lvlText w:val=""/>
      <w:lvlJc w:val="left"/>
      <w:pPr>
        <w:tabs>
          <w:tab w:val="num" w:pos="2880"/>
        </w:tabs>
        <w:ind w:left="2880" w:hanging="360"/>
      </w:pPr>
      <w:rPr>
        <w:rFonts w:ascii="Symbol" w:hAnsi="Symbol" w:hint="default"/>
      </w:rPr>
    </w:lvl>
    <w:lvl w:ilvl="4" w:tplc="8E8046DA" w:tentative="1">
      <w:start w:val="1"/>
      <w:numFmt w:val="bullet"/>
      <w:lvlText w:val=""/>
      <w:lvlJc w:val="left"/>
      <w:pPr>
        <w:tabs>
          <w:tab w:val="num" w:pos="3600"/>
        </w:tabs>
        <w:ind w:left="3600" w:hanging="360"/>
      </w:pPr>
      <w:rPr>
        <w:rFonts w:ascii="Symbol" w:hAnsi="Symbol" w:hint="default"/>
      </w:rPr>
    </w:lvl>
    <w:lvl w:ilvl="5" w:tplc="9796C6D6" w:tentative="1">
      <w:start w:val="1"/>
      <w:numFmt w:val="bullet"/>
      <w:lvlText w:val=""/>
      <w:lvlJc w:val="left"/>
      <w:pPr>
        <w:tabs>
          <w:tab w:val="num" w:pos="4320"/>
        </w:tabs>
        <w:ind w:left="4320" w:hanging="360"/>
      </w:pPr>
      <w:rPr>
        <w:rFonts w:ascii="Symbol" w:hAnsi="Symbol" w:hint="default"/>
      </w:rPr>
    </w:lvl>
    <w:lvl w:ilvl="6" w:tplc="BDA885BC" w:tentative="1">
      <w:start w:val="1"/>
      <w:numFmt w:val="bullet"/>
      <w:lvlText w:val=""/>
      <w:lvlJc w:val="left"/>
      <w:pPr>
        <w:tabs>
          <w:tab w:val="num" w:pos="5040"/>
        </w:tabs>
        <w:ind w:left="5040" w:hanging="360"/>
      </w:pPr>
      <w:rPr>
        <w:rFonts w:ascii="Symbol" w:hAnsi="Symbol" w:hint="default"/>
      </w:rPr>
    </w:lvl>
    <w:lvl w:ilvl="7" w:tplc="03EE2C0C" w:tentative="1">
      <w:start w:val="1"/>
      <w:numFmt w:val="bullet"/>
      <w:lvlText w:val=""/>
      <w:lvlJc w:val="left"/>
      <w:pPr>
        <w:tabs>
          <w:tab w:val="num" w:pos="5760"/>
        </w:tabs>
        <w:ind w:left="5760" w:hanging="360"/>
      </w:pPr>
      <w:rPr>
        <w:rFonts w:ascii="Symbol" w:hAnsi="Symbol" w:hint="default"/>
      </w:rPr>
    </w:lvl>
    <w:lvl w:ilvl="8" w:tplc="24A058C4"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32B050B"/>
    <w:multiLevelType w:val="hybridMultilevel"/>
    <w:tmpl w:val="2F566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DD7176"/>
    <w:multiLevelType w:val="hybridMultilevel"/>
    <w:tmpl w:val="1B4CAE1E"/>
    <w:lvl w:ilvl="0" w:tplc="682600DA">
      <w:start w:val="1"/>
      <w:numFmt w:val="bullet"/>
      <w:lvlText w:val=""/>
      <w:lvlJc w:val="left"/>
      <w:pPr>
        <w:tabs>
          <w:tab w:val="num" w:pos="720"/>
        </w:tabs>
        <w:ind w:left="720" w:hanging="360"/>
      </w:pPr>
      <w:rPr>
        <w:rFonts w:ascii="Symbol" w:hAnsi="Symbol" w:hint="default"/>
      </w:rPr>
    </w:lvl>
    <w:lvl w:ilvl="1" w:tplc="16D89BD6" w:tentative="1">
      <w:start w:val="1"/>
      <w:numFmt w:val="bullet"/>
      <w:lvlText w:val=""/>
      <w:lvlJc w:val="left"/>
      <w:pPr>
        <w:tabs>
          <w:tab w:val="num" w:pos="1440"/>
        </w:tabs>
        <w:ind w:left="1440" w:hanging="360"/>
      </w:pPr>
      <w:rPr>
        <w:rFonts w:ascii="Symbol" w:hAnsi="Symbol" w:hint="default"/>
      </w:rPr>
    </w:lvl>
    <w:lvl w:ilvl="2" w:tplc="D4C8B7C6" w:tentative="1">
      <w:start w:val="1"/>
      <w:numFmt w:val="bullet"/>
      <w:lvlText w:val=""/>
      <w:lvlJc w:val="left"/>
      <w:pPr>
        <w:tabs>
          <w:tab w:val="num" w:pos="2160"/>
        </w:tabs>
        <w:ind w:left="2160" w:hanging="360"/>
      </w:pPr>
      <w:rPr>
        <w:rFonts w:ascii="Symbol" w:hAnsi="Symbol" w:hint="default"/>
      </w:rPr>
    </w:lvl>
    <w:lvl w:ilvl="3" w:tplc="C5E6A4E0" w:tentative="1">
      <w:start w:val="1"/>
      <w:numFmt w:val="bullet"/>
      <w:lvlText w:val=""/>
      <w:lvlJc w:val="left"/>
      <w:pPr>
        <w:tabs>
          <w:tab w:val="num" w:pos="2880"/>
        </w:tabs>
        <w:ind w:left="2880" w:hanging="360"/>
      </w:pPr>
      <w:rPr>
        <w:rFonts w:ascii="Symbol" w:hAnsi="Symbol" w:hint="default"/>
      </w:rPr>
    </w:lvl>
    <w:lvl w:ilvl="4" w:tplc="BD88959A" w:tentative="1">
      <w:start w:val="1"/>
      <w:numFmt w:val="bullet"/>
      <w:lvlText w:val=""/>
      <w:lvlJc w:val="left"/>
      <w:pPr>
        <w:tabs>
          <w:tab w:val="num" w:pos="3600"/>
        </w:tabs>
        <w:ind w:left="3600" w:hanging="360"/>
      </w:pPr>
      <w:rPr>
        <w:rFonts w:ascii="Symbol" w:hAnsi="Symbol" w:hint="default"/>
      </w:rPr>
    </w:lvl>
    <w:lvl w:ilvl="5" w:tplc="DCB0C658" w:tentative="1">
      <w:start w:val="1"/>
      <w:numFmt w:val="bullet"/>
      <w:lvlText w:val=""/>
      <w:lvlJc w:val="left"/>
      <w:pPr>
        <w:tabs>
          <w:tab w:val="num" w:pos="4320"/>
        </w:tabs>
        <w:ind w:left="4320" w:hanging="360"/>
      </w:pPr>
      <w:rPr>
        <w:rFonts w:ascii="Symbol" w:hAnsi="Symbol" w:hint="default"/>
      </w:rPr>
    </w:lvl>
    <w:lvl w:ilvl="6" w:tplc="B3D6AB70" w:tentative="1">
      <w:start w:val="1"/>
      <w:numFmt w:val="bullet"/>
      <w:lvlText w:val=""/>
      <w:lvlJc w:val="left"/>
      <w:pPr>
        <w:tabs>
          <w:tab w:val="num" w:pos="5040"/>
        </w:tabs>
        <w:ind w:left="5040" w:hanging="360"/>
      </w:pPr>
      <w:rPr>
        <w:rFonts w:ascii="Symbol" w:hAnsi="Symbol" w:hint="default"/>
      </w:rPr>
    </w:lvl>
    <w:lvl w:ilvl="7" w:tplc="7FEE2C80" w:tentative="1">
      <w:start w:val="1"/>
      <w:numFmt w:val="bullet"/>
      <w:lvlText w:val=""/>
      <w:lvlJc w:val="left"/>
      <w:pPr>
        <w:tabs>
          <w:tab w:val="num" w:pos="5760"/>
        </w:tabs>
        <w:ind w:left="5760" w:hanging="360"/>
      </w:pPr>
      <w:rPr>
        <w:rFonts w:ascii="Symbol" w:hAnsi="Symbol" w:hint="default"/>
      </w:rPr>
    </w:lvl>
    <w:lvl w:ilvl="8" w:tplc="8618C414"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7C970BD1"/>
    <w:multiLevelType w:val="hybridMultilevel"/>
    <w:tmpl w:val="07824522"/>
    <w:lvl w:ilvl="0" w:tplc="9B629038">
      <w:start w:val="1"/>
      <w:numFmt w:val="bullet"/>
      <w:lvlText w:val=""/>
      <w:lvlJc w:val="left"/>
      <w:pPr>
        <w:tabs>
          <w:tab w:val="num" w:pos="720"/>
        </w:tabs>
        <w:ind w:left="720" w:hanging="360"/>
      </w:pPr>
      <w:rPr>
        <w:rFonts w:ascii="Symbol" w:hAnsi="Symbol" w:hint="default"/>
      </w:rPr>
    </w:lvl>
    <w:lvl w:ilvl="1" w:tplc="1FB0244C" w:tentative="1">
      <w:start w:val="1"/>
      <w:numFmt w:val="bullet"/>
      <w:lvlText w:val=""/>
      <w:lvlJc w:val="left"/>
      <w:pPr>
        <w:tabs>
          <w:tab w:val="num" w:pos="1440"/>
        </w:tabs>
        <w:ind w:left="1440" w:hanging="360"/>
      </w:pPr>
      <w:rPr>
        <w:rFonts w:ascii="Symbol" w:hAnsi="Symbol" w:hint="default"/>
      </w:rPr>
    </w:lvl>
    <w:lvl w:ilvl="2" w:tplc="C1CAFA28" w:tentative="1">
      <w:start w:val="1"/>
      <w:numFmt w:val="bullet"/>
      <w:lvlText w:val=""/>
      <w:lvlJc w:val="left"/>
      <w:pPr>
        <w:tabs>
          <w:tab w:val="num" w:pos="2160"/>
        </w:tabs>
        <w:ind w:left="2160" w:hanging="360"/>
      </w:pPr>
      <w:rPr>
        <w:rFonts w:ascii="Symbol" w:hAnsi="Symbol" w:hint="default"/>
      </w:rPr>
    </w:lvl>
    <w:lvl w:ilvl="3" w:tplc="6EC884C4" w:tentative="1">
      <w:start w:val="1"/>
      <w:numFmt w:val="bullet"/>
      <w:lvlText w:val=""/>
      <w:lvlJc w:val="left"/>
      <w:pPr>
        <w:tabs>
          <w:tab w:val="num" w:pos="2880"/>
        </w:tabs>
        <w:ind w:left="2880" w:hanging="360"/>
      </w:pPr>
      <w:rPr>
        <w:rFonts w:ascii="Symbol" w:hAnsi="Symbol" w:hint="default"/>
      </w:rPr>
    </w:lvl>
    <w:lvl w:ilvl="4" w:tplc="BFC0DC04" w:tentative="1">
      <w:start w:val="1"/>
      <w:numFmt w:val="bullet"/>
      <w:lvlText w:val=""/>
      <w:lvlJc w:val="left"/>
      <w:pPr>
        <w:tabs>
          <w:tab w:val="num" w:pos="3600"/>
        </w:tabs>
        <w:ind w:left="3600" w:hanging="360"/>
      </w:pPr>
      <w:rPr>
        <w:rFonts w:ascii="Symbol" w:hAnsi="Symbol" w:hint="default"/>
      </w:rPr>
    </w:lvl>
    <w:lvl w:ilvl="5" w:tplc="054460BE" w:tentative="1">
      <w:start w:val="1"/>
      <w:numFmt w:val="bullet"/>
      <w:lvlText w:val=""/>
      <w:lvlJc w:val="left"/>
      <w:pPr>
        <w:tabs>
          <w:tab w:val="num" w:pos="4320"/>
        </w:tabs>
        <w:ind w:left="4320" w:hanging="360"/>
      </w:pPr>
      <w:rPr>
        <w:rFonts w:ascii="Symbol" w:hAnsi="Symbol" w:hint="default"/>
      </w:rPr>
    </w:lvl>
    <w:lvl w:ilvl="6" w:tplc="F2EE4950" w:tentative="1">
      <w:start w:val="1"/>
      <w:numFmt w:val="bullet"/>
      <w:lvlText w:val=""/>
      <w:lvlJc w:val="left"/>
      <w:pPr>
        <w:tabs>
          <w:tab w:val="num" w:pos="5040"/>
        </w:tabs>
        <w:ind w:left="5040" w:hanging="360"/>
      </w:pPr>
      <w:rPr>
        <w:rFonts w:ascii="Symbol" w:hAnsi="Symbol" w:hint="default"/>
      </w:rPr>
    </w:lvl>
    <w:lvl w:ilvl="7" w:tplc="D5CA3E2C" w:tentative="1">
      <w:start w:val="1"/>
      <w:numFmt w:val="bullet"/>
      <w:lvlText w:val=""/>
      <w:lvlJc w:val="left"/>
      <w:pPr>
        <w:tabs>
          <w:tab w:val="num" w:pos="5760"/>
        </w:tabs>
        <w:ind w:left="5760" w:hanging="360"/>
      </w:pPr>
      <w:rPr>
        <w:rFonts w:ascii="Symbol" w:hAnsi="Symbol" w:hint="default"/>
      </w:rPr>
    </w:lvl>
    <w:lvl w:ilvl="8" w:tplc="75EC454E"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7D4F0E66"/>
    <w:multiLevelType w:val="hybridMultilevel"/>
    <w:tmpl w:val="19202D96"/>
    <w:lvl w:ilvl="0" w:tplc="1E5C32E2">
      <w:start w:val="1"/>
      <w:numFmt w:val="bullet"/>
      <w:lvlText w:val=""/>
      <w:lvlJc w:val="left"/>
      <w:pPr>
        <w:tabs>
          <w:tab w:val="num" w:pos="720"/>
        </w:tabs>
        <w:ind w:left="720" w:hanging="360"/>
      </w:pPr>
      <w:rPr>
        <w:rFonts w:ascii="Symbol" w:hAnsi="Symbol" w:hint="default"/>
      </w:rPr>
    </w:lvl>
    <w:lvl w:ilvl="1" w:tplc="5EF681FC" w:tentative="1">
      <w:start w:val="1"/>
      <w:numFmt w:val="bullet"/>
      <w:lvlText w:val=""/>
      <w:lvlJc w:val="left"/>
      <w:pPr>
        <w:tabs>
          <w:tab w:val="num" w:pos="1440"/>
        </w:tabs>
        <w:ind w:left="1440" w:hanging="360"/>
      </w:pPr>
      <w:rPr>
        <w:rFonts w:ascii="Symbol" w:hAnsi="Symbol" w:hint="default"/>
      </w:rPr>
    </w:lvl>
    <w:lvl w:ilvl="2" w:tplc="1A663FCE" w:tentative="1">
      <w:start w:val="1"/>
      <w:numFmt w:val="bullet"/>
      <w:lvlText w:val=""/>
      <w:lvlJc w:val="left"/>
      <w:pPr>
        <w:tabs>
          <w:tab w:val="num" w:pos="2160"/>
        </w:tabs>
        <w:ind w:left="2160" w:hanging="360"/>
      </w:pPr>
      <w:rPr>
        <w:rFonts w:ascii="Symbol" w:hAnsi="Symbol" w:hint="default"/>
      </w:rPr>
    </w:lvl>
    <w:lvl w:ilvl="3" w:tplc="3268488E" w:tentative="1">
      <w:start w:val="1"/>
      <w:numFmt w:val="bullet"/>
      <w:lvlText w:val=""/>
      <w:lvlJc w:val="left"/>
      <w:pPr>
        <w:tabs>
          <w:tab w:val="num" w:pos="2880"/>
        </w:tabs>
        <w:ind w:left="2880" w:hanging="360"/>
      </w:pPr>
      <w:rPr>
        <w:rFonts w:ascii="Symbol" w:hAnsi="Symbol" w:hint="default"/>
      </w:rPr>
    </w:lvl>
    <w:lvl w:ilvl="4" w:tplc="EB0A96C8" w:tentative="1">
      <w:start w:val="1"/>
      <w:numFmt w:val="bullet"/>
      <w:lvlText w:val=""/>
      <w:lvlJc w:val="left"/>
      <w:pPr>
        <w:tabs>
          <w:tab w:val="num" w:pos="3600"/>
        </w:tabs>
        <w:ind w:left="3600" w:hanging="360"/>
      </w:pPr>
      <w:rPr>
        <w:rFonts w:ascii="Symbol" w:hAnsi="Symbol" w:hint="default"/>
      </w:rPr>
    </w:lvl>
    <w:lvl w:ilvl="5" w:tplc="0EB8FB06" w:tentative="1">
      <w:start w:val="1"/>
      <w:numFmt w:val="bullet"/>
      <w:lvlText w:val=""/>
      <w:lvlJc w:val="left"/>
      <w:pPr>
        <w:tabs>
          <w:tab w:val="num" w:pos="4320"/>
        </w:tabs>
        <w:ind w:left="4320" w:hanging="360"/>
      </w:pPr>
      <w:rPr>
        <w:rFonts w:ascii="Symbol" w:hAnsi="Symbol" w:hint="default"/>
      </w:rPr>
    </w:lvl>
    <w:lvl w:ilvl="6" w:tplc="CFAECB80" w:tentative="1">
      <w:start w:val="1"/>
      <w:numFmt w:val="bullet"/>
      <w:lvlText w:val=""/>
      <w:lvlJc w:val="left"/>
      <w:pPr>
        <w:tabs>
          <w:tab w:val="num" w:pos="5040"/>
        </w:tabs>
        <w:ind w:left="5040" w:hanging="360"/>
      </w:pPr>
      <w:rPr>
        <w:rFonts w:ascii="Symbol" w:hAnsi="Symbol" w:hint="default"/>
      </w:rPr>
    </w:lvl>
    <w:lvl w:ilvl="7" w:tplc="7AFCA85C" w:tentative="1">
      <w:start w:val="1"/>
      <w:numFmt w:val="bullet"/>
      <w:lvlText w:val=""/>
      <w:lvlJc w:val="left"/>
      <w:pPr>
        <w:tabs>
          <w:tab w:val="num" w:pos="5760"/>
        </w:tabs>
        <w:ind w:left="5760" w:hanging="360"/>
      </w:pPr>
      <w:rPr>
        <w:rFonts w:ascii="Symbol" w:hAnsi="Symbol" w:hint="default"/>
      </w:rPr>
    </w:lvl>
    <w:lvl w:ilvl="8" w:tplc="5F54AF98"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887537">
    <w:abstractNumId w:val="0"/>
  </w:num>
  <w:num w:numId="2" w16cid:durableId="179323209">
    <w:abstractNumId w:val="15"/>
  </w:num>
  <w:num w:numId="3" w16cid:durableId="335305177">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lang w:val="en-GB"/>
        </w:rPr>
      </w:lvl>
    </w:lvlOverride>
  </w:num>
  <w:num w:numId="4" w16cid:durableId="2077120108">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16cid:durableId="1973634866">
    <w:abstractNumId w:val="23"/>
  </w:num>
  <w:num w:numId="6" w16cid:durableId="204561090">
    <w:abstractNumId w:val="13"/>
  </w:num>
  <w:num w:numId="7" w16cid:durableId="104424208">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16cid:durableId="1963265153">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16cid:durableId="1320036997">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16cid:durableId="552891326">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16cid:durableId="1493910028">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16cid:durableId="25839349">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16cid:durableId="504174667">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16cid:durableId="2026789598">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540477930">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16cid:durableId="1148935731">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16cid:durableId="18082806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16cid:durableId="37168598">
    <w:abstractNumId w:val="12"/>
  </w:num>
  <w:num w:numId="19" w16cid:durableId="1698194378">
    <w:abstractNumId w:val="9"/>
  </w:num>
  <w:num w:numId="20" w16cid:durableId="132910743">
    <w:abstractNumId w:val="1"/>
    <w:lvlOverride w:ilvl="0">
      <w:lvl w:ilvl="0">
        <w:start w:val="1"/>
        <w:numFmt w:val="bullet"/>
        <w:lvlText w:val="Figure 9-43—"/>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328097392">
    <w:abstractNumId w:val="1"/>
    <w:lvlOverride w:ilvl="0">
      <w:lvl w:ilvl="0">
        <w:start w:val="1"/>
        <w:numFmt w:val="bullet"/>
        <w:lvlText w:val="Table 9-30a—"/>
        <w:legacy w:legacy="1" w:legacySpace="0" w:legacyIndent="0"/>
        <w:lvlJc w:val="center"/>
        <w:pPr>
          <w:ind w:left="0" w:firstLine="0"/>
        </w:pPr>
        <w:rPr>
          <w:rFonts w:ascii="Arial" w:hAnsi="Arial" w:cs="Arial" w:hint="default"/>
          <w:b/>
          <w:i w:val="0"/>
          <w:strike w:val="0"/>
          <w:color w:val="000000"/>
          <w:sz w:val="20"/>
          <w:u w:val="none"/>
        </w:rPr>
      </w:lvl>
    </w:lvlOverride>
  </w:num>
  <w:num w:numId="22" w16cid:durableId="1017851693">
    <w:abstractNumId w:val="1"/>
    <w:lvlOverride w:ilvl="0">
      <w:lvl w:ilvl="0">
        <w:start w:val="1"/>
        <w:numFmt w:val="bullet"/>
        <w:lvlText w:val="Figure 9-47c—"/>
        <w:legacy w:legacy="1" w:legacySpace="0" w:legacyIndent="0"/>
        <w:lvlJc w:val="center"/>
        <w:pPr>
          <w:ind w:left="0" w:firstLine="0"/>
        </w:pPr>
        <w:rPr>
          <w:rFonts w:ascii="Arial" w:hAnsi="Arial" w:cs="Arial" w:hint="default"/>
          <w:b/>
          <w:i w:val="0"/>
          <w:strike w:val="0"/>
          <w:color w:val="000000"/>
          <w:sz w:val="20"/>
          <w:u w:val="none"/>
        </w:rPr>
      </w:lvl>
    </w:lvlOverride>
  </w:num>
  <w:num w:numId="23" w16cid:durableId="1218511426">
    <w:abstractNumId w:val="1"/>
    <w:lvlOverride w:ilvl="0">
      <w:lvl w:ilvl="0">
        <w:start w:val="1"/>
        <w:numFmt w:val="bullet"/>
        <w:lvlText w:val="Table 9-30c—"/>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013537019">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25" w16cid:durableId="2143845660">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16cid:durableId="991520998">
    <w:abstractNumId w:val="10"/>
  </w:num>
  <w:num w:numId="27" w16cid:durableId="183791142">
    <w:abstractNumId w:val="8"/>
  </w:num>
  <w:num w:numId="28" w16cid:durableId="1860730220">
    <w:abstractNumId w:val="3"/>
  </w:num>
  <w:num w:numId="29" w16cid:durableId="1060909504">
    <w:abstractNumId w:val="2"/>
  </w:num>
  <w:num w:numId="30" w16cid:durableId="1949462938">
    <w:abstractNumId w:val="4"/>
  </w:num>
  <w:num w:numId="31" w16cid:durableId="811605742">
    <w:abstractNumId w:val="5"/>
  </w:num>
  <w:num w:numId="32" w16cid:durableId="2044665877">
    <w:abstractNumId w:val="7"/>
  </w:num>
  <w:num w:numId="33" w16cid:durableId="2112780037">
    <w:abstractNumId w:val="6"/>
  </w:num>
  <w:num w:numId="34" w16cid:durableId="133360523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16cid:durableId="820119235">
    <w:abstractNumId w:val="11"/>
  </w:num>
  <w:num w:numId="36" w16cid:durableId="1238243787">
    <w:abstractNumId w:val="17"/>
  </w:num>
  <w:num w:numId="37" w16cid:durableId="1218200425">
    <w:abstractNumId w:val="22"/>
  </w:num>
  <w:num w:numId="38" w16cid:durableId="871384218">
    <w:abstractNumId w:val="20"/>
  </w:num>
  <w:num w:numId="39" w16cid:durableId="760682120">
    <w:abstractNumId w:val="16"/>
  </w:num>
  <w:num w:numId="40" w16cid:durableId="249706805">
    <w:abstractNumId w:val="14"/>
  </w:num>
  <w:num w:numId="41" w16cid:durableId="752630356">
    <w:abstractNumId w:val="21"/>
  </w:num>
  <w:num w:numId="42" w16cid:durableId="668605003">
    <w:abstractNumId w:val="18"/>
  </w:num>
  <w:num w:numId="43" w16cid:durableId="1790977820">
    <w:abstractNumId w:val="1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FAA"/>
    <w:rsid w:val="00001717"/>
    <w:rsid w:val="00002781"/>
    <w:rsid w:val="00002B6A"/>
    <w:rsid w:val="000053CF"/>
    <w:rsid w:val="00005903"/>
    <w:rsid w:val="0000701A"/>
    <w:rsid w:val="00007917"/>
    <w:rsid w:val="00007C9B"/>
    <w:rsid w:val="00010414"/>
    <w:rsid w:val="0001124B"/>
    <w:rsid w:val="00013A38"/>
    <w:rsid w:val="00013F2D"/>
    <w:rsid w:val="00015EE0"/>
    <w:rsid w:val="00016100"/>
    <w:rsid w:val="00017168"/>
    <w:rsid w:val="00021324"/>
    <w:rsid w:val="000225F0"/>
    <w:rsid w:val="000229C4"/>
    <w:rsid w:val="0002338B"/>
    <w:rsid w:val="000233A6"/>
    <w:rsid w:val="00025D3B"/>
    <w:rsid w:val="0002651F"/>
    <w:rsid w:val="00026850"/>
    <w:rsid w:val="0002714F"/>
    <w:rsid w:val="00027385"/>
    <w:rsid w:val="0002756A"/>
    <w:rsid w:val="000278B0"/>
    <w:rsid w:val="000308AB"/>
    <w:rsid w:val="00030ACD"/>
    <w:rsid w:val="00035667"/>
    <w:rsid w:val="00035D4D"/>
    <w:rsid w:val="000371D3"/>
    <w:rsid w:val="000374C2"/>
    <w:rsid w:val="00037685"/>
    <w:rsid w:val="0003771E"/>
    <w:rsid w:val="00041004"/>
    <w:rsid w:val="000423B2"/>
    <w:rsid w:val="00042854"/>
    <w:rsid w:val="0004439F"/>
    <w:rsid w:val="00045515"/>
    <w:rsid w:val="0004587C"/>
    <w:rsid w:val="00050BA8"/>
    <w:rsid w:val="00051832"/>
    <w:rsid w:val="00053CEC"/>
    <w:rsid w:val="000552BF"/>
    <w:rsid w:val="0005531C"/>
    <w:rsid w:val="000567FC"/>
    <w:rsid w:val="000568B0"/>
    <w:rsid w:val="0005694E"/>
    <w:rsid w:val="00060C92"/>
    <w:rsid w:val="00061C3D"/>
    <w:rsid w:val="0006290F"/>
    <w:rsid w:val="00064C26"/>
    <w:rsid w:val="0006639B"/>
    <w:rsid w:val="00066D8A"/>
    <w:rsid w:val="000704E1"/>
    <w:rsid w:val="00070706"/>
    <w:rsid w:val="000707D3"/>
    <w:rsid w:val="00071F86"/>
    <w:rsid w:val="00072045"/>
    <w:rsid w:val="00072EAC"/>
    <w:rsid w:val="00073B29"/>
    <w:rsid w:val="00074C9D"/>
    <w:rsid w:val="00075AF9"/>
    <w:rsid w:val="000763E2"/>
    <w:rsid w:val="00077F6C"/>
    <w:rsid w:val="000804D5"/>
    <w:rsid w:val="000809B9"/>
    <w:rsid w:val="000818A3"/>
    <w:rsid w:val="00083668"/>
    <w:rsid w:val="000845A2"/>
    <w:rsid w:val="000846C1"/>
    <w:rsid w:val="000851E7"/>
    <w:rsid w:val="000862E6"/>
    <w:rsid w:val="00086987"/>
    <w:rsid w:val="00086BBE"/>
    <w:rsid w:val="00093ED9"/>
    <w:rsid w:val="000946B8"/>
    <w:rsid w:val="00094C78"/>
    <w:rsid w:val="000969A1"/>
    <w:rsid w:val="0009756B"/>
    <w:rsid w:val="000979D0"/>
    <w:rsid w:val="000A1100"/>
    <w:rsid w:val="000A1955"/>
    <w:rsid w:val="000A1B13"/>
    <w:rsid w:val="000A2445"/>
    <w:rsid w:val="000A2B3F"/>
    <w:rsid w:val="000A3B68"/>
    <w:rsid w:val="000A4F79"/>
    <w:rsid w:val="000A6647"/>
    <w:rsid w:val="000A6B90"/>
    <w:rsid w:val="000A6C58"/>
    <w:rsid w:val="000B0EAF"/>
    <w:rsid w:val="000B2409"/>
    <w:rsid w:val="000B784B"/>
    <w:rsid w:val="000B79CD"/>
    <w:rsid w:val="000C2EF6"/>
    <w:rsid w:val="000C4C38"/>
    <w:rsid w:val="000C5F3E"/>
    <w:rsid w:val="000C6895"/>
    <w:rsid w:val="000C68B8"/>
    <w:rsid w:val="000D01A8"/>
    <w:rsid w:val="000D380E"/>
    <w:rsid w:val="000D4ACF"/>
    <w:rsid w:val="000D4ED7"/>
    <w:rsid w:val="000D5528"/>
    <w:rsid w:val="000D5894"/>
    <w:rsid w:val="000D70BB"/>
    <w:rsid w:val="000E0050"/>
    <w:rsid w:val="000E06D9"/>
    <w:rsid w:val="000E109B"/>
    <w:rsid w:val="000E12C8"/>
    <w:rsid w:val="000E1361"/>
    <w:rsid w:val="000E1786"/>
    <w:rsid w:val="000E233B"/>
    <w:rsid w:val="000E2524"/>
    <w:rsid w:val="000E2CA6"/>
    <w:rsid w:val="000E3163"/>
    <w:rsid w:val="000E4DD1"/>
    <w:rsid w:val="000E547E"/>
    <w:rsid w:val="000E5B4E"/>
    <w:rsid w:val="000E5B8A"/>
    <w:rsid w:val="000E62D6"/>
    <w:rsid w:val="000E6714"/>
    <w:rsid w:val="000E6DE6"/>
    <w:rsid w:val="000F09C1"/>
    <w:rsid w:val="000F1357"/>
    <w:rsid w:val="000F2925"/>
    <w:rsid w:val="000F3652"/>
    <w:rsid w:val="000F3931"/>
    <w:rsid w:val="000F65F5"/>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07F09"/>
    <w:rsid w:val="00110B78"/>
    <w:rsid w:val="00111CFA"/>
    <w:rsid w:val="00111F98"/>
    <w:rsid w:val="00114A71"/>
    <w:rsid w:val="001154D2"/>
    <w:rsid w:val="001171AF"/>
    <w:rsid w:val="00117386"/>
    <w:rsid w:val="00117CC9"/>
    <w:rsid w:val="00121B31"/>
    <w:rsid w:val="001228DB"/>
    <w:rsid w:val="001256CF"/>
    <w:rsid w:val="00126AF5"/>
    <w:rsid w:val="0012772B"/>
    <w:rsid w:val="00130C0D"/>
    <w:rsid w:val="001312D4"/>
    <w:rsid w:val="00132348"/>
    <w:rsid w:val="001323E9"/>
    <w:rsid w:val="001334CD"/>
    <w:rsid w:val="00134C55"/>
    <w:rsid w:val="0013617A"/>
    <w:rsid w:val="00136CFC"/>
    <w:rsid w:val="001374E0"/>
    <w:rsid w:val="00140AF7"/>
    <w:rsid w:val="00140E60"/>
    <w:rsid w:val="00141376"/>
    <w:rsid w:val="00141692"/>
    <w:rsid w:val="001419B6"/>
    <w:rsid w:val="00141CA4"/>
    <w:rsid w:val="00141DFD"/>
    <w:rsid w:val="00141E86"/>
    <w:rsid w:val="0014280C"/>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F06"/>
    <w:rsid w:val="00173E5E"/>
    <w:rsid w:val="0017432E"/>
    <w:rsid w:val="001743FC"/>
    <w:rsid w:val="001747DB"/>
    <w:rsid w:val="00174EAC"/>
    <w:rsid w:val="001757F2"/>
    <w:rsid w:val="00177068"/>
    <w:rsid w:val="00180D46"/>
    <w:rsid w:val="001820D1"/>
    <w:rsid w:val="00184827"/>
    <w:rsid w:val="0018534C"/>
    <w:rsid w:val="00185986"/>
    <w:rsid w:val="00185BD1"/>
    <w:rsid w:val="001907C5"/>
    <w:rsid w:val="001909E5"/>
    <w:rsid w:val="001911EC"/>
    <w:rsid w:val="0019214D"/>
    <w:rsid w:val="00192A58"/>
    <w:rsid w:val="00192A5B"/>
    <w:rsid w:val="00195EBE"/>
    <w:rsid w:val="00195F54"/>
    <w:rsid w:val="001968A8"/>
    <w:rsid w:val="001A0178"/>
    <w:rsid w:val="001A0F38"/>
    <w:rsid w:val="001A1A08"/>
    <w:rsid w:val="001A25FA"/>
    <w:rsid w:val="001A3F3D"/>
    <w:rsid w:val="001A51BC"/>
    <w:rsid w:val="001A5286"/>
    <w:rsid w:val="001A597C"/>
    <w:rsid w:val="001A6C05"/>
    <w:rsid w:val="001A7C4B"/>
    <w:rsid w:val="001B1B49"/>
    <w:rsid w:val="001B2A31"/>
    <w:rsid w:val="001B2CC4"/>
    <w:rsid w:val="001B31A6"/>
    <w:rsid w:val="001B3D70"/>
    <w:rsid w:val="001B4FC3"/>
    <w:rsid w:val="001B55C8"/>
    <w:rsid w:val="001B6158"/>
    <w:rsid w:val="001B6471"/>
    <w:rsid w:val="001B76FE"/>
    <w:rsid w:val="001C0698"/>
    <w:rsid w:val="001C1ADC"/>
    <w:rsid w:val="001C34F7"/>
    <w:rsid w:val="001C44AC"/>
    <w:rsid w:val="001C5AFD"/>
    <w:rsid w:val="001C6548"/>
    <w:rsid w:val="001C685B"/>
    <w:rsid w:val="001C6A70"/>
    <w:rsid w:val="001C6EDF"/>
    <w:rsid w:val="001C7EAD"/>
    <w:rsid w:val="001D11EB"/>
    <w:rsid w:val="001D1276"/>
    <w:rsid w:val="001D39F8"/>
    <w:rsid w:val="001D3C40"/>
    <w:rsid w:val="001D58D1"/>
    <w:rsid w:val="001D6097"/>
    <w:rsid w:val="001D723B"/>
    <w:rsid w:val="001D7BA8"/>
    <w:rsid w:val="001E048B"/>
    <w:rsid w:val="001E0ADE"/>
    <w:rsid w:val="001E10A2"/>
    <w:rsid w:val="001E1245"/>
    <w:rsid w:val="001E2B02"/>
    <w:rsid w:val="001E4107"/>
    <w:rsid w:val="001E4A26"/>
    <w:rsid w:val="001E5896"/>
    <w:rsid w:val="001E6213"/>
    <w:rsid w:val="001E6B5A"/>
    <w:rsid w:val="001E712B"/>
    <w:rsid w:val="001E768F"/>
    <w:rsid w:val="001F07B2"/>
    <w:rsid w:val="001F0DC7"/>
    <w:rsid w:val="001F10D9"/>
    <w:rsid w:val="001F1C30"/>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10200"/>
    <w:rsid w:val="0021035F"/>
    <w:rsid w:val="00210E83"/>
    <w:rsid w:val="00212A9C"/>
    <w:rsid w:val="00213460"/>
    <w:rsid w:val="002142AE"/>
    <w:rsid w:val="00215CE5"/>
    <w:rsid w:val="00216D1C"/>
    <w:rsid w:val="00216EF4"/>
    <w:rsid w:val="00217BB3"/>
    <w:rsid w:val="002210FF"/>
    <w:rsid w:val="002220B7"/>
    <w:rsid w:val="00222B2D"/>
    <w:rsid w:val="00222EFA"/>
    <w:rsid w:val="00230372"/>
    <w:rsid w:val="0023042E"/>
    <w:rsid w:val="002315E0"/>
    <w:rsid w:val="002322A5"/>
    <w:rsid w:val="00232D4B"/>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45BF"/>
    <w:rsid w:val="0025518D"/>
    <w:rsid w:val="002556CC"/>
    <w:rsid w:val="00255C9A"/>
    <w:rsid w:val="0025635A"/>
    <w:rsid w:val="002578BB"/>
    <w:rsid w:val="00257D5A"/>
    <w:rsid w:val="00261602"/>
    <w:rsid w:val="00261E57"/>
    <w:rsid w:val="00262F96"/>
    <w:rsid w:val="002633B1"/>
    <w:rsid w:val="00264848"/>
    <w:rsid w:val="002648D3"/>
    <w:rsid w:val="00264EFE"/>
    <w:rsid w:val="00264F76"/>
    <w:rsid w:val="00267CFE"/>
    <w:rsid w:val="00270266"/>
    <w:rsid w:val="00270F50"/>
    <w:rsid w:val="00271D08"/>
    <w:rsid w:val="002727FA"/>
    <w:rsid w:val="00273734"/>
    <w:rsid w:val="00273983"/>
    <w:rsid w:val="0027589B"/>
    <w:rsid w:val="00275C0D"/>
    <w:rsid w:val="00276755"/>
    <w:rsid w:val="002769AB"/>
    <w:rsid w:val="00277395"/>
    <w:rsid w:val="00280D2E"/>
    <w:rsid w:val="0028235F"/>
    <w:rsid w:val="0028292F"/>
    <w:rsid w:val="00284973"/>
    <w:rsid w:val="00284C64"/>
    <w:rsid w:val="0028678D"/>
    <w:rsid w:val="0029020B"/>
    <w:rsid w:val="00291144"/>
    <w:rsid w:val="00291334"/>
    <w:rsid w:val="00291DF9"/>
    <w:rsid w:val="002929AC"/>
    <w:rsid w:val="00293A4A"/>
    <w:rsid w:val="00293F73"/>
    <w:rsid w:val="0029410C"/>
    <w:rsid w:val="00294BD0"/>
    <w:rsid w:val="0029575F"/>
    <w:rsid w:val="0029630D"/>
    <w:rsid w:val="00297C9A"/>
    <w:rsid w:val="002A0ADD"/>
    <w:rsid w:val="002A0C93"/>
    <w:rsid w:val="002A1C7D"/>
    <w:rsid w:val="002A346D"/>
    <w:rsid w:val="002A3512"/>
    <w:rsid w:val="002A390D"/>
    <w:rsid w:val="002A423C"/>
    <w:rsid w:val="002A42B4"/>
    <w:rsid w:val="002A54E2"/>
    <w:rsid w:val="002A7273"/>
    <w:rsid w:val="002B1A82"/>
    <w:rsid w:val="002B1DEB"/>
    <w:rsid w:val="002B3890"/>
    <w:rsid w:val="002B436C"/>
    <w:rsid w:val="002B5FB2"/>
    <w:rsid w:val="002B6510"/>
    <w:rsid w:val="002B6673"/>
    <w:rsid w:val="002B7062"/>
    <w:rsid w:val="002C1569"/>
    <w:rsid w:val="002C24B0"/>
    <w:rsid w:val="002C522E"/>
    <w:rsid w:val="002C6304"/>
    <w:rsid w:val="002C75AA"/>
    <w:rsid w:val="002D02D7"/>
    <w:rsid w:val="002D1BA9"/>
    <w:rsid w:val="002D2646"/>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17E"/>
    <w:rsid w:val="002F0431"/>
    <w:rsid w:val="002F098B"/>
    <w:rsid w:val="002F0D74"/>
    <w:rsid w:val="002F17F0"/>
    <w:rsid w:val="002F1EAA"/>
    <w:rsid w:val="002F2390"/>
    <w:rsid w:val="002F24B1"/>
    <w:rsid w:val="002F33DE"/>
    <w:rsid w:val="002F53CF"/>
    <w:rsid w:val="002F5627"/>
    <w:rsid w:val="002F5AB0"/>
    <w:rsid w:val="00300556"/>
    <w:rsid w:val="003009B6"/>
    <w:rsid w:val="003017E1"/>
    <w:rsid w:val="00301855"/>
    <w:rsid w:val="00303AA2"/>
    <w:rsid w:val="003063FB"/>
    <w:rsid w:val="00306C4C"/>
    <w:rsid w:val="00307A4E"/>
    <w:rsid w:val="00310775"/>
    <w:rsid w:val="00310E2D"/>
    <w:rsid w:val="003111DF"/>
    <w:rsid w:val="003115A5"/>
    <w:rsid w:val="0031231B"/>
    <w:rsid w:val="00314DE7"/>
    <w:rsid w:val="0031562F"/>
    <w:rsid w:val="003165E2"/>
    <w:rsid w:val="00316AE7"/>
    <w:rsid w:val="0031742F"/>
    <w:rsid w:val="003177AD"/>
    <w:rsid w:val="00320E15"/>
    <w:rsid w:val="00321A8F"/>
    <w:rsid w:val="003234A6"/>
    <w:rsid w:val="00324C83"/>
    <w:rsid w:val="00325031"/>
    <w:rsid w:val="0032668B"/>
    <w:rsid w:val="003317EA"/>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BD8"/>
    <w:rsid w:val="00353808"/>
    <w:rsid w:val="00353E28"/>
    <w:rsid w:val="00356FE9"/>
    <w:rsid w:val="0035725E"/>
    <w:rsid w:val="003573D5"/>
    <w:rsid w:val="00357B12"/>
    <w:rsid w:val="00362D39"/>
    <w:rsid w:val="003639EB"/>
    <w:rsid w:val="003642E1"/>
    <w:rsid w:val="00365E37"/>
    <w:rsid w:val="00366056"/>
    <w:rsid w:val="00367E28"/>
    <w:rsid w:val="003711EB"/>
    <w:rsid w:val="0037198F"/>
    <w:rsid w:val="00373C00"/>
    <w:rsid w:val="00374DB1"/>
    <w:rsid w:val="003751AF"/>
    <w:rsid w:val="00375D98"/>
    <w:rsid w:val="00380B99"/>
    <w:rsid w:val="003814BF"/>
    <w:rsid w:val="0038212E"/>
    <w:rsid w:val="003827B1"/>
    <w:rsid w:val="003837F2"/>
    <w:rsid w:val="00383827"/>
    <w:rsid w:val="00386A19"/>
    <w:rsid w:val="00386B58"/>
    <w:rsid w:val="00386FFB"/>
    <w:rsid w:val="00391DF8"/>
    <w:rsid w:val="003929FD"/>
    <w:rsid w:val="00394C42"/>
    <w:rsid w:val="00396EC0"/>
    <w:rsid w:val="0039759D"/>
    <w:rsid w:val="00397A0B"/>
    <w:rsid w:val="003A09C3"/>
    <w:rsid w:val="003A0A11"/>
    <w:rsid w:val="003A1172"/>
    <w:rsid w:val="003A23BD"/>
    <w:rsid w:val="003A5B42"/>
    <w:rsid w:val="003A60F7"/>
    <w:rsid w:val="003B029D"/>
    <w:rsid w:val="003B051C"/>
    <w:rsid w:val="003B0DBD"/>
    <w:rsid w:val="003B4033"/>
    <w:rsid w:val="003B45F7"/>
    <w:rsid w:val="003B4F97"/>
    <w:rsid w:val="003B5CC8"/>
    <w:rsid w:val="003C1D44"/>
    <w:rsid w:val="003C3DAD"/>
    <w:rsid w:val="003C476F"/>
    <w:rsid w:val="003C6A6E"/>
    <w:rsid w:val="003D0DB8"/>
    <w:rsid w:val="003D1229"/>
    <w:rsid w:val="003D1C3B"/>
    <w:rsid w:val="003D332C"/>
    <w:rsid w:val="003D3E2A"/>
    <w:rsid w:val="003D4B46"/>
    <w:rsid w:val="003D51D7"/>
    <w:rsid w:val="003D5CB0"/>
    <w:rsid w:val="003D774F"/>
    <w:rsid w:val="003E013D"/>
    <w:rsid w:val="003E01F3"/>
    <w:rsid w:val="003E0C37"/>
    <w:rsid w:val="003E18F8"/>
    <w:rsid w:val="003E2843"/>
    <w:rsid w:val="003E3832"/>
    <w:rsid w:val="003E4902"/>
    <w:rsid w:val="003E4ABA"/>
    <w:rsid w:val="003E5664"/>
    <w:rsid w:val="003F074F"/>
    <w:rsid w:val="003F09D8"/>
    <w:rsid w:val="003F10E4"/>
    <w:rsid w:val="003F11D9"/>
    <w:rsid w:val="003F3CC2"/>
    <w:rsid w:val="003F4755"/>
    <w:rsid w:val="003F4B3C"/>
    <w:rsid w:val="003F5E7C"/>
    <w:rsid w:val="00400645"/>
    <w:rsid w:val="00400A64"/>
    <w:rsid w:val="0040358F"/>
    <w:rsid w:val="00406E7F"/>
    <w:rsid w:val="00407470"/>
    <w:rsid w:val="0040756F"/>
    <w:rsid w:val="00410732"/>
    <w:rsid w:val="0041233C"/>
    <w:rsid w:val="00413373"/>
    <w:rsid w:val="00414100"/>
    <w:rsid w:val="00416192"/>
    <w:rsid w:val="00416503"/>
    <w:rsid w:val="00416A34"/>
    <w:rsid w:val="0042004A"/>
    <w:rsid w:val="0042131A"/>
    <w:rsid w:val="00424D2C"/>
    <w:rsid w:val="00425B89"/>
    <w:rsid w:val="00430522"/>
    <w:rsid w:val="00432950"/>
    <w:rsid w:val="00433406"/>
    <w:rsid w:val="00433BF2"/>
    <w:rsid w:val="00434119"/>
    <w:rsid w:val="00435B8B"/>
    <w:rsid w:val="00436CF1"/>
    <w:rsid w:val="00437BE2"/>
    <w:rsid w:val="00440001"/>
    <w:rsid w:val="004406EA"/>
    <w:rsid w:val="00440C98"/>
    <w:rsid w:val="00441B54"/>
    <w:rsid w:val="00441C6E"/>
    <w:rsid w:val="00442037"/>
    <w:rsid w:val="00442856"/>
    <w:rsid w:val="00443B20"/>
    <w:rsid w:val="00444640"/>
    <w:rsid w:val="0044510F"/>
    <w:rsid w:val="0044570A"/>
    <w:rsid w:val="00451CDF"/>
    <w:rsid w:val="00451DA3"/>
    <w:rsid w:val="0045431C"/>
    <w:rsid w:val="00454AB3"/>
    <w:rsid w:val="004555A6"/>
    <w:rsid w:val="00455886"/>
    <w:rsid w:val="00455F9B"/>
    <w:rsid w:val="00456014"/>
    <w:rsid w:val="00457333"/>
    <w:rsid w:val="004574B5"/>
    <w:rsid w:val="00457797"/>
    <w:rsid w:val="00457AB0"/>
    <w:rsid w:val="004605BC"/>
    <w:rsid w:val="00461B21"/>
    <w:rsid w:val="004622B1"/>
    <w:rsid w:val="00462451"/>
    <w:rsid w:val="00462F12"/>
    <w:rsid w:val="00463797"/>
    <w:rsid w:val="004655C4"/>
    <w:rsid w:val="00465844"/>
    <w:rsid w:val="00466599"/>
    <w:rsid w:val="00466ECB"/>
    <w:rsid w:val="00466F86"/>
    <w:rsid w:val="00466FE1"/>
    <w:rsid w:val="00467A08"/>
    <w:rsid w:val="00467B36"/>
    <w:rsid w:val="004701F8"/>
    <w:rsid w:val="00470ED0"/>
    <w:rsid w:val="00474372"/>
    <w:rsid w:val="004754AC"/>
    <w:rsid w:val="004773F2"/>
    <w:rsid w:val="00477B0C"/>
    <w:rsid w:val="004809E5"/>
    <w:rsid w:val="00480B32"/>
    <w:rsid w:val="00482B76"/>
    <w:rsid w:val="00483B39"/>
    <w:rsid w:val="00483C9F"/>
    <w:rsid w:val="00484D2F"/>
    <w:rsid w:val="00485241"/>
    <w:rsid w:val="004876F7"/>
    <w:rsid w:val="00487A30"/>
    <w:rsid w:val="00487C22"/>
    <w:rsid w:val="004916EB"/>
    <w:rsid w:val="0049281B"/>
    <w:rsid w:val="0049405F"/>
    <w:rsid w:val="004958C0"/>
    <w:rsid w:val="00496822"/>
    <w:rsid w:val="00496C9B"/>
    <w:rsid w:val="004973FE"/>
    <w:rsid w:val="004A0148"/>
    <w:rsid w:val="004A046D"/>
    <w:rsid w:val="004A5446"/>
    <w:rsid w:val="004A5867"/>
    <w:rsid w:val="004A7932"/>
    <w:rsid w:val="004B064B"/>
    <w:rsid w:val="004B21CC"/>
    <w:rsid w:val="004B25C6"/>
    <w:rsid w:val="004B2A3C"/>
    <w:rsid w:val="004B2BE7"/>
    <w:rsid w:val="004B36B2"/>
    <w:rsid w:val="004B546D"/>
    <w:rsid w:val="004B616E"/>
    <w:rsid w:val="004B64BE"/>
    <w:rsid w:val="004B7327"/>
    <w:rsid w:val="004B734F"/>
    <w:rsid w:val="004B7979"/>
    <w:rsid w:val="004B7E51"/>
    <w:rsid w:val="004C1C53"/>
    <w:rsid w:val="004C1EFA"/>
    <w:rsid w:val="004C51D1"/>
    <w:rsid w:val="004C5993"/>
    <w:rsid w:val="004C608C"/>
    <w:rsid w:val="004C6531"/>
    <w:rsid w:val="004C683A"/>
    <w:rsid w:val="004D0485"/>
    <w:rsid w:val="004D3125"/>
    <w:rsid w:val="004D3922"/>
    <w:rsid w:val="004D39EA"/>
    <w:rsid w:val="004D3B3F"/>
    <w:rsid w:val="004D5AF9"/>
    <w:rsid w:val="004D5D2D"/>
    <w:rsid w:val="004D5EBB"/>
    <w:rsid w:val="004D6178"/>
    <w:rsid w:val="004D61B0"/>
    <w:rsid w:val="004D6850"/>
    <w:rsid w:val="004E030A"/>
    <w:rsid w:val="004E07C0"/>
    <w:rsid w:val="004E0917"/>
    <w:rsid w:val="004E13CF"/>
    <w:rsid w:val="004E1DBD"/>
    <w:rsid w:val="004E2CB8"/>
    <w:rsid w:val="004E3374"/>
    <w:rsid w:val="004E4331"/>
    <w:rsid w:val="004E4B12"/>
    <w:rsid w:val="004E4ED4"/>
    <w:rsid w:val="004E5276"/>
    <w:rsid w:val="004E70CC"/>
    <w:rsid w:val="004F10C4"/>
    <w:rsid w:val="004F1BAB"/>
    <w:rsid w:val="004F23B7"/>
    <w:rsid w:val="004F56A0"/>
    <w:rsid w:val="004F6745"/>
    <w:rsid w:val="0050057C"/>
    <w:rsid w:val="00501840"/>
    <w:rsid w:val="00503EE9"/>
    <w:rsid w:val="00504480"/>
    <w:rsid w:val="00504577"/>
    <w:rsid w:val="005058C1"/>
    <w:rsid w:val="00506A53"/>
    <w:rsid w:val="0050776F"/>
    <w:rsid w:val="0050780E"/>
    <w:rsid w:val="0051015A"/>
    <w:rsid w:val="005118D6"/>
    <w:rsid w:val="00512AA7"/>
    <w:rsid w:val="0051498D"/>
    <w:rsid w:val="00515CE3"/>
    <w:rsid w:val="00515F3E"/>
    <w:rsid w:val="005162BF"/>
    <w:rsid w:val="00516697"/>
    <w:rsid w:val="00516F06"/>
    <w:rsid w:val="0052071E"/>
    <w:rsid w:val="00520DE2"/>
    <w:rsid w:val="0052116A"/>
    <w:rsid w:val="00523D51"/>
    <w:rsid w:val="005252B7"/>
    <w:rsid w:val="005257AB"/>
    <w:rsid w:val="005264E6"/>
    <w:rsid w:val="00531768"/>
    <w:rsid w:val="00532365"/>
    <w:rsid w:val="005352E1"/>
    <w:rsid w:val="00535678"/>
    <w:rsid w:val="005364A1"/>
    <w:rsid w:val="00537403"/>
    <w:rsid w:val="0053793F"/>
    <w:rsid w:val="0054100F"/>
    <w:rsid w:val="00541100"/>
    <w:rsid w:val="005412EA"/>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C5B"/>
    <w:rsid w:val="00576DBC"/>
    <w:rsid w:val="00576EEC"/>
    <w:rsid w:val="00581754"/>
    <w:rsid w:val="00581C35"/>
    <w:rsid w:val="00583356"/>
    <w:rsid w:val="0058343F"/>
    <w:rsid w:val="00583917"/>
    <w:rsid w:val="00584126"/>
    <w:rsid w:val="005859F6"/>
    <w:rsid w:val="0058671F"/>
    <w:rsid w:val="00587B26"/>
    <w:rsid w:val="00590F0D"/>
    <w:rsid w:val="0059472C"/>
    <w:rsid w:val="005979BC"/>
    <w:rsid w:val="005A0075"/>
    <w:rsid w:val="005A2B46"/>
    <w:rsid w:val="005A36B9"/>
    <w:rsid w:val="005A3CE6"/>
    <w:rsid w:val="005A4469"/>
    <w:rsid w:val="005A52C4"/>
    <w:rsid w:val="005A5DE3"/>
    <w:rsid w:val="005A7953"/>
    <w:rsid w:val="005B02D3"/>
    <w:rsid w:val="005B23EA"/>
    <w:rsid w:val="005B33DA"/>
    <w:rsid w:val="005B341A"/>
    <w:rsid w:val="005B3884"/>
    <w:rsid w:val="005B41FC"/>
    <w:rsid w:val="005B5A9F"/>
    <w:rsid w:val="005B75E2"/>
    <w:rsid w:val="005C08EA"/>
    <w:rsid w:val="005C0EC6"/>
    <w:rsid w:val="005C11BF"/>
    <w:rsid w:val="005C1485"/>
    <w:rsid w:val="005C436B"/>
    <w:rsid w:val="005C60C1"/>
    <w:rsid w:val="005C7A72"/>
    <w:rsid w:val="005D0034"/>
    <w:rsid w:val="005D1E21"/>
    <w:rsid w:val="005D2073"/>
    <w:rsid w:val="005D2E21"/>
    <w:rsid w:val="005D5886"/>
    <w:rsid w:val="005D6C33"/>
    <w:rsid w:val="005D743B"/>
    <w:rsid w:val="005E14D1"/>
    <w:rsid w:val="005E2F43"/>
    <w:rsid w:val="005E4B9F"/>
    <w:rsid w:val="005E5099"/>
    <w:rsid w:val="005E5B2F"/>
    <w:rsid w:val="005E77EC"/>
    <w:rsid w:val="005F3BED"/>
    <w:rsid w:val="005F45DA"/>
    <w:rsid w:val="006000E6"/>
    <w:rsid w:val="0060090F"/>
    <w:rsid w:val="00601010"/>
    <w:rsid w:val="006015A6"/>
    <w:rsid w:val="00602236"/>
    <w:rsid w:val="00602BDA"/>
    <w:rsid w:val="00602DB5"/>
    <w:rsid w:val="00602EBF"/>
    <w:rsid w:val="00604420"/>
    <w:rsid w:val="00605CEB"/>
    <w:rsid w:val="00610C38"/>
    <w:rsid w:val="0061129C"/>
    <w:rsid w:val="00611E65"/>
    <w:rsid w:val="00612629"/>
    <w:rsid w:val="00613220"/>
    <w:rsid w:val="0061349D"/>
    <w:rsid w:val="00613553"/>
    <w:rsid w:val="00613E61"/>
    <w:rsid w:val="00614B04"/>
    <w:rsid w:val="00615061"/>
    <w:rsid w:val="006163F8"/>
    <w:rsid w:val="00617076"/>
    <w:rsid w:val="006171E7"/>
    <w:rsid w:val="0061741C"/>
    <w:rsid w:val="00621939"/>
    <w:rsid w:val="006224C2"/>
    <w:rsid w:val="006232CB"/>
    <w:rsid w:val="00623EC7"/>
    <w:rsid w:val="0062440B"/>
    <w:rsid w:val="00624795"/>
    <w:rsid w:val="006258DC"/>
    <w:rsid w:val="00625A2B"/>
    <w:rsid w:val="0062675E"/>
    <w:rsid w:val="00626B4D"/>
    <w:rsid w:val="00627B11"/>
    <w:rsid w:val="0063011F"/>
    <w:rsid w:val="00632B7C"/>
    <w:rsid w:val="00634E7E"/>
    <w:rsid w:val="00635BC9"/>
    <w:rsid w:val="00636C8E"/>
    <w:rsid w:val="00637908"/>
    <w:rsid w:val="00637C35"/>
    <w:rsid w:val="00640E74"/>
    <w:rsid w:val="006423E5"/>
    <w:rsid w:val="00642653"/>
    <w:rsid w:val="006429CB"/>
    <w:rsid w:val="006434CC"/>
    <w:rsid w:val="00644017"/>
    <w:rsid w:val="00644578"/>
    <w:rsid w:val="0064496D"/>
    <w:rsid w:val="00644A90"/>
    <w:rsid w:val="00645B27"/>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2C16"/>
    <w:rsid w:val="006A4C8B"/>
    <w:rsid w:val="006A5204"/>
    <w:rsid w:val="006A701A"/>
    <w:rsid w:val="006B01D7"/>
    <w:rsid w:val="006B03F6"/>
    <w:rsid w:val="006B1585"/>
    <w:rsid w:val="006B1A76"/>
    <w:rsid w:val="006B3970"/>
    <w:rsid w:val="006B39E0"/>
    <w:rsid w:val="006B422A"/>
    <w:rsid w:val="006B4363"/>
    <w:rsid w:val="006B51DC"/>
    <w:rsid w:val="006B5430"/>
    <w:rsid w:val="006B64EF"/>
    <w:rsid w:val="006B7CA1"/>
    <w:rsid w:val="006C05CC"/>
    <w:rsid w:val="006C0727"/>
    <w:rsid w:val="006C0BA7"/>
    <w:rsid w:val="006C166A"/>
    <w:rsid w:val="006C1B47"/>
    <w:rsid w:val="006C2119"/>
    <w:rsid w:val="006C2CFC"/>
    <w:rsid w:val="006C3401"/>
    <w:rsid w:val="006C4C3A"/>
    <w:rsid w:val="006C5602"/>
    <w:rsid w:val="006C6837"/>
    <w:rsid w:val="006C6A2E"/>
    <w:rsid w:val="006C720C"/>
    <w:rsid w:val="006C742E"/>
    <w:rsid w:val="006D2312"/>
    <w:rsid w:val="006D396A"/>
    <w:rsid w:val="006D524A"/>
    <w:rsid w:val="006D5421"/>
    <w:rsid w:val="006D633C"/>
    <w:rsid w:val="006D7079"/>
    <w:rsid w:val="006D7843"/>
    <w:rsid w:val="006E08CC"/>
    <w:rsid w:val="006E145F"/>
    <w:rsid w:val="006E20A1"/>
    <w:rsid w:val="006E3E56"/>
    <w:rsid w:val="006E3FDC"/>
    <w:rsid w:val="006E4DDB"/>
    <w:rsid w:val="006F1BC2"/>
    <w:rsid w:val="006F1E5D"/>
    <w:rsid w:val="006F318D"/>
    <w:rsid w:val="006F4526"/>
    <w:rsid w:val="006F523F"/>
    <w:rsid w:val="006F570B"/>
    <w:rsid w:val="006F62ED"/>
    <w:rsid w:val="0070003D"/>
    <w:rsid w:val="0070325A"/>
    <w:rsid w:val="007039C3"/>
    <w:rsid w:val="0070423B"/>
    <w:rsid w:val="007057F7"/>
    <w:rsid w:val="007059A9"/>
    <w:rsid w:val="007109B4"/>
    <w:rsid w:val="00710F1C"/>
    <w:rsid w:val="007113CD"/>
    <w:rsid w:val="00711AE2"/>
    <w:rsid w:val="007123FC"/>
    <w:rsid w:val="007143B9"/>
    <w:rsid w:val="007147DC"/>
    <w:rsid w:val="00715DA2"/>
    <w:rsid w:val="0071740E"/>
    <w:rsid w:val="0072297D"/>
    <w:rsid w:val="00722E53"/>
    <w:rsid w:val="00725509"/>
    <w:rsid w:val="0072649D"/>
    <w:rsid w:val="007268DE"/>
    <w:rsid w:val="007276A3"/>
    <w:rsid w:val="00730E97"/>
    <w:rsid w:val="00732253"/>
    <w:rsid w:val="00732508"/>
    <w:rsid w:val="00732A57"/>
    <w:rsid w:val="00733302"/>
    <w:rsid w:val="0073367B"/>
    <w:rsid w:val="00733892"/>
    <w:rsid w:val="00735672"/>
    <w:rsid w:val="00736762"/>
    <w:rsid w:val="00736FFD"/>
    <w:rsid w:val="00737461"/>
    <w:rsid w:val="00737A2D"/>
    <w:rsid w:val="00740BF0"/>
    <w:rsid w:val="00742C50"/>
    <w:rsid w:val="00742D33"/>
    <w:rsid w:val="00744990"/>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63"/>
    <w:rsid w:val="00756CF3"/>
    <w:rsid w:val="00761ADC"/>
    <w:rsid w:val="007643A2"/>
    <w:rsid w:val="007646DE"/>
    <w:rsid w:val="00766BE1"/>
    <w:rsid w:val="007674F6"/>
    <w:rsid w:val="00767C0C"/>
    <w:rsid w:val="00770572"/>
    <w:rsid w:val="00775643"/>
    <w:rsid w:val="00776263"/>
    <w:rsid w:val="00782CC1"/>
    <w:rsid w:val="00782DEA"/>
    <w:rsid w:val="00783913"/>
    <w:rsid w:val="00784322"/>
    <w:rsid w:val="00784353"/>
    <w:rsid w:val="00784971"/>
    <w:rsid w:val="0078553D"/>
    <w:rsid w:val="0078595D"/>
    <w:rsid w:val="007870BF"/>
    <w:rsid w:val="00787930"/>
    <w:rsid w:val="00790133"/>
    <w:rsid w:val="00791A54"/>
    <w:rsid w:val="00791E38"/>
    <w:rsid w:val="00792538"/>
    <w:rsid w:val="0079279A"/>
    <w:rsid w:val="00792F55"/>
    <w:rsid w:val="0079306F"/>
    <w:rsid w:val="007945B4"/>
    <w:rsid w:val="0079505E"/>
    <w:rsid w:val="00796DAE"/>
    <w:rsid w:val="007976A4"/>
    <w:rsid w:val="007A01F5"/>
    <w:rsid w:val="007A122D"/>
    <w:rsid w:val="007A1C50"/>
    <w:rsid w:val="007A3B91"/>
    <w:rsid w:val="007A3F63"/>
    <w:rsid w:val="007A4991"/>
    <w:rsid w:val="007A4C75"/>
    <w:rsid w:val="007A6CEE"/>
    <w:rsid w:val="007A761B"/>
    <w:rsid w:val="007B0DC1"/>
    <w:rsid w:val="007B12CE"/>
    <w:rsid w:val="007B1491"/>
    <w:rsid w:val="007B1A27"/>
    <w:rsid w:val="007B1F75"/>
    <w:rsid w:val="007B40E7"/>
    <w:rsid w:val="007B4D64"/>
    <w:rsid w:val="007B600D"/>
    <w:rsid w:val="007B6120"/>
    <w:rsid w:val="007C03FE"/>
    <w:rsid w:val="007C0CF5"/>
    <w:rsid w:val="007C18AB"/>
    <w:rsid w:val="007C19F6"/>
    <w:rsid w:val="007C2476"/>
    <w:rsid w:val="007C25D1"/>
    <w:rsid w:val="007C2C14"/>
    <w:rsid w:val="007C4F4A"/>
    <w:rsid w:val="007C5A1F"/>
    <w:rsid w:val="007C6872"/>
    <w:rsid w:val="007C7BDC"/>
    <w:rsid w:val="007C7F6E"/>
    <w:rsid w:val="007D0610"/>
    <w:rsid w:val="007D0688"/>
    <w:rsid w:val="007D0A50"/>
    <w:rsid w:val="007D2973"/>
    <w:rsid w:val="007D2CA9"/>
    <w:rsid w:val="007D4358"/>
    <w:rsid w:val="007D5244"/>
    <w:rsid w:val="007D6AB0"/>
    <w:rsid w:val="007D6F59"/>
    <w:rsid w:val="007D784F"/>
    <w:rsid w:val="007E0347"/>
    <w:rsid w:val="007E0666"/>
    <w:rsid w:val="007E19F4"/>
    <w:rsid w:val="007E41B4"/>
    <w:rsid w:val="007E52CB"/>
    <w:rsid w:val="007E71CA"/>
    <w:rsid w:val="007F199D"/>
    <w:rsid w:val="007F2AAF"/>
    <w:rsid w:val="007F2BFC"/>
    <w:rsid w:val="007F3D4D"/>
    <w:rsid w:val="007F5A40"/>
    <w:rsid w:val="007F63D3"/>
    <w:rsid w:val="007F66C2"/>
    <w:rsid w:val="007F7304"/>
    <w:rsid w:val="007F73CC"/>
    <w:rsid w:val="0080013D"/>
    <w:rsid w:val="008002E6"/>
    <w:rsid w:val="008005B2"/>
    <w:rsid w:val="00800678"/>
    <w:rsid w:val="00801480"/>
    <w:rsid w:val="00801576"/>
    <w:rsid w:val="0080204C"/>
    <w:rsid w:val="00802890"/>
    <w:rsid w:val="0080317F"/>
    <w:rsid w:val="008049D7"/>
    <w:rsid w:val="00805182"/>
    <w:rsid w:val="00805475"/>
    <w:rsid w:val="00807DDE"/>
    <w:rsid w:val="00811660"/>
    <w:rsid w:val="0081242E"/>
    <w:rsid w:val="008130FD"/>
    <w:rsid w:val="00813A48"/>
    <w:rsid w:val="008143C4"/>
    <w:rsid w:val="00814BE2"/>
    <w:rsid w:val="00817362"/>
    <w:rsid w:val="0081797D"/>
    <w:rsid w:val="00817A27"/>
    <w:rsid w:val="008202C1"/>
    <w:rsid w:val="008206D3"/>
    <w:rsid w:val="0082074F"/>
    <w:rsid w:val="008236A2"/>
    <w:rsid w:val="008241E0"/>
    <w:rsid w:val="00824BE9"/>
    <w:rsid w:val="0082532D"/>
    <w:rsid w:val="008262B8"/>
    <w:rsid w:val="00826B82"/>
    <w:rsid w:val="00827743"/>
    <w:rsid w:val="0083017D"/>
    <w:rsid w:val="0083034E"/>
    <w:rsid w:val="00831B1C"/>
    <w:rsid w:val="008335CB"/>
    <w:rsid w:val="00836D3B"/>
    <w:rsid w:val="008401D9"/>
    <w:rsid w:val="00842B40"/>
    <w:rsid w:val="0084628F"/>
    <w:rsid w:val="008463AD"/>
    <w:rsid w:val="00846784"/>
    <w:rsid w:val="00851917"/>
    <w:rsid w:val="00852179"/>
    <w:rsid w:val="0085294B"/>
    <w:rsid w:val="00852A29"/>
    <w:rsid w:val="00852ED6"/>
    <w:rsid w:val="00855066"/>
    <w:rsid w:val="00855B95"/>
    <w:rsid w:val="00855D2D"/>
    <w:rsid w:val="008561CA"/>
    <w:rsid w:val="00860397"/>
    <w:rsid w:val="008617AA"/>
    <w:rsid w:val="00863195"/>
    <w:rsid w:val="0086646F"/>
    <w:rsid w:val="00866F30"/>
    <w:rsid w:val="008676A5"/>
    <w:rsid w:val="00870CA4"/>
    <w:rsid w:val="00870FD9"/>
    <w:rsid w:val="00872093"/>
    <w:rsid w:val="008727C8"/>
    <w:rsid w:val="008728C0"/>
    <w:rsid w:val="00873F2E"/>
    <w:rsid w:val="00875B30"/>
    <w:rsid w:val="00877CD0"/>
    <w:rsid w:val="00877E77"/>
    <w:rsid w:val="00880595"/>
    <w:rsid w:val="00880678"/>
    <w:rsid w:val="00881494"/>
    <w:rsid w:val="0088394D"/>
    <w:rsid w:val="0088556F"/>
    <w:rsid w:val="0088560D"/>
    <w:rsid w:val="00886668"/>
    <w:rsid w:val="0089035D"/>
    <w:rsid w:val="0089041F"/>
    <w:rsid w:val="00892294"/>
    <w:rsid w:val="00892C49"/>
    <w:rsid w:val="008961B6"/>
    <w:rsid w:val="008966CB"/>
    <w:rsid w:val="0089696C"/>
    <w:rsid w:val="00897087"/>
    <w:rsid w:val="008A003F"/>
    <w:rsid w:val="008A08E1"/>
    <w:rsid w:val="008A0A7B"/>
    <w:rsid w:val="008A0F62"/>
    <w:rsid w:val="008A1939"/>
    <w:rsid w:val="008A3E48"/>
    <w:rsid w:val="008A717F"/>
    <w:rsid w:val="008B01A0"/>
    <w:rsid w:val="008B204C"/>
    <w:rsid w:val="008B3C1E"/>
    <w:rsid w:val="008B6CCC"/>
    <w:rsid w:val="008B7651"/>
    <w:rsid w:val="008C00F5"/>
    <w:rsid w:val="008C13E2"/>
    <w:rsid w:val="008C1AB0"/>
    <w:rsid w:val="008C42D6"/>
    <w:rsid w:val="008C4508"/>
    <w:rsid w:val="008D0042"/>
    <w:rsid w:val="008D029C"/>
    <w:rsid w:val="008D0543"/>
    <w:rsid w:val="008D081F"/>
    <w:rsid w:val="008D085C"/>
    <w:rsid w:val="008D12B5"/>
    <w:rsid w:val="008D2869"/>
    <w:rsid w:val="008D2F7D"/>
    <w:rsid w:val="008D6FBD"/>
    <w:rsid w:val="008D716F"/>
    <w:rsid w:val="008E1AA4"/>
    <w:rsid w:val="008E1B44"/>
    <w:rsid w:val="008E2714"/>
    <w:rsid w:val="008E3151"/>
    <w:rsid w:val="008E37C8"/>
    <w:rsid w:val="008E3855"/>
    <w:rsid w:val="008E412C"/>
    <w:rsid w:val="008E4DA6"/>
    <w:rsid w:val="008E6C62"/>
    <w:rsid w:val="008E6CB5"/>
    <w:rsid w:val="008E77FB"/>
    <w:rsid w:val="008E7B8B"/>
    <w:rsid w:val="008F07D1"/>
    <w:rsid w:val="008F1A8B"/>
    <w:rsid w:val="008F254D"/>
    <w:rsid w:val="008F2B43"/>
    <w:rsid w:val="008F3AF0"/>
    <w:rsid w:val="008F4A71"/>
    <w:rsid w:val="008F4B97"/>
    <w:rsid w:val="008F7A6B"/>
    <w:rsid w:val="0090315D"/>
    <w:rsid w:val="00904CC2"/>
    <w:rsid w:val="00905668"/>
    <w:rsid w:val="00905951"/>
    <w:rsid w:val="00905ADD"/>
    <w:rsid w:val="009069C1"/>
    <w:rsid w:val="00906FAA"/>
    <w:rsid w:val="00907A4C"/>
    <w:rsid w:val="00907C14"/>
    <w:rsid w:val="00907EF9"/>
    <w:rsid w:val="00907F30"/>
    <w:rsid w:val="009111A0"/>
    <w:rsid w:val="00911648"/>
    <w:rsid w:val="00913028"/>
    <w:rsid w:val="00913ABF"/>
    <w:rsid w:val="00917C91"/>
    <w:rsid w:val="009203D4"/>
    <w:rsid w:val="00922D4C"/>
    <w:rsid w:val="00923796"/>
    <w:rsid w:val="009243BB"/>
    <w:rsid w:val="009245AD"/>
    <w:rsid w:val="00924661"/>
    <w:rsid w:val="00924DDD"/>
    <w:rsid w:val="009267D1"/>
    <w:rsid w:val="00926D2D"/>
    <w:rsid w:val="00927569"/>
    <w:rsid w:val="00930D15"/>
    <w:rsid w:val="00931D42"/>
    <w:rsid w:val="00933C84"/>
    <w:rsid w:val="00933FCA"/>
    <w:rsid w:val="00934857"/>
    <w:rsid w:val="00934DEF"/>
    <w:rsid w:val="0093524C"/>
    <w:rsid w:val="009352C6"/>
    <w:rsid w:val="009376B5"/>
    <w:rsid w:val="00940284"/>
    <w:rsid w:val="0094029C"/>
    <w:rsid w:val="00942A4D"/>
    <w:rsid w:val="0094301D"/>
    <w:rsid w:val="00943557"/>
    <w:rsid w:val="00943A55"/>
    <w:rsid w:val="00943BD1"/>
    <w:rsid w:val="00943FD6"/>
    <w:rsid w:val="009458AA"/>
    <w:rsid w:val="00947237"/>
    <w:rsid w:val="00950CA3"/>
    <w:rsid w:val="0095278A"/>
    <w:rsid w:val="00952C94"/>
    <w:rsid w:val="00955397"/>
    <w:rsid w:val="00956233"/>
    <w:rsid w:val="009606DE"/>
    <w:rsid w:val="00960933"/>
    <w:rsid w:val="00960BFD"/>
    <w:rsid w:val="0096140C"/>
    <w:rsid w:val="00961F60"/>
    <w:rsid w:val="00962264"/>
    <w:rsid w:val="009625AA"/>
    <w:rsid w:val="009629DC"/>
    <w:rsid w:val="0096400C"/>
    <w:rsid w:val="00964819"/>
    <w:rsid w:val="00965B4F"/>
    <w:rsid w:val="00967441"/>
    <w:rsid w:val="00967C93"/>
    <w:rsid w:val="00971189"/>
    <w:rsid w:val="009728BB"/>
    <w:rsid w:val="00972D44"/>
    <w:rsid w:val="00972E37"/>
    <w:rsid w:val="00972F39"/>
    <w:rsid w:val="00975242"/>
    <w:rsid w:val="00975AB6"/>
    <w:rsid w:val="00976D68"/>
    <w:rsid w:val="00977FA9"/>
    <w:rsid w:val="009801D5"/>
    <w:rsid w:val="009804D4"/>
    <w:rsid w:val="00980CF7"/>
    <w:rsid w:val="00981749"/>
    <w:rsid w:val="00982161"/>
    <w:rsid w:val="00983EB7"/>
    <w:rsid w:val="0098495D"/>
    <w:rsid w:val="00984B9F"/>
    <w:rsid w:val="009867FE"/>
    <w:rsid w:val="00987FB8"/>
    <w:rsid w:val="00990507"/>
    <w:rsid w:val="0099180A"/>
    <w:rsid w:val="0099208A"/>
    <w:rsid w:val="00992113"/>
    <w:rsid w:val="00992607"/>
    <w:rsid w:val="009931FC"/>
    <w:rsid w:val="009941C0"/>
    <w:rsid w:val="009944A2"/>
    <w:rsid w:val="00996581"/>
    <w:rsid w:val="009971E8"/>
    <w:rsid w:val="00997D2E"/>
    <w:rsid w:val="009A01CE"/>
    <w:rsid w:val="009A03D6"/>
    <w:rsid w:val="009A0A89"/>
    <w:rsid w:val="009A0E12"/>
    <w:rsid w:val="009A1CEB"/>
    <w:rsid w:val="009A22DC"/>
    <w:rsid w:val="009A2575"/>
    <w:rsid w:val="009A2582"/>
    <w:rsid w:val="009A4ACB"/>
    <w:rsid w:val="009A633D"/>
    <w:rsid w:val="009A6B9C"/>
    <w:rsid w:val="009A7336"/>
    <w:rsid w:val="009A776E"/>
    <w:rsid w:val="009B2743"/>
    <w:rsid w:val="009B5B5F"/>
    <w:rsid w:val="009B6696"/>
    <w:rsid w:val="009C04C4"/>
    <w:rsid w:val="009C09C6"/>
    <w:rsid w:val="009C15C2"/>
    <w:rsid w:val="009C335B"/>
    <w:rsid w:val="009C353C"/>
    <w:rsid w:val="009C35D2"/>
    <w:rsid w:val="009C486D"/>
    <w:rsid w:val="009C56EC"/>
    <w:rsid w:val="009D0604"/>
    <w:rsid w:val="009D13E3"/>
    <w:rsid w:val="009D3C3E"/>
    <w:rsid w:val="009D4700"/>
    <w:rsid w:val="009D6187"/>
    <w:rsid w:val="009D6746"/>
    <w:rsid w:val="009E0773"/>
    <w:rsid w:val="009E244A"/>
    <w:rsid w:val="009E244B"/>
    <w:rsid w:val="009E2F3A"/>
    <w:rsid w:val="009E41D4"/>
    <w:rsid w:val="009E4CC3"/>
    <w:rsid w:val="009E56E1"/>
    <w:rsid w:val="009E5D4B"/>
    <w:rsid w:val="009E5F7C"/>
    <w:rsid w:val="009E6AF6"/>
    <w:rsid w:val="009E781B"/>
    <w:rsid w:val="009E7B1A"/>
    <w:rsid w:val="009F02E9"/>
    <w:rsid w:val="009F2A10"/>
    <w:rsid w:val="009F2A2D"/>
    <w:rsid w:val="009F2FBC"/>
    <w:rsid w:val="009F37EE"/>
    <w:rsid w:val="009F38E1"/>
    <w:rsid w:val="009F4C4A"/>
    <w:rsid w:val="00A0210A"/>
    <w:rsid w:val="00A025C8"/>
    <w:rsid w:val="00A027CE"/>
    <w:rsid w:val="00A028C5"/>
    <w:rsid w:val="00A03758"/>
    <w:rsid w:val="00A039FD"/>
    <w:rsid w:val="00A070B3"/>
    <w:rsid w:val="00A07484"/>
    <w:rsid w:val="00A101F9"/>
    <w:rsid w:val="00A103CD"/>
    <w:rsid w:val="00A141E0"/>
    <w:rsid w:val="00A14C3A"/>
    <w:rsid w:val="00A16207"/>
    <w:rsid w:val="00A17CDA"/>
    <w:rsid w:val="00A17E70"/>
    <w:rsid w:val="00A203F7"/>
    <w:rsid w:val="00A21C2F"/>
    <w:rsid w:val="00A2328B"/>
    <w:rsid w:val="00A24A48"/>
    <w:rsid w:val="00A24DFC"/>
    <w:rsid w:val="00A26728"/>
    <w:rsid w:val="00A26D93"/>
    <w:rsid w:val="00A27594"/>
    <w:rsid w:val="00A31489"/>
    <w:rsid w:val="00A31AB1"/>
    <w:rsid w:val="00A34A39"/>
    <w:rsid w:val="00A353C3"/>
    <w:rsid w:val="00A35784"/>
    <w:rsid w:val="00A35A05"/>
    <w:rsid w:val="00A35B6C"/>
    <w:rsid w:val="00A35F6E"/>
    <w:rsid w:val="00A36C69"/>
    <w:rsid w:val="00A4144A"/>
    <w:rsid w:val="00A41793"/>
    <w:rsid w:val="00A42284"/>
    <w:rsid w:val="00A42818"/>
    <w:rsid w:val="00A43398"/>
    <w:rsid w:val="00A459D9"/>
    <w:rsid w:val="00A47169"/>
    <w:rsid w:val="00A47FAA"/>
    <w:rsid w:val="00A5019E"/>
    <w:rsid w:val="00A50BCF"/>
    <w:rsid w:val="00A50C8A"/>
    <w:rsid w:val="00A51014"/>
    <w:rsid w:val="00A51E06"/>
    <w:rsid w:val="00A522BF"/>
    <w:rsid w:val="00A5309E"/>
    <w:rsid w:val="00A54157"/>
    <w:rsid w:val="00A5580F"/>
    <w:rsid w:val="00A560CD"/>
    <w:rsid w:val="00A569AD"/>
    <w:rsid w:val="00A57EA7"/>
    <w:rsid w:val="00A60D71"/>
    <w:rsid w:val="00A610D6"/>
    <w:rsid w:val="00A6154E"/>
    <w:rsid w:val="00A61652"/>
    <w:rsid w:val="00A62EDA"/>
    <w:rsid w:val="00A6367D"/>
    <w:rsid w:val="00A636F8"/>
    <w:rsid w:val="00A65BAD"/>
    <w:rsid w:val="00A65C3B"/>
    <w:rsid w:val="00A70E98"/>
    <w:rsid w:val="00A715D5"/>
    <w:rsid w:val="00A720B0"/>
    <w:rsid w:val="00A7278B"/>
    <w:rsid w:val="00A72BF6"/>
    <w:rsid w:val="00A745E1"/>
    <w:rsid w:val="00A75918"/>
    <w:rsid w:val="00A77AB8"/>
    <w:rsid w:val="00A80329"/>
    <w:rsid w:val="00A81059"/>
    <w:rsid w:val="00A83121"/>
    <w:rsid w:val="00A85B88"/>
    <w:rsid w:val="00A85D27"/>
    <w:rsid w:val="00A86621"/>
    <w:rsid w:val="00A87896"/>
    <w:rsid w:val="00A9130D"/>
    <w:rsid w:val="00A92B13"/>
    <w:rsid w:val="00A92DD4"/>
    <w:rsid w:val="00A933DD"/>
    <w:rsid w:val="00A95AD0"/>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50F3"/>
    <w:rsid w:val="00AD6BB1"/>
    <w:rsid w:val="00AD6F8F"/>
    <w:rsid w:val="00AD76AA"/>
    <w:rsid w:val="00AE00AB"/>
    <w:rsid w:val="00AE0E63"/>
    <w:rsid w:val="00AE1931"/>
    <w:rsid w:val="00AE1989"/>
    <w:rsid w:val="00AE1ABA"/>
    <w:rsid w:val="00AE2AC1"/>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2332"/>
    <w:rsid w:val="00B12933"/>
    <w:rsid w:val="00B14A8B"/>
    <w:rsid w:val="00B157C7"/>
    <w:rsid w:val="00B178EF"/>
    <w:rsid w:val="00B20DB6"/>
    <w:rsid w:val="00B233D1"/>
    <w:rsid w:val="00B24600"/>
    <w:rsid w:val="00B24C1A"/>
    <w:rsid w:val="00B24CA7"/>
    <w:rsid w:val="00B25C5F"/>
    <w:rsid w:val="00B27127"/>
    <w:rsid w:val="00B27E2C"/>
    <w:rsid w:val="00B30E2C"/>
    <w:rsid w:val="00B30F61"/>
    <w:rsid w:val="00B32CAF"/>
    <w:rsid w:val="00B32DE6"/>
    <w:rsid w:val="00B33917"/>
    <w:rsid w:val="00B33925"/>
    <w:rsid w:val="00B35082"/>
    <w:rsid w:val="00B35447"/>
    <w:rsid w:val="00B35D90"/>
    <w:rsid w:val="00B35DBC"/>
    <w:rsid w:val="00B36216"/>
    <w:rsid w:val="00B36CD5"/>
    <w:rsid w:val="00B37B67"/>
    <w:rsid w:val="00B40558"/>
    <w:rsid w:val="00B41458"/>
    <w:rsid w:val="00B42CDC"/>
    <w:rsid w:val="00B43265"/>
    <w:rsid w:val="00B438BB"/>
    <w:rsid w:val="00B445EB"/>
    <w:rsid w:val="00B46660"/>
    <w:rsid w:val="00B46A8E"/>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3C7"/>
    <w:rsid w:val="00B87610"/>
    <w:rsid w:val="00B917AB"/>
    <w:rsid w:val="00B91A6A"/>
    <w:rsid w:val="00B91F88"/>
    <w:rsid w:val="00B94F95"/>
    <w:rsid w:val="00B95121"/>
    <w:rsid w:val="00B968E0"/>
    <w:rsid w:val="00B96C93"/>
    <w:rsid w:val="00BA4084"/>
    <w:rsid w:val="00BA78A5"/>
    <w:rsid w:val="00BB08D8"/>
    <w:rsid w:val="00BB0981"/>
    <w:rsid w:val="00BB1AC6"/>
    <w:rsid w:val="00BB23FF"/>
    <w:rsid w:val="00BB3E2E"/>
    <w:rsid w:val="00BB62E4"/>
    <w:rsid w:val="00BB7243"/>
    <w:rsid w:val="00BB7254"/>
    <w:rsid w:val="00BC0AE6"/>
    <w:rsid w:val="00BC167D"/>
    <w:rsid w:val="00BC1B4B"/>
    <w:rsid w:val="00BC2F5D"/>
    <w:rsid w:val="00BC31BB"/>
    <w:rsid w:val="00BC445C"/>
    <w:rsid w:val="00BC477F"/>
    <w:rsid w:val="00BC4A77"/>
    <w:rsid w:val="00BC5991"/>
    <w:rsid w:val="00BC5C20"/>
    <w:rsid w:val="00BC668A"/>
    <w:rsid w:val="00BC6CED"/>
    <w:rsid w:val="00BC7274"/>
    <w:rsid w:val="00BC73F5"/>
    <w:rsid w:val="00BC7917"/>
    <w:rsid w:val="00BC7D0E"/>
    <w:rsid w:val="00BD0616"/>
    <w:rsid w:val="00BD15F5"/>
    <w:rsid w:val="00BD223A"/>
    <w:rsid w:val="00BD3F44"/>
    <w:rsid w:val="00BD45DA"/>
    <w:rsid w:val="00BD47C6"/>
    <w:rsid w:val="00BD4BBB"/>
    <w:rsid w:val="00BD5501"/>
    <w:rsid w:val="00BD55C0"/>
    <w:rsid w:val="00BD582C"/>
    <w:rsid w:val="00BE137F"/>
    <w:rsid w:val="00BE28DB"/>
    <w:rsid w:val="00BE3F01"/>
    <w:rsid w:val="00BE3F43"/>
    <w:rsid w:val="00BE499F"/>
    <w:rsid w:val="00BE68C2"/>
    <w:rsid w:val="00BF0445"/>
    <w:rsid w:val="00BF2348"/>
    <w:rsid w:val="00BF2A2B"/>
    <w:rsid w:val="00BF32E4"/>
    <w:rsid w:val="00BF6B6F"/>
    <w:rsid w:val="00BF6FFD"/>
    <w:rsid w:val="00BF7D69"/>
    <w:rsid w:val="00C002E4"/>
    <w:rsid w:val="00C01A9F"/>
    <w:rsid w:val="00C0412A"/>
    <w:rsid w:val="00C06E69"/>
    <w:rsid w:val="00C1016C"/>
    <w:rsid w:val="00C10B72"/>
    <w:rsid w:val="00C126CD"/>
    <w:rsid w:val="00C14144"/>
    <w:rsid w:val="00C142AD"/>
    <w:rsid w:val="00C143E1"/>
    <w:rsid w:val="00C16234"/>
    <w:rsid w:val="00C16999"/>
    <w:rsid w:val="00C2383C"/>
    <w:rsid w:val="00C24F87"/>
    <w:rsid w:val="00C256FC"/>
    <w:rsid w:val="00C30506"/>
    <w:rsid w:val="00C3362B"/>
    <w:rsid w:val="00C3404B"/>
    <w:rsid w:val="00C37B5E"/>
    <w:rsid w:val="00C4144F"/>
    <w:rsid w:val="00C427FC"/>
    <w:rsid w:val="00C42B70"/>
    <w:rsid w:val="00C42C9D"/>
    <w:rsid w:val="00C43C7D"/>
    <w:rsid w:val="00C45EDA"/>
    <w:rsid w:val="00C473C3"/>
    <w:rsid w:val="00C54E7A"/>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1CCD"/>
    <w:rsid w:val="00C76FB9"/>
    <w:rsid w:val="00C773C4"/>
    <w:rsid w:val="00C775A1"/>
    <w:rsid w:val="00C778A4"/>
    <w:rsid w:val="00C801EB"/>
    <w:rsid w:val="00C80A3A"/>
    <w:rsid w:val="00C80B1C"/>
    <w:rsid w:val="00C80E44"/>
    <w:rsid w:val="00C82B26"/>
    <w:rsid w:val="00C82BD6"/>
    <w:rsid w:val="00C83496"/>
    <w:rsid w:val="00C83859"/>
    <w:rsid w:val="00C8416E"/>
    <w:rsid w:val="00C85E1F"/>
    <w:rsid w:val="00C868B8"/>
    <w:rsid w:val="00C86DAD"/>
    <w:rsid w:val="00C87338"/>
    <w:rsid w:val="00C91B69"/>
    <w:rsid w:val="00C93286"/>
    <w:rsid w:val="00C947DC"/>
    <w:rsid w:val="00C96A1A"/>
    <w:rsid w:val="00C96E20"/>
    <w:rsid w:val="00CA011B"/>
    <w:rsid w:val="00CA028E"/>
    <w:rsid w:val="00CA0752"/>
    <w:rsid w:val="00CA09B2"/>
    <w:rsid w:val="00CA0A57"/>
    <w:rsid w:val="00CA4E45"/>
    <w:rsid w:val="00CA70C1"/>
    <w:rsid w:val="00CA7672"/>
    <w:rsid w:val="00CA7DB5"/>
    <w:rsid w:val="00CB0A42"/>
    <w:rsid w:val="00CB3FCB"/>
    <w:rsid w:val="00CB53F7"/>
    <w:rsid w:val="00CB5B4E"/>
    <w:rsid w:val="00CB61DE"/>
    <w:rsid w:val="00CB7359"/>
    <w:rsid w:val="00CB75C5"/>
    <w:rsid w:val="00CC0162"/>
    <w:rsid w:val="00CC022E"/>
    <w:rsid w:val="00CC0389"/>
    <w:rsid w:val="00CC0828"/>
    <w:rsid w:val="00CC1CA8"/>
    <w:rsid w:val="00CC2B29"/>
    <w:rsid w:val="00CC3C8B"/>
    <w:rsid w:val="00CC625B"/>
    <w:rsid w:val="00CC652F"/>
    <w:rsid w:val="00CC6C51"/>
    <w:rsid w:val="00CC72A5"/>
    <w:rsid w:val="00CC7D68"/>
    <w:rsid w:val="00CD0259"/>
    <w:rsid w:val="00CD19D7"/>
    <w:rsid w:val="00CD264E"/>
    <w:rsid w:val="00CD4ACC"/>
    <w:rsid w:val="00CD51FC"/>
    <w:rsid w:val="00CD52CD"/>
    <w:rsid w:val="00CD568A"/>
    <w:rsid w:val="00CD5B7F"/>
    <w:rsid w:val="00CD61C9"/>
    <w:rsid w:val="00CD6382"/>
    <w:rsid w:val="00CD64CE"/>
    <w:rsid w:val="00CD658E"/>
    <w:rsid w:val="00CD7892"/>
    <w:rsid w:val="00CD7DB1"/>
    <w:rsid w:val="00CE10E9"/>
    <w:rsid w:val="00CE1444"/>
    <w:rsid w:val="00CE41DE"/>
    <w:rsid w:val="00CE5032"/>
    <w:rsid w:val="00CE6972"/>
    <w:rsid w:val="00CE6FE1"/>
    <w:rsid w:val="00CE7016"/>
    <w:rsid w:val="00CF1147"/>
    <w:rsid w:val="00CF1270"/>
    <w:rsid w:val="00CF1DF8"/>
    <w:rsid w:val="00CF4970"/>
    <w:rsid w:val="00CF4C4B"/>
    <w:rsid w:val="00CF6B83"/>
    <w:rsid w:val="00D00FAD"/>
    <w:rsid w:val="00D021BE"/>
    <w:rsid w:val="00D02630"/>
    <w:rsid w:val="00D0591E"/>
    <w:rsid w:val="00D05AA8"/>
    <w:rsid w:val="00D06A2B"/>
    <w:rsid w:val="00D1060A"/>
    <w:rsid w:val="00D11103"/>
    <w:rsid w:val="00D112FD"/>
    <w:rsid w:val="00D1138B"/>
    <w:rsid w:val="00D12945"/>
    <w:rsid w:val="00D15004"/>
    <w:rsid w:val="00D1700E"/>
    <w:rsid w:val="00D218DD"/>
    <w:rsid w:val="00D229B8"/>
    <w:rsid w:val="00D2371A"/>
    <w:rsid w:val="00D240FC"/>
    <w:rsid w:val="00D243F7"/>
    <w:rsid w:val="00D245CB"/>
    <w:rsid w:val="00D24C31"/>
    <w:rsid w:val="00D2614C"/>
    <w:rsid w:val="00D262D0"/>
    <w:rsid w:val="00D334ED"/>
    <w:rsid w:val="00D34373"/>
    <w:rsid w:val="00D34C02"/>
    <w:rsid w:val="00D366CB"/>
    <w:rsid w:val="00D36C51"/>
    <w:rsid w:val="00D370BB"/>
    <w:rsid w:val="00D37B83"/>
    <w:rsid w:val="00D42851"/>
    <w:rsid w:val="00D432E8"/>
    <w:rsid w:val="00D434AC"/>
    <w:rsid w:val="00D43DF0"/>
    <w:rsid w:val="00D44B26"/>
    <w:rsid w:val="00D451B4"/>
    <w:rsid w:val="00D455E8"/>
    <w:rsid w:val="00D46B3B"/>
    <w:rsid w:val="00D472B9"/>
    <w:rsid w:val="00D5041C"/>
    <w:rsid w:val="00D5157F"/>
    <w:rsid w:val="00D52148"/>
    <w:rsid w:val="00D53300"/>
    <w:rsid w:val="00D53DBA"/>
    <w:rsid w:val="00D55C10"/>
    <w:rsid w:val="00D57696"/>
    <w:rsid w:val="00D57B6C"/>
    <w:rsid w:val="00D57F5C"/>
    <w:rsid w:val="00D6056D"/>
    <w:rsid w:val="00D60FE6"/>
    <w:rsid w:val="00D61855"/>
    <w:rsid w:val="00D61EE3"/>
    <w:rsid w:val="00D61EEC"/>
    <w:rsid w:val="00D6249D"/>
    <w:rsid w:val="00D63C8C"/>
    <w:rsid w:val="00D6568A"/>
    <w:rsid w:val="00D6751B"/>
    <w:rsid w:val="00D67D45"/>
    <w:rsid w:val="00D71451"/>
    <w:rsid w:val="00D7158F"/>
    <w:rsid w:val="00D72205"/>
    <w:rsid w:val="00D7330F"/>
    <w:rsid w:val="00D75714"/>
    <w:rsid w:val="00D768F5"/>
    <w:rsid w:val="00D803B4"/>
    <w:rsid w:val="00D811EA"/>
    <w:rsid w:val="00D81227"/>
    <w:rsid w:val="00D81C18"/>
    <w:rsid w:val="00D82E16"/>
    <w:rsid w:val="00D83001"/>
    <w:rsid w:val="00D832EA"/>
    <w:rsid w:val="00D833A0"/>
    <w:rsid w:val="00D83AEE"/>
    <w:rsid w:val="00D84DF3"/>
    <w:rsid w:val="00D86006"/>
    <w:rsid w:val="00D871B0"/>
    <w:rsid w:val="00D87ACB"/>
    <w:rsid w:val="00D87D10"/>
    <w:rsid w:val="00D90ED4"/>
    <w:rsid w:val="00D945FD"/>
    <w:rsid w:val="00D94C15"/>
    <w:rsid w:val="00D94E00"/>
    <w:rsid w:val="00D9616B"/>
    <w:rsid w:val="00D9717C"/>
    <w:rsid w:val="00D97DE8"/>
    <w:rsid w:val="00DA0560"/>
    <w:rsid w:val="00DA0858"/>
    <w:rsid w:val="00DA15D5"/>
    <w:rsid w:val="00DA1A86"/>
    <w:rsid w:val="00DA3D1B"/>
    <w:rsid w:val="00DA45CB"/>
    <w:rsid w:val="00DA7BF8"/>
    <w:rsid w:val="00DB2405"/>
    <w:rsid w:val="00DB2CF8"/>
    <w:rsid w:val="00DB3A00"/>
    <w:rsid w:val="00DB3DB2"/>
    <w:rsid w:val="00DB463B"/>
    <w:rsid w:val="00DB5A17"/>
    <w:rsid w:val="00DB5DF0"/>
    <w:rsid w:val="00DB7CF9"/>
    <w:rsid w:val="00DC064A"/>
    <w:rsid w:val="00DC1050"/>
    <w:rsid w:val="00DC1EE1"/>
    <w:rsid w:val="00DC201B"/>
    <w:rsid w:val="00DC2259"/>
    <w:rsid w:val="00DC23C7"/>
    <w:rsid w:val="00DC38D4"/>
    <w:rsid w:val="00DC5A7B"/>
    <w:rsid w:val="00DC5E0B"/>
    <w:rsid w:val="00DC5F04"/>
    <w:rsid w:val="00DC6379"/>
    <w:rsid w:val="00DC6554"/>
    <w:rsid w:val="00DC7367"/>
    <w:rsid w:val="00DD0B1A"/>
    <w:rsid w:val="00DD155B"/>
    <w:rsid w:val="00DD16B1"/>
    <w:rsid w:val="00DD2738"/>
    <w:rsid w:val="00DD3485"/>
    <w:rsid w:val="00DD3E81"/>
    <w:rsid w:val="00DD3EA5"/>
    <w:rsid w:val="00DD4462"/>
    <w:rsid w:val="00DD570D"/>
    <w:rsid w:val="00DD69B7"/>
    <w:rsid w:val="00DE014E"/>
    <w:rsid w:val="00DE1317"/>
    <w:rsid w:val="00DE3A51"/>
    <w:rsid w:val="00DE46B6"/>
    <w:rsid w:val="00DE5798"/>
    <w:rsid w:val="00DE662B"/>
    <w:rsid w:val="00DE6A26"/>
    <w:rsid w:val="00DE78D5"/>
    <w:rsid w:val="00DF15DA"/>
    <w:rsid w:val="00DF1971"/>
    <w:rsid w:val="00DF3474"/>
    <w:rsid w:val="00E00505"/>
    <w:rsid w:val="00E005FB"/>
    <w:rsid w:val="00E023A9"/>
    <w:rsid w:val="00E037D2"/>
    <w:rsid w:val="00E04941"/>
    <w:rsid w:val="00E05129"/>
    <w:rsid w:val="00E05A5C"/>
    <w:rsid w:val="00E061AE"/>
    <w:rsid w:val="00E06D40"/>
    <w:rsid w:val="00E07BB6"/>
    <w:rsid w:val="00E07E9B"/>
    <w:rsid w:val="00E10414"/>
    <w:rsid w:val="00E10CAA"/>
    <w:rsid w:val="00E13124"/>
    <w:rsid w:val="00E134E4"/>
    <w:rsid w:val="00E13A7D"/>
    <w:rsid w:val="00E13F8F"/>
    <w:rsid w:val="00E1440D"/>
    <w:rsid w:val="00E14743"/>
    <w:rsid w:val="00E1485D"/>
    <w:rsid w:val="00E15482"/>
    <w:rsid w:val="00E2074D"/>
    <w:rsid w:val="00E20942"/>
    <w:rsid w:val="00E210A7"/>
    <w:rsid w:val="00E2168E"/>
    <w:rsid w:val="00E21C9D"/>
    <w:rsid w:val="00E22591"/>
    <w:rsid w:val="00E237BE"/>
    <w:rsid w:val="00E247F3"/>
    <w:rsid w:val="00E25F1F"/>
    <w:rsid w:val="00E26740"/>
    <w:rsid w:val="00E30D2B"/>
    <w:rsid w:val="00E3115F"/>
    <w:rsid w:val="00E31FFC"/>
    <w:rsid w:val="00E335A7"/>
    <w:rsid w:val="00E35367"/>
    <w:rsid w:val="00E37826"/>
    <w:rsid w:val="00E37F19"/>
    <w:rsid w:val="00E4100D"/>
    <w:rsid w:val="00E4127C"/>
    <w:rsid w:val="00E423DE"/>
    <w:rsid w:val="00E427B6"/>
    <w:rsid w:val="00E431C1"/>
    <w:rsid w:val="00E52DD6"/>
    <w:rsid w:val="00E53D8C"/>
    <w:rsid w:val="00E543CC"/>
    <w:rsid w:val="00E55F51"/>
    <w:rsid w:val="00E56331"/>
    <w:rsid w:val="00E56F0D"/>
    <w:rsid w:val="00E57434"/>
    <w:rsid w:val="00E60231"/>
    <w:rsid w:val="00E60CEB"/>
    <w:rsid w:val="00E60ED9"/>
    <w:rsid w:val="00E701A3"/>
    <w:rsid w:val="00E70342"/>
    <w:rsid w:val="00E70DFE"/>
    <w:rsid w:val="00E7149A"/>
    <w:rsid w:val="00E71DC3"/>
    <w:rsid w:val="00E71FF5"/>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D56"/>
    <w:rsid w:val="00EA026F"/>
    <w:rsid w:val="00EA07D3"/>
    <w:rsid w:val="00EA251D"/>
    <w:rsid w:val="00EA30C4"/>
    <w:rsid w:val="00EA35AD"/>
    <w:rsid w:val="00EA49DB"/>
    <w:rsid w:val="00EA4CF9"/>
    <w:rsid w:val="00EA515B"/>
    <w:rsid w:val="00EA55C4"/>
    <w:rsid w:val="00EA56C5"/>
    <w:rsid w:val="00EA5A0F"/>
    <w:rsid w:val="00EB33AE"/>
    <w:rsid w:val="00EB3839"/>
    <w:rsid w:val="00EB4E97"/>
    <w:rsid w:val="00EB673B"/>
    <w:rsid w:val="00EC08D6"/>
    <w:rsid w:val="00EC131C"/>
    <w:rsid w:val="00EC1E6A"/>
    <w:rsid w:val="00EC2669"/>
    <w:rsid w:val="00EC3BA9"/>
    <w:rsid w:val="00EC3DC9"/>
    <w:rsid w:val="00EC4CE3"/>
    <w:rsid w:val="00EC58FA"/>
    <w:rsid w:val="00ED2CB3"/>
    <w:rsid w:val="00ED43BD"/>
    <w:rsid w:val="00ED4441"/>
    <w:rsid w:val="00ED50AA"/>
    <w:rsid w:val="00ED5397"/>
    <w:rsid w:val="00ED6BB3"/>
    <w:rsid w:val="00ED6BE7"/>
    <w:rsid w:val="00ED79C2"/>
    <w:rsid w:val="00EE1BFE"/>
    <w:rsid w:val="00EE2E31"/>
    <w:rsid w:val="00EE2F0A"/>
    <w:rsid w:val="00EE2FC8"/>
    <w:rsid w:val="00EE662C"/>
    <w:rsid w:val="00EE7978"/>
    <w:rsid w:val="00EE7C6C"/>
    <w:rsid w:val="00EF0C81"/>
    <w:rsid w:val="00EF1602"/>
    <w:rsid w:val="00EF1D98"/>
    <w:rsid w:val="00EF2753"/>
    <w:rsid w:val="00EF4421"/>
    <w:rsid w:val="00EF4F00"/>
    <w:rsid w:val="00EF75D1"/>
    <w:rsid w:val="00F00699"/>
    <w:rsid w:val="00F02E6D"/>
    <w:rsid w:val="00F04F58"/>
    <w:rsid w:val="00F04FA0"/>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75D5"/>
    <w:rsid w:val="00F27866"/>
    <w:rsid w:val="00F32C15"/>
    <w:rsid w:val="00F3394F"/>
    <w:rsid w:val="00F345F3"/>
    <w:rsid w:val="00F34C32"/>
    <w:rsid w:val="00F356BD"/>
    <w:rsid w:val="00F35B11"/>
    <w:rsid w:val="00F36A0C"/>
    <w:rsid w:val="00F40440"/>
    <w:rsid w:val="00F4118F"/>
    <w:rsid w:val="00F41944"/>
    <w:rsid w:val="00F4259B"/>
    <w:rsid w:val="00F42FAA"/>
    <w:rsid w:val="00F43E08"/>
    <w:rsid w:val="00F44F02"/>
    <w:rsid w:val="00F45376"/>
    <w:rsid w:val="00F46021"/>
    <w:rsid w:val="00F463A9"/>
    <w:rsid w:val="00F47CF2"/>
    <w:rsid w:val="00F525CC"/>
    <w:rsid w:val="00F52D10"/>
    <w:rsid w:val="00F54059"/>
    <w:rsid w:val="00F54FFC"/>
    <w:rsid w:val="00F5522C"/>
    <w:rsid w:val="00F5569D"/>
    <w:rsid w:val="00F56DA7"/>
    <w:rsid w:val="00F60E4B"/>
    <w:rsid w:val="00F617F8"/>
    <w:rsid w:val="00F623D7"/>
    <w:rsid w:val="00F6368B"/>
    <w:rsid w:val="00F63D61"/>
    <w:rsid w:val="00F653BF"/>
    <w:rsid w:val="00F65419"/>
    <w:rsid w:val="00F662E7"/>
    <w:rsid w:val="00F66D22"/>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28DC"/>
    <w:rsid w:val="00F93266"/>
    <w:rsid w:val="00F93C16"/>
    <w:rsid w:val="00F969E8"/>
    <w:rsid w:val="00F96C08"/>
    <w:rsid w:val="00F9748C"/>
    <w:rsid w:val="00FA0891"/>
    <w:rsid w:val="00FA255B"/>
    <w:rsid w:val="00FA3DF7"/>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5A1B"/>
    <w:rsid w:val="00FC707A"/>
    <w:rsid w:val="00FC7934"/>
    <w:rsid w:val="00FD053F"/>
    <w:rsid w:val="00FD072A"/>
    <w:rsid w:val="00FD0AA2"/>
    <w:rsid w:val="00FD16C8"/>
    <w:rsid w:val="00FD1B17"/>
    <w:rsid w:val="00FD217F"/>
    <w:rsid w:val="00FD2B81"/>
    <w:rsid w:val="00FD3534"/>
    <w:rsid w:val="00FD4359"/>
    <w:rsid w:val="00FD46FD"/>
    <w:rsid w:val="00FD63D0"/>
    <w:rsid w:val="00FD6617"/>
    <w:rsid w:val="00FD709D"/>
    <w:rsid w:val="00FE07DA"/>
    <w:rsid w:val="00FE0D53"/>
    <w:rsid w:val="00FE23AC"/>
    <w:rsid w:val="00FE3BDB"/>
    <w:rsid w:val="00FE5850"/>
    <w:rsid w:val="00FE5FCD"/>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link w:val="FooterChar"/>
    <w:rsid w:val="00C01A9F"/>
    <w:pPr>
      <w:pBdr>
        <w:top w:val="single" w:sz="6" w:space="1" w:color="auto"/>
      </w:pBdr>
      <w:tabs>
        <w:tab w:val="center" w:pos="6480"/>
        <w:tab w:val="right" w:pos="12960"/>
      </w:tabs>
    </w:pPr>
    <w:rPr>
      <w:sz w:val="24"/>
    </w:rPr>
  </w:style>
  <w:style w:type="paragraph" w:styleId="Header">
    <w:name w:val="header"/>
    <w:basedOn w:val="Normal"/>
    <w:link w:val="HeaderChar"/>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unhideWhenUsed/>
    <w:rsid w:val="00F5522C"/>
    <w:pPr>
      <w:spacing w:after="120"/>
    </w:pPr>
  </w:style>
  <w:style w:type="character" w:customStyle="1" w:styleId="BodyTextChar">
    <w:name w:val="Body Text Char"/>
    <w:basedOn w:val="DefaultParagraphFont"/>
    <w:link w:val="BodyText0"/>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character" w:customStyle="1" w:styleId="SC19323705">
    <w:name w:val="SC.19.323705"/>
    <w:uiPriority w:val="99"/>
    <w:rsid w:val="00AD6F8F"/>
    <w:rPr>
      <w:color w:val="000000"/>
      <w:sz w:val="20"/>
      <w:szCs w:val="20"/>
      <w:u w:val="single"/>
    </w:rPr>
  </w:style>
  <w:style w:type="paragraph" w:customStyle="1" w:styleId="SP19295273">
    <w:name w:val="SP.19.295273"/>
    <w:basedOn w:val="Default"/>
    <w:next w:val="Default"/>
    <w:uiPriority w:val="99"/>
    <w:rsid w:val="00AD6F8F"/>
    <w:rPr>
      <w:color w:val="auto"/>
    </w:rPr>
  </w:style>
  <w:style w:type="character" w:customStyle="1" w:styleId="SC19323818">
    <w:name w:val="SC.19.323818"/>
    <w:uiPriority w:val="99"/>
    <w:rsid w:val="00AD6F8F"/>
    <w:rPr>
      <w:color w:val="000000"/>
      <w:sz w:val="18"/>
      <w:szCs w:val="18"/>
      <w:u w:val="single"/>
    </w:rPr>
  </w:style>
  <w:style w:type="character" w:customStyle="1" w:styleId="SC19323592">
    <w:name w:val="SC.19.323592"/>
    <w:uiPriority w:val="99"/>
    <w:rsid w:val="00AD6F8F"/>
    <w:rPr>
      <w:color w:val="000000"/>
      <w:sz w:val="18"/>
      <w:szCs w:val="18"/>
    </w:rPr>
  </w:style>
  <w:style w:type="paragraph" w:customStyle="1" w:styleId="SP1290250">
    <w:name w:val="SP.12.90250"/>
    <w:basedOn w:val="Default"/>
    <w:next w:val="Default"/>
    <w:uiPriority w:val="99"/>
    <w:rsid w:val="00F27866"/>
    <w:rPr>
      <w:rFonts w:ascii="Times New Roman" w:hAnsi="Times New Roman" w:cs="Times New Roman"/>
      <w:color w:val="auto"/>
    </w:rPr>
  </w:style>
  <w:style w:type="character" w:customStyle="1" w:styleId="SC12319544">
    <w:name w:val="SC.12.319544"/>
    <w:uiPriority w:val="99"/>
    <w:rsid w:val="00F27866"/>
    <w:rPr>
      <w:color w:val="000000"/>
      <w:sz w:val="20"/>
      <w:szCs w:val="20"/>
    </w:rPr>
  </w:style>
  <w:style w:type="paragraph" w:customStyle="1" w:styleId="CellBodyCentered">
    <w:name w:val="CellBodyCentered"/>
    <w:uiPriority w:val="99"/>
    <w:rsid w:val="00992607"/>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SP21102794">
    <w:name w:val="SP.21.102794"/>
    <w:basedOn w:val="Default"/>
    <w:next w:val="Default"/>
    <w:uiPriority w:val="99"/>
    <w:rsid w:val="007C18AB"/>
    <w:rPr>
      <w:rFonts w:ascii="Times New Roman" w:hAnsi="Times New Roman" w:cs="Times New Roman"/>
      <w:color w:val="auto"/>
    </w:rPr>
  </w:style>
  <w:style w:type="paragraph" w:customStyle="1" w:styleId="SP21102805">
    <w:name w:val="SP.21.102805"/>
    <w:basedOn w:val="Default"/>
    <w:next w:val="Default"/>
    <w:uiPriority w:val="99"/>
    <w:rsid w:val="007C18AB"/>
    <w:rPr>
      <w:rFonts w:ascii="Times New Roman" w:hAnsi="Times New Roman" w:cs="Times New Roman"/>
      <w:color w:val="auto"/>
    </w:rPr>
  </w:style>
  <w:style w:type="paragraph" w:customStyle="1" w:styleId="SP21102416">
    <w:name w:val="SP.21.102416"/>
    <w:basedOn w:val="Default"/>
    <w:next w:val="Default"/>
    <w:uiPriority w:val="99"/>
    <w:rsid w:val="007C18AB"/>
    <w:rPr>
      <w:rFonts w:ascii="Times New Roman" w:hAnsi="Times New Roman" w:cs="Times New Roman"/>
      <w:color w:val="auto"/>
    </w:rPr>
  </w:style>
  <w:style w:type="character" w:customStyle="1" w:styleId="SC21323589">
    <w:name w:val="SC.21.323589"/>
    <w:uiPriority w:val="99"/>
    <w:rsid w:val="007C18AB"/>
    <w:rPr>
      <w:color w:val="000000"/>
      <w:sz w:val="20"/>
      <w:szCs w:val="20"/>
    </w:rPr>
  </w:style>
  <w:style w:type="paragraph" w:customStyle="1" w:styleId="SP21102761">
    <w:name w:val="SP.21.102761"/>
    <w:basedOn w:val="Default"/>
    <w:next w:val="Default"/>
    <w:uiPriority w:val="99"/>
    <w:rsid w:val="007C03FE"/>
    <w:rPr>
      <w:rFonts w:ascii="Times New Roman" w:hAnsi="Times New Roman" w:cs="Times New Roman"/>
      <w:color w:val="auto"/>
    </w:rPr>
  </w:style>
  <w:style w:type="character" w:customStyle="1" w:styleId="SC21323903">
    <w:name w:val="SC.21.323903"/>
    <w:uiPriority w:val="99"/>
    <w:rsid w:val="007C03FE"/>
    <w:rPr>
      <w:color w:val="000000"/>
      <w:sz w:val="20"/>
      <w:szCs w:val="20"/>
      <w:u w:val="single"/>
    </w:rPr>
  </w:style>
  <w:style w:type="paragraph" w:customStyle="1" w:styleId="SP21102772">
    <w:name w:val="SP.21.102772"/>
    <w:basedOn w:val="Default"/>
    <w:next w:val="Default"/>
    <w:uiPriority w:val="99"/>
    <w:rsid w:val="007C03FE"/>
    <w:rPr>
      <w:rFonts w:ascii="Times New Roman" w:hAnsi="Times New Roman" w:cs="Times New Roman"/>
      <w:color w:val="auto"/>
    </w:rPr>
  </w:style>
  <w:style w:type="paragraph" w:customStyle="1" w:styleId="SP8315507">
    <w:name w:val="SP.8.315507"/>
    <w:basedOn w:val="Default"/>
    <w:next w:val="Default"/>
    <w:uiPriority w:val="99"/>
    <w:rsid w:val="00621939"/>
    <w:rPr>
      <w:color w:val="auto"/>
    </w:rPr>
  </w:style>
  <w:style w:type="character" w:customStyle="1" w:styleId="SC8204809">
    <w:name w:val="SC.8.204809"/>
    <w:uiPriority w:val="99"/>
    <w:rsid w:val="00621939"/>
    <w:rPr>
      <w:b/>
      <w:bCs/>
      <w:color w:val="000000"/>
      <w:sz w:val="22"/>
      <w:szCs w:val="22"/>
    </w:rPr>
  </w:style>
  <w:style w:type="paragraph" w:customStyle="1" w:styleId="SP8315587">
    <w:name w:val="SP.8.315587"/>
    <w:basedOn w:val="Default"/>
    <w:next w:val="Default"/>
    <w:uiPriority w:val="99"/>
    <w:rsid w:val="00621939"/>
    <w:rPr>
      <w:rFonts w:ascii="Times New Roman" w:hAnsi="Times New Roman" w:cs="Times New Roman"/>
      <w:color w:val="auto"/>
    </w:rPr>
  </w:style>
  <w:style w:type="paragraph" w:customStyle="1" w:styleId="SP8315574">
    <w:name w:val="SP.8.315574"/>
    <w:basedOn w:val="Default"/>
    <w:next w:val="Default"/>
    <w:uiPriority w:val="99"/>
    <w:rsid w:val="00621939"/>
    <w:rPr>
      <w:rFonts w:ascii="Times New Roman" w:hAnsi="Times New Roman" w:cs="Times New Roman"/>
      <w:color w:val="auto"/>
    </w:rPr>
  </w:style>
  <w:style w:type="character" w:customStyle="1" w:styleId="SC8204803">
    <w:name w:val="SC.8.204803"/>
    <w:uiPriority w:val="99"/>
    <w:rsid w:val="00621939"/>
    <w:rPr>
      <w:color w:val="000000"/>
      <w:sz w:val="20"/>
      <w:szCs w:val="20"/>
    </w:rPr>
  </w:style>
  <w:style w:type="character" w:customStyle="1" w:styleId="SC8204872">
    <w:name w:val="SC.8.204872"/>
    <w:uiPriority w:val="99"/>
    <w:rsid w:val="00621939"/>
    <w:rPr>
      <w:color w:val="000000"/>
      <w:sz w:val="20"/>
      <w:szCs w:val="20"/>
      <w:u w:val="single"/>
    </w:rPr>
  </w:style>
  <w:style w:type="paragraph" w:customStyle="1" w:styleId="SP21127370">
    <w:name w:val="SP.21.127370"/>
    <w:basedOn w:val="Default"/>
    <w:next w:val="Default"/>
    <w:uiPriority w:val="99"/>
    <w:rsid w:val="00C3362B"/>
    <w:rPr>
      <w:rFonts w:ascii="Times New Roman" w:hAnsi="Times New Roman" w:cs="Times New Roman"/>
      <w:color w:val="auto"/>
    </w:rPr>
  </w:style>
  <w:style w:type="paragraph" w:customStyle="1" w:styleId="SP21127381">
    <w:name w:val="SP.21.127381"/>
    <w:basedOn w:val="Default"/>
    <w:next w:val="Default"/>
    <w:uiPriority w:val="99"/>
    <w:rsid w:val="00C3362B"/>
    <w:rPr>
      <w:rFonts w:ascii="Times New Roman" w:hAnsi="Times New Roman" w:cs="Times New Roman"/>
      <w:color w:val="auto"/>
    </w:rPr>
  </w:style>
  <w:style w:type="paragraph" w:customStyle="1" w:styleId="SP21126992">
    <w:name w:val="SP.21.126992"/>
    <w:basedOn w:val="Default"/>
    <w:next w:val="Default"/>
    <w:uiPriority w:val="99"/>
    <w:rsid w:val="00C3362B"/>
    <w:rPr>
      <w:rFonts w:ascii="Times New Roman" w:hAnsi="Times New Roman" w:cs="Times New Roman"/>
      <w:color w:val="auto"/>
    </w:rPr>
  </w:style>
  <w:style w:type="paragraph" w:customStyle="1" w:styleId="SP21127337">
    <w:name w:val="SP.21.127337"/>
    <w:basedOn w:val="Default"/>
    <w:next w:val="Default"/>
    <w:uiPriority w:val="99"/>
    <w:rsid w:val="00C3362B"/>
    <w:rPr>
      <w:rFonts w:ascii="Times New Roman" w:hAnsi="Times New Roman" w:cs="Times New Roman"/>
      <w:color w:val="auto"/>
    </w:rPr>
  </w:style>
  <w:style w:type="character" w:customStyle="1" w:styleId="SC21323639">
    <w:name w:val="SC.21.323639"/>
    <w:uiPriority w:val="99"/>
    <w:rsid w:val="00C3362B"/>
    <w:rPr>
      <w:color w:val="000000"/>
      <w:sz w:val="20"/>
      <w:szCs w:val="20"/>
    </w:rPr>
  </w:style>
  <w:style w:type="paragraph" w:customStyle="1" w:styleId="SP21127416">
    <w:name w:val="SP.21.127416"/>
    <w:basedOn w:val="Default"/>
    <w:next w:val="Default"/>
    <w:uiPriority w:val="99"/>
    <w:rsid w:val="00C3362B"/>
    <w:rPr>
      <w:rFonts w:ascii="Times New Roman" w:hAnsi="Times New Roman" w:cs="Times New Roman"/>
      <w:color w:val="auto"/>
    </w:rPr>
  </w:style>
  <w:style w:type="character" w:customStyle="1" w:styleId="SC21323592">
    <w:name w:val="SC.21.323592"/>
    <w:uiPriority w:val="99"/>
    <w:rsid w:val="00C3362B"/>
    <w:rPr>
      <w:color w:val="000000"/>
      <w:sz w:val="18"/>
      <w:szCs w:val="18"/>
    </w:rPr>
  </w:style>
  <w:style w:type="paragraph" w:customStyle="1" w:styleId="SP21127348">
    <w:name w:val="SP.21.127348"/>
    <w:basedOn w:val="Default"/>
    <w:next w:val="Default"/>
    <w:uiPriority w:val="99"/>
    <w:rsid w:val="00C3362B"/>
    <w:rPr>
      <w:rFonts w:ascii="Times New Roman" w:hAnsi="Times New Roman" w:cs="Times New Roman"/>
      <w:color w:val="auto"/>
    </w:rPr>
  </w:style>
  <w:style w:type="paragraph" w:customStyle="1" w:styleId="SP21127356">
    <w:name w:val="SP.21.127356"/>
    <w:basedOn w:val="Default"/>
    <w:next w:val="Default"/>
    <w:uiPriority w:val="99"/>
    <w:rsid w:val="00C3362B"/>
    <w:rPr>
      <w:rFonts w:ascii="Times New Roman" w:hAnsi="Times New Roman" w:cs="Times New Roman"/>
      <w:color w:val="auto"/>
    </w:rPr>
  </w:style>
  <w:style w:type="paragraph" w:customStyle="1" w:styleId="SP21127414">
    <w:name w:val="SP.21.127414"/>
    <w:basedOn w:val="Default"/>
    <w:next w:val="Default"/>
    <w:uiPriority w:val="99"/>
    <w:rsid w:val="00FE5FCD"/>
    <w:rPr>
      <w:rFonts w:ascii="Times New Roman" w:hAnsi="Times New Roman" w:cs="Times New Roman"/>
      <w:color w:val="auto"/>
    </w:rPr>
  </w:style>
  <w:style w:type="paragraph" w:customStyle="1" w:styleId="SP22164234">
    <w:name w:val="SP.22.164234"/>
    <w:basedOn w:val="Default"/>
    <w:next w:val="Default"/>
    <w:uiPriority w:val="99"/>
    <w:rsid w:val="00C54E7A"/>
    <w:rPr>
      <w:color w:val="auto"/>
    </w:rPr>
  </w:style>
  <w:style w:type="paragraph" w:customStyle="1" w:styleId="SP22164245">
    <w:name w:val="SP.22.164245"/>
    <w:basedOn w:val="Default"/>
    <w:next w:val="Default"/>
    <w:uiPriority w:val="99"/>
    <w:rsid w:val="00C54E7A"/>
    <w:rPr>
      <w:color w:val="auto"/>
    </w:rPr>
  </w:style>
  <w:style w:type="paragraph" w:customStyle="1" w:styleId="SP22163856">
    <w:name w:val="SP.22.163856"/>
    <w:basedOn w:val="Default"/>
    <w:next w:val="Default"/>
    <w:uiPriority w:val="99"/>
    <w:rsid w:val="00C54E7A"/>
    <w:rPr>
      <w:color w:val="auto"/>
    </w:rPr>
  </w:style>
  <w:style w:type="character" w:customStyle="1" w:styleId="SC22323600">
    <w:name w:val="SC.22.323600"/>
    <w:uiPriority w:val="99"/>
    <w:rsid w:val="00C54E7A"/>
    <w:rPr>
      <w:b/>
      <w:bCs/>
      <w:color w:val="000000"/>
      <w:sz w:val="20"/>
      <w:szCs w:val="20"/>
    </w:rPr>
  </w:style>
  <w:style w:type="character" w:customStyle="1" w:styleId="HeaderChar">
    <w:name w:val="Header Char"/>
    <w:basedOn w:val="DefaultParagraphFont"/>
    <w:link w:val="Header"/>
    <w:rsid w:val="00645B27"/>
    <w:rPr>
      <w:b/>
      <w:sz w:val="28"/>
      <w:lang w:val="en-GB"/>
    </w:rPr>
  </w:style>
  <w:style w:type="character" w:customStyle="1" w:styleId="FooterChar">
    <w:name w:val="Footer Char"/>
    <w:basedOn w:val="DefaultParagraphFont"/>
    <w:link w:val="Footer"/>
    <w:rsid w:val="007D2CA9"/>
    <w:rPr>
      <w:sz w:val="24"/>
      <w:lang w:val="en-GB"/>
    </w:rPr>
  </w:style>
  <w:style w:type="paragraph" w:customStyle="1" w:styleId="SP14233602">
    <w:name w:val="SP.14.233602"/>
    <w:basedOn w:val="Default"/>
    <w:next w:val="Default"/>
    <w:uiPriority w:val="99"/>
    <w:rsid w:val="008236A2"/>
    <w:rPr>
      <w:rFonts w:ascii="Times New Roman" w:hAnsi="Times New Roman" w:cs="Times New Roman"/>
      <w:color w:val="auto"/>
    </w:rPr>
  </w:style>
  <w:style w:type="paragraph" w:customStyle="1" w:styleId="SP14233749">
    <w:name w:val="SP.14.233749"/>
    <w:basedOn w:val="Default"/>
    <w:next w:val="Default"/>
    <w:uiPriority w:val="99"/>
    <w:rsid w:val="008236A2"/>
    <w:rPr>
      <w:rFonts w:ascii="Times New Roman" w:hAnsi="Times New Roman" w:cs="Times New Roman"/>
      <w:color w:val="auto"/>
    </w:rPr>
  </w:style>
  <w:style w:type="character" w:customStyle="1" w:styleId="SC14319501">
    <w:name w:val="SC.14.319501"/>
    <w:uiPriority w:val="99"/>
    <w:rsid w:val="008236A2"/>
    <w:rPr>
      <w:color w:val="000000"/>
      <w:sz w:val="20"/>
      <w:szCs w:val="20"/>
    </w:rPr>
  </w:style>
  <w:style w:type="character" w:customStyle="1" w:styleId="SC14319726">
    <w:name w:val="SC.14.319726"/>
    <w:uiPriority w:val="99"/>
    <w:rsid w:val="008236A2"/>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82284107">
      <w:bodyDiv w:val="1"/>
      <w:marLeft w:val="0"/>
      <w:marRight w:val="0"/>
      <w:marTop w:val="0"/>
      <w:marBottom w:val="0"/>
      <w:divBdr>
        <w:top w:val="none" w:sz="0" w:space="0" w:color="auto"/>
        <w:left w:val="none" w:sz="0" w:space="0" w:color="auto"/>
        <w:bottom w:val="none" w:sz="0" w:space="0" w:color="auto"/>
        <w:right w:val="none" w:sz="0" w:space="0" w:color="auto"/>
      </w:divBdr>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66221317">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26797296">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72949292">
      <w:bodyDiv w:val="1"/>
      <w:marLeft w:val="0"/>
      <w:marRight w:val="0"/>
      <w:marTop w:val="0"/>
      <w:marBottom w:val="0"/>
      <w:divBdr>
        <w:top w:val="none" w:sz="0" w:space="0" w:color="auto"/>
        <w:left w:val="none" w:sz="0" w:space="0" w:color="auto"/>
        <w:bottom w:val="none" w:sz="0" w:space="0" w:color="auto"/>
        <w:right w:val="none" w:sz="0" w:space="0" w:color="auto"/>
      </w:divBdr>
    </w:div>
    <w:div w:id="680400605">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886736">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67442574">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25600733">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8062990">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43418412">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1524878">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5404338">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63675386">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68207709">
      <w:bodyDiv w:val="1"/>
      <w:marLeft w:val="0"/>
      <w:marRight w:val="0"/>
      <w:marTop w:val="0"/>
      <w:marBottom w:val="0"/>
      <w:divBdr>
        <w:top w:val="none" w:sz="0" w:space="0" w:color="auto"/>
        <w:left w:val="none" w:sz="0" w:space="0" w:color="auto"/>
        <w:bottom w:val="none" w:sz="0" w:space="0" w:color="auto"/>
        <w:right w:val="none" w:sz="0" w:space="0" w:color="auto"/>
      </w:divBdr>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481993918">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9495029">
      <w:bodyDiv w:val="1"/>
      <w:marLeft w:val="0"/>
      <w:marRight w:val="0"/>
      <w:marTop w:val="0"/>
      <w:marBottom w:val="0"/>
      <w:divBdr>
        <w:top w:val="none" w:sz="0" w:space="0" w:color="auto"/>
        <w:left w:val="none" w:sz="0" w:space="0" w:color="auto"/>
        <w:bottom w:val="none" w:sz="0" w:space="0" w:color="auto"/>
        <w:right w:val="none" w:sz="0" w:space="0" w:color="auto"/>
      </w:divBdr>
    </w:div>
    <w:div w:id="1551186004">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2631780">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30878850">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0816437">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footer" Target="footer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802-11-Submission-Portrait</Template>
  <TotalTime>0</TotalTime>
  <Pages>12</Pages>
  <Words>3180</Words>
  <Characters>18132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3</cp:revision>
  <cp:lastPrinted>2014-09-06T00:13:00Z</cp:lastPrinted>
  <dcterms:created xsi:type="dcterms:W3CDTF">2023-07-10T21:17:00Z</dcterms:created>
  <dcterms:modified xsi:type="dcterms:W3CDTF">2023-07-10T21:17:00Z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dibakar.das@intel.com</vt:lpwstr>
  </property>
  <property fmtid="{D5CDD505-2E9C-101B-9397-08002B2CF9AE}" pid="13" name="MSIP_Label_9aa06179-68b3-4e2b-b09b-a2424735516b_SetDate">
    <vt:lpwstr>2021-08-17T17:36:35.6445371Z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34a35e9c-112a-4b46-93c7-d7a0b81a34a9</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