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08A11892" w:rsidR="004C4BC9" w:rsidRPr="008D120D" w:rsidRDefault="004C4BC9" w:rsidP="001D612C">
      <w:pPr>
        <w:pStyle w:val="T1"/>
        <w:pBdr>
          <w:bottom w:val="single" w:sz="6" w:space="0" w:color="auto"/>
        </w:pBdr>
        <w:suppressAutoHyphens/>
        <w:spacing w:after="240"/>
        <w:rPr>
          <w:color w:val="000000" w:themeColor="text1"/>
        </w:rPr>
      </w:pPr>
      <w:r w:rsidRPr="008D120D">
        <w:rPr>
          <w:color w:val="000000" w:themeColor="text1"/>
        </w:rPr>
        <w:t>IEEE P802.11</w:t>
      </w:r>
      <w:r w:rsidRPr="008D120D">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8D120D" w:rsidRPr="008D120D" w14:paraId="11FD21C3" w14:textId="77777777" w:rsidTr="00024E44">
        <w:trPr>
          <w:trHeight w:val="350"/>
          <w:jc w:val="center"/>
        </w:trPr>
        <w:tc>
          <w:tcPr>
            <w:tcW w:w="9576" w:type="dxa"/>
            <w:gridSpan w:val="5"/>
            <w:vAlign w:val="center"/>
          </w:tcPr>
          <w:p w14:paraId="4624EF4C" w14:textId="40C9670A" w:rsidR="00A353D7" w:rsidRPr="008D120D" w:rsidRDefault="00C62602" w:rsidP="00220FF3">
            <w:pPr>
              <w:pStyle w:val="T2"/>
              <w:suppressAutoHyphens/>
              <w:spacing w:before="120" w:after="120"/>
              <w:ind w:left="0"/>
              <w:rPr>
                <w:b w:val="0"/>
                <w:color w:val="000000" w:themeColor="text1"/>
              </w:rPr>
            </w:pPr>
            <w:r w:rsidRPr="008D120D">
              <w:rPr>
                <w:b w:val="0"/>
                <w:color w:val="000000" w:themeColor="text1"/>
              </w:rPr>
              <w:t xml:space="preserve">Resolution </w:t>
            </w:r>
            <w:r w:rsidR="003D7307">
              <w:rPr>
                <w:b w:val="0"/>
                <w:color w:val="000000" w:themeColor="text1"/>
              </w:rPr>
              <w:t>of</w:t>
            </w:r>
            <w:r w:rsidRPr="008D120D">
              <w:rPr>
                <w:b w:val="0"/>
                <w:color w:val="000000" w:themeColor="text1"/>
              </w:rPr>
              <w:t xml:space="preserve"> </w:t>
            </w:r>
            <w:r w:rsidR="00540E25">
              <w:rPr>
                <w:b w:val="0"/>
                <w:color w:val="000000" w:themeColor="text1"/>
              </w:rPr>
              <w:t>EPCS-Related CIDs</w:t>
            </w:r>
            <w:r w:rsidR="001E771F">
              <w:rPr>
                <w:b w:val="0"/>
                <w:color w:val="000000" w:themeColor="text1"/>
              </w:rPr>
              <w:t xml:space="preserve"> in Clause 35.16</w:t>
            </w:r>
            <w:r w:rsidR="00C0515A" w:rsidRPr="008D120D">
              <w:rPr>
                <w:b w:val="0"/>
                <w:color w:val="000000" w:themeColor="text1"/>
              </w:rPr>
              <w:t xml:space="preserve"> (</w:t>
            </w:r>
            <w:r w:rsidR="006612B1">
              <w:rPr>
                <w:b w:val="0"/>
                <w:color w:val="000000" w:themeColor="text1"/>
              </w:rPr>
              <w:t>LB</w:t>
            </w:r>
            <w:r w:rsidR="003D7307">
              <w:rPr>
                <w:b w:val="0"/>
                <w:color w:val="000000" w:themeColor="text1"/>
              </w:rPr>
              <w:t>2</w:t>
            </w:r>
            <w:r w:rsidR="00344206">
              <w:rPr>
                <w:b w:val="0"/>
                <w:color w:val="000000" w:themeColor="text1"/>
              </w:rPr>
              <w:t>71</w:t>
            </w:r>
            <w:r w:rsidR="00F463B4" w:rsidRPr="008D120D">
              <w:rPr>
                <w:b w:val="0"/>
                <w:color w:val="000000" w:themeColor="text1"/>
              </w:rPr>
              <w:t>)</w:t>
            </w:r>
          </w:p>
        </w:tc>
      </w:tr>
      <w:tr w:rsidR="008D120D" w:rsidRPr="008D120D" w14:paraId="5101EAE9" w14:textId="77777777" w:rsidTr="007836FF">
        <w:trPr>
          <w:trHeight w:val="269"/>
          <w:jc w:val="center"/>
        </w:trPr>
        <w:tc>
          <w:tcPr>
            <w:tcW w:w="9576" w:type="dxa"/>
            <w:gridSpan w:val="5"/>
            <w:vAlign w:val="center"/>
          </w:tcPr>
          <w:p w14:paraId="3704DF93" w14:textId="59F83BB8" w:rsidR="00A353D7" w:rsidRPr="008D120D" w:rsidRDefault="00CA0CDA" w:rsidP="003E33E1">
            <w:pPr>
              <w:pStyle w:val="T2"/>
              <w:suppressAutoHyphens/>
              <w:spacing w:before="120" w:after="120"/>
              <w:ind w:left="0"/>
              <w:rPr>
                <w:b w:val="0"/>
                <w:color w:val="000000" w:themeColor="text1"/>
                <w:sz w:val="20"/>
              </w:rPr>
            </w:pPr>
            <w:r w:rsidRPr="008D120D">
              <w:rPr>
                <w:bCs/>
                <w:color w:val="000000" w:themeColor="text1"/>
                <w:sz w:val="20"/>
              </w:rPr>
              <w:t>Date</w:t>
            </w:r>
            <w:r w:rsidRPr="008D120D">
              <w:rPr>
                <w:b w:val="0"/>
                <w:color w:val="000000" w:themeColor="text1"/>
                <w:sz w:val="20"/>
              </w:rPr>
              <w:t xml:space="preserve">: </w:t>
            </w:r>
            <w:r w:rsidR="00EA06DF">
              <w:rPr>
                <w:b w:val="0"/>
                <w:sz w:val="20"/>
              </w:rPr>
              <w:t>March</w:t>
            </w:r>
            <w:r w:rsidR="00FC3E51" w:rsidRPr="00FA28F4">
              <w:rPr>
                <w:b w:val="0"/>
                <w:sz w:val="20"/>
              </w:rPr>
              <w:t xml:space="preserve"> 202</w:t>
            </w:r>
            <w:r w:rsidR="00EB3406">
              <w:rPr>
                <w:b w:val="0"/>
                <w:sz w:val="20"/>
              </w:rPr>
              <w:t>3</w:t>
            </w:r>
          </w:p>
        </w:tc>
      </w:tr>
      <w:tr w:rsidR="008D120D" w:rsidRPr="008D120D" w14:paraId="2C8F57D3" w14:textId="77777777" w:rsidTr="00C6255B">
        <w:trPr>
          <w:cantSplit/>
          <w:jc w:val="center"/>
        </w:trPr>
        <w:tc>
          <w:tcPr>
            <w:tcW w:w="9576" w:type="dxa"/>
            <w:gridSpan w:val="5"/>
            <w:vAlign w:val="center"/>
          </w:tcPr>
          <w:p w14:paraId="519DC4AF"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Author(s):</w:t>
            </w:r>
          </w:p>
        </w:tc>
      </w:tr>
      <w:tr w:rsidR="008D120D" w:rsidRPr="008D120D" w14:paraId="4CA9836C" w14:textId="77777777" w:rsidTr="00E547CE">
        <w:trPr>
          <w:jc w:val="center"/>
        </w:trPr>
        <w:tc>
          <w:tcPr>
            <w:tcW w:w="1705" w:type="dxa"/>
            <w:vAlign w:val="center"/>
          </w:tcPr>
          <w:p w14:paraId="122902DC"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Name</w:t>
            </w:r>
          </w:p>
        </w:tc>
        <w:tc>
          <w:tcPr>
            <w:tcW w:w="1695" w:type="dxa"/>
            <w:vAlign w:val="center"/>
          </w:tcPr>
          <w:p w14:paraId="4A5F7728"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Affiliation</w:t>
            </w:r>
          </w:p>
        </w:tc>
        <w:tc>
          <w:tcPr>
            <w:tcW w:w="2175" w:type="dxa"/>
            <w:vAlign w:val="center"/>
          </w:tcPr>
          <w:p w14:paraId="4B6B0D13"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Address</w:t>
            </w:r>
          </w:p>
        </w:tc>
        <w:tc>
          <w:tcPr>
            <w:tcW w:w="1710" w:type="dxa"/>
            <w:vAlign w:val="center"/>
          </w:tcPr>
          <w:p w14:paraId="64E1800C"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Phone</w:t>
            </w:r>
          </w:p>
        </w:tc>
        <w:tc>
          <w:tcPr>
            <w:tcW w:w="2291" w:type="dxa"/>
            <w:vAlign w:val="center"/>
          </w:tcPr>
          <w:p w14:paraId="39FA26A6"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email</w:t>
            </w:r>
          </w:p>
        </w:tc>
      </w:tr>
      <w:tr w:rsidR="00C62481" w:rsidRPr="008D120D" w14:paraId="12851638" w14:textId="77777777" w:rsidTr="007244A0">
        <w:trPr>
          <w:trHeight w:val="430"/>
          <w:jc w:val="center"/>
        </w:trPr>
        <w:tc>
          <w:tcPr>
            <w:tcW w:w="1705" w:type="dxa"/>
            <w:vAlign w:val="center"/>
          </w:tcPr>
          <w:p w14:paraId="325787E1" w14:textId="77777777" w:rsidR="00C62481" w:rsidRPr="008D120D" w:rsidRDefault="00C62481" w:rsidP="002554A1">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John Wullert</w:t>
            </w:r>
          </w:p>
          <w:p w14:paraId="7A0247C8" w14:textId="63049143" w:rsidR="00C62481" w:rsidRPr="008D120D" w:rsidRDefault="00C62481" w:rsidP="002554A1">
            <w:pPr>
              <w:pStyle w:val="T2"/>
              <w:suppressAutoHyphens/>
              <w:spacing w:after="0"/>
              <w:ind w:left="0" w:right="0"/>
              <w:jc w:val="left"/>
              <w:rPr>
                <w:b w:val="0"/>
                <w:color w:val="000000" w:themeColor="text1"/>
                <w:sz w:val="18"/>
                <w:szCs w:val="18"/>
                <w:lang w:eastAsia="ko-KR"/>
              </w:rPr>
            </w:pPr>
            <w:r w:rsidRPr="008D120D">
              <w:rPr>
                <w:b w:val="0"/>
                <w:color w:val="000000" w:themeColor="text1"/>
                <w:sz w:val="18"/>
                <w:szCs w:val="18"/>
                <w:lang w:eastAsia="ko-KR"/>
              </w:rPr>
              <w:t>Subir Das</w:t>
            </w:r>
          </w:p>
        </w:tc>
        <w:tc>
          <w:tcPr>
            <w:tcW w:w="1695" w:type="dxa"/>
            <w:vAlign w:val="center"/>
          </w:tcPr>
          <w:p w14:paraId="4488CDC0" w14:textId="5083D873" w:rsidR="00C62481" w:rsidRPr="008D120D" w:rsidRDefault="00C62481" w:rsidP="007A01E6">
            <w:pPr>
              <w:pStyle w:val="T2"/>
              <w:suppressAutoHyphens/>
              <w:spacing w:after="0"/>
              <w:ind w:left="0" w:right="0"/>
              <w:jc w:val="left"/>
              <w:rPr>
                <w:b w:val="0"/>
                <w:color w:val="000000" w:themeColor="text1"/>
                <w:sz w:val="18"/>
                <w:szCs w:val="18"/>
                <w:lang w:eastAsia="ko-KR"/>
              </w:rPr>
            </w:pPr>
            <w:r w:rsidRPr="008D120D">
              <w:rPr>
                <w:b w:val="0"/>
                <w:color w:val="000000" w:themeColor="text1"/>
                <w:sz w:val="18"/>
                <w:szCs w:val="18"/>
                <w:lang w:eastAsia="ko-KR"/>
              </w:rPr>
              <w:t>PERATON LABS</w:t>
            </w:r>
          </w:p>
        </w:tc>
        <w:tc>
          <w:tcPr>
            <w:tcW w:w="2175" w:type="dxa"/>
          </w:tcPr>
          <w:p w14:paraId="4F4A0F99" w14:textId="77777777" w:rsidR="00C62481" w:rsidRPr="008D120D" w:rsidRDefault="00C62481" w:rsidP="007A01E6">
            <w:pPr>
              <w:pStyle w:val="T2"/>
              <w:suppressAutoHyphens/>
              <w:spacing w:after="0"/>
              <w:ind w:left="0" w:right="0"/>
              <w:jc w:val="left"/>
              <w:rPr>
                <w:b w:val="0"/>
                <w:color w:val="000000" w:themeColor="text1"/>
                <w:sz w:val="18"/>
                <w:szCs w:val="18"/>
                <w:lang w:eastAsia="ko-KR"/>
              </w:rPr>
            </w:pPr>
          </w:p>
        </w:tc>
        <w:tc>
          <w:tcPr>
            <w:tcW w:w="1710" w:type="dxa"/>
            <w:vAlign w:val="center"/>
          </w:tcPr>
          <w:p w14:paraId="67453A0B" w14:textId="77777777" w:rsidR="00C62481" w:rsidRPr="008D120D" w:rsidRDefault="00C62481" w:rsidP="007A01E6">
            <w:pPr>
              <w:pStyle w:val="T2"/>
              <w:suppressAutoHyphens/>
              <w:spacing w:after="0"/>
              <w:ind w:left="0" w:right="0"/>
              <w:jc w:val="left"/>
              <w:rPr>
                <w:b w:val="0"/>
                <w:color w:val="000000" w:themeColor="text1"/>
                <w:sz w:val="18"/>
                <w:szCs w:val="18"/>
                <w:lang w:eastAsia="ko-KR"/>
              </w:rPr>
            </w:pPr>
          </w:p>
        </w:tc>
        <w:tc>
          <w:tcPr>
            <w:tcW w:w="2291" w:type="dxa"/>
            <w:vAlign w:val="center"/>
          </w:tcPr>
          <w:p w14:paraId="29EC4DEF" w14:textId="77777777" w:rsidR="00C62481" w:rsidRDefault="00C62481" w:rsidP="007A01E6">
            <w:pPr>
              <w:pStyle w:val="T2"/>
              <w:suppressAutoHyphens/>
              <w:spacing w:after="0"/>
              <w:ind w:left="0" w:right="0"/>
              <w:jc w:val="left"/>
              <w:rPr>
                <w:b w:val="0"/>
                <w:color w:val="000000" w:themeColor="text1"/>
                <w:sz w:val="16"/>
                <w:szCs w:val="18"/>
                <w:lang w:eastAsia="ko-KR"/>
              </w:rPr>
            </w:pPr>
            <w:r w:rsidRPr="008D120D">
              <w:rPr>
                <w:b w:val="0"/>
                <w:color w:val="000000" w:themeColor="text1"/>
                <w:sz w:val="16"/>
                <w:szCs w:val="18"/>
                <w:lang w:eastAsia="ko-KR"/>
              </w:rPr>
              <w:t>&lt;jwullert@peratonlabs.com&gt;</w:t>
            </w:r>
          </w:p>
          <w:p w14:paraId="65D0B38D" w14:textId="05CB5F88" w:rsidR="00C62481" w:rsidRPr="008D120D" w:rsidRDefault="00C62481" w:rsidP="007A01E6">
            <w:pPr>
              <w:pStyle w:val="T2"/>
              <w:suppressAutoHyphens/>
              <w:spacing w:after="0"/>
              <w:ind w:left="0" w:right="0"/>
              <w:jc w:val="left"/>
              <w:rPr>
                <w:b w:val="0"/>
                <w:color w:val="000000" w:themeColor="text1"/>
                <w:sz w:val="16"/>
                <w:szCs w:val="18"/>
                <w:lang w:eastAsia="ko-KR"/>
              </w:rPr>
            </w:pPr>
            <w:r w:rsidRPr="008D120D">
              <w:rPr>
                <w:b w:val="0"/>
                <w:color w:val="000000" w:themeColor="text1"/>
                <w:sz w:val="16"/>
                <w:szCs w:val="18"/>
                <w:lang w:eastAsia="ko-KR"/>
              </w:rPr>
              <w:t>&lt;sdas@peratonlabs.com&gt;</w:t>
            </w:r>
          </w:p>
        </w:tc>
      </w:tr>
      <w:tr w:rsidR="00801D41" w:rsidRPr="008D120D" w14:paraId="13D8CBE2" w14:textId="77777777" w:rsidTr="00801D41">
        <w:trPr>
          <w:trHeight w:val="430"/>
          <w:jc w:val="center"/>
        </w:trPr>
        <w:tc>
          <w:tcPr>
            <w:tcW w:w="1705" w:type="dxa"/>
            <w:tcBorders>
              <w:top w:val="single" w:sz="4" w:space="0" w:color="auto"/>
              <w:left w:val="single" w:sz="4" w:space="0" w:color="auto"/>
              <w:bottom w:val="single" w:sz="4" w:space="0" w:color="auto"/>
              <w:right w:val="single" w:sz="4" w:space="0" w:color="auto"/>
            </w:tcBorders>
            <w:vAlign w:val="center"/>
          </w:tcPr>
          <w:p w14:paraId="74CEC06A" w14:textId="77777777" w:rsidR="00801D41" w:rsidRPr="00801D41" w:rsidRDefault="00801D41" w:rsidP="00801D41">
            <w:pPr>
              <w:pStyle w:val="T2"/>
              <w:suppressAutoHyphens/>
              <w:spacing w:after="0"/>
              <w:ind w:left="0" w:right="0"/>
              <w:jc w:val="left"/>
              <w:rPr>
                <w:b w:val="0"/>
                <w:color w:val="000000" w:themeColor="text1"/>
                <w:sz w:val="18"/>
                <w:szCs w:val="18"/>
                <w:lang w:eastAsia="ko-KR"/>
              </w:rPr>
            </w:pPr>
            <w:proofErr w:type="gramStart"/>
            <w:r w:rsidRPr="00801D41">
              <w:rPr>
                <w:b w:val="0"/>
                <w:color w:val="000000" w:themeColor="text1"/>
                <w:sz w:val="18"/>
                <w:szCs w:val="18"/>
                <w:lang w:eastAsia="ko-KR"/>
              </w:rPr>
              <w:t>An</w:t>
            </w:r>
            <w:proofErr w:type="gramEnd"/>
            <w:r w:rsidRPr="00801D41">
              <w:rPr>
                <w:b w:val="0"/>
                <w:color w:val="000000" w:themeColor="text1"/>
                <w:sz w:val="18"/>
                <w:szCs w:val="18"/>
                <w:lang w:eastAsia="ko-KR"/>
              </w:rPr>
              <w:t xml:space="preserve"> Nguyen </w:t>
            </w:r>
          </w:p>
          <w:p w14:paraId="3AB89047" w14:textId="77777777" w:rsidR="00801D41" w:rsidRPr="008D120D" w:rsidRDefault="00801D41" w:rsidP="00E4202E">
            <w:pPr>
              <w:pStyle w:val="T2"/>
              <w:suppressAutoHyphens/>
              <w:spacing w:after="0"/>
              <w:ind w:left="0" w:right="0"/>
              <w:jc w:val="left"/>
              <w:rPr>
                <w:b w:val="0"/>
                <w:color w:val="000000" w:themeColor="text1"/>
                <w:sz w:val="18"/>
                <w:szCs w:val="18"/>
                <w:lang w:eastAsia="ko-KR"/>
              </w:rPr>
            </w:pPr>
            <w:r w:rsidRPr="00801D41">
              <w:rPr>
                <w:b w:val="0"/>
                <w:color w:val="000000" w:themeColor="text1"/>
                <w:sz w:val="18"/>
                <w:szCs w:val="18"/>
                <w:lang w:eastAsia="ko-KR"/>
              </w:rPr>
              <w:t>Frank Suraci</w:t>
            </w:r>
          </w:p>
        </w:tc>
        <w:tc>
          <w:tcPr>
            <w:tcW w:w="1695" w:type="dxa"/>
            <w:tcBorders>
              <w:top w:val="single" w:sz="4" w:space="0" w:color="auto"/>
              <w:left w:val="single" w:sz="4" w:space="0" w:color="auto"/>
              <w:bottom w:val="single" w:sz="4" w:space="0" w:color="auto"/>
              <w:right w:val="single" w:sz="4" w:space="0" w:color="auto"/>
            </w:tcBorders>
            <w:vAlign w:val="center"/>
          </w:tcPr>
          <w:p w14:paraId="5583D1AD" w14:textId="77777777" w:rsidR="00801D41" w:rsidRPr="008D120D" w:rsidRDefault="00801D41" w:rsidP="00E4202E">
            <w:pPr>
              <w:pStyle w:val="T2"/>
              <w:suppressAutoHyphens/>
              <w:spacing w:after="0"/>
              <w:ind w:left="0" w:right="0"/>
              <w:jc w:val="left"/>
              <w:rPr>
                <w:b w:val="0"/>
                <w:color w:val="000000" w:themeColor="text1"/>
                <w:sz w:val="18"/>
                <w:szCs w:val="18"/>
                <w:lang w:eastAsia="ko-KR"/>
              </w:rPr>
            </w:pPr>
            <w:r w:rsidRPr="00801D41">
              <w:rPr>
                <w:b w:val="0"/>
                <w:color w:val="000000" w:themeColor="text1"/>
                <w:sz w:val="18"/>
                <w:szCs w:val="18"/>
                <w:lang w:eastAsia="ko-KR"/>
              </w:rPr>
              <w:t>DHS/CISA/ECD</w:t>
            </w:r>
          </w:p>
        </w:tc>
        <w:tc>
          <w:tcPr>
            <w:tcW w:w="2175" w:type="dxa"/>
            <w:tcBorders>
              <w:top w:val="single" w:sz="4" w:space="0" w:color="auto"/>
              <w:left w:val="single" w:sz="4" w:space="0" w:color="auto"/>
              <w:bottom w:val="single" w:sz="4" w:space="0" w:color="auto"/>
              <w:right w:val="single" w:sz="4" w:space="0" w:color="auto"/>
            </w:tcBorders>
          </w:tcPr>
          <w:p w14:paraId="3D0FCA8A" w14:textId="77777777" w:rsidR="00801D41" w:rsidRPr="008D120D" w:rsidRDefault="00801D41" w:rsidP="00E4202E">
            <w:pPr>
              <w:pStyle w:val="T2"/>
              <w:suppressAutoHyphens/>
              <w:spacing w:after="0"/>
              <w:ind w:left="0" w:right="0"/>
              <w:jc w:val="left"/>
              <w:rPr>
                <w:b w:val="0"/>
                <w:color w:val="000000" w:themeColor="text1"/>
                <w:sz w:val="18"/>
                <w:szCs w:val="18"/>
                <w:lang w:eastAsia="ko-KR"/>
              </w:rPr>
            </w:pPr>
          </w:p>
        </w:tc>
        <w:tc>
          <w:tcPr>
            <w:tcW w:w="1710" w:type="dxa"/>
            <w:tcBorders>
              <w:top w:val="single" w:sz="4" w:space="0" w:color="auto"/>
              <w:left w:val="single" w:sz="4" w:space="0" w:color="auto"/>
              <w:bottom w:val="single" w:sz="4" w:space="0" w:color="auto"/>
              <w:right w:val="single" w:sz="4" w:space="0" w:color="auto"/>
            </w:tcBorders>
            <w:vAlign w:val="center"/>
          </w:tcPr>
          <w:p w14:paraId="21D9F12B" w14:textId="77777777" w:rsidR="00801D41" w:rsidRPr="008D120D" w:rsidRDefault="00801D41" w:rsidP="00E4202E">
            <w:pPr>
              <w:pStyle w:val="T2"/>
              <w:suppressAutoHyphens/>
              <w:spacing w:after="0"/>
              <w:ind w:left="0" w:right="0"/>
              <w:jc w:val="left"/>
              <w:rPr>
                <w:b w:val="0"/>
                <w:color w:val="000000" w:themeColor="text1"/>
                <w:sz w:val="18"/>
                <w:szCs w:val="18"/>
                <w:lang w:eastAsia="ko-KR"/>
              </w:rPr>
            </w:pPr>
          </w:p>
        </w:tc>
        <w:tc>
          <w:tcPr>
            <w:tcW w:w="2291" w:type="dxa"/>
            <w:tcBorders>
              <w:top w:val="single" w:sz="4" w:space="0" w:color="auto"/>
              <w:left w:val="single" w:sz="4" w:space="0" w:color="auto"/>
              <w:bottom w:val="single" w:sz="4" w:space="0" w:color="auto"/>
              <w:right w:val="single" w:sz="4" w:space="0" w:color="auto"/>
            </w:tcBorders>
            <w:vAlign w:val="center"/>
          </w:tcPr>
          <w:p w14:paraId="4105BAB7" w14:textId="77777777" w:rsidR="00801D41" w:rsidRPr="008D120D" w:rsidRDefault="00801D41" w:rsidP="00E4202E">
            <w:pPr>
              <w:pStyle w:val="T2"/>
              <w:suppressAutoHyphens/>
              <w:spacing w:after="0"/>
              <w:ind w:left="0" w:right="0"/>
              <w:jc w:val="left"/>
              <w:rPr>
                <w:b w:val="0"/>
                <w:color w:val="000000" w:themeColor="text1"/>
                <w:sz w:val="16"/>
                <w:szCs w:val="18"/>
                <w:lang w:eastAsia="ko-KR"/>
              </w:rPr>
            </w:pPr>
            <w:r w:rsidRPr="00801D41">
              <w:rPr>
                <w:b w:val="0"/>
                <w:color w:val="000000" w:themeColor="text1"/>
                <w:sz w:val="16"/>
                <w:szCs w:val="18"/>
                <w:lang w:eastAsia="ko-KR"/>
              </w:rPr>
              <w:t>(</w:t>
            </w:r>
            <w:proofErr w:type="spellStart"/>
            <w:r w:rsidRPr="00801D41">
              <w:rPr>
                <w:b w:val="0"/>
                <w:color w:val="000000" w:themeColor="text1"/>
                <w:sz w:val="16"/>
                <w:szCs w:val="18"/>
                <w:lang w:eastAsia="ko-KR"/>
              </w:rPr>
              <w:t>an.</w:t>
            </w:r>
            <w:proofErr w:type="gramStart"/>
            <w:r w:rsidRPr="00801D41">
              <w:rPr>
                <w:b w:val="0"/>
                <w:color w:val="000000" w:themeColor="text1"/>
                <w:sz w:val="16"/>
                <w:szCs w:val="18"/>
                <w:lang w:eastAsia="ko-KR"/>
              </w:rPr>
              <w:t>p.nguyen</w:t>
            </w:r>
            <w:proofErr w:type="spellEnd"/>
            <w:proofErr w:type="gramEnd"/>
            <w:r w:rsidRPr="00801D41">
              <w:rPr>
                <w:b w:val="0"/>
                <w:color w:val="000000" w:themeColor="text1"/>
                <w:sz w:val="16"/>
                <w:szCs w:val="18"/>
                <w:lang w:eastAsia="ko-KR"/>
              </w:rPr>
              <w:t xml:space="preserve">, </w:t>
            </w:r>
            <w:proofErr w:type="spellStart"/>
            <w:r w:rsidRPr="00801D41">
              <w:rPr>
                <w:b w:val="0"/>
                <w:color w:val="000000" w:themeColor="text1"/>
                <w:sz w:val="16"/>
                <w:szCs w:val="18"/>
                <w:lang w:eastAsia="ko-KR"/>
              </w:rPr>
              <w:t>frank.suraci</w:t>
            </w:r>
            <w:proofErr w:type="spellEnd"/>
            <w:r w:rsidRPr="00801D41">
              <w:rPr>
                <w:b w:val="0"/>
                <w:color w:val="000000" w:themeColor="text1"/>
                <w:sz w:val="16"/>
                <w:szCs w:val="18"/>
                <w:lang w:eastAsia="ko-KR"/>
              </w:rPr>
              <w:t>) @cisa.dhs.gov</w:t>
            </w:r>
          </w:p>
        </w:tc>
      </w:tr>
      <w:tr w:rsidR="003D252F" w:rsidRPr="008D120D" w14:paraId="0EEF8042" w14:textId="77777777" w:rsidTr="00801D41">
        <w:trPr>
          <w:trHeight w:val="430"/>
          <w:jc w:val="center"/>
        </w:trPr>
        <w:tc>
          <w:tcPr>
            <w:tcW w:w="1705" w:type="dxa"/>
            <w:tcBorders>
              <w:top w:val="single" w:sz="4" w:space="0" w:color="auto"/>
              <w:left w:val="single" w:sz="4" w:space="0" w:color="auto"/>
              <w:bottom w:val="single" w:sz="4" w:space="0" w:color="auto"/>
              <w:right w:val="single" w:sz="4" w:space="0" w:color="auto"/>
            </w:tcBorders>
            <w:vAlign w:val="center"/>
          </w:tcPr>
          <w:p w14:paraId="19C4CF89" w14:textId="6306788F" w:rsidR="003D252F" w:rsidRPr="00801D41" w:rsidRDefault="003D252F" w:rsidP="003D252F">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Atsushi Shirakawa</w:t>
            </w:r>
          </w:p>
        </w:tc>
        <w:tc>
          <w:tcPr>
            <w:tcW w:w="1695" w:type="dxa"/>
            <w:tcBorders>
              <w:top w:val="single" w:sz="4" w:space="0" w:color="auto"/>
              <w:left w:val="single" w:sz="4" w:space="0" w:color="auto"/>
              <w:bottom w:val="single" w:sz="4" w:space="0" w:color="auto"/>
              <w:right w:val="single" w:sz="4" w:space="0" w:color="auto"/>
            </w:tcBorders>
            <w:vAlign w:val="center"/>
          </w:tcPr>
          <w:p w14:paraId="2E5A699A" w14:textId="39758B20" w:rsidR="003D252F" w:rsidRPr="00801D41" w:rsidRDefault="003D252F" w:rsidP="003D252F">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SHARP CORPORATION</w:t>
            </w:r>
          </w:p>
        </w:tc>
        <w:tc>
          <w:tcPr>
            <w:tcW w:w="2175" w:type="dxa"/>
            <w:tcBorders>
              <w:top w:val="single" w:sz="4" w:space="0" w:color="auto"/>
              <w:left w:val="single" w:sz="4" w:space="0" w:color="auto"/>
              <w:bottom w:val="single" w:sz="4" w:space="0" w:color="auto"/>
              <w:right w:val="single" w:sz="4" w:space="0" w:color="auto"/>
            </w:tcBorders>
          </w:tcPr>
          <w:p w14:paraId="5D920093" w14:textId="77777777" w:rsidR="003D252F" w:rsidRPr="008D120D" w:rsidRDefault="003D252F" w:rsidP="003D252F">
            <w:pPr>
              <w:pStyle w:val="T2"/>
              <w:suppressAutoHyphens/>
              <w:spacing w:after="0"/>
              <w:ind w:left="0" w:right="0"/>
              <w:jc w:val="left"/>
              <w:rPr>
                <w:b w:val="0"/>
                <w:color w:val="000000" w:themeColor="text1"/>
                <w:sz w:val="18"/>
                <w:szCs w:val="18"/>
                <w:lang w:eastAsia="ko-KR"/>
              </w:rPr>
            </w:pPr>
          </w:p>
        </w:tc>
        <w:tc>
          <w:tcPr>
            <w:tcW w:w="1710" w:type="dxa"/>
            <w:tcBorders>
              <w:top w:val="single" w:sz="4" w:space="0" w:color="auto"/>
              <w:left w:val="single" w:sz="4" w:space="0" w:color="auto"/>
              <w:bottom w:val="single" w:sz="4" w:space="0" w:color="auto"/>
              <w:right w:val="single" w:sz="4" w:space="0" w:color="auto"/>
            </w:tcBorders>
            <w:vAlign w:val="center"/>
          </w:tcPr>
          <w:p w14:paraId="452CFA1E" w14:textId="77777777" w:rsidR="003D252F" w:rsidRPr="008D120D" w:rsidRDefault="003D252F" w:rsidP="003D252F">
            <w:pPr>
              <w:pStyle w:val="T2"/>
              <w:suppressAutoHyphens/>
              <w:spacing w:after="0"/>
              <w:ind w:left="0" w:right="0"/>
              <w:jc w:val="left"/>
              <w:rPr>
                <w:b w:val="0"/>
                <w:color w:val="000000" w:themeColor="text1"/>
                <w:sz w:val="18"/>
                <w:szCs w:val="18"/>
                <w:lang w:eastAsia="ko-KR"/>
              </w:rPr>
            </w:pPr>
          </w:p>
        </w:tc>
        <w:tc>
          <w:tcPr>
            <w:tcW w:w="2291" w:type="dxa"/>
            <w:tcBorders>
              <w:top w:val="single" w:sz="4" w:space="0" w:color="auto"/>
              <w:left w:val="single" w:sz="4" w:space="0" w:color="auto"/>
              <w:bottom w:val="single" w:sz="4" w:space="0" w:color="auto"/>
              <w:right w:val="single" w:sz="4" w:space="0" w:color="auto"/>
            </w:tcBorders>
            <w:vAlign w:val="center"/>
          </w:tcPr>
          <w:p w14:paraId="69842E42" w14:textId="000D416D" w:rsidR="003D252F" w:rsidRPr="00801D41" w:rsidRDefault="003D252F" w:rsidP="003D252F">
            <w:pPr>
              <w:pStyle w:val="T2"/>
              <w:suppressAutoHyphens/>
              <w:spacing w:after="0"/>
              <w:ind w:left="0" w:right="0"/>
              <w:jc w:val="left"/>
              <w:rPr>
                <w:b w:val="0"/>
                <w:color w:val="000000" w:themeColor="text1"/>
                <w:sz w:val="16"/>
                <w:szCs w:val="18"/>
                <w:lang w:eastAsia="ko-KR"/>
              </w:rPr>
            </w:pPr>
            <w:r w:rsidRPr="00C3423A">
              <w:rPr>
                <w:b w:val="0"/>
                <w:color w:val="000000" w:themeColor="text1"/>
                <w:sz w:val="16"/>
                <w:szCs w:val="18"/>
                <w:lang w:eastAsia="ko-KR"/>
              </w:rPr>
              <w:t>shirakawa.atsushi@ieee.org</w:t>
            </w:r>
          </w:p>
        </w:tc>
      </w:tr>
      <w:tr w:rsidR="003F47F5" w:rsidRPr="008D120D" w14:paraId="79D471C3" w14:textId="77777777" w:rsidTr="00801D41">
        <w:trPr>
          <w:trHeight w:val="430"/>
          <w:jc w:val="center"/>
        </w:trPr>
        <w:tc>
          <w:tcPr>
            <w:tcW w:w="1705" w:type="dxa"/>
            <w:tcBorders>
              <w:top w:val="single" w:sz="4" w:space="0" w:color="auto"/>
              <w:left w:val="single" w:sz="4" w:space="0" w:color="auto"/>
              <w:bottom w:val="single" w:sz="4" w:space="0" w:color="auto"/>
              <w:right w:val="single" w:sz="4" w:space="0" w:color="auto"/>
            </w:tcBorders>
            <w:vAlign w:val="center"/>
          </w:tcPr>
          <w:p w14:paraId="519AEF6F" w14:textId="3700A38A" w:rsidR="003F47F5" w:rsidRDefault="003F47F5" w:rsidP="003D252F">
            <w:pPr>
              <w:pStyle w:val="T2"/>
              <w:suppressAutoHyphens/>
              <w:spacing w:after="0"/>
              <w:ind w:left="0" w:right="0"/>
              <w:jc w:val="left"/>
              <w:rPr>
                <w:b w:val="0"/>
                <w:color w:val="000000" w:themeColor="text1"/>
                <w:sz w:val="18"/>
                <w:szCs w:val="18"/>
                <w:lang w:eastAsia="ko-KR"/>
              </w:rPr>
            </w:pPr>
            <w:r w:rsidRPr="003F47F5">
              <w:rPr>
                <w:b w:val="0"/>
                <w:color w:val="000000" w:themeColor="text1"/>
                <w:sz w:val="18"/>
                <w:szCs w:val="18"/>
                <w:lang w:eastAsia="ko-KR"/>
              </w:rPr>
              <w:t>Peshal Nayak</w:t>
            </w:r>
          </w:p>
        </w:tc>
        <w:tc>
          <w:tcPr>
            <w:tcW w:w="1695" w:type="dxa"/>
            <w:tcBorders>
              <w:top w:val="single" w:sz="4" w:space="0" w:color="auto"/>
              <w:left w:val="single" w:sz="4" w:space="0" w:color="auto"/>
              <w:bottom w:val="single" w:sz="4" w:space="0" w:color="auto"/>
              <w:right w:val="single" w:sz="4" w:space="0" w:color="auto"/>
            </w:tcBorders>
            <w:vAlign w:val="center"/>
          </w:tcPr>
          <w:p w14:paraId="3FE06950" w14:textId="13CA9AD2" w:rsidR="003F47F5" w:rsidRDefault="003F47F5" w:rsidP="003D252F">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2175" w:type="dxa"/>
            <w:tcBorders>
              <w:top w:val="single" w:sz="4" w:space="0" w:color="auto"/>
              <w:left w:val="single" w:sz="4" w:space="0" w:color="auto"/>
              <w:bottom w:val="single" w:sz="4" w:space="0" w:color="auto"/>
              <w:right w:val="single" w:sz="4" w:space="0" w:color="auto"/>
            </w:tcBorders>
          </w:tcPr>
          <w:p w14:paraId="1F3502CC" w14:textId="77777777" w:rsidR="003F47F5" w:rsidRPr="008D120D" w:rsidRDefault="003F47F5" w:rsidP="003D252F">
            <w:pPr>
              <w:pStyle w:val="T2"/>
              <w:suppressAutoHyphens/>
              <w:spacing w:after="0"/>
              <w:ind w:left="0" w:right="0"/>
              <w:jc w:val="left"/>
              <w:rPr>
                <w:b w:val="0"/>
                <w:color w:val="000000" w:themeColor="text1"/>
                <w:sz w:val="18"/>
                <w:szCs w:val="18"/>
                <w:lang w:eastAsia="ko-KR"/>
              </w:rPr>
            </w:pPr>
          </w:p>
        </w:tc>
        <w:tc>
          <w:tcPr>
            <w:tcW w:w="1710" w:type="dxa"/>
            <w:tcBorders>
              <w:top w:val="single" w:sz="4" w:space="0" w:color="auto"/>
              <w:left w:val="single" w:sz="4" w:space="0" w:color="auto"/>
              <w:bottom w:val="single" w:sz="4" w:space="0" w:color="auto"/>
              <w:right w:val="single" w:sz="4" w:space="0" w:color="auto"/>
            </w:tcBorders>
            <w:vAlign w:val="center"/>
          </w:tcPr>
          <w:p w14:paraId="4FB912B1" w14:textId="77777777" w:rsidR="003F47F5" w:rsidRPr="008D120D" w:rsidRDefault="003F47F5" w:rsidP="003D252F">
            <w:pPr>
              <w:pStyle w:val="T2"/>
              <w:suppressAutoHyphens/>
              <w:spacing w:after="0"/>
              <w:ind w:left="0" w:right="0"/>
              <w:jc w:val="left"/>
              <w:rPr>
                <w:b w:val="0"/>
                <w:color w:val="000000" w:themeColor="text1"/>
                <w:sz w:val="18"/>
                <w:szCs w:val="18"/>
                <w:lang w:eastAsia="ko-KR"/>
              </w:rPr>
            </w:pPr>
          </w:p>
        </w:tc>
        <w:tc>
          <w:tcPr>
            <w:tcW w:w="2291" w:type="dxa"/>
            <w:tcBorders>
              <w:top w:val="single" w:sz="4" w:space="0" w:color="auto"/>
              <w:left w:val="single" w:sz="4" w:space="0" w:color="auto"/>
              <w:bottom w:val="single" w:sz="4" w:space="0" w:color="auto"/>
              <w:right w:val="single" w:sz="4" w:space="0" w:color="auto"/>
            </w:tcBorders>
            <w:vAlign w:val="center"/>
          </w:tcPr>
          <w:p w14:paraId="0A0EEE31" w14:textId="71D59635" w:rsidR="003F47F5" w:rsidRPr="00C3423A" w:rsidRDefault="003F47F5" w:rsidP="003D252F">
            <w:pPr>
              <w:pStyle w:val="T2"/>
              <w:suppressAutoHyphens/>
              <w:spacing w:after="0"/>
              <w:ind w:left="0" w:right="0"/>
              <w:jc w:val="left"/>
              <w:rPr>
                <w:b w:val="0"/>
                <w:color w:val="000000" w:themeColor="text1"/>
                <w:sz w:val="16"/>
                <w:szCs w:val="18"/>
                <w:lang w:eastAsia="ko-KR"/>
              </w:rPr>
            </w:pPr>
            <w:r w:rsidRPr="003F47F5">
              <w:rPr>
                <w:b w:val="0"/>
                <w:color w:val="000000" w:themeColor="text1"/>
                <w:sz w:val="16"/>
                <w:szCs w:val="18"/>
                <w:lang w:eastAsia="ko-KR"/>
              </w:rPr>
              <w:t>p.nayak@samsung.com</w:t>
            </w:r>
          </w:p>
        </w:tc>
      </w:tr>
    </w:tbl>
    <w:p w14:paraId="2D8503D2" w14:textId="77777777" w:rsidR="00A353D7" w:rsidRPr="008D120D" w:rsidRDefault="00A353D7" w:rsidP="007A01E6">
      <w:pPr>
        <w:pStyle w:val="T1"/>
        <w:suppressAutoHyphens/>
        <w:spacing w:after="120"/>
        <w:rPr>
          <w:b w:val="0"/>
          <w:bCs/>
          <w:iCs/>
          <w:color w:val="000000" w:themeColor="text1"/>
          <w:sz w:val="20"/>
        </w:rPr>
      </w:pPr>
      <w:r w:rsidRPr="008D120D">
        <w:rPr>
          <w:b w:val="0"/>
          <w:bCs/>
          <w:iCs/>
          <w:color w:val="000000" w:themeColor="text1"/>
          <w:sz w:val="20"/>
        </w:rPr>
        <w:br/>
      </w:r>
    </w:p>
    <w:p w14:paraId="62F05A71" w14:textId="3FE29509" w:rsidR="00A353D7" w:rsidRPr="008D120D" w:rsidRDefault="0024297C" w:rsidP="007A01E6">
      <w:pPr>
        <w:pStyle w:val="T1"/>
        <w:tabs>
          <w:tab w:val="center" w:pos="4320"/>
          <w:tab w:val="left" w:pos="6490"/>
        </w:tabs>
        <w:suppressAutoHyphens/>
        <w:spacing w:after="120"/>
        <w:jc w:val="left"/>
        <w:rPr>
          <w:color w:val="000000" w:themeColor="text1"/>
        </w:rPr>
      </w:pPr>
      <w:r w:rsidRPr="008D120D">
        <w:rPr>
          <w:color w:val="000000" w:themeColor="text1"/>
        </w:rPr>
        <w:tab/>
      </w:r>
      <w:r w:rsidR="00A353D7" w:rsidRPr="008D120D">
        <w:rPr>
          <w:color w:val="000000" w:themeColor="text1"/>
        </w:rPr>
        <w:t>Abstract</w:t>
      </w:r>
    </w:p>
    <w:p w14:paraId="2F6FBF17" w14:textId="6610D3BD" w:rsidR="00AB4E23" w:rsidRDefault="00467E8A" w:rsidP="00344206">
      <w:pPr>
        <w:suppressAutoHyphens/>
        <w:jc w:val="both"/>
        <w:rPr>
          <w:rFonts w:cs="Times New Roman"/>
          <w:color w:val="000000" w:themeColor="text1"/>
          <w:sz w:val="18"/>
          <w:szCs w:val="18"/>
          <w:lang w:eastAsia="ko-KR"/>
        </w:rPr>
      </w:pPr>
      <w:bookmarkStart w:id="0" w:name="_Hlk13974497"/>
      <w:r w:rsidRPr="008D120D">
        <w:rPr>
          <w:rFonts w:cs="Times New Roman"/>
          <w:color w:val="000000" w:themeColor="text1"/>
          <w:sz w:val="18"/>
          <w:szCs w:val="18"/>
          <w:lang w:eastAsia="ko-KR"/>
        </w:rPr>
        <w:t xml:space="preserve">This submission proposes resolutions for </w:t>
      </w:r>
      <w:r w:rsidR="002A4557">
        <w:rPr>
          <w:rFonts w:cs="Times New Roman"/>
          <w:color w:val="000000" w:themeColor="text1"/>
          <w:sz w:val="18"/>
          <w:szCs w:val="18"/>
          <w:lang w:eastAsia="ko-KR"/>
        </w:rPr>
        <w:t>1</w:t>
      </w:r>
      <w:r w:rsidR="001B152A">
        <w:rPr>
          <w:rFonts w:cs="Times New Roman"/>
          <w:color w:val="000000" w:themeColor="text1"/>
          <w:sz w:val="18"/>
          <w:szCs w:val="18"/>
          <w:lang w:eastAsia="ko-KR"/>
        </w:rPr>
        <w:t>7</w:t>
      </w:r>
      <w:r w:rsidR="00344206">
        <w:rPr>
          <w:rFonts w:cs="Times New Roman"/>
          <w:color w:val="000000" w:themeColor="text1"/>
          <w:sz w:val="18"/>
          <w:szCs w:val="18"/>
          <w:lang w:eastAsia="ko-KR"/>
        </w:rPr>
        <w:t xml:space="preserve"> comments</w:t>
      </w:r>
      <w:r w:rsidR="001C45DC">
        <w:rPr>
          <w:rFonts w:cs="Times New Roman"/>
          <w:color w:val="000000" w:themeColor="text1"/>
          <w:sz w:val="18"/>
          <w:szCs w:val="18"/>
          <w:lang w:eastAsia="ko-KR"/>
        </w:rPr>
        <w:t xml:space="preserve"> from clause 35.16</w:t>
      </w:r>
      <w:r w:rsidR="00344206">
        <w:rPr>
          <w:rFonts w:cs="Times New Roman"/>
          <w:color w:val="000000" w:themeColor="text1"/>
          <w:sz w:val="18"/>
          <w:szCs w:val="18"/>
          <w:lang w:eastAsia="ko-KR"/>
        </w:rPr>
        <w:t xml:space="preserve"> related to EPCS</w:t>
      </w:r>
      <w:r w:rsidRPr="008D120D">
        <w:rPr>
          <w:rFonts w:cs="Times New Roman"/>
          <w:color w:val="000000" w:themeColor="text1"/>
          <w:sz w:val="18"/>
          <w:szCs w:val="18"/>
          <w:lang w:eastAsia="ko-KR"/>
        </w:rPr>
        <w:t xml:space="preserve"> </w:t>
      </w:r>
      <w:r w:rsidR="00344206">
        <w:rPr>
          <w:rFonts w:cs="Times New Roman"/>
          <w:color w:val="000000" w:themeColor="text1"/>
          <w:sz w:val="18"/>
          <w:szCs w:val="18"/>
          <w:lang w:eastAsia="ko-KR"/>
        </w:rPr>
        <w:t>submitted during</w:t>
      </w:r>
      <w:r w:rsidRPr="008D120D">
        <w:rPr>
          <w:rFonts w:cs="Times New Roman"/>
          <w:color w:val="000000" w:themeColor="text1"/>
          <w:sz w:val="18"/>
          <w:szCs w:val="18"/>
          <w:lang w:eastAsia="ko-KR"/>
        </w:rPr>
        <w:t xml:space="preserve"> </w:t>
      </w:r>
      <w:proofErr w:type="spellStart"/>
      <w:r w:rsidRPr="008D120D">
        <w:rPr>
          <w:rFonts w:cs="Times New Roman"/>
          <w:color w:val="000000" w:themeColor="text1"/>
          <w:sz w:val="18"/>
          <w:szCs w:val="18"/>
          <w:lang w:eastAsia="ko-KR"/>
        </w:rPr>
        <w:t>TG</w:t>
      </w:r>
      <w:r w:rsidR="00EB5BC1" w:rsidRPr="008D120D">
        <w:rPr>
          <w:rFonts w:cs="Times New Roman"/>
          <w:color w:val="000000" w:themeColor="text1"/>
          <w:sz w:val="18"/>
          <w:szCs w:val="18"/>
          <w:lang w:eastAsia="ko-KR"/>
        </w:rPr>
        <w:t>be</w:t>
      </w:r>
      <w:proofErr w:type="spellEnd"/>
      <w:r w:rsidR="00EB5BC1" w:rsidRPr="008D120D">
        <w:rPr>
          <w:rFonts w:cs="Times New Roman"/>
          <w:color w:val="000000" w:themeColor="text1"/>
          <w:sz w:val="18"/>
          <w:szCs w:val="18"/>
          <w:lang w:eastAsia="ko-KR"/>
        </w:rPr>
        <w:t xml:space="preserve"> </w:t>
      </w:r>
      <w:r w:rsidR="006612B1">
        <w:rPr>
          <w:rFonts w:cs="Times New Roman"/>
          <w:color w:val="000000" w:themeColor="text1"/>
          <w:sz w:val="18"/>
          <w:szCs w:val="18"/>
          <w:lang w:eastAsia="ko-KR"/>
        </w:rPr>
        <w:t>LB</w:t>
      </w:r>
      <w:r w:rsidR="008D120D" w:rsidRPr="008D120D">
        <w:rPr>
          <w:rFonts w:cs="Times New Roman"/>
          <w:color w:val="000000" w:themeColor="text1"/>
          <w:sz w:val="18"/>
          <w:szCs w:val="18"/>
          <w:lang w:eastAsia="ko-KR"/>
        </w:rPr>
        <w:t>2</w:t>
      </w:r>
      <w:bookmarkEnd w:id="0"/>
      <w:r w:rsidR="00344206">
        <w:rPr>
          <w:rFonts w:cs="Times New Roman"/>
          <w:color w:val="000000" w:themeColor="text1"/>
          <w:sz w:val="18"/>
          <w:szCs w:val="18"/>
          <w:lang w:eastAsia="ko-KR"/>
        </w:rPr>
        <w:t>71.</w:t>
      </w:r>
    </w:p>
    <w:p w14:paraId="68D60586" w14:textId="626DEC5B" w:rsidR="000E2166" w:rsidRPr="00321FD7" w:rsidRDefault="00344206" w:rsidP="00321FD7">
      <w:pPr>
        <w:suppressAutoHyphens/>
        <w:jc w:val="both"/>
        <w:rPr>
          <w:rFonts w:eastAsia="Malgun Gothic" w:cstheme="minorHAnsi"/>
          <w:color w:val="000000" w:themeColor="text1"/>
          <w:sz w:val="18"/>
          <w:szCs w:val="20"/>
          <w:lang w:val="en-GB"/>
        </w:rPr>
      </w:pPr>
      <w:r w:rsidRPr="00321FD7">
        <w:rPr>
          <w:rFonts w:eastAsia="Malgun Gothic" w:cstheme="minorHAnsi"/>
          <w:color w:val="000000" w:themeColor="text1"/>
          <w:sz w:val="18"/>
          <w:szCs w:val="20"/>
          <w:lang w:val="en-GB"/>
        </w:rPr>
        <w:t xml:space="preserve">CIDs: </w:t>
      </w:r>
      <w:r w:rsidR="00321FD7" w:rsidRPr="00321FD7">
        <w:rPr>
          <w:rFonts w:eastAsia="Malgun Gothic" w:cstheme="minorHAnsi"/>
          <w:color w:val="000000" w:themeColor="text1"/>
          <w:sz w:val="18"/>
          <w:szCs w:val="20"/>
          <w:lang w:val="en-GB"/>
        </w:rPr>
        <w:t xml:space="preserve">16702, </w:t>
      </w:r>
      <w:r w:rsidR="00321FD7" w:rsidRPr="000477C1">
        <w:rPr>
          <w:rFonts w:eastAsia="Malgun Gothic" w:cstheme="minorHAnsi"/>
          <w:color w:val="000000" w:themeColor="text1"/>
          <w:sz w:val="18"/>
          <w:szCs w:val="20"/>
          <w:highlight w:val="yellow"/>
          <w:lang w:val="en-GB"/>
        </w:rPr>
        <w:t>15425</w:t>
      </w:r>
      <w:r w:rsidR="00321FD7" w:rsidRPr="00321FD7">
        <w:rPr>
          <w:rFonts w:eastAsia="Malgun Gothic" w:cstheme="minorHAnsi"/>
          <w:color w:val="000000" w:themeColor="text1"/>
          <w:sz w:val="18"/>
          <w:szCs w:val="20"/>
          <w:lang w:val="en-GB"/>
        </w:rPr>
        <w:t xml:space="preserve">, </w:t>
      </w:r>
      <w:r w:rsidR="00321FD7" w:rsidRPr="000477C1">
        <w:rPr>
          <w:rFonts w:eastAsia="Malgun Gothic" w:cstheme="minorHAnsi"/>
          <w:color w:val="000000" w:themeColor="text1"/>
          <w:sz w:val="18"/>
          <w:szCs w:val="20"/>
          <w:highlight w:val="yellow"/>
          <w:lang w:val="en-GB"/>
        </w:rPr>
        <w:t>15426</w:t>
      </w:r>
      <w:r w:rsidR="00321FD7" w:rsidRPr="00321FD7">
        <w:rPr>
          <w:rFonts w:eastAsia="Malgun Gothic" w:cstheme="minorHAnsi"/>
          <w:color w:val="000000" w:themeColor="text1"/>
          <w:sz w:val="18"/>
          <w:szCs w:val="20"/>
          <w:lang w:val="en-GB"/>
        </w:rPr>
        <w:t xml:space="preserve">, 17371, </w:t>
      </w:r>
      <w:r w:rsidR="00321FD7" w:rsidRPr="00DF157D">
        <w:rPr>
          <w:rFonts w:eastAsia="Malgun Gothic" w:cstheme="minorHAnsi"/>
          <w:color w:val="000000" w:themeColor="text1"/>
          <w:sz w:val="18"/>
          <w:szCs w:val="20"/>
          <w:highlight w:val="yellow"/>
          <w:lang w:val="en-GB"/>
        </w:rPr>
        <w:t>15427</w:t>
      </w:r>
      <w:r w:rsidR="00321FD7" w:rsidRPr="00321FD7">
        <w:rPr>
          <w:rFonts w:eastAsia="Malgun Gothic" w:cstheme="minorHAnsi"/>
          <w:color w:val="000000" w:themeColor="text1"/>
          <w:sz w:val="18"/>
          <w:szCs w:val="20"/>
          <w:lang w:val="en-GB"/>
        </w:rPr>
        <w:t xml:space="preserve">, 15428, </w:t>
      </w:r>
      <w:r w:rsidR="00321FD7" w:rsidRPr="000477C1">
        <w:rPr>
          <w:rFonts w:eastAsia="Malgun Gothic" w:cstheme="minorHAnsi"/>
          <w:color w:val="000000" w:themeColor="text1"/>
          <w:sz w:val="18"/>
          <w:szCs w:val="20"/>
          <w:highlight w:val="yellow"/>
          <w:lang w:val="en-GB"/>
        </w:rPr>
        <w:t>15429</w:t>
      </w:r>
      <w:r w:rsidR="00321FD7" w:rsidRPr="00321FD7">
        <w:rPr>
          <w:rFonts w:eastAsia="Malgun Gothic" w:cstheme="minorHAnsi"/>
          <w:color w:val="000000" w:themeColor="text1"/>
          <w:sz w:val="18"/>
          <w:szCs w:val="20"/>
          <w:lang w:val="en-GB"/>
        </w:rPr>
        <w:t xml:space="preserve">, 15430, 15431, 15432, 15584, 15433, 15434, 15435, 15436, 15441, </w:t>
      </w:r>
      <w:bookmarkStart w:id="1" w:name="_Hlk138698987"/>
      <w:r w:rsidR="00321FD7" w:rsidRPr="00DF157D">
        <w:rPr>
          <w:rFonts w:eastAsia="Malgun Gothic" w:cstheme="minorHAnsi"/>
          <w:color w:val="000000" w:themeColor="text1"/>
          <w:sz w:val="18"/>
          <w:szCs w:val="20"/>
          <w:highlight w:val="yellow"/>
          <w:lang w:val="en-GB"/>
        </w:rPr>
        <w:t>15442</w:t>
      </w:r>
      <w:bookmarkEnd w:id="1"/>
    </w:p>
    <w:p w14:paraId="147227D9" w14:textId="77777777" w:rsidR="0067472C" w:rsidRPr="008D120D" w:rsidRDefault="0067472C"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t>Revisions:</w:t>
      </w:r>
    </w:p>
    <w:p w14:paraId="40B4CC5F" w14:textId="60545AE6" w:rsidR="00797351" w:rsidRDefault="0067472C"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3E4B8E">
        <w:rPr>
          <w:rFonts w:ascii="Times New Roman" w:eastAsia="Malgun Gothic" w:hAnsi="Times New Roman" w:cs="Times New Roman"/>
          <w:color w:val="000000" w:themeColor="text1"/>
          <w:sz w:val="18"/>
          <w:szCs w:val="20"/>
          <w:lang w:val="en-GB"/>
        </w:rPr>
        <w:t>Rev 0: Initial version of the document.</w:t>
      </w:r>
    </w:p>
    <w:p w14:paraId="1F302111" w14:textId="7D44A21F" w:rsidR="001A2D86" w:rsidRDefault="001A2D86"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1: Incorporated changes based on offline comments</w:t>
      </w:r>
    </w:p>
    <w:p w14:paraId="39C432A3" w14:textId="0624EB8B" w:rsidR="00996C9F" w:rsidRDefault="003017EC"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2:</w:t>
      </w:r>
      <w:r w:rsidR="00D35DEB">
        <w:rPr>
          <w:rFonts w:ascii="Times New Roman" w:eastAsia="Malgun Gothic" w:hAnsi="Times New Roman" w:cs="Times New Roman"/>
          <w:color w:val="000000" w:themeColor="text1"/>
          <w:sz w:val="18"/>
          <w:szCs w:val="20"/>
          <w:lang w:val="en-GB"/>
        </w:rPr>
        <w:t xml:space="preserve"> Marked deferred comments</w:t>
      </w:r>
    </w:p>
    <w:p w14:paraId="6AE4C4D6" w14:textId="78978591" w:rsidR="00996C9F" w:rsidRDefault="00996C9F"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w:t>
      </w:r>
      <w:r w:rsidR="00D35DEB">
        <w:rPr>
          <w:rFonts w:ascii="Times New Roman" w:eastAsia="Malgun Gothic" w:hAnsi="Times New Roman" w:cs="Times New Roman"/>
          <w:color w:val="000000" w:themeColor="text1"/>
          <w:sz w:val="18"/>
          <w:szCs w:val="20"/>
          <w:lang w:val="en-GB"/>
        </w:rPr>
        <w:t xml:space="preserve">3: </w:t>
      </w:r>
      <w:r w:rsidR="003017EC" w:rsidRPr="00D35DEB">
        <w:rPr>
          <w:rFonts w:ascii="Times New Roman" w:eastAsia="Malgun Gothic" w:hAnsi="Times New Roman" w:cs="Times New Roman"/>
          <w:color w:val="000000" w:themeColor="text1"/>
          <w:sz w:val="18"/>
          <w:szCs w:val="20"/>
          <w:highlight w:val="cyan"/>
          <w:lang w:val="en-GB"/>
        </w:rPr>
        <w:t>Incorporated changes to address offline comments on deferred CIDs</w:t>
      </w:r>
      <w:r w:rsidR="002763F8" w:rsidRPr="00D35DEB">
        <w:rPr>
          <w:rFonts w:ascii="Times New Roman" w:eastAsia="Malgun Gothic" w:hAnsi="Times New Roman" w:cs="Times New Roman"/>
          <w:color w:val="000000" w:themeColor="text1"/>
          <w:sz w:val="18"/>
          <w:szCs w:val="20"/>
          <w:highlight w:val="cyan"/>
          <w:lang w:val="en-GB"/>
        </w:rPr>
        <w:t>.</w:t>
      </w:r>
      <w:r w:rsidR="002763F8">
        <w:rPr>
          <w:rFonts w:ascii="Times New Roman" w:eastAsia="Malgun Gothic" w:hAnsi="Times New Roman" w:cs="Times New Roman"/>
          <w:color w:val="000000" w:themeColor="text1"/>
          <w:sz w:val="18"/>
          <w:szCs w:val="20"/>
          <w:lang w:val="en-GB"/>
        </w:rPr>
        <w:t xml:space="preserve">  </w:t>
      </w:r>
    </w:p>
    <w:p w14:paraId="4D0C7918" w14:textId="14FD36DF" w:rsidR="003017EC" w:rsidRDefault="00996C9F"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D35DEB">
        <w:rPr>
          <w:rFonts w:ascii="Times New Roman" w:eastAsia="Malgun Gothic" w:hAnsi="Times New Roman" w:cs="Times New Roman"/>
          <w:color w:val="000000" w:themeColor="text1"/>
          <w:sz w:val="18"/>
          <w:szCs w:val="20"/>
          <w:lang w:val="en-GB"/>
        </w:rPr>
        <w:t xml:space="preserve">Rev 4: </w:t>
      </w:r>
      <w:r w:rsidR="00D35DEB">
        <w:rPr>
          <w:rFonts w:ascii="Times New Roman" w:eastAsia="Malgun Gothic" w:hAnsi="Times New Roman" w:cs="Times New Roman"/>
          <w:color w:val="000000" w:themeColor="text1"/>
          <w:sz w:val="18"/>
          <w:szCs w:val="20"/>
          <w:lang w:val="en-GB"/>
        </w:rPr>
        <w:t>Revised to fix references to revision numbers</w:t>
      </w:r>
    </w:p>
    <w:p w14:paraId="512ED00B" w14:textId="49F89A58" w:rsidR="00CB51F4" w:rsidRDefault="00CB51F4"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5: Revised based on additional offline feedback</w:t>
      </w:r>
    </w:p>
    <w:p w14:paraId="61460240" w14:textId="4D70AEA6" w:rsidR="00590D81" w:rsidRPr="00D35DEB" w:rsidRDefault="00590D81" w:rsidP="0068176D">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Rev 6: Revised based on feedback during call.</w:t>
      </w:r>
      <w:bookmarkStart w:id="2" w:name="_GoBack"/>
      <w:bookmarkEnd w:id="2"/>
    </w:p>
    <w:p w14:paraId="3A221E7E" w14:textId="77777777" w:rsidR="00590D81" w:rsidRPr="008D120D" w:rsidRDefault="00590D81" w:rsidP="007A01E6">
      <w:pPr>
        <w:suppressAutoHyphens/>
        <w:spacing w:after="0" w:line="240" w:lineRule="auto"/>
        <w:rPr>
          <w:rFonts w:ascii="Times New Roman" w:eastAsia="Malgun Gothic" w:hAnsi="Times New Roman" w:cs="Times New Roman"/>
          <w:color w:val="000000" w:themeColor="text1"/>
          <w:sz w:val="18"/>
          <w:szCs w:val="20"/>
          <w:lang w:val="en-GB"/>
        </w:rPr>
      </w:pPr>
    </w:p>
    <w:p w14:paraId="58F9FE32" w14:textId="179E1200"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br w:type="page"/>
      </w:r>
    </w:p>
    <w:p w14:paraId="09999730"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r w:rsidRPr="008D120D">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8D120D">
        <w:rPr>
          <w:rFonts w:ascii="Times New Roman" w:eastAsia="Malgun Gothic" w:hAnsi="Times New Roman" w:cs="Times New Roman"/>
          <w:color w:val="000000" w:themeColor="text1"/>
          <w:sz w:val="18"/>
          <w:szCs w:val="20"/>
          <w:lang w:val="en-GB" w:eastAsia="ko-KR"/>
        </w:rPr>
        <w:t>TG</w:t>
      </w:r>
      <w:r w:rsidR="00B039D1" w:rsidRPr="008D120D">
        <w:rPr>
          <w:rFonts w:ascii="Times New Roman" w:eastAsia="Malgun Gothic" w:hAnsi="Times New Roman" w:cs="Times New Roman"/>
          <w:color w:val="000000" w:themeColor="text1"/>
          <w:sz w:val="18"/>
          <w:szCs w:val="20"/>
          <w:lang w:val="en-GB" w:eastAsia="ko-KR"/>
        </w:rPr>
        <w:t>be</w:t>
      </w:r>
      <w:proofErr w:type="spellEnd"/>
      <w:r w:rsidRPr="008D120D">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8D120D" w:rsidRPr="00F45ABA" w14:paraId="31FE4390" w14:textId="77777777" w:rsidTr="008D120D">
        <w:trPr>
          <w:trHeight w:val="220"/>
          <w:jc w:val="center"/>
        </w:trPr>
        <w:tc>
          <w:tcPr>
            <w:tcW w:w="715" w:type="dxa"/>
            <w:shd w:val="clear" w:color="auto" w:fill="BFBFBF" w:themeFill="background1" w:themeFillShade="BF"/>
            <w:noWrap/>
            <w:vAlign w:val="center"/>
            <w:hideMark/>
          </w:tcPr>
          <w:p w14:paraId="2D4F374C" w14:textId="77777777" w:rsidR="002C3C8B" w:rsidRPr="00470C98" w:rsidRDefault="002C3C8B" w:rsidP="002225CF">
            <w:pPr>
              <w:suppressAutoHyphens/>
              <w:spacing w:after="0"/>
              <w:ind w:right="-108"/>
              <w:rPr>
                <w:rFonts w:eastAsia="Times New Roman" w:cstheme="minorHAnsi"/>
                <w:b/>
                <w:bCs/>
                <w:color w:val="000000" w:themeColor="text1"/>
                <w:sz w:val="20"/>
                <w:szCs w:val="20"/>
              </w:rPr>
            </w:pPr>
            <w:r w:rsidRPr="00470C98">
              <w:rPr>
                <w:rFonts w:eastAsia="Times New Roman" w:cstheme="minorHAnsi"/>
                <w:b/>
                <w:bCs/>
                <w:color w:val="000000" w:themeColor="text1"/>
                <w:sz w:val="20"/>
                <w:szCs w:val="20"/>
              </w:rPr>
              <w:t>CID</w:t>
            </w:r>
          </w:p>
        </w:tc>
        <w:tc>
          <w:tcPr>
            <w:tcW w:w="810" w:type="dxa"/>
            <w:shd w:val="clear" w:color="auto" w:fill="BFBFBF" w:themeFill="background1" w:themeFillShade="BF"/>
            <w:vAlign w:val="center"/>
          </w:tcPr>
          <w:p w14:paraId="4D2F6637" w14:textId="3A96A80B" w:rsidR="002C3C8B" w:rsidRPr="00470C98" w:rsidRDefault="000E2166" w:rsidP="007A01E6">
            <w:pPr>
              <w:suppressAutoHyphens/>
              <w:spacing w:after="0"/>
              <w:rPr>
                <w:rFonts w:eastAsia="Times New Roman" w:cstheme="minorHAnsi"/>
                <w:b/>
                <w:bCs/>
                <w:color w:val="000000" w:themeColor="text1"/>
                <w:sz w:val="20"/>
                <w:szCs w:val="20"/>
              </w:rPr>
            </w:pPr>
            <w:r w:rsidRPr="00470C98">
              <w:rPr>
                <w:rFonts w:eastAsia="Times New Roman" w:cstheme="minorHAnsi"/>
                <w:b/>
                <w:bCs/>
                <w:color w:val="000000" w:themeColor="text1"/>
                <w:sz w:val="20"/>
                <w:szCs w:val="20"/>
              </w:rPr>
              <w:t>Clause</w:t>
            </w:r>
          </w:p>
        </w:tc>
        <w:tc>
          <w:tcPr>
            <w:tcW w:w="720" w:type="dxa"/>
            <w:shd w:val="clear" w:color="auto" w:fill="BFBFBF" w:themeFill="background1" w:themeFillShade="BF"/>
            <w:noWrap/>
            <w:vAlign w:val="center"/>
          </w:tcPr>
          <w:p w14:paraId="1FB6D444" w14:textId="5F294455" w:rsidR="002C3C8B" w:rsidRPr="00470C98" w:rsidRDefault="002C3C8B" w:rsidP="007A01E6">
            <w:pPr>
              <w:suppressAutoHyphens/>
              <w:spacing w:after="0"/>
              <w:rPr>
                <w:rFonts w:eastAsia="Times New Roman" w:cstheme="minorHAnsi"/>
                <w:b/>
                <w:bCs/>
                <w:color w:val="000000" w:themeColor="text1"/>
                <w:sz w:val="20"/>
                <w:szCs w:val="20"/>
              </w:rPr>
            </w:pPr>
            <w:proofErr w:type="spellStart"/>
            <w:r w:rsidRPr="00470C98">
              <w:rPr>
                <w:rFonts w:eastAsia="Times New Roman" w:cstheme="minorHAnsi"/>
                <w:b/>
                <w:bCs/>
                <w:color w:val="000000" w:themeColor="text1"/>
                <w:sz w:val="20"/>
                <w:szCs w:val="20"/>
              </w:rPr>
              <w:t>Pg</w:t>
            </w:r>
            <w:proofErr w:type="spellEnd"/>
            <w:r w:rsidRPr="00470C98">
              <w:rPr>
                <w:rFonts w:eastAsia="Times New Roman" w:cstheme="minorHAnsi"/>
                <w:b/>
                <w:bCs/>
                <w:color w:val="000000" w:themeColor="text1"/>
                <w:sz w:val="20"/>
                <w:szCs w:val="20"/>
              </w:rPr>
              <w:t>/Ln</w:t>
            </w:r>
          </w:p>
        </w:tc>
        <w:tc>
          <w:tcPr>
            <w:tcW w:w="2640" w:type="dxa"/>
            <w:shd w:val="clear" w:color="auto" w:fill="BFBFBF" w:themeFill="background1" w:themeFillShade="BF"/>
            <w:noWrap/>
            <w:vAlign w:val="bottom"/>
            <w:hideMark/>
          </w:tcPr>
          <w:p w14:paraId="6A54C471" w14:textId="77777777" w:rsidR="002C3C8B" w:rsidRPr="00470C98" w:rsidRDefault="002C3C8B" w:rsidP="00F45ABA">
            <w:pPr>
              <w:suppressAutoHyphens/>
              <w:spacing w:after="0" w:line="240" w:lineRule="auto"/>
              <w:rPr>
                <w:rFonts w:eastAsia="Times New Roman" w:cstheme="minorHAnsi"/>
                <w:b/>
                <w:bCs/>
                <w:color w:val="000000" w:themeColor="text1"/>
                <w:sz w:val="20"/>
                <w:szCs w:val="20"/>
              </w:rPr>
            </w:pPr>
            <w:r w:rsidRPr="00470C98">
              <w:rPr>
                <w:rFonts w:eastAsia="Times New Roman" w:cstheme="minorHAnsi"/>
                <w:b/>
                <w:bCs/>
                <w:color w:val="000000" w:themeColor="text1"/>
                <w:sz w:val="20"/>
                <w:szCs w:val="20"/>
              </w:rPr>
              <w:t>Comment</w:t>
            </w:r>
          </w:p>
        </w:tc>
        <w:tc>
          <w:tcPr>
            <w:tcW w:w="2220" w:type="dxa"/>
            <w:shd w:val="clear" w:color="auto" w:fill="BFBFBF" w:themeFill="background1" w:themeFillShade="BF"/>
            <w:noWrap/>
            <w:vAlign w:val="bottom"/>
            <w:hideMark/>
          </w:tcPr>
          <w:p w14:paraId="51011E02" w14:textId="77777777" w:rsidR="002C3C8B" w:rsidRPr="00470C98" w:rsidRDefault="002C3C8B" w:rsidP="00F45ABA">
            <w:pPr>
              <w:suppressAutoHyphens/>
              <w:spacing w:after="0" w:line="240" w:lineRule="auto"/>
              <w:rPr>
                <w:rFonts w:eastAsia="Times New Roman" w:cstheme="minorHAnsi"/>
                <w:b/>
                <w:bCs/>
                <w:color w:val="000000" w:themeColor="text1"/>
                <w:sz w:val="20"/>
                <w:szCs w:val="20"/>
              </w:rPr>
            </w:pPr>
            <w:r w:rsidRPr="00470C98">
              <w:rPr>
                <w:rFonts w:eastAsia="Times New Roman" w:cstheme="minorHAnsi"/>
                <w:b/>
                <w:bCs/>
                <w:color w:val="000000" w:themeColor="text1"/>
                <w:sz w:val="20"/>
                <w:szCs w:val="20"/>
              </w:rPr>
              <w:t>Proposed Change</w:t>
            </w:r>
          </w:p>
        </w:tc>
        <w:tc>
          <w:tcPr>
            <w:tcW w:w="3060" w:type="dxa"/>
            <w:shd w:val="clear" w:color="auto" w:fill="BFBFBF" w:themeFill="background1" w:themeFillShade="BF"/>
            <w:vAlign w:val="center"/>
            <w:hideMark/>
          </w:tcPr>
          <w:p w14:paraId="32E90F57" w14:textId="77777777" w:rsidR="002C3C8B" w:rsidRPr="00470C98" w:rsidRDefault="002C3C8B" w:rsidP="007A01E6">
            <w:pPr>
              <w:suppressAutoHyphens/>
              <w:spacing w:after="0"/>
              <w:rPr>
                <w:rFonts w:eastAsia="Times New Roman" w:cstheme="minorHAnsi"/>
                <w:b/>
                <w:bCs/>
                <w:color w:val="000000" w:themeColor="text1"/>
                <w:sz w:val="20"/>
                <w:szCs w:val="20"/>
              </w:rPr>
            </w:pPr>
            <w:r w:rsidRPr="00470C98">
              <w:rPr>
                <w:rFonts w:eastAsia="Times New Roman" w:cstheme="minorHAnsi"/>
                <w:b/>
                <w:bCs/>
                <w:color w:val="000000" w:themeColor="text1"/>
                <w:sz w:val="20"/>
                <w:szCs w:val="20"/>
              </w:rPr>
              <w:t>Resolution</w:t>
            </w:r>
          </w:p>
        </w:tc>
      </w:tr>
      <w:tr w:rsidR="00D83C25" w:rsidRPr="008D120D" w14:paraId="478F8D98" w14:textId="77777777" w:rsidTr="00CF708F">
        <w:trPr>
          <w:trHeight w:val="220"/>
          <w:jc w:val="center"/>
        </w:trPr>
        <w:tc>
          <w:tcPr>
            <w:tcW w:w="715" w:type="dxa"/>
            <w:tcBorders>
              <w:top w:val="single" w:sz="4" w:space="0" w:color="333300"/>
              <w:left w:val="single" w:sz="4" w:space="0" w:color="333300"/>
              <w:bottom w:val="single" w:sz="4" w:space="0" w:color="333300"/>
              <w:right w:val="single" w:sz="4" w:space="0" w:color="333300"/>
            </w:tcBorders>
            <w:shd w:val="clear" w:color="auto" w:fill="auto"/>
            <w:noWrap/>
          </w:tcPr>
          <w:p w14:paraId="61D63FEE" w14:textId="26B76457" w:rsidR="00D83C25" w:rsidRPr="00470C98" w:rsidRDefault="00D83C25" w:rsidP="00D83C25">
            <w:pPr>
              <w:suppressAutoHyphens/>
              <w:spacing w:after="0"/>
              <w:ind w:right="-108"/>
              <w:rPr>
                <w:rFonts w:cstheme="minorHAnsi"/>
                <w:sz w:val="20"/>
                <w:szCs w:val="20"/>
              </w:rPr>
            </w:pPr>
            <w:r w:rsidRPr="00470C98">
              <w:rPr>
                <w:rFonts w:cstheme="minorHAnsi"/>
                <w:sz w:val="20"/>
                <w:szCs w:val="20"/>
              </w:rPr>
              <w:t>16702</w:t>
            </w:r>
          </w:p>
        </w:tc>
        <w:tc>
          <w:tcPr>
            <w:tcW w:w="810" w:type="dxa"/>
            <w:tcBorders>
              <w:top w:val="single" w:sz="4" w:space="0" w:color="333300"/>
              <w:left w:val="nil"/>
              <w:bottom w:val="single" w:sz="4" w:space="0" w:color="333300"/>
              <w:right w:val="single" w:sz="4" w:space="0" w:color="333300"/>
            </w:tcBorders>
            <w:shd w:val="clear" w:color="auto" w:fill="auto"/>
          </w:tcPr>
          <w:p w14:paraId="735F699F" w14:textId="64911520" w:rsidR="00D83C25" w:rsidRPr="00470C98" w:rsidRDefault="00D83C25" w:rsidP="00D83C25">
            <w:pPr>
              <w:suppressAutoHyphens/>
              <w:spacing w:after="0"/>
              <w:rPr>
                <w:rFonts w:cstheme="minorHAnsi"/>
                <w:sz w:val="20"/>
                <w:szCs w:val="20"/>
              </w:rPr>
            </w:pPr>
            <w:r w:rsidRPr="00470C98">
              <w:rPr>
                <w:rFonts w:cstheme="minorHAnsi"/>
                <w:sz w:val="20"/>
                <w:szCs w:val="20"/>
              </w:rPr>
              <w:t>35.16.2.2.1</w:t>
            </w:r>
          </w:p>
        </w:tc>
        <w:tc>
          <w:tcPr>
            <w:tcW w:w="720" w:type="dxa"/>
            <w:tcBorders>
              <w:top w:val="single" w:sz="4" w:space="0" w:color="333300"/>
              <w:left w:val="nil"/>
              <w:bottom w:val="single" w:sz="4" w:space="0" w:color="333300"/>
              <w:right w:val="single" w:sz="4" w:space="0" w:color="333300"/>
            </w:tcBorders>
            <w:shd w:val="clear" w:color="auto" w:fill="auto"/>
            <w:noWrap/>
          </w:tcPr>
          <w:p w14:paraId="2E63E2A3" w14:textId="2CE45D52" w:rsidR="00D83C25" w:rsidRPr="00470C98" w:rsidRDefault="00D83C25" w:rsidP="00D83C25">
            <w:pPr>
              <w:suppressAutoHyphens/>
              <w:spacing w:after="0"/>
              <w:rPr>
                <w:rFonts w:cstheme="minorHAnsi"/>
                <w:sz w:val="20"/>
                <w:szCs w:val="20"/>
              </w:rPr>
            </w:pPr>
            <w:r w:rsidRPr="00470C98">
              <w:rPr>
                <w:rFonts w:cstheme="minorHAnsi"/>
                <w:sz w:val="20"/>
                <w:szCs w:val="20"/>
              </w:rPr>
              <w:t>646.50</w:t>
            </w:r>
          </w:p>
        </w:tc>
        <w:tc>
          <w:tcPr>
            <w:tcW w:w="2640" w:type="dxa"/>
            <w:tcBorders>
              <w:top w:val="single" w:sz="4" w:space="0" w:color="333300"/>
              <w:left w:val="nil"/>
              <w:bottom w:val="single" w:sz="4" w:space="0" w:color="333300"/>
              <w:right w:val="single" w:sz="4" w:space="0" w:color="333300"/>
            </w:tcBorders>
            <w:shd w:val="clear" w:color="auto" w:fill="auto"/>
            <w:noWrap/>
          </w:tcPr>
          <w:p w14:paraId="48FA5404" w14:textId="4FDCCD75" w:rsidR="00D83C25" w:rsidRPr="00470C98" w:rsidRDefault="00D83C25" w:rsidP="00D83C25">
            <w:pPr>
              <w:suppressAutoHyphens/>
              <w:spacing w:after="0" w:line="240" w:lineRule="auto"/>
              <w:rPr>
                <w:rFonts w:cstheme="minorHAnsi"/>
                <w:sz w:val="20"/>
                <w:szCs w:val="20"/>
              </w:rPr>
            </w:pPr>
            <w:r w:rsidRPr="00470C98">
              <w:rPr>
                <w:rFonts w:cstheme="minorHAnsi"/>
                <w:sz w:val="20"/>
                <w:szCs w:val="20"/>
              </w:rPr>
              <w:t>change "EPCS priority access shall be in a torn down..." to "EPCS priority access enablement shall be in a torn down..."</w:t>
            </w:r>
          </w:p>
        </w:tc>
        <w:tc>
          <w:tcPr>
            <w:tcW w:w="2220" w:type="dxa"/>
            <w:tcBorders>
              <w:top w:val="single" w:sz="4" w:space="0" w:color="333300"/>
              <w:left w:val="nil"/>
              <w:bottom w:val="single" w:sz="4" w:space="0" w:color="333300"/>
              <w:right w:val="single" w:sz="4" w:space="0" w:color="333300"/>
            </w:tcBorders>
            <w:shd w:val="clear" w:color="auto" w:fill="auto"/>
            <w:noWrap/>
          </w:tcPr>
          <w:p w14:paraId="4675FE43" w14:textId="64C2E3F5" w:rsidR="00D83C25" w:rsidRPr="00470C98" w:rsidRDefault="00D83C25" w:rsidP="00D83C25">
            <w:pPr>
              <w:suppressAutoHyphens/>
              <w:spacing w:after="0" w:line="240" w:lineRule="auto"/>
              <w:rPr>
                <w:rFonts w:cstheme="minorHAnsi"/>
                <w:sz w:val="20"/>
                <w:szCs w:val="20"/>
              </w:rPr>
            </w:pPr>
            <w:r w:rsidRPr="00470C98">
              <w:rPr>
                <w:rFonts w:cstheme="minorHAnsi"/>
                <w:sz w:val="20"/>
                <w:szCs w:val="20"/>
              </w:rPr>
              <w:t>See in the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6650CAA" w14:textId="77777777" w:rsidR="00D83C25" w:rsidRPr="00470C98" w:rsidRDefault="00D83C25" w:rsidP="00D83C25">
            <w:pPr>
              <w:suppressAutoHyphens/>
              <w:spacing w:after="0" w:line="240" w:lineRule="auto"/>
              <w:rPr>
                <w:rFonts w:eastAsia="Malgun Gothic" w:cstheme="minorHAnsi"/>
                <w:color w:val="000000" w:themeColor="text1"/>
                <w:sz w:val="20"/>
                <w:szCs w:val="20"/>
                <w:lang w:val="en-GB"/>
              </w:rPr>
            </w:pPr>
            <w:r w:rsidRPr="00470C98">
              <w:rPr>
                <w:rFonts w:eastAsia="Malgun Gothic" w:cstheme="minorHAnsi"/>
                <w:color w:val="000000" w:themeColor="text1"/>
                <w:sz w:val="20"/>
                <w:szCs w:val="20"/>
                <w:lang w:val="en-GB"/>
              </w:rPr>
              <w:t>Rejected</w:t>
            </w:r>
          </w:p>
          <w:p w14:paraId="0EC1CDA8" w14:textId="77777777" w:rsidR="00D83C25" w:rsidRPr="00470C98" w:rsidRDefault="00D83C25" w:rsidP="00D83C25">
            <w:pPr>
              <w:suppressAutoHyphens/>
              <w:spacing w:after="0" w:line="240" w:lineRule="auto"/>
              <w:rPr>
                <w:rFonts w:eastAsia="Malgun Gothic" w:cstheme="minorHAnsi"/>
                <w:color w:val="000000" w:themeColor="text1"/>
                <w:sz w:val="20"/>
                <w:szCs w:val="20"/>
                <w:lang w:val="en-GB"/>
              </w:rPr>
            </w:pPr>
          </w:p>
          <w:p w14:paraId="37A81DE4" w14:textId="7920CC2B" w:rsidR="00D83C25" w:rsidRPr="00470C98" w:rsidRDefault="00D83C25" w:rsidP="00D83C25">
            <w:pPr>
              <w:suppressAutoHyphens/>
              <w:spacing w:after="0" w:line="240" w:lineRule="auto"/>
              <w:rPr>
                <w:rFonts w:eastAsia="Malgun Gothic" w:cstheme="minorHAnsi"/>
                <w:color w:val="000000" w:themeColor="text1"/>
                <w:sz w:val="20"/>
                <w:szCs w:val="20"/>
                <w:lang w:val="en-GB"/>
              </w:rPr>
            </w:pPr>
            <w:r w:rsidRPr="00470C98">
              <w:rPr>
                <w:rFonts w:eastAsia="Malgun Gothic" w:cstheme="minorHAnsi"/>
                <w:color w:val="000000" w:themeColor="text1"/>
                <w:sz w:val="20"/>
                <w:szCs w:val="20"/>
                <w:lang w:val="en-GB"/>
              </w:rPr>
              <w:t xml:space="preserve">The description at the start of Clause 35.16.2.1 makes clear that </w:t>
            </w:r>
            <w:r w:rsidR="00D22A6A">
              <w:rPr>
                <w:rFonts w:eastAsia="Malgun Gothic" w:cstheme="minorHAnsi"/>
                <w:color w:val="000000" w:themeColor="text1"/>
                <w:sz w:val="20"/>
                <w:szCs w:val="20"/>
                <w:lang w:val="en-GB"/>
              </w:rPr>
              <w:t>“</w:t>
            </w:r>
            <w:r w:rsidRPr="00470C98">
              <w:rPr>
                <w:rFonts w:eastAsia="Malgun Gothic" w:cstheme="minorHAnsi"/>
                <w:color w:val="000000" w:themeColor="text1"/>
                <w:sz w:val="20"/>
                <w:szCs w:val="20"/>
                <w:lang w:val="en-GB"/>
              </w:rPr>
              <w:t>EPCS priority access</w:t>
            </w:r>
            <w:r w:rsidR="00D22A6A">
              <w:rPr>
                <w:rFonts w:eastAsia="Malgun Gothic" w:cstheme="minorHAnsi"/>
                <w:color w:val="000000" w:themeColor="text1"/>
                <w:sz w:val="20"/>
                <w:szCs w:val="20"/>
                <w:lang w:val="en-GB"/>
              </w:rPr>
              <w:t>”</w:t>
            </w:r>
            <w:r w:rsidRPr="00470C98">
              <w:rPr>
                <w:rFonts w:eastAsia="Malgun Gothic" w:cstheme="minorHAnsi"/>
                <w:color w:val="000000" w:themeColor="text1"/>
                <w:sz w:val="20"/>
                <w:szCs w:val="20"/>
                <w:lang w:val="en-GB"/>
              </w:rPr>
              <w:t xml:space="preserve"> has two states.  The addition of the word “enablement” is </w:t>
            </w:r>
            <w:r w:rsidR="0050444A">
              <w:rPr>
                <w:rFonts w:eastAsia="Malgun Gothic" w:cstheme="minorHAnsi"/>
                <w:color w:val="000000" w:themeColor="text1"/>
                <w:sz w:val="20"/>
                <w:szCs w:val="20"/>
                <w:lang w:val="en-GB"/>
              </w:rPr>
              <w:t>inconsistent with that</w:t>
            </w:r>
            <w:r w:rsidRPr="00470C98">
              <w:rPr>
                <w:rFonts w:eastAsia="Malgun Gothic" w:cstheme="minorHAnsi"/>
                <w:color w:val="000000" w:themeColor="text1"/>
                <w:sz w:val="20"/>
                <w:szCs w:val="20"/>
                <w:lang w:val="en-GB"/>
              </w:rPr>
              <w:t>.</w:t>
            </w:r>
          </w:p>
        </w:tc>
      </w:tr>
      <w:tr w:rsidR="00D83C25" w:rsidRPr="008D120D" w14:paraId="4BBD5AE3" w14:textId="77777777" w:rsidTr="00CF708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BD9B236" w14:textId="191856DE" w:rsidR="00D83C25" w:rsidRPr="00C0739E" w:rsidRDefault="00D83C25" w:rsidP="00D83C25">
            <w:pPr>
              <w:suppressAutoHyphens/>
              <w:spacing w:after="0"/>
              <w:ind w:right="-108"/>
              <w:rPr>
                <w:rFonts w:cstheme="minorHAnsi"/>
                <w:sz w:val="20"/>
                <w:szCs w:val="20"/>
                <w:highlight w:val="yellow"/>
              </w:rPr>
            </w:pPr>
            <w:r w:rsidRPr="00C0739E">
              <w:rPr>
                <w:rFonts w:cstheme="minorHAnsi"/>
                <w:sz w:val="20"/>
                <w:szCs w:val="20"/>
                <w:highlight w:val="yellow"/>
              </w:rPr>
              <w:t>15425</w:t>
            </w:r>
          </w:p>
        </w:tc>
        <w:tc>
          <w:tcPr>
            <w:tcW w:w="810" w:type="dxa"/>
            <w:tcBorders>
              <w:top w:val="nil"/>
              <w:left w:val="nil"/>
              <w:bottom w:val="single" w:sz="4" w:space="0" w:color="333300"/>
              <w:right w:val="single" w:sz="4" w:space="0" w:color="333300"/>
            </w:tcBorders>
            <w:shd w:val="clear" w:color="auto" w:fill="auto"/>
          </w:tcPr>
          <w:p w14:paraId="4996A44C" w14:textId="55C93F44" w:rsidR="00D83C25" w:rsidRPr="002763F8" w:rsidRDefault="00D83C25" w:rsidP="00D83C25">
            <w:pPr>
              <w:suppressAutoHyphens/>
              <w:spacing w:after="0"/>
              <w:rPr>
                <w:rFonts w:cstheme="minorHAnsi"/>
                <w:sz w:val="20"/>
                <w:szCs w:val="20"/>
              </w:rPr>
            </w:pPr>
            <w:r w:rsidRPr="002763F8">
              <w:rPr>
                <w:rFonts w:cstheme="minorHAnsi"/>
                <w:sz w:val="20"/>
                <w:szCs w:val="20"/>
              </w:rPr>
              <w:t>35.16.2.2.3</w:t>
            </w:r>
          </w:p>
        </w:tc>
        <w:tc>
          <w:tcPr>
            <w:tcW w:w="720" w:type="dxa"/>
            <w:tcBorders>
              <w:top w:val="nil"/>
              <w:left w:val="nil"/>
              <w:bottom w:val="single" w:sz="4" w:space="0" w:color="333300"/>
              <w:right w:val="single" w:sz="4" w:space="0" w:color="333300"/>
            </w:tcBorders>
            <w:shd w:val="clear" w:color="auto" w:fill="auto"/>
            <w:noWrap/>
          </w:tcPr>
          <w:p w14:paraId="3329E561" w14:textId="248CEB85" w:rsidR="00D83C25" w:rsidRPr="002763F8" w:rsidRDefault="00D83C25" w:rsidP="00D83C25">
            <w:pPr>
              <w:suppressAutoHyphens/>
              <w:spacing w:after="0"/>
              <w:rPr>
                <w:rFonts w:cstheme="minorHAnsi"/>
                <w:sz w:val="20"/>
                <w:szCs w:val="20"/>
              </w:rPr>
            </w:pPr>
            <w:r w:rsidRPr="002763F8">
              <w:rPr>
                <w:rFonts w:cstheme="minorHAnsi"/>
                <w:sz w:val="20"/>
                <w:szCs w:val="20"/>
              </w:rPr>
              <w:t>648.42</w:t>
            </w:r>
          </w:p>
        </w:tc>
        <w:tc>
          <w:tcPr>
            <w:tcW w:w="2640" w:type="dxa"/>
            <w:tcBorders>
              <w:top w:val="nil"/>
              <w:left w:val="nil"/>
              <w:bottom w:val="single" w:sz="4" w:space="0" w:color="333300"/>
              <w:right w:val="single" w:sz="4" w:space="0" w:color="333300"/>
            </w:tcBorders>
            <w:shd w:val="clear" w:color="auto" w:fill="auto"/>
            <w:noWrap/>
          </w:tcPr>
          <w:p w14:paraId="6951980C" w14:textId="4D3422A9" w:rsidR="00D83C25" w:rsidRPr="002763F8" w:rsidRDefault="00D83C25" w:rsidP="00D83C25">
            <w:pPr>
              <w:suppressAutoHyphens/>
              <w:spacing w:after="0" w:line="240" w:lineRule="auto"/>
              <w:rPr>
                <w:rFonts w:cstheme="minorHAnsi"/>
                <w:sz w:val="20"/>
                <w:szCs w:val="20"/>
              </w:rPr>
            </w:pPr>
            <w:r w:rsidRPr="002763F8">
              <w:rPr>
                <w:rFonts w:cstheme="minorHAnsi"/>
                <w:sz w:val="20"/>
                <w:szCs w:val="20"/>
              </w:rPr>
              <w:t>There may be cases where an AP MLD might want to enable EPCS for a non-AP MLD that is not authorized to invoke EPCS.  For example, a higher-layer function might instruct the AP MLD to enable EPCS for a non-AP MLD that is not authorized to invoke EPCS in order to provide end-to-end priority for an authorized priority voice call that is destined for that non-AP MLD.</w:t>
            </w:r>
          </w:p>
        </w:tc>
        <w:tc>
          <w:tcPr>
            <w:tcW w:w="2220" w:type="dxa"/>
            <w:tcBorders>
              <w:top w:val="nil"/>
              <w:left w:val="nil"/>
              <w:bottom w:val="single" w:sz="4" w:space="0" w:color="333300"/>
              <w:right w:val="single" w:sz="4" w:space="0" w:color="333300"/>
            </w:tcBorders>
            <w:shd w:val="clear" w:color="auto" w:fill="auto"/>
            <w:noWrap/>
          </w:tcPr>
          <w:p w14:paraId="7A42EE14" w14:textId="642282F6" w:rsidR="00D83C25" w:rsidRPr="002763F8" w:rsidRDefault="00D83C25" w:rsidP="00D83C25">
            <w:pPr>
              <w:suppressAutoHyphens/>
              <w:spacing w:after="0" w:line="240" w:lineRule="auto"/>
              <w:rPr>
                <w:rFonts w:cstheme="minorHAnsi"/>
                <w:sz w:val="20"/>
                <w:szCs w:val="20"/>
              </w:rPr>
            </w:pPr>
            <w:r w:rsidRPr="002763F8">
              <w:rPr>
                <w:rFonts w:cstheme="minorHAnsi"/>
                <w:sz w:val="20"/>
                <w:szCs w:val="20"/>
              </w:rPr>
              <w:t>Remove item a) and NOTE 2 from the list.  Also, remove "If the verification is successful (See NOTE 2 above)," from the beginning of item b).</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2253CF9" w14:textId="77777777" w:rsidR="008546A8" w:rsidRPr="002763F8" w:rsidRDefault="008546A8" w:rsidP="008546A8">
            <w:pPr>
              <w:suppressAutoHyphens/>
              <w:spacing w:after="0" w:line="240" w:lineRule="auto"/>
              <w:rPr>
                <w:rFonts w:eastAsia="Malgun Gothic" w:cstheme="minorHAnsi"/>
                <w:color w:val="000000" w:themeColor="text1"/>
                <w:sz w:val="20"/>
                <w:szCs w:val="20"/>
                <w:lang w:val="en-GB"/>
              </w:rPr>
            </w:pPr>
            <w:r w:rsidRPr="002763F8">
              <w:rPr>
                <w:rFonts w:eastAsia="Malgun Gothic" w:cstheme="minorHAnsi"/>
                <w:color w:val="000000" w:themeColor="text1"/>
                <w:sz w:val="20"/>
                <w:szCs w:val="20"/>
                <w:lang w:val="en-GB"/>
              </w:rPr>
              <w:t>Revised</w:t>
            </w:r>
          </w:p>
          <w:p w14:paraId="29A0EFA1" w14:textId="77777777" w:rsidR="008546A8" w:rsidRPr="002763F8" w:rsidRDefault="008546A8" w:rsidP="008546A8">
            <w:pPr>
              <w:suppressAutoHyphens/>
              <w:spacing w:after="0" w:line="240" w:lineRule="auto"/>
              <w:rPr>
                <w:rFonts w:eastAsia="Malgun Gothic" w:cstheme="minorHAnsi"/>
                <w:color w:val="000000" w:themeColor="text1"/>
                <w:sz w:val="20"/>
                <w:szCs w:val="20"/>
                <w:lang w:val="en-GB"/>
              </w:rPr>
            </w:pPr>
          </w:p>
          <w:p w14:paraId="1E15BECB" w14:textId="085D1141" w:rsidR="008546A8" w:rsidRPr="002763F8" w:rsidRDefault="00AA557E" w:rsidP="008546A8">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EPCS could be authorized dynamically provided that non-AP MLD is granted authorization.  </w:t>
            </w:r>
            <w:r w:rsidR="00470C98" w:rsidRPr="002763F8">
              <w:rPr>
                <w:rFonts w:eastAsia="Malgun Gothic" w:cstheme="minorHAnsi"/>
                <w:color w:val="000000" w:themeColor="text1"/>
                <w:sz w:val="20"/>
                <w:szCs w:val="20"/>
                <w:lang w:val="en-GB"/>
              </w:rPr>
              <w:t xml:space="preserve">Suggested edits </w:t>
            </w:r>
            <w:r w:rsidR="002763F8" w:rsidRPr="002763F8">
              <w:rPr>
                <w:rFonts w:eastAsia="Malgun Gothic" w:cstheme="minorHAnsi"/>
                <w:color w:val="000000" w:themeColor="text1"/>
                <w:sz w:val="20"/>
                <w:szCs w:val="20"/>
                <w:highlight w:val="cyan"/>
                <w:lang w:val="en-GB"/>
              </w:rPr>
              <w:t>clarify that in such cases, authorization for non-AP MLD to use EPCS priority access is provided by the higher layer function.</w:t>
            </w:r>
            <w:r w:rsidR="002763F8" w:rsidRPr="002763F8">
              <w:rPr>
                <w:rFonts w:eastAsia="Malgun Gothic" w:cstheme="minorHAnsi"/>
                <w:color w:val="000000" w:themeColor="text1"/>
                <w:sz w:val="20"/>
                <w:szCs w:val="20"/>
                <w:lang w:val="en-GB"/>
              </w:rPr>
              <w:t xml:space="preserve"> </w:t>
            </w:r>
          </w:p>
          <w:p w14:paraId="43453A47" w14:textId="77777777" w:rsidR="008546A8" w:rsidRPr="002763F8" w:rsidRDefault="008546A8" w:rsidP="008546A8">
            <w:pPr>
              <w:suppressAutoHyphens/>
              <w:spacing w:after="0" w:line="240" w:lineRule="auto"/>
              <w:rPr>
                <w:rFonts w:eastAsia="Malgun Gothic" w:cstheme="minorHAnsi"/>
                <w:color w:val="000000" w:themeColor="text1"/>
                <w:sz w:val="20"/>
                <w:szCs w:val="20"/>
                <w:lang w:val="en-GB"/>
              </w:rPr>
            </w:pPr>
          </w:p>
          <w:p w14:paraId="74B480C7" w14:textId="1A4DC0E5" w:rsidR="00D83C25" w:rsidRPr="00C0739E" w:rsidRDefault="008546A8" w:rsidP="008546A8">
            <w:pPr>
              <w:suppressAutoHyphens/>
              <w:spacing w:after="0" w:line="240" w:lineRule="auto"/>
              <w:rPr>
                <w:rFonts w:eastAsia="Malgun Gothic" w:cstheme="minorHAnsi"/>
                <w:color w:val="000000" w:themeColor="text1"/>
                <w:sz w:val="20"/>
                <w:szCs w:val="20"/>
                <w:highlight w:val="yellow"/>
                <w:lang w:val="en-GB"/>
              </w:rPr>
            </w:pPr>
            <w:proofErr w:type="spellStart"/>
            <w:r w:rsidRPr="002763F8">
              <w:rPr>
                <w:rFonts w:eastAsia="Malgun Gothic" w:cstheme="minorHAnsi"/>
                <w:b/>
                <w:sz w:val="20"/>
                <w:szCs w:val="20"/>
                <w:lang w:val="en-GB"/>
              </w:rPr>
              <w:t>TGbe</w:t>
            </w:r>
            <w:proofErr w:type="spellEnd"/>
            <w:r w:rsidRPr="002763F8">
              <w:rPr>
                <w:rFonts w:eastAsia="Malgun Gothic" w:cstheme="minorHAnsi"/>
                <w:b/>
                <w:sz w:val="20"/>
                <w:szCs w:val="20"/>
                <w:lang w:val="en-GB"/>
              </w:rPr>
              <w:t xml:space="preserve"> editor please implement changes labelled as #15425 in document </w:t>
            </w:r>
            <w:r w:rsidR="00DA50B7">
              <w:rPr>
                <w:rFonts w:eastAsia="Malgun Gothic" w:cstheme="minorHAnsi"/>
                <w:b/>
                <w:sz w:val="20"/>
                <w:szCs w:val="20"/>
                <w:lang w:val="en-GB"/>
              </w:rPr>
              <w:t>802.11-23-0330r6</w:t>
            </w:r>
          </w:p>
        </w:tc>
      </w:tr>
      <w:tr w:rsidR="0050444A" w:rsidRPr="008D120D" w14:paraId="171EC6CE" w14:textId="77777777" w:rsidTr="00130DCB">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7893E8A9" w14:textId="77777777" w:rsidR="0050444A" w:rsidRPr="00470C98" w:rsidRDefault="0050444A" w:rsidP="00130DCB">
            <w:pPr>
              <w:suppressAutoHyphens/>
              <w:spacing w:after="0"/>
              <w:ind w:right="-108"/>
              <w:rPr>
                <w:rFonts w:cstheme="minorHAnsi"/>
                <w:sz w:val="20"/>
                <w:szCs w:val="20"/>
              </w:rPr>
            </w:pPr>
            <w:r w:rsidRPr="00470C98">
              <w:rPr>
                <w:rFonts w:cstheme="minorHAnsi"/>
                <w:sz w:val="20"/>
                <w:szCs w:val="20"/>
              </w:rPr>
              <w:t>17371</w:t>
            </w:r>
          </w:p>
        </w:tc>
        <w:tc>
          <w:tcPr>
            <w:tcW w:w="810" w:type="dxa"/>
            <w:tcBorders>
              <w:top w:val="nil"/>
              <w:left w:val="nil"/>
              <w:bottom w:val="single" w:sz="4" w:space="0" w:color="333300"/>
              <w:right w:val="single" w:sz="4" w:space="0" w:color="333300"/>
            </w:tcBorders>
            <w:shd w:val="clear" w:color="auto" w:fill="auto"/>
          </w:tcPr>
          <w:p w14:paraId="5D519FCB" w14:textId="77777777" w:rsidR="0050444A" w:rsidRPr="00470C98" w:rsidRDefault="0050444A" w:rsidP="00130DCB">
            <w:pPr>
              <w:suppressAutoHyphens/>
              <w:spacing w:after="0"/>
              <w:rPr>
                <w:rFonts w:cstheme="minorHAnsi"/>
                <w:sz w:val="20"/>
                <w:szCs w:val="20"/>
              </w:rPr>
            </w:pPr>
            <w:r w:rsidRPr="00470C98">
              <w:rPr>
                <w:rFonts w:cstheme="minorHAnsi"/>
                <w:sz w:val="20"/>
                <w:szCs w:val="20"/>
              </w:rPr>
              <w:t>35.16</w:t>
            </w:r>
          </w:p>
        </w:tc>
        <w:tc>
          <w:tcPr>
            <w:tcW w:w="720" w:type="dxa"/>
            <w:tcBorders>
              <w:top w:val="nil"/>
              <w:left w:val="nil"/>
              <w:bottom w:val="single" w:sz="4" w:space="0" w:color="333300"/>
              <w:right w:val="single" w:sz="4" w:space="0" w:color="333300"/>
            </w:tcBorders>
            <w:shd w:val="clear" w:color="auto" w:fill="auto"/>
            <w:noWrap/>
          </w:tcPr>
          <w:p w14:paraId="1F6C0717" w14:textId="77777777" w:rsidR="0050444A" w:rsidRPr="00470C98" w:rsidRDefault="0050444A" w:rsidP="00130DCB">
            <w:pPr>
              <w:suppressAutoHyphens/>
              <w:spacing w:after="0"/>
              <w:rPr>
                <w:rFonts w:cstheme="minorHAnsi"/>
                <w:sz w:val="20"/>
                <w:szCs w:val="20"/>
              </w:rPr>
            </w:pPr>
            <w:r w:rsidRPr="00470C98">
              <w:rPr>
                <w:rFonts w:cstheme="minorHAnsi"/>
                <w:sz w:val="20"/>
                <w:szCs w:val="20"/>
              </w:rPr>
              <w:t>648.59</w:t>
            </w:r>
          </w:p>
        </w:tc>
        <w:tc>
          <w:tcPr>
            <w:tcW w:w="2640" w:type="dxa"/>
            <w:tcBorders>
              <w:top w:val="nil"/>
              <w:left w:val="nil"/>
              <w:bottom w:val="single" w:sz="4" w:space="0" w:color="333300"/>
              <w:right w:val="single" w:sz="4" w:space="0" w:color="333300"/>
            </w:tcBorders>
            <w:shd w:val="clear" w:color="auto" w:fill="auto"/>
            <w:noWrap/>
          </w:tcPr>
          <w:p w14:paraId="0E58B6C1" w14:textId="77777777" w:rsidR="0050444A" w:rsidRPr="00470C98" w:rsidRDefault="0050444A" w:rsidP="00130DCB">
            <w:pPr>
              <w:suppressAutoHyphens/>
              <w:spacing w:after="0" w:line="240" w:lineRule="auto"/>
              <w:rPr>
                <w:rFonts w:cstheme="minorHAnsi"/>
                <w:sz w:val="20"/>
                <w:szCs w:val="20"/>
              </w:rPr>
            </w:pPr>
            <w:r w:rsidRPr="00470C98">
              <w:rPr>
                <w:rFonts w:cstheme="minorHAnsi"/>
                <w:sz w:val="20"/>
                <w:szCs w:val="20"/>
              </w:rPr>
              <w:t>There is no guarantee that the non-AP MLD "will employ" since the non-AP MLD can reject the request. Please fix (couple of instances).</w:t>
            </w:r>
          </w:p>
        </w:tc>
        <w:tc>
          <w:tcPr>
            <w:tcW w:w="2220" w:type="dxa"/>
            <w:tcBorders>
              <w:top w:val="nil"/>
              <w:left w:val="nil"/>
              <w:bottom w:val="single" w:sz="4" w:space="0" w:color="333300"/>
              <w:right w:val="single" w:sz="4" w:space="0" w:color="333300"/>
            </w:tcBorders>
            <w:shd w:val="clear" w:color="auto" w:fill="auto"/>
            <w:noWrap/>
          </w:tcPr>
          <w:p w14:paraId="7C67C2D5" w14:textId="77777777" w:rsidR="0050444A" w:rsidRPr="00470C98" w:rsidRDefault="0050444A" w:rsidP="00130DCB">
            <w:pPr>
              <w:suppressAutoHyphens/>
              <w:spacing w:after="0" w:line="240" w:lineRule="auto"/>
              <w:rPr>
                <w:rFonts w:cstheme="minorHAnsi"/>
                <w:sz w:val="20"/>
                <w:szCs w:val="20"/>
              </w:rPr>
            </w:pPr>
            <w:r w:rsidRPr="00470C98">
              <w:rPr>
                <w:rFonts w:cstheme="minorHAnsi"/>
                <w:sz w:val="20"/>
                <w:szCs w:val="20"/>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3AA527A" w14:textId="77777777" w:rsidR="0050444A" w:rsidRPr="00470C98" w:rsidRDefault="0050444A" w:rsidP="00130DCB">
            <w:pPr>
              <w:suppressAutoHyphens/>
              <w:spacing w:after="0" w:line="240" w:lineRule="auto"/>
              <w:rPr>
                <w:rFonts w:eastAsia="Malgun Gothic" w:cstheme="minorHAnsi"/>
                <w:color w:val="000000" w:themeColor="text1"/>
                <w:sz w:val="20"/>
                <w:szCs w:val="20"/>
                <w:lang w:val="en-GB"/>
              </w:rPr>
            </w:pPr>
            <w:r w:rsidRPr="00470C98">
              <w:rPr>
                <w:rFonts w:eastAsia="Malgun Gothic" w:cstheme="minorHAnsi"/>
                <w:color w:val="000000" w:themeColor="text1"/>
                <w:sz w:val="20"/>
                <w:szCs w:val="20"/>
                <w:lang w:val="en-GB"/>
              </w:rPr>
              <w:t>Revised</w:t>
            </w:r>
          </w:p>
          <w:p w14:paraId="282AD7C8" w14:textId="77777777" w:rsidR="0050444A" w:rsidRPr="00470C98" w:rsidRDefault="0050444A" w:rsidP="00130DCB">
            <w:pPr>
              <w:suppressAutoHyphens/>
              <w:spacing w:after="0" w:line="240" w:lineRule="auto"/>
              <w:rPr>
                <w:rFonts w:eastAsia="Malgun Gothic" w:cstheme="minorHAnsi"/>
                <w:color w:val="000000" w:themeColor="text1"/>
                <w:sz w:val="20"/>
                <w:szCs w:val="20"/>
                <w:lang w:val="en-GB"/>
              </w:rPr>
            </w:pPr>
          </w:p>
          <w:p w14:paraId="0EA4D5BF" w14:textId="77777777" w:rsidR="0050444A" w:rsidRPr="00470C98" w:rsidRDefault="0050444A" w:rsidP="00130DCB">
            <w:pPr>
              <w:suppressAutoHyphens/>
              <w:spacing w:after="0" w:line="240" w:lineRule="auto"/>
              <w:rPr>
                <w:rFonts w:eastAsia="Malgun Gothic" w:cstheme="minorHAnsi"/>
                <w:color w:val="000000" w:themeColor="text1"/>
                <w:sz w:val="20"/>
                <w:szCs w:val="20"/>
                <w:lang w:val="en-GB"/>
              </w:rPr>
            </w:pPr>
            <w:r w:rsidRPr="00470C98">
              <w:rPr>
                <w:rFonts w:eastAsia="Malgun Gothic" w:cstheme="minorHAnsi"/>
                <w:color w:val="000000" w:themeColor="text1"/>
                <w:sz w:val="20"/>
                <w:szCs w:val="20"/>
                <w:lang w:val="en-GB"/>
              </w:rPr>
              <w:t>Agree with commenter.  Edits shown below address the comment in the first instance.  The second involves the response frame being sent by the AP MLD, which the non-AP MLD cannot reject.</w:t>
            </w:r>
          </w:p>
          <w:p w14:paraId="64A8BBCE" w14:textId="77777777" w:rsidR="0050444A" w:rsidRPr="00470C98" w:rsidRDefault="0050444A" w:rsidP="00130DCB">
            <w:pPr>
              <w:suppressAutoHyphens/>
              <w:spacing w:after="0" w:line="240" w:lineRule="auto"/>
              <w:rPr>
                <w:rFonts w:eastAsia="Malgun Gothic" w:cstheme="minorHAnsi"/>
                <w:color w:val="000000" w:themeColor="text1"/>
                <w:sz w:val="20"/>
                <w:szCs w:val="20"/>
                <w:lang w:val="en-GB"/>
              </w:rPr>
            </w:pPr>
          </w:p>
          <w:p w14:paraId="3839A940" w14:textId="558104DC" w:rsidR="0050444A" w:rsidRPr="00470C98" w:rsidRDefault="0050444A" w:rsidP="00130DCB">
            <w:pPr>
              <w:suppressAutoHyphens/>
              <w:spacing w:after="0" w:line="240" w:lineRule="auto"/>
              <w:rPr>
                <w:rFonts w:eastAsia="Malgun Gothic" w:cstheme="minorHAnsi"/>
                <w:color w:val="000000" w:themeColor="text1"/>
                <w:sz w:val="20"/>
                <w:szCs w:val="20"/>
                <w:lang w:val="en-GB"/>
              </w:rPr>
            </w:pPr>
            <w:proofErr w:type="spellStart"/>
            <w:r w:rsidRPr="00470C98">
              <w:rPr>
                <w:rFonts w:eastAsia="Malgun Gothic" w:cstheme="minorHAnsi"/>
                <w:b/>
                <w:sz w:val="20"/>
                <w:szCs w:val="20"/>
                <w:lang w:val="en-GB"/>
              </w:rPr>
              <w:t>TGbe</w:t>
            </w:r>
            <w:proofErr w:type="spellEnd"/>
            <w:r w:rsidRPr="00470C98">
              <w:rPr>
                <w:rFonts w:eastAsia="Malgun Gothic" w:cstheme="minorHAnsi"/>
                <w:b/>
                <w:sz w:val="20"/>
                <w:szCs w:val="20"/>
                <w:lang w:val="en-GB"/>
              </w:rPr>
              <w:t xml:space="preserve"> editor please implement changes labelled as #17371 in document </w:t>
            </w:r>
            <w:r w:rsidR="003F6597">
              <w:rPr>
                <w:rFonts w:eastAsia="Malgun Gothic" w:cstheme="minorHAnsi"/>
                <w:b/>
                <w:sz w:val="20"/>
                <w:szCs w:val="20"/>
                <w:lang w:val="en-GB"/>
              </w:rPr>
              <w:t>802.11-23</w:t>
            </w:r>
            <w:r w:rsidRPr="00470C98">
              <w:rPr>
                <w:rFonts w:eastAsia="Malgun Gothic" w:cstheme="minorHAnsi"/>
                <w:b/>
                <w:sz w:val="20"/>
                <w:szCs w:val="20"/>
                <w:lang w:val="en-GB"/>
              </w:rPr>
              <w:t>-</w:t>
            </w:r>
            <w:r w:rsidR="00C0739E">
              <w:rPr>
                <w:rFonts w:eastAsia="Malgun Gothic" w:cstheme="minorHAnsi"/>
                <w:b/>
                <w:sz w:val="20"/>
                <w:szCs w:val="20"/>
                <w:lang w:val="en-GB"/>
              </w:rPr>
              <w:t>0330r1</w:t>
            </w:r>
          </w:p>
        </w:tc>
      </w:tr>
      <w:tr w:rsidR="00470C98" w:rsidRPr="008D120D" w14:paraId="533CDEA6" w14:textId="77777777" w:rsidTr="00CF708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40420E6" w14:textId="19E69E58" w:rsidR="00470C98" w:rsidRPr="00C0739E" w:rsidRDefault="00470C98" w:rsidP="00470C98">
            <w:pPr>
              <w:suppressAutoHyphens/>
              <w:spacing w:after="0"/>
              <w:ind w:right="-108"/>
              <w:rPr>
                <w:rFonts w:cstheme="minorHAnsi"/>
                <w:sz w:val="20"/>
                <w:szCs w:val="20"/>
                <w:highlight w:val="yellow"/>
              </w:rPr>
            </w:pPr>
            <w:r w:rsidRPr="00C0739E">
              <w:rPr>
                <w:rFonts w:cstheme="minorHAnsi"/>
                <w:sz w:val="20"/>
                <w:szCs w:val="20"/>
                <w:highlight w:val="yellow"/>
              </w:rPr>
              <w:t>15426</w:t>
            </w:r>
          </w:p>
        </w:tc>
        <w:tc>
          <w:tcPr>
            <w:tcW w:w="810" w:type="dxa"/>
            <w:tcBorders>
              <w:top w:val="nil"/>
              <w:left w:val="nil"/>
              <w:bottom w:val="single" w:sz="4" w:space="0" w:color="333300"/>
              <w:right w:val="single" w:sz="4" w:space="0" w:color="333300"/>
            </w:tcBorders>
            <w:shd w:val="clear" w:color="auto" w:fill="auto"/>
          </w:tcPr>
          <w:p w14:paraId="3D6EEAE0" w14:textId="3F5558BB" w:rsidR="00470C98" w:rsidRPr="002763F8" w:rsidRDefault="00470C98" w:rsidP="00470C98">
            <w:pPr>
              <w:suppressAutoHyphens/>
              <w:spacing w:after="0"/>
              <w:rPr>
                <w:rFonts w:cstheme="minorHAnsi"/>
                <w:sz w:val="20"/>
                <w:szCs w:val="20"/>
              </w:rPr>
            </w:pPr>
            <w:r w:rsidRPr="002763F8">
              <w:rPr>
                <w:rFonts w:cstheme="minorHAnsi"/>
                <w:sz w:val="20"/>
                <w:szCs w:val="20"/>
              </w:rPr>
              <w:t>35.16.2.2.3</w:t>
            </w:r>
          </w:p>
        </w:tc>
        <w:tc>
          <w:tcPr>
            <w:tcW w:w="720" w:type="dxa"/>
            <w:tcBorders>
              <w:top w:val="nil"/>
              <w:left w:val="nil"/>
              <w:bottom w:val="single" w:sz="4" w:space="0" w:color="333300"/>
              <w:right w:val="single" w:sz="4" w:space="0" w:color="333300"/>
            </w:tcBorders>
            <w:shd w:val="clear" w:color="auto" w:fill="auto"/>
            <w:noWrap/>
          </w:tcPr>
          <w:p w14:paraId="63356C9D" w14:textId="4839D1B4" w:rsidR="00470C98" w:rsidRPr="002763F8" w:rsidRDefault="00470C98" w:rsidP="00470C98">
            <w:pPr>
              <w:suppressAutoHyphens/>
              <w:spacing w:after="0"/>
              <w:rPr>
                <w:rFonts w:cstheme="minorHAnsi"/>
                <w:sz w:val="20"/>
                <w:szCs w:val="20"/>
              </w:rPr>
            </w:pPr>
            <w:r w:rsidRPr="002763F8">
              <w:rPr>
                <w:rFonts w:cstheme="minorHAnsi"/>
                <w:sz w:val="20"/>
                <w:szCs w:val="20"/>
              </w:rPr>
              <w:t>648.56</w:t>
            </w:r>
          </w:p>
        </w:tc>
        <w:tc>
          <w:tcPr>
            <w:tcW w:w="2640" w:type="dxa"/>
            <w:tcBorders>
              <w:top w:val="nil"/>
              <w:left w:val="nil"/>
              <w:bottom w:val="single" w:sz="4" w:space="0" w:color="333300"/>
              <w:right w:val="single" w:sz="4" w:space="0" w:color="333300"/>
            </w:tcBorders>
            <w:shd w:val="clear" w:color="auto" w:fill="auto"/>
            <w:noWrap/>
          </w:tcPr>
          <w:p w14:paraId="1394A9B1" w14:textId="6D2EC313" w:rsidR="00470C98" w:rsidRPr="002763F8" w:rsidRDefault="00470C98" w:rsidP="00470C98">
            <w:pPr>
              <w:suppressAutoHyphens/>
              <w:spacing w:after="0" w:line="240" w:lineRule="auto"/>
              <w:rPr>
                <w:rFonts w:cstheme="minorHAnsi"/>
                <w:sz w:val="20"/>
                <w:szCs w:val="20"/>
              </w:rPr>
            </w:pPr>
            <w:r w:rsidRPr="002763F8">
              <w:rPr>
                <w:rFonts w:cstheme="minorHAnsi"/>
                <w:sz w:val="20"/>
                <w:szCs w:val="20"/>
              </w:rPr>
              <w:t>The specification does not make clear why an AP MLD would include EPCS EDCA or MU EDCA parameters in the Enable Request frame</w:t>
            </w:r>
          </w:p>
        </w:tc>
        <w:tc>
          <w:tcPr>
            <w:tcW w:w="2220" w:type="dxa"/>
            <w:tcBorders>
              <w:top w:val="nil"/>
              <w:left w:val="nil"/>
              <w:bottom w:val="single" w:sz="4" w:space="0" w:color="333300"/>
              <w:right w:val="single" w:sz="4" w:space="0" w:color="333300"/>
            </w:tcBorders>
            <w:shd w:val="clear" w:color="auto" w:fill="auto"/>
            <w:noWrap/>
          </w:tcPr>
          <w:p w14:paraId="493E98EF" w14:textId="35FEA431" w:rsidR="00470C98" w:rsidRPr="002763F8" w:rsidRDefault="00470C98" w:rsidP="00470C98">
            <w:pPr>
              <w:suppressAutoHyphens/>
              <w:spacing w:after="0" w:line="240" w:lineRule="auto"/>
              <w:rPr>
                <w:rFonts w:cstheme="minorHAnsi"/>
                <w:sz w:val="20"/>
                <w:szCs w:val="20"/>
              </w:rPr>
            </w:pPr>
            <w:r w:rsidRPr="002763F8">
              <w:rPr>
                <w:rFonts w:cstheme="minorHAnsi"/>
                <w:sz w:val="20"/>
                <w:szCs w:val="20"/>
              </w:rPr>
              <w:t xml:space="preserve">Add the following to the end of item i): "The AP MLD selects EDCA and MU EDCA parameter values that provide the EPCS non-AP STA with preferential access to the wireless medium compared to non-AP STAs that do not have EPCS priority access in the enabled state using </w:t>
            </w:r>
            <w:r w:rsidRPr="002763F8">
              <w:rPr>
                <w:rFonts w:cstheme="minorHAnsi"/>
                <w:sz w:val="20"/>
                <w:szCs w:val="20"/>
              </w:rPr>
              <w:lastRenderedPageBreak/>
              <w:t>a selection method that is outside the scope of this standard."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779CBD3" w14:textId="5D76DF26" w:rsidR="00470C98" w:rsidRPr="002763F8" w:rsidRDefault="00AA557E" w:rsidP="00470C98">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lastRenderedPageBreak/>
              <w:t>Rejected</w:t>
            </w:r>
          </w:p>
          <w:p w14:paraId="368D0A89" w14:textId="77777777" w:rsidR="00470C98" w:rsidRPr="002763F8" w:rsidRDefault="00470C98" w:rsidP="00470C98">
            <w:pPr>
              <w:suppressAutoHyphens/>
              <w:spacing w:after="0" w:line="240" w:lineRule="auto"/>
              <w:rPr>
                <w:rFonts w:eastAsia="Malgun Gothic" w:cstheme="minorHAnsi"/>
                <w:color w:val="000000" w:themeColor="text1"/>
                <w:sz w:val="20"/>
                <w:szCs w:val="20"/>
                <w:lang w:val="en-GB"/>
              </w:rPr>
            </w:pPr>
          </w:p>
          <w:p w14:paraId="5BD9FC0A" w14:textId="4A4AFB96" w:rsidR="00470C98" w:rsidRPr="002763F8" w:rsidRDefault="00AA557E" w:rsidP="00470C98">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This concept is already covered in the specification text (page 671.35-53 in draft 3.2).</w:t>
            </w:r>
          </w:p>
          <w:p w14:paraId="54A6F668" w14:textId="77777777" w:rsidR="00470C98" w:rsidRPr="002763F8" w:rsidRDefault="00470C98" w:rsidP="00470C98">
            <w:pPr>
              <w:suppressAutoHyphens/>
              <w:spacing w:after="0" w:line="240" w:lineRule="auto"/>
              <w:rPr>
                <w:rFonts w:eastAsia="Malgun Gothic" w:cstheme="minorHAnsi"/>
                <w:color w:val="000000" w:themeColor="text1"/>
                <w:sz w:val="20"/>
                <w:szCs w:val="20"/>
                <w:lang w:val="en-GB"/>
              </w:rPr>
            </w:pPr>
          </w:p>
          <w:p w14:paraId="017DD40E" w14:textId="63937496" w:rsidR="00470C98" w:rsidRPr="002763F8" w:rsidRDefault="00470C98" w:rsidP="00470C98">
            <w:pPr>
              <w:suppressAutoHyphens/>
              <w:spacing w:after="0" w:line="240" w:lineRule="auto"/>
              <w:rPr>
                <w:rFonts w:eastAsia="Malgun Gothic" w:cstheme="minorHAnsi"/>
                <w:b/>
                <w:sz w:val="20"/>
                <w:szCs w:val="20"/>
                <w:lang w:val="en-GB"/>
              </w:rPr>
            </w:pPr>
          </w:p>
        </w:tc>
      </w:tr>
      <w:tr w:rsidR="00470C98" w:rsidRPr="008D120D" w14:paraId="75762370" w14:textId="77777777" w:rsidTr="00CF708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0393DFFC" w14:textId="70EBD252" w:rsidR="00470C98" w:rsidRPr="00C0739E" w:rsidRDefault="00470C98" w:rsidP="00470C98">
            <w:pPr>
              <w:suppressAutoHyphens/>
              <w:spacing w:after="0"/>
              <w:ind w:right="-108"/>
              <w:rPr>
                <w:rFonts w:cstheme="minorHAnsi"/>
                <w:sz w:val="20"/>
                <w:szCs w:val="20"/>
                <w:highlight w:val="yellow"/>
              </w:rPr>
            </w:pPr>
            <w:r w:rsidRPr="00C0739E">
              <w:rPr>
                <w:rFonts w:cstheme="minorHAnsi"/>
                <w:sz w:val="20"/>
                <w:szCs w:val="20"/>
                <w:highlight w:val="yellow"/>
              </w:rPr>
              <w:t>15427</w:t>
            </w:r>
          </w:p>
        </w:tc>
        <w:tc>
          <w:tcPr>
            <w:tcW w:w="810" w:type="dxa"/>
            <w:tcBorders>
              <w:top w:val="nil"/>
              <w:left w:val="nil"/>
              <w:bottom w:val="single" w:sz="4" w:space="0" w:color="333300"/>
              <w:right w:val="single" w:sz="4" w:space="0" w:color="333300"/>
            </w:tcBorders>
            <w:shd w:val="clear" w:color="auto" w:fill="auto"/>
          </w:tcPr>
          <w:p w14:paraId="5B047081" w14:textId="21F08E00" w:rsidR="00470C98" w:rsidRPr="002763F8" w:rsidRDefault="00470C98" w:rsidP="00470C98">
            <w:pPr>
              <w:suppressAutoHyphens/>
              <w:spacing w:after="0"/>
              <w:rPr>
                <w:rFonts w:cstheme="minorHAnsi"/>
                <w:sz w:val="20"/>
                <w:szCs w:val="20"/>
              </w:rPr>
            </w:pPr>
            <w:r w:rsidRPr="002763F8">
              <w:rPr>
                <w:rFonts w:cstheme="minorHAnsi"/>
                <w:sz w:val="20"/>
                <w:szCs w:val="20"/>
              </w:rPr>
              <w:t>35.16.2.2.4</w:t>
            </w:r>
          </w:p>
        </w:tc>
        <w:tc>
          <w:tcPr>
            <w:tcW w:w="720" w:type="dxa"/>
            <w:tcBorders>
              <w:top w:val="nil"/>
              <w:left w:val="nil"/>
              <w:bottom w:val="single" w:sz="4" w:space="0" w:color="333300"/>
              <w:right w:val="single" w:sz="4" w:space="0" w:color="333300"/>
            </w:tcBorders>
            <w:shd w:val="clear" w:color="auto" w:fill="auto"/>
            <w:noWrap/>
          </w:tcPr>
          <w:p w14:paraId="545CFA46" w14:textId="2484535E" w:rsidR="00470C98" w:rsidRPr="002763F8" w:rsidRDefault="00470C98" w:rsidP="00470C98">
            <w:pPr>
              <w:suppressAutoHyphens/>
              <w:spacing w:after="0"/>
              <w:rPr>
                <w:rFonts w:cstheme="minorHAnsi"/>
                <w:sz w:val="20"/>
                <w:szCs w:val="20"/>
              </w:rPr>
            </w:pPr>
            <w:r w:rsidRPr="002763F8">
              <w:rPr>
                <w:rFonts w:cstheme="minorHAnsi"/>
                <w:sz w:val="20"/>
                <w:szCs w:val="20"/>
              </w:rPr>
              <w:t>649.48</w:t>
            </w:r>
          </w:p>
        </w:tc>
        <w:tc>
          <w:tcPr>
            <w:tcW w:w="2640" w:type="dxa"/>
            <w:tcBorders>
              <w:top w:val="nil"/>
              <w:left w:val="nil"/>
              <w:bottom w:val="single" w:sz="4" w:space="0" w:color="333300"/>
              <w:right w:val="single" w:sz="4" w:space="0" w:color="333300"/>
            </w:tcBorders>
            <w:shd w:val="clear" w:color="auto" w:fill="auto"/>
            <w:noWrap/>
          </w:tcPr>
          <w:p w14:paraId="0DFA4179" w14:textId="037F0DED" w:rsidR="00470C98" w:rsidRPr="002763F8" w:rsidRDefault="00470C98" w:rsidP="00470C98">
            <w:pPr>
              <w:suppressAutoHyphens/>
              <w:spacing w:after="0" w:line="240" w:lineRule="auto"/>
              <w:rPr>
                <w:rFonts w:cstheme="minorHAnsi"/>
                <w:sz w:val="20"/>
                <w:szCs w:val="20"/>
              </w:rPr>
            </w:pPr>
            <w:r w:rsidRPr="002763F8">
              <w:rPr>
                <w:rFonts w:cstheme="minorHAnsi"/>
                <w:sz w:val="20"/>
                <w:szCs w:val="20"/>
              </w:rPr>
              <w:t>The text restricts this verification to AP MLDs with dot11SSPNInterfaceActivated equal to true, but the requirement to populate this field (page 646, line 15) does not have a similar restriction.</w:t>
            </w:r>
          </w:p>
        </w:tc>
        <w:tc>
          <w:tcPr>
            <w:tcW w:w="2220" w:type="dxa"/>
            <w:tcBorders>
              <w:top w:val="nil"/>
              <w:left w:val="nil"/>
              <w:bottom w:val="single" w:sz="4" w:space="0" w:color="333300"/>
              <w:right w:val="single" w:sz="4" w:space="0" w:color="333300"/>
            </w:tcBorders>
            <w:shd w:val="clear" w:color="auto" w:fill="auto"/>
            <w:noWrap/>
          </w:tcPr>
          <w:p w14:paraId="54AE83F7" w14:textId="3C45E93B" w:rsidR="00470C98" w:rsidRPr="002763F8" w:rsidRDefault="00470C98" w:rsidP="00470C98">
            <w:pPr>
              <w:suppressAutoHyphens/>
              <w:spacing w:after="0" w:line="240" w:lineRule="auto"/>
              <w:rPr>
                <w:rFonts w:cstheme="minorHAnsi"/>
                <w:sz w:val="20"/>
                <w:szCs w:val="20"/>
              </w:rPr>
            </w:pPr>
            <w:r w:rsidRPr="002763F8">
              <w:rPr>
                <w:rFonts w:cstheme="minorHAnsi"/>
                <w:sz w:val="20"/>
                <w:szCs w:val="20"/>
              </w:rPr>
              <w:t>Remove the text "For an AP MLD with dot11SSPNInterfaceActivated equal to true," from bullets i) and ii).  Also, remove Note 1.</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89054D6" w14:textId="77777777" w:rsidR="00470C98" w:rsidRPr="000504F7" w:rsidRDefault="000504F7" w:rsidP="00470C98">
            <w:pPr>
              <w:suppressAutoHyphens/>
              <w:spacing w:after="0" w:line="240" w:lineRule="auto"/>
              <w:rPr>
                <w:rFonts w:eastAsia="Malgun Gothic" w:cstheme="minorHAnsi"/>
                <w:color w:val="000000" w:themeColor="text1"/>
                <w:sz w:val="20"/>
                <w:szCs w:val="20"/>
                <w:highlight w:val="cyan"/>
                <w:lang w:val="en-GB"/>
              </w:rPr>
            </w:pPr>
            <w:r w:rsidRPr="000504F7">
              <w:rPr>
                <w:rFonts w:eastAsia="Malgun Gothic" w:cstheme="minorHAnsi"/>
                <w:color w:val="000000" w:themeColor="text1"/>
                <w:sz w:val="20"/>
                <w:szCs w:val="20"/>
                <w:highlight w:val="cyan"/>
                <w:lang w:val="en-GB"/>
              </w:rPr>
              <w:t>Rejected</w:t>
            </w:r>
          </w:p>
          <w:p w14:paraId="271CEAC7" w14:textId="77777777" w:rsidR="000504F7" w:rsidRPr="000504F7" w:rsidRDefault="000504F7" w:rsidP="00470C98">
            <w:pPr>
              <w:suppressAutoHyphens/>
              <w:spacing w:after="0" w:line="240" w:lineRule="auto"/>
              <w:rPr>
                <w:rFonts w:eastAsia="Malgun Gothic" w:cstheme="minorHAnsi"/>
                <w:color w:val="000000" w:themeColor="text1"/>
                <w:sz w:val="20"/>
                <w:szCs w:val="20"/>
                <w:highlight w:val="cyan"/>
                <w:lang w:val="en-GB"/>
              </w:rPr>
            </w:pPr>
          </w:p>
          <w:p w14:paraId="46097FBC" w14:textId="39C066A8" w:rsidR="000504F7" w:rsidRPr="00470C98" w:rsidRDefault="000504F7" w:rsidP="00470C98">
            <w:pPr>
              <w:suppressAutoHyphens/>
              <w:spacing w:after="0" w:line="240" w:lineRule="auto"/>
              <w:rPr>
                <w:rFonts w:eastAsia="Malgun Gothic" w:cstheme="minorHAnsi"/>
                <w:color w:val="000000" w:themeColor="text1"/>
                <w:sz w:val="20"/>
                <w:szCs w:val="20"/>
                <w:lang w:val="en-GB"/>
              </w:rPr>
            </w:pPr>
            <w:r w:rsidRPr="002763F8">
              <w:rPr>
                <w:rFonts w:eastAsia="Malgun Gothic" w:cstheme="minorHAnsi"/>
                <w:color w:val="000000" w:themeColor="text1"/>
                <w:sz w:val="20"/>
                <w:szCs w:val="20"/>
                <w:highlight w:val="cyan"/>
                <w:lang w:val="en-GB"/>
              </w:rPr>
              <w:t xml:space="preserve">Note on the next page </w:t>
            </w:r>
            <w:r w:rsidR="002763F8">
              <w:rPr>
                <w:rFonts w:eastAsia="Malgun Gothic" w:cstheme="minorHAnsi"/>
                <w:color w:val="000000" w:themeColor="text1"/>
                <w:sz w:val="20"/>
                <w:szCs w:val="20"/>
                <w:highlight w:val="cyan"/>
                <w:lang w:val="en-GB"/>
              </w:rPr>
              <w:t xml:space="preserve">indicates that situations where </w:t>
            </w:r>
            <w:r w:rsidR="002763F8" w:rsidRPr="002763F8">
              <w:rPr>
                <w:rFonts w:eastAsia="Malgun Gothic" w:cstheme="minorHAnsi"/>
                <w:color w:val="000000" w:themeColor="text1"/>
                <w:sz w:val="20"/>
                <w:szCs w:val="20"/>
                <w:highlight w:val="cyan"/>
                <w:lang w:val="en-GB"/>
              </w:rPr>
              <w:t>dot11SSPNInterfaceActivated are false are out of scope.</w:t>
            </w:r>
          </w:p>
        </w:tc>
      </w:tr>
      <w:tr w:rsidR="002F0306" w:rsidRPr="008D120D" w14:paraId="2D47E8C8" w14:textId="77777777" w:rsidTr="001A2E1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1EA465A1" w14:textId="41193B3F" w:rsidR="002F0306" w:rsidRPr="00C0739E" w:rsidRDefault="002F0306" w:rsidP="002F0306">
            <w:pPr>
              <w:suppressAutoHyphens/>
              <w:spacing w:after="0"/>
              <w:ind w:right="-108"/>
              <w:rPr>
                <w:rFonts w:cstheme="minorHAnsi"/>
                <w:sz w:val="20"/>
                <w:szCs w:val="20"/>
                <w:highlight w:val="yellow"/>
              </w:rPr>
            </w:pPr>
            <w:r w:rsidRPr="00C0739E">
              <w:rPr>
                <w:rFonts w:cstheme="minorHAnsi"/>
                <w:sz w:val="20"/>
                <w:szCs w:val="20"/>
                <w:highlight w:val="yellow"/>
              </w:rPr>
              <w:t>15429</w:t>
            </w:r>
          </w:p>
        </w:tc>
        <w:tc>
          <w:tcPr>
            <w:tcW w:w="810" w:type="dxa"/>
            <w:tcBorders>
              <w:top w:val="nil"/>
              <w:left w:val="nil"/>
              <w:bottom w:val="single" w:sz="4" w:space="0" w:color="333300"/>
              <w:right w:val="single" w:sz="4" w:space="0" w:color="333300"/>
            </w:tcBorders>
            <w:shd w:val="clear" w:color="auto" w:fill="auto"/>
          </w:tcPr>
          <w:p w14:paraId="23DB89B0" w14:textId="0002B469" w:rsidR="002F0306" w:rsidRPr="002763F8" w:rsidRDefault="002F0306" w:rsidP="002F0306">
            <w:pPr>
              <w:suppressAutoHyphens/>
              <w:spacing w:after="0"/>
              <w:rPr>
                <w:rFonts w:cstheme="minorHAnsi"/>
                <w:sz w:val="20"/>
                <w:szCs w:val="20"/>
              </w:rPr>
            </w:pPr>
            <w:r w:rsidRPr="002763F8">
              <w:rPr>
                <w:rFonts w:cstheme="minorHAnsi"/>
                <w:sz w:val="20"/>
                <w:szCs w:val="20"/>
              </w:rPr>
              <w:t>35.16.2.2.4</w:t>
            </w:r>
          </w:p>
        </w:tc>
        <w:tc>
          <w:tcPr>
            <w:tcW w:w="720" w:type="dxa"/>
            <w:tcBorders>
              <w:top w:val="nil"/>
              <w:left w:val="nil"/>
              <w:bottom w:val="single" w:sz="4" w:space="0" w:color="333300"/>
              <w:right w:val="single" w:sz="4" w:space="0" w:color="333300"/>
            </w:tcBorders>
            <w:shd w:val="clear" w:color="auto" w:fill="auto"/>
            <w:noWrap/>
          </w:tcPr>
          <w:p w14:paraId="383DE141" w14:textId="02CFCF6E" w:rsidR="002F0306" w:rsidRPr="002763F8" w:rsidRDefault="002F0306" w:rsidP="002F0306">
            <w:pPr>
              <w:suppressAutoHyphens/>
              <w:spacing w:after="0"/>
              <w:rPr>
                <w:rFonts w:cstheme="minorHAnsi"/>
                <w:sz w:val="20"/>
                <w:szCs w:val="20"/>
              </w:rPr>
            </w:pPr>
            <w:r w:rsidRPr="002763F8">
              <w:rPr>
                <w:rFonts w:cstheme="minorHAnsi"/>
                <w:sz w:val="20"/>
                <w:szCs w:val="20"/>
              </w:rPr>
              <w:t>650.16</w:t>
            </w:r>
          </w:p>
        </w:tc>
        <w:tc>
          <w:tcPr>
            <w:tcW w:w="2640" w:type="dxa"/>
            <w:tcBorders>
              <w:top w:val="nil"/>
              <w:left w:val="nil"/>
              <w:bottom w:val="single" w:sz="4" w:space="0" w:color="333300"/>
              <w:right w:val="single" w:sz="4" w:space="0" w:color="333300"/>
            </w:tcBorders>
            <w:shd w:val="clear" w:color="auto" w:fill="auto"/>
            <w:noWrap/>
          </w:tcPr>
          <w:p w14:paraId="38F75CEC" w14:textId="795553AD" w:rsidR="002F0306" w:rsidRPr="002763F8" w:rsidRDefault="002F0306" w:rsidP="002F0306">
            <w:pPr>
              <w:suppressAutoHyphens/>
              <w:spacing w:after="0" w:line="240" w:lineRule="auto"/>
              <w:rPr>
                <w:rFonts w:cstheme="minorHAnsi"/>
                <w:sz w:val="20"/>
                <w:szCs w:val="20"/>
              </w:rPr>
            </w:pPr>
            <w:r w:rsidRPr="002763F8">
              <w:rPr>
                <w:rFonts w:cstheme="minorHAnsi"/>
                <w:sz w:val="20"/>
                <w:szCs w:val="20"/>
              </w:rPr>
              <w:t xml:space="preserve">The specification does not make clear why an AP MLD would include EPCS EDCA or MU EDCA parameters in the Enable </w:t>
            </w:r>
            <w:proofErr w:type="spellStart"/>
            <w:r w:rsidRPr="002763F8">
              <w:rPr>
                <w:rFonts w:cstheme="minorHAnsi"/>
                <w:sz w:val="20"/>
                <w:szCs w:val="20"/>
              </w:rPr>
              <w:t>Resopnse</w:t>
            </w:r>
            <w:proofErr w:type="spellEnd"/>
            <w:r w:rsidRPr="002763F8">
              <w:rPr>
                <w:rFonts w:cstheme="minorHAnsi"/>
                <w:sz w:val="20"/>
                <w:szCs w:val="20"/>
              </w:rPr>
              <w:t xml:space="preserve"> frame</w:t>
            </w:r>
          </w:p>
        </w:tc>
        <w:tc>
          <w:tcPr>
            <w:tcW w:w="2220" w:type="dxa"/>
            <w:tcBorders>
              <w:top w:val="nil"/>
              <w:left w:val="nil"/>
              <w:bottom w:val="single" w:sz="4" w:space="0" w:color="333300"/>
              <w:right w:val="single" w:sz="4" w:space="0" w:color="333300"/>
            </w:tcBorders>
            <w:shd w:val="clear" w:color="auto" w:fill="auto"/>
            <w:noWrap/>
          </w:tcPr>
          <w:p w14:paraId="04B48934" w14:textId="5977FBAC" w:rsidR="002F0306" w:rsidRPr="002763F8" w:rsidRDefault="002F0306" w:rsidP="002F0306">
            <w:pPr>
              <w:suppressAutoHyphens/>
              <w:spacing w:after="0" w:line="240" w:lineRule="auto"/>
              <w:rPr>
                <w:rFonts w:cstheme="minorHAnsi"/>
                <w:sz w:val="20"/>
                <w:szCs w:val="20"/>
              </w:rPr>
            </w:pPr>
            <w:r w:rsidRPr="002763F8">
              <w:rPr>
                <w:rFonts w:cstheme="minorHAnsi"/>
                <w:sz w:val="20"/>
                <w:szCs w:val="20"/>
              </w:rPr>
              <w:t>Add the following to the end of item i): "The AP MLD selects EDCA and MU EDCA parameter values that provide the EPCS non-AP STA with preferential access to the wireless medium compared to non-AP STAs that do not have EPCS priority access in the enabled state using a selection method that is outside the scope of this standard."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1A61E0D" w14:textId="77777777" w:rsidR="00DA50B7" w:rsidRPr="002763F8" w:rsidRDefault="00DA50B7" w:rsidP="00DA50B7">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Rejected</w:t>
            </w:r>
          </w:p>
          <w:p w14:paraId="0CDBD389" w14:textId="77777777" w:rsidR="00DA50B7" w:rsidRPr="002763F8" w:rsidRDefault="00DA50B7" w:rsidP="00DA50B7">
            <w:pPr>
              <w:suppressAutoHyphens/>
              <w:spacing w:after="0" w:line="240" w:lineRule="auto"/>
              <w:rPr>
                <w:rFonts w:eastAsia="Malgun Gothic" w:cstheme="minorHAnsi"/>
                <w:color w:val="000000" w:themeColor="text1"/>
                <w:sz w:val="20"/>
                <w:szCs w:val="20"/>
                <w:lang w:val="en-GB"/>
              </w:rPr>
            </w:pPr>
          </w:p>
          <w:p w14:paraId="684ED727" w14:textId="77777777" w:rsidR="00DA50B7" w:rsidRPr="002763F8" w:rsidRDefault="00DA50B7" w:rsidP="00DA50B7">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This concept is already covered in the specification text (page 671.35-53 in draft 3.2).</w:t>
            </w:r>
          </w:p>
          <w:p w14:paraId="1D003D99" w14:textId="6BCEA53E" w:rsidR="002F0306" w:rsidRPr="00470C98" w:rsidRDefault="002F0306" w:rsidP="002F0306">
            <w:pPr>
              <w:suppressAutoHyphens/>
              <w:spacing w:after="0" w:line="240" w:lineRule="auto"/>
              <w:rPr>
                <w:rFonts w:eastAsia="Malgun Gothic" w:cstheme="minorHAnsi"/>
                <w:color w:val="000000" w:themeColor="text1"/>
                <w:sz w:val="20"/>
                <w:szCs w:val="20"/>
                <w:lang w:val="en-GB"/>
              </w:rPr>
            </w:pPr>
          </w:p>
        </w:tc>
      </w:tr>
      <w:tr w:rsidR="002F0306" w:rsidRPr="008D120D" w14:paraId="3A297064" w14:textId="77777777" w:rsidTr="006C599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DC9541B" w14:textId="6AFED59D" w:rsidR="002F0306" w:rsidRPr="00470C98" w:rsidRDefault="002F0306" w:rsidP="002F0306">
            <w:pPr>
              <w:suppressAutoHyphens/>
              <w:spacing w:after="0"/>
              <w:ind w:right="-108"/>
              <w:rPr>
                <w:rFonts w:cstheme="minorHAnsi"/>
                <w:sz w:val="20"/>
                <w:szCs w:val="20"/>
              </w:rPr>
            </w:pPr>
            <w:r w:rsidRPr="00470C98">
              <w:rPr>
                <w:rFonts w:cstheme="minorHAnsi"/>
                <w:sz w:val="20"/>
                <w:szCs w:val="20"/>
              </w:rPr>
              <w:t>15430</w:t>
            </w:r>
          </w:p>
        </w:tc>
        <w:tc>
          <w:tcPr>
            <w:tcW w:w="810" w:type="dxa"/>
            <w:tcBorders>
              <w:top w:val="nil"/>
              <w:left w:val="nil"/>
              <w:bottom w:val="single" w:sz="4" w:space="0" w:color="333300"/>
              <w:right w:val="single" w:sz="4" w:space="0" w:color="333300"/>
            </w:tcBorders>
            <w:shd w:val="clear" w:color="auto" w:fill="auto"/>
          </w:tcPr>
          <w:p w14:paraId="0FAC891F" w14:textId="4D55E9F6" w:rsidR="002F0306" w:rsidRPr="00470C98" w:rsidRDefault="002F0306" w:rsidP="002F0306">
            <w:pPr>
              <w:suppressAutoHyphens/>
              <w:spacing w:after="0"/>
              <w:rPr>
                <w:rFonts w:cstheme="minorHAnsi"/>
                <w:sz w:val="20"/>
                <w:szCs w:val="20"/>
              </w:rPr>
            </w:pPr>
            <w:r w:rsidRPr="00470C98">
              <w:rPr>
                <w:rFonts w:cstheme="minorHAnsi"/>
                <w:sz w:val="20"/>
                <w:szCs w:val="20"/>
              </w:rPr>
              <w:t>35.16.2.2.4</w:t>
            </w:r>
          </w:p>
        </w:tc>
        <w:tc>
          <w:tcPr>
            <w:tcW w:w="720" w:type="dxa"/>
            <w:tcBorders>
              <w:top w:val="nil"/>
              <w:left w:val="nil"/>
              <w:bottom w:val="single" w:sz="4" w:space="0" w:color="333300"/>
              <w:right w:val="single" w:sz="4" w:space="0" w:color="333300"/>
            </w:tcBorders>
            <w:shd w:val="clear" w:color="auto" w:fill="auto"/>
            <w:noWrap/>
          </w:tcPr>
          <w:p w14:paraId="691520A8" w14:textId="73FD5B01" w:rsidR="002F0306" w:rsidRPr="00470C98" w:rsidRDefault="002F0306" w:rsidP="002F0306">
            <w:pPr>
              <w:suppressAutoHyphens/>
              <w:spacing w:after="0"/>
              <w:rPr>
                <w:rFonts w:cstheme="minorHAnsi"/>
                <w:sz w:val="20"/>
                <w:szCs w:val="20"/>
              </w:rPr>
            </w:pPr>
            <w:r w:rsidRPr="00470C98">
              <w:rPr>
                <w:rFonts w:cstheme="minorHAnsi"/>
                <w:sz w:val="20"/>
                <w:szCs w:val="20"/>
              </w:rPr>
              <w:t>650.26</w:t>
            </w:r>
          </w:p>
        </w:tc>
        <w:tc>
          <w:tcPr>
            <w:tcW w:w="2640" w:type="dxa"/>
            <w:tcBorders>
              <w:top w:val="nil"/>
              <w:left w:val="nil"/>
              <w:bottom w:val="single" w:sz="4" w:space="0" w:color="333300"/>
              <w:right w:val="single" w:sz="4" w:space="0" w:color="333300"/>
            </w:tcBorders>
            <w:shd w:val="clear" w:color="auto" w:fill="auto"/>
            <w:noWrap/>
          </w:tcPr>
          <w:p w14:paraId="6A92C849" w14:textId="599930FE"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The statement is missing the words "in the" before "enabled state.</w:t>
            </w:r>
          </w:p>
        </w:tc>
        <w:tc>
          <w:tcPr>
            <w:tcW w:w="2220" w:type="dxa"/>
            <w:tcBorders>
              <w:top w:val="nil"/>
              <w:left w:val="nil"/>
              <w:bottom w:val="single" w:sz="4" w:space="0" w:color="333300"/>
              <w:right w:val="single" w:sz="4" w:space="0" w:color="333300"/>
            </w:tcBorders>
            <w:shd w:val="clear" w:color="auto" w:fill="auto"/>
            <w:noWrap/>
          </w:tcPr>
          <w:p w14:paraId="1C1A9102" w14:textId="64F97562"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 xml:space="preserve">Rephrase as "Upon receipt of an EPCS Priority Access Teardown frame (9.6.35.7 (EPCS Priority Access Teardown frame details)), an EPCS AP MLD with EPCS priority access </w:t>
            </w:r>
            <w:r w:rsidRPr="00255DF4">
              <w:rPr>
                <w:rFonts w:cstheme="minorHAnsi"/>
                <w:b/>
                <w:color w:val="00B0F0"/>
                <w:sz w:val="20"/>
                <w:szCs w:val="20"/>
              </w:rPr>
              <w:t>in the</w:t>
            </w:r>
            <w:r w:rsidRPr="00470C98">
              <w:rPr>
                <w:rFonts w:cstheme="minorHAnsi"/>
                <w:sz w:val="20"/>
                <w:szCs w:val="20"/>
              </w:rPr>
              <w:t xml:space="preserve"> enabled state..."</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239B033" w14:textId="5DFD7C86" w:rsidR="002F0306" w:rsidRPr="00470C98" w:rsidRDefault="002F0306"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Accepted</w:t>
            </w:r>
          </w:p>
        </w:tc>
      </w:tr>
      <w:tr w:rsidR="002F0306" w:rsidRPr="008D120D" w14:paraId="38D486C8" w14:textId="77777777" w:rsidTr="006C599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100C7A0B" w14:textId="51192D22" w:rsidR="002F0306" w:rsidRPr="00470C98" w:rsidRDefault="002F0306" w:rsidP="002F0306">
            <w:pPr>
              <w:suppressAutoHyphens/>
              <w:spacing w:after="0"/>
              <w:ind w:right="-108"/>
              <w:rPr>
                <w:rFonts w:cstheme="minorHAnsi"/>
                <w:sz w:val="20"/>
                <w:szCs w:val="20"/>
              </w:rPr>
            </w:pPr>
            <w:r w:rsidRPr="00470C98">
              <w:rPr>
                <w:rFonts w:cstheme="minorHAnsi"/>
                <w:sz w:val="20"/>
                <w:szCs w:val="20"/>
              </w:rPr>
              <w:t>15431</w:t>
            </w:r>
          </w:p>
        </w:tc>
        <w:tc>
          <w:tcPr>
            <w:tcW w:w="810" w:type="dxa"/>
            <w:tcBorders>
              <w:top w:val="nil"/>
              <w:left w:val="nil"/>
              <w:bottom w:val="single" w:sz="4" w:space="0" w:color="333300"/>
              <w:right w:val="single" w:sz="4" w:space="0" w:color="333300"/>
            </w:tcBorders>
            <w:shd w:val="clear" w:color="auto" w:fill="auto"/>
          </w:tcPr>
          <w:p w14:paraId="49B2BA15" w14:textId="4DE546D8" w:rsidR="002F0306" w:rsidRPr="00470C98" w:rsidRDefault="002F0306" w:rsidP="002F0306">
            <w:pPr>
              <w:suppressAutoHyphens/>
              <w:spacing w:after="0"/>
              <w:rPr>
                <w:rFonts w:cstheme="minorHAnsi"/>
                <w:sz w:val="20"/>
                <w:szCs w:val="20"/>
              </w:rPr>
            </w:pPr>
            <w:r w:rsidRPr="00470C98">
              <w:rPr>
                <w:rFonts w:cstheme="minorHAnsi"/>
                <w:sz w:val="20"/>
                <w:szCs w:val="20"/>
              </w:rPr>
              <w:t>35.16.2.2.4</w:t>
            </w:r>
          </w:p>
        </w:tc>
        <w:tc>
          <w:tcPr>
            <w:tcW w:w="720" w:type="dxa"/>
            <w:tcBorders>
              <w:top w:val="nil"/>
              <w:left w:val="nil"/>
              <w:bottom w:val="single" w:sz="4" w:space="0" w:color="333300"/>
              <w:right w:val="single" w:sz="4" w:space="0" w:color="333300"/>
            </w:tcBorders>
            <w:shd w:val="clear" w:color="auto" w:fill="auto"/>
            <w:noWrap/>
          </w:tcPr>
          <w:p w14:paraId="68999968" w14:textId="6FDBAFF9" w:rsidR="002F0306" w:rsidRPr="00470C98" w:rsidRDefault="002F0306" w:rsidP="002F0306">
            <w:pPr>
              <w:suppressAutoHyphens/>
              <w:spacing w:after="0"/>
              <w:rPr>
                <w:rFonts w:cstheme="minorHAnsi"/>
                <w:sz w:val="20"/>
                <w:szCs w:val="20"/>
              </w:rPr>
            </w:pPr>
            <w:r w:rsidRPr="00470C98">
              <w:rPr>
                <w:rFonts w:cstheme="minorHAnsi"/>
                <w:sz w:val="20"/>
                <w:szCs w:val="20"/>
              </w:rPr>
              <w:t>650.40</w:t>
            </w:r>
          </w:p>
        </w:tc>
        <w:tc>
          <w:tcPr>
            <w:tcW w:w="2640" w:type="dxa"/>
            <w:tcBorders>
              <w:top w:val="nil"/>
              <w:left w:val="nil"/>
              <w:bottom w:val="single" w:sz="4" w:space="0" w:color="333300"/>
              <w:right w:val="single" w:sz="4" w:space="0" w:color="333300"/>
            </w:tcBorders>
            <w:shd w:val="clear" w:color="auto" w:fill="auto"/>
            <w:noWrap/>
          </w:tcPr>
          <w:p w14:paraId="679F2C8E" w14:textId="59FAC5B0"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The text says "</w:t>
            </w:r>
            <w:proofErr w:type="gramStart"/>
            <w:r w:rsidRPr="00470C98">
              <w:rPr>
                <w:rFonts w:cstheme="minorHAnsi"/>
                <w:sz w:val="20"/>
                <w:szCs w:val="20"/>
              </w:rPr>
              <w:t>a</w:t>
            </w:r>
            <w:proofErr w:type="gramEnd"/>
            <w:r w:rsidRPr="00470C98">
              <w:rPr>
                <w:rFonts w:cstheme="minorHAnsi"/>
                <w:sz w:val="20"/>
                <w:szCs w:val="20"/>
              </w:rPr>
              <w:t xml:space="preserve"> EPCS non-AP MLD" rather than "an EPCS non-AP MLD"</w:t>
            </w:r>
          </w:p>
        </w:tc>
        <w:tc>
          <w:tcPr>
            <w:tcW w:w="2220" w:type="dxa"/>
            <w:tcBorders>
              <w:top w:val="nil"/>
              <w:left w:val="nil"/>
              <w:bottom w:val="single" w:sz="4" w:space="0" w:color="333300"/>
              <w:right w:val="single" w:sz="4" w:space="0" w:color="333300"/>
            </w:tcBorders>
            <w:shd w:val="clear" w:color="auto" w:fill="auto"/>
            <w:noWrap/>
          </w:tcPr>
          <w:p w14:paraId="607D3480" w14:textId="047ECFE0"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Change "</w:t>
            </w:r>
            <w:proofErr w:type="gramStart"/>
            <w:r w:rsidRPr="00470C98">
              <w:rPr>
                <w:rFonts w:cstheme="minorHAnsi"/>
                <w:sz w:val="20"/>
                <w:szCs w:val="20"/>
              </w:rPr>
              <w:t>a</w:t>
            </w:r>
            <w:proofErr w:type="gramEnd"/>
            <w:r w:rsidRPr="00470C98">
              <w:rPr>
                <w:rFonts w:cstheme="minorHAnsi"/>
                <w:sz w:val="20"/>
                <w:szCs w:val="20"/>
              </w:rPr>
              <w:t xml:space="preserve"> EPCS non-AP MLD" to "</w:t>
            </w:r>
            <w:r w:rsidRPr="00255DF4">
              <w:rPr>
                <w:rFonts w:cstheme="minorHAnsi"/>
                <w:b/>
                <w:color w:val="00B0F0"/>
                <w:sz w:val="20"/>
                <w:szCs w:val="20"/>
              </w:rPr>
              <w:t>an</w:t>
            </w:r>
            <w:r w:rsidRPr="00470C98">
              <w:rPr>
                <w:rFonts w:cstheme="minorHAnsi"/>
                <w:sz w:val="20"/>
                <w:szCs w:val="20"/>
              </w:rPr>
              <w:t xml:space="preserve"> EPCS non-AP MLD"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E540870" w14:textId="2B190906" w:rsidR="002F0306" w:rsidRPr="002F0306" w:rsidRDefault="002F0306"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Accepted</w:t>
            </w:r>
          </w:p>
        </w:tc>
      </w:tr>
      <w:tr w:rsidR="008142B5" w:rsidRPr="008D120D" w14:paraId="6C8E1268" w14:textId="77777777" w:rsidTr="00130DCB">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6EFDA151" w14:textId="77777777" w:rsidR="008142B5" w:rsidRPr="00470C98" w:rsidRDefault="008142B5" w:rsidP="008142B5">
            <w:pPr>
              <w:suppressAutoHyphens/>
              <w:spacing w:after="0"/>
              <w:ind w:right="-108"/>
              <w:rPr>
                <w:rFonts w:cstheme="minorHAnsi"/>
                <w:sz w:val="20"/>
                <w:szCs w:val="20"/>
              </w:rPr>
            </w:pPr>
            <w:r w:rsidRPr="00470C98">
              <w:rPr>
                <w:rFonts w:cstheme="minorHAnsi"/>
                <w:sz w:val="20"/>
                <w:szCs w:val="20"/>
              </w:rPr>
              <w:t>15428</w:t>
            </w:r>
          </w:p>
        </w:tc>
        <w:tc>
          <w:tcPr>
            <w:tcW w:w="810" w:type="dxa"/>
            <w:tcBorders>
              <w:top w:val="nil"/>
              <w:left w:val="nil"/>
              <w:bottom w:val="single" w:sz="4" w:space="0" w:color="333300"/>
              <w:right w:val="single" w:sz="4" w:space="0" w:color="333300"/>
            </w:tcBorders>
            <w:shd w:val="clear" w:color="auto" w:fill="auto"/>
          </w:tcPr>
          <w:p w14:paraId="13228C53" w14:textId="77777777" w:rsidR="008142B5" w:rsidRPr="00470C98" w:rsidRDefault="008142B5" w:rsidP="008142B5">
            <w:pPr>
              <w:suppressAutoHyphens/>
              <w:spacing w:after="0"/>
              <w:rPr>
                <w:rFonts w:cstheme="minorHAnsi"/>
                <w:sz w:val="20"/>
                <w:szCs w:val="20"/>
              </w:rPr>
            </w:pPr>
            <w:r w:rsidRPr="00470C98">
              <w:rPr>
                <w:rFonts w:cstheme="minorHAnsi"/>
                <w:sz w:val="20"/>
                <w:szCs w:val="20"/>
              </w:rPr>
              <w:t>35.16.2.2.4</w:t>
            </w:r>
          </w:p>
        </w:tc>
        <w:tc>
          <w:tcPr>
            <w:tcW w:w="720" w:type="dxa"/>
            <w:tcBorders>
              <w:top w:val="nil"/>
              <w:left w:val="nil"/>
              <w:bottom w:val="single" w:sz="4" w:space="0" w:color="333300"/>
              <w:right w:val="single" w:sz="4" w:space="0" w:color="333300"/>
            </w:tcBorders>
            <w:shd w:val="clear" w:color="auto" w:fill="auto"/>
            <w:noWrap/>
          </w:tcPr>
          <w:p w14:paraId="2F6E1535" w14:textId="77777777" w:rsidR="008142B5" w:rsidRPr="00470C98" w:rsidRDefault="008142B5" w:rsidP="008142B5">
            <w:pPr>
              <w:suppressAutoHyphens/>
              <w:spacing w:after="0"/>
              <w:rPr>
                <w:rFonts w:cstheme="minorHAnsi"/>
                <w:sz w:val="20"/>
                <w:szCs w:val="20"/>
              </w:rPr>
            </w:pPr>
            <w:r w:rsidRPr="00470C98">
              <w:rPr>
                <w:rFonts w:cstheme="minorHAnsi"/>
                <w:sz w:val="20"/>
                <w:szCs w:val="20"/>
              </w:rPr>
              <w:t>650.15</w:t>
            </w:r>
          </w:p>
        </w:tc>
        <w:tc>
          <w:tcPr>
            <w:tcW w:w="2640" w:type="dxa"/>
            <w:tcBorders>
              <w:top w:val="nil"/>
              <w:left w:val="nil"/>
              <w:bottom w:val="single" w:sz="4" w:space="0" w:color="333300"/>
              <w:right w:val="single" w:sz="4" w:space="0" w:color="333300"/>
            </w:tcBorders>
            <w:shd w:val="clear" w:color="auto" w:fill="auto"/>
            <w:noWrap/>
          </w:tcPr>
          <w:p w14:paraId="2D306FEA" w14:textId="77777777" w:rsidR="008142B5" w:rsidRPr="00470C98" w:rsidRDefault="008142B5" w:rsidP="008142B5">
            <w:pPr>
              <w:suppressAutoHyphens/>
              <w:spacing w:after="0" w:line="240" w:lineRule="auto"/>
              <w:rPr>
                <w:rFonts w:cstheme="minorHAnsi"/>
                <w:sz w:val="20"/>
                <w:szCs w:val="20"/>
              </w:rPr>
            </w:pPr>
            <w:r w:rsidRPr="00470C98">
              <w:rPr>
                <w:rFonts w:cstheme="minorHAnsi"/>
                <w:sz w:val="20"/>
                <w:szCs w:val="20"/>
              </w:rPr>
              <w:t>The reference to MLME-</w:t>
            </w:r>
            <w:proofErr w:type="spellStart"/>
            <w:r w:rsidRPr="00470C98">
              <w:rPr>
                <w:rFonts w:cstheme="minorHAnsi"/>
                <w:sz w:val="20"/>
                <w:szCs w:val="20"/>
              </w:rPr>
              <w:t>EPCSPRIACCESSENABLE.response</w:t>
            </w:r>
            <w:proofErr w:type="spellEnd"/>
            <w:r w:rsidRPr="00470C98">
              <w:rPr>
                <w:rFonts w:cstheme="minorHAnsi"/>
                <w:sz w:val="20"/>
                <w:szCs w:val="20"/>
              </w:rPr>
              <w:t xml:space="preserve"> is not necessary and adds undue complexity.</w:t>
            </w:r>
          </w:p>
        </w:tc>
        <w:tc>
          <w:tcPr>
            <w:tcW w:w="2220" w:type="dxa"/>
            <w:tcBorders>
              <w:top w:val="nil"/>
              <w:left w:val="nil"/>
              <w:bottom w:val="single" w:sz="4" w:space="0" w:color="333300"/>
              <w:right w:val="single" w:sz="4" w:space="0" w:color="333300"/>
            </w:tcBorders>
            <w:shd w:val="clear" w:color="auto" w:fill="auto"/>
            <w:noWrap/>
          </w:tcPr>
          <w:p w14:paraId="36423FCC" w14:textId="77777777" w:rsidR="008142B5" w:rsidRPr="00470C98" w:rsidRDefault="008142B5" w:rsidP="008142B5">
            <w:pPr>
              <w:suppressAutoHyphens/>
              <w:spacing w:after="0" w:line="240" w:lineRule="auto"/>
              <w:rPr>
                <w:rFonts w:cstheme="minorHAnsi"/>
                <w:sz w:val="20"/>
                <w:szCs w:val="20"/>
              </w:rPr>
            </w:pPr>
            <w:r w:rsidRPr="00470C98">
              <w:rPr>
                <w:rFonts w:cstheme="minorHAnsi"/>
                <w:sz w:val="20"/>
                <w:szCs w:val="20"/>
              </w:rPr>
              <w:t>Remove the text "in the MLME-</w:t>
            </w:r>
            <w:proofErr w:type="spellStart"/>
            <w:r w:rsidRPr="00470C98">
              <w:rPr>
                <w:rFonts w:cstheme="minorHAnsi"/>
                <w:sz w:val="20"/>
                <w:szCs w:val="20"/>
              </w:rPr>
              <w:t>EPCSPRIACCESSENABLE.response</w:t>
            </w:r>
            <w:proofErr w:type="spellEnd"/>
            <w:r w:rsidRPr="00470C98">
              <w:rPr>
                <w:rFonts w:cstheme="minorHAnsi"/>
                <w:sz w:val="20"/>
                <w:szCs w:val="20"/>
              </w:rPr>
              <w:t xml:space="preserve"> primitive" from items c) and 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F459A83" w14:textId="77777777" w:rsidR="008142B5" w:rsidRDefault="008142B5" w:rsidP="008142B5">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Rejected </w:t>
            </w:r>
          </w:p>
          <w:p w14:paraId="1C455814" w14:textId="77777777" w:rsidR="008142B5" w:rsidRDefault="008142B5" w:rsidP="008142B5">
            <w:pPr>
              <w:suppressAutoHyphens/>
              <w:spacing w:after="0" w:line="240" w:lineRule="auto"/>
              <w:rPr>
                <w:rFonts w:eastAsia="Malgun Gothic" w:cstheme="minorHAnsi"/>
                <w:color w:val="000000" w:themeColor="text1"/>
                <w:sz w:val="20"/>
                <w:szCs w:val="20"/>
                <w:lang w:val="en-GB"/>
              </w:rPr>
            </w:pPr>
          </w:p>
          <w:p w14:paraId="26963C25" w14:textId="2B50AB7E" w:rsidR="008142B5" w:rsidRPr="00470C98" w:rsidRDefault="008142B5" w:rsidP="008142B5">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The referenced text clearly describes the source of the Status Code </w:t>
            </w:r>
          </w:p>
        </w:tc>
      </w:tr>
      <w:tr w:rsidR="002F0306" w:rsidRPr="008D120D" w14:paraId="0478A1EC" w14:textId="77777777" w:rsidTr="006C599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38F6D53" w14:textId="0FF97D2D" w:rsidR="002F0306" w:rsidRPr="00470C98" w:rsidRDefault="002F0306" w:rsidP="002F0306">
            <w:pPr>
              <w:suppressAutoHyphens/>
              <w:spacing w:after="0"/>
              <w:ind w:right="-108"/>
              <w:rPr>
                <w:rFonts w:cstheme="minorHAnsi"/>
                <w:sz w:val="20"/>
                <w:szCs w:val="20"/>
              </w:rPr>
            </w:pPr>
            <w:r w:rsidRPr="00470C98">
              <w:rPr>
                <w:rFonts w:cstheme="minorHAnsi"/>
                <w:sz w:val="20"/>
                <w:szCs w:val="20"/>
              </w:rPr>
              <w:t>15432</w:t>
            </w:r>
          </w:p>
        </w:tc>
        <w:tc>
          <w:tcPr>
            <w:tcW w:w="810" w:type="dxa"/>
            <w:tcBorders>
              <w:top w:val="nil"/>
              <w:left w:val="nil"/>
              <w:bottom w:val="single" w:sz="4" w:space="0" w:color="333300"/>
              <w:right w:val="single" w:sz="4" w:space="0" w:color="333300"/>
            </w:tcBorders>
            <w:shd w:val="clear" w:color="auto" w:fill="auto"/>
          </w:tcPr>
          <w:p w14:paraId="4061E996" w14:textId="7143CEAF" w:rsidR="002F0306" w:rsidRPr="00470C98" w:rsidRDefault="002F0306" w:rsidP="002F0306">
            <w:pPr>
              <w:suppressAutoHyphens/>
              <w:spacing w:after="0"/>
              <w:rPr>
                <w:rFonts w:cstheme="minorHAnsi"/>
                <w:sz w:val="20"/>
                <w:szCs w:val="20"/>
              </w:rPr>
            </w:pPr>
            <w:r w:rsidRPr="00470C98">
              <w:rPr>
                <w:rFonts w:cstheme="minorHAnsi"/>
                <w:sz w:val="20"/>
                <w:szCs w:val="20"/>
              </w:rPr>
              <w:t>35.16.2.2.5</w:t>
            </w:r>
          </w:p>
        </w:tc>
        <w:tc>
          <w:tcPr>
            <w:tcW w:w="720" w:type="dxa"/>
            <w:tcBorders>
              <w:top w:val="nil"/>
              <w:left w:val="nil"/>
              <w:bottom w:val="single" w:sz="4" w:space="0" w:color="333300"/>
              <w:right w:val="single" w:sz="4" w:space="0" w:color="333300"/>
            </w:tcBorders>
            <w:shd w:val="clear" w:color="auto" w:fill="auto"/>
            <w:noWrap/>
          </w:tcPr>
          <w:p w14:paraId="074AF092" w14:textId="515CF746" w:rsidR="002F0306" w:rsidRPr="00470C98" w:rsidRDefault="002F0306" w:rsidP="002F0306">
            <w:pPr>
              <w:suppressAutoHyphens/>
              <w:spacing w:after="0"/>
              <w:rPr>
                <w:rFonts w:cstheme="minorHAnsi"/>
                <w:sz w:val="20"/>
                <w:szCs w:val="20"/>
              </w:rPr>
            </w:pPr>
            <w:r w:rsidRPr="00470C98">
              <w:rPr>
                <w:rFonts w:cstheme="minorHAnsi"/>
                <w:sz w:val="20"/>
                <w:szCs w:val="20"/>
              </w:rPr>
              <w:t>650.45</w:t>
            </w:r>
          </w:p>
        </w:tc>
        <w:tc>
          <w:tcPr>
            <w:tcW w:w="2640" w:type="dxa"/>
            <w:tcBorders>
              <w:top w:val="nil"/>
              <w:left w:val="nil"/>
              <w:bottom w:val="single" w:sz="4" w:space="0" w:color="333300"/>
              <w:right w:val="single" w:sz="4" w:space="0" w:color="333300"/>
            </w:tcBorders>
            <w:shd w:val="clear" w:color="auto" w:fill="auto"/>
            <w:noWrap/>
          </w:tcPr>
          <w:p w14:paraId="60FBB2AE" w14:textId="76872140"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The reference to MLME-</w:t>
            </w:r>
            <w:proofErr w:type="spellStart"/>
            <w:r w:rsidRPr="00470C98">
              <w:rPr>
                <w:rFonts w:cstheme="minorHAnsi"/>
                <w:sz w:val="20"/>
                <w:szCs w:val="20"/>
              </w:rPr>
              <w:t>EPCSPRIACCESSENABLE.response</w:t>
            </w:r>
            <w:proofErr w:type="spellEnd"/>
            <w:r w:rsidRPr="00470C98">
              <w:rPr>
                <w:rFonts w:cstheme="minorHAnsi"/>
                <w:sz w:val="20"/>
                <w:szCs w:val="20"/>
              </w:rPr>
              <w:t xml:space="preserve"> is not necessary and adds undue complexity.</w:t>
            </w:r>
          </w:p>
        </w:tc>
        <w:tc>
          <w:tcPr>
            <w:tcW w:w="2220" w:type="dxa"/>
            <w:tcBorders>
              <w:top w:val="nil"/>
              <w:left w:val="nil"/>
              <w:bottom w:val="single" w:sz="4" w:space="0" w:color="333300"/>
              <w:right w:val="single" w:sz="4" w:space="0" w:color="333300"/>
            </w:tcBorders>
            <w:shd w:val="clear" w:color="auto" w:fill="auto"/>
            <w:noWrap/>
          </w:tcPr>
          <w:p w14:paraId="3302AC68" w14:textId="391398E0"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Remove the text "in the MLME-</w:t>
            </w:r>
            <w:proofErr w:type="spellStart"/>
            <w:r w:rsidRPr="00470C98">
              <w:rPr>
                <w:rFonts w:cstheme="minorHAnsi"/>
                <w:sz w:val="20"/>
                <w:szCs w:val="20"/>
              </w:rPr>
              <w:t>EPCSPRIACCESSENABLE.response</w:t>
            </w:r>
            <w:proofErr w:type="spellEnd"/>
            <w:r w:rsidRPr="00470C98">
              <w:rPr>
                <w:rFonts w:cstheme="minorHAnsi"/>
                <w:sz w:val="20"/>
                <w:szCs w:val="20"/>
              </w:rPr>
              <w:t xml:space="preserve"> primitive" from items b) and c).</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66C44DB" w14:textId="1B210297" w:rsidR="002F0306" w:rsidRDefault="00AC3F97"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Rejected</w:t>
            </w:r>
            <w:r w:rsidR="0050444A">
              <w:rPr>
                <w:rFonts w:eastAsia="Malgun Gothic" w:cstheme="minorHAnsi"/>
                <w:color w:val="000000" w:themeColor="text1"/>
                <w:sz w:val="20"/>
                <w:szCs w:val="20"/>
                <w:lang w:val="en-GB"/>
              </w:rPr>
              <w:t xml:space="preserve"> </w:t>
            </w:r>
          </w:p>
          <w:p w14:paraId="149B9CA3" w14:textId="77777777" w:rsidR="0050444A" w:rsidRDefault="0050444A" w:rsidP="002F0306">
            <w:pPr>
              <w:suppressAutoHyphens/>
              <w:spacing w:after="0" w:line="240" w:lineRule="auto"/>
              <w:rPr>
                <w:rFonts w:eastAsia="Malgun Gothic" w:cstheme="minorHAnsi"/>
                <w:color w:val="000000" w:themeColor="text1"/>
                <w:sz w:val="20"/>
                <w:szCs w:val="20"/>
                <w:lang w:val="en-GB"/>
              </w:rPr>
            </w:pPr>
          </w:p>
          <w:p w14:paraId="089CDA8A" w14:textId="60D7AE0E" w:rsidR="0050444A" w:rsidRPr="00470C98" w:rsidRDefault="00AC3F97" w:rsidP="00AC3F97">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The referenced text clearly describes the source of the Status Code </w:t>
            </w:r>
          </w:p>
        </w:tc>
      </w:tr>
      <w:tr w:rsidR="002F0306" w:rsidRPr="008D120D" w14:paraId="332B06DA" w14:textId="77777777" w:rsidTr="006C599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38137185" w14:textId="3FDC9055" w:rsidR="002F0306" w:rsidRPr="00470C98" w:rsidRDefault="002F0306" w:rsidP="002F0306">
            <w:pPr>
              <w:suppressAutoHyphens/>
              <w:spacing w:after="0"/>
              <w:ind w:right="-108"/>
              <w:rPr>
                <w:rFonts w:cstheme="minorHAnsi"/>
                <w:sz w:val="20"/>
                <w:szCs w:val="20"/>
              </w:rPr>
            </w:pPr>
            <w:r w:rsidRPr="00470C98">
              <w:rPr>
                <w:rFonts w:cstheme="minorHAnsi"/>
                <w:sz w:val="20"/>
                <w:szCs w:val="20"/>
              </w:rPr>
              <w:t>15584</w:t>
            </w:r>
          </w:p>
        </w:tc>
        <w:tc>
          <w:tcPr>
            <w:tcW w:w="810" w:type="dxa"/>
            <w:tcBorders>
              <w:top w:val="nil"/>
              <w:left w:val="nil"/>
              <w:bottom w:val="single" w:sz="4" w:space="0" w:color="333300"/>
              <w:right w:val="single" w:sz="4" w:space="0" w:color="333300"/>
            </w:tcBorders>
            <w:shd w:val="clear" w:color="auto" w:fill="auto"/>
          </w:tcPr>
          <w:p w14:paraId="5CF6C3EC" w14:textId="0B99E73F" w:rsidR="002F0306" w:rsidRPr="00470C98" w:rsidRDefault="002F0306" w:rsidP="002F0306">
            <w:pPr>
              <w:suppressAutoHyphens/>
              <w:spacing w:after="0"/>
              <w:rPr>
                <w:rFonts w:cstheme="minorHAnsi"/>
                <w:sz w:val="20"/>
                <w:szCs w:val="20"/>
              </w:rPr>
            </w:pPr>
            <w:r w:rsidRPr="00470C98">
              <w:rPr>
                <w:rFonts w:cstheme="minorHAnsi"/>
                <w:sz w:val="20"/>
                <w:szCs w:val="20"/>
              </w:rPr>
              <w:t>35.16.2.2.5</w:t>
            </w:r>
          </w:p>
        </w:tc>
        <w:tc>
          <w:tcPr>
            <w:tcW w:w="720" w:type="dxa"/>
            <w:tcBorders>
              <w:top w:val="nil"/>
              <w:left w:val="nil"/>
              <w:bottom w:val="single" w:sz="4" w:space="0" w:color="333300"/>
              <w:right w:val="single" w:sz="4" w:space="0" w:color="333300"/>
            </w:tcBorders>
            <w:shd w:val="clear" w:color="auto" w:fill="auto"/>
            <w:noWrap/>
          </w:tcPr>
          <w:p w14:paraId="01C70EF4" w14:textId="2A49119D" w:rsidR="002F0306" w:rsidRPr="00470C98" w:rsidRDefault="002F0306" w:rsidP="002F0306">
            <w:pPr>
              <w:suppressAutoHyphens/>
              <w:spacing w:after="0"/>
              <w:rPr>
                <w:rFonts w:cstheme="minorHAnsi"/>
                <w:sz w:val="20"/>
                <w:szCs w:val="20"/>
              </w:rPr>
            </w:pPr>
            <w:r w:rsidRPr="00470C98">
              <w:rPr>
                <w:rFonts w:cstheme="minorHAnsi"/>
                <w:sz w:val="20"/>
                <w:szCs w:val="20"/>
              </w:rPr>
              <w:t>650.62</w:t>
            </w:r>
          </w:p>
        </w:tc>
        <w:tc>
          <w:tcPr>
            <w:tcW w:w="2640" w:type="dxa"/>
            <w:tcBorders>
              <w:top w:val="nil"/>
              <w:left w:val="nil"/>
              <w:bottom w:val="single" w:sz="4" w:space="0" w:color="333300"/>
              <w:right w:val="single" w:sz="4" w:space="0" w:color="333300"/>
            </w:tcBorders>
            <w:shd w:val="clear" w:color="auto" w:fill="auto"/>
            <w:noWrap/>
          </w:tcPr>
          <w:p w14:paraId="4C954E6D" w14:textId="50357094"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 xml:space="preserve">The text 'so it does not only apply to subsequently transmitted traffic' is confusing and useless, does it </w:t>
            </w:r>
            <w:r w:rsidRPr="00470C98">
              <w:rPr>
                <w:rFonts w:cstheme="minorHAnsi"/>
                <w:sz w:val="20"/>
                <w:szCs w:val="20"/>
              </w:rPr>
              <w:lastRenderedPageBreak/>
              <w:t>imply there is any case that the agreement is still in effect after it is torn down?</w:t>
            </w:r>
          </w:p>
        </w:tc>
        <w:tc>
          <w:tcPr>
            <w:tcW w:w="2220" w:type="dxa"/>
            <w:tcBorders>
              <w:top w:val="nil"/>
              <w:left w:val="nil"/>
              <w:bottom w:val="single" w:sz="4" w:space="0" w:color="333300"/>
              <w:right w:val="single" w:sz="4" w:space="0" w:color="333300"/>
            </w:tcBorders>
            <w:shd w:val="clear" w:color="auto" w:fill="auto"/>
            <w:noWrap/>
          </w:tcPr>
          <w:p w14:paraId="16EE96C0" w14:textId="2D2CAE9D"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lastRenderedPageBreak/>
              <w:t>Remove 'so it does not only apply to subsequently transmitted traffic'.</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9C3F396" w14:textId="77777777" w:rsidR="002F0306" w:rsidRDefault="002F0306"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Revised</w:t>
            </w:r>
          </w:p>
          <w:p w14:paraId="1931ABD6" w14:textId="77777777" w:rsidR="002F0306" w:rsidRDefault="002F0306" w:rsidP="002F0306">
            <w:pPr>
              <w:suppressAutoHyphens/>
              <w:spacing w:after="0" w:line="240" w:lineRule="auto"/>
              <w:rPr>
                <w:rFonts w:eastAsia="Malgun Gothic" w:cstheme="minorHAnsi"/>
                <w:color w:val="000000" w:themeColor="text1"/>
                <w:sz w:val="20"/>
                <w:szCs w:val="20"/>
                <w:lang w:val="en-GB"/>
              </w:rPr>
            </w:pPr>
          </w:p>
          <w:p w14:paraId="45738992" w14:textId="77777777" w:rsidR="002F0306" w:rsidRDefault="002F0306"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Agree with the commenter.</w:t>
            </w:r>
          </w:p>
          <w:p w14:paraId="2B601419" w14:textId="77777777" w:rsidR="002F0306" w:rsidRDefault="002F0306" w:rsidP="002F0306">
            <w:pPr>
              <w:suppressAutoHyphens/>
              <w:spacing w:after="0" w:line="240" w:lineRule="auto"/>
              <w:rPr>
                <w:rFonts w:eastAsia="Malgun Gothic" w:cstheme="minorHAnsi"/>
                <w:color w:val="000000" w:themeColor="text1"/>
                <w:sz w:val="20"/>
                <w:szCs w:val="20"/>
                <w:lang w:val="en-GB"/>
              </w:rPr>
            </w:pPr>
          </w:p>
          <w:p w14:paraId="5A1A047D" w14:textId="6E650FE9" w:rsidR="002F0306" w:rsidRPr="00470C98" w:rsidRDefault="002F0306" w:rsidP="002F0306">
            <w:pPr>
              <w:suppressAutoHyphens/>
              <w:spacing w:after="0" w:line="240" w:lineRule="auto"/>
              <w:rPr>
                <w:rFonts w:eastAsia="Malgun Gothic" w:cstheme="minorHAnsi"/>
                <w:color w:val="000000" w:themeColor="text1"/>
                <w:sz w:val="20"/>
                <w:szCs w:val="20"/>
                <w:lang w:val="en-GB"/>
              </w:rPr>
            </w:pPr>
            <w:proofErr w:type="spellStart"/>
            <w:r w:rsidRPr="00470C98">
              <w:rPr>
                <w:rFonts w:eastAsia="Malgun Gothic" w:cstheme="minorHAnsi"/>
                <w:b/>
                <w:sz w:val="20"/>
                <w:szCs w:val="20"/>
                <w:lang w:val="en-GB"/>
              </w:rPr>
              <w:lastRenderedPageBreak/>
              <w:t>TGbe</w:t>
            </w:r>
            <w:proofErr w:type="spellEnd"/>
            <w:r w:rsidRPr="00470C98">
              <w:rPr>
                <w:rFonts w:eastAsia="Malgun Gothic" w:cstheme="minorHAnsi"/>
                <w:b/>
                <w:sz w:val="20"/>
                <w:szCs w:val="20"/>
                <w:lang w:val="en-GB"/>
              </w:rPr>
              <w:t xml:space="preserve"> editor please implement changes labelled as #15</w:t>
            </w:r>
            <w:r>
              <w:rPr>
                <w:rFonts w:eastAsia="Malgun Gothic" w:cstheme="minorHAnsi"/>
                <w:b/>
                <w:sz w:val="20"/>
                <w:szCs w:val="20"/>
                <w:lang w:val="en-GB"/>
              </w:rPr>
              <w:t>584</w:t>
            </w:r>
            <w:r w:rsidRPr="00470C98">
              <w:rPr>
                <w:rFonts w:eastAsia="Malgun Gothic" w:cstheme="minorHAnsi"/>
                <w:b/>
                <w:sz w:val="20"/>
                <w:szCs w:val="20"/>
                <w:lang w:val="en-GB"/>
              </w:rPr>
              <w:t xml:space="preserve"> in document </w:t>
            </w:r>
            <w:r w:rsidR="003F6597">
              <w:rPr>
                <w:rFonts w:eastAsia="Malgun Gothic" w:cstheme="minorHAnsi"/>
                <w:b/>
                <w:sz w:val="20"/>
                <w:szCs w:val="20"/>
                <w:lang w:val="en-GB"/>
              </w:rPr>
              <w:t>802.11-23</w:t>
            </w:r>
            <w:r w:rsidRPr="00470C98">
              <w:rPr>
                <w:rFonts w:eastAsia="Malgun Gothic" w:cstheme="minorHAnsi"/>
                <w:b/>
                <w:sz w:val="20"/>
                <w:szCs w:val="20"/>
                <w:lang w:val="en-GB"/>
              </w:rPr>
              <w:t>-</w:t>
            </w:r>
            <w:r w:rsidR="00C0739E">
              <w:rPr>
                <w:rFonts w:eastAsia="Malgun Gothic" w:cstheme="minorHAnsi"/>
                <w:b/>
                <w:sz w:val="20"/>
                <w:szCs w:val="20"/>
                <w:lang w:val="en-GB"/>
              </w:rPr>
              <w:t>0330r1</w:t>
            </w:r>
          </w:p>
        </w:tc>
      </w:tr>
      <w:tr w:rsidR="002F0306" w:rsidRPr="008D120D" w14:paraId="179BAA37" w14:textId="77777777" w:rsidTr="006C599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25D121E" w14:textId="26339680" w:rsidR="002F0306" w:rsidRPr="00470C98" w:rsidRDefault="002F0306" w:rsidP="002F0306">
            <w:pPr>
              <w:suppressAutoHyphens/>
              <w:spacing w:after="0"/>
              <w:ind w:right="-108"/>
              <w:rPr>
                <w:rFonts w:cstheme="minorHAnsi"/>
                <w:sz w:val="20"/>
                <w:szCs w:val="20"/>
              </w:rPr>
            </w:pPr>
            <w:r w:rsidRPr="00470C98">
              <w:rPr>
                <w:rFonts w:cstheme="minorHAnsi"/>
                <w:sz w:val="20"/>
                <w:szCs w:val="20"/>
              </w:rPr>
              <w:lastRenderedPageBreak/>
              <w:t>15433</w:t>
            </w:r>
          </w:p>
        </w:tc>
        <w:tc>
          <w:tcPr>
            <w:tcW w:w="810" w:type="dxa"/>
            <w:tcBorders>
              <w:top w:val="nil"/>
              <w:left w:val="nil"/>
              <w:bottom w:val="single" w:sz="4" w:space="0" w:color="333300"/>
              <w:right w:val="single" w:sz="4" w:space="0" w:color="333300"/>
            </w:tcBorders>
            <w:shd w:val="clear" w:color="auto" w:fill="auto"/>
          </w:tcPr>
          <w:p w14:paraId="578CDC25" w14:textId="242181B2" w:rsidR="002F0306" w:rsidRPr="00470C98" w:rsidRDefault="002F0306" w:rsidP="002F0306">
            <w:pPr>
              <w:suppressAutoHyphens/>
              <w:spacing w:after="0"/>
              <w:rPr>
                <w:rFonts w:cstheme="minorHAnsi"/>
                <w:sz w:val="20"/>
                <w:szCs w:val="20"/>
              </w:rPr>
            </w:pPr>
            <w:r w:rsidRPr="00470C98">
              <w:rPr>
                <w:rFonts w:cstheme="minorHAnsi"/>
                <w:sz w:val="20"/>
                <w:szCs w:val="20"/>
              </w:rPr>
              <w:t>35.16.2.2.5</w:t>
            </w:r>
          </w:p>
        </w:tc>
        <w:tc>
          <w:tcPr>
            <w:tcW w:w="720" w:type="dxa"/>
            <w:tcBorders>
              <w:top w:val="nil"/>
              <w:left w:val="nil"/>
              <w:bottom w:val="single" w:sz="4" w:space="0" w:color="333300"/>
              <w:right w:val="single" w:sz="4" w:space="0" w:color="333300"/>
            </w:tcBorders>
            <w:shd w:val="clear" w:color="auto" w:fill="auto"/>
            <w:noWrap/>
          </w:tcPr>
          <w:p w14:paraId="51E649B6" w14:textId="3479514C" w:rsidR="002F0306" w:rsidRPr="00470C98" w:rsidRDefault="002F0306" w:rsidP="002F0306">
            <w:pPr>
              <w:suppressAutoHyphens/>
              <w:spacing w:after="0"/>
              <w:rPr>
                <w:rFonts w:cstheme="minorHAnsi"/>
                <w:sz w:val="20"/>
                <w:szCs w:val="20"/>
              </w:rPr>
            </w:pPr>
            <w:r w:rsidRPr="00470C98">
              <w:rPr>
                <w:rFonts w:cstheme="minorHAnsi"/>
                <w:sz w:val="20"/>
                <w:szCs w:val="20"/>
              </w:rPr>
              <w:t>651.02</w:t>
            </w:r>
          </w:p>
        </w:tc>
        <w:tc>
          <w:tcPr>
            <w:tcW w:w="2640" w:type="dxa"/>
            <w:tcBorders>
              <w:top w:val="nil"/>
              <w:left w:val="nil"/>
              <w:bottom w:val="single" w:sz="4" w:space="0" w:color="333300"/>
              <w:right w:val="single" w:sz="4" w:space="0" w:color="333300"/>
            </w:tcBorders>
            <w:shd w:val="clear" w:color="auto" w:fill="auto"/>
            <w:noWrap/>
          </w:tcPr>
          <w:p w14:paraId="0AA6B5E5" w14:textId="2D309CF6"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The text says "</w:t>
            </w:r>
            <w:proofErr w:type="gramStart"/>
            <w:r w:rsidRPr="00470C98">
              <w:rPr>
                <w:rFonts w:cstheme="minorHAnsi"/>
                <w:sz w:val="20"/>
                <w:szCs w:val="20"/>
              </w:rPr>
              <w:t>a</w:t>
            </w:r>
            <w:proofErr w:type="gramEnd"/>
            <w:r w:rsidRPr="00470C98">
              <w:rPr>
                <w:rFonts w:cstheme="minorHAnsi"/>
                <w:sz w:val="20"/>
                <w:szCs w:val="20"/>
              </w:rPr>
              <w:t xml:space="preserve"> EPCS non-AP MLD" rather than "an EPCS non-AP MLD"</w:t>
            </w:r>
          </w:p>
        </w:tc>
        <w:tc>
          <w:tcPr>
            <w:tcW w:w="2220" w:type="dxa"/>
            <w:tcBorders>
              <w:top w:val="nil"/>
              <w:left w:val="nil"/>
              <w:bottom w:val="single" w:sz="4" w:space="0" w:color="333300"/>
              <w:right w:val="single" w:sz="4" w:space="0" w:color="333300"/>
            </w:tcBorders>
            <w:shd w:val="clear" w:color="auto" w:fill="auto"/>
            <w:noWrap/>
          </w:tcPr>
          <w:p w14:paraId="389CBF73" w14:textId="3D0266BA"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Change "</w:t>
            </w:r>
            <w:proofErr w:type="gramStart"/>
            <w:r w:rsidRPr="00470C98">
              <w:rPr>
                <w:rFonts w:cstheme="minorHAnsi"/>
                <w:sz w:val="20"/>
                <w:szCs w:val="20"/>
              </w:rPr>
              <w:t>a</w:t>
            </w:r>
            <w:proofErr w:type="gramEnd"/>
            <w:r w:rsidRPr="00470C98">
              <w:rPr>
                <w:rFonts w:cstheme="minorHAnsi"/>
                <w:sz w:val="20"/>
                <w:szCs w:val="20"/>
              </w:rPr>
              <w:t xml:space="preserve"> EPCS non-AP MLD" to "</w:t>
            </w:r>
            <w:r w:rsidRPr="00255DF4">
              <w:rPr>
                <w:rFonts w:cstheme="minorHAnsi"/>
                <w:b/>
                <w:color w:val="00B0F0"/>
                <w:sz w:val="20"/>
                <w:szCs w:val="20"/>
              </w:rPr>
              <w:t>an</w:t>
            </w:r>
            <w:r w:rsidRPr="00470C98">
              <w:rPr>
                <w:rFonts w:cstheme="minorHAnsi"/>
                <w:sz w:val="20"/>
                <w:szCs w:val="20"/>
              </w:rPr>
              <w:t xml:space="preserve"> EPCS non-AP MLD"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0696D86" w14:textId="36BBB8BD" w:rsidR="002F0306" w:rsidRPr="00470C98" w:rsidRDefault="00EA0F00"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Accepted</w:t>
            </w:r>
          </w:p>
        </w:tc>
      </w:tr>
      <w:tr w:rsidR="002F0306" w:rsidRPr="008D120D" w14:paraId="5589C37F" w14:textId="77777777" w:rsidTr="001A2E1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0F879606" w14:textId="202BD3DA" w:rsidR="002F0306" w:rsidRPr="00470C98" w:rsidRDefault="002F0306" w:rsidP="002F0306">
            <w:pPr>
              <w:suppressAutoHyphens/>
              <w:spacing w:after="0"/>
              <w:ind w:right="-108"/>
              <w:rPr>
                <w:rFonts w:cstheme="minorHAnsi"/>
                <w:sz w:val="20"/>
                <w:szCs w:val="20"/>
              </w:rPr>
            </w:pPr>
            <w:r w:rsidRPr="00470C98">
              <w:rPr>
                <w:rFonts w:cstheme="minorHAnsi"/>
                <w:sz w:val="20"/>
                <w:szCs w:val="20"/>
              </w:rPr>
              <w:t>15434</w:t>
            </w:r>
          </w:p>
        </w:tc>
        <w:tc>
          <w:tcPr>
            <w:tcW w:w="810" w:type="dxa"/>
            <w:tcBorders>
              <w:top w:val="nil"/>
              <w:left w:val="nil"/>
              <w:bottom w:val="single" w:sz="4" w:space="0" w:color="333300"/>
              <w:right w:val="single" w:sz="4" w:space="0" w:color="333300"/>
            </w:tcBorders>
            <w:shd w:val="clear" w:color="auto" w:fill="auto"/>
          </w:tcPr>
          <w:p w14:paraId="5F932D4F" w14:textId="4C6B0359" w:rsidR="002F0306" w:rsidRPr="00470C98" w:rsidRDefault="002F0306" w:rsidP="002F0306">
            <w:pPr>
              <w:suppressAutoHyphens/>
              <w:spacing w:after="0"/>
              <w:rPr>
                <w:rFonts w:cstheme="minorHAnsi"/>
                <w:sz w:val="20"/>
                <w:szCs w:val="20"/>
              </w:rPr>
            </w:pPr>
            <w:r w:rsidRPr="00470C98">
              <w:rPr>
                <w:rFonts w:cstheme="minorHAnsi"/>
                <w:sz w:val="20"/>
                <w:szCs w:val="20"/>
              </w:rPr>
              <w:t>35.16.3.1</w:t>
            </w:r>
          </w:p>
        </w:tc>
        <w:tc>
          <w:tcPr>
            <w:tcW w:w="720" w:type="dxa"/>
            <w:tcBorders>
              <w:top w:val="nil"/>
              <w:left w:val="nil"/>
              <w:bottom w:val="single" w:sz="4" w:space="0" w:color="333300"/>
              <w:right w:val="single" w:sz="4" w:space="0" w:color="333300"/>
            </w:tcBorders>
            <w:shd w:val="clear" w:color="auto" w:fill="auto"/>
            <w:noWrap/>
          </w:tcPr>
          <w:p w14:paraId="2C3E1454" w14:textId="406C4D2A" w:rsidR="002F0306" w:rsidRPr="00470C98" w:rsidRDefault="002F0306" w:rsidP="002F0306">
            <w:pPr>
              <w:suppressAutoHyphens/>
              <w:spacing w:after="0"/>
              <w:rPr>
                <w:rFonts w:cstheme="minorHAnsi"/>
                <w:sz w:val="20"/>
                <w:szCs w:val="20"/>
              </w:rPr>
            </w:pPr>
            <w:r w:rsidRPr="00470C98">
              <w:rPr>
                <w:rFonts w:cstheme="minorHAnsi"/>
                <w:sz w:val="20"/>
                <w:szCs w:val="20"/>
              </w:rPr>
              <w:t>651.16</w:t>
            </w:r>
          </w:p>
        </w:tc>
        <w:tc>
          <w:tcPr>
            <w:tcW w:w="2640" w:type="dxa"/>
            <w:tcBorders>
              <w:top w:val="nil"/>
              <w:left w:val="nil"/>
              <w:bottom w:val="single" w:sz="4" w:space="0" w:color="333300"/>
              <w:right w:val="single" w:sz="4" w:space="0" w:color="333300"/>
            </w:tcBorders>
            <w:shd w:val="clear" w:color="auto" w:fill="auto"/>
            <w:noWrap/>
          </w:tcPr>
          <w:p w14:paraId="649EB22E" w14:textId="15D92A50"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The terms "EPCS AP MLD" and "EPCS non-AP MLD" are used earlier in clause 35.16, before these definitions appear.  These definitions should be moved earlier in the document.</w:t>
            </w:r>
          </w:p>
        </w:tc>
        <w:tc>
          <w:tcPr>
            <w:tcW w:w="2220" w:type="dxa"/>
            <w:tcBorders>
              <w:top w:val="nil"/>
              <w:left w:val="nil"/>
              <w:bottom w:val="single" w:sz="4" w:space="0" w:color="333300"/>
              <w:right w:val="single" w:sz="4" w:space="0" w:color="333300"/>
            </w:tcBorders>
            <w:shd w:val="clear" w:color="auto" w:fill="auto"/>
            <w:noWrap/>
          </w:tcPr>
          <w:p w14:paraId="37267C7B" w14:textId="473901AC"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Move descriptions of the terms "EPCS AP MLD" and "EPCS non-AP MLD" to clause 35.16.1</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A9C92DF" w14:textId="77777777" w:rsidR="002F0306" w:rsidRDefault="00EA0F00"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Revised </w:t>
            </w:r>
          </w:p>
          <w:p w14:paraId="2DA599BD" w14:textId="77777777" w:rsidR="00EA0F00" w:rsidRDefault="00EA0F00" w:rsidP="002F0306">
            <w:pPr>
              <w:suppressAutoHyphens/>
              <w:spacing w:after="0" w:line="240" w:lineRule="auto"/>
              <w:rPr>
                <w:rFonts w:eastAsia="Malgun Gothic" w:cstheme="minorHAnsi"/>
                <w:color w:val="000000" w:themeColor="text1"/>
                <w:sz w:val="20"/>
                <w:szCs w:val="20"/>
                <w:lang w:val="en-GB"/>
              </w:rPr>
            </w:pPr>
          </w:p>
          <w:p w14:paraId="39441DE5" w14:textId="5052D3EC" w:rsidR="00EA0F00" w:rsidRDefault="00EA0F00"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Agree with comment.  </w:t>
            </w:r>
            <w:r w:rsidR="00082C8A">
              <w:rPr>
                <w:rFonts w:eastAsia="Malgun Gothic" w:cstheme="minorHAnsi"/>
                <w:color w:val="000000" w:themeColor="text1"/>
                <w:sz w:val="20"/>
                <w:szCs w:val="20"/>
                <w:lang w:val="en-GB"/>
              </w:rPr>
              <w:t>Moved definitions from 35.16.3.1 to 35.16.1 and modified s</w:t>
            </w:r>
            <w:r>
              <w:rPr>
                <w:rFonts w:eastAsia="Malgun Gothic" w:cstheme="minorHAnsi"/>
                <w:color w:val="000000" w:themeColor="text1"/>
                <w:sz w:val="20"/>
                <w:szCs w:val="20"/>
                <w:lang w:val="en-GB"/>
              </w:rPr>
              <w:t>imilar definition text</w:t>
            </w:r>
            <w:r w:rsidR="00082C8A">
              <w:rPr>
                <w:rFonts w:eastAsia="Malgun Gothic" w:cstheme="minorHAnsi"/>
                <w:color w:val="000000" w:themeColor="text1"/>
                <w:sz w:val="20"/>
                <w:szCs w:val="20"/>
                <w:lang w:val="en-GB"/>
              </w:rPr>
              <w:t xml:space="preserve"> that wa</w:t>
            </w:r>
            <w:r>
              <w:rPr>
                <w:rFonts w:eastAsia="Malgun Gothic" w:cstheme="minorHAnsi"/>
                <w:color w:val="000000" w:themeColor="text1"/>
                <w:sz w:val="20"/>
                <w:szCs w:val="20"/>
                <w:lang w:val="en-GB"/>
              </w:rPr>
              <w:t>s already present in clause 35.16.1.</w:t>
            </w:r>
          </w:p>
          <w:p w14:paraId="5E2BABF0" w14:textId="77777777" w:rsidR="00EA0F00" w:rsidRDefault="00EA0F00" w:rsidP="002F0306">
            <w:pPr>
              <w:suppressAutoHyphens/>
              <w:spacing w:after="0" w:line="240" w:lineRule="auto"/>
              <w:rPr>
                <w:rFonts w:eastAsia="Malgun Gothic" w:cstheme="minorHAnsi"/>
                <w:color w:val="000000" w:themeColor="text1"/>
                <w:sz w:val="20"/>
                <w:szCs w:val="20"/>
                <w:lang w:val="en-GB"/>
              </w:rPr>
            </w:pPr>
          </w:p>
          <w:p w14:paraId="5A82587E" w14:textId="102DBD11" w:rsidR="00EA0F00" w:rsidRPr="00EA0F00" w:rsidRDefault="004F3BD3" w:rsidP="002F0306">
            <w:pPr>
              <w:suppressAutoHyphens/>
              <w:spacing w:after="0" w:line="240" w:lineRule="auto"/>
              <w:rPr>
                <w:rFonts w:eastAsia="Malgun Gothic" w:cstheme="minorHAnsi"/>
                <w:b/>
                <w:color w:val="000000" w:themeColor="text1"/>
                <w:sz w:val="20"/>
                <w:szCs w:val="20"/>
                <w:lang w:val="en-GB"/>
              </w:rPr>
            </w:pPr>
            <w:proofErr w:type="spellStart"/>
            <w:r>
              <w:rPr>
                <w:rFonts w:eastAsia="Malgun Gothic" w:cstheme="minorHAnsi"/>
                <w:b/>
                <w:color w:val="000000" w:themeColor="text1"/>
                <w:sz w:val="20"/>
                <w:szCs w:val="20"/>
                <w:lang w:val="en-GB"/>
              </w:rPr>
              <w:t>TGbe</w:t>
            </w:r>
            <w:proofErr w:type="spellEnd"/>
            <w:r>
              <w:rPr>
                <w:rFonts w:eastAsia="Malgun Gothic" w:cstheme="minorHAnsi"/>
                <w:b/>
                <w:color w:val="000000" w:themeColor="text1"/>
                <w:sz w:val="20"/>
                <w:szCs w:val="20"/>
                <w:lang w:val="en-GB"/>
              </w:rPr>
              <w:t xml:space="preserve"> </w:t>
            </w:r>
            <w:r w:rsidR="00EA0F00" w:rsidRPr="00EA0F00">
              <w:rPr>
                <w:rFonts w:eastAsia="Malgun Gothic" w:cstheme="minorHAnsi"/>
                <w:b/>
                <w:color w:val="000000" w:themeColor="text1"/>
                <w:sz w:val="20"/>
                <w:szCs w:val="20"/>
                <w:lang w:val="en-GB"/>
              </w:rPr>
              <w:t>Editor: Please implement changes labelled as #15</w:t>
            </w:r>
            <w:r w:rsidR="00EA0F00">
              <w:rPr>
                <w:rFonts w:eastAsia="Malgun Gothic" w:cstheme="minorHAnsi"/>
                <w:b/>
                <w:color w:val="000000" w:themeColor="text1"/>
                <w:sz w:val="20"/>
                <w:szCs w:val="20"/>
                <w:lang w:val="en-GB"/>
              </w:rPr>
              <w:t>434</w:t>
            </w:r>
            <w:r w:rsidR="00EA0F00" w:rsidRPr="00EA0F00">
              <w:rPr>
                <w:rFonts w:eastAsia="Malgun Gothic" w:cstheme="minorHAnsi"/>
                <w:b/>
                <w:color w:val="000000" w:themeColor="text1"/>
                <w:sz w:val="20"/>
                <w:szCs w:val="20"/>
                <w:lang w:val="en-GB"/>
              </w:rPr>
              <w:t xml:space="preserve"> in document </w:t>
            </w:r>
            <w:r w:rsidR="003F6597">
              <w:rPr>
                <w:rFonts w:eastAsia="Malgun Gothic" w:cstheme="minorHAnsi"/>
                <w:b/>
                <w:color w:val="000000" w:themeColor="text1"/>
                <w:sz w:val="20"/>
                <w:szCs w:val="20"/>
                <w:lang w:val="en-GB"/>
              </w:rPr>
              <w:t>802.11-23</w:t>
            </w:r>
            <w:r w:rsidR="00EA0F00" w:rsidRPr="00EA0F00">
              <w:rPr>
                <w:rFonts w:eastAsia="Malgun Gothic" w:cstheme="minorHAnsi"/>
                <w:b/>
                <w:color w:val="000000" w:themeColor="text1"/>
                <w:sz w:val="20"/>
                <w:szCs w:val="20"/>
                <w:lang w:val="en-GB"/>
              </w:rPr>
              <w:t>-</w:t>
            </w:r>
            <w:r w:rsidR="00C0739E">
              <w:rPr>
                <w:rFonts w:eastAsia="Malgun Gothic" w:cstheme="minorHAnsi"/>
                <w:b/>
                <w:color w:val="000000" w:themeColor="text1"/>
                <w:sz w:val="20"/>
                <w:szCs w:val="20"/>
                <w:lang w:val="en-GB"/>
              </w:rPr>
              <w:t>0330r1</w:t>
            </w:r>
          </w:p>
        </w:tc>
      </w:tr>
      <w:tr w:rsidR="002F0306" w:rsidRPr="008D120D" w14:paraId="2FFEF50A" w14:textId="77777777" w:rsidTr="001A2E1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E81C1EC" w14:textId="71020FAE" w:rsidR="002F0306" w:rsidRPr="00470C98" w:rsidRDefault="002F0306" w:rsidP="002F0306">
            <w:pPr>
              <w:suppressAutoHyphens/>
              <w:spacing w:after="0"/>
              <w:ind w:right="-108"/>
              <w:rPr>
                <w:rFonts w:cstheme="minorHAnsi"/>
                <w:sz w:val="20"/>
                <w:szCs w:val="20"/>
              </w:rPr>
            </w:pPr>
            <w:r w:rsidRPr="00470C98">
              <w:rPr>
                <w:rFonts w:cstheme="minorHAnsi"/>
                <w:sz w:val="20"/>
                <w:szCs w:val="20"/>
              </w:rPr>
              <w:t>15435</w:t>
            </w:r>
          </w:p>
        </w:tc>
        <w:tc>
          <w:tcPr>
            <w:tcW w:w="810" w:type="dxa"/>
            <w:tcBorders>
              <w:top w:val="nil"/>
              <w:left w:val="nil"/>
              <w:bottom w:val="single" w:sz="4" w:space="0" w:color="333300"/>
              <w:right w:val="single" w:sz="4" w:space="0" w:color="333300"/>
            </w:tcBorders>
            <w:shd w:val="clear" w:color="auto" w:fill="auto"/>
          </w:tcPr>
          <w:p w14:paraId="32F95639" w14:textId="77206B23" w:rsidR="002F0306" w:rsidRPr="00470C98" w:rsidRDefault="002F0306" w:rsidP="002F0306">
            <w:pPr>
              <w:suppressAutoHyphens/>
              <w:spacing w:after="0"/>
              <w:rPr>
                <w:rFonts w:cstheme="minorHAnsi"/>
                <w:sz w:val="20"/>
                <w:szCs w:val="20"/>
              </w:rPr>
            </w:pPr>
            <w:r w:rsidRPr="00470C98">
              <w:rPr>
                <w:rFonts w:cstheme="minorHAnsi"/>
                <w:sz w:val="20"/>
                <w:szCs w:val="20"/>
              </w:rPr>
              <w:t>35.16.3.1</w:t>
            </w:r>
          </w:p>
        </w:tc>
        <w:tc>
          <w:tcPr>
            <w:tcW w:w="720" w:type="dxa"/>
            <w:tcBorders>
              <w:top w:val="nil"/>
              <w:left w:val="nil"/>
              <w:bottom w:val="single" w:sz="4" w:space="0" w:color="333300"/>
              <w:right w:val="single" w:sz="4" w:space="0" w:color="333300"/>
            </w:tcBorders>
            <w:shd w:val="clear" w:color="auto" w:fill="auto"/>
            <w:noWrap/>
          </w:tcPr>
          <w:p w14:paraId="226D9A3B" w14:textId="31BB1155" w:rsidR="002F0306" w:rsidRPr="00470C98" w:rsidRDefault="002F0306" w:rsidP="002F0306">
            <w:pPr>
              <w:suppressAutoHyphens/>
              <w:spacing w:after="0"/>
              <w:rPr>
                <w:rFonts w:cstheme="minorHAnsi"/>
                <w:sz w:val="20"/>
                <w:szCs w:val="20"/>
              </w:rPr>
            </w:pPr>
            <w:r w:rsidRPr="00470C98">
              <w:rPr>
                <w:rFonts w:cstheme="minorHAnsi"/>
                <w:sz w:val="20"/>
                <w:szCs w:val="20"/>
              </w:rPr>
              <w:t>651.22</w:t>
            </w:r>
          </w:p>
        </w:tc>
        <w:tc>
          <w:tcPr>
            <w:tcW w:w="2640" w:type="dxa"/>
            <w:tcBorders>
              <w:top w:val="nil"/>
              <w:left w:val="nil"/>
              <w:bottom w:val="single" w:sz="4" w:space="0" w:color="333300"/>
              <w:right w:val="single" w:sz="4" w:space="0" w:color="333300"/>
            </w:tcBorders>
            <w:shd w:val="clear" w:color="auto" w:fill="auto"/>
            <w:noWrap/>
          </w:tcPr>
          <w:p w14:paraId="61C294E2" w14:textId="7094A7D8"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The text refers to a non-AP STA applying EPCS priority access on all enabled links, but a STA is associated with only a single link</w:t>
            </w:r>
          </w:p>
        </w:tc>
        <w:tc>
          <w:tcPr>
            <w:tcW w:w="2220" w:type="dxa"/>
            <w:tcBorders>
              <w:top w:val="nil"/>
              <w:left w:val="nil"/>
              <w:bottom w:val="single" w:sz="4" w:space="0" w:color="333300"/>
              <w:right w:val="single" w:sz="4" w:space="0" w:color="333300"/>
            </w:tcBorders>
            <w:shd w:val="clear" w:color="auto" w:fill="auto"/>
            <w:noWrap/>
          </w:tcPr>
          <w:p w14:paraId="00D69EF0" w14:textId="11F7EBA1" w:rsidR="002F0306" w:rsidRPr="00470C98" w:rsidRDefault="002F0306" w:rsidP="002F0306">
            <w:pPr>
              <w:suppressAutoHyphens/>
              <w:spacing w:after="0" w:line="240" w:lineRule="auto"/>
              <w:rPr>
                <w:rFonts w:cstheme="minorHAnsi"/>
                <w:sz w:val="20"/>
                <w:szCs w:val="20"/>
              </w:rPr>
            </w:pPr>
            <w:r w:rsidRPr="00470C98">
              <w:rPr>
                <w:rFonts w:cstheme="minorHAnsi"/>
                <w:sz w:val="20"/>
                <w:szCs w:val="20"/>
              </w:rPr>
              <w:t>Rephrase as "If EPCS priority access is in the enabled state for an EPCS non-AP MLD, then the non-AP STAs affiliated with the non-AP MLD apply EPCS priority access to traffic on their respective enabled links using the procedure described below."</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ED4A254" w14:textId="77777777" w:rsidR="002F0306" w:rsidRDefault="004F3BD3"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Revised</w:t>
            </w:r>
          </w:p>
          <w:p w14:paraId="67B0A04C" w14:textId="77777777" w:rsidR="004F3BD3" w:rsidRDefault="004F3BD3" w:rsidP="002F0306">
            <w:pPr>
              <w:suppressAutoHyphens/>
              <w:spacing w:after="0" w:line="240" w:lineRule="auto"/>
              <w:rPr>
                <w:rFonts w:eastAsia="Malgun Gothic" w:cstheme="minorHAnsi"/>
                <w:color w:val="000000" w:themeColor="text1"/>
                <w:sz w:val="20"/>
                <w:szCs w:val="20"/>
                <w:lang w:val="en-GB"/>
              </w:rPr>
            </w:pPr>
          </w:p>
          <w:p w14:paraId="67161122" w14:textId="77777777" w:rsidR="004F3BD3" w:rsidRDefault="004F3BD3" w:rsidP="002F0306">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Agree with comment.  </w:t>
            </w:r>
          </w:p>
          <w:p w14:paraId="07848886" w14:textId="77777777" w:rsidR="004F3BD3" w:rsidRDefault="004F3BD3" w:rsidP="002F0306">
            <w:pPr>
              <w:suppressAutoHyphens/>
              <w:spacing w:after="0" w:line="240" w:lineRule="auto"/>
              <w:rPr>
                <w:rFonts w:eastAsia="Malgun Gothic" w:cstheme="minorHAnsi"/>
                <w:color w:val="000000" w:themeColor="text1"/>
                <w:sz w:val="20"/>
                <w:szCs w:val="20"/>
                <w:lang w:val="en-GB"/>
              </w:rPr>
            </w:pPr>
          </w:p>
          <w:p w14:paraId="449C01D4" w14:textId="324A9480" w:rsidR="004F3BD3" w:rsidRPr="00470C98" w:rsidRDefault="004F3BD3" w:rsidP="002F0306">
            <w:pPr>
              <w:suppressAutoHyphens/>
              <w:spacing w:after="0" w:line="240" w:lineRule="auto"/>
              <w:rPr>
                <w:rFonts w:eastAsia="Malgun Gothic" w:cstheme="minorHAnsi"/>
                <w:color w:val="000000" w:themeColor="text1"/>
                <w:sz w:val="20"/>
                <w:szCs w:val="20"/>
                <w:lang w:val="en-GB"/>
              </w:rPr>
            </w:pPr>
            <w:proofErr w:type="spellStart"/>
            <w:r w:rsidRPr="00470C98">
              <w:rPr>
                <w:rFonts w:eastAsia="Malgun Gothic" w:cstheme="minorHAnsi"/>
                <w:b/>
                <w:sz w:val="20"/>
                <w:szCs w:val="20"/>
                <w:lang w:val="en-GB"/>
              </w:rPr>
              <w:t>TGbe</w:t>
            </w:r>
            <w:proofErr w:type="spellEnd"/>
            <w:r w:rsidRPr="00470C98">
              <w:rPr>
                <w:rFonts w:eastAsia="Malgun Gothic" w:cstheme="minorHAnsi"/>
                <w:b/>
                <w:sz w:val="20"/>
                <w:szCs w:val="20"/>
                <w:lang w:val="en-GB"/>
              </w:rPr>
              <w:t xml:space="preserve"> editor please implement changes labelled as #15</w:t>
            </w:r>
            <w:r>
              <w:rPr>
                <w:rFonts w:eastAsia="Malgun Gothic" w:cstheme="minorHAnsi"/>
                <w:b/>
                <w:sz w:val="20"/>
                <w:szCs w:val="20"/>
                <w:lang w:val="en-GB"/>
              </w:rPr>
              <w:t>435</w:t>
            </w:r>
            <w:r w:rsidRPr="00470C98">
              <w:rPr>
                <w:rFonts w:eastAsia="Malgun Gothic" w:cstheme="minorHAnsi"/>
                <w:b/>
                <w:sz w:val="20"/>
                <w:szCs w:val="20"/>
                <w:lang w:val="en-GB"/>
              </w:rPr>
              <w:t xml:space="preserve"> in document </w:t>
            </w:r>
            <w:r w:rsidR="003F6597">
              <w:rPr>
                <w:rFonts w:eastAsia="Malgun Gothic" w:cstheme="minorHAnsi"/>
                <w:b/>
                <w:sz w:val="20"/>
                <w:szCs w:val="20"/>
                <w:lang w:val="en-GB"/>
              </w:rPr>
              <w:t>802.11-23</w:t>
            </w:r>
            <w:r w:rsidRPr="00470C98">
              <w:rPr>
                <w:rFonts w:eastAsia="Malgun Gothic" w:cstheme="minorHAnsi"/>
                <w:b/>
                <w:sz w:val="20"/>
                <w:szCs w:val="20"/>
                <w:lang w:val="en-GB"/>
              </w:rPr>
              <w:t>-</w:t>
            </w:r>
            <w:r w:rsidR="00C0739E">
              <w:rPr>
                <w:rFonts w:eastAsia="Malgun Gothic" w:cstheme="minorHAnsi"/>
                <w:b/>
                <w:sz w:val="20"/>
                <w:szCs w:val="20"/>
                <w:lang w:val="en-GB"/>
              </w:rPr>
              <w:t>0330r1</w:t>
            </w:r>
          </w:p>
        </w:tc>
      </w:tr>
      <w:tr w:rsidR="004F3BD3" w:rsidRPr="008D120D" w14:paraId="5AE7CB00" w14:textId="77777777" w:rsidTr="001A2E1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630B4976" w14:textId="6F17312A" w:rsidR="004F3BD3" w:rsidRPr="00470C98" w:rsidRDefault="004F3BD3" w:rsidP="004F3BD3">
            <w:pPr>
              <w:suppressAutoHyphens/>
              <w:spacing w:after="0"/>
              <w:ind w:right="-108"/>
              <w:rPr>
                <w:rFonts w:cstheme="minorHAnsi"/>
                <w:sz w:val="20"/>
                <w:szCs w:val="20"/>
              </w:rPr>
            </w:pPr>
            <w:r w:rsidRPr="00470C98">
              <w:rPr>
                <w:rFonts w:cstheme="minorHAnsi"/>
                <w:sz w:val="20"/>
                <w:szCs w:val="20"/>
              </w:rPr>
              <w:t>15436</w:t>
            </w:r>
          </w:p>
        </w:tc>
        <w:tc>
          <w:tcPr>
            <w:tcW w:w="810" w:type="dxa"/>
            <w:tcBorders>
              <w:top w:val="nil"/>
              <w:left w:val="nil"/>
              <w:bottom w:val="single" w:sz="4" w:space="0" w:color="333300"/>
              <w:right w:val="single" w:sz="4" w:space="0" w:color="333300"/>
            </w:tcBorders>
            <w:shd w:val="clear" w:color="auto" w:fill="auto"/>
          </w:tcPr>
          <w:p w14:paraId="430E22FC" w14:textId="67C60281" w:rsidR="004F3BD3" w:rsidRPr="00470C98" w:rsidRDefault="004F3BD3" w:rsidP="004F3BD3">
            <w:pPr>
              <w:suppressAutoHyphens/>
              <w:spacing w:after="0"/>
              <w:rPr>
                <w:rFonts w:cstheme="minorHAnsi"/>
                <w:sz w:val="20"/>
                <w:szCs w:val="20"/>
              </w:rPr>
            </w:pPr>
            <w:r w:rsidRPr="00470C98">
              <w:rPr>
                <w:rFonts w:cstheme="minorHAnsi"/>
                <w:sz w:val="20"/>
                <w:szCs w:val="20"/>
              </w:rPr>
              <w:t>35.16.3.2</w:t>
            </w:r>
          </w:p>
        </w:tc>
        <w:tc>
          <w:tcPr>
            <w:tcW w:w="720" w:type="dxa"/>
            <w:tcBorders>
              <w:top w:val="nil"/>
              <w:left w:val="nil"/>
              <w:bottom w:val="single" w:sz="4" w:space="0" w:color="333300"/>
              <w:right w:val="single" w:sz="4" w:space="0" w:color="333300"/>
            </w:tcBorders>
            <w:shd w:val="clear" w:color="auto" w:fill="auto"/>
            <w:noWrap/>
          </w:tcPr>
          <w:p w14:paraId="106105B3" w14:textId="325AFE95" w:rsidR="004F3BD3" w:rsidRPr="00470C98" w:rsidRDefault="004F3BD3" w:rsidP="004F3BD3">
            <w:pPr>
              <w:suppressAutoHyphens/>
              <w:spacing w:after="0"/>
              <w:rPr>
                <w:rFonts w:cstheme="minorHAnsi"/>
                <w:sz w:val="20"/>
                <w:szCs w:val="20"/>
              </w:rPr>
            </w:pPr>
            <w:r w:rsidRPr="00470C98">
              <w:rPr>
                <w:rFonts w:cstheme="minorHAnsi"/>
                <w:sz w:val="20"/>
                <w:szCs w:val="20"/>
              </w:rPr>
              <w:t>651.39</w:t>
            </w:r>
          </w:p>
        </w:tc>
        <w:tc>
          <w:tcPr>
            <w:tcW w:w="2640" w:type="dxa"/>
            <w:tcBorders>
              <w:top w:val="nil"/>
              <w:left w:val="nil"/>
              <w:bottom w:val="single" w:sz="4" w:space="0" w:color="333300"/>
              <w:right w:val="single" w:sz="4" w:space="0" w:color="333300"/>
            </w:tcBorders>
            <w:shd w:val="clear" w:color="auto" w:fill="auto"/>
            <w:noWrap/>
          </w:tcPr>
          <w:p w14:paraId="752469EF" w14:textId="67E56D4C" w:rsidR="004F3BD3" w:rsidRPr="00470C98" w:rsidRDefault="004F3BD3" w:rsidP="004F3BD3">
            <w:pPr>
              <w:suppressAutoHyphens/>
              <w:spacing w:after="0" w:line="240" w:lineRule="auto"/>
              <w:rPr>
                <w:rFonts w:cstheme="minorHAnsi"/>
                <w:sz w:val="20"/>
                <w:szCs w:val="20"/>
              </w:rPr>
            </w:pPr>
            <w:r w:rsidRPr="00470C98">
              <w:rPr>
                <w:rFonts w:cstheme="minorHAnsi"/>
                <w:sz w:val="20"/>
                <w:szCs w:val="20"/>
              </w:rPr>
              <w:t>The requirements for handling EDCA parameters and MU EDCA parameters should be similar, but they are written very differently.</w:t>
            </w:r>
          </w:p>
        </w:tc>
        <w:tc>
          <w:tcPr>
            <w:tcW w:w="2220" w:type="dxa"/>
            <w:tcBorders>
              <w:top w:val="nil"/>
              <w:left w:val="nil"/>
              <w:bottom w:val="single" w:sz="4" w:space="0" w:color="333300"/>
              <w:right w:val="single" w:sz="4" w:space="0" w:color="333300"/>
            </w:tcBorders>
            <w:shd w:val="clear" w:color="auto" w:fill="auto"/>
            <w:noWrap/>
          </w:tcPr>
          <w:p w14:paraId="1100E1B9" w14:textId="679EEE46" w:rsidR="004F3BD3" w:rsidRPr="00470C98" w:rsidRDefault="004F3BD3" w:rsidP="004F3BD3">
            <w:pPr>
              <w:suppressAutoHyphens/>
              <w:spacing w:after="0" w:line="240" w:lineRule="auto"/>
              <w:rPr>
                <w:rFonts w:cstheme="minorHAnsi"/>
                <w:sz w:val="20"/>
                <w:szCs w:val="20"/>
              </w:rPr>
            </w:pPr>
            <w:r w:rsidRPr="00470C98">
              <w:rPr>
                <w:rFonts w:cstheme="minorHAnsi"/>
                <w:sz w:val="20"/>
                <w:szCs w:val="20"/>
              </w:rPr>
              <w:t>Revise first bullet to read "update the dot11EDCATable to the respective values in each category to"</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F7DB2EA" w14:textId="77777777" w:rsidR="004F3BD3" w:rsidRDefault="004F3BD3" w:rsidP="004F3BD3">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Revised</w:t>
            </w:r>
          </w:p>
          <w:p w14:paraId="54458842" w14:textId="77777777" w:rsidR="004F3BD3" w:rsidRDefault="004F3BD3" w:rsidP="004F3BD3">
            <w:pPr>
              <w:suppressAutoHyphens/>
              <w:spacing w:after="0" w:line="240" w:lineRule="auto"/>
              <w:rPr>
                <w:rFonts w:eastAsia="Malgun Gothic" w:cstheme="minorHAnsi"/>
                <w:color w:val="000000" w:themeColor="text1"/>
                <w:sz w:val="20"/>
                <w:szCs w:val="20"/>
                <w:lang w:val="en-GB"/>
              </w:rPr>
            </w:pPr>
          </w:p>
          <w:p w14:paraId="0A89303C" w14:textId="77777777" w:rsidR="004F3BD3" w:rsidRDefault="004F3BD3" w:rsidP="004F3BD3">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Agree with comment.  </w:t>
            </w:r>
          </w:p>
          <w:p w14:paraId="4C0C229F" w14:textId="77777777" w:rsidR="004F3BD3" w:rsidRDefault="004F3BD3" w:rsidP="004F3BD3">
            <w:pPr>
              <w:suppressAutoHyphens/>
              <w:spacing w:after="0" w:line="240" w:lineRule="auto"/>
              <w:rPr>
                <w:rFonts w:eastAsia="Malgun Gothic" w:cstheme="minorHAnsi"/>
                <w:color w:val="000000" w:themeColor="text1"/>
                <w:sz w:val="20"/>
                <w:szCs w:val="20"/>
                <w:lang w:val="en-GB"/>
              </w:rPr>
            </w:pPr>
          </w:p>
          <w:p w14:paraId="69E03F43" w14:textId="2C49739A" w:rsidR="004F3BD3" w:rsidRPr="00470C98" w:rsidRDefault="004F3BD3" w:rsidP="004F3BD3">
            <w:pPr>
              <w:suppressAutoHyphens/>
              <w:spacing w:after="0" w:line="240" w:lineRule="auto"/>
              <w:rPr>
                <w:rFonts w:eastAsia="Malgun Gothic" w:cstheme="minorHAnsi"/>
                <w:color w:val="000000" w:themeColor="text1"/>
                <w:sz w:val="20"/>
                <w:szCs w:val="20"/>
                <w:lang w:val="en-GB"/>
              </w:rPr>
            </w:pPr>
            <w:proofErr w:type="spellStart"/>
            <w:r w:rsidRPr="00470C98">
              <w:rPr>
                <w:rFonts w:eastAsia="Malgun Gothic" w:cstheme="minorHAnsi"/>
                <w:b/>
                <w:sz w:val="20"/>
                <w:szCs w:val="20"/>
                <w:lang w:val="en-GB"/>
              </w:rPr>
              <w:t>TGbe</w:t>
            </w:r>
            <w:proofErr w:type="spellEnd"/>
            <w:r w:rsidRPr="00470C98">
              <w:rPr>
                <w:rFonts w:eastAsia="Malgun Gothic" w:cstheme="minorHAnsi"/>
                <w:b/>
                <w:sz w:val="20"/>
                <w:szCs w:val="20"/>
                <w:lang w:val="en-GB"/>
              </w:rPr>
              <w:t xml:space="preserve"> editor please implement changes labelled as #15</w:t>
            </w:r>
            <w:r>
              <w:rPr>
                <w:rFonts w:eastAsia="Malgun Gothic" w:cstheme="minorHAnsi"/>
                <w:b/>
                <w:sz w:val="20"/>
                <w:szCs w:val="20"/>
                <w:lang w:val="en-GB"/>
              </w:rPr>
              <w:t>436</w:t>
            </w:r>
            <w:r w:rsidRPr="00470C98">
              <w:rPr>
                <w:rFonts w:eastAsia="Malgun Gothic" w:cstheme="minorHAnsi"/>
                <w:b/>
                <w:sz w:val="20"/>
                <w:szCs w:val="20"/>
                <w:lang w:val="en-GB"/>
              </w:rPr>
              <w:t xml:space="preserve"> in document </w:t>
            </w:r>
            <w:r w:rsidR="003F6597">
              <w:rPr>
                <w:rFonts w:eastAsia="Malgun Gothic" w:cstheme="minorHAnsi"/>
                <w:b/>
                <w:sz w:val="20"/>
                <w:szCs w:val="20"/>
                <w:lang w:val="en-GB"/>
              </w:rPr>
              <w:t>802.11-23</w:t>
            </w:r>
            <w:r w:rsidRPr="00470C98">
              <w:rPr>
                <w:rFonts w:eastAsia="Malgun Gothic" w:cstheme="minorHAnsi"/>
                <w:b/>
                <w:sz w:val="20"/>
                <w:szCs w:val="20"/>
                <w:lang w:val="en-GB"/>
              </w:rPr>
              <w:t>-</w:t>
            </w:r>
            <w:r w:rsidR="00C0739E">
              <w:rPr>
                <w:rFonts w:eastAsia="Malgun Gothic" w:cstheme="minorHAnsi"/>
                <w:b/>
                <w:sz w:val="20"/>
                <w:szCs w:val="20"/>
                <w:lang w:val="en-GB"/>
              </w:rPr>
              <w:t>0330r1</w:t>
            </w:r>
          </w:p>
        </w:tc>
      </w:tr>
      <w:tr w:rsidR="004F3BD3" w:rsidRPr="008D120D" w14:paraId="3E8A2942" w14:textId="77777777" w:rsidTr="001A2E1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09639ACA" w14:textId="5727E253" w:rsidR="004F3BD3" w:rsidRPr="00470C98" w:rsidRDefault="004F3BD3" w:rsidP="004F3BD3">
            <w:pPr>
              <w:suppressAutoHyphens/>
              <w:spacing w:after="0"/>
              <w:ind w:right="-108"/>
              <w:rPr>
                <w:rFonts w:cstheme="minorHAnsi"/>
                <w:sz w:val="20"/>
                <w:szCs w:val="20"/>
              </w:rPr>
            </w:pPr>
            <w:r w:rsidRPr="00470C98">
              <w:rPr>
                <w:rFonts w:cstheme="minorHAnsi"/>
                <w:sz w:val="20"/>
                <w:szCs w:val="20"/>
              </w:rPr>
              <w:t>15441</w:t>
            </w:r>
          </w:p>
        </w:tc>
        <w:tc>
          <w:tcPr>
            <w:tcW w:w="810" w:type="dxa"/>
            <w:tcBorders>
              <w:top w:val="nil"/>
              <w:left w:val="nil"/>
              <w:bottom w:val="single" w:sz="4" w:space="0" w:color="333300"/>
              <w:right w:val="single" w:sz="4" w:space="0" w:color="333300"/>
            </w:tcBorders>
            <w:shd w:val="clear" w:color="auto" w:fill="auto"/>
          </w:tcPr>
          <w:p w14:paraId="4D35FE6A" w14:textId="30225D66" w:rsidR="004F3BD3" w:rsidRPr="00470C98" w:rsidRDefault="004F3BD3" w:rsidP="004F3BD3">
            <w:pPr>
              <w:suppressAutoHyphens/>
              <w:spacing w:after="0"/>
              <w:rPr>
                <w:rFonts w:cstheme="minorHAnsi"/>
                <w:sz w:val="20"/>
                <w:szCs w:val="20"/>
              </w:rPr>
            </w:pPr>
            <w:r w:rsidRPr="00470C98">
              <w:rPr>
                <w:rFonts w:cstheme="minorHAnsi"/>
                <w:sz w:val="20"/>
                <w:szCs w:val="20"/>
              </w:rPr>
              <w:t>35.16.3.2</w:t>
            </w:r>
          </w:p>
        </w:tc>
        <w:tc>
          <w:tcPr>
            <w:tcW w:w="720" w:type="dxa"/>
            <w:tcBorders>
              <w:top w:val="nil"/>
              <w:left w:val="nil"/>
              <w:bottom w:val="single" w:sz="4" w:space="0" w:color="333300"/>
              <w:right w:val="single" w:sz="4" w:space="0" w:color="333300"/>
            </w:tcBorders>
            <w:shd w:val="clear" w:color="auto" w:fill="auto"/>
            <w:noWrap/>
          </w:tcPr>
          <w:p w14:paraId="2B6E09D7" w14:textId="3165E454" w:rsidR="004F3BD3" w:rsidRPr="00470C98" w:rsidRDefault="004F3BD3" w:rsidP="004F3BD3">
            <w:pPr>
              <w:suppressAutoHyphens/>
              <w:spacing w:after="0"/>
              <w:rPr>
                <w:rFonts w:cstheme="minorHAnsi"/>
                <w:sz w:val="20"/>
                <w:szCs w:val="20"/>
              </w:rPr>
            </w:pPr>
            <w:r w:rsidRPr="00470C98">
              <w:rPr>
                <w:rFonts w:cstheme="minorHAnsi"/>
                <w:sz w:val="20"/>
                <w:szCs w:val="20"/>
              </w:rPr>
              <w:t>652.59</w:t>
            </w:r>
          </w:p>
        </w:tc>
        <w:tc>
          <w:tcPr>
            <w:tcW w:w="2640" w:type="dxa"/>
            <w:tcBorders>
              <w:top w:val="nil"/>
              <w:left w:val="nil"/>
              <w:bottom w:val="single" w:sz="4" w:space="0" w:color="333300"/>
              <w:right w:val="single" w:sz="4" w:space="0" w:color="333300"/>
            </w:tcBorders>
            <w:shd w:val="clear" w:color="auto" w:fill="auto"/>
            <w:noWrap/>
          </w:tcPr>
          <w:p w14:paraId="377C5512" w14:textId="2CF52EED" w:rsidR="004F3BD3" w:rsidRPr="00470C98" w:rsidRDefault="004F3BD3" w:rsidP="004F3BD3">
            <w:pPr>
              <w:suppressAutoHyphens/>
              <w:spacing w:after="0" w:line="240" w:lineRule="auto"/>
              <w:rPr>
                <w:rFonts w:cstheme="minorHAnsi"/>
                <w:sz w:val="20"/>
                <w:szCs w:val="20"/>
              </w:rPr>
            </w:pPr>
            <w:r w:rsidRPr="00470C98">
              <w:rPr>
                <w:rFonts w:cstheme="minorHAnsi"/>
                <w:sz w:val="20"/>
                <w:szCs w:val="20"/>
              </w:rPr>
              <w:t xml:space="preserve">Text refers to AP having EPCS in the torn-down state, but the state of EPCS is </w:t>
            </w:r>
            <w:proofErr w:type="spellStart"/>
            <w:r w:rsidRPr="00470C98">
              <w:rPr>
                <w:rFonts w:cstheme="minorHAnsi"/>
                <w:sz w:val="20"/>
                <w:szCs w:val="20"/>
              </w:rPr>
              <w:t>mantained</w:t>
            </w:r>
            <w:proofErr w:type="spellEnd"/>
            <w:r w:rsidRPr="00470C98">
              <w:rPr>
                <w:rFonts w:cstheme="minorHAnsi"/>
                <w:sz w:val="20"/>
                <w:szCs w:val="20"/>
              </w:rPr>
              <w:t xml:space="preserve"> at the MLD level</w:t>
            </w:r>
          </w:p>
        </w:tc>
        <w:tc>
          <w:tcPr>
            <w:tcW w:w="2220" w:type="dxa"/>
            <w:tcBorders>
              <w:top w:val="nil"/>
              <w:left w:val="nil"/>
              <w:bottom w:val="single" w:sz="4" w:space="0" w:color="333300"/>
              <w:right w:val="single" w:sz="4" w:space="0" w:color="333300"/>
            </w:tcBorders>
            <w:shd w:val="clear" w:color="auto" w:fill="auto"/>
            <w:noWrap/>
          </w:tcPr>
          <w:p w14:paraId="37D876D2" w14:textId="55160DB7" w:rsidR="004F3BD3" w:rsidRPr="00470C98" w:rsidRDefault="004F3BD3" w:rsidP="004F3BD3">
            <w:pPr>
              <w:suppressAutoHyphens/>
              <w:spacing w:after="0" w:line="240" w:lineRule="auto"/>
              <w:rPr>
                <w:rFonts w:cstheme="minorHAnsi"/>
                <w:sz w:val="20"/>
                <w:szCs w:val="20"/>
              </w:rPr>
            </w:pPr>
            <w:r w:rsidRPr="00470C98">
              <w:rPr>
                <w:rFonts w:cstheme="minorHAnsi"/>
                <w:sz w:val="20"/>
                <w:szCs w:val="20"/>
              </w:rPr>
              <w:t xml:space="preserve">Rephrase as "If all the MLDs associated with an EPCS AP MLD have EPCS priority access in the torn down state, APs affiliated with the EPCS AP MLD announce EDCA parameters in the management frames (e.g., Beacon and Probe Response) that they transmit following the procedures in 10.2.3.2 (HCF </w:t>
            </w:r>
            <w:proofErr w:type="gramStart"/>
            <w:r w:rsidRPr="00470C98">
              <w:rPr>
                <w:rFonts w:cstheme="minorHAnsi"/>
                <w:sz w:val="20"/>
                <w:szCs w:val="20"/>
              </w:rPr>
              <w:t>contention based</w:t>
            </w:r>
            <w:proofErr w:type="gramEnd"/>
            <w:r w:rsidRPr="00470C98">
              <w:rPr>
                <w:rFonts w:cstheme="minorHAnsi"/>
                <w:sz w:val="20"/>
                <w:szCs w:val="20"/>
              </w:rPr>
              <w:t xml:space="preserve"> channel access (EDCA))."</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DDD8998" w14:textId="77777777" w:rsidR="004F3BD3" w:rsidRDefault="004F3BD3" w:rsidP="004F3BD3">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Revised</w:t>
            </w:r>
          </w:p>
          <w:p w14:paraId="26F450B4" w14:textId="77777777" w:rsidR="004F3BD3" w:rsidRDefault="004F3BD3" w:rsidP="004F3BD3">
            <w:pPr>
              <w:suppressAutoHyphens/>
              <w:spacing w:after="0" w:line="240" w:lineRule="auto"/>
              <w:rPr>
                <w:rFonts w:eastAsia="Malgun Gothic" w:cstheme="minorHAnsi"/>
                <w:color w:val="000000" w:themeColor="text1"/>
                <w:sz w:val="20"/>
                <w:szCs w:val="20"/>
                <w:lang w:val="en-GB"/>
              </w:rPr>
            </w:pPr>
          </w:p>
          <w:p w14:paraId="05C8E3FC" w14:textId="77777777" w:rsidR="004F3BD3" w:rsidRDefault="004F3BD3" w:rsidP="004F3BD3">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 xml:space="preserve">Agree with comment.  </w:t>
            </w:r>
          </w:p>
          <w:p w14:paraId="06DEDED1" w14:textId="77777777" w:rsidR="004F3BD3" w:rsidRDefault="004F3BD3" w:rsidP="004F3BD3">
            <w:pPr>
              <w:suppressAutoHyphens/>
              <w:spacing w:after="0" w:line="240" w:lineRule="auto"/>
              <w:rPr>
                <w:rFonts w:eastAsia="Malgun Gothic" w:cstheme="minorHAnsi"/>
                <w:color w:val="000000" w:themeColor="text1"/>
                <w:sz w:val="20"/>
                <w:szCs w:val="20"/>
                <w:lang w:val="en-GB"/>
              </w:rPr>
            </w:pPr>
          </w:p>
          <w:p w14:paraId="0653239E" w14:textId="162F74C4" w:rsidR="004F3BD3" w:rsidRPr="00470C98" w:rsidRDefault="004F3BD3" w:rsidP="004F3BD3">
            <w:pPr>
              <w:suppressAutoHyphens/>
              <w:spacing w:after="0" w:line="240" w:lineRule="auto"/>
              <w:rPr>
                <w:rFonts w:eastAsia="Malgun Gothic" w:cstheme="minorHAnsi"/>
                <w:color w:val="000000" w:themeColor="text1"/>
                <w:sz w:val="20"/>
                <w:szCs w:val="20"/>
                <w:lang w:val="en-GB"/>
              </w:rPr>
            </w:pPr>
            <w:proofErr w:type="spellStart"/>
            <w:r w:rsidRPr="00470C98">
              <w:rPr>
                <w:rFonts w:eastAsia="Malgun Gothic" w:cstheme="minorHAnsi"/>
                <w:b/>
                <w:sz w:val="20"/>
                <w:szCs w:val="20"/>
                <w:lang w:val="en-GB"/>
              </w:rPr>
              <w:t>TGbe</w:t>
            </w:r>
            <w:proofErr w:type="spellEnd"/>
            <w:r w:rsidRPr="00470C98">
              <w:rPr>
                <w:rFonts w:eastAsia="Malgun Gothic" w:cstheme="minorHAnsi"/>
                <w:b/>
                <w:sz w:val="20"/>
                <w:szCs w:val="20"/>
                <w:lang w:val="en-GB"/>
              </w:rPr>
              <w:t xml:space="preserve"> editor please implement changes labelled as #15</w:t>
            </w:r>
            <w:r>
              <w:rPr>
                <w:rFonts w:eastAsia="Malgun Gothic" w:cstheme="minorHAnsi"/>
                <w:b/>
                <w:sz w:val="20"/>
                <w:szCs w:val="20"/>
                <w:lang w:val="en-GB"/>
              </w:rPr>
              <w:t>441</w:t>
            </w:r>
            <w:r w:rsidRPr="00470C98">
              <w:rPr>
                <w:rFonts w:eastAsia="Malgun Gothic" w:cstheme="minorHAnsi"/>
                <w:b/>
                <w:sz w:val="20"/>
                <w:szCs w:val="20"/>
                <w:lang w:val="en-GB"/>
              </w:rPr>
              <w:t xml:space="preserve"> in document </w:t>
            </w:r>
            <w:r w:rsidR="003F6597">
              <w:rPr>
                <w:rFonts w:eastAsia="Malgun Gothic" w:cstheme="minorHAnsi"/>
                <w:b/>
                <w:sz w:val="20"/>
                <w:szCs w:val="20"/>
                <w:lang w:val="en-GB"/>
              </w:rPr>
              <w:t>802.11-23</w:t>
            </w:r>
            <w:r w:rsidRPr="00470C98">
              <w:rPr>
                <w:rFonts w:eastAsia="Malgun Gothic" w:cstheme="minorHAnsi"/>
                <w:b/>
                <w:sz w:val="20"/>
                <w:szCs w:val="20"/>
                <w:lang w:val="en-GB"/>
              </w:rPr>
              <w:t>-</w:t>
            </w:r>
            <w:r w:rsidR="00C0739E">
              <w:rPr>
                <w:rFonts w:eastAsia="Malgun Gothic" w:cstheme="minorHAnsi"/>
                <w:b/>
                <w:sz w:val="20"/>
                <w:szCs w:val="20"/>
                <w:lang w:val="en-GB"/>
              </w:rPr>
              <w:t>0330r1</w:t>
            </w:r>
          </w:p>
        </w:tc>
      </w:tr>
      <w:tr w:rsidR="004F3BD3" w:rsidRPr="008D120D" w14:paraId="43278763" w14:textId="77777777" w:rsidTr="006C5999">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171ADC2B" w14:textId="4A191A98" w:rsidR="004F3BD3" w:rsidRPr="00C0739E" w:rsidRDefault="004F3BD3" w:rsidP="004F3BD3">
            <w:pPr>
              <w:suppressAutoHyphens/>
              <w:spacing w:after="0"/>
              <w:ind w:right="-108"/>
              <w:rPr>
                <w:rFonts w:cstheme="minorHAnsi"/>
                <w:sz w:val="20"/>
                <w:szCs w:val="20"/>
                <w:highlight w:val="yellow"/>
              </w:rPr>
            </w:pPr>
            <w:r w:rsidRPr="00C0739E">
              <w:rPr>
                <w:rFonts w:cstheme="minorHAnsi"/>
                <w:sz w:val="20"/>
                <w:szCs w:val="20"/>
                <w:highlight w:val="yellow"/>
              </w:rPr>
              <w:lastRenderedPageBreak/>
              <w:t>15442</w:t>
            </w:r>
          </w:p>
        </w:tc>
        <w:tc>
          <w:tcPr>
            <w:tcW w:w="810" w:type="dxa"/>
            <w:tcBorders>
              <w:top w:val="nil"/>
              <w:left w:val="nil"/>
              <w:bottom w:val="single" w:sz="4" w:space="0" w:color="333300"/>
              <w:right w:val="single" w:sz="4" w:space="0" w:color="333300"/>
            </w:tcBorders>
            <w:shd w:val="clear" w:color="auto" w:fill="auto"/>
          </w:tcPr>
          <w:p w14:paraId="7C7D2420" w14:textId="401E0F63" w:rsidR="004F3BD3" w:rsidRPr="002763F8" w:rsidRDefault="004F3BD3" w:rsidP="004F3BD3">
            <w:pPr>
              <w:suppressAutoHyphens/>
              <w:spacing w:after="0"/>
              <w:rPr>
                <w:rFonts w:cstheme="minorHAnsi"/>
                <w:sz w:val="20"/>
                <w:szCs w:val="20"/>
              </w:rPr>
            </w:pPr>
            <w:r w:rsidRPr="002763F8">
              <w:rPr>
                <w:rFonts w:cstheme="minorHAnsi"/>
                <w:sz w:val="20"/>
                <w:szCs w:val="20"/>
              </w:rPr>
              <w:t>35.16.3.2</w:t>
            </w:r>
          </w:p>
        </w:tc>
        <w:tc>
          <w:tcPr>
            <w:tcW w:w="720" w:type="dxa"/>
            <w:tcBorders>
              <w:top w:val="nil"/>
              <w:left w:val="nil"/>
              <w:bottom w:val="single" w:sz="4" w:space="0" w:color="333300"/>
              <w:right w:val="single" w:sz="4" w:space="0" w:color="333300"/>
            </w:tcBorders>
            <w:shd w:val="clear" w:color="auto" w:fill="auto"/>
            <w:noWrap/>
          </w:tcPr>
          <w:p w14:paraId="67DFDCE7" w14:textId="5C411E75" w:rsidR="004F3BD3" w:rsidRPr="002763F8" w:rsidRDefault="004F3BD3" w:rsidP="004F3BD3">
            <w:pPr>
              <w:suppressAutoHyphens/>
              <w:spacing w:after="0"/>
              <w:rPr>
                <w:rFonts w:cstheme="minorHAnsi"/>
                <w:sz w:val="20"/>
                <w:szCs w:val="20"/>
              </w:rPr>
            </w:pPr>
            <w:r w:rsidRPr="002763F8">
              <w:rPr>
                <w:rFonts w:cstheme="minorHAnsi"/>
                <w:sz w:val="20"/>
                <w:szCs w:val="20"/>
              </w:rPr>
              <w:t>652.64</w:t>
            </w:r>
          </w:p>
        </w:tc>
        <w:tc>
          <w:tcPr>
            <w:tcW w:w="2640" w:type="dxa"/>
            <w:tcBorders>
              <w:top w:val="nil"/>
              <w:left w:val="nil"/>
              <w:bottom w:val="single" w:sz="4" w:space="0" w:color="333300"/>
              <w:right w:val="single" w:sz="4" w:space="0" w:color="333300"/>
            </w:tcBorders>
            <w:shd w:val="clear" w:color="auto" w:fill="auto"/>
            <w:noWrap/>
          </w:tcPr>
          <w:p w14:paraId="122A7EBC" w14:textId="493A5202" w:rsidR="004F3BD3" w:rsidRPr="002763F8" w:rsidRDefault="004F3BD3" w:rsidP="004F3BD3">
            <w:pPr>
              <w:suppressAutoHyphens/>
              <w:spacing w:after="0" w:line="240" w:lineRule="auto"/>
              <w:rPr>
                <w:rFonts w:cstheme="minorHAnsi"/>
                <w:sz w:val="20"/>
                <w:szCs w:val="20"/>
              </w:rPr>
            </w:pPr>
            <w:r w:rsidRPr="002763F8">
              <w:rPr>
                <w:rFonts w:cstheme="minorHAnsi"/>
                <w:sz w:val="20"/>
                <w:szCs w:val="20"/>
              </w:rPr>
              <w:t>The specification makes no mention of how the APs affiliated with an EPCS AP MLD treat traffic that is destined for EPCS non-AP MLDs with EPCS priority access in the enabled state.</w:t>
            </w:r>
          </w:p>
        </w:tc>
        <w:tc>
          <w:tcPr>
            <w:tcW w:w="2220" w:type="dxa"/>
            <w:tcBorders>
              <w:top w:val="nil"/>
              <w:left w:val="nil"/>
              <w:bottom w:val="single" w:sz="4" w:space="0" w:color="333300"/>
              <w:right w:val="single" w:sz="4" w:space="0" w:color="333300"/>
            </w:tcBorders>
            <w:shd w:val="clear" w:color="auto" w:fill="auto"/>
            <w:noWrap/>
          </w:tcPr>
          <w:p w14:paraId="034CAC98" w14:textId="5D68F8F5" w:rsidR="004F3BD3" w:rsidRPr="002763F8" w:rsidRDefault="004F3BD3" w:rsidP="004F3BD3">
            <w:pPr>
              <w:suppressAutoHyphens/>
              <w:spacing w:after="0" w:line="240" w:lineRule="auto"/>
              <w:rPr>
                <w:rFonts w:cstheme="minorHAnsi"/>
                <w:sz w:val="20"/>
                <w:szCs w:val="20"/>
              </w:rPr>
            </w:pPr>
            <w:r w:rsidRPr="002763F8">
              <w:rPr>
                <w:rFonts w:cstheme="minorHAnsi"/>
                <w:sz w:val="20"/>
                <w:szCs w:val="20"/>
              </w:rPr>
              <w:t xml:space="preserve">Add the following text "APs affiliated with EPCS AP MLDs should prioritize scheduling transmission of downlink frames destined for non-AP STAs affiliated with EPCS non-AP MLDs with EPCS Priority Access in the enabled state.  The </w:t>
            </w:r>
            <w:proofErr w:type="gramStart"/>
            <w:r w:rsidRPr="002763F8">
              <w:rPr>
                <w:rFonts w:cstheme="minorHAnsi"/>
                <w:sz w:val="20"/>
                <w:szCs w:val="20"/>
              </w:rPr>
              <w:t>methods  by</w:t>
            </w:r>
            <w:proofErr w:type="gramEnd"/>
            <w:r w:rsidRPr="002763F8">
              <w:rPr>
                <w:rFonts w:cstheme="minorHAnsi"/>
                <w:sz w:val="20"/>
                <w:szCs w:val="20"/>
              </w:rPr>
              <w:t xml:space="preserve"> which they do this are implementation dependent and outside the scope of this standard.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1ABAD8E" w14:textId="33B495B3" w:rsidR="004F3BD3" w:rsidRPr="002763F8" w:rsidRDefault="00DA50B7" w:rsidP="004F3BD3">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Rejected</w:t>
            </w:r>
          </w:p>
          <w:p w14:paraId="522DF57B" w14:textId="77777777" w:rsidR="004F3BD3" w:rsidRPr="002763F8" w:rsidRDefault="004F3BD3" w:rsidP="004F3BD3">
            <w:pPr>
              <w:suppressAutoHyphens/>
              <w:spacing w:after="0" w:line="240" w:lineRule="auto"/>
              <w:rPr>
                <w:rFonts w:eastAsia="Malgun Gothic" w:cstheme="minorHAnsi"/>
                <w:color w:val="000000" w:themeColor="text1"/>
                <w:sz w:val="20"/>
                <w:szCs w:val="20"/>
                <w:lang w:val="en-GB"/>
              </w:rPr>
            </w:pPr>
          </w:p>
          <w:p w14:paraId="2F8602D6" w14:textId="5A553695" w:rsidR="004F3BD3" w:rsidRPr="00470C98" w:rsidRDefault="00DA50B7" w:rsidP="004F3BD3">
            <w:pPr>
              <w:suppressAutoHyphens/>
              <w:spacing w:after="0" w:line="240" w:lineRule="auto"/>
              <w:rPr>
                <w:rFonts w:eastAsia="Malgun Gothic" w:cstheme="minorHAnsi"/>
                <w:color w:val="000000" w:themeColor="text1"/>
                <w:sz w:val="20"/>
                <w:szCs w:val="20"/>
                <w:lang w:val="en-GB"/>
              </w:rPr>
            </w:pPr>
            <w:r>
              <w:rPr>
                <w:rFonts w:eastAsia="Malgun Gothic" w:cstheme="minorHAnsi"/>
                <w:color w:val="000000" w:themeColor="text1"/>
                <w:sz w:val="20"/>
                <w:szCs w:val="20"/>
                <w:lang w:val="en-GB"/>
              </w:rPr>
              <w:t>Resolution would require description of functionality that is outside the scope of the specification.</w:t>
            </w:r>
          </w:p>
        </w:tc>
      </w:tr>
    </w:tbl>
    <w:p w14:paraId="00102AA6" w14:textId="72C99258" w:rsidR="00FB3536" w:rsidRDefault="00FB3536" w:rsidP="00B11F36">
      <w:pPr>
        <w:suppressAutoHyphens/>
        <w:rPr>
          <w:rFonts w:ascii="Times New Roman" w:eastAsia="Malgun Gothic" w:hAnsi="Times New Roman" w:cs="Times New Roman"/>
          <w:bCs/>
          <w:color w:val="000000" w:themeColor="text1"/>
          <w:sz w:val="20"/>
          <w:szCs w:val="16"/>
          <w:lang w:val="en-GB"/>
        </w:rPr>
      </w:pPr>
    </w:p>
    <w:p w14:paraId="3A002471" w14:textId="693904EF" w:rsidR="00B11F36" w:rsidRDefault="00B11F36" w:rsidP="00B11F36">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note baseline is 11be D3.0</w:t>
      </w:r>
    </w:p>
    <w:p w14:paraId="4B7F3212" w14:textId="77777777" w:rsidR="00B11F36" w:rsidRPr="00B11F36" w:rsidRDefault="00B11F36" w:rsidP="00B11F36">
      <w:pPr>
        <w:suppressAutoHyphens/>
        <w:rPr>
          <w:rFonts w:ascii="Times New Roman" w:eastAsia="Malgun Gothic" w:hAnsi="Times New Roman" w:cs="Times New Roman"/>
          <w:b/>
          <w:bCs/>
          <w:color w:val="000000" w:themeColor="text1"/>
          <w:sz w:val="20"/>
          <w:szCs w:val="16"/>
          <w:lang w:val="en-GB"/>
        </w:rPr>
      </w:pPr>
    </w:p>
    <w:p w14:paraId="25DB4D81" w14:textId="7A1819A7" w:rsidR="00B11F36" w:rsidRDefault="00B11F36" w:rsidP="00B11F36">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w:t>
      </w:r>
      <w:r>
        <w:rPr>
          <w:rFonts w:ascii="Times New Roman" w:eastAsia="Malgun Gothic" w:hAnsi="Times New Roman" w:cs="Times New Roman"/>
          <w:b/>
          <w:bCs/>
          <w:color w:val="000000" w:themeColor="text1"/>
          <w:sz w:val="20"/>
          <w:szCs w:val="16"/>
          <w:lang w:val="en-GB"/>
        </w:rPr>
        <w:t xml:space="preserve">make the indicated changes to the definition in Clause </w:t>
      </w:r>
      <w:r w:rsidR="00470C98" w:rsidRPr="00D57175">
        <w:rPr>
          <w:rFonts w:ascii="Times New Roman" w:eastAsia="Malgun Gothic" w:hAnsi="Times New Roman" w:cs="Times New Roman"/>
          <w:b/>
          <w:bCs/>
          <w:color w:val="000000" w:themeColor="text1"/>
          <w:sz w:val="20"/>
          <w:szCs w:val="16"/>
          <w:lang w:val="en-GB"/>
        </w:rPr>
        <w:t>35.16.3.1</w:t>
      </w:r>
    </w:p>
    <w:p w14:paraId="324CFA7A" w14:textId="77777777" w:rsidR="00D57175" w:rsidRPr="00D57175" w:rsidRDefault="00D57175" w:rsidP="00D57175">
      <w:pPr>
        <w:suppressAutoHyphens/>
        <w:rPr>
          <w:rFonts w:ascii="Times New Roman" w:eastAsia="Malgun Gothic" w:hAnsi="Times New Roman" w:cs="Times New Roman"/>
          <w:b/>
          <w:bCs/>
          <w:color w:val="000000" w:themeColor="text1"/>
          <w:sz w:val="20"/>
          <w:szCs w:val="16"/>
          <w:lang w:val="en-GB"/>
        </w:rPr>
      </w:pPr>
      <w:r w:rsidRPr="00D57175">
        <w:rPr>
          <w:rFonts w:ascii="Times New Roman" w:eastAsia="Malgun Gothic" w:hAnsi="Times New Roman" w:cs="Times New Roman"/>
          <w:b/>
          <w:bCs/>
          <w:color w:val="000000" w:themeColor="text1"/>
          <w:sz w:val="20"/>
          <w:szCs w:val="16"/>
          <w:lang w:val="en-GB"/>
        </w:rPr>
        <w:t>35.16.3.1 General</w:t>
      </w:r>
    </w:p>
    <w:p w14:paraId="4E31F881" w14:textId="77777777" w:rsidR="00D57175" w:rsidRPr="00D57175" w:rsidRDefault="00D57175" w:rsidP="00D57175">
      <w:pPr>
        <w:suppressAutoHyphens/>
        <w:rPr>
          <w:rFonts w:ascii="Times New Roman" w:eastAsia="Malgun Gothic" w:hAnsi="Times New Roman" w:cs="Times New Roman"/>
          <w:bCs/>
          <w:color w:val="000000" w:themeColor="text1"/>
          <w:sz w:val="20"/>
          <w:szCs w:val="16"/>
          <w:lang w:val="en-GB"/>
        </w:rPr>
      </w:pPr>
      <w:r w:rsidRPr="00D57175">
        <w:rPr>
          <w:rFonts w:ascii="Times New Roman" w:eastAsia="Malgun Gothic" w:hAnsi="Times New Roman" w:cs="Times New Roman"/>
          <w:bCs/>
          <w:color w:val="000000" w:themeColor="text1"/>
          <w:sz w:val="20"/>
          <w:szCs w:val="16"/>
          <w:lang w:val="en-GB"/>
        </w:rPr>
        <w:t>An EPCS AP MLD is an AP MLD with dot11EHTEPCSPriorityAccessActivated set to true.</w:t>
      </w:r>
    </w:p>
    <w:p w14:paraId="6E175310" w14:textId="77777777" w:rsidR="00D57175" w:rsidRPr="00D57175" w:rsidRDefault="00D57175" w:rsidP="00D57175">
      <w:pPr>
        <w:suppressAutoHyphens/>
        <w:rPr>
          <w:rFonts w:ascii="Times New Roman" w:eastAsia="Malgun Gothic" w:hAnsi="Times New Roman" w:cs="Times New Roman"/>
          <w:bCs/>
          <w:color w:val="000000" w:themeColor="text1"/>
          <w:sz w:val="20"/>
          <w:szCs w:val="16"/>
          <w:lang w:val="en-GB"/>
        </w:rPr>
      </w:pPr>
      <w:r w:rsidRPr="00D57175">
        <w:rPr>
          <w:rFonts w:ascii="Times New Roman" w:eastAsia="Malgun Gothic" w:hAnsi="Times New Roman" w:cs="Times New Roman"/>
          <w:bCs/>
          <w:color w:val="000000" w:themeColor="text1"/>
          <w:sz w:val="20"/>
          <w:szCs w:val="16"/>
          <w:lang w:val="en-GB"/>
        </w:rPr>
        <w:t>An EPCS non-AP MLD is a non-AP MLD with dot11EHTEPCSPriorityAccessActivated set to true.</w:t>
      </w:r>
    </w:p>
    <w:p w14:paraId="2B499B46" w14:textId="4CFC343C" w:rsidR="00D57175" w:rsidRDefault="00D57175" w:rsidP="00D57175">
      <w:pPr>
        <w:suppressAutoHyphens/>
        <w:rPr>
          <w:rFonts w:ascii="Times New Roman" w:eastAsia="Malgun Gothic" w:hAnsi="Times New Roman" w:cs="Times New Roman"/>
          <w:bCs/>
          <w:color w:val="000000" w:themeColor="text1"/>
          <w:sz w:val="20"/>
          <w:szCs w:val="16"/>
          <w:lang w:val="en-GB"/>
        </w:rPr>
      </w:pPr>
      <w:r w:rsidRPr="00D57175">
        <w:rPr>
          <w:rFonts w:ascii="Times New Roman" w:eastAsia="Malgun Gothic" w:hAnsi="Times New Roman" w:cs="Times New Roman"/>
          <w:bCs/>
          <w:color w:val="000000" w:themeColor="text1"/>
          <w:sz w:val="20"/>
          <w:szCs w:val="16"/>
          <w:lang w:val="en-GB"/>
        </w:rPr>
        <w:t>EPCS priority access procedure allows EPCS non-AP MLDs with priority access in the enabled state to gain priority access to medium. If the negotiation to enable EPCS priority access between an EPCS AP MLD and an EPCS non-AP MLD is successful, then the non-AP STA affiliated with the non-AP MLD applies EPCS priority access to its EPCS traffic on all enabled links using the procedure described below.</w:t>
      </w:r>
    </w:p>
    <w:p w14:paraId="5062096A" w14:textId="537DC070" w:rsidR="00D57175" w:rsidRDefault="00D57175" w:rsidP="00D57175">
      <w:pPr>
        <w:suppressAutoHyphens/>
        <w:rPr>
          <w:rFonts w:ascii="Times New Roman" w:eastAsia="Malgun Gothic" w:hAnsi="Times New Roman" w:cs="Times New Roman"/>
          <w:bCs/>
          <w:color w:val="000000" w:themeColor="text1"/>
          <w:sz w:val="20"/>
          <w:szCs w:val="16"/>
          <w:lang w:val="en-GB"/>
        </w:rPr>
      </w:pPr>
      <w:r w:rsidRPr="00D57175">
        <w:rPr>
          <w:rFonts w:ascii="Times New Roman" w:eastAsia="Malgun Gothic" w:hAnsi="Times New Roman" w:cs="Times New Roman"/>
          <w:bCs/>
          <w:color w:val="000000" w:themeColor="text1"/>
          <w:sz w:val="20"/>
          <w:szCs w:val="16"/>
          <w:lang w:val="en-GB"/>
        </w:rPr>
        <w:t>An EPCS non-AP MLD shall apply EPCS priority access procedures only when its EPCS priority access state is set to enabled. An EPCS AP MLD may apply EPCS priority access to EPCS traffic using the procedure described below prior to completion of the negotiation to enable EPCS priority access.</w:t>
      </w:r>
    </w:p>
    <w:p w14:paraId="45337FCD" w14:textId="2448A982" w:rsidR="00470C98" w:rsidRDefault="00470C98" w:rsidP="00470C98">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w:t>
      </w:r>
      <w:r>
        <w:rPr>
          <w:rFonts w:ascii="Times New Roman" w:eastAsia="Malgun Gothic" w:hAnsi="Times New Roman" w:cs="Times New Roman"/>
          <w:b/>
          <w:bCs/>
          <w:color w:val="000000" w:themeColor="text1"/>
          <w:sz w:val="20"/>
          <w:szCs w:val="16"/>
          <w:lang w:val="en-GB"/>
        </w:rPr>
        <w:t xml:space="preserve">make the indicated changes to the definition in Clause </w:t>
      </w:r>
      <w:r w:rsidRPr="008546A8">
        <w:rPr>
          <w:rFonts w:ascii="Times New Roman" w:eastAsia="Malgun Gothic" w:hAnsi="Times New Roman" w:cs="Times New Roman"/>
          <w:b/>
          <w:bCs/>
          <w:color w:val="000000" w:themeColor="text1"/>
          <w:sz w:val="20"/>
          <w:szCs w:val="16"/>
          <w:lang w:val="en-GB"/>
        </w:rPr>
        <w:t>35.16.2.2.3</w:t>
      </w:r>
    </w:p>
    <w:p w14:paraId="34FC468E" w14:textId="77777777" w:rsidR="008546A8" w:rsidRPr="008546A8" w:rsidRDefault="008546A8" w:rsidP="008546A8">
      <w:pPr>
        <w:suppressAutoHyphens/>
        <w:rPr>
          <w:rFonts w:ascii="Times New Roman" w:eastAsia="Malgun Gothic" w:hAnsi="Times New Roman" w:cs="Times New Roman"/>
          <w:b/>
          <w:bCs/>
          <w:color w:val="000000" w:themeColor="text1"/>
          <w:sz w:val="20"/>
          <w:szCs w:val="16"/>
          <w:lang w:val="en-GB"/>
        </w:rPr>
      </w:pPr>
      <w:r w:rsidRPr="008546A8">
        <w:rPr>
          <w:rFonts w:ascii="Times New Roman" w:eastAsia="Malgun Gothic" w:hAnsi="Times New Roman" w:cs="Times New Roman"/>
          <w:b/>
          <w:bCs/>
          <w:color w:val="000000" w:themeColor="text1"/>
          <w:sz w:val="20"/>
          <w:szCs w:val="16"/>
          <w:lang w:val="en-GB"/>
        </w:rPr>
        <w:t>35.16.2.2.3 Procedures at the initiating EPCS AP MLD</w:t>
      </w:r>
    </w:p>
    <w:p w14:paraId="4D2B8BFA" w14:textId="77777777" w:rsidR="008546A8" w:rsidRPr="008546A8" w:rsidRDefault="008546A8" w:rsidP="008546A8">
      <w:pPr>
        <w:suppressAutoHyphens/>
        <w:rPr>
          <w:rFonts w:ascii="Times New Roman" w:eastAsia="Malgun Gothic" w:hAnsi="Times New Roman" w:cs="Times New Roman"/>
          <w:bCs/>
          <w:color w:val="000000" w:themeColor="text1"/>
          <w:sz w:val="20"/>
          <w:szCs w:val="16"/>
          <w:lang w:val="en-GB"/>
        </w:rPr>
      </w:pPr>
      <w:r w:rsidRPr="008546A8">
        <w:rPr>
          <w:rFonts w:ascii="Times New Roman" w:eastAsia="Malgun Gothic" w:hAnsi="Times New Roman" w:cs="Times New Roman"/>
          <w:bCs/>
          <w:color w:val="000000" w:themeColor="text1"/>
          <w:sz w:val="20"/>
          <w:szCs w:val="16"/>
          <w:lang w:val="en-GB"/>
        </w:rPr>
        <w:t>When instructed to do so by a higher layer function triggered via an external interface, and upon receipt of an MLME-</w:t>
      </w:r>
      <w:proofErr w:type="spellStart"/>
      <w:r w:rsidRPr="008546A8">
        <w:rPr>
          <w:rFonts w:ascii="Times New Roman" w:eastAsia="Malgun Gothic" w:hAnsi="Times New Roman" w:cs="Times New Roman"/>
          <w:bCs/>
          <w:color w:val="000000" w:themeColor="text1"/>
          <w:sz w:val="20"/>
          <w:szCs w:val="16"/>
          <w:lang w:val="en-GB"/>
        </w:rPr>
        <w:t>EPCSPRIACCESSENABLE.request</w:t>
      </w:r>
      <w:proofErr w:type="spellEnd"/>
      <w:r w:rsidRPr="008546A8">
        <w:rPr>
          <w:rFonts w:ascii="Times New Roman" w:eastAsia="Malgun Gothic" w:hAnsi="Times New Roman" w:cs="Times New Roman"/>
          <w:bCs/>
          <w:color w:val="000000" w:themeColor="text1"/>
          <w:sz w:val="20"/>
          <w:szCs w:val="16"/>
          <w:lang w:val="en-GB"/>
        </w:rPr>
        <w:t xml:space="preserve"> primitive, an EPCS AP MLD shall follow the procedure below to request the change of the EPCS priority access for an associated EPCS non-AP MLD to the enabled state.</w:t>
      </w:r>
    </w:p>
    <w:p w14:paraId="1AA5E039" w14:textId="77777777" w:rsidR="008546A8" w:rsidRPr="008546A8" w:rsidRDefault="008546A8" w:rsidP="008546A8">
      <w:pPr>
        <w:suppressAutoHyphens/>
        <w:rPr>
          <w:rFonts w:ascii="Times New Roman" w:eastAsia="Malgun Gothic" w:hAnsi="Times New Roman" w:cs="Times New Roman"/>
          <w:bCs/>
          <w:color w:val="000000" w:themeColor="text1"/>
          <w:sz w:val="20"/>
          <w:szCs w:val="16"/>
          <w:lang w:val="en-GB"/>
        </w:rPr>
      </w:pPr>
      <w:r w:rsidRPr="008546A8">
        <w:rPr>
          <w:rFonts w:ascii="Times New Roman" w:eastAsia="Malgun Gothic" w:hAnsi="Times New Roman" w:cs="Times New Roman"/>
          <w:bCs/>
          <w:color w:val="000000" w:themeColor="text1"/>
          <w:sz w:val="20"/>
          <w:szCs w:val="16"/>
          <w:lang w:val="en-GB"/>
        </w:rPr>
        <w:t>NOTE 1—The definition of the external interface is out of the scope of this standard.</w:t>
      </w:r>
    </w:p>
    <w:p w14:paraId="68979B7C" w14:textId="6462EF40" w:rsidR="008546A8" w:rsidRPr="008546A8" w:rsidRDefault="008546A8" w:rsidP="008546A8">
      <w:pPr>
        <w:pStyle w:val="ListParagraph"/>
        <w:numPr>
          <w:ilvl w:val="0"/>
          <w:numId w:val="39"/>
        </w:numPr>
        <w:suppressAutoHyphens/>
        <w:rPr>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t>(</w:t>
      </w:r>
      <w:r w:rsidR="002763F8" w:rsidRPr="002763F8">
        <w:rPr>
          <w:rFonts w:ascii="Times New Roman" w:eastAsia="Malgun Gothic" w:hAnsi="Times New Roman" w:cs="Times New Roman"/>
          <w:bCs/>
          <w:color w:val="000000" w:themeColor="text1"/>
          <w:sz w:val="20"/>
          <w:szCs w:val="16"/>
          <w:highlight w:val="yellow"/>
          <w:lang w:val="en-GB"/>
        </w:rPr>
        <w:t>#</w:t>
      </w:r>
      <w:r w:rsidRPr="002763F8">
        <w:rPr>
          <w:rFonts w:ascii="Times New Roman" w:eastAsia="Malgun Gothic" w:hAnsi="Times New Roman" w:cs="Times New Roman"/>
          <w:bCs/>
          <w:color w:val="000000" w:themeColor="text1"/>
          <w:sz w:val="20"/>
          <w:szCs w:val="16"/>
          <w:highlight w:val="yellow"/>
          <w:lang w:val="en-GB"/>
        </w:rPr>
        <w:t>15425</w:t>
      </w:r>
      <w:r>
        <w:rPr>
          <w:rFonts w:ascii="Times New Roman" w:eastAsia="Malgun Gothic" w:hAnsi="Times New Roman" w:cs="Times New Roman"/>
          <w:bCs/>
          <w:color w:val="000000" w:themeColor="text1"/>
          <w:sz w:val="20"/>
          <w:szCs w:val="16"/>
          <w:lang w:val="en-GB"/>
        </w:rPr>
        <w:t>)</w:t>
      </w:r>
      <w:r w:rsidRPr="008546A8">
        <w:rPr>
          <w:rFonts w:ascii="Times New Roman" w:eastAsia="Malgun Gothic" w:hAnsi="Times New Roman" w:cs="Times New Roman"/>
          <w:bCs/>
          <w:color w:val="000000" w:themeColor="text1"/>
          <w:sz w:val="20"/>
          <w:szCs w:val="16"/>
          <w:lang w:val="en-GB"/>
        </w:rPr>
        <w:t xml:space="preserve">An EPCS AP MLD </w:t>
      </w:r>
      <w:del w:id="3" w:author="John Wullert" w:date="2023-05-10T14:55:00Z">
        <w:r w:rsidRPr="00CB51F4" w:rsidDel="00CB51F4">
          <w:rPr>
            <w:rFonts w:ascii="Times New Roman" w:eastAsia="Malgun Gothic" w:hAnsi="Times New Roman" w:cs="Times New Roman"/>
            <w:bCs/>
            <w:color w:val="000000" w:themeColor="text1"/>
            <w:sz w:val="20"/>
            <w:szCs w:val="16"/>
            <w:highlight w:val="green"/>
            <w:lang w:val="en-GB"/>
          </w:rPr>
          <w:delText xml:space="preserve">with dot11SSPNInterfaceActivated equal to true </w:delText>
        </w:r>
      </w:del>
      <w:r w:rsidRPr="00CB51F4">
        <w:rPr>
          <w:rFonts w:ascii="Times New Roman" w:eastAsia="Malgun Gothic" w:hAnsi="Times New Roman" w:cs="Times New Roman"/>
          <w:bCs/>
          <w:color w:val="000000" w:themeColor="text1"/>
          <w:sz w:val="20"/>
          <w:szCs w:val="16"/>
          <w:highlight w:val="green"/>
          <w:lang w:val="en-GB"/>
        </w:rPr>
        <w:t xml:space="preserve">shall verify </w:t>
      </w:r>
      <w:del w:id="4" w:author="John Wullert" w:date="2023-05-10T14:55:00Z">
        <w:r w:rsidRPr="00CB51F4" w:rsidDel="00CB51F4">
          <w:rPr>
            <w:rFonts w:ascii="Times New Roman" w:eastAsia="Malgun Gothic" w:hAnsi="Times New Roman" w:cs="Times New Roman"/>
            <w:bCs/>
            <w:color w:val="000000" w:themeColor="text1"/>
            <w:sz w:val="20"/>
            <w:szCs w:val="16"/>
            <w:highlight w:val="green"/>
            <w:lang w:val="en-GB"/>
          </w:rPr>
          <w:delText>if the dot11EPCSPriorityAccessAuthorized for the EPCS non-AP MLD in the dot11InterworkingEntry is set to true.</w:delText>
        </w:r>
      </w:del>
      <w:ins w:id="5" w:author="John Wullert" w:date="2023-05-10T14:55:00Z">
        <w:r w:rsidR="00CB51F4" w:rsidRPr="00CB51F4">
          <w:rPr>
            <w:rFonts w:ascii="Times New Roman" w:eastAsia="Malgun Gothic" w:hAnsi="Times New Roman" w:cs="Times New Roman"/>
            <w:bCs/>
            <w:color w:val="000000" w:themeColor="text1"/>
            <w:sz w:val="20"/>
            <w:szCs w:val="16"/>
            <w:highlight w:val="green"/>
            <w:lang w:val="en-GB"/>
          </w:rPr>
          <w:t>the authority of the non-AP MLD to use EPCS priority access</w:t>
        </w:r>
      </w:ins>
    </w:p>
    <w:p w14:paraId="1B34C768" w14:textId="262EE9E4" w:rsidR="008546A8" w:rsidRPr="0028615A" w:rsidRDefault="008546A8" w:rsidP="0028615A">
      <w:pPr>
        <w:suppressAutoHyphens/>
        <w:ind w:left="360"/>
        <w:rPr>
          <w:rFonts w:ascii="Times New Roman" w:eastAsia="Malgun Gothic" w:hAnsi="Times New Roman" w:cs="Times New Roman"/>
          <w:bCs/>
          <w:color w:val="000000" w:themeColor="text1"/>
          <w:sz w:val="20"/>
          <w:szCs w:val="16"/>
          <w:lang w:val="en-GB"/>
        </w:rPr>
      </w:pPr>
      <w:r w:rsidRPr="0028615A">
        <w:rPr>
          <w:rFonts w:ascii="Times New Roman" w:eastAsia="Malgun Gothic" w:hAnsi="Times New Roman" w:cs="Times New Roman"/>
          <w:bCs/>
          <w:color w:val="000000" w:themeColor="text1"/>
          <w:sz w:val="20"/>
          <w:szCs w:val="16"/>
          <w:lang w:val="en-GB"/>
        </w:rPr>
        <w:t>NOTE 2</w:t>
      </w:r>
      <w:r w:rsidR="0028615A" w:rsidRPr="0028615A">
        <w:rPr>
          <w:rFonts w:ascii="Times New Roman" w:eastAsia="Malgun Gothic" w:hAnsi="Times New Roman" w:cs="Times New Roman"/>
          <w:bCs/>
          <w:color w:val="000000" w:themeColor="text1"/>
          <w:sz w:val="20"/>
          <w:szCs w:val="16"/>
          <w:lang w:val="en-GB"/>
        </w:rPr>
        <w:t xml:space="preserve">: </w:t>
      </w:r>
      <w:ins w:id="6" w:author="John Wullert" w:date="2023-05-10T14:56:00Z">
        <w:r w:rsidR="00CB51F4" w:rsidRPr="00CB51F4">
          <w:rPr>
            <w:rFonts w:ascii="Times New Roman" w:eastAsia="Malgun Gothic" w:hAnsi="Times New Roman" w:cs="Times New Roman"/>
            <w:bCs/>
            <w:color w:val="000000" w:themeColor="text1"/>
            <w:sz w:val="20"/>
            <w:szCs w:val="16"/>
            <w:highlight w:val="green"/>
            <w:lang w:val="en-GB"/>
          </w:rPr>
          <w:t>The verification might involve confirming that do</w:t>
        </w:r>
      </w:ins>
      <w:ins w:id="7" w:author="John Wullert" w:date="2023-05-10T14:58:00Z">
        <w:r w:rsidR="00CB51F4" w:rsidRPr="00CB51F4">
          <w:rPr>
            <w:rFonts w:ascii="Times New Roman" w:eastAsia="Malgun Gothic" w:hAnsi="Times New Roman" w:cs="Times New Roman"/>
            <w:bCs/>
            <w:color w:val="000000" w:themeColor="text1"/>
            <w:sz w:val="20"/>
            <w:szCs w:val="16"/>
            <w:highlight w:val="green"/>
            <w:lang w:val="en-GB"/>
          </w:rPr>
          <w:t>t</w:t>
        </w:r>
      </w:ins>
      <w:ins w:id="8" w:author="John Wullert" w:date="2023-05-10T14:56:00Z">
        <w:r w:rsidR="00CB51F4" w:rsidRPr="00CB51F4">
          <w:rPr>
            <w:rFonts w:ascii="Times New Roman" w:eastAsia="Malgun Gothic" w:hAnsi="Times New Roman" w:cs="Times New Roman"/>
            <w:bCs/>
            <w:color w:val="000000" w:themeColor="text1"/>
            <w:sz w:val="20"/>
            <w:szCs w:val="16"/>
            <w:highlight w:val="green"/>
            <w:lang w:val="en-GB"/>
          </w:rPr>
          <w:t xml:space="preserve">11EPCSPriorityAccessAuthorized </w:t>
        </w:r>
      </w:ins>
      <w:ins w:id="9" w:author="John Wullert" w:date="2023-05-10T14:57:00Z">
        <w:r w:rsidR="00CB51F4" w:rsidRPr="00CB51F4">
          <w:rPr>
            <w:rFonts w:ascii="Times New Roman" w:eastAsia="Malgun Gothic" w:hAnsi="Times New Roman" w:cs="Times New Roman"/>
            <w:bCs/>
            <w:color w:val="000000" w:themeColor="text1"/>
            <w:sz w:val="20"/>
            <w:szCs w:val="16"/>
            <w:highlight w:val="green"/>
            <w:lang w:val="en-GB"/>
          </w:rPr>
          <w:t>in the dot11Inter</w:t>
        </w:r>
      </w:ins>
      <w:ins w:id="10" w:author="John Wullert" w:date="2023-05-10T14:58:00Z">
        <w:r w:rsidR="00CB51F4" w:rsidRPr="00CB51F4">
          <w:rPr>
            <w:rFonts w:ascii="Times New Roman" w:eastAsia="Malgun Gothic" w:hAnsi="Times New Roman" w:cs="Times New Roman"/>
            <w:bCs/>
            <w:color w:val="000000" w:themeColor="text1"/>
            <w:sz w:val="20"/>
            <w:szCs w:val="16"/>
            <w:highlight w:val="green"/>
            <w:lang w:val="en-GB"/>
          </w:rPr>
          <w:t>work</w:t>
        </w:r>
      </w:ins>
      <w:ins w:id="11" w:author="John Wullert" w:date="2023-05-10T14:57:00Z">
        <w:r w:rsidR="00CB51F4" w:rsidRPr="00CB51F4">
          <w:rPr>
            <w:rFonts w:ascii="Times New Roman" w:eastAsia="Malgun Gothic" w:hAnsi="Times New Roman" w:cs="Times New Roman"/>
            <w:bCs/>
            <w:color w:val="000000" w:themeColor="text1"/>
            <w:sz w:val="20"/>
            <w:szCs w:val="16"/>
            <w:highlight w:val="green"/>
            <w:lang w:val="en-GB"/>
          </w:rPr>
          <w:t xml:space="preserve">ingEntry </w:t>
        </w:r>
      </w:ins>
      <w:ins w:id="12" w:author="John Wullert" w:date="2023-05-10T14:56:00Z">
        <w:r w:rsidR="00CB51F4" w:rsidRPr="00CB51F4">
          <w:rPr>
            <w:rFonts w:ascii="Times New Roman" w:eastAsia="Malgun Gothic" w:hAnsi="Times New Roman" w:cs="Times New Roman"/>
            <w:bCs/>
            <w:color w:val="000000" w:themeColor="text1"/>
            <w:sz w:val="20"/>
            <w:szCs w:val="16"/>
            <w:highlight w:val="green"/>
            <w:lang w:val="en-GB"/>
          </w:rPr>
          <w:t xml:space="preserve">for the EPCS </w:t>
        </w:r>
      </w:ins>
      <w:ins w:id="13" w:author="John Wullert" w:date="2023-05-10T14:57:00Z">
        <w:r w:rsidR="00CB51F4" w:rsidRPr="00CB51F4">
          <w:rPr>
            <w:rFonts w:ascii="Times New Roman" w:eastAsia="Malgun Gothic" w:hAnsi="Times New Roman" w:cs="Times New Roman"/>
            <w:bCs/>
            <w:color w:val="000000" w:themeColor="text1"/>
            <w:sz w:val="20"/>
            <w:szCs w:val="16"/>
            <w:highlight w:val="green"/>
            <w:lang w:val="en-GB"/>
          </w:rPr>
          <w:t xml:space="preserve">non-AP MLD is set to true or the authorization might be provided by the higher layer function that triggers </w:t>
        </w:r>
      </w:ins>
      <w:ins w:id="14" w:author="John Wullert" w:date="2023-05-10T14:58:00Z">
        <w:r w:rsidR="00CB51F4" w:rsidRPr="00CB51F4">
          <w:rPr>
            <w:rFonts w:ascii="Times New Roman" w:eastAsia="Malgun Gothic" w:hAnsi="Times New Roman" w:cs="Times New Roman"/>
            <w:bCs/>
            <w:color w:val="000000" w:themeColor="text1"/>
            <w:sz w:val="20"/>
            <w:szCs w:val="16"/>
            <w:highlight w:val="green"/>
            <w:lang w:val="en-GB"/>
          </w:rPr>
          <w:t xml:space="preserve">the EPCS AP MLD to enable EPCS priority access for the specific target </w:t>
        </w:r>
        <w:r w:rsidR="00CB51F4" w:rsidRPr="00CB51F4">
          <w:rPr>
            <w:rFonts w:ascii="Times New Roman" w:eastAsia="Malgun Gothic" w:hAnsi="Times New Roman" w:cs="Times New Roman"/>
            <w:bCs/>
            <w:color w:val="000000" w:themeColor="text1"/>
            <w:sz w:val="20"/>
            <w:szCs w:val="16"/>
            <w:highlight w:val="green"/>
            <w:lang w:val="en-GB"/>
          </w:rPr>
          <w:lastRenderedPageBreak/>
          <w:t>EPCS non-AP MLD</w:t>
        </w:r>
      </w:ins>
      <w:ins w:id="15" w:author="John Wullert" w:date="2023-03-14T09:56:00Z">
        <w:r w:rsidR="0028615A" w:rsidRPr="00CB51F4">
          <w:rPr>
            <w:rFonts w:ascii="Times New Roman" w:eastAsia="Malgun Gothic" w:hAnsi="Times New Roman" w:cs="Times New Roman"/>
            <w:bCs/>
            <w:color w:val="000000" w:themeColor="text1"/>
            <w:sz w:val="20"/>
            <w:szCs w:val="16"/>
            <w:highlight w:val="green"/>
            <w:lang w:val="en-GB"/>
          </w:rPr>
          <w:t>.</w:t>
        </w:r>
      </w:ins>
      <w:del w:id="16" w:author="John Wullert" w:date="2023-03-06T12:18:00Z">
        <w:r w:rsidRPr="0028615A" w:rsidDel="008546A8">
          <w:rPr>
            <w:rFonts w:ascii="Times New Roman" w:eastAsia="Malgun Gothic" w:hAnsi="Times New Roman" w:cs="Times New Roman"/>
            <w:bCs/>
            <w:color w:val="000000" w:themeColor="text1"/>
            <w:sz w:val="20"/>
            <w:szCs w:val="16"/>
            <w:lang w:val="en-GB"/>
          </w:rPr>
          <w:delText>—Successful verification is defined when the dot11EPCSPriorityAccessAuthorized for the EPCS non-AP MLD in the dot11InterworkingEntry is set to true. The verification of EPCS priority access authorization by an EPCS AP MLD with dot11SSPNInterfaceActivated equal to false is out of scope of this standard.</w:delText>
        </w:r>
      </w:del>
    </w:p>
    <w:p w14:paraId="591C32AF" w14:textId="441F9A01" w:rsidR="008546A8" w:rsidRDefault="008546A8" w:rsidP="008546A8">
      <w:pPr>
        <w:pStyle w:val="ListParagraph"/>
        <w:numPr>
          <w:ilvl w:val="0"/>
          <w:numId w:val="39"/>
        </w:numPr>
        <w:suppressAutoHyphens/>
        <w:rPr>
          <w:rFonts w:ascii="Times New Roman" w:eastAsia="Malgun Gothic" w:hAnsi="Times New Roman" w:cs="Times New Roman"/>
          <w:bCs/>
          <w:color w:val="000000" w:themeColor="text1"/>
          <w:sz w:val="20"/>
          <w:szCs w:val="16"/>
          <w:lang w:val="en-GB"/>
        </w:rPr>
      </w:pPr>
      <w:del w:id="17" w:author="John Wullert" w:date="2023-03-06T12:18:00Z">
        <w:r w:rsidRPr="008546A8" w:rsidDel="008546A8">
          <w:rPr>
            <w:rFonts w:ascii="Times New Roman" w:eastAsia="Malgun Gothic" w:hAnsi="Times New Roman" w:cs="Times New Roman"/>
            <w:bCs/>
            <w:color w:val="000000" w:themeColor="text1"/>
            <w:sz w:val="20"/>
            <w:szCs w:val="16"/>
            <w:lang w:val="en-GB"/>
          </w:rPr>
          <w:delText>If the verification is successful (see NOTE 2 above), t</w:delText>
        </w:r>
      </w:del>
      <w:ins w:id="18" w:author="John Wullert" w:date="2023-03-06T12:18:00Z">
        <w:r>
          <w:rPr>
            <w:rFonts w:ascii="Times New Roman" w:eastAsia="Malgun Gothic" w:hAnsi="Times New Roman" w:cs="Times New Roman"/>
            <w:bCs/>
            <w:color w:val="000000" w:themeColor="text1"/>
            <w:sz w:val="20"/>
            <w:szCs w:val="16"/>
            <w:lang w:val="en-GB"/>
          </w:rPr>
          <w:t>T</w:t>
        </w:r>
      </w:ins>
      <w:r w:rsidRPr="008546A8">
        <w:rPr>
          <w:rFonts w:ascii="Times New Roman" w:eastAsia="Malgun Gothic" w:hAnsi="Times New Roman" w:cs="Times New Roman"/>
          <w:bCs/>
          <w:color w:val="000000" w:themeColor="text1"/>
          <w:sz w:val="20"/>
          <w:szCs w:val="16"/>
          <w:lang w:val="en-GB"/>
        </w:rPr>
        <w:t>he initiating EPCS AP MLD shall transmit an EPCS Priority Access Enable Request frame (9.6.35.5 (EPCS Priority Access Enable Request frame format)) via an affiliated STA to the corresponding non-AP STA affiliated with an associated EPCS non-AP MLD, with EPCS priority access in the torn down state for that non-AP MLD.</w:t>
      </w:r>
    </w:p>
    <w:p w14:paraId="2F4D3131" w14:textId="4472A6DB" w:rsidR="00470C98" w:rsidRDefault="008546A8" w:rsidP="00847F07">
      <w:pPr>
        <w:pStyle w:val="ListParagraph"/>
        <w:numPr>
          <w:ilvl w:val="1"/>
          <w:numId w:val="39"/>
        </w:numPr>
        <w:suppressAutoHyphens/>
        <w:rPr>
          <w:rFonts w:ascii="Times New Roman" w:eastAsia="Malgun Gothic" w:hAnsi="Times New Roman" w:cs="Times New Roman"/>
          <w:bCs/>
          <w:color w:val="000000" w:themeColor="text1"/>
          <w:sz w:val="20"/>
          <w:szCs w:val="16"/>
          <w:lang w:val="en-GB"/>
        </w:rPr>
      </w:pPr>
      <w:r w:rsidRPr="00470C98">
        <w:rPr>
          <w:rFonts w:ascii="Times New Roman" w:eastAsia="Malgun Gothic" w:hAnsi="Times New Roman" w:cs="Times New Roman"/>
          <w:bCs/>
          <w:color w:val="000000" w:themeColor="text1"/>
          <w:sz w:val="20"/>
          <w:szCs w:val="16"/>
          <w:lang w:val="en-GB"/>
        </w:rPr>
        <w:t>The initiating EPCS AP MLD may include the Priority Access Multi-Link element in the EPCS Priority Access Enable Request frame to provide EDCA parameter set(s) and/or MU EDCA parameter set(s) that the destination EPCS non-AP MLD (#17371)</w:t>
      </w:r>
      <w:del w:id="19" w:author="John Wullert" w:date="2023-03-06T12:21:00Z">
        <w:r w:rsidRPr="00470C98" w:rsidDel="008546A8">
          <w:rPr>
            <w:rFonts w:ascii="Times New Roman" w:eastAsia="Malgun Gothic" w:hAnsi="Times New Roman" w:cs="Times New Roman"/>
            <w:bCs/>
            <w:color w:val="000000" w:themeColor="text1"/>
            <w:sz w:val="20"/>
            <w:szCs w:val="16"/>
            <w:lang w:val="en-GB"/>
          </w:rPr>
          <w:delText xml:space="preserve">will </w:delText>
        </w:r>
      </w:del>
      <w:r w:rsidRPr="00470C98">
        <w:rPr>
          <w:rFonts w:ascii="Times New Roman" w:eastAsia="Malgun Gothic" w:hAnsi="Times New Roman" w:cs="Times New Roman"/>
          <w:bCs/>
          <w:color w:val="000000" w:themeColor="text1"/>
          <w:sz w:val="20"/>
          <w:szCs w:val="16"/>
          <w:lang w:val="en-GB"/>
        </w:rPr>
        <w:t>employ</w:t>
      </w:r>
      <w:ins w:id="20" w:author="John Wullert" w:date="2023-03-10T13:40:00Z">
        <w:r w:rsidR="00FE3F08">
          <w:rPr>
            <w:rFonts w:ascii="Times New Roman" w:eastAsia="Malgun Gothic" w:hAnsi="Times New Roman" w:cs="Times New Roman"/>
            <w:bCs/>
            <w:color w:val="000000" w:themeColor="text1"/>
            <w:sz w:val="20"/>
            <w:szCs w:val="16"/>
            <w:lang w:val="en-GB"/>
          </w:rPr>
          <w:t>s</w:t>
        </w:r>
      </w:ins>
      <w:r w:rsidRPr="00470C98">
        <w:rPr>
          <w:rFonts w:ascii="Times New Roman" w:eastAsia="Malgun Gothic" w:hAnsi="Times New Roman" w:cs="Times New Roman"/>
          <w:bCs/>
          <w:color w:val="000000" w:themeColor="text1"/>
          <w:sz w:val="20"/>
          <w:szCs w:val="16"/>
          <w:lang w:val="en-GB"/>
        </w:rPr>
        <w:t xml:space="preserve"> on the corresponding setup links</w:t>
      </w:r>
      <w:ins w:id="21" w:author="John Wullert" w:date="2023-03-06T12:20:00Z">
        <w:r w:rsidRPr="00470C98">
          <w:rPr>
            <w:rFonts w:ascii="Times New Roman" w:eastAsia="Malgun Gothic" w:hAnsi="Times New Roman" w:cs="Times New Roman"/>
            <w:bCs/>
            <w:color w:val="000000" w:themeColor="text1"/>
            <w:sz w:val="20"/>
            <w:szCs w:val="16"/>
            <w:lang w:val="en-GB"/>
          </w:rPr>
          <w:t xml:space="preserve"> if EPCS priority access is successfully enabled</w:t>
        </w:r>
      </w:ins>
      <w:r w:rsidRPr="00470C98">
        <w:rPr>
          <w:rFonts w:ascii="Times New Roman" w:eastAsia="Malgun Gothic" w:hAnsi="Times New Roman" w:cs="Times New Roman"/>
          <w:bCs/>
          <w:color w:val="000000" w:themeColor="text1"/>
          <w:sz w:val="20"/>
          <w:szCs w:val="16"/>
          <w:lang w:val="en-GB"/>
        </w:rPr>
        <w:t>.</w:t>
      </w:r>
    </w:p>
    <w:p w14:paraId="38CFC37E" w14:textId="42B4386C" w:rsidR="008546A8" w:rsidRDefault="008546A8" w:rsidP="00470C98">
      <w:pPr>
        <w:pStyle w:val="ListParagraph"/>
        <w:suppressAutoHyphens/>
        <w:ind w:left="1440"/>
        <w:rPr>
          <w:rFonts w:ascii="Times New Roman" w:eastAsia="Malgun Gothic" w:hAnsi="Times New Roman" w:cs="Times New Roman"/>
          <w:bCs/>
          <w:color w:val="000000" w:themeColor="text1"/>
          <w:sz w:val="20"/>
          <w:szCs w:val="16"/>
          <w:lang w:val="en-GB"/>
        </w:rPr>
      </w:pPr>
      <w:bookmarkStart w:id="22" w:name="_Hlk130292487"/>
    </w:p>
    <w:bookmarkEnd w:id="22"/>
    <w:p w14:paraId="17BD908B" w14:textId="6CB5659B" w:rsidR="002F0306" w:rsidRDefault="002F0306" w:rsidP="002F0306">
      <w:pPr>
        <w:pStyle w:val="ListParagraph"/>
        <w:numPr>
          <w:ilvl w:val="0"/>
          <w:numId w:val="39"/>
        </w:numPr>
        <w:suppressAutoHyphens/>
        <w:rPr>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t>…</w:t>
      </w:r>
    </w:p>
    <w:p w14:paraId="747BF293" w14:textId="77777777" w:rsidR="00EA0F00" w:rsidRDefault="00EA0F00" w:rsidP="00EA0F00">
      <w:pPr>
        <w:suppressAutoHyphens/>
        <w:rPr>
          <w:rFonts w:ascii="Times New Roman" w:eastAsia="Malgun Gothic" w:hAnsi="Times New Roman" w:cs="Times New Roman"/>
          <w:b/>
          <w:bCs/>
          <w:color w:val="000000" w:themeColor="text1"/>
          <w:sz w:val="20"/>
          <w:szCs w:val="16"/>
          <w:lang w:val="en-GB"/>
        </w:rPr>
      </w:pPr>
    </w:p>
    <w:p w14:paraId="0C44F247" w14:textId="03587B39" w:rsidR="00EA0F00" w:rsidRPr="00EA0F00" w:rsidRDefault="00EA0F00" w:rsidP="00EA0F00">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w:t>
      </w:r>
      <w:r>
        <w:rPr>
          <w:rFonts w:ascii="Times New Roman" w:eastAsia="Malgun Gothic" w:hAnsi="Times New Roman" w:cs="Times New Roman"/>
          <w:b/>
          <w:bCs/>
          <w:color w:val="000000" w:themeColor="text1"/>
          <w:sz w:val="20"/>
          <w:szCs w:val="16"/>
          <w:lang w:val="en-GB"/>
        </w:rPr>
        <w:t xml:space="preserve">make the indicated changes to the definition in Clause </w:t>
      </w:r>
      <w:r w:rsidRPr="008546A8">
        <w:rPr>
          <w:rFonts w:ascii="Times New Roman" w:eastAsia="Malgun Gothic" w:hAnsi="Times New Roman" w:cs="Times New Roman"/>
          <w:b/>
          <w:bCs/>
          <w:color w:val="000000" w:themeColor="text1"/>
          <w:sz w:val="20"/>
          <w:szCs w:val="16"/>
          <w:lang w:val="en-GB"/>
        </w:rPr>
        <w:t>35.16.2.2.</w:t>
      </w:r>
      <w:r>
        <w:rPr>
          <w:rFonts w:ascii="Times New Roman" w:eastAsia="Malgun Gothic" w:hAnsi="Times New Roman" w:cs="Times New Roman"/>
          <w:b/>
          <w:bCs/>
          <w:color w:val="000000" w:themeColor="text1"/>
          <w:sz w:val="20"/>
          <w:szCs w:val="16"/>
          <w:lang w:val="en-GB"/>
        </w:rPr>
        <w:t>4</w:t>
      </w:r>
    </w:p>
    <w:p w14:paraId="11EBB4BE" w14:textId="67D977B2" w:rsidR="00470C98" w:rsidRDefault="00470C98" w:rsidP="00470C98">
      <w:pPr>
        <w:suppressAutoHyphens/>
        <w:rPr>
          <w:rFonts w:ascii="Times New Roman" w:eastAsia="Malgun Gothic" w:hAnsi="Times New Roman" w:cs="Times New Roman"/>
          <w:b/>
          <w:bCs/>
          <w:color w:val="000000" w:themeColor="text1"/>
          <w:sz w:val="20"/>
          <w:szCs w:val="16"/>
          <w:lang w:val="en-GB"/>
        </w:rPr>
      </w:pPr>
      <w:r w:rsidRPr="00470C98">
        <w:rPr>
          <w:rFonts w:ascii="Times New Roman" w:eastAsia="Malgun Gothic" w:hAnsi="Times New Roman" w:cs="Times New Roman"/>
          <w:b/>
          <w:bCs/>
          <w:color w:val="000000" w:themeColor="text1"/>
          <w:sz w:val="20"/>
          <w:szCs w:val="16"/>
          <w:lang w:val="en-GB"/>
        </w:rPr>
        <w:t>35.16.2.2.4 Procedure at the receiving AP MLD</w:t>
      </w:r>
    </w:p>
    <w:p w14:paraId="1CD1E3E6" w14:textId="5A07AEC7" w:rsidR="00470C98" w:rsidRDefault="00470C98" w:rsidP="00470C98">
      <w:pPr>
        <w:suppressAutoHyphens/>
        <w:rPr>
          <w:rFonts w:ascii="Times New Roman" w:eastAsia="Malgun Gothic" w:hAnsi="Times New Roman" w:cs="Times New Roman"/>
          <w:b/>
          <w:bCs/>
          <w:color w:val="000000" w:themeColor="text1"/>
          <w:sz w:val="20"/>
          <w:szCs w:val="16"/>
          <w:lang w:val="en-GB"/>
        </w:rPr>
      </w:pPr>
      <w:r>
        <w:rPr>
          <w:rFonts w:ascii="Times New Roman" w:eastAsia="Malgun Gothic" w:hAnsi="Times New Roman" w:cs="Times New Roman"/>
          <w:b/>
          <w:bCs/>
          <w:color w:val="000000" w:themeColor="text1"/>
          <w:sz w:val="20"/>
          <w:szCs w:val="16"/>
          <w:lang w:val="en-GB"/>
        </w:rPr>
        <w:t>…</w:t>
      </w:r>
    </w:p>
    <w:p w14:paraId="38551C9F" w14:textId="7D3BCB09" w:rsidR="00470C98" w:rsidRDefault="00470C98" w:rsidP="002F0306">
      <w:pPr>
        <w:pStyle w:val="ListParagraph"/>
        <w:numPr>
          <w:ilvl w:val="0"/>
          <w:numId w:val="43"/>
        </w:numPr>
        <w:suppressAutoHyphens/>
        <w:rPr>
          <w:rFonts w:ascii="Times New Roman" w:eastAsia="Malgun Gothic" w:hAnsi="Times New Roman" w:cs="Times New Roman"/>
          <w:bCs/>
          <w:color w:val="000000" w:themeColor="text1"/>
          <w:sz w:val="20"/>
          <w:szCs w:val="16"/>
          <w:lang w:val="en-GB"/>
        </w:rPr>
      </w:pPr>
      <w:r w:rsidRPr="00470C98">
        <w:rPr>
          <w:rFonts w:ascii="Times New Roman" w:eastAsia="Malgun Gothic" w:hAnsi="Times New Roman" w:cs="Times New Roman"/>
          <w:bCs/>
          <w:color w:val="000000" w:themeColor="text1"/>
          <w:sz w:val="20"/>
          <w:szCs w:val="16"/>
          <w:lang w:val="en-GB"/>
        </w:rPr>
        <w:t>If the Status Code in the MLME-</w:t>
      </w:r>
      <w:proofErr w:type="spellStart"/>
      <w:r w:rsidRPr="00470C98">
        <w:rPr>
          <w:rFonts w:ascii="Times New Roman" w:eastAsia="Malgun Gothic" w:hAnsi="Times New Roman" w:cs="Times New Roman"/>
          <w:bCs/>
          <w:color w:val="000000" w:themeColor="text1"/>
          <w:sz w:val="20"/>
          <w:szCs w:val="16"/>
          <w:lang w:val="en-GB"/>
        </w:rPr>
        <w:t>EPCSPRIACCESSENABLE.response</w:t>
      </w:r>
      <w:proofErr w:type="spellEnd"/>
      <w:r w:rsidRPr="00470C98">
        <w:rPr>
          <w:rFonts w:ascii="Times New Roman" w:eastAsia="Malgun Gothic" w:hAnsi="Times New Roman" w:cs="Times New Roman"/>
          <w:bCs/>
          <w:color w:val="000000" w:themeColor="text1"/>
          <w:sz w:val="20"/>
          <w:szCs w:val="16"/>
          <w:lang w:val="en-GB"/>
        </w:rPr>
        <w:t xml:space="preserve"> primitive is equal to SUCCESS, the receiving AP MLD </w:t>
      </w:r>
      <w:del w:id="23" w:author="John Wullert" w:date="2023-03-24T15:00:00Z">
        <w:r w:rsidRPr="00470C98" w:rsidDel="00C51167">
          <w:rPr>
            <w:rFonts w:ascii="Times New Roman" w:eastAsia="Malgun Gothic" w:hAnsi="Times New Roman" w:cs="Times New Roman"/>
            <w:bCs/>
            <w:color w:val="000000" w:themeColor="text1"/>
            <w:sz w:val="20"/>
            <w:szCs w:val="16"/>
            <w:lang w:val="en-GB"/>
          </w:rPr>
          <w:delText xml:space="preserve">STA </w:delText>
        </w:r>
      </w:del>
      <w:r w:rsidRPr="00470C98">
        <w:rPr>
          <w:rFonts w:ascii="Times New Roman" w:eastAsia="Malgun Gothic" w:hAnsi="Times New Roman" w:cs="Times New Roman"/>
          <w:bCs/>
          <w:color w:val="000000" w:themeColor="text1"/>
          <w:sz w:val="20"/>
          <w:szCs w:val="16"/>
          <w:lang w:val="en-GB"/>
        </w:rPr>
        <w:t>shall set the state of the EPCS priority access to enabled for the requesting non-AP MLD.</w:t>
      </w:r>
    </w:p>
    <w:p w14:paraId="73C8F7A2" w14:textId="4AFCFCB1" w:rsidR="00470C98" w:rsidRDefault="00470C98" w:rsidP="002F0306">
      <w:pPr>
        <w:pStyle w:val="ListParagraph"/>
        <w:numPr>
          <w:ilvl w:val="1"/>
          <w:numId w:val="43"/>
        </w:numPr>
        <w:suppressAutoHyphens/>
        <w:rPr>
          <w:rFonts w:ascii="Times New Roman" w:eastAsia="Malgun Gothic" w:hAnsi="Times New Roman" w:cs="Times New Roman"/>
          <w:bCs/>
          <w:color w:val="000000" w:themeColor="text1"/>
          <w:sz w:val="20"/>
          <w:szCs w:val="16"/>
          <w:lang w:val="en-GB"/>
        </w:rPr>
      </w:pPr>
      <w:r w:rsidRPr="00470C98">
        <w:rPr>
          <w:rFonts w:ascii="Times New Roman" w:eastAsia="Malgun Gothic" w:hAnsi="Times New Roman" w:cs="Times New Roman"/>
          <w:bCs/>
          <w:color w:val="000000" w:themeColor="text1"/>
          <w:sz w:val="20"/>
          <w:szCs w:val="16"/>
          <w:lang w:val="en-GB"/>
        </w:rPr>
        <w:t>The receiving AP MLD may include the Priority Access Multi-Link element in the EPCS Priority Access Enable Response frame to provide the EDCA parameter set(s) and/or the MU EDCA parameter set(s) that the initiating EPCS non-AP MLD will employ on the corresponding links.</w:t>
      </w:r>
    </w:p>
    <w:p w14:paraId="6676E4A5" w14:textId="194D6C7B" w:rsidR="002F0306" w:rsidRDefault="002F0306" w:rsidP="002F0306">
      <w:pPr>
        <w:pStyle w:val="ListParagraph"/>
        <w:suppressAutoHyphens/>
        <w:ind w:left="1440"/>
        <w:rPr>
          <w:rFonts w:ascii="Times New Roman" w:eastAsia="Malgun Gothic" w:hAnsi="Times New Roman" w:cs="Times New Roman"/>
          <w:bCs/>
          <w:color w:val="000000" w:themeColor="text1"/>
          <w:sz w:val="20"/>
          <w:szCs w:val="16"/>
          <w:lang w:val="en-GB"/>
        </w:rPr>
      </w:pPr>
    </w:p>
    <w:p w14:paraId="592CFF1C" w14:textId="3384E44B" w:rsidR="002F0306" w:rsidRDefault="002F0306" w:rsidP="002F0306">
      <w:pPr>
        <w:suppressAutoHyphens/>
        <w:rPr>
          <w:rFonts w:ascii="Times New Roman" w:eastAsia="Malgun Gothic" w:hAnsi="Times New Roman" w:cs="Times New Roman"/>
          <w:bCs/>
          <w:color w:val="000000" w:themeColor="text1"/>
          <w:sz w:val="20"/>
          <w:szCs w:val="16"/>
          <w:lang w:val="en-GB"/>
        </w:rPr>
      </w:pPr>
    </w:p>
    <w:p w14:paraId="185C57BE" w14:textId="3503E951" w:rsidR="002F0306" w:rsidRDefault="002F0306" w:rsidP="002F0306">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w:t>
      </w:r>
      <w:r>
        <w:rPr>
          <w:rFonts w:ascii="Times New Roman" w:eastAsia="Malgun Gothic" w:hAnsi="Times New Roman" w:cs="Times New Roman"/>
          <w:b/>
          <w:bCs/>
          <w:color w:val="000000" w:themeColor="text1"/>
          <w:sz w:val="20"/>
          <w:szCs w:val="16"/>
          <w:lang w:val="en-GB"/>
        </w:rPr>
        <w:t xml:space="preserve">make the indicated changes to the definition in Clause </w:t>
      </w:r>
      <w:r w:rsidRPr="008546A8">
        <w:rPr>
          <w:rFonts w:ascii="Times New Roman" w:eastAsia="Malgun Gothic" w:hAnsi="Times New Roman" w:cs="Times New Roman"/>
          <w:b/>
          <w:bCs/>
          <w:color w:val="000000" w:themeColor="text1"/>
          <w:sz w:val="20"/>
          <w:szCs w:val="16"/>
          <w:lang w:val="en-GB"/>
        </w:rPr>
        <w:t>35.16.2.2.</w:t>
      </w:r>
      <w:r w:rsidR="00EA0F00">
        <w:rPr>
          <w:rFonts w:ascii="Times New Roman" w:eastAsia="Malgun Gothic" w:hAnsi="Times New Roman" w:cs="Times New Roman"/>
          <w:b/>
          <w:bCs/>
          <w:color w:val="000000" w:themeColor="text1"/>
          <w:sz w:val="20"/>
          <w:szCs w:val="16"/>
          <w:lang w:val="en-GB"/>
        </w:rPr>
        <w:t>5</w:t>
      </w:r>
    </w:p>
    <w:p w14:paraId="4E69B99B" w14:textId="6FF15525" w:rsidR="002F0306" w:rsidRPr="002F0306" w:rsidRDefault="002F0306" w:rsidP="002F0306">
      <w:pPr>
        <w:suppressAutoHyphens/>
        <w:rPr>
          <w:rFonts w:ascii="Times New Roman" w:eastAsia="Malgun Gothic" w:hAnsi="Times New Roman" w:cs="Times New Roman"/>
          <w:b/>
          <w:bCs/>
          <w:color w:val="000000" w:themeColor="text1"/>
          <w:sz w:val="20"/>
          <w:szCs w:val="16"/>
          <w:lang w:val="en-GB"/>
        </w:rPr>
      </w:pPr>
      <w:r w:rsidRPr="002F0306">
        <w:rPr>
          <w:rFonts w:ascii="Times New Roman" w:eastAsia="Malgun Gothic" w:hAnsi="Times New Roman" w:cs="Times New Roman"/>
          <w:b/>
          <w:bCs/>
          <w:color w:val="000000" w:themeColor="text1"/>
          <w:sz w:val="20"/>
          <w:szCs w:val="16"/>
          <w:lang w:val="en-GB"/>
        </w:rPr>
        <w:t>35.16.2.2.5 Procedures at the receiving non-AP MLD</w:t>
      </w:r>
    </w:p>
    <w:p w14:paraId="778ECE75" w14:textId="537B8BE2" w:rsidR="002F0306" w:rsidRDefault="002F0306" w:rsidP="002F0306">
      <w:pPr>
        <w:suppressAutoHyphens/>
        <w:rPr>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t>…</w:t>
      </w:r>
    </w:p>
    <w:p w14:paraId="6B008D53" w14:textId="12DE7499" w:rsidR="002F0306" w:rsidRPr="002F0306" w:rsidRDefault="002F0306" w:rsidP="002F0306">
      <w:pPr>
        <w:pStyle w:val="ListParagraph"/>
        <w:numPr>
          <w:ilvl w:val="0"/>
          <w:numId w:val="45"/>
        </w:numPr>
        <w:suppressAutoHyphens/>
        <w:rPr>
          <w:rFonts w:ascii="Times New Roman" w:eastAsia="Malgun Gothic" w:hAnsi="Times New Roman" w:cs="Times New Roman"/>
          <w:bCs/>
          <w:color w:val="000000" w:themeColor="text1"/>
          <w:sz w:val="20"/>
          <w:szCs w:val="16"/>
          <w:lang w:val="en-GB"/>
        </w:rPr>
      </w:pPr>
      <w:r w:rsidRPr="002F0306">
        <w:rPr>
          <w:rFonts w:ascii="Times New Roman" w:eastAsia="Malgun Gothic" w:hAnsi="Times New Roman" w:cs="Times New Roman"/>
          <w:bCs/>
          <w:color w:val="000000" w:themeColor="text1"/>
          <w:sz w:val="20"/>
          <w:szCs w:val="16"/>
          <w:lang w:val="en-GB"/>
        </w:rPr>
        <w:t>If the Status Code</w:t>
      </w:r>
      <w:r w:rsidR="00AC3F97">
        <w:rPr>
          <w:rFonts w:ascii="Times New Roman" w:eastAsia="Malgun Gothic" w:hAnsi="Times New Roman" w:cs="Times New Roman"/>
          <w:bCs/>
          <w:color w:val="000000" w:themeColor="text1"/>
          <w:sz w:val="20"/>
          <w:szCs w:val="16"/>
          <w:lang w:val="en-GB"/>
        </w:rPr>
        <w:t xml:space="preserve"> </w:t>
      </w:r>
      <w:r w:rsidRPr="002F0306">
        <w:rPr>
          <w:rFonts w:ascii="Times New Roman" w:eastAsia="Malgun Gothic" w:hAnsi="Times New Roman" w:cs="Times New Roman"/>
          <w:bCs/>
          <w:color w:val="000000" w:themeColor="text1"/>
          <w:sz w:val="20"/>
          <w:szCs w:val="16"/>
          <w:lang w:val="en-GB"/>
        </w:rPr>
        <w:t>in the MLME-</w:t>
      </w:r>
      <w:proofErr w:type="spellStart"/>
      <w:r w:rsidRPr="002F0306">
        <w:rPr>
          <w:rFonts w:ascii="Times New Roman" w:eastAsia="Malgun Gothic" w:hAnsi="Times New Roman" w:cs="Times New Roman"/>
          <w:bCs/>
          <w:color w:val="000000" w:themeColor="text1"/>
          <w:sz w:val="20"/>
          <w:szCs w:val="16"/>
          <w:lang w:val="en-GB"/>
        </w:rPr>
        <w:t>EPCSPRIACCESSENABLE.response</w:t>
      </w:r>
      <w:proofErr w:type="spellEnd"/>
      <w:r w:rsidRPr="002F0306">
        <w:rPr>
          <w:rFonts w:ascii="Times New Roman" w:eastAsia="Malgun Gothic" w:hAnsi="Times New Roman" w:cs="Times New Roman"/>
          <w:bCs/>
          <w:color w:val="000000" w:themeColor="text1"/>
          <w:sz w:val="20"/>
          <w:szCs w:val="16"/>
          <w:lang w:val="en-GB"/>
        </w:rPr>
        <w:t xml:space="preserve"> primitive is equal to SUCCESS, the receiving non-AP MLD shall change the state of the EPCS priority access to enabled so that subsequently transmitted traffic receives EPCS priority access treatment using the procedure defined in 35.16.3 (EPCS priority access procedure).</w:t>
      </w:r>
    </w:p>
    <w:p w14:paraId="0C36DA74" w14:textId="7B2BD457" w:rsidR="002F0306" w:rsidRDefault="002F0306" w:rsidP="002F0306">
      <w:pPr>
        <w:pStyle w:val="ListParagraph"/>
        <w:numPr>
          <w:ilvl w:val="0"/>
          <w:numId w:val="45"/>
        </w:numPr>
        <w:suppressAutoHyphens/>
        <w:rPr>
          <w:rFonts w:ascii="Times New Roman" w:eastAsia="Malgun Gothic" w:hAnsi="Times New Roman" w:cs="Times New Roman"/>
          <w:bCs/>
          <w:color w:val="000000" w:themeColor="text1"/>
          <w:sz w:val="20"/>
          <w:szCs w:val="16"/>
          <w:lang w:val="en-GB"/>
        </w:rPr>
      </w:pPr>
      <w:r w:rsidRPr="002F0306">
        <w:rPr>
          <w:rFonts w:ascii="Times New Roman" w:eastAsia="Malgun Gothic" w:hAnsi="Times New Roman" w:cs="Times New Roman"/>
          <w:bCs/>
          <w:color w:val="000000" w:themeColor="text1"/>
          <w:sz w:val="20"/>
          <w:szCs w:val="16"/>
          <w:lang w:val="en-GB"/>
        </w:rPr>
        <w:t>If the Status Code in the MLME-</w:t>
      </w:r>
      <w:proofErr w:type="spellStart"/>
      <w:r w:rsidRPr="002F0306">
        <w:rPr>
          <w:rFonts w:ascii="Times New Roman" w:eastAsia="Malgun Gothic" w:hAnsi="Times New Roman" w:cs="Times New Roman"/>
          <w:bCs/>
          <w:color w:val="000000" w:themeColor="text1"/>
          <w:sz w:val="20"/>
          <w:szCs w:val="16"/>
          <w:lang w:val="en-GB"/>
        </w:rPr>
        <w:t>EPCSPRIACCESSENABLE.response</w:t>
      </w:r>
      <w:proofErr w:type="spellEnd"/>
      <w:r w:rsidRPr="002F0306">
        <w:rPr>
          <w:rFonts w:ascii="Times New Roman" w:eastAsia="Malgun Gothic" w:hAnsi="Times New Roman" w:cs="Times New Roman"/>
          <w:bCs/>
          <w:color w:val="000000" w:themeColor="text1"/>
          <w:sz w:val="20"/>
          <w:szCs w:val="16"/>
          <w:lang w:val="en-GB"/>
        </w:rPr>
        <w:t xml:space="preserve"> primitive is equal to a value other than SUCCESS, the receiving non-AP MLD shall keep </w:t>
      </w:r>
      <w:r>
        <w:rPr>
          <w:rFonts w:ascii="Times New Roman" w:eastAsia="Malgun Gothic" w:hAnsi="Times New Roman" w:cs="Times New Roman"/>
          <w:bCs/>
          <w:color w:val="000000" w:themeColor="text1"/>
          <w:sz w:val="20"/>
          <w:szCs w:val="16"/>
          <w:lang w:val="en-GB"/>
        </w:rPr>
        <w:t>(#15584)</w:t>
      </w:r>
      <w:del w:id="24" w:author="John Wullert" w:date="2023-03-06T12:41:00Z">
        <w:r w:rsidRPr="002F0306" w:rsidDel="002F0306">
          <w:rPr>
            <w:rFonts w:ascii="Times New Roman" w:eastAsia="Malgun Gothic" w:hAnsi="Times New Roman" w:cs="Times New Roman"/>
            <w:bCs/>
            <w:color w:val="000000" w:themeColor="text1"/>
            <w:sz w:val="20"/>
            <w:szCs w:val="16"/>
            <w:lang w:val="en-GB"/>
          </w:rPr>
          <w:delText xml:space="preserve">the torn down state of the </w:delText>
        </w:r>
      </w:del>
      <w:r w:rsidRPr="002F0306">
        <w:rPr>
          <w:rFonts w:ascii="Times New Roman" w:eastAsia="Malgun Gothic" w:hAnsi="Times New Roman" w:cs="Times New Roman"/>
          <w:bCs/>
          <w:color w:val="000000" w:themeColor="text1"/>
          <w:sz w:val="20"/>
          <w:szCs w:val="16"/>
          <w:lang w:val="en-GB"/>
        </w:rPr>
        <w:t xml:space="preserve">EPCS priority access </w:t>
      </w:r>
      <w:del w:id="25" w:author="John Wullert" w:date="2023-03-06T12:42:00Z">
        <w:r w:rsidRPr="002F0306" w:rsidDel="002F0306">
          <w:rPr>
            <w:rFonts w:ascii="Times New Roman" w:eastAsia="Malgun Gothic" w:hAnsi="Times New Roman" w:cs="Times New Roman"/>
            <w:bCs/>
            <w:color w:val="000000" w:themeColor="text1"/>
            <w:sz w:val="20"/>
            <w:szCs w:val="16"/>
            <w:lang w:val="en-GB"/>
          </w:rPr>
          <w:delText>so it does not only apply to subsequently transmitted traffic</w:delText>
        </w:r>
      </w:del>
      <w:ins w:id="26" w:author="John Wullert" w:date="2023-03-06T12:42:00Z">
        <w:r>
          <w:rPr>
            <w:rFonts w:ascii="Times New Roman" w:eastAsia="Malgun Gothic" w:hAnsi="Times New Roman" w:cs="Times New Roman"/>
            <w:bCs/>
            <w:color w:val="000000" w:themeColor="text1"/>
            <w:sz w:val="20"/>
            <w:szCs w:val="16"/>
            <w:lang w:val="en-GB"/>
          </w:rPr>
          <w:t>in the torn-down state</w:t>
        </w:r>
      </w:ins>
      <w:r w:rsidRPr="002F0306">
        <w:rPr>
          <w:rFonts w:ascii="Times New Roman" w:eastAsia="Malgun Gothic" w:hAnsi="Times New Roman" w:cs="Times New Roman"/>
          <w:bCs/>
          <w:color w:val="000000" w:themeColor="text1"/>
          <w:sz w:val="20"/>
          <w:szCs w:val="16"/>
          <w:lang w:val="en-GB"/>
        </w:rPr>
        <w:t>.</w:t>
      </w:r>
    </w:p>
    <w:p w14:paraId="7DFD570F" w14:textId="77777777" w:rsidR="00EA0F00" w:rsidRDefault="00EA0F00" w:rsidP="00EA0F00">
      <w:pPr>
        <w:suppressAutoHyphens/>
        <w:rPr>
          <w:rFonts w:ascii="Times New Roman" w:eastAsia="Malgun Gothic" w:hAnsi="Times New Roman" w:cs="Times New Roman"/>
          <w:b/>
          <w:bCs/>
          <w:color w:val="000000" w:themeColor="text1"/>
          <w:sz w:val="20"/>
          <w:szCs w:val="16"/>
          <w:lang w:val="en-GB"/>
        </w:rPr>
      </w:pPr>
    </w:p>
    <w:p w14:paraId="10DD8E0A" w14:textId="4B820EE1" w:rsidR="00EA0F00" w:rsidRDefault="00EA0F00" w:rsidP="00EA0F00">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w:t>
      </w:r>
      <w:r>
        <w:rPr>
          <w:rFonts w:ascii="Times New Roman" w:eastAsia="Malgun Gothic" w:hAnsi="Times New Roman" w:cs="Times New Roman"/>
          <w:b/>
          <w:bCs/>
          <w:color w:val="000000" w:themeColor="text1"/>
          <w:sz w:val="20"/>
          <w:szCs w:val="16"/>
          <w:lang w:val="en-GB"/>
        </w:rPr>
        <w:t xml:space="preserve">make the indicated changes to the definition in Clause </w:t>
      </w:r>
      <w:r w:rsidRPr="008546A8">
        <w:rPr>
          <w:rFonts w:ascii="Times New Roman" w:eastAsia="Malgun Gothic" w:hAnsi="Times New Roman" w:cs="Times New Roman"/>
          <w:b/>
          <w:bCs/>
          <w:color w:val="000000" w:themeColor="text1"/>
          <w:sz w:val="20"/>
          <w:szCs w:val="16"/>
          <w:lang w:val="en-GB"/>
        </w:rPr>
        <w:t>35.16.</w:t>
      </w:r>
      <w:r>
        <w:rPr>
          <w:rFonts w:ascii="Times New Roman" w:eastAsia="Malgun Gothic" w:hAnsi="Times New Roman" w:cs="Times New Roman"/>
          <w:b/>
          <w:bCs/>
          <w:color w:val="000000" w:themeColor="text1"/>
          <w:sz w:val="20"/>
          <w:szCs w:val="16"/>
          <w:lang w:val="en-GB"/>
        </w:rPr>
        <w:t>1</w:t>
      </w:r>
    </w:p>
    <w:p w14:paraId="1A0551D6" w14:textId="77777777" w:rsidR="00EA0F00" w:rsidRPr="00EA0F00" w:rsidRDefault="00EA0F00" w:rsidP="00EA0F00">
      <w:pPr>
        <w:suppressAutoHyphens/>
        <w:rPr>
          <w:rFonts w:ascii="Times New Roman" w:eastAsia="Malgun Gothic" w:hAnsi="Times New Roman" w:cs="Times New Roman"/>
          <w:b/>
          <w:bCs/>
          <w:color w:val="000000" w:themeColor="text1"/>
          <w:sz w:val="20"/>
          <w:szCs w:val="16"/>
          <w:lang w:val="en-GB"/>
        </w:rPr>
      </w:pPr>
      <w:r w:rsidRPr="00EA0F00">
        <w:rPr>
          <w:rFonts w:ascii="Times New Roman" w:eastAsia="Malgun Gothic" w:hAnsi="Times New Roman" w:cs="Times New Roman"/>
          <w:b/>
          <w:bCs/>
          <w:color w:val="000000" w:themeColor="text1"/>
          <w:sz w:val="20"/>
          <w:szCs w:val="16"/>
          <w:lang w:val="en-GB"/>
        </w:rPr>
        <w:t>35.16.1 General</w:t>
      </w:r>
    </w:p>
    <w:p w14:paraId="592150F0" w14:textId="60A875A0" w:rsidR="00EA0F00" w:rsidRDefault="00EA0F00" w:rsidP="00EA0F00">
      <w:pPr>
        <w:suppressAutoHyphens/>
        <w:rPr>
          <w:ins w:id="27" w:author="John Wullert" w:date="2023-03-06T12:49:00Z"/>
          <w:rFonts w:ascii="Times New Roman" w:eastAsia="Malgun Gothic" w:hAnsi="Times New Roman" w:cs="Times New Roman"/>
          <w:bCs/>
          <w:color w:val="000000" w:themeColor="text1"/>
          <w:sz w:val="20"/>
          <w:szCs w:val="16"/>
          <w:lang w:val="en-GB"/>
        </w:rPr>
      </w:pPr>
      <w:r w:rsidRPr="00EA0F00">
        <w:rPr>
          <w:rFonts w:ascii="Times New Roman" w:eastAsia="Malgun Gothic" w:hAnsi="Times New Roman" w:cs="Times New Roman"/>
          <w:bCs/>
          <w:color w:val="000000" w:themeColor="text1"/>
          <w:sz w:val="20"/>
          <w:szCs w:val="16"/>
          <w:lang w:val="en-GB"/>
        </w:rPr>
        <w:t>EPCS priority access is a mechanism that provides prioritized access to the wireless medium for authorized users to increase their probability of successful communication during periods of network congestion.</w:t>
      </w:r>
    </w:p>
    <w:p w14:paraId="4E827F2C" w14:textId="58B7504D" w:rsidR="00EA0F00" w:rsidRPr="00EA0F00" w:rsidRDefault="00EA0F00" w:rsidP="00EA0F00">
      <w:pPr>
        <w:suppressAutoHyphens/>
        <w:rPr>
          <w:ins w:id="28" w:author="John Wullert" w:date="2023-03-06T12:50:00Z"/>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lastRenderedPageBreak/>
        <w:t>(#</w:t>
      </w:r>
      <w:proofErr w:type="gramStart"/>
      <w:r>
        <w:rPr>
          <w:rFonts w:ascii="Times New Roman" w:eastAsia="Malgun Gothic" w:hAnsi="Times New Roman" w:cs="Times New Roman"/>
          <w:bCs/>
          <w:color w:val="000000" w:themeColor="text1"/>
          <w:sz w:val="20"/>
          <w:szCs w:val="16"/>
          <w:lang w:val="en-GB"/>
        </w:rPr>
        <w:t>15434)</w:t>
      </w:r>
      <w:ins w:id="29" w:author="John Wullert" w:date="2023-03-06T12:50:00Z">
        <w:r w:rsidRPr="00EA0F00">
          <w:rPr>
            <w:rFonts w:ascii="Times New Roman" w:eastAsia="Malgun Gothic" w:hAnsi="Times New Roman" w:cs="Times New Roman"/>
            <w:bCs/>
            <w:color w:val="000000" w:themeColor="text1"/>
            <w:sz w:val="20"/>
            <w:szCs w:val="16"/>
            <w:lang w:val="en-GB"/>
          </w:rPr>
          <w:t>An</w:t>
        </w:r>
        <w:proofErr w:type="gramEnd"/>
        <w:r w:rsidRPr="00EA0F00">
          <w:rPr>
            <w:rFonts w:ascii="Times New Roman" w:eastAsia="Malgun Gothic" w:hAnsi="Times New Roman" w:cs="Times New Roman"/>
            <w:bCs/>
            <w:color w:val="000000" w:themeColor="text1"/>
            <w:sz w:val="20"/>
            <w:szCs w:val="16"/>
            <w:lang w:val="en-GB"/>
          </w:rPr>
          <w:t xml:space="preserve"> EPCS AP MLD is an AP MLD with dot11EHTEPCSPriorityAccessActivated set to true.</w:t>
        </w:r>
      </w:ins>
    </w:p>
    <w:p w14:paraId="39B5746F" w14:textId="7F55A9A6" w:rsidR="00EA0F00" w:rsidRPr="00EA0F00" w:rsidRDefault="00EA0F00" w:rsidP="00EA0F00">
      <w:pPr>
        <w:suppressAutoHyphens/>
        <w:rPr>
          <w:rFonts w:ascii="Times New Roman" w:eastAsia="Malgun Gothic" w:hAnsi="Times New Roman" w:cs="Times New Roman"/>
          <w:bCs/>
          <w:color w:val="000000" w:themeColor="text1"/>
          <w:sz w:val="20"/>
          <w:szCs w:val="16"/>
          <w:lang w:val="en-GB"/>
        </w:rPr>
      </w:pPr>
      <w:ins w:id="30" w:author="John Wullert" w:date="2023-03-06T12:50:00Z">
        <w:r w:rsidRPr="00EA0F00">
          <w:rPr>
            <w:rFonts w:ascii="Times New Roman" w:eastAsia="Malgun Gothic" w:hAnsi="Times New Roman" w:cs="Times New Roman"/>
            <w:bCs/>
            <w:color w:val="000000" w:themeColor="text1"/>
            <w:sz w:val="20"/>
            <w:szCs w:val="16"/>
            <w:lang w:val="en-GB"/>
          </w:rPr>
          <w:t>An EPCS non-AP MLD is a non-AP MLD with dot11EHTEPCSPriorityAccessActivated set to true.</w:t>
        </w:r>
      </w:ins>
    </w:p>
    <w:p w14:paraId="49C6BE11" w14:textId="57819D29" w:rsidR="00EA0F00" w:rsidRDefault="00EA0F00" w:rsidP="00EA0F00">
      <w:pPr>
        <w:suppressAutoHyphens/>
        <w:rPr>
          <w:rFonts w:ascii="Times New Roman" w:eastAsia="Malgun Gothic" w:hAnsi="Times New Roman" w:cs="Times New Roman"/>
          <w:bCs/>
          <w:color w:val="000000" w:themeColor="text1"/>
          <w:sz w:val="20"/>
          <w:szCs w:val="16"/>
          <w:lang w:val="en-GB"/>
        </w:rPr>
      </w:pPr>
      <w:del w:id="31" w:author="John Wullert" w:date="2023-03-06T12:50:00Z">
        <w:r w:rsidRPr="00EA0F00" w:rsidDel="00EA0F00">
          <w:rPr>
            <w:rFonts w:ascii="Times New Roman" w:eastAsia="Malgun Gothic" w:hAnsi="Times New Roman" w:cs="Times New Roman"/>
            <w:bCs/>
            <w:color w:val="000000" w:themeColor="text1"/>
            <w:sz w:val="20"/>
            <w:szCs w:val="16"/>
            <w:lang w:val="en-GB"/>
          </w:rPr>
          <w:delText xml:space="preserve">An EPCS AP MLD or an EPCS non-AP MLD is an MLD that has a value of true for dot11EHTEPCSPriorityAccessActivated. </w:delText>
        </w:r>
      </w:del>
      <w:r w:rsidRPr="00EA0F00">
        <w:rPr>
          <w:rFonts w:ascii="Times New Roman" w:eastAsia="Malgun Gothic" w:hAnsi="Times New Roman" w:cs="Times New Roman"/>
          <w:bCs/>
          <w:color w:val="000000" w:themeColor="text1"/>
          <w:sz w:val="20"/>
          <w:szCs w:val="16"/>
          <w:lang w:val="en-GB"/>
        </w:rPr>
        <w:t>A STA affiliated with an EPCS MLD shall set to 1 the EPCS Priority Access Support subfield of the EHT Capabilities element that it transmits. A STA affiliated with an</w:t>
      </w:r>
      <w:r>
        <w:rPr>
          <w:rFonts w:ascii="Times New Roman" w:eastAsia="Malgun Gothic" w:hAnsi="Times New Roman" w:cs="Times New Roman"/>
          <w:bCs/>
          <w:color w:val="000000" w:themeColor="text1"/>
          <w:sz w:val="20"/>
          <w:szCs w:val="16"/>
          <w:lang w:val="en-GB"/>
        </w:rPr>
        <w:t xml:space="preserve"> </w:t>
      </w:r>
      <w:r w:rsidRPr="00EA0F00">
        <w:rPr>
          <w:rFonts w:ascii="Times New Roman" w:eastAsia="Malgun Gothic" w:hAnsi="Times New Roman" w:cs="Times New Roman"/>
          <w:bCs/>
          <w:color w:val="000000" w:themeColor="text1"/>
          <w:sz w:val="20"/>
          <w:szCs w:val="16"/>
          <w:lang w:val="en-GB"/>
        </w:rPr>
        <w:t>MLD that is not an EPCS AP MLD or an EPCS non-AP MLD shall set to 0 the EPCS Priority Access Support subfield of the EHT Capabilities element that it transmits.</w:t>
      </w:r>
    </w:p>
    <w:p w14:paraId="22771C6A" w14:textId="6339E63D" w:rsidR="00EA0F00" w:rsidRDefault="00EA0F00" w:rsidP="00EA0F00">
      <w:pPr>
        <w:suppressAutoHyphens/>
        <w:rPr>
          <w:ins w:id="32" w:author="John Wullert" w:date="2023-03-06T12:54:00Z"/>
          <w:rFonts w:ascii="Times New Roman" w:eastAsia="Malgun Gothic" w:hAnsi="Times New Roman" w:cs="Times New Roman"/>
          <w:bCs/>
          <w:color w:val="000000" w:themeColor="text1"/>
          <w:sz w:val="20"/>
          <w:szCs w:val="16"/>
          <w:lang w:val="en-GB"/>
        </w:rPr>
      </w:pPr>
    </w:p>
    <w:p w14:paraId="3F4296DD" w14:textId="171E441D" w:rsidR="004F3BD3" w:rsidRPr="004F3BD3" w:rsidRDefault="004F3BD3" w:rsidP="00EA0F00">
      <w:pPr>
        <w:suppressAutoHyphens/>
        <w:rPr>
          <w:rFonts w:ascii="Times New Roman" w:eastAsia="Malgun Gothic" w:hAnsi="Times New Roman" w:cs="Times New Roman"/>
          <w:b/>
          <w:bCs/>
          <w:color w:val="000000" w:themeColor="text1"/>
          <w:sz w:val="20"/>
          <w:szCs w:val="16"/>
          <w:lang w:val="en-GB"/>
        </w:rPr>
      </w:pPr>
      <w:proofErr w:type="spellStart"/>
      <w:r w:rsidRPr="00B11F36">
        <w:rPr>
          <w:rFonts w:ascii="Times New Roman" w:eastAsia="Malgun Gothic" w:hAnsi="Times New Roman" w:cs="Times New Roman"/>
          <w:b/>
          <w:bCs/>
          <w:color w:val="000000" w:themeColor="text1"/>
          <w:sz w:val="20"/>
          <w:szCs w:val="16"/>
          <w:lang w:val="en-GB"/>
        </w:rPr>
        <w:t>TGbe</w:t>
      </w:r>
      <w:proofErr w:type="spellEnd"/>
      <w:r w:rsidRPr="00B11F36">
        <w:rPr>
          <w:rFonts w:ascii="Times New Roman" w:eastAsia="Malgun Gothic" w:hAnsi="Times New Roman" w:cs="Times New Roman"/>
          <w:b/>
          <w:bCs/>
          <w:color w:val="000000" w:themeColor="text1"/>
          <w:sz w:val="20"/>
          <w:szCs w:val="16"/>
          <w:lang w:val="en-GB"/>
        </w:rPr>
        <w:t xml:space="preserve"> editor: Please </w:t>
      </w:r>
      <w:r>
        <w:rPr>
          <w:rFonts w:ascii="Times New Roman" w:eastAsia="Malgun Gothic" w:hAnsi="Times New Roman" w:cs="Times New Roman"/>
          <w:b/>
          <w:bCs/>
          <w:color w:val="000000" w:themeColor="text1"/>
          <w:sz w:val="20"/>
          <w:szCs w:val="16"/>
          <w:lang w:val="en-GB"/>
        </w:rPr>
        <w:t xml:space="preserve">make the indicated changes to the definition in Clause </w:t>
      </w:r>
      <w:r w:rsidRPr="008546A8">
        <w:rPr>
          <w:rFonts w:ascii="Times New Roman" w:eastAsia="Malgun Gothic" w:hAnsi="Times New Roman" w:cs="Times New Roman"/>
          <w:b/>
          <w:bCs/>
          <w:color w:val="000000" w:themeColor="text1"/>
          <w:sz w:val="20"/>
          <w:szCs w:val="16"/>
          <w:lang w:val="en-GB"/>
        </w:rPr>
        <w:t>35.16.</w:t>
      </w:r>
      <w:r>
        <w:rPr>
          <w:rFonts w:ascii="Times New Roman" w:eastAsia="Malgun Gothic" w:hAnsi="Times New Roman" w:cs="Times New Roman"/>
          <w:b/>
          <w:bCs/>
          <w:color w:val="000000" w:themeColor="text1"/>
          <w:sz w:val="20"/>
          <w:szCs w:val="16"/>
          <w:lang w:val="en-GB"/>
        </w:rPr>
        <w:t>3.1</w:t>
      </w:r>
    </w:p>
    <w:p w14:paraId="404F30A0" w14:textId="171E441D" w:rsidR="00EA0F00" w:rsidRPr="00EA0F00" w:rsidRDefault="00EA0F00" w:rsidP="00EA0F00">
      <w:pPr>
        <w:suppressAutoHyphens/>
        <w:rPr>
          <w:rFonts w:ascii="Times New Roman" w:eastAsia="Malgun Gothic" w:hAnsi="Times New Roman" w:cs="Times New Roman"/>
          <w:b/>
          <w:bCs/>
          <w:color w:val="000000" w:themeColor="text1"/>
          <w:sz w:val="20"/>
          <w:szCs w:val="16"/>
          <w:lang w:val="en-GB"/>
        </w:rPr>
      </w:pPr>
      <w:r w:rsidRPr="00EA0F00">
        <w:rPr>
          <w:rFonts w:ascii="Times New Roman" w:eastAsia="Malgun Gothic" w:hAnsi="Times New Roman" w:cs="Times New Roman"/>
          <w:b/>
          <w:bCs/>
          <w:color w:val="000000" w:themeColor="text1"/>
          <w:sz w:val="20"/>
          <w:szCs w:val="16"/>
          <w:lang w:val="en-GB"/>
        </w:rPr>
        <w:t>35.16.3.1 General</w:t>
      </w:r>
    </w:p>
    <w:p w14:paraId="39094923" w14:textId="4837B877" w:rsidR="00EA0F00" w:rsidRPr="00EA0F00" w:rsidDel="00EA0F00" w:rsidRDefault="00EA0F00" w:rsidP="00EA0F00">
      <w:pPr>
        <w:suppressAutoHyphens/>
        <w:rPr>
          <w:del w:id="33" w:author="John Wullert" w:date="2023-03-06T12:52:00Z"/>
          <w:rFonts w:ascii="Times New Roman" w:eastAsia="Malgun Gothic" w:hAnsi="Times New Roman" w:cs="Times New Roman"/>
          <w:bCs/>
          <w:color w:val="000000" w:themeColor="text1"/>
          <w:sz w:val="20"/>
          <w:szCs w:val="16"/>
          <w:lang w:val="en-GB"/>
        </w:rPr>
      </w:pPr>
      <w:r w:rsidRPr="00EA0F00">
        <w:rPr>
          <w:rFonts w:ascii="Times New Roman" w:eastAsia="Malgun Gothic" w:hAnsi="Times New Roman" w:cs="Times New Roman"/>
          <w:bCs/>
          <w:color w:val="000000" w:themeColor="text1"/>
          <w:sz w:val="20"/>
          <w:szCs w:val="16"/>
          <w:lang w:val="en-GB"/>
        </w:rPr>
        <w:t>(#15434)</w:t>
      </w:r>
      <w:del w:id="34" w:author="John Wullert" w:date="2023-03-06T12:52:00Z">
        <w:r w:rsidRPr="00EA0F00" w:rsidDel="00EA0F00">
          <w:rPr>
            <w:rFonts w:ascii="Times New Roman" w:eastAsia="Malgun Gothic" w:hAnsi="Times New Roman" w:cs="Times New Roman"/>
            <w:bCs/>
            <w:color w:val="000000" w:themeColor="text1"/>
            <w:sz w:val="20"/>
            <w:szCs w:val="16"/>
            <w:lang w:val="en-GB"/>
          </w:rPr>
          <w:delText>An EPCS AP MLD is an AP MLD with dot11EHTEPCSPriorityAccessActivated set to true.</w:delText>
        </w:r>
      </w:del>
    </w:p>
    <w:p w14:paraId="3447837B" w14:textId="21989148" w:rsidR="00EA0F00" w:rsidRPr="00EA0F00" w:rsidRDefault="00EA0F00" w:rsidP="00EA0F00">
      <w:pPr>
        <w:suppressAutoHyphens/>
        <w:rPr>
          <w:rFonts w:ascii="Times New Roman" w:eastAsia="Malgun Gothic" w:hAnsi="Times New Roman" w:cs="Times New Roman"/>
          <w:bCs/>
          <w:color w:val="000000" w:themeColor="text1"/>
          <w:sz w:val="20"/>
          <w:szCs w:val="16"/>
          <w:lang w:val="en-GB"/>
        </w:rPr>
      </w:pPr>
      <w:del w:id="35" w:author="John Wullert" w:date="2023-03-06T12:52:00Z">
        <w:r w:rsidRPr="00EA0F00" w:rsidDel="00EA0F00">
          <w:rPr>
            <w:rFonts w:ascii="Times New Roman" w:eastAsia="Malgun Gothic" w:hAnsi="Times New Roman" w:cs="Times New Roman"/>
            <w:bCs/>
            <w:color w:val="000000" w:themeColor="text1"/>
            <w:sz w:val="20"/>
            <w:szCs w:val="16"/>
            <w:lang w:val="en-GB"/>
          </w:rPr>
          <w:delText>An EPCS non-AP MLD is a non-AP MLD with dot11EHTEPCSPriorityAccessActivated set to true.</w:delText>
        </w:r>
      </w:del>
    </w:p>
    <w:p w14:paraId="1B2D954F" w14:textId="146B2BC8" w:rsidR="00EA0F00" w:rsidRDefault="00EA0F00" w:rsidP="00EA0F00">
      <w:pPr>
        <w:suppressAutoHyphens/>
        <w:rPr>
          <w:rFonts w:ascii="Times New Roman" w:eastAsia="Malgun Gothic" w:hAnsi="Times New Roman" w:cs="Times New Roman"/>
          <w:bCs/>
          <w:color w:val="000000" w:themeColor="text1"/>
          <w:sz w:val="20"/>
          <w:szCs w:val="16"/>
          <w:lang w:val="en-GB"/>
        </w:rPr>
      </w:pPr>
      <w:r w:rsidRPr="00EA0F00">
        <w:rPr>
          <w:rFonts w:ascii="Times New Roman" w:eastAsia="Malgun Gothic" w:hAnsi="Times New Roman" w:cs="Times New Roman"/>
          <w:bCs/>
          <w:color w:val="000000" w:themeColor="text1"/>
          <w:sz w:val="20"/>
          <w:szCs w:val="16"/>
          <w:lang w:val="en-GB"/>
        </w:rPr>
        <w:t xml:space="preserve">EPCS priority access procedure allows EPCS non-AP MLDs with priority access in the enabled state to gain priority access to medium. </w:t>
      </w:r>
      <w:r>
        <w:rPr>
          <w:rFonts w:ascii="Times New Roman" w:eastAsia="Malgun Gothic" w:hAnsi="Times New Roman" w:cs="Times New Roman"/>
          <w:bCs/>
          <w:color w:val="000000" w:themeColor="text1"/>
          <w:sz w:val="20"/>
          <w:szCs w:val="16"/>
          <w:lang w:val="en-GB"/>
        </w:rPr>
        <w:t>(#15435)</w:t>
      </w:r>
      <w:del w:id="36" w:author="John Wullert" w:date="2023-03-06T12:53:00Z">
        <w:r w:rsidRPr="00EA0F00" w:rsidDel="00EA0F00">
          <w:rPr>
            <w:rFonts w:ascii="Times New Roman" w:eastAsia="Malgun Gothic" w:hAnsi="Times New Roman" w:cs="Times New Roman"/>
            <w:bCs/>
            <w:color w:val="000000" w:themeColor="text1"/>
            <w:sz w:val="20"/>
            <w:szCs w:val="16"/>
            <w:lang w:val="en-GB"/>
          </w:rPr>
          <w:delText>If the negotiation to enable EPCS priority access between an EPCS AP MLD and an EPCS non-AP MLD is successful</w:delText>
        </w:r>
      </w:del>
      <w:ins w:id="37" w:author="John Wullert" w:date="2023-03-06T12:53:00Z">
        <w:r w:rsidRPr="00EA0F00">
          <w:t xml:space="preserve"> </w:t>
        </w:r>
        <w:r w:rsidRPr="00EA0F00">
          <w:rPr>
            <w:rFonts w:ascii="Times New Roman" w:eastAsia="Malgun Gothic" w:hAnsi="Times New Roman" w:cs="Times New Roman"/>
            <w:bCs/>
            <w:color w:val="000000" w:themeColor="text1"/>
            <w:sz w:val="20"/>
            <w:szCs w:val="16"/>
            <w:lang w:val="en-GB"/>
          </w:rPr>
          <w:t>If EPCS priority access is in the enabled state for an EPCS non-AP MLD</w:t>
        </w:r>
      </w:ins>
      <w:r w:rsidRPr="00EA0F00">
        <w:rPr>
          <w:rFonts w:ascii="Times New Roman" w:eastAsia="Malgun Gothic" w:hAnsi="Times New Roman" w:cs="Times New Roman"/>
          <w:bCs/>
          <w:color w:val="000000" w:themeColor="text1"/>
          <w:sz w:val="20"/>
          <w:szCs w:val="16"/>
          <w:lang w:val="en-GB"/>
        </w:rPr>
        <w:t xml:space="preserve">, then </w:t>
      </w:r>
      <w:del w:id="38" w:author="John Wullert" w:date="2023-03-14T09:38:00Z">
        <w:r w:rsidRPr="00EA0F00" w:rsidDel="00082C8A">
          <w:rPr>
            <w:rFonts w:ascii="Times New Roman" w:eastAsia="Malgun Gothic" w:hAnsi="Times New Roman" w:cs="Times New Roman"/>
            <w:bCs/>
            <w:color w:val="000000" w:themeColor="text1"/>
            <w:sz w:val="20"/>
            <w:szCs w:val="16"/>
            <w:lang w:val="en-GB"/>
          </w:rPr>
          <w:delText xml:space="preserve">the </w:delText>
        </w:r>
      </w:del>
      <w:ins w:id="39" w:author="John Wullert" w:date="2023-03-14T09:38:00Z">
        <w:r w:rsidR="00082C8A">
          <w:rPr>
            <w:rFonts w:ascii="Times New Roman" w:eastAsia="Malgun Gothic" w:hAnsi="Times New Roman" w:cs="Times New Roman"/>
            <w:bCs/>
            <w:color w:val="000000" w:themeColor="text1"/>
            <w:sz w:val="20"/>
            <w:szCs w:val="16"/>
            <w:lang w:val="en-GB"/>
          </w:rPr>
          <w:t>each</w:t>
        </w:r>
        <w:r w:rsidR="00082C8A" w:rsidRPr="00EA0F00">
          <w:rPr>
            <w:rFonts w:ascii="Times New Roman" w:eastAsia="Malgun Gothic" w:hAnsi="Times New Roman" w:cs="Times New Roman"/>
            <w:bCs/>
            <w:color w:val="000000" w:themeColor="text1"/>
            <w:sz w:val="20"/>
            <w:szCs w:val="16"/>
            <w:lang w:val="en-GB"/>
          </w:rPr>
          <w:t xml:space="preserve"> </w:t>
        </w:r>
      </w:ins>
      <w:r w:rsidRPr="00EA0F00">
        <w:rPr>
          <w:rFonts w:ascii="Times New Roman" w:eastAsia="Malgun Gothic" w:hAnsi="Times New Roman" w:cs="Times New Roman"/>
          <w:bCs/>
          <w:color w:val="000000" w:themeColor="text1"/>
          <w:sz w:val="20"/>
          <w:szCs w:val="16"/>
          <w:lang w:val="en-GB"/>
        </w:rPr>
        <w:t xml:space="preserve">non-AP STA affiliated with the non-AP MLD applies EPCS priority access to </w:t>
      </w:r>
      <w:del w:id="40" w:author="John Wullert" w:date="2023-03-06T12:54:00Z">
        <w:r w:rsidRPr="00EA0F00" w:rsidDel="004F3BD3">
          <w:rPr>
            <w:rFonts w:ascii="Times New Roman" w:eastAsia="Malgun Gothic" w:hAnsi="Times New Roman" w:cs="Times New Roman"/>
            <w:bCs/>
            <w:color w:val="000000" w:themeColor="text1"/>
            <w:sz w:val="20"/>
            <w:szCs w:val="16"/>
            <w:lang w:val="en-GB"/>
          </w:rPr>
          <w:delText xml:space="preserve">its EPCS </w:delText>
        </w:r>
      </w:del>
      <w:r w:rsidRPr="00EA0F00">
        <w:rPr>
          <w:rFonts w:ascii="Times New Roman" w:eastAsia="Malgun Gothic" w:hAnsi="Times New Roman" w:cs="Times New Roman"/>
          <w:bCs/>
          <w:color w:val="000000" w:themeColor="text1"/>
          <w:sz w:val="20"/>
          <w:szCs w:val="16"/>
          <w:lang w:val="en-GB"/>
        </w:rPr>
        <w:t xml:space="preserve">traffic on </w:t>
      </w:r>
      <w:del w:id="41" w:author="John Wullert" w:date="2023-03-06T12:54:00Z">
        <w:r w:rsidRPr="00EA0F00" w:rsidDel="004F3BD3">
          <w:rPr>
            <w:rFonts w:ascii="Times New Roman" w:eastAsia="Malgun Gothic" w:hAnsi="Times New Roman" w:cs="Times New Roman"/>
            <w:bCs/>
            <w:color w:val="000000" w:themeColor="text1"/>
            <w:sz w:val="20"/>
            <w:szCs w:val="16"/>
            <w:lang w:val="en-GB"/>
          </w:rPr>
          <w:delText xml:space="preserve">all </w:delText>
        </w:r>
      </w:del>
      <w:ins w:id="42" w:author="John Wullert" w:date="2023-03-14T09:38:00Z">
        <w:r w:rsidR="00082C8A">
          <w:rPr>
            <w:rFonts w:ascii="Times New Roman" w:eastAsia="Malgun Gothic" w:hAnsi="Times New Roman" w:cs="Times New Roman"/>
            <w:bCs/>
            <w:color w:val="000000" w:themeColor="text1"/>
            <w:sz w:val="20"/>
            <w:szCs w:val="16"/>
            <w:lang w:val="en-GB"/>
          </w:rPr>
          <w:t>its</w:t>
        </w:r>
      </w:ins>
      <w:ins w:id="43" w:author="John Wullert" w:date="2023-03-06T12:54:00Z">
        <w:r w:rsidR="004F3BD3">
          <w:rPr>
            <w:rFonts w:ascii="Times New Roman" w:eastAsia="Malgun Gothic" w:hAnsi="Times New Roman" w:cs="Times New Roman"/>
            <w:bCs/>
            <w:color w:val="000000" w:themeColor="text1"/>
            <w:sz w:val="20"/>
            <w:szCs w:val="16"/>
            <w:lang w:val="en-GB"/>
          </w:rPr>
          <w:t xml:space="preserve"> </w:t>
        </w:r>
      </w:ins>
      <w:r w:rsidRPr="00EA0F00">
        <w:rPr>
          <w:rFonts w:ascii="Times New Roman" w:eastAsia="Malgun Gothic" w:hAnsi="Times New Roman" w:cs="Times New Roman"/>
          <w:bCs/>
          <w:color w:val="000000" w:themeColor="text1"/>
          <w:sz w:val="20"/>
          <w:szCs w:val="16"/>
          <w:lang w:val="en-GB"/>
        </w:rPr>
        <w:t>enabled link</w:t>
      </w:r>
      <w:del w:id="44" w:author="John Wullert" w:date="2023-03-14T09:39:00Z">
        <w:r w:rsidRPr="00EA0F00" w:rsidDel="00082C8A">
          <w:rPr>
            <w:rFonts w:ascii="Times New Roman" w:eastAsia="Malgun Gothic" w:hAnsi="Times New Roman" w:cs="Times New Roman"/>
            <w:bCs/>
            <w:color w:val="000000" w:themeColor="text1"/>
            <w:sz w:val="20"/>
            <w:szCs w:val="16"/>
            <w:lang w:val="en-GB"/>
          </w:rPr>
          <w:delText>s</w:delText>
        </w:r>
      </w:del>
      <w:r w:rsidRPr="00EA0F00">
        <w:rPr>
          <w:rFonts w:ascii="Times New Roman" w:eastAsia="Malgun Gothic" w:hAnsi="Times New Roman" w:cs="Times New Roman"/>
          <w:bCs/>
          <w:color w:val="000000" w:themeColor="text1"/>
          <w:sz w:val="20"/>
          <w:szCs w:val="16"/>
          <w:lang w:val="en-GB"/>
        </w:rPr>
        <w:t xml:space="preserve"> using the procedure described below.</w:t>
      </w:r>
    </w:p>
    <w:p w14:paraId="037C940A" w14:textId="5D47ED71" w:rsidR="004F3BD3" w:rsidRDefault="004F3BD3" w:rsidP="00EA0F00">
      <w:pPr>
        <w:suppressAutoHyphens/>
        <w:rPr>
          <w:rFonts w:ascii="Times New Roman" w:eastAsia="Malgun Gothic" w:hAnsi="Times New Roman" w:cs="Times New Roman"/>
          <w:bCs/>
          <w:color w:val="000000" w:themeColor="text1"/>
          <w:sz w:val="20"/>
          <w:szCs w:val="16"/>
          <w:lang w:val="en-GB"/>
        </w:rPr>
      </w:pPr>
    </w:p>
    <w:p w14:paraId="3E1006EC" w14:textId="77777777" w:rsidR="004F3BD3" w:rsidRPr="004F3BD3" w:rsidRDefault="004F3BD3" w:rsidP="004F3BD3">
      <w:pPr>
        <w:suppressAutoHyphens/>
        <w:rPr>
          <w:rFonts w:ascii="Times New Roman" w:eastAsia="Malgun Gothic" w:hAnsi="Times New Roman" w:cs="Times New Roman"/>
          <w:b/>
          <w:bCs/>
          <w:color w:val="000000" w:themeColor="text1"/>
          <w:sz w:val="20"/>
          <w:szCs w:val="16"/>
          <w:lang w:val="en-GB"/>
        </w:rPr>
      </w:pPr>
      <w:r w:rsidRPr="004F3BD3">
        <w:rPr>
          <w:rFonts w:ascii="Times New Roman" w:eastAsia="Malgun Gothic" w:hAnsi="Times New Roman" w:cs="Times New Roman"/>
          <w:b/>
          <w:bCs/>
          <w:color w:val="000000" w:themeColor="text1"/>
          <w:sz w:val="20"/>
          <w:szCs w:val="16"/>
          <w:lang w:val="en-GB"/>
        </w:rPr>
        <w:t>35.16.3.2 EDCA operation using EPCS EDCA parameters</w:t>
      </w:r>
    </w:p>
    <w:p w14:paraId="07E6564B" w14:textId="77777777" w:rsidR="004F3BD3" w:rsidRPr="004F3BD3" w:rsidRDefault="004F3BD3" w:rsidP="004F3BD3">
      <w:p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As part of the EPCS priority access procedure, a STA affiliated with an EPCS non-AP MLD shall manage its EDCA parameter sets as follows:</w:t>
      </w:r>
    </w:p>
    <w:p w14:paraId="2A892475" w14:textId="4B55D63A" w:rsidR="004F3BD3" w:rsidRPr="004F3BD3" w:rsidRDefault="004F3BD3" w:rsidP="004F3BD3">
      <w:pPr>
        <w:pStyle w:val="ListParagraph"/>
        <w:numPr>
          <w:ilvl w:val="0"/>
          <w:numId w:val="46"/>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During the process of enabling EPCS priority access, the STA affiliated with the EPCS non-AP MLD shall</w:t>
      </w:r>
    </w:p>
    <w:p w14:paraId="6A487298" w14:textId="0D090E69" w:rsidR="004F3BD3" w:rsidRPr="004F3BD3" w:rsidRDefault="004F3BD3" w:rsidP="004F3BD3">
      <w:pPr>
        <w:pStyle w:val="ListParagraph"/>
        <w:numPr>
          <w:ilvl w:val="1"/>
          <w:numId w:val="46"/>
        </w:numPr>
        <w:suppressAutoHyphens/>
        <w:rPr>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t>(#15436)</w:t>
      </w:r>
      <w:del w:id="45" w:author="John Wullert" w:date="2023-03-06T12:59:00Z">
        <w:r w:rsidRPr="004F3BD3" w:rsidDel="004F3BD3">
          <w:rPr>
            <w:rFonts w:ascii="Times New Roman" w:eastAsia="Malgun Gothic" w:hAnsi="Times New Roman" w:cs="Times New Roman"/>
            <w:bCs/>
            <w:color w:val="000000" w:themeColor="text1"/>
            <w:sz w:val="20"/>
            <w:szCs w:val="16"/>
            <w:lang w:val="en-GB"/>
          </w:rPr>
          <w:delText>update its CWmin[AC], CWmax[AC], AIFSN[AC], and TXOP Limit [AC] state variables of each access category to</w:delText>
        </w:r>
      </w:del>
      <w:ins w:id="46" w:author="John Wullert" w:date="2023-03-06T12:59:00Z">
        <w:r w:rsidRPr="00255DF4">
          <w:rPr>
            <w:rFonts w:ascii="Times New Roman" w:hAnsi="Times New Roman" w:cs="Times New Roman"/>
            <w:sz w:val="20"/>
            <w:szCs w:val="20"/>
          </w:rPr>
          <w:t xml:space="preserve"> update its dot11EDCATable to the respective values in each category to</w:t>
        </w:r>
      </w:ins>
    </w:p>
    <w:p w14:paraId="7861261B" w14:textId="776C1D4E" w:rsidR="004F3BD3" w:rsidRPr="004F3BD3" w:rsidRDefault="004F3BD3" w:rsidP="004F3BD3">
      <w:pPr>
        <w:pStyle w:val="ListParagraph"/>
        <w:numPr>
          <w:ilvl w:val="2"/>
          <w:numId w:val="46"/>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the values carried in the EDCA Parameters Set element included in the per-STA profile, with the Link ID corresponding to the AP with which the STA is associated, carried in the Priority Access Multi-Link element contained in an EPCS Priority Access Enable Request or an EPCS Priority Access Enable Response frame sent by an AP affiliated with the EPCS AP MLD, if the corresponding per-STA profile is present and contains an EDCA Parameters Set element or,</w:t>
      </w:r>
    </w:p>
    <w:p w14:paraId="2B6CEF87" w14:textId="24702EC2" w:rsidR="004F3BD3" w:rsidRDefault="004F3BD3" w:rsidP="004F3BD3">
      <w:pPr>
        <w:pStyle w:val="ListParagraph"/>
        <w:numPr>
          <w:ilvl w:val="2"/>
          <w:numId w:val="46"/>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the default EDCA parameter values found in Table 9-155 (Default EDCA Parameter Set element parameter values if dot11OCBActivated is false or the STA is a non-sensor STA) otherwise.</w:t>
      </w:r>
    </w:p>
    <w:p w14:paraId="7EBE9BDE" w14:textId="700F9D5D" w:rsidR="00576567" w:rsidRDefault="00576567" w:rsidP="00576567">
      <w:pPr>
        <w:pStyle w:val="ListParagraph"/>
        <w:numPr>
          <w:ilvl w:val="1"/>
          <w:numId w:val="46"/>
        </w:numPr>
        <w:suppressAutoHyphens/>
        <w:rPr>
          <w:rFonts w:ascii="Times New Roman" w:eastAsia="Malgun Gothic" w:hAnsi="Times New Roman" w:cs="Times New Roman"/>
          <w:bCs/>
          <w:color w:val="000000" w:themeColor="text1"/>
          <w:sz w:val="20"/>
          <w:szCs w:val="16"/>
          <w:lang w:val="en-GB"/>
        </w:rPr>
      </w:pPr>
      <w:r w:rsidRPr="00576567">
        <w:rPr>
          <w:rFonts w:ascii="Times New Roman" w:eastAsia="Malgun Gothic" w:hAnsi="Times New Roman" w:cs="Times New Roman"/>
          <w:bCs/>
          <w:color w:val="000000" w:themeColor="text1"/>
          <w:sz w:val="20"/>
          <w:szCs w:val="16"/>
          <w:lang w:val="en-GB"/>
        </w:rPr>
        <w:t>update the dot11MUEDCATable to respective values that correspond to fields in the MU EDCA Parameter Set element included in the per-STA profile, with the Link ID corresponding to the AP with which the STA is associated, carried in the Priority Access Multi-Link element contained in an EPCS Priority Access Enable Request or an EPCS Priority Access Enable Response frame sent by an AP affiliated with the EPCS AP MLD, if the corresponding Per-STA Profile is present and contains an MU EDCA Parameter Set element.</w:t>
      </w:r>
    </w:p>
    <w:p w14:paraId="27D09EDE" w14:textId="5225EEDC" w:rsidR="004F3BD3" w:rsidRDefault="004F3BD3" w:rsidP="004F3BD3">
      <w:pPr>
        <w:suppressAutoHyphens/>
        <w:rPr>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t>…</w:t>
      </w:r>
    </w:p>
    <w:p w14:paraId="2B91E4BB" w14:textId="77777777" w:rsidR="004F3BD3" w:rsidRPr="004F3BD3" w:rsidRDefault="004F3BD3" w:rsidP="004F3BD3">
      <w:p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lastRenderedPageBreak/>
        <w:t>An AP affiliated with an EPCS AP MLD manages the EDCA parameter set and the MU EDCA parameter set for EPCS non-AP MLD with the EPCS priority access in the enabled state and non-EPCS non-AP MLDs as follows:</w:t>
      </w:r>
    </w:p>
    <w:p w14:paraId="1700AB9C" w14:textId="77777777" w:rsidR="004F3BD3" w:rsidRPr="004F3BD3" w:rsidRDefault="004F3BD3" w:rsidP="004F3BD3">
      <w:pPr>
        <w:pStyle w:val="ListParagraph"/>
        <w:numPr>
          <w:ilvl w:val="0"/>
          <w:numId w:val="47"/>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—If the EPCS priority access state is in the enabled state by at least one associated EPCS non-AP MLD, then</w:t>
      </w:r>
    </w:p>
    <w:p w14:paraId="0FC432B4" w14:textId="2214F159" w:rsidR="004F3BD3" w:rsidRPr="004F3BD3" w:rsidRDefault="004F3BD3" w:rsidP="004F3BD3">
      <w:pPr>
        <w:pStyle w:val="ListParagraph"/>
        <w:numPr>
          <w:ilvl w:val="1"/>
          <w:numId w:val="47"/>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 xml:space="preserve">if the EDCA parameters previously sent out by an AP affiliated with an EPCS AP MLD in Management frames it transmits (see 10.2.3.2 (HCF </w:t>
      </w:r>
      <w:proofErr w:type="gramStart"/>
      <w:r w:rsidRPr="004F3BD3">
        <w:rPr>
          <w:rFonts w:ascii="Times New Roman" w:eastAsia="Malgun Gothic" w:hAnsi="Times New Roman" w:cs="Times New Roman"/>
          <w:bCs/>
          <w:color w:val="000000" w:themeColor="text1"/>
          <w:sz w:val="20"/>
          <w:szCs w:val="16"/>
          <w:lang w:val="en-GB"/>
        </w:rPr>
        <w:t>contention based</w:t>
      </w:r>
      <w:proofErr w:type="gramEnd"/>
      <w:r w:rsidRPr="004F3BD3">
        <w:rPr>
          <w:rFonts w:ascii="Times New Roman" w:eastAsia="Malgun Gothic" w:hAnsi="Times New Roman" w:cs="Times New Roman"/>
          <w:bCs/>
          <w:color w:val="000000" w:themeColor="text1"/>
          <w:sz w:val="20"/>
          <w:szCs w:val="16"/>
          <w:lang w:val="en-GB"/>
        </w:rPr>
        <w:t xml:space="preserve"> channel access (EDCA))) do not result in higher priority for STAs that are affiliated with EPCS non-AP MLDs in the enabled state, that AP shall announce EDCA parameters in Management frames that result in higher priority for those STAs with EPCS priority access in the enabled state; or</w:t>
      </w:r>
    </w:p>
    <w:p w14:paraId="74D9CB40" w14:textId="38A9FBA8" w:rsidR="004F3BD3" w:rsidRPr="004F3BD3" w:rsidRDefault="004F3BD3" w:rsidP="004F3BD3">
      <w:pPr>
        <w:pStyle w:val="ListParagraph"/>
        <w:numPr>
          <w:ilvl w:val="1"/>
          <w:numId w:val="47"/>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 xml:space="preserve">to non-AP STAs and STAs affiliated with non-AP MLDs that do not have EPCS in the enabled state in </w:t>
      </w:r>
      <w:proofErr w:type="spellStart"/>
      <w:r w:rsidRPr="004F3BD3">
        <w:rPr>
          <w:rFonts w:ascii="Times New Roman" w:eastAsia="Malgun Gothic" w:hAnsi="Times New Roman" w:cs="Times New Roman"/>
          <w:bCs/>
          <w:color w:val="000000" w:themeColor="text1"/>
          <w:sz w:val="20"/>
          <w:szCs w:val="16"/>
          <w:lang w:val="en-GB"/>
        </w:rPr>
        <w:t>nontransmitted</w:t>
      </w:r>
      <w:proofErr w:type="spellEnd"/>
      <w:r w:rsidRPr="004F3BD3">
        <w:rPr>
          <w:rFonts w:ascii="Times New Roman" w:eastAsia="Malgun Gothic" w:hAnsi="Times New Roman" w:cs="Times New Roman"/>
          <w:bCs/>
          <w:color w:val="000000" w:themeColor="text1"/>
          <w:sz w:val="20"/>
          <w:szCs w:val="16"/>
          <w:lang w:val="en-GB"/>
        </w:rPr>
        <w:t xml:space="preserve"> BSSID Profile as described in 9.4.2.45 (Multiple BSSID element), carried in a Beacon or Probe Response frame that lowers the priority for those STAs.</w:t>
      </w:r>
    </w:p>
    <w:p w14:paraId="6257485D" w14:textId="6C283B90" w:rsidR="004F3BD3" w:rsidRPr="004F3BD3" w:rsidRDefault="004F3BD3" w:rsidP="004F3BD3">
      <w:pPr>
        <w:pStyle w:val="ListParagraph"/>
        <w:numPr>
          <w:ilvl w:val="0"/>
          <w:numId w:val="47"/>
        </w:numPr>
        <w:suppressAutoHyphens/>
        <w:rPr>
          <w:rFonts w:ascii="Times New Roman" w:eastAsia="Malgun Gothic" w:hAnsi="Times New Roman" w:cs="Times New Roman"/>
          <w:bCs/>
          <w:color w:val="000000" w:themeColor="text1"/>
          <w:sz w:val="20"/>
          <w:szCs w:val="16"/>
          <w:lang w:val="en-GB"/>
        </w:rPr>
      </w:pPr>
      <w:r w:rsidRPr="004F3BD3">
        <w:rPr>
          <w:rFonts w:ascii="Times New Roman" w:eastAsia="Malgun Gothic" w:hAnsi="Times New Roman" w:cs="Times New Roman"/>
          <w:bCs/>
          <w:color w:val="000000" w:themeColor="text1"/>
          <w:sz w:val="20"/>
          <w:szCs w:val="16"/>
          <w:lang w:val="en-GB"/>
        </w:rPr>
        <w:t>Otherwise,</w:t>
      </w:r>
    </w:p>
    <w:p w14:paraId="14493FBF" w14:textId="601ADF6F" w:rsidR="004F3BD3" w:rsidRDefault="004F3BD3" w:rsidP="004F3BD3">
      <w:pPr>
        <w:pStyle w:val="ListParagraph"/>
        <w:numPr>
          <w:ilvl w:val="1"/>
          <w:numId w:val="47"/>
        </w:numPr>
        <w:suppressAutoHyphens/>
        <w:rPr>
          <w:rFonts w:ascii="Times New Roman" w:eastAsia="Malgun Gothic" w:hAnsi="Times New Roman" w:cs="Times New Roman"/>
          <w:bCs/>
          <w:color w:val="000000" w:themeColor="text1"/>
          <w:sz w:val="20"/>
          <w:szCs w:val="16"/>
          <w:lang w:val="en-GB"/>
        </w:rPr>
      </w:pPr>
      <w:r>
        <w:rPr>
          <w:rFonts w:ascii="Times New Roman" w:eastAsia="Malgun Gothic" w:hAnsi="Times New Roman" w:cs="Times New Roman"/>
          <w:bCs/>
          <w:color w:val="000000" w:themeColor="text1"/>
          <w:sz w:val="20"/>
          <w:szCs w:val="16"/>
          <w:lang w:val="en-GB"/>
        </w:rPr>
        <w:t>(#15441)</w:t>
      </w:r>
      <w:del w:id="47" w:author="John Wullert" w:date="2023-03-06T13:02:00Z">
        <w:r w:rsidRPr="004F3BD3" w:rsidDel="004F3BD3">
          <w:rPr>
            <w:rFonts w:ascii="Times New Roman" w:eastAsia="Malgun Gothic" w:hAnsi="Times New Roman" w:cs="Times New Roman"/>
            <w:bCs/>
            <w:color w:val="000000" w:themeColor="text1"/>
            <w:sz w:val="20"/>
            <w:szCs w:val="16"/>
            <w:lang w:val="en-GB"/>
          </w:rPr>
          <w:delText xml:space="preserve">an AP affiliated with an EPCS AP MLD with its EPCS priority access state set to the torn down state for all its associated STAs announces the EDCA parameter set corresponding to the link in Management frames (e.g., Beacon or Probe Response) that it transmits </w:delText>
        </w:r>
      </w:del>
      <w:ins w:id="48" w:author="John Wullert" w:date="2023-03-06T13:03:00Z">
        <w:r w:rsidRPr="00255DF4">
          <w:rPr>
            <w:rFonts w:ascii="Times New Roman" w:hAnsi="Times New Roman" w:cs="Times New Roman"/>
            <w:sz w:val="20"/>
            <w:szCs w:val="20"/>
          </w:rPr>
          <w:t xml:space="preserve">If all the </w:t>
        </w:r>
      </w:ins>
      <w:ins w:id="49" w:author="John Wullert" w:date="2023-03-24T15:05:00Z">
        <w:r w:rsidR="00C51167">
          <w:rPr>
            <w:rFonts w:ascii="Times New Roman" w:hAnsi="Times New Roman" w:cs="Times New Roman"/>
            <w:sz w:val="20"/>
            <w:szCs w:val="20"/>
          </w:rPr>
          <w:t xml:space="preserve">non-AP </w:t>
        </w:r>
      </w:ins>
      <w:ins w:id="50" w:author="John Wullert" w:date="2023-03-06T13:03:00Z">
        <w:r w:rsidRPr="00255DF4">
          <w:rPr>
            <w:rFonts w:ascii="Times New Roman" w:hAnsi="Times New Roman" w:cs="Times New Roman"/>
            <w:sz w:val="20"/>
            <w:szCs w:val="20"/>
          </w:rPr>
          <w:t xml:space="preserve">MLDs associated with an EPCS AP MLD have EPCS priority access in the torn down state, </w:t>
        </w:r>
      </w:ins>
      <w:ins w:id="51" w:author="John Wullert" w:date="2023-03-07T09:39:00Z">
        <w:r w:rsidR="00255DF4">
          <w:rPr>
            <w:rFonts w:ascii="Times New Roman" w:hAnsi="Times New Roman" w:cs="Times New Roman"/>
            <w:sz w:val="20"/>
            <w:szCs w:val="20"/>
          </w:rPr>
          <w:t xml:space="preserve">the </w:t>
        </w:r>
      </w:ins>
      <w:ins w:id="52" w:author="John Wullert" w:date="2023-03-06T13:03:00Z">
        <w:r w:rsidRPr="00255DF4">
          <w:rPr>
            <w:rFonts w:ascii="Times New Roman" w:hAnsi="Times New Roman" w:cs="Times New Roman"/>
            <w:sz w:val="20"/>
            <w:szCs w:val="20"/>
          </w:rPr>
          <w:t xml:space="preserve">APs affiliated with the EPCS AP MLD announce EDCA parameters in the management frames (e.g., Beacon and Probe Response) that they transmit </w:t>
        </w:r>
      </w:ins>
      <w:r w:rsidRPr="004F3BD3">
        <w:rPr>
          <w:rFonts w:ascii="Times New Roman" w:eastAsia="Malgun Gothic" w:hAnsi="Times New Roman" w:cs="Times New Roman"/>
          <w:bCs/>
          <w:color w:val="000000" w:themeColor="text1"/>
          <w:sz w:val="20"/>
          <w:szCs w:val="16"/>
          <w:lang w:val="en-GB"/>
        </w:rPr>
        <w:t>following the procedure in 10.2.3.2 (HCF contention based channel access (EDCA)).</w:t>
      </w:r>
    </w:p>
    <w:p w14:paraId="4320E922" w14:textId="77777777" w:rsidR="003017EC" w:rsidRDefault="003017EC" w:rsidP="004F3BD3">
      <w:pPr>
        <w:suppressAutoHyphens/>
        <w:rPr>
          <w:rFonts w:ascii="Times New Roman" w:eastAsia="Malgun Gothic" w:hAnsi="Times New Roman" w:cs="Times New Roman"/>
          <w:b/>
          <w:bCs/>
          <w:color w:val="000000" w:themeColor="text1"/>
          <w:sz w:val="20"/>
          <w:szCs w:val="16"/>
          <w:lang w:val="en-GB"/>
        </w:rPr>
      </w:pPr>
    </w:p>
    <w:p w14:paraId="5034FF9D" w14:textId="38EA36B0" w:rsidR="003017EC" w:rsidRPr="004F3BD3" w:rsidRDefault="003017EC" w:rsidP="004F3BD3">
      <w:pPr>
        <w:suppressAutoHyphens/>
        <w:rPr>
          <w:rFonts w:ascii="Times New Roman" w:eastAsia="Malgun Gothic" w:hAnsi="Times New Roman" w:cs="Times New Roman"/>
          <w:bCs/>
          <w:color w:val="000000" w:themeColor="text1"/>
          <w:sz w:val="20"/>
          <w:szCs w:val="16"/>
          <w:lang w:val="en-GB"/>
        </w:rPr>
      </w:pPr>
    </w:p>
    <w:sectPr w:rsidR="003017EC" w:rsidRPr="004F3BD3" w:rsidSect="00FA28F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37CBD" w14:textId="77777777" w:rsidR="00333661" w:rsidRDefault="00333661">
      <w:pPr>
        <w:spacing w:after="0" w:line="240" w:lineRule="auto"/>
      </w:pPr>
      <w:r>
        <w:separator/>
      </w:r>
    </w:p>
  </w:endnote>
  <w:endnote w:type="continuationSeparator" w:id="0">
    <w:p w14:paraId="16F35A5B" w14:textId="77777777" w:rsidR="00333661" w:rsidRDefault="00333661">
      <w:pPr>
        <w:spacing w:after="0" w:line="240" w:lineRule="auto"/>
      </w:pPr>
      <w:r>
        <w:continuationSeparator/>
      </w:r>
    </w:p>
  </w:endnote>
  <w:endnote w:type="continuationNotice" w:id="1">
    <w:p w14:paraId="34A92E07" w14:textId="77777777" w:rsidR="00333661" w:rsidRDefault="003336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BCC28" w14:textId="173B48A8" w:rsidR="00233420" w:rsidRPr="00935934" w:rsidRDefault="00233420"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3E33E1">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801407">
      <w:rPr>
        <w:rFonts w:ascii="Times New Roman" w:eastAsia="Malgun Gothic" w:hAnsi="Times New Roman" w:cs="Times New Roman"/>
        <w:sz w:val="24"/>
        <w:szCs w:val="20"/>
        <w:lang w:val="en-GB"/>
      </w:rPr>
      <w:t>John Wullert, et al.</w:t>
    </w:r>
    <w:r>
      <w:rPr>
        <w:rFonts w:ascii="Times New Roman" w:eastAsia="Malgun Gothic" w:hAnsi="Times New Roman" w:cs="Times New Roman"/>
        <w:sz w:val="24"/>
        <w:szCs w:val="20"/>
        <w:lang w:val="en-GB"/>
      </w:rPr>
      <w:t xml:space="preserve">, </w:t>
    </w:r>
    <w:r w:rsidR="00801407">
      <w:rPr>
        <w:rFonts w:ascii="Times New Roman" w:eastAsia="Malgun Gothic" w:hAnsi="Times New Roman" w:cs="Times New Roman"/>
        <w:sz w:val="24"/>
        <w:szCs w:val="20"/>
        <w:lang w:val="en-GB"/>
      </w:rPr>
      <w:t>Peraton Labs</w:t>
    </w:r>
  </w:p>
  <w:p w14:paraId="2AEF9BA6" w14:textId="77777777" w:rsidR="00233420" w:rsidRDefault="002334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2A625D3D" w:rsidR="00233420" w:rsidRPr="00CB5571" w:rsidRDefault="0023342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8E55BD">
      <w:rPr>
        <w:rFonts w:ascii="Times New Roman" w:eastAsia="Malgun Gothic" w:hAnsi="Times New Roman" w:cs="Times New Roman"/>
        <w:noProof/>
        <w:sz w:val="24"/>
        <w:szCs w:val="20"/>
        <w:lang w:val="en-GB"/>
      </w:rPr>
      <w:t>5</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801407">
      <w:rPr>
        <w:rFonts w:ascii="Times New Roman" w:eastAsia="Malgun Gothic" w:hAnsi="Times New Roman" w:cs="Times New Roman"/>
        <w:sz w:val="24"/>
        <w:szCs w:val="20"/>
        <w:lang w:val="en-GB"/>
      </w:rPr>
      <w:t>John Wullert, et al., Peraton Labs</w:t>
    </w:r>
  </w:p>
  <w:p w14:paraId="08680615" w14:textId="77777777" w:rsidR="00233420" w:rsidRDefault="002334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73928" w14:textId="77777777" w:rsidR="00333661" w:rsidRDefault="00333661">
      <w:pPr>
        <w:spacing w:after="0" w:line="240" w:lineRule="auto"/>
      </w:pPr>
      <w:r>
        <w:separator/>
      </w:r>
    </w:p>
  </w:footnote>
  <w:footnote w:type="continuationSeparator" w:id="0">
    <w:p w14:paraId="5D25C6B9" w14:textId="77777777" w:rsidR="00333661" w:rsidRDefault="00333661">
      <w:pPr>
        <w:spacing w:after="0" w:line="240" w:lineRule="auto"/>
      </w:pPr>
      <w:r>
        <w:continuationSeparator/>
      </w:r>
    </w:p>
  </w:footnote>
  <w:footnote w:type="continuationNotice" w:id="1">
    <w:p w14:paraId="3E99E4D0" w14:textId="77777777" w:rsidR="00333661" w:rsidRDefault="003336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4D609188" w:rsidR="00233420" w:rsidRPr="002D636E" w:rsidRDefault="001045E9"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w:t>
    </w:r>
    <w:r w:rsidR="00233420">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233420">
      <w:rPr>
        <w:rFonts w:ascii="Times New Roman" w:eastAsia="Malgun Gothic" w:hAnsi="Times New Roman" w:cs="Times New Roman"/>
        <w:b/>
        <w:sz w:val="28"/>
        <w:szCs w:val="20"/>
      </w:rPr>
      <w:tab/>
    </w:r>
    <w:r w:rsidR="00233420">
      <w:rPr>
        <w:rFonts w:ascii="Times New Roman" w:eastAsia="Malgun Gothic" w:hAnsi="Times New Roman" w:cs="Times New Roman"/>
        <w:b/>
        <w:sz w:val="28"/>
        <w:szCs w:val="20"/>
      </w:rPr>
      <w:tab/>
    </w:r>
    <w:r w:rsidR="00233420" w:rsidRPr="00B31A3B">
      <w:rPr>
        <w:rFonts w:ascii="Times New Roman" w:eastAsia="Malgun Gothic" w:hAnsi="Times New Roman" w:cs="Times New Roman"/>
        <w:b/>
        <w:sz w:val="28"/>
        <w:szCs w:val="20"/>
        <w:lang w:val="en-GB"/>
      </w:rPr>
      <w:t>doc.: IEEE 802.11-</w:t>
    </w:r>
    <w:r w:rsidR="00233420">
      <w:rPr>
        <w:rFonts w:ascii="Times New Roman" w:eastAsia="Malgun Gothic" w:hAnsi="Times New Roman" w:cs="Times New Roman"/>
        <w:b/>
        <w:sz w:val="28"/>
        <w:szCs w:val="20"/>
        <w:lang w:val="en-GB"/>
      </w:rPr>
      <w:t>2</w:t>
    </w:r>
    <w:r w:rsidR="00E73E5E">
      <w:rPr>
        <w:rFonts w:ascii="Times New Roman" w:eastAsia="Malgun Gothic" w:hAnsi="Times New Roman" w:cs="Times New Roman"/>
        <w:b/>
        <w:sz w:val="28"/>
        <w:szCs w:val="20"/>
        <w:lang w:val="en-GB"/>
      </w:rPr>
      <w:t>2-</w:t>
    </w:r>
    <w:r w:rsidR="00CE3DA6">
      <w:rPr>
        <w:rFonts w:ascii="Times New Roman" w:eastAsia="Malgun Gothic" w:hAnsi="Times New Roman" w:cs="Times New Roman"/>
        <w:b/>
        <w:sz w:val="28"/>
        <w:szCs w:val="20"/>
        <w:lang w:val="en-GB"/>
      </w:rPr>
      <w:t>1255</w:t>
    </w:r>
    <w:r w:rsidR="00E73E5E">
      <w:rPr>
        <w:rFonts w:ascii="Times New Roman" w:eastAsia="Malgun Gothic" w:hAnsi="Times New Roman" w:cs="Times New Roman"/>
        <w:b/>
        <w:sz w:val="28"/>
        <w:szCs w:val="20"/>
        <w:lang w:val="en-GB"/>
      </w:rPr>
      <w:t>r0</w:t>
    </w:r>
    <w:r w:rsidR="00233420" w:rsidRPr="00CB5571">
      <w:rPr>
        <w:rFonts w:ascii="Times New Roman" w:eastAsia="Malgun Gothic" w:hAnsi="Times New Roman" w:cs="Times New Roman"/>
        <w:b/>
        <w:sz w:val="28"/>
        <w:szCs w:val="20"/>
        <w:lang w:val="en-GB"/>
      </w:rPr>
      <w:fldChar w:fldCharType="begin"/>
    </w:r>
    <w:r w:rsidR="00233420" w:rsidRPr="00CB5571">
      <w:rPr>
        <w:rFonts w:ascii="Times New Roman" w:eastAsia="Malgun Gothic" w:hAnsi="Times New Roman" w:cs="Times New Roman"/>
        <w:b/>
        <w:sz w:val="28"/>
        <w:szCs w:val="20"/>
        <w:lang w:val="en-GB"/>
      </w:rPr>
      <w:instrText xml:space="preserve"> TITLE  \* MERGEFORMAT </w:instrText>
    </w:r>
    <w:r w:rsidR="00233420"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31520615" w:rsidR="00233420" w:rsidRPr="00DE6B44" w:rsidRDefault="00344206" w:rsidP="3C88E094">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bCs/>
        <w:sz w:val="28"/>
        <w:szCs w:val="28"/>
      </w:rPr>
    </w:pPr>
    <w:r>
      <w:rPr>
        <w:rFonts w:ascii="Times New Roman" w:eastAsia="Malgun Gothic" w:hAnsi="Times New Roman" w:cs="Times New Roman"/>
        <w:b/>
        <w:bCs/>
        <w:sz w:val="28"/>
        <w:szCs w:val="28"/>
      </w:rPr>
      <w:t>March</w:t>
    </w:r>
    <w:r w:rsidR="00D00A9E">
      <w:rPr>
        <w:rFonts w:ascii="Times New Roman" w:eastAsia="Malgun Gothic" w:hAnsi="Times New Roman" w:cs="Times New Roman"/>
        <w:b/>
        <w:bCs/>
        <w:sz w:val="28"/>
        <w:szCs w:val="28"/>
      </w:rPr>
      <w:t xml:space="preserve"> 2023</w:t>
    </w:r>
    <w:r w:rsidR="005E0918">
      <w:tab/>
    </w:r>
    <w:r w:rsidR="005E0918">
      <w:tab/>
    </w:r>
    <w:r w:rsidR="001E771F">
      <w:tab/>
    </w:r>
    <w:r w:rsidR="3C88E094" w:rsidRPr="3C88E094">
      <w:rPr>
        <w:rFonts w:ascii="Times New Roman" w:eastAsia="Malgun Gothic" w:hAnsi="Times New Roman" w:cs="Times New Roman"/>
        <w:b/>
        <w:bCs/>
        <w:sz w:val="28"/>
        <w:szCs w:val="28"/>
        <w:lang w:val="en-GB"/>
      </w:rPr>
      <w:t>doc.: IEEE 802.11-2</w:t>
    </w:r>
    <w:r w:rsidR="00EB3406">
      <w:rPr>
        <w:rFonts w:ascii="Times New Roman" w:eastAsia="Malgun Gothic" w:hAnsi="Times New Roman" w:cs="Times New Roman"/>
        <w:b/>
        <w:bCs/>
        <w:sz w:val="28"/>
        <w:szCs w:val="28"/>
        <w:lang w:val="en-GB"/>
      </w:rPr>
      <w:t>3</w:t>
    </w:r>
    <w:r w:rsidR="3C88E094" w:rsidRPr="3C88E094">
      <w:rPr>
        <w:rFonts w:ascii="Times New Roman" w:eastAsia="Malgun Gothic" w:hAnsi="Times New Roman" w:cs="Times New Roman"/>
        <w:b/>
        <w:bCs/>
        <w:sz w:val="28"/>
        <w:szCs w:val="28"/>
        <w:lang w:val="en-GB"/>
      </w:rPr>
      <w:t>-</w:t>
    </w:r>
    <w:r w:rsidR="00BD6FB0" w:rsidRPr="00BD6FB0">
      <w:t xml:space="preserve"> </w:t>
    </w:r>
    <w:r w:rsidR="00CB51F4">
      <w:rPr>
        <w:rFonts w:ascii="Times New Roman" w:eastAsia="Malgun Gothic" w:hAnsi="Times New Roman" w:cs="Times New Roman"/>
        <w:b/>
        <w:bCs/>
        <w:sz w:val="28"/>
        <w:szCs w:val="28"/>
        <w:lang w:val="en-GB"/>
      </w:rPr>
      <w:t>0330r</w:t>
    </w:r>
    <w:r w:rsidR="00DA50B7">
      <w:rPr>
        <w:rFonts w:ascii="Times New Roman" w:eastAsia="Malgun Gothic" w:hAnsi="Times New Roman" w:cs="Times New Roman"/>
        <w:b/>
        <w:bCs/>
        <w:sz w:val="28"/>
        <w:szCs w:val="28"/>
        <w:lang w:val="en-GB"/>
      </w:rPr>
      <w:t>6</w:t>
    </w:r>
    <w:r w:rsidR="005E0918" w:rsidRPr="3C88E094">
      <w:rPr>
        <w:rFonts w:ascii="Times New Roman" w:eastAsia="Malgun Gothic" w:hAnsi="Times New Roman" w:cs="Times New Roman"/>
        <w:b/>
        <w:bCs/>
        <w:sz w:val="28"/>
        <w:szCs w:val="28"/>
        <w:lang w:val="en-GB"/>
      </w:rPr>
      <w:fldChar w:fldCharType="begin"/>
    </w:r>
    <w:r w:rsidR="005E0918" w:rsidRPr="3C88E094">
      <w:rPr>
        <w:rFonts w:ascii="Times New Roman" w:eastAsia="Malgun Gothic" w:hAnsi="Times New Roman" w:cs="Times New Roman"/>
        <w:b/>
        <w:bCs/>
        <w:sz w:val="28"/>
        <w:szCs w:val="28"/>
        <w:lang w:val="en-GB"/>
      </w:rPr>
      <w:instrText xml:space="preserve"> TITLE  \* MERGEFORMAT </w:instrText>
    </w:r>
    <w:r w:rsidR="005E0918" w:rsidRPr="3C88E094">
      <w:rPr>
        <w:rFonts w:ascii="Times New Roman" w:eastAsia="Malgun Gothic" w:hAnsi="Times New Roman" w:cs="Times New Roman"/>
        <w:b/>
        <w:bCs/>
        <w:sz w:val="28"/>
        <w:szCs w:val="28"/>
        <w:lang w:val="en-GB"/>
      </w:rPr>
      <w:fldChar w:fldCharType="end"/>
    </w:r>
    <w:r w:rsidR="3C88E094" w:rsidRPr="3C88E094">
      <w:rPr>
        <w:rFonts w:ascii="Times New Roman" w:eastAsia="Malgun Gothic" w:hAnsi="Times New Roman" w:cs="Times New Roman"/>
        <w:b/>
        <w:bCs/>
        <w:sz w:val="28"/>
        <w:szCs w:val="28"/>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13"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1"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2" w15:restartNumberingAfterBreak="0">
    <w:nsid w:val="071614FD"/>
    <w:multiLevelType w:val="hybridMultilevel"/>
    <w:tmpl w:val="DCA2A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C4928"/>
    <w:multiLevelType w:val="hybridMultilevel"/>
    <w:tmpl w:val="88083A14"/>
    <w:lvl w:ilvl="0" w:tplc="0102155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B58D7"/>
    <w:multiLevelType w:val="hybridMultilevel"/>
    <w:tmpl w:val="567EA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70204"/>
    <w:multiLevelType w:val="hybridMultilevel"/>
    <w:tmpl w:val="A270201C"/>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F1789"/>
    <w:multiLevelType w:val="multilevel"/>
    <w:tmpl w:val="5478078A"/>
    <w:lvl w:ilvl="0">
      <w:start w:val="6"/>
      <w:numFmt w:val="decimal"/>
      <w:lvlText w:val="%1"/>
      <w:lvlJc w:val="left"/>
      <w:pPr>
        <w:ind w:left="636" w:hanging="636"/>
      </w:pPr>
      <w:rPr>
        <w:rFonts w:hint="default"/>
      </w:rPr>
    </w:lvl>
    <w:lvl w:ilvl="1">
      <w:start w:val="3"/>
      <w:numFmt w:val="decimal"/>
      <w:lvlText w:val="%1.%2"/>
      <w:lvlJc w:val="left"/>
      <w:pPr>
        <w:ind w:left="636" w:hanging="636"/>
      </w:pPr>
      <w:rPr>
        <w:rFonts w:hint="default"/>
      </w:rPr>
    </w:lvl>
    <w:lvl w:ilvl="2">
      <w:start w:val="12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7C377B"/>
    <w:multiLevelType w:val="hybridMultilevel"/>
    <w:tmpl w:val="5770B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54EB5"/>
    <w:multiLevelType w:val="hybridMultilevel"/>
    <w:tmpl w:val="8754070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4066D"/>
    <w:multiLevelType w:val="multilevel"/>
    <w:tmpl w:val="7C6CB7FE"/>
    <w:lvl w:ilvl="0">
      <w:start w:val="35"/>
      <w:numFmt w:val="decimal"/>
      <w:lvlText w:val="%1"/>
      <w:lvlJc w:val="left"/>
      <w:pPr>
        <w:ind w:left="660" w:hanging="660"/>
      </w:pPr>
      <w:rPr>
        <w:rFonts w:hint="default"/>
      </w:rPr>
    </w:lvl>
    <w:lvl w:ilvl="1">
      <w:start w:val="15"/>
      <w:numFmt w:val="decimal"/>
      <w:lvlText w:val="%1.%2"/>
      <w:lvlJc w:val="left"/>
      <w:pPr>
        <w:ind w:left="719" w:hanging="660"/>
      </w:pPr>
      <w:rPr>
        <w:rFonts w:hint="default"/>
      </w:rPr>
    </w:lvl>
    <w:lvl w:ilvl="2">
      <w:start w:val="3"/>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10" w15:restartNumberingAfterBreak="0">
    <w:nsid w:val="1AC77B40"/>
    <w:multiLevelType w:val="multilevel"/>
    <w:tmpl w:val="40B00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3605441"/>
    <w:multiLevelType w:val="hybridMultilevel"/>
    <w:tmpl w:val="F368A862"/>
    <w:lvl w:ilvl="0" w:tplc="DB109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A5CA0"/>
    <w:multiLevelType w:val="hybridMultilevel"/>
    <w:tmpl w:val="A31E2AAA"/>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966E09"/>
    <w:multiLevelType w:val="multilevel"/>
    <w:tmpl w:val="54B4167E"/>
    <w:lvl w:ilvl="0">
      <w:start w:val="6"/>
      <w:numFmt w:val="decimal"/>
      <w:lvlText w:val="%1"/>
      <w:lvlJc w:val="left"/>
      <w:pPr>
        <w:ind w:left="936" w:hanging="936"/>
      </w:pPr>
      <w:rPr>
        <w:rFonts w:hint="default"/>
      </w:rPr>
    </w:lvl>
    <w:lvl w:ilvl="1">
      <w:start w:val="3"/>
      <w:numFmt w:val="decimal"/>
      <w:lvlText w:val="%1.%2"/>
      <w:lvlJc w:val="left"/>
      <w:pPr>
        <w:ind w:left="936" w:hanging="936"/>
      </w:pPr>
      <w:rPr>
        <w:rFonts w:hint="default"/>
      </w:rPr>
    </w:lvl>
    <w:lvl w:ilvl="2">
      <w:start w:val="126"/>
      <w:numFmt w:val="decimal"/>
      <w:lvlText w:val="%1.%2.%3"/>
      <w:lvlJc w:val="left"/>
      <w:pPr>
        <w:ind w:left="936" w:hanging="936"/>
      </w:pPr>
      <w:rPr>
        <w:rFonts w:hint="default"/>
      </w:rPr>
    </w:lvl>
    <w:lvl w:ilvl="3">
      <w:start w:val="2"/>
      <w:numFmt w:val="decimal"/>
      <w:lvlText w:val="%1.%2.%3.%4"/>
      <w:lvlJc w:val="left"/>
      <w:pPr>
        <w:ind w:left="936" w:hanging="936"/>
      </w:pPr>
      <w:rPr>
        <w:rFonts w:hint="default"/>
      </w:rPr>
    </w:lvl>
    <w:lvl w:ilvl="4">
      <w:start w:val="2"/>
      <w:numFmt w:val="decimal"/>
      <w:lvlText w:val="%1.%2.%3.%4.%5"/>
      <w:lvlJc w:val="left"/>
      <w:pPr>
        <w:ind w:left="936" w:hanging="936"/>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C4726A"/>
    <w:multiLevelType w:val="hybridMultilevel"/>
    <w:tmpl w:val="19147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E1F26B3"/>
    <w:multiLevelType w:val="hybridMultilevel"/>
    <w:tmpl w:val="C4AE0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6" w15:restartNumberingAfterBreak="0">
    <w:nsid w:val="2E47290D"/>
    <w:multiLevelType w:val="hybridMultilevel"/>
    <w:tmpl w:val="1FEE5CE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F657B8"/>
    <w:multiLevelType w:val="hybridMultilevel"/>
    <w:tmpl w:val="C7BAB336"/>
    <w:lvl w:ilvl="0" w:tplc="DB109A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C14816"/>
    <w:multiLevelType w:val="hybridMultilevel"/>
    <w:tmpl w:val="95986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04F0FB1"/>
    <w:multiLevelType w:val="hybridMultilevel"/>
    <w:tmpl w:val="00B45D70"/>
    <w:lvl w:ilvl="0" w:tplc="EF0C3E2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F315E2"/>
    <w:multiLevelType w:val="hybridMultilevel"/>
    <w:tmpl w:val="D1ECEF3C"/>
    <w:lvl w:ilvl="0" w:tplc="04090001">
      <w:start w:val="1"/>
      <w:numFmt w:val="bullet"/>
      <w:lvlText w:val=""/>
      <w:lvlJc w:val="left"/>
      <w:pPr>
        <w:ind w:left="1039" w:hanging="360"/>
      </w:pPr>
      <w:rPr>
        <w:rFonts w:ascii="Symbol" w:hAnsi="Symbol" w:hint="default"/>
      </w:rPr>
    </w:lvl>
    <w:lvl w:ilvl="1" w:tplc="04090001">
      <w:start w:val="1"/>
      <w:numFmt w:val="bullet"/>
      <w:lvlText w:val=""/>
      <w:lvlJc w:val="left"/>
      <w:pPr>
        <w:ind w:left="1759" w:hanging="360"/>
      </w:pPr>
      <w:rPr>
        <w:rFonts w:ascii="Symbol" w:hAnsi="Symbol"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1" w15:restartNumberingAfterBreak="0">
    <w:nsid w:val="348633AA"/>
    <w:multiLevelType w:val="hybridMultilevel"/>
    <w:tmpl w:val="77B2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D15F35"/>
    <w:multiLevelType w:val="hybridMultilevel"/>
    <w:tmpl w:val="6F4E5C3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39FF1D74"/>
    <w:multiLevelType w:val="hybridMultilevel"/>
    <w:tmpl w:val="57945E04"/>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F4B5FD7"/>
    <w:multiLevelType w:val="hybridMultilevel"/>
    <w:tmpl w:val="FD66FFDC"/>
    <w:lvl w:ilvl="0" w:tplc="3C4C9946">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B0E51"/>
    <w:multiLevelType w:val="hybridMultilevel"/>
    <w:tmpl w:val="4484FCA6"/>
    <w:lvl w:ilvl="0" w:tplc="DB109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1211C"/>
    <w:multiLevelType w:val="hybridMultilevel"/>
    <w:tmpl w:val="C68A3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9F62D4"/>
    <w:multiLevelType w:val="hybridMultilevel"/>
    <w:tmpl w:val="4B54415A"/>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8"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9" w15:restartNumberingAfterBreak="0">
    <w:nsid w:val="50133143"/>
    <w:multiLevelType w:val="hybridMultilevel"/>
    <w:tmpl w:val="664AC524"/>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E32CC7"/>
    <w:multiLevelType w:val="hybridMultilevel"/>
    <w:tmpl w:val="B330C7B6"/>
    <w:lvl w:ilvl="0" w:tplc="4732E12A">
      <w:start w:val="1"/>
      <w:numFmt w:val="lowerLetter"/>
      <w:lvlText w:val="%1)"/>
      <w:lvlJc w:val="left"/>
      <w:pPr>
        <w:ind w:left="720" w:hanging="360"/>
      </w:pPr>
    </w:lvl>
    <w:lvl w:ilvl="1" w:tplc="02BAE89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0851AE"/>
    <w:multiLevelType w:val="hybridMultilevel"/>
    <w:tmpl w:val="74402888"/>
    <w:lvl w:ilvl="0" w:tplc="48D21430">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153560"/>
    <w:multiLevelType w:val="hybridMultilevel"/>
    <w:tmpl w:val="D2EC1E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7F0EAB"/>
    <w:multiLevelType w:val="hybridMultilevel"/>
    <w:tmpl w:val="9B3CF4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762D12"/>
    <w:multiLevelType w:val="hybridMultilevel"/>
    <w:tmpl w:val="082247B8"/>
    <w:lvl w:ilvl="0" w:tplc="04090001">
      <w:start w:val="1"/>
      <w:numFmt w:val="bullet"/>
      <w:lvlText w:val=""/>
      <w:lvlJc w:val="left"/>
      <w:pPr>
        <w:ind w:left="1039" w:hanging="360"/>
      </w:pPr>
      <w:rPr>
        <w:rFonts w:ascii="Symbol" w:hAnsi="Symbol" w:hint="default"/>
      </w:rPr>
    </w:lvl>
    <w:lvl w:ilvl="1" w:tplc="DC32296C">
      <w:numFmt w:val="bullet"/>
      <w:lvlText w:val="—"/>
      <w:lvlJc w:val="left"/>
      <w:pPr>
        <w:ind w:left="1795" w:hanging="396"/>
      </w:pPr>
      <w:rPr>
        <w:rFonts w:ascii="Times New Roman" w:eastAsia="Malgun Gothic" w:hAnsi="Times New Roman" w:cs="Times New Roman"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36" w15:restartNumberingAfterBreak="0">
    <w:nsid w:val="622745FC"/>
    <w:multiLevelType w:val="hybridMultilevel"/>
    <w:tmpl w:val="B330C7B6"/>
    <w:lvl w:ilvl="0" w:tplc="4732E12A">
      <w:start w:val="1"/>
      <w:numFmt w:val="lowerLetter"/>
      <w:lvlText w:val="%1)"/>
      <w:lvlJc w:val="left"/>
      <w:pPr>
        <w:ind w:left="720" w:hanging="360"/>
      </w:pPr>
    </w:lvl>
    <w:lvl w:ilvl="1" w:tplc="02BAE89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B30C69"/>
    <w:multiLevelType w:val="multilevel"/>
    <w:tmpl w:val="7A360A6C"/>
    <w:lvl w:ilvl="0">
      <w:start w:val="6"/>
      <w:numFmt w:val="decimal"/>
      <w:lvlText w:val="%1"/>
      <w:lvlJc w:val="left"/>
      <w:pPr>
        <w:ind w:left="936" w:hanging="936"/>
      </w:pPr>
      <w:rPr>
        <w:rFonts w:hint="default"/>
      </w:rPr>
    </w:lvl>
    <w:lvl w:ilvl="1">
      <w:start w:val="3"/>
      <w:numFmt w:val="decimal"/>
      <w:lvlText w:val="%1.%2"/>
      <w:lvlJc w:val="left"/>
      <w:pPr>
        <w:ind w:left="981" w:hanging="936"/>
      </w:pPr>
      <w:rPr>
        <w:rFonts w:hint="default"/>
      </w:rPr>
    </w:lvl>
    <w:lvl w:ilvl="2">
      <w:start w:val="126"/>
      <w:numFmt w:val="decimal"/>
      <w:lvlText w:val="%1.%2.%3"/>
      <w:lvlJc w:val="left"/>
      <w:pPr>
        <w:ind w:left="1026" w:hanging="936"/>
      </w:pPr>
      <w:rPr>
        <w:rFonts w:hint="default"/>
      </w:rPr>
    </w:lvl>
    <w:lvl w:ilvl="3">
      <w:start w:val="3"/>
      <w:numFmt w:val="decimal"/>
      <w:lvlText w:val="%1.%2.%3.%4"/>
      <w:lvlJc w:val="left"/>
      <w:pPr>
        <w:ind w:left="1071" w:hanging="936"/>
      </w:pPr>
      <w:rPr>
        <w:rFonts w:hint="default"/>
      </w:rPr>
    </w:lvl>
    <w:lvl w:ilvl="4">
      <w:start w:val="1"/>
      <w:numFmt w:val="decimal"/>
      <w:lvlText w:val="%1.%2.%3.%4.%5"/>
      <w:lvlJc w:val="left"/>
      <w:pPr>
        <w:ind w:left="1476" w:hanging="936"/>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38" w15:restartNumberingAfterBreak="0">
    <w:nsid w:val="6F030D34"/>
    <w:multiLevelType w:val="multilevel"/>
    <w:tmpl w:val="5EC6266A"/>
    <w:lvl w:ilvl="0">
      <w:start w:val="35"/>
      <w:numFmt w:val="decimal"/>
      <w:lvlText w:val="%1"/>
      <w:lvlJc w:val="left"/>
      <w:pPr>
        <w:ind w:left="660" w:hanging="660"/>
      </w:pPr>
      <w:rPr>
        <w:rFonts w:hint="default"/>
      </w:rPr>
    </w:lvl>
    <w:lvl w:ilvl="1">
      <w:start w:val="14"/>
      <w:numFmt w:val="decimal"/>
      <w:lvlText w:val="%1.%2"/>
      <w:lvlJc w:val="left"/>
      <w:pPr>
        <w:ind w:left="1066" w:hanging="660"/>
      </w:pPr>
      <w:rPr>
        <w:rFonts w:hint="default"/>
      </w:rPr>
    </w:lvl>
    <w:lvl w:ilvl="2">
      <w:start w:val="3"/>
      <w:numFmt w:val="decimal"/>
      <w:lvlText w:val="%1.%2.%3"/>
      <w:lvlJc w:val="left"/>
      <w:pPr>
        <w:ind w:left="1532" w:hanging="720"/>
      </w:pPr>
      <w:rPr>
        <w:rFonts w:hint="default"/>
      </w:rPr>
    </w:lvl>
    <w:lvl w:ilvl="3">
      <w:start w:val="1"/>
      <w:numFmt w:val="decimal"/>
      <w:lvlText w:val="%1.%2.%3.%4"/>
      <w:lvlJc w:val="left"/>
      <w:pPr>
        <w:ind w:left="1938" w:hanging="720"/>
      </w:pPr>
      <w:rPr>
        <w:rFonts w:hint="default"/>
      </w:rPr>
    </w:lvl>
    <w:lvl w:ilvl="4">
      <w:start w:val="1"/>
      <w:numFmt w:val="decimal"/>
      <w:lvlText w:val="%1.%2.%3.%4.%5"/>
      <w:lvlJc w:val="left"/>
      <w:pPr>
        <w:ind w:left="2704" w:hanging="1080"/>
      </w:pPr>
      <w:rPr>
        <w:rFonts w:hint="default"/>
      </w:rPr>
    </w:lvl>
    <w:lvl w:ilvl="5">
      <w:start w:val="1"/>
      <w:numFmt w:val="decimal"/>
      <w:lvlText w:val="%1.%2.%3.%4.%5.%6"/>
      <w:lvlJc w:val="left"/>
      <w:pPr>
        <w:ind w:left="3110" w:hanging="1080"/>
      </w:pPr>
      <w:rPr>
        <w:rFonts w:hint="default"/>
      </w:rPr>
    </w:lvl>
    <w:lvl w:ilvl="6">
      <w:start w:val="1"/>
      <w:numFmt w:val="decimal"/>
      <w:lvlText w:val="%1.%2.%3.%4.%5.%6.%7"/>
      <w:lvlJc w:val="left"/>
      <w:pPr>
        <w:ind w:left="3876" w:hanging="1440"/>
      </w:pPr>
      <w:rPr>
        <w:rFonts w:hint="default"/>
      </w:rPr>
    </w:lvl>
    <w:lvl w:ilvl="7">
      <w:start w:val="1"/>
      <w:numFmt w:val="decimal"/>
      <w:lvlText w:val="%1.%2.%3.%4.%5.%6.%7.%8"/>
      <w:lvlJc w:val="left"/>
      <w:pPr>
        <w:ind w:left="4282" w:hanging="1440"/>
      </w:pPr>
      <w:rPr>
        <w:rFonts w:hint="default"/>
      </w:rPr>
    </w:lvl>
    <w:lvl w:ilvl="8">
      <w:start w:val="1"/>
      <w:numFmt w:val="decimal"/>
      <w:lvlText w:val="%1.%2.%3.%4.%5.%6.%7.%8.%9"/>
      <w:lvlJc w:val="left"/>
      <w:pPr>
        <w:ind w:left="5048" w:hanging="1800"/>
      </w:pPr>
      <w:rPr>
        <w:rFonts w:hint="default"/>
      </w:rPr>
    </w:lvl>
  </w:abstractNum>
  <w:abstractNum w:abstractNumId="39" w15:restartNumberingAfterBreak="0">
    <w:nsid w:val="78453227"/>
    <w:multiLevelType w:val="hybridMultilevel"/>
    <w:tmpl w:val="5C9052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521A6D"/>
    <w:multiLevelType w:val="hybridMultilevel"/>
    <w:tmpl w:val="C3E832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820F1A"/>
    <w:multiLevelType w:val="hybridMultilevel"/>
    <w:tmpl w:val="66A8B290"/>
    <w:lvl w:ilvl="0" w:tplc="0409001B">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D5617A6"/>
    <w:multiLevelType w:val="multilevel"/>
    <w:tmpl w:val="E6142176"/>
    <w:lvl w:ilvl="0">
      <w:start w:val="35"/>
      <w:numFmt w:val="decimal"/>
      <w:lvlText w:val="%1"/>
      <w:lvlJc w:val="left"/>
      <w:pPr>
        <w:ind w:left="660" w:hanging="660"/>
      </w:pPr>
      <w:rPr>
        <w:rFonts w:hint="default"/>
      </w:rPr>
    </w:lvl>
    <w:lvl w:ilvl="1">
      <w:start w:val="14"/>
      <w:numFmt w:val="decimal"/>
      <w:lvlText w:val="%1.%2"/>
      <w:lvlJc w:val="left"/>
      <w:pPr>
        <w:ind w:left="990" w:hanging="660"/>
      </w:pPr>
      <w:rPr>
        <w:rFonts w:hint="default"/>
      </w:rPr>
    </w:lvl>
    <w:lvl w:ilvl="2">
      <w:start w:val="3"/>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num w:numId="1">
    <w:abstractNumId w:val="28"/>
  </w:num>
  <w:num w:numId="2">
    <w:abstractNumId w:val="30"/>
  </w:num>
  <w:num w:numId="3">
    <w:abstractNumId w:val="0"/>
  </w:num>
  <w:num w:numId="4">
    <w:abstractNumId w:val="15"/>
  </w:num>
  <w:num w:numId="5">
    <w:abstractNumId w:val="35"/>
  </w:num>
  <w:num w:numId="6">
    <w:abstractNumId w:val="20"/>
  </w:num>
  <w:num w:numId="7">
    <w:abstractNumId w:val="27"/>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6"/>
  </w:num>
  <w:num w:numId="15">
    <w:abstractNumId w:val="13"/>
  </w:num>
  <w:num w:numId="16">
    <w:abstractNumId w:val="37"/>
  </w:num>
  <w:num w:numId="17">
    <w:abstractNumId w:val="38"/>
  </w:num>
  <w:num w:numId="18">
    <w:abstractNumId w:val="42"/>
  </w:num>
  <w:num w:numId="19">
    <w:abstractNumId w:val="1"/>
  </w:num>
  <w:num w:numId="20">
    <w:abstractNumId w:val="7"/>
  </w:num>
  <w:num w:numId="21">
    <w:abstractNumId w:val="34"/>
  </w:num>
  <w:num w:numId="22">
    <w:abstractNumId w:val="19"/>
  </w:num>
  <w:num w:numId="23">
    <w:abstractNumId w:val="2"/>
  </w:num>
  <w:num w:numId="24">
    <w:abstractNumId w:val="4"/>
  </w:num>
  <w:num w:numId="25">
    <w:abstractNumId w:val="23"/>
  </w:num>
  <w:num w:numId="26">
    <w:abstractNumId w:val="18"/>
  </w:num>
  <w:num w:numId="27">
    <w:abstractNumId w:val="11"/>
  </w:num>
  <w:num w:numId="28">
    <w:abstractNumId w:val="25"/>
  </w:num>
  <w:num w:numId="29">
    <w:abstractNumId w:val="41"/>
  </w:num>
  <w:num w:numId="30">
    <w:abstractNumId w:val="17"/>
  </w:num>
  <w:num w:numId="31">
    <w:abstractNumId w:val="40"/>
  </w:num>
  <w:num w:numId="32">
    <w:abstractNumId w:val="21"/>
  </w:num>
  <w:num w:numId="33">
    <w:abstractNumId w:val="9"/>
  </w:num>
  <w:num w:numId="34">
    <w:abstractNumId w:val="22"/>
  </w:num>
  <w:num w:numId="35">
    <w:abstractNumId w:val="14"/>
  </w:num>
  <w:num w:numId="36">
    <w:abstractNumId w:val="8"/>
  </w:num>
  <w:num w:numId="37">
    <w:abstractNumId w:val="12"/>
  </w:num>
  <w:num w:numId="38">
    <w:abstractNumId w:val="16"/>
  </w:num>
  <w:num w:numId="39">
    <w:abstractNumId w:val="31"/>
  </w:num>
  <w:num w:numId="40">
    <w:abstractNumId w:val="33"/>
  </w:num>
  <w:num w:numId="41">
    <w:abstractNumId w:val="36"/>
  </w:num>
  <w:num w:numId="42">
    <w:abstractNumId w:val="24"/>
  </w:num>
  <w:num w:numId="43">
    <w:abstractNumId w:val="32"/>
  </w:num>
  <w:num w:numId="44">
    <w:abstractNumId w:val="39"/>
  </w:num>
  <w:num w:numId="45">
    <w:abstractNumId w:val="3"/>
  </w:num>
  <w:num w:numId="46">
    <w:abstractNumId w:val="5"/>
  </w:num>
  <w:num w:numId="47">
    <w:abstractNumId w:val="29"/>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Wullert">
    <w15:presenceInfo w15:providerId="None" w15:userId="John Wull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doNotTrackMoves/>
  <w:doNotTrackFormatting/>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sqgFAGC4rrEtAAAA"/>
  </w:docVars>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60A"/>
    <w:rsid w:val="00005792"/>
    <w:rsid w:val="000057B8"/>
    <w:rsid w:val="00005D04"/>
    <w:rsid w:val="00006085"/>
    <w:rsid w:val="000061CE"/>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A2D"/>
    <w:rsid w:val="00011B1D"/>
    <w:rsid w:val="00011C44"/>
    <w:rsid w:val="00011DA0"/>
    <w:rsid w:val="000123A5"/>
    <w:rsid w:val="0001260D"/>
    <w:rsid w:val="00012897"/>
    <w:rsid w:val="000128DE"/>
    <w:rsid w:val="000129D2"/>
    <w:rsid w:val="00012B73"/>
    <w:rsid w:val="00012CFF"/>
    <w:rsid w:val="00012D80"/>
    <w:rsid w:val="00012DC2"/>
    <w:rsid w:val="00012F68"/>
    <w:rsid w:val="0001327E"/>
    <w:rsid w:val="000133AB"/>
    <w:rsid w:val="00013C63"/>
    <w:rsid w:val="0001430A"/>
    <w:rsid w:val="000146F8"/>
    <w:rsid w:val="00014954"/>
    <w:rsid w:val="00014A66"/>
    <w:rsid w:val="00014B96"/>
    <w:rsid w:val="00014BBF"/>
    <w:rsid w:val="00014BFB"/>
    <w:rsid w:val="00014C8C"/>
    <w:rsid w:val="00014CBC"/>
    <w:rsid w:val="000150F3"/>
    <w:rsid w:val="00015246"/>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826"/>
    <w:rsid w:val="00020C64"/>
    <w:rsid w:val="00020DC3"/>
    <w:rsid w:val="00020EFB"/>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245"/>
    <w:rsid w:val="00023289"/>
    <w:rsid w:val="0002378F"/>
    <w:rsid w:val="000239AF"/>
    <w:rsid w:val="00023D4D"/>
    <w:rsid w:val="0002439E"/>
    <w:rsid w:val="00024ABC"/>
    <w:rsid w:val="00024C30"/>
    <w:rsid w:val="00024CF1"/>
    <w:rsid w:val="00024E44"/>
    <w:rsid w:val="00025270"/>
    <w:rsid w:val="000253CF"/>
    <w:rsid w:val="00025719"/>
    <w:rsid w:val="0002579E"/>
    <w:rsid w:val="00025963"/>
    <w:rsid w:val="00025A9F"/>
    <w:rsid w:val="00025C37"/>
    <w:rsid w:val="00025C43"/>
    <w:rsid w:val="00025ECD"/>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308F"/>
    <w:rsid w:val="0003312C"/>
    <w:rsid w:val="000338EC"/>
    <w:rsid w:val="000339EB"/>
    <w:rsid w:val="00033C28"/>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44"/>
    <w:rsid w:val="000358EF"/>
    <w:rsid w:val="00035CD0"/>
    <w:rsid w:val="00036478"/>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7C1"/>
    <w:rsid w:val="0004789D"/>
    <w:rsid w:val="00047CF2"/>
    <w:rsid w:val="000501BC"/>
    <w:rsid w:val="000504F7"/>
    <w:rsid w:val="00050C6B"/>
    <w:rsid w:val="000512E7"/>
    <w:rsid w:val="00051343"/>
    <w:rsid w:val="00051C02"/>
    <w:rsid w:val="00051CA1"/>
    <w:rsid w:val="00051E3A"/>
    <w:rsid w:val="00051FC8"/>
    <w:rsid w:val="00052084"/>
    <w:rsid w:val="000520BF"/>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BC"/>
    <w:rsid w:val="000611CD"/>
    <w:rsid w:val="00061676"/>
    <w:rsid w:val="00061786"/>
    <w:rsid w:val="0006181A"/>
    <w:rsid w:val="00061832"/>
    <w:rsid w:val="0006193E"/>
    <w:rsid w:val="00061C2B"/>
    <w:rsid w:val="00061C42"/>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BA7"/>
    <w:rsid w:val="00064EB1"/>
    <w:rsid w:val="00064F6E"/>
    <w:rsid w:val="0006523F"/>
    <w:rsid w:val="0006571B"/>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67D9D"/>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2C8A"/>
    <w:rsid w:val="0008351A"/>
    <w:rsid w:val="000837FA"/>
    <w:rsid w:val="0008394E"/>
    <w:rsid w:val="00083B0A"/>
    <w:rsid w:val="00083B74"/>
    <w:rsid w:val="000843B2"/>
    <w:rsid w:val="0008442C"/>
    <w:rsid w:val="00084493"/>
    <w:rsid w:val="00085272"/>
    <w:rsid w:val="0008566E"/>
    <w:rsid w:val="00086127"/>
    <w:rsid w:val="0008648C"/>
    <w:rsid w:val="00086779"/>
    <w:rsid w:val="00086A2F"/>
    <w:rsid w:val="00086F24"/>
    <w:rsid w:val="00086F31"/>
    <w:rsid w:val="000870A1"/>
    <w:rsid w:val="000874EC"/>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621"/>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44"/>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53F"/>
    <w:rsid w:val="000A66F8"/>
    <w:rsid w:val="000A6854"/>
    <w:rsid w:val="000A6C9F"/>
    <w:rsid w:val="000A6D88"/>
    <w:rsid w:val="000A6F26"/>
    <w:rsid w:val="000A7151"/>
    <w:rsid w:val="000A74DB"/>
    <w:rsid w:val="000A76C8"/>
    <w:rsid w:val="000A7819"/>
    <w:rsid w:val="000A7BBD"/>
    <w:rsid w:val="000A7C44"/>
    <w:rsid w:val="000B0036"/>
    <w:rsid w:val="000B0441"/>
    <w:rsid w:val="000B09BF"/>
    <w:rsid w:val="000B10B8"/>
    <w:rsid w:val="000B1AAB"/>
    <w:rsid w:val="000B1C77"/>
    <w:rsid w:val="000B23C6"/>
    <w:rsid w:val="000B2433"/>
    <w:rsid w:val="000B2E39"/>
    <w:rsid w:val="000B2E8A"/>
    <w:rsid w:val="000B3024"/>
    <w:rsid w:val="000B3334"/>
    <w:rsid w:val="000B35BA"/>
    <w:rsid w:val="000B3897"/>
    <w:rsid w:val="000B4007"/>
    <w:rsid w:val="000B417F"/>
    <w:rsid w:val="000B47A1"/>
    <w:rsid w:val="000B47D6"/>
    <w:rsid w:val="000B481C"/>
    <w:rsid w:val="000B4DE9"/>
    <w:rsid w:val="000B4ED0"/>
    <w:rsid w:val="000B4FE7"/>
    <w:rsid w:val="000B51B1"/>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5C7"/>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9D7"/>
    <w:rsid w:val="000D2D3E"/>
    <w:rsid w:val="000D31FD"/>
    <w:rsid w:val="000D3568"/>
    <w:rsid w:val="000D3730"/>
    <w:rsid w:val="000D374D"/>
    <w:rsid w:val="000D389E"/>
    <w:rsid w:val="000D38C0"/>
    <w:rsid w:val="000D3B8F"/>
    <w:rsid w:val="000D3E21"/>
    <w:rsid w:val="000D41D4"/>
    <w:rsid w:val="000D42B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166"/>
    <w:rsid w:val="000E227D"/>
    <w:rsid w:val="000E2863"/>
    <w:rsid w:val="000E2BC6"/>
    <w:rsid w:val="000E2D86"/>
    <w:rsid w:val="000E2E4A"/>
    <w:rsid w:val="000E2FC9"/>
    <w:rsid w:val="000E301C"/>
    <w:rsid w:val="000E369D"/>
    <w:rsid w:val="000E3834"/>
    <w:rsid w:val="000E3B5D"/>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1E3A"/>
    <w:rsid w:val="000F22A4"/>
    <w:rsid w:val="000F247A"/>
    <w:rsid w:val="000F256B"/>
    <w:rsid w:val="000F2777"/>
    <w:rsid w:val="000F2BC6"/>
    <w:rsid w:val="000F2C22"/>
    <w:rsid w:val="000F2E51"/>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5E9"/>
    <w:rsid w:val="00104C1C"/>
    <w:rsid w:val="00104C89"/>
    <w:rsid w:val="00104CFA"/>
    <w:rsid w:val="001051FB"/>
    <w:rsid w:val="00105450"/>
    <w:rsid w:val="00105729"/>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5D0"/>
    <w:rsid w:val="0011067D"/>
    <w:rsid w:val="00111191"/>
    <w:rsid w:val="00111296"/>
    <w:rsid w:val="001113B9"/>
    <w:rsid w:val="001113EF"/>
    <w:rsid w:val="00111627"/>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5D03"/>
    <w:rsid w:val="00115F48"/>
    <w:rsid w:val="0011634C"/>
    <w:rsid w:val="001163C1"/>
    <w:rsid w:val="00116A31"/>
    <w:rsid w:val="0011708E"/>
    <w:rsid w:val="00117199"/>
    <w:rsid w:val="001171D4"/>
    <w:rsid w:val="00117A04"/>
    <w:rsid w:val="00117B02"/>
    <w:rsid w:val="00117C1A"/>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462"/>
    <w:rsid w:val="0012582D"/>
    <w:rsid w:val="00125897"/>
    <w:rsid w:val="001258F9"/>
    <w:rsid w:val="00126337"/>
    <w:rsid w:val="0012678B"/>
    <w:rsid w:val="00127448"/>
    <w:rsid w:val="001275AD"/>
    <w:rsid w:val="00127888"/>
    <w:rsid w:val="00127FB3"/>
    <w:rsid w:val="00127FDD"/>
    <w:rsid w:val="001303B7"/>
    <w:rsid w:val="00130598"/>
    <w:rsid w:val="00130B9A"/>
    <w:rsid w:val="00130C65"/>
    <w:rsid w:val="00130C74"/>
    <w:rsid w:val="00130E77"/>
    <w:rsid w:val="00131A80"/>
    <w:rsid w:val="00131CA5"/>
    <w:rsid w:val="0013202E"/>
    <w:rsid w:val="0013231A"/>
    <w:rsid w:val="001323FA"/>
    <w:rsid w:val="001335B7"/>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2E5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72D2"/>
    <w:rsid w:val="00147507"/>
    <w:rsid w:val="0014797A"/>
    <w:rsid w:val="001479D6"/>
    <w:rsid w:val="00150176"/>
    <w:rsid w:val="001501A1"/>
    <w:rsid w:val="00150501"/>
    <w:rsid w:val="0015053B"/>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EF"/>
    <w:rsid w:val="001641B1"/>
    <w:rsid w:val="001644C5"/>
    <w:rsid w:val="0016486C"/>
    <w:rsid w:val="001648E9"/>
    <w:rsid w:val="001648EB"/>
    <w:rsid w:val="00164D4C"/>
    <w:rsid w:val="00164F4B"/>
    <w:rsid w:val="00165342"/>
    <w:rsid w:val="001653AC"/>
    <w:rsid w:val="001658F2"/>
    <w:rsid w:val="00165905"/>
    <w:rsid w:val="00165BBF"/>
    <w:rsid w:val="00165CAA"/>
    <w:rsid w:val="00165EB3"/>
    <w:rsid w:val="001660FD"/>
    <w:rsid w:val="001661B7"/>
    <w:rsid w:val="001662CA"/>
    <w:rsid w:val="001663DC"/>
    <w:rsid w:val="00166432"/>
    <w:rsid w:val="001664B5"/>
    <w:rsid w:val="001668AD"/>
    <w:rsid w:val="0016690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7B"/>
    <w:rsid w:val="0017188A"/>
    <w:rsid w:val="00171AD6"/>
    <w:rsid w:val="0017215D"/>
    <w:rsid w:val="001721ED"/>
    <w:rsid w:val="00172276"/>
    <w:rsid w:val="00172740"/>
    <w:rsid w:val="00172A12"/>
    <w:rsid w:val="00172D3A"/>
    <w:rsid w:val="00172E97"/>
    <w:rsid w:val="00172F7C"/>
    <w:rsid w:val="0017367D"/>
    <w:rsid w:val="00173AA4"/>
    <w:rsid w:val="00173CF0"/>
    <w:rsid w:val="00174426"/>
    <w:rsid w:val="00174D49"/>
    <w:rsid w:val="00174FA8"/>
    <w:rsid w:val="001751B1"/>
    <w:rsid w:val="001751F4"/>
    <w:rsid w:val="001753C9"/>
    <w:rsid w:val="001753D2"/>
    <w:rsid w:val="00175886"/>
    <w:rsid w:val="00176D17"/>
    <w:rsid w:val="00176E00"/>
    <w:rsid w:val="00176ED8"/>
    <w:rsid w:val="00177736"/>
    <w:rsid w:val="001779F4"/>
    <w:rsid w:val="00180038"/>
    <w:rsid w:val="0018012D"/>
    <w:rsid w:val="0018083C"/>
    <w:rsid w:val="001809BE"/>
    <w:rsid w:val="00180D0A"/>
    <w:rsid w:val="00180F59"/>
    <w:rsid w:val="001812BC"/>
    <w:rsid w:val="001819E0"/>
    <w:rsid w:val="00181A53"/>
    <w:rsid w:val="00181AF2"/>
    <w:rsid w:val="00181BA4"/>
    <w:rsid w:val="00182654"/>
    <w:rsid w:val="00182973"/>
    <w:rsid w:val="00182F9F"/>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1016"/>
    <w:rsid w:val="00191019"/>
    <w:rsid w:val="0019104C"/>
    <w:rsid w:val="0019169A"/>
    <w:rsid w:val="0019172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4D25"/>
    <w:rsid w:val="001956FC"/>
    <w:rsid w:val="0019587D"/>
    <w:rsid w:val="00195CD7"/>
    <w:rsid w:val="00195D29"/>
    <w:rsid w:val="00195FCA"/>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1744"/>
    <w:rsid w:val="001A19E5"/>
    <w:rsid w:val="001A1DB8"/>
    <w:rsid w:val="001A214C"/>
    <w:rsid w:val="001A2568"/>
    <w:rsid w:val="001A2C2C"/>
    <w:rsid w:val="001A2D86"/>
    <w:rsid w:val="001A2E0E"/>
    <w:rsid w:val="001A32A5"/>
    <w:rsid w:val="001A331F"/>
    <w:rsid w:val="001A34A3"/>
    <w:rsid w:val="001A3C13"/>
    <w:rsid w:val="001A3D95"/>
    <w:rsid w:val="001A3F58"/>
    <w:rsid w:val="001A3FDA"/>
    <w:rsid w:val="001A4249"/>
    <w:rsid w:val="001A434A"/>
    <w:rsid w:val="001A4797"/>
    <w:rsid w:val="001A4A5B"/>
    <w:rsid w:val="001A4A8C"/>
    <w:rsid w:val="001A4B4E"/>
    <w:rsid w:val="001A508F"/>
    <w:rsid w:val="001A54F6"/>
    <w:rsid w:val="001A59B8"/>
    <w:rsid w:val="001A5DA1"/>
    <w:rsid w:val="001A5ECD"/>
    <w:rsid w:val="001A5FAD"/>
    <w:rsid w:val="001A6066"/>
    <w:rsid w:val="001A62E6"/>
    <w:rsid w:val="001A6365"/>
    <w:rsid w:val="001A6490"/>
    <w:rsid w:val="001A66BF"/>
    <w:rsid w:val="001A68E7"/>
    <w:rsid w:val="001A7163"/>
    <w:rsid w:val="001A7638"/>
    <w:rsid w:val="001A77C0"/>
    <w:rsid w:val="001A785B"/>
    <w:rsid w:val="001A787F"/>
    <w:rsid w:val="001B02F3"/>
    <w:rsid w:val="001B033C"/>
    <w:rsid w:val="001B0713"/>
    <w:rsid w:val="001B0759"/>
    <w:rsid w:val="001B0F53"/>
    <w:rsid w:val="001B10B4"/>
    <w:rsid w:val="001B152A"/>
    <w:rsid w:val="001B161F"/>
    <w:rsid w:val="001B1ADF"/>
    <w:rsid w:val="001B1E43"/>
    <w:rsid w:val="001B1EF2"/>
    <w:rsid w:val="001B258B"/>
    <w:rsid w:val="001B263C"/>
    <w:rsid w:val="001B2851"/>
    <w:rsid w:val="001B2B7A"/>
    <w:rsid w:val="001B2D78"/>
    <w:rsid w:val="001B2E6F"/>
    <w:rsid w:val="001B2ED9"/>
    <w:rsid w:val="001B314A"/>
    <w:rsid w:val="001B376F"/>
    <w:rsid w:val="001B37A4"/>
    <w:rsid w:val="001B37C7"/>
    <w:rsid w:val="001B3C30"/>
    <w:rsid w:val="001B42F4"/>
    <w:rsid w:val="001B446D"/>
    <w:rsid w:val="001B47C3"/>
    <w:rsid w:val="001B481C"/>
    <w:rsid w:val="001B4A97"/>
    <w:rsid w:val="001B4B16"/>
    <w:rsid w:val="001B4F84"/>
    <w:rsid w:val="001B5139"/>
    <w:rsid w:val="001B526A"/>
    <w:rsid w:val="001B5342"/>
    <w:rsid w:val="001B564A"/>
    <w:rsid w:val="001B5E3B"/>
    <w:rsid w:val="001B60B2"/>
    <w:rsid w:val="001B6359"/>
    <w:rsid w:val="001B63A3"/>
    <w:rsid w:val="001B641F"/>
    <w:rsid w:val="001B650B"/>
    <w:rsid w:val="001B66B5"/>
    <w:rsid w:val="001B6A7A"/>
    <w:rsid w:val="001B6A8A"/>
    <w:rsid w:val="001B6B5C"/>
    <w:rsid w:val="001B6F18"/>
    <w:rsid w:val="001B6F6A"/>
    <w:rsid w:val="001B7034"/>
    <w:rsid w:val="001B720C"/>
    <w:rsid w:val="001B738D"/>
    <w:rsid w:val="001B7D7E"/>
    <w:rsid w:val="001B7E14"/>
    <w:rsid w:val="001C002F"/>
    <w:rsid w:val="001C0163"/>
    <w:rsid w:val="001C0326"/>
    <w:rsid w:val="001C0478"/>
    <w:rsid w:val="001C06EE"/>
    <w:rsid w:val="001C0708"/>
    <w:rsid w:val="001C0912"/>
    <w:rsid w:val="001C0986"/>
    <w:rsid w:val="001C09FC"/>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CE8"/>
    <w:rsid w:val="001C2D43"/>
    <w:rsid w:val="001C2E9C"/>
    <w:rsid w:val="001C2EE9"/>
    <w:rsid w:val="001C2F11"/>
    <w:rsid w:val="001C3084"/>
    <w:rsid w:val="001C33B3"/>
    <w:rsid w:val="001C37DF"/>
    <w:rsid w:val="001C38AD"/>
    <w:rsid w:val="001C3AD5"/>
    <w:rsid w:val="001C3B5F"/>
    <w:rsid w:val="001C3B84"/>
    <w:rsid w:val="001C3D31"/>
    <w:rsid w:val="001C442D"/>
    <w:rsid w:val="001C447F"/>
    <w:rsid w:val="001C44FE"/>
    <w:rsid w:val="001C45DC"/>
    <w:rsid w:val="001C481A"/>
    <w:rsid w:val="001C4836"/>
    <w:rsid w:val="001C4C8A"/>
    <w:rsid w:val="001C4FF5"/>
    <w:rsid w:val="001C506A"/>
    <w:rsid w:val="001C51FA"/>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D"/>
    <w:rsid w:val="001D5624"/>
    <w:rsid w:val="001D5B3F"/>
    <w:rsid w:val="001D5BEE"/>
    <w:rsid w:val="001D5E08"/>
    <w:rsid w:val="001D5E81"/>
    <w:rsid w:val="001D612C"/>
    <w:rsid w:val="001D6AA4"/>
    <w:rsid w:val="001D6E49"/>
    <w:rsid w:val="001D70EC"/>
    <w:rsid w:val="001D7251"/>
    <w:rsid w:val="001D742C"/>
    <w:rsid w:val="001D75D6"/>
    <w:rsid w:val="001D7A5D"/>
    <w:rsid w:val="001D7D4C"/>
    <w:rsid w:val="001E0321"/>
    <w:rsid w:val="001E0410"/>
    <w:rsid w:val="001E07DA"/>
    <w:rsid w:val="001E0914"/>
    <w:rsid w:val="001E0D06"/>
    <w:rsid w:val="001E0EAC"/>
    <w:rsid w:val="001E0FB3"/>
    <w:rsid w:val="001E12CD"/>
    <w:rsid w:val="001E14E8"/>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71F"/>
    <w:rsid w:val="001E7D25"/>
    <w:rsid w:val="001E7F54"/>
    <w:rsid w:val="001F0073"/>
    <w:rsid w:val="001F021A"/>
    <w:rsid w:val="001F044E"/>
    <w:rsid w:val="001F057F"/>
    <w:rsid w:val="001F058C"/>
    <w:rsid w:val="001F0740"/>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37A"/>
    <w:rsid w:val="002044A3"/>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CEA"/>
    <w:rsid w:val="0021263B"/>
    <w:rsid w:val="00212678"/>
    <w:rsid w:val="00212898"/>
    <w:rsid w:val="0021299B"/>
    <w:rsid w:val="00212A68"/>
    <w:rsid w:val="00213220"/>
    <w:rsid w:val="00213420"/>
    <w:rsid w:val="002138F8"/>
    <w:rsid w:val="00214358"/>
    <w:rsid w:val="00214CED"/>
    <w:rsid w:val="00214E32"/>
    <w:rsid w:val="00214F53"/>
    <w:rsid w:val="00215107"/>
    <w:rsid w:val="00215256"/>
    <w:rsid w:val="002153D6"/>
    <w:rsid w:val="0021591F"/>
    <w:rsid w:val="00215A3A"/>
    <w:rsid w:val="002162FE"/>
    <w:rsid w:val="002167A2"/>
    <w:rsid w:val="00216B95"/>
    <w:rsid w:val="00216B98"/>
    <w:rsid w:val="002179F1"/>
    <w:rsid w:val="00217BE5"/>
    <w:rsid w:val="00217CAA"/>
    <w:rsid w:val="002204E1"/>
    <w:rsid w:val="00220574"/>
    <w:rsid w:val="0022063D"/>
    <w:rsid w:val="00220BFD"/>
    <w:rsid w:val="00220FF3"/>
    <w:rsid w:val="00221114"/>
    <w:rsid w:val="00221492"/>
    <w:rsid w:val="002214F7"/>
    <w:rsid w:val="00221A39"/>
    <w:rsid w:val="002225CF"/>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F13"/>
    <w:rsid w:val="0022607D"/>
    <w:rsid w:val="00226154"/>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305C"/>
    <w:rsid w:val="00233420"/>
    <w:rsid w:val="002334C3"/>
    <w:rsid w:val="002335A7"/>
    <w:rsid w:val="00233623"/>
    <w:rsid w:val="00233907"/>
    <w:rsid w:val="00233974"/>
    <w:rsid w:val="00233F6F"/>
    <w:rsid w:val="00234027"/>
    <w:rsid w:val="00234645"/>
    <w:rsid w:val="002346A8"/>
    <w:rsid w:val="002349D0"/>
    <w:rsid w:val="00234A1D"/>
    <w:rsid w:val="00234A7A"/>
    <w:rsid w:val="00234B1A"/>
    <w:rsid w:val="00234DDA"/>
    <w:rsid w:val="002352AB"/>
    <w:rsid w:val="002353F1"/>
    <w:rsid w:val="00235B6C"/>
    <w:rsid w:val="00235C78"/>
    <w:rsid w:val="00235FC6"/>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4E37"/>
    <w:rsid w:val="002451E5"/>
    <w:rsid w:val="002452C4"/>
    <w:rsid w:val="002459D2"/>
    <w:rsid w:val="00245D5C"/>
    <w:rsid w:val="00245DCC"/>
    <w:rsid w:val="00245EEE"/>
    <w:rsid w:val="0024602B"/>
    <w:rsid w:val="002461CC"/>
    <w:rsid w:val="00246325"/>
    <w:rsid w:val="00246894"/>
    <w:rsid w:val="002468F4"/>
    <w:rsid w:val="002469AC"/>
    <w:rsid w:val="00246C42"/>
    <w:rsid w:val="00247394"/>
    <w:rsid w:val="00247553"/>
    <w:rsid w:val="0024774D"/>
    <w:rsid w:val="00247D7C"/>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DF4"/>
    <w:rsid w:val="00255E26"/>
    <w:rsid w:val="002566C8"/>
    <w:rsid w:val="002566D3"/>
    <w:rsid w:val="00256B58"/>
    <w:rsid w:val="00256BC5"/>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1E28"/>
    <w:rsid w:val="00262820"/>
    <w:rsid w:val="00262BBF"/>
    <w:rsid w:val="00263555"/>
    <w:rsid w:val="002638A1"/>
    <w:rsid w:val="00263A7C"/>
    <w:rsid w:val="00263D7A"/>
    <w:rsid w:val="00264067"/>
    <w:rsid w:val="00264086"/>
    <w:rsid w:val="002642D6"/>
    <w:rsid w:val="00264385"/>
    <w:rsid w:val="00264691"/>
    <w:rsid w:val="002646E3"/>
    <w:rsid w:val="002647D5"/>
    <w:rsid w:val="00264A62"/>
    <w:rsid w:val="00264FD2"/>
    <w:rsid w:val="00265259"/>
    <w:rsid w:val="002656BE"/>
    <w:rsid w:val="00265CA0"/>
    <w:rsid w:val="00265F1B"/>
    <w:rsid w:val="00265F4C"/>
    <w:rsid w:val="00266116"/>
    <w:rsid w:val="002661AE"/>
    <w:rsid w:val="00266C0E"/>
    <w:rsid w:val="00266E4D"/>
    <w:rsid w:val="00267641"/>
    <w:rsid w:val="00267AE6"/>
    <w:rsid w:val="002700E2"/>
    <w:rsid w:val="00270152"/>
    <w:rsid w:val="00270370"/>
    <w:rsid w:val="00270595"/>
    <w:rsid w:val="002706BC"/>
    <w:rsid w:val="00270BA1"/>
    <w:rsid w:val="002710A0"/>
    <w:rsid w:val="0027120F"/>
    <w:rsid w:val="00271548"/>
    <w:rsid w:val="00271AB9"/>
    <w:rsid w:val="00271B12"/>
    <w:rsid w:val="00272438"/>
    <w:rsid w:val="00272738"/>
    <w:rsid w:val="002727D8"/>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3F8"/>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F8B"/>
    <w:rsid w:val="00284063"/>
    <w:rsid w:val="002844A1"/>
    <w:rsid w:val="0028455A"/>
    <w:rsid w:val="00284A5F"/>
    <w:rsid w:val="00284B3C"/>
    <w:rsid w:val="002854A3"/>
    <w:rsid w:val="00285DC3"/>
    <w:rsid w:val="0028602B"/>
    <w:rsid w:val="0028615A"/>
    <w:rsid w:val="0028627D"/>
    <w:rsid w:val="002864ED"/>
    <w:rsid w:val="002867A8"/>
    <w:rsid w:val="00286840"/>
    <w:rsid w:val="00286A80"/>
    <w:rsid w:val="00286FD9"/>
    <w:rsid w:val="00286FEF"/>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74A"/>
    <w:rsid w:val="00292CBC"/>
    <w:rsid w:val="00293384"/>
    <w:rsid w:val="00293490"/>
    <w:rsid w:val="002937ED"/>
    <w:rsid w:val="00293A5A"/>
    <w:rsid w:val="00293CB0"/>
    <w:rsid w:val="00293EFE"/>
    <w:rsid w:val="002940D3"/>
    <w:rsid w:val="002946C5"/>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863"/>
    <w:rsid w:val="002A0E94"/>
    <w:rsid w:val="002A1183"/>
    <w:rsid w:val="002A1F21"/>
    <w:rsid w:val="002A2A44"/>
    <w:rsid w:val="002A2AB2"/>
    <w:rsid w:val="002A2CFC"/>
    <w:rsid w:val="002A3970"/>
    <w:rsid w:val="002A39FC"/>
    <w:rsid w:val="002A3A53"/>
    <w:rsid w:val="002A3E06"/>
    <w:rsid w:val="002A3F92"/>
    <w:rsid w:val="002A4557"/>
    <w:rsid w:val="002A5306"/>
    <w:rsid w:val="002A530C"/>
    <w:rsid w:val="002A5395"/>
    <w:rsid w:val="002A5A91"/>
    <w:rsid w:val="002A5B11"/>
    <w:rsid w:val="002A5E18"/>
    <w:rsid w:val="002A5F79"/>
    <w:rsid w:val="002A6025"/>
    <w:rsid w:val="002A61D0"/>
    <w:rsid w:val="002A6383"/>
    <w:rsid w:val="002A67E0"/>
    <w:rsid w:val="002A68EF"/>
    <w:rsid w:val="002A7603"/>
    <w:rsid w:val="002A76F4"/>
    <w:rsid w:val="002A7A63"/>
    <w:rsid w:val="002A7B60"/>
    <w:rsid w:val="002B0303"/>
    <w:rsid w:val="002B071E"/>
    <w:rsid w:val="002B082A"/>
    <w:rsid w:val="002B129E"/>
    <w:rsid w:val="002B1614"/>
    <w:rsid w:val="002B219B"/>
    <w:rsid w:val="002B3401"/>
    <w:rsid w:val="002B3611"/>
    <w:rsid w:val="002B37A3"/>
    <w:rsid w:val="002B3833"/>
    <w:rsid w:val="002B395D"/>
    <w:rsid w:val="002B3ECB"/>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BBA"/>
    <w:rsid w:val="002B7D70"/>
    <w:rsid w:val="002C0009"/>
    <w:rsid w:val="002C00EA"/>
    <w:rsid w:val="002C02B4"/>
    <w:rsid w:val="002C068F"/>
    <w:rsid w:val="002C0B0B"/>
    <w:rsid w:val="002C0CAD"/>
    <w:rsid w:val="002C0D6B"/>
    <w:rsid w:val="002C0EF6"/>
    <w:rsid w:val="002C105C"/>
    <w:rsid w:val="002C1092"/>
    <w:rsid w:val="002C1195"/>
    <w:rsid w:val="002C1BAA"/>
    <w:rsid w:val="002C2148"/>
    <w:rsid w:val="002C22A6"/>
    <w:rsid w:val="002C2708"/>
    <w:rsid w:val="002C276B"/>
    <w:rsid w:val="002C294A"/>
    <w:rsid w:val="002C2B6E"/>
    <w:rsid w:val="002C380A"/>
    <w:rsid w:val="002C3A0A"/>
    <w:rsid w:val="002C3B93"/>
    <w:rsid w:val="002C3C8B"/>
    <w:rsid w:val="002C3DD7"/>
    <w:rsid w:val="002C40B7"/>
    <w:rsid w:val="002C4359"/>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AAF"/>
    <w:rsid w:val="002C7CC5"/>
    <w:rsid w:val="002C7DDB"/>
    <w:rsid w:val="002D019F"/>
    <w:rsid w:val="002D050E"/>
    <w:rsid w:val="002D0783"/>
    <w:rsid w:val="002D09F4"/>
    <w:rsid w:val="002D0FC1"/>
    <w:rsid w:val="002D153E"/>
    <w:rsid w:val="002D158F"/>
    <w:rsid w:val="002D19E1"/>
    <w:rsid w:val="002D1FAB"/>
    <w:rsid w:val="002D271E"/>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1F2"/>
    <w:rsid w:val="002E6794"/>
    <w:rsid w:val="002E6A46"/>
    <w:rsid w:val="002E6A7B"/>
    <w:rsid w:val="002E7003"/>
    <w:rsid w:val="002E7072"/>
    <w:rsid w:val="002E72F4"/>
    <w:rsid w:val="002E7653"/>
    <w:rsid w:val="002E79CE"/>
    <w:rsid w:val="002E7C99"/>
    <w:rsid w:val="002E7F8C"/>
    <w:rsid w:val="002F0306"/>
    <w:rsid w:val="002F0316"/>
    <w:rsid w:val="002F0324"/>
    <w:rsid w:val="002F0746"/>
    <w:rsid w:val="002F07F3"/>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7DC"/>
    <w:rsid w:val="002F58A7"/>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7EC"/>
    <w:rsid w:val="00301A21"/>
    <w:rsid w:val="00301AFA"/>
    <w:rsid w:val="00301E48"/>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72A0"/>
    <w:rsid w:val="003073B2"/>
    <w:rsid w:val="00310175"/>
    <w:rsid w:val="00310509"/>
    <w:rsid w:val="00310C56"/>
    <w:rsid w:val="00310F55"/>
    <w:rsid w:val="00312043"/>
    <w:rsid w:val="0031217C"/>
    <w:rsid w:val="00312285"/>
    <w:rsid w:val="003122AA"/>
    <w:rsid w:val="00312434"/>
    <w:rsid w:val="0031292A"/>
    <w:rsid w:val="00312BFA"/>
    <w:rsid w:val="00312C21"/>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09"/>
    <w:rsid w:val="00317CDA"/>
    <w:rsid w:val="00317F1C"/>
    <w:rsid w:val="00320166"/>
    <w:rsid w:val="00320427"/>
    <w:rsid w:val="00320A97"/>
    <w:rsid w:val="00320E28"/>
    <w:rsid w:val="00321136"/>
    <w:rsid w:val="00321191"/>
    <w:rsid w:val="00321192"/>
    <w:rsid w:val="0032145B"/>
    <w:rsid w:val="00321FD7"/>
    <w:rsid w:val="00322536"/>
    <w:rsid w:val="0032260D"/>
    <w:rsid w:val="003227D3"/>
    <w:rsid w:val="0032280B"/>
    <w:rsid w:val="00322C18"/>
    <w:rsid w:val="00322D66"/>
    <w:rsid w:val="00322DDA"/>
    <w:rsid w:val="00323090"/>
    <w:rsid w:val="00323300"/>
    <w:rsid w:val="003233EB"/>
    <w:rsid w:val="003233F2"/>
    <w:rsid w:val="00323A92"/>
    <w:rsid w:val="00323C8B"/>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9F2"/>
    <w:rsid w:val="00326B4F"/>
    <w:rsid w:val="00326E74"/>
    <w:rsid w:val="0032702B"/>
    <w:rsid w:val="0033052D"/>
    <w:rsid w:val="0033097F"/>
    <w:rsid w:val="00330BB7"/>
    <w:rsid w:val="00330BF4"/>
    <w:rsid w:val="00330C03"/>
    <w:rsid w:val="00330E13"/>
    <w:rsid w:val="00330F12"/>
    <w:rsid w:val="0033111A"/>
    <w:rsid w:val="003313A1"/>
    <w:rsid w:val="00331DB5"/>
    <w:rsid w:val="003327FF"/>
    <w:rsid w:val="00332E25"/>
    <w:rsid w:val="00332FAD"/>
    <w:rsid w:val="00333105"/>
    <w:rsid w:val="00333661"/>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578"/>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BCF"/>
    <w:rsid w:val="00341CDE"/>
    <w:rsid w:val="00342155"/>
    <w:rsid w:val="003421F7"/>
    <w:rsid w:val="003424DC"/>
    <w:rsid w:val="00342773"/>
    <w:rsid w:val="003429CE"/>
    <w:rsid w:val="00342BA5"/>
    <w:rsid w:val="00342E67"/>
    <w:rsid w:val="0034318F"/>
    <w:rsid w:val="003431D9"/>
    <w:rsid w:val="003439C8"/>
    <w:rsid w:val="00344171"/>
    <w:rsid w:val="00344206"/>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4"/>
    <w:rsid w:val="00353A56"/>
    <w:rsid w:val="00353A6B"/>
    <w:rsid w:val="00353FA3"/>
    <w:rsid w:val="0035482E"/>
    <w:rsid w:val="00354981"/>
    <w:rsid w:val="00355202"/>
    <w:rsid w:val="00355333"/>
    <w:rsid w:val="0035584B"/>
    <w:rsid w:val="00355C0D"/>
    <w:rsid w:val="00355F3C"/>
    <w:rsid w:val="00356290"/>
    <w:rsid w:val="0035656F"/>
    <w:rsid w:val="0035676A"/>
    <w:rsid w:val="00356BEC"/>
    <w:rsid w:val="00356C30"/>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F2"/>
    <w:rsid w:val="003640BA"/>
    <w:rsid w:val="003642FD"/>
    <w:rsid w:val="003644AC"/>
    <w:rsid w:val="003644D9"/>
    <w:rsid w:val="00364753"/>
    <w:rsid w:val="00364960"/>
    <w:rsid w:val="00364ACB"/>
    <w:rsid w:val="00364CF4"/>
    <w:rsid w:val="00364E77"/>
    <w:rsid w:val="003653F1"/>
    <w:rsid w:val="00365B35"/>
    <w:rsid w:val="00365DA9"/>
    <w:rsid w:val="00365E85"/>
    <w:rsid w:val="00366588"/>
    <w:rsid w:val="00366A85"/>
    <w:rsid w:val="00366BBD"/>
    <w:rsid w:val="00367066"/>
    <w:rsid w:val="003670F2"/>
    <w:rsid w:val="0036719F"/>
    <w:rsid w:val="0036773C"/>
    <w:rsid w:val="00367B0D"/>
    <w:rsid w:val="00367CBF"/>
    <w:rsid w:val="00367D39"/>
    <w:rsid w:val="00367E3A"/>
    <w:rsid w:val="003701FC"/>
    <w:rsid w:val="00370462"/>
    <w:rsid w:val="00370650"/>
    <w:rsid w:val="0037068D"/>
    <w:rsid w:val="003706E1"/>
    <w:rsid w:val="00370A1D"/>
    <w:rsid w:val="00370A93"/>
    <w:rsid w:val="00370E78"/>
    <w:rsid w:val="00370F37"/>
    <w:rsid w:val="0037103E"/>
    <w:rsid w:val="0037108C"/>
    <w:rsid w:val="003711BA"/>
    <w:rsid w:val="0037129B"/>
    <w:rsid w:val="003712EB"/>
    <w:rsid w:val="003718C0"/>
    <w:rsid w:val="00371ACB"/>
    <w:rsid w:val="00371BBB"/>
    <w:rsid w:val="00371E33"/>
    <w:rsid w:val="00372073"/>
    <w:rsid w:val="003720A5"/>
    <w:rsid w:val="003720FB"/>
    <w:rsid w:val="00372171"/>
    <w:rsid w:val="0037246D"/>
    <w:rsid w:val="0037267F"/>
    <w:rsid w:val="00372BBA"/>
    <w:rsid w:val="0037308D"/>
    <w:rsid w:val="0037317A"/>
    <w:rsid w:val="0037317C"/>
    <w:rsid w:val="00373EE2"/>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837"/>
    <w:rsid w:val="003819CC"/>
    <w:rsid w:val="00381E8C"/>
    <w:rsid w:val="00381EC5"/>
    <w:rsid w:val="003824E2"/>
    <w:rsid w:val="0038286A"/>
    <w:rsid w:val="00382B05"/>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543"/>
    <w:rsid w:val="00385B8F"/>
    <w:rsid w:val="00386A9C"/>
    <w:rsid w:val="00386AEB"/>
    <w:rsid w:val="00386B32"/>
    <w:rsid w:val="00386CBD"/>
    <w:rsid w:val="0038735F"/>
    <w:rsid w:val="00387412"/>
    <w:rsid w:val="00387476"/>
    <w:rsid w:val="00387541"/>
    <w:rsid w:val="003877B8"/>
    <w:rsid w:val="003879D4"/>
    <w:rsid w:val="00387E1D"/>
    <w:rsid w:val="00387EB8"/>
    <w:rsid w:val="00390364"/>
    <w:rsid w:val="003905A2"/>
    <w:rsid w:val="00390739"/>
    <w:rsid w:val="003907EF"/>
    <w:rsid w:val="00390964"/>
    <w:rsid w:val="00390F40"/>
    <w:rsid w:val="0039173F"/>
    <w:rsid w:val="00391BCE"/>
    <w:rsid w:val="00391BEA"/>
    <w:rsid w:val="00391E88"/>
    <w:rsid w:val="0039255A"/>
    <w:rsid w:val="003928F9"/>
    <w:rsid w:val="00392972"/>
    <w:rsid w:val="00392A1B"/>
    <w:rsid w:val="003932FB"/>
    <w:rsid w:val="003936BF"/>
    <w:rsid w:val="00393F55"/>
    <w:rsid w:val="00394584"/>
    <w:rsid w:val="0039461F"/>
    <w:rsid w:val="00394875"/>
    <w:rsid w:val="00394B8D"/>
    <w:rsid w:val="00394DC9"/>
    <w:rsid w:val="00394F64"/>
    <w:rsid w:val="00394FD1"/>
    <w:rsid w:val="00395545"/>
    <w:rsid w:val="00395719"/>
    <w:rsid w:val="00395D41"/>
    <w:rsid w:val="0039620B"/>
    <w:rsid w:val="00396300"/>
    <w:rsid w:val="003963A5"/>
    <w:rsid w:val="00396552"/>
    <w:rsid w:val="00396573"/>
    <w:rsid w:val="00396817"/>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4EC"/>
    <w:rsid w:val="003A56AE"/>
    <w:rsid w:val="003A5A83"/>
    <w:rsid w:val="003A60AD"/>
    <w:rsid w:val="003A614B"/>
    <w:rsid w:val="003A6299"/>
    <w:rsid w:val="003A63D9"/>
    <w:rsid w:val="003A665E"/>
    <w:rsid w:val="003A6CEA"/>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4C9"/>
    <w:rsid w:val="003B7521"/>
    <w:rsid w:val="003B785B"/>
    <w:rsid w:val="003B7A0E"/>
    <w:rsid w:val="003B7DBC"/>
    <w:rsid w:val="003C07AA"/>
    <w:rsid w:val="003C07DD"/>
    <w:rsid w:val="003C0D20"/>
    <w:rsid w:val="003C0FF5"/>
    <w:rsid w:val="003C1549"/>
    <w:rsid w:val="003C17F0"/>
    <w:rsid w:val="003C18E4"/>
    <w:rsid w:val="003C1BF8"/>
    <w:rsid w:val="003C2055"/>
    <w:rsid w:val="003C22CA"/>
    <w:rsid w:val="003C26B9"/>
    <w:rsid w:val="003C26D9"/>
    <w:rsid w:val="003C2BEB"/>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252"/>
    <w:rsid w:val="003C55BA"/>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52F"/>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0CD"/>
    <w:rsid w:val="003D5300"/>
    <w:rsid w:val="003D5302"/>
    <w:rsid w:val="003D55B6"/>
    <w:rsid w:val="003D5CAA"/>
    <w:rsid w:val="003D5FEE"/>
    <w:rsid w:val="003D5FFA"/>
    <w:rsid w:val="003D61C7"/>
    <w:rsid w:val="003D6754"/>
    <w:rsid w:val="003D6B0E"/>
    <w:rsid w:val="003D70F5"/>
    <w:rsid w:val="003D7163"/>
    <w:rsid w:val="003D7186"/>
    <w:rsid w:val="003D71F7"/>
    <w:rsid w:val="003D730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E1"/>
    <w:rsid w:val="003E33FC"/>
    <w:rsid w:val="003E3939"/>
    <w:rsid w:val="003E3E2A"/>
    <w:rsid w:val="003E4017"/>
    <w:rsid w:val="003E45C8"/>
    <w:rsid w:val="003E4B8E"/>
    <w:rsid w:val="003E54B9"/>
    <w:rsid w:val="003E555A"/>
    <w:rsid w:val="003E566C"/>
    <w:rsid w:val="003E572F"/>
    <w:rsid w:val="003E58C2"/>
    <w:rsid w:val="003E5B32"/>
    <w:rsid w:val="003E5BCC"/>
    <w:rsid w:val="003E5D27"/>
    <w:rsid w:val="003E618E"/>
    <w:rsid w:val="003E6205"/>
    <w:rsid w:val="003E64E0"/>
    <w:rsid w:val="003E665F"/>
    <w:rsid w:val="003E6A67"/>
    <w:rsid w:val="003E6B28"/>
    <w:rsid w:val="003E6CC4"/>
    <w:rsid w:val="003E75D7"/>
    <w:rsid w:val="003E765E"/>
    <w:rsid w:val="003E76B6"/>
    <w:rsid w:val="003E7F5A"/>
    <w:rsid w:val="003F0328"/>
    <w:rsid w:val="003F03AC"/>
    <w:rsid w:val="003F03B8"/>
    <w:rsid w:val="003F0533"/>
    <w:rsid w:val="003F06BA"/>
    <w:rsid w:val="003F0772"/>
    <w:rsid w:val="003F0916"/>
    <w:rsid w:val="003F09FB"/>
    <w:rsid w:val="003F0F6B"/>
    <w:rsid w:val="003F1313"/>
    <w:rsid w:val="003F1464"/>
    <w:rsid w:val="003F1474"/>
    <w:rsid w:val="003F1653"/>
    <w:rsid w:val="003F1713"/>
    <w:rsid w:val="003F18FC"/>
    <w:rsid w:val="003F19E0"/>
    <w:rsid w:val="003F1BCD"/>
    <w:rsid w:val="003F1D1B"/>
    <w:rsid w:val="003F1DEE"/>
    <w:rsid w:val="003F1E39"/>
    <w:rsid w:val="003F20C4"/>
    <w:rsid w:val="003F222B"/>
    <w:rsid w:val="003F25DD"/>
    <w:rsid w:val="003F2ACA"/>
    <w:rsid w:val="003F2CB0"/>
    <w:rsid w:val="003F2E6D"/>
    <w:rsid w:val="003F3042"/>
    <w:rsid w:val="003F35D8"/>
    <w:rsid w:val="003F365C"/>
    <w:rsid w:val="003F38DB"/>
    <w:rsid w:val="003F3B10"/>
    <w:rsid w:val="003F3B8E"/>
    <w:rsid w:val="003F3D2F"/>
    <w:rsid w:val="003F3DFA"/>
    <w:rsid w:val="003F42D5"/>
    <w:rsid w:val="003F439C"/>
    <w:rsid w:val="003F47AE"/>
    <w:rsid w:val="003F47F5"/>
    <w:rsid w:val="003F4981"/>
    <w:rsid w:val="003F4E3F"/>
    <w:rsid w:val="003F533E"/>
    <w:rsid w:val="003F54FA"/>
    <w:rsid w:val="003F5631"/>
    <w:rsid w:val="003F5C4F"/>
    <w:rsid w:val="003F6027"/>
    <w:rsid w:val="003F6116"/>
    <w:rsid w:val="003F626A"/>
    <w:rsid w:val="003F62F5"/>
    <w:rsid w:val="003F645B"/>
    <w:rsid w:val="003F648E"/>
    <w:rsid w:val="003F6597"/>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DB7"/>
    <w:rsid w:val="00414F13"/>
    <w:rsid w:val="0041529F"/>
    <w:rsid w:val="004152B5"/>
    <w:rsid w:val="004154AC"/>
    <w:rsid w:val="004156BA"/>
    <w:rsid w:val="00415A96"/>
    <w:rsid w:val="00415B00"/>
    <w:rsid w:val="00415C39"/>
    <w:rsid w:val="00415D62"/>
    <w:rsid w:val="004165DD"/>
    <w:rsid w:val="00416DE2"/>
    <w:rsid w:val="00416FBF"/>
    <w:rsid w:val="004173CD"/>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965"/>
    <w:rsid w:val="004239FB"/>
    <w:rsid w:val="00423D37"/>
    <w:rsid w:val="00423EAB"/>
    <w:rsid w:val="004242BF"/>
    <w:rsid w:val="00424357"/>
    <w:rsid w:val="004243B5"/>
    <w:rsid w:val="004249DC"/>
    <w:rsid w:val="00424F47"/>
    <w:rsid w:val="00425977"/>
    <w:rsid w:val="00425994"/>
    <w:rsid w:val="00425C1D"/>
    <w:rsid w:val="00425D04"/>
    <w:rsid w:val="00425D82"/>
    <w:rsid w:val="00425E7E"/>
    <w:rsid w:val="0042627F"/>
    <w:rsid w:val="00426322"/>
    <w:rsid w:val="004263BC"/>
    <w:rsid w:val="00426880"/>
    <w:rsid w:val="00426F9D"/>
    <w:rsid w:val="0042711A"/>
    <w:rsid w:val="00427387"/>
    <w:rsid w:val="00427408"/>
    <w:rsid w:val="00427409"/>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B4A"/>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1F41"/>
    <w:rsid w:val="00442102"/>
    <w:rsid w:val="0044244D"/>
    <w:rsid w:val="0044264D"/>
    <w:rsid w:val="004428E9"/>
    <w:rsid w:val="00442A34"/>
    <w:rsid w:val="00442F31"/>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6F2"/>
    <w:rsid w:val="00447978"/>
    <w:rsid w:val="00447A08"/>
    <w:rsid w:val="00450245"/>
    <w:rsid w:val="004502D2"/>
    <w:rsid w:val="0045066C"/>
    <w:rsid w:val="004506FA"/>
    <w:rsid w:val="00450ED1"/>
    <w:rsid w:val="004513E1"/>
    <w:rsid w:val="0045190A"/>
    <w:rsid w:val="004519FA"/>
    <w:rsid w:val="00451A52"/>
    <w:rsid w:val="00451AAA"/>
    <w:rsid w:val="00451CBD"/>
    <w:rsid w:val="00451EB7"/>
    <w:rsid w:val="00451FC4"/>
    <w:rsid w:val="00452520"/>
    <w:rsid w:val="00452600"/>
    <w:rsid w:val="004527EC"/>
    <w:rsid w:val="00452BEA"/>
    <w:rsid w:val="00452C66"/>
    <w:rsid w:val="004533A5"/>
    <w:rsid w:val="00453613"/>
    <w:rsid w:val="00453FCE"/>
    <w:rsid w:val="00454017"/>
    <w:rsid w:val="00454199"/>
    <w:rsid w:val="004543C2"/>
    <w:rsid w:val="004544DE"/>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10"/>
    <w:rsid w:val="00460E21"/>
    <w:rsid w:val="004612D2"/>
    <w:rsid w:val="0046132D"/>
    <w:rsid w:val="004615F9"/>
    <w:rsid w:val="00461820"/>
    <w:rsid w:val="00461A7C"/>
    <w:rsid w:val="00461CC8"/>
    <w:rsid w:val="00461DE6"/>
    <w:rsid w:val="00462002"/>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B52"/>
    <w:rsid w:val="00465E13"/>
    <w:rsid w:val="00465ED3"/>
    <w:rsid w:val="00466382"/>
    <w:rsid w:val="004668A5"/>
    <w:rsid w:val="004668D3"/>
    <w:rsid w:val="00466DB1"/>
    <w:rsid w:val="00466E94"/>
    <w:rsid w:val="004675B6"/>
    <w:rsid w:val="00467783"/>
    <w:rsid w:val="00467ADC"/>
    <w:rsid w:val="00467B83"/>
    <w:rsid w:val="00467BEB"/>
    <w:rsid w:val="00467C09"/>
    <w:rsid w:val="00467C7E"/>
    <w:rsid w:val="00467E8A"/>
    <w:rsid w:val="0047002A"/>
    <w:rsid w:val="004700AB"/>
    <w:rsid w:val="0047010C"/>
    <w:rsid w:val="00470230"/>
    <w:rsid w:val="00470304"/>
    <w:rsid w:val="004704E5"/>
    <w:rsid w:val="0047080D"/>
    <w:rsid w:val="00470A02"/>
    <w:rsid w:val="00470A0A"/>
    <w:rsid w:val="00470C98"/>
    <w:rsid w:val="00470D20"/>
    <w:rsid w:val="00471080"/>
    <w:rsid w:val="00471E64"/>
    <w:rsid w:val="00471F87"/>
    <w:rsid w:val="0047204E"/>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8B9"/>
    <w:rsid w:val="004779DF"/>
    <w:rsid w:val="00477B2C"/>
    <w:rsid w:val="00477D58"/>
    <w:rsid w:val="00480113"/>
    <w:rsid w:val="00480279"/>
    <w:rsid w:val="00480AB3"/>
    <w:rsid w:val="00480E8E"/>
    <w:rsid w:val="00481281"/>
    <w:rsid w:val="004816DA"/>
    <w:rsid w:val="004818DE"/>
    <w:rsid w:val="00481952"/>
    <w:rsid w:val="00481ACE"/>
    <w:rsid w:val="00481E5E"/>
    <w:rsid w:val="00481E63"/>
    <w:rsid w:val="00482097"/>
    <w:rsid w:val="00482134"/>
    <w:rsid w:val="00482A50"/>
    <w:rsid w:val="00482AB3"/>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D11"/>
    <w:rsid w:val="00485D7B"/>
    <w:rsid w:val="00485FA0"/>
    <w:rsid w:val="00485FBA"/>
    <w:rsid w:val="004865EB"/>
    <w:rsid w:val="00486784"/>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3A8"/>
    <w:rsid w:val="00494409"/>
    <w:rsid w:val="00494700"/>
    <w:rsid w:val="004947DD"/>
    <w:rsid w:val="0049491E"/>
    <w:rsid w:val="00494A63"/>
    <w:rsid w:val="004951DC"/>
    <w:rsid w:val="00495A7E"/>
    <w:rsid w:val="00495D54"/>
    <w:rsid w:val="00496198"/>
    <w:rsid w:val="00496709"/>
    <w:rsid w:val="004967B3"/>
    <w:rsid w:val="00496EC2"/>
    <w:rsid w:val="004973E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C95"/>
    <w:rsid w:val="004B1E32"/>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0A"/>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4FC1"/>
    <w:rsid w:val="004D5098"/>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3D"/>
    <w:rsid w:val="004D7B45"/>
    <w:rsid w:val="004D7B59"/>
    <w:rsid w:val="004E004F"/>
    <w:rsid w:val="004E0CA3"/>
    <w:rsid w:val="004E0ECE"/>
    <w:rsid w:val="004E1279"/>
    <w:rsid w:val="004E14A9"/>
    <w:rsid w:val="004E1680"/>
    <w:rsid w:val="004E1802"/>
    <w:rsid w:val="004E2581"/>
    <w:rsid w:val="004E2BE6"/>
    <w:rsid w:val="004E2FAD"/>
    <w:rsid w:val="004E3452"/>
    <w:rsid w:val="004E37A5"/>
    <w:rsid w:val="004E39D2"/>
    <w:rsid w:val="004E3B4F"/>
    <w:rsid w:val="004E3E12"/>
    <w:rsid w:val="004E3FCD"/>
    <w:rsid w:val="004E412A"/>
    <w:rsid w:val="004E4208"/>
    <w:rsid w:val="004E4671"/>
    <w:rsid w:val="004E46CA"/>
    <w:rsid w:val="004E49B7"/>
    <w:rsid w:val="004E4AE3"/>
    <w:rsid w:val="004E4B07"/>
    <w:rsid w:val="004E5204"/>
    <w:rsid w:val="004E543B"/>
    <w:rsid w:val="004E565E"/>
    <w:rsid w:val="004E5837"/>
    <w:rsid w:val="004E58BA"/>
    <w:rsid w:val="004E593E"/>
    <w:rsid w:val="004E59F0"/>
    <w:rsid w:val="004E5A01"/>
    <w:rsid w:val="004E6A0F"/>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2C0"/>
    <w:rsid w:val="004F0345"/>
    <w:rsid w:val="004F042E"/>
    <w:rsid w:val="004F0526"/>
    <w:rsid w:val="004F06EA"/>
    <w:rsid w:val="004F0CC4"/>
    <w:rsid w:val="004F0CED"/>
    <w:rsid w:val="004F13EF"/>
    <w:rsid w:val="004F193C"/>
    <w:rsid w:val="004F1948"/>
    <w:rsid w:val="004F1FA3"/>
    <w:rsid w:val="004F2063"/>
    <w:rsid w:val="004F2916"/>
    <w:rsid w:val="004F29B8"/>
    <w:rsid w:val="004F2B1F"/>
    <w:rsid w:val="004F3889"/>
    <w:rsid w:val="004F3987"/>
    <w:rsid w:val="004F3BD3"/>
    <w:rsid w:val="004F46DE"/>
    <w:rsid w:val="004F4844"/>
    <w:rsid w:val="004F4931"/>
    <w:rsid w:val="004F4D50"/>
    <w:rsid w:val="004F4F0B"/>
    <w:rsid w:val="004F52B6"/>
    <w:rsid w:val="004F5612"/>
    <w:rsid w:val="004F5B68"/>
    <w:rsid w:val="004F5B74"/>
    <w:rsid w:val="004F5BF1"/>
    <w:rsid w:val="004F5C60"/>
    <w:rsid w:val="004F5EDF"/>
    <w:rsid w:val="004F6017"/>
    <w:rsid w:val="004F6052"/>
    <w:rsid w:val="004F6147"/>
    <w:rsid w:val="004F6321"/>
    <w:rsid w:val="004F63BA"/>
    <w:rsid w:val="004F6529"/>
    <w:rsid w:val="004F66A8"/>
    <w:rsid w:val="004F68A2"/>
    <w:rsid w:val="004F6B0F"/>
    <w:rsid w:val="004F6BD4"/>
    <w:rsid w:val="004F6D39"/>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2CA"/>
    <w:rsid w:val="005014B9"/>
    <w:rsid w:val="00502440"/>
    <w:rsid w:val="005029E1"/>
    <w:rsid w:val="00502FE4"/>
    <w:rsid w:val="00503220"/>
    <w:rsid w:val="00503381"/>
    <w:rsid w:val="005033D2"/>
    <w:rsid w:val="00503521"/>
    <w:rsid w:val="00503590"/>
    <w:rsid w:val="0050373B"/>
    <w:rsid w:val="00503B1B"/>
    <w:rsid w:val="00504417"/>
    <w:rsid w:val="0050443D"/>
    <w:rsid w:val="0050444A"/>
    <w:rsid w:val="00504655"/>
    <w:rsid w:val="00504879"/>
    <w:rsid w:val="005049BE"/>
    <w:rsid w:val="00504A47"/>
    <w:rsid w:val="00504B70"/>
    <w:rsid w:val="0050517C"/>
    <w:rsid w:val="005051A4"/>
    <w:rsid w:val="005058ED"/>
    <w:rsid w:val="00505BD8"/>
    <w:rsid w:val="00505BE6"/>
    <w:rsid w:val="00506065"/>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A80"/>
    <w:rsid w:val="00512AB9"/>
    <w:rsid w:val="00512BD3"/>
    <w:rsid w:val="00512E6B"/>
    <w:rsid w:val="00512F7C"/>
    <w:rsid w:val="0051360C"/>
    <w:rsid w:val="0051367C"/>
    <w:rsid w:val="005139C5"/>
    <w:rsid w:val="00513FAB"/>
    <w:rsid w:val="00514458"/>
    <w:rsid w:val="00514622"/>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E88"/>
    <w:rsid w:val="005171B0"/>
    <w:rsid w:val="005179E3"/>
    <w:rsid w:val="00517D76"/>
    <w:rsid w:val="00517E09"/>
    <w:rsid w:val="00520187"/>
    <w:rsid w:val="0052021D"/>
    <w:rsid w:val="00520451"/>
    <w:rsid w:val="00520619"/>
    <w:rsid w:val="005206A8"/>
    <w:rsid w:val="005213C9"/>
    <w:rsid w:val="00521453"/>
    <w:rsid w:val="00521496"/>
    <w:rsid w:val="00521A3F"/>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415"/>
    <w:rsid w:val="00535D2A"/>
    <w:rsid w:val="00535DC8"/>
    <w:rsid w:val="00535E9F"/>
    <w:rsid w:val="00535EDB"/>
    <w:rsid w:val="00535EE8"/>
    <w:rsid w:val="00536007"/>
    <w:rsid w:val="00536247"/>
    <w:rsid w:val="00536683"/>
    <w:rsid w:val="00536EA9"/>
    <w:rsid w:val="00537077"/>
    <w:rsid w:val="00537560"/>
    <w:rsid w:val="005376EF"/>
    <w:rsid w:val="005377A1"/>
    <w:rsid w:val="00537AD7"/>
    <w:rsid w:val="00537AE9"/>
    <w:rsid w:val="00537FFC"/>
    <w:rsid w:val="00540011"/>
    <w:rsid w:val="00540096"/>
    <w:rsid w:val="005401A1"/>
    <w:rsid w:val="00540255"/>
    <w:rsid w:val="00540477"/>
    <w:rsid w:val="005404F0"/>
    <w:rsid w:val="0054054A"/>
    <w:rsid w:val="005408C7"/>
    <w:rsid w:val="00540B96"/>
    <w:rsid w:val="00540E25"/>
    <w:rsid w:val="0054182D"/>
    <w:rsid w:val="00541859"/>
    <w:rsid w:val="0054196A"/>
    <w:rsid w:val="00541EAB"/>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B0A"/>
    <w:rsid w:val="00553CF6"/>
    <w:rsid w:val="00553E26"/>
    <w:rsid w:val="005540F4"/>
    <w:rsid w:val="00554385"/>
    <w:rsid w:val="0055452E"/>
    <w:rsid w:val="00554561"/>
    <w:rsid w:val="0055482C"/>
    <w:rsid w:val="005548A4"/>
    <w:rsid w:val="005549B6"/>
    <w:rsid w:val="00554F7D"/>
    <w:rsid w:val="00555192"/>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181"/>
    <w:rsid w:val="0056374C"/>
    <w:rsid w:val="00563B0D"/>
    <w:rsid w:val="00563B88"/>
    <w:rsid w:val="00563C53"/>
    <w:rsid w:val="00563C9F"/>
    <w:rsid w:val="00563F15"/>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3E9E"/>
    <w:rsid w:val="005743E4"/>
    <w:rsid w:val="005744B6"/>
    <w:rsid w:val="005744D5"/>
    <w:rsid w:val="00574603"/>
    <w:rsid w:val="005748D3"/>
    <w:rsid w:val="00574AC0"/>
    <w:rsid w:val="00574F04"/>
    <w:rsid w:val="00574F3E"/>
    <w:rsid w:val="00574F6D"/>
    <w:rsid w:val="00575169"/>
    <w:rsid w:val="00575744"/>
    <w:rsid w:val="00575FF2"/>
    <w:rsid w:val="00576567"/>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1228"/>
    <w:rsid w:val="0058150E"/>
    <w:rsid w:val="005815CF"/>
    <w:rsid w:val="005817E2"/>
    <w:rsid w:val="0058185D"/>
    <w:rsid w:val="005820E0"/>
    <w:rsid w:val="00582373"/>
    <w:rsid w:val="00582421"/>
    <w:rsid w:val="005828D1"/>
    <w:rsid w:val="0058303A"/>
    <w:rsid w:val="0058352A"/>
    <w:rsid w:val="005836F1"/>
    <w:rsid w:val="0058375F"/>
    <w:rsid w:val="00583944"/>
    <w:rsid w:val="005839EA"/>
    <w:rsid w:val="00583DF4"/>
    <w:rsid w:val="0058414B"/>
    <w:rsid w:val="0058422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738"/>
    <w:rsid w:val="00586771"/>
    <w:rsid w:val="005867DA"/>
    <w:rsid w:val="00586C0C"/>
    <w:rsid w:val="00586FA8"/>
    <w:rsid w:val="00587781"/>
    <w:rsid w:val="00587A13"/>
    <w:rsid w:val="00587A62"/>
    <w:rsid w:val="00587CFA"/>
    <w:rsid w:val="00587D11"/>
    <w:rsid w:val="0059013E"/>
    <w:rsid w:val="00590BCA"/>
    <w:rsid w:val="00590D81"/>
    <w:rsid w:val="005910EB"/>
    <w:rsid w:val="005911C0"/>
    <w:rsid w:val="005912E4"/>
    <w:rsid w:val="00591441"/>
    <w:rsid w:val="0059144E"/>
    <w:rsid w:val="00591465"/>
    <w:rsid w:val="00591558"/>
    <w:rsid w:val="00591580"/>
    <w:rsid w:val="00591BB5"/>
    <w:rsid w:val="00592446"/>
    <w:rsid w:val="0059292A"/>
    <w:rsid w:val="00592ED3"/>
    <w:rsid w:val="00592F7A"/>
    <w:rsid w:val="00592FC6"/>
    <w:rsid w:val="0059359A"/>
    <w:rsid w:val="00593665"/>
    <w:rsid w:val="0059366F"/>
    <w:rsid w:val="00593A5F"/>
    <w:rsid w:val="00593C7D"/>
    <w:rsid w:val="00593F98"/>
    <w:rsid w:val="00594240"/>
    <w:rsid w:val="005942BF"/>
    <w:rsid w:val="005943C8"/>
    <w:rsid w:val="00594C86"/>
    <w:rsid w:val="00594D64"/>
    <w:rsid w:val="00594FE8"/>
    <w:rsid w:val="005950F2"/>
    <w:rsid w:val="0059538D"/>
    <w:rsid w:val="00595534"/>
    <w:rsid w:val="00595751"/>
    <w:rsid w:val="005957BC"/>
    <w:rsid w:val="005961AB"/>
    <w:rsid w:val="005962DE"/>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C8E"/>
    <w:rsid w:val="005A2D5B"/>
    <w:rsid w:val="005A2E29"/>
    <w:rsid w:val="005A31A1"/>
    <w:rsid w:val="005A321C"/>
    <w:rsid w:val="005A3277"/>
    <w:rsid w:val="005A347B"/>
    <w:rsid w:val="005A34C3"/>
    <w:rsid w:val="005A36C3"/>
    <w:rsid w:val="005A36E2"/>
    <w:rsid w:val="005A3A84"/>
    <w:rsid w:val="005A407A"/>
    <w:rsid w:val="005A4250"/>
    <w:rsid w:val="005A4503"/>
    <w:rsid w:val="005A45F3"/>
    <w:rsid w:val="005A4818"/>
    <w:rsid w:val="005A4BA9"/>
    <w:rsid w:val="005A4E6C"/>
    <w:rsid w:val="005A5044"/>
    <w:rsid w:val="005A552F"/>
    <w:rsid w:val="005A55AC"/>
    <w:rsid w:val="005A56BF"/>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8D0"/>
    <w:rsid w:val="005A7ABF"/>
    <w:rsid w:val="005A7F4A"/>
    <w:rsid w:val="005B00BE"/>
    <w:rsid w:val="005B0156"/>
    <w:rsid w:val="005B02F3"/>
    <w:rsid w:val="005B05B4"/>
    <w:rsid w:val="005B08F3"/>
    <w:rsid w:val="005B09E4"/>
    <w:rsid w:val="005B0DE2"/>
    <w:rsid w:val="005B1076"/>
    <w:rsid w:val="005B1108"/>
    <w:rsid w:val="005B14F2"/>
    <w:rsid w:val="005B1604"/>
    <w:rsid w:val="005B1988"/>
    <w:rsid w:val="005B2308"/>
    <w:rsid w:val="005B2498"/>
    <w:rsid w:val="005B280B"/>
    <w:rsid w:val="005B299F"/>
    <w:rsid w:val="005B2BD7"/>
    <w:rsid w:val="005B2D2F"/>
    <w:rsid w:val="005B38A1"/>
    <w:rsid w:val="005B39AE"/>
    <w:rsid w:val="005B3A88"/>
    <w:rsid w:val="005B3BDB"/>
    <w:rsid w:val="005B3E73"/>
    <w:rsid w:val="005B455E"/>
    <w:rsid w:val="005B4900"/>
    <w:rsid w:val="005B51EA"/>
    <w:rsid w:val="005B5421"/>
    <w:rsid w:val="005B5534"/>
    <w:rsid w:val="005B58E4"/>
    <w:rsid w:val="005B61DC"/>
    <w:rsid w:val="005B62D7"/>
    <w:rsid w:val="005B6921"/>
    <w:rsid w:val="005B6D62"/>
    <w:rsid w:val="005B6D95"/>
    <w:rsid w:val="005B6E7B"/>
    <w:rsid w:val="005B6F34"/>
    <w:rsid w:val="005B7026"/>
    <w:rsid w:val="005B7104"/>
    <w:rsid w:val="005B713B"/>
    <w:rsid w:val="005B7BC6"/>
    <w:rsid w:val="005C01D0"/>
    <w:rsid w:val="005C0300"/>
    <w:rsid w:val="005C07D3"/>
    <w:rsid w:val="005C0F9C"/>
    <w:rsid w:val="005C115C"/>
    <w:rsid w:val="005C1CD5"/>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B0A"/>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C84"/>
    <w:rsid w:val="005D0CA9"/>
    <w:rsid w:val="005D112E"/>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C5"/>
    <w:rsid w:val="005D561C"/>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1DE"/>
    <w:rsid w:val="005E047C"/>
    <w:rsid w:val="005E0574"/>
    <w:rsid w:val="005E0653"/>
    <w:rsid w:val="005E0726"/>
    <w:rsid w:val="005E0918"/>
    <w:rsid w:val="005E0AF2"/>
    <w:rsid w:val="005E125C"/>
    <w:rsid w:val="005E15B1"/>
    <w:rsid w:val="005E167B"/>
    <w:rsid w:val="005E1D7E"/>
    <w:rsid w:val="005E22CC"/>
    <w:rsid w:val="005E2735"/>
    <w:rsid w:val="005E28A7"/>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BEE"/>
    <w:rsid w:val="005F0EF4"/>
    <w:rsid w:val="005F1023"/>
    <w:rsid w:val="005F1716"/>
    <w:rsid w:val="005F1781"/>
    <w:rsid w:val="005F19E6"/>
    <w:rsid w:val="005F1BD8"/>
    <w:rsid w:val="005F1F49"/>
    <w:rsid w:val="005F1FA1"/>
    <w:rsid w:val="005F1FE6"/>
    <w:rsid w:val="005F228E"/>
    <w:rsid w:val="005F231D"/>
    <w:rsid w:val="005F241E"/>
    <w:rsid w:val="005F2640"/>
    <w:rsid w:val="005F296E"/>
    <w:rsid w:val="005F2ACE"/>
    <w:rsid w:val="005F2ED3"/>
    <w:rsid w:val="005F2F60"/>
    <w:rsid w:val="005F353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B11"/>
    <w:rsid w:val="005F6C0C"/>
    <w:rsid w:val="005F6C85"/>
    <w:rsid w:val="005F6CD4"/>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C20"/>
    <w:rsid w:val="00601F73"/>
    <w:rsid w:val="0060228C"/>
    <w:rsid w:val="006023C1"/>
    <w:rsid w:val="00602616"/>
    <w:rsid w:val="00602A0B"/>
    <w:rsid w:val="00602B60"/>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24"/>
    <w:rsid w:val="00607A7C"/>
    <w:rsid w:val="00607ABE"/>
    <w:rsid w:val="00607B18"/>
    <w:rsid w:val="00607E12"/>
    <w:rsid w:val="00610627"/>
    <w:rsid w:val="006106EB"/>
    <w:rsid w:val="00610F86"/>
    <w:rsid w:val="006112CB"/>
    <w:rsid w:val="00611428"/>
    <w:rsid w:val="0061143D"/>
    <w:rsid w:val="00611ACA"/>
    <w:rsid w:val="00611BD5"/>
    <w:rsid w:val="00611D86"/>
    <w:rsid w:val="00611FB6"/>
    <w:rsid w:val="006122B6"/>
    <w:rsid w:val="0061239F"/>
    <w:rsid w:val="00612879"/>
    <w:rsid w:val="00612B1F"/>
    <w:rsid w:val="006130E7"/>
    <w:rsid w:val="00613654"/>
    <w:rsid w:val="00613B39"/>
    <w:rsid w:val="00613BA7"/>
    <w:rsid w:val="00613C54"/>
    <w:rsid w:val="00613FC7"/>
    <w:rsid w:val="00614061"/>
    <w:rsid w:val="006140BC"/>
    <w:rsid w:val="006143B5"/>
    <w:rsid w:val="00614B82"/>
    <w:rsid w:val="006159DC"/>
    <w:rsid w:val="00615A76"/>
    <w:rsid w:val="00615CC8"/>
    <w:rsid w:val="00616227"/>
    <w:rsid w:val="006169DE"/>
    <w:rsid w:val="0061730F"/>
    <w:rsid w:val="00617313"/>
    <w:rsid w:val="00617552"/>
    <w:rsid w:val="00617855"/>
    <w:rsid w:val="00617E32"/>
    <w:rsid w:val="00620605"/>
    <w:rsid w:val="00620785"/>
    <w:rsid w:val="00620AC5"/>
    <w:rsid w:val="0062118E"/>
    <w:rsid w:val="0062119C"/>
    <w:rsid w:val="0062154A"/>
    <w:rsid w:val="00621736"/>
    <w:rsid w:val="0062175F"/>
    <w:rsid w:val="00621D32"/>
    <w:rsid w:val="00621DCF"/>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74B"/>
    <w:rsid w:val="00633D17"/>
    <w:rsid w:val="00633DCB"/>
    <w:rsid w:val="00633E7A"/>
    <w:rsid w:val="00634020"/>
    <w:rsid w:val="006341EC"/>
    <w:rsid w:val="00634817"/>
    <w:rsid w:val="00634B25"/>
    <w:rsid w:val="00634F66"/>
    <w:rsid w:val="006354D7"/>
    <w:rsid w:val="0063597E"/>
    <w:rsid w:val="00635B9B"/>
    <w:rsid w:val="00635C20"/>
    <w:rsid w:val="006364C0"/>
    <w:rsid w:val="00636911"/>
    <w:rsid w:val="00636A66"/>
    <w:rsid w:val="00636B8A"/>
    <w:rsid w:val="00636C02"/>
    <w:rsid w:val="00636C65"/>
    <w:rsid w:val="00636D1D"/>
    <w:rsid w:val="00636EFB"/>
    <w:rsid w:val="0063778B"/>
    <w:rsid w:val="006377EC"/>
    <w:rsid w:val="00637810"/>
    <w:rsid w:val="006403F4"/>
    <w:rsid w:val="00640817"/>
    <w:rsid w:val="006416BF"/>
    <w:rsid w:val="006418B6"/>
    <w:rsid w:val="00641922"/>
    <w:rsid w:val="00641971"/>
    <w:rsid w:val="00642C73"/>
    <w:rsid w:val="00642EC2"/>
    <w:rsid w:val="00642F63"/>
    <w:rsid w:val="006436F9"/>
    <w:rsid w:val="006438C6"/>
    <w:rsid w:val="006438F0"/>
    <w:rsid w:val="00643961"/>
    <w:rsid w:val="006439F5"/>
    <w:rsid w:val="00643A97"/>
    <w:rsid w:val="00643F9D"/>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9FA"/>
    <w:rsid w:val="00656A5E"/>
    <w:rsid w:val="00656CC6"/>
    <w:rsid w:val="00657B7D"/>
    <w:rsid w:val="00657D82"/>
    <w:rsid w:val="006601B6"/>
    <w:rsid w:val="0066033B"/>
    <w:rsid w:val="006603E5"/>
    <w:rsid w:val="00660476"/>
    <w:rsid w:val="00660959"/>
    <w:rsid w:val="00660C7F"/>
    <w:rsid w:val="00660FB7"/>
    <w:rsid w:val="006611E0"/>
    <w:rsid w:val="006612B1"/>
    <w:rsid w:val="006612CF"/>
    <w:rsid w:val="00661B55"/>
    <w:rsid w:val="00661FE6"/>
    <w:rsid w:val="00662446"/>
    <w:rsid w:val="0066286B"/>
    <w:rsid w:val="006628E8"/>
    <w:rsid w:val="00662D8A"/>
    <w:rsid w:val="00662DFC"/>
    <w:rsid w:val="00662F1B"/>
    <w:rsid w:val="00662F9D"/>
    <w:rsid w:val="006632EE"/>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70E8"/>
    <w:rsid w:val="0066757C"/>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0E"/>
    <w:rsid w:val="0067643C"/>
    <w:rsid w:val="0067741E"/>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A44"/>
    <w:rsid w:val="00683B6E"/>
    <w:rsid w:val="00684368"/>
    <w:rsid w:val="00684532"/>
    <w:rsid w:val="0068471D"/>
    <w:rsid w:val="00684953"/>
    <w:rsid w:val="00684F79"/>
    <w:rsid w:val="006850A9"/>
    <w:rsid w:val="0068517E"/>
    <w:rsid w:val="00685674"/>
    <w:rsid w:val="00685723"/>
    <w:rsid w:val="006858F3"/>
    <w:rsid w:val="00685A1A"/>
    <w:rsid w:val="00685CD8"/>
    <w:rsid w:val="00685FDC"/>
    <w:rsid w:val="0068618D"/>
    <w:rsid w:val="0068628A"/>
    <w:rsid w:val="006866D1"/>
    <w:rsid w:val="0068670F"/>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AB5"/>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704"/>
    <w:rsid w:val="006B27D0"/>
    <w:rsid w:val="006B2E1B"/>
    <w:rsid w:val="006B2E26"/>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B43"/>
    <w:rsid w:val="006B5C1E"/>
    <w:rsid w:val="006B602B"/>
    <w:rsid w:val="006B609B"/>
    <w:rsid w:val="006B60B0"/>
    <w:rsid w:val="006B61B9"/>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AB"/>
    <w:rsid w:val="006C15CF"/>
    <w:rsid w:val="006C1989"/>
    <w:rsid w:val="006C1D17"/>
    <w:rsid w:val="006C1FC8"/>
    <w:rsid w:val="006C214A"/>
    <w:rsid w:val="006C225E"/>
    <w:rsid w:val="006C25CE"/>
    <w:rsid w:val="006C268B"/>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972"/>
    <w:rsid w:val="006D29AC"/>
    <w:rsid w:val="006D29F6"/>
    <w:rsid w:val="006D2B5C"/>
    <w:rsid w:val="006D3207"/>
    <w:rsid w:val="006D36DE"/>
    <w:rsid w:val="006D3BCD"/>
    <w:rsid w:val="006D3D90"/>
    <w:rsid w:val="006D3D99"/>
    <w:rsid w:val="006D42C8"/>
    <w:rsid w:val="006D4311"/>
    <w:rsid w:val="006D4666"/>
    <w:rsid w:val="006D4744"/>
    <w:rsid w:val="006D4E49"/>
    <w:rsid w:val="006D507E"/>
    <w:rsid w:val="006D5134"/>
    <w:rsid w:val="006D51D7"/>
    <w:rsid w:val="006D5795"/>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7A1"/>
    <w:rsid w:val="006E0807"/>
    <w:rsid w:val="006E0941"/>
    <w:rsid w:val="006E0970"/>
    <w:rsid w:val="006E09A1"/>
    <w:rsid w:val="006E09D4"/>
    <w:rsid w:val="006E0B0F"/>
    <w:rsid w:val="006E0F66"/>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E43"/>
    <w:rsid w:val="006E4118"/>
    <w:rsid w:val="006E4AF6"/>
    <w:rsid w:val="006E4C96"/>
    <w:rsid w:val="006E4D30"/>
    <w:rsid w:val="006E4FB0"/>
    <w:rsid w:val="006E4FE8"/>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1DF9"/>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11"/>
    <w:rsid w:val="00701FD7"/>
    <w:rsid w:val="0070200B"/>
    <w:rsid w:val="007022F9"/>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16D0"/>
    <w:rsid w:val="00712274"/>
    <w:rsid w:val="007126E4"/>
    <w:rsid w:val="00712B10"/>
    <w:rsid w:val="00712D2B"/>
    <w:rsid w:val="00712D48"/>
    <w:rsid w:val="007133BC"/>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7C0"/>
    <w:rsid w:val="00717856"/>
    <w:rsid w:val="007201C1"/>
    <w:rsid w:val="007202B0"/>
    <w:rsid w:val="00720344"/>
    <w:rsid w:val="007204F7"/>
    <w:rsid w:val="007205A9"/>
    <w:rsid w:val="0072090D"/>
    <w:rsid w:val="00720A17"/>
    <w:rsid w:val="00720B8E"/>
    <w:rsid w:val="007211DB"/>
    <w:rsid w:val="007221FD"/>
    <w:rsid w:val="007223F1"/>
    <w:rsid w:val="007228F2"/>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30C"/>
    <w:rsid w:val="007265B4"/>
    <w:rsid w:val="007267DF"/>
    <w:rsid w:val="00726977"/>
    <w:rsid w:val="00726E5D"/>
    <w:rsid w:val="00726F7F"/>
    <w:rsid w:val="007270C9"/>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D5"/>
    <w:rsid w:val="0074028E"/>
    <w:rsid w:val="00740396"/>
    <w:rsid w:val="007404E1"/>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290"/>
    <w:rsid w:val="007443E6"/>
    <w:rsid w:val="007445BB"/>
    <w:rsid w:val="007445E9"/>
    <w:rsid w:val="00744836"/>
    <w:rsid w:val="00745123"/>
    <w:rsid w:val="0074517A"/>
    <w:rsid w:val="007452B7"/>
    <w:rsid w:val="00745579"/>
    <w:rsid w:val="0074562B"/>
    <w:rsid w:val="00745A5C"/>
    <w:rsid w:val="00745C2F"/>
    <w:rsid w:val="007462E8"/>
    <w:rsid w:val="0074650B"/>
    <w:rsid w:val="0074710F"/>
    <w:rsid w:val="0074735D"/>
    <w:rsid w:val="007474B0"/>
    <w:rsid w:val="007477E5"/>
    <w:rsid w:val="007478FB"/>
    <w:rsid w:val="0074798D"/>
    <w:rsid w:val="007502DB"/>
    <w:rsid w:val="007502FE"/>
    <w:rsid w:val="007503B3"/>
    <w:rsid w:val="00750571"/>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2E"/>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017"/>
    <w:rsid w:val="0078587E"/>
    <w:rsid w:val="00785B51"/>
    <w:rsid w:val="00785B69"/>
    <w:rsid w:val="00786027"/>
    <w:rsid w:val="007866D9"/>
    <w:rsid w:val="00786743"/>
    <w:rsid w:val="007868B1"/>
    <w:rsid w:val="0078695C"/>
    <w:rsid w:val="00786B38"/>
    <w:rsid w:val="00786C25"/>
    <w:rsid w:val="00786C42"/>
    <w:rsid w:val="00786D60"/>
    <w:rsid w:val="007871B9"/>
    <w:rsid w:val="00787B41"/>
    <w:rsid w:val="00790669"/>
    <w:rsid w:val="0079068A"/>
    <w:rsid w:val="00790834"/>
    <w:rsid w:val="00790950"/>
    <w:rsid w:val="00790B16"/>
    <w:rsid w:val="00790C5E"/>
    <w:rsid w:val="00790CAD"/>
    <w:rsid w:val="00790CC4"/>
    <w:rsid w:val="00790D4D"/>
    <w:rsid w:val="00790DD6"/>
    <w:rsid w:val="00791125"/>
    <w:rsid w:val="007911DD"/>
    <w:rsid w:val="0079139E"/>
    <w:rsid w:val="007913EC"/>
    <w:rsid w:val="00791635"/>
    <w:rsid w:val="00791756"/>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93"/>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2B8A"/>
    <w:rsid w:val="007A3012"/>
    <w:rsid w:val="007A31F9"/>
    <w:rsid w:val="007A3312"/>
    <w:rsid w:val="007A3391"/>
    <w:rsid w:val="007A33A0"/>
    <w:rsid w:val="007A3417"/>
    <w:rsid w:val="007A3A95"/>
    <w:rsid w:val="007A3B93"/>
    <w:rsid w:val="007A3B95"/>
    <w:rsid w:val="007A3C2D"/>
    <w:rsid w:val="007A3F78"/>
    <w:rsid w:val="007A3FD4"/>
    <w:rsid w:val="007A4053"/>
    <w:rsid w:val="007A430D"/>
    <w:rsid w:val="007A44AB"/>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B8"/>
    <w:rsid w:val="007A745E"/>
    <w:rsid w:val="007A7E4F"/>
    <w:rsid w:val="007B0400"/>
    <w:rsid w:val="007B08B0"/>
    <w:rsid w:val="007B0909"/>
    <w:rsid w:val="007B0A37"/>
    <w:rsid w:val="007B0BEB"/>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97F"/>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52F"/>
    <w:rsid w:val="007D26E8"/>
    <w:rsid w:val="007D2A69"/>
    <w:rsid w:val="007D2CC9"/>
    <w:rsid w:val="007D31AF"/>
    <w:rsid w:val="007D36F2"/>
    <w:rsid w:val="007D3CB1"/>
    <w:rsid w:val="007D422E"/>
    <w:rsid w:val="007D42E2"/>
    <w:rsid w:val="007D433A"/>
    <w:rsid w:val="007D487A"/>
    <w:rsid w:val="007D4C7E"/>
    <w:rsid w:val="007D4E89"/>
    <w:rsid w:val="007D4FDB"/>
    <w:rsid w:val="007D510D"/>
    <w:rsid w:val="007D56AD"/>
    <w:rsid w:val="007D5F5F"/>
    <w:rsid w:val="007D6CEC"/>
    <w:rsid w:val="007D6EBB"/>
    <w:rsid w:val="007D707F"/>
    <w:rsid w:val="007D71AF"/>
    <w:rsid w:val="007D7CE1"/>
    <w:rsid w:val="007D7E8C"/>
    <w:rsid w:val="007D7EED"/>
    <w:rsid w:val="007E04C6"/>
    <w:rsid w:val="007E0AA0"/>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6037"/>
    <w:rsid w:val="007E6136"/>
    <w:rsid w:val="007E61DB"/>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3B6"/>
    <w:rsid w:val="007F3437"/>
    <w:rsid w:val="007F3AAC"/>
    <w:rsid w:val="007F3E37"/>
    <w:rsid w:val="007F3EB5"/>
    <w:rsid w:val="007F3FE6"/>
    <w:rsid w:val="007F402B"/>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D7D"/>
    <w:rsid w:val="00800436"/>
    <w:rsid w:val="008004B1"/>
    <w:rsid w:val="008004DE"/>
    <w:rsid w:val="00800582"/>
    <w:rsid w:val="0080090D"/>
    <w:rsid w:val="0080119F"/>
    <w:rsid w:val="00801407"/>
    <w:rsid w:val="008014F3"/>
    <w:rsid w:val="0080180C"/>
    <w:rsid w:val="0080189E"/>
    <w:rsid w:val="00801D41"/>
    <w:rsid w:val="00802104"/>
    <w:rsid w:val="0080223E"/>
    <w:rsid w:val="008023F5"/>
    <w:rsid w:val="008028DE"/>
    <w:rsid w:val="00802972"/>
    <w:rsid w:val="00802C68"/>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D6C"/>
    <w:rsid w:val="00812D6F"/>
    <w:rsid w:val="008135D9"/>
    <w:rsid w:val="0081392E"/>
    <w:rsid w:val="00813B4D"/>
    <w:rsid w:val="008142B5"/>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35"/>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790"/>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7E7"/>
    <w:rsid w:val="00833956"/>
    <w:rsid w:val="00833A0A"/>
    <w:rsid w:val="00833C38"/>
    <w:rsid w:val="00833CD0"/>
    <w:rsid w:val="00833EA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111"/>
    <w:rsid w:val="00842356"/>
    <w:rsid w:val="00842ABB"/>
    <w:rsid w:val="00842B1E"/>
    <w:rsid w:val="00842CFC"/>
    <w:rsid w:val="00842D7D"/>
    <w:rsid w:val="00842E54"/>
    <w:rsid w:val="0084317C"/>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82A"/>
    <w:rsid w:val="008479FC"/>
    <w:rsid w:val="00847B25"/>
    <w:rsid w:val="00850011"/>
    <w:rsid w:val="0085019B"/>
    <w:rsid w:val="0085029F"/>
    <w:rsid w:val="0085042F"/>
    <w:rsid w:val="008507C4"/>
    <w:rsid w:val="008508A8"/>
    <w:rsid w:val="00850E7D"/>
    <w:rsid w:val="00851320"/>
    <w:rsid w:val="0085145C"/>
    <w:rsid w:val="0085147F"/>
    <w:rsid w:val="008516BA"/>
    <w:rsid w:val="008517BB"/>
    <w:rsid w:val="00851C0E"/>
    <w:rsid w:val="00851FDB"/>
    <w:rsid w:val="008524E1"/>
    <w:rsid w:val="008524F8"/>
    <w:rsid w:val="0085293F"/>
    <w:rsid w:val="00853158"/>
    <w:rsid w:val="00853890"/>
    <w:rsid w:val="00853948"/>
    <w:rsid w:val="008539D4"/>
    <w:rsid w:val="00853A22"/>
    <w:rsid w:val="00853B3B"/>
    <w:rsid w:val="00853BD4"/>
    <w:rsid w:val="00853BE6"/>
    <w:rsid w:val="00853E00"/>
    <w:rsid w:val="0085405E"/>
    <w:rsid w:val="00854085"/>
    <w:rsid w:val="00854094"/>
    <w:rsid w:val="00854317"/>
    <w:rsid w:val="00854319"/>
    <w:rsid w:val="008546A8"/>
    <w:rsid w:val="0085472F"/>
    <w:rsid w:val="00854AE8"/>
    <w:rsid w:val="008550E6"/>
    <w:rsid w:val="0085520D"/>
    <w:rsid w:val="008552CA"/>
    <w:rsid w:val="0085587E"/>
    <w:rsid w:val="00855A99"/>
    <w:rsid w:val="00855DEF"/>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CA4"/>
    <w:rsid w:val="00862D16"/>
    <w:rsid w:val="00863095"/>
    <w:rsid w:val="00863170"/>
    <w:rsid w:val="008635F7"/>
    <w:rsid w:val="0086376E"/>
    <w:rsid w:val="00863A6D"/>
    <w:rsid w:val="00863A72"/>
    <w:rsid w:val="00863DF8"/>
    <w:rsid w:val="00863F61"/>
    <w:rsid w:val="0086415B"/>
    <w:rsid w:val="0086443E"/>
    <w:rsid w:val="00864AA2"/>
    <w:rsid w:val="00864ABC"/>
    <w:rsid w:val="00864E50"/>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3D2"/>
    <w:rsid w:val="00870666"/>
    <w:rsid w:val="00870766"/>
    <w:rsid w:val="00870AF5"/>
    <w:rsid w:val="00870B52"/>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8EF"/>
    <w:rsid w:val="00880AC5"/>
    <w:rsid w:val="00880B31"/>
    <w:rsid w:val="00880B35"/>
    <w:rsid w:val="008811FD"/>
    <w:rsid w:val="00881454"/>
    <w:rsid w:val="00881651"/>
    <w:rsid w:val="00881AA1"/>
    <w:rsid w:val="00881FE3"/>
    <w:rsid w:val="00882142"/>
    <w:rsid w:val="008821D8"/>
    <w:rsid w:val="0088242D"/>
    <w:rsid w:val="008824A9"/>
    <w:rsid w:val="008829A3"/>
    <w:rsid w:val="00882C39"/>
    <w:rsid w:val="008839E2"/>
    <w:rsid w:val="00883BAD"/>
    <w:rsid w:val="00883C42"/>
    <w:rsid w:val="00883DF4"/>
    <w:rsid w:val="00883F5C"/>
    <w:rsid w:val="00884049"/>
    <w:rsid w:val="0088416A"/>
    <w:rsid w:val="0088498E"/>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929"/>
    <w:rsid w:val="00890BD3"/>
    <w:rsid w:val="00890C7D"/>
    <w:rsid w:val="008912ED"/>
    <w:rsid w:val="0089148B"/>
    <w:rsid w:val="008915E7"/>
    <w:rsid w:val="008916A5"/>
    <w:rsid w:val="008917C3"/>
    <w:rsid w:val="00891974"/>
    <w:rsid w:val="00891C31"/>
    <w:rsid w:val="00891C75"/>
    <w:rsid w:val="00891ED6"/>
    <w:rsid w:val="00892052"/>
    <w:rsid w:val="008920EB"/>
    <w:rsid w:val="008925F8"/>
    <w:rsid w:val="008926A3"/>
    <w:rsid w:val="00893C4E"/>
    <w:rsid w:val="00893C5E"/>
    <w:rsid w:val="00893CBE"/>
    <w:rsid w:val="0089445D"/>
    <w:rsid w:val="0089482A"/>
    <w:rsid w:val="00894C27"/>
    <w:rsid w:val="00894CA1"/>
    <w:rsid w:val="00894CF4"/>
    <w:rsid w:val="00894DE2"/>
    <w:rsid w:val="00895D9A"/>
    <w:rsid w:val="00895E3C"/>
    <w:rsid w:val="00895F14"/>
    <w:rsid w:val="00896563"/>
    <w:rsid w:val="00896574"/>
    <w:rsid w:val="0089663F"/>
    <w:rsid w:val="0089665D"/>
    <w:rsid w:val="00896AB6"/>
    <w:rsid w:val="00896BF6"/>
    <w:rsid w:val="008975FD"/>
    <w:rsid w:val="00897811"/>
    <w:rsid w:val="00897C48"/>
    <w:rsid w:val="00897DC9"/>
    <w:rsid w:val="00897FE0"/>
    <w:rsid w:val="008A03F3"/>
    <w:rsid w:val="008A04D6"/>
    <w:rsid w:val="008A07A6"/>
    <w:rsid w:val="008A0AD4"/>
    <w:rsid w:val="008A0AFE"/>
    <w:rsid w:val="008A1029"/>
    <w:rsid w:val="008A1278"/>
    <w:rsid w:val="008A1619"/>
    <w:rsid w:val="008A1DE2"/>
    <w:rsid w:val="008A2038"/>
    <w:rsid w:val="008A21E5"/>
    <w:rsid w:val="008A22D7"/>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47C"/>
    <w:rsid w:val="008A589B"/>
    <w:rsid w:val="008A589E"/>
    <w:rsid w:val="008A5B46"/>
    <w:rsid w:val="008A5D47"/>
    <w:rsid w:val="008A5F35"/>
    <w:rsid w:val="008A5FB7"/>
    <w:rsid w:val="008A7207"/>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621"/>
    <w:rsid w:val="008C48A7"/>
    <w:rsid w:val="008C490E"/>
    <w:rsid w:val="008C4ED6"/>
    <w:rsid w:val="008C4FC5"/>
    <w:rsid w:val="008C5DAB"/>
    <w:rsid w:val="008C6A9F"/>
    <w:rsid w:val="008C6BC8"/>
    <w:rsid w:val="008C7865"/>
    <w:rsid w:val="008C7EA1"/>
    <w:rsid w:val="008D023B"/>
    <w:rsid w:val="008D031D"/>
    <w:rsid w:val="008D0324"/>
    <w:rsid w:val="008D098D"/>
    <w:rsid w:val="008D0AA7"/>
    <w:rsid w:val="008D0DA4"/>
    <w:rsid w:val="008D0DE1"/>
    <w:rsid w:val="008D0E76"/>
    <w:rsid w:val="008D0EEA"/>
    <w:rsid w:val="008D0FB3"/>
    <w:rsid w:val="008D1072"/>
    <w:rsid w:val="008D120D"/>
    <w:rsid w:val="008D1247"/>
    <w:rsid w:val="008D1248"/>
    <w:rsid w:val="008D12DA"/>
    <w:rsid w:val="008D1B6A"/>
    <w:rsid w:val="008D1DB8"/>
    <w:rsid w:val="008D1FD3"/>
    <w:rsid w:val="008D21C5"/>
    <w:rsid w:val="008D226B"/>
    <w:rsid w:val="008D23D1"/>
    <w:rsid w:val="008D246E"/>
    <w:rsid w:val="008D2B1D"/>
    <w:rsid w:val="008D2E69"/>
    <w:rsid w:val="008D3190"/>
    <w:rsid w:val="008D32FE"/>
    <w:rsid w:val="008D3483"/>
    <w:rsid w:val="008D35B5"/>
    <w:rsid w:val="008D3683"/>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BD5"/>
    <w:rsid w:val="008D7E22"/>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4EA"/>
    <w:rsid w:val="008E451E"/>
    <w:rsid w:val="008E49DD"/>
    <w:rsid w:val="008E4D2D"/>
    <w:rsid w:val="008E4ED4"/>
    <w:rsid w:val="008E50D3"/>
    <w:rsid w:val="008E51DB"/>
    <w:rsid w:val="008E55BD"/>
    <w:rsid w:val="008E5929"/>
    <w:rsid w:val="008E5975"/>
    <w:rsid w:val="008E5EDD"/>
    <w:rsid w:val="008E6398"/>
    <w:rsid w:val="008E679A"/>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A4"/>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C77"/>
    <w:rsid w:val="009010C8"/>
    <w:rsid w:val="00901360"/>
    <w:rsid w:val="009018CA"/>
    <w:rsid w:val="0090196F"/>
    <w:rsid w:val="0090199A"/>
    <w:rsid w:val="00901DB5"/>
    <w:rsid w:val="009022A1"/>
    <w:rsid w:val="0090242B"/>
    <w:rsid w:val="00902C24"/>
    <w:rsid w:val="0090327D"/>
    <w:rsid w:val="0090400D"/>
    <w:rsid w:val="0090429F"/>
    <w:rsid w:val="009046A0"/>
    <w:rsid w:val="009047E5"/>
    <w:rsid w:val="00904CE5"/>
    <w:rsid w:val="00904E92"/>
    <w:rsid w:val="00904E99"/>
    <w:rsid w:val="00905016"/>
    <w:rsid w:val="0090588F"/>
    <w:rsid w:val="00905E5E"/>
    <w:rsid w:val="00906349"/>
    <w:rsid w:val="0090635B"/>
    <w:rsid w:val="0090680B"/>
    <w:rsid w:val="00906AA5"/>
    <w:rsid w:val="00906CF0"/>
    <w:rsid w:val="00906F20"/>
    <w:rsid w:val="00907122"/>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EA0"/>
    <w:rsid w:val="00911F1E"/>
    <w:rsid w:val="0091295C"/>
    <w:rsid w:val="00912964"/>
    <w:rsid w:val="00912B87"/>
    <w:rsid w:val="00912C31"/>
    <w:rsid w:val="00913006"/>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52"/>
    <w:rsid w:val="00916F8A"/>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CA6"/>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BA7"/>
    <w:rsid w:val="00936CE1"/>
    <w:rsid w:val="00936FAF"/>
    <w:rsid w:val="00937190"/>
    <w:rsid w:val="00937311"/>
    <w:rsid w:val="009374A2"/>
    <w:rsid w:val="00937803"/>
    <w:rsid w:val="00937BFB"/>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0FB8"/>
    <w:rsid w:val="00951384"/>
    <w:rsid w:val="0095197A"/>
    <w:rsid w:val="00951C79"/>
    <w:rsid w:val="00952069"/>
    <w:rsid w:val="009520B3"/>
    <w:rsid w:val="00952519"/>
    <w:rsid w:val="00952559"/>
    <w:rsid w:val="009528CE"/>
    <w:rsid w:val="00952B47"/>
    <w:rsid w:val="009534DE"/>
    <w:rsid w:val="009538A9"/>
    <w:rsid w:val="00953E01"/>
    <w:rsid w:val="00953FB9"/>
    <w:rsid w:val="0095405B"/>
    <w:rsid w:val="0095412D"/>
    <w:rsid w:val="0095490B"/>
    <w:rsid w:val="009549A7"/>
    <w:rsid w:val="00954A66"/>
    <w:rsid w:val="00954C34"/>
    <w:rsid w:val="00954D97"/>
    <w:rsid w:val="00954FDD"/>
    <w:rsid w:val="0095526E"/>
    <w:rsid w:val="009553FE"/>
    <w:rsid w:val="009556DC"/>
    <w:rsid w:val="009557D3"/>
    <w:rsid w:val="009558EB"/>
    <w:rsid w:val="00955AA9"/>
    <w:rsid w:val="00955AE4"/>
    <w:rsid w:val="00956240"/>
    <w:rsid w:val="00956310"/>
    <w:rsid w:val="009564F0"/>
    <w:rsid w:val="00956714"/>
    <w:rsid w:val="00956EE3"/>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D4F"/>
    <w:rsid w:val="00960DD8"/>
    <w:rsid w:val="009617A1"/>
    <w:rsid w:val="00961A14"/>
    <w:rsid w:val="00961AA5"/>
    <w:rsid w:val="00961CDC"/>
    <w:rsid w:val="00962573"/>
    <w:rsid w:val="009627C1"/>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4F2"/>
    <w:rsid w:val="00973693"/>
    <w:rsid w:val="009736D0"/>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7C"/>
    <w:rsid w:val="00993586"/>
    <w:rsid w:val="00993678"/>
    <w:rsid w:val="009936F4"/>
    <w:rsid w:val="00993806"/>
    <w:rsid w:val="00993A45"/>
    <w:rsid w:val="00993C36"/>
    <w:rsid w:val="009942B6"/>
    <w:rsid w:val="00994839"/>
    <w:rsid w:val="0099496B"/>
    <w:rsid w:val="00994C5B"/>
    <w:rsid w:val="00994D72"/>
    <w:rsid w:val="00994DBC"/>
    <w:rsid w:val="009955CA"/>
    <w:rsid w:val="009957EC"/>
    <w:rsid w:val="0099584C"/>
    <w:rsid w:val="00995BAA"/>
    <w:rsid w:val="00995BAF"/>
    <w:rsid w:val="00995C4B"/>
    <w:rsid w:val="00995F1F"/>
    <w:rsid w:val="0099613A"/>
    <w:rsid w:val="009962C0"/>
    <w:rsid w:val="009964CD"/>
    <w:rsid w:val="00996A96"/>
    <w:rsid w:val="00996B43"/>
    <w:rsid w:val="00996C9F"/>
    <w:rsid w:val="00996DE2"/>
    <w:rsid w:val="00996F08"/>
    <w:rsid w:val="0099739C"/>
    <w:rsid w:val="009974A0"/>
    <w:rsid w:val="00997571"/>
    <w:rsid w:val="0099761B"/>
    <w:rsid w:val="009978C1"/>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15D"/>
    <w:rsid w:val="009B450A"/>
    <w:rsid w:val="009B4648"/>
    <w:rsid w:val="009B46D2"/>
    <w:rsid w:val="009B4937"/>
    <w:rsid w:val="009B498C"/>
    <w:rsid w:val="009B4AB7"/>
    <w:rsid w:val="009B53D6"/>
    <w:rsid w:val="009B54CD"/>
    <w:rsid w:val="009B5BDD"/>
    <w:rsid w:val="009B5D17"/>
    <w:rsid w:val="009B623F"/>
    <w:rsid w:val="009B6302"/>
    <w:rsid w:val="009B633D"/>
    <w:rsid w:val="009B6D0C"/>
    <w:rsid w:val="009B6EE9"/>
    <w:rsid w:val="009B70A7"/>
    <w:rsid w:val="009B71F7"/>
    <w:rsid w:val="009B73A4"/>
    <w:rsid w:val="009B784E"/>
    <w:rsid w:val="009B7E1F"/>
    <w:rsid w:val="009C048D"/>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9B0"/>
    <w:rsid w:val="009C3A5A"/>
    <w:rsid w:val="009C3B5F"/>
    <w:rsid w:val="009C3BB2"/>
    <w:rsid w:val="009C3CD3"/>
    <w:rsid w:val="009C3DB6"/>
    <w:rsid w:val="009C3DDB"/>
    <w:rsid w:val="009C3F3E"/>
    <w:rsid w:val="009C4BB5"/>
    <w:rsid w:val="009C50BE"/>
    <w:rsid w:val="009C5372"/>
    <w:rsid w:val="009C537E"/>
    <w:rsid w:val="009C5E3C"/>
    <w:rsid w:val="009C626D"/>
    <w:rsid w:val="009C62E9"/>
    <w:rsid w:val="009C636C"/>
    <w:rsid w:val="009C6440"/>
    <w:rsid w:val="009C6545"/>
    <w:rsid w:val="009C6568"/>
    <w:rsid w:val="009C66F2"/>
    <w:rsid w:val="009C67DE"/>
    <w:rsid w:val="009C6A09"/>
    <w:rsid w:val="009C725E"/>
    <w:rsid w:val="009C72CE"/>
    <w:rsid w:val="009C78EC"/>
    <w:rsid w:val="009C792B"/>
    <w:rsid w:val="009C7DD2"/>
    <w:rsid w:val="009C7E5E"/>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CE5"/>
    <w:rsid w:val="009D3D8E"/>
    <w:rsid w:val="009D44D4"/>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7B8"/>
    <w:rsid w:val="009E1849"/>
    <w:rsid w:val="009E18E0"/>
    <w:rsid w:val="009E1EF1"/>
    <w:rsid w:val="009E1F09"/>
    <w:rsid w:val="009E2473"/>
    <w:rsid w:val="009E2788"/>
    <w:rsid w:val="009E29AA"/>
    <w:rsid w:val="009E2CFB"/>
    <w:rsid w:val="009E31DD"/>
    <w:rsid w:val="009E3222"/>
    <w:rsid w:val="009E340B"/>
    <w:rsid w:val="009E3879"/>
    <w:rsid w:val="009E3C00"/>
    <w:rsid w:val="009E3E03"/>
    <w:rsid w:val="009E3E17"/>
    <w:rsid w:val="009E477A"/>
    <w:rsid w:val="009E49AC"/>
    <w:rsid w:val="009E4B72"/>
    <w:rsid w:val="009E4B8C"/>
    <w:rsid w:val="009E4C35"/>
    <w:rsid w:val="009E5334"/>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450"/>
    <w:rsid w:val="009F374E"/>
    <w:rsid w:val="009F37CA"/>
    <w:rsid w:val="009F37F1"/>
    <w:rsid w:val="009F38A9"/>
    <w:rsid w:val="009F38F6"/>
    <w:rsid w:val="009F3FC5"/>
    <w:rsid w:val="009F418E"/>
    <w:rsid w:val="009F43B9"/>
    <w:rsid w:val="009F4479"/>
    <w:rsid w:val="009F46B2"/>
    <w:rsid w:val="009F4954"/>
    <w:rsid w:val="009F4B87"/>
    <w:rsid w:val="009F4C5D"/>
    <w:rsid w:val="009F5CA5"/>
    <w:rsid w:val="009F625D"/>
    <w:rsid w:val="009F6497"/>
    <w:rsid w:val="009F6A28"/>
    <w:rsid w:val="009F6D8F"/>
    <w:rsid w:val="009F6E1D"/>
    <w:rsid w:val="009F7173"/>
    <w:rsid w:val="009F74D2"/>
    <w:rsid w:val="009F751B"/>
    <w:rsid w:val="009F79DD"/>
    <w:rsid w:val="009F7F96"/>
    <w:rsid w:val="009F7FE3"/>
    <w:rsid w:val="00A001E0"/>
    <w:rsid w:val="00A0099C"/>
    <w:rsid w:val="00A00A6E"/>
    <w:rsid w:val="00A00D27"/>
    <w:rsid w:val="00A010D5"/>
    <w:rsid w:val="00A010F0"/>
    <w:rsid w:val="00A011FD"/>
    <w:rsid w:val="00A014BC"/>
    <w:rsid w:val="00A01701"/>
    <w:rsid w:val="00A0170A"/>
    <w:rsid w:val="00A01885"/>
    <w:rsid w:val="00A01DAF"/>
    <w:rsid w:val="00A01F3E"/>
    <w:rsid w:val="00A02790"/>
    <w:rsid w:val="00A02A87"/>
    <w:rsid w:val="00A02B6B"/>
    <w:rsid w:val="00A03611"/>
    <w:rsid w:val="00A037B9"/>
    <w:rsid w:val="00A038C0"/>
    <w:rsid w:val="00A03C1F"/>
    <w:rsid w:val="00A03F3B"/>
    <w:rsid w:val="00A04464"/>
    <w:rsid w:val="00A046C0"/>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190"/>
    <w:rsid w:val="00A20771"/>
    <w:rsid w:val="00A207BC"/>
    <w:rsid w:val="00A20A56"/>
    <w:rsid w:val="00A20BA7"/>
    <w:rsid w:val="00A21473"/>
    <w:rsid w:val="00A21A3C"/>
    <w:rsid w:val="00A21D31"/>
    <w:rsid w:val="00A21E50"/>
    <w:rsid w:val="00A22378"/>
    <w:rsid w:val="00A2296E"/>
    <w:rsid w:val="00A22CFB"/>
    <w:rsid w:val="00A231E9"/>
    <w:rsid w:val="00A233C6"/>
    <w:rsid w:val="00A235D7"/>
    <w:rsid w:val="00A235E2"/>
    <w:rsid w:val="00A2363B"/>
    <w:rsid w:val="00A238CB"/>
    <w:rsid w:val="00A23E79"/>
    <w:rsid w:val="00A245F2"/>
    <w:rsid w:val="00A24DA4"/>
    <w:rsid w:val="00A25776"/>
    <w:rsid w:val="00A2613A"/>
    <w:rsid w:val="00A263CA"/>
    <w:rsid w:val="00A2678F"/>
    <w:rsid w:val="00A2680A"/>
    <w:rsid w:val="00A26C9F"/>
    <w:rsid w:val="00A26D04"/>
    <w:rsid w:val="00A26DD0"/>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572"/>
    <w:rsid w:val="00A3370A"/>
    <w:rsid w:val="00A337CA"/>
    <w:rsid w:val="00A339D3"/>
    <w:rsid w:val="00A33A89"/>
    <w:rsid w:val="00A33AB5"/>
    <w:rsid w:val="00A33FF2"/>
    <w:rsid w:val="00A34157"/>
    <w:rsid w:val="00A342ED"/>
    <w:rsid w:val="00A34C99"/>
    <w:rsid w:val="00A34F6F"/>
    <w:rsid w:val="00A353B9"/>
    <w:rsid w:val="00A353D7"/>
    <w:rsid w:val="00A35462"/>
    <w:rsid w:val="00A354EA"/>
    <w:rsid w:val="00A35A43"/>
    <w:rsid w:val="00A35AAF"/>
    <w:rsid w:val="00A35BE6"/>
    <w:rsid w:val="00A36124"/>
    <w:rsid w:val="00A36264"/>
    <w:rsid w:val="00A363F8"/>
    <w:rsid w:val="00A3652E"/>
    <w:rsid w:val="00A36926"/>
    <w:rsid w:val="00A369B5"/>
    <w:rsid w:val="00A36A2C"/>
    <w:rsid w:val="00A36EE7"/>
    <w:rsid w:val="00A37469"/>
    <w:rsid w:val="00A37B26"/>
    <w:rsid w:val="00A37BAB"/>
    <w:rsid w:val="00A37EB4"/>
    <w:rsid w:val="00A40009"/>
    <w:rsid w:val="00A40107"/>
    <w:rsid w:val="00A40343"/>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1D1"/>
    <w:rsid w:val="00A51452"/>
    <w:rsid w:val="00A51759"/>
    <w:rsid w:val="00A519C2"/>
    <w:rsid w:val="00A519C4"/>
    <w:rsid w:val="00A51AB4"/>
    <w:rsid w:val="00A521AD"/>
    <w:rsid w:val="00A522D0"/>
    <w:rsid w:val="00A5244C"/>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F1"/>
    <w:rsid w:val="00A565B9"/>
    <w:rsid w:val="00A56762"/>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3D"/>
    <w:rsid w:val="00A66858"/>
    <w:rsid w:val="00A66B8B"/>
    <w:rsid w:val="00A66C78"/>
    <w:rsid w:val="00A66CD9"/>
    <w:rsid w:val="00A675AB"/>
    <w:rsid w:val="00A67E61"/>
    <w:rsid w:val="00A700AD"/>
    <w:rsid w:val="00A702A0"/>
    <w:rsid w:val="00A7055A"/>
    <w:rsid w:val="00A706E2"/>
    <w:rsid w:val="00A70882"/>
    <w:rsid w:val="00A70962"/>
    <w:rsid w:val="00A70B1C"/>
    <w:rsid w:val="00A70D5C"/>
    <w:rsid w:val="00A70F77"/>
    <w:rsid w:val="00A7133C"/>
    <w:rsid w:val="00A71357"/>
    <w:rsid w:val="00A71455"/>
    <w:rsid w:val="00A71496"/>
    <w:rsid w:val="00A71913"/>
    <w:rsid w:val="00A71F64"/>
    <w:rsid w:val="00A71F77"/>
    <w:rsid w:val="00A723CD"/>
    <w:rsid w:val="00A72689"/>
    <w:rsid w:val="00A72DEE"/>
    <w:rsid w:val="00A72E78"/>
    <w:rsid w:val="00A72FEF"/>
    <w:rsid w:val="00A737C0"/>
    <w:rsid w:val="00A73A25"/>
    <w:rsid w:val="00A73AE7"/>
    <w:rsid w:val="00A73B2A"/>
    <w:rsid w:val="00A73B83"/>
    <w:rsid w:val="00A73BF4"/>
    <w:rsid w:val="00A73D3D"/>
    <w:rsid w:val="00A7415E"/>
    <w:rsid w:val="00A741CB"/>
    <w:rsid w:val="00A74480"/>
    <w:rsid w:val="00A745BE"/>
    <w:rsid w:val="00A7461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99"/>
    <w:rsid w:val="00A8423E"/>
    <w:rsid w:val="00A84327"/>
    <w:rsid w:val="00A84346"/>
    <w:rsid w:val="00A8486F"/>
    <w:rsid w:val="00A84C46"/>
    <w:rsid w:val="00A851D1"/>
    <w:rsid w:val="00A8529B"/>
    <w:rsid w:val="00A85401"/>
    <w:rsid w:val="00A8547F"/>
    <w:rsid w:val="00A85A77"/>
    <w:rsid w:val="00A85B94"/>
    <w:rsid w:val="00A85C53"/>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3A7"/>
    <w:rsid w:val="00A96788"/>
    <w:rsid w:val="00A96855"/>
    <w:rsid w:val="00A969F3"/>
    <w:rsid w:val="00A96AAB"/>
    <w:rsid w:val="00A96B69"/>
    <w:rsid w:val="00A96EF6"/>
    <w:rsid w:val="00A97528"/>
    <w:rsid w:val="00A977DA"/>
    <w:rsid w:val="00A97845"/>
    <w:rsid w:val="00A97860"/>
    <w:rsid w:val="00A97889"/>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57E"/>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40C"/>
    <w:rsid w:val="00AB1432"/>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3F97"/>
    <w:rsid w:val="00AC44CA"/>
    <w:rsid w:val="00AC4A2C"/>
    <w:rsid w:val="00AC4BA3"/>
    <w:rsid w:val="00AC4CFB"/>
    <w:rsid w:val="00AC4F85"/>
    <w:rsid w:val="00AC4FED"/>
    <w:rsid w:val="00AC52B5"/>
    <w:rsid w:val="00AC53E9"/>
    <w:rsid w:val="00AC57C9"/>
    <w:rsid w:val="00AC57D2"/>
    <w:rsid w:val="00AC59C0"/>
    <w:rsid w:val="00AC5B70"/>
    <w:rsid w:val="00AC6131"/>
    <w:rsid w:val="00AC61CF"/>
    <w:rsid w:val="00AC6494"/>
    <w:rsid w:val="00AC69AF"/>
    <w:rsid w:val="00AC6A1C"/>
    <w:rsid w:val="00AC6E07"/>
    <w:rsid w:val="00AC6F3F"/>
    <w:rsid w:val="00AC7301"/>
    <w:rsid w:val="00AC7333"/>
    <w:rsid w:val="00AC7A83"/>
    <w:rsid w:val="00AC7E57"/>
    <w:rsid w:val="00AC7E89"/>
    <w:rsid w:val="00AC7EBB"/>
    <w:rsid w:val="00AD016E"/>
    <w:rsid w:val="00AD020D"/>
    <w:rsid w:val="00AD02C8"/>
    <w:rsid w:val="00AD02DF"/>
    <w:rsid w:val="00AD0A4C"/>
    <w:rsid w:val="00AD0DC5"/>
    <w:rsid w:val="00AD0EAA"/>
    <w:rsid w:val="00AD16E5"/>
    <w:rsid w:val="00AD1716"/>
    <w:rsid w:val="00AD17E8"/>
    <w:rsid w:val="00AD191F"/>
    <w:rsid w:val="00AD1E6C"/>
    <w:rsid w:val="00AD20B4"/>
    <w:rsid w:val="00AD22B0"/>
    <w:rsid w:val="00AD2504"/>
    <w:rsid w:val="00AD264D"/>
    <w:rsid w:val="00AD2E12"/>
    <w:rsid w:val="00AD2E49"/>
    <w:rsid w:val="00AD344D"/>
    <w:rsid w:val="00AD35C6"/>
    <w:rsid w:val="00AD35D8"/>
    <w:rsid w:val="00AD39C1"/>
    <w:rsid w:val="00AD3F18"/>
    <w:rsid w:val="00AD4079"/>
    <w:rsid w:val="00AD4299"/>
    <w:rsid w:val="00AD4B38"/>
    <w:rsid w:val="00AD4B74"/>
    <w:rsid w:val="00AD4BE5"/>
    <w:rsid w:val="00AD4CB3"/>
    <w:rsid w:val="00AD5044"/>
    <w:rsid w:val="00AD5366"/>
    <w:rsid w:val="00AD5371"/>
    <w:rsid w:val="00AD560C"/>
    <w:rsid w:val="00AD596C"/>
    <w:rsid w:val="00AD59A0"/>
    <w:rsid w:val="00AD5CC9"/>
    <w:rsid w:val="00AD5FD6"/>
    <w:rsid w:val="00AD627B"/>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D7"/>
    <w:rsid w:val="00AE2430"/>
    <w:rsid w:val="00AE26BE"/>
    <w:rsid w:val="00AE2D44"/>
    <w:rsid w:val="00AE2E6D"/>
    <w:rsid w:val="00AE2F7D"/>
    <w:rsid w:val="00AE396E"/>
    <w:rsid w:val="00AE3FC4"/>
    <w:rsid w:val="00AE479F"/>
    <w:rsid w:val="00AE49A5"/>
    <w:rsid w:val="00AE4ABF"/>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6A25"/>
    <w:rsid w:val="00B06C7E"/>
    <w:rsid w:val="00B07003"/>
    <w:rsid w:val="00B071DA"/>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36"/>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689"/>
    <w:rsid w:val="00B2390B"/>
    <w:rsid w:val="00B23AAA"/>
    <w:rsid w:val="00B23F4E"/>
    <w:rsid w:val="00B24239"/>
    <w:rsid w:val="00B2493A"/>
    <w:rsid w:val="00B24A2F"/>
    <w:rsid w:val="00B24C14"/>
    <w:rsid w:val="00B24D68"/>
    <w:rsid w:val="00B24FB2"/>
    <w:rsid w:val="00B25333"/>
    <w:rsid w:val="00B25632"/>
    <w:rsid w:val="00B25762"/>
    <w:rsid w:val="00B257A1"/>
    <w:rsid w:val="00B25888"/>
    <w:rsid w:val="00B26562"/>
    <w:rsid w:val="00B26A33"/>
    <w:rsid w:val="00B26FAA"/>
    <w:rsid w:val="00B273B9"/>
    <w:rsid w:val="00B2798B"/>
    <w:rsid w:val="00B30010"/>
    <w:rsid w:val="00B301E4"/>
    <w:rsid w:val="00B302F2"/>
    <w:rsid w:val="00B3037C"/>
    <w:rsid w:val="00B303EC"/>
    <w:rsid w:val="00B30616"/>
    <w:rsid w:val="00B3089E"/>
    <w:rsid w:val="00B30AF9"/>
    <w:rsid w:val="00B30B7B"/>
    <w:rsid w:val="00B30DD5"/>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EFA"/>
    <w:rsid w:val="00B47FC2"/>
    <w:rsid w:val="00B5004F"/>
    <w:rsid w:val="00B502EF"/>
    <w:rsid w:val="00B5078A"/>
    <w:rsid w:val="00B50ABA"/>
    <w:rsid w:val="00B510BB"/>
    <w:rsid w:val="00B515FB"/>
    <w:rsid w:val="00B51738"/>
    <w:rsid w:val="00B518B5"/>
    <w:rsid w:val="00B51BCB"/>
    <w:rsid w:val="00B51C45"/>
    <w:rsid w:val="00B51D3C"/>
    <w:rsid w:val="00B52078"/>
    <w:rsid w:val="00B522AC"/>
    <w:rsid w:val="00B523FC"/>
    <w:rsid w:val="00B52684"/>
    <w:rsid w:val="00B52AFE"/>
    <w:rsid w:val="00B52B18"/>
    <w:rsid w:val="00B52D7E"/>
    <w:rsid w:val="00B5331E"/>
    <w:rsid w:val="00B53888"/>
    <w:rsid w:val="00B53EA5"/>
    <w:rsid w:val="00B53EDA"/>
    <w:rsid w:val="00B54026"/>
    <w:rsid w:val="00B546A5"/>
    <w:rsid w:val="00B547BB"/>
    <w:rsid w:val="00B55612"/>
    <w:rsid w:val="00B55AB2"/>
    <w:rsid w:val="00B55BB6"/>
    <w:rsid w:val="00B55E4C"/>
    <w:rsid w:val="00B55FEE"/>
    <w:rsid w:val="00B5679D"/>
    <w:rsid w:val="00B567F3"/>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9E4"/>
    <w:rsid w:val="00B61DA8"/>
    <w:rsid w:val="00B61F33"/>
    <w:rsid w:val="00B62C0E"/>
    <w:rsid w:val="00B62C51"/>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ECC"/>
    <w:rsid w:val="00B732C8"/>
    <w:rsid w:val="00B73666"/>
    <w:rsid w:val="00B73760"/>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A94"/>
    <w:rsid w:val="00B94933"/>
    <w:rsid w:val="00B94D59"/>
    <w:rsid w:val="00B94EA9"/>
    <w:rsid w:val="00B94F34"/>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CF8"/>
    <w:rsid w:val="00B97D0D"/>
    <w:rsid w:val="00BA006D"/>
    <w:rsid w:val="00BA00C4"/>
    <w:rsid w:val="00BA03AB"/>
    <w:rsid w:val="00BA08F8"/>
    <w:rsid w:val="00BA0FB9"/>
    <w:rsid w:val="00BA1333"/>
    <w:rsid w:val="00BA15B8"/>
    <w:rsid w:val="00BA16C0"/>
    <w:rsid w:val="00BA170D"/>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2DB9"/>
    <w:rsid w:val="00BB3367"/>
    <w:rsid w:val="00BB416B"/>
    <w:rsid w:val="00BB41FD"/>
    <w:rsid w:val="00BB4344"/>
    <w:rsid w:val="00BB4438"/>
    <w:rsid w:val="00BB4544"/>
    <w:rsid w:val="00BB45D8"/>
    <w:rsid w:val="00BB498D"/>
    <w:rsid w:val="00BB4AC3"/>
    <w:rsid w:val="00BB5353"/>
    <w:rsid w:val="00BB5546"/>
    <w:rsid w:val="00BB5736"/>
    <w:rsid w:val="00BB59B1"/>
    <w:rsid w:val="00BB5ABA"/>
    <w:rsid w:val="00BB5EE8"/>
    <w:rsid w:val="00BB6008"/>
    <w:rsid w:val="00BB6148"/>
    <w:rsid w:val="00BB62F3"/>
    <w:rsid w:val="00BB64F2"/>
    <w:rsid w:val="00BB6AAC"/>
    <w:rsid w:val="00BB6C35"/>
    <w:rsid w:val="00BB6DD1"/>
    <w:rsid w:val="00BB712A"/>
    <w:rsid w:val="00BB7609"/>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47"/>
    <w:rsid w:val="00BC18B7"/>
    <w:rsid w:val="00BC2088"/>
    <w:rsid w:val="00BC2266"/>
    <w:rsid w:val="00BC2454"/>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45F"/>
    <w:rsid w:val="00BD5A22"/>
    <w:rsid w:val="00BD5DCA"/>
    <w:rsid w:val="00BD5FA7"/>
    <w:rsid w:val="00BD5FE3"/>
    <w:rsid w:val="00BD6068"/>
    <w:rsid w:val="00BD612E"/>
    <w:rsid w:val="00BD6366"/>
    <w:rsid w:val="00BD66FA"/>
    <w:rsid w:val="00BD68F3"/>
    <w:rsid w:val="00BD6951"/>
    <w:rsid w:val="00BD6AB1"/>
    <w:rsid w:val="00BD6AFD"/>
    <w:rsid w:val="00BD6C92"/>
    <w:rsid w:val="00BD6FB0"/>
    <w:rsid w:val="00BD6FEE"/>
    <w:rsid w:val="00BD7176"/>
    <w:rsid w:val="00BD7185"/>
    <w:rsid w:val="00BD7503"/>
    <w:rsid w:val="00BD7ADA"/>
    <w:rsid w:val="00BD7CA0"/>
    <w:rsid w:val="00BD7E0F"/>
    <w:rsid w:val="00BD7F07"/>
    <w:rsid w:val="00BD7F7B"/>
    <w:rsid w:val="00BE01E1"/>
    <w:rsid w:val="00BE02D8"/>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5ECE"/>
    <w:rsid w:val="00BE61CF"/>
    <w:rsid w:val="00BE632C"/>
    <w:rsid w:val="00BE6784"/>
    <w:rsid w:val="00BE6C5C"/>
    <w:rsid w:val="00BE6D4B"/>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5FFA"/>
    <w:rsid w:val="00BF61E2"/>
    <w:rsid w:val="00BF6467"/>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BB9"/>
    <w:rsid w:val="00C0728D"/>
    <w:rsid w:val="00C072EA"/>
    <w:rsid w:val="00C0739E"/>
    <w:rsid w:val="00C073E8"/>
    <w:rsid w:val="00C07812"/>
    <w:rsid w:val="00C07916"/>
    <w:rsid w:val="00C0795D"/>
    <w:rsid w:val="00C07AB0"/>
    <w:rsid w:val="00C1000A"/>
    <w:rsid w:val="00C10202"/>
    <w:rsid w:val="00C1025C"/>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272"/>
    <w:rsid w:val="00C24966"/>
    <w:rsid w:val="00C24C8A"/>
    <w:rsid w:val="00C24EE9"/>
    <w:rsid w:val="00C24FDF"/>
    <w:rsid w:val="00C25255"/>
    <w:rsid w:val="00C252FB"/>
    <w:rsid w:val="00C255FA"/>
    <w:rsid w:val="00C256E1"/>
    <w:rsid w:val="00C2574B"/>
    <w:rsid w:val="00C2601C"/>
    <w:rsid w:val="00C26285"/>
    <w:rsid w:val="00C262EB"/>
    <w:rsid w:val="00C265A5"/>
    <w:rsid w:val="00C266A7"/>
    <w:rsid w:val="00C2695B"/>
    <w:rsid w:val="00C26AFF"/>
    <w:rsid w:val="00C26BC5"/>
    <w:rsid w:val="00C26F26"/>
    <w:rsid w:val="00C26F92"/>
    <w:rsid w:val="00C2740D"/>
    <w:rsid w:val="00C27D40"/>
    <w:rsid w:val="00C30249"/>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233"/>
    <w:rsid w:val="00C35373"/>
    <w:rsid w:val="00C3537C"/>
    <w:rsid w:val="00C353BD"/>
    <w:rsid w:val="00C354EC"/>
    <w:rsid w:val="00C35A75"/>
    <w:rsid w:val="00C35B88"/>
    <w:rsid w:val="00C35BB6"/>
    <w:rsid w:val="00C369B4"/>
    <w:rsid w:val="00C36B28"/>
    <w:rsid w:val="00C36C04"/>
    <w:rsid w:val="00C36C15"/>
    <w:rsid w:val="00C36C3D"/>
    <w:rsid w:val="00C3743C"/>
    <w:rsid w:val="00C3746A"/>
    <w:rsid w:val="00C37D0F"/>
    <w:rsid w:val="00C37D4E"/>
    <w:rsid w:val="00C37DE9"/>
    <w:rsid w:val="00C402CF"/>
    <w:rsid w:val="00C405B9"/>
    <w:rsid w:val="00C4074C"/>
    <w:rsid w:val="00C409C4"/>
    <w:rsid w:val="00C40A33"/>
    <w:rsid w:val="00C40B66"/>
    <w:rsid w:val="00C41257"/>
    <w:rsid w:val="00C4143D"/>
    <w:rsid w:val="00C41717"/>
    <w:rsid w:val="00C41740"/>
    <w:rsid w:val="00C418EB"/>
    <w:rsid w:val="00C41A3E"/>
    <w:rsid w:val="00C41E2F"/>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167"/>
    <w:rsid w:val="00C517BD"/>
    <w:rsid w:val="00C51881"/>
    <w:rsid w:val="00C51B4B"/>
    <w:rsid w:val="00C51B4F"/>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922"/>
    <w:rsid w:val="00C56B17"/>
    <w:rsid w:val="00C5758C"/>
    <w:rsid w:val="00C57599"/>
    <w:rsid w:val="00C5761F"/>
    <w:rsid w:val="00C57F17"/>
    <w:rsid w:val="00C600EE"/>
    <w:rsid w:val="00C60148"/>
    <w:rsid w:val="00C602DC"/>
    <w:rsid w:val="00C6069B"/>
    <w:rsid w:val="00C60D78"/>
    <w:rsid w:val="00C60DEE"/>
    <w:rsid w:val="00C61037"/>
    <w:rsid w:val="00C6106B"/>
    <w:rsid w:val="00C61129"/>
    <w:rsid w:val="00C61618"/>
    <w:rsid w:val="00C61BB8"/>
    <w:rsid w:val="00C61D8B"/>
    <w:rsid w:val="00C61FD5"/>
    <w:rsid w:val="00C620DF"/>
    <w:rsid w:val="00C62127"/>
    <w:rsid w:val="00C623F2"/>
    <w:rsid w:val="00C62481"/>
    <w:rsid w:val="00C62506"/>
    <w:rsid w:val="00C62513"/>
    <w:rsid w:val="00C6255B"/>
    <w:rsid w:val="00C625DF"/>
    <w:rsid w:val="00C62602"/>
    <w:rsid w:val="00C62749"/>
    <w:rsid w:val="00C62A03"/>
    <w:rsid w:val="00C62AD6"/>
    <w:rsid w:val="00C62C13"/>
    <w:rsid w:val="00C62CE9"/>
    <w:rsid w:val="00C62EE7"/>
    <w:rsid w:val="00C62EEB"/>
    <w:rsid w:val="00C6304C"/>
    <w:rsid w:val="00C630A0"/>
    <w:rsid w:val="00C63298"/>
    <w:rsid w:val="00C633E6"/>
    <w:rsid w:val="00C6340A"/>
    <w:rsid w:val="00C6378E"/>
    <w:rsid w:val="00C637EF"/>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D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5C9"/>
    <w:rsid w:val="00C805E4"/>
    <w:rsid w:val="00C80C61"/>
    <w:rsid w:val="00C80FCD"/>
    <w:rsid w:val="00C819CF"/>
    <w:rsid w:val="00C81BD2"/>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FBB"/>
    <w:rsid w:val="00C86FD7"/>
    <w:rsid w:val="00C8712E"/>
    <w:rsid w:val="00C87147"/>
    <w:rsid w:val="00C871CC"/>
    <w:rsid w:val="00C87D59"/>
    <w:rsid w:val="00C904F1"/>
    <w:rsid w:val="00C907FD"/>
    <w:rsid w:val="00C9089F"/>
    <w:rsid w:val="00C9090F"/>
    <w:rsid w:val="00C90A33"/>
    <w:rsid w:val="00C90A6A"/>
    <w:rsid w:val="00C90C9B"/>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3DFB"/>
    <w:rsid w:val="00C93F89"/>
    <w:rsid w:val="00C9460A"/>
    <w:rsid w:val="00C947BB"/>
    <w:rsid w:val="00C94A5F"/>
    <w:rsid w:val="00C94C2A"/>
    <w:rsid w:val="00C94C6D"/>
    <w:rsid w:val="00C94F12"/>
    <w:rsid w:val="00C951E6"/>
    <w:rsid w:val="00C95460"/>
    <w:rsid w:val="00C959E3"/>
    <w:rsid w:val="00C95AE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D2"/>
    <w:rsid w:val="00CA1713"/>
    <w:rsid w:val="00CA18A1"/>
    <w:rsid w:val="00CA1A59"/>
    <w:rsid w:val="00CA214A"/>
    <w:rsid w:val="00CA233E"/>
    <w:rsid w:val="00CA27E9"/>
    <w:rsid w:val="00CA2881"/>
    <w:rsid w:val="00CA35A6"/>
    <w:rsid w:val="00CA3C2A"/>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3F"/>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7C2"/>
    <w:rsid w:val="00CB192F"/>
    <w:rsid w:val="00CB1C6B"/>
    <w:rsid w:val="00CB1CF5"/>
    <w:rsid w:val="00CB20D4"/>
    <w:rsid w:val="00CB2221"/>
    <w:rsid w:val="00CB22D5"/>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DC"/>
    <w:rsid w:val="00CB4FA5"/>
    <w:rsid w:val="00CB51F4"/>
    <w:rsid w:val="00CB5571"/>
    <w:rsid w:val="00CB572A"/>
    <w:rsid w:val="00CB5E0B"/>
    <w:rsid w:val="00CB603B"/>
    <w:rsid w:val="00CB6068"/>
    <w:rsid w:val="00CB6382"/>
    <w:rsid w:val="00CB63A2"/>
    <w:rsid w:val="00CB63FF"/>
    <w:rsid w:val="00CB661B"/>
    <w:rsid w:val="00CB6631"/>
    <w:rsid w:val="00CB6A3A"/>
    <w:rsid w:val="00CB6BA1"/>
    <w:rsid w:val="00CB6D20"/>
    <w:rsid w:val="00CB6D87"/>
    <w:rsid w:val="00CB71ED"/>
    <w:rsid w:val="00CB7FA3"/>
    <w:rsid w:val="00CC03DB"/>
    <w:rsid w:val="00CC03F7"/>
    <w:rsid w:val="00CC0499"/>
    <w:rsid w:val="00CC089D"/>
    <w:rsid w:val="00CC08A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56A"/>
    <w:rsid w:val="00CD0616"/>
    <w:rsid w:val="00CD09B8"/>
    <w:rsid w:val="00CD0AEC"/>
    <w:rsid w:val="00CD0B6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75"/>
    <w:rsid w:val="00CD55FE"/>
    <w:rsid w:val="00CD56AC"/>
    <w:rsid w:val="00CD5766"/>
    <w:rsid w:val="00CD5968"/>
    <w:rsid w:val="00CD59DF"/>
    <w:rsid w:val="00CD61CA"/>
    <w:rsid w:val="00CD6E79"/>
    <w:rsid w:val="00CD70AE"/>
    <w:rsid w:val="00CD7175"/>
    <w:rsid w:val="00CD7557"/>
    <w:rsid w:val="00CD7B15"/>
    <w:rsid w:val="00CE03C6"/>
    <w:rsid w:val="00CE04A2"/>
    <w:rsid w:val="00CE05D8"/>
    <w:rsid w:val="00CE0787"/>
    <w:rsid w:val="00CE07FB"/>
    <w:rsid w:val="00CE0824"/>
    <w:rsid w:val="00CE0959"/>
    <w:rsid w:val="00CE0BAA"/>
    <w:rsid w:val="00CE0D44"/>
    <w:rsid w:val="00CE0D79"/>
    <w:rsid w:val="00CE0E28"/>
    <w:rsid w:val="00CE0FA9"/>
    <w:rsid w:val="00CE102A"/>
    <w:rsid w:val="00CE131C"/>
    <w:rsid w:val="00CE1DEF"/>
    <w:rsid w:val="00CE1EAD"/>
    <w:rsid w:val="00CE2055"/>
    <w:rsid w:val="00CE25D5"/>
    <w:rsid w:val="00CE2B90"/>
    <w:rsid w:val="00CE2C30"/>
    <w:rsid w:val="00CE2C6E"/>
    <w:rsid w:val="00CE2FAB"/>
    <w:rsid w:val="00CE3453"/>
    <w:rsid w:val="00CE36D6"/>
    <w:rsid w:val="00CE3739"/>
    <w:rsid w:val="00CE3B6B"/>
    <w:rsid w:val="00CE3BC1"/>
    <w:rsid w:val="00CE3DA6"/>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979"/>
    <w:rsid w:val="00CE6BF5"/>
    <w:rsid w:val="00CE6CD4"/>
    <w:rsid w:val="00CE6FF5"/>
    <w:rsid w:val="00CE737A"/>
    <w:rsid w:val="00CE73E0"/>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C5C"/>
    <w:rsid w:val="00CF63FC"/>
    <w:rsid w:val="00CF658B"/>
    <w:rsid w:val="00CF6653"/>
    <w:rsid w:val="00CF6985"/>
    <w:rsid w:val="00CF69AA"/>
    <w:rsid w:val="00CF7311"/>
    <w:rsid w:val="00CF77CC"/>
    <w:rsid w:val="00CF7B50"/>
    <w:rsid w:val="00CF7F06"/>
    <w:rsid w:val="00D0016E"/>
    <w:rsid w:val="00D005AD"/>
    <w:rsid w:val="00D00A9E"/>
    <w:rsid w:val="00D00B18"/>
    <w:rsid w:val="00D00F9E"/>
    <w:rsid w:val="00D013B0"/>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553"/>
    <w:rsid w:val="00D11A7B"/>
    <w:rsid w:val="00D11F14"/>
    <w:rsid w:val="00D12563"/>
    <w:rsid w:val="00D12651"/>
    <w:rsid w:val="00D12B0B"/>
    <w:rsid w:val="00D12BF0"/>
    <w:rsid w:val="00D12D0E"/>
    <w:rsid w:val="00D13870"/>
    <w:rsid w:val="00D13973"/>
    <w:rsid w:val="00D139FB"/>
    <w:rsid w:val="00D13CC4"/>
    <w:rsid w:val="00D13CC9"/>
    <w:rsid w:val="00D13E13"/>
    <w:rsid w:val="00D13F5F"/>
    <w:rsid w:val="00D140D7"/>
    <w:rsid w:val="00D14149"/>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769"/>
    <w:rsid w:val="00D2292C"/>
    <w:rsid w:val="00D22A6A"/>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195"/>
    <w:rsid w:val="00D33224"/>
    <w:rsid w:val="00D334C7"/>
    <w:rsid w:val="00D3358D"/>
    <w:rsid w:val="00D3362D"/>
    <w:rsid w:val="00D33702"/>
    <w:rsid w:val="00D337B7"/>
    <w:rsid w:val="00D339F2"/>
    <w:rsid w:val="00D33A85"/>
    <w:rsid w:val="00D33C39"/>
    <w:rsid w:val="00D33D90"/>
    <w:rsid w:val="00D33E08"/>
    <w:rsid w:val="00D342EA"/>
    <w:rsid w:val="00D34435"/>
    <w:rsid w:val="00D3455B"/>
    <w:rsid w:val="00D34640"/>
    <w:rsid w:val="00D34FDE"/>
    <w:rsid w:val="00D35B98"/>
    <w:rsid w:val="00D35DEB"/>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49B"/>
    <w:rsid w:val="00D40558"/>
    <w:rsid w:val="00D408A9"/>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5CB"/>
    <w:rsid w:val="00D506EB"/>
    <w:rsid w:val="00D507B9"/>
    <w:rsid w:val="00D50971"/>
    <w:rsid w:val="00D50A7C"/>
    <w:rsid w:val="00D50D8E"/>
    <w:rsid w:val="00D50F09"/>
    <w:rsid w:val="00D50F45"/>
    <w:rsid w:val="00D512CC"/>
    <w:rsid w:val="00D513D9"/>
    <w:rsid w:val="00D5184C"/>
    <w:rsid w:val="00D519AD"/>
    <w:rsid w:val="00D51A9E"/>
    <w:rsid w:val="00D51C3A"/>
    <w:rsid w:val="00D51CFE"/>
    <w:rsid w:val="00D51D49"/>
    <w:rsid w:val="00D51EEC"/>
    <w:rsid w:val="00D5245B"/>
    <w:rsid w:val="00D52D63"/>
    <w:rsid w:val="00D52E4F"/>
    <w:rsid w:val="00D52FD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175"/>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3C"/>
    <w:rsid w:val="00D72D6C"/>
    <w:rsid w:val="00D73116"/>
    <w:rsid w:val="00D73608"/>
    <w:rsid w:val="00D73615"/>
    <w:rsid w:val="00D73735"/>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1BF"/>
    <w:rsid w:val="00D832D6"/>
    <w:rsid w:val="00D83666"/>
    <w:rsid w:val="00D83BAE"/>
    <w:rsid w:val="00D83C11"/>
    <w:rsid w:val="00D83C25"/>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6B6"/>
    <w:rsid w:val="00D86959"/>
    <w:rsid w:val="00D869E0"/>
    <w:rsid w:val="00D86B47"/>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5108"/>
    <w:rsid w:val="00D95136"/>
    <w:rsid w:val="00D952BF"/>
    <w:rsid w:val="00D952F4"/>
    <w:rsid w:val="00D95341"/>
    <w:rsid w:val="00D958CB"/>
    <w:rsid w:val="00D95BA3"/>
    <w:rsid w:val="00D95BFF"/>
    <w:rsid w:val="00D95FB1"/>
    <w:rsid w:val="00D961F3"/>
    <w:rsid w:val="00D96452"/>
    <w:rsid w:val="00D973FB"/>
    <w:rsid w:val="00D97522"/>
    <w:rsid w:val="00D97AAA"/>
    <w:rsid w:val="00D97AD7"/>
    <w:rsid w:val="00DA03A7"/>
    <w:rsid w:val="00DA04EA"/>
    <w:rsid w:val="00DA07FD"/>
    <w:rsid w:val="00DA08CC"/>
    <w:rsid w:val="00DA09A1"/>
    <w:rsid w:val="00DA0BFE"/>
    <w:rsid w:val="00DA0DD7"/>
    <w:rsid w:val="00DA0E02"/>
    <w:rsid w:val="00DA0F28"/>
    <w:rsid w:val="00DA1503"/>
    <w:rsid w:val="00DA164A"/>
    <w:rsid w:val="00DA203A"/>
    <w:rsid w:val="00DA211F"/>
    <w:rsid w:val="00DA21B3"/>
    <w:rsid w:val="00DA2525"/>
    <w:rsid w:val="00DA25C1"/>
    <w:rsid w:val="00DA2654"/>
    <w:rsid w:val="00DA2F2F"/>
    <w:rsid w:val="00DA39D6"/>
    <w:rsid w:val="00DA3B7D"/>
    <w:rsid w:val="00DA3C25"/>
    <w:rsid w:val="00DA3F25"/>
    <w:rsid w:val="00DA482D"/>
    <w:rsid w:val="00DA4B62"/>
    <w:rsid w:val="00DA50B7"/>
    <w:rsid w:val="00DA54AB"/>
    <w:rsid w:val="00DA54C0"/>
    <w:rsid w:val="00DA5BE8"/>
    <w:rsid w:val="00DA5C3B"/>
    <w:rsid w:val="00DA5C67"/>
    <w:rsid w:val="00DA5C8D"/>
    <w:rsid w:val="00DA6250"/>
    <w:rsid w:val="00DA64EB"/>
    <w:rsid w:val="00DA6578"/>
    <w:rsid w:val="00DA6916"/>
    <w:rsid w:val="00DA69BA"/>
    <w:rsid w:val="00DA6B89"/>
    <w:rsid w:val="00DA6EA2"/>
    <w:rsid w:val="00DA76A1"/>
    <w:rsid w:val="00DA790E"/>
    <w:rsid w:val="00DA795D"/>
    <w:rsid w:val="00DA7BC1"/>
    <w:rsid w:val="00DB0105"/>
    <w:rsid w:val="00DB03AE"/>
    <w:rsid w:val="00DB0B0B"/>
    <w:rsid w:val="00DB0F44"/>
    <w:rsid w:val="00DB10A4"/>
    <w:rsid w:val="00DB111B"/>
    <w:rsid w:val="00DB1E4F"/>
    <w:rsid w:val="00DB1EBB"/>
    <w:rsid w:val="00DB2072"/>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6C"/>
    <w:rsid w:val="00DC4C7E"/>
    <w:rsid w:val="00DC4F9B"/>
    <w:rsid w:val="00DC548B"/>
    <w:rsid w:val="00DC554A"/>
    <w:rsid w:val="00DC55D9"/>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1F0"/>
    <w:rsid w:val="00DD1271"/>
    <w:rsid w:val="00DD1745"/>
    <w:rsid w:val="00DD1D97"/>
    <w:rsid w:val="00DD1EAA"/>
    <w:rsid w:val="00DD2B16"/>
    <w:rsid w:val="00DD2C03"/>
    <w:rsid w:val="00DD2FCE"/>
    <w:rsid w:val="00DD30FB"/>
    <w:rsid w:val="00DD31E4"/>
    <w:rsid w:val="00DD3D89"/>
    <w:rsid w:val="00DD3FBC"/>
    <w:rsid w:val="00DD4221"/>
    <w:rsid w:val="00DD4371"/>
    <w:rsid w:val="00DD455C"/>
    <w:rsid w:val="00DD4618"/>
    <w:rsid w:val="00DD4CB8"/>
    <w:rsid w:val="00DD4E2C"/>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CA7"/>
    <w:rsid w:val="00DD7DF7"/>
    <w:rsid w:val="00DE042A"/>
    <w:rsid w:val="00DE07A1"/>
    <w:rsid w:val="00DE088D"/>
    <w:rsid w:val="00DE08C9"/>
    <w:rsid w:val="00DE0915"/>
    <w:rsid w:val="00DE0EDC"/>
    <w:rsid w:val="00DE0FA2"/>
    <w:rsid w:val="00DE1366"/>
    <w:rsid w:val="00DE1558"/>
    <w:rsid w:val="00DE17F3"/>
    <w:rsid w:val="00DE1935"/>
    <w:rsid w:val="00DE1941"/>
    <w:rsid w:val="00DE1A23"/>
    <w:rsid w:val="00DE1A43"/>
    <w:rsid w:val="00DE1DE3"/>
    <w:rsid w:val="00DE1DF8"/>
    <w:rsid w:val="00DE1E5A"/>
    <w:rsid w:val="00DE2185"/>
    <w:rsid w:val="00DE21D7"/>
    <w:rsid w:val="00DE27DA"/>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F0305"/>
    <w:rsid w:val="00DF078A"/>
    <w:rsid w:val="00DF0809"/>
    <w:rsid w:val="00DF0B6B"/>
    <w:rsid w:val="00DF1074"/>
    <w:rsid w:val="00DF10DD"/>
    <w:rsid w:val="00DF157D"/>
    <w:rsid w:val="00DF15E7"/>
    <w:rsid w:val="00DF1E3A"/>
    <w:rsid w:val="00DF2664"/>
    <w:rsid w:val="00DF2AE4"/>
    <w:rsid w:val="00DF3987"/>
    <w:rsid w:val="00DF3B15"/>
    <w:rsid w:val="00DF45BE"/>
    <w:rsid w:val="00DF4661"/>
    <w:rsid w:val="00DF4AF5"/>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DAD"/>
    <w:rsid w:val="00E12E4A"/>
    <w:rsid w:val="00E12F8A"/>
    <w:rsid w:val="00E13AB0"/>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E5"/>
    <w:rsid w:val="00E22C97"/>
    <w:rsid w:val="00E22CA4"/>
    <w:rsid w:val="00E22EF6"/>
    <w:rsid w:val="00E23733"/>
    <w:rsid w:val="00E237E6"/>
    <w:rsid w:val="00E237F0"/>
    <w:rsid w:val="00E2451F"/>
    <w:rsid w:val="00E246E8"/>
    <w:rsid w:val="00E24966"/>
    <w:rsid w:val="00E24B2B"/>
    <w:rsid w:val="00E2530E"/>
    <w:rsid w:val="00E25420"/>
    <w:rsid w:val="00E254D2"/>
    <w:rsid w:val="00E255EE"/>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67B"/>
    <w:rsid w:val="00E339BE"/>
    <w:rsid w:val="00E33BC1"/>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98F"/>
    <w:rsid w:val="00E37A50"/>
    <w:rsid w:val="00E37A5C"/>
    <w:rsid w:val="00E37B5A"/>
    <w:rsid w:val="00E37F3A"/>
    <w:rsid w:val="00E4095F"/>
    <w:rsid w:val="00E40D5C"/>
    <w:rsid w:val="00E411C7"/>
    <w:rsid w:val="00E41360"/>
    <w:rsid w:val="00E4172C"/>
    <w:rsid w:val="00E41F6A"/>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E22"/>
    <w:rsid w:val="00E52F4B"/>
    <w:rsid w:val="00E52FCE"/>
    <w:rsid w:val="00E53036"/>
    <w:rsid w:val="00E53078"/>
    <w:rsid w:val="00E5325D"/>
    <w:rsid w:val="00E536A3"/>
    <w:rsid w:val="00E5383F"/>
    <w:rsid w:val="00E53874"/>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5FA"/>
    <w:rsid w:val="00E63BEF"/>
    <w:rsid w:val="00E63E7A"/>
    <w:rsid w:val="00E63F51"/>
    <w:rsid w:val="00E642A4"/>
    <w:rsid w:val="00E643C0"/>
    <w:rsid w:val="00E64482"/>
    <w:rsid w:val="00E6498E"/>
    <w:rsid w:val="00E64C84"/>
    <w:rsid w:val="00E65035"/>
    <w:rsid w:val="00E6529D"/>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1FE5"/>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5E"/>
    <w:rsid w:val="00E73ED5"/>
    <w:rsid w:val="00E7431C"/>
    <w:rsid w:val="00E74701"/>
    <w:rsid w:val="00E747FC"/>
    <w:rsid w:val="00E74F77"/>
    <w:rsid w:val="00E754DD"/>
    <w:rsid w:val="00E757C3"/>
    <w:rsid w:val="00E75DA1"/>
    <w:rsid w:val="00E75E72"/>
    <w:rsid w:val="00E76205"/>
    <w:rsid w:val="00E76272"/>
    <w:rsid w:val="00E7680E"/>
    <w:rsid w:val="00E76B4E"/>
    <w:rsid w:val="00E76CB9"/>
    <w:rsid w:val="00E7756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692"/>
    <w:rsid w:val="00E85CAC"/>
    <w:rsid w:val="00E86839"/>
    <w:rsid w:val="00E868E5"/>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7B3"/>
    <w:rsid w:val="00E91C9D"/>
    <w:rsid w:val="00E91D76"/>
    <w:rsid w:val="00E92027"/>
    <w:rsid w:val="00E920EA"/>
    <w:rsid w:val="00E92126"/>
    <w:rsid w:val="00E92397"/>
    <w:rsid w:val="00E92E21"/>
    <w:rsid w:val="00E93493"/>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DF"/>
    <w:rsid w:val="00EA06E6"/>
    <w:rsid w:val="00EA08F0"/>
    <w:rsid w:val="00EA0A71"/>
    <w:rsid w:val="00EA0D01"/>
    <w:rsid w:val="00EA0E20"/>
    <w:rsid w:val="00EA0E86"/>
    <w:rsid w:val="00EA0F00"/>
    <w:rsid w:val="00EA10E5"/>
    <w:rsid w:val="00EA11C4"/>
    <w:rsid w:val="00EA127C"/>
    <w:rsid w:val="00EA14DF"/>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406"/>
    <w:rsid w:val="00EB3517"/>
    <w:rsid w:val="00EB35A2"/>
    <w:rsid w:val="00EB3C79"/>
    <w:rsid w:val="00EB3CA7"/>
    <w:rsid w:val="00EB3E16"/>
    <w:rsid w:val="00EB4087"/>
    <w:rsid w:val="00EB42CC"/>
    <w:rsid w:val="00EB45D2"/>
    <w:rsid w:val="00EB4800"/>
    <w:rsid w:val="00EB4892"/>
    <w:rsid w:val="00EB48EA"/>
    <w:rsid w:val="00EB4AF7"/>
    <w:rsid w:val="00EB4C90"/>
    <w:rsid w:val="00EB5118"/>
    <w:rsid w:val="00EB5574"/>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74C"/>
    <w:rsid w:val="00EC387E"/>
    <w:rsid w:val="00EC399F"/>
    <w:rsid w:val="00EC3D53"/>
    <w:rsid w:val="00EC406E"/>
    <w:rsid w:val="00EC42D6"/>
    <w:rsid w:val="00EC4C8F"/>
    <w:rsid w:val="00EC4D23"/>
    <w:rsid w:val="00EC5078"/>
    <w:rsid w:val="00EC5121"/>
    <w:rsid w:val="00EC5229"/>
    <w:rsid w:val="00EC5535"/>
    <w:rsid w:val="00EC56EA"/>
    <w:rsid w:val="00EC58F7"/>
    <w:rsid w:val="00EC6577"/>
    <w:rsid w:val="00EC6886"/>
    <w:rsid w:val="00EC72FB"/>
    <w:rsid w:val="00EC7388"/>
    <w:rsid w:val="00EC73D2"/>
    <w:rsid w:val="00EC7BB6"/>
    <w:rsid w:val="00ED0003"/>
    <w:rsid w:val="00ED036A"/>
    <w:rsid w:val="00ED05D6"/>
    <w:rsid w:val="00ED0B9D"/>
    <w:rsid w:val="00ED0BF5"/>
    <w:rsid w:val="00ED0C3A"/>
    <w:rsid w:val="00ED0DE3"/>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821"/>
    <w:rsid w:val="00ED4841"/>
    <w:rsid w:val="00ED4A9B"/>
    <w:rsid w:val="00ED4ACA"/>
    <w:rsid w:val="00ED4D25"/>
    <w:rsid w:val="00ED4D66"/>
    <w:rsid w:val="00ED4F69"/>
    <w:rsid w:val="00ED5009"/>
    <w:rsid w:val="00ED5189"/>
    <w:rsid w:val="00ED56E8"/>
    <w:rsid w:val="00ED593F"/>
    <w:rsid w:val="00ED5CBF"/>
    <w:rsid w:val="00ED5CFE"/>
    <w:rsid w:val="00ED5E4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8F4"/>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9"/>
    <w:rsid w:val="00EE7809"/>
    <w:rsid w:val="00EE7A21"/>
    <w:rsid w:val="00EE7AC6"/>
    <w:rsid w:val="00EE7B27"/>
    <w:rsid w:val="00EF029D"/>
    <w:rsid w:val="00EF037E"/>
    <w:rsid w:val="00EF046C"/>
    <w:rsid w:val="00EF0815"/>
    <w:rsid w:val="00EF0959"/>
    <w:rsid w:val="00EF0FB9"/>
    <w:rsid w:val="00EF1103"/>
    <w:rsid w:val="00EF11B7"/>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E5"/>
    <w:rsid w:val="00EF5CED"/>
    <w:rsid w:val="00EF5F0F"/>
    <w:rsid w:val="00EF5FDA"/>
    <w:rsid w:val="00EF6181"/>
    <w:rsid w:val="00EF6321"/>
    <w:rsid w:val="00EF658A"/>
    <w:rsid w:val="00EF6619"/>
    <w:rsid w:val="00EF69EA"/>
    <w:rsid w:val="00EF6CA9"/>
    <w:rsid w:val="00EF6E44"/>
    <w:rsid w:val="00EF70B2"/>
    <w:rsid w:val="00EF75E7"/>
    <w:rsid w:val="00EF7631"/>
    <w:rsid w:val="00EF7A92"/>
    <w:rsid w:val="00EF7B9D"/>
    <w:rsid w:val="00EF7B9E"/>
    <w:rsid w:val="00EF7FE1"/>
    <w:rsid w:val="00F00273"/>
    <w:rsid w:val="00F002FA"/>
    <w:rsid w:val="00F005F3"/>
    <w:rsid w:val="00F00651"/>
    <w:rsid w:val="00F0071E"/>
    <w:rsid w:val="00F0092B"/>
    <w:rsid w:val="00F00E79"/>
    <w:rsid w:val="00F01181"/>
    <w:rsid w:val="00F01201"/>
    <w:rsid w:val="00F01525"/>
    <w:rsid w:val="00F01B00"/>
    <w:rsid w:val="00F01C61"/>
    <w:rsid w:val="00F021E4"/>
    <w:rsid w:val="00F02391"/>
    <w:rsid w:val="00F0253E"/>
    <w:rsid w:val="00F029E6"/>
    <w:rsid w:val="00F02E23"/>
    <w:rsid w:val="00F03099"/>
    <w:rsid w:val="00F03167"/>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DE1"/>
    <w:rsid w:val="00F11F0B"/>
    <w:rsid w:val="00F11F9C"/>
    <w:rsid w:val="00F120C3"/>
    <w:rsid w:val="00F122C5"/>
    <w:rsid w:val="00F12575"/>
    <w:rsid w:val="00F1268E"/>
    <w:rsid w:val="00F12985"/>
    <w:rsid w:val="00F12EB6"/>
    <w:rsid w:val="00F12F0A"/>
    <w:rsid w:val="00F131A4"/>
    <w:rsid w:val="00F13249"/>
    <w:rsid w:val="00F13325"/>
    <w:rsid w:val="00F1358D"/>
    <w:rsid w:val="00F135F8"/>
    <w:rsid w:val="00F13650"/>
    <w:rsid w:val="00F13765"/>
    <w:rsid w:val="00F13788"/>
    <w:rsid w:val="00F13EFF"/>
    <w:rsid w:val="00F148E6"/>
    <w:rsid w:val="00F14C1A"/>
    <w:rsid w:val="00F14CE6"/>
    <w:rsid w:val="00F14D5E"/>
    <w:rsid w:val="00F14D9D"/>
    <w:rsid w:val="00F14E33"/>
    <w:rsid w:val="00F151D1"/>
    <w:rsid w:val="00F15565"/>
    <w:rsid w:val="00F156DD"/>
    <w:rsid w:val="00F15CC7"/>
    <w:rsid w:val="00F15EA1"/>
    <w:rsid w:val="00F165B1"/>
    <w:rsid w:val="00F171C9"/>
    <w:rsid w:val="00F172D1"/>
    <w:rsid w:val="00F17466"/>
    <w:rsid w:val="00F17840"/>
    <w:rsid w:val="00F1788B"/>
    <w:rsid w:val="00F179AE"/>
    <w:rsid w:val="00F17D71"/>
    <w:rsid w:val="00F2079D"/>
    <w:rsid w:val="00F20D5E"/>
    <w:rsid w:val="00F20E89"/>
    <w:rsid w:val="00F21012"/>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C00"/>
    <w:rsid w:val="00F25E5E"/>
    <w:rsid w:val="00F260FA"/>
    <w:rsid w:val="00F26711"/>
    <w:rsid w:val="00F267A5"/>
    <w:rsid w:val="00F2680B"/>
    <w:rsid w:val="00F268E3"/>
    <w:rsid w:val="00F26BBF"/>
    <w:rsid w:val="00F27287"/>
    <w:rsid w:val="00F272EF"/>
    <w:rsid w:val="00F2745D"/>
    <w:rsid w:val="00F27B10"/>
    <w:rsid w:val="00F27C46"/>
    <w:rsid w:val="00F3036E"/>
    <w:rsid w:val="00F303B5"/>
    <w:rsid w:val="00F30762"/>
    <w:rsid w:val="00F30F40"/>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15E"/>
    <w:rsid w:val="00F37252"/>
    <w:rsid w:val="00F3744E"/>
    <w:rsid w:val="00F374A9"/>
    <w:rsid w:val="00F379C9"/>
    <w:rsid w:val="00F37A26"/>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B0A"/>
    <w:rsid w:val="00F4411F"/>
    <w:rsid w:val="00F44547"/>
    <w:rsid w:val="00F4495B"/>
    <w:rsid w:val="00F44D70"/>
    <w:rsid w:val="00F450A6"/>
    <w:rsid w:val="00F45269"/>
    <w:rsid w:val="00F45630"/>
    <w:rsid w:val="00F45ABA"/>
    <w:rsid w:val="00F463B4"/>
    <w:rsid w:val="00F46483"/>
    <w:rsid w:val="00F46536"/>
    <w:rsid w:val="00F46A0C"/>
    <w:rsid w:val="00F46BAD"/>
    <w:rsid w:val="00F46C07"/>
    <w:rsid w:val="00F46F12"/>
    <w:rsid w:val="00F470C2"/>
    <w:rsid w:val="00F47947"/>
    <w:rsid w:val="00F47950"/>
    <w:rsid w:val="00F47A63"/>
    <w:rsid w:val="00F47B8F"/>
    <w:rsid w:val="00F47DD4"/>
    <w:rsid w:val="00F500A5"/>
    <w:rsid w:val="00F50295"/>
    <w:rsid w:val="00F502B2"/>
    <w:rsid w:val="00F503B5"/>
    <w:rsid w:val="00F506D9"/>
    <w:rsid w:val="00F508AD"/>
    <w:rsid w:val="00F50ECC"/>
    <w:rsid w:val="00F50F85"/>
    <w:rsid w:val="00F51212"/>
    <w:rsid w:val="00F512D4"/>
    <w:rsid w:val="00F51ACE"/>
    <w:rsid w:val="00F51B99"/>
    <w:rsid w:val="00F520B3"/>
    <w:rsid w:val="00F52700"/>
    <w:rsid w:val="00F52A62"/>
    <w:rsid w:val="00F52B7D"/>
    <w:rsid w:val="00F52F2A"/>
    <w:rsid w:val="00F5308F"/>
    <w:rsid w:val="00F5312C"/>
    <w:rsid w:val="00F532BF"/>
    <w:rsid w:val="00F53318"/>
    <w:rsid w:val="00F53DF9"/>
    <w:rsid w:val="00F53EB9"/>
    <w:rsid w:val="00F54166"/>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42A"/>
    <w:rsid w:val="00F70AB8"/>
    <w:rsid w:val="00F70C03"/>
    <w:rsid w:val="00F70FE0"/>
    <w:rsid w:val="00F7124B"/>
    <w:rsid w:val="00F713F5"/>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1836"/>
    <w:rsid w:val="00F82017"/>
    <w:rsid w:val="00F8258C"/>
    <w:rsid w:val="00F82813"/>
    <w:rsid w:val="00F82D34"/>
    <w:rsid w:val="00F83BE9"/>
    <w:rsid w:val="00F83D3D"/>
    <w:rsid w:val="00F840CB"/>
    <w:rsid w:val="00F847CC"/>
    <w:rsid w:val="00F84BBD"/>
    <w:rsid w:val="00F84C91"/>
    <w:rsid w:val="00F84DC9"/>
    <w:rsid w:val="00F85136"/>
    <w:rsid w:val="00F8519E"/>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5FA3"/>
    <w:rsid w:val="00F96E4E"/>
    <w:rsid w:val="00F96F30"/>
    <w:rsid w:val="00F97188"/>
    <w:rsid w:val="00F973E2"/>
    <w:rsid w:val="00F979B7"/>
    <w:rsid w:val="00F979EC"/>
    <w:rsid w:val="00F97C2E"/>
    <w:rsid w:val="00F97CF5"/>
    <w:rsid w:val="00F97D5A"/>
    <w:rsid w:val="00F97D96"/>
    <w:rsid w:val="00FA051B"/>
    <w:rsid w:val="00FA074C"/>
    <w:rsid w:val="00FA082B"/>
    <w:rsid w:val="00FA0831"/>
    <w:rsid w:val="00FA0BD2"/>
    <w:rsid w:val="00FA0F79"/>
    <w:rsid w:val="00FA11F0"/>
    <w:rsid w:val="00FA1B9E"/>
    <w:rsid w:val="00FA26FE"/>
    <w:rsid w:val="00FA2802"/>
    <w:rsid w:val="00FA28F4"/>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359"/>
    <w:rsid w:val="00FA555C"/>
    <w:rsid w:val="00FA5ACE"/>
    <w:rsid w:val="00FA60E5"/>
    <w:rsid w:val="00FA626F"/>
    <w:rsid w:val="00FA6330"/>
    <w:rsid w:val="00FA64A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B4C"/>
    <w:rsid w:val="00FC0BE1"/>
    <w:rsid w:val="00FC10EB"/>
    <w:rsid w:val="00FC14CD"/>
    <w:rsid w:val="00FC14E1"/>
    <w:rsid w:val="00FC1530"/>
    <w:rsid w:val="00FC160A"/>
    <w:rsid w:val="00FC1876"/>
    <w:rsid w:val="00FC1FDC"/>
    <w:rsid w:val="00FC2179"/>
    <w:rsid w:val="00FC2EFA"/>
    <w:rsid w:val="00FC2F2D"/>
    <w:rsid w:val="00FC2F89"/>
    <w:rsid w:val="00FC30A7"/>
    <w:rsid w:val="00FC3125"/>
    <w:rsid w:val="00FC3178"/>
    <w:rsid w:val="00FC325C"/>
    <w:rsid w:val="00FC38A6"/>
    <w:rsid w:val="00FC3A62"/>
    <w:rsid w:val="00FC3C01"/>
    <w:rsid w:val="00FC3E51"/>
    <w:rsid w:val="00FC3F48"/>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A09"/>
    <w:rsid w:val="00FD0CD8"/>
    <w:rsid w:val="00FD0D03"/>
    <w:rsid w:val="00FD0D35"/>
    <w:rsid w:val="00FD11C6"/>
    <w:rsid w:val="00FD11E4"/>
    <w:rsid w:val="00FD13C8"/>
    <w:rsid w:val="00FD146E"/>
    <w:rsid w:val="00FD14B6"/>
    <w:rsid w:val="00FD1614"/>
    <w:rsid w:val="00FD16AE"/>
    <w:rsid w:val="00FD17A7"/>
    <w:rsid w:val="00FD186B"/>
    <w:rsid w:val="00FD1B38"/>
    <w:rsid w:val="00FD1C0D"/>
    <w:rsid w:val="00FD2438"/>
    <w:rsid w:val="00FD2922"/>
    <w:rsid w:val="00FD2B7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51D"/>
    <w:rsid w:val="00FE0626"/>
    <w:rsid w:val="00FE0B18"/>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687"/>
    <w:rsid w:val="00FE2B67"/>
    <w:rsid w:val="00FE3059"/>
    <w:rsid w:val="00FE3576"/>
    <w:rsid w:val="00FE3678"/>
    <w:rsid w:val="00FE3B73"/>
    <w:rsid w:val="00FE3F08"/>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3C3"/>
    <w:rsid w:val="00FF15E4"/>
    <w:rsid w:val="00FF1A5C"/>
    <w:rsid w:val="00FF1BFB"/>
    <w:rsid w:val="00FF1F6E"/>
    <w:rsid w:val="00FF20BA"/>
    <w:rsid w:val="00FF219D"/>
    <w:rsid w:val="00FF22E7"/>
    <w:rsid w:val="00FF2B00"/>
    <w:rsid w:val="00FF36A4"/>
    <w:rsid w:val="00FF3769"/>
    <w:rsid w:val="00FF37CE"/>
    <w:rsid w:val="00FF3C59"/>
    <w:rsid w:val="00FF4148"/>
    <w:rsid w:val="00FF42AC"/>
    <w:rsid w:val="00FF4518"/>
    <w:rsid w:val="00FF4A4B"/>
    <w:rsid w:val="00FF4BDE"/>
    <w:rsid w:val="00FF4C39"/>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D61"/>
    <w:rsid w:val="00FF6DEB"/>
    <w:rsid w:val="00FF7194"/>
    <w:rsid w:val="00FF7196"/>
    <w:rsid w:val="00FF7289"/>
    <w:rsid w:val="00FF743A"/>
    <w:rsid w:val="00FF74B6"/>
    <w:rsid w:val="00FF77EA"/>
    <w:rsid w:val="00FF7A85"/>
    <w:rsid w:val="06635294"/>
    <w:rsid w:val="3C88E094"/>
    <w:rsid w:val="519E4B03"/>
    <w:rsid w:val="5D7FEF9D"/>
    <w:rsid w:val="69A865B5"/>
    <w:rsid w:val="6AEDB2FA"/>
    <w:rsid w:val="70240E68"/>
    <w:rsid w:val="774BC4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3917A1"/>
  <w14:defaultImageDpi w14:val="96"/>
  <w15:docId w15:val="{8A639416-860F-494E-85C6-949C315D6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P8188531">
    <w:name w:val="SP.8.188531"/>
    <w:basedOn w:val="Normal"/>
    <w:next w:val="Normal"/>
    <w:uiPriority w:val="99"/>
    <w:rsid w:val="008D120D"/>
    <w:pPr>
      <w:autoSpaceDE w:val="0"/>
      <w:autoSpaceDN w:val="0"/>
      <w:adjustRightInd w:val="0"/>
      <w:spacing w:after="0" w:line="240" w:lineRule="auto"/>
    </w:pPr>
    <w:rPr>
      <w:rFonts w:ascii="Arial" w:hAnsi="Arial" w:cs="Arial"/>
      <w:sz w:val="24"/>
      <w:szCs w:val="24"/>
    </w:rPr>
  </w:style>
  <w:style w:type="character" w:customStyle="1" w:styleId="SC8204809">
    <w:name w:val="SC.8.204809"/>
    <w:uiPriority w:val="99"/>
    <w:rsid w:val="008D120D"/>
    <w:rPr>
      <w:b/>
      <w:bCs/>
      <w:color w:val="000000"/>
      <w:sz w:val="22"/>
      <w:szCs w:val="22"/>
    </w:rPr>
  </w:style>
  <w:style w:type="paragraph" w:customStyle="1" w:styleId="SP8188611">
    <w:name w:val="SP.8.188611"/>
    <w:basedOn w:val="Normal"/>
    <w:next w:val="Normal"/>
    <w:uiPriority w:val="99"/>
    <w:rsid w:val="001045E9"/>
    <w:pPr>
      <w:autoSpaceDE w:val="0"/>
      <w:autoSpaceDN w:val="0"/>
      <w:adjustRightInd w:val="0"/>
      <w:spacing w:after="0" w:line="240" w:lineRule="auto"/>
    </w:pPr>
    <w:rPr>
      <w:rFonts w:ascii="Times New Roman" w:hAnsi="Times New Roman" w:cs="Times New Roman"/>
      <w:sz w:val="24"/>
      <w:szCs w:val="24"/>
    </w:rPr>
  </w:style>
  <w:style w:type="paragraph" w:customStyle="1" w:styleId="SP8188598">
    <w:name w:val="SP.8.188598"/>
    <w:basedOn w:val="Normal"/>
    <w:next w:val="Normal"/>
    <w:uiPriority w:val="99"/>
    <w:rsid w:val="001045E9"/>
    <w:pPr>
      <w:autoSpaceDE w:val="0"/>
      <w:autoSpaceDN w:val="0"/>
      <w:adjustRightInd w:val="0"/>
      <w:spacing w:after="0" w:line="240" w:lineRule="auto"/>
    </w:pPr>
    <w:rPr>
      <w:rFonts w:ascii="Times New Roman" w:hAnsi="Times New Roman" w:cs="Times New Roman"/>
      <w:sz w:val="24"/>
      <w:szCs w:val="24"/>
    </w:rPr>
  </w:style>
  <w:style w:type="character" w:customStyle="1" w:styleId="SC8204803">
    <w:name w:val="SC.8.204803"/>
    <w:uiPriority w:val="99"/>
    <w:rsid w:val="001045E9"/>
    <w:rPr>
      <w:color w:val="000000"/>
      <w:sz w:val="20"/>
      <w:szCs w:val="20"/>
    </w:rPr>
  </w:style>
  <w:style w:type="character" w:customStyle="1" w:styleId="SC8204874">
    <w:name w:val="SC.8.204874"/>
    <w:uiPriority w:val="99"/>
    <w:rsid w:val="001045E9"/>
    <w:rPr>
      <w:strike/>
      <w:color w:val="000000"/>
      <w:sz w:val="20"/>
      <w:szCs w:val="20"/>
    </w:rPr>
  </w:style>
  <w:style w:type="character" w:customStyle="1" w:styleId="SC8204858">
    <w:name w:val="SC.8.204858"/>
    <w:uiPriority w:val="99"/>
    <w:rsid w:val="001045E9"/>
    <w:rPr>
      <w:color w:val="000000"/>
      <w:sz w:val="20"/>
      <w:szCs w:val="20"/>
      <w:u w:val="single"/>
    </w:rPr>
  </w:style>
  <w:style w:type="paragraph" w:styleId="NormalWeb">
    <w:name w:val="Normal (Web)"/>
    <w:basedOn w:val="Normal"/>
    <w:uiPriority w:val="99"/>
    <w:semiHidden/>
    <w:unhideWhenUsed/>
    <w:rsid w:val="009978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1875742">
      <w:bodyDiv w:val="1"/>
      <w:marLeft w:val="0"/>
      <w:marRight w:val="0"/>
      <w:marTop w:val="0"/>
      <w:marBottom w:val="0"/>
      <w:divBdr>
        <w:top w:val="none" w:sz="0" w:space="0" w:color="auto"/>
        <w:left w:val="none" w:sz="0" w:space="0" w:color="auto"/>
        <w:bottom w:val="none" w:sz="0" w:space="0" w:color="auto"/>
        <w:right w:val="none" w:sz="0" w:space="0" w:color="auto"/>
      </w:divBdr>
      <w:divsChild>
        <w:div w:id="606814535">
          <w:marLeft w:val="0"/>
          <w:marRight w:val="0"/>
          <w:marTop w:val="0"/>
          <w:marBottom w:val="0"/>
          <w:divBdr>
            <w:top w:val="none" w:sz="0" w:space="0" w:color="auto"/>
            <w:left w:val="none" w:sz="0" w:space="0" w:color="auto"/>
            <w:bottom w:val="none" w:sz="0" w:space="0" w:color="auto"/>
            <w:right w:val="none" w:sz="0" w:space="0" w:color="auto"/>
          </w:divBdr>
          <w:divsChild>
            <w:div w:id="903568775">
              <w:marLeft w:val="0"/>
              <w:marRight w:val="0"/>
              <w:marTop w:val="0"/>
              <w:marBottom w:val="0"/>
              <w:divBdr>
                <w:top w:val="none" w:sz="0" w:space="0" w:color="auto"/>
                <w:left w:val="none" w:sz="0" w:space="0" w:color="auto"/>
                <w:bottom w:val="none" w:sz="0" w:space="0" w:color="auto"/>
                <w:right w:val="none" w:sz="0" w:space="0" w:color="auto"/>
              </w:divBdr>
            </w:div>
          </w:divsChild>
        </w:div>
        <w:div w:id="1965116475">
          <w:marLeft w:val="0"/>
          <w:marRight w:val="0"/>
          <w:marTop w:val="0"/>
          <w:marBottom w:val="0"/>
          <w:divBdr>
            <w:top w:val="none" w:sz="0" w:space="0" w:color="auto"/>
            <w:left w:val="none" w:sz="0" w:space="0" w:color="auto"/>
            <w:bottom w:val="none" w:sz="0" w:space="0" w:color="auto"/>
            <w:right w:val="none" w:sz="0" w:space="0" w:color="auto"/>
          </w:divBdr>
          <w:divsChild>
            <w:div w:id="676736491">
              <w:marLeft w:val="0"/>
              <w:marRight w:val="0"/>
              <w:marTop w:val="0"/>
              <w:marBottom w:val="0"/>
              <w:divBdr>
                <w:top w:val="none" w:sz="0" w:space="0" w:color="auto"/>
                <w:left w:val="none" w:sz="0" w:space="0" w:color="auto"/>
                <w:bottom w:val="none" w:sz="0" w:space="0" w:color="auto"/>
                <w:right w:val="none" w:sz="0" w:space="0" w:color="auto"/>
              </w:divBdr>
              <w:divsChild>
                <w:div w:id="1408461566">
                  <w:marLeft w:val="0"/>
                  <w:marRight w:val="0"/>
                  <w:marTop w:val="0"/>
                  <w:marBottom w:val="0"/>
                  <w:divBdr>
                    <w:top w:val="none" w:sz="0" w:space="0" w:color="auto"/>
                    <w:left w:val="none" w:sz="0" w:space="0" w:color="auto"/>
                    <w:bottom w:val="none" w:sz="0" w:space="0" w:color="auto"/>
                    <w:right w:val="none" w:sz="0" w:space="0" w:color="auto"/>
                  </w:divBdr>
                  <w:divsChild>
                    <w:div w:id="1417630761">
                      <w:marLeft w:val="0"/>
                      <w:marRight w:val="0"/>
                      <w:marTop w:val="0"/>
                      <w:marBottom w:val="0"/>
                      <w:divBdr>
                        <w:top w:val="none" w:sz="0" w:space="0" w:color="auto"/>
                        <w:left w:val="none" w:sz="0" w:space="0" w:color="auto"/>
                        <w:bottom w:val="none" w:sz="0" w:space="0" w:color="auto"/>
                        <w:right w:val="none" w:sz="0" w:space="0" w:color="auto"/>
                      </w:divBdr>
                      <w:divsChild>
                        <w:div w:id="1510632396">
                          <w:marLeft w:val="0"/>
                          <w:marRight w:val="0"/>
                          <w:marTop w:val="0"/>
                          <w:marBottom w:val="0"/>
                          <w:divBdr>
                            <w:top w:val="none" w:sz="0" w:space="0" w:color="auto"/>
                            <w:left w:val="none" w:sz="0" w:space="0" w:color="auto"/>
                            <w:bottom w:val="none" w:sz="0" w:space="0" w:color="auto"/>
                            <w:right w:val="none" w:sz="0" w:space="0" w:color="auto"/>
                          </w:divBdr>
                        </w:div>
                        <w:div w:id="363555543">
                          <w:marLeft w:val="0"/>
                          <w:marRight w:val="0"/>
                          <w:marTop w:val="0"/>
                          <w:marBottom w:val="0"/>
                          <w:divBdr>
                            <w:top w:val="none" w:sz="0" w:space="0" w:color="auto"/>
                            <w:left w:val="none" w:sz="0" w:space="0" w:color="auto"/>
                            <w:bottom w:val="none" w:sz="0" w:space="0" w:color="auto"/>
                            <w:right w:val="none" w:sz="0" w:space="0" w:color="auto"/>
                          </w:divBdr>
                        </w:div>
                        <w:div w:id="1592934606">
                          <w:marLeft w:val="0"/>
                          <w:marRight w:val="0"/>
                          <w:marTop w:val="0"/>
                          <w:marBottom w:val="0"/>
                          <w:divBdr>
                            <w:top w:val="none" w:sz="0" w:space="0" w:color="auto"/>
                            <w:left w:val="none" w:sz="0" w:space="0" w:color="auto"/>
                            <w:bottom w:val="none" w:sz="0" w:space="0" w:color="auto"/>
                            <w:right w:val="none" w:sz="0" w:space="0" w:color="auto"/>
                          </w:divBdr>
                        </w:div>
                        <w:div w:id="779373158">
                          <w:marLeft w:val="0"/>
                          <w:marRight w:val="0"/>
                          <w:marTop w:val="0"/>
                          <w:marBottom w:val="0"/>
                          <w:divBdr>
                            <w:top w:val="none" w:sz="0" w:space="0" w:color="auto"/>
                            <w:left w:val="none" w:sz="0" w:space="0" w:color="auto"/>
                            <w:bottom w:val="none" w:sz="0" w:space="0" w:color="auto"/>
                            <w:right w:val="none" w:sz="0" w:space="0" w:color="auto"/>
                          </w:divBdr>
                        </w:div>
                        <w:div w:id="1293288186">
                          <w:marLeft w:val="0"/>
                          <w:marRight w:val="0"/>
                          <w:marTop w:val="0"/>
                          <w:marBottom w:val="0"/>
                          <w:divBdr>
                            <w:top w:val="none" w:sz="0" w:space="0" w:color="auto"/>
                            <w:left w:val="none" w:sz="0" w:space="0" w:color="auto"/>
                            <w:bottom w:val="none" w:sz="0" w:space="0" w:color="auto"/>
                            <w:right w:val="none" w:sz="0" w:space="0" w:color="auto"/>
                          </w:divBdr>
                        </w:div>
                        <w:div w:id="6696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68054">
                  <w:marLeft w:val="0"/>
                  <w:marRight w:val="0"/>
                  <w:marTop w:val="0"/>
                  <w:marBottom w:val="0"/>
                  <w:divBdr>
                    <w:top w:val="none" w:sz="0" w:space="0" w:color="auto"/>
                    <w:left w:val="none" w:sz="0" w:space="0" w:color="auto"/>
                    <w:bottom w:val="none" w:sz="0" w:space="0" w:color="auto"/>
                    <w:right w:val="none" w:sz="0" w:space="0" w:color="auto"/>
                  </w:divBdr>
                  <w:divsChild>
                    <w:div w:id="117271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58083">
              <w:marLeft w:val="0"/>
              <w:marRight w:val="0"/>
              <w:marTop w:val="0"/>
              <w:marBottom w:val="0"/>
              <w:divBdr>
                <w:top w:val="none" w:sz="0" w:space="0" w:color="auto"/>
                <w:left w:val="none" w:sz="0" w:space="0" w:color="auto"/>
                <w:bottom w:val="none" w:sz="0" w:space="0" w:color="auto"/>
                <w:right w:val="none" w:sz="0" w:space="0" w:color="auto"/>
              </w:divBdr>
              <w:divsChild>
                <w:div w:id="841625471">
                  <w:marLeft w:val="0"/>
                  <w:marRight w:val="0"/>
                  <w:marTop w:val="0"/>
                  <w:marBottom w:val="0"/>
                  <w:divBdr>
                    <w:top w:val="none" w:sz="0" w:space="0" w:color="auto"/>
                    <w:left w:val="none" w:sz="0" w:space="0" w:color="auto"/>
                    <w:bottom w:val="none" w:sz="0" w:space="0" w:color="auto"/>
                    <w:right w:val="none" w:sz="0" w:space="0" w:color="auto"/>
                  </w:divBdr>
                </w:div>
              </w:divsChild>
            </w:div>
            <w:div w:id="494077210">
              <w:marLeft w:val="0"/>
              <w:marRight w:val="0"/>
              <w:marTop w:val="0"/>
              <w:marBottom w:val="0"/>
              <w:divBdr>
                <w:top w:val="none" w:sz="0" w:space="0" w:color="auto"/>
                <w:left w:val="none" w:sz="0" w:space="0" w:color="auto"/>
                <w:bottom w:val="none" w:sz="0" w:space="0" w:color="auto"/>
                <w:right w:val="none" w:sz="0" w:space="0" w:color="auto"/>
              </w:divBdr>
              <w:divsChild>
                <w:div w:id="9262370">
                  <w:marLeft w:val="0"/>
                  <w:marRight w:val="0"/>
                  <w:marTop w:val="0"/>
                  <w:marBottom w:val="0"/>
                  <w:divBdr>
                    <w:top w:val="none" w:sz="0" w:space="0" w:color="auto"/>
                    <w:left w:val="none" w:sz="0" w:space="0" w:color="auto"/>
                    <w:bottom w:val="none" w:sz="0" w:space="0" w:color="auto"/>
                    <w:right w:val="none" w:sz="0" w:space="0" w:color="auto"/>
                  </w:divBdr>
                  <w:divsChild>
                    <w:div w:id="1449201500">
                      <w:marLeft w:val="0"/>
                      <w:marRight w:val="0"/>
                      <w:marTop w:val="0"/>
                      <w:marBottom w:val="0"/>
                      <w:divBdr>
                        <w:top w:val="none" w:sz="0" w:space="0" w:color="auto"/>
                        <w:left w:val="none" w:sz="0" w:space="0" w:color="auto"/>
                        <w:bottom w:val="none" w:sz="0" w:space="0" w:color="auto"/>
                        <w:right w:val="none" w:sz="0" w:space="0" w:color="auto"/>
                      </w:divBdr>
                    </w:div>
                    <w:div w:id="1142311197">
                      <w:marLeft w:val="0"/>
                      <w:marRight w:val="0"/>
                      <w:marTop w:val="0"/>
                      <w:marBottom w:val="0"/>
                      <w:divBdr>
                        <w:top w:val="none" w:sz="0" w:space="0" w:color="auto"/>
                        <w:left w:val="none" w:sz="0" w:space="0" w:color="auto"/>
                        <w:bottom w:val="none" w:sz="0" w:space="0" w:color="auto"/>
                        <w:right w:val="none" w:sz="0" w:space="0" w:color="auto"/>
                      </w:divBdr>
                    </w:div>
                    <w:div w:id="216624531">
                      <w:marLeft w:val="0"/>
                      <w:marRight w:val="0"/>
                      <w:marTop w:val="0"/>
                      <w:marBottom w:val="0"/>
                      <w:divBdr>
                        <w:top w:val="none" w:sz="0" w:space="0" w:color="auto"/>
                        <w:left w:val="none" w:sz="0" w:space="0" w:color="auto"/>
                        <w:bottom w:val="none" w:sz="0" w:space="0" w:color="auto"/>
                        <w:right w:val="none" w:sz="0" w:space="0" w:color="auto"/>
                      </w:divBdr>
                    </w:div>
                    <w:div w:id="1222520409">
                      <w:marLeft w:val="0"/>
                      <w:marRight w:val="0"/>
                      <w:marTop w:val="0"/>
                      <w:marBottom w:val="0"/>
                      <w:divBdr>
                        <w:top w:val="none" w:sz="0" w:space="0" w:color="auto"/>
                        <w:left w:val="none" w:sz="0" w:space="0" w:color="auto"/>
                        <w:bottom w:val="none" w:sz="0" w:space="0" w:color="auto"/>
                        <w:right w:val="none" w:sz="0" w:space="0" w:color="auto"/>
                      </w:divBdr>
                    </w:div>
                    <w:div w:id="77725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1749753">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02100986">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8596855">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223338">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5723693">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06717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5712177">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5927512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28585654">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031094">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52DD08-D323-4733-A4D2-E8712B6C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2542</Words>
  <Characters>15818</Characters>
  <Application>Microsoft Office Word</Application>
  <DocSecurity>0</DocSecurity>
  <Lines>427</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John Wullert</cp:lastModifiedBy>
  <cp:revision>4</cp:revision>
  <dcterms:created xsi:type="dcterms:W3CDTF">2023-06-27T01:00:00Z</dcterms:created>
  <dcterms:modified xsi:type="dcterms:W3CDTF">2023-06-27T01:00:00Z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