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F2480" w14:textId="7085FC03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8"/>
        <w:gridCol w:w="1350"/>
        <w:gridCol w:w="3046"/>
        <w:gridCol w:w="864"/>
        <w:gridCol w:w="2592"/>
      </w:tblGrid>
      <w:tr w:rsidR="00CA09B2" w14:paraId="1BB9C0DF" w14:textId="77777777" w:rsidTr="007A6DD0">
        <w:trPr>
          <w:trHeight w:val="485"/>
          <w:jc w:val="center"/>
        </w:trPr>
        <w:tc>
          <w:tcPr>
            <w:tcW w:w="9670" w:type="dxa"/>
            <w:gridSpan w:val="5"/>
            <w:vAlign w:val="center"/>
          </w:tcPr>
          <w:p w14:paraId="1BF83298" w14:textId="04D1AFD8" w:rsidR="00CA09B2" w:rsidRDefault="00BA6E91">
            <w:pPr>
              <w:pStyle w:val="T2"/>
            </w:pPr>
            <w:r>
              <w:t>11be D2.0 Co</w:t>
            </w:r>
            <w:r w:rsidR="007E35E8">
              <w:t>m</w:t>
            </w:r>
            <w:r>
              <w:t xml:space="preserve">ment Resolution </w:t>
            </w:r>
            <w:r w:rsidR="001D4465">
              <w:t xml:space="preserve">for CID </w:t>
            </w:r>
            <w:r w:rsidR="00037A8A">
              <w:t>11852, 13453</w:t>
            </w:r>
          </w:p>
        </w:tc>
      </w:tr>
      <w:tr w:rsidR="00CA09B2" w14:paraId="7B67CD85" w14:textId="77777777" w:rsidTr="007A6DD0">
        <w:trPr>
          <w:trHeight w:val="359"/>
          <w:jc w:val="center"/>
        </w:trPr>
        <w:tc>
          <w:tcPr>
            <w:tcW w:w="9670" w:type="dxa"/>
            <w:gridSpan w:val="5"/>
            <w:vAlign w:val="center"/>
          </w:tcPr>
          <w:p w14:paraId="4028E1B6" w14:textId="47EAD8A9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037A8A">
              <w:rPr>
                <w:b w:val="0"/>
                <w:sz w:val="20"/>
              </w:rPr>
              <w:t>December</w:t>
            </w:r>
            <w:r w:rsidR="00E62755">
              <w:rPr>
                <w:b w:val="0"/>
                <w:sz w:val="20"/>
              </w:rPr>
              <w:t xml:space="preserve"> </w:t>
            </w:r>
            <w:r w:rsidR="000A16B4">
              <w:rPr>
                <w:b w:val="0"/>
                <w:sz w:val="20"/>
              </w:rPr>
              <w:t>2022</w:t>
            </w:r>
          </w:p>
        </w:tc>
      </w:tr>
      <w:tr w:rsidR="00CA09B2" w14:paraId="4FA3B4C3" w14:textId="77777777" w:rsidTr="007A6DD0">
        <w:trPr>
          <w:jc w:val="center"/>
        </w:trPr>
        <w:tc>
          <w:tcPr>
            <w:tcW w:w="9670" w:type="dxa"/>
            <w:gridSpan w:val="5"/>
            <w:vAlign w:val="center"/>
          </w:tcPr>
          <w:p w14:paraId="58444F5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E378828" w14:textId="77777777" w:rsidTr="00BE747C">
        <w:trPr>
          <w:jc w:val="center"/>
        </w:trPr>
        <w:tc>
          <w:tcPr>
            <w:tcW w:w="1818" w:type="dxa"/>
            <w:vAlign w:val="center"/>
          </w:tcPr>
          <w:p w14:paraId="565A6A9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350" w:type="dxa"/>
            <w:vAlign w:val="center"/>
          </w:tcPr>
          <w:p w14:paraId="65B8F7B4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3046" w:type="dxa"/>
            <w:vAlign w:val="center"/>
          </w:tcPr>
          <w:p w14:paraId="0403991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864" w:type="dxa"/>
            <w:vAlign w:val="center"/>
          </w:tcPr>
          <w:p w14:paraId="19150C5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592" w:type="dxa"/>
            <w:vAlign w:val="center"/>
          </w:tcPr>
          <w:p w14:paraId="5787C2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B1D5F" w14:paraId="53C36331" w14:textId="77777777" w:rsidTr="00BE747C">
        <w:trPr>
          <w:jc w:val="center"/>
        </w:trPr>
        <w:tc>
          <w:tcPr>
            <w:tcW w:w="1818" w:type="dxa"/>
            <w:vAlign w:val="center"/>
          </w:tcPr>
          <w:p w14:paraId="6A419DB2" w14:textId="50CE2F46" w:rsidR="004B1D5F" w:rsidRDefault="00B327D5" w:rsidP="001D446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Li-Hsiang Sun</w:t>
            </w:r>
          </w:p>
        </w:tc>
        <w:tc>
          <w:tcPr>
            <w:tcW w:w="1350" w:type="dxa"/>
            <w:vAlign w:val="center"/>
          </w:tcPr>
          <w:p w14:paraId="724BA036" w14:textId="422D804F" w:rsidR="004B1D5F" w:rsidRDefault="00986781" w:rsidP="00335FA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MediaTek</w:t>
            </w:r>
          </w:p>
        </w:tc>
        <w:tc>
          <w:tcPr>
            <w:tcW w:w="3046" w:type="dxa"/>
            <w:vAlign w:val="center"/>
          </w:tcPr>
          <w:p w14:paraId="5A4E1CB2" w14:textId="47E82583" w:rsidR="004B1D5F" w:rsidRDefault="004B1D5F" w:rsidP="00335FA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01AFB3DB" w14:textId="77777777" w:rsidR="004B1D5F" w:rsidRDefault="004B1D5F" w:rsidP="00335FA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4C938E35" w14:textId="40FC7E29" w:rsidR="004B1D5F" w:rsidRDefault="004B1D5F" w:rsidP="00335FAD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</w:rPr>
            </w:pPr>
          </w:p>
        </w:tc>
      </w:tr>
      <w:tr w:rsidR="00B327D5" w14:paraId="5A36FA24" w14:textId="77777777" w:rsidTr="00BE747C">
        <w:trPr>
          <w:jc w:val="center"/>
        </w:trPr>
        <w:tc>
          <w:tcPr>
            <w:tcW w:w="1818" w:type="dxa"/>
            <w:vAlign w:val="center"/>
          </w:tcPr>
          <w:p w14:paraId="70C5C430" w14:textId="6877A3C1" w:rsidR="00B327D5" w:rsidRDefault="00B327D5" w:rsidP="001D446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Frank Hsu</w:t>
            </w:r>
          </w:p>
        </w:tc>
        <w:tc>
          <w:tcPr>
            <w:tcW w:w="1350" w:type="dxa"/>
            <w:vAlign w:val="center"/>
          </w:tcPr>
          <w:p w14:paraId="6E045DC5" w14:textId="77777777" w:rsidR="00B327D5" w:rsidRDefault="00B327D5" w:rsidP="00335FA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46" w:type="dxa"/>
            <w:vAlign w:val="center"/>
          </w:tcPr>
          <w:p w14:paraId="388E43FB" w14:textId="77777777" w:rsidR="00B327D5" w:rsidRDefault="00B327D5" w:rsidP="00335FA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44D2BFF0" w14:textId="77777777" w:rsidR="00B327D5" w:rsidRDefault="00B327D5" w:rsidP="00335FA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641A262A" w14:textId="77777777" w:rsidR="00B327D5" w:rsidRDefault="00B327D5" w:rsidP="00335FAD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</w:rPr>
            </w:pPr>
          </w:p>
        </w:tc>
      </w:tr>
      <w:tr w:rsidR="00B327D5" w14:paraId="45029CCA" w14:textId="77777777" w:rsidTr="00BE747C">
        <w:trPr>
          <w:jc w:val="center"/>
        </w:trPr>
        <w:tc>
          <w:tcPr>
            <w:tcW w:w="1818" w:type="dxa"/>
            <w:vAlign w:val="center"/>
          </w:tcPr>
          <w:p w14:paraId="0A50A436" w14:textId="6C6C4094" w:rsidR="00B327D5" w:rsidRDefault="00B327D5" w:rsidP="001D446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James </w:t>
            </w:r>
            <w:r w:rsidR="009B314E">
              <w:rPr>
                <w:b w:val="0"/>
                <w:sz w:val="20"/>
              </w:rPr>
              <w:t>Y</w:t>
            </w:r>
            <w:r>
              <w:rPr>
                <w:b w:val="0"/>
                <w:sz w:val="20"/>
              </w:rPr>
              <w:t>ee</w:t>
            </w:r>
          </w:p>
        </w:tc>
        <w:tc>
          <w:tcPr>
            <w:tcW w:w="1350" w:type="dxa"/>
            <w:vAlign w:val="center"/>
          </w:tcPr>
          <w:p w14:paraId="52B8543A" w14:textId="77777777" w:rsidR="00B327D5" w:rsidRDefault="00B327D5" w:rsidP="00335FA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46" w:type="dxa"/>
            <w:vAlign w:val="center"/>
          </w:tcPr>
          <w:p w14:paraId="04842026" w14:textId="77777777" w:rsidR="00B327D5" w:rsidRDefault="00B327D5" w:rsidP="00335FA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5BD1F492" w14:textId="77777777" w:rsidR="00B327D5" w:rsidRDefault="00B327D5" w:rsidP="00335FA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20A069AC" w14:textId="77777777" w:rsidR="00B327D5" w:rsidRDefault="00B327D5" w:rsidP="00335FAD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</w:rPr>
            </w:pPr>
          </w:p>
        </w:tc>
      </w:tr>
    </w:tbl>
    <w:p w14:paraId="1DD204D5" w14:textId="1FC3583F" w:rsidR="00CA09B2" w:rsidRDefault="00CA09B2">
      <w:pPr>
        <w:pStyle w:val="T1"/>
        <w:spacing w:after="120"/>
        <w:rPr>
          <w:sz w:val="22"/>
        </w:rPr>
      </w:pPr>
    </w:p>
    <w:p w14:paraId="3C7EB3AD" w14:textId="19E00ADB" w:rsidR="001E2479" w:rsidRPr="00037A8A" w:rsidRDefault="00BE747C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CDD590C" wp14:editId="6D59F25A">
                <wp:simplePos x="0" y="0"/>
                <wp:positionH relativeFrom="column">
                  <wp:posOffset>-62865</wp:posOffset>
                </wp:positionH>
                <wp:positionV relativeFrom="paragraph">
                  <wp:posOffset>619694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AD743F" w14:textId="35030CA5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  <w:r w:rsidR="006B695C">
                              <w:t xml:space="preserve"> </w:t>
                            </w:r>
                          </w:p>
                          <w:p w14:paraId="20E2B791" w14:textId="178696DA" w:rsidR="00E27A65" w:rsidRDefault="00E27A65" w:rsidP="00E27A65">
                            <w:pPr>
                              <w:jc w:val="both"/>
                            </w:pPr>
                          </w:p>
                          <w:p w14:paraId="1F86D9F8" w14:textId="77777777" w:rsidR="009D0928" w:rsidRDefault="00E27A65" w:rsidP="00E27A65">
                            <w:pPr>
                              <w:jc w:val="both"/>
                            </w:pPr>
                            <w:r>
                              <w:t xml:space="preserve">The submission proposes text changes to resolve </w:t>
                            </w:r>
                            <w:r w:rsidR="009D0928">
                              <w:t xml:space="preserve">the following </w:t>
                            </w:r>
                            <w:r>
                              <w:t>CID</w:t>
                            </w:r>
                            <w:r w:rsidR="009D0928">
                              <w:t>s</w:t>
                            </w:r>
                          </w:p>
                          <w:p w14:paraId="34A8E9FA" w14:textId="2155D94D" w:rsidR="00E27A65" w:rsidRDefault="0035647C" w:rsidP="009D0928">
                            <w:pPr>
                              <w:ind w:firstLine="720"/>
                              <w:jc w:val="both"/>
                            </w:pPr>
                            <w:r>
                              <w:t>11852, 13453</w:t>
                            </w:r>
                          </w:p>
                          <w:p w14:paraId="6E517C49" w14:textId="4F24ED6B" w:rsidR="0029020B" w:rsidRDefault="00E27A65" w:rsidP="00E27A65">
                            <w:pPr>
                              <w:jc w:val="both"/>
                            </w:pPr>
                            <w:r>
                              <w:t>Please see discussion notes below for a review of introduced changes.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DD590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.95pt;margin-top:48.8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" o:allowincell="f" stroked="f">
                <v:textbox>
                  <w:txbxContent>
                    <w:p w14:paraId="59AD743F" w14:textId="35030CA5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  <w:r w:rsidR="006B695C">
                        <w:t xml:space="preserve"> </w:t>
                      </w:r>
                    </w:p>
                    <w:p w14:paraId="20E2B791" w14:textId="178696DA" w:rsidR="00E27A65" w:rsidRDefault="00E27A65" w:rsidP="00E27A65">
                      <w:pPr>
                        <w:jc w:val="both"/>
                      </w:pPr>
                    </w:p>
                    <w:p w14:paraId="1F86D9F8" w14:textId="77777777" w:rsidR="009D0928" w:rsidRDefault="00E27A65" w:rsidP="00E27A65">
                      <w:pPr>
                        <w:jc w:val="both"/>
                      </w:pPr>
                      <w:r>
                        <w:t xml:space="preserve">The submission proposes text changes to resolve </w:t>
                      </w:r>
                      <w:r w:rsidR="009D0928">
                        <w:t xml:space="preserve">the following </w:t>
                      </w:r>
                      <w:r>
                        <w:t>CID</w:t>
                      </w:r>
                      <w:r w:rsidR="009D0928">
                        <w:t>s</w:t>
                      </w:r>
                    </w:p>
                    <w:p w14:paraId="34A8E9FA" w14:textId="2155D94D" w:rsidR="00E27A65" w:rsidRDefault="0035647C" w:rsidP="009D0928">
                      <w:pPr>
                        <w:ind w:firstLine="720"/>
                        <w:jc w:val="both"/>
                      </w:pPr>
                      <w:r>
                        <w:t>11852, 13453</w:t>
                      </w:r>
                    </w:p>
                    <w:p w14:paraId="6E517C49" w14:textId="4F24ED6B" w:rsidR="0029020B" w:rsidRDefault="00E27A65" w:rsidP="00E27A65">
                      <w:pPr>
                        <w:jc w:val="both"/>
                      </w:pPr>
                      <w:r>
                        <w:t>Please see discussion notes below for a review of introduced changes.</w:t>
                      </w:r>
                    </w:p>
                  </w:txbxContent>
                </v:textbox>
              </v:shape>
            </w:pict>
          </mc:Fallback>
        </mc:AlternateContent>
      </w:r>
      <w:r w:rsidR="00CA09B2">
        <w:br w:type="page"/>
      </w:r>
    </w:p>
    <w:p w14:paraId="2A22D63B" w14:textId="77777777" w:rsidR="001E2479" w:rsidRPr="00D710B0" w:rsidRDefault="001E2479" w:rsidP="001E2479">
      <w:pPr>
        <w:rPr>
          <w:rFonts w:ascii="Arial" w:hAnsi="Arial" w:cs="Arial"/>
          <w:lang w:eastAsia="ko-KR"/>
        </w:rPr>
      </w:pPr>
    </w:p>
    <w:p w14:paraId="1FA26A3F" w14:textId="2FFB6BFB" w:rsidR="00CF0FE7" w:rsidRDefault="00CF0FE7"/>
    <w:tbl>
      <w:tblPr>
        <w:tblW w:w="9445" w:type="dxa"/>
        <w:jc w:val="center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02"/>
        <w:gridCol w:w="998"/>
        <w:gridCol w:w="1195"/>
        <w:gridCol w:w="2862"/>
        <w:gridCol w:w="1724"/>
        <w:gridCol w:w="1964"/>
      </w:tblGrid>
      <w:tr w:rsidR="00CF0FE7" w14:paraId="721953ED" w14:textId="77777777" w:rsidTr="009D0928">
        <w:trPr>
          <w:trHeight w:val="287"/>
          <w:jc w:val="center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2A4B7" w14:textId="77777777" w:rsidR="00CF0FE7" w:rsidRDefault="00CF0FE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CID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5D24E" w14:textId="40453F35" w:rsidR="00CF0FE7" w:rsidRDefault="00CF0FE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9D0928">
              <w:rPr>
                <w:rFonts w:ascii="Arial" w:hAnsi="Arial" w:cs="Arial"/>
                <w:b/>
                <w:bCs/>
                <w:sz w:val="18"/>
                <w:szCs w:val="18"/>
              </w:rPr>
              <w:t>age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1BB4C" w14:textId="602F300D" w:rsidR="00CF0FE7" w:rsidRDefault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Line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B3EF5" w14:textId="77777777" w:rsidR="00CF0FE7" w:rsidRDefault="00CF0FE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Comment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B0982" w14:textId="77777777" w:rsidR="00CF0FE7" w:rsidRDefault="00CF0FE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Proposed Change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88528" w14:textId="77777777" w:rsidR="00CF0FE7" w:rsidRDefault="00CF0FE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Proposed Resolution</w:t>
            </w:r>
          </w:p>
        </w:tc>
      </w:tr>
      <w:tr w:rsidR="009D0928" w14:paraId="70A5EA4E" w14:textId="77777777" w:rsidTr="009D0928">
        <w:trPr>
          <w:trHeight w:val="287"/>
          <w:jc w:val="center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6CA14" w14:textId="22E5E4E4" w:rsidR="009D0928" w:rsidRDefault="009D092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7A8A">
              <w:rPr>
                <w:rFonts w:ascii="Arial" w:hAnsi="Arial" w:cs="Arial"/>
                <w:sz w:val="20"/>
              </w:rPr>
              <w:t>11852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2933" w14:textId="107E5A68" w:rsidR="009D0928" w:rsidRDefault="009D092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294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04B65" w14:textId="5A5EEF44" w:rsidR="009D0928" w:rsidRDefault="009D092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0834" w14:textId="5ABC8CC5" w:rsidR="009D0928" w:rsidRDefault="009D092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The derivation of the maximum a-</w:t>
            </w:r>
            <w:proofErr w:type="spellStart"/>
            <w:r>
              <w:rPr>
                <w:rFonts w:ascii="Arial" w:hAnsi="Arial" w:cs="Arial"/>
                <w:sz w:val="20"/>
              </w:rPr>
              <w:t>mpdu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length is becoming confusing. We have the length exponent in </w:t>
            </w:r>
            <w:proofErr w:type="spellStart"/>
            <w:r>
              <w:rPr>
                <w:rFonts w:ascii="Arial" w:hAnsi="Arial" w:cs="Arial"/>
                <w:sz w:val="20"/>
              </w:rPr>
              <w:t>ht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</w:rPr>
              <w:t>vht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he caps, and then we have extensions in he and </w:t>
            </w:r>
            <w:proofErr w:type="spellStart"/>
            <w:r>
              <w:rPr>
                <w:rFonts w:ascii="Arial" w:hAnsi="Arial" w:cs="Arial"/>
                <w:sz w:val="20"/>
              </w:rPr>
              <w:t>eht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caps, not always present. please provide a table on the presence of these values in different bands and amendment. Possibly for the MPDU size as well.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9AAA" w14:textId="0E71362A" w:rsidR="009D0928" w:rsidRDefault="009D092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As in comment.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5556C" w14:textId="77777777" w:rsidR="009D0928" w:rsidRPr="00B5146B" w:rsidRDefault="00876F08" w:rsidP="009D0928">
            <w:pPr>
              <w:spacing w:before="100" w:beforeAutospacing="1" w:after="100" w:afterAutospacing="1"/>
              <w:rPr>
                <w:rFonts w:cs="Arial"/>
                <w:sz w:val="18"/>
                <w:szCs w:val="18"/>
              </w:rPr>
            </w:pPr>
            <w:r w:rsidRPr="00B5146B">
              <w:rPr>
                <w:rFonts w:ascii="Arial" w:hAnsi="Arial" w:cs="Arial"/>
                <w:sz w:val="18"/>
                <w:szCs w:val="18"/>
              </w:rPr>
              <w:t>R</w:t>
            </w:r>
            <w:r w:rsidRPr="00B5146B">
              <w:rPr>
                <w:rFonts w:cs="Arial"/>
                <w:sz w:val="18"/>
                <w:szCs w:val="18"/>
              </w:rPr>
              <w:t>evised</w:t>
            </w:r>
          </w:p>
          <w:p w14:paraId="018CDA9B" w14:textId="77777777" w:rsidR="001D4465" w:rsidRDefault="00876F08" w:rsidP="009D0928">
            <w:pPr>
              <w:spacing w:before="100" w:beforeAutospacing="1" w:after="100" w:afterAutospacing="1"/>
              <w:rPr>
                <w:rFonts w:cs="Arial"/>
                <w:sz w:val="18"/>
                <w:szCs w:val="18"/>
              </w:rPr>
            </w:pPr>
            <w:r w:rsidRPr="00B5146B">
              <w:rPr>
                <w:rFonts w:cs="Arial"/>
                <w:sz w:val="18"/>
                <w:szCs w:val="18"/>
              </w:rPr>
              <w:t xml:space="preserve">Discussion: the commenter is correct, the text in 11be 10.12.2 is not very clear about </w:t>
            </w:r>
            <w:bookmarkStart w:id="0" w:name="OLE_LINK9"/>
            <w:r w:rsidRPr="00B5146B">
              <w:rPr>
                <w:rFonts w:cs="Arial"/>
                <w:sz w:val="18"/>
                <w:szCs w:val="18"/>
              </w:rPr>
              <w:t xml:space="preserve">which fields are used to decide the maximum A-MPDU size in various PPDU types and </w:t>
            </w:r>
            <w:r w:rsidR="00451D98" w:rsidRPr="00B5146B">
              <w:rPr>
                <w:rFonts w:cs="Arial"/>
                <w:sz w:val="18"/>
                <w:szCs w:val="18"/>
              </w:rPr>
              <w:t>bands</w:t>
            </w:r>
            <w:bookmarkEnd w:id="0"/>
            <w:r w:rsidR="00B5146B" w:rsidRPr="00B5146B">
              <w:rPr>
                <w:rFonts w:cs="Arial"/>
                <w:sz w:val="18"/>
                <w:szCs w:val="18"/>
              </w:rPr>
              <w:t xml:space="preserve">. </w:t>
            </w:r>
          </w:p>
          <w:p w14:paraId="7AE70956" w14:textId="27B95B72" w:rsidR="00876F08" w:rsidRPr="00B5146B" w:rsidRDefault="00B5146B" w:rsidP="009D0928">
            <w:pPr>
              <w:spacing w:before="100" w:beforeAutospacing="1" w:after="100" w:afterAutospacing="1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The</w:t>
            </w:r>
            <w:r w:rsidRPr="00B5146B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usage of </w:t>
            </w:r>
            <w:r w:rsidRPr="00B5146B">
              <w:rPr>
                <w:rFonts w:cs="Arial"/>
                <w:sz w:val="18"/>
                <w:szCs w:val="18"/>
              </w:rPr>
              <w:t xml:space="preserve">HT </w:t>
            </w:r>
            <w:proofErr w:type="spellStart"/>
            <w:r w:rsidRPr="00B5146B">
              <w:rPr>
                <w:rFonts w:cs="Arial"/>
                <w:sz w:val="18"/>
                <w:szCs w:val="18"/>
              </w:rPr>
              <w:t>Capabilitites</w:t>
            </w:r>
            <w:proofErr w:type="spellEnd"/>
            <w:r w:rsidRPr="00B5146B">
              <w:rPr>
                <w:rFonts w:cs="Arial"/>
                <w:sz w:val="18"/>
                <w:szCs w:val="18"/>
              </w:rPr>
              <w:t xml:space="preserve">, VHT </w:t>
            </w:r>
            <w:proofErr w:type="spellStart"/>
            <w:r w:rsidRPr="00B5146B">
              <w:rPr>
                <w:rFonts w:cs="Arial"/>
                <w:sz w:val="18"/>
                <w:szCs w:val="18"/>
              </w:rPr>
              <w:t>Capabilitties</w:t>
            </w:r>
            <w:proofErr w:type="spellEnd"/>
            <w:r w:rsidRPr="00B5146B">
              <w:rPr>
                <w:rFonts w:cs="Arial"/>
                <w:sz w:val="18"/>
                <w:szCs w:val="18"/>
              </w:rPr>
              <w:t xml:space="preserve"> and </w:t>
            </w:r>
            <w:r w:rsidRPr="00B5146B">
              <w:rPr>
                <w:rFonts w:ascii="Arial-BoldMT" w:hAnsi="Arial-BoldMT" w:cs="Arial-BoldMT"/>
                <w:sz w:val="18"/>
                <w:szCs w:val="18"/>
                <w:lang w:val="en-US"/>
              </w:rPr>
              <w:t>HE 6 GHz Band Capabilities</w:t>
            </w:r>
            <w:r>
              <w:rPr>
                <w:rFonts w:ascii="Arial-BoldMT" w:hAnsi="Arial-BoldMT" w:cs="Arial-BoldMT"/>
                <w:sz w:val="18"/>
                <w:szCs w:val="18"/>
                <w:lang w:val="en-US"/>
              </w:rPr>
              <w:t xml:space="preserve"> to decide the maximum MPDU </w:t>
            </w:r>
            <w:proofErr w:type="spellStart"/>
            <w:r>
              <w:rPr>
                <w:rFonts w:ascii="Arial-BoldMT" w:hAnsi="Arial-BoldMT" w:cs="Arial-BoldMT"/>
                <w:sz w:val="18"/>
                <w:szCs w:val="18"/>
                <w:lang w:val="en-US"/>
              </w:rPr>
              <w:t>leghth</w:t>
            </w:r>
            <w:proofErr w:type="spellEnd"/>
            <w:r>
              <w:rPr>
                <w:rFonts w:ascii="Arial-BoldMT" w:hAnsi="Arial-BoldMT" w:cs="Arial-BoldMT"/>
                <w:sz w:val="18"/>
                <w:szCs w:val="18"/>
                <w:lang w:val="en-US"/>
              </w:rPr>
              <w:t xml:space="preserve"> is </w:t>
            </w:r>
            <w:r w:rsidRPr="00B5146B">
              <w:rPr>
                <w:rFonts w:ascii="Arial-BoldMT" w:hAnsi="Arial-BoldMT" w:cs="Arial-BoldMT"/>
                <w:sz w:val="18"/>
                <w:szCs w:val="18"/>
                <w:lang w:val="en-US"/>
              </w:rPr>
              <w:t xml:space="preserve">described in </w:t>
            </w:r>
            <w:r w:rsidRPr="00B5146B">
              <w:rPr>
                <w:rFonts w:ascii="Arial-BoldMT" w:hAnsi="Arial-BoldMT" w:cs="Arial-BoldMT"/>
                <w:b/>
                <w:bCs/>
                <w:sz w:val="18"/>
                <w:szCs w:val="18"/>
                <w:lang w:val="en-US"/>
              </w:rPr>
              <w:t>Table 9-</w:t>
            </w:r>
            <w:r w:rsidR="00916D7A">
              <w:rPr>
                <w:rFonts w:ascii="Arial-BoldMT" w:hAnsi="Arial-BoldMT" w:cs="Arial-BoldMT"/>
                <w:b/>
                <w:bCs/>
                <w:sz w:val="18"/>
                <w:szCs w:val="18"/>
                <w:lang w:val="en-US"/>
              </w:rPr>
              <w:t>34</w:t>
            </w:r>
            <w:r w:rsidRPr="00B5146B">
              <w:rPr>
                <w:rFonts w:ascii="Arial-BoldMT" w:hAnsi="Arial-BoldMT" w:cs="Arial-BoldMT"/>
                <w:b/>
                <w:bCs/>
                <w:sz w:val="18"/>
                <w:szCs w:val="18"/>
                <w:lang w:val="en-US"/>
              </w:rPr>
              <w:t>—Maximum data unit sizes (in octets) and durations (in microseconds)</w:t>
            </w:r>
            <w:r w:rsidRPr="00B5146B">
              <w:rPr>
                <w:rFonts w:ascii="Arial-BoldMT" w:hAnsi="Arial-BoldMT" w:cs="Arial-BoldMT"/>
                <w:sz w:val="18"/>
                <w:szCs w:val="18"/>
                <w:lang w:val="en-US"/>
              </w:rPr>
              <w:t>.</w:t>
            </w:r>
            <w:r>
              <w:rPr>
                <w:rFonts w:ascii="Arial-BoldMT" w:hAnsi="Arial-BoldMT" w:cs="Arial-BoldMT"/>
                <w:sz w:val="18"/>
                <w:szCs w:val="18"/>
                <w:lang w:val="en-US"/>
              </w:rPr>
              <w:t xml:space="preserve"> </w:t>
            </w:r>
          </w:p>
          <w:p w14:paraId="6D765BA0" w14:textId="033A9882" w:rsidR="00451D98" w:rsidRDefault="00451D9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5146B">
              <w:rPr>
                <w:rFonts w:ascii="Arial" w:hAnsi="Arial" w:cs="Arial"/>
                <w:sz w:val="18"/>
                <w:szCs w:val="18"/>
              </w:rPr>
              <w:t>TGbe</w:t>
            </w:r>
            <w:proofErr w:type="spellEnd"/>
            <w:r w:rsidRPr="00B5146B">
              <w:rPr>
                <w:rFonts w:ascii="Arial" w:hAnsi="Arial" w:cs="Arial"/>
                <w:sz w:val="18"/>
                <w:szCs w:val="18"/>
              </w:rPr>
              <w:t xml:space="preserve"> editor to make changes in </w:t>
            </w:r>
            <w:r w:rsidR="00305D65" w:rsidRPr="00B5146B">
              <w:rPr>
                <w:rFonts w:ascii="Arial" w:hAnsi="Arial" w:cs="Arial"/>
                <w:sz w:val="18"/>
                <w:szCs w:val="18"/>
              </w:rPr>
              <w:t xml:space="preserve">THIS DOCUMET with </w:t>
            </w:r>
            <w:proofErr w:type="spellStart"/>
            <w:r w:rsidR="00305D65" w:rsidRPr="00B5146B">
              <w:rPr>
                <w:rFonts w:ascii="Arial" w:hAnsi="Arial" w:cs="Arial"/>
                <w:sz w:val="18"/>
                <w:szCs w:val="18"/>
              </w:rPr>
              <w:t>lable</w:t>
            </w:r>
            <w:proofErr w:type="spellEnd"/>
            <w:r w:rsidR="00305D65" w:rsidRPr="00B5146B">
              <w:rPr>
                <w:rFonts w:ascii="Arial" w:hAnsi="Arial" w:cs="Arial"/>
                <w:sz w:val="18"/>
                <w:szCs w:val="18"/>
              </w:rPr>
              <w:t xml:space="preserve"> 11852</w:t>
            </w:r>
          </w:p>
        </w:tc>
      </w:tr>
      <w:tr w:rsidR="009D0928" w14:paraId="43B0DFD4" w14:textId="77777777" w:rsidTr="009D0928">
        <w:trPr>
          <w:trHeight w:val="287"/>
          <w:jc w:val="center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8AE0C" w14:textId="688AC136" w:rsidR="009D0928" w:rsidRDefault="009D092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7A8A">
              <w:rPr>
                <w:rFonts w:ascii="Arial" w:hAnsi="Arial" w:cs="Arial"/>
                <w:sz w:val="20"/>
              </w:rPr>
              <w:t>13453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A08DC" w14:textId="070DF958" w:rsidR="009D0928" w:rsidRDefault="009D092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294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29533" w14:textId="3E235F30" w:rsidR="009D0928" w:rsidRDefault="009D092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7EA0" w14:textId="28379F82" w:rsidR="009D0928" w:rsidRDefault="009D092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 xml:space="preserve">The 2.4GHz </w:t>
            </w:r>
            <w:proofErr w:type="spellStart"/>
            <w:r>
              <w:rPr>
                <w:rFonts w:ascii="Arial" w:hAnsi="Arial" w:cs="Arial"/>
                <w:sz w:val="20"/>
              </w:rPr>
              <w:t>bnad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and 5GHz band should be </w:t>
            </w:r>
            <w:proofErr w:type="spellStart"/>
            <w:r>
              <w:rPr>
                <w:rFonts w:ascii="Arial" w:hAnsi="Arial" w:cs="Arial"/>
                <w:sz w:val="20"/>
              </w:rPr>
              <w:t>separatelydescribed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08357" w14:textId="78EF052E" w:rsidR="009D0928" w:rsidRDefault="009D092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As in comment.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64D6" w14:textId="77777777" w:rsidR="00451D98" w:rsidRDefault="00451D98" w:rsidP="00451D98">
            <w:pPr>
              <w:spacing w:before="100" w:beforeAutospacing="1" w:after="100" w:afterAutospacing="1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</w:t>
            </w:r>
            <w:r>
              <w:rPr>
                <w:rFonts w:cs="Arial"/>
                <w:b/>
                <w:bCs/>
                <w:sz w:val="18"/>
                <w:szCs w:val="18"/>
              </w:rPr>
              <w:t>evised</w:t>
            </w:r>
          </w:p>
          <w:p w14:paraId="46352EC4" w14:textId="77777777" w:rsidR="009D0928" w:rsidRDefault="00451D98" w:rsidP="00451D98">
            <w:pPr>
              <w:spacing w:before="100" w:beforeAutospacing="1" w:after="100" w:afterAutospacing="1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Discussion: the commenter is correct, the text in 11be 10.12.2 is not very clear about which fields are used to decide the maximum A-MPDU size in various PPDU types and bands</w:t>
            </w:r>
          </w:p>
          <w:p w14:paraId="7336234B" w14:textId="77777777" w:rsidR="00305D65" w:rsidRDefault="00305D65" w:rsidP="00451D98">
            <w:pPr>
              <w:spacing w:before="100" w:beforeAutospacing="1" w:after="100" w:afterAutospacing="1"/>
              <w:rPr>
                <w:rFonts w:cs="Arial"/>
                <w:b/>
                <w:bCs/>
                <w:sz w:val="18"/>
                <w:szCs w:val="18"/>
              </w:rPr>
            </w:pPr>
          </w:p>
          <w:p w14:paraId="093B5176" w14:textId="0720ECA3" w:rsidR="00305D65" w:rsidRDefault="00305D65" w:rsidP="00451D9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TGbe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editor to make changes in THIS DOCUMET with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lable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13453</w:t>
            </w:r>
          </w:p>
        </w:tc>
      </w:tr>
    </w:tbl>
    <w:p w14:paraId="047A2C50" w14:textId="4393FECA" w:rsidR="005067D8" w:rsidRDefault="005067D8"/>
    <w:p w14:paraId="24B3C0F2" w14:textId="77777777" w:rsidR="00E328C7" w:rsidRDefault="00E328C7" w:rsidP="00A23C9A">
      <w:pPr>
        <w:rPr>
          <w:rFonts w:ascii="Arial" w:hAnsi="Arial" w:cs="Arial"/>
          <w:sz w:val="20"/>
        </w:rPr>
      </w:pPr>
    </w:p>
    <w:p w14:paraId="439FB4DC" w14:textId="13A7C4CA" w:rsidR="00A23C9A" w:rsidRDefault="009558E2" w:rsidP="00A23C9A">
      <w:pPr>
        <w:rPr>
          <w:rFonts w:ascii="Arial" w:hAnsi="Arial" w:cs="Arial"/>
        </w:rPr>
      </w:pPr>
      <w:r>
        <w:rPr>
          <w:rFonts w:ascii="Arial" w:hAnsi="Arial" w:cs="Arial"/>
        </w:rPr>
        <w:t>Discussion:</w:t>
      </w:r>
    </w:p>
    <w:p w14:paraId="4D2DA318" w14:textId="77777777" w:rsidR="001D4465" w:rsidRDefault="001D4465" w:rsidP="00A23C9A">
      <w:pPr>
        <w:rPr>
          <w:rFonts w:ascii="Arial" w:hAnsi="Arial" w:cs="Arial"/>
          <w:sz w:val="20"/>
        </w:rPr>
      </w:pPr>
    </w:p>
    <w:p w14:paraId="40B03538" w14:textId="0EE17A26" w:rsidR="001D4465" w:rsidRDefault="001D4465" w:rsidP="00A23C9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</w:t>
      </w:r>
      <w:r w:rsidR="00574FF5"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</w:rPr>
        <w:t xml:space="preserve">able describing </w:t>
      </w:r>
      <w:r w:rsidRPr="001D4465">
        <w:rPr>
          <w:rFonts w:ascii="Arial" w:hAnsi="Arial" w:cs="Arial"/>
          <w:sz w:val="20"/>
        </w:rPr>
        <w:t>which fields are used to decide the maximum A-MPDU size in various PPDU types and bands is added</w:t>
      </w:r>
    </w:p>
    <w:p w14:paraId="02E1FDA0" w14:textId="77777777" w:rsidR="001D4465" w:rsidRDefault="001D4465" w:rsidP="00A23C9A">
      <w:pPr>
        <w:rPr>
          <w:rFonts w:ascii="Arial" w:hAnsi="Arial" w:cs="Arial"/>
          <w:sz w:val="20"/>
        </w:rPr>
      </w:pPr>
    </w:p>
    <w:p w14:paraId="656098C6" w14:textId="4D6DC789" w:rsidR="00806473" w:rsidRDefault="001D4465" w:rsidP="00A23C9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</w:t>
      </w:r>
      <w:r w:rsidR="00D454D9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 xml:space="preserve"> addition, t</w:t>
      </w:r>
      <w:r w:rsidR="006306B8">
        <w:rPr>
          <w:rFonts w:ascii="Arial" w:hAnsi="Arial" w:cs="Arial"/>
          <w:sz w:val="20"/>
        </w:rPr>
        <w:t xml:space="preserve">he current text </w:t>
      </w:r>
      <w:r>
        <w:rPr>
          <w:rFonts w:ascii="Arial" w:hAnsi="Arial" w:cs="Arial"/>
          <w:sz w:val="20"/>
        </w:rPr>
        <w:t xml:space="preserve">in 35.6 </w:t>
      </w:r>
      <w:r w:rsidR="006306B8">
        <w:rPr>
          <w:rFonts w:ascii="Arial" w:hAnsi="Arial" w:cs="Arial"/>
          <w:sz w:val="20"/>
        </w:rPr>
        <w:t xml:space="preserve">does not support </w:t>
      </w:r>
      <w:r w:rsidR="009558E2">
        <w:rPr>
          <w:rFonts w:ascii="Arial" w:hAnsi="Arial" w:cs="Arial"/>
          <w:sz w:val="20"/>
        </w:rPr>
        <w:t xml:space="preserve">a PSDU </w:t>
      </w:r>
      <w:r w:rsidR="009558E2" w:rsidRPr="009558E2">
        <w:rPr>
          <w:rFonts w:ascii="Arial" w:hAnsi="Arial" w:cs="Arial"/>
          <w:sz w:val="20"/>
        </w:rPr>
        <w:t xml:space="preserve">in an EHT PPDU </w:t>
      </w:r>
      <w:r w:rsidR="009558E2">
        <w:rPr>
          <w:rFonts w:ascii="Arial" w:hAnsi="Arial" w:cs="Arial"/>
          <w:sz w:val="20"/>
        </w:rPr>
        <w:t>transmitted</w:t>
      </w:r>
      <w:r w:rsidR="009558E2" w:rsidRPr="009558E2">
        <w:rPr>
          <w:rFonts w:ascii="Arial" w:hAnsi="Arial" w:cs="Arial"/>
          <w:sz w:val="20"/>
        </w:rPr>
        <w:t xml:space="preserve"> in 2.4GHz</w:t>
      </w:r>
      <w:r w:rsidR="009558E2">
        <w:rPr>
          <w:rFonts w:ascii="Arial" w:hAnsi="Arial" w:cs="Arial"/>
          <w:sz w:val="20"/>
        </w:rPr>
        <w:t xml:space="preserve"> </w:t>
      </w:r>
      <w:bookmarkStart w:id="1" w:name="OLE_LINK8"/>
      <w:r w:rsidR="009558E2">
        <w:rPr>
          <w:rFonts w:ascii="Arial" w:hAnsi="Arial" w:cs="Arial"/>
          <w:sz w:val="20"/>
        </w:rPr>
        <w:t xml:space="preserve">using </w:t>
      </w:r>
      <w:bookmarkStart w:id="2" w:name="OLE_LINK5"/>
      <w:r>
        <w:rPr>
          <w:rFonts w:ascii="Arial" w:hAnsi="Arial" w:cs="Arial"/>
          <w:sz w:val="20"/>
        </w:rPr>
        <w:t>(</w:t>
      </w:r>
      <w:r w:rsidR="009558E2">
        <w:rPr>
          <w:rFonts w:ascii="Arial" w:hAnsi="Arial" w:cs="Arial"/>
          <w:sz w:val="20"/>
        </w:rPr>
        <w:t xml:space="preserve">40MHz and </w:t>
      </w:r>
      <w:proofErr w:type="spellStart"/>
      <w:r w:rsidR="009558E2">
        <w:rPr>
          <w:rFonts w:ascii="Arial" w:hAnsi="Arial" w:cs="Arial"/>
          <w:sz w:val="20"/>
        </w:rPr>
        <w:t>Nss</w:t>
      </w:r>
      <w:bookmarkEnd w:id="2"/>
      <w:proofErr w:type="spellEnd"/>
      <w:r w:rsidR="006306B8">
        <w:rPr>
          <w:rFonts w:ascii="Arial" w:hAnsi="Arial" w:cs="Arial"/>
          <w:sz w:val="20"/>
        </w:rPr>
        <w:t>&gt;2</w:t>
      </w:r>
      <w:r>
        <w:rPr>
          <w:rFonts w:ascii="Arial" w:hAnsi="Arial" w:cs="Arial"/>
          <w:sz w:val="20"/>
        </w:rPr>
        <w:t>)</w:t>
      </w:r>
      <w:r w:rsidR="00466B6D">
        <w:rPr>
          <w:rFonts w:ascii="Arial" w:hAnsi="Arial" w:cs="Arial"/>
          <w:sz w:val="20"/>
        </w:rPr>
        <w:t xml:space="preserve"> </w:t>
      </w:r>
      <w:bookmarkEnd w:id="1"/>
      <w:r w:rsidR="00466B6D">
        <w:rPr>
          <w:rFonts w:ascii="Arial" w:hAnsi="Arial" w:cs="Arial"/>
          <w:sz w:val="20"/>
        </w:rPr>
        <w:t xml:space="preserve">or using </w:t>
      </w:r>
      <w:r>
        <w:rPr>
          <w:rFonts w:ascii="Arial" w:hAnsi="Arial" w:cs="Arial"/>
          <w:sz w:val="20"/>
        </w:rPr>
        <w:t>(</w:t>
      </w:r>
      <w:r w:rsidR="00466B6D">
        <w:rPr>
          <w:rFonts w:ascii="Arial" w:hAnsi="Arial" w:cs="Arial"/>
          <w:sz w:val="20"/>
        </w:rPr>
        <w:t xml:space="preserve">20MHz and </w:t>
      </w:r>
      <w:proofErr w:type="spellStart"/>
      <w:r w:rsidR="00466B6D">
        <w:rPr>
          <w:rFonts w:ascii="Arial" w:hAnsi="Arial" w:cs="Arial"/>
          <w:sz w:val="20"/>
        </w:rPr>
        <w:t>Nss</w:t>
      </w:r>
      <w:proofErr w:type="spellEnd"/>
      <w:r w:rsidR="00466B6D">
        <w:rPr>
          <w:rFonts w:ascii="Arial" w:hAnsi="Arial" w:cs="Arial"/>
          <w:sz w:val="20"/>
        </w:rPr>
        <w:t>&gt;4</w:t>
      </w:r>
      <w:r>
        <w:rPr>
          <w:rFonts w:ascii="Arial" w:hAnsi="Arial" w:cs="Arial"/>
          <w:sz w:val="20"/>
        </w:rPr>
        <w:t>)</w:t>
      </w:r>
    </w:p>
    <w:p w14:paraId="20933661" w14:textId="77777777" w:rsidR="00466B6D" w:rsidRDefault="00466B6D" w:rsidP="00A23C9A">
      <w:pPr>
        <w:rPr>
          <w:rFonts w:ascii="Arial" w:hAnsi="Arial" w:cs="Arial"/>
          <w:sz w:val="20"/>
        </w:rPr>
      </w:pPr>
    </w:p>
    <w:p w14:paraId="263531E1" w14:textId="361FC204" w:rsidR="009558E2" w:rsidRPr="009558E2" w:rsidRDefault="006306B8" w:rsidP="00037A8A">
      <w:pPr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For example </w:t>
      </w:r>
      <w:bookmarkStart w:id="3" w:name="OLE_LINK6"/>
      <w:r>
        <w:rPr>
          <w:rFonts w:ascii="Arial" w:hAnsi="Arial" w:cs="Arial"/>
          <w:sz w:val="20"/>
        </w:rPr>
        <w:t xml:space="preserve">EHT PPDU using </w:t>
      </w:r>
      <w:r w:rsidRPr="006306B8">
        <w:rPr>
          <w:rFonts w:ascii="Arial" w:hAnsi="Arial" w:cs="Arial"/>
          <w:sz w:val="20"/>
        </w:rPr>
        <w:t>40MHz</w:t>
      </w:r>
      <w:r w:rsidR="00986781">
        <w:rPr>
          <w:rFonts w:ascii="Arial" w:hAnsi="Arial" w:cs="Arial"/>
          <w:sz w:val="20"/>
        </w:rPr>
        <w:t>, MCS 13</w:t>
      </w:r>
      <w:r w:rsidRPr="006306B8">
        <w:rPr>
          <w:rFonts w:ascii="Arial" w:hAnsi="Arial" w:cs="Arial"/>
          <w:sz w:val="20"/>
        </w:rPr>
        <w:t xml:space="preserve"> and </w:t>
      </w:r>
      <w:proofErr w:type="spellStart"/>
      <w:r w:rsidRPr="006306B8">
        <w:rPr>
          <w:rFonts w:ascii="Arial" w:hAnsi="Arial" w:cs="Arial"/>
          <w:sz w:val="20"/>
        </w:rPr>
        <w:t>Nss</w:t>
      </w:r>
      <w:proofErr w:type="spellEnd"/>
      <w:r>
        <w:rPr>
          <w:rFonts w:ascii="Arial" w:hAnsi="Arial" w:cs="Arial"/>
          <w:sz w:val="20"/>
        </w:rPr>
        <w:t>=4</w:t>
      </w:r>
      <w:r w:rsidR="00177E37">
        <w:rPr>
          <w:rFonts w:ascii="Arial" w:hAnsi="Arial" w:cs="Arial"/>
          <w:sz w:val="20"/>
        </w:rPr>
        <w:t xml:space="preserve">, the PSDU size can be </w:t>
      </w:r>
      <w:bookmarkEnd w:id="3"/>
    </w:p>
    <w:p w14:paraId="6DA105AB" w14:textId="4A99E49B" w:rsidR="006306B8" w:rsidRDefault="009558E2" w:rsidP="00037A8A">
      <w:pPr>
        <w:ind w:left="720"/>
        <w:rPr>
          <w:rFonts w:asciiTheme="minorBidi" w:hAnsiTheme="minorBidi" w:cstheme="minorBidi"/>
          <w:sz w:val="20"/>
        </w:rPr>
      </w:pPr>
      <w:bookmarkStart w:id="4" w:name="OLE_LINK7"/>
      <w:r>
        <w:rPr>
          <w:szCs w:val="22"/>
          <w:lang w:eastAsia="zh-CN"/>
        </w:rPr>
        <w:t>4680 (N_DBPS)*396 (symbols) /8 (bits/byte) * 4(</w:t>
      </w:r>
      <w:proofErr w:type="spellStart"/>
      <w:r>
        <w:rPr>
          <w:szCs w:val="22"/>
          <w:lang w:eastAsia="zh-CN"/>
        </w:rPr>
        <w:t>Nss</w:t>
      </w:r>
      <w:proofErr w:type="spellEnd"/>
      <w:r>
        <w:rPr>
          <w:szCs w:val="22"/>
          <w:lang w:eastAsia="zh-CN"/>
        </w:rPr>
        <w:t>) = 926640 bytes = 2^(19.822)</w:t>
      </w:r>
      <w:r w:rsidRPr="008D5AC0">
        <w:rPr>
          <w:rFonts w:asciiTheme="minorBidi" w:hAnsiTheme="minorBidi" w:cstheme="minorBidi"/>
          <w:sz w:val="20"/>
        </w:rPr>
        <w:t xml:space="preserve"> </w:t>
      </w:r>
    </w:p>
    <w:bookmarkEnd w:id="4"/>
    <w:p w14:paraId="015609F2" w14:textId="77777777" w:rsidR="00466B6D" w:rsidRDefault="00466B6D" w:rsidP="00037A8A">
      <w:pPr>
        <w:ind w:left="720"/>
        <w:rPr>
          <w:rFonts w:asciiTheme="minorBidi" w:hAnsiTheme="minorBidi" w:cstheme="minorBidi"/>
          <w:sz w:val="20"/>
        </w:rPr>
      </w:pPr>
    </w:p>
    <w:p w14:paraId="0CE3DF16" w14:textId="49C87982" w:rsidR="00466B6D" w:rsidRDefault="00466B6D" w:rsidP="00037A8A">
      <w:pPr>
        <w:ind w:left="720"/>
        <w:rPr>
          <w:rFonts w:ascii="Arial" w:hAnsi="Arial" w:cs="Arial"/>
          <w:sz w:val="20"/>
        </w:rPr>
      </w:pPr>
      <w:r>
        <w:rPr>
          <w:rFonts w:asciiTheme="minorBidi" w:hAnsiTheme="minorBidi" w:cstheme="minorBidi"/>
          <w:sz w:val="20"/>
        </w:rPr>
        <w:t xml:space="preserve">For example </w:t>
      </w:r>
      <w:r>
        <w:rPr>
          <w:rFonts w:ascii="Arial" w:hAnsi="Arial" w:cs="Arial"/>
          <w:sz w:val="20"/>
        </w:rPr>
        <w:t>EHT PPDU using 20MHz</w:t>
      </w:r>
      <w:r w:rsidR="00986781">
        <w:rPr>
          <w:rFonts w:ascii="Arial" w:hAnsi="Arial" w:cs="Arial"/>
          <w:sz w:val="20"/>
        </w:rPr>
        <w:t>, MCS 13</w:t>
      </w:r>
      <w:r>
        <w:rPr>
          <w:rFonts w:ascii="Arial" w:hAnsi="Arial" w:cs="Arial"/>
          <w:sz w:val="20"/>
        </w:rPr>
        <w:t xml:space="preserve"> and </w:t>
      </w:r>
      <w:proofErr w:type="spellStart"/>
      <w:r>
        <w:rPr>
          <w:rFonts w:ascii="Arial" w:hAnsi="Arial" w:cs="Arial"/>
          <w:sz w:val="20"/>
        </w:rPr>
        <w:t>Nss</w:t>
      </w:r>
      <w:proofErr w:type="spellEnd"/>
      <w:r>
        <w:rPr>
          <w:rFonts w:ascii="Arial" w:hAnsi="Arial" w:cs="Arial"/>
          <w:sz w:val="20"/>
        </w:rPr>
        <w:t>=5, the PSDU size can be</w:t>
      </w:r>
    </w:p>
    <w:p w14:paraId="08DE64B5" w14:textId="5CB8D985" w:rsidR="00466B6D" w:rsidRDefault="00466B6D" w:rsidP="00037A8A">
      <w:pPr>
        <w:ind w:left="720"/>
        <w:rPr>
          <w:rFonts w:asciiTheme="minorBidi" w:hAnsiTheme="minorBidi" w:cstheme="minorBidi"/>
          <w:sz w:val="20"/>
        </w:rPr>
      </w:pPr>
      <w:r>
        <w:rPr>
          <w:szCs w:val="22"/>
          <w:lang w:eastAsia="zh-CN"/>
        </w:rPr>
        <w:t>2340 (N_DBPS)*396 (symbols) /8 (bits/byte) * 5(</w:t>
      </w:r>
      <w:proofErr w:type="spellStart"/>
      <w:r>
        <w:rPr>
          <w:szCs w:val="22"/>
          <w:lang w:eastAsia="zh-CN"/>
        </w:rPr>
        <w:t>Nss</w:t>
      </w:r>
      <w:proofErr w:type="spellEnd"/>
      <w:r>
        <w:rPr>
          <w:szCs w:val="22"/>
          <w:lang w:eastAsia="zh-CN"/>
        </w:rPr>
        <w:t>) = 579150 bytes = 2^(19.144)</w:t>
      </w:r>
      <w:r>
        <w:rPr>
          <w:rFonts w:asciiTheme="minorBidi" w:hAnsiTheme="minorBidi" w:cstheme="minorBidi"/>
          <w:sz w:val="20"/>
        </w:rPr>
        <w:t xml:space="preserve"> </w:t>
      </w:r>
    </w:p>
    <w:p w14:paraId="77FD42E3" w14:textId="77777777" w:rsidR="00466B6D" w:rsidRDefault="00466B6D" w:rsidP="003A419F">
      <w:pPr>
        <w:rPr>
          <w:rFonts w:asciiTheme="minorBidi" w:hAnsiTheme="minorBidi" w:cstheme="minorBidi"/>
          <w:sz w:val="20"/>
        </w:rPr>
      </w:pPr>
    </w:p>
    <w:p w14:paraId="574F35B7" w14:textId="1EF534E0" w:rsidR="003A419F" w:rsidRDefault="00B76665" w:rsidP="00577D30">
      <w:pPr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sz w:val="20"/>
        </w:rPr>
        <w:t xml:space="preserve">The </w:t>
      </w:r>
      <w:r w:rsidR="00577D30">
        <w:rPr>
          <w:rFonts w:asciiTheme="minorBidi" w:hAnsiTheme="minorBidi" w:cstheme="minorBidi"/>
          <w:sz w:val="20"/>
        </w:rPr>
        <w:t xml:space="preserve">text </w:t>
      </w:r>
      <w:bookmarkStart w:id="5" w:name="OLE_LINK1"/>
      <w:r w:rsidR="001D4465">
        <w:rPr>
          <w:rFonts w:asciiTheme="minorBidi" w:hAnsiTheme="minorBidi" w:cstheme="minorBidi"/>
          <w:sz w:val="20"/>
        </w:rPr>
        <w:t xml:space="preserve">for </w:t>
      </w:r>
      <w:r w:rsidR="00577D30">
        <w:rPr>
          <w:rFonts w:asciiTheme="minorBidi" w:hAnsiTheme="minorBidi" w:cstheme="minorBidi"/>
          <w:sz w:val="20"/>
        </w:rPr>
        <w:t>a 2.4 GHz EHT</w:t>
      </w:r>
      <w:r w:rsidR="00577D30" w:rsidRPr="00577D30">
        <w:rPr>
          <w:rFonts w:asciiTheme="minorBidi" w:hAnsiTheme="minorBidi" w:cstheme="minorBidi"/>
          <w:sz w:val="20"/>
        </w:rPr>
        <w:t xml:space="preserve"> STA that does not send a VHT Capabilities element but sends an HT Capabilities element</w:t>
      </w:r>
      <w:bookmarkEnd w:id="5"/>
      <w:r w:rsidR="00577D30">
        <w:rPr>
          <w:rFonts w:asciiTheme="minorBidi" w:hAnsiTheme="minorBidi" w:cstheme="minorBidi"/>
          <w:sz w:val="20"/>
        </w:rPr>
        <w:t>,</w:t>
      </w:r>
      <w:r w:rsidR="00577D30" w:rsidRPr="00577D30">
        <w:rPr>
          <w:rFonts w:asciiTheme="minorBidi" w:hAnsiTheme="minorBidi" w:cstheme="minorBidi"/>
          <w:sz w:val="20"/>
        </w:rPr>
        <w:t xml:space="preserve"> </w:t>
      </w:r>
      <w:proofErr w:type="spellStart"/>
      <w:r w:rsidR="00577D30" w:rsidRPr="00577D30">
        <w:rPr>
          <w:rFonts w:asciiTheme="minorBidi" w:hAnsiTheme="minorBidi" w:cstheme="minorBidi"/>
          <w:sz w:val="20"/>
        </w:rPr>
        <w:t>an</w:t>
      </w:r>
      <w:proofErr w:type="spellEnd"/>
      <w:r w:rsidR="00577D30">
        <w:rPr>
          <w:rFonts w:asciiTheme="minorBidi" w:hAnsiTheme="minorBidi" w:cstheme="minorBidi"/>
          <w:sz w:val="20"/>
        </w:rPr>
        <w:t xml:space="preserve"> </w:t>
      </w:r>
      <w:r w:rsidR="00577D30" w:rsidRPr="00577D30">
        <w:rPr>
          <w:rFonts w:asciiTheme="minorBidi" w:hAnsiTheme="minorBidi" w:cstheme="minorBidi"/>
          <w:sz w:val="20"/>
        </w:rPr>
        <w:t>HE Capabilities element</w:t>
      </w:r>
      <w:r w:rsidR="00577D30">
        <w:rPr>
          <w:rFonts w:asciiTheme="minorBidi" w:hAnsiTheme="minorBidi" w:cstheme="minorBidi"/>
          <w:sz w:val="20"/>
        </w:rPr>
        <w:t xml:space="preserve"> and an EHT capability element is added</w:t>
      </w:r>
      <w:r w:rsidR="00A23C9A" w:rsidRPr="008D5AC0">
        <w:rPr>
          <w:rFonts w:asciiTheme="minorBidi" w:hAnsiTheme="minorBidi" w:cstheme="minorBidi"/>
          <w:sz w:val="20"/>
        </w:rPr>
        <w:br w:type="page"/>
      </w:r>
    </w:p>
    <w:p w14:paraId="192B012D" w14:textId="2D54E0E5" w:rsidR="00035157" w:rsidRPr="00035157" w:rsidRDefault="00035157" w:rsidP="00035157">
      <w:pPr>
        <w:rPr>
          <w:b/>
          <w:bCs/>
          <w:i/>
          <w:iCs/>
          <w:shd w:val="solid" w:color="FFFF00" w:fill="FFFF00"/>
          <w:lang w:eastAsia="ko-KR"/>
        </w:rPr>
      </w:pPr>
      <w:proofErr w:type="spellStart"/>
      <w:r w:rsidRPr="009A4802">
        <w:rPr>
          <w:rStyle w:val="Emphasis"/>
          <w:highlight w:val="yellow"/>
        </w:rPr>
        <w:lastRenderedPageBreak/>
        <w:t>TGbe</w:t>
      </w:r>
      <w:proofErr w:type="spellEnd"/>
      <w:r w:rsidRPr="009A4802">
        <w:rPr>
          <w:rStyle w:val="Emphasis"/>
          <w:highlight w:val="yellow"/>
        </w:rPr>
        <w:t xml:space="preserve"> editor: </w:t>
      </w:r>
      <w:r>
        <w:rPr>
          <w:rStyle w:val="Emphasis"/>
        </w:rPr>
        <w:t>Modify</w:t>
      </w:r>
      <w:r w:rsidR="00137079">
        <w:rPr>
          <w:rStyle w:val="Emphasis"/>
        </w:rPr>
        <w:t xml:space="preserve"> the</w:t>
      </w:r>
      <w:r>
        <w:rPr>
          <w:rStyle w:val="Emphasis"/>
        </w:rPr>
        <w:t xml:space="preserve"> 1</w:t>
      </w:r>
      <w:r w:rsidRPr="00876F08">
        <w:rPr>
          <w:rStyle w:val="Emphasis"/>
          <w:vertAlign w:val="superscript"/>
        </w:rPr>
        <w:t>st</w:t>
      </w:r>
      <w:r>
        <w:rPr>
          <w:rStyle w:val="Emphasis"/>
        </w:rPr>
        <w:t xml:space="preserve"> paragraph </w:t>
      </w:r>
      <w:r w:rsidRPr="00876F08">
        <w:rPr>
          <w:rStyle w:val="Emphasis"/>
          <w:highlight w:val="yellow"/>
        </w:rPr>
        <w:t xml:space="preserve">in </w:t>
      </w:r>
      <w:r w:rsidRPr="00876F08">
        <w:rPr>
          <w:b/>
          <w:bCs/>
          <w:i/>
          <w:iCs/>
          <w:sz w:val="20"/>
          <w:highlight w:val="yellow"/>
        </w:rPr>
        <w:t>10.12.2 A-MPDU length limit rules</w:t>
      </w:r>
      <w:r w:rsidRPr="00876F08">
        <w:rPr>
          <w:rStyle w:val="Emphasis"/>
          <w:b w:val="0"/>
          <w:bCs w:val="0"/>
          <w:highlight w:val="yellow"/>
        </w:rPr>
        <w:t xml:space="preserve"> (</w:t>
      </w:r>
      <w:r>
        <w:rPr>
          <w:rStyle w:val="Emphasis"/>
          <w:b w:val="0"/>
          <w:bCs w:val="0"/>
        </w:rPr>
        <w:t>#11852, 13453</w:t>
      </w:r>
      <w:r w:rsidRPr="00527F6B">
        <w:rPr>
          <w:rStyle w:val="Emphasis"/>
          <w:b w:val="0"/>
          <w:bCs w:val="0"/>
        </w:rPr>
        <w:t>)</w:t>
      </w:r>
      <w:r w:rsidRPr="009A4802">
        <w:rPr>
          <w:rStyle w:val="Emphasis"/>
        </w:rPr>
        <w:t>:</w:t>
      </w:r>
    </w:p>
    <w:p w14:paraId="1E67B9E3" w14:textId="55BB9AB5" w:rsidR="003165C9" w:rsidRPr="00876F08" w:rsidRDefault="00876F08" w:rsidP="003165C9">
      <w:pPr>
        <w:pStyle w:val="Heading3"/>
        <w:rPr>
          <w:rStyle w:val="Emphasis"/>
          <w:rFonts w:ascii="Arial" w:hAnsi="Arial"/>
          <w:i w:val="0"/>
          <w:iCs w:val="0"/>
          <w:sz w:val="24"/>
          <w:shd w:val="clear" w:color="auto" w:fill="auto"/>
          <w:lang w:eastAsia="en-US"/>
        </w:rPr>
      </w:pPr>
      <w:r w:rsidRPr="00876F08">
        <w:rPr>
          <w:sz w:val="20"/>
        </w:rPr>
        <w:t>10.12.2 A-MPDU length limit rules</w:t>
      </w:r>
    </w:p>
    <w:p w14:paraId="60EB6B7B" w14:textId="77777777" w:rsidR="00035157" w:rsidRDefault="00035157" w:rsidP="00035157">
      <w:pPr>
        <w:autoSpaceDE w:val="0"/>
        <w:autoSpaceDN w:val="0"/>
        <w:adjustRightInd w:val="0"/>
        <w:rPr>
          <w:rFonts w:ascii="TimesNewRoman" w:eastAsia="Arial,Bold" w:hAnsi="TimesNewRoman" w:cs="TimesNewRoman"/>
          <w:color w:val="000000"/>
          <w:sz w:val="20"/>
          <w:lang w:val="en-US"/>
        </w:rPr>
      </w:pPr>
      <w:r>
        <w:rPr>
          <w:rFonts w:ascii="TimesNewRoman" w:eastAsia="Arial,Bold" w:hAnsi="TimesNewRoman" w:cs="TimesNewRoman"/>
          <w:color w:val="000000"/>
          <w:sz w:val="20"/>
          <w:lang w:val="en-US"/>
        </w:rPr>
        <w:t>A STA indicates in the Maximum A-MPDU Length Exponent field in its HT Capabilities element the</w:t>
      </w:r>
    </w:p>
    <w:p w14:paraId="42874B1D" w14:textId="77777777" w:rsidR="00035157" w:rsidRDefault="00035157" w:rsidP="00035157">
      <w:pPr>
        <w:autoSpaceDE w:val="0"/>
        <w:autoSpaceDN w:val="0"/>
        <w:adjustRightInd w:val="0"/>
        <w:rPr>
          <w:rFonts w:ascii="TimesNewRoman" w:eastAsia="Arial,Bold" w:hAnsi="TimesNewRoman" w:cs="TimesNewRoman"/>
          <w:color w:val="000000"/>
          <w:sz w:val="20"/>
          <w:lang w:val="en-US"/>
        </w:rPr>
      </w:pPr>
      <w:r>
        <w:rPr>
          <w:rFonts w:ascii="TimesNewRoman" w:eastAsia="Arial,Bold" w:hAnsi="TimesNewRoman" w:cs="TimesNewRoman"/>
          <w:color w:val="000000"/>
          <w:sz w:val="20"/>
          <w:lang w:val="en-US"/>
        </w:rPr>
        <w:t>maximum A-MPDU length that it can receive in an HT PPDU. A STA indicates in the Maximum A-MPDU</w:t>
      </w:r>
    </w:p>
    <w:p w14:paraId="5B5973EC" w14:textId="77777777" w:rsidR="00035157" w:rsidRDefault="00035157" w:rsidP="00035157">
      <w:pPr>
        <w:autoSpaceDE w:val="0"/>
        <w:autoSpaceDN w:val="0"/>
        <w:adjustRightInd w:val="0"/>
        <w:rPr>
          <w:rFonts w:ascii="TimesNewRoman" w:eastAsia="Arial,Bold" w:hAnsi="TimesNewRoman" w:cs="TimesNewRoman"/>
          <w:color w:val="000000"/>
          <w:sz w:val="20"/>
          <w:lang w:val="en-US"/>
        </w:rPr>
      </w:pPr>
      <w:r>
        <w:rPr>
          <w:rFonts w:ascii="TimesNewRoman" w:eastAsia="Arial,Bold" w:hAnsi="TimesNewRoman" w:cs="TimesNewRoman"/>
          <w:color w:val="000000"/>
          <w:sz w:val="20"/>
          <w:lang w:val="en-US"/>
        </w:rPr>
        <w:t>Length Exponent field in its VHT Capabilities element the maximum length of the A-MPDU pre-EOF padding</w:t>
      </w:r>
    </w:p>
    <w:p w14:paraId="11C0FD27" w14:textId="77777777" w:rsidR="00035157" w:rsidRDefault="00035157" w:rsidP="00035157">
      <w:pPr>
        <w:autoSpaceDE w:val="0"/>
        <w:autoSpaceDN w:val="0"/>
        <w:adjustRightInd w:val="0"/>
        <w:rPr>
          <w:rFonts w:ascii="TimesNewRoman" w:eastAsia="Arial,Bold" w:hAnsi="TimesNewRoman" w:cs="TimesNewRoman"/>
          <w:color w:val="000000"/>
          <w:sz w:val="20"/>
          <w:lang w:val="en-US"/>
        </w:rPr>
      </w:pPr>
      <w:r>
        <w:rPr>
          <w:rFonts w:ascii="TimesNewRoman" w:eastAsia="Arial,Bold" w:hAnsi="TimesNewRoman" w:cs="TimesNewRoman"/>
          <w:color w:val="000000"/>
          <w:sz w:val="20"/>
          <w:lang w:val="en-US"/>
        </w:rPr>
        <w:t>that it can receive in a VHT PPDU. A STA indicates in the Maximum A-MPDU Length Exponent field in its</w:t>
      </w:r>
    </w:p>
    <w:p w14:paraId="33BC8188" w14:textId="77777777" w:rsidR="00035157" w:rsidRDefault="00035157" w:rsidP="00035157">
      <w:pPr>
        <w:autoSpaceDE w:val="0"/>
        <w:autoSpaceDN w:val="0"/>
        <w:adjustRightInd w:val="0"/>
        <w:rPr>
          <w:rFonts w:ascii="TimesNewRoman" w:eastAsia="Arial,Bold" w:hAnsi="TimesNewRoman" w:cs="TimesNewRoman"/>
          <w:color w:val="000000"/>
          <w:sz w:val="20"/>
          <w:lang w:val="en-US"/>
        </w:rPr>
      </w:pPr>
      <w:r>
        <w:rPr>
          <w:rFonts w:ascii="TimesNewRoman" w:eastAsia="Arial,Bold" w:hAnsi="TimesNewRoman" w:cs="TimesNewRoman"/>
          <w:color w:val="000000"/>
          <w:sz w:val="20"/>
          <w:lang w:val="en-US"/>
        </w:rPr>
        <w:t>S1G Capabilities element the maximum length of the A-MPDU pre-EOF padding that it can receive in an</w:t>
      </w:r>
    </w:p>
    <w:p w14:paraId="61C2195E" w14:textId="77777777" w:rsidR="00035157" w:rsidRDefault="00035157" w:rsidP="00035157">
      <w:pPr>
        <w:autoSpaceDE w:val="0"/>
        <w:autoSpaceDN w:val="0"/>
        <w:adjustRightInd w:val="0"/>
        <w:rPr>
          <w:rFonts w:ascii="TimesNewRoman" w:eastAsia="Arial,Bold" w:hAnsi="TimesNewRoman" w:cs="TimesNewRoman"/>
          <w:color w:val="000000"/>
          <w:sz w:val="20"/>
          <w:lang w:val="en-US"/>
        </w:rPr>
      </w:pPr>
      <w:r>
        <w:rPr>
          <w:rFonts w:ascii="TimesNewRoman" w:eastAsia="Arial,Bold" w:hAnsi="TimesNewRoman" w:cs="TimesNewRoman"/>
          <w:color w:val="000000"/>
          <w:sz w:val="20"/>
          <w:lang w:val="en-US"/>
        </w:rPr>
        <w:t>S1G PPDU. A STA indicates in the Maximum A-MPDU Length Exponent field in its DMG Capabilities</w:t>
      </w:r>
    </w:p>
    <w:p w14:paraId="6E54189E" w14:textId="77777777" w:rsidR="00035157" w:rsidRDefault="00035157" w:rsidP="00035157">
      <w:pPr>
        <w:autoSpaceDE w:val="0"/>
        <w:autoSpaceDN w:val="0"/>
        <w:adjustRightInd w:val="0"/>
        <w:rPr>
          <w:rFonts w:ascii="TimesNewRoman" w:eastAsia="Arial,Bold" w:hAnsi="TimesNewRoman" w:cs="TimesNewRoman"/>
          <w:color w:val="000000"/>
          <w:sz w:val="20"/>
          <w:lang w:val="en-US"/>
        </w:rPr>
      </w:pPr>
      <w:r>
        <w:rPr>
          <w:rFonts w:ascii="TimesNewRoman" w:eastAsia="Arial,Bold" w:hAnsi="TimesNewRoman" w:cs="TimesNewRoman"/>
          <w:color w:val="000000"/>
          <w:sz w:val="20"/>
          <w:lang w:val="en-US"/>
        </w:rPr>
        <w:t>element the maximum A-MPDU length that it can receive in a DMG PPDU. A STA indicates the maximum</w:t>
      </w:r>
    </w:p>
    <w:p w14:paraId="2B414DB3" w14:textId="77777777" w:rsidR="00035157" w:rsidRDefault="00035157" w:rsidP="00035157">
      <w:pPr>
        <w:autoSpaceDE w:val="0"/>
        <w:autoSpaceDN w:val="0"/>
        <w:adjustRightInd w:val="0"/>
        <w:rPr>
          <w:rFonts w:ascii="TimesNewRoman" w:eastAsia="Arial,Bold" w:hAnsi="TimesNewRoman" w:cs="TimesNewRoman"/>
          <w:color w:val="000000"/>
          <w:sz w:val="20"/>
          <w:lang w:val="en-US"/>
        </w:rPr>
      </w:pPr>
      <w:r>
        <w:rPr>
          <w:rFonts w:ascii="TimesNewRoman" w:eastAsia="Arial,Bold" w:hAnsi="TimesNewRoman" w:cs="TimesNewRoman"/>
          <w:color w:val="000000"/>
          <w:sz w:val="20"/>
          <w:lang w:val="en-US"/>
        </w:rPr>
        <w:t>length of the A-MPDU pre-EOF padding that it can receive in an HE PPDU in the Maximum A-MPDU Length</w:t>
      </w:r>
    </w:p>
    <w:p w14:paraId="034E9FE0" w14:textId="77777777" w:rsidR="00035157" w:rsidRDefault="00035157" w:rsidP="00035157">
      <w:pPr>
        <w:autoSpaceDE w:val="0"/>
        <w:autoSpaceDN w:val="0"/>
        <w:adjustRightInd w:val="0"/>
        <w:rPr>
          <w:rFonts w:ascii="TimesNewRoman" w:eastAsia="Arial,Bold" w:hAnsi="TimesNewRoman" w:cs="TimesNewRoman"/>
          <w:color w:val="000000"/>
          <w:sz w:val="20"/>
          <w:lang w:val="en-US"/>
        </w:rPr>
      </w:pPr>
      <w:r>
        <w:rPr>
          <w:rFonts w:ascii="TimesNewRoman" w:eastAsia="Arial,Bold" w:hAnsi="TimesNewRoman" w:cs="TimesNewRoman"/>
          <w:color w:val="000000"/>
          <w:sz w:val="20"/>
          <w:lang w:val="en-US"/>
        </w:rPr>
        <w:t>Exponent field in its HT Capabilities, VHT Capabilities, and HE 6 GHz Band Capabilities elements (if present)</w:t>
      </w:r>
    </w:p>
    <w:p w14:paraId="7A5811AA" w14:textId="77777777" w:rsidR="00035157" w:rsidRDefault="00035157" w:rsidP="00035157">
      <w:pPr>
        <w:autoSpaceDE w:val="0"/>
        <w:autoSpaceDN w:val="0"/>
        <w:adjustRightInd w:val="0"/>
        <w:rPr>
          <w:rFonts w:ascii="TimesNewRoman" w:eastAsia="Arial,Bold" w:hAnsi="TimesNewRoman" w:cs="TimesNewRoman"/>
          <w:color w:val="000000"/>
          <w:sz w:val="20"/>
          <w:lang w:val="en-US"/>
        </w:rPr>
      </w:pPr>
      <w:r>
        <w:rPr>
          <w:rFonts w:ascii="TimesNewRoman" w:eastAsia="Arial,Bold" w:hAnsi="TimesNewRoman" w:cs="TimesNewRoman"/>
          <w:color w:val="000000"/>
          <w:sz w:val="20"/>
          <w:lang w:val="en-US"/>
        </w:rPr>
        <w:t>and in the Maximum A-MPDU Length Exponent Extension field in its HE Capabilities element.</w:t>
      </w:r>
      <w:r>
        <w:rPr>
          <w:rFonts w:ascii="TimesNewRoman" w:eastAsia="Arial,Bold" w:hAnsi="TimesNewRoman" w:cs="TimesNewRoman"/>
          <w:color w:val="218A21"/>
          <w:sz w:val="20"/>
          <w:lang w:val="en-US"/>
        </w:rPr>
        <w:t xml:space="preserve">(11ax) </w:t>
      </w:r>
      <w:r>
        <w:rPr>
          <w:rFonts w:ascii="TimesNewRoman" w:eastAsia="Arial,Bold" w:hAnsi="TimesNewRoman" w:cs="TimesNewRoman"/>
          <w:color w:val="000000"/>
          <w:sz w:val="20"/>
          <w:lang w:val="en-US"/>
        </w:rPr>
        <w:t>A STA</w:t>
      </w:r>
    </w:p>
    <w:p w14:paraId="1FAA96EE" w14:textId="77777777" w:rsidR="00035157" w:rsidRDefault="00035157" w:rsidP="00035157">
      <w:pPr>
        <w:autoSpaceDE w:val="0"/>
        <w:autoSpaceDN w:val="0"/>
        <w:adjustRightInd w:val="0"/>
        <w:rPr>
          <w:rFonts w:ascii="TimesNewRoman" w:eastAsia="Arial,Bold" w:hAnsi="TimesNewRoman" w:cs="TimesNewRoman"/>
          <w:color w:val="000000"/>
          <w:sz w:val="20"/>
          <w:lang w:val="en-US"/>
        </w:rPr>
      </w:pPr>
      <w:r>
        <w:rPr>
          <w:rFonts w:ascii="TimesNewRoman" w:eastAsia="Arial,Bold" w:hAnsi="TimesNewRoman" w:cs="TimesNewRoman"/>
          <w:color w:val="000000"/>
          <w:sz w:val="20"/>
          <w:lang w:val="en-US"/>
        </w:rPr>
        <w:t>indicates in the Maximum A-MPDU Length Exponent field in its EDMG Capabilities element the maximum</w:t>
      </w:r>
    </w:p>
    <w:p w14:paraId="2126E40B" w14:textId="2E11C3C6" w:rsidR="00A04012" w:rsidRPr="00035157" w:rsidRDefault="00035157" w:rsidP="00035157">
      <w:pPr>
        <w:rPr>
          <w:rFonts w:ascii="TimesNewRoman" w:eastAsia="Arial,Bold" w:hAnsi="TimesNewRoman" w:cs="TimesNewRoman"/>
          <w:color w:val="218A21"/>
          <w:sz w:val="20"/>
          <w:lang w:val="en-US"/>
          <w:rPrChange w:id="6" w:author="Li-Hsiang Sun" w:date="2023-01-12T09:39:00Z">
            <w:rPr>
              <w:rStyle w:val="Emphasis"/>
              <w:b w:val="0"/>
              <w:bCs w:val="0"/>
              <w:i w:val="0"/>
              <w:iCs w:val="0"/>
              <w:highlight w:val="yellow"/>
            </w:rPr>
          </w:rPrChange>
        </w:rPr>
      </w:pPr>
      <w:r>
        <w:rPr>
          <w:rFonts w:ascii="TimesNewRoman" w:eastAsia="Arial,Bold" w:hAnsi="TimesNewRoman" w:cs="TimesNewRoman"/>
          <w:color w:val="000000"/>
          <w:sz w:val="20"/>
          <w:lang w:val="en-US"/>
        </w:rPr>
        <w:t>length of the A-MPDU that it can receive in an EDMG PPDU.</w:t>
      </w:r>
      <w:r>
        <w:rPr>
          <w:rFonts w:ascii="TimesNewRoman" w:eastAsia="Arial,Bold" w:hAnsi="TimesNewRoman" w:cs="TimesNewRoman"/>
          <w:color w:val="218A21"/>
          <w:sz w:val="20"/>
          <w:lang w:val="en-US"/>
        </w:rPr>
        <w:t>(11ay</w:t>
      </w:r>
      <w:r>
        <w:rPr>
          <w:rFonts w:ascii="TimesNewRoman" w:eastAsia="Arial,Bold" w:hAnsi="TimesNewRoman" w:cs="TimesNewRoman"/>
          <w:color w:val="218A21"/>
          <w:sz w:val="20"/>
          <w:lang w:val="en-US"/>
        </w:rPr>
        <w:t>)</w:t>
      </w:r>
      <w:ins w:id="7" w:author="Li-Hsiang Sun" w:date="2023-01-12T09:38:00Z">
        <w:r>
          <w:rPr>
            <w:rFonts w:ascii="TimesNewRoman" w:eastAsia="Arial,Bold" w:hAnsi="TimesNewRoman" w:cs="TimesNewRoman"/>
            <w:color w:val="218A21"/>
            <w:sz w:val="20"/>
            <w:lang w:val="en-US"/>
          </w:rPr>
          <w:t xml:space="preserve"> Fields </w:t>
        </w:r>
      </w:ins>
      <w:ins w:id="8" w:author="Li-Hsiang Sun" w:date="2023-01-12T09:39:00Z">
        <w:r>
          <w:rPr>
            <w:rFonts w:ascii="TimesNewRoman" w:eastAsia="Arial,Bold" w:hAnsi="TimesNewRoman" w:cs="TimesNewRoman"/>
            <w:color w:val="218A21"/>
            <w:sz w:val="20"/>
            <w:lang w:val="en-US"/>
          </w:rPr>
          <w:t xml:space="preserve">used </w:t>
        </w:r>
        <w:r w:rsidRPr="00035157">
          <w:rPr>
            <w:rFonts w:ascii="TimesNewRoman" w:eastAsia="Arial,Bold" w:hAnsi="TimesNewRoman" w:cs="TimesNewRoman"/>
            <w:color w:val="218A21"/>
            <w:sz w:val="20"/>
            <w:lang w:val="en-US"/>
            <w:rPrChange w:id="9" w:author="Li-Hsiang Sun" w:date="2023-01-12T09:39:00Z">
              <w:rPr>
                <w:rFonts w:ascii="Arial" w:hAnsi="Arial" w:cs="Arial"/>
                <w:b/>
                <w:bCs/>
              </w:rPr>
            </w:rPrChange>
          </w:rPr>
          <w:t>for calculating the maximum A-MPDU size of various PPDU Types in different bands</w:t>
        </w:r>
        <w:r>
          <w:rPr>
            <w:rFonts w:ascii="TimesNewRoman" w:eastAsia="Arial,Bold" w:hAnsi="TimesNewRoman" w:cs="TimesNewRoman"/>
            <w:color w:val="218A21"/>
            <w:sz w:val="20"/>
            <w:lang w:val="en-US"/>
          </w:rPr>
          <w:t xml:space="preserve"> are specified in Table </w:t>
        </w:r>
      </w:ins>
      <w:ins w:id="10" w:author="Li-Hsiang Sun" w:date="2023-01-12T09:40:00Z">
        <w:r>
          <w:rPr>
            <w:rFonts w:ascii="TimesNewRoman" w:eastAsia="Arial,Bold" w:hAnsi="TimesNewRoman" w:cs="TimesNewRoman"/>
            <w:color w:val="218A21"/>
            <w:sz w:val="20"/>
            <w:lang w:val="en-US"/>
          </w:rPr>
          <w:t>xxx.</w:t>
        </w:r>
      </w:ins>
    </w:p>
    <w:p w14:paraId="08E773AF" w14:textId="77777777" w:rsidR="00035157" w:rsidRDefault="00035157" w:rsidP="00A04012">
      <w:pPr>
        <w:rPr>
          <w:rStyle w:val="Emphasis"/>
          <w:highlight w:val="yellow"/>
        </w:rPr>
      </w:pPr>
    </w:p>
    <w:p w14:paraId="6C0738B5" w14:textId="0B73B25B" w:rsidR="00A04012" w:rsidRPr="009A4802" w:rsidRDefault="00A04012" w:rsidP="00A04012">
      <w:pPr>
        <w:rPr>
          <w:rStyle w:val="Emphasis"/>
        </w:rPr>
      </w:pPr>
      <w:bookmarkStart w:id="11" w:name="OLE_LINK3"/>
      <w:r w:rsidRPr="009A4802">
        <w:rPr>
          <w:rStyle w:val="Emphasis"/>
          <w:highlight w:val="yellow"/>
        </w:rPr>
        <w:t xml:space="preserve">TGbe editor: </w:t>
      </w:r>
      <w:r w:rsidR="00876F08">
        <w:rPr>
          <w:rStyle w:val="Emphasis"/>
        </w:rPr>
        <w:t>Add the following table after the 1</w:t>
      </w:r>
      <w:r w:rsidR="00876F08" w:rsidRPr="00876F08">
        <w:rPr>
          <w:rStyle w:val="Emphasis"/>
          <w:vertAlign w:val="superscript"/>
        </w:rPr>
        <w:t>st</w:t>
      </w:r>
      <w:r w:rsidR="00876F08">
        <w:rPr>
          <w:rStyle w:val="Emphasis"/>
        </w:rPr>
        <w:t xml:space="preserve"> paragraph </w:t>
      </w:r>
      <w:r w:rsidR="00876F08" w:rsidRPr="00876F08">
        <w:rPr>
          <w:rStyle w:val="Emphasis"/>
          <w:highlight w:val="yellow"/>
        </w:rPr>
        <w:t xml:space="preserve">in </w:t>
      </w:r>
      <w:r w:rsidR="00876F08" w:rsidRPr="00876F08">
        <w:rPr>
          <w:b/>
          <w:bCs/>
          <w:i/>
          <w:iCs/>
          <w:sz w:val="20"/>
          <w:highlight w:val="yellow"/>
        </w:rPr>
        <w:t>10.12.2 A-MPDU length limit rules</w:t>
      </w:r>
      <w:r w:rsidR="00527F6B" w:rsidRPr="00876F08">
        <w:rPr>
          <w:rStyle w:val="Emphasis"/>
          <w:b w:val="0"/>
          <w:bCs w:val="0"/>
          <w:highlight w:val="yellow"/>
        </w:rPr>
        <w:t xml:space="preserve"> (</w:t>
      </w:r>
      <w:r w:rsidR="00334B52">
        <w:rPr>
          <w:rStyle w:val="Emphasis"/>
          <w:b w:val="0"/>
          <w:bCs w:val="0"/>
        </w:rPr>
        <w:t>#</w:t>
      </w:r>
      <w:r w:rsidR="00305D65">
        <w:rPr>
          <w:rStyle w:val="Emphasis"/>
          <w:b w:val="0"/>
          <w:bCs w:val="0"/>
        </w:rPr>
        <w:t>11852, 13453</w:t>
      </w:r>
      <w:r w:rsidR="00527F6B" w:rsidRPr="00527F6B">
        <w:rPr>
          <w:rStyle w:val="Emphasis"/>
          <w:b w:val="0"/>
          <w:bCs w:val="0"/>
        </w:rPr>
        <w:t>)</w:t>
      </w:r>
      <w:r w:rsidRPr="009A4802">
        <w:rPr>
          <w:rStyle w:val="Emphasis"/>
        </w:rPr>
        <w:t>:</w:t>
      </w:r>
    </w:p>
    <w:bookmarkEnd w:id="11"/>
    <w:p w14:paraId="5B92A17A" w14:textId="77777777" w:rsidR="00A04012" w:rsidRDefault="00A04012" w:rsidP="00A04012">
      <w:pPr>
        <w:rPr>
          <w:rStyle w:val="Emphasis"/>
          <w:highlight w:val="yellow"/>
        </w:rPr>
      </w:pPr>
    </w:p>
    <w:p w14:paraId="1553DD53" w14:textId="77777777" w:rsidR="00876F08" w:rsidRDefault="00876F08" w:rsidP="00876F08">
      <w:pPr>
        <w:pStyle w:val="BodyText"/>
        <w:kinsoku w:val="0"/>
        <w:overflowPunct w:val="0"/>
        <w:spacing w:before="102"/>
        <w:ind w:left="1165"/>
        <w:rPr>
          <w:ins w:id="12" w:author="Liwen Chu" w:date="2022-09-01T14:46:00Z"/>
          <w:rFonts w:ascii="Arial" w:eastAsiaTheme="minorEastAsia" w:hAnsi="Arial" w:cs="Arial"/>
          <w:b/>
          <w:bCs/>
          <w:i/>
          <w:iCs/>
        </w:rPr>
      </w:pPr>
      <w:ins w:id="13" w:author="Liwen Chu" w:date="2022-09-01T14:46:00Z">
        <w:r>
          <w:rPr>
            <w:rFonts w:ascii="Arial" w:hAnsi="Arial" w:cs="Arial"/>
            <w:b/>
            <w:bCs/>
          </w:rPr>
          <w:t xml:space="preserve">Table xxx — Fields used </w:t>
        </w:r>
        <w:bookmarkStart w:id="14" w:name="_Hlk124408771"/>
        <w:r>
          <w:rPr>
            <w:rFonts w:ascii="Arial" w:hAnsi="Arial" w:cs="Arial"/>
            <w:b/>
            <w:bCs/>
          </w:rPr>
          <w:t>for calculating the maximum A-MPDU size of various PPDU Types in different bands</w:t>
        </w:r>
        <w:bookmarkEnd w:id="14"/>
      </w:ins>
    </w:p>
    <w:p w14:paraId="4D5E783E" w14:textId="77777777" w:rsidR="00876F08" w:rsidRDefault="00876F08" w:rsidP="00876F08">
      <w:pPr>
        <w:pStyle w:val="BodyText"/>
        <w:kinsoku w:val="0"/>
        <w:overflowPunct w:val="0"/>
        <w:spacing w:before="10" w:after="1"/>
        <w:rPr>
          <w:ins w:id="15" w:author="Liwen Chu" w:date="2022-09-01T14:46:00Z"/>
          <w:rFonts w:ascii="Arial" w:hAnsi="Arial" w:cs="Arial"/>
          <w:b/>
          <w:bCs/>
          <w:i/>
          <w:iCs/>
          <w:color w:val="auto"/>
          <w:sz w:val="21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7"/>
        <w:gridCol w:w="1307"/>
        <w:gridCol w:w="1306"/>
        <w:gridCol w:w="1252"/>
        <w:gridCol w:w="1252"/>
        <w:gridCol w:w="1252"/>
        <w:gridCol w:w="1172"/>
        <w:gridCol w:w="1172"/>
      </w:tblGrid>
      <w:tr w:rsidR="00876F08" w14:paraId="42342C04" w14:textId="77777777" w:rsidTr="00617F72">
        <w:trPr>
          <w:ins w:id="16" w:author="Liwen Chu" w:date="2022-09-01T14:46:00Z"/>
        </w:trPr>
        <w:tc>
          <w:tcPr>
            <w:tcW w:w="1177" w:type="dxa"/>
          </w:tcPr>
          <w:p w14:paraId="3C37BA1D" w14:textId="77777777" w:rsidR="00876F08" w:rsidRDefault="00876F08" w:rsidP="00617F72">
            <w:pPr>
              <w:tabs>
                <w:tab w:val="left" w:pos="1741"/>
              </w:tabs>
              <w:rPr>
                <w:ins w:id="17" w:author="Liwen Chu" w:date="2022-09-01T14:46:00Z"/>
              </w:rPr>
            </w:pPr>
            <w:ins w:id="18" w:author="Liwen Chu" w:date="2022-09-01T14:46:00Z">
              <w:r>
                <w:rPr>
                  <w:b/>
                  <w:bCs/>
                  <w:sz w:val="18"/>
                  <w:szCs w:val="18"/>
                </w:rPr>
                <w:t>Maximum A-MPDU per PPDU Type and Band</w:t>
              </w:r>
            </w:ins>
          </w:p>
        </w:tc>
        <w:tc>
          <w:tcPr>
            <w:tcW w:w="1307" w:type="dxa"/>
          </w:tcPr>
          <w:p w14:paraId="40EBD156" w14:textId="77777777" w:rsidR="00876F08" w:rsidRDefault="00876F08" w:rsidP="00617F72">
            <w:pPr>
              <w:tabs>
                <w:tab w:val="left" w:pos="1741"/>
              </w:tabs>
              <w:rPr>
                <w:ins w:id="19" w:author="Liwen Chu" w:date="2022-09-01T14:46:00Z"/>
              </w:rPr>
            </w:pPr>
            <w:ins w:id="20" w:author="Liwen Chu" w:date="2022-09-01T14:46:00Z">
              <w:r>
                <w:rPr>
                  <w:sz w:val="20"/>
                </w:rPr>
                <w:t>Maximum A-MPDU Length Exponent field in HT Capabilities</w:t>
              </w:r>
            </w:ins>
          </w:p>
        </w:tc>
        <w:tc>
          <w:tcPr>
            <w:tcW w:w="1306" w:type="dxa"/>
          </w:tcPr>
          <w:p w14:paraId="31CAB22D" w14:textId="77777777" w:rsidR="00876F08" w:rsidRDefault="00876F08" w:rsidP="00617F72">
            <w:pPr>
              <w:tabs>
                <w:tab w:val="left" w:pos="1741"/>
              </w:tabs>
              <w:rPr>
                <w:ins w:id="21" w:author="Liwen Chu" w:date="2022-09-01T14:46:00Z"/>
              </w:rPr>
            </w:pPr>
            <w:ins w:id="22" w:author="Liwen Chu" w:date="2022-09-01T14:46:00Z">
              <w:r>
                <w:rPr>
                  <w:sz w:val="20"/>
                </w:rPr>
                <w:t>Maximum A-MPDU Length Exponent field in VHT Capabilities</w:t>
              </w:r>
            </w:ins>
          </w:p>
        </w:tc>
        <w:tc>
          <w:tcPr>
            <w:tcW w:w="1252" w:type="dxa"/>
          </w:tcPr>
          <w:p w14:paraId="48222B55" w14:textId="77777777" w:rsidR="00876F08" w:rsidRDefault="00876F08" w:rsidP="00617F72">
            <w:pPr>
              <w:autoSpaceDE w:val="0"/>
              <w:autoSpaceDN w:val="0"/>
              <w:adjustRightInd w:val="0"/>
              <w:rPr>
                <w:ins w:id="23" w:author="Liwen Chu" w:date="2022-09-01T14:46:00Z"/>
                <w:rFonts w:ascii="Arial" w:hAnsi="Arial" w:cs="Arial"/>
                <w:sz w:val="16"/>
                <w:szCs w:val="16"/>
                <w:lang w:val="en-US"/>
              </w:rPr>
            </w:pPr>
            <w:ins w:id="24" w:author="Liwen Chu" w:date="2022-09-01T14:46:00Z">
              <w:r>
                <w:rPr>
                  <w:rFonts w:ascii="Arial" w:hAnsi="Arial" w:cs="Arial"/>
                  <w:sz w:val="16"/>
                  <w:szCs w:val="16"/>
                  <w:lang w:val="en-US"/>
                </w:rPr>
                <w:t>Maximum</w:t>
              </w:r>
            </w:ins>
          </w:p>
          <w:p w14:paraId="61E5448D" w14:textId="77777777" w:rsidR="00876F08" w:rsidRDefault="00876F08" w:rsidP="00617F72">
            <w:pPr>
              <w:autoSpaceDE w:val="0"/>
              <w:autoSpaceDN w:val="0"/>
              <w:adjustRightInd w:val="0"/>
              <w:rPr>
                <w:ins w:id="25" w:author="Liwen Chu" w:date="2022-09-01T14:46:00Z"/>
                <w:rFonts w:ascii="Arial" w:hAnsi="Arial" w:cs="Arial"/>
                <w:sz w:val="16"/>
                <w:szCs w:val="16"/>
                <w:lang w:val="en-US"/>
              </w:rPr>
            </w:pPr>
            <w:ins w:id="26" w:author="Liwen Chu" w:date="2022-09-01T14:46:00Z">
              <w:r>
                <w:rPr>
                  <w:rFonts w:ascii="Arial" w:hAnsi="Arial" w:cs="Arial"/>
                  <w:sz w:val="16"/>
                  <w:szCs w:val="16"/>
                  <w:lang w:val="en-US"/>
                </w:rPr>
                <w:t>A-MPDU</w:t>
              </w:r>
            </w:ins>
          </w:p>
          <w:p w14:paraId="3383CBE9" w14:textId="77777777" w:rsidR="00876F08" w:rsidRDefault="00876F08" w:rsidP="00617F72">
            <w:pPr>
              <w:autoSpaceDE w:val="0"/>
              <w:autoSpaceDN w:val="0"/>
              <w:adjustRightInd w:val="0"/>
              <w:rPr>
                <w:ins w:id="27" w:author="Liwen Chu" w:date="2022-09-01T14:46:00Z"/>
                <w:rFonts w:ascii="Arial" w:hAnsi="Arial" w:cs="Arial"/>
                <w:sz w:val="16"/>
                <w:szCs w:val="16"/>
                <w:lang w:val="en-US"/>
              </w:rPr>
            </w:pPr>
            <w:ins w:id="28" w:author="Liwen Chu" w:date="2022-09-01T14:46:00Z">
              <w:r>
                <w:rPr>
                  <w:rFonts w:ascii="Arial" w:hAnsi="Arial" w:cs="Arial"/>
                  <w:sz w:val="16"/>
                  <w:szCs w:val="16"/>
                  <w:lang w:val="en-US"/>
                </w:rPr>
                <w:t>Length</w:t>
              </w:r>
            </w:ins>
          </w:p>
          <w:p w14:paraId="623278B1" w14:textId="77777777" w:rsidR="00876F08" w:rsidRDefault="00876F08" w:rsidP="00617F72">
            <w:pPr>
              <w:autoSpaceDE w:val="0"/>
              <w:autoSpaceDN w:val="0"/>
              <w:adjustRightInd w:val="0"/>
              <w:rPr>
                <w:ins w:id="29" w:author="Liwen Chu" w:date="2022-09-01T14:46:00Z"/>
                <w:rFonts w:ascii="Arial" w:hAnsi="Arial" w:cs="Arial"/>
                <w:sz w:val="16"/>
                <w:szCs w:val="16"/>
                <w:lang w:val="en-US"/>
              </w:rPr>
            </w:pPr>
            <w:ins w:id="30" w:author="Liwen Chu" w:date="2022-09-01T14:46:00Z">
              <w:r>
                <w:rPr>
                  <w:rFonts w:ascii="Arial" w:hAnsi="Arial" w:cs="Arial"/>
                  <w:sz w:val="16"/>
                  <w:szCs w:val="16"/>
                  <w:lang w:val="en-US"/>
                </w:rPr>
                <w:t>Exponent</w:t>
              </w:r>
            </w:ins>
          </w:p>
          <w:p w14:paraId="454D1057" w14:textId="77777777" w:rsidR="00876F08" w:rsidRDefault="00876F08" w:rsidP="00617F72">
            <w:pPr>
              <w:tabs>
                <w:tab w:val="left" w:pos="1741"/>
              </w:tabs>
              <w:rPr>
                <w:ins w:id="31" w:author="Liwen Chu" w:date="2022-09-01T14:46:00Z"/>
              </w:rPr>
            </w:pPr>
            <w:ins w:id="32" w:author="Liwen Chu" w:date="2022-09-01T14:46:00Z">
              <w:r>
                <w:rPr>
                  <w:rFonts w:ascii="Arial" w:hAnsi="Arial" w:cs="Arial"/>
                  <w:sz w:val="16"/>
                  <w:szCs w:val="16"/>
                  <w:lang w:val="en-US"/>
                </w:rPr>
                <w:t xml:space="preserve">Extension </w:t>
              </w:r>
              <w:r>
                <w:rPr>
                  <w:sz w:val="20"/>
                </w:rPr>
                <w:t>in HE Capabilities</w:t>
              </w:r>
            </w:ins>
          </w:p>
        </w:tc>
        <w:tc>
          <w:tcPr>
            <w:tcW w:w="1252" w:type="dxa"/>
          </w:tcPr>
          <w:p w14:paraId="3878C4FA" w14:textId="77777777" w:rsidR="00876F08" w:rsidRDefault="00876F08" w:rsidP="00617F72">
            <w:pPr>
              <w:tabs>
                <w:tab w:val="left" w:pos="1741"/>
              </w:tabs>
              <w:rPr>
                <w:ins w:id="33" w:author="Liwen Chu" w:date="2022-09-01T14:46:00Z"/>
              </w:rPr>
            </w:pPr>
            <w:ins w:id="34" w:author="Liwen Chu" w:date="2022-09-01T14:46:00Z">
              <w:r>
                <w:rPr>
                  <w:sz w:val="20"/>
                </w:rPr>
                <w:t>Maximum A-MPDU Length Exponent field in HE 6G Capabilities</w:t>
              </w:r>
            </w:ins>
          </w:p>
        </w:tc>
        <w:tc>
          <w:tcPr>
            <w:tcW w:w="1252" w:type="dxa"/>
          </w:tcPr>
          <w:p w14:paraId="0C298FD4" w14:textId="77777777" w:rsidR="00876F08" w:rsidRDefault="00876F08" w:rsidP="00617F72">
            <w:pPr>
              <w:autoSpaceDE w:val="0"/>
              <w:autoSpaceDN w:val="0"/>
              <w:adjustRightInd w:val="0"/>
              <w:rPr>
                <w:ins w:id="35" w:author="Liwen Chu" w:date="2022-09-01T14:46:00Z"/>
                <w:rFonts w:ascii="Arial" w:hAnsi="Arial" w:cs="Arial"/>
                <w:sz w:val="16"/>
                <w:szCs w:val="16"/>
                <w:lang w:val="en-US"/>
              </w:rPr>
            </w:pPr>
            <w:ins w:id="36" w:author="Liwen Chu" w:date="2022-09-01T14:46:00Z">
              <w:r>
                <w:rPr>
                  <w:rFonts w:ascii="Arial" w:hAnsi="Arial" w:cs="Arial"/>
                  <w:sz w:val="16"/>
                  <w:szCs w:val="16"/>
                  <w:lang w:val="en-US"/>
                </w:rPr>
                <w:t>Maximum</w:t>
              </w:r>
            </w:ins>
          </w:p>
          <w:p w14:paraId="317F65CC" w14:textId="77777777" w:rsidR="00876F08" w:rsidRDefault="00876F08" w:rsidP="00617F72">
            <w:pPr>
              <w:autoSpaceDE w:val="0"/>
              <w:autoSpaceDN w:val="0"/>
              <w:adjustRightInd w:val="0"/>
              <w:rPr>
                <w:ins w:id="37" w:author="Liwen Chu" w:date="2022-09-01T14:46:00Z"/>
                <w:rFonts w:ascii="Arial" w:hAnsi="Arial" w:cs="Arial"/>
                <w:sz w:val="16"/>
                <w:szCs w:val="16"/>
                <w:lang w:val="en-US"/>
              </w:rPr>
            </w:pPr>
            <w:ins w:id="38" w:author="Liwen Chu" w:date="2022-09-01T14:46:00Z">
              <w:r>
                <w:rPr>
                  <w:rFonts w:ascii="Arial" w:hAnsi="Arial" w:cs="Arial"/>
                  <w:sz w:val="16"/>
                  <w:szCs w:val="16"/>
                  <w:lang w:val="en-US"/>
                </w:rPr>
                <w:t>A-MPDU</w:t>
              </w:r>
            </w:ins>
          </w:p>
          <w:p w14:paraId="7F711C45" w14:textId="77777777" w:rsidR="00876F08" w:rsidRDefault="00876F08" w:rsidP="00617F72">
            <w:pPr>
              <w:autoSpaceDE w:val="0"/>
              <w:autoSpaceDN w:val="0"/>
              <w:adjustRightInd w:val="0"/>
              <w:rPr>
                <w:ins w:id="39" w:author="Liwen Chu" w:date="2022-09-01T14:46:00Z"/>
                <w:rFonts w:ascii="Arial" w:hAnsi="Arial" w:cs="Arial"/>
                <w:sz w:val="16"/>
                <w:szCs w:val="16"/>
                <w:lang w:val="en-US"/>
              </w:rPr>
            </w:pPr>
            <w:ins w:id="40" w:author="Liwen Chu" w:date="2022-09-01T14:46:00Z">
              <w:r>
                <w:rPr>
                  <w:rFonts w:ascii="Arial" w:hAnsi="Arial" w:cs="Arial"/>
                  <w:sz w:val="16"/>
                  <w:szCs w:val="16"/>
                  <w:lang w:val="en-US"/>
                </w:rPr>
                <w:t>Length</w:t>
              </w:r>
            </w:ins>
          </w:p>
          <w:p w14:paraId="3156891D" w14:textId="77777777" w:rsidR="00876F08" w:rsidRDefault="00876F08" w:rsidP="00617F72">
            <w:pPr>
              <w:autoSpaceDE w:val="0"/>
              <w:autoSpaceDN w:val="0"/>
              <w:adjustRightInd w:val="0"/>
              <w:rPr>
                <w:ins w:id="41" w:author="Liwen Chu" w:date="2022-09-01T14:46:00Z"/>
                <w:rFonts w:ascii="Arial" w:hAnsi="Arial" w:cs="Arial"/>
                <w:sz w:val="16"/>
                <w:szCs w:val="16"/>
                <w:lang w:val="en-US"/>
              </w:rPr>
            </w:pPr>
            <w:ins w:id="42" w:author="Liwen Chu" w:date="2022-09-01T14:46:00Z">
              <w:r>
                <w:rPr>
                  <w:rFonts w:ascii="Arial" w:hAnsi="Arial" w:cs="Arial"/>
                  <w:sz w:val="16"/>
                  <w:szCs w:val="16"/>
                  <w:lang w:val="en-US"/>
                </w:rPr>
                <w:t>Exponent</w:t>
              </w:r>
            </w:ins>
          </w:p>
          <w:p w14:paraId="5FD6F5B9" w14:textId="77777777" w:rsidR="00876F08" w:rsidRDefault="00876F08" w:rsidP="00617F72">
            <w:pPr>
              <w:tabs>
                <w:tab w:val="left" w:pos="1741"/>
              </w:tabs>
              <w:rPr>
                <w:ins w:id="43" w:author="Liwen Chu" w:date="2022-09-01T14:46:00Z"/>
              </w:rPr>
            </w:pPr>
            <w:ins w:id="44" w:author="Liwen Chu" w:date="2022-09-01T14:46:00Z">
              <w:r>
                <w:rPr>
                  <w:rFonts w:ascii="Arial" w:hAnsi="Arial" w:cs="Arial"/>
                  <w:sz w:val="16"/>
                  <w:szCs w:val="16"/>
                  <w:lang w:val="en-US"/>
                </w:rPr>
                <w:t xml:space="preserve">Extension </w:t>
              </w:r>
              <w:r>
                <w:rPr>
                  <w:sz w:val="20"/>
                </w:rPr>
                <w:t>in EHT Capabilities</w:t>
              </w:r>
            </w:ins>
          </w:p>
        </w:tc>
        <w:tc>
          <w:tcPr>
            <w:tcW w:w="1172" w:type="dxa"/>
          </w:tcPr>
          <w:p w14:paraId="549DB264" w14:textId="77777777" w:rsidR="00876F08" w:rsidRDefault="00876F08" w:rsidP="00617F72">
            <w:pPr>
              <w:autoSpaceDE w:val="0"/>
              <w:autoSpaceDN w:val="0"/>
              <w:adjustRightInd w:val="0"/>
              <w:rPr>
                <w:ins w:id="45" w:author="Liwen Chu" w:date="2022-09-01T14:46:00Z"/>
                <w:rFonts w:ascii="Arial" w:hAnsi="Arial" w:cs="Arial"/>
                <w:sz w:val="16"/>
                <w:szCs w:val="16"/>
                <w:lang w:val="en-US"/>
              </w:rPr>
            </w:pPr>
            <w:ins w:id="46" w:author="Liwen Chu" w:date="2022-09-01T14:46:00Z">
              <w:r>
                <w:rPr>
                  <w:sz w:val="20"/>
                </w:rPr>
                <w:t>Maximum A-MPDU Length Exponent field in DMG Capabilities</w:t>
              </w:r>
            </w:ins>
          </w:p>
        </w:tc>
        <w:tc>
          <w:tcPr>
            <w:tcW w:w="1172" w:type="dxa"/>
          </w:tcPr>
          <w:p w14:paraId="40D18DA8" w14:textId="77777777" w:rsidR="00876F08" w:rsidRDefault="00876F08" w:rsidP="00617F72">
            <w:pPr>
              <w:autoSpaceDE w:val="0"/>
              <w:autoSpaceDN w:val="0"/>
              <w:adjustRightInd w:val="0"/>
              <w:rPr>
                <w:ins w:id="47" w:author="Liwen Chu" w:date="2022-09-01T14:46:00Z"/>
                <w:rFonts w:ascii="Arial" w:hAnsi="Arial" w:cs="Arial"/>
                <w:sz w:val="16"/>
                <w:szCs w:val="16"/>
                <w:lang w:val="en-US"/>
              </w:rPr>
            </w:pPr>
            <w:ins w:id="48" w:author="Liwen Chu" w:date="2022-09-01T14:46:00Z">
              <w:r>
                <w:rPr>
                  <w:sz w:val="20"/>
                </w:rPr>
                <w:t>Maximum A-MPDU Length Exponent field in EDMG Capabilities</w:t>
              </w:r>
            </w:ins>
          </w:p>
        </w:tc>
      </w:tr>
      <w:tr w:rsidR="00876F08" w14:paraId="35DC4294" w14:textId="77777777" w:rsidTr="00617F72">
        <w:trPr>
          <w:ins w:id="49" w:author="Liwen Chu" w:date="2022-09-01T14:46:00Z"/>
        </w:trPr>
        <w:tc>
          <w:tcPr>
            <w:tcW w:w="1177" w:type="dxa"/>
          </w:tcPr>
          <w:p w14:paraId="668961F4" w14:textId="77777777" w:rsidR="00876F08" w:rsidRDefault="00876F08" w:rsidP="00617F72">
            <w:pPr>
              <w:tabs>
                <w:tab w:val="left" w:pos="1741"/>
              </w:tabs>
              <w:rPr>
                <w:ins w:id="50" w:author="Liwen Chu" w:date="2022-09-01T14:46:00Z"/>
              </w:rPr>
            </w:pPr>
            <w:ins w:id="51" w:author="Liwen Chu" w:date="2022-09-01T14:46:00Z">
              <w:r>
                <w:rPr>
                  <w:b/>
                  <w:bCs/>
                  <w:sz w:val="18"/>
                  <w:szCs w:val="18"/>
                </w:rPr>
                <w:t>Maximum A-MPDU in HT PPDU of 2.4 GHz band</w:t>
              </w:r>
            </w:ins>
          </w:p>
        </w:tc>
        <w:tc>
          <w:tcPr>
            <w:tcW w:w="1307" w:type="dxa"/>
          </w:tcPr>
          <w:p w14:paraId="3F7FB8F0" w14:textId="77777777" w:rsidR="00876F08" w:rsidRDefault="00876F08" w:rsidP="00617F72">
            <w:pPr>
              <w:tabs>
                <w:tab w:val="left" w:pos="1741"/>
              </w:tabs>
              <w:rPr>
                <w:ins w:id="52" w:author="Liwen Chu" w:date="2022-09-01T14:46:00Z"/>
              </w:rPr>
            </w:pPr>
            <w:ins w:id="53" w:author="Liwen Chu" w:date="2022-09-01T14:46:00Z">
              <w:r>
                <w:t>Y</w:t>
              </w:r>
            </w:ins>
          </w:p>
        </w:tc>
        <w:tc>
          <w:tcPr>
            <w:tcW w:w="1306" w:type="dxa"/>
          </w:tcPr>
          <w:p w14:paraId="21E6AD3A" w14:textId="7A8CCBBE" w:rsidR="00876F08" w:rsidRDefault="00876F08" w:rsidP="00617F72">
            <w:pPr>
              <w:tabs>
                <w:tab w:val="left" w:pos="1741"/>
              </w:tabs>
              <w:rPr>
                <w:ins w:id="54" w:author="Liwen Chu" w:date="2022-09-01T14:46:00Z"/>
              </w:rPr>
            </w:pPr>
            <w:ins w:id="55" w:author="Liwen Chu" w:date="2022-09-01T14:46:00Z">
              <w:del w:id="56" w:author="Li-Hsiang Sun" w:date="2023-01-11T14:46:00Z">
                <w:r w:rsidDel="004E2224">
                  <w:delText>NA</w:delText>
                </w:r>
              </w:del>
            </w:ins>
            <w:ins w:id="57" w:author="Li-Hsiang Sun" w:date="2023-01-11T14:46:00Z">
              <w:r w:rsidR="004E2224">
                <w:t>N</w:t>
              </w:r>
            </w:ins>
          </w:p>
        </w:tc>
        <w:tc>
          <w:tcPr>
            <w:tcW w:w="1252" w:type="dxa"/>
          </w:tcPr>
          <w:p w14:paraId="29903BF9" w14:textId="4072BBA6" w:rsidR="00876F08" w:rsidRDefault="00876F08" w:rsidP="00617F72">
            <w:pPr>
              <w:tabs>
                <w:tab w:val="left" w:pos="1741"/>
              </w:tabs>
              <w:rPr>
                <w:ins w:id="58" w:author="Liwen Chu" w:date="2022-09-01T14:46:00Z"/>
              </w:rPr>
            </w:pPr>
            <w:ins w:id="59" w:author="Liwen Chu" w:date="2022-09-01T14:46:00Z">
              <w:del w:id="60" w:author="Li-Hsiang Sun" w:date="2023-01-11T14:46:00Z">
                <w:r w:rsidDel="004E2224">
                  <w:delText>NA</w:delText>
                </w:r>
              </w:del>
            </w:ins>
            <w:ins w:id="61" w:author="Li-Hsiang Sun" w:date="2023-01-11T14:46:00Z">
              <w:r w:rsidR="004E2224">
                <w:t>N</w:t>
              </w:r>
            </w:ins>
          </w:p>
        </w:tc>
        <w:tc>
          <w:tcPr>
            <w:tcW w:w="1252" w:type="dxa"/>
          </w:tcPr>
          <w:p w14:paraId="1D599840" w14:textId="63087350" w:rsidR="00876F08" w:rsidRDefault="00876F08" w:rsidP="00617F72">
            <w:pPr>
              <w:tabs>
                <w:tab w:val="left" w:pos="1741"/>
              </w:tabs>
              <w:rPr>
                <w:ins w:id="62" w:author="Liwen Chu" w:date="2022-09-01T14:46:00Z"/>
              </w:rPr>
            </w:pPr>
            <w:ins w:id="63" w:author="Liwen Chu" w:date="2022-09-01T14:46:00Z">
              <w:del w:id="64" w:author="Li-Hsiang Sun" w:date="2023-01-11T14:46:00Z">
                <w:r w:rsidDel="004E2224">
                  <w:delText>NA</w:delText>
                </w:r>
              </w:del>
            </w:ins>
            <w:ins w:id="65" w:author="Li-Hsiang Sun" w:date="2023-01-11T14:46:00Z">
              <w:r w:rsidR="004E2224">
                <w:t>N</w:t>
              </w:r>
            </w:ins>
          </w:p>
        </w:tc>
        <w:tc>
          <w:tcPr>
            <w:tcW w:w="1252" w:type="dxa"/>
          </w:tcPr>
          <w:p w14:paraId="11328C18" w14:textId="7017C65A" w:rsidR="00876F08" w:rsidRDefault="00876F08" w:rsidP="00617F72">
            <w:pPr>
              <w:tabs>
                <w:tab w:val="left" w:pos="1741"/>
              </w:tabs>
              <w:rPr>
                <w:ins w:id="66" w:author="Liwen Chu" w:date="2022-09-01T14:46:00Z"/>
              </w:rPr>
            </w:pPr>
            <w:ins w:id="67" w:author="Liwen Chu" w:date="2022-09-01T14:46:00Z">
              <w:del w:id="68" w:author="Li-Hsiang Sun" w:date="2023-01-11T14:46:00Z">
                <w:r w:rsidDel="004E2224">
                  <w:delText>NA</w:delText>
                </w:r>
              </w:del>
            </w:ins>
            <w:ins w:id="69" w:author="Li-Hsiang Sun" w:date="2023-01-11T14:46:00Z">
              <w:r w:rsidR="004E2224">
                <w:t>N</w:t>
              </w:r>
            </w:ins>
          </w:p>
        </w:tc>
        <w:tc>
          <w:tcPr>
            <w:tcW w:w="1172" w:type="dxa"/>
          </w:tcPr>
          <w:p w14:paraId="5B353B13" w14:textId="2B25F5DA" w:rsidR="00876F08" w:rsidRDefault="00876F08" w:rsidP="00617F72">
            <w:pPr>
              <w:tabs>
                <w:tab w:val="left" w:pos="1741"/>
              </w:tabs>
              <w:rPr>
                <w:ins w:id="70" w:author="Liwen Chu" w:date="2022-09-01T14:46:00Z"/>
              </w:rPr>
            </w:pPr>
            <w:ins w:id="71" w:author="Liwen Chu" w:date="2022-09-01T14:46:00Z">
              <w:del w:id="72" w:author="Li-Hsiang Sun" w:date="2023-01-11T14:46:00Z">
                <w:r w:rsidDel="004E2224">
                  <w:delText>NA</w:delText>
                </w:r>
              </w:del>
            </w:ins>
            <w:ins w:id="73" w:author="Li-Hsiang Sun" w:date="2023-01-11T14:46:00Z">
              <w:r w:rsidR="004E2224">
                <w:t>N</w:t>
              </w:r>
            </w:ins>
          </w:p>
        </w:tc>
        <w:tc>
          <w:tcPr>
            <w:tcW w:w="1172" w:type="dxa"/>
          </w:tcPr>
          <w:p w14:paraId="2428373F" w14:textId="6E517572" w:rsidR="00876F08" w:rsidRDefault="00876F08" w:rsidP="00617F72">
            <w:pPr>
              <w:tabs>
                <w:tab w:val="left" w:pos="1741"/>
              </w:tabs>
              <w:rPr>
                <w:ins w:id="74" w:author="Liwen Chu" w:date="2022-09-01T14:46:00Z"/>
              </w:rPr>
            </w:pPr>
            <w:ins w:id="75" w:author="Liwen Chu" w:date="2022-09-01T14:46:00Z">
              <w:del w:id="76" w:author="Li-Hsiang Sun" w:date="2023-01-11T14:46:00Z">
                <w:r w:rsidDel="004E2224">
                  <w:delText>NA</w:delText>
                </w:r>
              </w:del>
            </w:ins>
            <w:ins w:id="77" w:author="Li-Hsiang Sun" w:date="2023-01-11T14:46:00Z">
              <w:r w:rsidR="004E2224">
                <w:t>N</w:t>
              </w:r>
            </w:ins>
          </w:p>
        </w:tc>
      </w:tr>
      <w:tr w:rsidR="00876F08" w14:paraId="16814488" w14:textId="77777777" w:rsidTr="00617F72">
        <w:trPr>
          <w:ins w:id="78" w:author="Liwen Chu" w:date="2022-09-01T14:46:00Z"/>
        </w:trPr>
        <w:tc>
          <w:tcPr>
            <w:tcW w:w="1177" w:type="dxa"/>
          </w:tcPr>
          <w:p w14:paraId="5DF307AC" w14:textId="77777777" w:rsidR="00876F08" w:rsidRDefault="00876F08" w:rsidP="00617F72">
            <w:pPr>
              <w:tabs>
                <w:tab w:val="left" w:pos="1741"/>
              </w:tabs>
              <w:rPr>
                <w:ins w:id="79" w:author="Liwen Chu" w:date="2022-09-01T14:46:00Z"/>
              </w:rPr>
            </w:pPr>
            <w:ins w:id="80" w:author="Liwen Chu" w:date="2022-09-01T14:46:00Z">
              <w:r>
                <w:rPr>
                  <w:b/>
                  <w:bCs/>
                  <w:sz w:val="18"/>
                  <w:szCs w:val="18"/>
                </w:rPr>
                <w:t>Maximum A-MPDU in HE PPDU of 2.4 GHz band</w:t>
              </w:r>
            </w:ins>
          </w:p>
        </w:tc>
        <w:tc>
          <w:tcPr>
            <w:tcW w:w="1307" w:type="dxa"/>
          </w:tcPr>
          <w:p w14:paraId="4F7A3E81" w14:textId="77777777" w:rsidR="00876F08" w:rsidRDefault="00876F08" w:rsidP="00617F72">
            <w:pPr>
              <w:tabs>
                <w:tab w:val="left" w:pos="1741"/>
              </w:tabs>
              <w:rPr>
                <w:ins w:id="81" w:author="Liwen Chu" w:date="2022-09-01T14:46:00Z"/>
              </w:rPr>
            </w:pPr>
            <w:ins w:id="82" w:author="Liwen Chu" w:date="2022-09-01T14:46:00Z">
              <w:r>
                <w:t>Y</w:t>
              </w:r>
            </w:ins>
          </w:p>
        </w:tc>
        <w:tc>
          <w:tcPr>
            <w:tcW w:w="1306" w:type="dxa"/>
          </w:tcPr>
          <w:p w14:paraId="1FBCBFB8" w14:textId="7907573F" w:rsidR="00876F08" w:rsidRDefault="00876F08" w:rsidP="00617F72">
            <w:pPr>
              <w:tabs>
                <w:tab w:val="left" w:pos="1741"/>
              </w:tabs>
              <w:rPr>
                <w:ins w:id="83" w:author="Liwen Chu" w:date="2022-09-01T14:46:00Z"/>
              </w:rPr>
            </w:pPr>
            <w:ins w:id="84" w:author="Liwen Chu" w:date="2022-09-01T14:46:00Z">
              <w:del w:id="85" w:author="Li-Hsiang Sun" w:date="2023-01-11T14:46:00Z">
                <w:r w:rsidDel="004E2224">
                  <w:delText>NA</w:delText>
                </w:r>
              </w:del>
            </w:ins>
            <w:ins w:id="86" w:author="Li-Hsiang Sun" w:date="2023-01-11T14:46:00Z">
              <w:r w:rsidR="004E2224">
                <w:t>N</w:t>
              </w:r>
            </w:ins>
          </w:p>
        </w:tc>
        <w:tc>
          <w:tcPr>
            <w:tcW w:w="1252" w:type="dxa"/>
          </w:tcPr>
          <w:p w14:paraId="2713BC0E" w14:textId="77777777" w:rsidR="00876F08" w:rsidRDefault="00876F08" w:rsidP="00617F72">
            <w:pPr>
              <w:tabs>
                <w:tab w:val="left" w:pos="1741"/>
              </w:tabs>
              <w:rPr>
                <w:ins w:id="87" w:author="Liwen Chu" w:date="2022-09-01T14:46:00Z"/>
              </w:rPr>
            </w:pPr>
            <w:ins w:id="88" w:author="Liwen Chu" w:date="2022-09-01T14:46:00Z">
              <w:r>
                <w:t>Y</w:t>
              </w:r>
            </w:ins>
          </w:p>
        </w:tc>
        <w:tc>
          <w:tcPr>
            <w:tcW w:w="1252" w:type="dxa"/>
          </w:tcPr>
          <w:p w14:paraId="3B222021" w14:textId="22DEB5F6" w:rsidR="00876F08" w:rsidRDefault="00876F08" w:rsidP="00617F72">
            <w:pPr>
              <w:tabs>
                <w:tab w:val="left" w:pos="1741"/>
              </w:tabs>
              <w:rPr>
                <w:ins w:id="89" w:author="Liwen Chu" w:date="2022-09-01T14:46:00Z"/>
              </w:rPr>
            </w:pPr>
            <w:ins w:id="90" w:author="Liwen Chu" w:date="2022-09-01T14:46:00Z">
              <w:del w:id="91" w:author="Li-Hsiang Sun" w:date="2023-01-11T14:46:00Z">
                <w:r w:rsidDel="004E2224">
                  <w:delText>NA</w:delText>
                </w:r>
              </w:del>
            </w:ins>
            <w:ins w:id="92" w:author="Li-Hsiang Sun" w:date="2023-01-11T14:46:00Z">
              <w:r w:rsidR="004E2224">
                <w:t>N</w:t>
              </w:r>
            </w:ins>
          </w:p>
        </w:tc>
        <w:tc>
          <w:tcPr>
            <w:tcW w:w="1252" w:type="dxa"/>
          </w:tcPr>
          <w:p w14:paraId="273770ED" w14:textId="340503DA" w:rsidR="00876F08" w:rsidRDefault="00876F08" w:rsidP="00617F72">
            <w:pPr>
              <w:tabs>
                <w:tab w:val="left" w:pos="1741"/>
              </w:tabs>
              <w:rPr>
                <w:ins w:id="93" w:author="Liwen Chu" w:date="2022-09-01T14:46:00Z"/>
              </w:rPr>
            </w:pPr>
            <w:ins w:id="94" w:author="Liwen Chu" w:date="2022-09-01T14:46:00Z">
              <w:del w:id="95" w:author="Li-Hsiang Sun" w:date="2023-01-11T14:46:00Z">
                <w:r w:rsidDel="004E2224">
                  <w:delText>NA</w:delText>
                </w:r>
              </w:del>
            </w:ins>
            <w:ins w:id="96" w:author="Li-Hsiang Sun" w:date="2023-01-11T14:46:00Z">
              <w:r w:rsidR="004E2224">
                <w:t>N</w:t>
              </w:r>
            </w:ins>
          </w:p>
        </w:tc>
        <w:tc>
          <w:tcPr>
            <w:tcW w:w="1172" w:type="dxa"/>
          </w:tcPr>
          <w:p w14:paraId="14F3ECE5" w14:textId="01095EA6" w:rsidR="00876F08" w:rsidRDefault="00876F08" w:rsidP="00617F72">
            <w:pPr>
              <w:tabs>
                <w:tab w:val="left" w:pos="1741"/>
              </w:tabs>
              <w:rPr>
                <w:ins w:id="97" w:author="Liwen Chu" w:date="2022-09-01T14:46:00Z"/>
              </w:rPr>
            </w:pPr>
            <w:ins w:id="98" w:author="Liwen Chu" w:date="2022-09-01T14:46:00Z">
              <w:del w:id="99" w:author="Li-Hsiang Sun" w:date="2023-01-11T14:46:00Z">
                <w:r w:rsidDel="004E2224">
                  <w:delText>NA</w:delText>
                </w:r>
              </w:del>
            </w:ins>
            <w:ins w:id="100" w:author="Li-Hsiang Sun" w:date="2023-01-11T14:46:00Z">
              <w:r w:rsidR="004E2224">
                <w:t>N</w:t>
              </w:r>
            </w:ins>
          </w:p>
        </w:tc>
        <w:tc>
          <w:tcPr>
            <w:tcW w:w="1172" w:type="dxa"/>
          </w:tcPr>
          <w:p w14:paraId="6CD3DAE4" w14:textId="68332187" w:rsidR="00876F08" w:rsidRDefault="00876F08" w:rsidP="00617F72">
            <w:pPr>
              <w:tabs>
                <w:tab w:val="left" w:pos="1741"/>
              </w:tabs>
              <w:rPr>
                <w:ins w:id="101" w:author="Liwen Chu" w:date="2022-09-01T14:46:00Z"/>
              </w:rPr>
            </w:pPr>
            <w:ins w:id="102" w:author="Liwen Chu" w:date="2022-09-01T14:46:00Z">
              <w:del w:id="103" w:author="Li-Hsiang Sun" w:date="2023-01-11T14:46:00Z">
                <w:r w:rsidDel="004E2224">
                  <w:delText>NA</w:delText>
                </w:r>
              </w:del>
            </w:ins>
            <w:ins w:id="104" w:author="Li-Hsiang Sun" w:date="2023-01-11T14:46:00Z">
              <w:r w:rsidR="004E2224">
                <w:t>N</w:t>
              </w:r>
            </w:ins>
          </w:p>
        </w:tc>
      </w:tr>
      <w:tr w:rsidR="00876F08" w:rsidRPr="00D40D81" w14:paraId="339122A3" w14:textId="77777777" w:rsidTr="00617F72">
        <w:trPr>
          <w:ins w:id="105" w:author="Liwen Chu" w:date="2022-09-01T14:46:00Z"/>
        </w:trPr>
        <w:tc>
          <w:tcPr>
            <w:tcW w:w="1177" w:type="dxa"/>
          </w:tcPr>
          <w:p w14:paraId="782ED7DD" w14:textId="77777777" w:rsidR="00876F08" w:rsidRPr="00AF772B" w:rsidRDefault="00876F08" w:rsidP="00617F72">
            <w:pPr>
              <w:tabs>
                <w:tab w:val="left" w:pos="1741"/>
              </w:tabs>
              <w:rPr>
                <w:ins w:id="106" w:author="Liwen Chu" w:date="2022-09-01T14:46:00Z"/>
                <w:lang w:val="en-US"/>
              </w:rPr>
            </w:pPr>
            <w:ins w:id="107" w:author="Liwen Chu" w:date="2022-09-01T14:46:00Z">
              <w:r w:rsidRPr="00AF772B">
                <w:rPr>
                  <w:b/>
                  <w:bCs/>
                  <w:sz w:val="18"/>
                  <w:szCs w:val="18"/>
                  <w:lang w:val="en-US"/>
                </w:rPr>
                <w:t>Maximum A-MPDU in EHT PPDU of 2.4</w:t>
              </w:r>
              <w:r>
                <w:rPr>
                  <w:b/>
                  <w:bCs/>
                  <w:sz w:val="18"/>
                  <w:szCs w:val="18"/>
                  <w:lang w:val="en-US"/>
                </w:rPr>
                <w:t xml:space="preserve"> </w:t>
              </w:r>
              <w:r w:rsidRPr="00AF772B">
                <w:rPr>
                  <w:b/>
                  <w:bCs/>
                  <w:sz w:val="18"/>
                  <w:szCs w:val="18"/>
                  <w:lang w:val="en-US"/>
                </w:rPr>
                <w:t>GHz band</w:t>
              </w:r>
            </w:ins>
          </w:p>
        </w:tc>
        <w:tc>
          <w:tcPr>
            <w:tcW w:w="1307" w:type="dxa"/>
          </w:tcPr>
          <w:p w14:paraId="381C3DE9" w14:textId="77777777" w:rsidR="00876F08" w:rsidRPr="00D40D81" w:rsidRDefault="00876F08" w:rsidP="00617F72">
            <w:pPr>
              <w:tabs>
                <w:tab w:val="left" w:pos="1741"/>
              </w:tabs>
              <w:rPr>
                <w:ins w:id="108" w:author="Liwen Chu" w:date="2022-09-01T14:46:00Z"/>
                <w:lang w:val="de-DE"/>
              </w:rPr>
            </w:pPr>
            <w:ins w:id="109" w:author="Liwen Chu" w:date="2022-09-01T14:46:00Z">
              <w:r>
                <w:rPr>
                  <w:lang w:val="de-DE"/>
                </w:rPr>
                <w:t>Y</w:t>
              </w:r>
            </w:ins>
          </w:p>
        </w:tc>
        <w:tc>
          <w:tcPr>
            <w:tcW w:w="1306" w:type="dxa"/>
          </w:tcPr>
          <w:p w14:paraId="2E7FDA9A" w14:textId="0E539547" w:rsidR="00876F08" w:rsidRPr="00D40D81" w:rsidRDefault="00876F08" w:rsidP="00617F72">
            <w:pPr>
              <w:tabs>
                <w:tab w:val="left" w:pos="1741"/>
              </w:tabs>
              <w:rPr>
                <w:ins w:id="110" w:author="Liwen Chu" w:date="2022-09-01T14:46:00Z"/>
                <w:lang w:val="de-DE"/>
              </w:rPr>
            </w:pPr>
            <w:ins w:id="111" w:author="Liwen Chu" w:date="2022-09-01T14:46:00Z">
              <w:del w:id="112" w:author="Li-Hsiang Sun" w:date="2023-01-11T14:46:00Z">
                <w:r w:rsidDel="004E2224">
                  <w:rPr>
                    <w:lang w:val="de-DE"/>
                  </w:rPr>
                  <w:delText>NA</w:delText>
                </w:r>
              </w:del>
            </w:ins>
            <w:ins w:id="113" w:author="Li-Hsiang Sun" w:date="2023-01-11T14:46:00Z">
              <w:r w:rsidR="004E2224">
                <w:rPr>
                  <w:lang w:val="de-DE"/>
                </w:rPr>
                <w:t>N</w:t>
              </w:r>
            </w:ins>
          </w:p>
        </w:tc>
        <w:tc>
          <w:tcPr>
            <w:tcW w:w="1252" w:type="dxa"/>
          </w:tcPr>
          <w:p w14:paraId="79F2204E" w14:textId="77777777" w:rsidR="00876F08" w:rsidRPr="00D40D81" w:rsidRDefault="00876F08" w:rsidP="00617F72">
            <w:pPr>
              <w:tabs>
                <w:tab w:val="left" w:pos="1741"/>
              </w:tabs>
              <w:rPr>
                <w:ins w:id="114" w:author="Liwen Chu" w:date="2022-09-01T14:46:00Z"/>
                <w:lang w:val="de-DE"/>
              </w:rPr>
            </w:pPr>
            <w:ins w:id="115" w:author="Liwen Chu" w:date="2022-09-01T14:46:00Z">
              <w:r>
                <w:rPr>
                  <w:lang w:val="de-DE"/>
                </w:rPr>
                <w:t>Y</w:t>
              </w:r>
            </w:ins>
          </w:p>
        </w:tc>
        <w:tc>
          <w:tcPr>
            <w:tcW w:w="1252" w:type="dxa"/>
          </w:tcPr>
          <w:p w14:paraId="58CE52C9" w14:textId="07B850C7" w:rsidR="00876F08" w:rsidRPr="00D40D81" w:rsidRDefault="00876F08" w:rsidP="00617F72">
            <w:pPr>
              <w:tabs>
                <w:tab w:val="left" w:pos="1741"/>
              </w:tabs>
              <w:rPr>
                <w:ins w:id="116" w:author="Liwen Chu" w:date="2022-09-01T14:46:00Z"/>
                <w:lang w:val="de-DE"/>
              </w:rPr>
            </w:pPr>
            <w:ins w:id="117" w:author="Liwen Chu" w:date="2022-09-01T14:46:00Z">
              <w:del w:id="118" w:author="Li-Hsiang Sun" w:date="2023-01-11T14:46:00Z">
                <w:r w:rsidDel="004E2224">
                  <w:rPr>
                    <w:lang w:val="de-DE"/>
                  </w:rPr>
                  <w:delText>NA</w:delText>
                </w:r>
              </w:del>
            </w:ins>
            <w:ins w:id="119" w:author="Li-Hsiang Sun" w:date="2023-01-11T14:46:00Z">
              <w:r w:rsidR="004E2224">
                <w:rPr>
                  <w:lang w:val="de-DE"/>
                </w:rPr>
                <w:t>N</w:t>
              </w:r>
            </w:ins>
          </w:p>
        </w:tc>
        <w:tc>
          <w:tcPr>
            <w:tcW w:w="1252" w:type="dxa"/>
          </w:tcPr>
          <w:p w14:paraId="7E4ACBFF" w14:textId="2FA35830" w:rsidR="00876F08" w:rsidRPr="00D40D81" w:rsidRDefault="00FE5920" w:rsidP="00617F72">
            <w:pPr>
              <w:tabs>
                <w:tab w:val="left" w:pos="1741"/>
              </w:tabs>
              <w:rPr>
                <w:ins w:id="120" w:author="Liwen Chu" w:date="2022-09-01T14:46:00Z"/>
                <w:lang w:val="de-DE"/>
              </w:rPr>
            </w:pPr>
            <w:ins w:id="121" w:author="Liwen Chu" w:date="2022-09-26T17:23:00Z">
              <w:r>
                <w:rPr>
                  <w:lang w:val="de-DE"/>
                </w:rPr>
                <w:t>Y</w:t>
              </w:r>
            </w:ins>
          </w:p>
        </w:tc>
        <w:tc>
          <w:tcPr>
            <w:tcW w:w="1172" w:type="dxa"/>
          </w:tcPr>
          <w:p w14:paraId="1680F3D2" w14:textId="1DE7A3CF" w:rsidR="00876F08" w:rsidRDefault="00876F08" w:rsidP="00617F72">
            <w:pPr>
              <w:tabs>
                <w:tab w:val="left" w:pos="1741"/>
              </w:tabs>
              <w:rPr>
                <w:ins w:id="122" w:author="Liwen Chu" w:date="2022-09-01T14:46:00Z"/>
                <w:lang w:val="de-DE"/>
              </w:rPr>
            </w:pPr>
            <w:ins w:id="123" w:author="Liwen Chu" w:date="2022-09-01T14:46:00Z">
              <w:del w:id="124" w:author="Li-Hsiang Sun" w:date="2023-01-11T14:46:00Z">
                <w:r w:rsidDel="004E2224">
                  <w:rPr>
                    <w:lang w:val="de-DE"/>
                  </w:rPr>
                  <w:delText>NA</w:delText>
                </w:r>
              </w:del>
            </w:ins>
            <w:ins w:id="125" w:author="Li-Hsiang Sun" w:date="2023-01-11T14:46:00Z">
              <w:r w:rsidR="004E2224">
                <w:rPr>
                  <w:lang w:val="de-DE"/>
                </w:rPr>
                <w:t>N</w:t>
              </w:r>
            </w:ins>
          </w:p>
        </w:tc>
        <w:tc>
          <w:tcPr>
            <w:tcW w:w="1172" w:type="dxa"/>
          </w:tcPr>
          <w:p w14:paraId="6C166E44" w14:textId="12A5907D" w:rsidR="00876F08" w:rsidRDefault="00876F08" w:rsidP="00617F72">
            <w:pPr>
              <w:tabs>
                <w:tab w:val="left" w:pos="1741"/>
              </w:tabs>
              <w:rPr>
                <w:ins w:id="126" w:author="Liwen Chu" w:date="2022-09-01T14:46:00Z"/>
                <w:lang w:val="de-DE"/>
              </w:rPr>
            </w:pPr>
            <w:ins w:id="127" w:author="Liwen Chu" w:date="2022-09-01T14:46:00Z">
              <w:del w:id="128" w:author="Li-Hsiang Sun" w:date="2023-01-11T14:46:00Z">
                <w:r w:rsidDel="004E2224">
                  <w:rPr>
                    <w:lang w:val="de-DE"/>
                  </w:rPr>
                  <w:delText>NA</w:delText>
                </w:r>
              </w:del>
            </w:ins>
            <w:ins w:id="129" w:author="Li-Hsiang Sun" w:date="2023-01-11T14:46:00Z">
              <w:r w:rsidR="004E2224">
                <w:rPr>
                  <w:lang w:val="de-DE"/>
                </w:rPr>
                <w:t>N</w:t>
              </w:r>
            </w:ins>
          </w:p>
        </w:tc>
      </w:tr>
      <w:tr w:rsidR="00876F08" w:rsidRPr="00D40D81" w14:paraId="78860540" w14:textId="77777777" w:rsidTr="00617F72">
        <w:trPr>
          <w:ins w:id="130" w:author="Liwen Chu" w:date="2022-09-01T14:46:00Z"/>
        </w:trPr>
        <w:tc>
          <w:tcPr>
            <w:tcW w:w="1177" w:type="dxa"/>
          </w:tcPr>
          <w:p w14:paraId="61EA8B79" w14:textId="77777777" w:rsidR="00876F08" w:rsidRPr="0003726C" w:rsidRDefault="00876F08" w:rsidP="00617F72">
            <w:pPr>
              <w:tabs>
                <w:tab w:val="left" w:pos="1741"/>
              </w:tabs>
              <w:rPr>
                <w:ins w:id="131" w:author="Liwen Chu" w:date="2022-09-01T14:46:00Z"/>
                <w:b/>
                <w:bCs/>
                <w:sz w:val="18"/>
                <w:szCs w:val="18"/>
                <w:lang w:val="en-US"/>
              </w:rPr>
            </w:pPr>
            <w:ins w:id="132" w:author="Liwen Chu" w:date="2022-09-01T14:46:00Z">
              <w:r>
                <w:rPr>
                  <w:b/>
                  <w:bCs/>
                  <w:sz w:val="18"/>
                  <w:szCs w:val="18"/>
                </w:rPr>
                <w:t>Maximum A-MPDU in HT PPDU of 5 GHz band</w:t>
              </w:r>
            </w:ins>
          </w:p>
        </w:tc>
        <w:tc>
          <w:tcPr>
            <w:tcW w:w="1307" w:type="dxa"/>
          </w:tcPr>
          <w:p w14:paraId="7DF58D00" w14:textId="77777777" w:rsidR="00876F08" w:rsidRDefault="00876F08" w:rsidP="00617F72">
            <w:pPr>
              <w:tabs>
                <w:tab w:val="left" w:pos="1741"/>
              </w:tabs>
              <w:rPr>
                <w:ins w:id="133" w:author="Liwen Chu" w:date="2022-09-01T14:46:00Z"/>
                <w:lang w:val="de-DE"/>
              </w:rPr>
            </w:pPr>
            <w:ins w:id="134" w:author="Liwen Chu" w:date="2022-09-01T14:46:00Z">
              <w:r>
                <w:t>Y</w:t>
              </w:r>
            </w:ins>
          </w:p>
        </w:tc>
        <w:tc>
          <w:tcPr>
            <w:tcW w:w="1306" w:type="dxa"/>
          </w:tcPr>
          <w:p w14:paraId="502F365B" w14:textId="6FF99399" w:rsidR="00876F08" w:rsidRDefault="00876F08" w:rsidP="00617F72">
            <w:pPr>
              <w:tabs>
                <w:tab w:val="left" w:pos="1741"/>
              </w:tabs>
              <w:rPr>
                <w:ins w:id="135" w:author="Liwen Chu" w:date="2022-09-01T14:46:00Z"/>
                <w:lang w:val="de-DE"/>
              </w:rPr>
            </w:pPr>
            <w:ins w:id="136" w:author="Liwen Chu" w:date="2022-09-01T14:46:00Z">
              <w:del w:id="137" w:author="Li-Hsiang Sun" w:date="2023-01-11T14:46:00Z">
                <w:r w:rsidDel="004E2224">
                  <w:delText>NA</w:delText>
                </w:r>
              </w:del>
            </w:ins>
            <w:ins w:id="138" w:author="Li-Hsiang Sun" w:date="2023-01-11T14:46:00Z">
              <w:r w:rsidR="004E2224">
                <w:t>N</w:t>
              </w:r>
            </w:ins>
          </w:p>
        </w:tc>
        <w:tc>
          <w:tcPr>
            <w:tcW w:w="1252" w:type="dxa"/>
          </w:tcPr>
          <w:p w14:paraId="3E45168D" w14:textId="254BFB7E" w:rsidR="00876F08" w:rsidRDefault="00876F08" w:rsidP="00617F72">
            <w:pPr>
              <w:tabs>
                <w:tab w:val="left" w:pos="1741"/>
              </w:tabs>
              <w:rPr>
                <w:ins w:id="139" w:author="Liwen Chu" w:date="2022-09-01T14:46:00Z"/>
                <w:lang w:val="de-DE"/>
              </w:rPr>
            </w:pPr>
            <w:ins w:id="140" w:author="Liwen Chu" w:date="2022-09-01T14:46:00Z">
              <w:del w:id="141" w:author="Li-Hsiang Sun" w:date="2023-01-11T14:46:00Z">
                <w:r w:rsidDel="004E2224">
                  <w:delText>NA</w:delText>
                </w:r>
              </w:del>
            </w:ins>
            <w:ins w:id="142" w:author="Li-Hsiang Sun" w:date="2023-01-11T14:46:00Z">
              <w:r w:rsidR="004E2224">
                <w:t>N</w:t>
              </w:r>
            </w:ins>
          </w:p>
        </w:tc>
        <w:tc>
          <w:tcPr>
            <w:tcW w:w="1252" w:type="dxa"/>
          </w:tcPr>
          <w:p w14:paraId="7B7F02B9" w14:textId="4FFD0ADF" w:rsidR="00876F08" w:rsidRDefault="00876F08" w:rsidP="00617F72">
            <w:pPr>
              <w:tabs>
                <w:tab w:val="left" w:pos="1741"/>
              </w:tabs>
              <w:rPr>
                <w:ins w:id="143" w:author="Liwen Chu" w:date="2022-09-01T14:46:00Z"/>
                <w:lang w:val="de-DE"/>
              </w:rPr>
            </w:pPr>
            <w:ins w:id="144" w:author="Liwen Chu" w:date="2022-09-01T14:46:00Z">
              <w:del w:id="145" w:author="Li-Hsiang Sun" w:date="2023-01-11T14:46:00Z">
                <w:r w:rsidDel="004E2224">
                  <w:delText>NA</w:delText>
                </w:r>
              </w:del>
            </w:ins>
            <w:ins w:id="146" w:author="Li-Hsiang Sun" w:date="2023-01-11T14:46:00Z">
              <w:r w:rsidR="004E2224">
                <w:t>N</w:t>
              </w:r>
            </w:ins>
          </w:p>
        </w:tc>
        <w:tc>
          <w:tcPr>
            <w:tcW w:w="1252" w:type="dxa"/>
          </w:tcPr>
          <w:p w14:paraId="52987BCD" w14:textId="6F8A2F30" w:rsidR="00876F08" w:rsidRDefault="00876F08" w:rsidP="00617F72">
            <w:pPr>
              <w:tabs>
                <w:tab w:val="left" w:pos="1741"/>
              </w:tabs>
              <w:rPr>
                <w:ins w:id="147" w:author="Liwen Chu" w:date="2022-09-01T14:46:00Z"/>
                <w:lang w:val="de-DE"/>
              </w:rPr>
            </w:pPr>
            <w:ins w:id="148" w:author="Liwen Chu" w:date="2022-09-01T14:46:00Z">
              <w:del w:id="149" w:author="Li-Hsiang Sun" w:date="2023-01-11T14:46:00Z">
                <w:r w:rsidDel="004E2224">
                  <w:delText>NA</w:delText>
                </w:r>
              </w:del>
            </w:ins>
            <w:ins w:id="150" w:author="Li-Hsiang Sun" w:date="2023-01-11T14:46:00Z">
              <w:r w:rsidR="004E2224">
                <w:t>N</w:t>
              </w:r>
            </w:ins>
          </w:p>
        </w:tc>
        <w:tc>
          <w:tcPr>
            <w:tcW w:w="1172" w:type="dxa"/>
          </w:tcPr>
          <w:p w14:paraId="3ED24668" w14:textId="19F31954" w:rsidR="00876F08" w:rsidRDefault="00876F08" w:rsidP="00617F72">
            <w:pPr>
              <w:tabs>
                <w:tab w:val="left" w:pos="1741"/>
              </w:tabs>
              <w:rPr>
                <w:ins w:id="151" w:author="Liwen Chu" w:date="2022-09-01T14:46:00Z"/>
              </w:rPr>
            </w:pPr>
            <w:ins w:id="152" w:author="Liwen Chu" w:date="2022-09-01T14:46:00Z">
              <w:del w:id="153" w:author="Li-Hsiang Sun" w:date="2023-01-11T14:46:00Z">
                <w:r w:rsidDel="004E2224">
                  <w:delText>NA</w:delText>
                </w:r>
              </w:del>
            </w:ins>
            <w:ins w:id="154" w:author="Li-Hsiang Sun" w:date="2023-01-11T14:46:00Z">
              <w:r w:rsidR="004E2224">
                <w:t>N</w:t>
              </w:r>
            </w:ins>
          </w:p>
        </w:tc>
        <w:tc>
          <w:tcPr>
            <w:tcW w:w="1172" w:type="dxa"/>
          </w:tcPr>
          <w:p w14:paraId="23E3E2F1" w14:textId="35861CB2" w:rsidR="00876F08" w:rsidRDefault="00876F08" w:rsidP="00617F72">
            <w:pPr>
              <w:tabs>
                <w:tab w:val="left" w:pos="1741"/>
              </w:tabs>
              <w:rPr>
                <w:ins w:id="155" w:author="Liwen Chu" w:date="2022-09-01T14:46:00Z"/>
              </w:rPr>
            </w:pPr>
            <w:ins w:id="156" w:author="Liwen Chu" w:date="2022-09-01T14:46:00Z">
              <w:del w:id="157" w:author="Li-Hsiang Sun" w:date="2023-01-11T14:46:00Z">
                <w:r w:rsidDel="004E2224">
                  <w:delText>NA</w:delText>
                </w:r>
              </w:del>
            </w:ins>
            <w:ins w:id="158" w:author="Li-Hsiang Sun" w:date="2023-01-11T14:46:00Z">
              <w:r w:rsidR="004E2224">
                <w:t>N</w:t>
              </w:r>
            </w:ins>
          </w:p>
        </w:tc>
      </w:tr>
      <w:tr w:rsidR="00876F08" w:rsidRPr="00D40D81" w14:paraId="7F1CCD7C" w14:textId="77777777" w:rsidTr="00617F72">
        <w:trPr>
          <w:ins w:id="159" w:author="Liwen Chu" w:date="2022-09-01T14:46:00Z"/>
        </w:trPr>
        <w:tc>
          <w:tcPr>
            <w:tcW w:w="1177" w:type="dxa"/>
          </w:tcPr>
          <w:p w14:paraId="48844FF3" w14:textId="77777777" w:rsidR="00876F08" w:rsidRPr="00D40D81" w:rsidRDefault="00876F08" w:rsidP="00617F72">
            <w:pPr>
              <w:tabs>
                <w:tab w:val="left" w:pos="1741"/>
              </w:tabs>
              <w:rPr>
                <w:ins w:id="160" w:author="Liwen Chu" w:date="2022-09-01T14:46:00Z"/>
                <w:b/>
                <w:bCs/>
                <w:sz w:val="18"/>
                <w:szCs w:val="18"/>
                <w:lang w:val="en-US"/>
              </w:rPr>
            </w:pPr>
            <w:ins w:id="161" w:author="Liwen Chu" w:date="2022-09-01T14:46:00Z">
              <w:r>
                <w:rPr>
                  <w:b/>
                  <w:bCs/>
                  <w:sz w:val="18"/>
                  <w:szCs w:val="18"/>
                </w:rPr>
                <w:t>Maximum A-MPDU in VHT PPDU of 5 GHz band</w:t>
              </w:r>
            </w:ins>
          </w:p>
        </w:tc>
        <w:tc>
          <w:tcPr>
            <w:tcW w:w="1307" w:type="dxa"/>
          </w:tcPr>
          <w:p w14:paraId="16FC061B" w14:textId="4149C834" w:rsidR="00876F08" w:rsidRDefault="00876F08" w:rsidP="00617F72">
            <w:pPr>
              <w:tabs>
                <w:tab w:val="left" w:pos="1741"/>
              </w:tabs>
              <w:rPr>
                <w:ins w:id="162" w:author="Liwen Chu" w:date="2022-09-01T14:46:00Z"/>
                <w:lang w:val="de-DE"/>
              </w:rPr>
            </w:pPr>
            <w:ins w:id="163" w:author="Liwen Chu" w:date="2022-09-01T14:46:00Z">
              <w:del w:id="164" w:author="Li-Hsiang Sun" w:date="2023-01-11T14:46:00Z">
                <w:r w:rsidDel="004E2224">
                  <w:delText>NA</w:delText>
                </w:r>
              </w:del>
            </w:ins>
            <w:ins w:id="165" w:author="Li-Hsiang Sun" w:date="2023-01-11T14:46:00Z">
              <w:r w:rsidR="004E2224">
                <w:t>N</w:t>
              </w:r>
            </w:ins>
          </w:p>
        </w:tc>
        <w:tc>
          <w:tcPr>
            <w:tcW w:w="1306" w:type="dxa"/>
          </w:tcPr>
          <w:p w14:paraId="5D82F1B4" w14:textId="77777777" w:rsidR="00876F08" w:rsidRDefault="00876F08" w:rsidP="00617F72">
            <w:pPr>
              <w:tabs>
                <w:tab w:val="left" w:pos="1741"/>
              </w:tabs>
              <w:rPr>
                <w:ins w:id="166" w:author="Liwen Chu" w:date="2022-09-01T14:46:00Z"/>
                <w:lang w:val="de-DE"/>
              </w:rPr>
            </w:pPr>
            <w:ins w:id="167" w:author="Liwen Chu" w:date="2022-09-01T14:46:00Z">
              <w:r>
                <w:t>Y</w:t>
              </w:r>
            </w:ins>
          </w:p>
        </w:tc>
        <w:tc>
          <w:tcPr>
            <w:tcW w:w="1252" w:type="dxa"/>
          </w:tcPr>
          <w:p w14:paraId="037F7391" w14:textId="73910AE2" w:rsidR="00876F08" w:rsidRDefault="00876F08" w:rsidP="00617F72">
            <w:pPr>
              <w:tabs>
                <w:tab w:val="left" w:pos="1741"/>
              </w:tabs>
              <w:rPr>
                <w:ins w:id="168" w:author="Liwen Chu" w:date="2022-09-01T14:46:00Z"/>
                <w:lang w:val="de-DE"/>
              </w:rPr>
            </w:pPr>
            <w:ins w:id="169" w:author="Liwen Chu" w:date="2022-09-01T14:46:00Z">
              <w:del w:id="170" w:author="Li-Hsiang Sun" w:date="2023-01-11T14:46:00Z">
                <w:r w:rsidDel="004E2224">
                  <w:delText>NA</w:delText>
                </w:r>
              </w:del>
            </w:ins>
            <w:ins w:id="171" w:author="Li-Hsiang Sun" w:date="2023-01-11T14:46:00Z">
              <w:r w:rsidR="004E2224">
                <w:t>N</w:t>
              </w:r>
            </w:ins>
          </w:p>
        </w:tc>
        <w:tc>
          <w:tcPr>
            <w:tcW w:w="1252" w:type="dxa"/>
          </w:tcPr>
          <w:p w14:paraId="4B8127BD" w14:textId="33736ED5" w:rsidR="00876F08" w:rsidRDefault="00876F08" w:rsidP="00617F72">
            <w:pPr>
              <w:tabs>
                <w:tab w:val="left" w:pos="1741"/>
              </w:tabs>
              <w:rPr>
                <w:ins w:id="172" w:author="Liwen Chu" w:date="2022-09-01T14:46:00Z"/>
                <w:lang w:val="de-DE"/>
              </w:rPr>
            </w:pPr>
            <w:ins w:id="173" w:author="Liwen Chu" w:date="2022-09-01T14:46:00Z">
              <w:del w:id="174" w:author="Li-Hsiang Sun" w:date="2023-01-11T14:46:00Z">
                <w:r w:rsidDel="004E2224">
                  <w:delText>NA</w:delText>
                </w:r>
              </w:del>
            </w:ins>
            <w:ins w:id="175" w:author="Li-Hsiang Sun" w:date="2023-01-11T14:46:00Z">
              <w:r w:rsidR="004E2224">
                <w:t>N</w:t>
              </w:r>
            </w:ins>
          </w:p>
        </w:tc>
        <w:tc>
          <w:tcPr>
            <w:tcW w:w="1252" w:type="dxa"/>
          </w:tcPr>
          <w:p w14:paraId="34DE61FD" w14:textId="4B9FB0DB" w:rsidR="00876F08" w:rsidRDefault="00876F08" w:rsidP="00617F72">
            <w:pPr>
              <w:tabs>
                <w:tab w:val="left" w:pos="1741"/>
              </w:tabs>
              <w:rPr>
                <w:ins w:id="176" w:author="Liwen Chu" w:date="2022-09-01T14:46:00Z"/>
                <w:lang w:val="de-DE"/>
              </w:rPr>
            </w:pPr>
            <w:ins w:id="177" w:author="Liwen Chu" w:date="2022-09-01T14:46:00Z">
              <w:del w:id="178" w:author="Li-Hsiang Sun" w:date="2023-01-11T14:46:00Z">
                <w:r w:rsidDel="004E2224">
                  <w:delText>NA</w:delText>
                </w:r>
              </w:del>
            </w:ins>
            <w:ins w:id="179" w:author="Li-Hsiang Sun" w:date="2023-01-11T14:46:00Z">
              <w:r w:rsidR="004E2224">
                <w:t>N</w:t>
              </w:r>
            </w:ins>
          </w:p>
        </w:tc>
        <w:tc>
          <w:tcPr>
            <w:tcW w:w="1172" w:type="dxa"/>
          </w:tcPr>
          <w:p w14:paraId="52620911" w14:textId="59BC4ED3" w:rsidR="00876F08" w:rsidRDefault="00876F08" w:rsidP="00617F72">
            <w:pPr>
              <w:tabs>
                <w:tab w:val="left" w:pos="1741"/>
              </w:tabs>
              <w:rPr>
                <w:ins w:id="180" w:author="Liwen Chu" w:date="2022-09-01T14:46:00Z"/>
              </w:rPr>
            </w:pPr>
            <w:ins w:id="181" w:author="Liwen Chu" w:date="2022-09-01T14:46:00Z">
              <w:del w:id="182" w:author="Li-Hsiang Sun" w:date="2023-01-11T14:46:00Z">
                <w:r w:rsidDel="004E2224">
                  <w:delText>NA</w:delText>
                </w:r>
              </w:del>
            </w:ins>
            <w:ins w:id="183" w:author="Li-Hsiang Sun" w:date="2023-01-11T14:46:00Z">
              <w:r w:rsidR="004E2224">
                <w:t>N</w:t>
              </w:r>
            </w:ins>
          </w:p>
        </w:tc>
        <w:tc>
          <w:tcPr>
            <w:tcW w:w="1172" w:type="dxa"/>
          </w:tcPr>
          <w:p w14:paraId="1602A912" w14:textId="443B1EC5" w:rsidR="00876F08" w:rsidRDefault="00876F08" w:rsidP="00617F72">
            <w:pPr>
              <w:tabs>
                <w:tab w:val="left" w:pos="1741"/>
              </w:tabs>
              <w:rPr>
                <w:ins w:id="184" w:author="Liwen Chu" w:date="2022-09-01T14:46:00Z"/>
              </w:rPr>
            </w:pPr>
            <w:ins w:id="185" w:author="Liwen Chu" w:date="2022-09-01T14:46:00Z">
              <w:del w:id="186" w:author="Li-Hsiang Sun" w:date="2023-01-11T14:46:00Z">
                <w:r w:rsidDel="004E2224">
                  <w:delText>NA</w:delText>
                </w:r>
              </w:del>
            </w:ins>
            <w:ins w:id="187" w:author="Li-Hsiang Sun" w:date="2023-01-11T14:46:00Z">
              <w:r w:rsidR="004E2224">
                <w:t>N</w:t>
              </w:r>
            </w:ins>
          </w:p>
        </w:tc>
      </w:tr>
      <w:tr w:rsidR="00876F08" w:rsidRPr="00D40D81" w14:paraId="2248DE3E" w14:textId="77777777" w:rsidTr="00617F72">
        <w:trPr>
          <w:ins w:id="188" w:author="Liwen Chu" w:date="2022-09-01T14:46:00Z"/>
        </w:trPr>
        <w:tc>
          <w:tcPr>
            <w:tcW w:w="1177" w:type="dxa"/>
          </w:tcPr>
          <w:p w14:paraId="0F0405DC" w14:textId="77777777" w:rsidR="00876F08" w:rsidRPr="0003726C" w:rsidRDefault="00876F08" w:rsidP="00617F72">
            <w:pPr>
              <w:tabs>
                <w:tab w:val="left" w:pos="1741"/>
              </w:tabs>
              <w:rPr>
                <w:ins w:id="189" w:author="Liwen Chu" w:date="2022-09-01T14:46:00Z"/>
                <w:b/>
                <w:bCs/>
                <w:sz w:val="18"/>
                <w:szCs w:val="18"/>
                <w:lang w:val="en-US"/>
              </w:rPr>
            </w:pPr>
            <w:ins w:id="190" w:author="Liwen Chu" w:date="2022-09-01T14:46:00Z">
              <w:r>
                <w:rPr>
                  <w:b/>
                  <w:bCs/>
                  <w:sz w:val="18"/>
                  <w:szCs w:val="18"/>
                </w:rPr>
                <w:lastRenderedPageBreak/>
                <w:t>Maximum A-MPDU in HE PPDU of 5 GHz band</w:t>
              </w:r>
            </w:ins>
          </w:p>
        </w:tc>
        <w:tc>
          <w:tcPr>
            <w:tcW w:w="1307" w:type="dxa"/>
          </w:tcPr>
          <w:p w14:paraId="28618D7C" w14:textId="5A8516F9" w:rsidR="00876F08" w:rsidRDefault="00876F08" w:rsidP="00617F72">
            <w:pPr>
              <w:tabs>
                <w:tab w:val="left" w:pos="1741"/>
              </w:tabs>
              <w:rPr>
                <w:ins w:id="191" w:author="Liwen Chu" w:date="2022-09-01T14:46:00Z"/>
                <w:lang w:val="de-DE"/>
              </w:rPr>
            </w:pPr>
            <w:ins w:id="192" w:author="Liwen Chu" w:date="2022-09-01T14:46:00Z">
              <w:del w:id="193" w:author="Li-Hsiang Sun" w:date="2023-01-11T14:46:00Z">
                <w:r w:rsidDel="004E2224">
                  <w:delText>NA</w:delText>
                </w:r>
              </w:del>
            </w:ins>
            <w:ins w:id="194" w:author="Li-Hsiang Sun" w:date="2023-01-11T14:46:00Z">
              <w:r w:rsidR="004E2224">
                <w:t>N</w:t>
              </w:r>
            </w:ins>
          </w:p>
        </w:tc>
        <w:tc>
          <w:tcPr>
            <w:tcW w:w="1306" w:type="dxa"/>
          </w:tcPr>
          <w:p w14:paraId="417D893E" w14:textId="77777777" w:rsidR="00876F08" w:rsidRDefault="00876F08" w:rsidP="00617F72">
            <w:pPr>
              <w:tabs>
                <w:tab w:val="left" w:pos="1741"/>
              </w:tabs>
              <w:rPr>
                <w:ins w:id="195" w:author="Liwen Chu" w:date="2022-09-01T14:46:00Z"/>
                <w:lang w:val="de-DE"/>
              </w:rPr>
            </w:pPr>
            <w:ins w:id="196" w:author="Liwen Chu" w:date="2022-09-01T14:46:00Z">
              <w:r>
                <w:t>Y</w:t>
              </w:r>
            </w:ins>
          </w:p>
        </w:tc>
        <w:tc>
          <w:tcPr>
            <w:tcW w:w="1252" w:type="dxa"/>
          </w:tcPr>
          <w:p w14:paraId="0806D609" w14:textId="77777777" w:rsidR="00876F08" w:rsidRDefault="00876F08" w:rsidP="00617F72">
            <w:pPr>
              <w:tabs>
                <w:tab w:val="left" w:pos="1741"/>
              </w:tabs>
              <w:rPr>
                <w:ins w:id="197" w:author="Liwen Chu" w:date="2022-09-01T14:46:00Z"/>
                <w:lang w:val="de-DE"/>
              </w:rPr>
            </w:pPr>
            <w:ins w:id="198" w:author="Liwen Chu" w:date="2022-09-01T14:46:00Z">
              <w:r>
                <w:t>Y</w:t>
              </w:r>
            </w:ins>
          </w:p>
        </w:tc>
        <w:tc>
          <w:tcPr>
            <w:tcW w:w="1252" w:type="dxa"/>
          </w:tcPr>
          <w:p w14:paraId="094DC7D4" w14:textId="2E3DE6C8" w:rsidR="00876F08" w:rsidRDefault="00876F08" w:rsidP="00617F72">
            <w:pPr>
              <w:tabs>
                <w:tab w:val="left" w:pos="1741"/>
              </w:tabs>
              <w:rPr>
                <w:ins w:id="199" w:author="Liwen Chu" w:date="2022-09-01T14:46:00Z"/>
                <w:lang w:val="de-DE"/>
              </w:rPr>
            </w:pPr>
            <w:ins w:id="200" w:author="Liwen Chu" w:date="2022-09-01T14:46:00Z">
              <w:del w:id="201" w:author="Li-Hsiang Sun" w:date="2023-01-11T14:46:00Z">
                <w:r w:rsidDel="004E2224">
                  <w:delText>NA</w:delText>
                </w:r>
              </w:del>
            </w:ins>
            <w:ins w:id="202" w:author="Li-Hsiang Sun" w:date="2023-01-11T14:46:00Z">
              <w:r w:rsidR="004E2224">
                <w:t>N</w:t>
              </w:r>
            </w:ins>
          </w:p>
        </w:tc>
        <w:tc>
          <w:tcPr>
            <w:tcW w:w="1252" w:type="dxa"/>
          </w:tcPr>
          <w:p w14:paraId="07F7B81B" w14:textId="6C36E85D" w:rsidR="00876F08" w:rsidRDefault="00876F08" w:rsidP="00617F72">
            <w:pPr>
              <w:tabs>
                <w:tab w:val="left" w:pos="1741"/>
              </w:tabs>
              <w:rPr>
                <w:ins w:id="203" w:author="Liwen Chu" w:date="2022-09-01T14:46:00Z"/>
                <w:lang w:val="de-DE"/>
              </w:rPr>
            </w:pPr>
            <w:ins w:id="204" w:author="Liwen Chu" w:date="2022-09-01T14:46:00Z">
              <w:del w:id="205" w:author="Li-Hsiang Sun" w:date="2023-01-11T14:46:00Z">
                <w:r w:rsidDel="004E2224">
                  <w:delText>NA</w:delText>
                </w:r>
              </w:del>
            </w:ins>
            <w:ins w:id="206" w:author="Li-Hsiang Sun" w:date="2023-01-11T14:46:00Z">
              <w:r w:rsidR="004E2224">
                <w:t>N</w:t>
              </w:r>
            </w:ins>
          </w:p>
        </w:tc>
        <w:tc>
          <w:tcPr>
            <w:tcW w:w="1172" w:type="dxa"/>
          </w:tcPr>
          <w:p w14:paraId="455E9E1A" w14:textId="09E58D2A" w:rsidR="00876F08" w:rsidRDefault="00876F08" w:rsidP="00617F72">
            <w:pPr>
              <w:tabs>
                <w:tab w:val="left" w:pos="1741"/>
              </w:tabs>
              <w:rPr>
                <w:ins w:id="207" w:author="Liwen Chu" w:date="2022-09-01T14:46:00Z"/>
              </w:rPr>
            </w:pPr>
            <w:ins w:id="208" w:author="Liwen Chu" w:date="2022-09-01T14:46:00Z">
              <w:del w:id="209" w:author="Li-Hsiang Sun" w:date="2023-01-11T14:46:00Z">
                <w:r w:rsidDel="004E2224">
                  <w:delText>NA</w:delText>
                </w:r>
              </w:del>
            </w:ins>
            <w:ins w:id="210" w:author="Li-Hsiang Sun" w:date="2023-01-11T14:46:00Z">
              <w:r w:rsidR="004E2224">
                <w:t>N</w:t>
              </w:r>
            </w:ins>
          </w:p>
        </w:tc>
        <w:tc>
          <w:tcPr>
            <w:tcW w:w="1172" w:type="dxa"/>
          </w:tcPr>
          <w:p w14:paraId="59E4316C" w14:textId="334BE227" w:rsidR="00876F08" w:rsidRDefault="00876F08" w:rsidP="00617F72">
            <w:pPr>
              <w:tabs>
                <w:tab w:val="left" w:pos="1741"/>
              </w:tabs>
              <w:rPr>
                <w:ins w:id="211" w:author="Liwen Chu" w:date="2022-09-01T14:46:00Z"/>
              </w:rPr>
            </w:pPr>
            <w:ins w:id="212" w:author="Liwen Chu" w:date="2022-09-01T14:46:00Z">
              <w:del w:id="213" w:author="Li-Hsiang Sun" w:date="2023-01-11T14:46:00Z">
                <w:r w:rsidDel="004E2224">
                  <w:delText>NA</w:delText>
                </w:r>
              </w:del>
            </w:ins>
            <w:ins w:id="214" w:author="Li-Hsiang Sun" w:date="2023-01-11T14:46:00Z">
              <w:r w:rsidR="004E2224">
                <w:t>N</w:t>
              </w:r>
            </w:ins>
          </w:p>
        </w:tc>
      </w:tr>
      <w:tr w:rsidR="00876F08" w:rsidRPr="00D40D81" w14:paraId="6B7413A4" w14:textId="77777777" w:rsidTr="00617F72">
        <w:trPr>
          <w:ins w:id="215" w:author="Liwen Chu" w:date="2022-09-01T14:46:00Z"/>
        </w:trPr>
        <w:tc>
          <w:tcPr>
            <w:tcW w:w="1177" w:type="dxa"/>
          </w:tcPr>
          <w:p w14:paraId="6082BA7A" w14:textId="77777777" w:rsidR="00876F08" w:rsidRPr="0003726C" w:rsidRDefault="00876F08" w:rsidP="00617F72">
            <w:pPr>
              <w:tabs>
                <w:tab w:val="left" w:pos="1741"/>
              </w:tabs>
              <w:rPr>
                <w:ins w:id="216" w:author="Liwen Chu" w:date="2022-09-01T14:46:00Z"/>
                <w:b/>
                <w:bCs/>
                <w:sz w:val="18"/>
                <w:szCs w:val="18"/>
                <w:lang w:val="en-US"/>
              </w:rPr>
            </w:pPr>
            <w:ins w:id="217" w:author="Liwen Chu" w:date="2022-09-01T14:46:00Z">
              <w:r w:rsidRPr="0003726C">
                <w:rPr>
                  <w:b/>
                  <w:bCs/>
                  <w:sz w:val="18"/>
                  <w:szCs w:val="18"/>
                  <w:lang w:val="en-US"/>
                </w:rPr>
                <w:t>Maximum A-MPDU in EHT PPDU of 5 GHz band</w:t>
              </w:r>
            </w:ins>
          </w:p>
        </w:tc>
        <w:tc>
          <w:tcPr>
            <w:tcW w:w="1307" w:type="dxa"/>
          </w:tcPr>
          <w:p w14:paraId="1238BEE1" w14:textId="1F7BF3E1" w:rsidR="00876F08" w:rsidRDefault="00876F08" w:rsidP="00617F72">
            <w:pPr>
              <w:tabs>
                <w:tab w:val="left" w:pos="1741"/>
              </w:tabs>
              <w:rPr>
                <w:ins w:id="218" w:author="Liwen Chu" w:date="2022-09-01T14:46:00Z"/>
                <w:lang w:val="de-DE"/>
              </w:rPr>
            </w:pPr>
            <w:ins w:id="219" w:author="Liwen Chu" w:date="2022-09-01T14:46:00Z">
              <w:del w:id="220" w:author="Li-Hsiang Sun" w:date="2023-01-11T14:46:00Z">
                <w:r w:rsidDel="004E2224">
                  <w:rPr>
                    <w:lang w:val="de-DE"/>
                  </w:rPr>
                  <w:delText>NA</w:delText>
                </w:r>
              </w:del>
            </w:ins>
            <w:ins w:id="221" w:author="Li-Hsiang Sun" w:date="2023-01-11T14:46:00Z">
              <w:r w:rsidR="004E2224">
                <w:rPr>
                  <w:lang w:val="de-DE"/>
                </w:rPr>
                <w:t>N</w:t>
              </w:r>
            </w:ins>
          </w:p>
        </w:tc>
        <w:tc>
          <w:tcPr>
            <w:tcW w:w="1306" w:type="dxa"/>
          </w:tcPr>
          <w:p w14:paraId="25FF6813" w14:textId="77777777" w:rsidR="00876F08" w:rsidRDefault="00876F08" w:rsidP="00617F72">
            <w:pPr>
              <w:tabs>
                <w:tab w:val="left" w:pos="1741"/>
              </w:tabs>
              <w:rPr>
                <w:ins w:id="222" w:author="Liwen Chu" w:date="2022-09-01T14:46:00Z"/>
                <w:lang w:val="de-DE"/>
              </w:rPr>
            </w:pPr>
            <w:ins w:id="223" w:author="Liwen Chu" w:date="2022-09-01T14:46:00Z">
              <w:r>
                <w:rPr>
                  <w:lang w:val="de-DE"/>
                </w:rPr>
                <w:t>Y</w:t>
              </w:r>
            </w:ins>
          </w:p>
        </w:tc>
        <w:tc>
          <w:tcPr>
            <w:tcW w:w="1252" w:type="dxa"/>
          </w:tcPr>
          <w:p w14:paraId="52486C6E" w14:textId="77777777" w:rsidR="00876F08" w:rsidRDefault="00876F08" w:rsidP="00617F72">
            <w:pPr>
              <w:tabs>
                <w:tab w:val="left" w:pos="1741"/>
              </w:tabs>
              <w:rPr>
                <w:ins w:id="224" w:author="Liwen Chu" w:date="2022-09-01T14:46:00Z"/>
                <w:lang w:val="de-DE"/>
              </w:rPr>
            </w:pPr>
            <w:ins w:id="225" w:author="Liwen Chu" w:date="2022-09-01T14:46:00Z">
              <w:r>
                <w:rPr>
                  <w:lang w:val="de-DE"/>
                </w:rPr>
                <w:t>Y</w:t>
              </w:r>
            </w:ins>
          </w:p>
        </w:tc>
        <w:tc>
          <w:tcPr>
            <w:tcW w:w="1252" w:type="dxa"/>
          </w:tcPr>
          <w:p w14:paraId="3F749566" w14:textId="676A1B32" w:rsidR="00876F08" w:rsidRDefault="00876F08" w:rsidP="00617F72">
            <w:pPr>
              <w:tabs>
                <w:tab w:val="left" w:pos="1741"/>
              </w:tabs>
              <w:rPr>
                <w:ins w:id="226" w:author="Liwen Chu" w:date="2022-09-01T14:46:00Z"/>
                <w:lang w:val="de-DE"/>
              </w:rPr>
            </w:pPr>
            <w:ins w:id="227" w:author="Liwen Chu" w:date="2022-09-01T14:46:00Z">
              <w:del w:id="228" w:author="Li-Hsiang Sun" w:date="2023-01-11T14:46:00Z">
                <w:r w:rsidDel="004E2224">
                  <w:rPr>
                    <w:lang w:val="de-DE"/>
                  </w:rPr>
                  <w:delText>NA</w:delText>
                </w:r>
              </w:del>
            </w:ins>
            <w:ins w:id="229" w:author="Li-Hsiang Sun" w:date="2023-01-11T14:46:00Z">
              <w:r w:rsidR="004E2224">
                <w:rPr>
                  <w:lang w:val="de-DE"/>
                </w:rPr>
                <w:t>N</w:t>
              </w:r>
            </w:ins>
          </w:p>
        </w:tc>
        <w:tc>
          <w:tcPr>
            <w:tcW w:w="1252" w:type="dxa"/>
          </w:tcPr>
          <w:p w14:paraId="769430EF" w14:textId="77777777" w:rsidR="00876F08" w:rsidRDefault="00876F08" w:rsidP="00617F72">
            <w:pPr>
              <w:tabs>
                <w:tab w:val="left" w:pos="1741"/>
              </w:tabs>
              <w:rPr>
                <w:ins w:id="230" w:author="Liwen Chu" w:date="2022-09-01T14:46:00Z"/>
                <w:lang w:val="de-DE"/>
              </w:rPr>
            </w:pPr>
            <w:ins w:id="231" w:author="Liwen Chu" w:date="2022-09-01T14:46:00Z">
              <w:r>
                <w:rPr>
                  <w:lang w:val="de-DE"/>
                </w:rPr>
                <w:t>Y</w:t>
              </w:r>
            </w:ins>
          </w:p>
        </w:tc>
        <w:tc>
          <w:tcPr>
            <w:tcW w:w="1172" w:type="dxa"/>
          </w:tcPr>
          <w:p w14:paraId="2E263A96" w14:textId="24549C50" w:rsidR="00876F08" w:rsidRDefault="00876F08" w:rsidP="00617F72">
            <w:pPr>
              <w:tabs>
                <w:tab w:val="left" w:pos="1741"/>
              </w:tabs>
              <w:rPr>
                <w:ins w:id="232" w:author="Liwen Chu" w:date="2022-09-01T14:46:00Z"/>
                <w:lang w:val="de-DE"/>
              </w:rPr>
            </w:pPr>
            <w:ins w:id="233" w:author="Liwen Chu" w:date="2022-09-01T14:46:00Z">
              <w:del w:id="234" w:author="Li-Hsiang Sun" w:date="2023-01-11T14:46:00Z">
                <w:r w:rsidDel="004E2224">
                  <w:rPr>
                    <w:lang w:val="de-DE"/>
                  </w:rPr>
                  <w:delText>NA</w:delText>
                </w:r>
              </w:del>
            </w:ins>
            <w:ins w:id="235" w:author="Li-Hsiang Sun" w:date="2023-01-11T14:46:00Z">
              <w:r w:rsidR="004E2224">
                <w:rPr>
                  <w:lang w:val="de-DE"/>
                </w:rPr>
                <w:t>N</w:t>
              </w:r>
            </w:ins>
          </w:p>
        </w:tc>
        <w:tc>
          <w:tcPr>
            <w:tcW w:w="1172" w:type="dxa"/>
          </w:tcPr>
          <w:p w14:paraId="0BA2466A" w14:textId="0129D0E9" w:rsidR="00876F08" w:rsidRDefault="00876F08" w:rsidP="00617F72">
            <w:pPr>
              <w:tabs>
                <w:tab w:val="left" w:pos="1741"/>
              </w:tabs>
              <w:rPr>
                <w:ins w:id="236" w:author="Liwen Chu" w:date="2022-09-01T14:46:00Z"/>
                <w:lang w:val="de-DE"/>
              </w:rPr>
            </w:pPr>
            <w:ins w:id="237" w:author="Liwen Chu" w:date="2022-09-01T14:46:00Z">
              <w:del w:id="238" w:author="Li-Hsiang Sun" w:date="2023-01-11T14:46:00Z">
                <w:r w:rsidDel="004E2224">
                  <w:rPr>
                    <w:lang w:val="de-DE"/>
                  </w:rPr>
                  <w:delText>NA</w:delText>
                </w:r>
              </w:del>
            </w:ins>
            <w:ins w:id="239" w:author="Li-Hsiang Sun" w:date="2023-01-11T14:46:00Z">
              <w:r w:rsidR="004E2224">
                <w:rPr>
                  <w:lang w:val="de-DE"/>
                </w:rPr>
                <w:t>N</w:t>
              </w:r>
            </w:ins>
          </w:p>
        </w:tc>
      </w:tr>
      <w:tr w:rsidR="00876F08" w:rsidRPr="00D40D81" w14:paraId="5E778301" w14:textId="77777777" w:rsidTr="00617F72">
        <w:trPr>
          <w:ins w:id="240" w:author="Liwen Chu" w:date="2022-09-01T14:46:00Z"/>
        </w:trPr>
        <w:tc>
          <w:tcPr>
            <w:tcW w:w="1177" w:type="dxa"/>
          </w:tcPr>
          <w:p w14:paraId="5F227130" w14:textId="77777777" w:rsidR="00876F08" w:rsidRPr="0003726C" w:rsidRDefault="00876F08" w:rsidP="00617F72">
            <w:pPr>
              <w:tabs>
                <w:tab w:val="left" w:pos="1741"/>
              </w:tabs>
              <w:rPr>
                <w:ins w:id="241" w:author="Liwen Chu" w:date="2022-09-01T14:46:00Z"/>
                <w:b/>
                <w:bCs/>
                <w:sz w:val="18"/>
                <w:szCs w:val="18"/>
                <w:lang w:val="en-US"/>
              </w:rPr>
            </w:pPr>
            <w:ins w:id="242" w:author="Liwen Chu" w:date="2022-09-01T14:46:00Z">
              <w:r>
                <w:rPr>
                  <w:b/>
                  <w:bCs/>
                  <w:sz w:val="18"/>
                  <w:szCs w:val="18"/>
                </w:rPr>
                <w:t>Maximum A-MPDU in HE PPDU of 6 GHz band</w:t>
              </w:r>
            </w:ins>
          </w:p>
        </w:tc>
        <w:tc>
          <w:tcPr>
            <w:tcW w:w="1307" w:type="dxa"/>
          </w:tcPr>
          <w:p w14:paraId="475D2CF5" w14:textId="032B047A" w:rsidR="00876F08" w:rsidRDefault="00876F08" w:rsidP="00617F72">
            <w:pPr>
              <w:tabs>
                <w:tab w:val="left" w:pos="1741"/>
              </w:tabs>
              <w:rPr>
                <w:ins w:id="243" w:author="Liwen Chu" w:date="2022-09-01T14:46:00Z"/>
                <w:lang w:val="de-DE"/>
              </w:rPr>
            </w:pPr>
            <w:ins w:id="244" w:author="Liwen Chu" w:date="2022-09-01T14:46:00Z">
              <w:del w:id="245" w:author="Li-Hsiang Sun" w:date="2023-01-11T14:46:00Z">
                <w:r w:rsidDel="004E2224">
                  <w:delText>NA</w:delText>
                </w:r>
              </w:del>
            </w:ins>
            <w:ins w:id="246" w:author="Li-Hsiang Sun" w:date="2023-01-11T14:46:00Z">
              <w:r w:rsidR="004E2224">
                <w:t>N</w:t>
              </w:r>
            </w:ins>
          </w:p>
        </w:tc>
        <w:tc>
          <w:tcPr>
            <w:tcW w:w="1306" w:type="dxa"/>
          </w:tcPr>
          <w:p w14:paraId="5C9289C5" w14:textId="487A2184" w:rsidR="00876F08" w:rsidRDefault="00876F08" w:rsidP="00617F72">
            <w:pPr>
              <w:tabs>
                <w:tab w:val="left" w:pos="1741"/>
              </w:tabs>
              <w:rPr>
                <w:ins w:id="247" w:author="Liwen Chu" w:date="2022-09-01T14:46:00Z"/>
                <w:lang w:val="de-DE"/>
              </w:rPr>
            </w:pPr>
            <w:ins w:id="248" w:author="Liwen Chu" w:date="2022-09-01T14:46:00Z">
              <w:del w:id="249" w:author="Li-Hsiang Sun" w:date="2023-01-11T14:46:00Z">
                <w:r w:rsidDel="004E2224">
                  <w:delText>NA</w:delText>
                </w:r>
              </w:del>
            </w:ins>
            <w:ins w:id="250" w:author="Li-Hsiang Sun" w:date="2023-01-11T14:46:00Z">
              <w:r w:rsidR="004E2224">
                <w:t>N</w:t>
              </w:r>
            </w:ins>
          </w:p>
        </w:tc>
        <w:tc>
          <w:tcPr>
            <w:tcW w:w="1252" w:type="dxa"/>
          </w:tcPr>
          <w:p w14:paraId="7CBC3171" w14:textId="77777777" w:rsidR="00876F08" w:rsidRDefault="00876F08" w:rsidP="00617F72">
            <w:pPr>
              <w:tabs>
                <w:tab w:val="left" w:pos="1741"/>
              </w:tabs>
              <w:rPr>
                <w:ins w:id="251" w:author="Liwen Chu" w:date="2022-09-01T14:46:00Z"/>
                <w:lang w:val="de-DE"/>
              </w:rPr>
            </w:pPr>
            <w:ins w:id="252" w:author="Liwen Chu" w:date="2022-09-01T14:46:00Z">
              <w:r>
                <w:t>Y</w:t>
              </w:r>
            </w:ins>
          </w:p>
        </w:tc>
        <w:tc>
          <w:tcPr>
            <w:tcW w:w="1252" w:type="dxa"/>
          </w:tcPr>
          <w:p w14:paraId="5AC1A4F3" w14:textId="77777777" w:rsidR="00876F08" w:rsidRDefault="00876F08" w:rsidP="00617F72">
            <w:pPr>
              <w:tabs>
                <w:tab w:val="left" w:pos="1741"/>
              </w:tabs>
              <w:rPr>
                <w:ins w:id="253" w:author="Liwen Chu" w:date="2022-09-01T14:46:00Z"/>
                <w:lang w:val="de-DE"/>
              </w:rPr>
            </w:pPr>
            <w:ins w:id="254" w:author="Liwen Chu" w:date="2022-09-01T14:46:00Z">
              <w:r>
                <w:t>Y</w:t>
              </w:r>
            </w:ins>
          </w:p>
        </w:tc>
        <w:tc>
          <w:tcPr>
            <w:tcW w:w="1252" w:type="dxa"/>
          </w:tcPr>
          <w:p w14:paraId="51E1E381" w14:textId="0212420E" w:rsidR="00876F08" w:rsidRDefault="00876F08" w:rsidP="00617F72">
            <w:pPr>
              <w:tabs>
                <w:tab w:val="left" w:pos="1741"/>
              </w:tabs>
              <w:rPr>
                <w:ins w:id="255" w:author="Liwen Chu" w:date="2022-09-01T14:46:00Z"/>
                <w:lang w:val="de-DE"/>
              </w:rPr>
            </w:pPr>
            <w:ins w:id="256" w:author="Liwen Chu" w:date="2022-09-01T14:46:00Z">
              <w:del w:id="257" w:author="Li-Hsiang Sun" w:date="2023-01-11T14:46:00Z">
                <w:r w:rsidDel="004E2224">
                  <w:delText>NA</w:delText>
                </w:r>
              </w:del>
            </w:ins>
            <w:ins w:id="258" w:author="Li-Hsiang Sun" w:date="2023-01-11T14:46:00Z">
              <w:r w:rsidR="004E2224">
                <w:t>N</w:t>
              </w:r>
            </w:ins>
          </w:p>
        </w:tc>
        <w:tc>
          <w:tcPr>
            <w:tcW w:w="1172" w:type="dxa"/>
          </w:tcPr>
          <w:p w14:paraId="61E1B4E9" w14:textId="7C6CC1E1" w:rsidR="00876F08" w:rsidRDefault="00876F08" w:rsidP="00617F72">
            <w:pPr>
              <w:tabs>
                <w:tab w:val="left" w:pos="1741"/>
              </w:tabs>
              <w:rPr>
                <w:ins w:id="259" w:author="Liwen Chu" w:date="2022-09-01T14:46:00Z"/>
              </w:rPr>
            </w:pPr>
            <w:ins w:id="260" w:author="Liwen Chu" w:date="2022-09-01T14:46:00Z">
              <w:del w:id="261" w:author="Li-Hsiang Sun" w:date="2023-01-11T14:46:00Z">
                <w:r w:rsidDel="004E2224">
                  <w:rPr>
                    <w:lang w:val="de-DE"/>
                  </w:rPr>
                  <w:delText>NA</w:delText>
                </w:r>
              </w:del>
            </w:ins>
            <w:ins w:id="262" w:author="Li-Hsiang Sun" w:date="2023-01-11T14:46:00Z">
              <w:r w:rsidR="004E2224">
                <w:rPr>
                  <w:lang w:val="de-DE"/>
                </w:rPr>
                <w:t>N</w:t>
              </w:r>
            </w:ins>
          </w:p>
        </w:tc>
        <w:tc>
          <w:tcPr>
            <w:tcW w:w="1172" w:type="dxa"/>
          </w:tcPr>
          <w:p w14:paraId="2AE641D0" w14:textId="629BF118" w:rsidR="00876F08" w:rsidRDefault="00876F08" w:rsidP="00617F72">
            <w:pPr>
              <w:tabs>
                <w:tab w:val="left" w:pos="1741"/>
              </w:tabs>
              <w:rPr>
                <w:ins w:id="263" w:author="Liwen Chu" w:date="2022-09-01T14:46:00Z"/>
              </w:rPr>
            </w:pPr>
            <w:ins w:id="264" w:author="Liwen Chu" w:date="2022-09-01T14:46:00Z">
              <w:del w:id="265" w:author="Li-Hsiang Sun" w:date="2023-01-11T14:46:00Z">
                <w:r w:rsidDel="004E2224">
                  <w:rPr>
                    <w:lang w:val="de-DE"/>
                  </w:rPr>
                  <w:delText>NA</w:delText>
                </w:r>
              </w:del>
            </w:ins>
            <w:ins w:id="266" w:author="Li-Hsiang Sun" w:date="2023-01-11T14:46:00Z">
              <w:r w:rsidR="004E2224">
                <w:rPr>
                  <w:lang w:val="de-DE"/>
                </w:rPr>
                <w:t>N</w:t>
              </w:r>
            </w:ins>
          </w:p>
        </w:tc>
      </w:tr>
      <w:tr w:rsidR="00876F08" w:rsidRPr="00D40D81" w14:paraId="5CE31DC5" w14:textId="77777777" w:rsidTr="00617F72">
        <w:trPr>
          <w:ins w:id="267" w:author="Liwen Chu" w:date="2022-09-01T14:46:00Z"/>
        </w:trPr>
        <w:tc>
          <w:tcPr>
            <w:tcW w:w="1177" w:type="dxa"/>
          </w:tcPr>
          <w:p w14:paraId="29E9B147" w14:textId="77777777" w:rsidR="00876F08" w:rsidRPr="0003726C" w:rsidRDefault="00876F08" w:rsidP="00617F72">
            <w:pPr>
              <w:tabs>
                <w:tab w:val="left" w:pos="1741"/>
              </w:tabs>
              <w:rPr>
                <w:ins w:id="268" w:author="Liwen Chu" w:date="2022-09-01T14:46:00Z"/>
                <w:b/>
                <w:bCs/>
                <w:sz w:val="18"/>
                <w:szCs w:val="18"/>
                <w:lang w:val="en-US"/>
              </w:rPr>
            </w:pPr>
            <w:ins w:id="269" w:author="Liwen Chu" w:date="2022-09-01T14:46:00Z">
              <w:r w:rsidRPr="0003726C">
                <w:rPr>
                  <w:b/>
                  <w:bCs/>
                  <w:sz w:val="18"/>
                  <w:szCs w:val="18"/>
                  <w:lang w:val="en-US"/>
                </w:rPr>
                <w:t xml:space="preserve">Maximum A-MPDU in EHT PPDU of </w:t>
              </w:r>
              <w:r>
                <w:rPr>
                  <w:b/>
                  <w:bCs/>
                  <w:sz w:val="18"/>
                  <w:szCs w:val="18"/>
                  <w:lang w:val="en-US"/>
                </w:rPr>
                <w:t>6</w:t>
              </w:r>
              <w:r w:rsidRPr="0003726C">
                <w:rPr>
                  <w:b/>
                  <w:bCs/>
                  <w:sz w:val="18"/>
                  <w:szCs w:val="18"/>
                  <w:lang w:val="en-US"/>
                </w:rPr>
                <w:t xml:space="preserve"> GHz band</w:t>
              </w:r>
            </w:ins>
          </w:p>
        </w:tc>
        <w:tc>
          <w:tcPr>
            <w:tcW w:w="1307" w:type="dxa"/>
          </w:tcPr>
          <w:p w14:paraId="0542CA90" w14:textId="42052D57" w:rsidR="00876F08" w:rsidRDefault="00876F08" w:rsidP="00617F72">
            <w:pPr>
              <w:tabs>
                <w:tab w:val="left" w:pos="1741"/>
              </w:tabs>
              <w:rPr>
                <w:ins w:id="270" w:author="Liwen Chu" w:date="2022-09-01T14:46:00Z"/>
                <w:lang w:val="de-DE"/>
              </w:rPr>
            </w:pPr>
            <w:ins w:id="271" w:author="Liwen Chu" w:date="2022-09-01T14:46:00Z">
              <w:del w:id="272" w:author="Li-Hsiang Sun" w:date="2023-01-11T14:46:00Z">
                <w:r w:rsidDel="004E2224">
                  <w:rPr>
                    <w:lang w:val="de-DE"/>
                  </w:rPr>
                  <w:delText>NA</w:delText>
                </w:r>
              </w:del>
            </w:ins>
            <w:ins w:id="273" w:author="Li-Hsiang Sun" w:date="2023-01-11T14:46:00Z">
              <w:r w:rsidR="004E2224">
                <w:rPr>
                  <w:lang w:val="de-DE"/>
                </w:rPr>
                <w:t>N</w:t>
              </w:r>
            </w:ins>
          </w:p>
        </w:tc>
        <w:tc>
          <w:tcPr>
            <w:tcW w:w="1306" w:type="dxa"/>
          </w:tcPr>
          <w:p w14:paraId="6E619AA6" w14:textId="04F404F0" w:rsidR="00876F08" w:rsidRDefault="004E2224" w:rsidP="00617F72">
            <w:pPr>
              <w:tabs>
                <w:tab w:val="left" w:pos="1741"/>
              </w:tabs>
              <w:rPr>
                <w:ins w:id="274" w:author="Liwen Chu" w:date="2022-09-01T14:46:00Z"/>
                <w:lang w:val="de-DE"/>
              </w:rPr>
            </w:pPr>
            <w:ins w:id="275" w:author="Li-Hsiang Sun" w:date="2023-01-11T14:46:00Z">
              <w:r>
                <w:rPr>
                  <w:highlight w:val="yellow"/>
                  <w:lang w:val="de-DE"/>
                </w:rPr>
                <w:t>N</w:t>
              </w:r>
            </w:ins>
          </w:p>
        </w:tc>
        <w:tc>
          <w:tcPr>
            <w:tcW w:w="1252" w:type="dxa"/>
          </w:tcPr>
          <w:p w14:paraId="3176D62E" w14:textId="77777777" w:rsidR="00876F08" w:rsidRDefault="00876F08" w:rsidP="00617F72">
            <w:pPr>
              <w:tabs>
                <w:tab w:val="left" w:pos="1741"/>
              </w:tabs>
              <w:rPr>
                <w:ins w:id="276" w:author="Liwen Chu" w:date="2022-09-01T14:46:00Z"/>
                <w:lang w:val="de-DE"/>
              </w:rPr>
            </w:pPr>
            <w:ins w:id="277" w:author="Liwen Chu" w:date="2022-09-01T14:46:00Z">
              <w:r>
                <w:rPr>
                  <w:lang w:val="de-DE"/>
                </w:rPr>
                <w:t>Y</w:t>
              </w:r>
            </w:ins>
          </w:p>
        </w:tc>
        <w:tc>
          <w:tcPr>
            <w:tcW w:w="1252" w:type="dxa"/>
          </w:tcPr>
          <w:p w14:paraId="37037090" w14:textId="77777777" w:rsidR="00876F08" w:rsidRDefault="00876F08" w:rsidP="00617F72">
            <w:pPr>
              <w:tabs>
                <w:tab w:val="left" w:pos="1741"/>
              </w:tabs>
              <w:rPr>
                <w:ins w:id="278" w:author="Liwen Chu" w:date="2022-09-01T14:46:00Z"/>
                <w:lang w:val="de-DE"/>
              </w:rPr>
            </w:pPr>
            <w:ins w:id="279" w:author="Liwen Chu" w:date="2022-09-01T14:46:00Z">
              <w:r>
                <w:rPr>
                  <w:lang w:val="de-DE"/>
                </w:rPr>
                <w:t>Y</w:t>
              </w:r>
            </w:ins>
          </w:p>
        </w:tc>
        <w:tc>
          <w:tcPr>
            <w:tcW w:w="1252" w:type="dxa"/>
          </w:tcPr>
          <w:p w14:paraId="1A021397" w14:textId="77777777" w:rsidR="00876F08" w:rsidRDefault="00876F08" w:rsidP="00617F72">
            <w:pPr>
              <w:tabs>
                <w:tab w:val="left" w:pos="1741"/>
              </w:tabs>
              <w:rPr>
                <w:ins w:id="280" w:author="Liwen Chu" w:date="2022-09-01T14:46:00Z"/>
                <w:lang w:val="de-DE"/>
              </w:rPr>
            </w:pPr>
            <w:ins w:id="281" w:author="Liwen Chu" w:date="2022-09-01T14:46:00Z">
              <w:r>
                <w:rPr>
                  <w:lang w:val="de-DE"/>
                </w:rPr>
                <w:t>Y</w:t>
              </w:r>
            </w:ins>
          </w:p>
        </w:tc>
        <w:tc>
          <w:tcPr>
            <w:tcW w:w="1172" w:type="dxa"/>
          </w:tcPr>
          <w:p w14:paraId="5CB64213" w14:textId="3A873DD8" w:rsidR="00876F08" w:rsidRDefault="00876F08" w:rsidP="00617F72">
            <w:pPr>
              <w:tabs>
                <w:tab w:val="left" w:pos="1741"/>
              </w:tabs>
              <w:rPr>
                <w:ins w:id="282" w:author="Liwen Chu" w:date="2022-09-01T14:46:00Z"/>
                <w:lang w:val="de-DE"/>
              </w:rPr>
            </w:pPr>
            <w:ins w:id="283" w:author="Liwen Chu" w:date="2022-09-01T14:46:00Z">
              <w:del w:id="284" w:author="Li-Hsiang Sun" w:date="2023-01-11T14:46:00Z">
                <w:r w:rsidDel="004E2224">
                  <w:rPr>
                    <w:lang w:val="de-DE"/>
                  </w:rPr>
                  <w:delText>NA</w:delText>
                </w:r>
              </w:del>
            </w:ins>
            <w:ins w:id="285" w:author="Li-Hsiang Sun" w:date="2023-01-11T14:46:00Z">
              <w:r w:rsidR="004E2224">
                <w:rPr>
                  <w:lang w:val="de-DE"/>
                </w:rPr>
                <w:t>N</w:t>
              </w:r>
            </w:ins>
          </w:p>
        </w:tc>
        <w:tc>
          <w:tcPr>
            <w:tcW w:w="1172" w:type="dxa"/>
          </w:tcPr>
          <w:p w14:paraId="5711B1E9" w14:textId="01C89176" w:rsidR="00876F08" w:rsidRDefault="00876F08" w:rsidP="00617F72">
            <w:pPr>
              <w:tabs>
                <w:tab w:val="left" w:pos="1741"/>
              </w:tabs>
              <w:rPr>
                <w:ins w:id="286" w:author="Liwen Chu" w:date="2022-09-01T14:46:00Z"/>
                <w:lang w:val="de-DE"/>
              </w:rPr>
            </w:pPr>
            <w:ins w:id="287" w:author="Liwen Chu" w:date="2022-09-01T14:46:00Z">
              <w:del w:id="288" w:author="Li-Hsiang Sun" w:date="2023-01-11T14:46:00Z">
                <w:r w:rsidDel="004E2224">
                  <w:rPr>
                    <w:lang w:val="de-DE"/>
                  </w:rPr>
                  <w:delText>NA</w:delText>
                </w:r>
              </w:del>
            </w:ins>
            <w:ins w:id="289" w:author="Li-Hsiang Sun" w:date="2023-01-11T14:46:00Z">
              <w:r w:rsidR="004E2224">
                <w:rPr>
                  <w:lang w:val="de-DE"/>
                </w:rPr>
                <w:t>N</w:t>
              </w:r>
            </w:ins>
          </w:p>
        </w:tc>
      </w:tr>
      <w:tr w:rsidR="00876F08" w:rsidRPr="0003726C" w14:paraId="4D827C31" w14:textId="77777777" w:rsidTr="00617F72">
        <w:trPr>
          <w:ins w:id="290" w:author="Liwen Chu" w:date="2022-09-01T14:46:00Z"/>
        </w:trPr>
        <w:tc>
          <w:tcPr>
            <w:tcW w:w="1177" w:type="dxa"/>
          </w:tcPr>
          <w:p w14:paraId="0FF9FE83" w14:textId="77777777" w:rsidR="00876F08" w:rsidRPr="0003726C" w:rsidRDefault="00876F08" w:rsidP="00617F72">
            <w:pPr>
              <w:tabs>
                <w:tab w:val="left" w:pos="1741"/>
              </w:tabs>
              <w:rPr>
                <w:ins w:id="291" w:author="Liwen Chu" w:date="2022-09-01T14:46:00Z"/>
                <w:lang w:val="en-US"/>
              </w:rPr>
            </w:pPr>
            <w:ins w:id="292" w:author="Liwen Chu" w:date="2022-09-01T14:46:00Z">
              <w:r w:rsidRPr="0003726C">
                <w:rPr>
                  <w:b/>
                  <w:bCs/>
                  <w:sz w:val="18"/>
                  <w:szCs w:val="18"/>
                  <w:lang w:val="en-US"/>
                </w:rPr>
                <w:t xml:space="preserve">Maximum A-MPDU in </w:t>
              </w:r>
              <w:r>
                <w:rPr>
                  <w:b/>
                  <w:bCs/>
                  <w:sz w:val="18"/>
                  <w:szCs w:val="18"/>
                  <w:lang w:val="en-US"/>
                </w:rPr>
                <w:t>DMG</w:t>
              </w:r>
              <w:r w:rsidRPr="0003726C">
                <w:rPr>
                  <w:b/>
                  <w:bCs/>
                  <w:sz w:val="18"/>
                  <w:szCs w:val="18"/>
                  <w:lang w:val="en-US"/>
                </w:rPr>
                <w:t xml:space="preserve"> PPDU </w:t>
              </w:r>
            </w:ins>
          </w:p>
        </w:tc>
        <w:tc>
          <w:tcPr>
            <w:tcW w:w="1307" w:type="dxa"/>
          </w:tcPr>
          <w:p w14:paraId="04A5A94E" w14:textId="1D061960" w:rsidR="00876F08" w:rsidRPr="0003726C" w:rsidRDefault="00876F08" w:rsidP="00617F72">
            <w:pPr>
              <w:tabs>
                <w:tab w:val="left" w:pos="1741"/>
              </w:tabs>
              <w:rPr>
                <w:ins w:id="293" w:author="Liwen Chu" w:date="2022-09-01T14:46:00Z"/>
                <w:lang w:val="en-US"/>
              </w:rPr>
            </w:pPr>
            <w:ins w:id="294" w:author="Liwen Chu" w:date="2022-09-01T14:46:00Z">
              <w:del w:id="295" w:author="Li-Hsiang Sun" w:date="2023-01-11T14:46:00Z">
                <w:r w:rsidDel="004E2224">
                  <w:delText>NA</w:delText>
                </w:r>
              </w:del>
            </w:ins>
            <w:ins w:id="296" w:author="Li-Hsiang Sun" w:date="2023-01-11T14:46:00Z">
              <w:r w:rsidR="004E2224">
                <w:t>N</w:t>
              </w:r>
            </w:ins>
          </w:p>
        </w:tc>
        <w:tc>
          <w:tcPr>
            <w:tcW w:w="1306" w:type="dxa"/>
          </w:tcPr>
          <w:p w14:paraId="625CD446" w14:textId="6B006B0E" w:rsidR="00876F08" w:rsidRPr="0003726C" w:rsidRDefault="00876F08" w:rsidP="00617F72">
            <w:pPr>
              <w:tabs>
                <w:tab w:val="left" w:pos="1741"/>
              </w:tabs>
              <w:rPr>
                <w:ins w:id="297" w:author="Liwen Chu" w:date="2022-09-01T14:46:00Z"/>
                <w:lang w:val="en-US"/>
              </w:rPr>
            </w:pPr>
            <w:ins w:id="298" w:author="Liwen Chu" w:date="2022-09-01T14:46:00Z">
              <w:del w:id="299" w:author="Li-Hsiang Sun" w:date="2023-01-11T14:46:00Z">
                <w:r w:rsidDel="004E2224">
                  <w:delText>NA</w:delText>
                </w:r>
              </w:del>
            </w:ins>
            <w:ins w:id="300" w:author="Li-Hsiang Sun" w:date="2023-01-11T14:46:00Z">
              <w:r w:rsidR="004E2224">
                <w:t>N</w:t>
              </w:r>
            </w:ins>
          </w:p>
        </w:tc>
        <w:tc>
          <w:tcPr>
            <w:tcW w:w="1252" w:type="dxa"/>
          </w:tcPr>
          <w:p w14:paraId="1E487173" w14:textId="505D019E" w:rsidR="00876F08" w:rsidRPr="0003726C" w:rsidRDefault="00876F08" w:rsidP="00617F72">
            <w:pPr>
              <w:tabs>
                <w:tab w:val="left" w:pos="1741"/>
              </w:tabs>
              <w:rPr>
                <w:ins w:id="301" w:author="Liwen Chu" w:date="2022-09-01T14:46:00Z"/>
                <w:lang w:val="en-US"/>
              </w:rPr>
            </w:pPr>
            <w:ins w:id="302" w:author="Liwen Chu" w:date="2022-09-01T14:46:00Z">
              <w:del w:id="303" w:author="Li-Hsiang Sun" w:date="2023-01-11T14:46:00Z">
                <w:r w:rsidDel="004E2224">
                  <w:delText>NA</w:delText>
                </w:r>
              </w:del>
            </w:ins>
            <w:ins w:id="304" w:author="Li-Hsiang Sun" w:date="2023-01-11T14:46:00Z">
              <w:r w:rsidR="004E2224">
                <w:t>N</w:t>
              </w:r>
            </w:ins>
          </w:p>
        </w:tc>
        <w:tc>
          <w:tcPr>
            <w:tcW w:w="1252" w:type="dxa"/>
          </w:tcPr>
          <w:p w14:paraId="5C351175" w14:textId="64B1EF22" w:rsidR="00876F08" w:rsidRPr="0003726C" w:rsidRDefault="00876F08" w:rsidP="00617F72">
            <w:pPr>
              <w:tabs>
                <w:tab w:val="left" w:pos="1741"/>
              </w:tabs>
              <w:rPr>
                <w:ins w:id="305" w:author="Liwen Chu" w:date="2022-09-01T14:46:00Z"/>
                <w:lang w:val="en-US"/>
              </w:rPr>
            </w:pPr>
            <w:ins w:id="306" w:author="Liwen Chu" w:date="2022-09-01T14:46:00Z">
              <w:del w:id="307" w:author="Li-Hsiang Sun" w:date="2023-01-11T14:46:00Z">
                <w:r w:rsidDel="004E2224">
                  <w:delText>NA</w:delText>
                </w:r>
              </w:del>
            </w:ins>
            <w:ins w:id="308" w:author="Li-Hsiang Sun" w:date="2023-01-11T14:46:00Z">
              <w:r w:rsidR="004E2224">
                <w:t>N</w:t>
              </w:r>
            </w:ins>
          </w:p>
        </w:tc>
        <w:tc>
          <w:tcPr>
            <w:tcW w:w="1252" w:type="dxa"/>
          </w:tcPr>
          <w:p w14:paraId="7AEB96AF" w14:textId="5AEE807A" w:rsidR="00876F08" w:rsidRPr="0003726C" w:rsidRDefault="00876F08" w:rsidP="00617F72">
            <w:pPr>
              <w:tabs>
                <w:tab w:val="left" w:pos="1741"/>
              </w:tabs>
              <w:rPr>
                <w:ins w:id="309" w:author="Liwen Chu" w:date="2022-09-01T14:46:00Z"/>
                <w:lang w:val="en-US"/>
              </w:rPr>
            </w:pPr>
            <w:ins w:id="310" w:author="Liwen Chu" w:date="2022-09-01T14:46:00Z">
              <w:del w:id="311" w:author="Li-Hsiang Sun" w:date="2023-01-11T14:47:00Z">
                <w:r w:rsidDel="004E2224">
                  <w:rPr>
                    <w:lang w:val="en-US"/>
                  </w:rPr>
                  <w:delText>NA</w:delText>
                </w:r>
              </w:del>
            </w:ins>
            <w:ins w:id="312" w:author="Li-Hsiang Sun" w:date="2023-01-11T14:47:00Z">
              <w:r w:rsidR="004E2224">
                <w:rPr>
                  <w:lang w:val="en-US"/>
                </w:rPr>
                <w:t>N</w:t>
              </w:r>
            </w:ins>
          </w:p>
        </w:tc>
        <w:tc>
          <w:tcPr>
            <w:tcW w:w="1172" w:type="dxa"/>
          </w:tcPr>
          <w:p w14:paraId="3B00A7F8" w14:textId="77777777" w:rsidR="00876F08" w:rsidRPr="0003726C" w:rsidRDefault="00876F08" w:rsidP="00617F72">
            <w:pPr>
              <w:tabs>
                <w:tab w:val="left" w:pos="1741"/>
              </w:tabs>
              <w:rPr>
                <w:ins w:id="313" w:author="Liwen Chu" w:date="2022-09-01T14:46:00Z"/>
                <w:lang w:val="en-US"/>
              </w:rPr>
            </w:pPr>
            <w:ins w:id="314" w:author="Liwen Chu" w:date="2022-09-01T14:46:00Z">
              <w:r>
                <w:rPr>
                  <w:lang w:val="en-US"/>
                </w:rPr>
                <w:t>Y</w:t>
              </w:r>
            </w:ins>
          </w:p>
        </w:tc>
        <w:tc>
          <w:tcPr>
            <w:tcW w:w="1172" w:type="dxa"/>
          </w:tcPr>
          <w:p w14:paraId="23389A41" w14:textId="10785651" w:rsidR="00876F08" w:rsidRPr="0003726C" w:rsidRDefault="00876F08" w:rsidP="00617F72">
            <w:pPr>
              <w:tabs>
                <w:tab w:val="left" w:pos="1741"/>
              </w:tabs>
              <w:rPr>
                <w:ins w:id="315" w:author="Liwen Chu" w:date="2022-09-01T14:46:00Z"/>
                <w:lang w:val="en-US"/>
              </w:rPr>
            </w:pPr>
            <w:ins w:id="316" w:author="Liwen Chu" w:date="2022-09-01T14:46:00Z">
              <w:del w:id="317" w:author="Li-Hsiang Sun" w:date="2023-01-11T14:47:00Z">
                <w:r w:rsidDel="004E2224">
                  <w:rPr>
                    <w:lang w:val="en-US"/>
                  </w:rPr>
                  <w:delText>NA</w:delText>
                </w:r>
              </w:del>
            </w:ins>
            <w:ins w:id="318" w:author="Li-Hsiang Sun" w:date="2023-01-11T14:47:00Z">
              <w:r w:rsidR="004E2224">
                <w:rPr>
                  <w:lang w:val="en-US"/>
                </w:rPr>
                <w:t>N</w:t>
              </w:r>
            </w:ins>
          </w:p>
        </w:tc>
      </w:tr>
      <w:tr w:rsidR="00876F08" w:rsidRPr="0003726C" w14:paraId="107BF22C" w14:textId="77777777" w:rsidTr="00617F72">
        <w:trPr>
          <w:ins w:id="319" w:author="Liwen Chu" w:date="2022-09-01T14:46:00Z"/>
        </w:trPr>
        <w:tc>
          <w:tcPr>
            <w:tcW w:w="1177" w:type="dxa"/>
          </w:tcPr>
          <w:p w14:paraId="21E32FB5" w14:textId="77777777" w:rsidR="00876F08" w:rsidRPr="0003726C" w:rsidRDefault="00876F08" w:rsidP="00617F72">
            <w:pPr>
              <w:tabs>
                <w:tab w:val="left" w:pos="1741"/>
              </w:tabs>
              <w:rPr>
                <w:ins w:id="320" w:author="Liwen Chu" w:date="2022-09-01T14:46:00Z"/>
                <w:lang w:val="en-US"/>
              </w:rPr>
            </w:pPr>
            <w:ins w:id="321" w:author="Liwen Chu" w:date="2022-09-01T14:46:00Z">
              <w:r w:rsidRPr="0003726C">
                <w:rPr>
                  <w:b/>
                  <w:bCs/>
                  <w:sz w:val="18"/>
                  <w:szCs w:val="18"/>
                  <w:lang w:val="en-US"/>
                </w:rPr>
                <w:t xml:space="preserve">Maximum A-MPDU in </w:t>
              </w:r>
              <w:r>
                <w:rPr>
                  <w:b/>
                  <w:bCs/>
                  <w:sz w:val="18"/>
                  <w:szCs w:val="18"/>
                  <w:lang w:val="en-US"/>
                </w:rPr>
                <w:t>EDMG</w:t>
              </w:r>
              <w:r w:rsidRPr="0003726C">
                <w:rPr>
                  <w:b/>
                  <w:bCs/>
                  <w:sz w:val="18"/>
                  <w:szCs w:val="18"/>
                  <w:lang w:val="en-US"/>
                </w:rPr>
                <w:t xml:space="preserve"> PPDU</w:t>
              </w:r>
            </w:ins>
          </w:p>
        </w:tc>
        <w:tc>
          <w:tcPr>
            <w:tcW w:w="1307" w:type="dxa"/>
          </w:tcPr>
          <w:p w14:paraId="23A9E64E" w14:textId="13FE0791" w:rsidR="00876F08" w:rsidRPr="0003726C" w:rsidRDefault="00876F08" w:rsidP="00617F72">
            <w:pPr>
              <w:tabs>
                <w:tab w:val="left" w:pos="1741"/>
              </w:tabs>
              <w:rPr>
                <w:ins w:id="322" w:author="Liwen Chu" w:date="2022-09-01T14:46:00Z"/>
                <w:lang w:val="en-US"/>
              </w:rPr>
            </w:pPr>
            <w:ins w:id="323" w:author="Liwen Chu" w:date="2022-09-01T14:46:00Z">
              <w:del w:id="324" w:author="Li-Hsiang Sun" w:date="2023-01-11T14:47:00Z">
                <w:r w:rsidDel="004E2224">
                  <w:delText>NA</w:delText>
                </w:r>
              </w:del>
            </w:ins>
            <w:ins w:id="325" w:author="Li-Hsiang Sun" w:date="2023-01-11T14:47:00Z">
              <w:r w:rsidR="004E2224">
                <w:t>N</w:t>
              </w:r>
            </w:ins>
          </w:p>
        </w:tc>
        <w:tc>
          <w:tcPr>
            <w:tcW w:w="1306" w:type="dxa"/>
          </w:tcPr>
          <w:p w14:paraId="47F516FA" w14:textId="09871ED8" w:rsidR="00876F08" w:rsidRPr="0003726C" w:rsidRDefault="00876F08" w:rsidP="00617F72">
            <w:pPr>
              <w:tabs>
                <w:tab w:val="left" w:pos="1741"/>
              </w:tabs>
              <w:rPr>
                <w:ins w:id="326" w:author="Liwen Chu" w:date="2022-09-01T14:46:00Z"/>
                <w:lang w:val="en-US"/>
              </w:rPr>
            </w:pPr>
            <w:ins w:id="327" w:author="Liwen Chu" w:date="2022-09-01T14:46:00Z">
              <w:del w:id="328" w:author="Li-Hsiang Sun" w:date="2023-01-11T14:47:00Z">
                <w:r w:rsidDel="004E2224">
                  <w:delText>NA</w:delText>
                </w:r>
              </w:del>
            </w:ins>
            <w:ins w:id="329" w:author="Li-Hsiang Sun" w:date="2023-01-11T14:47:00Z">
              <w:r w:rsidR="004E2224">
                <w:t>N</w:t>
              </w:r>
            </w:ins>
          </w:p>
        </w:tc>
        <w:tc>
          <w:tcPr>
            <w:tcW w:w="1252" w:type="dxa"/>
          </w:tcPr>
          <w:p w14:paraId="207F4A17" w14:textId="4941915D" w:rsidR="00876F08" w:rsidRPr="0003726C" w:rsidRDefault="00876F08" w:rsidP="00617F72">
            <w:pPr>
              <w:tabs>
                <w:tab w:val="left" w:pos="1741"/>
              </w:tabs>
              <w:rPr>
                <w:ins w:id="330" w:author="Liwen Chu" w:date="2022-09-01T14:46:00Z"/>
                <w:lang w:val="en-US"/>
              </w:rPr>
            </w:pPr>
            <w:ins w:id="331" w:author="Liwen Chu" w:date="2022-09-01T14:46:00Z">
              <w:del w:id="332" w:author="Li-Hsiang Sun" w:date="2023-01-11T14:47:00Z">
                <w:r w:rsidDel="004E2224">
                  <w:delText>NA</w:delText>
                </w:r>
              </w:del>
            </w:ins>
            <w:ins w:id="333" w:author="Li-Hsiang Sun" w:date="2023-01-11T14:47:00Z">
              <w:r w:rsidR="004E2224">
                <w:t>N</w:t>
              </w:r>
            </w:ins>
          </w:p>
        </w:tc>
        <w:tc>
          <w:tcPr>
            <w:tcW w:w="1252" w:type="dxa"/>
          </w:tcPr>
          <w:p w14:paraId="4E4A22F4" w14:textId="0721421D" w:rsidR="00876F08" w:rsidRPr="0003726C" w:rsidRDefault="00876F08" w:rsidP="00617F72">
            <w:pPr>
              <w:tabs>
                <w:tab w:val="left" w:pos="1741"/>
              </w:tabs>
              <w:rPr>
                <w:ins w:id="334" w:author="Liwen Chu" w:date="2022-09-01T14:46:00Z"/>
                <w:lang w:val="en-US"/>
              </w:rPr>
            </w:pPr>
            <w:ins w:id="335" w:author="Liwen Chu" w:date="2022-09-01T14:46:00Z">
              <w:del w:id="336" w:author="Li-Hsiang Sun" w:date="2023-01-11T14:47:00Z">
                <w:r w:rsidDel="004E2224">
                  <w:delText>NA</w:delText>
                </w:r>
              </w:del>
            </w:ins>
            <w:ins w:id="337" w:author="Li-Hsiang Sun" w:date="2023-01-11T14:47:00Z">
              <w:r w:rsidR="004E2224">
                <w:t>N</w:t>
              </w:r>
            </w:ins>
          </w:p>
        </w:tc>
        <w:tc>
          <w:tcPr>
            <w:tcW w:w="1252" w:type="dxa"/>
          </w:tcPr>
          <w:p w14:paraId="0D2BD93D" w14:textId="5DF16658" w:rsidR="00876F08" w:rsidRPr="0003726C" w:rsidRDefault="00876F08" w:rsidP="00617F72">
            <w:pPr>
              <w:tabs>
                <w:tab w:val="left" w:pos="1741"/>
              </w:tabs>
              <w:rPr>
                <w:ins w:id="338" w:author="Liwen Chu" w:date="2022-09-01T14:46:00Z"/>
                <w:lang w:val="en-US"/>
              </w:rPr>
            </w:pPr>
            <w:ins w:id="339" w:author="Liwen Chu" w:date="2022-09-01T14:46:00Z">
              <w:del w:id="340" w:author="Li-Hsiang Sun" w:date="2023-01-11T14:47:00Z">
                <w:r w:rsidDel="004E2224">
                  <w:rPr>
                    <w:lang w:val="en-US"/>
                  </w:rPr>
                  <w:delText>NA</w:delText>
                </w:r>
              </w:del>
            </w:ins>
            <w:ins w:id="341" w:author="Li-Hsiang Sun" w:date="2023-01-11T14:47:00Z">
              <w:r w:rsidR="004E2224">
                <w:rPr>
                  <w:lang w:val="en-US"/>
                </w:rPr>
                <w:t>N</w:t>
              </w:r>
            </w:ins>
          </w:p>
        </w:tc>
        <w:tc>
          <w:tcPr>
            <w:tcW w:w="1172" w:type="dxa"/>
          </w:tcPr>
          <w:p w14:paraId="6639B088" w14:textId="69B0C51F" w:rsidR="00876F08" w:rsidRPr="0003726C" w:rsidRDefault="00876F08" w:rsidP="00617F72">
            <w:pPr>
              <w:tabs>
                <w:tab w:val="left" w:pos="1741"/>
              </w:tabs>
              <w:rPr>
                <w:ins w:id="342" w:author="Liwen Chu" w:date="2022-09-01T14:46:00Z"/>
                <w:lang w:val="en-US"/>
              </w:rPr>
            </w:pPr>
            <w:ins w:id="343" w:author="Liwen Chu" w:date="2022-09-01T14:46:00Z">
              <w:del w:id="344" w:author="Li-Hsiang Sun" w:date="2023-01-11T14:47:00Z">
                <w:r w:rsidDel="004E2224">
                  <w:rPr>
                    <w:lang w:val="en-US"/>
                  </w:rPr>
                  <w:delText>NA</w:delText>
                </w:r>
              </w:del>
            </w:ins>
            <w:ins w:id="345" w:author="Li-Hsiang Sun" w:date="2023-01-11T14:47:00Z">
              <w:r w:rsidR="004E2224">
                <w:rPr>
                  <w:lang w:val="en-US"/>
                </w:rPr>
                <w:t>N</w:t>
              </w:r>
            </w:ins>
          </w:p>
        </w:tc>
        <w:tc>
          <w:tcPr>
            <w:tcW w:w="1172" w:type="dxa"/>
          </w:tcPr>
          <w:p w14:paraId="4E363429" w14:textId="77777777" w:rsidR="00876F08" w:rsidRPr="0003726C" w:rsidRDefault="00876F08" w:rsidP="00617F72">
            <w:pPr>
              <w:tabs>
                <w:tab w:val="left" w:pos="1741"/>
              </w:tabs>
              <w:rPr>
                <w:ins w:id="346" w:author="Liwen Chu" w:date="2022-09-01T14:46:00Z"/>
                <w:lang w:val="en-US"/>
              </w:rPr>
            </w:pPr>
            <w:ins w:id="347" w:author="Liwen Chu" w:date="2022-09-01T14:46:00Z">
              <w:r>
                <w:rPr>
                  <w:lang w:val="en-US"/>
                </w:rPr>
                <w:t>Y</w:t>
              </w:r>
            </w:ins>
          </w:p>
        </w:tc>
      </w:tr>
    </w:tbl>
    <w:p w14:paraId="7E063D53" w14:textId="77777777" w:rsidR="00876F08" w:rsidRPr="0003726C" w:rsidRDefault="00876F08" w:rsidP="00876F08">
      <w:pPr>
        <w:tabs>
          <w:tab w:val="left" w:pos="1741"/>
        </w:tabs>
        <w:rPr>
          <w:ins w:id="348" w:author="Liwen Chu" w:date="2022-09-01T14:46:00Z"/>
          <w:lang w:val="en-US"/>
        </w:rPr>
      </w:pPr>
    </w:p>
    <w:p w14:paraId="340256EC" w14:textId="2AC6A5BD" w:rsidR="00A04012" w:rsidRDefault="003612A6" w:rsidP="00A04012">
      <w:pPr>
        <w:pStyle w:val="Heading3"/>
        <w:rPr>
          <w:ins w:id="349" w:author="Li-Hsiang Sun" w:date="2022-12-12T14:57:00Z"/>
          <w:rStyle w:val="Emphasis"/>
          <w:rFonts w:ascii="Arial" w:hAnsi="Arial"/>
          <w:b/>
          <w:bCs w:val="0"/>
          <w:i w:val="0"/>
          <w:iCs w:val="0"/>
          <w:sz w:val="24"/>
          <w:shd w:val="clear" w:color="auto" w:fill="auto"/>
          <w:lang w:val="en-US" w:eastAsia="en-US"/>
        </w:rPr>
      </w:pPr>
      <w:r w:rsidRPr="003612A6">
        <w:rPr>
          <w:rStyle w:val="Emphasis"/>
          <w:rFonts w:ascii="Arial" w:hAnsi="Arial"/>
          <w:b/>
          <w:bCs w:val="0"/>
          <w:i w:val="0"/>
          <w:iCs w:val="0"/>
          <w:sz w:val="24"/>
          <w:shd w:val="clear" w:color="auto" w:fill="auto"/>
          <w:lang w:val="en-US" w:eastAsia="en-US"/>
        </w:rPr>
        <w:t xml:space="preserve">35.6 </w:t>
      </w:r>
      <w:bookmarkStart w:id="350" w:name="OLE_LINK4"/>
      <w:r w:rsidRPr="003612A6">
        <w:rPr>
          <w:rStyle w:val="Emphasis"/>
          <w:rFonts w:ascii="Arial" w:hAnsi="Arial"/>
          <w:b/>
          <w:bCs w:val="0"/>
          <w:i w:val="0"/>
          <w:iCs w:val="0"/>
          <w:sz w:val="24"/>
          <w:shd w:val="clear" w:color="auto" w:fill="auto"/>
          <w:lang w:val="en-US" w:eastAsia="en-US"/>
        </w:rPr>
        <w:t>A-MPDU operation in an EHT PPDU</w:t>
      </w:r>
      <w:bookmarkEnd w:id="350"/>
    </w:p>
    <w:p w14:paraId="2325280F" w14:textId="408B848C" w:rsidR="003612A6" w:rsidRPr="003612A6" w:rsidRDefault="003612A6" w:rsidP="003612A6">
      <w:pPr>
        <w:rPr>
          <w:rStyle w:val="Emphasis"/>
        </w:rPr>
      </w:pPr>
      <w:proofErr w:type="spellStart"/>
      <w:r w:rsidRPr="003612A6">
        <w:rPr>
          <w:rStyle w:val="Emphasis"/>
          <w:highlight w:val="yellow"/>
          <w:rPrChange w:id="351" w:author="Li-Hsiang Sun" w:date="2022-12-12T15:05:00Z">
            <w:rPr>
              <w:rStyle w:val="Emphasis"/>
              <w:i w:val="0"/>
              <w:iCs w:val="0"/>
              <w:highlight w:val="yellow"/>
            </w:rPr>
          </w:rPrChange>
        </w:rPr>
        <w:t>TGbe</w:t>
      </w:r>
      <w:proofErr w:type="spellEnd"/>
      <w:r w:rsidRPr="003612A6">
        <w:rPr>
          <w:rStyle w:val="Emphasis"/>
          <w:highlight w:val="yellow"/>
          <w:rPrChange w:id="352" w:author="Li-Hsiang Sun" w:date="2022-12-12T15:05:00Z">
            <w:rPr>
              <w:rStyle w:val="Emphasis"/>
              <w:i w:val="0"/>
              <w:iCs w:val="0"/>
              <w:highlight w:val="yellow"/>
            </w:rPr>
          </w:rPrChange>
        </w:rPr>
        <w:t xml:space="preserve"> editor: </w:t>
      </w:r>
      <w:r w:rsidRPr="003612A6">
        <w:rPr>
          <w:rStyle w:val="Emphasis"/>
          <w:rPrChange w:id="353" w:author="Li-Hsiang Sun" w:date="2022-12-12T15:05:00Z">
            <w:rPr>
              <w:rStyle w:val="Emphasis"/>
              <w:i w:val="0"/>
              <w:iCs w:val="0"/>
            </w:rPr>
          </w:rPrChange>
        </w:rPr>
        <w:t>Add the following table after the 6</w:t>
      </w:r>
      <w:r w:rsidRPr="003612A6">
        <w:rPr>
          <w:rStyle w:val="Emphasis"/>
          <w:vertAlign w:val="superscript"/>
          <w:rPrChange w:id="354" w:author="Li-Hsiang Sun" w:date="2022-12-12T15:05:00Z">
            <w:rPr>
              <w:rStyle w:val="Emphasis"/>
              <w:i w:val="0"/>
              <w:iCs w:val="0"/>
              <w:vertAlign w:val="superscript"/>
            </w:rPr>
          </w:rPrChange>
        </w:rPr>
        <w:t>th</w:t>
      </w:r>
      <w:r w:rsidRPr="003612A6">
        <w:rPr>
          <w:rStyle w:val="Emphasis"/>
          <w:rPrChange w:id="355" w:author="Li-Hsiang Sun" w:date="2022-12-12T15:05:00Z">
            <w:rPr>
              <w:rStyle w:val="Emphasis"/>
              <w:i w:val="0"/>
              <w:iCs w:val="0"/>
            </w:rPr>
          </w:rPrChange>
        </w:rPr>
        <w:t xml:space="preserve"> paragraph </w:t>
      </w:r>
      <w:r w:rsidRPr="003612A6">
        <w:rPr>
          <w:rStyle w:val="Emphasis"/>
          <w:highlight w:val="yellow"/>
          <w:rPrChange w:id="356" w:author="Li-Hsiang Sun" w:date="2022-12-12T15:05:00Z">
            <w:rPr>
              <w:rStyle w:val="Emphasis"/>
              <w:i w:val="0"/>
              <w:iCs w:val="0"/>
              <w:highlight w:val="yellow"/>
            </w:rPr>
          </w:rPrChange>
        </w:rPr>
        <w:t xml:space="preserve">in </w:t>
      </w:r>
      <w:r w:rsidRPr="003612A6">
        <w:rPr>
          <w:rStyle w:val="Emphasis"/>
          <w:rPrChange w:id="357" w:author="Li-Hsiang Sun" w:date="2022-12-12T15:05:00Z">
            <w:rPr>
              <w:b/>
              <w:bCs/>
              <w:i/>
              <w:iCs/>
              <w:sz w:val="20"/>
              <w:highlight w:val="yellow"/>
            </w:rPr>
          </w:rPrChange>
        </w:rPr>
        <w:t xml:space="preserve">35.6 </w:t>
      </w:r>
      <w:r w:rsidRPr="003612A6">
        <w:rPr>
          <w:rStyle w:val="Emphasis"/>
          <w:rPrChange w:id="358" w:author="Li-Hsiang Sun" w:date="2022-12-12T15:05:00Z">
            <w:rPr>
              <w:rStyle w:val="Emphasis"/>
              <w:i w:val="0"/>
              <w:iCs w:val="0"/>
              <w:highlight w:val="yellow"/>
            </w:rPr>
          </w:rPrChange>
        </w:rPr>
        <w:t xml:space="preserve"> </w:t>
      </w:r>
      <w:r w:rsidRPr="003612A6">
        <w:rPr>
          <w:rStyle w:val="Emphasis"/>
          <w:rPrChange w:id="359" w:author="Li-Hsiang Sun" w:date="2022-12-12T15:05:00Z">
            <w:rPr>
              <w:rStyle w:val="Emphasis"/>
              <w:rFonts w:ascii="Arial" w:hAnsi="Arial"/>
              <w:bCs w:val="0"/>
              <w:sz w:val="24"/>
              <w:lang w:val="en-US"/>
            </w:rPr>
          </w:rPrChange>
        </w:rPr>
        <w:t>A-MPDU operation in an EHT PPDU</w:t>
      </w:r>
      <w:r w:rsidRPr="003612A6">
        <w:rPr>
          <w:rStyle w:val="Emphasis"/>
          <w:rPrChange w:id="360" w:author="Li-Hsiang Sun" w:date="2022-12-12T15:05:00Z">
            <w:rPr>
              <w:rStyle w:val="Emphasis"/>
              <w:i w:val="0"/>
              <w:iCs w:val="0"/>
              <w:highlight w:val="yellow"/>
            </w:rPr>
          </w:rPrChange>
        </w:rPr>
        <w:t xml:space="preserve"> (</w:t>
      </w:r>
      <w:r w:rsidRPr="003612A6">
        <w:rPr>
          <w:rStyle w:val="Emphasis"/>
          <w:rPrChange w:id="361" w:author="Li-Hsiang Sun" w:date="2022-12-12T15:05:00Z">
            <w:rPr>
              <w:rStyle w:val="Emphasis"/>
              <w:i w:val="0"/>
              <w:iCs w:val="0"/>
            </w:rPr>
          </w:rPrChange>
        </w:rPr>
        <w:t>#11852, 13453):</w:t>
      </w:r>
    </w:p>
    <w:p w14:paraId="21D10048" w14:textId="4368B2B5" w:rsidR="003612A6" w:rsidRDefault="003612A6" w:rsidP="003612A6">
      <w:pPr>
        <w:rPr>
          <w:ins w:id="362" w:author="Li-Hsiang Sun" w:date="2022-12-12T15:02:00Z"/>
          <w:rStyle w:val="Emphasis"/>
          <w:i w:val="0"/>
          <w:iCs w:val="0"/>
        </w:rPr>
      </w:pPr>
    </w:p>
    <w:p w14:paraId="229CA29F" w14:textId="1DF13FC2" w:rsidR="003612A6" w:rsidRPr="003612A6" w:rsidRDefault="003612A6">
      <w:pPr>
        <w:tabs>
          <w:tab w:val="left" w:pos="1741"/>
        </w:tabs>
        <w:rPr>
          <w:rFonts w:eastAsia="Malgun Gothic"/>
          <w:rPrChange w:id="363" w:author="Li-Hsiang Sun" w:date="2022-12-12T15:05:00Z">
            <w:rPr>
              <w:rStyle w:val="Emphasis"/>
              <w:rFonts w:ascii="Arial" w:hAnsi="Arial"/>
              <w:b/>
              <w:bCs w:val="0"/>
              <w:i w:val="0"/>
              <w:iCs w:val="0"/>
              <w:sz w:val="24"/>
              <w:shd w:val="clear" w:color="auto" w:fill="auto"/>
              <w:lang w:val="en-US" w:eastAsia="en-US"/>
            </w:rPr>
          </w:rPrChange>
        </w:rPr>
        <w:pPrChange w:id="364" w:author="Li-Hsiang Sun" w:date="2022-12-12T15:05:00Z">
          <w:pPr>
            <w:pStyle w:val="Heading3"/>
          </w:pPr>
        </w:pPrChange>
      </w:pPr>
      <w:ins w:id="365" w:author="Li-Hsiang Sun" w:date="2022-12-12T15:05:00Z">
        <w:r w:rsidRPr="003612A6">
          <w:rPr>
            <w:rFonts w:eastAsia="Malgun Gothic"/>
            <w:rPrChange w:id="366" w:author="Li-Hsiang Sun" w:date="2022-12-12T15:05:00Z">
              <w:rPr>
                <w:rStyle w:val="Emphasis"/>
                <w:bCs w:val="0"/>
                <w:i w:val="0"/>
                <w:iCs w:val="0"/>
              </w:rPr>
            </w:rPrChange>
          </w:rPr>
          <w:t xml:space="preserve">An  EHT STA that does not send a VHT Capabilities element but sends an HT Capabilities element, </w:t>
        </w:r>
        <w:proofErr w:type="spellStart"/>
        <w:r w:rsidRPr="003612A6">
          <w:rPr>
            <w:rFonts w:eastAsia="Malgun Gothic"/>
            <w:rPrChange w:id="367" w:author="Li-Hsiang Sun" w:date="2022-12-12T15:05:00Z">
              <w:rPr>
                <w:rStyle w:val="Emphasis"/>
                <w:bCs w:val="0"/>
                <w:i w:val="0"/>
                <w:iCs w:val="0"/>
              </w:rPr>
            </w:rPrChange>
          </w:rPr>
          <w:t>an</w:t>
        </w:r>
        <w:proofErr w:type="spellEnd"/>
        <w:r w:rsidRPr="003612A6">
          <w:rPr>
            <w:rFonts w:eastAsia="Malgun Gothic"/>
            <w:rPrChange w:id="368" w:author="Li-Hsiang Sun" w:date="2022-12-12T15:05:00Z">
              <w:rPr>
                <w:rStyle w:val="Emphasis"/>
                <w:bCs w:val="0"/>
                <w:i w:val="0"/>
                <w:iCs w:val="0"/>
              </w:rPr>
            </w:rPrChange>
          </w:rPr>
          <w:t xml:space="preserve"> HE Capabilities element and an EHT Capabilities element with Maximum A-MPDU Length Exponent Extension subfield greater than 0 shall support in reception of an EHT PPDU with an A-MPDU pre-EOF padding with maximum length as defined in 10.12.2(A-MPDU length limit rules), except that the maximum length for the A-MPDU pre-EOF padding shall be equal 2</w:t>
        </w:r>
        <w:r w:rsidRPr="003612A6">
          <w:rPr>
            <w:rFonts w:eastAsia="Malgun Gothic"/>
            <w:vertAlign w:val="superscript"/>
            <w:rPrChange w:id="369" w:author="Li-Hsiang Sun" w:date="2022-12-12T15:05:00Z">
              <w:rPr>
                <w:rStyle w:val="Emphasis"/>
                <w:bCs w:val="0"/>
                <w:i w:val="0"/>
                <w:iCs w:val="0"/>
              </w:rPr>
            </w:rPrChange>
          </w:rPr>
          <w:t>(19 + Maximum A-MPDU Length Exponent Extension)</w:t>
        </w:r>
        <w:r w:rsidRPr="003612A6">
          <w:rPr>
            <w:rFonts w:eastAsia="Malgun Gothic"/>
            <w:rPrChange w:id="370" w:author="Li-Hsiang Sun" w:date="2022-12-12T15:05:00Z">
              <w:rPr>
                <w:rStyle w:val="Emphasis"/>
                <w:bCs w:val="0"/>
                <w:i w:val="0"/>
                <w:iCs w:val="0"/>
              </w:rPr>
            </w:rPrChange>
          </w:rPr>
          <w:t xml:space="preserve"> – 1. An EHT STA that sets the Maximum A-MPDU Length Exponent Extension subfield in the EHT Capabilities element to a value greater than 0 shall set the Maximum A-MPDU Length Exponent subfield of the HT Capabilities element to 3 and the Maximum A-MPDU Length Exponent Extension subfield of the HE Capabilities element to 3.</w:t>
        </w:r>
      </w:ins>
    </w:p>
    <w:sectPr w:rsidR="003612A6" w:rsidRPr="003612A6" w:rsidSect="00D85170">
      <w:headerReference w:type="default" r:id="rId8"/>
      <w:footerReference w:type="default" r:id="rId9"/>
      <w:pgSz w:w="12240" w:h="15840" w:code="1"/>
      <w:pgMar w:top="1080" w:right="1170" w:bottom="1080" w:left="45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43CAD" w14:textId="77777777" w:rsidR="007F76E3" w:rsidRDefault="007F76E3">
      <w:r>
        <w:separator/>
      </w:r>
    </w:p>
  </w:endnote>
  <w:endnote w:type="continuationSeparator" w:id="0">
    <w:p w14:paraId="06B41A65" w14:textId="77777777" w:rsidR="007F76E3" w:rsidRDefault="007F7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90F0000" w:usb2="00000010" w:usb3="00000000" w:csb0="001A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-BoldMT">
    <w:altName w:val="Malgun Gothic"/>
    <w:charset w:val="00"/>
    <w:family w:val="roman"/>
    <w:pitch w:val="default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Arial,Bold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D2C7D" w14:textId="34E81D38" w:rsidR="0029020B" w:rsidRDefault="007F76E3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920E41">
      <w:t>Submission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>
      <w:fldChar w:fldCharType="begin"/>
    </w:r>
    <w:r>
      <w:instrText xml:space="preserve"> COMMENTS  \* MERGEFORMAT </w:instrText>
    </w:r>
    <w:r>
      <w:fldChar w:fldCharType="separate"/>
    </w:r>
    <w:r w:rsidR="009D0928">
      <w:t>Li</w:t>
    </w:r>
    <w:r w:rsidR="00B327D5">
      <w:t>-Hsiang Sun</w:t>
    </w:r>
    <w:r w:rsidR="00920E41">
      <w:t xml:space="preserve">, </w:t>
    </w:r>
    <w:r w:rsidR="00B327D5">
      <w:t>MediaTek</w:t>
    </w:r>
    <w:r>
      <w:fldChar w:fldCharType="end"/>
    </w:r>
  </w:p>
  <w:p w14:paraId="6FA09811" w14:textId="77777777" w:rsidR="0029020B" w:rsidRDefault="0029020B"/>
  <w:p w14:paraId="653014A1" w14:textId="77777777" w:rsidR="000C4D8E" w:rsidRDefault="000C4D8E"/>
  <w:p w14:paraId="7200F171" w14:textId="77777777" w:rsidR="00113ADD" w:rsidRDefault="00113ADD"/>
  <w:p w14:paraId="73E3B782" w14:textId="77777777" w:rsidR="00113ADD" w:rsidRDefault="00113ADD"/>
  <w:p w14:paraId="11FF1780" w14:textId="77777777" w:rsidR="005618F9" w:rsidRDefault="005618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4B406" w14:textId="77777777" w:rsidR="007F76E3" w:rsidRDefault="007F76E3">
      <w:r>
        <w:separator/>
      </w:r>
    </w:p>
  </w:footnote>
  <w:footnote w:type="continuationSeparator" w:id="0">
    <w:p w14:paraId="4246368F" w14:textId="77777777" w:rsidR="007F76E3" w:rsidRDefault="007F7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1CD4" w14:textId="4F7AC838" w:rsidR="0029020B" w:rsidRDefault="007F76E3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037A8A">
      <w:t>Dec</w:t>
    </w:r>
    <w:r w:rsidR="003D55CD">
      <w:t xml:space="preserve"> 2022</w:t>
    </w:r>
    <w:r>
      <w:fldChar w:fldCharType="end"/>
    </w:r>
    <w:r w:rsidR="0029020B">
      <w:tab/>
    </w:r>
    <w:r w:rsidR="0029020B">
      <w:tab/>
    </w:r>
    <w:r>
      <w:fldChar w:fldCharType="begin"/>
    </w:r>
    <w:r>
      <w:instrText xml:space="preserve"> TITLE  \* MERGEFORMAT </w:instrText>
    </w:r>
    <w:r>
      <w:fldChar w:fldCharType="separate"/>
    </w:r>
    <w:r w:rsidR="003D55CD">
      <w:t>doc.: IEEE 802.11-22/</w:t>
    </w:r>
    <w:r>
      <w:fldChar w:fldCharType="end"/>
    </w:r>
    <w:r w:rsidR="00986781">
      <w:t>2162r</w:t>
    </w:r>
    <w:r w:rsidR="00035157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0000405"/>
    <w:multiLevelType w:val="multilevel"/>
    <w:tmpl w:val="00000888"/>
    <w:lvl w:ilvl="0">
      <w:start w:val="11"/>
      <w:numFmt w:val="decimal"/>
      <w:lvlText w:val="%1"/>
      <w:lvlJc w:val="left"/>
      <w:pPr>
        <w:ind w:left="1009" w:hanging="890"/>
      </w:pPr>
    </w:lvl>
    <w:lvl w:ilvl="1">
      <w:start w:val="2"/>
      <w:numFmt w:val="decimal"/>
      <w:lvlText w:val="%1.%2"/>
      <w:lvlJc w:val="left"/>
      <w:pPr>
        <w:ind w:left="1009" w:hanging="890"/>
      </w:pPr>
    </w:lvl>
    <w:lvl w:ilvl="2">
      <w:start w:val="3"/>
      <w:numFmt w:val="decimal"/>
      <w:lvlText w:val="%1.%2.%3"/>
      <w:lvlJc w:val="left"/>
      <w:pPr>
        <w:ind w:left="1009" w:hanging="890"/>
      </w:pPr>
    </w:lvl>
    <w:lvl w:ilvl="3">
      <w:start w:val="15"/>
      <w:numFmt w:val="decimal"/>
      <w:lvlText w:val="%1.%2.%3.%4"/>
      <w:lvlJc w:val="left"/>
      <w:pPr>
        <w:ind w:left="1009" w:hanging="890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numFmt w:val="bullet"/>
      <w:lvlText w:val="•"/>
      <w:lvlJc w:val="left"/>
      <w:pPr>
        <w:ind w:left="4152" w:hanging="890"/>
      </w:pPr>
    </w:lvl>
    <w:lvl w:ilvl="5">
      <w:numFmt w:val="bullet"/>
      <w:lvlText w:val="•"/>
      <w:lvlJc w:val="left"/>
      <w:pPr>
        <w:ind w:left="4940" w:hanging="890"/>
      </w:pPr>
    </w:lvl>
    <w:lvl w:ilvl="6">
      <w:numFmt w:val="bullet"/>
      <w:lvlText w:val="•"/>
      <w:lvlJc w:val="left"/>
      <w:pPr>
        <w:ind w:left="5728" w:hanging="890"/>
      </w:pPr>
    </w:lvl>
    <w:lvl w:ilvl="7">
      <w:numFmt w:val="bullet"/>
      <w:lvlText w:val="•"/>
      <w:lvlJc w:val="left"/>
      <w:pPr>
        <w:ind w:left="6516" w:hanging="890"/>
      </w:pPr>
    </w:lvl>
    <w:lvl w:ilvl="8">
      <w:numFmt w:val="bullet"/>
      <w:lvlText w:val="•"/>
      <w:lvlJc w:val="left"/>
      <w:pPr>
        <w:ind w:left="7304" w:hanging="890"/>
      </w:pPr>
    </w:lvl>
  </w:abstractNum>
  <w:abstractNum w:abstractNumId="2" w15:restartNumberingAfterBreak="0">
    <w:nsid w:val="00000406"/>
    <w:multiLevelType w:val="multilevel"/>
    <w:tmpl w:val="02C207D6"/>
    <w:lvl w:ilvl="0">
      <w:start w:val="1"/>
      <w:numFmt w:val="lowerLetter"/>
      <w:lvlText w:val="%1)"/>
      <w:lvlJc w:val="left"/>
      <w:pPr>
        <w:ind w:left="759" w:hanging="44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572" w:hanging="440"/>
      </w:pPr>
    </w:lvl>
    <w:lvl w:ilvl="2">
      <w:numFmt w:val="bullet"/>
      <w:lvlText w:val="•"/>
      <w:lvlJc w:val="left"/>
      <w:pPr>
        <w:ind w:left="2384" w:hanging="440"/>
      </w:pPr>
    </w:lvl>
    <w:lvl w:ilvl="3">
      <w:numFmt w:val="bullet"/>
      <w:lvlText w:val="•"/>
      <w:lvlJc w:val="left"/>
      <w:pPr>
        <w:ind w:left="3196" w:hanging="440"/>
      </w:pPr>
    </w:lvl>
    <w:lvl w:ilvl="4">
      <w:numFmt w:val="bullet"/>
      <w:lvlText w:val="•"/>
      <w:lvlJc w:val="left"/>
      <w:pPr>
        <w:ind w:left="4008" w:hanging="440"/>
      </w:pPr>
    </w:lvl>
    <w:lvl w:ilvl="5">
      <w:numFmt w:val="bullet"/>
      <w:lvlText w:val="•"/>
      <w:lvlJc w:val="left"/>
      <w:pPr>
        <w:ind w:left="4820" w:hanging="440"/>
      </w:pPr>
    </w:lvl>
    <w:lvl w:ilvl="6">
      <w:numFmt w:val="bullet"/>
      <w:lvlText w:val="•"/>
      <w:lvlJc w:val="left"/>
      <w:pPr>
        <w:ind w:left="5632" w:hanging="440"/>
      </w:pPr>
    </w:lvl>
    <w:lvl w:ilvl="7">
      <w:numFmt w:val="bullet"/>
      <w:lvlText w:val="•"/>
      <w:lvlJc w:val="left"/>
      <w:pPr>
        <w:ind w:left="6444" w:hanging="440"/>
      </w:pPr>
    </w:lvl>
    <w:lvl w:ilvl="8">
      <w:numFmt w:val="bullet"/>
      <w:lvlText w:val="•"/>
      <w:lvlJc w:val="left"/>
      <w:pPr>
        <w:ind w:left="7256" w:hanging="440"/>
      </w:pPr>
    </w:lvl>
  </w:abstractNum>
  <w:abstractNum w:abstractNumId="3" w15:restartNumberingAfterBreak="0">
    <w:nsid w:val="00000408"/>
    <w:multiLevelType w:val="multilevel"/>
    <w:tmpl w:val="0000088B"/>
    <w:lvl w:ilvl="0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536" w:hanging="400"/>
      </w:pPr>
    </w:lvl>
    <w:lvl w:ilvl="2">
      <w:numFmt w:val="bullet"/>
      <w:lvlText w:val="•"/>
      <w:lvlJc w:val="left"/>
      <w:pPr>
        <w:ind w:left="2352" w:hanging="400"/>
      </w:pPr>
    </w:lvl>
    <w:lvl w:ilvl="3">
      <w:numFmt w:val="bullet"/>
      <w:lvlText w:val="•"/>
      <w:lvlJc w:val="left"/>
      <w:pPr>
        <w:ind w:left="3168" w:hanging="400"/>
      </w:pPr>
    </w:lvl>
    <w:lvl w:ilvl="4">
      <w:numFmt w:val="bullet"/>
      <w:lvlText w:val="•"/>
      <w:lvlJc w:val="left"/>
      <w:pPr>
        <w:ind w:left="3984" w:hanging="400"/>
      </w:pPr>
    </w:lvl>
    <w:lvl w:ilvl="5">
      <w:numFmt w:val="bullet"/>
      <w:lvlText w:val="•"/>
      <w:lvlJc w:val="left"/>
      <w:pPr>
        <w:ind w:left="4800" w:hanging="400"/>
      </w:pPr>
    </w:lvl>
    <w:lvl w:ilvl="6">
      <w:numFmt w:val="bullet"/>
      <w:lvlText w:val="•"/>
      <w:lvlJc w:val="left"/>
      <w:pPr>
        <w:ind w:left="5616" w:hanging="400"/>
      </w:pPr>
    </w:lvl>
    <w:lvl w:ilvl="7">
      <w:numFmt w:val="bullet"/>
      <w:lvlText w:val="•"/>
      <w:lvlJc w:val="left"/>
      <w:pPr>
        <w:ind w:left="6432" w:hanging="400"/>
      </w:pPr>
    </w:lvl>
    <w:lvl w:ilvl="8">
      <w:numFmt w:val="bullet"/>
      <w:lvlText w:val="•"/>
      <w:lvlJc w:val="left"/>
      <w:pPr>
        <w:ind w:left="7248" w:hanging="400"/>
      </w:pPr>
    </w:lvl>
  </w:abstractNum>
  <w:abstractNum w:abstractNumId="4" w15:restartNumberingAfterBreak="0">
    <w:nsid w:val="0000040A"/>
    <w:multiLevelType w:val="multilevel"/>
    <w:tmpl w:val="0000088D"/>
    <w:lvl w:ilvl="0">
      <w:start w:val="35"/>
      <w:numFmt w:val="decimal"/>
      <w:lvlText w:val="%1"/>
      <w:lvlJc w:val="left"/>
      <w:pPr>
        <w:ind w:left="936" w:hanging="777"/>
      </w:pPr>
    </w:lvl>
    <w:lvl w:ilvl="1">
      <w:start w:val="3"/>
      <w:numFmt w:val="decimal"/>
      <w:lvlText w:val="%1.%2"/>
      <w:lvlJc w:val="left"/>
      <w:pPr>
        <w:ind w:left="936" w:hanging="777"/>
      </w:pPr>
    </w:lvl>
    <w:lvl w:ilvl="2">
      <w:start w:val="2"/>
      <w:numFmt w:val="decimal"/>
      <w:lvlText w:val="%1.%2.%3"/>
      <w:lvlJc w:val="left"/>
      <w:pPr>
        <w:ind w:left="936" w:hanging="777"/>
      </w:pPr>
    </w:lvl>
    <w:lvl w:ilvl="3">
      <w:start w:val="3"/>
      <w:numFmt w:val="decimal"/>
      <w:lvlText w:val="%1.%2.%3.%4"/>
      <w:lvlJc w:val="left"/>
      <w:pPr>
        <w:ind w:left="936" w:hanging="777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102" w:hanging="943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4593" w:hanging="943"/>
      </w:pPr>
    </w:lvl>
    <w:lvl w:ilvl="6">
      <w:numFmt w:val="bullet"/>
      <w:lvlText w:val="•"/>
      <w:lvlJc w:val="left"/>
      <w:pPr>
        <w:ind w:left="5466" w:hanging="943"/>
      </w:pPr>
    </w:lvl>
    <w:lvl w:ilvl="7">
      <w:numFmt w:val="bullet"/>
      <w:lvlText w:val="•"/>
      <w:lvlJc w:val="left"/>
      <w:pPr>
        <w:ind w:left="6340" w:hanging="943"/>
      </w:pPr>
    </w:lvl>
    <w:lvl w:ilvl="8">
      <w:numFmt w:val="bullet"/>
      <w:lvlText w:val="•"/>
      <w:lvlJc w:val="left"/>
      <w:pPr>
        <w:ind w:left="7213" w:hanging="943"/>
      </w:pPr>
    </w:lvl>
  </w:abstractNum>
  <w:abstractNum w:abstractNumId="5" w15:restartNumberingAfterBreak="0">
    <w:nsid w:val="0000040D"/>
    <w:multiLevelType w:val="multilevel"/>
    <w:tmpl w:val="00000890"/>
    <w:lvl w:ilvl="0">
      <w:start w:val="35"/>
      <w:numFmt w:val="decimal"/>
      <w:lvlText w:val="%1"/>
      <w:lvlJc w:val="left"/>
      <w:pPr>
        <w:ind w:left="935" w:hanging="776"/>
      </w:pPr>
    </w:lvl>
    <w:lvl w:ilvl="1">
      <w:start w:val="3"/>
      <w:numFmt w:val="decimal"/>
      <w:lvlText w:val="%1.%2"/>
      <w:lvlJc w:val="left"/>
      <w:pPr>
        <w:ind w:left="935" w:hanging="776"/>
      </w:pPr>
    </w:lvl>
    <w:lvl w:ilvl="2">
      <w:start w:val="4"/>
      <w:numFmt w:val="decimal"/>
      <w:lvlText w:val="%1.%2.%3"/>
      <w:lvlJc w:val="left"/>
      <w:pPr>
        <w:ind w:left="935" w:hanging="776"/>
      </w:pPr>
    </w:lvl>
    <w:lvl w:ilvl="3">
      <w:start w:val="1"/>
      <w:numFmt w:val="decimal"/>
      <w:lvlText w:val="%1.%2.%3.%4"/>
      <w:lvlJc w:val="left"/>
      <w:pPr>
        <w:ind w:left="935" w:hanging="776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numFmt w:val="bullet"/>
      <w:lvlText w:val="—"/>
      <w:lvlJc w:val="left"/>
      <w:pPr>
        <w:ind w:left="76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4504" w:hanging="400"/>
      </w:pPr>
    </w:lvl>
    <w:lvl w:ilvl="6">
      <w:numFmt w:val="bullet"/>
      <w:lvlText w:val="•"/>
      <w:lvlJc w:val="left"/>
      <w:pPr>
        <w:ind w:left="5395" w:hanging="400"/>
      </w:pPr>
    </w:lvl>
    <w:lvl w:ilvl="7">
      <w:numFmt w:val="bullet"/>
      <w:lvlText w:val="•"/>
      <w:lvlJc w:val="left"/>
      <w:pPr>
        <w:ind w:left="6286" w:hanging="400"/>
      </w:pPr>
    </w:lvl>
    <w:lvl w:ilvl="8">
      <w:numFmt w:val="bullet"/>
      <w:lvlText w:val="•"/>
      <w:lvlJc w:val="left"/>
      <w:pPr>
        <w:ind w:left="7177" w:hanging="400"/>
      </w:pPr>
    </w:lvl>
  </w:abstractNum>
  <w:abstractNum w:abstractNumId="6" w15:restartNumberingAfterBreak="0">
    <w:nsid w:val="0000041C"/>
    <w:multiLevelType w:val="multilevel"/>
    <w:tmpl w:val="0000089F"/>
    <w:lvl w:ilvl="0">
      <w:start w:val="9"/>
      <w:numFmt w:val="decimal"/>
      <w:lvlText w:val="%1"/>
      <w:lvlJc w:val="left"/>
      <w:pPr>
        <w:ind w:left="1889" w:hanging="890"/>
      </w:pPr>
    </w:lvl>
    <w:lvl w:ilvl="1">
      <w:start w:val="4"/>
      <w:numFmt w:val="decimal"/>
      <w:lvlText w:val="%1.%2"/>
      <w:lvlJc w:val="left"/>
      <w:pPr>
        <w:ind w:left="1889" w:hanging="890"/>
      </w:pPr>
    </w:lvl>
    <w:lvl w:ilvl="2">
      <w:start w:val="2"/>
      <w:numFmt w:val="decimal"/>
      <w:lvlText w:val="%1.%2.%3"/>
      <w:lvlJc w:val="left"/>
      <w:pPr>
        <w:ind w:left="1889" w:hanging="890"/>
      </w:pPr>
    </w:lvl>
    <w:lvl w:ilvl="3">
      <w:start w:val="311"/>
      <w:numFmt w:val="decimal"/>
      <w:lvlText w:val="%1.%2.%3.%4"/>
      <w:lvlJc w:val="left"/>
      <w:pPr>
        <w:ind w:left="1889" w:hanging="890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056" w:hanging="1057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numFmt w:val="bullet"/>
      <w:lvlText w:val="•"/>
      <w:lvlJc w:val="left"/>
      <w:pPr>
        <w:ind w:left="5882" w:hanging="1057"/>
      </w:pPr>
    </w:lvl>
    <w:lvl w:ilvl="6">
      <w:numFmt w:val="bullet"/>
      <w:lvlText w:val="•"/>
      <w:lvlJc w:val="left"/>
      <w:pPr>
        <w:ind w:left="6837" w:hanging="1057"/>
      </w:pPr>
    </w:lvl>
    <w:lvl w:ilvl="7">
      <w:numFmt w:val="bullet"/>
      <w:lvlText w:val="•"/>
      <w:lvlJc w:val="left"/>
      <w:pPr>
        <w:ind w:left="7793" w:hanging="1057"/>
      </w:pPr>
    </w:lvl>
    <w:lvl w:ilvl="8">
      <w:numFmt w:val="bullet"/>
      <w:lvlText w:val="•"/>
      <w:lvlJc w:val="left"/>
      <w:pPr>
        <w:ind w:left="8748" w:hanging="1057"/>
      </w:pPr>
    </w:lvl>
  </w:abstractNum>
  <w:abstractNum w:abstractNumId="7" w15:restartNumberingAfterBreak="0">
    <w:nsid w:val="00000425"/>
    <w:multiLevelType w:val="multilevel"/>
    <w:tmpl w:val="000008A8"/>
    <w:lvl w:ilvl="0">
      <w:start w:val="9"/>
      <w:numFmt w:val="decimal"/>
      <w:lvlText w:val="%1"/>
      <w:lvlJc w:val="left"/>
      <w:pPr>
        <w:ind w:left="1611" w:hanging="612"/>
      </w:pPr>
    </w:lvl>
    <w:lvl w:ilvl="1">
      <w:start w:val="6"/>
      <w:numFmt w:val="decimal"/>
      <w:lvlText w:val="%1.%2"/>
      <w:lvlJc w:val="left"/>
      <w:pPr>
        <w:ind w:left="1611" w:hanging="612"/>
      </w:pPr>
    </w:lvl>
    <w:lvl w:ilvl="2">
      <w:start w:val="34"/>
      <w:numFmt w:val="decimal"/>
      <w:lvlText w:val="%1.%2.%3"/>
      <w:lvlJc w:val="left"/>
      <w:pPr>
        <w:ind w:left="1611" w:hanging="612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778" w:hanging="7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4740" w:hanging="779"/>
      </w:pPr>
    </w:lvl>
    <w:lvl w:ilvl="5">
      <w:numFmt w:val="bullet"/>
      <w:lvlText w:val="•"/>
      <w:lvlJc w:val="left"/>
      <w:pPr>
        <w:ind w:left="5726" w:hanging="779"/>
      </w:pPr>
    </w:lvl>
    <w:lvl w:ilvl="6">
      <w:numFmt w:val="bullet"/>
      <w:lvlText w:val="•"/>
      <w:lvlJc w:val="left"/>
      <w:pPr>
        <w:ind w:left="6713" w:hanging="779"/>
      </w:pPr>
    </w:lvl>
    <w:lvl w:ilvl="7">
      <w:numFmt w:val="bullet"/>
      <w:lvlText w:val="•"/>
      <w:lvlJc w:val="left"/>
      <w:pPr>
        <w:ind w:left="7700" w:hanging="779"/>
      </w:pPr>
    </w:lvl>
    <w:lvl w:ilvl="8">
      <w:numFmt w:val="bullet"/>
      <w:lvlText w:val="•"/>
      <w:lvlJc w:val="left"/>
      <w:pPr>
        <w:ind w:left="8686" w:hanging="779"/>
      </w:pPr>
    </w:lvl>
  </w:abstractNum>
  <w:abstractNum w:abstractNumId="8" w15:restartNumberingAfterBreak="0">
    <w:nsid w:val="09774311"/>
    <w:multiLevelType w:val="hybridMultilevel"/>
    <w:tmpl w:val="3FF2B210"/>
    <w:lvl w:ilvl="0" w:tplc="E206B3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D61FBC"/>
    <w:multiLevelType w:val="hybridMultilevel"/>
    <w:tmpl w:val="3696AA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F84B61"/>
    <w:multiLevelType w:val="hybridMultilevel"/>
    <w:tmpl w:val="71F670BA"/>
    <w:lvl w:ilvl="0" w:tplc="2236EE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92A67"/>
    <w:multiLevelType w:val="hybridMultilevel"/>
    <w:tmpl w:val="1F0A42C2"/>
    <w:lvl w:ilvl="0" w:tplc="309053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174B1"/>
    <w:multiLevelType w:val="hybridMultilevel"/>
    <w:tmpl w:val="6BA65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E7727"/>
    <w:multiLevelType w:val="hybridMultilevel"/>
    <w:tmpl w:val="7AC8EBF6"/>
    <w:lvl w:ilvl="0" w:tplc="B9C8DC86">
      <w:start w:val="3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45C56"/>
    <w:multiLevelType w:val="hybridMultilevel"/>
    <w:tmpl w:val="35185F48"/>
    <w:lvl w:ilvl="0" w:tplc="0B26F7BA">
      <w:start w:val="25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171D3B"/>
    <w:multiLevelType w:val="hybridMultilevel"/>
    <w:tmpl w:val="9312C3C4"/>
    <w:lvl w:ilvl="0" w:tplc="D75EB670">
      <w:start w:val="9"/>
      <w:numFmt w:val="bullet"/>
      <w:lvlText w:val="-"/>
      <w:lvlJc w:val="left"/>
      <w:pPr>
        <w:ind w:left="720" w:hanging="360"/>
      </w:pPr>
      <w:rPr>
        <w:rFonts w:ascii="TimesNewRomanPSMT" w:eastAsia="SimSun" w:hAnsi="TimesNewRomanPSMT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4D356F"/>
    <w:multiLevelType w:val="hybridMultilevel"/>
    <w:tmpl w:val="78E210FE"/>
    <w:lvl w:ilvl="0" w:tplc="5852B4B0">
      <w:start w:val="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E531AD"/>
    <w:multiLevelType w:val="hybridMultilevel"/>
    <w:tmpl w:val="D92CEB48"/>
    <w:lvl w:ilvl="0" w:tplc="214A741C">
      <w:start w:val="17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3552949"/>
    <w:multiLevelType w:val="hybridMultilevel"/>
    <w:tmpl w:val="2A4E45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037786D"/>
    <w:multiLevelType w:val="hybridMultilevel"/>
    <w:tmpl w:val="AD7CF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420260"/>
    <w:multiLevelType w:val="hybridMultilevel"/>
    <w:tmpl w:val="6C50CF44"/>
    <w:lvl w:ilvl="0" w:tplc="E118F9B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  <w:lvlOverride w:ilvl="0">
      <w:lvl w:ilvl="0">
        <w:numFmt w:val="decimal"/>
        <w:lvlText w:val="9.4.2.25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">
    <w:abstractNumId w:val="1"/>
  </w:num>
  <w:num w:numId="4">
    <w:abstractNumId w:val="2"/>
  </w:num>
  <w:num w:numId="5">
    <w:abstractNumId w:val="15"/>
  </w:num>
  <w:num w:numId="6">
    <w:abstractNumId w:val="7"/>
    <w:lvlOverride w:ilvl="0">
      <w:startOverride w:val="9"/>
    </w:lvlOverride>
    <w:lvlOverride w:ilvl="1">
      <w:startOverride w:val="6"/>
    </w:lvlOverride>
    <w:lvlOverride w:ilvl="2">
      <w:startOverride w:val="34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311"/>
    </w:lvlOverride>
    <w:lvlOverride w:ilvl="4">
      <w:startOverride w:val="1"/>
    </w:lvlOverride>
    <w:lvlOverride w:ilvl="5"/>
    <w:lvlOverride w:ilvl="6"/>
    <w:lvlOverride w:ilvl="7"/>
    <w:lvlOverride w:ilvl="8"/>
  </w:num>
  <w:num w:numId="8">
    <w:abstractNumId w:val="13"/>
  </w:num>
  <w:num w:numId="9">
    <w:abstractNumId w:val="7"/>
  </w:num>
  <w:num w:numId="10">
    <w:abstractNumId w:val="6"/>
  </w:num>
  <w:num w:numId="11">
    <w:abstractNumId w:val="17"/>
  </w:num>
  <w:num w:numId="12">
    <w:abstractNumId w:val="16"/>
  </w:num>
  <w:num w:numId="13">
    <w:abstractNumId w:val="19"/>
  </w:num>
  <w:num w:numId="14">
    <w:abstractNumId w:val="4"/>
    <w:lvlOverride w:ilvl="0">
      <w:startOverride w:val="35"/>
    </w:lvlOverride>
    <w:lvlOverride w:ilvl="1">
      <w:startOverride w:val="3"/>
    </w:lvlOverride>
    <w:lvlOverride w:ilvl="2">
      <w:startOverride w:val="2"/>
    </w:lvlOverride>
    <w:lvlOverride w:ilvl="3">
      <w:startOverride w:val="3"/>
    </w:lvlOverride>
    <w:lvlOverride w:ilvl="4">
      <w:startOverride w:val="1"/>
    </w:lvlOverride>
    <w:lvlOverride w:ilvl="5"/>
    <w:lvlOverride w:ilvl="6"/>
    <w:lvlOverride w:ilvl="7"/>
    <w:lvlOverride w:ilvl="8"/>
  </w:num>
  <w:num w:numId="15">
    <w:abstractNumId w:val="5"/>
    <w:lvlOverride w:ilvl="0">
      <w:startOverride w:val="35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6">
    <w:abstractNumId w:val="0"/>
    <w:lvlOverride w:ilvl="0">
      <w:lvl w:ilvl="0">
        <w:numFmt w:val="decimal"/>
        <w:lvlText w:val="Figure 9-19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6.3.11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6.3.11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6.3.11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6.3.11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6.3.1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6.3.1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6.3.1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6.3.12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6.3.12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6.3.12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numFmt w:val="decimal"/>
        <w:lvlText w:val="9.4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>
    <w:abstractNumId w:val="20"/>
  </w:num>
  <w:num w:numId="29">
    <w:abstractNumId w:val="0"/>
    <w:lvlOverride w:ilvl="0">
      <w:lvl w:ilvl="0">
        <w:numFmt w:val="decimal"/>
        <w:lvlText w:val="26.8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0"/>
    <w:lvlOverride w:ilvl="0">
      <w:lvl w:ilvl="0">
        <w:numFmt w:val="decimal"/>
        <w:lvlText w:val="26.8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0"/>
    <w:lvlOverride w:ilvl="0">
      <w:lvl w:ilvl="0">
        <w:numFmt w:val="decimal"/>
        <w:lvlText w:val="11.1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2">
    <w:abstractNumId w:val="12"/>
  </w:num>
  <w:num w:numId="33">
    <w:abstractNumId w:val="11"/>
  </w:num>
  <w:num w:numId="34">
    <w:abstractNumId w:val="9"/>
  </w:num>
  <w:num w:numId="35">
    <w:abstractNumId w:val="18"/>
  </w:num>
  <w:num w:numId="36">
    <w:abstractNumId w:val="10"/>
  </w:num>
  <w:num w:numId="37">
    <w:abstractNumId w:val="8"/>
  </w:num>
  <w:num w:numId="3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-Hsiang Sun">
    <w15:presenceInfo w15:providerId="AD" w15:userId="S::Li-Hsiang.Sun@mediatek.com::8c4e992d-39b4-491c-a02c-83b99759785c"/>
  </w15:person>
  <w15:person w15:author="Liwen Chu">
    <w15:presenceInfo w15:providerId="AD" w15:userId="S::liwen.chu@nxp.com::0130490b-a373-4b18-b2e9-7865a3d80d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mirrorMargins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A65"/>
    <w:rsid w:val="00004037"/>
    <w:rsid w:val="000043E3"/>
    <w:rsid w:val="00006543"/>
    <w:rsid w:val="00007D58"/>
    <w:rsid w:val="0001341A"/>
    <w:rsid w:val="00013EB8"/>
    <w:rsid w:val="00017655"/>
    <w:rsid w:val="00021C5B"/>
    <w:rsid w:val="00021FF7"/>
    <w:rsid w:val="00023EAB"/>
    <w:rsid w:val="00030310"/>
    <w:rsid w:val="00035157"/>
    <w:rsid w:val="0003726C"/>
    <w:rsid w:val="00037A8A"/>
    <w:rsid w:val="00045BE7"/>
    <w:rsid w:val="00046773"/>
    <w:rsid w:val="000471B1"/>
    <w:rsid w:val="000524AB"/>
    <w:rsid w:val="00052BC7"/>
    <w:rsid w:val="00053C4A"/>
    <w:rsid w:val="000573CD"/>
    <w:rsid w:val="000609E6"/>
    <w:rsid w:val="00060E52"/>
    <w:rsid w:val="000621EA"/>
    <w:rsid w:val="00063114"/>
    <w:rsid w:val="000745A7"/>
    <w:rsid w:val="000769E3"/>
    <w:rsid w:val="00077AF6"/>
    <w:rsid w:val="000828C1"/>
    <w:rsid w:val="00083EC3"/>
    <w:rsid w:val="0008658A"/>
    <w:rsid w:val="0009029C"/>
    <w:rsid w:val="00093307"/>
    <w:rsid w:val="000A16B4"/>
    <w:rsid w:val="000A2C9B"/>
    <w:rsid w:val="000A3C06"/>
    <w:rsid w:val="000A4464"/>
    <w:rsid w:val="000A76F2"/>
    <w:rsid w:val="000B0999"/>
    <w:rsid w:val="000B2464"/>
    <w:rsid w:val="000B3732"/>
    <w:rsid w:val="000B637B"/>
    <w:rsid w:val="000C0FFA"/>
    <w:rsid w:val="000C2F70"/>
    <w:rsid w:val="000C4151"/>
    <w:rsid w:val="000C4D8E"/>
    <w:rsid w:val="000D0941"/>
    <w:rsid w:val="000D293E"/>
    <w:rsid w:val="000D3435"/>
    <w:rsid w:val="000D7DB6"/>
    <w:rsid w:val="000E4A51"/>
    <w:rsid w:val="000E7B40"/>
    <w:rsid w:val="000F3630"/>
    <w:rsid w:val="000F3F1B"/>
    <w:rsid w:val="000F4D75"/>
    <w:rsid w:val="0010378A"/>
    <w:rsid w:val="00104967"/>
    <w:rsid w:val="001053CA"/>
    <w:rsid w:val="001054C4"/>
    <w:rsid w:val="00105526"/>
    <w:rsid w:val="0010573A"/>
    <w:rsid w:val="001076FE"/>
    <w:rsid w:val="00107AD1"/>
    <w:rsid w:val="00111674"/>
    <w:rsid w:val="00111C8E"/>
    <w:rsid w:val="0011267F"/>
    <w:rsid w:val="00112D2B"/>
    <w:rsid w:val="00113ADD"/>
    <w:rsid w:val="00113DD7"/>
    <w:rsid w:val="0011430F"/>
    <w:rsid w:val="001150F8"/>
    <w:rsid w:val="001178B3"/>
    <w:rsid w:val="00121E71"/>
    <w:rsid w:val="00121EBD"/>
    <w:rsid w:val="001238BB"/>
    <w:rsid w:val="00123BFC"/>
    <w:rsid w:val="00126AC9"/>
    <w:rsid w:val="00130F97"/>
    <w:rsid w:val="00132955"/>
    <w:rsid w:val="0013309D"/>
    <w:rsid w:val="0013334A"/>
    <w:rsid w:val="00133D94"/>
    <w:rsid w:val="00136412"/>
    <w:rsid w:val="00137079"/>
    <w:rsid w:val="00141F65"/>
    <w:rsid w:val="00142379"/>
    <w:rsid w:val="00142AF1"/>
    <w:rsid w:val="0014311E"/>
    <w:rsid w:val="00150472"/>
    <w:rsid w:val="00151EFD"/>
    <w:rsid w:val="00153910"/>
    <w:rsid w:val="0015524E"/>
    <w:rsid w:val="001556D1"/>
    <w:rsid w:val="00161579"/>
    <w:rsid w:val="00162D4B"/>
    <w:rsid w:val="00170171"/>
    <w:rsid w:val="0017186B"/>
    <w:rsid w:val="00172FA9"/>
    <w:rsid w:val="0017442D"/>
    <w:rsid w:val="001772B7"/>
    <w:rsid w:val="00177E37"/>
    <w:rsid w:val="00180CB9"/>
    <w:rsid w:val="00185403"/>
    <w:rsid w:val="00185DAC"/>
    <w:rsid w:val="00193D9F"/>
    <w:rsid w:val="00196CD4"/>
    <w:rsid w:val="001A06AC"/>
    <w:rsid w:val="001A2F0D"/>
    <w:rsid w:val="001A4EAF"/>
    <w:rsid w:val="001A5B3A"/>
    <w:rsid w:val="001A7AF6"/>
    <w:rsid w:val="001B0BBF"/>
    <w:rsid w:val="001B4FFA"/>
    <w:rsid w:val="001B5671"/>
    <w:rsid w:val="001B6596"/>
    <w:rsid w:val="001B6FA0"/>
    <w:rsid w:val="001C097A"/>
    <w:rsid w:val="001C19D1"/>
    <w:rsid w:val="001C2625"/>
    <w:rsid w:val="001C599F"/>
    <w:rsid w:val="001C6F88"/>
    <w:rsid w:val="001D30E8"/>
    <w:rsid w:val="001D3789"/>
    <w:rsid w:val="001D3918"/>
    <w:rsid w:val="001D4465"/>
    <w:rsid w:val="001D5FCB"/>
    <w:rsid w:val="001D723B"/>
    <w:rsid w:val="001E2479"/>
    <w:rsid w:val="001F1AAB"/>
    <w:rsid w:val="001F4B8F"/>
    <w:rsid w:val="002048E3"/>
    <w:rsid w:val="00207AAE"/>
    <w:rsid w:val="00212F37"/>
    <w:rsid w:val="00216550"/>
    <w:rsid w:val="002169BA"/>
    <w:rsid w:val="0021725D"/>
    <w:rsid w:val="002175A7"/>
    <w:rsid w:val="002178AE"/>
    <w:rsid w:val="002275B3"/>
    <w:rsid w:val="00227E7E"/>
    <w:rsid w:val="002329E8"/>
    <w:rsid w:val="00236F4F"/>
    <w:rsid w:val="0024060C"/>
    <w:rsid w:val="00241D7C"/>
    <w:rsid w:val="00242694"/>
    <w:rsid w:val="002518CB"/>
    <w:rsid w:val="00252A97"/>
    <w:rsid w:val="00252EB0"/>
    <w:rsid w:val="0026057B"/>
    <w:rsid w:val="0026165F"/>
    <w:rsid w:val="0026235A"/>
    <w:rsid w:val="002623F5"/>
    <w:rsid w:val="002664BF"/>
    <w:rsid w:val="0027094B"/>
    <w:rsid w:val="00271818"/>
    <w:rsid w:val="00272CB1"/>
    <w:rsid w:val="00272D52"/>
    <w:rsid w:val="002747C2"/>
    <w:rsid w:val="00277BC3"/>
    <w:rsid w:val="00280E67"/>
    <w:rsid w:val="00283FAF"/>
    <w:rsid w:val="0029020B"/>
    <w:rsid w:val="002914EF"/>
    <w:rsid w:val="00292021"/>
    <w:rsid w:val="0029277B"/>
    <w:rsid w:val="0029278C"/>
    <w:rsid w:val="002943A8"/>
    <w:rsid w:val="002A2021"/>
    <w:rsid w:val="002A25C5"/>
    <w:rsid w:val="002A5A61"/>
    <w:rsid w:val="002B4422"/>
    <w:rsid w:val="002B6225"/>
    <w:rsid w:val="002B6F7C"/>
    <w:rsid w:val="002C252D"/>
    <w:rsid w:val="002C52C6"/>
    <w:rsid w:val="002C56AD"/>
    <w:rsid w:val="002C6F2B"/>
    <w:rsid w:val="002D21E3"/>
    <w:rsid w:val="002D44BE"/>
    <w:rsid w:val="002D62F4"/>
    <w:rsid w:val="002D6907"/>
    <w:rsid w:val="002D6CC0"/>
    <w:rsid w:val="002E2C16"/>
    <w:rsid w:val="002E3927"/>
    <w:rsid w:val="002E6497"/>
    <w:rsid w:val="002E705E"/>
    <w:rsid w:val="002F294C"/>
    <w:rsid w:val="002F467E"/>
    <w:rsid w:val="00305D65"/>
    <w:rsid w:val="00311A84"/>
    <w:rsid w:val="00312374"/>
    <w:rsid w:val="00313236"/>
    <w:rsid w:val="003138D6"/>
    <w:rsid w:val="003146F8"/>
    <w:rsid w:val="003165C9"/>
    <w:rsid w:val="00325E7B"/>
    <w:rsid w:val="00327536"/>
    <w:rsid w:val="0033147E"/>
    <w:rsid w:val="00333B1E"/>
    <w:rsid w:val="00334B52"/>
    <w:rsid w:val="00335954"/>
    <w:rsid w:val="00340682"/>
    <w:rsid w:val="003416FE"/>
    <w:rsid w:val="00341D97"/>
    <w:rsid w:val="00344532"/>
    <w:rsid w:val="00344A4E"/>
    <w:rsid w:val="003453EF"/>
    <w:rsid w:val="003456AA"/>
    <w:rsid w:val="00345906"/>
    <w:rsid w:val="00347E9C"/>
    <w:rsid w:val="0035001D"/>
    <w:rsid w:val="00351040"/>
    <w:rsid w:val="00351F70"/>
    <w:rsid w:val="00352524"/>
    <w:rsid w:val="00352859"/>
    <w:rsid w:val="00355FCF"/>
    <w:rsid w:val="0035647C"/>
    <w:rsid w:val="00357168"/>
    <w:rsid w:val="00357AF5"/>
    <w:rsid w:val="0036051E"/>
    <w:rsid w:val="003612A6"/>
    <w:rsid w:val="003643CC"/>
    <w:rsid w:val="003662D6"/>
    <w:rsid w:val="003715AE"/>
    <w:rsid w:val="00372454"/>
    <w:rsid w:val="00376835"/>
    <w:rsid w:val="00376BCD"/>
    <w:rsid w:val="00377515"/>
    <w:rsid w:val="00377E20"/>
    <w:rsid w:val="00387B3D"/>
    <w:rsid w:val="00390F6E"/>
    <w:rsid w:val="0039276B"/>
    <w:rsid w:val="00392D81"/>
    <w:rsid w:val="00393AFC"/>
    <w:rsid w:val="003A3C3C"/>
    <w:rsid w:val="003A419F"/>
    <w:rsid w:val="003A5F52"/>
    <w:rsid w:val="003A639A"/>
    <w:rsid w:val="003A7397"/>
    <w:rsid w:val="003B17CE"/>
    <w:rsid w:val="003B20A2"/>
    <w:rsid w:val="003B4A26"/>
    <w:rsid w:val="003B6FEA"/>
    <w:rsid w:val="003C0CA7"/>
    <w:rsid w:val="003C7A52"/>
    <w:rsid w:val="003C7B6F"/>
    <w:rsid w:val="003D0A01"/>
    <w:rsid w:val="003D55CD"/>
    <w:rsid w:val="003E32FC"/>
    <w:rsid w:val="003E36FA"/>
    <w:rsid w:val="003E4BB3"/>
    <w:rsid w:val="003E53C7"/>
    <w:rsid w:val="003E55DA"/>
    <w:rsid w:val="003E755D"/>
    <w:rsid w:val="003F59D3"/>
    <w:rsid w:val="00401FCF"/>
    <w:rsid w:val="00403197"/>
    <w:rsid w:val="004033E4"/>
    <w:rsid w:val="004039D5"/>
    <w:rsid w:val="004041EA"/>
    <w:rsid w:val="00407EDB"/>
    <w:rsid w:val="00411E04"/>
    <w:rsid w:val="0041399D"/>
    <w:rsid w:val="004144B1"/>
    <w:rsid w:val="0042609E"/>
    <w:rsid w:val="004272B9"/>
    <w:rsid w:val="004302B0"/>
    <w:rsid w:val="00430B5F"/>
    <w:rsid w:val="00442037"/>
    <w:rsid w:val="00444BEC"/>
    <w:rsid w:val="004464B7"/>
    <w:rsid w:val="004470AB"/>
    <w:rsid w:val="00451D98"/>
    <w:rsid w:val="0045287D"/>
    <w:rsid w:val="00456381"/>
    <w:rsid w:val="0046007A"/>
    <w:rsid w:val="00461BAB"/>
    <w:rsid w:val="00466B6D"/>
    <w:rsid w:val="00466D7C"/>
    <w:rsid w:val="0047197B"/>
    <w:rsid w:val="004744AE"/>
    <w:rsid w:val="00475F17"/>
    <w:rsid w:val="0048198D"/>
    <w:rsid w:val="0048498A"/>
    <w:rsid w:val="00486179"/>
    <w:rsid w:val="00492570"/>
    <w:rsid w:val="00492801"/>
    <w:rsid w:val="004A248C"/>
    <w:rsid w:val="004A2BB6"/>
    <w:rsid w:val="004A3361"/>
    <w:rsid w:val="004A3678"/>
    <w:rsid w:val="004A3BA5"/>
    <w:rsid w:val="004A7212"/>
    <w:rsid w:val="004A7AB8"/>
    <w:rsid w:val="004A7B93"/>
    <w:rsid w:val="004B064B"/>
    <w:rsid w:val="004B1D5F"/>
    <w:rsid w:val="004B62C2"/>
    <w:rsid w:val="004C28AD"/>
    <w:rsid w:val="004C2B3E"/>
    <w:rsid w:val="004C615F"/>
    <w:rsid w:val="004D1DA6"/>
    <w:rsid w:val="004D2C0D"/>
    <w:rsid w:val="004D42B8"/>
    <w:rsid w:val="004D451A"/>
    <w:rsid w:val="004D4D56"/>
    <w:rsid w:val="004E1581"/>
    <w:rsid w:val="004E2224"/>
    <w:rsid w:val="004E4CEA"/>
    <w:rsid w:val="004E678F"/>
    <w:rsid w:val="004F2104"/>
    <w:rsid w:val="004F4FC2"/>
    <w:rsid w:val="004F6C69"/>
    <w:rsid w:val="004F6D9A"/>
    <w:rsid w:val="005028D0"/>
    <w:rsid w:val="00503687"/>
    <w:rsid w:val="00503E66"/>
    <w:rsid w:val="005067D8"/>
    <w:rsid w:val="0050734F"/>
    <w:rsid w:val="00507E34"/>
    <w:rsid w:val="005120F9"/>
    <w:rsid w:val="00513184"/>
    <w:rsid w:val="005131B4"/>
    <w:rsid w:val="005161FD"/>
    <w:rsid w:val="00516297"/>
    <w:rsid w:val="005176DE"/>
    <w:rsid w:val="005248E7"/>
    <w:rsid w:val="00525142"/>
    <w:rsid w:val="00527F6B"/>
    <w:rsid w:val="005304E5"/>
    <w:rsid w:val="005305CE"/>
    <w:rsid w:val="00531546"/>
    <w:rsid w:val="00532819"/>
    <w:rsid w:val="00535296"/>
    <w:rsid w:val="00536DE8"/>
    <w:rsid w:val="00543636"/>
    <w:rsid w:val="00544FD8"/>
    <w:rsid w:val="0054764D"/>
    <w:rsid w:val="005527F6"/>
    <w:rsid w:val="0055332D"/>
    <w:rsid w:val="00553C40"/>
    <w:rsid w:val="00553EFF"/>
    <w:rsid w:val="005548F1"/>
    <w:rsid w:val="00561077"/>
    <w:rsid w:val="005618F9"/>
    <w:rsid w:val="0056587C"/>
    <w:rsid w:val="00566B22"/>
    <w:rsid w:val="00567A33"/>
    <w:rsid w:val="00574FF5"/>
    <w:rsid w:val="00575F0C"/>
    <w:rsid w:val="0057668C"/>
    <w:rsid w:val="00577D30"/>
    <w:rsid w:val="00583208"/>
    <w:rsid w:val="005845CD"/>
    <w:rsid w:val="005864EE"/>
    <w:rsid w:val="00587088"/>
    <w:rsid w:val="00593B5C"/>
    <w:rsid w:val="005947D2"/>
    <w:rsid w:val="005A0EC7"/>
    <w:rsid w:val="005A21ED"/>
    <w:rsid w:val="005A41E8"/>
    <w:rsid w:val="005A4D42"/>
    <w:rsid w:val="005A5D8A"/>
    <w:rsid w:val="005B2CFB"/>
    <w:rsid w:val="005C3A65"/>
    <w:rsid w:val="005C43A4"/>
    <w:rsid w:val="005C569E"/>
    <w:rsid w:val="005C5E8E"/>
    <w:rsid w:val="005D1AAE"/>
    <w:rsid w:val="005D3650"/>
    <w:rsid w:val="005D697B"/>
    <w:rsid w:val="005D6E07"/>
    <w:rsid w:val="005E221A"/>
    <w:rsid w:val="005E4B8E"/>
    <w:rsid w:val="005E5B54"/>
    <w:rsid w:val="005E6BD8"/>
    <w:rsid w:val="005E7107"/>
    <w:rsid w:val="005F1046"/>
    <w:rsid w:val="005F7857"/>
    <w:rsid w:val="006020BF"/>
    <w:rsid w:val="0060350E"/>
    <w:rsid w:val="00603A60"/>
    <w:rsid w:val="006050ED"/>
    <w:rsid w:val="00611822"/>
    <w:rsid w:val="00612309"/>
    <w:rsid w:val="00615744"/>
    <w:rsid w:val="00615DCB"/>
    <w:rsid w:val="0062119A"/>
    <w:rsid w:val="00621733"/>
    <w:rsid w:val="0062440B"/>
    <w:rsid w:val="00626264"/>
    <w:rsid w:val="00626A65"/>
    <w:rsid w:val="00627A0B"/>
    <w:rsid w:val="006306B8"/>
    <w:rsid w:val="00631298"/>
    <w:rsid w:val="006341DA"/>
    <w:rsid w:val="006348F9"/>
    <w:rsid w:val="00637464"/>
    <w:rsid w:val="00637B92"/>
    <w:rsid w:val="00641765"/>
    <w:rsid w:val="00641FFD"/>
    <w:rsid w:val="00643163"/>
    <w:rsid w:val="00644DDD"/>
    <w:rsid w:val="00645525"/>
    <w:rsid w:val="00645CA3"/>
    <w:rsid w:val="00652817"/>
    <w:rsid w:val="006564D3"/>
    <w:rsid w:val="0066160F"/>
    <w:rsid w:val="00661A66"/>
    <w:rsid w:val="00666050"/>
    <w:rsid w:val="0066638E"/>
    <w:rsid w:val="006728BC"/>
    <w:rsid w:val="006738D4"/>
    <w:rsid w:val="006748E4"/>
    <w:rsid w:val="006749C1"/>
    <w:rsid w:val="0067643C"/>
    <w:rsid w:val="0068044D"/>
    <w:rsid w:val="00683EDE"/>
    <w:rsid w:val="0068496F"/>
    <w:rsid w:val="00686DAD"/>
    <w:rsid w:val="0068783D"/>
    <w:rsid w:val="006909F9"/>
    <w:rsid w:val="006919D1"/>
    <w:rsid w:val="00692C44"/>
    <w:rsid w:val="006932A3"/>
    <w:rsid w:val="006934A6"/>
    <w:rsid w:val="0069371F"/>
    <w:rsid w:val="006967B2"/>
    <w:rsid w:val="006A217F"/>
    <w:rsid w:val="006A4FBC"/>
    <w:rsid w:val="006A6950"/>
    <w:rsid w:val="006B4847"/>
    <w:rsid w:val="006B5FCE"/>
    <w:rsid w:val="006B695C"/>
    <w:rsid w:val="006B6FB7"/>
    <w:rsid w:val="006C0727"/>
    <w:rsid w:val="006C19F5"/>
    <w:rsid w:val="006C5E15"/>
    <w:rsid w:val="006C750B"/>
    <w:rsid w:val="006C7D89"/>
    <w:rsid w:val="006D0888"/>
    <w:rsid w:val="006D12A3"/>
    <w:rsid w:val="006D3AFB"/>
    <w:rsid w:val="006D5C91"/>
    <w:rsid w:val="006D79D1"/>
    <w:rsid w:val="006E145F"/>
    <w:rsid w:val="006E305B"/>
    <w:rsid w:val="006F0C5F"/>
    <w:rsid w:val="006F15BD"/>
    <w:rsid w:val="006F24DC"/>
    <w:rsid w:val="006F4AA1"/>
    <w:rsid w:val="00701409"/>
    <w:rsid w:val="007030EB"/>
    <w:rsid w:val="00704ACE"/>
    <w:rsid w:val="00705E20"/>
    <w:rsid w:val="00707F1C"/>
    <w:rsid w:val="00712230"/>
    <w:rsid w:val="00723909"/>
    <w:rsid w:val="00730F33"/>
    <w:rsid w:val="007312C0"/>
    <w:rsid w:val="00733008"/>
    <w:rsid w:val="007343AA"/>
    <w:rsid w:val="00735388"/>
    <w:rsid w:val="0073547D"/>
    <w:rsid w:val="00737A42"/>
    <w:rsid w:val="00737F45"/>
    <w:rsid w:val="0074365E"/>
    <w:rsid w:val="00743DBC"/>
    <w:rsid w:val="00744333"/>
    <w:rsid w:val="00745147"/>
    <w:rsid w:val="00747BB0"/>
    <w:rsid w:val="00750187"/>
    <w:rsid w:val="007533E0"/>
    <w:rsid w:val="00756D41"/>
    <w:rsid w:val="00761CC2"/>
    <w:rsid w:val="00762E68"/>
    <w:rsid w:val="007641A5"/>
    <w:rsid w:val="00767B30"/>
    <w:rsid w:val="00770572"/>
    <w:rsid w:val="00770664"/>
    <w:rsid w:val="00771594"/>
    <w:rsid w:val="00773477"/>
    <w:rsid w:val="007757C9"/>
    <w:rsid w:val="00776F13"/>
    <w:rsid w:val="007806E6"/>
    <w:rsid w:val="007823A7"/>
    <w:rsid w:val="00787FF1"/>
    <w:rsid w:val="007953A4"/>
    <w:rsid w:val="00795FEB"/>
    <w:rsid w:val="00797D59"/>
    <w:rsid w:val="007A4D90"/>
    <w:rsid w:val="007A69FE"/>
    <w:rsid w:val="007A6DD0"/>
    <w:rsid w:val="007B003B"/>
    <w:rsid w:val="007B0218"/>
    <w:rsid w:val="007B2DEC"/>
    <w:rsid w:val="007B3B79"/>
    <w:rsid w:val="007B68A4"/>
    <w:rsid w:val="007C0910"/>
    <w:rsid w:val="007C2C25"/>
    <w:rsid w:val="007C2CBE"/>
    <w:rsid w:val="007D2260"/>
    <w:rsid w:val="007E205A"/>
    <w:rsid w:val="007E35E8"/>
    <w:rsid w:val="007E4649"/>
    <w:rsid w:val="007E4C75"/>
    <w:rsid w:val="007E5119"/>
    <w:rsid w:val="007E5B55"/>
    <w:rsid w:val="007E76E6"/>
    <w:rsid w:val="007E7F5A"/>
    <w:rsid w:val="007F150D"/>
    <w:rsid w:val="007F2151"/>
    <w:rsid w:val="007F2B80"/>
    <w:rsid w:val="007F6418"/>
    <w:rsid w:val="007F76E3"/>
    <w:rsid w:val="007F7D4E"/>
    <w:rsid w:val="00800B71"/>
    <w:rsid w:val="00802D46"/>
    <w:rsid w:val="00803336"/>
    <w:rsid w:val="00803D8E"/>
    <w:rsid w:val="00804A8E"/>
    <w:rsid w:val="0080585E"/>
    <w:rsid w:val="00805A71"/>
    <w:rsid w:val="00806473"/>
    <w:rsid w:val="008076EC"/>
    <w:rsid w:val="00811D92"/>
    <w:rsid w:val="008149CD"/>
    <w:rsid w:val="00814DFC"/>
    <w:rsid w:val="00821704"/>
    <w:rsid w:val="00824E48"/>
    <w:rsid w:val="00830C2E"/>
    <w:rsid w:val="00830F17"/>
    <w:rsid w:val="00831E0E"/>
    <w:rsid w:val="00832C99"/>
    <w:rsid w:val="00833C8E"/>
    <w:rsid w:val="00837849"/>
    <w:rsid w:val="00842B6B"/>
    <w:rsid w:val="00844816"/>
    <w:rsid w:val="00845470"/>
    <w:rsid w:val="00847739"/>
    <w:rsid w:val="00847E16"/>
    <w:rsid w:val="008509E7"/>
    <w:rsid w:val="00854003"/>
    <w:rsid w:val="00855F0F"/>
    <w:rsid w:val="00857B78"/>
    <w:rsid w:val="008620BA"/>
    <w:rsid w:val="00871515"/>
    <w:rsid w:val="00873FBF"/>
    <w:rsid w:val="0087455B"/>
    <w:rsid w:val="0087530F"/>
    <w:rsid w:val="00875E88"/>
    <w:rsid w:val="00876F08"/>
    <w:rsid w:val="00880436"/>
    <w:rsid w:val="00882AF8"/>
    <w:rsid w:val="00885A88"/>
    <w:rsid w:val="00887C59"/>
    <w:rsid w:val="008903B6"/>
    <w:rsid w:val="00892FE4"/>
    <w:rsid w:val="008955EB"/>
    <w:rsid w:val="008962A8"/>
    <w:rsid w:val="00896B35"/>
    <w:rsid w:val="008B0377"/>
    <w:rsid w:val="008B47ED"/>
    <w:rsid w:val="008C074B"/>
    <w:rsid w:val="008C54CF"/>
    <w:rsid w:val="008C74E5"/>
    <w:rsid w:val="008D1CFD"/>
    <w:rsid w:val="008D3BCF"/>
    <w:rsid w:val="008D4FBD"/>
    <w:rsid w:val="008D50C3"/>
    <w:rsid w:val="008D5AC0"/>
    <w:rsid w:val="008D74AE"/>
    <w:rsid w:val="008E0D2F"/>
    <w:rsid w:val="008E1291"/>
    <w:rsid w:val="008E3DF1"/>
    <w:rsid w:val="008E3E81"/>
    <w:rsid w:val="008E5BA5"/>
    <w:rsid w:val="008E5F3A"/>
    <w:rsid w:val="008E64C5"/>
    <w:rsid w:val="008F2BE9"/>
    <w:rsid w:val="00903C55"/>
    <w:rsid w:val="00904B41"/>
    <w:rsid w:val="0091117E"/>
    <w:rsid w:val="00914044"/>
    <w:rsid w:val="009148FC"/>
    <w:rsid w:val="00916C43"/>
    <w:rsid w:val="00916D7A"/>
    <w:rsid w:val="00920E41"/>
    <w:rsid w:val="00923422"/>
    <w:rsid w:val="00925D1A"/>
    <w:rsid w:val="00931779"/>
    <w:rsid w:val="0093300A"/>
    <w:rsid w:val="00934B07"/>
    <w:rsid w:val="0093781B"/>
    <w:rsid w:val="00937EDE"/>
    <w:rsid w:val="00940B62"/>
    <w:rsid w:val="009436D8"/>
    <w:rsid w:val="0094551E"/>
    <w:rsid w:val="009457F5"/>
    <w:rsid w:val="00945E1A"/>
    <w:rsid w:val="0095154B"/>
    <w:rsid w:val="00954D28"/>
    <w:rsid w:val="009558E2"/>
    <w:rsid w:val="009604DE"/>
    <w:rsid w:val="00960D57"/>
    <w:rsid w:val="00961F9A"/>
    <w:rsid w:val="00964C82"/>
    <w:rsid w:val="00966700"/>
    <w:rsid w:val="0096704E"/>
    <w:rsid w:val="0097058C"/>
    <w:rsid w:val="00973D9D"/>
    <w:rsid w:val="009816A3"/>
    <w:rsid w:val="00982865"/>
    <w:rsid w:val="00985004"/>
    <w:rsid w:val="00986781"/>
    <w:rsid w:val="00990F05"/>
    <w:rsid w:val="00993C9D"/>
    <w:rsid w:val="009941C6"/>
    <w:rsid w:val="0099697F"/>
    <w:rsid w:val="009A0382"/>
    <w:rsid w:val="009A22F8"/>
    <w:rsid w:val="009A2560"/>
    <w:rsid w:val="009A65A8"/>
    <w:rsid w:val="009A7043"/>
    <w:rsid w:val="009A714F"/>
    <w:rsid w:val="009A758C"/>
    <w:rsid w:val="009B13A0"/>
    <w:rsid w:val="009B2720"/>
    <w:rsid w:val="009B314E"/>
    <w:rsid w:val="009B5D03"/>
    <w:rsid w:val="009B6A75"/>
    <w:rsid w:val="009B7FA1"/>
    <w:rsid w:val="009D0117"/>
    <w:rsid w:val="009D0928"/>
    <w:rsid w:val="009D198B"/>
    <w:rsid w:val="009D4507"/>
    <w:rsid w:val="009D47EC"/>
    <w:rsid w:val="009D61C5"/>
    <w:rsid w:val="009E576D"/>
    <w:rsid w:val="009E5EC8"/>
    <w:rsid w:val="009E7680"/>
    <w:rsid w:val="009E7698"/>
    <w:rsid w:val="009F218F"/>
    <w:rsid w:val="009F2E0A"/>
    <w:rsid w:val="009F2FBC"/>
    <w:rsid w:val="009F6623"/>
    <w:rsid w:val="009F6F9B"/>
    <w:rsid w:val="00A00F73"/>
    <w:rsid w:val="00A01322"/>
    <w:rsid w:val="00A016E9"/>
    <w:rsid w:val="00A01892"/>
    <w:rsid w:val="00A0190D"/>
    <w:rsid w:val="00A04012"/>
    <w:rsid w:val="00A048A0"/>
    <w:rsid w:val="00A075A9"/>
    <w:rsid w:val="00A07CBB"/>
    <w:rsid w:val="00A11C1C"/>
    <w:rsid w:val="00A1451F"/>
    <w:rsid w:val="00A15FA8"/>
    <w:rsid w:val="00A214BC"/>
    <w:rsid w:val="00A2198B"/>
    <w:rsid w:val="00A23688"/>
    <w:rsid w:val="00A23C9A"/>
    <w:rsid w:val="00A24D74"/>
    <w:rsid w:val="00A264A3"/>
    <w:rsid w:val="00A27DF6"/>
    <w:rsid w:val="00A3254B"/>
    <w:rsid w:val="00A328AA"/>
    <w:rsid w:val="00A35B54"/>
    <w:rsid w:val="00A51B7A"/>
    <w:rsid w:val="00A52B5D"/>
    <w:rsid w:val="00A53304"/>
    <w:rsid w:val="00A53346"/>
    <w:rsid w:val="00A5550D"/>
    <w:rsid w:val="00A577C8"/>
    <w:rsid w:val="00A62511"/>
    <w:rsid w:val="00A63522"/>
    <w:rsid w:val="00A71DDB"/>
    <w:rsid w:val="00A723FC"/>
    <w:rsid w:val="00A72B6D"/>
    <w:rsid w:val="00A73CC4"/>
    <w:rsid w:val="00A74092"/>
    <w:rsid w:val="00A7636D"/>
    <w:rsid w:val="00A806D6"/>
    <w:rsid w:val="00A85C25"/>
    <w:rsid w:val="00A85C3D"/>
    <w:rsid w:val="00A86904"/>
    <w:rsid w:val="00A90683"/>
    <w:rsid w:val="00A9088E"/>
    <w:rsid w:val="00A908B1"/>
    <w:rsid w:val="00A92697"/>
    <w:rsid w:val="00A972CB"/>
    <w:rsid w:val="00AA2D8A"/>
    <w:rsid w:val="00AA427C"/>
    <w:rsid w:val="00AA4B97"/>
    <w:rsid w:val="00AA6027"/>
    <w:rsid w:val="00AA6C45"/>
    <w:rsid w:val="00AB2725"/>
    <w:rsid w:val="00AB36CC"/>
    <w:rsid w:val="00AB3F5A"/>
    <w:rsid w:val="00AB40EA"/>
    <w:rsid w:val="00AC3AD1"/>
    <w:rsid w:val="00AC7B6A"/>
    <w:rsid w:val="00AC7C8F"/>
    <w:rsid w:val="00AD0818"/>
    <w:rsid w:val="00AD3949"/>
    <w:rsid w:val="00AD6CBC"/>
    <w:rsid w:val="00AE24A6"/>
    <w:rsid w:val="00AE3DB5"/>
    <w:rsid w:val="00AE6FCB"/>
    <w:rsid w:val="00AF0460"/>
    <w:rsid w:val="00AF15C4"/>
    <w:rsid w:val="00AF45C5"/>
    <w:rsid w:val="00AF60B0"/>
    <w:rsid w:val="00AF6127"/>
    <w:rsid w:val="00AF772B"/>
    <w:rsid w:val="00B0352F"/>
    <w:rsid w:val="00B07315"/>
    <w:rsid w:val="00B165A9"/>
    <w:rsid w:val="00B169FE"/>
    <w:rsid w:val="00B205CF"/>
    <w:rsid w:val="00B2126D"/>
    <w:rsid w:val="00B21F47"/>
    <w:rsid w:val="00B31089"/>
    <w:rsid w:val="00B327D5"/>
    <w:rsid w:val="00B346E2"/>
    <w:rsid w:val="00B34F65"/>
    <w:rsid w:val="00B35F9B"/>
    <w:rsid w:val="00B37260"/>
    <w:rsid w:val="00B416E6"/>
    <w:rsid w:val="00B5146B"/>
    <w:rsid w:val="00B546C7"/>
    <w:rsid w:val="00B57DB7"/>
    <w:rsid w:val="00B57FB3"/>
    <w:rsid w:val="00B62BE0"/>
    <w:rsid w:val="00B64D0E"/>
    <w:rsid w:val="00B6682B"/>
    <w:rsid w:val="00B70291"/>
    <w:rsid w:val="00B712B0"/>
    <w:rsid w:val="00B73593"/>
    <w:rsid w:val="00B73EC3"/>
    <w:rsid w:val="00B7603E"/>
    <w:rsid w:val="00B761FF"/>
    <w:rsid w:val="00B76665"/>
    <w:rsid w:val="00B843C1"/>
    <w:rsid w:val="00B858E1"/>
    <w:rsid w:val="00B90D1D"/>
    <w:rsid w:val="00B93182"/>
    <w:rsid w:val="00B94729"/>
    <w:rsid w:val="00B961C9"/>
    <w:rsid w:val="00B96319"/>
    <w:rsid w:val="00BA278B"/>
    <w:rsid w:val="00BA290C"/>
    <w:rsid w:val="00BA46A8"/>
    <w:rsid w:val="00BA6E91"/>
    <w:rsid w:val="00BA7535"/>
    <w:rsid w:val="00BB2FFA"/>
    <w:rsid w:val="00BB4294"/>
    <w:rsid w:val="00BB444F"/>
    <w:rsid w:val="00BB61B5"/>
    <w:rsid w:val="00BC0C5A"/>
    <w:rsid w:val="00BC13B7"/>
    <w:rsid w:val="00BC276D"/>
    <w:rsid w:val="00BC4D72"/>
    <w:rsid w:val="00BC542A"/>
    <w:rsid w:val="00BC69C2"/>
    <w:rsid w:val="00BD26DB"/>
    <w:rsid w:val="00BD411C"/>
    <w:rsid w:val="00BD4507"/>
    <w:rsid w:val="00BD4556"/>
    <w:rsid w:val="00BD516A"/>
    <w:rsid w:val="00BD5282"/>
    <w:rsid w:val="00BD6A50"/>
    <w:rsid w:val="00BD7630"/>
    <w:rsid w:val="00BE1C11"/>
    <w:rsid w:val="00BE287E"/>
    <w:rsid w:val="00BE29C1"/>
    <w:rsid w:val="00BE4936"/>
    <w:rsid w:val="00BE68C2"/>
    <w:rsid w:val="00BE747C"/>
    <w:rsid w:val="00BF1FC1"/>
    <w:rsid w:val="00BF4C32"/>
    <w:rsid w:val="00C00494"/>
    <w:rsid w:val="00C037B8"/>
    <w:rsid w:val="00C04AE4"/>
    <w:rsid w:val="00C062EB"/>
    <w:rsid w:val="00C06995"/>
    <w:rsid w:val="00C06B0E"/>
    <w:rsid w:val="00C06C2C"/>
    <w:rsid w:val="00C07DDE"/>
    <w:rsid w:val="00C135B2"/>
    <w:rsid w:val="00C1497A"/>
    <w:rsid w:val="00C1749B"/>
    <w:rsid w:val="00C218A0"/>
    <w:rsid w:val="00C228D3"/>
    <w:rsid w:val="00C2294C"/>
    <w:rsid w:val="00C30FFC"/>
    <w:rsid w:val="00C32E5A"/>
    <w:rsid w:val="00C334E1"/>
    <w:rsid w:val="00C35905"/>
    <w:rsid w:val="00C36B9A"/>
    <w:rsid w:val="00C43EC6"/>
    <w:rsid w:val="00C44C05"/>
    <w:rsid w:val="00C4528E"/>
    <w:rsid w:val="00C45C88"/>
    <w:rsid w:val="00C46ED0"/>
    <w:rsid w:val="00C50DC6"/>
    <w:rsid w:val="00C5177F"/>
    <w:rsid w:val="00C51819"/>
    <w:rsid w:val="00C54B77"/>
    <w:rsid w:val="00C55382"/>
    <w:rsid w:val="00C56006"/>
    <w:rsid w:val="00C56816"/>
    <w:rsid w:val="00C61901"/>
    <w:rsid w:val="00C62EFC"/>
    <w:rsid w:val="00C66667"/>
    <w:rsid w:val="00C73998"/>
    <w:rsid w:val="00C75E41"/>
    <w:rsid w:val="00C76FC9"/>
    <w:rsid w:val="00C806CC"/>
    <w:rsid w:val="00C8449D"/>
    <w:rsid w:val="00C86921"/>
    <w:rsid w:val="00C876F1"/>
    <w:rsid w:val="00C87A4C"/>
    <w:rsid w:val="00C905E2"/>
    <w:rsid w:val="00C936F3"/>
    <w:rsid w:val="00C94A6B"/>
    <w:rsid w:val="00CA097A"/>
    <w:rsid w:val="00CA09B2"/>
    <w:rsid w:val="00CA2A84"/>
    <w:rsid w:val="00CA7D81"/>
    <w:rsid w:val="00CB0AD6"/>
    <w:rsid w:val="00CB5086"/>
    <w:rsid w:val="00CB5BE4"/>
    <w:rsid w:val="00CC06E6"/>
    <w:rsid w:val="00CC22F1"/>
    <w:rsid w:val="00CC3F0A"/>
    <w:rsid w:val="00CC4F00"/>
    <w:rsid w:val="00CD1B77"/>
    <w:rsid w:val="00CD555E"/>
    <w:rsid w:val="00CD71A7"/>
    <w:rsid w:val="00CD7D5E"/>
    <w:rsid w:val="00CE7DCE"/>
    <w:rsid w:val="00CF0FE7"/>
    <w:rsid w:val="00CF2B10"/>
    <w:rsid w:val="00CF3348"/>
    <w:rsid w:val="00CF3457"/>
    <w:rsid w:val="00CF53DB"/>
    <w:rsid w:val="00CF57DE"/>
    <w:rsid w:val="00CF6EAA"/>
    <w:rsid w:val="00D00196"/>
    <w:rsid w:val="00D02458"/>
    <w:rsid w:val="00D029F7"/>
    <w:rsid w:val="00D076A3"/>
    <w:rsid w:val="00D112EB"/>
    <w:rsid w:val="00D124DA"/>
    <w:rsid w:val="00D159CB"/>
    <w:rsid w:val="00D17622"/>
    <w:rsid w:val="00D21318"/>
    <w:rsid w:val="00D221CB"/>
    <w:rsid w:val="00D2318B"/>
    <w:rsid w:val="00D30C49"/>
    <w:rsid w:val="00D4052C"/>
    <w:rsid w:val="00D40D81"/>
    <w:rsid w:val="00D42F0A"/>
    <w:rsid w:val="00D44058"/>
    <w:rsid w:val="00D454D9"/>
    <w:rsid w:val="00D459BD"/>
    <w:rsid w:val="00D47960"/>
    <w:rsid w:val="00D511F7"/>
    <w:rsid w:val="00D6054B"/>
    <w:rsid w:val="00D60DBA"/>
    <w:rsid w:val="00D64064"/>
    <w:rsid w:val="00D64AF6"/>
    <w:rsid w:val="00D64DEB"/>
    <w:rsid w:val="00D667E3"/>
    <w:rsid w:val="00D67122"/>
    <w:rsid w:val="00D67736"/>
    <w:rsid w:val="00D7182E"/>
    <w:rsid w:val="00D72693"/>
    <w:rsid w:val="00D760B0"/>
    <w:rsid w:val="00D768C6"/>
    <w:rsid w:val="00D803CA"/>
    <w:rsid w:val="00D85170"/>
    <w:rsid w:val="00D85D52"/>
    <w:rsid w:val="00D866A5"/>
    <w:rsid w:val="00D876E3"/>
    <w:rsid w:val="00D879E1"/>
    <w:rsid w:val="00D87ADC"/>
    <w:rsid w:val="00D901A5"/>
    <w:rsid w:val="00D90597"/>
    <w:rsid w:val="00D90DBD"/>
    <w:rsid w:val="00D91667"/>
    <w:rsid w:val="00DA0009"/>
    <w:rsid w:val="00DA00C2"/>
    <w:rsid w:val="00DA2495"/>
    <w:rsid w:val="00DA3B47"/>
    <w:rsid w:val="00DA3F84"/>
    <w:rsid w:val="00DA6917"/>
    <w:rsid w:val="00DA72F3"/>
    <w:rsid w:val="00DA75D0"/>
    <w:rsid w:val="00DB0974"/>
    <w:rsid w:val="00DB0ECD"/>
    <w:rsid w:val="00DB2FCA"/>
    <w:rsid w:val="00DB3B60"/>
    <w:rsid w:val="00DB57AB"/>
    <w:rsid w:val="00DB69E7"/>
    <w:rsid w:val="00DB73D8"/>
    <w:rsid w:val="00DC0DBD"/>
    <w:rsid w:val="00DC0E41"/>
    <w:rsid w:val="00DC0EAA"/>
    <w:rsid w:val="00DC301E"/>
    <w:rsid w:val="00DC5A7B"/>
    <w:rsid w:val="00DC7DE4"/>
    <w:rsid w:val="00DD000A"/>
    <w:rsid w:val="00DD0266"/>
    <w:rsid w:val="00DD0420"/>
    <w:rsid w:val="00DD28FE"/>
    <w:rsid w:val="00DD3CD4"/>
    <w:rsid w:val="00DD4A2C"/>
    <w:rsid w:val="00DD5EBE"/>
    <w:rsid w:val="00DE0E01"/>
    <w:rsid w:val="00DE132E"/>
    <w:rsid w:val="00DE2817"/>
    <w:rsid w:val="00DE50B2"/>
    <w:rsid w:val="00DE725C"/>
    <w:rsid w:val="00DE7698"/>
    <w:rsid w:val="00DF13D4"/>
    <w:rsid w:val="00DF1FC4"/>
    <w:rsid w:val="00DF2C6B"/>
    <w:rsid w:val="00DF378D"/>
    <w:rsid w:val="00DF476D"/>
    <w:rsid w:val="00E0304A"/>
    <w:rsid w:val="00E03823"/>
    <w:rsid w:val="00E05B1E"/>
    <w:rsid w:val="00E06905"/>
    <w:rsid w:val="00E069D9"/>
    <w:rsid w:val="00E070CA"/>
    <w:rsid w:val="00E07A68"/>
    <w:rsid w:val="00E1076D"/>
    <w:rsid w:val="00E13DA5"/>
    <w:rsid w:val="00E1506B"/>
    <w:rsid w:val="00E15BFE"/>
    <w:rsid w:val="00E20170"/>
    <w:rsid w:val="00E23674"/>
    <w:rsid w:val="00E247BD"/>
    <w:rsid w:val="00E24885"/>
    <w:rsid w:val="00E24E8F"/>
    <w:rsid w:val="00E27A65"/>
    <w:rsid w:val="00E328C7"/>
    <w:rsid w:val="00E32D3D"/>
    <w:rsid w:val="00E338FD"/>
    <w:rsid w:val="00E34CC1"/>
    <w:rsid w:val="00E3775F"/>
    <w:rsid w:val="00E421F3"/>
    <w:rsid w:val="00E429C1"/>
    <w:rsid w:val="00E436A9"/>
    <w:rsid w:val="00E43EB7"/>
    <w:rsid w:val="00E50B1E"/>
    <w:rsid w:val="00E52CEF"/>
    <w:rsid w:val="00E52D8F"/>
    <w:rsid w:val="00E53C6D"/>
    <w:rsid w:val="00E53EB0"/>
    <w:rsid w:val="00E57EAD"/>
    <w:rsid w:val="00E6070E"/>
    <w:rsid w:val="00E61B8B"/>
    <w:rsid w:val="00E62755"/>
    <w:rsid w:val="00E62C45"/>
    <w:rsid w:val="00E6624B"/>
    <w:rsid w:val="00E666B0"/>
    <w:rsid w:val="00E74663"/>
    <w:rsid w:val="00E74889"/>
    <w:rsid w:val="00E752CB"/>
    <w:rsid w:val="00E75E1C"/>
    <w:rsid w:val="00E905B8"/>
    <w:rsid w:val="00E94696"/>
    <w:rsid w:val="00EA0098"/>
    <w:rsid w:val="00EA0774"/>
    <w:rsid w:val="00EA1D3F"/>
    <w:rsid w:val="00EA2E20"/>
    <w:rsid w:val="00EA5AFE"/>
    <w:rsid w:val="00EA75BB"/>
    <w:rsid w:val="00EB0AD4"/>
    <w:rsid w:val="00EB12DF"/>
    <w:rsid w:val="00EB32F0"/>
    <w:rsid w:val="00EC152B"/>
    <w:rsid w:val="00EC3139"/>
    <w:rsid w:val="00EC4473"/>
    <w:rsid w:val="00EC526C"/>
    <w:rsid w:val="00ED3EEE"/>
    <w:rsid w:val="00ED4860"/>
    <w:rsid w:val="00ED617D"/>
    <w:rsid w:val="00EE1B28"/>
    <w:rsid w:val="00EE4CD1"/>
    <w:rsid w:val="00EE612D"/>
    <w:rsid w:val="00EE7260"/>
    <w:rsid w:val="00EF10A2"/>
    <w:rsid w:val="00EF254B"/>
    <w:rsid w:val="00EF47E8"/>
    <w:rsid w:val="00EF6E32"/>
    <w:rsid w:val="00EF7BF9"/>
    <w:rsid w:val="00F016BD"/>
    <w:rsid w:val="00F01B96"/>
    <w:rsid w:val="00F02CB4"/>
    <w:rsid w:val="00F03F26"/>
    <w:rsid w:val="00F04BD9"/>
    <w:rsid w:val="00F04CBD"/>
    <w:rsid w:val="00F0642D"/>
    <w:rsid w:val="00F1083B"/>
    <w:rsid w:val="00F166CC"/>
    <w:rsid w:val="00F2008F"/>
    <w:rsid w:val="00F24782"/>
    <w:rsid w:val="00F3081F"/>
    <w:rsid w:val="00F34D5A"/>
    <w:rsid w:val="00F358C3"/>
    <w:rsid w:val="00F40E41"/>
    <w:rsid w:val="00F43A7C"/>
    <w:rsid w:val="00F45793"/>
    <w:rsid w:val="00F5287A"/>
    <w:rsid w:val="00F55C9F"/>
    <w:rsid w:val="00F56EE4"/>
    <w:rsid w:val="00F60271"/>
    <w:rsid w:val="00F6568D"/>
    <w:rsid w:val="00F6691D"/>
    <w:rsid w:val="00F76BDB"/>
    <w:rsid w:val="00F77B74"/>
    <w:rsid w:val="00F850E5"/>
    <w:rsid w:val="00F90C1A"/>
    <w:rsid w:val="00F9403B"/>
    <w:rsid w:val="00FA1BF1"/>
    <w:rsid w:val="00FA2686"/>
    <w:rsid w:val="00FA4D54"/>
    <w:rsid w:val="00FA58A6"/>
    <w:rsid w:val="00FB076A"/>
    <w:rsid w:val="00FB078B"/>
    <w:rsid w:val="00FB2E62"/>
    <w:rsid w:val="00FB3185"/>
    <w:rsid w:val="00FB4945"/>
    <w:rsid w:val="00FC1137"/>
    <w:rsid w:val="00FC5D99"/>
    <w:rsid w:val="00FD40A5"/>
    <w:rsid w:val="00FD5929"/>
    <w:rsid w:val="00FD6C26"/>
    <w:rsid w:val="00FD74C3"/>
    <w:rsid w:val="00FD7C09"/>
    <w:rsid w:val="00FE14A1"/>
    <w:rsid w:val="00FE1BE0"/>
    <w:rsid w:val="00FE2F65"/>
    <w:rsid w:val="00FE5920"/>
    <w:rsid w:val="00FE68F6"/>
    <w:rsid w:val="00FF0013"/>
    <w:rsid w:val="00FF2DE7"/>
    <w:rsid w:val="00FF2EA7"/>
    <w:rsid w:val="00FF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9B3A3B"/>
  <w15:chartTrackingRefBased/>
  <w15:docId w15:val="{4154629E-68B2-4DE7-B658-5B74F1A67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5157"/>
    <w:rPr>
      <w:sz w:val="22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A6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27A65"/>
    <w:rPr>
      <w:sz w:val="22"/>
      <w:lang w:val="en-GB"/>
    </w:rPr>
  </w:style>
  <w:style w:type="character" w:styleId="CommentReference">
    <w:name w:val="annotation reference"/>
    <w:basedOn w:val="DefaultParagraphFont"/>
    <w:uiPriority w:val="99"/>
    <w:rsid w:val="00920E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20E4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0E41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920E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20E41"/>
    <w:rPr>
      <w:b/>
      <w:bCs/>
      <w:lang w:val="en-GB"/>
    </w:rPr>
  </w:style>
  <w:style w:type="character" w:customStyle="1" w:styleId="Heading1Char">
    <w:name w:val="Heading 1 Char"/>
    <w:basedOn w:val="DefaultParagraphFont"/>
    <w:link w:val="Heading1"/>
    <w:rsid w:val="001E2479"/>
    <w:rPr>
      <w:rFonts w:ascii="Arial" w:hAnsi="Arial"/>
      <w:b/>
      <w:sz w:val="32"/>
      <w:u w:val="single"/>
      <w:lang w:val="en-GB"/>
    </w:rPr>
  </w:style>
  <w:style w:type="table" w:styleId="TableGrid">
    <w:name w:val="Table Grid"/>
    <w:basedOn w:val="TableNormal"/>
    <w:uiPriority w:val="39"/>
    <w:rsid w:val="001E2479"/>
    <w:rPr>
      <w:rFonts w:eastAsia="Malgun Gothic"/>
      <w:lang w:eastAsia="ko-K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1"/>
    <w:qFormat/>
    <w:rsid w:val="00A23C9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leftChars="400" w:left="800"/>
      <w:jc w:val="both"/>
    </w:pPr>
    <w:rPr>
      <w:rFonts w:eastAsia="MS Mincho"/>
      <w:color w:val="000000"/>
      <w:sz w:val="20"/>
      <w:lang w:val="en-US" w:eastAsia="ja-JP"/>
    </w:rPr>
  </w:style>
  <w:style w:type="paragraph" w:customStyle="1" w:styleId="Default">
    <w:name w:val="Default"/>
    <w:rsid w:val="00A23C9A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paragraph" w:styleId="BodyText">
    <w:name w:val="Body Text"/>
    <w:basedOn w:val="Normal"/>
    <w:link w:val="BodyTextChar1"/>
    <w:uiPriority w:val="1"/>
    <w:unhideWhenUsed/>
    <w:qFormat/>
    <w:rsid w:val="00A23C9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20" w:line="240" w:lineRule="atLeast"/>
      <w:jc w:val="both"/>
    </w:pPr>
    <w:rPr>
      <w:rFonts w:eastAsia="MS Mincho"/>
      <w:color w:val="000000"/>
      <w:sz w:val="20"/>
      <w:lang w:val="en-US" w:eastAsia="ja-JP"/>
    </w:rPr>
  </w:style>
  <w:style w:type="character" w:customStyle="1" w:styleId="BodyTextChar">
    <w:name w:val="Body Text Char"/>
    <w:basedOn w:val="DefaultParagraphFont"/>
    <w:rsid w:val="00A23C9A"/>
    <w:rPr>
      <w:sz w:val="22"/>
      <w:lang w:val="en-GB"/>
    </w:rPr>
  </w:style>
  <w:style w:type="character" w:customStyle="1" w:styleId="BodyTextChar1">
    <w:name w:val="Body Text Char1"/>
    <w:basedOn w:val="DefaultParagraphFont"/>
    <w:link w:val="BodyText"/>
    <w:uiPriority w:val="1"/>
    <w:rsid w:val="00A23C9A"/>
    <w:rPr>
      <w:rFonts w:eastAsia="MS Mincho"/>
      <w:color w:val="000000"/>
      <w:lang w:eastAsia="ja-JP"/>
    </w:rPr>
  </w:style>
  <w:style w:type="character" w:styleId="Emphasis">
    <w:name w:val="Emphasis"/>
    <w:aliases w:val="Editor"/>
    <w:qFormat/>
    <w:rsid w:val="00A23C9A"/>
    <w:rPr>
      <w:rFonts w:ascii="Times New Roman" w:hAnsi="Times New Roman"/>
      <w:b/>
      <w:bCs/>
      <w:i/>
      <w:iCs/>
      <w:sz w:val="22"/>
      <w:bdr w:val="none" w:sz="0" w:space="0" w:color="auto"/>
      <w:shd w:val="solid" w:color="FFFF00" w:fill="FFFF00"/>
      <w:lang w:eastAsia="ko-KR"/>
    </w:rPr>
  </w:style>
  <w:style w:type="paragraph" w:customStyle="1" w:styleId="TableParagraph">
    <w:name w:val="Table Paragraph"/>
    <w:basedOn w:val="Normal"/>
    <w:uiPriority w:val="1"/>
    <w:qFormat/>
    <w:rsid w:val="00A23C9A"/>
    <w:pPr>
      <w:widowControl w:val="0"/>
      <w:autoSpaceDE w:val="0"/>
      <w:autoSpaceDN w:val="0"/>
      <w:adjustRightInd w:val="0"/>
      <w:spacing w:before="240"/>
      <w:ind w:left="129"/>
    </w:pPr>
    <w:rPr>
      <w:rFonts w:eastAsiaTheme="minorEastAsia"/>
      <w:sz w:val="20"/>
      <w:szCs w:val="24"/>
      <w:u w:val="single"/>
      <w:lang w:val="en-US"/>
    </w:rPr>
  </w:style>
  <w:style w:type="paragraph" w:customStyle="1" w:styleId="T">
    <w:name w:val="T"/>
    <w:aliases w:val="Text"/>
    <w:uiPriority w:val="99"/>
    <w:rsid w:val="00A040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H4">
    <w:name w:val="H4"/>
    <w:aliases w:val="1.1.1.1"/>
    <w:next w:val="T"/>
    <w:uiPriority w:val="99"/>
    <w:rsid w:val="00A0401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="Malgun Gothic" w:hAnsi="Arial" w:cs="Arial"/>
      <w:b/>
      <w:bCs/>
      <w:color w:val="000000"/>
      <w:w w:val="0"/>
    </w:rPr>
  </w:style>
  <w:style w:type="paragraph" w:customStyle="1" w:styleId="cellbody2">
    <w:name w:val="cellbody2"/>
    <w:uiPriority w:val="99"/>
    <w:rsid w:val="00A04012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="SimSun" w:hAnsi="Arial" w:cs="Arial"/>
      <w:color w:val="000000"/>
      <w:w w:val="0"/>
      <w:sz w:val="16"/>
      <w:szCs w:val="16"/>
      <w:lang w:eastAsia="zh-CN"/>
    </w:rPr>
  </w:style>
  <w:style w:type="character" w:customStyle="1" w:styleId="Symbol">
    <w:name w:val="Symbol"/>
    <w:uiPriority w:val="99"/>
    <w:rsid w:val="00A04012"/>
    <w:rPr>
      <w:rFonts w:ascii="Symbol" w:hAnsi="Symbol" w:cs="Symbol" w:hint="default"/>
      <w:strike w:val="0"/>
      <w:dstrike w:val="0"/>
      <w:color w:val="000000"/>
      <w:spacing w:val="0"/>
      <w:sz w:val="20"/>
      <w:szCs w:val="20"/>
      <w:u w:val="none"/>
      <w:effect w:val="none"/>
      <w:vertAlign w:val="baseline"/>
    </w:rPr>
  </w:style>
  <w:style w:type="paragraph" w:customStyle="1" w:styleId="SP16126992">
    <w:name w:val="SP.16.126992"/>
    <w:basedOn w:val="Default"/>
    <w:next w:val="Default"/>
    <w:uiPriority w:val="99"/>
    <w:rsid w:val="009F2E0A"/>
    <w:rPr>
      <w:color w:val="auto"/>
    </w:rPr>
  </w:style>
  <w:style w:type="paragraph" w:customStyle="1" w:styleId="SP16127337">
    <w:name w:val="SP.16.127337"/>
    <w:basedOn w:val="Default"/>
    <w:next w:val="Default"/>
    <w:uiPriority w:val="99"/>
    <w:rsid w:val="009F2E0A"/>
    <w:rPr>
      <w:color w:val="auto"/>
    </w:rPr>
  </w:style>
  <w:style w:type="character" w:customStyle="1" w:styleId="SC16323589">
    <w:name w:val="SC.16.323589"/>
    <w:uiPriority w:val="99"/>
    <w:rsid w:val="009F2E0A"/>
    <w:rPr>
      <w:color w:val="000000"/>
      <w:sz w:val="20"/>
      <w:szCs w:val="20"/>
    </w:rPr>
  </w:style>
  <w:style w:type="character" w:customStyle="1" w:styleId="SC16323705">
    <w:name w:val="SC.16.323705"/>
    <w:uiPriority w:val="99"/>
    <w:rsid w:val="009F2E0A"/>
    <w:rPr>
      <w:color w:val="208A20"/>
      <w:sz w:val="20"/>
      <w:szCs w:val="20"/>
      <w:u w:val="single"/>
    </w:rPr>
  </w:style>
  <w:style w:type="character" w:customStyle="1" w:styleId="SC16323639">
    <w:name w:val="SC.16.323639"/>
    <w:uiPriority w:val="99"/>
    <w:rsid w:val="009F2E0A"/>
    <w:rPr>
      <w:color w:val="000000"/>
      <w:sz w:val="20"/>
      <w:szCs w:val="20"/>
    </w:rPr>
  </w:style>
  <w:style w:type="paragraph" w:customStyle="1" w:styleId="SP16127348">
    <w:name w:val="SP.16.127348"/>
    <w:basedOn w:val="Default"/>
    <w:next w:val="Default"/>
    <w:uiPriority w:val="99"/>
    <w:rsid w:val="009F2E0A"/>
    <w:rPr>
      <w:color w:val="auto"/>
    </w:rPr>
  </w:style>
  <w:style w:type="paragraph" w:customStyle="1" w:styleId="SP16127416">
    <w:name w:val="SP.16.127416"/>
    <w:basedOn w:val="Default"/>
    <w:next w:val="Default"/>
    <w:uiPriority w:val="99"/>
    <w:rsid w:val="009F2E0A"/>
    <w:rPr>
      <w:color w:val="auto"/>
    </w:rPr>
  </w:style>
  <w:style w:type="character" w:customStyle="1" w:styleId="SC16323592">
    <w:name w:val="SC.16.323592"/>
    <w:uiPriority w:val="99"/>
    <w:rsid w:val="009F2E0A"/>
    <w:rPr>
      <w:color w:val="000000"/>
      <w:sz w:val="18"/>
      <w:szCs w:val="18"/>
    </w:rPr>
  </w:style>
  <w:style w:type="character" w:customStyle="1" w:styleId="SC16323740">
    <w:name w:val="SC.16.323740"/>
    <w:uiPriority w:val="99"/>
    <w:rsid w:val="009F2E0A"/>
    <w:rPr>
      <w:color w:val="208A20"/>
      <w:sz w:val="18"/>
      <w:szCs w:val="18"/>
      <w:u w:val="single"/>
    </w:rPr>
  </w:style>
  <w:style w:type="paragraph" w:styleId="NormalWeb">
    <w:name w:val="Normal (Web)"/>
    <w:basedOn w:val="Normal"/>
    <w:uiPriority w:val="99"/>
    <w:unhideWhenUsed/>
    <w:rsid w:val="003A7397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3B6FEA"/>
  </w:style>
  <w:style w:type="paragraph" w:customStyle="1" w:styleId="figuretext">
    <w:name w:val="figure text"/>
    <w:uiPriority w:val="99"/>
    <w:rsid w:val="004F2104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FigTitle">
    <w:name w:val="FigTitle"/>
    <w:uiPriority w:val="99"/>
    <w:rsid w:val="004F2104"/>
    <w:pPr>
      <w:widowControl w:val="0"/>
      <w:suppressAutoHyphens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H5">
    <w:name w:val="H5"/>
    <w:aliases w:val="1.1.1.1.1"/>
    <w:next w:val="T"/>
    <w:uiPriority w:val="99"/>
    <w:rsid w:val="00C135B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">
    <w:name w:val="H"/>
    <w:aliases w:val="HangingIndent"/>
    <w:uiPriority w:val="99"/>
    <w:rsid w:val="00C135B2"/>
    <w:pPr>
      <w:tabs>
        <w:tab w:val="left" w:pos="620"/>
      </w:tabs>
      <w:suppressAutoHyphens/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Prim2">
    <w:name w:val="Prim2"/>
    <w:aliases w:val="PrimTag3"/>
    <w:uiPriority w:val="99"/>
    <w:rsid w:val="00C135B2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TableText">
    <w:name w:val="TableText"/>
    <w:uiPriority w:val="99"/>
    <w:rsid w:val="00C135B2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C135B2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F9403B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H3">
    <w:name w:val="H3"/>
    <w:aliases w:val="1.1.1"/>
    <w:next w:val="T"/>
    <w:uiPriority w:val="99"/>
    <w:rsid w:val="00F9403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h">
    <w:name w:val="Hh"/>
    <w:aliases w:val="HangingIndent2"/>
    <w:uiPriority w:val="99"/>
    <w:rsid w:val="00F9403B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Prim">
    <w:name w:val="Prim"/>
    <w:aliases w:val="PrimTag"/>
    <w:next w:val="H"/>
    <w:uiPriority w:val="99"/>
    <w:rsid w:val="00F9403B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Body">
    <w:name w:val="Body"/>
    <w:rsid w:val="00916C43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1"/>
    </w:rPr>
  </w:style>
  <w:style w:type="paragraph" w:customStyle="1" w:styleId="Note">
    <w:name w:val="Note"/>
    <w:uiPriority w:val="99"/>
    <w:rsid w:val="00916C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1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3165C9"/>
    <w:rPr>
      <w:rFonts w:ascii="Arial" w:hAnsi="Arial"/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0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73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monajem\Documents\Docs\IEEE%20802.11\11be\Contribs\1793%20Archiv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7528-909D-49D5-BEE6-D8212EF25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6</TotalTime>
  <Pages>5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802.11-22/XXXXr0</vt:lpstr>
    </vt:vector>
  </TitlesOfParts>
  <Company>Cisco Systems Incs.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802.11-22/XXXXr0</dc:title>
  <dc:subject>Submission</dc:subject>
  <dc:creator>Pooya Monajemi (pmonajem)</dc:creator>
  <cp:keywords>Sep 2022</cp:keywords>
  <dc:description>Pooya Monajemi, Cisco Systems Inc.</dc:description>
  <cp:lastModifiedBy>Li-Hsiang Sun</cp:lastModifiedBy>
  <cp:revision>4</cp:revision>
  <cp:lastPrinted>1900-01-01T08:00:00Z</cp:lastPrinted>
  <dcterms:created xsi:type="dcterms:W3CDTF">2023-01-12T17:36:00Z</dcterms:created>
  <dcterms:modified xsi:type="dcterms:W3CDTF">2023-01-12T17:42:00Z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3bcef13-7cac-433f-ba1d-47a323951816_Enabled">
    <vt:lpwstr>true</vt:lpwstr>
  </property>
  <property fmtid="{D5CDD505-2E9C-101B-9397-08002B2CF9AE}" pid="3" name="MSIP_Label_83bcef13-7cac-433f-ba1d-47a323951816_SetDate">
    <vt:lpwstr>2022-12-12T22:22:39Z</vt:lpwstr>
  </property>
  <property fmtid="{D5CDD505-2E9C-101B-9397-08002B2CF9AE}" pid="4" name="MSIP_Label_83bcef13-7cac-433f-ba1d-47a323951816_Method">
    <vt:lpwstr>Privileged</vt:lpwstr>
  </property>
  <property fmtid="{D5CDD505-2E9C-101B-9397-08002B2CF9AE}" pid="5" name="MSIP_Label_83bcef13-7cac-433f-ba1d-47a323951816_Name">
    <vt:lpwstr>MTK_Unclassified</vt:lpwstr>
  </property>
  <property fmtid="{D5CDD505-2E9C-101B-9397-08002B2CF9AE}" pid="6" name="MSIP_Label_83bcef13-7cac-433f-ba1d-47a323951816_SiteId">
    <vt:lpwstr>a7687ede-7a6b-4ef6-bace-642f677fbe31</vt:lpwstr>
  </property>
  <property fmtid="{D5CDD505-2E9C-101B-9397-08002B2CF9AE}" pid="7" name="MSIP_Label_83bcef13-7cac-433f-ba1d-47a323951816_ActionId">
    <vt:lpwstr>62fa5cc6-a662-4fd1-b5ab-9a8dbd5c3cef</vt:lpwstr>
  </property>
  <property fmtid="{D5CDD505-2E9C-101B-9397-08002B2CF9AE}" pid="8" name="MSIP_Label_83bcef13-7cac-433f-ba1d-47a323951816_ContentBits">
    <vt:lpwstr>0</vt:lpwstr>
  </property>
</Properties>
</file>