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63F16B99" w:rsidR="00DE584F" w:rsidRPr="00183F4C" w:rsidRDefault="00E4482C" w:rsidP="00A12A5A">
            <w:pPr>
              <w:pStyle w:val="T2"/>
            </w:pPr>
            <w:r w:rsidRPr="00E4482C">
              <w:rPr>
                <w:lang w:eastAsia="ko-KR"/>
              </w:rPr>
              <w:t>LB266-CR-for-Clause-6.3.131</w:t>
            </w:r>
          </w:p>
        </w:tc>
      </w:tr>
      <w:tr w:rsidR="00DE584F" w:rsidRPr="00183F4C" w14:paraId="4EE171F3" w14:textId="77777777" w:rsidTr="00937A90">
        <w:trPr>
          <w:trHeight w:val="359"/>
          <w:jc w:val="center"/>
        </w:trPr>
        <w:tc>
          <w:tcPr>
            <w:tcW w:w="9576" w:type="dxa"/>
            <w:gridSpan w:val="5"/>
            <w:vAlign w:val="center"/>
          </w:tcPr>
          <w:p w14:paraId="2DCA8F1F" w14:textId="608F4AE5" w:rsidR="00DE584F" w:rsidRPr="00183F4C" w:rsidRDefault="00DE584F" w:rsidP="003F4BAC">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CD7423">
              <w:rPr>
                <w:b w:val="0"/>
                <w:sz w:val="20"/>
                <w:lang w:eastAsia="ko-KR"/>
              </w:rPr>
              <w:t>2</w:t>
            </w:r>
            <w:r w:rsidRPr="00183F4C">
              <w:rPr>
                <w:b w:val="0"/>
                <w:sz w:val="20"/>
              </w:rPr>
              <w:t>-</w:t>
            </w:r>
            <w:r w:rsidR="00E4482C">
              <w:rPr>
                <w:b w:val="0"/>
                <w:sz w:val="20"/>
                <w:lang w:eastAsia="ko-KR"/>
              </w:rPr>
              <w:t>11</w:t>
            </w:r>
            <w:r>
              <w:rPr>
                <w:rFonts w:hint="eastAsia"/>
                <w:b w:val="0"/>
                <w:sz w:val="20"/>
                <w:lang w:eastAsia="ko-KR"/>
              </w:rPr>
              <w:t>-</w:t>
            </w:r>
            <w:r w:rsidR="00E4482C">
              <w:rPr>
                <w:b w:val="0"/>
                <w:sz w:val="20"/>
                <w:lang w:eastAsia="ko-KR"/>
              </w:rPr>
              <w:t>07</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937A90">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44407663" w14:textId="03A81969" w:rsidR="00662BE6" w:rsidRPr="002C60AE" w:rsidRDefault="00662BE6" w:rsidP="00662BE6">
            <w:pPr>
              <w:pStyle w:val="T2"/>
              <w:spacing w:after="0"/>
              <w:ind w:left="0" w:right="0"/>
              <w:jc w:val="left"/>
              <w:rPr>
                <w:b w:val="0"/>
                <w:sz w:val="18"/>
                <w:szCs w:val="18"/>
                <w:lang w:eastAsia="ko-KR"/>
              </w:rPr>
            </w:pPr>
          </w:p>
        </w:tc>
        <w:tc>
          <w:tcPr>
            <w:tcW w:w="2358" w:type="dxa"/>
            <w:vAlign w:val="center"/>
          </w:tcPr>
          <w:p w14:paraId="780A9226" w14:textId="74EA326A" w:rsidR="00662BE6" w:rsidRDefault="00A37034" w:rsidP="00662BE6">
            <w:pPr>
              <w:pStyle w:val="T2"/>
              <w:spacing w:after="0"/>
              <w:ind w:left="0" w:right="0"/>
              <w:jc w:val="left"/>
              <w:rPr>
                <w:b w:val="0"/>
                <w:sz w:val="18"/>
                <w:szCs w:val="18"/>
                <w:lang w:eastAsia="ko-KR"/>
              </w:rPr>
            </w:pPr>
            <w:hyperlink r:id="rId8" w:history="1">
              <w:r w:rsidR="005A30D6" w:rsidRPr="00FE7B71">
                <w:rPr>
                  <w:rStyle w:val="Hyperlink"/>
                  <w:b w:val="0"/>
                  <w:sz w:val="18"/>
                  <w:szCs w:val="18"/>
                  <w:lang w:eastAsia="ko-KR"/>
                </w:rPr>
                <w:t>arik.klein@huawei.com</w:t>
              </w:r>
            </w:hyperlink>
            <w:r w:rsidR="00662BE6">
              <w:rPr>
                <w:b w:val="0"/>
                <w:sz w:val="18"/>
                <w:szCs w:val="18"/>
                <w:lang w:eastAsia="ko-KR"/>
              </w:rPr>
              <w:t xml:space="preserve"> </w:t>
            </w:r>
          </w:p>
        </w:tc>
      </w:tr>
      <w:tr w:rsidR="00CD7423" w14:paraId="6BC940EC" w14:textId="77777777" w:rsidTr="00937A90">
        <w:trPr>
          <w:trHeight w:val="359"/>
          <w:jc w:val="center"/>
        </w:trPr>
        <w:tc>
          <w:tcPr>
            <w:tcW w:w="1548" w:type="dxa"/>
            <w:vAlign w:val="center"/>
          </w:tcPr>
          <w:p w14:paraId="6AD6A63E" w14:textId="221F13C2" w:rsidR="00CD7423" w:rsidRDefault="00CD7423" w:rsidP="00CD7423">
            <w:pPr>
              <w:pStyle w:val="T2"/>
              <w:spacing w:after="0"/>
              <w:ind w:left="0" w:right="0"/>
              <w:jc w:val="left"/>
              <w:rPr>
                <w:b w:val="0"/>
                <w:sz w:val="18"/>
                <w:szCs w:val="18"/>
                <w:lang w:eastAsia="ko-KR"/>
              </w:rPr>
            </w:pPr>
          </w:p>
        </w:tc>
        <w:tc>
          <w:tcPr>
            <w:tcW w:w="1440" w:type="dxa"/>
            <w:vAlign w:val="center"/>
          </w:tcPr>
          <w:p w14:paraId="47B4937B" w14:textId="2FC48B41" w:rsidR="00CD7423" w:rsidRDefault="00CD7423" w:rsidP="00CD7423">
            <w:pPr>
              <w:pStyle w:val="T2"/>
              <w:spacing w:after="0"/>
              <w:ind w:left="0" w:right="0"/>
              <w:jc w:val="left"/>
              <w:rPr>
                <w:b w:val="0"/>
                <w:sz w:val="18"/>
                <w:szCs w:val="18"/>
                <w:lang w:eastAsia="ko-KR"/>
              </w:rPr>
            </w:pPr>
          </w:p>
        </w:tc>
        <w:tc>
          <w:tcPr>
            <w:tcW w:w="2610" w:type="dxa"/>
            <w:vAlign w:val="center"/>
          </w:tcPr>
          <w:p w14:paraId="758AB25E" w14:textId="3B150098" w:rsidR="00CD7423" w:rsidRPr="00CB4F2F" w:rsidRDefault="00CD7423" w:rsidP="00CD7423">
            <w:pPr>
              <w:pStyle w:val="T2"/>
              <w:spacing w:after="0"/>
              <w:ind w:left="0" w:right="0"/>
              <w:jc w:val="left"/>
              <w:rPr>
                <w:b w:val="0"/>
                <w:sz w:val="18"/>
                <w:szCs w:val="18"/>
              </w:rPr>
            </w:pPr>
          </w:p>
        </w:tc>
        <w:tc>
          <w:tcPr>
            <w:tcW w:w="1620" w:type="dxa"/>
            <w:vAlign w:val="center"/>
          </w:tcPr>
          <w:p w14:paraId="64E9B46F"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4BC02ED" w14:textId="541169CF" w:rsidR="00CD7423" w:rsidRPr="00AA7997" w:rsidRDefault="00CD7423" w:rsidP="00CD7423">
            <w:pPr>
              <w:pStyle w:val="T2"/>
              <w:spacing w:after="0"/>
              <w:ind w:left="0" w:right="0"/>
              <w:jc w:val="left"/>
              <w:rPr>
                <w:b w:val="0"/>
                <w:sz w:val="18"/>
                <w:szCs w:val="18"/>
              </w:rPr>
            </w:pPr>
          </w:p>
        </w:tc>
      </w:tr>
      <w:tr w:rsidR="00CD7423" w14:paraId="17F10403" w14:textId="77777777" w:rsidTr="00937A90">
        <w:trPr>
          <w:trHeight w:val="359"/>
          <w:jc w:val="center"/>
        </w:trPr>
        <w:tc>
          <w:tcPr>
            <w:tcW w:w="1548" w:type="dxa"/>
            <w:vAlign w:val="center"/>
          </w:tcPr>
          <w:p w14:paraId="456D0C0E" w14:textId="77A0061D" w:rsidR="00CD7423" w:rsidRDefault="00CD7423" w:rsidP="00CD7423">
            <w:pPr>
              <w:pStyle w:val="T2"/>
              <w:spacing w:after="0"/>
              <w:ind w:left="0" w:right="0"/>
              <w:jc w:val="left"/>
              <w:rPr>
                <w:b w:val="0"/>
                <w:sz w:val="18"/>
                <w:szCs w:val="18"/>
                <w:lang w:eastAsia="ko-KR"/>
              </w:rPr>
            </w:pPr>
          </w:p>
        </w:tc>
        <w:tc>
          <w:tcPr>
            <w:tcW w:w="1440" w:type="dxa"/>
            <w:vAlign w:val="center"/>
          </w:tcPr>
          <w:p w14:paraId="03743E72" w14:textId="45340491" w:rsidR="00CD7423" w:rsidRDefault="00CD7423" w:rsidP="00CD7423">
            <w:pPr>
              <w:pStyle w:val="T2"/>
              <w:spacing w:after="0"/>
              <w:ind w:left="0" w:right="0"/>
              <w:jc w:val="left"/>
              <w:rPr>
                <w:b w:val="0"/>
                <w:sz w:val="18"/>
                <w:szCs w:val="18"/>
                <w:lang w:eastAsia="ko-KR"/>
              </w:rPr>
            </w:pPr>
          </w:p>
        </w:tc>
        <w:tc>
          <w:tcPr>
            <w:tcW w:w="2610" w:type="dxa"/>
            <w:vAlign w:val="center"/>
          </w:tcPr>
          <w:p w14:paraId="1D8C4839" w14:textId="1675EDE4" w:rsidR="00CD7423" w:rsidRPr="00CB4F2F" w:rsidRDefault="00CD7423" w:rsidP="00CD7423">
            <w:pPr>
              <w:pStyle w:val="T2"/>
              <w:spacing w:after="0"/>
              <w:ind w:left="0" w:right="0"/>
              <w:jc w:val="left"/>
              <w:rPr>
                <w:b w:val="0"/>
                <w:sz w:val="18"/>
                <w:szCs w:val="18"/>
              </w:rPr>
            </w:pPr>
          </w:p>
        </w:tc>
        <w:tc>
          <w:tcPr>
            <w:tcW w:w="1620" w:type="dxa"/>
            <w:vAlign w:val="center"/>
          </w:tcPr>
          <w:p w14:paraId="29BB7E03"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18DE01A0" w14:textId="1D45B678" w:rsidR="009862A7" w:rsidRPr="009862A7" w:rsidRDefault="009862A7" w:rsidP="009862A7">
            <w:pPr>
              <w:pStyle w:val="T2"/>
              <w:spacing w:after="0"/>
              <w:ind w:left="0" w:right="0"/>
              <w:jc w:val="left"/>
              <w:rPr>
                <w:rStyle w:val="Hyperlink"/>
                <w:b w:val="0"/>
                <w:sz w:val="18"/>
                <w:szCs w:val="18"/>
              </w:rPr>
            </w:pPr>
          </w:p>
        </w:tc>
      </w:tr>
      <w:tr w:rsidR="00CD7423" w14:paraId="248ED7D1" w14:textId="77777777" w:rsidTr="00937A90">
        <w:trPr>
          <w:trHeight w:val="359"/>
          <w:jc w:val="center"/>
        </w:trPr>
        <w:tc>
          <w:tcPr>
            <w:tcW w:w="1548" w:type="dxa"/>
            <w:vAlign w:val="center"/>
          </w:tcPr>
          <w:p w14:paraId="7DB6F900" w14:textId="06192107"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6F7B6A56" w14:textId="38F76637" w:rsidR="00CD7423" w:rsidRDefault="00CD7423" w:rsidP="00CD7423">
            <w:pPr>
              <w:pStyle w:val="T2"/>
              <w:spacing w:after="0"/>
              <w:ind w:left="0" w:right="0"/>
              <w:jc w:val="left"/>
              <w:rPr>
                <w:b w:val="0"/>
                <w:sz w:val="18"/>
                <w:szCs w:val="18"/>
                <w:lang w:eastAsia="ko-KR"/>
              </w:rPr>
            </w:pPr>
          </w:p>
        </w:tc>
        <w:tc>
          <w:tcPr>
            <w:tcW w:w="2610" w:type="dxa"/>
            <w:vAlign w:val="center"/>
          </w:tcPr>
          <w:p w14:paraId="6CAB5076"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033ABC6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F596BF0" w14:textId="7CF0B25C" w:rsidR="00CD7423" w:rsidRDefault="00CD7423" w:rsidP="00CD7423">
            <w:pPr>
              <w:pStyle w:val="T2"/>
              <w:spacing w:after="0"/>
              <w:ind w:left="0" w:right="0"/>
              <w:jc w:val="left"/>
            </w:pPr>
          </w:p>
        </w:tc>
      </w:tr>
      <w:tr w:rsidR="00CD7423" w14:paraId="628D5B08" w14:textId="77777777" w:rsidTr="00937A90">
        <w:trPr>
          <w:trHeight w:val="359"/>
          <w:jc w:val="center"/>
        </w:trPr>
        <w:tc>
          <w:tcPr>
            <w:tcW w:w="1548" w:type="dxa"/>
            <w:vAlign w:val="center"/>
          </w:tcPr>
          <w:p w14:paraId="1B83B9E0" w14:textId="110160A1"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277E7881" w14:textId="2C674651" w:rsidR="00CD7423" w:rsidRDefault="00CD7423" w:rsidP="00CD7423">
            <w:pPr>
              <w:pStyle w:val="T2"/>
              <w:spacing w:after="0"/>
              <w:ind w:left="0" w:right="0"/>
              <w:jc w:val="left"/>
              <w:rPr>
                <w:b w:val="0"/>
                <w:sz w:val="18"/>
                <w:szCs w:val="18"/>
                <w:lang w:eastAsia="ko-KR"/>
              </w:rPr>
            </w:pPr>
          </w:p>
        </w:tc>
        <w:tc>
          <w:tcPr>
            <w:tcW w:w="2610" w:type="dxa"/>
            <w:vAlign w:val="center"/>
          </w:tcPr>
          <w:p w14:paraId="39E1B432"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22CAB902"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56284935" w14:textId="77777777" w:rsidR="00CD7423" w:rsidRDefault="00CD7423" w:rsidP="00CD7423">
            <w:pPr>
              <w:pStyle w:val="T2"/>
              <w:spacing w:after="0"/>
              <w:ind w:left="0" w:right="0"/>
              <w:jc w:val="left"/>
            </w:pPr>
          </w:p>
        </w:tc>
      </w:tr>
      <w:tr w:rsidR="00CD7423" w14:paraId="5C1E15C6" w14:textId="77777777" w:rsidTr="00937A90">
        <w:trPr>
          <w:trHeight w:val="359"/>
          <w:jc w:val="center"/>
        </w:trPr>
        <w:tc>
          <w:tcPr>
            <w:tcW w:w="1548" w:type="dxa"/>
            <w:vAlign w:val="center"/>
          </w:tcPr>
          <w:p w14:paraId="44EFF743" w14:textId="6CD03CCA" w:rsidR="00CD7423" w:rsidRDefault="00CD7423" w:rsidP="00CD7423">
            <w:pPr>
              <w:pStyle w:val="T2"/>
              <w:spacing w:after="0"/>
              <w:ind w:left="0" w:right="0"/>
              <w:jc w:val="left"/>
              <w:rPr>
                <w:b w:val="0"/>
                <w:sz w:val="18"/>
                <w:szCs w:val="18"/>
                <w:lang w:eastAsia="ko-KR"/>
              </w:rPr>
            </w:pPr>
          </w:p>
        </w:tc>
        <w:tc>
          <w:tcPr>
            <w:tcW w:w="1440" w:type="dxa"/>
            <w:vAlign w:val="center"/>
          </w:tcPr>
          <w:p w14:paraId="44ED90DE" w14:textId="7CE4B3BC" w:rsidR="00CD7423" w:rsidRDefault="00CD7423" w:rsidP="00CD7423">
            <w:pPr>
              <w:pStyle w:val="T2"/>
              <w:spacing w:after="0"/>
              <w:ind w:left="0" w:right="0"/>
              <w:jc w:val="left"/>
              <w:rPr>
                <w:b w:val="0"/>
                <w:sz w:val="18"/>
                <w:szCs w:val="18"/>
                <w:lang w:eastAsia="ko-KR"/>
              </w:rPr>
            </w:pPr>
          </w:p>
        </w:tc>
        <w:tc>
          <w:tcPr>
            <w:tcW w:w="2610" w:type="dxa"/>
            <w:vAlign w:val="center"/>
          </w:tcPr>
          <w:p w14:paraId="68DB7215"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45B47CE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382770C5" w14:textId="77777777" w:rsidR="00CD7423" w:rsidRDefault="00CD7423" w:rsidP="00CD7423">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0181A332" w:rsidR="003E4403" w:rsidRDefault="003E4403" w:rsidP="007E41CB">
      <w:pPr>
        <w:jc w:val="both"/>
        <w:rPr>
          <w:rtl/>
          <w:lang w:eastAsia="ko-KR"/>
        </w:rPr>
      </w:pPr>
      <w:r>
        <w:rPr>
          <w:rFonts w:hint="eastAsia"/>
          <w:lang w:eastAsia="ko-KR"/>
        </w:rPr>
        <w:t>This submission propos</w:t>
      </w:r>
      <w:r>
        <w:rPr>
          <w:lang w:eastAsia="ko-KR"/>
        </w:rPr>
        <w:t>es</w:t>
      </w:r>
      <w:r>
        <w:rPr>
          <w:rFonts w:hint="eastAsia"/>
          <w:lang w:eastAsia="ko-KR"/>
        </w:rPr>
        <w:t xml:space="preserve"> </w:t>
      </w:r>
      <w:r w:rsidR="00662BE6">
        <w:rPr>
          <w:lang w:eastAsia="ko-KR"/>
        </w:rPr>
        <w:t xml:space="preserve">CR for CID </w:t>
      </w:r>
      <w:r w:rsidR="00E4482C">
        <w:rPr>
          <w:lang w:eastAsia="ko-KR"/>
        </w:rPr>
        <w:t>12589, 12590</w:t>
      </w:r>
      <w:r w:rsidR="009E0E9E">
        <w:rPr>
          <w:lang w:eastAsia="ko-KR"/>
        </w:rPr>
        <w:t xml:space="preserve"> </w:t>
      </w:r>
      <w:r w:rsidR="00457BD6">
        <w:rPr>
          <w:lang w:eastAsia="ko-KR"/>
        </w:rPr>
        <w:t>(</w:t>
      </w:r>
      <w:r w:rsidR="009E0E9E">
        <w:rPr>
          <w:lang w:eastAsia="ko-KR"/>
        </w:rPr>
        <w:t>LB26</w:t>
      </w:r>
      <w:r w:rsidR="00391862">
        <w:rPr>
          <w:lang w:eastAsia="ko-KR"/>
        </w:rPr>
        <w:t>6</w:t>
      </w:r>
      <w:r w:rsidR="00457BD6">
        <w:rPr>
          <w:lang w:eastAsia="ko-KR"/>
        </w:rPr>
        <w:t>)</w:t>
      </w:r>
      <w:r w:rsidR="00662BE6">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320C858B" w14:textId="2A4A4D91" w:rsidR="00490D01" w:rsidRPr="004816E5" w:rsidRDefault="009008D2" w:rsidP="004816E5">
      <w:pPr>
        <w:pStyle w:val="ListParagraph"/>
      </w:pPr>
      <w:r w:rsidRPr="004816E5">
        <w:t>Rev 0: Initial version of the document.</w:t>
      </w: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1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1316"/>
        <w:gridCol w:w="720"/>
        <w:gridCol w:w="900"/>
        <w:gridCol w:w="2790"/>
        <w:gridCol w:w="1710"/>
        <w:gridCol w:w="3150"/>
      </w:tblGrid>
      <w:tr w:rsidR="002B7C4C" w:rsidRPr="007E587A" w14:paraId="3720AD90" w14:textId="77777777" w:rsidTr="009E0E9E">
        <w:trPr>
          <w:trHeight w:val="220"/>
          <w:jc w:val="center"/>
        </w:trPr>
        <w:tc>
          <w:tcPr>
            <w:tcW w:w="746"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316"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1710"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3150"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734B1C" w14:paraId="399D312F" w14:textId="77777777" w:rsidTr="009E0E9E">
        <w:trPr>
          <w:trHeight w:val="220"/>
          <w:jc w:val="center"/>
        </w:trPr>
        <w:tc>
          <w:tcPr>
            <w:tcW w:w="746" w:type="dxa"/>
            <w:shd w:val="clear" w:color="auto" w:fill="auto"/>
            <w:noWrap/>
          </w:tcPr>
          <w:p w14:paraId="2E334608" w14:textId="655ED871" w:rsidR="00734B1C" w:rsidRDefault="000E2BF4" w:rsidP="00734B1C">
            <w:pPr>
              <w:suppressAutoHyphens/>
              <w:rPr>
                <w:color w:val="000000" w:themeColor="text1"/>
                <w:sz w:val="16"/>
                <w:szCs w:val="16"/>
              </w:rPr>
            </w:pPr>
            <w:r w:rsidRPr="000E2BF4">
              <w:rPr>
                <w:color w:val="000000" w:themeColor="text1"/>
                <w:sz w:val="16"/>
                <w:szCs w:val="16"/>
              </w:rPr>
              <w:t>12</w:t>
            </w:r>
            <w:r w:rsidR="00E4482C">
              <w:rPr>
                <w:color w:val="000000" w:themeColor="text1"/>
                <w:sz w:val="16"/>
                <w:szCs w:val="16"/>
              </w:rPr>
              <w:t>589</w:t>
            </w:r>
          </w:p>
        </w:tc>
        <w:tc>
          <w:tcPr>
            <w:tcW w:w="1316" w:type="dxa"/>
          </w:tcPr>
          <w:p w14:paraId="0012623F" w14:textId="21CD5C06" w:rsidR="00734B1C" w:rsidRPr="00734B1C" w:rsidRDefault="00734B1C" w:rsidP="00734B1C">
            <w:pPr>
              <w:suppressAutoHyphens/>
              <w:rPr>
                <w:sz w:val="16"/>
                <w:szCs w:val="16"/>
              </w:rPr>
            </w:pPr>
            <w:r w:rsidRPr="00734B1C">
              <w:rPr>
                <w:sz w:val="16"/>
                <w:szCs w:val="16"/>
              </w:rPr>
              <w:t>Arik Klein</w:t>
            </w:r>
          </w:p>
        </w:tc>
        <w:tc>
          <w:tcPr>
            <w:tcW w:w="720" w:type="dxa"/>
            <w:shd w:val="clear" w:color="auto" w:fill="auto"/>
            <w:noWrap/>
          </w:tcPr>
          <w:p w14:paraId="5C4FCD59" w14:textId="7FA3E9D6" w:rsidR="00734B1C" w:rsidRPr="00734B1C" w:rsidRDefault="00E4482C" w:rsidP="00734B1C">
            <w:pPr>
              <w:suppressAutoHyphens/>
              <w:rPr>
                <w:sz w:val="16"/>
                <w:szCs w:val="16"/>
              </w:rPr>
            </w:pPr>
            <w:r>
              <w:rPr>
                <w:sz w:val="16"/>
                <w:szCs w:val="16"/>
              </w:rPr>
              <w:t>101/23</w:t>
            </w:r>
          </w:p>
        </w:tc>
        <w:tc>
          <w:tcPr>
            <w:tcW w:w="900" w:type="dxa"/>
          </w:tcPr>
          <w:p w14:paraId="7C85AD97" w14:textId="0D2BC6DD" w:rsidR="00734B1C" w:rsidRPr="00734B1C" w:rsidRDefault="00E4482C" w:rsidP="00734B1C">
            <w:pPr>
              <w:suppressAutoHyphens/>
              <w:rPr>
                <w:sz w:val="16"/>
                <w:szCs w:val="16"/>
              </w:rPr>
            </w:pPr>
            <w:r w:rsidRPr="00E4482C">
              <w:rPr>
                <w:sz w:val="16"/>
                <w:szCs w:val="16"/>
              </w:rPr>
              <w:t>6.3.131.2.2</w:t>
            </w:r>
          </w:p>
        </w:tc>
        <w:tc>
          <w:tcPr>
            <w:tcW w:w="2790" w:type="dxa"/>
            <w:shd w:val="clear" w:color="auto" w:fill="auto"/>
            <w:noWrap/>
          </w:tcPr>
          <w:p w14:paraId="03F2A029" w14:textId="77777777" w:rsidR="00E4482C" w:rsidRPr="00E4482C" w:rsidRDefault="00E4482C" w:rsidP="00E4482C">
            <w:pPr>
              <w:suppressAutoHyphens/>
              <w:rPr>
                <w:sz w:val="16"/>
                <w:szCs w:val="16"/>
              </w:rPr>
            </w:pPr>
            <w:r w:rsidRPr="00E4482C">
              <w:rPr>
                <w:sz w:val="16"/>
                <w:szCs w:val="16"/>
              </w:rPr>
              <w:t xml:space="preserve">The </w:t>
            </w:r>
            <w:proofErr w:type="spellStart"/>
            <w:r w:rsidRPr="00E4482C">
              <w:rPr>
                <w:sz w:val="16"/>
                <w:szCs w:val="16"/>
              </w:rPr>
              <w:t>PeerSTAAddress</w:t>
            </w:r>
            <w:proofErr w:type="spellEnd"/>
            <w:r w:rsidRPr="00E4482C">
              <w:rPr>
                <w:sz w:val="16"/>
                <w:szCs w:val="16"/>
              </w:rPr>
              <w:t xml:space="preserve"> is required only in case that the AP MLD or EHT AP initiates the EPCS priority access (in order to define with which non-AP MLD / EHT non-AP STA it will initiate the EPCS priority access service).</w:t>
            </w:r>
          </w:p>
          <w:p w14:paraId="2F6174AA" w14:textId="0DF6FE5E" w:rsidR="00734B1C" w:rsidRPr="00734B1C" w:rsidRDefault="00E4482C" w:rsidP="00E4482C">
            <w:pPr>
              <w:suppressAutoHyphens/>
              <w:rPr>
                <w:sz w:val="16"/>
                <w:szCs w:val="16"/>
              </w:rPr>
            </w:pPr>
            <w:r w:rsidRPr="00E4482C">
              <w:rPr>
                <w:sz w:val="16"/>
                <w:szCs w:val="16"/>
              </w:rPr>
              <w:t xml:space="preserve">However, in case the non-AP MLD or EHT non-AP STA initiates the EPCS priority access - this parameter is not required (since there is only one known option for the </w:t>
            </w:r>
            <w:proofErr w:type="spellStart"/>
            <w:r w:rsidRPr="00E4482C">
              <w:rPr>
                <w:sz w:val="16"/>
                <w:szCs w:val="16"/>
              </w:rPr>
              <w:t>PeerSTA</w:t>
            </w:r>
            <w:proofErr w:type="spellEnd"/>
            <w:r w:rsidRPr="00E4482C">
              <w:rPr>
                <w:sz w:val="16"/>
                <w:szCs w:val="16"/>
              </w:rPr>
              <w:t>).</w:t>
            </w:r>
          </w:p>
        </w:tc>
        <w:tc>
          <w:tcPr>
            <w:tcW w:w="1710" w:type="dxa"/>
            <w:shd w:val="clear" w:color="auto" w:fill="auto"/>
            <w:noWrap/>
          </w:tcPr>
          <w:p w14:paraId="48C56C82" w14:textId="1A869AC7" w:rsidR="00734B1C" w:rsidRPr="00734B1C" w:rsidRDefault="00E4482C" w:rsidP="00734B1C">
            <w:pPr>
              <w:suppressAutoHyphens/>
              <w:rPr>
                <w:sz w:val="16"/>
                <w:szCs w:val="16"/>
              </w:rPr>
            </w:pPr>
            <w:r w:rsidRPr="00E4482C">
              <w:rPr>
                <w:sz w:val="16"/>
                <w:szCs w:val="16"/>
              </w:rPr>
              <w:t>Add a note in the parameters table of the MLME-</w:t>
            </w:r>
            <w:proofErr w:type="spellStart"/>
            <w:r w:rsidRPr="00E4482C">
              <w:rPr>
                <w:sz w:val="16"/>
                <w:szCs w:val="16"/>
              </w:rPr>
              <w:t>EPCSPRIACCESSENABLE.request</w:t>
            </w:r>
            <w:proofErr w:type="spellEnd"/>
            <w:r w:rsidRPr="00E4482C">
              <w:rPr>
                <w:sz w:val="16"/>
                <w:szCs w:val="16"/>
              </w:rPr>
              <w:t xml:space="preserve"> primitive that </w:t>
            </w:r>
            <w:proofErr w:type="spellStart"/>
            <w:r w:rsidRPr="00E4482C">
              <w:rPr>
                <w:sz w:val="16"/>
                <w:szCs w:val="16"/>
              </w:rPr>
              <w:t>PeerSTAAddress</w:t>
            </w:r>
            <w:proofErr w:type="spellEnd"/>
            <w:r w:rsidRPr="00E4482C">
              <w:rPr>
                <w:sz w:val="16"/>
                <w:szCs w:val="16"/>
              </w:rPr>
              <w:t xml:space="preserve"> is mandatory only if the MLME of the AP MLD / EHT AP initiates the primitive (otherwise - it can be omitted)</w:t>
            </w:r>
          </w:p>
        </w:tc>
        <w:tc>
          <w:tcPr>
            <w:tcW w:w="3150" w:type="dxa"/>
            <w:shd w:val="clear" w:color="auto" w:fill="auto"/>
          </w:tcPr>
          <w:p w14:paraId="50B71C3C" w14:textId="77777777" w:rsidR="00734B1C" w:rsidRDefault="00734B1C" w:rsidP="00734B1C">
            <w:pPr>
              <w:suppressAutoHyphens/>
              <w:rPr>
                <w:b/>
                <w:sz w:val="16"/>
                <w:szCs w:val="16"/>
              </w:rPr>
            </w:pPr>
            <w:r>
              <w:rPr>
                <w:b/>
                <w:sz w:val="16"/>
                <w:szCs w:val="16"/>
              </w:rPr>
              <w:t>Revised</w:t>
            </w:r>
          </w:p>
          <w:p w14:paraId="1BC3013E" w14:textId="2846097B" w:rsidR="00734B1C" w:rsidRDefault="00734B1C" w:rsidP="00734B1C">
            <w:pPr>
              <w:suppressAutoHyphens/>
              <w:rPr>
                <w:b/>
                <w:sz w:val="16"/>
                <w:szCs w:val="16"/>
              </w:rPr>
            </w:pPr>
          </w:p>
          <w:p w14:paraId="465CC505" w14:textId="12C944F7" w:rsidR="00EA4C68" w:rsidRDefault="00203C12" w:rsidP="00734B1C">
            <w:pPr>
              <w:suppressAutoHyphens/>
              <w:rPr>
                <w:bCs/>
                <w:sz w:val="16"/>
                <w:szCs w:val="16"/>
              </w:rPr>
            </w:pPr>
            <w:bookmarkStart w:id="0" w:name="_Hlk118747457"/>
            <w:r>
              <w:rPr>
                <w:bCs/>
                <w:sz w:val="16"/>
                <w:szCs w:val="16"/>
              </w:rPr>
              <w:t xml:space="preserve">Agree in principle with the comment. Add a note to emphasize that this is </w:t>
            </w:r>
            <w:r w:rsidR="00BB4B63">
              <w:rPr>
                <w:bCs/>
                <w:sz w:val="16"/>
                <w:szCs w:val="16"/>
              </w:rPr>
              <w:t>an optional</w:t>
            </w:r>
            <w:r>
              <w:rPr>
                <w:bCs/>
                <w:sz w:val="16"/>
                <w:szCs w:val="16"/>
              </w:rPr>
              <w:t xml:space="preserve"> parameter only if the primitive is initiated by the </w:t>
            </w:r>
            <w:r w:rsidR="00EA4C68">
              <w:rPr>
                <w:bCs/>
                <w:sz w:val="16"/>
                <w:szCs w:val="16"/>
              </w:rPr>
              <w:t>non-</w:t>
            </w:r>
            <w:r>
              <w:rPr>
                <w:bCs/>
                <w:sz w:val="16"/>
                <w:szCs w:val="16"/>
              </w:rPr>
              <w:t>AP MLD</w:t>
            </w:r>
            <w:r w:rsidR="00EA4C68">
              <w:rPr>
                <w:bCs/>
                <w:sz w:val="16"/>
                <w:szCs w:val="16"/>
              </w:rPr>
              <w:t xml:space="preserve"> and the Peer </w:t>
            </w:r>
            <w:proofErr w:type="spellStart"/>
            <w:r w:rsidR="00EA4C68">
              <w:rPr>
                <w:bCs/>
                <w:sz w:val="16"/>
                <w:szCs w:val="16"/>
              </w:rPr>
              <w:t>STAAddress</w:t>
            </w:r>
            <w:proofErr w:type="spellEnd"/>
            <w:r w:rsidR="00EA4C68">
              <w:rPr>
                <w:bCs/>
                <w:sz w:val="16"/>
                <w:szCs w:val="16"/>
              </w:rPr>
              <w:t xml:space="preserve"> indicates the MAC address of the associated AP MLD.</w:t>
            </w:r>
            <w:r w:rsidR="00BB4B63">
              <w:rPr>
                <w:bCs/>
                <w:sz w:val="16"/>
                <w:szCs w:val="16"/>
              </w:rPr>
              <w:t xml:space="preserve"> Otherwise – this parameter is mandatory.</w:t>
            </w:r>
          </w:p>
          <w:bookmarkEnd w:id="0"/>
          <w:p w14:paraId="21E6698F" w14:textId="66FDDFE5" w:rsidR="00203C12" w:rsidRPr="00203C12" w:rsidRDefault="00EA4C68" w:rsidP="00734B1C">
            <w:pPr>
              <w:suppressAutoHyphens/>
              <w:rPr>
                <w:bCs/>
                <w:sz w:val="16"/>
                <w:szCs w:val="16"/>
              </w:rPr>
            </w:pPr>
            <w:r>
              <w:rPr>
                <w:bCs/>
                <w:sz w:val="16"/>
                <w:szCs w:val="16"/>
              </w:rPr>
              <w:t>In addition, n</w:t>
            </w:r>
            <w:r w:rsidR="00203C12">
              <w:rPr>
                <w:bCs/>
                <w:sz w:val="16"/>
                <w:szCs w:val="16"/>
              </w:rPr>
              <w:t xml:space="preserve">eed to add this note also to </w:t>
            </w:r>
            <w:r w:rsidR="00203C12" w:rsidRPr="00203C12">
              <w:rPr>
                <w:bCs/>
                <w:sz w:val="16"/>
                <w:szCs w:val="16"/>
              </w:rPr>
              <w:t>MLME-</w:t>
            </w:r>
            <w:proofErr w:type="spellStart"/>
            <w:r w:rsidR="00203C12" w:rsidRPr="00203C12">
              <w:rPr>
                <w:bCs/>
                <w:sz w:val="16"/>
                <w:szCs w:val="16"/>
              </w:rPr>
              <w:t>EPCSPRIACCESSENABLE.confirm</w:t>
            </w:r>
            <w:proofErr w:type="spellEnd"/>
            <w:r w:rsidR="00203C12">
              <w:rPr>
                <w:bCs/>
                <w:sz w:val="16"/>
                <w:szCs w:val="16"/>
              </w:rPr>
              <w:t xml:space="preserve">, </w:t>
            </w:r>
            <w:r w:rsidR="00203C12" w:rsidRPr="00203C12">
              <w:rPr>
                <w:bCs/>
                <w:sz w:val="16"/>
                <w:szCs w:val="16"/>
              </w:rPr>
              <w:t>MLME-</w:t>
            </w:r>
            <w:proofErr w:type="spellStart"/>
            <w:r w:rsidR="00203C12" w:rsidRPr="00203C12">
              <w:rPr>
                <w:bCs/>
                <w:sz w:val="16"/>
                <w:szCs w:val="16"/>
              </w:rPr>
              <w:t>EPCSPRIACCESSENABLE.indication</w:t>
            </w:r>
            <w:proofErr w:type="spellEnd"/>
            <w:r w:rsidR="00203C12">
              <w:rPr>
                <w:bCs/>
                <w:sz w:val="16"/>
                <w:szCs w:val="16"/>
              </w:rPr>
              <w:t xml:space="preserve">, </w:t>
            </w:r>
            <w:r w:rsidR="00D90E19" w:rsidRPr="00D90E19">
              <w:rPr>
                <w:bCs/>
                <w:sz w:val="16"/>
                <w:szCs w:val="16"/>
              </w:rPr>
              <w:t>MLME-</w:t>
            </w:r>
            <w:proofErr w:type="spellStart"/>
            <w:r w:rsidR="00D90E19" w:rsidRPr="00D90E19">
              <w:rPr>
                <w:bCs/>
                <w:sz w:val="16"/>
                <w:szCs w:val="16"/>
              </w:rPr>
              <w:t>EPCSPRIACCESSENABLE.response</w:t>
            </w:r>
            <w:proofErr w:type="spellEnd"/>
          </w:p>
          <w:p w14:paraId="75A29F4B" w14:textId="77777777" w:rsidR="00734B1C" w:rsidRDefault="00734B1C" w:rsidP="00734B1C">
            <w:pPr>
              <w:suppressAutoHyphens/>
              <w:rPr>
                <w:bCs/>
                <w:sz w:val="16"/>
                <w:szCs w:val="16"/>
              </w:rPr>
            </w:pPr>
          </w:p>
          <w:p w14:paraId="58E08D65" w14:textId="7FCF5C0F" w:rsidR="00734B1C" w:rsidRDefault="00734B1C" w:rsidP="00734B1C">
            <w:pPr>
              <w:suppressAutoHyphens/>
              <w:rPr>
                <w:b/>
                <w:sz w:val="16"/>
                <w:szCs w:val="16"/>
              </w:rPr>
            </w:pPr>
            <w:r>
              <w:rPr>
                <w:b/>
                <w:sz w:val="16"/>
                <w:szCs w:val="16"/>
              </w:rPr>
              <w:t xml:space="preserve">TGbe </w:t>
            </w:r>
            <w:r w:rsidR="001C1470">
              <w:rPr>
                <w:b/>
                <w:sz w:val="16"/>
                <w:szCs w:val="16"/>
              </w:rPr>
              <w:t xml:space="preserve">editor </w:t>
            </w:r>
            <w:r>
              <w:rPr>
                <w:b/>
                <w:sz w:val="16"/>
                <w:szCs w:val="16"/>
              </w:rPr>
              <w:t>please implement changes as shown in doc 11-2</w:t>
            </w:r>
            <w:r w:rsidR="00D602FB">
              <w:rPr>
                <w:b/>
                <w:sz w:val="16"/>
                <w:szCs w:val="16"/>
              </w:rPr>
              <w:t>2</w:t>
            </w:r>
            <w:r>
              <w:rPr>
                <w:b/>
                <w:sz w:val="16"/>
                <w:szCs w:val="16"/>
              </w:rPr>
              <w:t>/</w:t>
            </w:r>
            <w:r w:rsidR="00AF530E">
              <w:rPr>
                <w:b/>
                <w:sz w:val="16"/>
                <w:szCs w:val="16"/>
              </w:rPr>
              <w:t>1</w:t>
            </w:r>
            <w:r w:rsidR="00E4482C">
              <w:rPr>
                <w:b/>
                <w:sz w:val="16"/>
                <w:szCs w:val="16"/>
              </w:rPr>
              <w:t>877</w:t>
            </w:r>
            <w:r>
              <w:rPr>
                <w:b/>
                <w:sz w:val="16"/>
                <w:szCs w:val="16"/>
              </w:rPr>
              <w:t xml:space="preserve">r0 tagged as </w:t>
            </w:r>
            <w:r w:rsidR="009E0E9E">
              <w:rPr>
                <w:b/>
                <w:sz w:val="16"/>
                <w:szCs w:val="16"/>
              </w:rPr>
              <w:t>12</w:t>
            </w:r>
            <w:r w:rsidR="00E4482C">
              <w:rPr>
                <w:b/>
                <w:sz w:val="16"/>
                <w:szCs w:val="16"/>
              </w:rPr>
              <w:t>589</w:t>
            </w:r>
            <w:r>
              <w:rPr>
                <w:b/>
                <w:sz w:val="16"/>
                <w:szCs w:val="16"/>
              </w:rPr>
              <w:t>.</w:t>
            </w:r>
          </w:p>
        </w:tc>
      </w:tr>
      <w:tr w:rsidR="000E2BF4" w14:paraId="303665F7" w14:textId="77777777" w:rsidTr="009E0E9E">
        <w:trPr>
          <w:trHeight w:val="220"/>
          <w:jc w:val="center"/>
        </w:trPr>
        <w:tc>
          <w:tcPr>
            <w:tcW w:w="746" w:type="dxa"/>
            <w:shd w:val="clear" w:color="auto" w:fill="auto"/>
            <w:noWrap/>
          </w:tcPr>
          <w:p w14:paraId="3C544C9D" w14:textId="0A51D117" w:rsidR="000E2BF4" w:rsidRPr="000E2BF4" w:rsidRDefault="000E2BF4" w:rsidP="000E2BF4">
            <w:pPr>
              <w:suppressAutoHyphens/>
              <w:rPr>
                <w:color w:val="000000" w:themeColor="text1"/>
                <w:sz w:val="16"/>
                <w:szCs w:val="16"/>
              </w:rPr>
            </w:pPr>
            <w:r w:rsidRPr="000E2BF4">
              <w:rPr>
                <w:color w:val="000000" w:themeColor="text1"/>
                <w:sz w:val="16"/>
                <w:szCs w:val="16"/>
              </w:rPr>
              <w:t>12</w:t>
            </w:r>
            <w:r w:rsidR="00E4482C">
              <w:rPr>
                <w:color w:val="000000" w:themeColor="text1"/>
                <w:sz w:val="16"/>
                <w:szCs w:val="16"/>
              </w:rPr>
              <w:t>590</w:t>
            </w:r>
          </w:p>
        </w:tc>
        <w:tc>
          <w:tcPr>
            <w:tcW w:w="1316" w:type="dxa"/>
          </w:tcPr>
          <w:p w14:paraId="090BF310" w14:textId="32CDE05F" w:rsidR="000E2BF4" w:rsidRPr="00734B1C" w:rsidRDefault="000E2BF4" w:rsidP="000E2BF4">
            <w:pPr>
              <w:suppressAutoHyphens/>
              <w:rPr>
                <w:sz w:val="16"/>
                <w:szCs w:val="16"/>
              </w:rPr>
            </w:pPr>
            <w:r w:rsidRPr="00734B1C">
              <w:rPr>
                <w:sz w:val="16"/>
                <w:szCs w:val="16"/>
              </w:rPr>
              <w:t>Arik Klein</w:t>
            </w:r>
          </w:p>
        </w:tc>
        <w:tc>
          <w:tcPr>
            <w:tcW w:w="720" w:type="dxa"/>
            <w:shd w:val="clear" w:color="auto" w:fill="auto"/>
            <w:noWrap/>
          </w:tcPr>
          <w:p w14:paraId="2A785FFD" w14:textId="1C66AA1C" w:rsidR="000E2BF4" w:rsidRDefault="00E4482C" w:rsidP="000E2BF4">
            <w:pPr>
              <w:suppressAutoHyphens/>
              <w:rPr>
                <w:sz w:val="16"/>
                <w:szCs w:val="16"/>
              </w:rPr>
            </w:pPr>
            <w:r>
              <w:rPr>
                <w:sz w:val="16"/>
                <w:szCs w:val="16"/>
              </w:rPr>
              <w:t>104/11</w:t>
            </w:r>
          </w:p>
        </w:tc>
        <w:tc>
          <w:tcPr>
            <w:tcW w:w="900" w:type="dxa"/>
          </w:tcPr>
          <w:p w14:paraId="67074912" w14:textId="25415DFD" w:rsidR="000E2BF4" w:rsidRPr="000E2BF4" w:rsidRDefault="00E4482C" w:rsidP="000E2BF4">
            <w:pPr>
              <w:suppressAutoHyphens/>
              <w:rPr>
                <w:sz w:val="16"/>
                <w:szCs w:val="16"/>
              </w:rPr>
            </w:pPr>
            <w:r w:rsidRPr="00E4482C">
              <w:rPr>
                <w:sz w:val="16"/>
                <w:szCs w:val="16"/>
              </w:rPr>
              <w:t>6.3.131.2.2</w:t>
            </w:r>
          </w:p>
        </w:tc>
        <w:tc>
          <w:tcPr>
            <w:tcW w:w="2790" w:type="dxa"/>
            <w:shd w:val="clear" w:color="auto" w:fill="auto"/>
            <w:noWrap/>
          </w:tcPr>
          <w:p w14:paraId="28663945" w14:textId="77777777" w:rsidR="00E4482C" w:rsidRPr="00E4482C" w:rsidRDefault="00E4482C" w:rsidP="00E4482C">
            <w:pPr>
              <w:suppressAutoHyphens/>
              <w:rPr>
                <w:sz w:val="16"/>
                <w:szCs w:val="16"/>
              </w:rPr>
            </w:pPr>
            <w:r w:rsidRPr="00E4482C">
              <w:rPr>
                <w:sz w:val="16"/>
                <w:szCs w:val="16"/>
              </w:rPr>
              <w:t xml:space="preserve">The </w:t>
            </w:r>
            <w:proofErr w:type="spellStart"/>
            <w:r w:rsidRPr="00E4482C">
              <w:rPr>
                <w:sz w:val="16"/>
                <w:szCs w:val="16"/>
              </w:rPr>
              <w:t>PeerSTAAddress</w:t>
            </w:r>
            <w:proofErr w:type="spellEnd"/>
            <w:r w:rsidRPr="00E4482C">
              <w:rPr>
                <w:sz w:val="16"/>
                <w:szCs w:val="16"/>
              </w:rPr>
              <w:t xml:space="preserve"> is required only in case that the AP MLD or EHT AP initiates the teardown of the EPCS priority access (in order to define with which non-AP MLD / EHT non-AP STA it will terminate the EPCS priority access service).</w:t>
            </w:r>
          </w:p>
          <w:p w14:paraId="1D8B216A" w14:textId="74AFCE13" w:rsidR="000E2BF4" w:rsidRPr="000E2BF4" w:rsidRDefault="00E4482C" w:rsidP="00E4482C">
            <w:pPr>
              <w:suppressAutoHyphens/>
              <w:rPr>
                <w:sz w:val="16"/>
                <w:szCs w:val="16"/>
              </w:rPr>
            </w:pPr>
            <w:r w:rsidRPr="00E4482C">
              <w:rPr>
                <w:sz w:val="16"/>
                <w:szCs w:val="16"/>
              </w:rPr>
              <w:t xml:space="preserve">However, in case the non-AP MLD or EHT non-AP STA initiates the tear-down of the EPCS priority access - this parameter is not required (since there is only one known option for the </w:t>
            </w:r>
            <w:proofErr w:type="spellStart"/>
            <w:r w:rsidRPr="00E4482C">
              <w:rPr>
                <w:sz w:val="16"/>
                <w:szCs w:val="16"/>
              </w:rPr>
              <w:t>PeerSTA</w:t>
            </w:r>
            <w:proofErr w:type="spellEnd"/>
            <w:r w:rsidRPr="00E4482C">
              <w:rPr>
                <w:sz w:val="16"/>
                <w:szCs w:val="16"/>
              </w:rPr>
              <w:t>).</w:t>
            </w:r>
          </w:p>
        </w:tc>
        <w:tc>
          <w:tcPr>
            <w:tcW w:w="1710" w:type="dxa"/>
            <w:shd w:val="clear" w:color="auto" w:fill="auto"/>
            <w:noWrap/>
          </w:tcPr>
          <w:p w14:paraId="7D8DAC3B" w14:textId="5EA3D1C3" w:rsidR="000E2BF4" w:rsidRPr="000E2BF4" w:rsidRDefault="00E4482C" w:rsidP="000E2BF4">
            <w:pPr>
              <w:suppressAutoHyphens/>
              <w:rPr>
                <w:sz w:val="16"/>
                <w:szCs w:val="16"/>
              </w:rPr>
            </w:pPr>
            <w:r w:rsidRPr="00E4482C">
              <w:rPr>
                <w:sz w:val="16"/>
                <w:szCs w:val="16"/>
              </w:rPr>
              <w:t>Add a note in the parameters table of the MLME-</w:t>
            </w:r>
            <w:proofErr w:type="spellStart"/>
            <w:r w:rsidRPr="00E4482C">
              <w:rPr>
                <w:sz w:val="16"/>
                <w:szCs w:val="16"/>
              </w:rPr>
              <w:t>EPCSPRIACCESSTEARDOWN.request</w:t>
            </w:r>
            <w:proofErr w:type="spellEnd"/>
            <w:r w:rsidRPr="00E4482C">
              <w:rPr>
                <w:sz w:val="16"/>
                <w:szCs w:val="16"/>
              </w:rPr>
              <w:t xml:space="preserve"> primitive that </w:t>
            </w:r>
            <w:proofErr w:type="spellStart"/>
            <w:r w:rsidRPr="00E4482C">
              <w:rPr>
                <w:sz w:val="16"/>
                <w:szCs w:val="16"/>
              </w:rPr>
              <w:t>PeerSTAAddress</w:t>
            </w:r>
            <w:proofErr w:type="spellEnd"/>
            <w:r w:rsidRPr="00E4482C">
              <w:rPr>
                <w:sz w:val="16"/>
                <w:szCs w:val="16"/>
              </w:rPr>
              <w:t xml:space="preserve"> is mandatory only if the MLME of the AP MLD / EHT AP initiates the primitive (otherwise - it can be omitted)</w:t>
            </w:r>
          </w:p>
        </w:tc>
        <w:tc>
          <w:tcPr>
            <w:tcW w:w="3150" w:type="dxa"/>
            <w:shd w:val="clear" w:color="auto" w:fill="auto"/>
          </w:tcPr>
          <w:p w14:paraId="12AB3DCC" w14:textId="77777777" w:rsidR="000E2BF4" w:rsidRDefault="000E2BF4" w:rsidP="000E2BF4">
            <w:pPr>
              <w:suppressAutoHyphens/>
              <w:rPr>
                <w:b/>
                <w:sz w:val="16"/>
                <w:szCs w:val="16"/>
              </w:rPr>
            </w:pPr>
            <w:r>
              <w:rPr>
                <w:b/>
                <w:sz w:val="16"/>
                <w:szCs w:val="16"/>
              </w:rPr>
              <w:t>Revised</w:t>
            </w:r>
          </w:p>
          <w:p w14:paraId="4E6E7374" w14:textId="77777777" w:rsidR="000E2BF4" w:rsidRDefault="000E2BF4" w:rsidP="000E2BF4">
            <w:pPr>
              <w:suppressAutoHyphens/>
              <w:rPr>
                <w:b/>
                <w:sz w:val="16"/>
                <w:szCs w:val="16"/>
              </w:rPr>
            </w:pPr>
          </w:p>
          <w:p w14:paraId="54502A70" w14:textId="542DA817" w:rsidR="007128E9" w:rsidRDefault="007128E9" w:rsidP="007128E9">
            <w:pPr>
              <w:suppressAutoHyphens/>
              <w:rPr>
                <w:bCs/>
                <w:sz w:val="16"/>
                <w:szCs w:val="16"/>
              </w:rPr>
            </w:pPr>
            <w:r>
              <w:rPr>
                <w:bCs/>
                <w:sz w:val="16"/>
                <w:szCs w:val="16"/>
              </w:rPr>
              <w:t xml:space="preserve">Agree in principle with the comment. Add a note to emphasize that this is a mandatory parameter only if the primitive is initiated by the non-AP MLD and the Peer </w:t>
            </w:r>
            <w:proofErr w:type="spellStart"/>
            <w:r>
              <w:rPr>
                <w:bCs/>
                <w:sz w:val="16"/>
                <w:szCs w:val="16"/>
              </w:rPr>
              <w:t>STAAddress</w:t>
            </w:r>
            <w:proofErr w:type="spellEnd"/>
            <w:r>
              <w:rPr>
                <w:bCs/>
                <w:sz w:val="16"/>
                <w:szCs w:val="16"/>
              </w:rPr>
              <w:t xml:space="preserve"> indicates the MAC address of the associated AP MLD.</w:t>
            </w:r>
            <w:r w:rsidR="00BB4B63">
              <w:rPr>
                <w:bCs/>
                <w:sz w:val="16"/>
                <w:szCs w:val="16"/>
              </w:rPr>
              <w:t xml:space="preserve"> Otherwise – this parameter is mandatory.</w:t>
            </w:r>
          </w:p>
          <w:p w14:paraId="5115647A" w14:textId="24E72F22" w:rsidR="00452284" w:rsidRDefault="00452284" w:rsidP="007128E9">
            <w:pPr>
              <w:suppressAutoHyphens/>
              <w:rPr>
                <w:bCs/>
                <w:sz w:val="16"/>
                <w:szCs w:val="16"/>
              </w:rPr>
            </w:pPr>
            <w:r>
              <w:rPr>
                <w:bCs/>
                <w:sz w:val="16"/>
                <w:szCs w:val="16"/>
              </w:rPr>
              <w:t xml:space="preserve">In addition, need to add this note also to </w:t>
            </w:r>
            <w:r w:rsidRPr="00452284">
              <w:rPr>
                <w:bCs/>
                <w:sz w:val="16"/>
                <w:szCs w:val="16"/>
              </w:rPr>
              <w:t>MLME-</w:t>
            </w:r>
            <w:proofErr w:type="spellStart"/>
            <w:r w:rsidRPr="00452284">
              <w:rPr>
                <w:bCs/>
                <w:sz w:val="16"/>
                <w:szCs w:val="16"/>
              </w:rPr>
              <w:t>EPCSPRIACCESSTEARDOWN.indication</w:t>
            </w:r>
            <w:proofErr w:type="spellEnd"/>
          </w:p>
          <w:p w14:paraId="7E5019C1" w14:textId="77777777" w:rsidR="000E2BF4" w:rsidRDefault="000E2BF4" w:rsidP="000E2BF4">
            <w:pPr>
              <w:suppressAutoHyphens/>
              <w:rPr>
                <w:bCs/>
                <w:sz w:val="16"/>
                <w:szCs w:val="16"/>
              </w:rPr>
            </w:pPr>
          </w:p>
          <w:p w14:paraId="3F1553A3" w14:textId="342E4169" w:rsidR="000E2BF4" w:rsidRDefault="000E2BF4" w:rsidP="000E2BF4">
            <w:pPr>
              <w:suppressAutoHyphens/>
              <w:rPr>
                <w:b/>
                <w:sz w:val="16"/>
                <w:szCs w:val="16"/>
              </w:rPr>
            </w:pPr>
            <w:r>
              <w:rPr>
                <w:b/>
                <w:sz w:val="16"/>
                <w:szCs w:val="16"/>
              </w:rPr>
              <w:t xml:space="preserve">TGbe editor please implement changes as shown in doc </w:t>
            </w:r>
            <w:r w:rsidR="00E4482C">
              <w:rPr>
                <w:b/>
                <w:sz w:val="16"/>
                <w:szCs w:val="16"/>
              </w:rPr>
              <w:t xml:space="preserve">11-22/1877r0 </w:t>
            </w:r>
            <w:r>
              <w:rPr>
                <w:b/>
                <w:sz w:val="16"/>
                <w:szCs w:val="16"/>
              </w:rPr>
              <w:t>tagged as 12</w:t>
            </w:r>
            <w:r w:rsidR="00E4482C">
              <w:rPr>
                <w:b/>
                <w:sz w:val="16"/>
                <w:szCs w:val="16"/>
              </w:rPr>
              <w:t>590</w:t>
            </w:r>
            <w:r>
              <w:rPr>
                <w:b/>
                <w:sz w:val="16"/>
                <w:szCs w:val="16"/>
              </w:rPr>
              <w:t>.</w:t>
            </w:r>
          </w:p>
        </w:tc>
      </w:tr>
    </w:tbl>
    <w:p w14:paraId="51F3DD02" w14:textId="77777777" w:rsidR="00175B3E" w:rsidRDefault="00175B3E" w:rsidP="00175B3E"/>
    <w:p w14:paraId="5AC3362B" w14:textId="77777777" w:rsidR="009733BA" w:rsidRDefault="009733BA" w:rsidP="00805DBC"/>
    <w:p w14:paraId="61ACBF4C" w14:textId="6FFD91A4" w:rsidR="002B7C4C" w:rsidRPr="009733BA" w:rsidRDefault="002B7C4C" w:rsidP="00EB698D">
      <w:pPr>
        <w:pStyle w:val="SubBulletList"/>
      </w:pPr>
      <w:r w:rsidRPr="009733BA">
        <w:br w:type="page"/>
      </w:r>
    </w:p>
    <w:p w14:paraId="54CADC34" w14:textId="67F4DE4B" w:rsidR="00D602FB" w:rsidRDefault="0086275A" w:rsidP="009015B6">
      <w:pPr>
        <w:pStyle w:val="H2"/>
        <w:rPr>
          <w:sz w:val="20"/>
        </w:rPr>
      </w:pPr>
      <w:r w:rsidRPr="0086275A">
        <w:rPr>
          <w:rFonts w:ascii="Times New Roman" w:hAnsi="Times New Roman" w:cs="Times New Roman"/>
          <w:bCs w:val="0"/>
          <w:i/>
          <w:iCs/>
          <w:color w:val="auto"/>
          <w:w w:val="100"/>
          <w:sz w:val="20"/>
          <w:highlight w:val="yellow"/>
          <w:lang w:val="en-GB"/>
        </w:rPr>
        <w:lastRenderedPageBreak/>
        <w:t>TGbe editor: Please note baseline is 11be D</w:t>
      </w:r>
      <w:r w:rsidR="000E2BF4">
        <w:rPr>
          <w:rFonts w:ascii="Times New Roman" w:hAnsi="Times New Roman" w:cs="Times New Roman"/>
          <w:bCs w:val="0"/>
          <w:i/>
          <w:iCs/>
          <w:color w:val="auto"/>
          <w:w w:val="100"/>
          <w:sz w:val="20"/>
          <w:highlight w:val="yellow"/>
          <w:lang w:val="en-GB"/>
        </w:rPr>
        <w:t>2.</w:t>
      </w:r>
      <w:r w:rsidR="005038DF">
        <w:rPr>
          <w:rFonts w:ascii="Times New Roman" w:hAnsi="Times New Roman" w:cs="Times New Roman"/>
          <w:bCs w:val="0"/>
          <w:i/>
          <w:iCs/>
          <w:color w:val="auto"/>
          <w:w w:val="100"/>
          <w:sz w:val="20"/>
          <w:highlight w:val="yellow"/>
          <w:lang w:val="en-GB"/>
        </w:rPr>
        <w:t>2</w:t>
      </w:r>
      <w:r w:rsidR="007937F0">
        <w:rPr>
          <w:rFonts w:ascii="Times New Roman" w:hAnsi="Times New Roman" w:cs="Times New Roman"/>
          <w:bCs w:val="0"/>
          <w:i/>
          <w:iCs/>
          <w:color w:val="auto"/>
          <w:w w:val="100"/>
          <w:sz w:val="20"/>
          <w:highlight w:val="yellow"/>
          <w:lang w:val="en-GB"/>
        </w:rPr>
        <w:t xml:space="preserve"> and REVme D</w:t>
      </w:r>
      <w:bookmarkStart w:id="1" w:name="6.3.8.2.1_Function"/>
      <w:bookmarkStart w:id="2" w:name="6.3.8.2.2_Semantics_of_the_service_primi"/>
      <w:bookmarkEnd w:id="1"/>
      <w:bookmarkEnd w:id="2"/>
      <w:r w:rsidR="005038DF">
        <w:rPr>
          <w:rFonts w:ascii="Times New Roman" w:hAnsi="Times New Roman" w:cs="Times New Roman"/>
          <w:bCs w:val="0"/>
          <w:i/>
          <w:iCs/>
          <w:color w:val="auto"/>
          <w:w w:val="100"/>
          <w:sz w:val="20"/>
          <w:highlight w:val="yellow"/>
          <w:lang w:val="en-GB"/>
        </w:rPr>
        <w:t>2.0</w:t>
      </w:r>
    </w:p>
    <w:p w14:paraId="594722DE" w14:textId="77777777" w:rsidR="005038DF" w:rsidRDefault="005038DF" w:rsidP="00653B3C">
      <w:pPr>
        <w:pStyle w:val="BodyText"/>
        <w:rPr>
          <w:spacing w:val="-2"/>
        </w:rPr>
      </w:pPr>
      <w:r>
        <w:rPr>
          <w:spacing w:val="-2"/>
        </w:rPr>
        <w:t xml:space="preserve"> </w:t>
      </w:r>
    </w:p>
    <w:p w14:paraId="7F65C1BB" w14:textId="77777777" w:rsidR="00EA4C68" w:rsidRPr="00653B3C" w:rsidRDefault="00EA4C68" w:rsidP="00653B3C">
      <w:pPr>
        <w:pStyle w:val="BodyText"/>
        <w:rPr>
          <w:highlight w:val="yellow"/>
        </w:rPr>
      </w:pPr>
    </w:p>
    <w:p w14:paraId="329A199F" w14:textId="77777777" w:rsidR="00C31A72" w:rsidRDefault="00C31A72" w:rsidP="00596733">
      <w:pPr>
        <w:pStyle w:val="BodyText"/>
        <w:kinsoku w:val="0"/>
        <w:overflowPunct w:val="0"/>
        <w:spacing w:line="249" w:lineRule="auto"/>
        <w:ind w:left="159" w:right="158"/>
        <w:jc w:val="both"/>
      </w:pPr>
    </w:p>
    <w:p w14:paraId="571B2008" w14:textId="77777777" w:rsidR="003D4F0C" w:rsidRDefault="003D4F0C" w:rsidP="003D4F0C">
      <w:pPr>
        <w:pStyle w:val="ListParagraph"/>
        <w:numPr>
          <w:ilvl w:val="3"/>
          <w:numId w:val="24"/>
        </w:numPr>
        <w:tabs>
          <w:tab w:val="left" w:pos="1070"/>
        </w:tabs>
        <w:kinsoku w:val="0"/>
        <w:overflowPunct w:val="0"/>
        <w:spacing w:before="0"/>
        <w:rPr>
          <w:b/>
          <w:bCs/>
          <w:spacing w:val="-2"/>
          <w:sz w:val="20"/>
          <w:szCs w:val="20"/>
        </w:rPr>
      </w:pPr>
      <w:r>
        <w:rPr>
          <w:b/>
          <w:bCs/>
          <w:w w:val="95"/>
          <w:sz w:val="20"/>
          <w:szCs w:val="20"/>
        </w:rPr>
        <w:t>MLME-</w:t>
      </w:r>
      <w:proofErr w:type="spellStart"/>
      <w:r>
        <w:rPr>
          <w:b/>
          <w:bCs/>
          <w:spacing w:val="-2"/>
          <w:sz w:val="20"/>
          <w:szCs w:val="20"/>
        </w:rPr>
        <w:t>EPCSPRIACCESSENABLE.request</w:t>
      </w:r>
      <w:proofErr w:type="spellEnd"/>
    </w:p>
    <w:p w14:paraId="46A8C1BA" w14:textId="77777777" w:rsidR="003D4F0C" w:rsidRDefault="003D4F0C" w:rsidP="003D4F0C">
      <w:pPr>
        <w:pStyle w:val="BodyText"/>
        <w:kinsoku w:val="0"/>
        <w:overflowPunct w:val="0"/>
        <w:spacing w:before="1"/>
        <w:rPr>
          <w:rFonts w:ascii="Arial" w:hAnsi="Arial" w:cs="Arial"/>
          <w:b/>
          <w:bCs/>
          <w:sz w:val="27"/>
          <w:szCs w:val="27"/>
        </w:rPr>
      </w:pPr>
    </w:p>
    <w:p w14:paraId="531CC8D9" w14:textId="77777777" w:rsidR="003D4F0C" w:rsidRDefault="003D4F0C" w:rsidP="003D4F0C">
      <w:pPr>
        <w:pStyle w:val="ListParagraph"/>
        <w:numPr>
          <w:ilvl w:val="4"/>
          <w:numId w:val="24"/>
        </w:numPr>
        <w:tabs>
          <w:tab w:val="left" w:pos="1237"/>
        </w:tabs>
        <w:kinsoku w:val="0"/>
        <w:overflowPunct w:val="0"/>
        <w:spacing w:before="0"/>
        <w:ind w:hanging="1057"/>
        <w:rPr>
          <w:b/>
          <w:bCs/>
          <w:spacing w:val="-2"/>
          <w:sz w:val="20"/>
          <w:szCs w:val="20"/>
        </w:rPr>
      </w:pPr>
      <w:bookmarkStart w:id="3" w:name="6.3.131.2.1_Function"/>
      <w:bookmarkEnd w:id="3"/>
      <w:r>
        <w:rPr>
          <w:b/>
          <w:bCs/>
          <w:spacing w:val="-2"/>
          <w:sz w:val="20"/>
          <w:szCs w:val="20"/>
        </w:rPr>
        <w:t>Function</w:t>
      </w:r>
    </w:p>
    <w:p w14:paraId="1252033A" w14:textId="77777777" w:rsidR="003D4F0C" w:rsidRDefault="003D4F0C" w:rsidP="003D4F0C">
      <w:pPr>
        <w:pStyle w:val="BodyText"/>
        <w:kinsoku w:val="0"/>
        <w:overflowPunct w:val="0"/>
        <w:spacing w:before="1"/>
        <w:rPr>
          <w:rFonts w:ascii="Arial" w:hAnsi="Arial" w:cs="Arial"/>
          <w:b/>
          <w:bCs/>
          <w:sz w:val="27"/>
          <w:szCs w:val="27"/>
        </w:rPr>
      </w:pPr>
    </w:p>
    <w:p w14:paraId="6F528C1A" w14:textId="77777777" w:rsidR="003D4F0C" w:rsidRDefault="003D4F0C" w:rsidP="003D4F0C">
      <w:pPr>
        <w:pStyle w:val="BodyText"/>
        <w:kinsoku w:val="0"/>
        <w:overflowPunct w:val="0"/>
        <w:ind w:left="180"/>
        <w:rPr>
          <w:spacing w:val="-2"/>
        </w:rPr>
      </w:pPr>
      <w:proofErr w:type="gramStart"/>
      <w:r>
        <w:t>This</w:t>
      </w:r>
      <w:r>
        <w:rPr>
          <w:spacing w:val="-4"/>
        </w:rPr>
        <w:t xml:space="preserve"> </w:t>
      </w:r>
      <w:r>
        <w:t>primitive</w:t>
      </w:r>
      <w:r>
        <w:rPr>
          <w:spacing w:val="-4"/>
        </w:rPr>
        <w:t xml:space="preserve"> </w:t>
      </w:r>
      <w:r>
        <w:t>initiates</w:t>
      </w:r>
      <w:proofErr w:type="gramEnd"/>
      <w:r>
        <w:rPr>
          <w:spacing w:val="-4"/>
        </w:rPr>
        <w:t xml:space="preserve"> </w:t>
      </w:r>
      <w:r>
        <w:t>a</w:t>
      </w:r>
      <w:r>
        <w:rPr>
          <w:spacing w:val="-4"/>
        </w:rPr>
        <w:t xml:space="preserve"> </w:t>
      </w:r>
      <w:r>
        <w:t>request</w:t>
      </w:r>
      <w:r>
        <w:rPr>
          <w:spacing w:val="-3"/>
        </w:rPr>
        <w:t xml:space="preserve"> </w:t>
      </w:r>
      <w:r>
        <w:t>to</w:t>
      </w:r>
      <w:r>
        <w:rPr>
          <w:spacing w:val="-4"/>
        </w:rPr>
        <w:t xml:space="preserve"> </w:t>
      </w:r>
      <w:r>
        <w:t>a</w:t>
      </w:r>
      <w:r>
        <w:rPr>
          <w:spacing w:val="-4"/>
        </w:rPr>
        <w:t xml:space="preserve"> </w:t>
      </w:r>
      <w:r>
        <w:t>peer</w:t>
      </w:r>
      <w:r>
        <w:rPr>
          <w:spacing w:val="-3"/>
        </w:rPr>
        <w:t xml:space="preserve"> </w:t>
      </w:r>
      <w:r>
        <w:t>MAC</w:t>
      </w:r>
      <w:r>
        <w:rPr>
          <w:spacing w:val="-4"/>
        </w:rPr>
        <w:t xml:space="preserve"> </w:t>
      </w:r>
      <w:r>
        <w:t>entity</w:t>
      </w:r>
      <w:r>
        <w:rPr>
          <w:spacing w:val="-3"/>
        </w:rPr>
        <w:t xml:space="preserve"> </w:t>
      </w:r>
      <w:r>
        <w:t>to</w:t>
      </w:r>
      <w:r>
        <w:rPr>
          <w:spacing w:val="-4"/>
        </w:rPr>
        <w:t xml:space="preserve"> </w:t>
      </w:r>
      <w:r>
        <w:t>enable</w:t>
      </w:r>
      <w:r>
        <w:rPr>
          <w:spacing w:val="-5"/>
        </w:rPr>
        <w:t xml:space="preserve"> </w:t>
      </w:r>
      <w:r>
        <w:t>EPCS</w:t>
      </w:r>
      <w:r>
        <w:rPr>
          <w:spacing w:val="-2"/>
        </w:rPr>
        <w:t xml:space="preserve"> </w:t>
      </w:r>
      <w:r>
        <w:t>priority</w:t>
      </w:r>
      <w:r>
        <w:rPr>
          <w:spacing w:val="-4"/>
        </w:rPr>
        <w:t xml:space="preserve"> </w:t>
      </w:r>
      <w:r>
        <w:rPr>
          <w:spacing w:val="-2"/>
        </w:rPr>
        <w:t>access.</w:t>
      </w:r>
    </w:p>
    <w:p w14:paraId="4CD5BEF3" w14:textId="77777777" w:rsidR="003D4F0C" w:rsidRDefault="003D4F0C" w:rsidP="003D4F0C">
      <w:pPr>
        <w:pStyle w:val="BodyText"/>
        <w:kinsoku w:val="0"/>
        <w:overflowPunct w:val="0"/>
        <w:rPr>
          <w:sz w:val="27"/>
          <w:szCs w:val="27"/>
        </w:rPr>
      </w:pPr>
    </w:p>
    <w:p w14:paraId="3F0B53B5" w14:textId="77777777" w:rsidR="003D4F0C" w:rsidRDefault="003D4F0C" w:rsidP="003D4F0C">
      <w:pPr>
        <w:pStyle w:val="ListParagraph"/>
        <w:numPr>
          <w:ilvl w:val="4"/>
          <w:numId w:val="24"/>
        </w:numPr>
        <w:tabs>
          <w:tab w:val="left" w:pos="1238"/>
        </w:tabs>
        <w:kinsoku w:val="0"/>
        <w:overflowPunct w:val="0"/>
        <w:spacing w:before="0"/>
        <w:ind w:left="1237" w:hanging="1058"/>
        <w:rPr>
          <w:b/>
          <w:bCs/>
          <w:spacing w:val="-2"/>
          <w:sz w:val="20"/>
          <w:szCs w:val="20"/>
        </w:rPr>
      </w:pPr>
      <w:bookmarkStart w:id="4" w:name="6.3.131.2.2_Semantics_of_the_service_pri"/>
      <w:bookmarkEnd w:id="4"/>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4063ED3D" w14:textId="77777777" w:rsidR="00EA4C68" w:rsidRDefault="00EA4C68" w:rsidP="00EA4C68">
      <w:pPr>
        <w:pStyle w:val="BodyText"/>
        <w:kinsoku w:val="0"/>
        <w:overflowPunct w:val="0"/>
        <w:spacing w:line="249" w:lineRule="auto"/>
        <w:ind w:left="180" w:right="158"/>
        <w:jc w:val="both"/>
        <w:rPr>
          <w:rFonts w:eastAsia="Malgun Gothic"/>
          <w:b/>
          <w:i/>
          <w:iCs/>
          <w:szCs w:val="22"/>
          <w:highlight w:val="yellow"/>
          <w:lang w:val="en-GB" w:bidi="ar-SA"/>
        </w:rPr>
      </w:pPr>
    </w:p>
    <w:p w14:paraId="6B0DB6DC" w14:textId="082CF948" w:rsidR="00EA4C68" w:rsidRDefault="00EA4C68" w:rsidP="00EA4C68">
      <w:pPr>
        <w:pStyle w:val="BodyText"/>
        <w:kinsoku w:val="0"/>
        <w:overflowPunct w:val="0"/>
        <w:spacing w:line="249" w:lineRule="auto"/>
        <w:ind w:left="180" w:right="158"/>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30972205" w14:textId="77777777" w:rsidR="003D4F0C" w:rsidRDefault="003D4F0C" w:rsidP="003D4F0C">
      <w:pPr>
        <w:pStyle w:val="BodyText"/>
        <w:kinsoku w:val="0"/>
        <w:overflowPunct w:val="0"/>
        <w:spacing w:before="2"/>
        <w:rPr>
          <w:rFonts w:ascii="Arial" w:hAnsi="Arial" w:cs="Arial"/>
          <w:b/>
          <w:bCs/>
          <w:sz w:val="27"/>
          <w:szCs w:val="27"/>
        </w:rPr>
      </w:pPr>
    </w:p>
    <w:p w14:paraId="3100D66F" w14:textId="77777777" w:rsidR="003D4F0C" w:rsidRDefault="003D4F0C" w:rsidP="003D4F0C">
      <w:pPr>
        <w:pStyle w:val="BodyText"/>
        <w:kinsoku w:val="0"/>
        <w:overflowPunct w:val="0"/>
        <w:ind w:left="180"/>
        <w:rPr>
          <w:spacing w:val="-2"/>
        </w:rPr>
      </w:pPr>
      <w:r>
        <w:t>The</w:t>
      </w:r>
      <w:r>
        <w:rPr>
          <w:spacing w:val="-6"/>
        </w:rPr>
        <w:t xml:space="preserve"> </w:t>
      </w:r>
      <w:r>
        <w:t>primitive</w:t>
      </w:r>
      <w:r>
        <w:rPr>
          <w:spacing w:val="-4"/>
        </w:rPr>
        <w:t xml:space="preserve"> </w:t>
      </w:r>
      <w:r>
        <w:t>parameters</w:t>
      </w:r>
      <w:r>
        <w:rPr>
          <w:spacing w:val="-5"/>
        </w:rPr>
        <w:t xml:space="preserve"> </w:t>
      </w:r>
      <w:r>
        <w:t>are</w:t>
      </w:r>
      <w:r>
        <w:rPr>
          <w:spacing w:val="-5"/>
        </w:rPr>
        <w:t xml:space="preserve"> </w:t>
      </w:r>
      <w:r>
        <w:t>as</w:t>
      </w:r>
      <w:r>
        <w:rPr>
          <w:spacing w:val="-4"/>
        </w:rPr>
        <w:t xml:space="preserve"> </w:t>
      </w:r>
      <w:r>
        <w:rPr>
          <w:spacing w:val="-2"/>
        </w:rPr>
        <w:t>follows:</w:t>
      </w:r>
    </w:p>
    <w:p w14:paraId="082F3825" w14:textId="77777777" w:rsidR="003D4F0C" w:rsidRDefault="003D4F0C" w:rsidP="003D4F0C">
      <w:pPr>
        <w:pStyle w:val="BodyText"/>
        <w:kinsoku w:val="0"/>
        <w:overflowPunct w:val="0"/>
        <w:spacing w:before="71"/>
        <w:ind w:left="380"/>
        <w:rPr>
          <w:spacing w:val="-2"/>
        </w:rPr>
      </w:pPr>
      <w:r>
        <w:rPr>
          <w:w w:val="95"/>
        </w:rPr>
        <w:t>MLME-</w:t>
      </w:r>
      <w:proofErr w:type="spellStart"/>
      <w:r>
        <w:rPr>
          <w:spacing w:val="-2"/>
        </w:rPr>
        <w:t>EPCSPRIACCESSENABLE.request</w:t>
      </w:r>
      <w:proofErr w:type="spellEnd"/>
      <w:r>
        <w:rPr>
          <w:spacing w:val="-2"/>
        </w:rPr>
        <w:t>(</w:t>
      </w:r>
    </w:p>
    <w:p w14:paraId="1689926D" w14:textId="77777777" w:rsidR="003D4F0C" w:rsidRDefault="003D4F0C" w:rsidP="00EA4C68">
      <w:pPr>
        <w:pStyle w:val="BodyText"/>
        <w:kinsoku w:val="0"/>
        <w:overflowPunct w:val="0"/>
        <w:spacing w:before="70" w:line="314" w:lineRule="auto"/>
        <w:ind w:left="3459" w:right="4619"/>
      </w:pPr>
      <w:proofErr w:type="spellStart"/>
      <w:r>
        <w:rPr>
          <w:spacing w:val="-2"/>
        </w:rPr>
        <w:t>PeerSTAAddress</w:t>
      </w:r>
      <w:proofErr w:type="spellEnd"/>
      <w:r>
        <w:rPr>
          <w:spacing w:val="-2"/>
        </w:rPr>
        <w:t xml:space="preserve">, </w:t>
      </w:r>
      <w:r>
        <w:t>Dialog Token,</w:t>
      </w:r>
    </w:p>
    <w:p w14:paraId="36C30ECE" w14:textId="77777777" w:rsidR="003D4F0C" w:rsidRDefault="003D4F0C" w:rsidP="003D4F0C">
      <w:pPr>
        <w:pStyle w:val="BodyText"/>
        <w:kinsoku w:val="0"/>
        <w:overflowPunct w:val="0"/>
        <w:ind w:left="3459"/>
        <w:rPr>
          <w:color w:val="000000"/>
          <w:spacing w:val="-2"/>
        </w:rPr>
      </w:pPr>
      <w:r>
        <w:rPr>
          <w:color w:val="208A20"/>
          <w:spacing w:val="-2"/>
          <w:u w:val="single"/>
        </w:rPr>
        <w:t>(#</w:t>
      </w:r>
      <w:proofErr w:type="gramStart"/>
      <w:r>
        <w:rPr>
          <w:color w:val="208A20"/>
          <w:spacing w:val="-2"/>
          <w:u w:val="single"/>
        </w:rPr>
        <w:t>10199)</w:t>
      </w:r>
      <w:proofErr w:type="spellStart"/>
      <w:r>
        <w:rPr>
          <w:color w:val="000000"/>
          <w:spacing w:val="-2"/>
        </w:rPr>
        <w:t>PriorityAccessMultiLink</w:t>
      </w:r>
      <w:proofErr w:type="spellEnd"/>
      <w:proofErr w:type="gramEnd"/>
    </w:p>
    <w:p w14:paraId="741BB8F1" w14:textId="77777777" w:rsidR="003D4F0C" w:rsidRDefault="003D4F0C" w:rsidP="003D4F0C">
      <w:pPr>
        <w:pStyle w:val="BodyText"/>
        <w:kinsoku w:val="0"/>
        <w:overflowPunct w:val="0"/>
        <w:spacing w:before="71"/>
        <w:ind w:left="3459"/>
        <w:rPr>
          <w:w w:val="99"/>
        </w:rPr>
      </w:pPr>
      <w:r>
        <w:rPr>
          <w:w w:val="99"/>
        </w:rPr>
        <w:t>)</w:t>
      </w:r>
    </w:p>
    <w:p w14:paraId="6692FA06" w14:textId="77777777" w:rsidR="003D4F0C" w:rsidRDefault="003D4F0C" w:rsidP="003D4F0C">
      <w:pPr>
        <w:pStyle w:val="BodyText"/>
        <w:kinsoku w:val="0"/>
        <w:overflowPunct w:val="0"/>
        <w:spacing w:before="10" w:after="1"/>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3D4F0C" w14:paraId="68D61A58" w14:textId="77777777" w:rsidTr="00756E5F">
        <w:trPr>
          <w:trHeight w:val="309"/>
        </w:trPr>
        <w:tc>
          <w:tcPr>
            <w:tcW w:w="1652" w:type="dxa"/>
            <w:tcBorders>
              <w:top w:val="single" w:sz="12" w:space="0" w:color="000000"/>
              <w:left w:val="single" w:sz="12" w:space="0" w:color="000000"/>
              <w:bottom w:val="single" w:sz="12" w:space="0" w:color="000000"/>
              <w:right w:val="single" w:sz="2" w:space="0" w:color="000000"/>
            </w:tcBorders>
          </w:tcPr>
          <w:p w14:paraId="2F8E976A" w14:textId="77777777" w:rsidR="003D4F0C" w:rsidRDefault="003D4F0C" w:rsidP="00756E5F">
            <w:pPr>
              <w:pStyle w:val="TableParagraph"/>
              <w:kinsoku w:val="0"/>
              <w:overflowPunct w:val="0"/>
              <w:spacing w:before="36"/>
              <w:ind w:left="590" w:right="567"/>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0C53922E" w14:textId="77777777" w:rsidR="003D4F0C" w:rsidRDefault="003D4F0C" w:rsidP="00756E5F">
            <w:pPr>
              <w:pStyle w:val="TableParagraph"/>
              <w:kinsoku w:val="0"/>
              <w:overflowPunct w:val="0"/>
              <w:spacing w:before="36"/>
              <w:ind w:left="699" w:right="675"/>
              <w:jc w:val="center"/>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7D1BABED" w14:textId="77777777" w:rsidR="003D4F0C" w:rsidRDefault="003D4F0C" w:rsidP="00756E5F">
            <w:pPr>
              <w:pStyle w:val="TableParagraph"/>
              <w:kinsoku w:val="0"/>
              <w:overflowPunct w:val="0"/>
              <w:spacing w:before="36"/>
              <w:ind w:left="454"/>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299F8C4C" w14:textId="77777777" w:rsidR="003D4F0C" w:rsidRDefault="003D4F0C" w:rsidP="00756E5F">
            <w:pPr>
              <w:pStyle w:val="TableParagraph"/>
              <w:kinsoku w:val="0"/>
              <w:overflowPunct w:val="0"/>
              <w:spacing w:before="36"/>
              <w:ind w:left="123" w:right="97"/>
              <w:jc w:val="center"/>
              <w:rPr>
                <w:b/>
                <w:bCs/>
                <w:spacing w:val="-2"/>
                <w:sz w:val="18"/>
                <w:szCs w:val="18"/>
              </w:rPr>
            </w:pPr>
            <w:r>
              <w:rPr>
                <w:b/>
                <w:bCs/>
                <w:spacing w:val="-2"/>
                <w:sz w:val="18"/>
                <w:szCs w:val="18"/>
              </w:rPr>
              <w:t>Description</w:t>
            </w:r>
          </w:p>
        </w:tc>
      </w:tr>
      <w:tr w:rsidR="003D4F0C" w14:paraId="787D853C" w14:textId="77777777" w:rsidTr="00756E5F">
        <w:trPr>
          <w:trHeight w:val="639"/>
        </w:trPr>
        <w:tc>
          <w:tcPr>
            <w:tcW w:w="1652" w:type="dxa"/>
            <w:tcBorders>
              <w:top w:val="single" w:sz="12" w:space="0" w:color="000000"/>
              <w:left w:val="single" w:sz="12" w:space="0" w:color="000000"/>
              <w:bottom w:val="single" w:sz="4" w:space="0" w:color="000000"/>
              <w:right w:val="single" w:sz="2" w:space="0" w:color="000000"/>
            </w:tcBorders>
          </w:tcPr>
          <w:p w14:paraId="78BDA0E5" w14:textId="77777777" w:rsidR="003D4F0C" w:rsidRDefault="003D4F0C" w:rsidP="00756E5F">
            <w:pPr>
              <w:pStyle w:val="TableParagraph"/>
              <w:kinsoku w:val="0"/>
              <w:overflowPunct w:val="0"/>
              <w:spacing w:line="203" w:lineRule="exact"/>
              <w:ind w:left="116"/>
              <w:rPr>
                <w:spacing w:val="-2"/>
                <w:sz w:val="18"/>
                <w:szCs w:val="18"/>
              </w:rPr>
            </w:pPr>
            <w:bookmarkStart w:id="5" w:name="_Hlk118734297"/>
            <w:proofErr w:type="spellStart"/>
            <w:r>
              <w:rPr>
                <w:spacing w:val="-2"/>
                <w:sz w:val="18"/>
                <w:szCs w:val="18"/>
              </w:rPr>
              <w:t>PeerSTAAddress</w:t>
            </w:r>
            <w:bookmarkEnd w:id="5"/>
            <w:proofErr w:type="spellEnd"/>
          </w:p>
        </w:tc>
        <w:tc>
          <w:tcPr>
            <w:tcW w:w="1800" w:type="dxa"/>
            <w:tcBorders>
              <w:top w:val="single" w:sz="12" w:space="0" w:color="000000"/>
              <w:left w:val="single" w:sz="2" w:space="0" w:color="000000"/>
              <w:bottom w:val="single" w:sz="4" w:space="0" w:color="000000"/>
              <w:right w:val="single" w:sz="2" w:space="0" w:color="000000"/>
            </w:tcBorders>
          </w:tcPr>
          <w:p w14:paraId="1DD265DB" w14:textId="77777777" w:rsidR="003D4F0C" w:rsidRDefault="003D4F0C" w:rsidP="00756E5F">
            <w:pPr>
              <w:pStyle w:val="TableParagraph"/>
              <w:kinsoku w:val="0"/>
              <w:overflowPunct w:val="0"/>
              <w:spacing w:line="203" w:lineRule="exact"/>
              <w:rPr>
                <w:spacing w:val="-2"/>
                <w:sz w:val="18"/>
                <w:szCs w:val="18"/>
              </w:rPr>
            </w:pPr>
            <w:r>
              <w:rPr>
                <w:sz w:val="18"/>
                <w:szCs w:val="18"/>
              </w:rPr>
              <w:t>MAC</w:t>
            </w:r>
            <w:r>
              <w:rPr>
                <w:spacing w:val="-5"/>
                <w:sz w:val="18"/>
                <w:szCs w:val="18"/>
              </w:rPr>
              <w:t xml:space="preserve"> </w:t>
            </w:r>
            <w:r>
              <w:rPr>
                <w:spacing w:val="-2"/>
                <w:sz w:val="18"/>
                <w:szCs w:val="18"/>
              </w:rPr>
              <w:t>address</w:t>
            </w:r>
          </w:p>
        </w:tc>
        <w:tc>
          <w:tcPr>
            <w:tcW w:w="1794" w:type="dxa"/>
            <w:tcBorders>
              <w:top w:val="single" w:sz="12" w:space="0" w:color="000000"/>
              <w:left w:val="single" w:sz="2" w:space="0" w:color="000000"/>
              <w:bottom w:val="single" w:sz="4" w:space="0" w:color="000000"/>
              <w:right w:val="single" w:sz="2" w:space="0" w:color="000000"/>
            </w:tcBorders>
          </w:tcPr>
          <w:p w14:paraId="2B9A555B" w14:textId="77777777" w:rsidR="003D4F0C" w:rsidRDefault="003D4F0C" w:rsidP="00756E5F">
            <w:pPr>
              <w:pStyle w:val="TableParagraph"/>
              <w:kinsoku w:val="0"/>
              <w:overflowPunct w:val="0"/>
              <w:spacing w:before="1" w:line="232" w:lineRule="auto"/>
              <w:rPr>
                <w:sz w:val="18"/>
                <w:szCs w:val="18"/>
              </w:rPr>
            </w:pPr>
            <w:r>
              <w:rPr>
                <w:sz w:val="18"/>
                <w:szCs w:val="18"/>
              </w:rPr>
              <w:t>Any</w:t>
            </w:r>
            <w:r>
              <w:rPr>
                <w:spacing w:val="-12"/>
                <w:sz w:val="18"/>
                <w:szCs w:val="18"/>
              </w:rPr>
              <w:t xml:space="preserve"> </w:t>
            </w:r>
            <w:r>
              <w:rPr>
                <w:sz w:val="18"/>
                <w:szCs w:val="18"/>
              </w:rPr>
              <w:t>valid</w:t>
            </w:r>
            <w:r>
              <w:rPr>
                <w:spacing w:val="-11"/>
                <w:sz w:val="18"/>
                <w:szCs w:val="18"/>
              </w:rPr>
              <w:t xml:space="preserve"> </w:t>
            </w:r>
            <w:r>
              <w:rPr>
                <w:sz w:val="18"/>
                <w:szCs w:val="18"/>
              </w:rPr>
              <w:t>individual MAC address</w:t>
            </w:r>
          </w:p>
        </w:tc>
        <w:tc>
          <w:tcPr>
            <w:tcW w:w="3401" w:type="dxa"/>
            <w:tcBorders>
              <w:top w:val="single" w:sz="12" w:space="0" w:color="000000"/>
              <w:left w:val="single" w:sz="2" w:space="0" w:color="000000"/>
              <w:bottom w:val="single" w:sz="4" w:space="0" w:color="000000"/>
              <w:right w:val="single" w:sz="12" w:space="0" w:color="000000"/>
            </w:tcBorders>
          </w:tcPr>
          <w:p w14:paraId="087A820F" w14:textId="77777777" w:rsidR="003D4F0C" w:rsidRDefault="003D4F0C" w:rsidP="00756E5F">
            <w:pPr>
              <w:pStyle w:val="TableParagraph"/>
              <w:kinsoku w:val="0"/>
              <w:overflowPunct w:val="0"/>
              <w:spacing w:before="1" w:line="232" w:lineRule="auto"/>
              <w:ind w:left="117" w:right="127"/>
              <w:rPr>
                <w:ins w:id="6" w:author="Author"/>
                <w:sz w:val="18"/>
                <w:szCs w:val="18"/>
              </w:rPr>
            </w:pPr>
            <w:r>
              <w:rPr>
                <w:sz w:val="18"/>
                <w:szCs w:val="18"/>
              </w:rPr>
              <w:t>Specifies the address of the peer MAC entity</w:t>
            </w:r>
            <w:r>
              <w:rPr>
                <w:spacing w:val="-5"/>
                <w:sz w:val="18"/>
                <w:szCs w:val="18"/>
              </w:rPr>
              <w:t xml:space="preserve"> </w:t>
            </w:r>
            <w:r>
              <w:rPr>
                <w:sz w:val="18"/>
                <w:szCs w:val="18"/>
              </w:rPr>
              <w:t>with</w:t>
            </w:r>
            <w:r>
              <w:rPr>
                <w:spacing w:val="-5"/>
                <w:sz w:val="18"/>
                <w:szCs w:val="18"/>
              </w:rPr>
              <w:t xml:space="preserve"> </w:t>
            </w:r>
            <w:r>
              <w:rPr>
                <w:sz w:val="18"/>
                <w:szCs w:val="18"/>
              </w:rPr>
              <w:t>which</w:t>
            </w:r>
            <w:r>
              <w:rPr>
                <w:spacing w:val="-5"/>
                <w:sz w:val="18"/>
                <w:szCs w:val="18"/>
              </w:rPr>
              <w:t xml:space="preserve"> </w:t>
            </w:r>
            <w:r>
              <w:rPr>
                <w:sz w:val="18"/>
                <w:szCs w:val="18"/>
              </w:rPr>
              <w:t>the</w:t>
            </w:r>
            <w:r>
              <w:rPr>
                <w:spacing w:val="-6"/>
                <w:sz w:val="18"/>
                <w:szCs w:val="18"/>
              </w:rPr>
              <w:t xml:space="preserve"> </w:t>
            </w:r>
            <w:r>
              <w:rPr>
                <w:sz w:val="18"/>
                <w:szCs w:val="18"/>
              </w:rPr>
              <w:t>EPCS</w:t>
            </w:r>
            <w:r>
              <w:rPr>
                <w:spacing w:val="-5"/>
                <w:sz w:val="18"/>
                <w:szCs w:val="18"/>
              </w:rPr>
              <w:t xml:space="preserve"> </w:t>
            </w:r>
            <w:r>
              <w:rPr>
                <w:sz w:val="18"/>
                <w:szCs w:val="18"/>
              </w:rPr>
              <w:t>priority</w:t>
            </w:r>
            <w:r>
              <w:rPr>
                <w:spacing w:val="-6"/>
                <w:sz w:val="18"/>
                <w:szCs w:val="18"/>
              </w:rPr>
              <w:t xml:space="preserve"> </w:t>
            </w:r>
            <w:r>
              <w:rPr>
                <w:sz w:val="18"/>
                <w:szCs w:val="18"/>
              </w:rPr>
              <w:t>access procedure is performed.</w:t>
            </w:r>
          </w:p>
          <w:p w14:paraId="5AC952E2" w14:textId="706CA1F4" w:rsidR="003D4F0C" w:rsidRDefault="00EA4C68" w:rsidP="00756E5F">
            <w:pPr>
              <w:pStyle w:val="TableParagraph"/>
              <w:kinsoku w:val="0"/>
              <w:overflowPunct w:val="0"/>
              <w:spacing w:before="1" w:line="232" w:lineRule="auto"/>
              <w:ind w:left="117" w:right="127"/>
              <w:rPr>
                <w:sz w:val="18"/>
                <w:szCs w:val="18"/>
              </w:rPr>
            </w:pPr>
            <w:ins w:id="7" w:author="Author">
              <w:r w:rsidRPr="00EA4C68">
                <w:rPr>
                  <w:sz w:val="18"/>
                  <w:szCs w:val="18"/>
                </w:rPr>
                <w:t>(#12589)</w:t>
              </w:r>
              <w:r>
                <w:rPr>
                  <w:sz w:val="18"/>
                  <w:szCs w:val="18"/>
                </w:rPr>
                <w:t xml:space="preserve"> </w:t>
              </w:r>
              <w:r w:rsidR="003D4F0C">
                <w:rPr>
                  <w:sz w:val="18"/>
                  <w:szCs w:val="18"/>
                </w:rPr>
                <w:t xml:space="preserve">This parameter is </w:t>
              </w:r>
              <w:r>
                <w:rPr>
                  <w:sz w:val="18"/>
                  <w:szCs w:val="18"/>
                </w:rPr>
                <w:t>optional</w:t>
              </w:r>
              <w:r w:rsidR="003D4F0C">
                <w:rPr>
                  <w:sz w:val="18"/>
                  <w:szCs w:val="18"/>
                </w:rPr>
                <w:t xml:space="preserve"> when the primitive is initiated by the SME of </w:t>
              </w:r>
              <w:r>
                <w:rPr>
                  <w:sz w:val="18"/>
                  <w:szCs w:val="18"/>
                </w:rPr>
                <w:t>non-</w:t>
              </w:r>
              <w:r w:rsidR="003D4F0C">
                <w:rPr>
                  <w:sz w:val="18"/>
                  <w:szCs w:val="18"/>
                </w:rPr>
                <w:t>AP MLD</w:t>
              </w:r>
              <w:r>
                <w:rPr>
                  <w:sz w:val="18"/>
                  <w:szCs w:val="18"/>
                </w:rPr>
                <w:t xml:space="preserve"> and the </w:t>
              </w:r>
              <w:proofErr w:type="spellStart"/>
              <w:r>
                <w:rPr>
                  <w:sz w:val="18"/>
                  <w:szCs w:val="18"/>
                </w:rPr>
                <w:t>PeerSTAAddress</w:t>
              </w:r>
              <w:proofErr w:type="spellEnd"/>
              <w:r>
                <w:rPr>
                  <w:sz w:val="18"/>
                  <w:szCs w:val="18"/>
                </w:rPr>
                <w:t xml:space="preserve"> indicates the MAC address of the associated AP MLD</w:t>
              </w:r>
              <w:r w:rsidR="003D4F0C">
                <w:rPr>
                  <w:sz w:val="18"/>
                  <w:szCs w:val="18"/>
                </w:rPr>
                <w:t xml:space="preserve">. </w:t>
              </w:r>
              <w:r w:rsidR="00BB4B63">
                <w:rPr>
                  <w:sz w:val="18"/>
                  <w:szCs w:val="18"/>
                </w:rPr>
                <w:t>Otherwise – this parameter is mandatory.</w:t>
              </w:r>
            </w:ins>
          </w:p>
        </w:tc>
      </w:tr>
      <w:tr w:rsidR="003D4F0C" w14:paraId="1366D5B5" w14:textId="77777777" w:rsidTr="00756E5F">
        <w:trPr>
          <w:trHeight w:val="452"/>
        </w:trPr>
        <w:tc>
          <w:tcPr>
            <w:tcW w:w="1652" w:type="dxa"/>
            <w:tcBorders>
              <w:top w:val="single" w:sz="4" w:space="0" w:color="000000"/>
              <w:left w:val="single" w:sz="12" w:space="0" w:color="000000"/>
              <w:bottom w:val="single" w:sz="2" w:space="0" w:color="000000"/>
              <w:right w:val="single" w:sz="2" w:space="0" w:color="000000"/>
            </w:tcBorders>
          </w:tcPr>
          <w:p w14:paraId="026D4689" w14:textId="77777777" w:rsidR="003D4F0C" w:rsidRDefault="003D4F0C" w:rsidP="00756E5F">
            <w:pPr>
              <w:pStyle w:val="TableParagraph"/>
              <w:kinsoku w:val="0"/>
              <w:overflowPunct w:val="0"/>
              <w:spacing w:before="7"/>
              <w:ind w:left="116"/>
              <w:rPr>
                <w:spacing w:val="-2"/>
                <w:sz w:val="18"/>
                <w:szCs w:val="18"/>
              </w:rPr>
            </w:pPr>
            <w:r>
              <w:rPr>
                <w:sz w:val="18"/>
                <w:szCs w:val="18"/>
              </w:rPr>
              <w:t>Dialog</w:t>
            </w:r>
            <w:r>
              <w:rPr>
                <w:spacing w:val="-5"/>
                <w:sz w:val="18"/>
                <w:szCs w:val="18"/>
              </w:rPr>
              <w:t xml:space="preserve"> </w:t>
            </w:r>
            <w:r>
              <w:rPr>
                <w:spacing w:val="-2"/>
                <w:sz w:val="18"/>
                <w:szCs w:val="18"/>
              </w:rPr>
              <w:t>Token</w:t>
            </w:r>
          </w:p>
        </w:tc>
        <w:tc>
          <w:tcPr>
            <w:tcW w:w="1800" w:type="dxa"/>
            <w:tcBorders>
              <w:top w:val="single" w:sz="4" w:space="0" w:color="000000"/>
              <w:left w:val="single" w:sz="2" w:space="0" w:color="000000"/>
              <w:bottom w:val="single" w:sz="2" w:space="0" w:color="000000"/>
              <w:right w:val="single" w:sz="2" w:space="0" w:color="000000"/>
            </w:tcBorders>
          </w:tcPr>
          <w:p w14:paraId="3537B370" w14:textId="77777777" w:rsidR="003D4F0C" w:rsidRDefault="003D4F0C" w:rsidP="00756E5F">
            <w:pPr>
              <w:pStyle w:val="TableParagraph"/>
              <w:kinsoku w:val="0"/>
              <w:overflowPunct w:val="0"/>
              <w:spacing w:before="7"/>
              <w:rPr>
                <w:spacing w:val="-2"/>
                <w:sz w:val="18"/>
                <w:szCs w:val="18"/>
              </w:rPr>
            </w:pPr>
            <w:r>
              <w:rPr>
                <w:spacing w:val="-2"/>
                <w:sz w:val="18"/>
                <w:szCs w:val="18"/>
              </w:rPr>
              <w:t>Integer</w:t>
            </w:r>
          </w:p>
        </w:tc>
        <w:tc>
          <w:tcPr>
            <w:tcW w:w="1794" w:type="dxa"/>
            <w:tcBorders>
              <w:top w:val="single" w:sz="4" w:space="0" w:color="000000"/>
              <w:left w:val="single" w:sz="2" w:space="0" w:color="000000"/>
              <w:bottom w:val="single" w:sz="2" w:space="0" w:color="000000"/>
              <w:right w:val="single" w:sz="2" w:space="0" w:color="000000"/>
            </w:tcBorders>
          </w:tcPr>
          <w:p w14:paraId="34EB95F9" w14:textId="77777777" w:rsidR="003D4F0C" w:rsidRDefault="003D4F0C" w:rsidP="00756E5F">
            <w:pPr>
              <w:pStyle w:val="TableParagraph"/>
              <w:kinsoku w:val="0"/>
              <w:overflowPunct w:val="0"/>
              <w:spacing w:before="7"/>
              <w:rPr>
                <w:spacing w:val="-2"/>
                <w:sz w:val="18"/>
                <w:szCs w:val="18"/>
              </w:rPr>
            </w:pPr>
            <w:r>
              <w:rPr>
                <w:spacing w:val="-2"/>
                <w:sz w:val="18"/>
                <w:szCs w:val="18"/>
              </w:rPr>
              <w:t>0–255</w:t>
            </w:r>
          </w:p>
        </w:tc>
        <w:tc>
          <w:tcPr>
            <w:tcW w:w="3401" w:type="dxa"/>
            <w:tcBorders>
              <w:top w:val="single" w:sz="4" w:space="0" w:color="000000"/>
              <w:left w:val="single" w:sz="2" w:space="0" w:color="000000"/>
              <w:bottom w:val="single" w:sz="2" w:space="0" w:color="000000"/>
              <w:right w:val="single" w:sz="12" w:space="0" w:color="000000"/>
            </w:tcBorders>
          </w:tcPr>
          <w:p w14:paraId="4CE54A79" w14:textId="77777777" w:rsidR="003D4F0C" w:rsidRDefault="003D4F0C" w:rsidP="00756E5F">
            <w:pPr>
              <w:pStyle w:val="TableParagraph"/>
              <w:kinsoku w:val="0"/>
              <w:overflowPunct w:val="0"/>
              <w:spacing w:before="12" w:line="232" w:lineRule="auto"/>
              <w:ind w:left="117" w:right="127"/>
              <w:rPr>
                <w:sz w:val="18"/>
                <w:szCs w:val="18"/>
              </w:rPr>
            </w:pPr>
            <w:r>
              <w:rPr>
                <w:sz w:val="18"/>
                <w:szCs w:val="18"/>
              </w:rPr>
              <w:t>The</w:t>
            </w:r>
            <w:r>
              <w:rPr>
                <w:spacing w:val="-5"/>
                <w:sz w:val="18"/>
                <w:szCs w:val="18"/>
              </w:rPr>
              <w:t xml:space="preserve"> </w:t>
            </w:r>
            <w:r>
              <w:rPr>
                <w:sz w:val="18"/>
                <w:szCs w:val="18"/>
              </w:rPr>
              <w:t>dialog</w:t>
            </w:r>
            <w:r>
              <w:rPr>
                <w:spacing w:val="-5"/>
                <w:sz w:val="18"/>
                <w:szCs w:val="18"/>
              </w:rPr>
              <w:t xml:space="preserve"> </w:t>
            </w:r>
            <w:r>
              <w:rPr>
                <w:sz w:val="18"/>
                <w:szCs w:val="18"/>
              </w:rPr>
              <w:t>token</w:t>
            </w:r>
            <w:r>
              <w:rPr>
                <w:spacing w:val="-4"/>
                <w:sz w:val="18"/>
                <w:szCs w:val="18"/>
              </w:rPr>
              <w:t xml:space="preserve"> </w:t>
            </w:r>
            <w:r>
              <w:rPr>
                <w:sz w:val="18"/>
                <w:szCs w:val="18"/>
              </w:rPr>
              <w:t>to</w:t>
            </w:r>
            <w:r>
              <w:rPr>
                <w:spacing w:val="-4"/>
                <w:sz w:val="18"/>
                <w:szCs w:val="18"/>
              </w:rPr>
              <w:t xml:space="preserve"> </w:t>
            </w:r>
            <w:r>
              <w:rPr>
                <w:sz w:val="18"/>
                <w:szCs w:val="18"/>
              </w:rPr>
              <w:t>identify</w:t>
            </w:r>
            <w:r>
              <w:rPr>
                <w:spacing w:val="-5"/>
                <w:sz w:val="18"/>
                <w:szCs w:val="18"/>
              </w:rPr>
              <w:t xml:space="preserve"> </w:t>
            </w:r>
            <w:r>
              <w:rPr>
                <w:sz w:val="18"/>
                <w:szCs w:val="18"/>
              </w:rPr>
              <w:t>the</w:t>
            </w:r>
            <w:r>
              <w:rPr>
                <w:spacing w:val="-4"/>
                <w:sz w:val="18"/>
                <w:szCs w:val="18"/>
              </w:rPr>
              <w:t xml:space="preserve"> </w:t>
            </w:r>
            <w:r>
              <w:rPr>
                <w:sz w:val="18"/>
                <w:szCs w:val="18"/>
              </w:rPr>
              <w:t>EPCS priority access procedure.</w:t>
            </w:r>
          </w:p>
        </w:tc>
      </w:tr>
      <w:tr w:rsidR="003D4F0C" w14:paraId="4E462ABB" w14:textId="77777777" w:rsidTr="00756E5F">
        <w:trPr>
          <w:trHeight w:val="1243"/>
        </w:trPr>
        <w:tc>
          <w:tcPr>
            <w:tcW w:w="1652" w:type="dxa"/>
            <w:tcBorders>
              <w:top w:val="single" w:sz="2" w:space="0" w:color="000000"/>
              <w:left w:val="single" w:sz="12" w:space="0" w:color="000000"/>
              <w:bottom w:val="single" w:sz="12" w:space="0" w:color="000000"/>
              <w:right w:val="single" w:sz="2" w:space="0" w:color="000000"/>
            </w:tcBorders>
          </w:tcPr>
          <w:p w14:paraId="6B213ABF" w14:textId="77777777" w:rsidR="003D4F0C" w:rsidRDefault="003D4F0C" w:rsidP="00756E5F">
            <w:pPr>
              <w:pStyle w:val="TableParagraph"/>
              <w:kinsoku w:val="0"/>
              <w:overflowPunct w:val="0"/>
              <w:spacing w:before="14" w:line="232" w:lineRule="auto"/>
              <w:ind w:left="116"/>
              <w:rPr>
                <w:color w:val="000000"/>
                <w:spacing w:val="-2"/>
                <w:sz w:val="18"/>
                <w:szCs w:val="18"/>
              </w:rPr>
            </w:pPr>
            <w:r>
              <w:rPr>
                <w:color w:val="208A20"/>
                <w:spacing w:val="-2"/>
                <w:sz w:val="18"/>
                <w:szCs w:val="18"/>
              </w:rPr>
              <w:t>(#</w:t>
            </w:r>
            <w:proofErr w:type="gramStart"/>
            <w:r>
              <w:rPr>
                <w:color w:val="208A20"/>
                <w:spacing w:val="-2"/>
                <w:sz w:val="18"/>
                <w:szCs w:val="18"/>
              </w:rPr>
              <w:t>10199)</w:t>
            </w:r>
            <w:proofErr w:type="spellStart"/>
            <w:r>
              <w:rPr>
                <w:color w:val="000000"/>
                <w:spacing w:val="-2"/>
                <w:sz w:val="18"/>
                <w:szCs w:val="18"/>
              </w:rPr>
              <w:t>PriorityA</w:t>
            </w:r>
            <w:proofErr w:type="spellEnd"/>
            <w:proofErr w:type="gramEnd"/>
            <w:r>
              <w:rPr>
                <w:color w:val="000000"/>
                <w:spacing w:val="-2"/>
                <w:sz w:val="18"/>
                <w:szCs w:val="18"/>
              </w:rPr>
              <w:t xml:space="preserve"> </w:t>
            </w:r>
            <w:proofErr w:type="spellStart"/>
            <w:r>
              <w:rPr>
                <w:color w:val="000000"/>
                <w:spacing w:val="-2"/>
                <w:sz w:val="18"/>
                <w:szCs w:val="18"/>
              </w:rPr>
              <w:t>ccessMultiLink</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74D7A1DA" w14:textId="77777777" w:rsidR="003D4F0C" w:rsidRDefault="003D4F0C" w:rsidP="00756E5F">
            <w:pPr>
              <w:pStyle w:val="TableParagraph"/>
              <w:kinsoku w:val="0"/>
              <w:overflowPunct w:val="0"/>
              <w:spacing w:before="14" w:line="232" w:lineRule="auto"/>
              <w:ind w:right="249"/>
              <w:rPr>
                <w:sz w:val="18"/>
                <w:szCs w:val="18"/>
              </w:rPr>
            </w:pPr>
            <w:r>
              <w:rPr>
                <w:sz w:val="18"/>
                <w:szCs w:val="18"/>
              </w:rPr>
              <w:t>Priority Access Multi-Link</w:t>
            </w:r>
            <w:r>
              <w:rPr>
                <w:spacing w:val="-12"/>
                <w:sz w:val="18"/>
                <w:szCs w:val="18"/>
              </w:rPr>
              <w:t xml:space="preserve"> </w:t>
            </w:r>
            <w:r>
              <w:rPr>
                <w:sz w:val="18"/>
                <w:szCs w:val="18"/>
              </w:rPr>
              <w:t>element</w:t>
            </w:r>
          </w:p>
        </w:tc>
        <w:tc>
          <w:tcPr>
            <w:tcW w:w="1794" w:type="dxa"/>
            <w:tcBorders>
              <w:top w:val="single" w:sz="2" w:space="0" w:color="000000"/>
              <w:left w:val="single" w:sz="2" w:space="0" w:color="000000"/>
              <w:bottom w:val="single" w:sz="12" w:space="0" w:color="000000"/>
              <w:right w:val="single" w:sz="2" w:space="0" w:color="000000"/>
            </w:tcBorders>
          </w:tcPr>
          <w:p w14:paraId="0F691AC4" w14:textId="77777777" w:rsidR="003D4F0C" w:rsidRDefault="003D4F0C" w:rsidP="00756E5F">
            <w:pPr>
              <w:pStyle w:val="TableParagraph"/>
              <w:kinsoku w:val="0"/>
              <w:overflowPunct w:val="0"/>
              <w:spacing w:before="14" w:line="232" w:lineRule="auto"/>
              <w:ind w:right="187"/>
              <w:rPr>
                <w:spacing w:val="-2"/>
                <w:sz w:val="18"/>
                <w:szCs w:val="18"/>
              </w:rPr>
            </w:pPr>
            <w:r>
              <w:rPr>
                <w:sz w:val="18"/>
                <w:szCs w:val="18"/>
              </w:rPr>
              <w:t>As defined in 9.4.2.312.6</w:t>
            </w:r>
            <w:r>
              <w:rPr>
                <w:spacing w:val="-12"/>
                <w:sz w:val="18"/>
                <w:szCs w:val="18"/>
              </w:rPr>
              <w:t xml:space="preserve"> </w:t>
            </w:r>
            <w:r>
              <w:rPr>
                <w:sz w:val="18"/>
                <w:szCs w:val="18"/>
              </w:rPr>
              <w:t xml:space="preserve">(Priority Access Multi-Link </w:t>
            </w:r>
            <w:r>
              <w:rPr>
                <w:spacing w:val="-2"/>
                <w:sz w:val="18"/>
                <w:szCs w:val="18"/>
              </w:rPr>
              <w:t>element)</w:t>
            </w:r>
          </w:p>
        </w:tc>
        <w:tc>
          <w:tcPr>
            <w:tcW w:w="3401" w:type="dxa"/>
            <w:tcBorders>
              <w:top w:val="single" w:sz="2" w:space="0" w:color="000000"/>
              <w:left w:val="single" w:sz="2" w:space="0" w:color="000000"/>
              <w:bottom w:val="single" w:sz="12" w:space="0" w:color="000000"/>
              <w:right w:val="single" w:sz="12" w:space="0" w:color="000000"/>
            </w:tcBorders>
          </w:tcPr>
          <w:p w14:paraId="4E347A57" w14:textId="22E154B1" w:rsidR="003D4F0C" w:rsidRDefault="003D4F0C" w:rsidP="00756E5F">
            <w:pPr>
              <w:pStyle w:val="TableParagraph"/>
              <w:kinsoku w:val="0"/>
              <w:overflowPunct w:val="0"/>
              <w:spacing w:before="14" w:line="232" w:lineRule="auto"/>
              <w:ind w:left="117" w:right="127"/>
              <w:rPr>
                <w:color w:val="000000"/>
                <w:sz w:val="18"/>
                <w:szCs w:val="18"/>
              </w:rPr>
            </w:pPr>
            <w:r>
              <w:rPr>
                <w:sz w:val="18"/>
                <w:szCs w:val="18"/>
              </w:rPr>
              <w:t>Specifies</w:t>
            </w:r>
            <w:ins w:id="8" w:author="Author">
              <w:r w:rsidR="0071624F">
                <w:rPr>
                  <w:sz w:val="18"/>
                  <w:szCs w:val="18"/>
                </w:rPr>
                <w:t xml:space="preserve"> the</w:t>
              </w:r>
            </w:ins>
            <w:r>
              <w:rPr>
                <w:sz w:val="18"/>
                <w:szCs w:val="18"/>
              </w:rPr>
              <w:t xml:space="preserve"> EDCA Parameter sets used by EPCS priority access. </w:t>
            </w:r>
            <w:r>
              <w:rPr>
                <w:color w:val="208A20"/>
                <w:sz w:val="18"/>
                <w:szCs w:val="18"/>
              </w:rPr>
              <w:t>(#</w:t>
            </w:r>
            <w:proofErr w:type="gramStart"/>
            <w:r>
              <w:rPr>
                <w:color w:val="208A20"/>
                <w:sz w:val="18"/>
                <w:szCs w:val="18"/>
              </w:rPr>
              <w:t>11793)</w:t>
            </w:r>
            <w:r>
              <w:rPr>
                <w:color w:val="000000"/>
                <w:sz w:val="18"/>
                <w:szCs w:val="18"/>
              </w:rPr>
              <w:t>This</w:t>
            </w:r>
            <w:proofErr w:type="gramEnd"/>
            <w:r>
              <w:rPr>
                <w:color w:val="000000"/>
                <w:sz w:val="18"/>
                <w:szCs w:val="18"/>
              </w:rPr>
              <w:t xml:space="preserve"> parameter is optionally present if the primitive is</w:t>
            </w:r>
            <w:r>
              <w:rPr>
                <w:color w:val="000000"/>
                <w:spacing w:val="-1"/>
                <w:sz w:val="18"/>
                <w:szCs w:val="18"/>
              </w:rPr>
              <w:t xml:space="preserve"> </w:t>
            </w:r>
            <w:r>
              <w:rPr>
                <w:color w:val="000000"/>
                <w:sz w:val="18"/>
                <w:szCs w:val="18"/>
              </w:rPr>
              <w:t>generated</w:t>
            </w:r>
            <w:r>
              <w:rPr>
                <w:color w:val="000000"/>
                <w:spacing w:val="-1"/>
                <w:sz w:val="18"/>
                <w:szCs w:val="18"/>
              </w:rPr>
              <w:t xml:space="preserve"> </w:t>
            </w:r>
            <w:r>
              <w:rPr>
                <w:color w:val="000000"/>
                <w:sz w:val="18"/>
                <w:szCs w:val="18"/>
              </w:rPr>
              <w:t>by</w:t>
            </w:r>
            <w:r>
              <w:rPr>
                <w:color w:val="000000"/>
                <w:spacing w:val="-1"/>
                <w:sz w:val="18"/>
                <w:szCs w:val="18"/>
              </w:rPr>
              <w:t xml:space="preserve"> </w:t>
            </w:r>
            <w:r>
              <w:rPr>
                <w:color w:val="000000"/>
                <w:sz w:val="18"/>
                <w:szCs w:val="18"/>
              </w:rPr>
              <w:t>an</w:t>
            </w:r>
            <w:r>
              <w:rPr>
                <w:color w:val="000000"/>
                <w:spacing w:val="-1"/>
                <w:sz w:val="18"/>
                <w:szCs w:val="18"/>
              </w:rPr>
              <w:t xml:space="preserve"> </w:t>
            </w:r>
            <w:r>
              <w:rPr>
                <w:color w:val="000000"/>
                <w:sz w:val="18"/>
                <w:szCs w:val="18"/>
              </w:rPr>
              <w:t>AP MLD, and not</w:t>
            </w:r>
            <w:r>
              <w:rPr>
                <w:color w:val="000000"/>
                <w:spacing w:val="-7"/>
                <w:sz w:val="18"/>
                <w:szCs w:val="18"/>
              </w:rPr>
              <w:t xml:space="preserve"> </w:t>
            </w:r>
            <w:r>
              <w:rPr>
                <w:color w:val="000000"/>
                <w:sz w:val="18"/>
                <w:szCs w:val="18"/>
              </w:rPr>
              <w:t>present</w:t>
            </w:r>
            <w:r>
              <w:rPr>
                <w:color w:val="000000"/>
                <w:spacing w:val="-7"/>
                <w:sz w:val="18"/>
                <w:szCs w:val="18"/>
              </w:rPr>
              <w:t xml:space="preserve"> </w:t>
            </w:r>
            <w:r>
              <w:rPr>
                <w:color w:val="000000"/>
                <w:sz w:val="18"/>
                <w:szCs w:val="18"/>
              </w:rPr>
              <w:t>otherwise</w:t>
            </w:r>
            <w:r>
              <w:rPr>
                <w:color w:val="000000"/>
                <w:spacing w:val="-6"/>
                <w:sz w:val="18"/>
                <w:szCs w:val="18"/>
              </w:rPr>
              <w:t xml:space="preserve"> </w:t>
            </w:r>
            <w:r>
              <w:rPr>
                <w:color w:val="000000"/>
                <w:sz w:val="18"/>
                <w:szCs w:val="18"/>
              </w:rPr>
              <w:t>(see</w:t>
            </w:r>
            <w:r>
              <w:rPr>
                <w:color w:val="000000"/>
                <w:spacing w:val="-6"/>
                <w:sz w:val="18"/>
                <w:szCs w:val="18"/>
              </w:rPr>
              <w:t xml:space="preserve"> </w:t>
            </w:r>
            <w:r>
              <w:rPr>
                <w:color w:val="000000"/>
                <w:sz w:val="18"/>
                <w:szCs w:val="18"/>
              </w:rPr>
              <w:t>35.16.2.2</w:t>
            </w:r>
            <w:r>
              <w:rPr>
                <w:color w:val="000000"/>
                <w:spacing w:val="-6"/>
                <w:sz w:val="18"/>
                <w:szCs w:val="18"/>
              </w:rPr>
              <w:t xml:space="preserve"> </w:t>
            </w:r>
            <w:r>
              <w:rPr>
                <w:color w:val="000000"/>
                <w:sz w:val="18"/>
                <w:szCs w:val="18"/>
              </w:rPr>
              <w:t>(Setup procedures for EPCS priority access)).</w:t>
            </w:r>
          </w:p>
        </w:tc>
      </w:tr>
    </w:tbl>
    <w:p w14:paraId="74E21A94" w14:textId="61DB89C0" w:rsidR="003D4F0C" w:rsidRDefault="003D4F0C" w:rsidP="003D4F0C">
      <w:pPr>
        <w:pStyle w:val="BodyText"/>
        <w:kinsoku w:val="0"/>
        <w:overflowPunct w:val="0"/>
        <w:spacing w:before="6"/>
        <w:rPr>
          <w:sz w:val="23"/>
          <w:szCs w:val="23"/>
        </w:rPr>
      </w:pPr>
    </w:p>
    <w:p w14:paraId="3E406DBB" w14:textId="48BE76C0" w:rsidR="00EA4C68" w:rsidRDefault="00EA4C68" w:rsidP="003D4F0C">
      <w:pPr>
        <w:pStyle w:val="BodyText"/>
        <w:kinsoku w:val="0"/>
        <w:overflowPunct w:val="0"/>
        <w:spacing w:before="6"/>
        <w:rPr>
          <w:sz w:val="23"/>
          <w:szCs w:val="23"/>
        </w:rPr>
      </w:pPr>
    </w:p>
    <w:p w14:paraId="44F4CB04" w14:textId="77777777" w:rsidR="00EA4C68" w:rsidRDefault="00EA4C68" w:rsidP="00EA4C68">
      <w:pPr>
        <w:pStyle w:val="ListParagraph"/>
        <w:numPr>
          <w:ilvl w:val="3"/>
          <w:numId w:val="25"/>
        </w:numPr>
        <w:tabs>
          <w:tab w:val="left" w:pos="1070"/>
        </w:tabs>
        <w:kinsoku w:val="0"/>
        <w:overflowPunct w:val="0"/>
        <w:spacing w:before="1"/>
        <w:rPr>
          <w:b/>
          <w:bCs/>
          <w:spacing w:val="-2"/>
          <w:sz w:val="20"/>
          <w:szCs w:val="20"/>
        </w:rPr>
      </w:pPr>
      <w:r>
        <w:rPr>
          <w:b/>
          <w:bCs/>
          <w:w w:val="95"/>
          <w:sz w:val="20"/>
          <w:szCs w:val="20"/>
        </w:rPr>
        <w:t>MLME-</w:t>
      </w:r>
      <w:proofErr w:type="spellStart"/>
      <w:r>
        <w:rPr>
          <w:b/>
          <w:bCs/>
          <w:spacing w:val="-2"/>
          <w:sz w:val="20"/>
          <w:szCs w:val="20"/>
        </w:rPr>
        <w:t>EPCSPRIACCESSENABLE.confirm</w:t>
      </w:r>
      <w:proofErr w:type="spellEnd"/>
    </w:p>
    <w:p w14:paraId="7E1D2A7F" w14:textId="77777777" w:rsidR="00EA4C68" w:rsidRDefault="00EA4C68" w:rsidP="00EA4C68">
      <w:pPr>
        <w:pStyle w:val="BodyText"/>
        <w:kinsoku w:val="0"/>
        <w:overflowPunct w:val="0"/>
        <w:spacing w:before="2"/>
        <w:rPr>
          <w:rFonts w:ascii="Arial" w:hAnsi="Arial" w:cs="Arial"/>
          <w:b/>
          <w:bCs/>
          <w:sz w:val="22"/>
          <w:szCs w:val="22"/>
        </w:rPr>
      </w:pPr>
    </w:p>
    <w:p w14:paraId="3FF4465E" w14:textId="77777777" w:rsidR="00EA4C68" w:rsidRDefault="00EA4C68" w:rsidP="00EA4C68">
      <w:pPr>
        <w:pStyle w:val="ListParagraph"/>
        <w:numPr>
          <w:ilvl w:val="4"/>
          <w:numId w:val="25"/>
        </w:numPr>
        <w:tabs>
          <w:tab w:val="left" w:pos="1236"/>
        </w:tabs>
        <w:kinsoku w:val="0"/>
        <w:overflowPunct w:val="0"/>
        <w:spacing w:before="1"/>
        <w:ind w:left="1235"/>
        <w:rPr>
          <w:b/>
          <w:bCs/>
          <w:spacing w:val="-2"/>
          <w:sz w:val="20"/>
          <w:szCs w:val="20"/>
        </w:rPr>
      </w:pPr>
      <w:bookmarkStart w:id="9" w:name="6.3.131.3.1_Function"/>
      <w:bookmarkEnd w:id="9"/>
      <w:r>
        <w:rPr>
          <w:b/>
          <w:bCs/>
          <w:spacing w:val="-2"/>
          <w:sz w:val="20"/>
          <w:szCs w:val="20"/>
        </w:rPr>
        <w:t>Function</w:t>
      </w:r>
    </w:p>
    <w:p w14:paraId="193C6449" w14:textId="77777777" w:rsidR="00EA4C68" w:rsidRDefault="00EA4C68" w:rsidP="00EA4C68">
      <w:pPr>
        <w:pStyle w:val="BodyText"/>
        <w:kinsoku w:val="0"/>
        <w:overflowPunct w:val="0"/>
        <w:spacing w:before="3"/>
        <w:rPr>
          <w:rFonts w:ascii="Arial" w:hAnsi="Arial" w:cs="Arial"/>
          <w:b/>
          <w:bCs/>
          <w:sz w:val="22"/>
          <w:szCs w:val="22"/>
        </w:rPr>
      </w:pPr>
    </w:p>
    <w:p w14:paraId="3CDFF9B8" w14:textId="77777777" w:rsidR="00EA4C68" w:rsidRDefault="00EA4C68" w:rsidP="00EA4C68">
      <w:pPr>
        <w:pStyle w:val="BodyText"/>
        <w:kinsoku w:val="0"/>
        <w:overflowPunct w:val="0"/>
        <w:spacing w:before="1"/>
        <w:ind w:left="180"/>
        <w:rPr>
          <w:spacing w:val="-2"/>
        </w:rPr>
      </w:pPr>
      <w:proofErr w:type="gramStart"/>
      <w:r>
        <w:t>This</w:t>
      </w:r>
      <w:r>
        <w:rPr>
          <w:spacing w:val="-4"/>
        </w:rPr>
        <w:t xml:space="preserve"> </w:t>
      </w:r>
      <w:r>
        <w:t>primitive</w:t>
      </w:r>
      <w:r>
        <w:rPr>
          <w:spacing w:val="-4"/>
        </w:rPr>
        <w:t xml:space="preserve"> </w:t>
      </w:r>
      <w:r>
        <w:t>reports</w:t>
      </w:r>
      <w:proofErr w:type="gramEnd"/>
      <w:r>
        <w:rPr>
          <w:spacing w:val="-5"/>
        </w:rPr>
        <w:t xml:space="preserve"> </w:t>
      </w:r>
      <w:r>
        <w:t>the</w:t>
      </w:r>
      <w:r>
        <w:rPr>
          <w:spacing w:val="-4"/>
        </w:rPr>
        <w:t xml:space="preserve"> </w:t>
      </w:r>
      <w:r>
        <w:t>response</w:t>
      </w:r>
      <w:r>
        <w:rPr>
          <w:spacing w:val="-4"/>
        </w:rPr>
        <w:t xml:space="preserve"> </w:t>
      </w:r>
      <w:r>
        <w:t>to</w:t>
      </w:r>
      <w:r>
        <w:rPr>
          <w:spacing w:val="-4"/>
        </w:rPr>
        <w:t xml:space="preserve"> </w:t>
      </w:r>
      <w:r>
        <w:t>a</w:t>
      </w:r>
      <w:r>
        <w:rPr>
          <w:spacing w:val="-4"/>
        </w:rPr>
        <w:t xml:space="preserve"> </w:t>
      </w:r>
      <w:r>
        <w:t>request</w:t>
      </w:r>
      <w:r>
        <w:rPr>
          <w:spacing w:val="-4"/>
        </w:rPr>
        <w:t xml:space="preserve"> </w:t>
      </w:r>
      <w:r>
        <w:t>to</w:t>
      </w:r>
      <w:r>
        <w:rPr>
          <w:spacing w:val="-4"/>
        </w:rPr>
        <w:t xml:space="preserve"> </w:t>
      </w:r>
      <w:r>
        <w:t>enable</w:t>
      </w:r>
      <w:r>
        <w:rPr>
          <w:spacing w:val="-4"/>
        </w:rPr>
        <w:t xml:space="preserve"> </w:t>
      </w:r>
      <w:r>
        <w:t>EPCS</w:t>
      </w:r>
      <w:r>
        <w:rPr>
          <w:spacing w:val="-3"/>
        </w:rPr>
        <w:t xml:space="preserve"> </w:t>
      </w:r>
      <w:r>
        <w:t>priority</w:t>
      </w:r>
      <w:r>
        <w:rPr>
          <w:spacing w:val="-4"/>
        </w:rPr>
        <w:t xml:space="preserve"> </w:t>
      </w:r>
      <w:r>
        <w:t>access</w:t>
      </w:r>
      <w:r>
        <w:rPr>
          <w:spacing w:val="-3"/>
        </w:rPr>
        <w:t xml:space="preserve"> </w:t>
      </w:r>
      <w:r>
        <w:t>with</w:t>
      </w:r>
      <w:r>
        <w:rPr>
          <w:spacing w:val="-5"/>
        </w:rPr>
        <w:t xml:space="preserve"> </w:t>
      </w:r>
      <w:r>
        <w:t>a</w:t>
      </w:r>
      <w:r>
        <w:rPr>
          <w:spacing w:val="-6"/>
        </w:rPr>
        <w:t xml:space="preserve"> </w:t>
      </w:r>
      <w:r>
        <w:t>peer</w:t>
      </w:r>
      <w:r>
        <w:rPr>
          <w:spacing w:val="-5"/>
        </w:rPr>
        <w:t xml:space="preserve"> </w:t>
      </w:r>
      <w:r>
        <w:t>MAC</w:t>
      </w:r>
      <w:r>
        <w:rPr>
          <w:spacing w:val="-4"/>
        </w:rPr>
        <w:t xml:space="preserve"> </w:t>
      </w:r>
      <w:r>
        <w:rPr>
          <w:spacing w:val="-2"/>
        </w:rPr>
        <w:t>entity.</w:t>
      </w:r>
    </w:p>
    <w:p w14:paraId="777BE055" w14:textId="77777777" w:rsidR="00EA4C68" w:rsidRDefault="00EA4C68" w:rsidP="00EA4C68">
      <w:pPr>
        <w:pStyle w:val="BodyText"/>
        <w:kinsoku w:val="0"/>
        <w:overflowPunct w:val="0"/>
        <w:spacing w:before="2"/>
        <w:rPr>
          <w:sz w:val="22"/>
          <w:szCs w:val="22"/>
        </w:rPr>
      </w:pPr>
    </w:p>
    <w:p w14:paraId="665A0A92" w14:textId="77777777" w:rsidR="00EA4C68" w:rsidRDefault="00EA4C68" w:rsidP="00EA4C68">
      <w:pPr>
        <w:pStyle w:val="ListParagraph"/>
        <w:numPr>
          <w:ilvl w:val="4"/>
          <w:numId w:val="25"/>
        </w:numPr>
        <w:tabs>
          <w:tab w:val="left" w:pos="1238"/>
        </w:tabs>
        <w:kinsoku w:val="0"/>
        <w:overflowPunct w:val="0"/>
        <w:spacing w:before="0"/>
        <w:ind w:left="1237" w:hanging="1058"/>
        <w:rPr>
          <w:b/>
          <w:bCs/>
          <w:spacing w:val="-2"/>
          <w:sz w:val="20"/>
          <w:szCs w:val="20"/>
        </w:rPr>
      </w:pPr>
      <w:bookmarkStart w:id="10" w:name="6.3.131.3.2_Semantics_of_the_service_pri"/>
      <w:bookmarkEnd w:id="10"/>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2754803F" w14:textId="77777777" w:rsidR="00EA4C68" w:rsidRDefault="00EA4C68" w:rsidP="00EA4C68">
      <w:pPr>
        <w:pStyle w:val="BodyText"/>
        <w:kinsoku w:val="0"/>
        <w:overflowPunct w:val="0"/>
        <w:spacing w:before="5"/>
        <w:rPr>
          <w:rFonts w:ascii="Arial" w:hAnsi="Arial" w:cs="Arial"/>
          <w:b/>
          <w:bCs/>
          <w:sz w:val="22"/>
          <w:szCs w:val="22"/>
        </w:rPr>
      </w:pPr>
    </w:p>
    <w:p w14:paraId="4E3ECCB9" w14:textId="5A40AD06" w:rsidR="00EA4C68" w:rsidRDefault="00EA4C68" w:rsidP="00EA4C68">
      <w:pPr>
        <w:pStyle w:val="BodyText"/>
        <w:kinsoku w:val="0"/>
        <w:overflowPunct w:val="0"/>
        <w:ind w:left="180"/>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2860AE40" w14:textId="77777777" w:rsidR="00EA4C68" w:rsidRDefault="00EA4C68" w:rsidP="00EA4C68">
      <w:pPr>
        <w:pStyle w:val="BodyText"/>
        <w:kinsoku w:val="0"/>
        <w:overflowPunct w:val="0"/>
        <w:ind w:left="180"/>
      </w:pPr>
    </w:p>
    <w:p w14:paraId="6FC8B85E" w14:textId="7E3A9485" w:rsidR="00EA4C68" w:rsidRDefault="00EA4C68" w:rsidP="00EA4C68">
      <w:pPr>
        <w:pStyle w:val="BodyText"/>
        <w:kinsoku w:val="0"/>
        <w:overflowPunct w:val="0"/>
        <w:ind w:left="180"/>
        <w:rPr>
          <w:spacing w:val="-2"/>
        </w:rPr>
      </w:pPr>
      <w:r>
        <w:t>The</w:t>
      </w:r>
      <w:r>
        <w:rPr>
          <w:spacing w:val="-6"/>
        </w:rPr>
        <w:t xml:space="preserve"> </w:t>
      </w:r>
      <w:r>
        <w:t>primitive</w:t>
      </w:r>
      <w:r>
        <w:rPr>
          <w:spacing w:val="-4"/>
        </w:rPr>
        <w:t xml:space="preserve"> </w:t>
      </w:r>
      <w:r>
        <w:t>parameters</w:t>
      </w:r>
      <w:r>
        <w:rPr>
          <w:spacing w:val="-5"/>
        </w:rPr>
        <w:t xml:space="preserve"> </w:t>
      </w:r>
      <w:r>
        <w:t>are</w:t>
      </w:r>
      <w:r>
        <w:rPr>
          <w:spacing w:val="-5"/>
        </w:rPr>
        <w:t xml:space="preserve"> </w:t>
      </w:r>
      <w:r>
        <w:t>as</w:t>
      </w:r>
      <w:r>
        <w:rPr>
          <w:spacing w:val="-4"/>
        </w:rPr>
        <w:t xml:space="preserve"> </w:t>
      </w:r>
      <w:r>
        <w:rPr>
          <w:spacing w:val="-2"/>
        </w:rPr>
        <w:t>follows:</w:t>
      </w:r>
    </w:p>
    <w:p w14:paraId="0255D2EE" w14:textId="77777777" w:rsidR="00EA4C68" w:rsidRDefault="00EA4C68" w:rsidP="00EA4C68">
      <w:pPr>
        <w:pStyle w:val="BodyText"/>
        <w:kinsoku w:val="0"/>
        <w:overflowPunct w:val="0"/>
        <w:spacing w:before="16"/>
        <w:ind w:left="380"/>
        <w:rPr>
          <w:spacing w:val="-2"/>
        </w:rPr>
      </w:pPr>
      <w:r>
        <w:rPr>
          <w:w w:val="95"/>
        </w:rPr>
        <w:t>MLME-</w:t>
      </w:r>
      <w:proofErr w:type="spellStart"/>
      <w:r>
        <w:rPr>
          <w:spacing w:val="-2"/>
        </w:rPr>
        <w:t>EPCSPRIACCESSENABLE.confirm</w:t>
      </w:r>
      <w:proofErr w:type="spellEnd"/>
      <w:r>
        <w:rPr>
          <w:spacing w:val="-2"/>
        </w:rPr>
        <w:t>(</w:t>
      </w:r>
    </w:p>
    <w:p w14:paraId="3189B3C7" w14:textId="77777777" w:rsidR="00EA4C68" w:rsidRDefault="00EA4C68" w:rsidP="00EA4C68">
      <w:pPr>
        <w:pStyle w:val="BodyText"/>
        <w:kinsoku w:val="0"/>
        <w:overflowPunct w:val="0"/>
        <w:spacing w:before="16" w:line="256" w:lineRule="auto"/>
        <w:ind w:left="3459" w:right="4761"/>
      </w:pPr>
      <w:proofErr w:type="spellStart"/>
      <w:r>
        <w:rPr>
          <w:spacing w:val="-2"/>
        </w:rPr>
        <w:t>PeerSTAAddress</w:t>
      </w:r>
      <w:proofErr w:type="spellEnd"/>
      <w:r>
        <w:rPr>
          <w:spacing w:val="-2"/>
        </w:rPr>
        <w:t xml:space="preserve">, </w:t>
      </w:r>
      <w:r>
        <w:lastRenderedPageBreak/>
        <w:t>Dialog Token, Status Code,</w:t>
      </w:r>
    </w:p>
    <w:p w14:paraId="0AC29F6F" w14:textId="77777777" w:rsidR="00EA4C68" w:rsidRDefault="00EA4C68" w:rsidP="00EA4C68">
      <w:pPr>
        <w:pStyle w:val="BodyText"/>
        <w:kinsoku w:val="0"/>
        <w:overflowPunct w:val="0"/>
        <w:spacing w:before="1"/>
        <w:ind w:left="3459"/>
        <w:rPr>
          <w:color w:val="000000"/>
          <w:spacing w:val="-2"/>
        </w:rPr>
      </w:pPr>
      <w:r>
        <w:rPr>
          <w:color w:val="208A20"/>
          <w:spacing w:val="-2"/>
          <w:u w:val="single"/>
        </w:rPr>
        <w:t>(#</w:t>
      </w:r>
      <w:proofErr w:type="gramStart"/>
      <w:r>
        <w:rPr>
          <w:color w:val="208A20"/>
          <w:spacing w:val="-2"/>
          <w:u w:val="single"/>
        </w:rPr>
        <w:t>10199)</w:t>
      </w:r>
      <w:proofErr w:type="spellStart"/>
      <w:r>
        <w:rPr>
          <w:color w:val="000000"/>
          <w:spacing w:val="-2"/>
        </w:rPr>
        <w:t>PriorityAccessMultiLink</w:t>
      </w:r>
      <w:proofErr w:type="spellEnd"/>
      <w:proofErr w:type="gramEnd"/>
    </w:p>
    <w:p w14:paraId="676B0A09" w14:textId="77777777" w:rsidR="00EA4C68" w:rsidRDefault="00EA4C68" w:rsidP="00EA4C68">
      <w:pPr>
        <w:pStyle w:val="BodyText"/>
        <w:kinsoku w:val="0"/>
        <w:overflowPunct w:val="0"/>
        <w:spacing w:before="17"/>
        <w:ind w:left="3459"/>
        <w:rPr>
          <w:w w:val="99"/>
        </w:rPr>
      </w:pPr>
      <w:r>
        <w:rPr>
          <w:w w:val="99"/>
        </w:rPr>
        <w:t>)</w:t>
      </w:r>
    </w:p>
    <w:p w14:paraId="106CFBA0" w14:textId="77777777" w:rsidR="00EA4C68" w:rsidRDefault="00EA4C68" w:rsidP="00EA4C68">
      <w:pPr>
        <w:pStyle w:val="BodyText"/>
        <w:kinsoku w:val="0"/>
        <w:overflowPunct w:val="0"/>
        <w:spacing w:before="9"/>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EA4C68" w14:paraId="50F825D6" w14:textId="77777777" w:rsidTr="00756E5F">
        <w:trPr>
          <w:trHeight w:val="310"/>
        </w:trPr>
        <w:tc>
          <w:tcPr>
            <w:tcW w:w="1652" w:type="dxa"/>
            <w:tcBorders>
              <w:top w:val="single" w:sz="12" w:space="0" w:color="000000"/>
              <w:left w:val="single" w:sz="12" w:space="0" w:color="000000"/>
              <w:bottom w:val="single" w:sz="12" w:space="0" w:color="000000"/>
              <w:right w:val="single" w:sz="2" w:space="0" w:color="000000"/>
            </w:tcBorders>
          </w:tcPr>
          <w:p w14:paraId="3FFDE25F" w14:textId="77777777" w:rsidR="00EA4C68" w:rsidRDefault="00EA4C68" w:rsidP="00756E5F">
            <w:pPr>
              <w:pStyle w:val="TableParagraph"/>
              <w:kinsoku w:val="0"/>
              <w:overflowPunct w:val="0"/>
              <w:spacing w:before="37"/>
              <w:ind w:left="590" w:right="567"/>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09E227AA" w14:textId="77777777" w:rsidR="00EA4C68" w:rsidRDefault="00EA4C68" w:rsidP="00756E5F">
            <w:pPr>
              <w:pStyle w:val="TableParagraph"/>
              <w:kinsoku w:val="0"/>
              <w:overflowPunct w:val="0"/>
              <w:spacing w:before="37"/>
              <w:ind w:left="699" w:right="675"/>
              <w:jc w:val="center"/>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44184D5E" w14:textId="77777777" w:rsidR="00EA4C68" w:rsidRDefault="00EA4C68" w:rsidP="00756E5F">
            <w:pPr>
              <w:pStyle w:val="TableParagraph"/>
              <w:kinsoku w:val="0"/>
              <w:overflowPunct w:val="0"/>
              <w:spacing w:before="37"/>
              <w:ind w:left="454"/>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735CFA38" w14:textId="77777777" w:rsidR="00EA4C68" w:rsidRDefault="00EA4C68" w:rsidP="00756E5F">
            <w:pPr>
              <w:pStyle w:val="TableParagraph"/>
              <w:kinsoku w:val="0"/>
              <w:overflowPunct w:val="0"/>
              <w:spacing w:before="37"/>
              <w:ind w:left="123" w:right="97"/>
              <w:jc w:val="center"/>
              <w:rPr>
                <w:b/>
                <w:bCs/>
                <w:spacing w:val="-2"/>
                <w:sz w:val="18"/>
                <w:szCs w:val="18"/>
              </w:rPr>
            </w:pPr>
            <w:r>
              <w:rPr>
                <w:b/>
                <w:bCs/>
                <w:spacing w:val="-2"/>
                <w:sz w:val="18"/>
                <w:szCs w:val="18"/>
              </w:rPr>
              <w:t>Description</w:t>
            </w:r>
          </w:p>
        </w:tc>
      </w:tr>
      <w:tr w:rsidR="00EA4C68" w14:paraId="2948FC7B" w14:textId="77777777" w:rsidTr="00756E5F">
        <w:trPr>
          <w:trHeight w:val="641"/>
        </w:trPr>
        <w:tc>
          <w:tcPr>
            <w:tcW w:w="1652" w:type="dxa"/>
            <w:tcBorders>
              <w:top w:val="single" w:sz="12" w:space="0" w:color="000000"/>
              <w:left w:val="single" w:sz="12" w:space="0" w:color="000000"/>
              <w:bottom w:val="single" w:sz="2" w:space="0" w:color="000000"/>
              <w:right w:val="single" w:sz="2" w:space="0" w:color="000000"/>
            </w:tcBorders>
          </w:tcPr>
          <w:p w14:paraId="5AD0675F" w14:textId="77777777" w:rsidR="00EA4C68" w:rsidRDefault="00EA4C68" w:rsidP="00756E5F">
            <w:pPr>
              <w:pStyle w:val="TableParagraph"/>
              <w:kinsoku w:val="0"/>
              <w:overflowPunct w:val="0"/>
              <w:spacing w:line="203" w:lineRule="exact"/>
              <w:ind w:left="116"/>
              <w:rPr>
                <w:spacing w:val="-2"/>
                <w:sz w:val="18"/>
                <w:szCs w:val="18"/>
              </w:rPr>
            </w:pPr>
            <w:proofErr w:type="spellStart"/>
            <w:r>
              <w:rPr>
                <w:spacing w:val="-2"/>
                <w:sz w:val="18"/>
                <w:szCs w:val="18"/>
              </w:rPr>
              <w:t>PeerSTAAddress</w:t>
            </w:r>
            <w:proofErr w:type="spellEnd"/>
          </w:p>
        </w:tc>
        <w:tc>
          <w:tcPr>
            <w:tcW w:w="1800" w:type="dxa"/>
            <w:tcBorders>
              <w:top w:val="single" w:sz="12" w:space="0" w:color="000000"/>
              <w:left w:val="single" w:sz="2" w:space="0" w:color="000000"/>
              <w:bottom w:val="single" w:sz="2" w:space="0" w:color="000000"/>
              <w:right w:val="single" w:sz="2" w:space="0" w:color="000000"/>
            </w:tcBorders>
          </w:tcPr>
          <w:p w14:paraId="081A7F2E" w14:textId="77777777" w:rsidR="00EA4C68" w:rsidRDefault="00EA4C68" w:rsidP="00756E5F">
            <w:pPr>
              <w:pStyle w:val="TableParagraph"/>
              <w:kinsoku w:val="0"/>
              <w:overflowPunct w:val="0"/>
              <w:spacing w:line="203" w:lineRule="exact"/>
              <w:rPr>
                <w:spacing w:val="-2"/>
                <w:sz w:val="18"/>
                <w:szCs w:val="18"/>
              </w:rPr>
            </w:pPr>
            <w:r>
              <w:rPr>
                <w:sz w:val="18"/>
                <w:szCs w:val="18"/>
              </w:rPr>
              <w:t>MAC</w:t>
            </w:r>
            <w:r>
              <w:rPr>
                <w:spacing w:val="-5"/>
                <w:sz w:val="18"/>
                <w:szCs w:val="18"/>
              </w:rPr>
              <w:t xml:space="preserve"> </w:t>
            </w:r>
            <w:r>
              <w:rPr>
                <w:spacing w:val="-2"/>
                <w:sz w:val="18"/>
                <w:szCs w:val="18"/>
              </w:rPr>
              <w:t>address</w:t>
            </w:r>
          </w:p>
        </w:tc>
        <w:tc>
          <w:tcPr>
            <w:tcW w:w="1794" w:type="dxa"/>
            <w:tcBorders>
              <w:top w:val="single" w:sz="12" w:space="0" w:color="000000"/>
              <w:left w:val="single" w:sz="2" w:space="0" w:color="000000"/>
              <w:bottom w:val="single" w:sz="2" w:space="0" w:color="000000"/>
              <w:right w:val="single" w:sz="2" w:space="0" w:color="000000"/>
            </w:tcBorders>
          </w:tcPr>
          <w:p w14:paraId="7B8DCF1D" w14:textId="77777777" w:rsidR="00EA4C68" w:rsidRDefault="00EA4C68" w:rsidP="00756E5F">
            <w:pPr>
              <w:pStyle w:val="TableParagraph"/>
              <w:kinsoku w:val="0"/>
              <w:overflowPunct w:val="0"/>
              <w:spacing w:before="3" w:line="230" w:lineRule="auto"/>
              <w:rPr>
                <w:sz w:val="18"/>
                <w:szCs w:val="18"/>
              </w:rPr>
            </w:pPr>
            <w:r>
              <w:rPr>
                <w:sz w:val="18"/>
                <w:szCs w:val="18"/>
              </w:rPr>
              <w:t>Any</w:t>
            </w:r>
            <w:r>
              <w:rPr>
                <w:spacing w:val="-12"/>
                <w:sz w:val="18"/>
                <w:szCs w:val="18"/>
              </w:rPr>
              <w:t xml:space="preserve"> </w:t>
            </w:r>
            <w:r>
              <w:rPr>
                <w:sz w:val="18"/>
                <w:szCs w:val="18"/>
              </w:rPr>
              <w:t>valid</w:t>
            </w:r>
            <w:r>
              <w:rPr>
                <w:spacing w:val="-11"/>
                <w:sz w:val="18"/>
                <w:szCs w:val="18"/>
              </w:rPr>
              <w:t xml:space="preserve"> </w:t>
            </w:r>
            <w:r>
              <w:rPr>
                <w:sz w:val="18"/>
                <w:szCs w:val="18"/>
              </w:rPr>
              <w:t>individual MAC address</w:t>
            </w:r>
          </w:p>
        </w:tc>
        <w:tc>
          <w:tcPr>
            <w:tcW w:w="3401" w:type="dxa"/>
            <w:tcBorders>
              <w:top w:val="single" w:sz="12" w:space="0" w:color="000000"/>
              <w:left w:val="single" w:sz="2" w:space="0" w:color="000000"/>
              <w:bottom w:val="single" w:sz="2" w:space="0" w:color="000000"/>
              <w:right w:val="single" w:sz="12" w:space="0" w:color="000000"/>
            </w:tcBorders>
          </w:tcPr>
          <w:p w14:paraId="15CFD3DA" w14:textId="77777777" w:rsidR="00EA4C68" w:rsidRDefault="00EA4C68" w:rsidP="00756E5F">
            <w:pPr>
              <w:pStyle w:val="TableParagraph"/>
              <w:kinsoku w:val="0"/>
              <w:overflowPunct w:val="0"/>
              <w:spacing w:before="1" w:line="232" w:lineRule="auto"/>
              <w:ind w:left="117" w:right="127"/>
              <w:rPr>
                <w:sz w:val="18"/>
                <w:szCs w:val="18"/>
              </w:rPr>
            </w:pPr>
            <w:r>
              <w:rPr>
                <w:sz w:val="18"/>
                <w:szCs w:val="18"/>
              </w:rPr>
              <w:t>Specifies the address of the peer MAC entity</w:t>
            </w:r>
            <w:r>
              <w:rPr>
                <w:spacing w:val="-5"/>
                <w:sz w:val="18"/>
                <w:szCs w:val="18"/>
              </w:rPr>
              <w:t xml:space="preserve"> </w:t>
            </w:r>
            <w:r>
              <w:rPr>
                <w:sz w:val="18"/>
                <w:szCs w:val="18"/>
              </w:rPr>
              <w:t>with</w:t>
            </w:r>
            <w:r>
              <w:rPr>
                <w:spacing w:val="-5"/>
                <w:sz w:val="18"/>
                <w:szCs w:val="18"/>
              </w:rPr>
              <w:t xml:space="preserve"> </w:t>
            </w:r>
            <w:r>
              <w:rPr>
                <w:sz w:val="18"/>
                <w:szCs w:val="18"/>
              </w:rPr>
              <w:t>which</w:t>
            </w:r>
            <w:r>
              <w:rPr>
                <w:spacing w:val="-5"/>
                <w:sz w:val="18"/>
                <w:szCs w:val="18"/>
              </w:rPr>
              <w:t xml:space="preserve"> </w:t>
            </w:r>
            <w:r>
              <w:rPr>
                <w:sz w:val="18"/>
                <w:szCs w:val="18"/>
              </w:rPr>
              <w:t>the</w:t>
            </w:r>
            <w:r>
              <w:rPr>
                <w:spacing w:val="-6"/>
                <w:sz w:val="18"/>
                <w:szCs w:val="18"/>
              </w:rPr>
              <w:t xml:space="preserve"> </w:t>
            </w:r>
            <w:r>
              <w:rPr>
                <w:sz w:val="18"/>
                <w:szCs w:val="18"/>
              </w:rPr>
              <w:t>EPCS</w:t>
            </w:r>
            <w:r>
              <w:rPr>
                <w:spacing w:val="-5"/>
                <w:sz w:val="18"/>
                <w:szCs w:val="18"/>
              </w:rPr>
              <w:t xml:space="preserve"> </w:t>
            </w:r>
            <w:r>
              <w:rPr>
                <w:sz w:val="18"/>
                <w:szCs w:val="18"/>
              </w:rPr>
              <w:t>priority</w:t>
            </w:r>
            <w:r>
              <w:rPr>
                <w:spacing w:val="-6"/>
                <w:sz w:val="18"/>
                <w:szCs w:val="18"/>
              </w:rPr>
              <w:t xml:space="preserve"> </w:t>
            </w:r>
            <w:r>
              <w:rPr>
                <w:sz w:val="18"/>
                <w:szCs w:val="18"/>
              </w:rPr>
              <w:t>access procedure is performed.</w:t>
            </w:r>
          </w:p>
          <w:p w14:paraId="0A4F8FB6" w14:textId="0302EBC5" w:rsidR="00EA4C68" w:rsidRDefault="00EA4C68" w:rsidP="00756E5F">
            <w:pPr>
              <w:pStyle w:val="TableParagraph"/>
              <w:kinsoku w:val="0"/>
              <w:overflowPunct w:val="0"/>
              <w:spacing w:before="1" w:line="232" w:lineRule="auto"/>
              <w:ind w:left="117" w:right="127"/>
              <w:rPr>
                <w:sz w:val="18"/>
                <w:szCs w:val="18"/>
              </w:rPr>
            </w:pPr>
            <w:ins w:id="11" w:author="Author">
              <w:r w:rsidRPr="00EA4C68">
                <w:rPr>
                  <w:sz w:val="18"/>
                  <w:szCs w:val="18"/>
                </w:rPr>
                <w:t>(#12589)</w:t>
              </w:r>
              <w:r>
                <w:rPr>
                  <w:sz w:val="18"/>
                  <w:szCs w:val="18"/>
                </w:rPr>
                <w:t xml:space="preserve"> This parameter is optional when the primitive is initiated by the </w:t>
              </w:r>
              <w:r w:rsidR="00F4172A">
                <w:rPr>
                  <w:sz w:val="18"/>
                  <w:szCs w:val="18"/>
                </w:rPr>
                <w:t>MLME</w:t>
              </w:r>
              <w:r>
                <w:rPr>
                  <w:sz w:val="18"/>
                  <w:szCs w:val="18"/>
                </w:rPr>
                <w:t xml:space="preserve"> of non-AP MLD and the </w:t>
              </w:r>
              <w:proofErr w:type="spellStart"/>
              <w:r>
                <w:rPr>
                  <w:sz w:val="18"/>
                  <w:szCs w:val="18"/>
                </w:rPr>
                <w:t>PeerSTAAddress</w:t>
              </w:r>
              <w:proofErr w:type="spellEnd"/>
              <w:r>
                <w:rPr>
                  <w:sz w:val="18"/>
                  <w:szCs w:val="18"/>
                </w:rPr>
                <w:t xml:space="preserve"> indicates the MAC address of the associated AP MLD.</w:t>
              </w:r>
              <w:r w:rsidR="00136EA2">
                <w:rPr>
                  <w:sz w:val="18"/>
                  <w:szCs w:val="18"/>
                </w:rPr>
                <w:t xml:space="preserve"> Otherwise – this parameter is mandatory.</w:t>
              </w:r>
            </w:ins>
          </w:p>
        </w:tc>
      </w:tr>
      <w:tr w:rsidR="00EA4C68" w14:paraId="6DE46FC7" w14:textId="77777777" w:rsidTr="00756E5F">
        <w:trPr>
          <w:trHeight w:val="454"/>
        </w:trPr>
        <w:tc>
          <w:tcPr>
            <w:tcW w:w="1652" w:type="dxa"/>
            <w:tcBorders>
              <w:top w:val="single" w:sz="2" w:space="0" w:color="000000"/>
              <w:left w:val="single" w:sz="12" w:space="0" w:color="000000"/>
              <w:bottom w:val="single" w:sz="2" w:space="0" w:color="000000"/>
              <w:right w:val="single" w:sz="2" w:space="0" w:color="000000"/>
            </w:tcBorders>
          </w:tcPr>
          <w:p w14:paraId="700AB979" w14:textId="77777777" w:rsidR="00EA4C68" w:rsidRDefault="00EA4C68" w:rsidP="00756E5F">
            <w:pPr>
              <w:pStyle w:val="TableParagraph"/>
              <w:kinsoku w:val="0"/>
              <w:overflowPunct w:val="0"/>
              <w:spacing w:before="9"/>
              <w:ind w:left="116"/>
              <w:rPr>
                <w:spacing w:val="-2"/>
                <w:sz w:val="18"/>
                <w:szCs w:val="18"/>
              </w:rPr>
            </w:pPr>
            <w:r>
              <w:rPr>
                <w:sz w:val="18"/>
                <w:szCs w:val="18"/>
              </w:rPr>
              <w:t>Dialog</w:t>
            </w:r>
            <w:r>
              <w:rPr>
                <w:spacing w:val="-5"/>
                <w:sz w:val="18"/>
                <w:szCs w:val="18"/>
              </w:rPr>
              <w:t xml:space="preserve"> </w:t>
            </w:r>
            <w:r>
              <w:rPr>
                <w:spacing w:val="-2"/>
                <w:sz w:val="18"/>
                <w:szCs w:val="18"/>
              </w:rPr>
              <w:t>Token</w:t>
            </w:r>
          </w:p>
        </w:tc>
        <w:tc>
          <w:tcPr>
            <w:tcW w:w="1800" w:type="dxa"/>
            <w:tcBorders>
              <w:top w:val="single" w:sz="2" w:space="0" w:color="000000"/>
              <w:left w:val="single" w:sz="2" w:space="0" w:color="000000"/>
              <w:bottom w:val="single" w:sz="2" w:space="0" w:color="000000"/>
              <w:right w:val="single" w:sz="2" w:space="0" w:color="000000"/>
            </w:tcBorders>
          </w:tcPr>
          <w:p w14:paraId="667A3909" w14:textId="77777777" w:rsidR="00EA4C68" w:rsidRDefault="00EA4C68" w:rsidP="00756E5F">
            <w:pPr>
              <w:pStyle w:val="TableParagraph"/>
              <w:kinsoku w:val="0"/>
              <w:overflowPunct w:val="0"/>
              <w:spacing w:before="9"/>
              <w:rPr>
                <w:spacing w:val="-2"/>
                <w:sz w:val="18"/>
                <w:szCs w:val="18"/>
              </w:rPr>
            </w:pPr>
            <w:r>
              <w:rPr>
                <w:spacing w:val="-2"/>
                <w:sz w:val="18"/>
                <w:szCs w:val="18"/>
              </w:rPr>
              <w:t>Integer</w:t>
            </w:r>
          </w:p>
        </w:tc>
        <w:tc>
          <w:tcPr>
            <w:tcW w:w="1794" w:type="dxa"/>
            <w:tcBorders>
              <w:top w:val="single" w:sz="2" w:space="0" w:color="000000"/>
              <w:left w:val="single" w:sz="2" w:space="0" w:color="000000"/>
              <w:bottom w:val="single" w:sz="2" w:space="0" w:color="000000"/>
              <w:right w:val="single" w:sz="2" w:space="0" w:color="000000"/>
            </w:tcBorders>
          </w:tcPr>
          <w:p w14:paraId="79EB05A1" w14:textId="77777777" w:rsidR="00EA4C68" w:rsidRDefault="00EA4C68" w:rsidP="00756E5F">
            <w:pPr>
              <w:pStyle w:val="TableParagraph"/>
              <w:kinsoku w:val="0"/>
              <w:overflowPunct w:val="0"/>
              <w:spacing w:before="9"/>
              <w:rPr>
                <w:spacing w:val="-2"/>
                <w:sz w:val="18"/>
                <w:szCs w:val="18"/>
              </w:rPr>
            </w:pPr>
            <w:r>
              <w:rPr>
                <w:spacing w:val="-2"/>
                <w:sz w:val="18"/>
                <w:szCs w:val="18"/>
              </w:rPr>
              <w:t>0–255</w:t>
            </w:r>
          </w:p>
        </w:tc>
        <w:tc>
          <w:tcPr>
            <w:tcW w:w="3401" w:type="dxa"/>
            <w:tcBorders>
              <w:top w:val="single" w:sz="2" w:space="0" w:color="000000"/>
              <w:left w:val="single" w:sz="2" w:space="0" w:color="000000"/>
              <w:bottom w:val="single" w:sz="2" w:space="0" w:color="000000"/>
              <w:right w:val="single" w:sz="12" w:space="0" w:color="000000"/>
            </w:tcBorders>
          </w:tcPr>
          <w:p w14:paraId="4843D8E4" w14:textId="77777777" w:rsidR="00EA4C68" w:rsidRDefault="00EA4C68" w:rsidP="00756E5F">
            <w:pPr>
              <w:pStyle w:val="TableParagraph"/>
              <w:kinsoku w:val="0"/>
              <w:overflowPunct w:val="0"/>
              <w:spacing w:before="16" w:line="230" w:lineRule="auto"/>
              <w:ind w:left="117" w:right="127"/>
              <w:rPr>
                <w:sz w:val="18"/>
                <w:szCs w:val="18"/>
              </w:rPr>
            </w:pPr>
            <w:r>
              <w:rPr>
                <w:sz w:val="18"/>
                <w:szCs w:val="18"/>
              </w:rPr>
              <w:t>The</w:t>
            </w:r>
            <w:r>
              <w:rPr>
                <w:spacing w:val="-5"/>
                <w:sz w:val="18"/>
                <w:szCs w:val="18"/>
              </w:rPr>
              <w:t xml:space="preserve"> </w:t>
            </w:r>
            <w:r>
              <w:rPr>
                <w:sz w:val="18"/>
                <w:szCs w:val="18"/>
              </w:rPr>
              <w:t>dialog</w:t>
            </w:r>
            <w:r>
              <w:rPr>
                <w:spacing w:val="-5"/>
                <w:sz w:val="18"/>
                <w:szCs w:val="18"/>
              </w:rPr>
              <w:t xml:space="preserve"> </w:t>
            </w:r>
            <w:r>
              <w:rPr>
                <w:sz w:val="18"/>
                <w:szCs w:val="18"/>
              </w:rPr>
              <w:t>token</w:t>
            </w:r>
            <w:r>
              <w:rPr>
                <w:spacing w:val="-4"/>
                <w:sz w:val="18"/>
                <w:szCs w:val="18"/>
              </w:rPr>
              <w:t xml:space="preserve"> </w:t>
            </w:r>
            <w:r>
              <w:rPr>
                <w:sz w:val="18"/>
                <w:szCs w:val="18"/>
              </w:rPr>
              <w:t>to</w:t>
            </w:r>
            <w:r>
              <w:rPr>
                <w:spacing w:val="-4"/>
                <w:sz w:val="18"/>
                <w:szCs w:val="18"/>
              </w:rPr>
              <w:t xml:space="preserve"> </w:t>
            </w:r>
            <w:r>
              <w:rPr>
                <w:sz w:val="18"/>
                <w:szCs w:val="18"/>
              </w:rPr>
              <w:t>identify</w:t>
            </w:r>
            <w:r>
              <w:rPr>
                <w:spacing w:val="-5"/>
                <w:sz w:val="18"/>
                <w:szCs w:val="18"/>
              </w:rPr>
              <w:t xml:space="preserve"> </w:t>
            </w:r>
            <w:r>
              <w:rPr>
                <w:sz w:val="18"/>
                <w:szCs w:val="18"/>
              </w:rPr>
              <w:t>the</w:t>
            </w:r>
            <w:r>
              <w:rPr>
                <w:spacing w:val="-4"/>
                <w:sz w:val="18"/>
                <w:szCs w:val="18"/>
              </w:rPr>
              <w:t xml:space="preserve"> </w:t>
            </w:r>
            <w:r>
              <w:rPr>
                <w:sz w:val="18"/>
                <w:szCs w:val="18"/>
              </w:rPr>
              <w:t>EPCS priority access procedure.</w:t>
            </w:r>
          </w:p>
        </w:tc>
      </w:tr>
      <w:tr w:rsidR="00EA4C68" w14:paraId="5CD509B3" w14:textId="77777777" w:rsidTr="00756E5F">
        <w:trPr>
          <w:trHeight w:val="454"/>
        </w:trPr>
        <w:tc>
          <w:tcPr>
            <w:tcW w:w="1652" w:type="dxa"/>
            <w:tcBorders>
              <w:top w:val="single" w:sz="2" w:space="0" w:color="000000"/>
              <w:left w:val="single" w:sz="12" w:space="0" w:color="000000"/>
              <w:bottom w:val="single" w:sz="2" w:space="0" w:color="000000"/>
              <w:right w:val="single" w:sz="2" w:space="0" w:color="000000"/>
            </w:tcBorders>
          </w:tcPr>
          <w:p w14:paraId="6FA11409" w14:textId="77777777" w:rsidR="00EA4C68" w:rsidRDefault="00EA4C68" w:rsidP="00756E5F">
            <w:pPr>
              <w:pStyle w:val="TableParagraph"/>
              <w:kinsoku w:val="0"/>
              <w:overflowPunct w:val="0"/>
              <w:spacing w:before="9"/>
              <w:ind w:left="116"/>
              <w:rPr>
                <w:spacing w:val="-4"/>
                <w:sz w:val="18"/>
                <w:szCs w:val="18"/>
              </w:rPr>
            </w:pPr>
            <w:r>
              <w:rPr>
                <w:sz w:val="18"/>
                <w:szCs w:val="18"/>
              </w:rPr>
              <w:t>Status</w:t>
            </w:r>
            <w:r>
              <w:rPr>
                <w:spacing w:val="-7"/>
                <w:sz w:val="18"/>
                <w:szCs w:val="18"/>
              </w:rPr>
              <w:t xml:space="preserve"> </w:t>
            </w:r>
            <w:r>
              <w:rPr>
                <w:spacing w:val="-4"/>
                <w:sz w:val="18"/>
                <w:szCs w:val="18"/>
              </w:rPr>
              <w:t>Code</w:t>
            </w:r>
          </w:p>
        </w:tc>
        <w:tc>
          <w:tcPr>
            <w:tcW w:w="1800" w:type="dxa"/>
            <w:tcBorders>
              <w:top w:val="single" w:sz="2" w:space="0" w:color="000000"/>
              <w:left w:val="single" w:sz="2" w:space="0" w:color="000000"/>
              <w:bottom w:val="single" w:sz="2" w:space="0" w:color="000000"/>
              <w:right w:val="single" w:sz="2" w:space="0" w:color="000000"/>
            </w:tcBorders>
          </w:tcPr>
          <w:p w14:paraId="118A8918" w14:textId="77777777" w:rsidR="00EA4C68" w:rsidRDefault="00EA4C68" w:rsidP="00756E5F">
            <w:pPr>
              <w:pStyle w:val="TableParagraph"/>
              <w:kinsoku w:val="0"/>
              <w:overflowPunct w:val="0"/>
              <w:spacing w:before="14" w:line="232" w:lineRule="auto"/>
              <w:ind w:right="182"/>
              <w:rPr>
                <w:spacing w:val="-2"/>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 xml:space="preserve">frame </w:t>
            </w:r>
            <w:r>
              <w:rPr>
                <w:spacing w:val="-2"/>
                <w:sz w:val="18"/>
                <w:szCs w:val="18"/>
              </w:rPr>
              <w:t>format</w:t>
            </w:r>
          </w:p>
        </w:tc>
        <w:tc>
          <w:tcPr>
            <w:tcW w:w="1794" w:type="dxa"/>
            <w:tcBorders>
              <w:top w:val="single" w:sz="2" w:space="0" w:color="000000"/>
              <w:left w:val="single" w:sz="2" w:space="0" w:color="000000"/>
              <w:bottom w:val="single" w:sz="2" w:space="0" w:color="000000"/>
              <w:right w:val="single" w:sz="2" w:space="0" w:color="000000"/>
            </w:tcBorders>
          </w:tcPr>
          <w:p w14:paraId="0ABA1FE2" w14:textId="77777777" w:rsidR="00EA4C68" w:rsidRDefault="00EA4C68" w:rsidP="00756E5F">
            <w:pPr>
              <w:pStyle w:val="TableParagraph"/>
              <w:kinsoku w:val="0"/>
              <w:overflowPunct w:val="0"/>
              <w:spacing w:before="14" w:line="232" w:lineRule="auto"/>
              <w:rPr>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9.4.1.9 (Status Code field)</w:t>
            </w:r>
          </w:p>
        </w:tc>
        <w:tc>
          <w:tcPr>
            <w:tcW w:w="3401" w:type="dxa"/>
            <w:tcBorders>
              <w:top w:val="single" w:sz="2" w:space="0" w:color="000000"/>
              <w:left w:val="single" w:sz="2" w:space="0" w:color="000000"/>
              <w:bottom w:val="single" w:sz="2" w:space="0" w:color="000000"/>
              <w:right w:val="single" w:sz="12" w:space="0" w:color="000000"/>
            </w:tcBorders>
          </w:tcPr>
          <w:p w14:paraId="2165E37D" w14:textId="77777777" w:rsidR="00EA4C68" w:rsidRDefault="00EA4C68" w:rsidP="00756E5F">
            <w:pPr>
              <w:pStyle w:val="TableParagraph"/>
              <w:kinsoku w:val="0"/>
              <w:overflowPunct w:val="0"/>
              <w:spacing w:before="9"/>
              <w:ind w:left="123" w:right="104"/>
              <w:jc w:val="center"/>
              <w:rPr>
                <w:spacing w:val="-2"/>
                <w:sz w:val="18"/>
                <w:szCs w:val="18"/>
              </w:rPr>
            </w:pPr>
            <w:r>
              <w:rPr>
                <w:sz w:val="18"/>
                <w:szCs w:val="18"/>
              </w:rPr>
              <w:t>Indicates</w:t>
            </w:r>
            <w:r>
              <w:rPr>
                <w:spacing w:val="-5"/>
                <w:sz w:val="18"/>
                <w:szCs w:val="18"/>
              </w:rPr>
              <w:t xml:space="preserve"> </w:t>
            </w:r>
            <w:r>
              <w:rPr>
                <w:sz w:val="18"/>
                <w:szCs w:val="18"/>
              </w:rPr>
              <w:t>the</w:t>
            </w:r>
            <w:r>
              <w:rPr>
                <w:spacing w:val="-4"/>
                <w:sz w:val="18"/>
                <w:szCs w:val="18"/>
              </w:rPr>
              <w:t xml:space="preserve"> </w:t>
            </w:r>
            <w:r>
              <w:rPr>
                <w:sz w:val="18"/>
                <w:szCs w:val="18"/>
              </w:rPr>
              <w:t>status</w:t>
            </w:r>
            <w:r>
              <w:rPr>
                <w:spacing w:val="-4"/>
                <w:sz w:val="18"/>
                <w:szCs w:val="18"/>
              </w:rPr>
              <w:t xml:space="preserve"> </w:t>
            </w:r>
            <w:r>
              <w:rPr>
                <w:sz w:val="18"/>
                <w:szCs w:val="18"/>
              </w:rPr>
              <w:t>of</w:t>
            </w:r>
            <w:r>
              <w:rPr>
                <w:spacing w:val="-4"/>
                <w:sz w:val="18"/>
                <w:szCs w:val="18"/>
              </w:rPr>
              <w:t xml:space="preserve"> </w:t>
            </w:r>
            <w:r>
              <w:rPr>
                <w:sz w:val="18"/>
                <w:szCs w:val="18"/>
              </w:rPr>
              <w:t>the</w:t>
            </w:r>
            <w:r>
              <w:rPr>
                <w:spacing w:val="-4"/>
                <w:sz w:val="18"/>
                <w:szCs w:val="18"/>
              </w:rPr>
              <w:t xml:space="preserve"> </w:t>
            </w:r>
            <w:r>
              <w:rPr>
                <w:sz w:val="18"/>
                <w:szCs w:val="18"/>
              </w:rPr>
              <w:t>request</w:t>
            </w:r>
            <w:r>
              <w:rPr>
                <w:spacing w:val="-4"/>
                <w:sz w:val="18"/>
                <w:szCs w:val="18"/>
              </w:rPr>
              <w:t xml:space="preserve"> </w:t>
            </w:r>
            <w:r>
              <w:rPr>
                <w:spacing w:val="-2"/>
                <w:sz w:val="18"/>
                <w:szCs w:val="18"/>
              </w:rPr>
              <w:t>procedure</w:t>
            </w:r>
          </w:p>
        </w:tc>
      </w:tr>
      <w:tr w:rsidR="00EA4C68" w14:paraId="27C8D354" w14:textId="77777777" w:rsidTr="00756E5F">
        <w:trPr>
          <w:trHeight w:val="843"/>
        </w:trPr>
        <w:tc>
          <w:tcPr>
            <w:tcW w:w="1652" w:type="dxa"/>
            <w:tcBorders>
              <w:top w:val="single" w:sz="2" w:space="0" w:color="000000"/>
              <w:left w:val="single" w:sz="12" w:space="0" w:color="000000"/>
              <w:bottom w:val="single" w:sz="12" w:space="0" w:color="000000"/>
              <w:right w:val="single" w:sz="2" w:space="0" w:color="000000"/>
            </w:tcBorders>
          </w:tcPr>
          <w:p w14:paraId="73E20951" w14:textId="77777777" w:rsidR="00EA4C68" w:rsidRDefault="00EA4C68" w:rsidP="00756E5F">
            <w:pPr>
              <w:pStyle w:val="TableParagraph"/>
              <w:kinsoku w:val="0"/>
              <w:overflowPunct w:val="0"/>
              <w:spacing w:before="14" w:line="232" w:lineRule="auto"/>
              <w:ind w:left="116"/>
              <w:rPr>
                <w:color w:val="000000"/>
                <w:spacing w:val="-2"/>
                <w:sz w:val="18"/>
                <w:szCs w:val="18"/>
              </w:rPr>
            </w:pPr>
            <w:r>
              <w:rPr>
                <w:color w:val="208A20"/>
                <w:spacing w:val="-2"/>
                <w:sz w:val="18"/>
                <w:szCs w:val="18"/>
              </w:rPr>
              <w:t>(#</w:t>
            </w:r>
            <w:proofErr w:type="gramStart"/>
            <w:r>
              <w:rPr>
                <w:color w:val="208A20"/>
                <w:spacing w:val="-2"/>
                <w:sz w:val="18"/>
                <w:szCs w:val="18"/>
              </w:rPr>
              <w:t>10199)</w:t>
            </w:r>
            <w:proofErr w:type="spellStart"/>
            <w:r>
              <w:rPr>
                <w:color w:val="000000"/>
                <w:spacing w:val="-2"/>
                <w:sz w:val="18"/>
                <w:szCs w:val="18"/>
              </w:rPr>
              <w:t>PriorityA</w:t>
            </w:r>
            <w:proofErr w:type="spellEnd"/>
            <w:proofErr w:type="gramEnd"/>
            <w:r>
              <w:rPr>
                <w:color w:val="000000"/>
                <w:spacing w:val="-2"/>
                <w:sz w:val="18"/>
                <w:szCs w:val="18"/>
              </w:rPr>
              <w:t xml:space="preserve"> </w:t>
            </w:r>
            <w:proofErr w:type="spellStart"/>
            <w:r>
              <w:rPr>
                <w:color w:val="000000"/>
                <w:spacing w:val="-2"/>
                <w:sz w:val="18"/>
                <w:szCs w:val="18"/>
              </w:rPr>
              <w:t>ccessMultiLink</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418C5AD7" w14:textId="77777777" w:rsidR="00EA4C68" w:rsidRDefault="00EA4C68" w:rsidP="00756E5F">
            <w:pPr>
              <w:pStyle w:val="TableParagraph"/>
              <w:kinsoku w:val="0"/>
              <w:overflowPunct w:val="0"/>
              <w:spacing w:before="14" w:line="232" w:lineRule="auto"/>
              <w:ind w:right="249"/>
              <w:rPr>
                <w:sz w:val="18"/>
                <w:szCs w:val="18"/>
              </w:rPr>
            </w:pPr>
            <w:r>
              <w:rPr>
                <w:sz w:val="18"/>
                <w:szCs w:val="18"/>
              </w:rPr>
              <w:t>Priority Access Multi-Link</w:t>
            </w:r>
            <w:r>
              <w:rPr>
                <w:spacing w:val="-12"/>
                <w:sz w:val="18"/>
                <w:szCs w:val="18"/>
              </w:rPr>
              <w:t xml:space="preserve"> </w:t>
            </w:r>
            <w:r>
              <w:rPr>
                <w:sz w:val="18"/>
                <w:szCs w:val="18"/>
              </w:rPr>
              <w:t>element</w:t>
            </w:r>
          </w:p>
        </w:tc>
        <w:tc>
          <w:tcPr>
            <w:tcW w:w="1794" w:type="dxa"/>
            <w:tcBorders>
              <w:top w:val="single" w:sz="2" w:space="0" w:color="000000"/>
              <w:left w:val="single" w:sz="2" w:space="0" w:color="000000"/>
              <w:bottom w:val="single" w:sz="12" w:space="0" w:color="000000"/>
              <w:right w:val="single" w:sz="2" w:space="0" w:color="000000"/>
            </w:tcBorders>
          </w:tcPr>
          <w:p w14:paraId="4085D208" w14:textId="77777777" w:rsidR="00EA4C68" w:rsidRDefault="00EA4C68" w:rsidP="00756E5F">
            <w:pPr>
              <w:pStyle w:val="TableParagraph"/>
              <w:kinsoku w:val="0"/>
              <w:overflowPunct w:val="0"/>
              <w:spacing w:before="14" w:line="232" w:lineRule="auto"/>
              <w:ind w:right="187"/>
              <w:rPr>
                <w:spacing w:val="-2"/>
                <w:sz w:val="18"/>
                <w:szCs w:val="18"/>
              </w:rPr>
            </w:pPr>
            <w:r>
              <w:rPr>
                <w:sz w:val="18"/>
                <w:szCs w:val="18"/>
              </w:rPr>
              <w:t>As defined in 9.4.2.312.6</w:t>
            </w:r>
            <w:r>
              <w:rPr>
                <w:spacing w:val="-12"/>
                <w:sz w:val="18"/>
                <w:szCs w:val="18"/>
              </w:rPr>
              <w:t xml:space="preserve"> </w:t>
            </w:r>
            <w:r>
              <w:rPr>
                <w:sz w:val="18"/>
                <w:szCs w:val="18"/>
              </w:rPr>
              <w:t xml:space="preserve">(Priority Access Multi-Link </w:t>
            </w:r>
            <w:r>
              <w:rPr>
                <w:spacing w:val="-2"/>
                <w:sz w:val="18"/>
                <w:szCs w:val="18"/>
              </w:rPr>
              <w:t>element)</w:t>
            </w:r>
          </w:p>
        </w:tc>
        <w:tc>
          <w:tcPr>
            <w:tcW w:w="3401" w:type="dxa"/>
            <w:tcBorders>
              <w:top w:val="single" w:sz="2" w:space="0" w:color="000000"/>
              <w:left w:val="single" w:sz="2" w:space="0" w:color="000000"/>
              <w:bottom w:val="single" w:sz="12" w:space="0" w:color="000000"/>
              <w:right w:val="single" w:sz="12" w:space="0" w:color="000000"/>
            </w:tcBorders>
          </w:tcPr>
          <w:p w14:paraId="68D75445" w14:textId="0E2B0750" w:rsidR="00EA4C68" w:rsidRDefault="00EA4C68" w:rsidP="00756E5F">
            <w:pPr>
              <w:pStyle w:val="TableParagraph"/>
              <w:kinsoku w:val="0"/>
              <w:overflowPunct w:val="0"/>
              <w:spacing w:before="14" w:line="232" w:lineRule="auto"/>
              <w:ind w:left="117" w:right="127"/>
              <w:rPr>
                <w:sz w:val="18"/>
                <w:szCs w:val="18"/>
              </w:rPr>
            </w:pPr>
            <w:r>
              <w:rPr>
                <w:sz w:val="18"/>
                <w:szCs w:val="18"/>
              </w:rPr>
              <w:t>Specifies</w:t>
            </w:r>
            <w:ins w:id="12" w:author="Author">
              <w:r w:rsidR="0071624F">
                <w:rPr>
                  <w:sz w:val="18"/>
                  <w:szCs w:val="18"/>
                </w:rPr>
                <w:t xml:space="preserve"> the</w:t>
              </w:r>
            </w:ins>
            <w:r>
              <w:rPr>
                <w:spacing w:val="-6"/>
                <w:sz w:val="18"/>
                <w:szCs w:val="18"/>
              </w:rPr>
              <w:t xml:space="preserve"> </w:t>
            </w:r>
            <w:r>
              <w:rPr>
                <w:sz w:val="18"/>
                <w:szCs w:val="18"/>
              </w:rPr>
              <w:t>EDCA</w:t>
            </w:r>
            <w:r>
              <w:rPr>
                <w:spacing w:val="-6"/>
                <w:sz w:val="18"/>
                <w:szCs w:val="18"/>
              </w:rPr>
              <w:t xml:space="preserve"> </w:t>
            </w:r>
            <w:r>
              <w:rPr>
                <w:sz w:val="18"/>
                <w:szCs w:val="18"/>
              </w:rPr>
              <w:t>Parameter</w:t>
            </w:r>
            <w:r>
              <w:rPr>
                <w:spacing w:val="-6"/>
                <w:sz w:val="18"/>
                <w:szCs w:val="18"/>
              </w:rPr>
              <w:t xml:space="preserve"> </w:t>
            </w:r>
            <w:r>
              <w:rPr>
                <w:sz w:val="18"/>
                <w:szCs w:val="18"/>
              </w:rPr>
              <w:t>sets</w:t>
            </w:r>
            <w:r>
              <w:rPr>
                <w:spacing w:val="-6"/>
                <w:sz w:val="18"/>
                <w:szCs w:val="18"/>
              </w:rPr>
              <w:t xml:space="preserve"> </w:t>
            </w:r>
            <w:r>
              <w:rPr>
                <w:sz w:val="18"/>
                <w:szCs w:val="18"/>
              </w:rPr>
              <w:t>used</w:t>
            </w:r>
            <w:r>
              <w:rPr>
                <w:spacing w:val="-6"/>
                <w:sz w:val="18"/>
                <w:szCs w:val="18"/>
              </w:rPr>
              <w:t xml:space="preserve"> </w:t>
            </w:r>
            <w:r>
              <w:rPr>
                <w:sz w:val="18"/>
                <w:szCs w:val="18"/>
              </w:rPr>
              <w:t>by EPCS priority access.</w:t>
            </w:r>
          </w:p>
        </w:tc>
      </w:tr>
    </w:tbl>
    <w:p w14:paraId="5E600572" w14:textId="3833828E" w:rsidR="00EA4C68" w:rsidRDefault="00EA4C68" w:rsidP="00EA4C68">
      <w:pPr>
        <w:pStyle w:val="BodyText"/>
        <w:kinsoku w:val="0"/>
        <w:overflowPunct w:val="0"/>
        <w:spacing w:before="10"/>
        <w:rPr>
          <w:sz w:val="18"/>
          <w:szCs w:val="18"/>
        </w:rPr>
      </w:pPr>
    </w:p>
    <w:p w14:paraId="2B2461CC" w14:textId="2DC88B47" w:rsidR="00340944" w:rsidRDefault="00340944" w:rsidP="00EA4C68">
      <w:pPr>
        <w:pStyle w:val="BodyText"/>
        <w:kinsoku w:val="0"/>
        <w:overflowPunct w:val="0"/>
        <w:spacing w:before="10"/>
        <w:rPr>
          <w:sz w:val="18"/>
          <w:szCs w:val="18"/>
        </w:rPr>
      </w:pPr>
    </w:p>
    <w:p w14:paraId="0193F72B" w14:textId="77777777" w:rsidR="00340944" w:rsidRDefault="00340944" w:rsidP="00EA4C68">
      <w:pPr>
        <w:pStyle w:val="BodyText"/>
        <w:kinsoku w:val="0"/>
        <w:overflowPunct w:val="0"/>
        <w:spacing w:before="10"/>
        <w:rPr>
          <w:sz w:val="18"/>
          <w:szCs w:val="18"/>
        </w:rPr>
      </w:pPr>
    </w:p>
    <w:p w14:paraId="30949E57" w14:textId="77777777" w:rsidR="007C42F3" w:rsidRDefault="007C42F3" w:rsidP="007C42F3">
      <w:pPr>
        <w:pStyle w:val="ListParagraph"/>
        <w:numPr>
          <w:ilvl w:val="3"/>
          <w:numId w:val="26"/>
        </w:numPr>
        <w:tabs>
          <w:tab w:val="left" w:pos="1069"/>
        </w:tabs>
        <w:kinsoku w:val="0"/>
        <w:overflowPunct w:val="0"/>
        <w:spacing w:before="0"/>
        <w:rPr>
          <w:b/>
          <w:bCs/>
          <w:spacing w:val="-2"/>
          <w:sz w:val="20"/>
          <w:szCs w:val="20"/>
        </w:rPr>
      </w:pPr>
      <w:r>
        <w:rPr>
          <w:b/>
          <w:bCs/>
          <w:w w:val="95"/>
          <w:sz w:val="20"/>
          <w:szCs w:val="20"/>
        </w:rPr>
        <w:t>MLME-</w:t>
      </w:r>
      <w:proofErr w:type="spellStart"/>
      <w:r>
        <w:rPr>
          <w:b/>
          <w:bCs/>
          <w:spacing w:val="-2"/>
          <w:sz w:val="20"/>
          <w:szCs w:val="20"/>
        </w:rPr>
        <w:t>EPCSPRIACCESSENABLE.indication</w:t>
      </w:r>
      <w:proofErr w:type="spellEnd"/>
    </w:p>
    <w:p w14:paraId="508B31EB" w14:textId="77777777" w:rsidR="007C42F3" w:rsidRDefault="007C42F3" w:rsidP="007C42F3">
      <w:pPr>
        <w:pStyle w:val="BodyText"/>
        <w:kinsoku w:val="0"/>
        <w:overflowPunct w:val="0"/>
        <w:spacing w:before="3"/>
        <w:rPr>
          <w:rFonts w:ascii="Arial" w:hAnsi="Arial" w:cs="Arial"/>
          <w:b/>
          <w:bCs/>
          <w:sz w:val="22"/>
          <w:szCs w:val="22"/>
        </w:rPr>
      </w:pPr>
    </w:p>
    <w:p w14:paraId="0706D4B3" w14:textId="77777777" w:rsidR="007C42F3" w:rsidRDefault="007C42F3" w:rsidP="007C42F3">
      <w:pPr>
        <w:pStyle w:val="ListParagraph"/>
        <w:numPr>
          <w:ilvl w:val="4"/>
          <w:numId w:val="26"/>
        </w:numPr>
        <w:tabs>
          <w:tab w:val="left" w:pos="1236"/>
        </w:tabs>
        <w:kinsoku w:val="0"/>
        <w:overflowPunct w:val="0"/>
        <w:spacing w:before="0"/>
        <w:ind w:left="1235"/>
        <w:rPr>
          <w:b/>
          <w:bCs/>
          <w:spacing w:val="-2"/>
          <w:sz w:val="20"/>
          <w:szCs w:val="20"/>
        </w:rPr>
      </w:pPr>
      <w:bookmarkStart w:id="13" w:name="6.3.131.4.1_Function"/>
      <w:bookmarkEnd w:id="13"/>
      <w:r>
        <w:rPr>
          <w:b/>
          <w:bCs/>
          <w:spacing w:val="-2"/>
          <w:sz w:val="20"/>
          <w:szCs w:val="20"/>
        </w:rPr>
        <w:t>Function</w:t>
      </w:r>
    </w:p>
    <w:p w14:paraId="2C1A7FB7" w14:textId="77777777" w:rsidR="007C42F3" w:rsidRDefault="007C42F3" w:rsidP="007C42F3">
      <w:pPr>
        <w:pStyle w:val="BodyText"/>
        <w:kinsoku w:val="0"/>
        <w:overflowPunct w:val="0"/>
        <w:spacing w:before="5"/>
        <w:rPr>
          <w:rFonts w:ascii="Arial" w:hAnsi="Arial" w:cs="Arial"/>
          <w:b/>
          <w:bCs/>
          <w:sz w:val="22"/>
          <w:szCs w:val="22"/>
        </w:rPr>
      </w:pPr>
    </w:p>
    <w:p w14:paraId="0FA25B29" w14:textId="77777777" w:rsidR="007C42F3" w:rsidRDefault="007C42F3" w:rsidP="007C42F3">
      <w:pPr>
        <w:pStyle w:val="BodyText"/>
        <w:kinsoku w:val="0"/>
        <w:overflowPunct w:val="0"/>
        <w:spacing w:line="249" w:lineRule="auto"/>
        <w:ind w:left="179"/>
        <w:rPr>
          <w:spacing w:val="-2"/>
        </w:rPr>
      </w:pPr>
      <w:r>
        <w:t xml:space="preserve">This primitive indicates that a request to enable EPCS priority access has been received from a peer MAC </w:t>
      </w:r>
      <w:r>
        <w:rPr>
          <w:spacing w:val="-2"/>
        </w:rPr>
        <w:t>entity.</w:t>
      </w:r>
    </w:p>
    <w:p w14:paraId="628FF8E7" w14:textId="77777777" w:rsidR="007C42F3" w:rsidRDefault="007C42F3" w:rsidP="007C42F3">
      <w:pPr>
        <w:pStyle w:val="BodyText"/>
        <w:kinsoku w:val="0"/>
        <w:overflowPunct w:val="0"/>
        <w:spacing w:before="5"/>
        <w:rPr>
          <w:sz w:val="21"/>
          <w:szCs w:val="21"/>
        </w:rPr>
      </w:pPr>
    </w:p>
    <w:p w14:paraId="484C9AEC" w14:textId="77777777" w:rsidR="007C42F3" w:rsidRDefault="007C42F3" w:rsidP="007C42F3">
      <w:pPr>
        <w:pStyle w:val="ListParagraph"/>
        <w:numPr>
          <w:ilvl w:val="4"/>
          <w:numId w:val="26"/>
        </w:numPr>
        <w:tabs>
          <w:tab w:val="left" w:pos="1237"/>
        </w:tabs>
        <w:kinsoku w:val="0"/>
        <w:overflowPunct w:val="0"/>
        <w:spacing w:before="1"/>
        <w:ind w:hanging="1058"/>
        <w:rPr>
          <w:b/>
          <w:bCs/>
          <w:spacing w:val="-2"/>
          <w:sz w:val="20"/>
          <w:szCs w:val="20"/>
        </w:rPr>
      </w:pPr>
      <w:bookmarkStart w:id="14" w:name="6.3.131.4.2_Semantics_of_the_service_pri"/>
      <w:bookmarkEnd w:id="14"/>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3DE023E1" w14:textId="77777777" w:rsidR="007C42F3" w:rsidRDefault="007C42F3" w:rsidP="007C42F3">
      <w:pPr>
        <w:pStyle w:val="BodyText"/>
        <w:kinsoku w:val="0"/>
        <w:overflowPunct w:val="0"/>
        <w:spacing w:before="3"/>
        <w:rPr>
          <w:rFonts w:ascii="Arial" w:hAnsi="Arial" w:cs="Arial"/>
          <w:b/>
          <w:bCs/>
          <w:sz w:val="22"/>
          <w:szCs w:val="22"/>
        </w:rPr>
      </w:pPr>
    </w:p>
    <w:p w14:paraId="5C32E776" w14:textId="27E68F2B" w:rsidR="00340944" w:rsidRDefault="00340944" w:rsidP="007C42F3">
      <w:pPr>
        <w:pStyle w:val="BodyText"/>
        <w:kinsoku w:val="0"/>
        <w:overflowPunct w:val="0"/>
        <w:ind w:left="179"/>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0A0A2FFC" w14:textId="77777777" w:rsidR="00340944" w:rsidRDefault="00340944" w:rsidP="007C42F3">
      <w:pPr>
        <w:pStyle w:val="BodyText"/>
        <w:kinsoku w:val="0"/>
        <w:overflowPunct w:val="0"/>
        <w:ind w:left="179"/>
      </w:pPr>
    </w:p>
    <w:p w14:paraId="5ACD47E7" w14:textId="530F38FD" w:rsidR="007C42F3" w:rsidRDefault="007C42F3" w:rsidP="007C42F3">
      <w:pPr>
        <w:pStyle w:val="BodyText"/>
        <w:kinsoku w:val="0"/>
        <w:overflowPunct w:val="0"/>
        <w:ind w:left="179"/>
        <w:rPr>
          <w:spacing w:val="-2"/>
        </w:rPr>
      </w:pPr>
      <w:r>
        <w:t>The</w:t>
      </w:r>
      <w:r>
        <w:rPr>
          <w:spacing w:val="-6"/>
        </w:rPr>
        <w:t xml:space="preserve"> </w:t>
      </w:r>
      <w:r>
        <w:t>primitive</w:t>
      </w:r>
      <w:r>
        <w:rPr>
          <w:spacing w:val="-4"/>
        </w:rPr>
        <w:t xml:space="preserve"> </w:t>
      </w:r>
      <w:r>
        <w:t>parameters</w:t>
      </w:r>
      <w:r>
        <w:rPr>
          <w:spacing w:val="-5"/>
        </w:rPr>
        <w:t xml:space="preserve"> </w:t>
      </w:r>
      <w:r>
        <w:t>are</w:t>
      </w:r>
      <w:r>
        <w:rPr>
          <w:spacing w:val="-5"/>
        </w:rPr>
        <w:t xml:space="preserve"> </w:t>
      </w:r>
      <w:r>
        <w:t>as</w:t>
      </w:r>
      <w:r>
        <w:rPr>
          <w:spacing w:val="-4"/>
        </w:rPr>
        <w:t xml:space="preserve"> </w:t>
      </w:r>
      <w:r>
        <w:rPr>
          <w:spacing w:val="-2"/>
        </w:rPr>
        <w:t>follows:</w:t>
      </w:r>
    </w:p>
    <w:p w14:paraId="104C489B" w14:textId="77777777" w:rsidR="007C42F3" w:rsidRDefault="007C42F3" w:rsidP="007C42F3">
      <w:pPr>
        <w:pStyle w:val="BodyText"/>
        <w:kinsoku w:val="0"/>
        <w:overflowPunct w:val="0"/>
        <w:spacing w:before="18"/>
        <w:ind w:left="380"/>
        <w:rPr>
          <w:spacing w:val="-2"/>
        </w:rPr>
      </w:pPr>
      <w:r>
        <w:rPr>
          <w:w w:val="95"/>
        </w:rPr>
        <w:t>MLME-</w:t>
      </w:r>
      <w:proofErr w:type="spellStart"/>
      <w:r>
        <w:rPr>
          <w:spacing w:val="-2"/>
        </w:rPr>
        <w:t>EPCSPRIACCESSENABLE.indication</w:t>
      </w:r>
      <w:proofErr w:type="spellEnd"/>
      <w:r>
        <w:rPr>
          <w:spacing w:val="-2"/>
        </w:rPr>
        <w:t>(</w:t>
      </w:r>
    </w:p>
    <w:p w14:paraId="213074AB" w14:textId="77777777" w:rsidR="007C42F3" w:rsidRDefault="007C42F3" w:rsidP="00136EA2">
      <w:pPr>
        <w:pStyle w:val="BodyText"/>
        <w:kinsoku w:val="0"/>
        <w:overflowPunct w:val="0"/>
        <w:spacing w:before="159" w:line="338" w:lineRule="auto"/>
        <w:ind w:left="3459" w:right="4477"/>
      </w:pPr>
      <w:proofErr w:type="spellStart"/>
      <w:r>
        <w:rPr>
          <w:spacing w:val="-2"/>
        </w:rPr>
        <w:t>PeerSTAAddress</w:t>
      </w:r>
      <w:proofErr w:type="spellEnd"/>
      <w:r>
        <w:rPr>
          <w:spacing w:val="-2"/>
        </w:rPr>
        <w:t xml:space="preserve">, </w:t>
      </w:r>
      <w:r>
        <w:t>Dialog Token,</w:t>
      </w:r>
    </w:p>
    <w:p w14:paraId="5AF88934" w14:textId="77777777" w:rsidR="007C42F3" w:rsidRDefault="007C42F3" w:rsidP="007C42F3">
      <w:pPr>
        <w:pStyle w:val="BodyText"/>
        <w:kinsoku w:val="0"/>
        <w:overflowPunct w:val="0"/>
        <w:spacing w:before="3"/>
        <w:ind w:left="3459"/>
        <w:rPr>
          <w:color w:val="000000"/>
          <w:spacing w:val="-2"/>
        </w:rPr>
      </w:pPr>
      <w:r>
        <w:rPr>
          <w:color w:val="208A20"/>
          <w:spacing w:val="-2"/>
          <w:u w:val="single"/>
        </w:rPr>
        <w:t>(#</w:t>
      </w:r>
      <w:proofErr w:type="gramStart"/>
      <w:r>
        <w:rPr>
          <w:color w:val="208A20"/>
          <w:spacing w:val="-2"/>
          <w:u w:val="single"/>
        </w:rPr>
        <w:t>10199)</w:t>
      </w:r>
      <w:proofErr w:type="spellStart"/>
      <w:r>
        <w:rPr>
          <w:color w:val="000000"/>
          <w:spacing w:val="-2"/>
        </w:rPr>
        <w:t>PriorityAccessMultiLink</w:t>
      </w:r>
      <w:proofErr w:type="spellEnd"/>
      <w:proofErr w:type="gramEnd"/>
    </w:p>
    <w:p w14:paraId="0BB47BDE" w14:textId="77777777" w:rsidR="007C42F3" w:rsidRDefault="007C42F3" w:rsidP="007C42F3">
      <w:pPr>
        <w:pStyle w:val="BodyText"/>
        <w:kinsoku w:val="0"/>
        <w:overflowPunct w:val="0"/>
        <w:spacing w:before="95"/>
        <w:ind w:left="3459"/>
        <w:rPr>
          <w:w w:val="99"/>
        </w:rPr>
      </w:pPr>
      <w:r>
        <w:rPr>
          <w:w w:val="99"/>
        </w:rPr>
        <w:t>)</w:t>
      </w:r>
    </w:p>
    <w:p w14:paraId="26009D4F" w14:textId="77777777" w:rsidR="007C42F3" w:rsidRDefault="007C42F3" w:rsidP="007C42F3">
      <w:pPr>
        <w:pStyle w:val="BodyText"/>
        <w:kinsoku w:val="0"/>
        <w:overflowPunct w:val="0"/>
        <w:spacing w:before="9"/>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7C42F3" w14:paraId="33D72D09" w14:textId="77777777" w:rsidTr="00756E5F">
        <w:trPr>
          <w:trHeight w:val="310"/>
        </w:trPr>
        <w:tc>
          <w:tcPr>
            <w:tcW w:w="1652" w:type="dxa"/>
            <w:tcBorders>
              <w:top w:val="single" w:sz="12" w:space="0" w:color="000000"/>
              <w:left w:val="single" w:sz="12" w:space="0" w:color="000000"/>
              <w:bottom w:val="single" w:sz="12" w:space="0" w:color="000000"/>
              <w:right w:val="single" w:sz="2" w:space="0" w:color="000000"/>
            </w:tcBorders>
          </w:tcPr>
          <w:p w14:paraId="009FB93E" w14:textId="77777777" w:rsidR="007C42F3" w:rsidRDefault="007C42F3" w:rsidP="00756E5F">
            <w:pPr>
              <w:pStyle w:val="TableParagraph"/>
              <w:kinsoku w:val="0"/>
              <w:overflowPunct w:val="0"/>
              <w:spacing w:before="37"/>
              <w:ind w:left="590" w:right="567"/>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0A923553" w14:textId="77777777" w:rsidR="007C42F3" w:rsidRDefault="007C42F3" w:rsidP="00756E5F">
            <w:pPr>
              <w:pStyle w:val="TableParagraph"/>
              <w:kinsoku w:val="0"/>
              <w:overflowPunct w:val="0"/>
              <w:spacing w:before="37"/>
              <w:ind w:left="699" w:right="675"/>
              <w:jc w:val="center"/>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261474AA" w14:textId="77777777" w:rsidR="007C42F3" w:rsidRDefault="007C42F3" w:rsidP="00756E5F">
            <w:pPr>
              <w:pStyle w:val="TableParagraph"/>
              <w:kinsoku w:val="0"/>
              <w:overflowPunct w:val="0"/>
              <w:spacing w:before="37"/>
              <w:ind w:left="454"/>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79CC75FC" w14:textId="77777777" w:rsidR="007C42F3" w:rsidRDefault="007C42F3" w:rsidP="00756E5F">
            <w:pPr>
              <w:pStyle w:val="TableParagraph"/>
              <w:kinsoku w:val="0"/>
              <w:overflowPunct w:val="0"/>
              <w:spacing w:before="37"/>
              <w:ind w:left="123" w:right="97"/>
              <w:jc w:val="center"/>
              <w:rPr>
                <w:b/>
                <w:bCs/>
                <w:spacing w:val="-2"/>
                <w:sz w:val="18"/>
                <w:szCs w:val="18"/>
              </w:rPr>
            </w:pPr>
            <w:r>
              <w:rPr>
                <w:b/>
                <w:bCs/>
                <w:spacing w:val="-2"/>
                <w:sz w:val="18"/>
                <w:szCs w:val="18"/>
              </w:rPr>
              <w:t>Description</w:t>
            </w:r>
          </w:p>
        </w:tc>
      </w:tr>
      <w:tr w:rsidR="007C42F3" w14:paraId="742725EB" w14:textId="77777777" w:rsidTr="00756E5F">
        <w:trPr>
          <w:trHeight w:val="641"/>
        </w:trPr>
        <w:tc>
          <w:tcPr>
            <w:tcW w:w="1652" w:type="dxa"/>
            <w:tcBorders>
              <w:top w:val="single" w:sz="12" w:space="0" w:color="000000"/>
              <w:left w:val="single" w:sz="12" w:space="0" w:color="000000"/>
              <w:bottom w:val="single" w:sz="2" w:space="0" w:color="000000"/>
              <w:right w:val="single" w:sz="2" w:space="0" w:color="000000"/>
            </w:tcBorders>
          </w:tcPr>
          <w:p w14:paraId="60E78477" w14:textId="77777777" w:rsidR="007C42F3" w:rsidRDefault="007C42F3" w:rsidP="00756E5F">
            <w:pPr>
              <w:pStyle w:val="TableParagraph"/>
              <w:kinsoku w:val="0"/>
              <w:overflowPunct w:val="0"/>
              <w:spacing w:line="203" w:lineRule="exact"/>
              <w:ind w:left="116"/>
              <w:rPr>
                <w:spacing w:val="-2"/>
                <w:sz w:val="18"/>
                <w:szCs w:val="18"/>
              </w:rPr>
            </w:pPr>
            <w:proofErr w:type="spellStart"/>
            <w:r>
              <w:rPr>
                <w:spacing w:val="-2"/>
                <w:sz w:val="18"/>
                <w:szCs w:val="18"/>
              </w:rPr>
              <w:t>PeerSTAAddress</w:t>
            </w:r>
            <w:proofErr w:type="spellEnd"/>
          </w:p>
        </w:tc>
        <w:tc>
          <w:tcPr>
            <w:tcW w:w="1800" w:type="dxa"/>
            <w:tcBorders>
              <w:top w:val="single" w:sz="12" w:space="0" w:color="000000"/>
              <w:left w:val="single" w:sz="2" w:space="0" w:color="000000"/>
              <w:bottom w:val="single" w:sz="2" w:space="0" w:color="000000"/>
              <w:right w:val="single" w:sz="2" w:space="0" w:color="000000"/>
            </w:tcBorders>
          </w:tcPr>
          <w:p w14:paraId="2CD1AD09" w14:textId="77777777" w:rsidR="007C42F3" w:rsidRDefault="007C42F3" w:rsidP="00756E5F">
            <w:pPr>
              <w:pStyle w:val="TableParagraph"/>
              <w:kinsoku w:val="0"/>
              <w:overflowPunct w:val="0"/>
              <w:spacing w:line="203" w:lineRule="exact"/>
              <w:rPr>
                <w:spacing w:val="-2"/>
                <w:sz w:val="18"/>
                <w:szCs w:val="18"/>
              </w:rPr>
            </w:pPr>
            <w:r>
              <w:rPr>
                <w:sz w:val="18"/>
                <w:szCs w:val="18"/>
              </w:rPr>
              <w:t>MAC</w:t>
            </w:r>
            <w:r>
              <w:rPr>
                <w:spacing w:val="-5"/>
                <w:sz w:val="18"/>
                <w:szCs w:val="18"/>
              </w:rPr>
              <w:t xml:space="preserve"> </w:t>
            </w:r>
            <w:r>
              <w:rPr>
                <w:spacing w:val="-2"/>
                <w:sz w:val="18"/>
                <w:szCs w:val="18"/>
              </w:rPr>
              <w:t>address</w:t>
            </w:r>
          </w:p>
        </w:tc>
        <w:tc>
          <w:tcPr>
            <w:tcW w:w="1794" w:type="dxa"/>
            <w:tcBorders>
              <w:top w:val="single" w:sz="12" w:space="0" w:color="000000"/>
              <w:left w:val="single" w:sz="2" w:space="0" w:color="000000"/>
              <w:bottom w:val="single" w:sz="2" w:space="0" w:color="000000"/>
              <w:right w:val="single" w:sz="2" w:space="0" w:color="000000"/>
            </w:tcBorders>
          </w:tcPr>
          <w:p w14:paraId="02E80A04" w14:textId="77777777" w:rsidR="007C42F3" w:rsidRDefault="007C42F3" w:rsidP="00756E5F">
            <w:pPr>
              <w:pStyle w:val="TableParagraph"/>
              <w:kinsoku w:val="0"/>
              <w:overflowPunct w:val="0"/>
              <w:spacing w:before="3" w:line="230" w:lineRule="auto"/>
              <w:rPr>
                <w:sz w:val="18"/>
                <w:szCs w:val="18"/>
              </w:rPr>
            </w:pPr>
            <w:r>
              <w:rPr>
                <w:sz w:val="18"/>
                <w:szCs w:val="18"/>
              </w:rPr>
              <w:t>Any</w:t>
            </w:r>
            <w:r>
              <w:rPr>
                <w:spacing w:val="-12"/>
                <w:sz w:val="18"/>
                <w:szCs w:val="18"/>
              </w:rPr>
              <w:t xml:space="preserve"> </w:t>
            </w:r>
            <w:r>
              <w:rPr>
                <w:sz w:val="18"/>
                <w:szCs w:val="18"/>
              </w:rPr>
              <w:t>valid</w:t>
            </w:r>
            <w:r>
              <w:rPr>
                <w:spacing w:val="-11"/>
                <w:sz w:val="18"/>
                <w:szCs w:val="18"/>
              </w:rPr>
              <w:t xml:space="preserve"> </w:t>
            </w:r>
            <w:r>
              <w:rPr>
                <w:sz w:val="18"/>
                <w:szCs w:val="18"/>
              </w:rPr>
              <w:t>individual MAC address</w:t>
            </w:r>
          </w:p>
        </w:tc>
        <w:tc>
          <w:tcPr>
            <w:tcW w:w="3401" w:type="dxa"/>
            <w:tcBorders>
              <w:top w:val="single" w:sz="12" w:space="0" w:color="000000"/>
              <w:left w:val="single" w:sz="2" w:space="0" w:color="000000"/>
              <w:bottom w:val="single" w:sz="2" w:space="0" w:color="000000"/>
              <w:right w:val="single" w:sz="12" w:space="0" w:color="000000"/>
            </w:tcBorders>
          </w:tcPr>
          <w:p w14:paraId="39625C3A" w14:textId="77777777" w:rsidR="007C42F3" w:rsidRDefault="007C42F3" w:rsidP="00756E5F">
            <w:pPr>
              <w:pStyle w:val="TableParagraph"/>
              <w:kinsoku w:val="0"/>
              <w:overflowPunct w:val="0"/>
              <w:spacing w:before="1" w:line="232" w:lineRule="auto"/>
              <w:ind w:left="117" w:right="127"/>
              <w:rPr>
                <w:ins w:id="15" w:author="Author"/>
                <w:sz w:val="18"/>
                <w:szCs w:val="18"/>
              </w:rPr>
            </w:pPr>
            <w:r>
              <w:rPr>
                <w:sz w:val="18"/>
                <w:szCs w:val="18"/>
              </w:rPr>
              <w:t>Specifies the address of the peer MAC entity</w:t>
            </w:r>
            <w:r>
              <w:rPr>
                <w:spacing w:val="-5"/>
                <w:sz w:val="18"/>
                <w:szCs w:val="18"/>
              </w:rPr>
              <w:t xml:space="preserve"> </w:t>
            </w:r>
            <w:r>
              <w:rPr>
                <w:sz w:val="18"/>
                <w:szCs w:val="18"/>
              </w:rPr>
              <w:t>with</w:t>
            </w:r>
            <w:r>
              <w:rPr>
                <w:spacing w:val="-5"/>
                <w:sz w:val="18"/>
                <w:szCs w:val="18"/>
              </w:rPr>
              <w:t xml:space="preserve"> </w:t>
            </w:r>
            <w:r>
              <w:rPr>
                <w:sz w:val="18"/>
                <w:szCs w:val="18"/>
              </w:rPr>
              <w:t>which</w:t>
            </w:r>
            <w:r>
              <w:rPr>
                <w:spacing w:val="-5"/>
                <w:sz w:val="18"/>
                <w:szCs w:val="18"/>
              </w:rPr>
              <w:t xml:space="preserve"> </w:t>
            </w:r>
            <w:r>
              <w:rPr>
                <w:sz w:val="18"/>
                <w:szCs w:val="18"/>
              </w:rPr>
              <w:t>the</w:t>
            </w:r>
            <w:r>
              <w:rPr>
                <w:spacing w:val="-6"/>
                <w:sz w:val="18"/>
                <w:szCs w:val="18"/>
              </w:rPr>
              <w:t xml:space="preserve"> </w:t>
            </w:r>
            <w:r>
              <w:rPr>
                <w:sz w:val="18"/>
                <w:szCs w:val="18"/>
              </w:rPr>
              <w:t>EPCS</w:t>
            </w:r>
            <w:r>
              <w:rPr>
                <w:spacing w:val="-5"/>
                <w:sz w:val="18"/>
                <w:szCs w:val="18"/>
              </w:rPr>
              <w:t xml:space="preserve"> </w:t>
            </w:r>
            <w:r>
              <w:rPr>
                <w:sz w:val="18"/>
                <w:szCs w:val="18"/>
              </w:rPr>
              <w:t>priority</w:t>
            </w:r>
            <w:r>
              <w:rPr>
                <w:spacing w:val="-6"/>
                <w:sz w:val="18"/>
                <w:szCs w:val="18"/>
              </w:rPr>
              <w:t xml:space="preserve"> </w:t>
            </w:r>
            <w:r>
              <w:rPr>
                <w:sz w:val="18"/>
                <w:szCs w:val="18"/>
              </w:rPr>
              <w:t>access procedure is performed.</w:t>
            </w:r>
          </w:p>
          <w:p w14:paraId="1AD4E378" w14:textId="3F860E6F" w:rsidR="00340944" w:rsidRDefault="00340944" w:rsidP="00756E5F">
            <w:pPr>
              <w:pStyle w:val="TableParagraph"/>
              <w:kinsoku w:val="0"/>
              <w:overflowPunct w:val="0"/>
              <w:spacing w:before="1" w:line="232" w:lineRule="auto"/>
              <w:ind w:left="117" w:right="127"/>
              <w:rPr>
                <w:sz w:val="18"/>
                <w:szCs w:val="18"/>
              </w:rPr>
            </w:pPr>
            <w:ins w:id="16" w:author="Author">
              <w:r w:rsidRPr="00EA4C68">
                <w:rPr>
                  <w:sz w:val="18"/>
                  <w:szCs w:val="18"/>
                </w:rPr>
                <w:t>(#12589)</w:t>
              </w:r>
              <w:r>
                <w:rPr>
                  <w:sz w:val="18"/>
                  <w:szCs w:val="18"/>
                </w:rPr>
                <w:t xml:space="preserve"> </w:t>
              </w:r>
              <w:bookmarkStart w:id="17" w:name="_Hlk118749342"/>
              <w:r>
                <w:rPr>
                  <w:sz w:val="18"/>
                  <w:szCs w:val="18"/>
                </w:rPr>
                <w:t xml:space="preserve">This parameter is optional when the primitive is initiated by the </w:t>
              </w:r>
              <w:r w:rsidR="008A08D3">
                <w:rPr>
                  <w:sz w:val="18"/>
                  <w:szCs w:val="18"/>
                </w:rPr>
                <w:t>MLME</w:t>
              </w:r>
              <w:r>
                <w:rPr>
                  <w:sz w:val="18"/>
                  <w:szCs w:val="18"/>
                </w:rPr>
                <w:t xml:space="preserve"> of non-AP MLD and the </w:t>
              </w:r>
              <w:proofErr w:type="spellStart"/>
              <w:r>
                <w:rPr>
                  <w:sz w:val="18"/>
                  <w:szCs w:val="18"/>
                </w:rPr>
                <w:t>PeerSTAAddress</w:t>
              </w:r>
              <w:proofErr w:type="spellEnd"/>
              <w:r>
                <w:rPr>
                  <w:sz w:val="18"/>
                  <w:szCs w:val="18"/>
                </w:rPr>
                <w:t xml:space="preserve"> indicates the MAC address of the associated AP MLD.</w:t>
              </w:r>
              <w:r w:rsidR="008A08D3">
                <w:rPr>
                  <w:sz w:val="18"/>
                  <w:szCs w:val="18"/>
                </w:rPr>
                <w:t xml:space="preserve"> Otherwise – this parameter is mandatory.</w:t>
              </w:r>
            </w:ins>
            <w:bookmarkEnd w:id="17"/>
          </w:p>
        </w:tc>
      </w:tr>
      <w:tr w:rsidR="007C42F3" w14:paraId="7D2D7C56" w14:textId="77777777" w:rsidTr="00756E5F">
        <w:trPr>
          <w:trHeight w:val="454"/>
        </w:trPr>
        <w:tc>
          <w:tcPr>
            <w:tcW w:w="1652" w:type="dxa"/>
            <w:tcBorders>
              <w:top w:val="single" w:sz="2" w:space="0" w:color="000000"/>
              <w:left w:val="single" w:sz="12" w:space="0" w:color="000000"/>
              <w:bottom w:val="single" w:sz="2" w:space="0" w:color="000000"/>
              <w:right w:val="single" w:sz="2" w:space="0" w:color="000000"/>
            </w:tcBorders>
          </w:tcPr>
          <w:p w14:paraId="1CE6A97A" w14:textId="77777777" w:rsidR="007C42F3" w:rsidRDefault="007C42F3" w:rsidP="00756E5F">
            <w:pPr>
              <w:pStyle w:val="TableParagraph"/>
              <w:kinsoku w:val="0"/>
              <w:overflowPunct w:val="0"/>
              <w:spacing w:before="9"/>
              <w:ind w:left="116"/>
              <w:rPr>
                <w:spacing w:val="-2"/>
                <w:sz w:val="18"/>
                <w:szCs w:val="18"/>
              </w:rPr>
            </w:pPr>
            <w:r>
              <w:rPr>
                <w:sz w:val="18"/>
                <w:szCs w:val="18"/>
              </w:rPr>
              <w:t>Dialog</w:t>
            </w:r>
            <w:r>
              <w:rPr>
                <w:spacing w:val="-5"/>
                <w:sz w:val="18"/>
                <w:szCs w:val="18"/>
              </w:rPr>
              <w:t xml:space="preserve"> </w:t>
            </w:r>
            <w:r>
              <w:rPr>
                <w:spacing w:val="-2"/>
                <w:sz w:val="18"/>
                <w:szCs w:val="18"/>
              </w:rPr>
              <w:t>Token</w:t>
            </w:r>
          </w:p>
        </w:tc>
        <w:tc>
          <w:tcPr>
            <w:tcW w:w="1800" w:type="dxa"/>
            <w:tcBorders>
              <w:top w:val="single" w:sz="2" w:space="0" w:color="000000"/>
              <w:left w:val="single" w:sz="2" w:space="0" w:color="000000"/>
              <w:bottom w:val="single" w:sz="2" w:space="0" w:color="000000"/>
              <w:right w:val="single" w:sz="2" w:space="0" w:color="000000"/>
            </w:tcBorders>
          </w:tcPr>
          <w:p w14:paraId="58005F99" w14:textId="77777777" w:rsidR="007C42F3" w:rsidRDefault="007C42F3" w:rsidP="00756E5F">
            <w:pPr>
              <w:pStyle w:val="TableParagraph"/>
              <w:kinsoku w:val="0"/>
              <w:overflowPunct w:val="0"/>
              <w:spacing w:before="9"/>
              <w:rPr>
                <w:spacing w:val="-2"/>
                <w:sz w:val="18"/>
                <w:szCs w:val="18"/>
              </w:rPr>
            </w:pPr>
            <w:r>
              <w:rPr>
                <w:spacing w:val="-2"/>
                <w:sz w:val="18"/>
                <w:szCs w:val="18"/>
              </w:rPr>
              <w:t>Integer</w:t>
            </w:r>
          </w:p>
        </w:tc>
        <w:tc>
          <w:tcPr>
            <w:tcW w:w="1794" w:type="dxa"/>
            <w:tcBorders>
              <w:top w:val="single" w:sz="2" w:space="0" w:color="000000"/>
              <w:left w:val="single" w:sz="2" w:space="0" w:color="000000"/>
              <w:bottom w:val="single" w:sz="2" w:space="0" w:color="000000"/>
              <w:right w:val="single" w:sz="2" w:space="0" w:color="000000"/>
            </w:tcBorders>
          </w:tcPr>
          <w:p w14:paraId="216045DA" w14:textId="77777777" w:rsidR="007C42F3" w:rsidRDefault="007C42F3" w:rsidP="00756E5F">
            <w:pPr>
              <w:pStyle w:val="TableParagraph"/>
              <w:kinsoku w:val="0"/>
              <w:overflowPunct w:val="0"/>
              <w:spacing w:before="9"/>
              <w:rPr>
                <w:spacing w:val="-2"/>
                <w:sz w:val="18"/>
                <w:szCs w:val="18"/>
              </w:rPr>
            </w:pPr>
            <w:r>
              <w:rPr>
                <w:spacing w:val="-2"/>
                <w:sz w:val="18"/>
                <w:szCs w:val="18"/>
              </w:rPr>
              <w:t>0–255</w:t>
            </w:r>
          </w:p>
        </w:tc>
        <w:tc>
          <w:tcPr>
            <w:tcW w:w="3401" w:type="dxa"/>
            <w:tcBorders>
              <w:top w:val="single" w:sz="2" w:space="0" w:color="000000"/>
              <w:left w:val="single" w:sz="2" w:space="0" w:color="000000"/>
              <w:bottom w:val="single" w:sz="2" w:space="0" w:color="000000"/>
              <w:right w:val="single" w:sz="12" w:space="0" w:color="000000"/>
            </w:tcBorders>
          </w:tcPr>
          <w:p w14:paraId="05648ACD" w14:textId="77777777" w:rsidR="007C42F3" w:rsidRDefault="007C42F3" w:rsidP="00756E5F">
            <w:pPr>
              <w:pStyle w:val="TableParagraph"/>
              <w:kinsoku w:val="0"/>
              <w:overflowPunct w:val="0"/>
              <w:spacing w:before="16" w:line="230" w:lineRule="auto"/>
              <w:ind w:left="117" w:right="127"/>
              <w:rPr>
                <w:sz w:val="18"/>
                <w:szCs w:val="18"/>
              </w:rPr>
            </w:pPr>
            <w:r>
              <w:rPr>
                <w:sz w:val="18"/>
                <w:szCs w:val="18"/>
              </w:rPr>
              <w:t>The</w:t>
            </w:r>
            <w:r>
              <w:rPr>
                <w:spacing w:val="-5"/>
                <w:sz w:val="18"/>
                <w:szCs w:val="18"/>
              </w:rPr>
              <w:t xml:space="preserve"> </w:t>
            </w:r>
            <w:r>
              <w:rPr>
                <w:sz w:val="18"/>
                <w:szCs w:val="18"/>
              </w:rPr>
              <w:t>dialog</w:t>
            </w:r>
            <w:r>
              <w:rPr>
                <w:spacing w:val="-5"/>
                <w:sz w:val="18"/>
                <w:szCs w:val="18"/>
              </w:rPr>
              <w:t xml:space="preserve"> </w:t>
            </w:r>
            <w:r>
              <w:rPr>
                <w:sz w:val="18"/>
                <w:szCs w:val="18"/>
              </w:rPr>
              <w:t>token</w:t>
            </w:r>
            <w:r>
              <w:rPr>
                <w:spacing w:val="-4"/>
                <w:sz w:val="18"/>
                <w:szCs w:val="18"/>
              </w:rPr>
              <w:t xml:space="preserve"> </w:t>
            </w:r>
            <w:r>
              <w:rPr>
                <w:sz w:val="18"/>
                <w:szCs w:val="18"/>
              </w:rPr>
              <w:t>to</w:t>
            </w:r>
            <w:r>
              <w:rPr>
                <w:spacing w:val="-4"/>
                <w:sz w:val="18"/>
                <w:szCs w:val="18"/>
              </w:rPr>
              <w:t xml:space="preserve"> </w:t>
            </w:r>
            <w:r>
              <w:rPr>
                <w:sz w:val="18"/>
                <w:szCs w:val="18"/>
              </w:rPr>
              <w:t>identify</w:t>
            </w:r>
            <w:r>
              <w:rPr>
                <w:spacing w:val="-5"/>
                <w:sz w:val="18"/>
                <w:szCs w:val="18"/>
              </w:rPr>
              <w:t xml:space="preserve"> </w:t>
            </w:r>
            <w:r>
              <w:rPr>
                <w:sz w:val="18"/>
                <w:szCs w:val="18"/>
              </w:rPr>
              <w:t>the</w:t>
            </w:r>
            <w:r>
              <w:rPr>
                <w:spacing w:val="-4"/>
                <w:sz w:val="18"/>
                <w:szCs w:val="18"/>
              </w:rPr>
              <w:t xml:space="preserve"> </w:t>
            </w:r>
            <w:r>
              <w:rPr>
                <w:sz w:val="18"/>
                <w:szCs w:val="18"/>
              </w:rPr>
              <w:t>EPCS priority access procedure.</w:t>
            </w:r>
          </w:p>
        </w:tc>
      </w:tr>
      <w:tr w:rsidR="007C42F3" w14:paraId="705DB828" w14:textId="77777777" w:rsidTr="00756E5F">
        <w:trPr>
          <w:trHeight w:val="843"/>
        </w:trPr>
        <w:tc>
          <w:tcPr>
            <w:tcW w:w="1652" w:type="dxa"/>
            <w:tcBorders>
              <w:top w:val="single" w:sz="2" w:space="0" w:color="000000"/>
              <w:left w:val="single" w:sz="12" w:space="0" w:color="000000"/>
              <w:bottom w:val="single" w:sz="12" w:space="0" w:color="000000"/>
              <w:right w:val="single" w:sz="2" w:space="0" w:color="000000"/>
            </w:tcBorders>
          </w:tcPr>
          <w:p w14:paraId="5507F357" w14:textId="77777777" w:rsidR="007C42F3" w:rsidRDefault="007C42F3" w:rsidP="00756E5F">
            <w:pPr>
              <w:pStyle w:val="TableParagraph"/>
              <w:kinsoku w:val="0"/>
              <w:overflowPunct w:val="0"/>
              <w:spacing w:before="14" w:line="232" w:lineRule="auto"/>
              <w:ind w:left="116"/>
              <w:rPr>
                <w:color w:val="000000"/>
                <w:spacing w:val="-2"/>
                <w:sz w:val="18"/>
                <w:szCs w:val="18"/>
              </w:rPr>
            </w:pPr>
            <w:r>
              <w:rPr>
                <w:color w:val="208A20"/>
                <w:spacing w:val="-2"/>
                <w:sz w:val="18"/>
                <w:szCs w:val="18"/>
              </w:rPr>
              <w:lastRenderedPageBreak/>
              <w:t>(#</w:t>
            </w:r>
            <w:proofErr w:type="gramStart"/>
            <w:r>
              <w:rPr>
                <w:color w:val="208A20"/>
                <w:spacing w:val="-2"/>
                <w:sz w:val="18"/>
                <w:szCs w:val="18"/>
              </w:rPr>
              <w:t>10199)</w:t>
            </w:r>
            <w:proofErr w:type="spellStart"/>
            <w:r>
              <w:rPr>
                <w:color w:val="000000"/>
                <w:spacing w:val="-2"/>
                <w:sz w:val="18"/>
                <w:szCs w:val="18"/>
              </w:rPr>
              <w:t>PriorityA</w:t>
            </w:r>
            <w:proofErr w:type="spellEnd"/>
            <w:proofErr w:type="gramEnd"/>
            <w:r>
              <w:rPr>
                <w:color w:val="000000"/>
                <w:spacing w:val="-2"/>
                <w:sz w:val="18"/>
                <w:szCs w:val="18"/>
              </w:rPr>
              <w:t xml:space="preserve"> </w:t>
            </w:r>
            <w:proofErr w:type="spellStart"/>
            <w:r>
              <w:rPr>
                <w:color w:val="000000"/>
                <w:spacing w:val="-2"/>
                <w:sz w:val="18"/>
                <w:szCs w:val="18"/>
              </w:rPr>
              <w:t>ccessMultiLink</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2D0F3370" w14:textId="77777777" w:rsidR="007C42F3" w:rsidRDefault="007C42F3" w:rsidP="00756E5F">
            <w:pPr>
              <w:pStyle w:val="TableParagraph"/>
              <w:kinsoku w:val="0"/>
              <w:overflowPunct w:val="0"/>
              <w:spacing w:before="14" w:line="232" w:lineRule="auto"/>
              <w:ind w:right="249"/>
              <w:rPr>
                <w:sz w:val="18"/>
                <w:szCs w:val="18"/>
              </w:rPr>
            </w:pPr>
            <w:r>
              <w:rPr>
                <w:sz w:val="18"/>
                <w:szCs w:val="18"/>
              </w:rPr>
              <w:t>Priority Access Multi-Link</w:t>
            </w:r>
            <w:r>
              <w:rPr>
                <w:spacing w:val="-12"/>
                <w:sz w:val="18"/>
                <w:szCs w:val="18"/>
              </w:rPr>
              <w:t xml:space="preserve"> </w:t>
            </w:r>
            <w:r>
              <w:rPr>
                <w:sz w:val="18"/>
                <w:szCs w:val="18"/>
              </w:rPr>
              <w:t>element</w:t>
            </w:r>
          </w:p>
        </w:tc>
        <w:tc>
          <w:tcPr>
            <w:tcW w:w="1794" w:type="dxa"/>
            <w:tcBorders>
              <w:top w:val="single" w:sz="2" w:space="0" w:color="000000"/>
              <w:left w:val="single" w:sz="2" w:space="0" w:color="000000"/>
              <w:bottom w:val="single" w:sz="12" w:space="0" w:color="000000"/>
              <w:right w:val="single" w:sz="2" w:space="0" w:color="000000"/>
            </w:tcBorders>
          </w:tcPr>
          <w:p w14:paraId="3B351991" w14:textId="77777777" w:rsidR="007C42F3" w:rsidRDefault="007C42F3" w:rsidP="00756E5F">
            <w:pPr>
              <w:pStyle w:val="TableParagraph"/>
              <w:kinsoku w:val="0"/>
              <w:overflowPunct w:val="0"/>
              <w:spacing w:before="14" w:line="232" w:lineRule="auto"/>
              <w:ind w:right="187"/>
              <w:rPr>
                <w:spacing w:val="-2"/>
                <w:sz w:val="18"/>
                <w:szCs w:val="18"/>
              </w:rPr>
            </w:pPr>
            <w:r>
              <w:rPr>
                <w:sz w:val="18"/>
                <w:szCs w:val="18"/>
              </w:rPr>
              <w:t>As defined in 9.4.2.312.6</w:t>
            </w:r>
            <w:r>
              <w:rPr>
                <w:spacing w:val="-12"/>
                <w:sz w:val="18"/>
                <w:szCs w:val="18"/>
              </w:rPr>
              <w:t xml:space="preserve"> </w:t>
            </w:r>
            <w:r>
              <w:rPr>
                <w:sz w:val="18"/>
                <w:szCs w:val="18"/>
              </w:rPr>
              <w:t xml:space="preserve">(Priority Access Multi-Link </w:t>
            </w:r>
            <w:r>
              <w:rPr>
                <w:spacing w:val="-2"/>
                <w:sz w:val="18"/>
                <w:szCs w:val="18"/>
              </w:rPr>
              <w:t>element)</w:t>
            </w:r>
          </w:p>
        </w:tc>
        <w:tc>
          <w:tcPr>
            <w:tcW w:w="3401" w:type="dxa"/>
            <w:tcBorders>
              <w:top w:val="single" w:sz="2" w:space="0" w:color="000000"/>
              <w:left w:val="single" w:sz="2" w:space="0" w:color="000000"/>
              <w:bottom w:val="single" w:sz="12" w:space="0" w:color="000000"/>
              <w:right w:val="single" w:sz="12" w:space="0" w:color="000000"/>
            </w:tcBorders>
          </w:tcPr>
          <w:p w14:paraId="7F22AD42" w14:textId="4560D40B" w:rsidR="007C42F3" w:rsidRDefault="007C42F3" w:rsidP="00756E5F">
            <w:pPr>
              <w:pStyle w:val="TableParagraph"/>
              <w:kinsoku w:val="0"/>
              <w:overflowPunct w:val="0"/>
              <w:spacing w:before="14" w:line="232" w:lineRule="auto"/>
              <w:ind w:left="117" w:right="127"/>
              <w:rPr>
                <w:sz w:val="18"/>
                <w:szCs w:val="18"/>
              </w:rPr>
            </w:pPr>
            <w:r>
              <w:rPr>
                <w:sz w:val="18"/>
                <w:szCs w:val="18"/>
              </w:rPr>
              <w:t>Specifies</w:t>
            </w:r>
            <w:r>
              <w:rPr>
                <w:spacing w:val="-6"/>
                <w:sz w:val="18"/>
                <w:szCs w:val="18"/>
              </w:rPr>
              <w:t xml:space="preserve"> </w:t>
            </w:r>
            <w:ins w:id="18" w:author="Author">
              <w:r w:rsidR="0071624F">
                <w:rPr>
                  <w:spacing w:val="-6"/>
                  <w:sz w:val="18"/>
                  <w:szCs w:val="18"/>
                </w:rPr>
                <w:t xml:space="preserve">the </w:t>
              </w:r>
            </w:ins>
            <w:r>
              <w:rPr>
                <w:sz w:val="18"/>
                <w:szCs w:val="18"/>
              </w:rPr>
              <w:t>EDCA</w:t>
            </w:r>
            <w:r>
              <w:rPr>
                <w:spacing w:val="-6"/>
                <w:sz w:val="18"/>
                <w:szCs w:val="18"/>
              </w:rPr>
              <w:t xml:space="preserve"> </w:t>
            </w:r>
            <w:r>
              <w:rPr>
                <w:sz w:val="18"/>
                <w:szCs w:val="18"/>
              </w:rPr>
              <w:t>Parameter</w:t>
            </w:r>
            <w:r>
              <w:rPr>
                <w:spacing w:val="-6"/>
                <w:sz w:val="18"/>
                <w:szCs w:val="18"/>
              </w:rPr>
              <w:t xml:space="preserve"> </w:t>
            </w:r>
            <w:r>
              <w:rPr>
                <w:sz w:val="18"/>
                <w:szCs w:val="18"/>
              </w:rPr>
              <w:t>sets</w:t>
            </w:r>
            <w:r>
              <w:rPr>
                <w:spacing w:val="-6"/>
                <w:sz w:val="18"/>
                <w:szCs w:val="18"/>
              </w:rPr>
              <w:t xml:space="preserve"> </w:t>
            </w:r>
            <w:r>
              <w:rPr>
                <w:sz w:val="18"/>
                <w:szCs w:val="18"/>
              </w:rPr>
              <w:t>used</w:t>
            </w:r>
            <w:r>
              <w:rPr>
                <w:spacing w:val="-6"/>
                <w:sz w:val="18"/>
                <w:szCs w:val="18"/>
              </w:rPr>
              <w:t xml:space="preserve"> </w:t>
            </w:r>
            <w:r>
              <w:rPr>
                <w:sz w:val="18"/>
                <w:szCs w:val="18"/>
              </w:rPr>
              <w:t>by EPCS priority access.</w:t>
            </w:r>
          </w:p>
        </w:tc>
      </w:tr>
    </w:tbl>
    <w:p w14:paraId="566EC80C" w14:textId="77777777" w:rsidR="007C42F3" w:rsidRDefault="007C42F3" w:rsidP="007C42F3">
      <w:pPr>
        <w:pStyle w:val="BodyText"/>
        <w:kinsoku w:val="0"/>
        <w:overflowPunct w:val="0"/>
        <w:spacing w:before="8"/>
        <w:rPr>
          <w:sz w:val="17"/>
          <w:szCs w:val="17"/>
        </w:rPr>
      </w:pPr>
    </w:p>
    <w:p w14:paraId="4DDE7918" w14:textId="7281F88D" w:rsidR="00EA4C68" w:rsidRDefault="00EA4C68" w:rsidP="003D4F0C">
      <w:pPr>
        <w:pStyle w:val="BodyText"/>
        <w:kinsoku w:val="0"/>
        <w:overflowPunct w:val="0"/>
        <w:spacing w:before="6"/>
        <w:rPr>
          <w:ins w:id="19" w:author="Author"/>
          <w:sz w:val="23"/>
          <w:szCs w:val="23"/>
        </w:rPr>
      </w:pPr>
    </w:p>
    <w:p w14:paraId="678D8A62" w14:textId="77777777" w:rsidR="00340944" w:rsidRDefault="00340944" w:rsidP="00340944">
      <w:pPr>
        <w:pStyle w:val="ListParagraph"/>
        <w:numPr>
          <w:ilvl w:val="3"/>
          <w:numId w:val="27"/>
        </w:numPr>
        <w:tabs>
          <w:tab w:val="left" w:pos="1070"/>
        </w:tabs>
        <w:kinsoku w:val="0"/>
        <w:overflowPunct w:val="0"/>
        <w:spacing w:before="0"/>
        <w:rPr>
          <w:b/>
          <w:bCs/>
          <w:spacing w:val="-2"/>
          <w:sz w:val="20"/>
          <w:szCs w:val="20"/>
        </w:rPr>
      </w:pPr>
      <w:r>
        <w:rPr>
          <w:b/>
          <w:bCs/>
          <w:w w:val="95"/>
          <w:sz w:val="20"/>
          <w:szCs w:val="20"/>
        </w:rPr>
        <w:t>MLME-</w:t>
      </w:r>
      <w:proofErr w:type="spellStart"/>
      <w:r>
        <w:rPr>
          <w:b/>
          <w:bCs/>
          <w:spacing w:val="-2"/>
          <w:sz w:val="20"/>
          <w:szCs w:val="20"/>
        </w:rPr>
        <w:t>EPCSPRIACCESSENABLE.response</w:t>
      </w:r>
      <w:proofErr w:type="spellEnd"/>
    </w:p>
    <w:p w14:paraId="3C02BB53" w14:textId="77777777" w:rsidR="00340944" w:rsidRDefault="00340944" w:rsidP="00340944">
      <w:pPr>
        <w:pStyle w:val="BodyText"/>
        <w:kinsoku w:val="0"/>
        <w:overflowPunct w:val="0"/>
        <w:spacing w:before="1"/>
        <w:rPr>
          <w:rFonts w:ascii="Arial" w:hAnsi="Arial" w:cs="Arial"/>
          <w:b/>
          <w:bCs/>
          <w:sz w:val="29"/>
          <w:szCs w:val="29"/>
        </w:rPr>
      </w:pPr>
    </w:p>
    <w:p w14:paraId="4FD9444E" w14:textId="77777777" w:rsidR="00340944" w:rsidRDefault="00340944" w:rsidP="00340944">
      <w:pPr>
        <w:pStyle w:val="ListParagraph"/>
        <w:numPr>
          <w:ilvl w:val="4"/>
          <w:numId w:val="27"/>
        </w:numPr>
        <w:tabs>
          <w:tab w:val="left" w:pos="1236"/>
        </w:tabs>
        <w:kinsoku w:val="0"/>
        <w:overflowPunct w:val="0"/>
        <w:spacing w:before="1"/>
        <w:ind w:left="1235" w:hanging="1057"/>
        <w:rPr>
          <w:b/>
          <w:bCs/>
          <w:spacing w:val="-2"/>
          <w:sz w:val="20"/>
          <w:szCs w:val="20"/>
        </w:rPr>
      </w:pPr>
      <w:bookmarkStart w:id="20" w:name="6.3.131.5.1_Function"/>
      <w:bookmarkEnd w:id="20"/>
      <w:r>
        <w:rPr>
          <w:b/>
          <w:bCs/>
          <w:spacing w:val="-2"/>
          <w:sz w:val="20"/>
          <w:szCs w:val="20"/>
        </w:rPr>
        <w:t>Function</w:t>
      </w:r>
    </w:p>
    <w:p w14:paraId="5D1E466A" w14:textId="77777777" w:rsidR="00340944" w:rsidRDefault="00340944" w:rsidP="00340944">
      <w:pPr>
        <w:pStyle w:val="BodyText"/>
        <w:kinsoku w:val="0"/>
        <w:overflowPunct w:val="0"/>
        <w:spacing w:before="2"/>
        <w:rPr>
          <w:rFonts w:ascii="Arial" w:hAnsi="Arial" w:cs="Arial"/>
          <w:b/>
          <w:bCs/>
          <w:sz w:val="29"/>
          <w:szCs w:val="29"/>
        </w:rPr>
      </w:pPr>
    </w:p>
    <w:p w14:paraId="6D8047CB" w14:textId="77777777" w:rsidR="00340944" w:rsidRDefault="00340944" w:rsidP="00340944">
      <w:pPr>
        <w:pStyle w:val="BodyText"/>
        <w:kinsoku w:val="0"/>
        <w:overflowPunct w:val="0"/>
        <w:spacing w:line="249" w:lineRule="auto"/>
        <w:ind w:left="179" w:right="238"/>
      </w:pPr>
      <w:r>
        <w:t>This</w:t>
      </w:r>
      <w:r>
        <w:rPr>
          <w:spacing w:val="-4"/>
        </w:rPr>
        <w:t xml:space="preserve"> </w:t>
      </w:r>
      <w:r>
        <w:t>primitive</w:t>
      </w:r>
      <w:r>
        <w:rPr>
          <w:spacing w:val="-5"/>
        </w:rPr>
        <w:t xml:space="preserve"> </w:t>
      </w:r>
      <w:r>
        <w:t>is</w:t>
      </w:r>
      <w:r>
        <w:rPr>
          <w:spacing w:val="-5"/>
        </w:rPr>
        <w:t xml:space="preserve"> </w:t>
      </w:r>
      <w:r>
        <w:t>generated</w:t>
      </w:r>
      <w:r>
        <w:rPr>
          <w:spacing w:val="-5"/>
        </w:rPr>
        <w:t xml:space="preserve"> </w:t>
      </w:r>
      <w:r>
        <w:t>by</w:t>
      </w:r>
      <w:r>
        <w:rPr>
          <w:spacing w:val="-4"/>
        </w:rPr>
        <w:t xml:space="preserve"> </w:t>
      </w:r>
      <w:r>
        <w:t>the</w:t>
      </w:r>
      <w:r>
        <w:rPr>
          <w:spacing w:val="-4"/>
        </w:rPr>
        <w:t xml:space="preserve"> </w:t>
      </w:r>
      <w:r>
        <w:t>MLME</w:t>
      </w:r>
      <w:r>
        <w:rPr>
          <w:spacing w:val="-6"/>
        </w:rPr>
        <w:t xml:space="preserve"> </w:t>
      </w:r>
      <w:r>
        <w:t>to</w:t>
      </w:r>
      <w:r>
        <w:rPr>
          <w:spacing w:val="-4"/>
        </w:rPr>
        <w:t xml:space="preserve"> </w:t>
      </w:r>
      <w:r>
        <w:t>send</w:t>
      </w:r>
      <w:r>
        <w:rPr>
          <w:spacing w:val="-4"/>
        </w:rPr>
        <w:t xml:space="preserve"> </w:t>
      </w:r>
      <w:r>
        <w:t>a</w:t>
      </w:r>
      <w:r>
        <w:rPr>
          <w:spacing w:val="-5"/>
        </w:rPr>
        <w:t xml:space="preserve"> </w:t>
      </w:r>
      <w:r>
        <w:t>response</w:t>
      </w:r>
      <w:r>
        <w:rPr>
          <w:spacing w:val="-4"/>
        </w:rPr>
        <w:t xml:space="preserve"> </w:t>
      </w:r>
      <w:r>
        <w:t>to</w:t>
      </w:r>
      <w:r>
        <w:rPr>
          <w:spacing w:val="-4"/>
        </w:rPr>
        <w:t xml:space="preserve"> </w:t>
      </w:r>
      <w:r>
        <w:t>a</w:t>
      </w:r>
      <w:r>
        <w:rPr>
          <w:spacing w:val="-4"/>
        </w:rPr>
        <w:t xml:space="preserve"> </w:t>
      </w:r>
      <w:r>
        <w:t>peer</w:t>
      </w:r>
      <w:r>
        <w:rPr>
          <w:spacing w:val="-4"/>
        </w:rPr>
        <w:t xml:space="preserve"> </w:t>
      </w:r>
      <w:r>
        <w:t>MAC</w:t>
      </w:r>
      <w:r>
        <w:rPr>
          <w:spacing w:val="-4"/>
        </w:rPr>
        <w:t xml:space="preserve"> </w:t>
      </w:r>
      <w:r>
        <w:t>entity</w:t>
      </w:r>
      <w:r>
        <w:rPr>
          <w:spacing w:val="-4"/>
        </w:rPr>
        <w:t xml:space="preserve"> </w:t>
      </w:r>
      <w:r>
        <w:t>that</w:t>
      </w:r>
      <w:r>
        <w:rPr>
          <w:spacing w:val="-5"/>
        </w:rPr>
        <w:t xml:space="preserve"> </w:t>
      </w:r>
      <w:r>
        <w:t>sent</w:t>
      </w:r>
      <w:r>
        <w:rPr>
          <w:spacing w:val="-4"/>
        </w:rPr>
        <w:t xml:space="preserve"> </w:t>
      </w:r>
      <w:r>
        <w:t>a</w:t>
      </w:r>
      <w:r>
        <w:rPr>
          <w:spacing w:val="-5"/>
        </w:rPr>
        <w:t xml:space="preserve"> </w:t>
      </w:r>
      <w:r>
        <w:t>request</w:t>
      </w:r>
      <w:r>
        <w:rPr>
          <w:spacing w:val="-4"/>
        </w:rPr>
        <w:t xml:space="preserve"> </w:t>
      </w:r>
      <w:r>
        <w:t>to</w:t>
      </w:r>
      <w:r>
        <w:rPr>
          <w:spacing w:val="-5"/>
        </w:rPr>
        <w:t xml:space="preserve"> </w:t>
      </w:r>
      <w:proofErr w:type="spellStart"/>
      <w:r>
        <w:t>ena</w:t>
      </w:r>
      <w:proofErr w:type="spellEnd"/>
      <w:r>
        <w:t xml:space="preserve">- </w:t>
      </w:r>
      <w:proofErr w:type="spellStart"/>
      <w:r>
        <w:t>ble</w:t>
      </w:r>
      <w:proofErr w:type="spellEnd"/>
      <w:r>
        <w:t xml:space="preserve"> EPCS priority access.</w:t>
      </w:r>
    </w:p>
    <w:p w14:paraId="6D4F172D" w14:textId="77777777" w:rsidR="00340944" w:rsidRDefault="00340944" w:rsidP="00340944">
      <w:pPr>
        <w:pStyle w:val="BodyText"/>
        <w:kinsoku w:val="0"/>
        <w:overflowPunct w:val="0"/>
        <w:spacing w:before="5"/>
        <w:rPr>
          <w:sz w:val="28"/>
          <w:szCs w:val="28"/>
        </w:rPr>
      </w:pPr>
    </w:p>
    <w:p w14:paraId="0E3910DD" w14:textId="77777777" w:rsidR="00340944" w:rsidRDefault="00340944" w:rsidP="00340944">
      <w:pPr>
        <w:pStyle w:val="ListParagraph"/>
        <w:numPr>
          <w:ilvl w:val="4"/>
          <w:numId w:val="27"/>
        </w:numPr>
        <w:tabs>
          <w:tab w:val="left" w:pos="1237"/>
        </w:tabs>
        <w:kinsoku w:val="0"/>
        <w:overflowPunct w:val="0"/>
        <w:spacing w:before="0"/>
        <w:ind w:hanging="1058"/>
        <w:rPr>
          <w:b/>
          <w:bCs/>
          <w:spacing w:val="-2"/>
          <w:sz w:val="20"/>
          <w:szCs w:val="20"/>
        </w:rPr>
      </w:pPr>
      <w:bookmarkStart w:id="21" w:name="6.3.131.5.2_Semantics_of_the_service_pri"/>
      <w:bookmarkEnd w:id="21"/>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3E4896F9" w14:textId="77777777" w:rsidR="00340944" w:rsidRDefault="00340944" w:rsidP="00340944">
      <w:pPr>
        <w:pStyle w:val="BodyText"/>
        <w:kinsoku w:val="0"/>
        <w:overflowPunct w:val="0"/>
        <w:spacing w:before="3"/>
        <w:rPr>
          <w:rFonts w:ascii="Arial" w:hAnsi="Arial" w:cs="Arial"/>
          <w:b/>
          <w:bCs/>
          <w:sz w:val="29"/>
          <w:szCs w:val="29"/>
        </w:rPr>
      </w:pPr>
    </w:p>
    <w:p w14:paraId="7634C122" w14:textId="77777777" w:rsidR="008336DA" w:rsidRDefault="008336DA" w:rsidP="008336DA">
      <w:pPr>
        <w:pStyle w:val="BodyText"/>
        <w:kinsoku w:val="0"/>
        <w:overflowPunct w:val="0"/>
        <w:ind w:left="179"/>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69978E23" w14:textId="77777777" w:rsidR="008336DA" w:rsidRDefault="008336DA" w:rsidP="00340944">
      <w:pPr>
        <w:pStyle w:val="BodyText"/>
        <w:kinsoku w:val="0"/>
        <w:overflowPunct w:val="0"/>
        <w:ind w:left="179"/>
      </w:pPr>
    </w:p>
    <w:p w14:paraId="01D49A24" w14:textId="0CAD2600" w:rsidR="00340944" w:rsidRDefault="00340944" w:rsidP="00340944">
      <w:pPr>
        <w:pStyle w:val="BodyText"/>
        <w:kinsoku w:val="0"/>
        <w:overflowPunct w:val="0"/>
        <w:ind w:left="179"/>
        <w:rPr>
          <w:spacing w:val="-2"/>
        </w:rPr>
      </w:pPr>
      <w:r>
        <w:t>The</w:t>
      </w:r>
      <w:r>
        <w:rPr>
          <w:spacing w:val="-6"/>
        </w:rPr>
        <w:t xml:space="preserve"> </w:t>
      </w:r>
      <w:r>
        <w:t>primitive</w:t>
      </w:r>
      <w:r>
        <w:rPr>
          <w:spacing w:val="-4"/>
        </w:rPr>
        <w:t xml:space="preserve"> </w:t>
      </w:r>
      <w:r>
        <w:t>parameters</w:t>
      </w:r>
      <w:r>
        <w:rPr>
          <w:spacing w:val="-5"/>
        </w:rPr>
        <w:t xml:space="preserve"> </w:t>
      </w:r>
      <w:r>
        <w:t>are</w:t>
      </w:r>
      <w:r>
        <w:rPr>
          <w:spacing w:val="-5"/>
        </w:rPr>
        <w:t xml:space="preserve"> </w:t>
      </w:r>
      <w:r>
        <w:t>as</w:t>
      </w:r>
      <w:r>
        <w:rPr>
          <w:spacing w:val="-4"/>
        </w:rPr>
        <w:t xml:space="preserve"> </w:t>
      </w:r>
      <w:r>
        <w:rPr>
          <w:spacing w:val="-2"/>
        </w:rPr>
        <w:t>follows:</w:t>
      </w:r>
    </w:p>
    <w:p w14:paraId="5429F5B9" w14:textId="77777777" w:rsidR="00340944" w:rsidRDefault="00340944" w:rsidP="00340944">
      <w:pPr>
        <w:pStyle w:val="BodyText"/>
        <w:kinsoku w:val="0"/>
        <w:overflowPunct w:val="0"/>
        <w:spacing w:before="95"/>
        <w:ind w:left="380"/>
        <w:rPr>
          <w:spacing w:val="-2"/>
        </w:rPr>
      </w:pPr>
      <w:r>
        <w:rPr>
          <w:w w:val="95"/>
        </w:rPr>
        <w:t>MLME-</w:t>
      </w:r>
      <w:proofErr w:type="spellStart"/>
      <w:r>
        <w:rPr>
          <w:spacing w:val="-2"/>
        </w:rPr>
        <w:t>EPCSPRIACCESSENABLE.response</w:t>
      </w:r>
      <w:proofErr w:type="spellEnd"/>
      <w:r>
        <w:rPr>
          <w:spacing w:val="-2"/>
        </w:rPr>
        <w:t>(</w:t>
      </w:r>
    </w:p>
    <w:p w14:paraId="68C49F36" w14:textId="77777777" w:rsidR="00340944" w:rsidRDefault="00340944" w:rsidP="008336DA">
      <w:pPr>
        <w:pStyle w:val="BodyText"/>
        <w:kinsoku w:val="0"/>
        <w:overflowPunct w:val="0"/>
        <w:spacing w:before="97" w:line="338" w:lineRule="auto"/>
        <w:ind w:left="3459" w:right="4902"/>
      </w:pPr>
      <w:proofErr w:type="spellStart"/>
      <w:r>
        <w:rPr>
          <w:spacing w:val="-2"/>
        </w:rPr>
        <w:t>PeerSTAAddress</w:t>
      </w:r>
      <w:proofErr w:type="spellEnd"/>
      <w:r>
        <w:rPr>
          <w:spacing w:val="-2"/>
        </w:rPr>
        <w:t xml:space="preserve">, </w:t>
      </w:r>
      <w:r>
        <w:t>Dialog Token, Status Code,</w:t>
      </w:r>
    </w:p>
    <w:p w14:paraId="5A1CC5C3" w14:textId="77777777" w:rsidR="00340944" w:rsidRDefault="00340944" w:rsidP="00340944">
      <w:pPr>
        <w:pStyle w:val="BodyText"/>
        <w:kinsoku w:val="0"/>
        <w:overflowPunct w:val="0"/>
        <w:spacing w:before="4"/>
        <w:ind w:left="3459"/>
        <w:rPr>
          <w:color w:val="000000"/>
          <w:spacing w:val="-2"/>
        </w:rPr>
      </w:pPr>
      <w:r>
        <w:rPr>
          <w:color w:val="208A20"/>
          <w:spacing w:val="-2"/>
          <w:u w:val="single"/>
        </w:rPr>
        <w:t>(#</w:t>
      </w:r>
      <w:proofErr w:type="gramStart"/>
      <w:r>
        <w:rPr>
          <w:color w:val="208A20"/>
          <w:spacing w:val="-2"/>
          <w:u w:val="single"/>
        </w:rPr>
        <w:t>10199)</w:t>
      </w:r>
      <w:proofErr w:type="spellStart"/>
      <w:r>
        <w:rPr>
          <w:color w:val="000000"/>
          <w:spacing w:val="-2"/>
        </w:rPr>
        <w:t>PriorityAccessMultiLink</w:t>
      </w:r>
      <w:proofErr w:type="spellEnd"/>
      <w:proofErr w:type="gramEnd"/>
    </w:p>
    <w:p w14:paraId="1CDBC04E" w14:textId="77777777" w:rsidR="00340944" w:rsidRDefault="00340944" w:rsidP="00340944">
      <w:pPr>
        <w:pStyle w:val="BodyText"/>
        <w:kinsoku w:val="0"/>
        <w:overflowPunct w:val="0"/>
        <w:spacing w:before="95"/>
        <w:ind w:left="3459"/>
        <w:rPr>
          <w:w w:val="99"/>
        </w:rPr>
      </w:pPr>
      <w:r>
        <w:rPr>
          <w:w w:val="99"/>
        </w:rPr>
        <w:t>)</w:t>
      </w:r>
    </w:p>
    <w:p w14:paraId="356D2A7B" w14:textId="77777777" w:rsidR="00340944" w:rsidRDefault="00340944" w:rsidP="00340944">
      <w:pPr>
        <w:pStyle w:val="BodyText"/>
        <w:kinsoku w:val="0"/>
        <w:overflowPunct w:val="0"/>
        <w:spacing w:before="9"/>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340944" w14:paraId="4CA2FF1C" w14:textId="77777777" w:rsidTr="00756E5F">
        <w:trPr>
          <w:trHeight w:val="310"/>
        </w:trPr>
        <w:tc>
          <w:tcPr>
            <w:tcW w:w="1652" w:type="dxa"/>
            <w:tcBorders>
              <w:top w:val="single" w:sz="12" w:space="0" w:color="000000"/>
              <w:left w:val="single" w:sz="12" w:space="0" w:color="000000"/>
              <w:bottom w:val="single" w:sz="12" w:space="0" w:color="000000"/>
              <w:right w:val="single" w:sz="2" w:space="0" w:color="000000"/>
            </w:tcBorders>
          </w:tcPr>
          <w:p w14:paraId="380388BA" w14:textId="77777777" w:rsidR="00340944" w:rsidRDefault="00340944" w:rsidP="00756E5F">
            <w:pPr>
              <w:pStyle w:val="TableParagraph"/>
              <w:kinsoku w:val="0"/>
              <w:overflowPunct w:val="0"/>
              <w:spacing w:before="37"/>
              <w:ind w:left="590" w:right="567"/>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7AA10B74" w14:textId="77777777" w:rsidR="00340944" w:rsidRDefault="00340944" w:rsidP="00756E5F">
            <w:pPr>
              <w:pStyle w:val="TableParagraph"/>
              <w:kinsoku w:val="0"/>
              <w:overflowPunct w:val="0"/>
              <w:spacing w:before="37"/>
              <w:ind w:left="699" w:right="675"/>
              <w:jc w:val="center"/>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0F4150B6" w14:textId="77777777" w:rsidR="00340944" w:rsidRDefault="00340944" w:rsidP="00756E5F">
            <w:pPr>
              <w:pStyle w:val="TableParagraph"/>
              <w:kinsoku w:val="0"/>
              <w:overflowPunct w:val="0"/>
              <w:spacing w:before="37"/>
              <w:ind w:left="454"/>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57C21B6D" w14:textId="77777777" w:rsidR="00340944" w:rsidRDefault="00340944" w:rsidP="00756E5F">
            <w:pPr>
              <w:pStyle w:val="TableParagraph"/>
              <w:kinsoku w:val="0"/>
              <w:overflowPunct w:val="0"/>
              <w:spacing w:before="37"/>
              <w:ind w:left="123" w:right="97"/>
              <w:jc w:val="center"/>
              <w:rPr>
                <w:b/>
                <w:bCs/>
                <w:spacing w:val="-2"/>
                <w:sz w:val="18"/>
                <w:szCs w:val="18"/>
              </w:rPr>
            </w:pPr>
            <w:r>
              <w:rPr>
                <w:b/>
                <w:bCs/>
                <w:spacing w:val="-2"/>
                <w:sz w:val="18"/>
                <w:szCs w:val="18"/>
              </w:rPr>
              <w:t>Description</w:t>
            </w:r>
          </w:p>
        </w:tc>
      </w:tr>
      <w:tr w:rsidR="00340944" w14:paraId="6ED41CD9" w14:textId="77777777" w:rsidTr="00756E5F">
        <w:trPr>
          <w:trHeight w:val="641"/>
        </w:trPr>
        <w:tc>
          <w:tcPr>
            <w:tcW w:w="1652" w:type="dxa"/>
            <w:tcBorders>
              <w:top w:val="single" w:sz="12" w:space="0" w:color="000000"/>
              <w:left w:val="single" w:sz="12" w:space="0" w:color="000000"/>
              <w:bottom w:val="single" w:sz="2" w:space="0" w:color="000000"/>
              <w:right w:val="single" w:sz="2" w:space="0" w:color="000000"/>
            </w:tcBorders>
          </w:tcPr>
          <w:p w14:paraId="2421BF33" w14:textId="77777777" w:rsidR="00340944" w:rsidRDefault="00340944" w:rsidP="00756E5F">
            <w:pPr>
              <w:pStyle w:val="TableParagraph"/>
              <w:kinsoku w:val="0"/>
              <w:overflowPunct w:val="0"/>
              <w:spacing w:line="203" w:lineRule="exact"/>
              <w:ind w:left="116"/>
              <w:rPr>
                <w:spacing w:val="-2"/>
                <w:sz w:val="18"/>
                <w:szCs w:val="18"/>
              </w:rPr>
            </w:pPr>
            <w:proofErr w:type="spellStart"/>
            <w:r>
              <w:rPr>
                <w:spacing w:val="-2"/>
                <w:sz w:val="18"/>
                <w:szCs w:val="18"/>
              </w:rPr>
              <w:t>PeerSTAAddress</w:t>
            </w:r>
            <w:proofErr w:type="spellEnd"/>
          </w:p>
        </w:tc>
        <w:tc>
          <w:tcPr>
            <w:tcW w:w="1800" w:type="dxa"/>
            <w:tcBorders>
              <w:top w:val="single" w:sz="12" w:space="0" w:color="000000"/>
              <w:left w:val="single" w:sz="2" w:space="0" w:color="000000"/>
              <w:bottom w:val="single" w:sz="2" w:space="0" w:color="000000"/>
              <w:right w:val="single" w:sz="2" w:space="0" w:color="000000"/>
            </w:tcBorders>
          </w:tcPr>
          <w:p w14:paraId="3DB0BBD4" w14:textId="77777777" w:rsidR="00340944" w:rsidRDefault="00340944" w:rsidP="00756E5F">
            <w:pPr>
              <w:pStyle w:val="TableParagraph"/>
              <w:kinsoku w:val="0"/>
              <w:overflowPunct w:val="0"/>
              <w:spacing w:line="203" w:lineRule="exact"/>
              <w:rPr>
                <w:spacing w:val="-2"/>
                <w:sz w:val="18"/>
                <w:szCs w:val="18"/>
              </w:rPr>
            </w:pPr>
            <w:r>
              <w:rPr>
                <w:sz w:val="18"/>
                <w:szCs w:val="18"/>
              </w:rPr>
              <w:t>MAC</w:t>
            </w:r>
            <w:r>
              <w:rPr>
                <w:spacing w:val="-5"/>
                <w:sz w:val="18"/>
                <w:szCs w:val="18"/>
              </w:rPr>
              <w:t xml:space="preserve"> </w:t>
            </w:r>
            <w:r>
              <w:rPr>
                <w:spacing w:val="-2"/>
                <w:sz w:val="18"/>
                <w:szCs w:val="18"/>
              </w:rPr>
              <w:t>address</w:t>
            </w:r>
          </w:p>
        </w:tc>
        <w:tc>
          <w:tcPr>
            <w:tcW w:w="1794" w:type="dxa"/>
            <w:tcBorders>
              <w:top w:val="single" w:sz="12" w:space="0" w:color="000000"/>
              <w:left w:val="single" w:sz="2" w:space="0" w:color="000000"/>
              <w:bottom w:val="single" w:sz="2" w:space="0" w:color="000000"/>
              <w:right w:val="single" w:sz="2" w:space="0" w:color="000000"/>
            </w:tcBorders>
          </w:tcPr>
          <w:p w14:paraId="4022859D" w14:textId="77777777" w:rsidR="00340944" w:rsidRDefault="00340944" w:rsidP="00756E5F">
            <w:pPr>
              <w:pStyle w:val="TableParagraph"/>
              <w:kinsoku w:val="0"/>
              <w:overflowPunct w:val="0"/>
              <w:spacing w:before="1" w:line="232" w:lineRule="auto"/>
              <w:rPr>
                <w:sz w:val="18"/>
                <w:szCs w:val="18"/>
              </w:rPr>
            </w:pPr>
            <w:r>
              <w:rPr>
                <w:sz w:val="18"/>
                <w:szCs w:val="18"/>
              </w:rPr>
              <w:t>Any</w:t>
            </w:r>
            <w:r>
              <w:rPr>
                <w:spacing w:val="-12"/>
                <w:sz w:val="18"/>
                <w:szCs w:val="18"/>
              </w:rPr>
              <w:t xml:space="preserve"> </w:t>
            </w:r>
            <w:r>
              <w:rPr>
                <w:sz w:val="18"/>
                <w:szCs w:val="18"/>
              </w:rPr>
              <w:t>valid</w:t>
            </w:r>
            <w:r>
              <w:rPr>
                <w:spacing w:val="-11"/>
                <w:sz w:val="18"/>
                <w:szCs w:val="18"/>
              </w:rPr>
              <w:t xml:space="preserve"> </w:t>
            </w:r>
            <w:r>
              <w:rPr>
                <w:sz w:val="18"/>
                <w:szCs w:val="18"/>
              </w:rPr>
              <w:t>individual MAC address</w:t>
            </w:r>
          </w:p>
        </w:tc>
        <w:tc>
          <w:tcPr>
            <w:tcW w:w="3401" w:type="dxa"/>
            <w:tcBorders>
              <w:top w:val="single" w:sz="12" w:space="0" w:color="000000"/>
              <w:left w:val="single" w:sz="2" w:space="0" w:color="000000"/>
              <w:bottom w:val="single" w:sz="2" w:space="0" w:color="000000"/>
              <w:right w:val="single" w:sz="12" w:space="0" w:color="000000"/>
            </w:tcBorders>
          </w:tcPr>
          <w:p w14:paraId="711EDF5B" w14:textId="77777777" w:rsidR="00340944" w:rsidRDefault="00340944" w:rsidP="00756E5F">
            <w:pPr>
              <w:pStyle w:val="TableParagraph"/>
              <w:kinsoku w:val="0"/>
              <w:overflowPunct w:val="0"/>
              <w:spacing w:before="1" w:line="232" w:lineRule="auto"/>
              <w:ind w:left="117" w:right="127"/>
              <w:rPr>
                <w:ins w:id="22" w:author="Author"/>
                <w:sz w:val="18"/>
                <w:szCs w:val="18"/>
              </w:rPr>
            </w:pPr>
            <w:r>
              <w:rPr>
                <w:sz w:val="18"/>
                <w:szCs w:val="18"/>
              </w:rPr>
              <w:t>Specifies the address of the peer MAC entity</w:t>
            </w:r>
            <w:r>
              <w:rPr>
                <w:spacing w:val="-5"/>
                <w:sz w:val="18"/>
                <w:szCs w:val="18"/>
              </w:rPr>
              <w:t xml:space="preserve"> </w:t>
            </w:r>
            <w:r>
              <w:rPr>
                <w:sz w:val="18"/>
                <w:szCs w:val="18"/>
              </w:rPr>
              <w:t>with</w:t>
            </w:r>
            <w:r>
              <w:rPr>
                <w:spacing w:val="-5"/>
                <w:sz w:val="18"/>
                <w:szCs w:val="18"/>
              </w:rPr>
              <w:t xml:space="preserve"> </w:t>
            </w:r>
            <w:r>
              <w:rPr>
                <w:sz w:val="18"/>
                <w:szCs w:val="18"/>
              </w:rPr>
              <w:t>which</w:t>
            </w:r>
            <w:r>
              <w:rPr>
                <w:spacing w:val="-5"/>
                <w:sz w:val="18"/>
                <w:szCs w:val="18"/>
              </w:rPr>
              <w:t xml:space="preserve"> </w:t>
            </w:r>
            <w:r>
              <w:rPr>
                <w:sz w:val="18"/>
                <w:szCs w:val="18"/>
              </w:rPr>
              <w:t>the</w:t>
            </w:r>
            <w:r>
              <w:rPr>
                <w:spacing w:val="-6"/>
                <w:sz w:val="18"/>
                <w:szCs w:val="18"/>
              </w:rPr>
              <w:t xml:space="preserve"> </w:t>
            </w:r>
            <w:r>
              <w:rPr>
                <w:sz w:val="18"/>
                <w:szCs w:val="18"/>
              </w:rPr>
              <w:t>EPCS</w:t>
            </w:r>
            <w:r>
              <w:rPr>
                <w:spacing w:val="-5"/>
                <w:sz w:val="18"/>
                <w:szCs w:val="18"/>
              </w:rPr>
              <w:t xml:space="preserve"> </w:t>
            </w:r>
            <w:r>
              <w:rPr>
                <w:sz w:val="18"/>
                <w:szCs w:val="18"/>
              </w:rPr>
              <w:t>priority</w:t>
            </w:r>
            <w:r>
              <w:rPr>
                <w:spacing w:val="-6"/>
                <w:sz w:val="18"/>
                <w:szCs w:val="18"/>
              </w:rPr>
              <w:t xml:space="preserve"> </w:t>
            </w:r>
            <w:r>
              <w:rPr>
                <w:sz w:val="18"/>
                <w:szCs w:val="18"/>
              </w:rPr>
              <w:t>access procedure is performed.</w:t>
            </w:r>
          </w:p>
          <w:p w14:paraId="076CAA76" w14:textId="7E19B231" w:rsidR="008336DA" w:rsidRDefault="008336DA" w:rsidP="00756E5F">
            <w:pPr>
              <w:pStyle w:val="TableParagraph"/>
              <w:kinsoku w:val="0"/>
              <w:overflowPunct w:val="0"/>
              <w:spacing w:before="1" w:line="232" w:lineRule="auto"/>
              <w:ind w:left="117" w:right="127"/>
              <w:rPr>
                <w:sz w:val="18"/>
                <w:szCs w:val="18"/>
              </w:rPr>
            </w:pPr>
            <w:ins w:id="23" w:author="Author">
              <w:r w:rsidRPr="00EA4C68">
                <w:rPr>
                  <w:sz w:val="18"/>
                  <w:szCs w:val="18"/>
                </w:rPr>
                <w:t>(#12589)</w:t>
              </w:r>
              <w:r>
                <w:rPr>
                  <w:sz w:val="18"/>
                  <w:szCs w:val="18"/>
                </w:rPr>
                <w:t xml:space="preserve"> This parameter is optional when the primitive is initiated by the SME of non-AP MLD and the </w:t>
              </w:r>
              <w:proofErr w:type="spellStart"/>
              <w:r>
                <w:rPr>
                  <w:sz w:val="18"/>
                  <w:szCs w:val="18"/>
                </w:rPr>
                <w:t>PeerSTAAddress</w:t>
              </w:r>
              <w:proofErr w:type="spellEnd"/>
              <w:r>
                <w:rPr>
                  <w:sz w:val="18"/>
                  <w:szCs w:val="18"/>
                </w:rPr>
                <w:t xml:space="preserve"> indicates the MAC address of the associated AP MLD.</w:t>
              </w:r>
              <w:r w:rsidR="008A08D3">
                <w:rPr>
                  <w:sz w:val="18"/>
                  <w:szCs w:val="18"/>
                </w:rPr>
                <w:t xml:space="preserve"> Otherwise – this parameter is mandatory.</w:t>
              </w:r>
            </w:ins>
          </w:p>
        </w:tc>
      </w:tr>
      <w:tr w:rsidR="00340944" w14:paraId="0CE8B83D" w14:textId="77777777" w:rsidTr="00756E5F">
        <w:trPr>
          <w:trHeight w:val="454"/>
        </w:trPr>
        <w:tc>
          <w:tcPr>
            <w:tcW w:w="1652" w:type="dxa"/>
            <w:tcBorders>
              <w:top w:val="single" w:sz="2" w:space="0" w:color="000000"/>
              <w:left w:val="single" w:sz="12" w:space="0" w:color="000000"/>
              <w:bottom w:val="single" w:sz="2" w:space="0" w:color="000000"/>
              <w:right w:val="single" w:sz="2" w:space="0" w:color="000000"/>
            </w:tcBorders>
          </w:tcPr>
          <w:p w14:paraId="5A63A292" w14:textId="77777777" w:rsidR="00340944" w:rsidRDefault="00340944" w:rsidP="00756E5F">
            <w:pPr>
              <w:pStyle w:val="TableParagraph"/>
              <w:kinsoku w:val="0"/>
              <w:overflowPunct w:val="0"/>
              <w:spacing w:before="9"/>
              <w:ind w:left="116"/>
              <w:rPr>
                <w:spacing w:val="-2"/>
                <w:sz w:val="18"/>
                <w:szCs w:val="18"/>
              </w:rPr>
            </w:pPr>
            <w:r>
              <w:rPr>
                <w:sz w:val="18"/>
                <w:szCs w:val="18"/>
              </w:rPr>
              <w:t>Dialog</w:t>
            </w:r>
            <w:r>
              <w:rPr>
                <w:spacing w:val="-5"/>
                <w:sz w:val="18"/>
                <w:szCs w:val="18"/>
              </w:rPr>
              <w:t xml:space="preserve"> </w:t>
            </w:r>
            <w:r>
              <w:rPr>
                <w:spacing w:val="-2"/>
                <w:sz w:val="18"/>
                <w:szCs w:val="18"/>
              </w:rPr>
              <w:t>Token</w:t>
            </w:r>
          </w:p>
        </w:tc>
        <w:tc>
          <w:tcPr>
            <w:tcW w:w="1800" w:type="dxa"/>
            <w:tcBorders>
              <w:top w:val="single" w:sz="2" w:space="0" w:color="000000"/>
              <w:left w:val="single" w:sz="2" w:space="0" w:color="000000"/>
              <w:bottom w:val="single" w:sz="2" w:space="0" w:color="000000"/>
              <w:right w:val="single" w:sz="2" w:space="0" w:color="000000"/>
            </w:tcBorders>
          </w:tcPr>
          <w:p w14:paraId="3B60B10D" w14:textId="77777777" w:rsidR="00340944" w:rsidRDefault="00340944" w:rsidP="00756E5F">
            <w:pPr>
              <w:pStyle w:val="TableParagraph"/>
              <w:kinsoku w:val="0"/>
              <w:overflowPunct w:val="0"/>
              <w:spacing w:before="9"/>
              <w:rPr>
                <w:spacing w:val="-2"/>
                <w:sz w:val="18"/>
                <w:szCs w:val="18"/>
              </w:rPr>
            </w:pPr>
            <w:r>
              <w:rPr>
                <w:spacing w:val="-2"/>
                <w:sz w:val="18"/>
                <w:szCs w:val="18"/>
              </w:rPr>
              <w:t>Integer</w:t>
            </w:r>
          </w:p>
        </w:tc>
        <w:tc>
          <w:tcPr>
            <w:tcW w:w="1794" w:type="dxa"/>
            <w:tcBorders>
              <w:top w:val="single" w:sz="2" w:space="0" w:color="000000"/>
              <w:left w:val="single" w:sz="2" w:space="0" w:color="000000"/>
              <w:bottom w:val="single" w:sz="2" w:space="0" w:color="000000"/>
              <w:right w:val="single" w:sz="2" w:space="0" w:color="000000"/>
            </w:tcBorders>
          </w:tcPr>
          <w:p w14:paraId="07751CCA" w14:textId="77777777" w:rsidR="00340944" w:rsidRDefault="00340944" w:rsidP="00756E5F">
            <w:pPr>
              <w:pStyle w:val="TableParagraph"/>
              <w:kinsoku w:val="0"/>
              <w:overflowPunct w:val="0"/>
              <w:spacing w:before="9"/>
              <w:rPr>
                <w:spacing w:val="-2"/>
                <w:sz w:val="18"/>
                <w:szCs w:val="18"/>
              </w:rPr>
            </w:pPr>
            <w:r>
              <w:rPr>
                <w:spacing w:val="-2"/>
                <w:sz w:val="18"/>
                <w:szCs w:val="18"/>
              </w:rPr>
              <w:t>0–255</w:t>
            </w:r>
          </w:p>
        </w:tc>
        <w:tc>
          <w:tcPr>
            <w:tcW w:w="3401" w:type="dxa"/>
            <w:tcBorders>
              <w:top w:val="single" w:sz="2" w:space="0" w:color="000000"/>
              <w:left w:val="single" w:sz="2" w:space="0" w:color="000000"/>
              <w:bottom w:val="single" w:sz="2" w:space="0" w:color="000000"/>
              <w:right w:val="single" w:sz="12" w:space="0" w:color="000000"/>
            </w:tcBorders>
          </w:tcPr>
          <w:p w14:paraId="32DE156D" w14:textId="77777777" w:rsidR="00340944" w:rsidRDefault="00340944" w:rsidP="00756E5F">
            <w:pPr>
              <w:pStyle w:val="TableParagraph"/>
              <w:kinsoku w:val="0"/>
              <w:overflowPunct w:val="0"/>
              <w:spacing w:before="14" w:line="232" w:lineRule="auto"/>
              <w:ind w:left="117" w:right="127"/>
              <w:rPr>
                <w:sz w:val="18"/>
                <w:szCs w:val="18"/>
              </w:rPr>
            </w:pPr>
            <w:r>
              <w:rPr>
                <w:sz w:val="18"/>
                <w:szCs w:val="18"/>
              </w:rPr>
              <w:t>The</w:t>
            </w:r>
            <w:r>
              <w:rPr>
                <w:spacing w:val="-5"/>
                <w:sz w:val="18"/>
                <w:szCs w:val="18"/>
              </w:rPr>
              <w:t xml:space="preserve"> </w:t>
            </w:r>
            <w:r>
              <w:rPr>
                <w:sz w:val="18"/>
                <w:szCs w:val="18"/>
              </w:rPr>
              <w:t>dialog</w:t>
            </w:r>
            <w:r>
              <w:rPr>
                <w:spacing w:val="-5"/>
                <w:sz w:val="18"/>
                <w:szCs w:val="18"/>
              </w:rPr>
              <w:t xml:space="preserve"> </w:t>
            </w:r>
            <w:r>
              <w:rPr>
                <w:sz w:val="18"/>
                <w:szCs w:val="18"/>
              </w:rPr>
              <w:t>token</w:t>
            </w:r>
            <w:r>
              <w:rPr>
                <w:spacing w:val="-4"/>
                <w:sz w:val="18"/>
                <w:szCs w:val="18"/>
              </w:rPr>
              <w:t xml:space="preserve"> </w:t>
            </w:r>
            <w:r>
              <w:rPr>
                <w:sz w:val="18"/>
                <w:szCs w:val="18"/>
              </w:rPr>
              <w:t>to</w:t>
            </w:r>
            <w:r>
              <w:rPr>
                <w:spacing w:val="-4"/>
                <w:sz w:val="18"/>
                <w:szCs w:val="18"/>
              </w:rPr>
              <w:t xml:space="preserve"> </w:t>
            </w:r>
            <w:r>
              <w:rPr>
                <w:sz w:val="18"/>
                <w:szCs w:val="18"/>
              </w:rPr>
              <w:t>identify</w:t>
            </w:r>
            <w:r>
              <w:rPr>
                <w:spacing w:val="-5"/>
                <w:sz w:val="18"/>
                <w:szCs w:val="18"/>
              </w:rPr>
              <w:t xml:space="preserve"> </w:t>
            </w:r>
            <w:r>
              <w:rPr>
                <w:sz w:val="18"/>
                <w:szCs w:val="18"/>
              </w:rPr>
              <w:t>the</w:t>
            </w:r>
            <w:r>
              <w:rPr>
                <w:spacing w:val="-4"/>
                <w:sz w:val="18"/>
                <w:szCs w:val="18"/>
              </w:rPr>
              <w:t xml:space="preserve"> </w:t>
            </w:r>
            <w:r>
              <w:rPr>
                <w:sz w:val="18"/>
                <w:szCs w:val="18"/>
              </w:rPr>
              <w:t>EPCS priority access procedure.</w:t>
            </w:r>
          </w:p>
        </w:tc>
      </w:tr>
      <w:tr w:rsidR="00340944" w14:paraId="4FF6F3B0" w14:textId="77777777" w:rsidTr="00756E5F">
        <w:trPr>
          <w:trHeight w:val="454"/>
        </w:trPr>
        <w:tc>
          <w:tcPr>
            <w:tcW w:w="1652" w:type="dxa"/>
            <w:tcBorders>
              <w:top w:val="single" w:sz="2" w:space="0" w:color="000000"/>
              <w:left w:val="single" w:sz="12" w:space="0" w:color="000000"/>
              <w:bottom w:val="single" w:sz="2" w:space="0" w:color="000000"/>
              <w:right w:val="single" w:sz="2" w:space="0" w:color="000000"/>
            </w:tcBorders>
          </w:tcPr>
          <w:p w14:paraId="4CAF4188" w14:textId="77777777" w:rsidR="00340944" w:rsidRDefault="00340944" w:rsidP="00756E5F">
            <w:pPr>
              <w:pStyle w:val="TableParagraph"/>
              <w:kinsoku w:val="0"/>
              <w:overflowPunct w:val="0"/>
              <w:spacing w:before="9"/>
              <w:ind w:left="116"/>
              <w:rPr>
                <w:spacing w:val="-4"/>
                <w:sz w:val="18"/>
                <w:szCs w:val="18"/>
              </w:rPr>
            </w:pPr>
            <w:r>
              <w:rPr>
                <w:sz w:val="18"/>
                <w:szCs w:val="18"/>
              </w:rPr>
              <w:t>Status</w:t>
            </w:r>
            <w:r>
              <w:rPr>
                <w:spacing w:val="-7"/>
                <w:sz w:val="18"/>
                <w:szCs w:val="18"/>
              </w:rPr>
              <w:t xml:space="preserve"> </w:t>
            </w:r>
            <w:r>
              <w:rPr>
                <w:spacing w:val="-4"/>
                <w:sz w:val="18"/>
                <w:szCs w:val="18"/>
              </w:rPr>
              <w:t>Code</w:t>
            </w:r>
          </w:p>
        </w:tc>
        <w:tc>
          <w:tcPr>
            <w:tcW w:w="1800" w:type="dxa"/>
            <w:tcBorders>
              <w:top w:val="single" w:sz="2" w:space="0" w:color="000000"/>
              <w:left w:val="single" w:sz="2" w:space="0" w:color="000000"/>
              <w:bottom w:val="single" w:sz="2" w:space="0" w:color="000000"/>
              <w:right w:val="single" w:sz="2" w:space="0" w:color="000000"/>
            </w:tcBorders>
          </w:tcPr>
          <w:p w14:paraId="7A71E0B5" w14:textId="77777777" w:rsidR="00340944" w:rsidRDefault="00340944" w:rsidP="00756E5F">
            <w:pPr>
              <w:pStyle w:val="TableParagraph"/>
              <w:kinsoku w:val="0"/>
              <w:overflowPunct w:val="0"/>
              <w:spacing w:before="14" w:line="232" w:lineRule="auto"/>
              <w:ind w:right="182"/>
              <w:rPr>
                <w:spacing w:val="-2"/>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 xml:space="preserve">frame </w:t>
            </w:r>
            <w:r>
              <w:rPr>
                <w:spacing w:val="-2"/>
                <w:sz w:val="18"/>
                <w:szCs w:val="18"/>
              </w:rPr>
              <w:t>format</w:t>
            </w:r>
          </w:p>
        </w:tc>
        <w:tc>
          <w:tcPr>
            <w:tcW w:w="1794" w:type="dxa"/>
            <w:tcBorders>
              <w:top w:val="single" w:sz="2" w:space="0" w:color="000000"/>
              <w:left w:val="single" w:sz="2" w:space="0" w:color="000000"/>
              <w:bottom w:val="single" w:sz="2" w:space="0" w:color="000000"/>
              <w:right w:val="single" w:sz="2" w:space="0" w:color="000000"/>
            </w:tcBorders>
          </w:tcPr>
          <w:p w14:paraId="7DC68BF1" w14:textId="77777777" w:rsidR="00340944" w:rsidRDefault="00340944" w:rsidP="00756E5F">
            <w:pPr>
              <w:pStyle w:val="TableParagraph"/>
              <w:kinsoku w:val="0"/>
              <w:overflowPunct w:val="0"/>
              <w:spacing w:before="14" w:line="232" w:lineRule="auto"/>
              <w:rPr>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9.4.1.9 (Status Code field)</w:t>
            </w:r>
          </w:p>
        </w:tc>
        <w:tc>
          <w:tcPr>
            <w:tcW w:w="3401" w:type="dxa"/>
            <w:tcBorders>
              <w:top w:val="single" w:sz="2" w:space="0" w:color="000000"/>
              <w:left w:val="single" w:sz="2" w:space="0" w:color="000000"/>
              <w:bottom w:val="single" w:sz="2" w:space="0" w:color="000000"/>
              <w:right w:val="single" w:sz="12" w:space="0" w:color="000000"/>
            </w:tcBorders>
          </w:tcPr>
          <w:p w14:paraId="44F3970F" w14:textId="77777777" w:rsidR="00340944" w:rsidRDefault="00340944" w:rsidP="00756E5F">
            <w:pPr>
              <w:pStyle w:val="TableParagraph"/>
              <w:kinsoku w:val="0"/>
              <w:overflowPunct w:val="0"/>
              <w:spacing w:before="9"/>
              <w:ind w:left="123" w:right="104"/>
              <w:jc w:val="center"/>
              <w:rPr>
                <w:spacing w:val="-2"/>
                <w:sz w:val="18"/>
                <w:szCs w:val="18"/>
              </w:rPr>
            </w:pPr>
            <w:r>
              <w:rPr>
                <w:sz w:val="18"/>
                <w:szCs w:val="18"/>
              </w:rPr>
              <w:t>Indicates</w:t>
            </w:r>
            <w:r>
              <w:rPr>
                <w:spacing w:val="-5"/>
                <w:sz w:val="18"/>
                <w:szCs w:val="18"/>
              </w:rPr>
              <w:t xml:space="preserve"> </w:t>
            </w:r>
            <w:r>
              <w:rPr>
                <w:sz w:val="18"/>
                <w:szCs w:val="18"/>
              </w:rPr>
              <w:t>the</w:t>
            </w:r>
            <w:r>
              <w:rPr>
                <w:spacing w:val="-4"/>
                <w:sz w:val="18"/>
                <w:szCs w:val="18"/>
              </w:rPr>
              <w:t xml:space="preserve"> </w:t>
            </w:r>
            <w:r>
              <w:rPr>
                <w:sz w:val="18"/>
                <w:szCs w:val="18"/>
              </w:rPr>
              <w:t>status</w:t>
            </w:r>
            <w:r>
              <w:rPr>
                <w:spacing w:val="-4"/>
                <w:sz w:val="18"/>
                <w:szCs w:val="18"/>
              </w:rPr>
              <w:t xml:space="preserve"> </w:t>
            </w:r>
            <w:r>
              <w:rPr>
                <w:sz w:val="18"/>
                <w:szCs w:val="18"/>
              </w:rPr>
              <w:t>of</w:t>
            </w:r>
            <w:r>
              <w:rPr>
                <w:spacing w:val="-4"/>
                <w:sz w:val="18"/>
                <w:szCs w:val="18"/>
              </w:rPr>
              <w:t xml:space="preserve"> </w:t>
            </w:r>
            <w:r>
              <w:rPr>
                <w:sz w:val="18"/>
                <w:szCs w:val="18"/>
              </w:rPr>
              <w:t>the</w:t>
            </w:r>
            <w:r>
              <w:rPr>
                <w:spacing w:val="-4"/>
                <w:sz w:val="18"/>
                <w:szCs w:val="18"/>
              </w:rPr>
              <w:t xml:space="preserve"> </w:t>
            </w:r>
            <w:r>
              <w:rPr>
                <w:sz w:val="18"/>
                <w:szCs w:val="18"/>
              </w:rPr>
              <w:t>request</w:t>
            </w:r>
            <w:r>
              <w:rPr>
                <w:spacing w:val="-4"/>
                <w:sz w:val="18"/>
                <w:szCs w:val="18"/>
              </w:rPr>
              <w:t xml:space="preserve"> </w:t>
            </w:r>
            <w:r>
              <w:rPr>
                <w:spacing w:val="-2"/>
                <w:sz w:val="18"/>
                <w:szCs w:val="18"/>
              </w:rPr>
              <w:t>procedure</w:t>
            </w:r>
          </w:p>
        </w:tc>
      </w:tr>
      <w:tr w:rsidR="00340944" w14:paraId="517C5E43" w14:textId="77777777" w:rsidTr="00756E5F">
        <w:trPr>
          <w:trHeight w:val="1244"/>
        </w:trPr>
        <w:tc>
          <w:tcPr>
            <w:tcW w:w="1652" w:type="dxa"/>
            <w:tcBorders>
              <w:top w:val="single" w:sz="2" w:space="0" w:color="000000"/>
              <w:left w:val="single" w:sz="12" w:space="0" w:color="000000"/>
              <w:bottom w:val="single" w:sz="12" w:space="0" w:color="000000"/>
              <w:right w:val="single" w:sz="2" w:space="0" w:color="000000"/>
            </w:tcBorders>
          </w:tcPr>
          <w:p w14:paraId="4FEF8D97" w14:textId="77777777" w:rsidR="00340944" w:rsidRDefault="00340944" w:rsidP="00756E5F">
            <w:pPr>
              <w:pStyle w:val="TableParagraph"/>
              <w:kinsoku w:val="0"/>
              <w:overflowPunct w:val="0"/>
              <w:spacing w:before="14" w:line="232" w:lineRule="auto"/>
              <w:ind w:left="116"/>
              <w:rPr>
                <w:color w:val="000000"/>
                <w:spacing w:val="-2"/>
                <w:sz w:val="18"/>
                <w:szCs w:val="18"/>
              </w:rPr>
            </w:pPr>
            <w:r>
              <w:rPr>
                <w:color w:val="208A20"/>
                <w:spacing w:val="-2"/>
                <w:sz w:val="18"/>
                <w:szCs w:val="18"/>
              </w:rPr>
              <w:t>(#</w:t>
            </w:r>
            <w:proofErr w:type="gramStart"/>
            <w:r>
              <w:rPr>
                <w:color w:val="208A20"/>
                <w:spacing w:val="-2"/>
                <w:sz w:val="18"/>
                <w:szCs w:val="18"/>
              </w:rPr>
              <w:t>10199)</w:t>
            </w:r>
            <w:proofErr w:type="spellStart"/>
            <w:r>
              <w:rPr>
                <w:color w:val="000000"/>
                <w:spacing w:val="-2"/>
                <w:sz w:val="18"/>
                <w:szCs w:val="18"/>
              </w:rPr>
              <w:t>PriorityA</w:t>
            </w:r>
            <w:proofErr w:type="spellEnd"/>
            <w:proofErr w:type="gramEnd"/>
            <w:r>
              <w:rPr>
                <w:color w:val="000000"/>
                <w:spacing w:val="-2"/>
                <w:sz w:val="18"/>
                <w:szCs w:val="18"/>
              </w:rPr>
              <w:t xml:space="preserve"> </w:t>
            </w:r>
            <w:proofErr w:type="spellStart"/>
            <w:r>
              <w:rPr>
                <w:color w:val="000000"/>
                <w:spacing w:val="-2"/>
                <w:sz w:val="18"/>
                <w:szCs w:val="18"/>
              </w:rPr>
              <w:t>ccessMultiLink</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3417ADDA" w14:textId="77777777" w:rsidR="00340944" w:rsidRDefault="00340944" w:rsidP="00756E5F">
            <w:pPr>
              <w:pStyle w:val="TableParagraph"/>
              <w:kinsoku w:val="0"/>
              <w:overflowPunct w:val="0"/>
              <w:spacing w:before="14" w:line="232" w:lineRule="auto"/>
              <w:ind w:right="249"/>
              <w:rPr>
                <w:sz w:val="18"/>
                <w:szCs w:val="18"/>
              </w:rPr>
            </w:pPr>
            <w:r>
              <w:rPr>
                <w:sz w:val="18"/>
                <w:szCs w:val="18"/>
              </w:rPr>
              <w:t>Priority Access Multi-Link</w:t>
            </w:r>
            <w:r>
              <w:rPr>
                <w:spacing w:val="-12"/>
                <w:sz w:val="18"/>
                <w:szCs w:val="18"/>
              </w:rPr>
              <w:t xml:space="preserve"> </w:t>
            </w:r>
            <w:r>
              <w:rPr>
                <w:sz w:val="18"/>
                <w:szCs w:val="18"/>
              </w:rPr>
              <w:t>element</w:t>
            </w:r>
          </w:p>
        </w:tc>
        <w:tc>
          <w:tcPr>
            <w:tcW w:w="1794" w:type="dxa"/>
            <w:tcBorders>
              <w:top w:val="single" w:sz="2" w:space="0" w:color="000000"/>
              <w:left w:val="single" w:sz="2" w:space="0" w:color="000000"/>
              <w:bottom w:val="single" w:sz="12" w:space="0" w:color="000000"/>
              <w:right w:val="single" w:sz="2" w:space="0" w:color="000000"/>
            </w:tcBorders>
          </w:tcPr>
          <w:p w14:paraId="0B754F6D" w14:textId="77777777" w:rsidR="00340944" w:rsidRDefault="00340944" w:rsidP="00756E5F">
            <w:pPr>
              <w:pStyle w:val="TableParagraph"/>
              <w:kinsoku w:val="0"/>
              <w:overflowPunct w:val="0"/>
              <w:spacing w:before="14" w:line="232" w:lineRule="auto"/>
              <w:ind w:right="187"/>
              <w:rPr>
                <w:spacing w:val="-2"/>
                <w:sz w:val="18"/>
                <w:szCs w:val="18"/>
              </w:rPr>
            </w:pPr>
            <w:r>
              <w:rPr>
                <w:sz w:val="18"/>
                <w:szCs w:val="18"/>
              </w:rPr>
              <w:t>As defined in 9.4.2.312.6</w:t>
            </w:r>
            <w:r>
              <w:rPr>
                <w:spacing w:val="-12"/>
                <w:sz w:val="18"/>
                <w:szCs w:val="18"/>
              </w:rPr>
              <w:t xml:space="preserve"> </w:t>
            </w:r>
            <w:r>
              <w:rPr>
                <w:sz w:val="18"/>
                <w:szCs w:val="18"/>
              </w:rPr>
              <w:t xml:space="preserve">(Priority Access Multi-Link </w:t>
            </w:r>
            <w:r>
              <w:rPr>
                <w:spacing w:val="-2"/>
                <w:sz w:val="18"/>
                <w:szCs w:val="18"/>
              </w:rPr>
              <w:t>element)</w:t>
            </w:r>
          </w:p>
        </w:tc>
        <w:tc>
          <w:tcPr>
            <w:tcW w:w="3401" w:type="dxa"/>
            <w:tcBorders>
              <w:top w:val="single" w:sz="2" w:space="0" w:color="000000"/>
              <w:left w:val="single" w:sz="2" w:space="0" w:color="000000"/>
              <w:bottom w:val="single" w:sz="12" w:space="0" w:color="000000"/>
              <w:right w:val="single" w:sz="12" w:space="0" w:color="000000"/>
            </w:tcBorders>
          </w:tcPr>
          <w:p w14:paraId="2E74CA29" w14:textId="205DDE57" w:rsidR="00340944" w:rsidRDefault="00340944" w:rsidP="00756E5F">
            <w:pPr>
              <w:pStyle w:val="TableParagraph"/>
              <w:kinsoku w:val="0"/>
              <w:overflowPunct w:val="0"/>
              <w:spacing w:before="14" w:line="232" w:lineRule="auto"/>
              <w:ind w:left="117" w:right="127"/>
              <w:rPr>
                <w:color w:val="000000"/>
                <w:sz w:val="18"/>
                <w:szCs w:val="18"/>
              </w:rPr>
            </w:pPr>
            <w:r>
              <w:rPr>
                <w:sz w:val="18"/>
                <w:szCs w:val="18"/>
              </w:rPr>
              <w:t xml:space="preserve">Specifies </w:t>
            </w:r>
            <w:ins w:id="24" w:author="Author">
              <w:r w:rsidR="0071624F">
                <w:rPr>
                  <w:sz w:val="18"/>
                  <w:szCs w:val="18"/>
                </w:rPr>
                <w:t xml:space="preserve">the </w:t>
              </w:r>
            </w:ins>
            <w:bookmarkStart w:id="25" w:name="_GoBack"/>
            <w:bookmarkEnd w:id="25"/>
            <w:r>
              <w:rPr>
                <w:sz w:val="18"/>
                <w:szCs w:val="18"/>
              </w:rPr>
              <w:t xml:space="preserve">EDCA Parameter sets used by EPCS priority access. </w:t>
            </w:r>
            <w:r>
              <w:rPr>
                <w:color w:val="208A20"/>
                <w:sz w:val="18"/>
                <w:szCs w:val="18"/>
              </w:rPr>
              <w:t>(#</w:t>
            </w:r>
            <w:proofErr w:type="gramStart"/>
            <w:r>
              <w:rPr>
                <w:color w:val="208A20"/>
                <w:sz w:val="18"/>
                <w:szCs w:val="18"/>
              </w:rPr>
              <w:t>11793)</w:t>
            </w:r>
            <w:r>
              <w:rPr>
                <w:color w:val="000000"/>
                <w:sz w:val="18"/>
                <w:szCs w:val="18"/>
              </w:rPr>
              <w:t>This</w:t>
            </w:r>
            <w:proofErr w:type="gramEnd"/>
            <w:r>
              <w:rPr>
                <w:color w:val="000000"/>
                <w:sz w:val="18"/>
                <w:szCs w:val="18"/>
              </w:rPr>
              <w:t xml:space="preserve"> parameter is optionally present if the primitive is</w:t>
            </w:r>
            <w:r>
              <w:rPr>
                <w:color w:val="000000"/>
                <w:spacing w:val="-1"/>
                <w:sz w:val="18"/>
                <w:szCs w:val="18"/>
              </w:rPr>
              <w:t xml:space="preserve"> </w:t>
            </w:r>
            <w:r>
              <w:rPr>
                <w:color w:val="000000"/>
                <w:sz w:val="18"/>
                <w:szCs w:val="18"/>
              </w:rPr>
              <w:t>generated</w:t>
            </w:r>
            <w:r>
              <w:rPr>
                <w:color w:val="000000"/>
                <w:spacing w:val="-1"/>
                <w:sz w:val="18"/>
                <w:szCs w:val="18"/>
              </w:rPr>
              <w:t xml:space="preserve"> </w:t>
            </w:r>
            <w:r>
              <w:rPr>
                <w:color w:val="000000"/>
                <w:sz w:val="18"/>
                <w:szCs w:val="18"/>
              </w:rPr>
              <w:t>by</w:t>
            </w:r>
            <w:r>
              <w:rPr>
                <w:color w:val="000000"/>
                <w:spacing w:val="-1"/>
                <w:sz w:val="18"/>
                <w:szCs w:val="18"/>
              </w:rPr>
              <w:t xml:space="preserve"> </w:t>
            </w:r>
            <w:r>
              <w:rPr>
                <w:color w:val="000000"/>
                <w:sz w:val="18"/>
                <w:szCs w:val="18"/>
              </w:rPr>
              <w:t>an</w:t>
            </w:r>
            <w:r>
              <w:rPr>
                <w:color w:val="000000"/>
                <w:spacing w:val="-1"/>
                <w:sz w:val="18"/>
                <w:szCs w:val="18"/>
              </w:rPr>
              <w:t xml:space="preserve"> </w:t>
            </w:r>
            <w:r>
              <w:rPr>
                <w:color w:val="000000"/>
                <w:sz w:val="18"/>
                <w:szCs w:val="18"/>
              </w:rPr>
              <w:t>AP MLD, and not</w:t>
            </w:r>
            <w:r>
              <w:rPr>
                <w:color w:val="000000"/>
                <w:spacing w:val="-7"/>
                <w:sz w:val="18"/>
                <w:szCs w:val="18"/>
              </w:rPr>
              <w:t xml:space="preserve"> </w:t>
            </w:r>
            <w:r>
              <w:rPr>
                <w:color w:val="000000"/>
                <w:sz w:val="18"/>
                <w:szCs w:val="18"/>
              </w:rPr>
              <w:t>present</w:t>
            </w:r>
            <w:r>
              <w:rPr>
                <w:color w:val="000000"/>
                <w:spacing w:val="-7"/>
                <w:sz w:val="18"/>
                <w:szCs w:val="18"/>
              </w:rPr>
              <w:t xml:space="preserve"> </w:t>
            </w:r>
            <w:r>
              <w:rPr>
                <w:color w:val="000000"/>
                <w:sz w:val="18"/>
                <w:szCs w:val="18"/>
              </w:rPr>
              <w:t>otherwise</w:t>
            </w:r>
            <w:r>
              <w:rPr>
                <w:color w:val="000000"/>
                <w:spacing w:val="-6"/>
                <w:sz w:val="18"/>
                <w:szCs w:val="18"/>
              </w:rPr>
              <w:t xml:space="preserve"> </w:t>
            </w:r>
            <w:r>
              <w:rPr>
                <w:color w:val="000000"/>
                <w:sz w:val="18"/>
                <w:szCs w:val="18"/>
              </w:rPr>
              <w:t>(see</w:t>
            </w:r>
            <w:r>
              <w:rPr>
                <w:color w:val="000000"/>
                <w:spacing w:val="-6"/>
                <w:sz w:val="18"/>
                <w:szCs w:val="18"/>
              </w:rPr>
              <w:t xml:space="preserve"> </w:t>
            </w:r>
            <w:r>
              <w:rPr>
                <w:color w:val="000000"/>
                <w:sz w:val="18"/>
                <w:szCs w:val="18"/>
              </w:rPr>
              <w:t>35.16.2.2</w:t>
            </w:r>
            <w:r>
              <w:rPr>
                <w:color w:val="000000"/>
                <w:spacing w:val="-6"/>
                <w:sz w:val="18"/>
                <w:szCs w:val="18"/>
              </w:rPr>
              <w:t xml:space="preserve"> </w:t>
            </w:r>
            <w:r>
              <w:rPr>
                <w:color w:val="000000"/>
                <w:sz w:val="18"/>
                <w:szCs w:val="18"/>
              </w:rPr>
              <w:t>(Setup procedures for EPCS priority access)).</w:t>
            </w:r>
          </w:p>
        </w:tc>
      </w:tr>
    </w:tbl>
    <w:p w14:paraId="2B39023D" w14:textId="77777777" w:rsidR="00340944" w:rsidRDefault="00340944" w:rsidP="00340944">
      <w:pPr>
        <w:pStyle w:val="BodyText"/>
        <w:kinsoku w:val="0"/>
        <w:overflowPunct w:val="0"/>
        <w:spacing w:before="7"/>
        <w:rPr>
          <w:sz w:val="6"/>
          <w:szCs w:val="6"/>
        </w:rPr>
      </w:pPr>
    </w:p>
    <w:p w14:paraId="7F291EBF" w14:textId="77777777" w:rsidR="00340944" w:rsidRDefault="00340944" w:rsidP="003D4F0C">
      <w:pPr>
        <w:pStyle w:val="BodyText"/>
        <w:kinsoku w:val="0"/>
        <w:overflowPunct w:val="0"/>
        <w:spacing w:before="6"/>
        <w:rPr>
          <w:sz w:val="23"/>
          <w:szCs w:val="23"/>
        </w:rPr>
      </w:pPr>
    </w:p>
    <w:p w14:paraId="4734B425" w14:textId="11901C01" w:rsidR="009015B6" w:rsidDel="00EC15E2" w:rsidRDefault="009015B6" w:rsidP="009603D9">
      <w:pPr>
        <w:rPr>
          <w:del w:id="26" w:author="Author"/>
          <w:sz w:val="20"/>
        </w:rPr>
      </w:pPr>
    </w:p>
    <w:p w14:paraId="6C413F5C" w14:textId="77777777" w:rsidR="00EC15E2" w:rsidRDefault="00EC15E2" w:rsidP="00EC15E2">
      <w:pPr>
        <w:pStyle w:val="ListParagraph"/>
        <w:numPr>
          <w:ilvl w:val="3"/>
          <w:numId w:val="28"/>
        </w:numPr>
        <w:tabs>
          <w:tab w:val="left" w:pos="1069"/>
        </w:tabs>
        <w:kinsoku w:val="0"/>
        <w:overflowPunct w:val="0"/>
        <w:spacing w:before="1"/>
        <w:rPr>
          <w:b/>
          <w:bCs/>
          <w:spacing w:val="-2"/>
          <w:sz w:val="20"/>
          <w:szCs w:val="20"/>
        </w:rPr>
      </w:pPr>
      <w:r>
        <w:rPr>
          <w:b/>
          <w:bCs/>
          <w:w w:val="95"/>
          <w:sz w:val="20"/>
          <w:szCs w:val="20"/>
        </w:rPr>
        <w:t>MLME-</w:t>
      </w:r>
      <w:proofErr w:type="spellStart"/>
      <w:r>
        <w:rPr>
          <w:b/>
          <w:bCs/>
          <w:spacing w:val="-2"/>
          <w:sz w:val="20"/>
          <w:szCs w:val="20"/>
        </w:rPr>
        <w:t>EPCSPRIACCESSTEARDOWN.request</w:t>
      </w:r>
      <w:proofErr w:type="spellEnd"/>
    </w:p>
    <w:p w14:paraId="1E288E81" w14:textId="77777777" w:rsidR="00EC15E2" w:rsidRDefault="00EC15E2" w:rsidP="00EC15E2">
      <w:pPr>
        <w:pStyle w:val="BodyText"/>
        <w:kinsoku w:val="0"/>
        <w:overflowPunct w:val="0"/>
        <w:spacing w:before="8"/>
        <w:rPr>
          <w:rFonts w:ascii="Arial" w:hAnsi="Arial" w:cs="Arial"/>
          <w:b/>
          <w:bCs/>
          <w:sz w:val="25"/>
          <w:szCs w:val="25"/>
        </w:rPr>
      </w:pPr>
    </w:p>
    <w:p w14:paraId="14EFBBDD" w14:textId="77777777" w:rsidR="00EC15E2" w:rsidRDefault="00EC15E2" w:rsidP="00EC15E2">
      <w:pPr>
        <w:pStyle w:val="ListParagraph"/>
        <w:numPr>
          <w:ilvl w:val="4"/>
          <w:numId w:val="28"/>
        </w:numPr>
        <w:tabs>
          <w:tab w:val="left" w:pos="1236"/>
        </w:tabs>
        <w:kinsoku w:val="0"/>
        <w:overflowPunct w:val="0"/>
        <w:spacing w:before="0"/>
        <w:ind w:left="1235"/>
        <w:rPr>
          <w:b/>
          <w:bCs/>
          <w:spacing w:val="-2"/>
          <w:sz w:val="20"/>
          <w:szCs w:val="20"/>
        </w:rPr>
      </w:pPr>
      <w:bookmarkStart w:id="27" w:name="6.3.131.6.1_Function"/>
      <w:bookmarkEnd w:id="27"/>
      <w:r>
        <w:rPr>
          <w:b/>
          <w:bCs/>
          <w:spacing w:val="-2"/>
          <w:sz w:val="20"/>
          <w:szCs w:val="20"/>
        </w:rPr>
        <w:t>Function</w:t>
      </w:r>
    </w:p>
    <w:p w14:paraId="4C06CE53" w14:textId="77777777" w:rsidR="00EC15E2" w:rsidRDefault="00EC15E2" w:rsidP="00EC15E2">
      <w:pPr>
        <w:pStyle w:val="BodyText"/>
        <w:kinsoku w:val="0"/>
        <w:overflowPunct w:val="0"/>
        <w:spacing w:before="9"/>
        <w:rPr>
          <w:rFonts w:ascii="Arial" w:hAnsi="Arial" w:cs="Arial"/>
          <w:b/>
          <w:bCs/>
          <w:sz w:val="25"/>
          <w:szCs w:val="25"/>
        </w:rPr>
      </w:pPr>
    </w:p>
    <w:p w14:paraId="3C26131B" w14:textId="77777777" w:rsidR="00EC15E2" w:rsidRDefault="00EC15E2" w:rsidP="00EC15E2">
      <w:pPr>
        <w:pStyle w:val="BodyText"/>
        <w:kinsoku w:val="0"/>
        <w:overflowPunct w:val="0"/>
        <w:ind w:left="180"/>
        <w:rPr>
          <w:spacing w:val="-2"/>
        </w:rPr>
      </w:pPr>
      <w:r>
        <w:t>This</w:t>
      </w:r>
      <w:r>
        <w:rPr>
          <w:spacing w:val="-5"/>
        </w:rPr>
        <w:t xml:space="preserve"> </w:t>
      </w:r>
      <w:r>
        <w:t>primitive</w:t>
      </w:r>
      <w:r>
        <w:rPr>
          <w:spacing w:val="-5"/>
        </w:rPr>
        <w:t xml:space="preserve"> </w:t>
      </w:r>
      <w:r>
        <w:t>instructs</w:t>
      </w:r>
      <w:r>
        <w:rPr>
          <w:spacing w:val="-5"/>
        </w:rPr>
        <w:t xml:space="preserve"> </w:t>
      </w:r>
      <w:r>
        <w:t>a</w:t>
      </w:r>
      <w:r>
        <w:rPr>
          <w:spacing w:val="-5"/>
        </w:rPr>
        <w:t xml:space="preserve"> </w:t>
      </w:r>
      <w:r>
        <w:t>peer</w:t>
      </w:r>
      <w:r>
        <w:rPr>
          <w:spacing w:val="-6"/>
        </w:rPr>
        <w:t xml:space="preserve"> </w:t>
      </w:r>
      <w:r>
        <w:t>MAC</w:t>
      </w:r>
      <w:r>
        <w:rPr>
          <w:spacing w:val="-5"/>
        </w:rPr>
        <w:t xml:space="preserve"> </w:t>
      </w:r>
      <w:r>
        <w:t>entity</w:t>
      </w:r>
      <w:r>
        <w:rPr>
          <w:spacing w:val="-4"/>
        </w:rPr>
        <w:t xml:space="preserve"> </w:t>
      </w:r>
      <w:r>
        <w:t>to</w:t>
      </w:r>
      <w:r>
        <w:rPr>
          <w:spacing w:val="-4"/>
        </w:rPr>
        <w:t xml:space="preserve"> </w:t>
      </w:r>
      <w:r>
        <w:t>tear</w:t>
      </w:r>
      <w:r>
        <w:rPr>
          <w:spacing w:val="-5"/>
        </w:rPr>
        <w:t xml:space="preserve"> </w:t>
      </w:r>
      <w:r>
        <w:t>down</w:t>
      </w:r>
      <w:r>
        <w:rPr>
          <w:spacing w:val="-4"/>
        </w:rPr>
        <w:t xml:space="preserve"> </w:t>
      </w:r>
      <w:r>
        <w:t>EPCS</w:t>
      </w:r>
      <w:r>
        <w:rPr>
          <w:spacing w:val="-4"/>
        </w:rPr>
        <w:t xml:space="preserve"> </w:t>
      </w:r>
      <w:r>
        <w:t>priority</w:t>
      </w:r>
      <w:r>
        <w:rPr>
          <w:spacing w:val="-4"/>
        </w:rPr>
        <w:t xml:space="preserve"> </w:t>
      </w:r>
      <w:r>
        <w:rPr>
          <w:spacing w:val="-2"/>
        </w:rPr>
        <w:t>access.</w:t>
      </w:r>
    </w:p>
    <w:p w14:paraId="1BB7BB31" w14:textId="77777777" w:rsidR="00EC15E2" w:rsidRDefault="00EC15E2" w:rsidP="00EC15E2">
      <w:pPr>
        <w:pStyle w:val="BodyText"/>
        <w:kinsoku w:val="0"/>
        <w:overflowPunct w:val="0"/>
        <w:spacing w:before="7"/>
        <w:rPr>
          <w:sz w:val="25"/>
          <w:szCs w:val="25"/>
        </w:rPr>
      </w:pPr>
    </w:p>
    <w:p w14:paraId="72950C1B" w14:textId="77777777" w:rsidR="00EC15E2" w:rsidRDefault="00EC15E2" w:rsidP="00EC15E2">
      <w:pPr>
        <w:pStyle w:val="ListParagraph"/>
        <w:numPr>
          <w:ilvl w:val="4"/>
          <w:numId w:val="28"/>
        </w:numPr>
        <w:tabs>
          <w:tab w:val="left" w:pos="1237"/>
        </w:tabs>
        <w:kinsoku w:val="0"/>
        <w:overflowPunct w:val="0"/>
        <w:spacing w:before="0"/>
        <w:ind w:hanging="1058"/>
        <w:rPr>
          <w:b/>
          <w:bCs/>
          <w:spacing w:val="-2"/>
          <w:sz w:val="20"/>
          <w:szCs w:val="20"/>
        </w:rPr>
      </w:pPr>
      <w:bookmarkStart w:id="28" w:name="6.3.131.6.2_Semantics_of_the_service_pri"/>
      <w:bookmarkEnd w:id="28"/>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5AFE68AF" w14:textId="77777777" w:rsidR="00EC15E2" w:rsidRDefault="00EC15E2" w:rsidP="00EC15E2">
      <w:pPr>
        <w:pStyle w:val="BodyText"/>
        <w:kinsoku w:val="0"/>
        <w:overflowPunct w:val="0"/>
        <w:spacing w:before="8"/>
        <w:rPr>
          <w:rFonts w:ascii="Arial" w:hAnsi="Arial" w:cs="Arial"/>
          <w:b/>
          <w:bCs/>
          <w:sz w:val="25"/>
          <w:szCs w:val="25"/>
        </w:rPr>
      </w:pPr>
    </w:p>
    <w:p w14:paraId="194A432D" w14:textId="77777777" w:rsidR="00EC15E2" w:rsidRDefault="00EC15E2" w:rsidP="00EC15E2">
      <w:pPr>
        <w:pStyle w:val="BodyText"/>
        <w:kinsoku w:val="0"/>
        <w:overflowPunct w:val="0"/>
        <w:ind w:left="179"/>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6681B6AF" w14:textId="77777777" w:rsidR="00EC15E2" w:rsidRDefault="00EC15E2" w:rsidP="00EC15E2">
      <w:pPr>
        <w:pStyle w:val="BodyText"/>
        <w:kinsoku w:val="0"/>
        <w:overflowPunct w:val="0"/>
        <w:ind w:left="179"/>
      </w:pPr>
    </w:p>
    <w:p w14:paraId="6D02EB98" w14:textId="420575B7" w:rsidR="00EC15E2" w:rsidRDefault="00EC15E2" w:rsidP="00EC15E2">
      <w:pPr>
        <w:pStyle w:val="BodyText"/>
        <w:kinsoku w:val="0"/>
        <w:overflowPunct w:val="0"/>
        <w:ind w:left="179"/>
        <w:rPr>
          <w:spacing w:val="-2"/>
        </w:rPr>
      </w:pPr>
      <w:r>
        <w:t>The</w:t>
      </w:r>
      <w:r>
        <w:rPr>
          <w:spacing w:val="-6"/>
        </w:rPr>
        <w:t xml:space="preserve"> </w:t>
      </w:r>
      <w:r>
        <w:t>primitive</w:t>
      </w:r>
      <w:r>
        <w:rPr>
          <w:spacing w:val="-4"/>
        </w:rPr>
        <w:t xml:space="preserve"> </w:t>
      </w:r>
      <w:r>
        <w:t>parameters</w:t>
      </w:r>
      <w:r>
        <w:rPr>
          <w:spacing w:val="-5"/>
        </w:rPr>
        <w:t xml:space="preserve"> </w:t>
      </w:r>
      <w:r>
        <w:t>are</w:t>
      </w:r>
      <w:r>
        <w:rPr>
          <w:spacing w:val="-5"/>
        </w:rPr>
        <w:t xml:space="preserve"> </w:t>
      </w:r>
      <w:r>
        <w:t>as</w:t>
      </w:r>
      <w:r>
        <w:rPr>
          <w:spacing w:val="-4"/>
        </w:rPr>
        <w:t xml:space="preserve"> </w:t>
      </w:r>
      <w:r>
        <w:rPr>
          <w:spacing w:val="-2"/>
        </w:rPr>
        <w:t>follows:</w:t>
      </w:r>
    </w:p>
    <w:p w14:paraId="2415273F" w14:textId="77777777" w:rsidR="00EC15E2" w:rsidRDefault="00EC15E2" w:rsidP="00EC15E2">
      <w:pPr>
        <w:pStyle w:val="BodyText"/>
        <w:kinsoku w:val="0"/>
        <w:overflowPunct w:val="0"/>
        <w:spacing w:before="55"/>
        <w:ind w:left="187" w:right="4435"/>
        <w:jc w:val="center"/>
        <w:rPr>
          <w:spacing w:val="-2"/>
        </w:rPr>
      </w:pPr>
      <w:r>
        <w:rPr>
          <w:w w:val="95"/>
        </w:rPr>
        <w:t>MLME-</w:t>
      </w:r>
      <w:proofErr w:type="spellStart"/>
      <w:r>
        <w:rPr>
          <w:spacing w:val="-2"/>
        </w:rPr>
        <w:t>EPCSPRIACCESSTEARDOWN.request</w:t>
      </w:r>
      <w:proofErr w:type="spellEnd"/>
      <w:r>
        <w:rPr>
          <w:spacing w:val="-2"/>
        </w:rPr>
        <w:t>(</w:t>
      </w:r>
    </w:p>
    <w:p w14:paraId="5A8F6DA2" w14:textId="77777777" w:rsidR="00EC15E2" w:rsidRDefault="00EC15E2" w:rsidP="00EC15E2">
      <w:pPr>
        <w:pStyle w:val="BodyText"/>
        <w:kinsoku w:val="0"/>
        <w:overflowPunct w:val="0"/>
        <w:spacing w:before="56"/>
        <w:ind w:left="3459"/>
        <w:rPr>
          <w:spacing w:val="-2"/>
        </w:rPr>
      </w:pPr>
      <w:proofErr w:type="spellStart"/>
      <w:r>
        <w:rPr>
          <w:spacing w:val="-2"/>
        </w:rPr>
        <w:t>PeerSTAAddress</w:t>
      </w:r>
      <w:proofErr w:type="spellEnd"/>
    </w:p>
    <w:p w14:paraId="4B6DC035" w14:textId="77777777" w:rsidR="00EC15E2" w:rsidRDefault="00EC15E2" w:rsidP="00EC15E2">
      <w:pPr>
        <w:pStyle w:val="BodyText"/>
        <w:kinsoku w:val="0"/>
        <w:overflowPunct w:val="0"/>
        <w:spacing w:before="56"/>
        <w:ind w:left="3459"/>
        <w:rPr>
          <w:w w:val="99"/>
        </w:rPr>
      </w:pPr>
      <w:r>
        <w:rPr>
          <w:w w:val="99"/>
        </w:rPr>
        <w:t>)</w:t>
      </w:r>
    </w:p>
    <w:p w14:paraId="4C73A1B9" w14:textId="77777777" w:rsidR="00EC15E2" w:rsidRDefault="00EC15E2" w:rsidP="00EC15E2">
      <w:pPr>
        <w:pStyle w:val="BodyText"/>
        <w:kinsoku w:val="0"/>
        <w:overflowPunct w:val="0"/>
        <w:spacing w:before="10"/>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EC15E2" w14:paraId="096C565C" w14:textId="77777777" w:rsidTr="00756E5F">
        <w:trPr>
          <w:trHeight w:val="309"/>
        </w:trPr>
        <w:tc>
          <w:tcPr>
            <w:tcW w:w="1652" w:type="dxa"/>
            <w:tcBorders>
              <w:top w:val="single" w:sz="12" w:space="0" w:color="000000"/>
              <w:left w:val="single" w:sz="12" w:space="0" w:color="000000"/>
              <w:bottom w:val="single" w:sz="12" w:space="0" w:color="000000"/>
              <w:right w:val="single" w:sz="2" w:space="0" w:color="000000"/>
            </w:tcBorders>
          </w:tcPr>
          <w:p w14:paraId="0B100256" w14:textId="77777777" w:rsidR="00EC15E2" w:rsidRDefault="00EC15E2" w:rsidP="00756E5F">
            <w:pPr>
              <w:pStyle w:val="TableParagraph"/>
              <w:kinsoku w:val="0"/>
              <w:overflowPunct w:val="0"/>
              <w:spacing w:before="36"/>
              <w:ind w:left="590" w:right="567"/>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003665B4" w14:textId="77777777" w:rsidR="00EC15E2" w:rsidRDefault="00EC15E2" w:rsidP="00756E5F">
            <w:pPr>
              <w:pStyle w:val="TableParagraph"/>
              <w:kinsoku w:val="0"/>
              <w:overflowPunct w:val="0"/>
              <w:spacing w:before="36"/>
              <w:ind w:right="688"/>
              <w:jc w:val="right"/>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41E8504E" w14:textId="77777777" w:rsidR="00EC15E2" w:rsidRDefault="00EC15E2" w:rsidP="00756E5F">
            <w:pPr>
              <w:pStyle w:val="TableParagraph"/>
              <w:kinsoku w:val="0"/>
              <w:overflowPunct w:val="0"/>
              <w:spacing w:before="36"/>
              <w:ind w:left="454"/>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085D96BC" w14:textId="77777777" w:rsidR="00EC15E2" w:rsidRDefault="00EC15E2" w:rsidP="00756E5F">
            <w:pPr>
              <w:pStyle w:val="TableParagraph"/>
              <w:kinsoku w:val="0"/>
              <w:overflowPunct w:val="0"/>
              <w:spacing w:before="36"/>
              <w:ind w:left="123" w:right="97"/>
              <w:jc w:val="center"/>
              <w:rPr>
                <w:b/>
                <w:bCs/>
                <w:spacing w:val="-2"/>
                <w:sz w:val="18"/>
                <w:szCs w:val="18"/>
              </w:rPr>
            </w:pPr>
            <w:r>
              <w:rPr>
                <w:b/>
                <w:bCs/>
                <w:spacing w:val="-2"/>
                <w:sz w:val="18"/>
                <w:szCs w:val="18"/>
              </w:rPr>
              <w:t>Description</w:t>
            </w:r>
          </w:p>
        </w:tc>
      </w:tr>
      <w:tr w:rsidR="00EC15E2" w14:paraId="2E972D85" w14:textId="77777777" w:rsidTr="00756E5F">
        <w:trPr>
          <w:trHeight w:val="630"/>
        </w:trPr>
        <w:tc>
          <w:tcPr>
            <w:tcW w:w="1652" w:type="dxa"/>
            <w:tcBorders>
              <w:top w:val="single" w:sz="12" w:space="0" w:color="000000"/>
              <w:left w:val="single" w:sz="12" w:space="0" w:color="000000"/>
              <w:bottom w:val="single" w:sz="12" w:space="0" w:color="000000"/>
              <w:right w:val="single" w:sz="2" w:space="0" w:color="000000"/>
            </w:tcBorders>
          </w:tcPr>
          <w:p w14:paraId="1C39B368" w14:textId="77777777" w:rsidR="00EC15E2" w:rsidRDefault="00EC15E2" w:rsidP="00756E5F">
            <w:pPr>
              <w:pStyle w:val="TableParagraph"/>
              <w:kinsoku w:val="0"/>
              <w:overflowPunct w:val="0"/>
              <w:spacing w:line="203" w:lineRule="exact"/>
              <w:ind w:left="116"/>
              <w:rPr>
                <w:spacing w:val="-2"/>
                <w:sz w:val="18"/>
                <w:szCs w:val="18"/>
              </w:rPr>
            </w:pPr>
            <w:proofErr w:type="spellStart"/>
            <w:r>
              <w:rPr>
                <w:spacing w:val="-2"/>
                <w:sz w:val="18"/>
                <w:szCs w:val="18"/>
              </w:rPr>
              <w:t>PeerSTAAddress</w:t>
            </w:r>
            <w:proofErr w:type="spellEnd"/>
          </w:p>
        </w:tc>
        <w:tc>
          <w:tcPr>
            <w:tcW w:w="1800" w:type="dxa"/>
            <w:tcBorders>
              <w:top w:val="single" w:sz="12" w:space="0" w:color="000000"/>
              <w:left w:val="single" w:sz="2" w:space="0" w:color="000000"/>
              <w:bottom w:val="single" w:sz="12" w:space="0" w:color="000000"/>
              <w:right w:val="single" w:sz="2" w:space="0" w:color="000000"/>
            </w:tcBorders>
          </w:tcPr>
          <w:p w14:paraId="6CA46828" w14:textId="77777777" w:rsidR="00EC15E2" w:rsidRDefault="00EC15E2" w:rsidP="00756E5F">
            <w:pPr>
              <w:pStyle w:val="TableParagraph"/>
              <w:kinsoku w:val="0"/>
              <w:overflowPunct w:val="0"/>
              <w:spacing w:line="203" w:lineRule="exact"/>
              <w:ind w:right="669"/>
              <w:jc w:val="right"/>
              <w:rPr>
                <w:spacing w:val="-2"/>
                <w:sz w:val="18"/>
                <w:szCs w:val="18"/>
              </w:rPr>
            </w:pPr>
            <w:r>
              <w:rPr>
                <w:sz w:val="18"/>
                <w:szCs w:val="18"/>
              </w:rPr>
              <w:t>MAC</w:t>
            </w:r>
            <w:r>
              <w:rPr>
                <w:spacing w:val="-5"/>
                <w:sz w:val="18"/>
                <w:szCs w:val="18"/>
              </w:rPr>
              <w:t xml:space="preserve"> </w:t>
            </w:r>
            <w:r>
              <w:rPr>
                <w:spacing w:val="-2"/>
                <w:sz w:val="18"/>
                <w:szCs w:val="18"/>
              </w:rPr>
              <w:t>address</w:t>
            </w:r>
          </w:p>
        </w:tc>
        <w:tc>
          <w:tcPr>
            <w:tcW w:w="1794" w:type="dxa"/>
            <w:tcBorders>
              <w:top w:val="single" w:sz="12" w:space="0" w:color="000000"/>
              <w:left w:val="single" w:sz="2" w:space="0" w:color="000000"/>
              <w:bottom w:val="single" w:sz="12" w:space="0" w:color="000000"/>
              <w:right w:val="single" w:sz="2" w:space="0" w:color="000000"/>
            </w:tcBorders>
          </w:tcPr>
          <w:p w14:paraId="7A3CBC64" w14:textId="77777777" w:rsidR="00EC15E2" w:rsidRDefault="00EC15E2" w:rsidP="00756E5F">
            <w:pPr>
              <w:pStyle w:val="TableParagraph"/>
              <w:kinsoku w:val="0"/>
              <w:overflowPunct w:val="0"/>
              <w:spacing w:before="1" w:line="232" w:lineRule="auto"/>
              <w:rPr>
                <w:sz w:val="18"/>
                <w:szCs w:val="18"/>
              </w:rPr>
            </w:pPr>
            <w:r>
              <w:rPr>
                <w:sz w:val="18"/>
                <w:szCs w:val="18"/>
              </w:rPr>
              <w:t>Any</w:t>
            </w:r>
            <w:r>
              <w:rPr>
                <w:spacing w:val="-12"/>
                <w:sz w:val="18"/>
                <w:szCs w:val="18"/>
              </w:rPr>
              <w:t xml:space="preserve"> </w:t>
            </w:r>
            <w:r>
              <w:rPr>
                <w:sz w:val="18"/>
                <w:szCs w:val="18"/>
              </w:rPr>
              <w:t>valid</w:t>
            </w:r>
            <w:r>
              <w:rPr>
                <w:spacing w:val="-11"/>
                <w:sz w:val="18"/>
                <w:szCs w:val="18"/>
              </w:rPr>
              <w:t xml:space="preserve"> </w:t>
            </w:r>
            <w:r>
              <w:rPr>
                <w:sz w:val="18"/>
                <w:szCs w:val="18"/>
              </w:rPr>
              <w:t>individual MAC address</w:t>
            </w:r>
          </w:p>
        </w:tc>
        <w:tc>
          <w:tcPr>
            <w:tcW w:w="3401" w:type="dxa"/>
            <w:tcBorders>
              <w:top w:val="single" w:sz="12" w:space="0" w:color="000000"/>
              <w:left w:val="single" w:sz="2" w:space="0" w:color="000000"/>
              <w:bottom w:val="single" w:sz="12" w:space="0" w:color="000000"/>
              <w:right w:val="single" w:sz="12" w:space="0" w:color="000000"/>
            </w:tcBorders>
          </w:tcPr>
          <w:p w14:paraId="70C64A17" w14:textId="77777777" w:rsidR="00EC15E2" w:rsidRDefault="00EC15E2" w:rsidP="00756E5F">
            <w:pPr>
              <w:pStyle w:val="TableParagraph"/>
              <w:kinsoku w:val="0"/>
              <w:overflowPunct w:val="0"/>
              <w:spacing w:before="1" w:line="232" w:lineRule="auto"/>
              <w:ind w:left="117" w:right="127"/>
              <w:rPr>
                <w:ins w:id="29" w:author="Author"/>
                <w:sz w:val="18"/>
                <w:szCs w:val="18"/>
              </w:rPr>
            </w:pPr>
            <w:r>
              <w:rPr>
                <w:sz w:val="18"/>
                <w:szCs w:val="18"/>
              </w:rPr>
              <w:t>Specifies the address of the peer MAC entity</w:t>
            </w:r>
            <w:r>
              <w:rPr>
                <w:spacing w:val="-5"/>
                <w:sz w:val="18"/>
                <w:szCs w:val="18"/>
              </w:rPr>
              <w:t xml:space="preserve"> </w:t>
            </w:r>
            <w:r>
              <w:rPr>
                <w:sz w:val="18"/>
                <w:szCs w:val="18"/>
              </w:rPr>
              <w:t>with</w:t>
            </w:r>
            <w:r>
              <w:rPr>
                <w:spacing w:val="-5"/>
                <w:sz w:val="18"/>
                <w:szCs w:val="18"/>
              </w:rPr>
              <w:t xml:space="preserve"> </w:t>
            </w:r>
            <w:r>
              <w:rPr>
                <w:sz w:val="18"/>
                <w:szCs w:val="18"/>
              </w:rPr>
              <w:t>which</w:t>
            </w:r>
            <w:r>
              <w:rPr>
                <w:spacing w:val="-5"/>
                <w:sz w:val="18"/>
                <w:szCs w:val="18"/>
              </w:rPr>
              <w:t xml:space="preserve"> </w:t>
            </w:r>
            <w:r>
              <w:rPr>
                <w:sz w:val="18"/>
                <w:szCs w:val="18"/>
              </w:rPr>
              <w:t>the</w:t>
            </w:r>
            <w:r>
              <w:rPr>
                <w:spacing w:val="-6"/>
                <w:sz w:val="18"/>
                <w:szCs w:val="18"/>
              </w:rPr>
              <w:t xml:space="preserve"> </w:t>
            </w:r>
            <w:r>
              <w:rPr>
                <w:sz w:val="18"/>
                <w:szCs w:val="18"/>
              </w:rPr>
              <w:t>EPCS</w:t>
            </w:r>
            <w:r>
              <w:rPr>
                <w:spacing w:val="-5"/>
                <w:sz w:val="18"/>
                <w:szCs w:val="18"/>
              </w:rPr>
              <w:t xml:space="preserve"> </w:t>
            </w:r>
            <w:r>
              <w:rPr>
                <w:sz w:val="18"/>
                <w:szCs w:val="18"/>
              </w:rPr>
              <w:t>priority</w:t>
            </w:r>
            <w:r>
              <w:rPr>
                <w:spacing w:val="-6"/>
                <w:sz w:val="18"/>
                <w:szCs w:val="18"/>
              </w:rPr>
              <w:t xml:space="preserve"> </w:t>
            </w:r>
            <w:r>
              <w:rPr>
                <w:sz w:val="18"/>
                <w:szCs w:val="18"/>
              </w:rPr>
              <w:t>access procedure is performed.</w:t>
            </w:r>
          </w:p>
          <w:p w14:paraId="07143DE5" w14:textId="1CF6D584" w:rsidR="00EC15E2" w:rsidRDefault="00EC15E2" w:rsidP="00756E5F">
            <w:pPr>
              <w:pStyle w:val="TableParagraph"/>
              <w:kinsoku w:val="0"/>
              <w:overflowPunct w:val="0"/>
              <w:spacing w:before="1" w:line="232" w:lineRule="auto"/>
              <w:ind w:left="117" w:right="127"/>
              <w:rPr>
                <w:sz w:val="18"/>
                <w:szCs w:val="18"/>
              </w:rPr>
            </w:pPr>
            <w:ins w:id="30" w:author="Author">
              <w:r w:rsidRPr="00EA4C68">
                <w:rPr>
                  <w:sz w:val="18"/>
                  <w:szCs w:val="18"/>
                </w:rPr>
                <w:t>(#125</w:t>
              </w:r>
              <w:r>
                <w:rPr>
                  <w:sz w:val="18"/>
                  <w:szCs w:val="18"/>
                </w:rPr>
                <w:t>90</w:t>
              </w:r>
              <w:r w:rsidRPr="00EA4C68">
                <w:rPr>
                  <w:sz w:val="18"/>
                  <w:szCs w:val="18"/>
                </w:rPr>
                <w:t>)</w:t>
              </w:r>
              <w:r>
                <w:rPr>
                  <w:sz w:val="18"/>
                  <w:szCs w:val="18"/>
                </w:rPr>
                <w:t xml:space="preserve"> This parameter is optional when the primitive is initiated by the SME of non-AP MLD and the </w:t>
              </w:r>
              <w:proofErr w:type="spellStart"/>
              <w:r>
                <w:rPr>
                  <w:sz w:val="18"/>
                  <w:szCs w:val="18"/>
                </w:rPr>
                <w:t>PeerSTAAddress</w:t>
              </w:r>
              <w:proofErr w:type="spellEnd"/>
              <w:r>
                <w:rPr>
                  <w:sz w:val="18"/>
                  <w:szCs w:val="18"/>
                </w:rPr>
                <w:t xml:space="preserve"> indicates the MAC address of the associated AP MLD.</w:t>
              </w:r>
              <w:r w:rsidR="008A08D3">
                <w:rPr>
                  <w:sz w:val="18"/>
                  <w:szCs w:val="18"/>
                </w:rPr>
                <w:t xml:space="preserve"> Otherwise – this parameter is mandatory.</w:t>
              </w:r>
            </w:ins>
          </w:p>
        </w:tc>
      </w:tr>
    </w:tbl>
    <w:p w14:paraId="78BA0B0C" w14:textId="77777777" w:rsidR="00EC15E2" w:rsidRDefault="00EC15E2" w:rsidP="00EC15E2">
      <w:pPr>
        <w:pStyle w:val="BodyText"/>
        <w:kinsoku w:val="0"/>
        <w:overflowPunct w:val="0"/>
        <w:spacing w:before="1"/>
        <w:rPr>
          <w:sz w:val="22"/>
          <w:szCs w:val="22"/>
        </w:rPr>
      </w:pPr>
    </w:p>
    <w:p w14:paraId="608F15B9" w14:textId="02C19571" w:rsidR="00EC15E2" w:rsidRDefault="00EC15E2" w:rsidP="009603D9">
      <w:pPr>
        <w:rPr>
          <w:sz w:val="20"/>
        </w:rPr>
      </w:pPr>
    </w:p>
    <w:p w14:paraId="5328DBCA" w14:textId="77777777" w:rsidR="00EC15E2" w:rsidRDefault="00EC15E2" w:rsidP="00EC15E2">
      <w:pPr>
        <w:pStyle w:val="ListParagraph"/>
        <w:numPr>
          <w:ilvl w:val="3"/>
          <w:numId w:val="29"/>
        </w:numPr>
        <w:tabs>
          <w:tab w:val="left" w:pos="1069"/>
        </w:tabs>
        <w:kinsoku w:val="0"/>
        <w:overflowPunct w:val="0"/>
        <w:spacing w:before="0"/>
        <w:rPr>
          <w:b/>
          <w:bCs/>
          <w:spacing w:val="-2"/>
          <w:sz w:val="20"/>
          <w:szCs w:val="20"/>
        </w:rPr>
      </w:pPr>
      <w:r>
        <w:rPr>
          <w:b/>
          <w:bCs/>
          <w:w w:val="95"/>
          <w:sz w:val="20"/>
          <w:szCs w:val="20"/>
        </w:rPr>
        <w:t>MLME-</w:t>
      </w:r>
      <w:proofErr w:type="spellStart"/>
      <w:r>
        <w:rPr>
          <w:b/>
          <w:bCs/>
          <w:spacing w:val="-2"/>
          <w:sz w:val="20"/>
          <w:szCs w:val="20"/>
        </w:rPr>
        <w:t>EPCSPRIACCESSTEARDOWN.indication</w:t>
      </w:r>
      <w:proofErr w:type="spellEnd"/>
    </w:p>
    <w:p w14:paraId="6184A53B" w14:textId="77777777" w:rsidR="00EC15E2" w:rsidRDefault="00EC15E2" w:rsidP="00EC15E2">
      <w:pPr>
        <w:pStyle w:val="BodyText"/>
        <w:kinsoku w:val="0"/>
        <w:overflowPunct w:val="0"/>
        <w:spacing w:before="8"/>
        <w:rPr>
          <w:rFonts w:ascii="Arial" w:hAnsi="Arial" w:cs="Arial"/>
          <w:b/>
          <w:bCs/>
          <w:sz w:val="25"/>
          <w:szCs w:val="25"/>
        </w:rPr>
      </w:pPr>
    </w:p>
    <w:p w14:paraId="38C3A1E6" w14:textId="77777777" w:rsidR="00EC15E2" w:rsidRDefault="00EC15E2" w:rsidP="00EC15E2">
      <w:pPr>
        <w:pStyle w:val="ListParagraph"/>
        <w:numPr>
          <w:ilvl w:val="4"/>
          <w:numId w:val="29"/>
        </w:numPr>
        <w:tabs>
          <w:tab w:val="left" w:pos="1236"/>
        </w:tabs>
        <w:kinsoku w:val="0"/>
        <w:overflowPunct w:val="0"/>
        <w:spacing w:before="0"/>
        <w:ind w:left="1235"/>
        <w:rPr>
          <w:b/>
          <w:bCs/>
          <w:spacing w:val="-2"/>
          <w:sz w:val="20"/>
          <w:szCs w:val="20"/>
        </w:rPr>
      </w:pPr>
      <w:bookmarkStart w:id="31" w:name="6.3.131.7.1_Function"/>
      <w:bookmarkEnd w:id="31"/>
      <w:r>
        <w:rPr>
          <w:b/>
          <w:bCs/>
          <w:spacing w:val="-2"/>
          <w:sz w:val="20"/>
          <w:szCs w:val="20"/>
        </w:rPr>
        <w:t>Function</w:t>
      </w:r>
    </w:p>
    <w:p w14:paraId="4426C9C0" w14:textId="77777777" w:rsidR="00EC15E2" w:rsidRDefault="00EC15E2" w:rsidP="00EC15E2">
      <w:pPr>
        <w:pStyle w:val="BodyText"/>
        <w:kinsoku w:val="0"/>
        <w:overflowPunct w:val="0"/>
        <w:spacing w:before="9"/>
        <w:rPr>
          <w:rFonts w:ascii="Arial" w:hAnsi="Arial" w:cs="Arial"/>
          <w:b/>
          <w:bCs/>
          <w:sz w:val="25"/>
          <w:szCs w:val="25"/>
        </w:rPr>
      </w:pPr>
    </w:p>
    <w:p w14:paraId="1F169262" w14:textId="77777777" w:rsidR="00EC15E2" w:rsidRDefault="00EC15E2" w:rsidP="00EC15E2">
      <w:pPr>
        <w:pStyle w:val="BodyText"/>
        <w:kinsoku w:val="0"/>
        <w:overflowPunct w:val="0"/>
        <w:ind w:left="180"/>
        <w:rPr>
          <w:spacing w:val="-2"/>
        </w:rPr>
      </w:pPr>
      <w:r>
        <w:t>This</w:t>
      </w:r>
      <w:r>
        <w:rPr>
          <w:spacing w:val="-5"/>
        </w:rPr>
        <w:t xml:space="preserve"> </w:t>
      </w:r>
      <w:r>
        <w:t>primitive</w:t>
      </w:r>
      <w:r>
        <w:rPr>
          <w:spacing w:val="-5"/>
        </w:rPr>
        <w:t xml:space="preserve"> </w:t>
      </w:r>
      <w:r>
        <w:t>indicates</w:t>
      </w:r>
      <w:r>
        <w:rPr>
          <w:spacing w:val="-5"/>
        </w:rPr>
        <w:t xml:space="preserve"> </w:t>
      </w:r>
      <w:r>
        <w:t>that</w:t>
      </w:r>
      <w:r>
        <w:rPr>
          <w:spacing w:val="-6"/>
        </w:rPr>
        <w:t xml:space="preserve"> </w:t>
      </w:r>
      <w:r>
        <w:t>a</w:t>
      </w:r>
      <w:r>
        <w:rPr>
          <w:spacing w:val="-5"/>
        </w:rPr>
        <w:t xml:space="preserve"> </w:t>
      </w:r>
      <w:r>
        <w:t>peer</w:t>
      </w:r>
      <w:r>
        <w:rPr>
          <w:spacing w:val="-5"/>
        </w:rPr>
        <w:t xml:space="preserve"> </w:t>
      </w:r>
      <w:r>
        <w:t>MAC</w:t>
      </w:r>
      <w:r>
        <w:rPr>
          <w:spacing w:val="-4"/>
        </w:rPr>
        <w:t xml:space="preserve"> </w:t>
      </w:r>
      <w:r>
        <w:t>entity</w:t>
      </w:r>
      <w:r>
        <w:rPr>
          <w:spacing w:val="-5"/>
        </w:rPr>
        <w:t xml:space="preserve"> </w:t>
      </w:r>
      <w:r>
        <w:t>is</w:t>
      </w:r>
      <w:r>
        <w:rPr>
          <w:spacing w:val="-5"/>
        </w:rPr>
        <w:t xml:space="preserve"> </w:t>
      </w:r>
      <w:r>
        <w:t>tearing</w:t>
      </w:r>
      <w:r>
        <w:rPr>
          <w:spacing w:val="-4"/>
        </w:rPr>
        <w:t xml:space="preserve"> </w:t>
      </w:r>
      <w:r>
        <w:t>down</w:t>
      </w:r>
      <w:r>
        <w:rPr>
          <w:spacing w:val="-5"/>
        </w:rPr>
        <w:t xml:space="preserve"> </w:t>
      </w:r>
      <w:r>
        <w:t>EPCS</w:t>
      </w:r>
      <w:r>
        <w:rPr>
          <w:spacing w:val="-6"/>
        </w:rPr>
        <w:t xml:space="preserve"> </w:t>
      </w:r>
      <w:r>
        <w:t>priority</w:t>
      </w:r>
      <w:r>
        <w:rPr>
          <w:spacing w:val="-4"/>
        </w:rPr>
        <w:t xml:space="preserve"> </w:t>
      </w:r>
      <w:r>
        <w:rPr>
          <w:spacing w:val="-2"/>
        </w:rPr>
        <w:t>access.</w:t>
      </w:r>
    </w:p>
    <w:p w14:paraId="08F1BF01" w14:textId="77777777" w:rsidR="00EC15E2" w:rsidRDefault="00EC15E2" w:rsidP="00EC15E2">
      <w:pPr>
        <w:pStyle w:val="ListParagraph"/>
        <w:numPr>
          <w:ilvl w:val="4"/>
          <w:numId w:val="29"/>
        </w:numPr>
        <w:tabs>
          <w:tab w:val="left" w:pos="1237"/>
        </w:tabs>
        <w:kinsoku w:val="0"/>
        <w:overflowPunct w:val="0"/>
        <w:spacing w:before="158"/>
        <w:ind w:hanging="1057"/>
        <w:rPr>
          <w:b/>
          <w:bCs/>
          <w:spacing w:val="-2"/>
          <w:sz w:val="20"/>
          <w:szCs w:val="20"/>
        </w:rPr>
      </w:pPr>
      <w:bookmarkStart w:id="32" w:name="6.3.131.7.2_Semantics_of_the_service_pri"/>
      <w:bookmarkEnd w:id="32"/>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3D394947" w14:textId="77777777" w:rsidR="00EC15E2" w:rsidRDefault="00EC15E2" w:rsidP="00EC15E2">
      <w:pPr>
        <w:pStyle w:val="BodyText"/>
        <w:kinsoku w:val="0"/>
        <w:overflowPunct w:val="0"/>
        <w:spacing w:before="2"/>
        <w:rPr>
          <w:rFonts w:ascii="Arial" w:hAnsi="Arial" w:cs="Arial"/>
          <w:b/>
          <w:bCs/>
          <w:sz w:val="23"/>
          <w:szCs w:val="23"/>
        </w:rPr>
      </w:pPr>
    </w:p>
    <w:p w14:paraId="0B3F42BB" w14:textId="77777777" w:rsidR="00EC15E2" w:rsidRDefault="00EC15E2" w:rsidP="00EC15E2">
      <w:pPr>
        <w:pStyle w:val="BodyText"/>
        <w:kinsoku w:val="0"/>
        <w:overflowPunct w:val="0"/>
        <w:ind w:left="179"/>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7ED6A32F" w14:textId="77777777" w:rsidR="00EC15E2" w:rsidRDefault="00EC15E2" w:rsidP="00EC15E2">
      <w:pPr>
        <w:pStyle w:val="BodyText"/>
        <w:kinsoku w:val="0"/>
        <w:overflowPunct w:val="0"/>
        <w:ind w:left="180"/>
      </w:pPr>
    </w:p>
    <w:p w14:paraId="59BD004F" w14:textId="50FFC287" w:rsidR="00EC15E2" w:rsidRDefault="00EC15E2" w:rsidP="00EC15E2">
      <w:pPr>
        <w:pStyle w:val="BodyText"/>
        <w:kinsoku w:val="0"/>
        <w:overflowPunct w:val="0"/>
        <w:ind w:left="180"/>
        <w:rPr>
          <w:spacing w:val="-2"/>
        </w:rPr>
      </w:pPr>
      <w:r>
        <w:t>The</w:t>
      </w:r>
      <w:r>
        <w:rPr>
          <w:spacing w:val="-6"/>
        </w:rPr>
        <w:t xml:space="preserve"> </w:t>
      </w:r>
      <w:r>
        <w:t>primitive</w:t>
      </w:r>
      <w:r>
        <w:rPr>
          <w:spacing w:val="-4"/>
        </w:rPr>
        <w:t xml:space="preserve"> </w:t>
      </w:r>
      <w:r>
        <w:t>parameters</w:t>
      </w:r>
      <w:r>
        <w:rPr>
          <w:spacing w:val="-5"/>
        </w:rPr>
        <w:t xml:space="preserve"> </w:t>
      </w:r>
      <w:r>
        <w:t>are</w:t>
      </w:r>
      <w:r>
        <w:rPr>
          <w:spacing w:val="-5"/>
        </w:rPr>
        <w:t xml:space="preserve"> </w:t>
      </w:r>
      <w:r>
        <w:t>as</w:t>
      </w:r>
      <w:r>
        <w:rPr>
          <w:spacing w:val="-4"/>
        </w:rPr>
        <w:t xml:space="preserve"> </w:t>
      </w:r>
      <w:r>
        <w:rPr>
          <w:spacing w:val="-2"/>
        </w:rPr>
        <w:t>follows:</w:t>
      </w:r>
    </w:p>
    <w:p w14:paraId="42C1B688" w14:textId="77777777" w:rsidR="00EC15E2" w:rsidRDefault="00EC15E2" w:rsidP="00EC15E2">
      <w:pPr>
        <w:pStyle w:val="BodyText"/>
        <w:kinsoku w:val="0"/>
        <w:overflowPunct w:val="0"/>
        <w:spacing w:before="24"/>
        <w:ind w:left="196" w:right="4221"/>
        <w:jc w:val="center"/>
        <w:rPr>
          <w:spacing w:val="-2"/>
        </w:rPr>
      </w:pPr>
      <w:r>
        <w:rPr>
          <w:w w:val="95"/>
        </w:rPr>
        <w:t>MLME-</w:t>
      </w:r>
      <w:proofErr w:type="spellStart"/>
      <w:r>
        <w:rPr>
          <w:spacing w:val="-2"/>
        </w:rPr>
        <w:t>EPCSPRIACCESSTEARDOWN.indication</w:t>
      </w:r>
      <w:proofErr w:type="spellEnd"/>
      <w:r>
        <w:rPr>
          <w:spacing w:val="-2"/>
        </w:rPr>
        <w:t>(</w:t>
      </w:r>
    </w:p>
    <w:p w14:paraId="1C846576" w14:textId="77777777" w:rsidR="00EC15E2" w:rsidRDefault="00EC15E2" w:rsidP="00EC15E2">
      <w:pPr>
        <w:pStyle w:val="BodyText"/>
        <w:kinsoku w:val="0"/>
        <w:overflowPunct w:val="0"/>
        <w:spacing w:before="26"/>
        <w:ind w:left="3459"/>
        <w:rPr>
          <w:spacing w:val="-2"/>
        </w:rPr>
      </w:pPr>
      <w:proofErr w:type="spellStart"/>
      <w:r>
        <w:rPr>
          <w:spacing w:val="-2"/>
        </w:rPr>
        <w:t>PeerSTAAddress</w:t>
      </w:r>
      <w:proofErr w:type="spellEnd"/>
    </w:p>
    <w:p w14:paraId="1E35227B" w14:textId="77777777" w:rsidR="00EC15E2" w:rsidRDefault="00EC15E2" w:rsidP="00EC15E2">
      <w:pPr>
        <w:pStyle w:val="BodyText"/>
        <w:kinsoku w:val="0"/>
        <w:overflowPunct w:val="0"/>
        <w:spacing w:before="26"/>
        <w:ind w:left="3459"/>
        <w:rPr>
          <w:w w:val="99"/>
        </w:rPr>
      </w:pPr>
      <w:r>
        <w:rPr>
          <w:w w:val="99"/>
        </w:rPr>
        <w:t>)</w:t>
      </w:r>
    </w:p>
    <w:p w14:paraId="77788E84" w14:textId="77777777" w:rsidR="00EC15E2" w:rsidRDefault="00EC15E2" w:rsidP="00EC15E2">
      <w:pPr>
        <w:pStyle w:val="BodyText"/>
        <w:kinsoku w:val="0"/>
        <w:overflowPunct w:val="0"/>
        <w:spacing w:before="9"/>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EC15E2" w14:paraId="0D1D5B3F" w14:textId="77777777" w:rsidTr="00756E5F">
        <w:trPr>
          <w:trHeight w:val="310"/>
        </w:trPr>
        <w:tc>
          <w:tcPr>
            <w:tcW w:w="1652" w:type="dxa"/>
            <w:tcBorders>
              <w:top w:val="single" w:sz="12" w:space="0" w:color="000000"/>
              <w:left w:val="single" w:sz="12" w:space="0" w:color="000000"/>
              <w:bottom w:val="single" w:sz="12" w:space="0" w:color="000000"/>
              <w:right w:val="single" w:sz="2" w:space="0" w:color="000000"/>
            </w:tcBorders>
          </w:tcPr>
          <w:p w14:paraId="670042E1" w14:textId="77777777" w:rsidR="00EC15E2" w:rsidRDefault="00EC15E2" w:rsidP="00756E5F">
            <w:pPr>
              <w:pStyle w:val="TableParagraph"/>
              <w:kinsoku w:val="0"/>
              <w:overflowPunct w:val="0"/>
              <w:spacing w:before="37"/>
              <w:ind w:left="590" w:right="567"/>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1012A55B" w14:textId="77777777" w:rsidR="00EC15E2" w:rsidRDefault="00EC15E2" w:rsidP="00756E5F">
            <w:pPr>
              <w:pStyle w:val="TableParagraph"/>
              <w:kinsoku w:val="0"/>
              <w:overflowPunct w:val="0"/>
              <w:spacing w:before="37"/>
              <w:ind w:right="688"/>
              <w:jc w:val="right"/>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365E51F3" w14:textId="77777777" w:rsidR="00EC15E2" w:rsidRDefault="00EC15E2" w:rsidP="00756E5F">
            <w:pPr>
              <w:pStyle w:val="TableParagraph"/>
              <w:kinsoku w:val="0"/>
              <w:overflowPunct w:val="0"/>
              <w:spacing w:before="37"/>
              <w:ind w:left="454"/>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5B7AB277" w14:textId="77777777" w:rsidR="00EC15E2" w:rsidRDefault="00EC15E2" w:rsidP="00756E5F">
            <w:pPr>
              <w:pStyle w:val="TableParagraph"/>
              <w:kinsoku w:val="0"/>
              <w:overflowPunct w:val="0"/>
              <w:spacing w:before="37"/>
              <w:ind w:left="123" w:right="97"/>
              <w:jc w:val="center"/>
              <w:rPr>
                <w:b/>
                <w:bCs/>
                <w:spacing w:val="-2"/>
                <w:sz w:val="18"/>
                <w:szCs w:val="18"/>
              </w:rPr>
            </w:pPr>
            <w:r>
              <w:rPr>
                <w:b/>
                <w:bCs/>
                <w:spacing w:val="-2"/>
                <w:sz w:val="18"/>
                <w:szCs w:val="18"/>
              </w:rPr>
              <w:t>Description</w:t>
            </w:r>
          </w:p>
        </w:tc>
      </w:tr>
      <w:tr w:rsidR="00EC15E2" w14:paraId="5EC236F4" w14:textId="77777777" w:rsidTr="00756E5F">
        <w:trPr>
          <w:trHeight w:val="630"/>
        </w:trPr>
        <w:tc>
          <w:tcPr>
            <w:tcW w:w="1652" w:type="dxa"/>
            <w:tcBorders>
              <w:top w:val="single" w:sz="12" w:space="0" w:color="000000"/>
              <w:left w:val="single" w:sz="12" w:space="0" w:color="000000"/>
              <w:bottom w:val="single" w:sz="12" w:space="0" w:color="000000"/>
              <w:right w:val="single" w:sz="2" w:space="0" w:color="000000"/>
            </w:tcBorders>
          </w:tcPr>
          <w:p w14:paraId="3A423576" w14:textId="77777777" w:rsidR="00EC15E2" w:rsidRDefault="00EC15E2" w:rsidP="00756E5F">
            <w:pPr>
              <w:pStyle w:val="TableParagraph"/>
              <w:kinsoku w:val="0"/>
              <w:overflowPunct w:val="0"/>
              <w:spacing w:line="203" w:lineRule="exact"/>
              <w:ind w:left="116"/>
              <w:rPr>
                <w:spacing w:val="-2"/>
                <w:sz w:val="18"/>
                <w:szCs w:val="18"/>
              </w:rPr>
            </w:pPr>
            <w:proofErr w:type="spellStart"/>
            <w:r>
              <w:rPr>
                <w:spacing w:val="-2"/>
                <w:sz w:val="18"/>
                <w:szCs w:val="18"/>
              </w:rPr>
              <w:t>PeerSTAAddress</w:t>
            </w:r>
            <w:proofErr w:type="spellEnd"/>
          </w:p>
        </w:tc>
        <w:tc>
          <w:tcPr>
            <w:tcW w:w="1800" w:type="dxa"/>
            <w:tcBorders>
              <w:top w:val="single" w:sz="12" w:space="0" w:color="000000"/>
              <w:left w:val="single" w:sz="2" w:space="0" w:color="000000"/>
              <w:bottom w:val="single" w:sz="12" w:space="0" w:color="000000"/>
              <w:right w:val="single" w:sz="2" w:space="0" w:color="000000"/>
            </w:tcBorders>
          </w:tcPr>
          <w:p w14:paraId="1909C4D7" w14:textId="77777777" w:rsidR="00EC15E2" w:rsidRDefault="00EC15E2" w:rsidP="00756E5F">
            <w:pPr>
              <w:pStyle w:val="TableParagraph"/>
              <w:kinsoku w:val="0"/>
              <w:overflowPunct w:val="0"/>
              <w:spacing w:line="203" w:lineRule="exact"/>
              <w:ind w:right="669"/>
              <w:jc w:val="right"/>
              <w:rPr>
                <w:spacing w:val="-2"/>
                <w:sz w:val="18"/>
                <w:szCs w:val="18"/>
              </w:rPr>
            </w:pPr>
            <w:r>
              <w:rPr>
                <w:sz w:val="18"/>
                <w:szCs w:val="18"/>
              </w:rPr>
              <w:t>MAC</w:t>
            </w:r>
            <w:r>
              <w:rPr>
                <w:spacing w:val="-5"/>
                <w:sz w:val="18"/>
                <w:szCs w:val="18"/>
              </w:rPr>
              <w:t xml:space="preserve"> </w:t>
            </w:r>
            <w:r>
              <w:rPr>
                <w:spacing w:val="-2"/>
                <w:sz w:val="18"/>
                <w:szCs w:val="18"/>
              </w:rPr>
              <w:t>address</w:t>
            </w:r>
          </w:p>
        </w:tc>
        <w:tc>
          <w:tcPr>
            <w:tcW w:w="1794" w:type="dxa"/>
            <w:tcBorders>
              <w:top w:val="single" w:sz="12" w:space="0" w:color="000000"/>
              <w:left w:val="single" w:sz="2" w:space="0" w:color="000000"/>
              <w:bottom w:val="single" w:sz="12" w:space="0" w:color="000000"/>
              <w:right w:val="single" w:sz="2" w:space="0" w:color="000000"/>
            </w:tcBorders>
          </w:tcPr>
          <w:p w14:paraId="26D11ED5" w14:textId="77777777" w:rsidR="00EC15E2" w:rsidRDefault="00EC15E2" w:rsidP="00756E5F">
            <w:pPr>
              <w:pStyle w:val="TableParagraph"/>
              <w:kinsoku w:val="0"/>
              <w:overflowPunct w:val="0"/>
              <w:spacing w:before="3" w:line="230" w:lineRule="auto"/>
              <w:rPr>
                <w:sz w:val="18"/>
                <w:szCs w:val="18"/>
              </w:rPr>
            </w:pPr>
            <w:r>
              <w:rPr>
                <w:sz w:val="18"/>
                <w:szCs w:val="18"/>
              </w:rPr>
              <w:t>Any</w:t>
            </w:r>
            <w:r>
              <w:rPr>
                <w:spacing w:val="-12"/>
                <w:sz w:val="18"/>
                <w:szCs w:val="18"/>
              </w:rPr>
              <w:t xml:space="preserve"> </w:t>
            </w:r>
            <w:r>
              <w:rPr>
                <w:sz w:val="18"/>
                <w:szCs w:val="18"/>
              </w:rPr>
              <w:t>valid</w:t>
            </w:r>
            <w:r>
              <w:rPr>
                <w:spacing w:val="-11"/>
                <w:sz w:val="18"/>
                <w:szCs w:val="18"/>
              </w:rPr>
              <w:t xml:space="preserve"> </w:t>
            </w:r>
            <w:r>
              <w:rPr>
                <w:sz w:val="18"/>
                <w:szCs w:val="18"/>
              </w:rPr>
              <w:t>individual MAC address</w:t>
            </w:r>
          </w:p>
        </w:tc>
        <w:tc>
          <w:tcPr>
            <w:tcW w:w="3401" w:type="dxa"/>
            <w:tcBorders>
              <w:top w:val="single" w:sz="12" w:space="0" w:color="000000"/>
              <w:left w:val="single" w:sz="2" w:space="0" w:color="000000"/>
              <w:bottom w:val="single" w:sz="12" w:space="0" w:color="000000"/>
              <w:right w:val="single" w:sz="12" w:space="0" w:color="000000"/>
            </w:tcBorders>
          </w:tcPr>
          <w:p w14:paraId="2829CADC" w14:textId="77777777" w:rsidR="00EC15E2" w:rsidRDefault="00EC15E2" w:rsidP="00756E5F">
            <w:pPr>
              <w:pStyle w:val="TableParagraph"/>
              <w:kinsoku w:val="0"/>
              <w:overflowPunct w:val="0"/>
              <w:spacing w:before="1" w:line="232" w:lineRule="auto"/>
              <w:ind w:left="117" w:right="127"/>
              <w:rPr>
                <w:ins w:id="33" w:author="Author"/>
                <w:sz w:val="18"/>
                <w:szCs w:val="18"/>
              </w:rPr>
            </w:pPr>
            <w:r>
              <w:rPr>
                <w:sz w:val="18"/>
                <w:szCs w:val="18"/>
              </w:rPr>
              <w:t>Specifies the address of the peer MAC entity</w:t>
            </w:r>
            <w:r>
              <w:rPr>
                <w:spacing w:val="-5"/>
                <w:sz w:val="18"/>
                <w:szCs w:val="18"/>
              </w:rPr>
              <w:t xml:space="preserve"> </w:t>
            </w:r>
            <w:r>
              <w:rPr>
                <w:sz w:val="18"/>
                <w:szCs w:val="18"/>
              </w:rPr>
              <w:t>with</w:t>
            </w:r>
            <w:r>
              <w:rPr>
                <w:spacing w:val="-5"/>
                <w:sz w:val="18"/>
                <w:szCs w:val="18"/>
              </w:rPr>
              <w:t xml:space="preserve"> </w:t>
            </w:r>
            <w:r>
              <w:rPr>
                <w:sz w:val="18"/>
                <w:szCs w:val="18"/>
              </w:rPr>
              <w:t>which</w:t>
            </w:r>
            <w:r>
              <w:rPr>
                <w:spacing w:val="-5"/>
                <w:sz w:val="18"/>
                <w:szCs w:val="18"/>
              </w:rPr>
              <w:t xml:space="preserve"> </w:t>
            </w:r>
            <w:r>
              <w:rPr>
                <w:sz w:val="18"/>
                <w:szCs w:val="18"/>
              </w:rPr>
              <w:t>the</w:t>
            </w:r>
            <w:r>
              <w:rPr>
                <w:spacing w:val="-6"/>
                <w:sz w:val="18"/>
                <w:szCs w:val="18"/>
              </w:rPr>
              <w:t xml:space="preserve"> </w:t>
            </w:r>
            <w:r>
              <w:rPr>
                <w:sz w:val="18"/>
                <w:szCs w:val="18"/>
              </w:rPr>
              <w:t>EPCS</w:t>
            </w:r>
            <w:r>
              <w:rPr>
                <w:spacing w:val="-5"/>
                <w:sz w:val="18"/>
                <w:szCs w:val="18"/>
              </w:rPr>
              <w:t xml:space="preserve"> </w:t>
            </w:r>
            <w:r>
              <w:rPr>
                <w:sz w:val="18"/>
                <w:szCs w:val="18"/>
              </w:rPr>
              <w:t>priority</w:t>
            </w:r>
            <w:r>
              <w:rPr>
                <w:spacing w:val="-6"/>
                <w:sz w:val="18"/>
                <w:szCs w:val="18"/>
              </w:rPr>
              <w:t xml:space="preserve"> </w:t>
            </w:r>
            <w:r>
              <w:rPr>
                <w:sz w:val="18"/>
                <w:szCs w:val="18"/>
              </w:rPr>
              <w:t>access procedure is performed.</w:t>
            </w:r>
          </w:p>
          <w:p w14:paraId="3F98AA18" w14:textId="556DD1FC" w:rsidR="00EC15E2" w:rsidRDefault="00EC15E2" w:rsidP="00756E5F">
            <w:pPr>
              <w:pStyle w:val="TableParagraph"/>
              <w:kinsoku w:val="0"/>
              <w:overflowPunct w:val="0"/>
              <w:spacing w:before="1" w:line="232" w:lineRule="auto"/>
              <w:ind w:left="117" w:right="127"/>
              <w:rPr>
                <w:sz w:val="18"/>
                <w:szCs w:val="18"/>
              </w:rPr>
            </w:pPr>
            <w:ins w:id="34" w:author="Author">
              <w:r w:rsidRPr="00EA4C68">
                <w:rPr>
                  <w:sz w:val="18"/>
                  <w:szCs w:val="18"/>
                </w:rPr>
                <w:t>(#125</w:t>
              </w:r>
              <w:r>
                <w:rPr>
                  <w:sz w:val="18"/>
                  <w:szCs w:val="18"/>
                </w:rPr>
                <w:t>90</w:t>
              </w:r>
              <w:r w:rsidRPr="00EA4C68">
                <w:rPr>
                  <w:sz w:val="18"/>
                  <w:szCs w:val="18"/>
                </w:rPr>
                <w:t>)</w:t>
              </w:r>
              <w:r>
                <w:rPr>
                  <w:sz w:val="18"/>
                  <w:szCs w:val="18"/>
                </w:rPr>
                <w:t xml:space="preserve"> This parameter is optional when the primitive is initiated by the </w:t>
              </w:r>
              <w:r w:rsidR="00283387">
                <w:rPr>
                  <w:sz w:val="18"/>
                  <w:szCs w:val="18"/>
                </w:rPr>
                <w:t>MLME</w:t>
              </w:r>
              <w:r>
                <w:rPr>
                  <w:sz w:val="18"/>
                  <w:szCs w:val="18"/>
                </w:rPr>
                <w:t xml:space="preserve"> of non-AP MLD and the </w:t>
              </w:r>
              <w:proofErr w:type="spellStart"/>
              <w:r>
                <w:rPr>
                  <w:sz w:val="18"/>
                  <w:szCs w:val="18"/>
                </w:rPr>
                <w:t>PeerSTAAddress</w:t>
              </w:r>
              <w:proofErr w:type="spellEnd"/>
              <w:r>
                <w:rPr>
                  <w:sz w:val="18"/>
                  <w:szCs w:val="18"/>
                </w:rPr>
                <w:t xml:space="preserve"> indicates the MAC address of the associated AP MLD.</w:t>
              </w:r>
              <w:r w:rsidR="00283387">
                <w:rPr>
                  <w:sz w:val="18"/>
                  <w:szCs w:val="18"/>
                </w:rPr>
                <w:t xml:space="preserve"> Otherwise – this parameter is mandatory.</w:t>
              </w:r>
            </w:ins>
          </w:p>
        </w:tc>
      </w:tr>
    </w:tbl>
    <w:p w14:paraId="5BC31F7B" w14:textId="77777777" w:rsidR="00EC15E2" w:rsidRDefault="00EC15E2" w:rsidP="00EC15E2">
      <w:pPr>
        <w:pStyle w:val="BodyText"/>
        <w:kinsoku w:val="0"/>
        <w:overflowPunct w:val="0"/>
        <w:spacing w:before="5"/>
        <w:rPr>
          <w:sz w:val="19"/>
          <w:szCs w:val="19"/>
        </w:rPr>
      </w:pPr>
    </w:p>
    <w:p w14:paraId="578EB48A" w14:textId="18B0FD96" w:rsidR="00EC15E2" w:rsidRDefault="00EC15E2" w:rsidP="009603D9">
      <w:pPr>
        <w:rPr>
          <w:sz w:val="20"/>
        </w:rPr>
      </w:pPr>
    </w:p>
    <w:p w14:paraId="58FD19BD" w14:textId="77777777" w:rsidR="00EC15E2" w:rsidRDefault="00EC15E2" w:rsidP="009603D9">
      <w:pPr>
        <w:rPr>
          <w:ins w:id="35" w:author="Author"/>
          <w:sz w:val="20"/>
        </w:rPr>
      </w:pPr>
    </w:p>
    <w:p w14:paraId="4A4012DC" w14:textId="0070576B" w:rsidR="009015B6" w:rsidDel="003D4F0C" w:rsidRDefault="009015B6" w:rsidP="003D4F0C">
      <w:pPr>
        <w:rPr>
          <w:del w:id="36" w:author="Author"/>
          <w:sz w:val="20"/>
        </w:rPr>
      </w:pPr>
    </w:p>
    <w:p w14:paraId="51A63FE8" w14:textId="70D66355" w:rsidR="009015B6" w:rsidDel="003D4F0C" w:rsidRDefault="009015B6" w:rsidP="009603D9">
      <w:pPr>
        <w:rPr>
          <w:del w:id="37" w:author="Author"/>
          <w:sz w:val="20"/>
        </w:rPr>
      </w:pPr>
    </w:p>
    <w:p w14:paraId="58FD517D" w14:textId="134BE6A2" w:rsidR="009603D9" w:rsidRDefault="00EA4C68" w:rsidP="009603D9">
      <w:pPr>
        <w:rPr>
          <w:sz w:val="20"/>
        </w:rPr>
      </w:pPr>
      <w:r>
        <w:rPr>
          <w:sz w:val="20"/>
        </w:rPr>
        <w:t>Straw P</w:t>
      </w:r>
      <w:r w:rsidR="009603D9" w:rsidRPr="009603D9">
        <w:rPr>
          <w:sz w:val="20"/>
        </w:rPr>
        <w:t>oll</w:t>
      </w:r>
      <w:r w:rsidR="00AD3A3E" w:rsidRPr="009603D9">
        <w:rPr>
          <w:sz w:val="20"/>
        </w:rPr>
        <w:t xml:space="preserve">: </w:t>
      </w:r>
    </w:p>
    <w:p w14:paraId="3D8B6D05" w14:textId="2FA78558" w:rsidR="005E1ABC" w:rsidRDefault="005E1ABC" w:rsidP="009603D9">
      <w:pPr>
        <w:rPr>
          <w:sz w:val="20"/>
        </w:rPr>
      </w:pPr>
      <w:r w:rsidRPr="005E1ABC">
        <w:rPr>
          <w:sz w:val="20"/>
        </w:rPr>
        <w:t>Do you support to incorporate the proposed draft text in this document 11-</w:t>
      </w:r>
      <w:r>
        <w:rPr>
          <w:sz w:val="20"/>
        </w:rPr>
        <w:t>22</w:t>
      </w:r>
      <w:r w:rsidRPr="005E1ABC">
        <w:rPr>
          <w:sz w:val="20"/>
        </w:rPr>
        <w:t>/</w:t>
      </w:r>
      <w:r w:rsidR="00D67882">
        <w:rPr>
          <w:sz w:val="20"/>
        </w:rPr>
        <w:t>1</w:t>
      </w:r>
      <w:r w:rsidR="005038DF">
        <w:rPr>
          <w:sz w:val="20"/>
        </w:rPr>
        <w:t>877</w:t>
      </w:r>
      <w:r>
        <w:rPr>
          <w:sz w:val="20"/>
        </w:rPr>
        <w:t>r</w:t>
      </w:r>
      <w:r w:rsidR="00FB32BC">
        <w:rPr>
          <w:sz w:val="20"/>
        </w:rPr>
        <w:t>0</w:t>
      </w:r>
      <w:r w:rsidRPr="005E1ABC">
        <w:rPr>
          <w:sz w:val="20"/>
        </w:rPr>
        <w:t xml:space="preserve"> to the next revision of TGbe Draft </w:t>
      </w:r>
      <w:r w:rsidR="00FB32BC">
        <w:rPr>
          <w:sz w:val="20"/>
        </w:rPr>
        <w:t>2.</w:t>
      </w:r>
      <w:r w:rsidR="00FE5E11">
        <w:rPr>
          <w:sz w:val="20"/>
        </w:rPr>
        <w:t>2</w:t>
      </w:r>
      <w:r w:rsidRPr="005E1ABC">
        <w:rPr>
          <w:sz w:val="20"/>
        </w:rPr>
        <w:t>, for addressing the following CIDs:</w:t>
      </w:r>
      <w:r w:rsidR="00D602FB">
        <w:rPr>
          <w:sz w:val="20"/>
        </w:rPr>
        <w:t xml:space="preserve"> </w:t>
      </w:r>
      <w:r w:rsidR="005038DF">
        <w:rPr>
          <w:lang w:eastAsia="ko-KR"/>
        </w:rPr>
        <w:t>12589, 12590</w:t>
      </w:r>
      <w:r w:rsidR="00D602FB" w:rsidRPr="00386623">
        <w:rPr>
          <w:sz w:val="20"/>
        </w:rPr>
        <w:t>?</w:t>
      </w:r>
    </w:p>
    <w:p w14:paraId="43EF7162" w14:textId="0CFBBF29" w:rsidR="00AD3A3E" w:rsidRPr="009603D9" w:rsidRDefault="00AD3A3E" w:rsidP="009603D9">
      <w:pPr>
        <w:rPr>
          <w:sz w:val="20"/>
        </w:rPr>
      </w:pPr>
    </w:p>
    <w:p w14:paraId="79DD71B8" w14:textId="77777777" w:rsidR="009603D9" w:rsidRDefault="009603D9" w:rsidP="009603D9">
      <w:pPr>
        <w:rPr>
          <w:sz w:val="20"/>
        </w:rPr>
      </w:pPr>
    </w:p>
    <w:p w14:paraId="42E4AC09" w14:textId="092C0C38" w:rsidR="00AD3A3E" w:rsidRPr="009603D9" w:rsidRDefault="00AD3A3E" w:rsidP="009603D9">
      <w:pPr>
        <w:rPr>
          <w:sz w:val="20"/>
        </w:rPr>
      </w:pPr>
      <w:r w:rsidRPr="009603D9">
        <w:rPr>
          <w:sz w:val="20"/>
        </w:rPr>
        <w:t>Result: Yes/No/Abstain</w:t>
      </w:r>
    </w:p>
    <w:sectPr w:rsidR="00AD3A3E" w:rsidRPr="009603D9"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2F397C" w14:textId="77777777" w:rsidR="00A37034" w:rsidRDefault="00A37034">
      <w:r>
        <w:separator/>
      </w:r>
    </w:p>
  </w:endnote>
  <w:endnote w:type="continuationSeparator" w:id="0">
    <w:p w14:paraId="7E0E700D" w14:textId="77777777" w:rsidR="00A37034" w:rsidRDefault="00A37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36DF989C" w:rsidR="005A7EF6" w:rsidRDefault="00A37034">
    <w:pPr>
      <w:pStyle w:val="Footer"/>
      <w:tabs>
        <w:tab w:val="clear" w:pos="6480"/>
        <w:tab w:val="center" w:pos="4680"/>
        <w:tab w:val="right" w:pos="9360"/>
      </w:tabs>
    </w:pPr>
    <w:r>
      <w:fldChar w:fldCharType="begin"/>
    </w:r>
    <w:r>
      <w:instrText xml:space="preserve"> SUBJECT  \* MERGEFORMAT </w:instrText>
    </w:r>
    <w:r>
      <w:fldChar w:fldCharType="separate"/>
    </w:r>
    <w:r w:rsidR="005A7EF6">
      <w:t>Submission</w:t>
    </w:r>
    <w:r>
      <w:fldChar w:fldCharType="end"/>
    </w:r>
    <w:r w:rsidR="005A7EF6">
      <w:tab/>
      <w:t xml:space="preserve">page </w:t>
    </w:r>
    <w:r w:rsidR="005A7EF6">
      <w:fldChar w:fldCharType="begin"/>
    </w:r>
    <w:r w:rsidR="005A7EF6">
      <w:instrText xml:space="preserve">page </w:instrText>
    </w:r>
    <w:r w:rsidR="005A7EF6">
      <w:fldChar w:fldCharType="separate"/>
    </w:r>
    <w:r w:rsidR="005A7EF6">
      <w:rPr>
        <w:noProof/>
      </w:rPr>
      <w:t>15</w:t>
    </w:r>
    <w:r w:rsidR="005A7EF6">
      <w:rPr>
        <w:noProof/>
      </w:rPr>
      <w:fldChar w:fldCharType="end"/>
    </w:r>
    <w:r w:rsidR="005A7EF6">
      <w:tab/>
      <w:t>Arik Klein, Huawei</w:t>
    </w:r>
  </w:p>
  <w:p w14:paraId="78B10FFF" w14:textId="77777777" w:rsidR="005A7EF6" w:rsidRDefault="005A7EF6"/>
  <w:p w14:paraId="23D9D984" w14:textId="77777777" w:rsidR="005A7EF6" w:rsidRDefault="005A7EF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E07C7E" w14:textId="77777777" w:rsidR="00A37034" w:rsidRDefault="00A37034">
      <w:r>
        <w:separator/>
      </w:r>
    </w:p>
  </w:footnote>
  <w:footnote w:type="continuationSeparator" w:id="0">
    <w:p w14:paraId="4B1AD99F" w14:textId="77777777" w:rsidR="00A37034" w:rsidRDefault="00A37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D9A32" w14:textId="74035165" w:rsidR="005A7EF6" w:rsidRDefault="005038DF">
    <w:pPr>
      <w:pStyle w:val="Header"/>
    </w:pPr>
    <w:r>
      <w:rPr>
        <w:lang w:eastAsia="ko-KR"/>
      </w:rPr>
      <w:t>November</w:t>
    </w:r>
    <w:r w:rsidR="005A7EF6">
      <w:rPr>
        <w:lang w:eastAsia="ko-KR"/>
      </w:rPr>
      <w:t xml:space="preserve"> 2022</w:t>
    </w:r>
    <w:r w:rsidR="005A7EF6">
      <w:tab/>
      <w:t xml:space="preserve">                     </w:t>
    </w:r>
    <w:r w:rsidR="005A7EF6">
      <w:fldChar w:fldCharType="begin"/>
    </w:r>
    <w:r w:rsidR="005A7EF6">
      <w:instrText xml:space="preserve"> TITLE  \* MERGEFORMAT </w:instrText>
    </w:r>
    <w:r w:rsidR="005A7EF6">
      <w:fldChar w:fldCharType="end"/>
    </w:r>
    <w:r w:rsidR="00A37034">
      <w:fldChar w:fldCharType="begin"/>
    </w:r>
    <w:r w:rsidR="00A37034">
      <w:instrText xml:space="preserve"> TITLE  \* MERGEFORMAT </w:instrText>
    </w:r>
    <w:r w:rsidR="00A37034">
      <w:fldChar w:fldCharType="separate"/>
    </w:r>
    <w:r w:rsidR="005A7EF6">
      <w:t>doc.: IEEE 802.11-22/</w:t>
    </w:r>
    <w:r>
      <w:t>1877</w:t>
    </w:r>
    <w:r w:rsidR="005A7EF6">
      <w:rPr>
        <w:lang w:eastAsia="ko-KR"/>
      </w:rPr>
      <w:t>r</w:t>
    </w:r>
    <w:r w:rsidR="00A37034">
      <w:rPr>
        <w:lang w:eastAsia="ko-KR"/>
      </w:rPr>
      <w:fldChar w:fldCharType="end"/>
    </w:r>
    <w:r w:rsidR="005A7EF6">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DA5232E0"/>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7"/>
      <w:numFmt w:val="decimal"/>
      <w:lvlText w:val="%1.%2"/>
      <w:lvlJc w:val="left"/>
      <w:pPr>
        <w:ind w:left="648" w:hanging="489"/>
      </w:pPr>
      <w:rPr>
        <w:rFonts w:ascii="Arial" w:hAnsi="Arial" w:cs="Arial" w:hint="default"/>
        <w:b/>
        <w:bCs/>
        <w:i w:val="0"/>
        <w:iCs w:val="0"/>
        <w:spacing w:val="-1"/>
        <w:w w:val="99"/>
        <w:sz w:val="22"/>
        <w:szCs w:val="22"/>
      </w:rPr>
    </w:lvl>
    <w:lvl w:ilvl="2">
      <w:start w:val="2"/>
      <w:numFmt w:val="decimal"/>
      <w:lvlText w:val="%1.%2.%3"/>
      <w:lvlJc w:val="left"/>
      <w:pPr>
        <w:ind w:left="770" w:hanging="611"/>
      </w:pPr>
      <w:rPr>
        <w:rFonts w:ascii="Arial" w:hAnsi="Arial" w:cs="Arial" w:hint="default"/>
        <w:b/>
        <w:bCs/>
        <w:i w:val="0"/>
        <w:iCs w:val="0"/>
        <w:w w:val="99"/>
        <w:sz w:val="20"/>
        <w:szCs w:val="20"/>
      </w:rPr>
    </w:lvl>
    <w:lvl w:ilvl="3">
      <w:start w:val="1"/>
      <w:numFmt w:val="decimal"/>
      <w:lvlText w:val="%1.%2.%3.%4"/>
      <w:lvlJc w:val="left"/>
      <w:pPr>
        <w:ind w:left="1050" w:hanging="891"/>
      </w:pPr>
      <w:rPr>
        <w:rFonts w:hint="default"/>
        <w:spacing w:val="-1"/>
        <w:w w:val="99"/>
      </w:rPr>
    </w:lvl>
    <w:lvl w:ilvl="4">
      <w:start w:val="1"/>
      <w:numFmt w:val="decimal"/>
      <w:lvlText w:val="%1.%2.%3.%4.%5"/>
      <w:lvlJc w:val="left"/>
      <w:pPr>
        <w:ind w:left="1103" w:hanging="891"/>
      </w:pPr>
      <w:rPr>
        <w:rFonts w:hint="default"/>
        <w:w w:val="99"/>
      </w:rPr>
    </w:lvl>
    <w:lvl w:ilvl="5">
      <w:start w:val="1"/>
      <w:numFmt w:val="decimal"/>
      <w:lvlText w:val="%6)"/>
      <w:lvlJc w:val="left"/>
      <w:pPr>
        <w:ind w:left="799" w:hanging="891"/>
      </w:pPr>
      <w:rPr>
        <w:rFonts w:ascii="Times New Roman" w:hAnsi="Times New Roman" w:cs="Times New Roman" w:hint="default"/>
        <w:b w:val="0"/>
        <w:bCs w:val="0"/>
        <w:i w:val="0"/>
        <w:iCs w:val="0"/>
        <w:w w:val="99"/>
        <w:sz w:val="20"/>
        <w:szCs w:val="20"/>
      </w:rPr>
    </w:lvl>
    <w:lvl w:ilvl="6">
      <w:numFmt w:val="bullet"/>
      <w:lvlText w:val="—"/>
      <w:lvlJc w:val="left"/>
      <w:pPr>
        <w:ind w:left="1238" w:hanging="891"/>
      </w:pPr>
      <w:rPr>
        <w:rFonts w:ascii="Times New Roman" w:hAnsi="Times New Roman" w:cs="Times New Roman" w:hint="default"/>
        <w:b w:val="0"/>
        <w:bCs w:val="0"/>
        <w:i w:val="0"/>
        <w:iCs w:val="0"/>
        <w:w w:val="99"/>
        <w:sz w:val="20"/>
        <w:szCs w:val="20"/>
      </w:rPr>
    </w:lvl>
    <w:lvl w:ilvl="7">
      <w:numFmt w:val="bullet"/>
      <w:lvlText w:val="•"/>
      <w:lvlJc w:val="left"/>
      <w:pPr>
        <w:ind w:left="1060" w:hanging="891"/>
      </w:pPr>
      <w:rPr>
        <w:rFonts w:hint="default"/>
      </w:rPr>
    </w:lvl>
    <w:lvl w:ilvl="8">
      <w:numFmt w:val="bullet"/>
      <w:lvlText w:val="•"/>
      <w:lvlJc w:val="left"/>
      <w:pPr>
        <w:ind w:left="1100" w:hanging="891"/>
      </w:pPr>
      <w:rPr>
        <w:rFonts w:hint="default"/>
      </w:rPr>
    </w:lvl>
  </w:abstractNum>
  <w:abstractNum w:abstractNumId="1" w15:restartNumberingAfterBreak="0">
    <w:nsid w:val="00000411"/>
    <w:multiLevelType w:val="multilevel"/>
    <w:tmpl w:val="00000894"/>
    <w:lvl w:ilvl="0">
      <w:start w:val="9"/>
      <w:numFmt w:val="decimal"/>
      <w:lvlText w:val="%1"/>
      <w:lvlJc w:val="left"/>
      <w:pPr>
        <w:ind w:left="1365" w:hanging="366"/>
      </w:pPr>
    </w:lvl>
    <w:lvl w:ilvl="1">
      <w:start w:val="4"/>
      <w:numFmt w:val="decimal"/>
      <w:lvlText w:val="%1.%2"/>
      <w:lvlJc w:val="left"/>
      <w:pPr>
        <w:ind w:left="1365" w:hanging="366"/>
      </w:pPr>
      <w:rPr>
        <w:rFonts w:ascii="Arial" w:hAnsi="Arial" w:cs="Arial"/>
        <w:b/>
        <w:bCs/>
        <w:i w:val="0"/>
        <w:iCs w:val="0"/>
        <w:w w:val="99"/>
        <w:sz w:val="22"/>
        <w:szCs w:val="22"/>
      </w:rPr>
    </w:lvl>
    <w:lvl w:ilvl="2">
      <w:start w:val="1"/>
      <w:numFmt w:val="decimal"/>
      <w:lvlText w:val="%1.%2.%3"/>
      <w:lvlJc w:val="left"/>
      <w:pPr>
        <w:ind w:left="1500" w:hanging="501"/>
      </w:pPr>
      <w:rPr>
        <w:rFonts w:ascii="Arial" w:hAnsi="Arial" w:cs="Arial"/>
        <w:b/>
        <w:bCs/>
        <w:i w:val="0"/>
        <w:iCs w:val="0"/>
        <w:spacing w:val="-1"/>
        <w:w w:val="99"/>
        <w:sz w:val="20"/>
        <w:szCs w:val="20"/>
      </w:rPr>
    </w:lvl>
    <w:lvl w:ilvl="3">
      <w:start w:val="4"/>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3905" w:hanging="668"/>
      </w:pPr>
    </w:lvl>
    <w:lvl w:ilvl="5">
      <w:numFmt w:val="bullet"/>
      <w:lvlText w:val="•"/>
      <w:lvlJc w:val="left"/>
      <w:pPr>
        <w:ind w:left="5027" w:hanging="668"/>
      </w:pPr>
    </w:lvl>
    <w:lvl w:ilvl="6">
      <w:numFmt w:val="bullet"/>
      <w:lvlText w:val="•"/>
      <w:lvlJc w:val="left"/>
      <w:pPr>
        <w:ind w:left="6150" w:hanging="668"/>
      </w:pPr>
    </w:lvl>
    <w:lvl w:ilvl="7">
      <w:numFmt w:val="bullet"/>
      <w:lvlText w:val="•"/>
      <w:lvlJc w:val="left"/>
      <w:pPr>
        <w:ind w:left="7272" w:hanging="668"/>
      </w:pPr>
    </w:lvl>
    <w:lvl w:ilvl="8">
      <w:numFmt w:val="bullet"/>
      <w:lvlText w:val="•"/>
      <w:lvlJc w:val="left"/>
      <w:pPr>
        <w:ind w:left="8395" w:hanging="668"/>
      </w:pPr>
    </w:lvl>
  </w:abstractNum>
  <w:abstractNum w:abstractNumId="2" w15:restartNumberingAfterBreak="0">
    <w:nsid w:val="00000419"/>
    <w:multiLevelType w:val="multilevel"/>
    <w:tmpl w:val="0000089C"/>
    <w:lvl w:ilvl="0">
      <w:start w:val="6"/>
      <w:numFmt w:val="decimal"/>
      <w:lvlText w:val="%1"/>
      <w:lvlJc w:val="left"/>
      <w:pPr>
        <w:ind w:left="902" w:hanging="722"/>
      </w:pPr>
    </w:lvl>
    <w:lvl w:ilvl="1">
      <w:start w:val="3"/>
      <w:numFmt w:val="decimal"/>
      <w:lvlText w:val="%1.%2"/>
      <w:lvlJc w:val="left"/>
      <w:pPr>
        <w:ind w:left="902" w:hanging="722"/>
      </w:pPr>
    </w:lvl>
    <w:lvl w:ilvl="2">
      <w:start w:val="131"/>
      <w:numFmt w:val="decimal"/>
      <w:lvlText w:val="%1.%2.%3"/>
      <w:lvlJc w:val="left"/>
      <w:pPr>
        <w:ind w:left="902" w:hanging="722"/>
      </w:pPr>
      <w:rPr>
        <w:rFonts w:ascii="Arial" w:hAnsi="Arial" w:cs="Arial"/>
        <w:b/>
        <w:bCs/>
        <w:i w:val="0"/>
        <w:iCs w:val="0"/>
        <w:spacing w:val="-1"/>
        <w:w w:val="99"/>
        <w:sz w:val="20"/>
        <w:szCs w:val="20"/>
      </w:rPr>
    </w:lvl>
    <w:lvl w:ilvl="3">
      <w:start w:val="1"/>
      <w:numFmt w:val="decimal"/>
      <w:lvlText w:val="%1.%2.%3.%4"/>
      <w:lvlJc w:val="left"/>
      <w:pPr>
        <w:ind w:left="1069" w:hanging="890"/>
      </w:pPr>
      <w:rPr>
        <w:rFonts w:ascii="Arial" w:hAnsi="Arial" w:cs="Arial"/>
        <w:b/>
        <w:bCs/>
        <w:i w:val="0"/>
        <w:iCs w:val="0"/>
        <w:spacing w:val="-1"/>
        <w:w w:val="99"/>
        <w:sz w:val="20"/>
        <w:szCs w:val="20"/>
      </w:rPr>
    </w:lvl>
    <w:lvl w:ilvl="4">
      <w:start w:val="1"/>
      <w:numFmt w:val="decimal"/>
      <w:lvlText w:val="%1.%2.%3.%4.%5"/>
      <w:lvlJc w:val="left"/>
      <w:pPr>
        <w:ind w:left="1235" w:hanging="1056"/>
      </w:pPr>
      <w:rPr>
        <w:rFonts w:ascii="Arial" w:hAnsi="Arial" w:cs="Arial"/>
        <w:b/>
        <w:bCs/>
        <w:i w:val="0"/>
        <w:iCs w:val="0"/>
        <w:spacing w:val="-1"/>
        <w:w w:val="99"/>
        <w:sz w:val="20"/>
        <w:szCs w:val="20"/>
      </w:rPr>
    </w:lvl>
    <w:lvl w:ilvl="5">
      <w:numFmt w:val="bullet"/>
      <w:lvlText w:val="•"/>
      <w:lvlJc w:val="left"/>
      <w:pPr>
        <w:ind w:left="4172" w:hanging="1056"/>
      </w:pPr>
    </w:lvl>
    <w:lvl w:ilvl="6">
      <w:numFmt w:val="bullet"/>
      <w:lvlText w:val="•"/>
      <w:lvlJc w:val="left"/>
      <w:pPr>
        <w:ind w:left="5150" w:hanging="1056"/>
      </w:pPr>
    </w:lvl>
    <w:lvl w:ilvl="7">
      <w:numFmt w:val="bullet"/>
      <w:lvlText w:val="•"/>
      <w:lvlJc w:val="left"/>
      <w:pPr>
        <w:ind w:left="6127" w:hanging="1056"/>
      </w:pPr>
    </w:lvl>
    <w:lvl w:ilvl="8">
      <w:numFmt w:val="bullet"/>
      <w:lvlText w:val="•"/>
      <w:lvlJc w:val="left"/>
      <w:pPr>
        <w:ind w:left="7105" w:hanging="1056"/>
      </w:pPr>
    </w:lvl>
  </w:abstractNum>
  <w:abstractNum w:abstractNumId="3" w15:restartNumberingAfterBreak="0">
    <w:nsid w:val="0000041A"/>
    <w:multiLevelType w:val="multilevel"/>
    <w:tmpl w:val="79A88FD2"/>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2"/>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abstractNum w:abstractNumId="4" w15:restartNumberingAfterBreak="0">
    <w:nsid w:val="0000042B"/>
    <w:multiLevelType w:val="multilevel"/>
    <w:tmpl w:val="F0A8F43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5"/>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5" w15:restartNumberingAfterBreak="0">
    <w:nsid w:val="0000043D"/>
    <w:multiLevelType w:val="multilevel"/>
    <w:tmpl w:val="000008C0"/>
    <w:lvl w:ilvl="0">
      <w:start w:val="35"/>
      <w:numFmt w:val="decimal"/>
      <w:lvlText w:val="%1"/>
      <w:lvlJc w:val="left"/>
      <w:pPr>
        <w:ind w:left="1217" w:hanging="1058"/>
      </w:pPr>
    </w:lvl>
    <w:lvl w:ilvl="1">
      <w:start w:val="17"/>
      <w:numFmt w:val="decimal"/>
      <w:lvlText w:val="%1.%2"/>
      <w:lvlJc w:val="left"/>
      <w:pPr>
        <w:ind w:left="1217" w:hanging="1058"/>
      </w:pPr>
    </w:lvl>
    <w:lvl w:ilvl="2">
      <w:start w:val="2"/>
      <w:numFmt w:val="decimal"/>
      <w:lvlText w:val="%1.%2.%3"/>
      <w:lvlJc w:val="left"/>
      <w:pPr>
        <w:ind w:left="1217" w:hanging="1058"/>
      </w:pPr>
    </w:lvl>
    <w:lvl w:ilvl="3">
      <w:start w:val="2"/>
      <w:numFmt w:val="decimal"/>
      <w:lvlText w:val="%1.%2.%3.%4"/>
      <w:lvlJc w:val="left"/>
      <w:pPr>
        <w:ind w:left="1217" w:hanging="1058"/>
      </w:pPr>
    </w:lvl>
    <w:lvl w:ilvl="4">
      <w:start w:val="2"/>
      <w:numFmt w:val="decimal"/>
      <w:lvlText w:val="%1.%2.%3.%4.%5"/>
      <w:lvlJc w:val="left"/>
      <w:pPr>
        <w:ind w:left="1217" w:hanging="1058"/>
      </w:pPr>
      <w:rPr>
        <w:rFonts w:ascii="Arial" w:hAnsi="Arial" w:cs="Arial"/>
        <w:b/>
        <w:bCs/>
        <w:i w:val="0"/>
        <w:iCs w:val="0"/>
        <w:spacing w:val="-1"/>
        <w:w w:val="99"/>
        <w:sz w:val="20"/>
        <w:szCs w:val="20"/>
      </w:rPr>
    </w:lvl>
    <w:lvl w:ilvl="5">
      <w:start w:val="1"/>
      <w:numFmt w:val="lowerLetter"/>
      <w:lvlText w:val="%6)"/>
      <w:lvlJc w:val="left"/>
      <w:pPr>
        <w:ind w:left="799" w:hanging="440"/>
      </w:pPr>
      <w:rPr>
        <w:rFonts w:ascii="Times New Roman" w:hAnsi="Times New Roman" w:cs="Times New Roman"/>
        <w:b w:val="0"/>
        <w:bCs w:val="0"/>
        <w:i w:val="0"/>
        <w:iCs w:val="0"/>
        <w:w w:val="99"/>
        <w:sz w:val="20"/>
        <w:szCs w:val="20"/>
      </w:rPr>
    </w:lvl>
    <w:lvl w:ilvl="6">
      <w:start w:val="1"/>
      <w:numFmt w:val="lowerRoman"/>
      <w:lvlText w:val="%7)"/>
      <w:lvlJc w:val="left"/>
      <w:pPr>
        <w:ind w:left="1600" w:hanging="400"/>
      </w:pPr>
      <w:rPr>
        <w:rFonts w:ascii="Times New Roman" w:hAnsi="Times New Roman" w:cs="Times New Roman"/>
        <w:b w:val="0"/>
        <w:bCs w:val="0"/>
        <w:i w:val="0"/>
        <w:iCs w:val="0"/>
        <w:w w:val="99"/>
        <w:sz w:val="20"/>
        <w:szCs w:val="20"/>
      </w:rPr>
    </w:lvl>
    <w:lvl w:ilvl="7">
      <w:numFmt w:val="bullet"/>
      <w:lvlText w:val="•"/>
      <w:lvlJc w:val="left"/>
      <w:pPr>
        <w:ind w:left="6200" w:hanging="400"/>
      </w:pPr>
    </w:lvl>
    <w:lvl w:ilvl="8">
      <w:numFmt w:val="bullet"/>
      <w:lvlText w:val="•"/>
      <w:lvlJc w:val="left"/>
      <w:pPr>
        <w:ind w:left="7120" w:hanging="400"/>
      </w:pPr>
    </w:lvl>
  </w:abstractNum>
  <w:abstractNum w:abstractNumId="6" w15:restartNumberingAfterBreak="0">
    <w:nsid w:val="0000043E"/>
    <w:multiLevelType w:val="multilevel"/>
    <w:tmpl w:val="000008C1"/>
    <w:lvl w:ilvl="0">
      <w:start w:val="1"/>
      <w:numFmt w:val="lowerLetter"/>
      <w:lvlText w:val="%1)"/>
      <w:lvlJc w:val="left"/>
      <w:pPr>
        <w:ind w:left="799" w:hanging="440"/>
      </w:pPr>
      <w:rPr>
        <w:rFonts w:ascii="Times New Roman" w:hAnsi="Times New Roman" w:cs="Times New Roman"/>
        <w:b w:val="0"/>
        <w:bCs w:val="0"/>
        <w:i w:val="0"/>
        <w:iCs w:val="0"/>
        <w:w w:val="99"/>
        <w:sz w:val="20"/>
        <w:szCs w:val="20"/>
      </w:rPr>
    </w:lvl>
    <w:lvl w:ilvl="1">
      <w:numFmt w:val="bullet"/>
      <w:lvlText w:val="•"/>
      <w:lvlJc w:val="left"/>
      <w:pPr>
        <w:ind w:left="1616" w:hanging="440"/>
      </w:pPr>
    </w:lvl>
    <w:lvl w:ilvl="2">
      <w:numFmt w:val="bullet"/>
      <w:lvlText w:val="•"/>
      <w:lvlJc w:val="left"/>
      <w:pPr>
        <w:ind w:left="2432" w:hanging="440"/>
      </w:pPr>
    </w:lvl>
    <w:lvl w:ilvl="3">
      <w:numFmt w:val="bullet"/>
      <w:lvlText w:val="•"/>
      <w:lvlJc w:val="left"/>
      <w:pPr>
        <w:ind w:left="3248" w:hanging="440"/>
      </w:pPr>
    </w:lvl>
    <w:lvl w:ilvl="4">
      <w:numFmt w:val="bullet"/>
      <w:lvlText w:val="•"/>
      <w:lvlJc w:val="left"/>
      <w:pPr>
        <w:ind w:left="4064" w:hanging="440"/>
      </w:pPr>
    </w:lvl>
    <w:lvl w:ilvl="5">
      <w:numFmt w:val="bullet"/>
      <w:lvlText w:val="•"/>
      <w:lvlJc w:val="left"/>
      <w:pPr>
        <w:ind w:left="4880" w:hanging="440"/>
      </w:pPr>
    </w:lvl>
    <w:lvl w:ilvl="6">
      <w:numFmt w:val="bullet"/>
      <w:lvlText w:val="•"/>
      <w:lvlJc w:val="left"/>
      <w:pPr>
        <w:ind w:left="5696" w:hanging="440"/>
      </w:pPr>
    </w:lvl>
    <w:lvl w:ilvl="7">
      <w:numFmt w:val="bullet"/>
      <w:lvlText w:val="•"/>
      <w:lvlJc w:val="left"/>
      <w:pPr>
        <w:ind w:left="6512" w:hanging="440"/>
      </w:pPr>
    </w:lvl>
    <w:lvl w:ilvl="8">
      <w:numFmt w:val="bullet"/>
      <w:lvlText w:val="•"/>
      <w:lvlJc w:val="left"/>
      <w:pPr>
        <w:ind w:left="7328" w:hanging="440"/>
      </w:pPr>
    </w:lvl>
  </w:abstractNum>
  <w:abstractNum w:abstractNumId="7" w15:restartNumberingAfterBreak="0">
    <w:nsid w:val="0000043F"/>
    <w:multiLevelType w:val="multilevel"/>
    <w:tmpl w:val="000008C2"/>
    <w:lvl w:ilvl="0">
      <w:start w:val="1"/>
      <w:numFmt w:val="decimal"/>
      <w:lvlText w:val="%1)"/>
      <w:lvlJc w:val="left"/>
      <w:pPr>
        <w:ind w:left="1200" w:hanging="402"/>
      </w:pPr>
      <w:rPr>
        <w:rFonts w:ascii="Times New Roman" w:hAnsi="Times New Roman" w:cs="Times New Roman"/>
        <w:b w:val="0"/>
        <w:bCs w:val="0"/>
        <w:i w:val="0"/>
        <w:iCs w:val="0"/>
        <w:w w:val="99"/>
        <w:sz w:val="20"/>
        <w:szCs w:val="20"/>
      </w:rPr>
    </w:lvl>
    <w:lvl w:ilvl="1">
      <w:numFmt w:val="bullet"/>
      <w:lvlText w:val="•"/>
      <w:lvlJc w:val="left"/>
      <w:pPr>
        <w:ind w:left="1976" w:hanging="402"/>
      </w:pPr>
    </w:lvl>
    <w:lvl w:ilvl="2">
      <w:numFmt w:val="bullet"/>
      <w:lvlText w:val="•"/>
      <w:lvlJc w:val="left"/>
      <w:pPr>
        <w:ind w:left="2752" w:hanging="402"/>
      </w:pPr>
    </w:lvl>
    <w:lvl w:ilvl="3">
      <w:numFmt w:val="bullet"/>
      <w:lvlText w:val="•"/>
      <w:lvlJc w:val="left"/>
      <w:pPr>
        <w:ind w:left="3528" w:hanging="402"/>
      </w:pPr>
    </w:lvl>
    <w:lvl w:ilvl="4">
      <w:numFmt w:val="bullet"/>
      <w:lvlText w:val="•"/>
      <w:lvlJc w:val="left"/>
      <w:pPr>
        <w:ind w:left="4304" w:hanging="402"/>
      </w:pPr>
    </w:lvl>
    <w:lvl w:ilvl="5">
      <w:numFmt w:val="bullet"/>
      <w:lvlText w:val="•"/>
      <w:lvlJc w:val="left"/>
      <w:pPr>
        <w:ind w:left="5080" w:hanging="402"/>
      </w:pPr>
    </w:lvl>
    <w:lvl w:ilvl="6">
      <w:numFmt w:val="bullet"/>
      <w:lvlText w:val="•"/>
      <w:lvlJc w:val="left"/>
      <w:pPr>
        <w:ind w:left="5856" w:hanging="402"/>
      </w:pPr>
    </w:lvl>
    <w:lvl w:ilvl="7">
      <w:numFmt w:val="bullet"/>
      <w:lvlText w:val="•"/>
      <w:lvlJc w:val="left"/>
      <w:pPr>
        <w:ind w:left="6632" w:hanging="402"/>
      </w:pPr>
    </w:lvl>
    <w:lvl w:ilvl="8">
      <w:numFmt w:val="bullet"/>
      <w:lvlText w:val="•"/>
      <w:lvlJc w:val="left"/>
      <w:pPr>
        <w:ind w:left="7408" w:hanging="402"/>
      </w:pPr>
    </w:lvl>
  </w:abstractNum>
  <w:abstractNum w:abstractNumId="8" w15:restartNumberingAfterBreak="0">
    <w:nsid w:val="00000440"/>
    <w:multiLevelType w:val="multilevel"/>
    <w:tmpl w:val="000008C3"/>
    <w:lvl w:ilvl="0">
      <w:start w:val="1"/>
      <w:numFmt w:val="lowerLetter"/>
      <w:lvlText w:val="%1)"/>
      <w:lvlJc w:val="left"/>
      <w:pPr>
        <w:ind w:left="799" w:hanging="440"/>
      </w:pPr>
      <w:rPr>
        <w:rFonts w:ascii="Times New Roman" w:hAnsi="Times New Roman" w:cs="Times New Roman"/>
        <w:b w:val="0"/>
        <w:bCs w:val="0"/>
        <w:i w:val="0"/>
        <w:iCs w:val="0"/>
        <w:w w:val="99"/>
        <w:sz w:val="20"/>
        <w:szCs w:val="20"/>
      </w:rPr>
    </w:lvl>
    <w:lvl w:ilvl="1">
      <w:numFmt w:val="bullet"/>
      <w:lvlText w:val="•"/>
      <w:lvlJc w:val="left"/>
      <w:pPr>
        <w:ind w:left="1616" w:hanging="440"/>
      </w:pPr>
    </w:lvl>
    <w:lvl w:ilvl="2">
      <w:numFmt w:val="bullet"/>
      <w:lvlText w:val="•"/>
      <w:lvlJc w:val="left"/>
      <w:pPr>
        <w:ind w:left="2432" w:hanging="440"/>
      </w:pPr>
    </w:lvl>
    <w:lvl w:ilvl="3">
      <w:numFmt w:val="bullet"/>
      <w:lvlText w:val="•"/>
      <w:lvlJc w:val="left"/>
      <w:pPr>
        <w:ind w:left="3248" w:hanging="440"/>
      </w:pPr>
    </w:lvl>
    <w:lvl w:ilvl="4">
      <w:numFmt w:val="bullet"/>
      <w:lvlText w:val="•"/>
      <w:lvlJc w:val="left"/>
      <w:pPr>
        <w:ind w:left="4064" w:hanging="440"/>
      </w:pPr>
    </w:lvl>
    <w:lvl w:ilvl="5">
      <w:numFmt w:val="bullet"/>
      <w:lvlText w:val="•"/>
      <w:lvlJc w:val="left"/>
      <w:pPr>
        <w:ind w:left="4880" w:hanging="440"/>
      </w:pPr>
    </w:lvl>
    <w:lvl w:ilvl="6">
      <w:numFmt w:val="bullet"/>
      <w:lvlText w:val="•"/>
      <w:lvlJc w:val="left"/>
      <w:pPr>
        <w:ind w:left="5696" w:hanging="440"/>
      </w:pPr>
    </w:lvl>
    <w:lvl w:ilvl="7">
      <w:numFmt w:val="bullet"/>
      <w:lvlText w:val="•"/>
      <w:lvlJc w:val="left"/>
      <w:pPr>
        <w:ind w:left="6512" w:hanging="440"/>
      </w:pPr>
    </w:lvl>
    <w:lvl w:ilvl="8">
      <w:numFmt w:val="bullet"/>
      <w:lvlText w:val="•"/>
      <w:lvlJc w:val="left"/>
      <w:pPr>
        <w:ind w:left="7328" w:hanging="440"/>
      </w:pPr>
    </w:lvl>
  </w:abstractNum>
  <w:abstractNum w:abstractNumId="9" w15:restartNumberingAfterBreak="0">
    <w:nsid w:val="00000441"/>
    <w:multiLevelType w:val="multilevel"/>
    <w:tmpl w:val="000008C4"/>
    <w:lvl w:ilvl="0">
      <w:start w:val="1"/>
      <w:numFmt w:val="lowerLetter"/>
      <w:lvlText w:val="%1)"/>
      <w:lvlJc w:val="left"/>
      <w:pPr>
        <w:ind w:left="799" w:hanging="440"/>
      </w:pPr>
      <w:rPr>
        <w:rFonts w:ascii="Times New Roman" w:hAnsi="Times New Roman" w:cs="Times New Roman"/>
        <w:b w:val="0"/>
        <w:bCs w:val="0"/>
        <w:i w:val="0"/>
        <w:iCs w:val="0"/>
        <w:w w:val="99"/>
        <w:sz w:val="20"/>
        <w:szCs w:val="20"/>
      </w:rPr>
    </w:lvl>
    <w:lvl w:ilvl="1">
      <w:numFmt w:val="bullet"/>
      <w:lvlText w:val="•"/>
      <w:lvlJc w:val="left"/>
      <w:pPr>
        <w:ind w:left="1616" w:hanging="440"/>
      </w:pPr>
    </w:lvl>
    <w:lvl w:ilvl="2">
      <w:numFmt w:val="bullet"/>
      <w:lvlText w:val="•"/>
      <w:lvlJc w:val="left"/>
      <w:pPr>
        <w:ind w:left="2432" w:hanging="440"/>
      </w:pPr>
    </w:lvl>
    <w:lvl w:ilvl="3">
      <w:numFmt w:val="bullet"/>
      <w:lvlText w:val="•"/>
      <w:lvlJc w:val="left"/>
      <w:pPr>
        <w:ind w:left="3248" w:hanging="440"/>
      </w:pPr>
    </w:lvl>
    <w:lvl w:ilvl="4">
      <w:numFmt w:val="bullet"/>
      <w:lvlText w:val="•"/>
      <w:lvlJc w:val="left"/>
      <w:pPr>
        <w:ind w:left="4064" w:hanging="440"/>
      </w:pPr>
    </w:lvl>
    <w:lvl w:ilvl="5">
      <w:numFmt w:val="bullet"/>
      <w:lvlText w:val="•"/>
      <w:lvlJc w:val="left"/>
      <w:pPr>
        <w:ind w:left="4880" w:hanging="440"/>
      </w:pPr>
    </w:lvl>
    <w:lvl w:ilvl="6">
      <w:numFmt w:val="bullet"/>
      <w:lvlText w:val="•"/>
      <w:lvlJc w:val="left"/>
      <w:pPr>
        <w:ind w:left="5696" w:hanging="440"/>
      </w:pPr>
    </w:lvl>
    <w:lvl w:ilvl="7">
      <w:numFmt w:val="bullet"/>
      <w:lvlText w:val="•"/>
      <w:lvlJc w:val="left"/>
      <w:pPr>
        <w:ind w:left="6512" w:hanging="440"/>
      </w:pPr>
    </w:lvl>
    <w:lvl w:ilvl="8">
      <w:numFmt w:val="bullet"/>
      <w:lvlText w:val="•"/>
      <w:lvlJc w:val="left"/>
      <w:pPr>
        <w:ind w:left="7328" w:hanging="440"/>
      </w:pPr>
    </w:lvl>
  </w:abstractNum>
  <w:abstractNum w:abstractNumId="10" w15:restartNumberingAfterBreak="0">
    <w:nsid w:val="00000442"/>
    <w:multiLevelType w:val="multilevel"/>
    <w:tmpl w:val="000008C5"/>
    <w:lvl w:ilvl="0">
      <w:numFmt w:val="bullet"/>
      <w:lvlText w:val="—"/>
      <w:lvlJc w:val="left"/>
      <w:pPr>
        <w:ind w:left="760" w:hanging="400"/>
      </w:pPr>
      <w:rPr>
        <w:rFonts w:ascii="Times New Roman" w:hAnsi="Times New Roman" w:cs="Times New Roman"/>
        <w:b w:val="0"/>
        <w:bCs w:val="0"/>
        <w:i w:val="0"/>
        <w:iCs w:val="0"/>
        <w:w w:val="99"/>
        <w:sz w:val="20"/>
        <w:szCs w:val="20"/>
      </w:rPr>
    </w:lvl>
    <w:lvl w:ilvl="1">
      <w:numFmt w:val="bullet"/>
      <w:lvlText w:val="•"/>
      <w:lvlJc w:val="left"/>
      <w:pPr>
        <w:ind w:left="1080" w:hanging="281"/>
      </w:pPr>
      <w:rPr>
        <w:rFonts w:ascii="Times New Roman" w:hAnsi="Times New Roman" w:cs="Times New Roman"/>
        <w:b w:val="0"/>
        <w:bCs w:val="0"/>
        <w:i w:val="0"/>
        <w:iCs w:val="0"/>
        <w:w w:val="99"/>
        <w:sz w:val="20"/>
        <w:szCs w:val="20"/>
      </w:rPr>
    </w:lvl>
    <w:lvl w:ilvl="2">
      <w:numFmt w:val="bullet"/>
      <w:lvlText w:val="•"/>
      <w:lvlJc w:val="left"/>
      <w:pPr>
        <w:ind w:left="1717" w:hanging="468"/>
      </w:pPr>
      <w:rPr>
        <w:rFonts w:ascii="Times New Roman" w:hAnsi="Times New Roman" w:cs="Times New Roman"/>
        <w:b w:val="0"/>
        <w:bCs w:val="0"/>
        <w:i w:val="0"/>
        <w:iCs w:val="0"/>
        <w:w w:val="99"/>
        <w:sz w:val="20"/>
        <w:szCs w:val="20"/>
      </w:rPr>
    </w:lvl>
    <w:lvl w:ilvl="3">
      <w:numFmt w:val="bullet"/>
      <w:lvlText w:val="•"/>
      <w:lvlJc w:val="left"/>
      <w:pPr>
        <w:ind w:left="2625" w:hanging="468"/>
      </w:pPr>
    </w:lvl>
    <w:lvl w:ilvl="4">
      <w:numFmt w:val="bullet"/>
      <w:lvlText w:val="•"/>
      <w:lvlJc w:val="left"/>
      <w:pPr>
        <w:ind w:left="3530" w:hanging="468"/>
      </w:pPr>
    </w:lvl>
    <w:lvl w:ilvl="5">
      <w:numFmt w:val="bullet"/>
      <w:lvlText w:val="•"/>
      <w:lvlJc w:val="left"/>
      <w:pPr>
        <w:ind w:left="4435" w:hanging="468"/>
      </w:pPr>
    </w:lvl>
    <w:lvl w:ilvl="6">
      <w:numFmt w:val="bullet"/>
      <w:lvlText w:val="•"/>
      <w:lvlJc w:val="left"/>
      <w:pPr>
        <w:ind w:left="5340" w:hanging="468"/>
      </w:pPr>
    </w:lvl>
    <w:lvl w:ilvl="7">
      <w:numFmt w:val="bullet"/>
      <w:lvlText w:val="•"/>
      <w:lvlJc w:val="left"/>
      <w:pPr>
        <w:ind w:left="6245" w:hanging="468"/>
      </w:pPr>
    </w:lvl>
    <w:lvl w:ilvl="8">
      <w:numFmt w:val="bullet"/>
      <w:lvlText w:val="•"/>
      <w:lvlJc w:val="left"/>
      <w:pPr>
        <w:ind w:left="7150" w:hanging="468"/>
      </w:pPr>
    </w:lvl>
  </w:abstractNum>
  <w:abstractNum w:abstractNumId="11" w15:restartNumberingAfterBreak="0">
    <w:nsid w:val="013D3C1C"/>
    <w:multiLevelType w:val="multilevel"/>
    <w:tmpl w:val="64EABC0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7"/>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12" w15:restartNumberingAfterBreak="0">
    <w:nsid w:val="123241C6"/>
    <w:multiLevelType w:val="multilevel"/>
    <w:tmpl w:val="982E86F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6"/>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13" w15:restartNumberingAfterBreak="0">
    <w:nsid w:val="14467C26"/>
    <w:multiLevelType w:val="multilevel"/>
    <w:tmpl w:val="3D1609B4"/>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6"/>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abstractNum w:abstractNumId="14" w15:restartNumberingAfterBreak="0">
    <w:nsid w:val="24BD20AC"/>
    <w:multiLevelType w:val="multilevel"/>
    <w:tmpl w:val="535EB4C4"/>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3"/>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abstractNum w:abstractNumId="15" w15:restartNumberingAfterBreak="0">
    <w:nsid w:val="41407282"/>
    <w:multiLevelType w:val="hybridMultilevel"/>
    <w:tmpl w:val="FC80662E"/>
    <w:lvl w:ilvl="0" w:tplc="926E095E">
      <w:start w:val="1"/>
      <w:numFmt w:val="bullet"/>
      <w:pStyle w:val="BulletList"/>
      <w:lvlText w:val=""/>
      <w:lvlJc w:val="left"/>
      <w:pPr>
        <w:ind w:left="3600" w:hanging="360"/>
      </w:pPr>
      <w:rPr>
        <w:rFonts w:ascii="Symbol" w:hAnsi="Symbol" w:hint="default"/>
      </w:rPr>
    </w:lvl>
    <w:lvl w:ilvl="1" w:tplc="ACA00ED8">
      <w:start w:val="1"/>
      <w:numFmt w:val="bullet"/>
      <w:pStyle w:val="SubBulletLis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6" w15:restartNumberingAfterBreak="0">
    <w:nsid w:val="4517374B"/>
    <w:multiLevelType w:val="multilevel"/>
    <w:tmpl w:val="C71E6FF6"/>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5"/>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abstractNum w:abstractNumId="17" w15:restartNumberingAfterBreak="0">
    <w:nsid w:val="47293610"/>
    <w:multiLevelType w:val="multilevel"/>
    <w:tmpl w:val="768AEC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79A586E"/>
    <w:multiLevelType w:val="multilevel"/>
    <w:tmpl w:val="CC22ED74"/>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7"/>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abstractNum w:abstractNumId="19" w15:restartNumberingAfterBreak="0">
    <w:nsid w:val="71151419"/>
    <w:multiLevelType w:val="multilevel"/>
    <w:tmpl w:val="982E86F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6"/>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20" w15:restartNumberingAfterBreak="0">
    <w:nsid w:val="724627A8"/>
    <w:multiLevelType w:val="multilevel"/>
    <w:tmpl w:val="000008C0"/>
    <w:lvl w:ilvl="0">
      <w:start w:val="35"/>
      <w:numFmt w:val="decimal"/>
      <w:lvlText w:val="%1"/>
      <w:lvlJc w:val="left"/>
      <w:pPr>
        <w:ind w:left="1217" w:hanging="1058"/>
      </w:pPr>
    </w:lvl>
    <w:lvl w:ilvl="1">
      <w:start w:val="17"/>
      <w:numFmt w:val="decimal"/>
      <w:lvlText w:val="%1.%2"/>
      <w:lvlJc w:val="left"/>
      <w:pPr>
        <w:ind w:left="1217" w:hanging="1058"/>
      </w:pPr>
    </w:lvl>
    <w:lvl w:ilvl="2">
      <w:start w:val="2"/>
      <w:numFmt w:val="decimal"/>
      <w:lvlText w:val="%1.%2.%3"/>
      <w:lvlJc w:val="left"/>
      <w:pPr>
        <w:ind w:left="1217" w:hanging="1058"/>
      </w:pPr>
    </w:lvl>
    <w:lvl w:ilvl="3">
      <w:start w:val="2"/>
      <w:numFmt w:val="decimal"/>
      <w:lvlText w:val="%1.%2.%3.%4"/>
      <w:lvlJc w:val="left"/>
      <w:pPr>
        <w:ind w:left="1217" w:hanging="1058"/>
      </w:pPr>
    </w:lvl>
    <w:lvl w:ilvl="4">
      <w:start w:val="2"/>
      <w:numFmt w:val="decimal"/>
      <w:lvlText w:val="%1.%2.%3.%4.%5"/>
      <w:lvlJc w:val="left"/>
      <w:pPr>
        <w:ind w:left="1217" w:hanging="1058"/>
      </w:pPr>
      <w:rPr>
        <w:rFonts w:ascii="Arial" w:hAnsi="Arial" w:cs="Arial"/>
        <w:b/>
        <w:bCs/>
        <w:i w:val="0"/>
        <w:iCs w:val="0"/>
        <w:spacing w:val="-1"/>
        <w:w w:val="99"/>
        <w:sz w:val="20"/>
        <w:szCs w:val="20"/>
      </w:rPr>
    </w:lvl>
    <w:lvl w:ilvl="5">
      <w:start w:val="1"/>
      <w:numFmt w:val="lowerLetter"/>
      <w:lvlText w:val="%6)"/>
      <w:lvlJc w:val="left"/>
      <w:pPr>
        <w:ind w:left="799" w:hanging="440"/>
      </w:pPr>
      <w:rPr>
        <w:rFonts w:ascii="Times New Roman" w:hAnsi="Times New Roman" w:cs="Times New Roman"/>
        <w:b w:val="0"/>
        <w:bCs w:val="0"/>
        <w:i w:val="0"/>
        <w:iCs w:val="0"/>
        <w:w w:val="99"/>
        <w:sz w:val="20"/>
        <w:szCs w:val="20"/>
      </w:rPr>
    </w:lvl>
    <w:lvl w:ilvl="6">
      <w:start w:val="1"/>
      <w:numFmt w:val="lowerRoman"/>
      <w:lvlText w:val="%7)"/>
      <w:lvlJc w:val="left"/>
      <w:pPr>
        <w:ind w:left="1600" w:hanging="400"/>
      </w:pPr>
      <w:rPr>
        <w:rFonts w:ascii="Times New Roman" w:hAnsi="Times New Roman" w:cs="Times New Roman"/>
        <w:b w:val="0"/>
        <w:bCs w:val="0"/>
        <w:i w:val="0"/>
        <w:iCs w:val="0"/>
        <w:w w:val="99"/>
        <w:sz w:val="20"/>
        <w:szCs w:val="20"/>
      </w:rPr>
    </w:lvl>
    <w:lvl w:ilvl="7">
      <w:numFmt w:val="bullet"/>
      <w:lvlText w:val="•"/>
      <w:lvlJc w:val="left"/>
      <w:pPr>
        <w:ind w:left="6200" w:hanging="400"/>
      </w:pPr>
    </w:lvl>
    <w:lvl w:ilvl="8">
      <w:numFmt w:val="bullet"/>
      <w:lvlText w:val="•"/>
      <w:lvlJc w:val="left"/>
      <w:pPr>
        <w:ind w:left="7120" w:hanging="400"/>
      </w:pPr>
    </w:lvl>
  </w:abstractNum>
  <w:abstractNum w:abstractNumId="21" w15:restartNumberingAfterBreak="0">
    <w:nsid w:val="7AF6012A"/>
    <w:multiLevelType w:val="multilevel"/>
    <w:tmpl w:val="DA5232E0"/>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7"/>
      <w:numFmt w:val="decimal"/>
      <w:lvlText w:val="%1.%2"/>
      <w:lvlJc w:val="left"/>
      <w:pPr>
        <w:ind w:left="648" w:hanging="489"/>
      </w:pPr>
      <w:rPr>
        <w:rFonts w:ascii="Arial" w:hAnsi="Arial" w:cs="Arial" w:hint="default"/>
        <w:b/>
        <w:bCs/>
        <w:i w:val="0"/>
        <w:iCs w:val="0"/>
        <w:spacing w:val="-1"/>
        <w:w w:val="99"/>
        <w:sz w:val="22"/>
        <w:szCs w:val="22"/>
      </w:rPr>
    </w:lvl>
    <w:lvl w:ilvl="2">
      <w:start w:val="2"/>
      <w:numFmt w:val="decimal"/>
      <w:lvlText w:val="%1.%2.%3"/>
      <w:lvlJc w:val="left"/>
      <w:pPr>
        <w:ind w:left="770" w:hanging="611"/>
      </w:pPr>
      <w:rPr>
        <w:rFonts w:ascii="Arial" w:hAnsi="Arial" w:cs="Arial" w:hint="default"/>
        <w:b/>
        <w:bCs/>
        <w:i w:val="0"/>
        <w:iCs w:val="0"/>
        <w:w w:val="99"/>
        <w:sz w:val="20"/>
        <w:szCs w:val="20"/>
      </w:rPr>
    </w:lvl>
    <w:lvl w:ilvl="3">
      <w:start w:val="1"/>
      <w:numFmt w:val="decimal"/>
      <w:lvlText w:val="%1.%2.%3.%4"/>
      <w:lvlJc w:val="left"/>
      <w:pPr>
        <w:ind w:left="1050" w:hanging="891"/>
      </w:pPr>
      <w:rPr>
        <w:rFonts w:hint="default"/>
        <w:spacing w:val="-1"/>
        <w:w w:val="99"/>
      </w:rPr>
    </w:lvl>
    <w:lvl w:ilvl="4">
      <w:start w:val="1"/>
      <w:numFmt w:val="decimal"/>
      <w:lvlText w:val="%1.%2.%3.%4.%5"/>
      <w:lvlJc w:val="left"/>
      <w:pPr>
        <w:ind w:left="1103" w:hanging="891"/>
      </w:pPr>
      <w:rPr>
        <w:rFonts w:hint="default"/>
        <w:w w:val="99"/>
      </w:rPr>
    </w:lvl>
    <w:lvl w:ilvl="5">
      <w:start w:val="1"/>
      <w:numFmt w:val="decimal"/>
      <w:lvlText w:val="%6)"/>
      <w:lvlJc w:val="left"/>
      <w:pPr>
        <w:ind w:left="799" w:hanging="891"/>
      </w:pPr>
      <w:rPr>
        <w:rFonts w:ascii="Times New Roman" w:hAnsi="Times New Roman" w:cs="Times New Roman" w:hint="default"/>
        <w:b w:val="0"/>
        <w:bCs w:val="0"/>
        <w:i w:val="0"/>
        <w:iCs w:val="0"/>
        <w:w w:val="99"/>
        <w:sz w:val="20"/>
        <w:szCs w:val="20"/>
      </w:rPr>
    </w:lvl>
    <w:lvl w:ilvl="6">
      <w:numFmt w:val="bullet"/>
      <w:lvlText w:val="—"/>
      <w:lvlJc w:val="left"/>
      <w:pPr>
        <w:ind w:left="1238" w:hanging="891"/>
      </w:pPr>
      <w:rPr>
        <w:rFonts w:ascii="Times New Roman" w:hAnsi="Times New Roman" w:cs="Times New Roman" w:hint="default"/>
        <w:b w:val="0"/>
        <w:bCs w:val="0"/>
        <w:i w:val="0"/>
        <w:iCs w:val="0"/>
        <w:w w:val="99"/>
        <w:sz w:val="20"/>
        <w:szCs w:val="20"/>
      </w:rPr>
    </w:lvl>
    <w:lvl w:ilvl="7">
      <w:numFmt w:val="bullet"/>
      <w:lvlText w:val="•"/>
      <w:lvlJc w:val="left"/>
      <w:pPr>
        <w:ind w:left="1060" w:hanging="891"/>
      </w:pPr>
      <w:rPr>
        <w:rFonts w:hint="default"/>
      </w:rPr>
    </w:lvl>
    <w:lvl w:ilvl="8">
      <w:numFmt w:val="bullet"/>
      <w:lvlText w:val="•"/>
      <w:lvlJc w:val="left"/>
      <w:pPr>
        <w:ind w:left="1100" w:hanging="891"/>
      </w:pPr>
      <w:rPr>
        <w:rFonts w:hint="default"/>
      </w:rPr>
    </w:lvl>
  </w:abstractNum>
  <w:abstractNum w:abstractNumId="22" w15:restartNumberingAfterBreak="0">
    <w:nsid w:val="7BC052E6"/>
    <w:multiLevelType w:val="multilevel"/>
    <w:tmpl w:val="9B6265D2"/>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4"/>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num w:numId="1">
    <w:abstractNumId w:val="15"/>
  </w:num>
  <w:num w:numId="2">
    <w:abstractNumId w:val="1"/>
  </w:num>
  <w:num w:numId="3">
    <w:abstractNumId w:val="4"/>
  </w:num>
  <w:num w:numId="4">
    <w:abstractNumId w:val="10"/>
  </w:num>
  <w:num w:numId="5">
    <w:abstractNumId w:val="9"/>
  </w:num>
  <w:num w:numId="6">
    <w:abstractNumId w:val="8"/>
  </w:num>
  <w:num w:numId="7">
    <w:abstractNumId w:val="7"/>
  </w:num>
  <w:num w:numId="8">
    <w:abstractNumId w:val="6"/>
  </w:num>
  <w:num w:numId="9">
    <w:abstractNumId w:val="5"/>
  </w:num>
  <w:num w:numId="10">
    <w:abstractNumId w:val="0"/>
  </w:num>
  <w:num w:numId="11">
    <w:abstractNumId w:val="1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1"/>
  </w:num>
  <w:num w:numId="20">
    <w:abstractNumId w:val="21"/>
  </w:num>
  <w:num w:numId="21">
    <w:abstractNumId w:val="20"/>
  </w:num>
  <w:num w:numId="22">
    <w:abstractNumId w:val="2"/>
  </w:num>
  <w:num w:numId="23">
    <w:abstractNumId w:val="19"/>
  </w:num>
  <w:num w:numId="24">
    <w:abstractNumId w:val="3"/>
  </w:num>
  <w:num w:numId="25">
    <w:abstractNumId w:val="14"/>
  </w:num>
  <w:num w:numId="26">
    <w:abstractNumId w:val="22"/>
  </w:num>
  <w:num w:numId="27">
    <w:abstractNumId w:val="16"/>
  </w:num>
  <w:num w:numId="28">
    <w:abstractNumId w:val="13"/>
  </w:num>
  <w:num w:numId="29">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intFractionalCharacterWidth/>
  <w:bordersDoNotSurroundHeader/>
  <w:bordersDoNotSurroundFooter/>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sqwFAPYV++wtAAAA"/>
  </w:docVars>
  <w:rsids>
    <w:rsidRoot w:val="0062440B"/>
    <w:rsid w:val="000002E0"/>
    <w:rsid w:val="0000030D"/>
    <w:rsid w:val="000013EC"/>
    <w:rsid w:val="00002348"/>
    <w:rsid w:val="000027A5"/>
    <w:rsid w:val="00003502"/>
    <w:rsid w:val="000038A3"/>
    <w:rsid w:val="00003E7A"/>
    <w:rsid w:val="000045FA"/>
    <w:rsid w:val="00006454"/>
    <w:rsid w:val="000066EE"/>
    <w:rsid w:val="000067AA"/>
    <w:rsid w:val="00006DBB"/>
    <w:rsid w:val="0000743C"/>
    <w:rsid w:val="0000765C"/>
    <w:rsid w:val="0001027F"/>
    <w:rsid w:val="00010B74"/>
    <w:rsid w:val="000113FF"/>
    <w:rsid w:val="00011FEA"/>
    <w:rsid w:val="00013196"/>
    <w:rsid w:val="0001376E"/>
    <w:rsid w:val="00013F87"/>
    <w:rsid w:val="00014031"/>
    <w:rsid w:val="000157CC"/>
    <w:rsid w:val="00016D9C"/>
    <w:rsid w:val="00017692"/>
    <w:rsid w:val="00017B2B"/>
    <w:rsid w:val="00017D25"/>
    <w:rsid w:val="00020A6F"/>
    <w:rsid w:val="00021783"/>
    <w:rsid w:val="00021A27"/>
    <w:rsid w:val="00021E8A"/>
    <w:rsid w:val="000222C3"/>
    <w:rsid w:val="00023892"/>
    <w:rsid w:val="00023CD8"/>
    <w:rsid w:val="00024344"/>
    <w:rsid w:val="00024487"/>
    <w:rsid w:val="00024800"/>
    <w:rsid w:val="00026401"/>
    <w:rsid w:val="00027D05"/>
    <w:rsid w:val="00031E68"/>
    <w:rsid w:val="00032542"/>
    <w:rsid w:val="000333C9"/>
    <w:rsid w:val="0003347F"/>
    <w:rsid w:val="00033B0A"/>
    <w:rsid w:val="00034E6F"/>
    <w:rsid w:val="000358B3"/>
    <w:rsid w:val="00036E60"/>
    <w:rsid w:val="000405C4"/>
    <w:rsid w:val="00041480"/>
    <w:rsid w:val="00041AC4"/>
    <w:rsid w:val="00042C3F"/>
    <w:rsid w:val="000438DD"/>
    <w:rsid w:val="000447AC"/>
    <w:rsid w:val="0004486F"/>
    <w:rsid w:val="00044DC0"/>
    <w:rsid w:val="000471D3"/>
    <w:rsid w:val="000478EE"/>
    <w:rsid w:val="0005062C"/>
    <w:rsid w:val="0005127A"/>
    <w:rsid w:val="000520F8"/>
    <w:rsid w:val="00052123"/>
    <w:rsid w:val="00053519"/>
    <w:rsid w:val="0005449D"/>
    <w:rsid w:val="000567DA"/>
    <w:rsid w:val="000575AC"/>
    <w:rsid w:val="00061CE7"/>
    <w:rsid w:val="0006215B"/>
    <w:rsid w:val="0006283E"/>
    <w:rsid w:val="000634B0"/>
    <w:rsid w:val="000642FC"/>
    <w:rsid w:val="0006469A"/>
    <w:rsid w:val="00066421"/>
    <w:rsid w:val="00067151"/>
    <w:rsid w:val="0006727C"/>
    <w:rsid w:val="0006732A"/>
    <w:rsid w:val="00067D82"/>
    <w:rsid w:val="00070B0E"/>
    <w:rsid w:val="00071971"/>
    <w:rsid w:val="00073BB4"/>
    <w:rsid w:val="00075C3C"/>
    <w:rsid w:val="00075E1E"/>
    <w:rsid w:val="00076293"/>
    <w:rsid w:val="00076773"/>
    <w:rsid w:val="00076885"/>
    <w:rsid w:val="00077C25"/>
    <w:rsid w:val="00080ACC"/>
    <w:rsid w:val="00080E1A"/>
    <w:rsid w:val="00081436"/>
    <w:rsid w:val="000815C7"/>
    <w:rsid w:val="00081E62"/>
    <w:rsid w:val="000823C8"/>
    <w:rsid w:val="00082472"/>
    <w:rsid w:val="0008290D"/>
    <w:rsid w:val="0008296E"/>
    <w:rsid w:val="000829FF"/>
    <w:rsid w:val="00082B8A"/>
    <w:rsid w:val="00082E9C"/>
    <w:rsid w:val="0008302D"/>
    <w:rsid w:val="00083E0C"/>
    <w:rsid w:val="00084297"/>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713F"/>
    <w:rsid w:val="00097973"/>
    <w:rsid w:val="000A001D"/>
    <w:rsid w:val="000A13CD"/>
    <w:rsid w:val="000A1C31"/>
    <w:rsid w:val="000A1F25"/>
    <w:rsid w:val="000A29D0"/>
    <w:rsid w:val="000A4D35"/>
    <w:rsid w:val="000A671D"/>
    <w:rsid w:val="000A7680"/>
    <w:rsid w:val="000B041A"/>
    <w:rsid w:val="000B083E"/>
    <w:rsid w:val="000B0DAF"/>
    <w:rsid w:val="000B3A00"/>
    <w:rsid w:val="000B59FE"/>
    <w:rsid w:val="000B6A55"/>
    <w:rsid w:val="000B6BD2"/>
    <w:rsid w:val="000B7EF5"/>
    <w:rsid w:val="000C02BC"/>
    <w:rsid w:val="000C0B79"/>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2F6"/>
    <w:rsid w:val="000D5D97"/>
    <w:rsid w:val="000D5EBD"/>
    <w:rsid w:val="000D674F"/>
    <w:rsid w:val="000E0494"/>
    <w:rsid w:val="000E1C37"/>
    <w:rsid w:val="000E1D7B"/>
    <w:rsid w:val="000E29B1"/>
    <w:rsid w:val="000E2BF4"/>
    <w:rsid w:val="000E2CB1"/>
    <w:rsid w:val="000E446C"/>
    <w:rsid w:val="000E45C3"/>
    <w:rsid w:val="000E4B82"/>
    <w:rsid w:val="000E6539"/>
    <w:rsid w:val="000E6F91"/>
    <w:rsid w:val="000E720C"/>
    <w:rsid w:val="000E752D"/>
    <w:rsid w:val="000E79A6"/>
    <w:rsid w:val="000F00EE"/>
    <w:rsid w:val="000F0DE2"/>
    <w:rsid w:val="000F16B9"/>
    <w:rsid w:val="000F238C"/>
    <w:rsid w:val="000F2E64"/>
    <w:rsid w:val="000F460B"/>
    <w:rsid w:val="000F4937"/>
    <w:rsid w:val="000F4B24"/>
    <w:rsid w:val="000F5088"/>
    <w:rsid w:val="000F685B"/>
    <w:rsid w:val="000F6BB9"/>
    <w:rsid w:val="000F7932"/>
    <w:rsid w:val="000F79BD"/>
    <w:rsid w:val="00100A84"/>
    <w:rsid w:val="00100E3B"/>
    <w:rsid w:val="001015F8"/>
    <w:rsid w:val="0010469F"/>
    <w:rsid w:val="001055BD"/>
    <w:rsid w:val="00105918"/>
    <w:rsid w:val="0010713E"/>
    <w:rsid w:val="001101C2"/>
    <w:rsid w:val="001109AA"/>
    <w:rsid w:val="001113BD"/>
    <w:rsid w:val="0011197E"/>
    <w:rsid w:val="00112C6A"/>
    <w:rsid w:val="00113289"/>
    <w:rsid w:val="0011391B"/>
    <w:rsid w:val="00113B5F"/>
    <w:rsid w:val="00114FCA"/>
    <w:rsid w:val="00115A75"/>
    <w:rsid w:val="00115B7B"/>
    <w:rsid w:val="0011640B"/>
    <w:rsid w:val="0011640D"/>
    <w:rsid w:val="00116BFE"/>
    <w:rsid w:val="00117299"/>
    <w:rsid w:val="0011768C"/>
    <w:rsid w:val="00117B0A"/>
    <w:rsid w:val="00120298"/>
    <w:rsid w:val="00120690"/>
    <w:rsid w:val="00120BD6"/>
    <w:rsid w:val="001215C0"/>
    <w:rsid w:val="00122191"/>
    <w:rsid w:val="00122469"/>
    <w:rsid w:val="00122D51"/>
    <w:rsid w:val="00124E27"/>
    <w:rsid w:val="00126052"/>
    <w:rsid w:val="00126EFB"/>
    <w:rsid w:val="00127209"/>
    <w:rsid w:val="001274A8"/>
    <w:rsid w:val="001274B1"/>
    <w:rsid w:val="001275D7"/>
    <w:rsid w:val="001276ED"/>
    <w:rsid w:val="00127723"/>
    <w:rsid w:val="00130101"/>
    <w:rsid w:val="00131704"/>
    <w:rsid w:val="001323DB"/>
    <w:rsid w:val="00134114"/>
    <w:rsid w:val="00135032"/>
    <w:rsid w:val="00135B4B"/>
    <w:rsid w:val="0013699E"/>
    <w:rsid w:val="00136EA2"/>
    <w:rsid w:val="001448D8"/>
    <w:rsid w:val="001450BB"/>
    <w:rsid w:val="00145366"/>
    <w:rsid w:val="001459E7"/>
    <w:rsid w:val="00145C98"/>
    <w:rsid w:val="0014642F"/>
    <w:rsid w:val="001465EA"/>
    <w:rsid w:val="00146D19"/>
    <w:rsid w:val="00147EDF"/>
    <w:rsid w:val="00150F68"/>
    <w:rsid w:val="00151299"/>
    <w:rsid w:val="00151851"/>
    <w:rsid w:val="00151BBE"/>
    <w:rsid w:val="00153350"/>
    <w:rsid w:val="001545A4"/>
    <w:rsid w:val="00154791"/>
    <w:rsid w:val="00154B26"/>
    <w:rsid w:val="001557CB"/>
    <w:rsid w:val="001559BB"/>
    <w:rsid w:val="00155E24"/>
    <w:rsid w:val="00155E97"/>
    <w:rsid w:val="00160700"/>
    <w:rsid w:val="00160AF8"/>
    <w:rsid w:val="00161AA8"/>
    <w:rsid w:val="0016428D"/>
    <w:rsid w:val="001651F4"/>
    <w:rsid w:val="00165BE6"/>
    <w:rsid w:val="00166984"/>
    <w:rsid w:val="0017134B"/>
    <w:rsid w:val="001715F4"/>
    <w:rsid w:val="00171C02"/>
    <w:rsid w:val="00172489"/>
    <w:rsid w:val="001726E1"/>
    <w:rsid w:val="001727EA"/>
    <w:rsid w:val="00172DD9"/>
    <w:rsid w:val="001730CF"/>
    <w:rsid w:val="001738FD"/>
    <w:rsid w:val="0017505E"/>
    <w:rsid w:val="00175B3E"/>
    <w:rsid w:val="00175CDF"/>
    <w:rsid w:val="0017659B"/>
    <w:rsid w:val="00176638"/>
    <w:rsid w:val="00177BCE"/>
    <w:rsid w:val="001805C6"/>
    <w:rsid w:val="00180FF8"/>
    <w:rsid w:val="001812B0"/>
    <w:rsid w:val="00181423"/>
    <w:rsid w:val="00181847"/>
    <w:rsid w:val="00181CD8"/>
    <w:rsid w:val="001821C2"/>
    <w:rsid w:val="0018257F"/>
    <w:rsid w:val="0018277A"/>
    <w:rsid w:val="001828C8"/>
    <w:rsid w:val="00183698"/>
    <w:rsid w:val="00183F4C"/>
    <w:rsid w:val="00184989"/>
    <w:rsid w:val="00186A48"/>
    <w:rsid w:val="00187129"/>
    <w:rsid w:val="0019164F"/>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283"/>
    <w:rsid w:val="001B5315"/>
    <w:rsid w:val="001B5A9F"/>
    <w:rsid w:val="001B63BC"/>
    <w:rsid w:val="001B7AC7"/>
    <w:rsid w:val="001C1470"/>
    <w:rsid w:val="001C186B"/>
    <w:rsid w:val="001C1C2E"/>
    <w:rsid w:val="001C501D"/>
    <w:rsid w:val="001C52D0"/>
    <w:rsid w:val="001C7CCE"/>
    <w:rsid w:val="001D150A"/>
    <w:rsid w:val="001D15ED"/>
    <w:rsid w:val="001D2A6C"/>
    <w:rsid w:val="001D2AE7"/>
    <w:rsid w:val="001D31A9"/>
    <w:rsid w:val="001D328B"/>
    <w:rsid w:val="001D3820"/>
    <w:rsid w:val="001D3B12"/>
    <w:rsid w:val="001D3CA6"/>
    <w:rsid w:val="001D4A93"/>
    <w:rsid w:val="001D5C15"/>
    <w:rsid w:val="001D5F28"/>
    <w:rsid w:val="001D5FC3"/>
    <w:rsid w:val="001D6348"/>
    <w:rsid w:val="001D69CA"/>
    <w:rsid w:val="001D7529"/>
    <w:rsid w:val="001D7948"/>
    <w:rsid w:val="001E0461"/>
    <w:rsid w:val="001E0946"/>
    <w:rsid w:val="001E1001"/>
    <w:rsid w:val="001E159A"/>
    <w:rsid w:val="001E15F8"/>
    <w:rsid w:val="001E23C0"/>
    <w:rsid w:val="001E349E"/>
    <w:rsid w:val="001E492C"/>
    <w:rsid w:val="001E6267"/>
    <w:rsid w:val="001E6D92"/>
    <w:rsid w:val="001E6EB0"/>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3C12"/>
    <w:rsid w:val="0020462A"/>
    <w:rsid w:val="002046A1"/>
    <w:rsid w:val="0020501A"/>
    <w:rsid w:val="00206D24"/>
    <w:rsid w:val="00210DDD"/>
    <w:rsid w:val="002125D6"/>
    <w:rsid w:val="00212E2A"/>
    <w:rsid w:val="00212E81"/>
    <w:rsid w:val="00213773"/>
    <w:rsid w:val="002138CA"/>
    <w:rsid w:val="00213E9E"/>
    <w:rsid w:val="002141B2"/>
    <w:rsid w:val="00214296"/>
    <w:rsid w:val="00214B50"/>
    <w:rsid w:val="00214BA3"/>
    <w:rsid w:val="002156C0"/>
    <w:rsid w:val="00215A82"/>
    <w:rsid w:val="00215E32"/>
    <w:rsid w:val="00215F36"/>
    <w:rsid w:val="00216771"/>
    <w:rsid w:val="00217089"/>
    <w:rsid w:val="002176EA"/>
    <w:rsid w:val="00217C41"/>
    <w:rsid w:val="002208B9"/>
    <w:rsid w:val="0022139A"/>
    <w:rsid w:val="00221BA2"/>
    <w:rsid w:val="00221F01"/>
    <w:rsid w:val="00222261"/>
    <w:rsid w:val="00222395"/>
    <w:rsid w:val="00222A2D"/>
    <w:rsid w:val="002239F2"/>
    <w:rsid w:val="00224059"/>
    <w:rsid w:val="00224133"/>
    <w:rsid w:val="00225508"/>
    <w:rsid w:val="00225570"/>
    <w:rsid w:val="002256B7"/>
    <w:rsid w:val="00225888"/>
    <w:rsid w:val="0022594E"/>
    <w:rsid w:val="00227097"/>
    <w:rsid w:val="002271E5"/>
    <w:rsid w:val="00227A76"/>
    <w:rsid w:val="00227B03"/>
    <w:rsid w:val="002302DB"/>
    <w:rsid w:val="00231DA0"/>
    <w:rsid w:val="00231F3B"/>
    <w:rsid w:val="002323FE"/>
    <w:rsid w:val="00234C13"/>
    <w:rsid w:val="002369FD"/>
    <w:rsid w:val="00236A7E"/>
    <w:rsid w:val="0023760F"/>
    <w:rsid w:val="00237985"/>
    <w:rsid w:val="00240895"/>
    <w:rsid w:val="00240B03"/>
    <w:rsid w:val="00241AD7"/>
    <w:rsid w:val="00243120"/>
    <w:rsid w:val="00243814"/>
    <w:rsid w:val="00244F8F"/>
    <w:rsid w:val="002470AC"/>
    <w:rsid w:val="0024720B"/>
    <w:rsid w:val="00247B04"/>
    <w:rsid w:val="002508C6"/>
    <w:rsid w:val="00250DED"/>
    <w:rsid w:val="00252D47"/>
    <w:rsid w:val="002539AB"/>
    <w:rsid w:val="002545F7"/>
    <w:rsid w:val="00255A8B"/>
    <w:rsid w:val="002566C9"/>
    <w:rsid w:val="0026197A"/>
    <w:rsid w:val="00262D56"/>
    <w:rsid w:val="00263002"/>
    <w:rsid w:val="00263092"/>
    <w:rsid w:val="00263DA5"/>
    <w:rsid w:val="00265B4C"/>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77D31"/>
    <w:rsid w:val="00280A8B"/>
    <w:rsid w:val="00281013"/>
    <w:rsid w:val="00281521"/>
    <w:rsid w:val="00281648"/>
    <w:rsid w:val="00281A5D"/>
    <w:rsid w:val="00281CFD"/>
    <w:rsid w:val="00282053"/>
    <w:rsid w:val="00282EFB"/>
    <w:rsid w:val="00283387"/>
    <w:rsid w:val="00284C5E"/>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35BD"/>
    <w:rsid w:val="002A3AAB"/>
    <w:rsid w:val="002A4A61"/>
    <w:rsid w:val="002A4C48"/>
    <w:rsid w:val="002A5442"/>
    <w:rsid w:val="002A55B1"/>
    <w:rsid w:val="002A7011"/>
    <w:rsid w:val="002A71D0"/>
    <w:rsid w:val="002B013C"/>
    <w:rsid w:val="002B019A"/>
    <w:rsid w:val="002B0983"/>
    <w:rsid w:val="002B0A71"/>
    <w:rsid w:val="002B117B"/>
    <w:rsid w:val="002B12C6"/>
    <w:rsid w:val="002B17C1"/>
    <w:rsid w:val="002B31AE"/>
    <w:rsid w:val="002B5901"/>
    <w:rsid w:val="002B5973"/>
    <w:rsid w:val="002B6A98"/>
    <w:rsid w:val="002B78DA"/>
    <w:rsid w:val="002B7C4C"/>
    <w:rsid w:val="002C2216"/>
    <w:rsid w:val="002C271D"/>
    <w:rsid w:val="002C2A2B"/>
    <w:rsid w:val="002C49D8"/>
    <w:rsid w:val="002C4FE6"/>
    <w:rsid w:val="002C5DF0"/>
    <w:rsid w:val="002C6B4F"/>
    <w:rsid w:val="002C6CFB"/>
    <w:rsid w:val="002C6F3E"/>
    <w:rsid w:val="002C72E1"/>
    <w:rsid w:val="002D001B"/>
    <w:rsid w:val="002D1D40"/>
    <w:rsid w:val="002D1FF1"/>
    <w:rsid w:val="002D3073"/>
    <w:rsid w:val="002D453E"/>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395F"/>
    <w:rsid w:val="00304FB7"/>
    <w:rsid w:val="00305D6E"/>
    <w:rsid w:val="0030782E"/>
    <w:rsid w:val="00307F5F"/>
    <w:rsid w:val="00310EA5"/>
    <w:rsid w:val="00312D88"/>
    <w:rsid w:val="00313930"/>
    <w:rsid w:val="00313A31"/>
    <w:rsid w:val="0031459F"/>
    <w:rsid w:val="003159F2"/>
    <w:rsid w:val="00315B52"/>
    <w:rsid w:val="00315D5C"/>
    <w:rsid w:val="00315DE7"/>
    <w:rsid w:val="003169FF"/>
    <w:rsid w:val="00316E62"/>
    <w:rsid w:val="00317A7D"/>
    <w:rsid w:val="00320149"/>
    <w:rsid w:val="0032030E"/>
    <w:rsid w:val="00320ED2"/>
    <w:rsid w:val="003214E2"/>
    <w:rsid w:val="003222DD"/>
    <w:rsid w:val="00323614"/>
    <w:rsid w:val="00323AAD"/>
    <w:rsid w:val="003248C9"/>
    <w:rsid w:val="00324BB2"/>
    <w:rsid w:val="00324FDA"/>
    <w:rsid w:val="0032540C"/>
    <w:rsid w:val="00325566"/>
    <w:rsid w:val="00325AB6"/>
    <w:rsid w:val="00326126"/>
    <w:rsid w:val="003267C0"/>
    <w:rsid w:val="0033057A"/>
    <w:rsid w:val="003308A8"/>
    <w:rsid w:val="00330CE4"/>
    <w:rsid w:val="00331749"/>
    <w:rsid w:val="003326F6"/>
    <w:rsid w:val="00332A81"/>
    <w:rsid w:val="003348BC"/>
    <w:rsid w:val="00334DEA"/>
    <w:rsid w:val="00336F5F"/>
    <w:rsid w:val="003405AE"/>
    <w:rsid w:val="00340944"/>
    <w:rsid w:val="003418FE"/>
    <w:rsid w:val="00343554"/>
    <w:rsid w:val="0034473C"/>
    <w:rsid w:val="003449F9"/>
    <w:rsid w:val="00344BB6"/>
    <w:rsid w:val="00344DA5"/>
    <w:rsid w:val="0034581F"/>
    <w:rsid w:val="0034592B"/>
    <w:rsid w:val="00346E79"/>
    <w:rsid w:val="003479E4"/>
    <w:rsid w:val="00347C43"/>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5A7F"/>
    <w:rsid w:val="00366AF0"/>
    <w:rsid w:val="00366D12"/>
    <w:rsid w:val="00367005"/>
    <w:rsid w:val="00367F92"/>
    <w:rsid w:val="0037082E"/>
    <w:rsid w:val="003713CA"/>
    <w:rsid w:val="0037201A"/>
    <w:rsid w:val="003729FC"/>
    <w:rsid w:val="00372FCA"/>
    <w:rsid w:val="0037357B"/>
    <w:rsid w:val="00374C87"/>
    <w:rsid w:val="00374CBC"/>
    <w:rsid w:val="003757FF"/>
    <w:rsid w:val="0037645F"/>
    <w:rsid w:val="003766B9"/>
    <w:rsid w:val="0037711C"/>
    <w:rsid w:val="003800AD"/>
    <w:rsid w:val="0038161F"/>
    <w:rsid w:val="00381C86"/>
    <w:rsid w:val="00381F98"/>
    <w:rsid w:val="00382C54"/>
    <w:rsid w:val="0038326C"/>
    <w:rsid w:val="00383766"/>
    <w:rsid w:val="00383C03"/>
    <w:rsid w:val="00385063"/>
    <w:rsid w:val="0038516A"/>
    <w:rsid w:val="00385654"/>
    <w:rsid w:val="00385D77"/>
    <w:rsid w:val="00385FD6"/>
    <w:rsid w:val="0038601E"/>
    <w:rsid w:val="00386623"/>
    <w:rsid w:val="00386FE0"/>
    <w:rsid w:val="00387F45"/>
    <w:rsid w:val="003901EE"/>
    <w:rsid w:val="0039069E"/>
    <w:rsid w:val="003906A1"/>
    <w:rsid w:val="00391845"/>
    <w:rsid w:val="00391862"/>
    <w:rsid w:val="003924F8"/>
    <w:rsid w:val="003945E3"/>
    <w:rsid w:val="00395A50"/>
    <w:rsid w:val="00396D75"/>
    <w:rsid w:val="0039787F"/>
    <w:rsid w:val="003A0955"/>
    <w:rsid w:val="003A119B"/>
    <w:rsid w:val="003A161F"/>
    <w:rsid w:val="003A1693"/>
    <w:rsid w:val="003A1CC7"/>
    <w:rsid w:val="003A208E"/>
    <w:rsid w:val="003A22E2"/>
    <w:rsid w:val="003A29E6"/>
    <w:rsid w:val="003A3196"/>
    <w:rsid w:val="003A36DB"/>
    <w:rsid w:val="003A36E7"/>
    <w:rsid w:val="003A478D"/>
    <w:rsid w:val="003A5BFF"/>
    <w:rsid w:val="003A614D"/>
    <w:rsid w:val="003A6244"/>
    <w:rsid w:val="003A6AC1"/>
    <w:rsid w:val="003A74EB"/>
    <w:rsid w:val="003A7B64"/>
    <w:rsid w:val="003B03CE"/>
    <w:rsid w:val="003B0539"/>
    <w:rsid w:val="003B21CE"/>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02B9"/>
    <w:rsid w:val="003D0896"/>
    <w:rsid w:val="003D1D90"/>
    <w:rsid w:val="003D220E"/>
    <w:rsid w:val="003D26A5"/>
    <w:rsid w:val="003D2CC1"/>
    <w:rsid w:val="003D32CD"/>
    <w:rsid w:val="003D3623"/>
    <w:rsid w:val="003D3F93"/>
    <w:rsid w:val="003D4734"/>
    <w:rsid w:val="003D4F0C"/>
    <w:rsid w:val="003D4FEF"/>
    <w:rsid w:val="003D5013"/>
    <w:rsid w:val="003D5390"/>
    <w:rsid w:val="003D559C"/>
    <w:rsid w:val="003D5B65"/>
    <w:rsid w:val="003D5F14"/>
    <w:rsid w:val="003D664E"/>
    <w:rsid w:val="003D7486"/>
    <w:rsid w:val="003D77A3"/>
    <w:rsid w:val="003D78F7"/>
    <w:rsid w:val="003D7BFD"/>
    <w:rsid w:val="003D7EBF"/>
    <w:rsid w:val="003E0279"/>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4BAC"/>
    <w:rsid w:val="003F64C8"/>
    <w:rsid w:val="003F6B76"/>
    <w:rsid w:val="003F773E"/>
    <w:rsid w:val="003F7A1E"/>
    <w:rsid w:val="0040083C"/>
    <w:rsid w:val="004010D0"/>
    <w:rsid w:val="004014AE"/>
    <w:rsid w:val="004014DB"/>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59C"/>
    <w:rsid w:val="00425B40"/>
    <w:rsid w:val="0042701C"/>
    <w:rsid w:val="0043035E"/>
    <w:rsid w:val="00430648"/>
    <w:rsid w:val="00430E74"/>
    <w:rsid w:val="0043111F"/>
    <w:rsid w:val="00431EBF"/>
    <w:rsid w:val="00432069"/>
    <w:rsid w:val="00432BF8"/>
    <w:rsid w:val="004339CB"/>
    <w:rsid w:val="00434C36"/>
    <w:rsid w:val="00435208"/>
    <w:rsid w:val="00436BF4"/>
    <w:rsid w:val="00437814"/>
    <w:rsid w:val="004378DC"/>
    <w:rsid w:val="004402C9"/>
    <w:rsid w:val="00440FF1"/>
    <w:rsid w:val="004410F5"/>
    <w:rsid w:val="004417F2"/>
    <w:rsid w:val="00442556"/>
    <w:rsid w:val="00442799"/>
    <w:rsid w:val="00443B14"/>
    <w:rsid w:val="00443FBF"/>
    <w:rsid w:val="004452DF"/>
    <w:rsid w:val="0044647A"/>
    <w:rsid w:val="00447B9C"/>
    <w:rsid w:val="004507E7"/>
    <w:rsid w:val="00450CC0"/>
    <w:rsid w:val="00452284"/>
    <w:rsid w:val="0045288D"/>
    <w:rsid w:val="00453A44"/>
    <w:rsid w:val="00453E8C"/>
    <w:rsid w:val="00453EC6"/>
    <w:rsid w:val="004551E7"/>
    <w:rsid w:val="00455B42"/>
    <w:rsid w:val="00457028"/>
    <w:rsid w:val="00457BD6"/>
    <w:rsid w:val="00457E3B"/>
    <w:rsid w:val="00457ECD"/>
    <w:rsid w:val="00457FA3"/>
    <w:rsid w:val="0046086C"/>
    <w:rsid w:val="00461C2E"/>
    <w:rsid w:val="00462172"/>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804A4"/>
    <w:rsid w:val="004816E5"/>
    <w:rsid w:val="004821A5"/>
    <w:rsid w:val="004828D5"/>
    <w:rsid w:val="00482AD0"/>
    <w:rsid w:val="00482AF6"/>
    <w:rsid w:val="004833E9"/>
    <w:rsid w:val="00484651"/>
    <w:rsid w:val="0048577B"/>
    <w:rsid w:val="00486EB3"/>
    <w:rsid w:val="004871DF"/>
    <w:rsid w:val="00487778"/>
    <w:rsid w:val="00490D01"/>
    <w:rsid w:val="00491CAF"/>
    <w:rsid w:val="00492A82"/>
    <w:rsid w:val="00492D28"/>
    <w:rsid w:val="004943BA"/>
    <w:rsid w:val="0049468A"/>
    <w:rsid w:val="00495DAB"/>
    <w:rsid w:val="00495F26"/>
    <w:rsid w:val="004967AA"/>
    <w:rsid w:val="004968F3"/>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B77AD"/>
    <w:rsid w:val="004C0BD8"/>
    <w:rsid w:val="004C0F0A"/>
    <w:rsid w:val="004C24B3"/>
    <w:rsid w:val="004C3C2A"/>
    <w:rsid w:val="004C5F14"/>
    <w:rsid w:val="004C6052"/>
    <w:rsid w:val="004C695B"/>
    <w:rsid w:val="004C6C29"/>
    <w:rsid w:val="004C75A4"/>
    <w:rsid w:val="004C7CE0"/>
    <w:rsid w:val="004D03A1"/>
    <w:rsid w:val="004D071D"/>
    <w:rsid w:val="004D0F1C"/>
    <w:rsid w:val="004D2D75"/>
    <w:rsid w:val="004D4450"/>
    <w:rsid w:val="004D4D0B"/>
    <w:rsid w:val="004D5452"/>
    <w:rsid w:val="004D5F1F"/>
    <w:rsid w:val="004D6AB7"/>
    <w:rsid w:val="004D6BE8"/>
    <w:rsid w:val="004D6ED8"/>
    <w:rsid w:val="004D7159"/>
    <w:rsid w:val="004D7188"/>
    <w:rsid w:val="004E0097"/>
    <w:rsid w:val="004E0209"/>
    <w:rsid w:val="004E040B"/>
    <w:rsid w:val="004E1485"/>
    <w:rsid w:val="004E19B8"/>
    <w:rsid w:val="004E2A0B"/>
    <w:rsid w:val="004E4538"/>
    <w:rsid w:val="004E46DF"/>
    <w:rsid w:val="004E4B5B"/>
    <w:rsid w:val="004E552C"/>
    <w:rsid w:val="004E5B32"/>
    <w:rsid w:val="004E66C3"/>
    <w:rsid w:val="004E72B0"/>
    <w:rsid w:val="004E7E34"/>
    <w:rsid w:val="004F0CB7"/>
    <w:rsid w:val="004F1091"/>
    <w:rsid w:val="004F28D5"/>
    <w:rsid w:val="004F4564"/>
    <w:rsid w:val="004F48F4"/>
    <w:rsid w:val="004F4BBB"/>
    <w:rsid w:val="004F5219"/>
    <w:rsid w:val="004F5A90"/>
    <w:rsid w:val="004F74F8"/>
    <w:rsid w:val="005004EC"/>
    <w:rsid w:val="00500EC6"/>
    <w:rsid w:val="0050128F"/>
    <w:rsid w:val="005015D1"/>
    <w:rsid w:val="00501E52"/>
    <w:rsid w:val="005023E3"/>
    <w:rsid w:val="00502B0E"/>
    <w:rsid w:val="00502F8D"/>
    <w:rsid w:val="005031F6"/>
    <w:rsid w:val="00503796"/>
    <w:rsid w:val="005038DF"/>
    <w:rsid w:val="00503BF1"/>
    <w:rsid w:val="00504589"/>
    <w:rsid w:val="00504958"/>
    <w:rsid w:val="00504AA2"/>
    <w:rsid w:val="00505103"/>
    <w:rsid w:val="00505A93"/>
    <w:rsid w:val="005065EB"/>
    <w:rsid w:val="00506863"/>
    <w:rsid w:val="005072B6"/>
    <w:rsid w:val="00507500"/>
    <w:rsid w:val="0050752C"/>
    <w:rsid w:val="00507B1D"/>
    <w:rsid w:val="0051035D"/>
    <w:rsid w:val="00510E4E"/>
    <w:rsid w:val="00511873"/>
    <w:rsid w:val="00513528"/>
    <w:rsid w:val="005139DC"/>
    <w:rsid w:val="00514D2B"/>
    <w:rsid w:val="0051588E"/>
    <w:rsid w:val="0051673C"/>
    <w:rsid w:val="00516CAD"/>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042E"/>
    <w:rsid w:val="00531734"/>
    <w:rsid w:val="005322E2"/>
    <w:rsid w:val="0053254A"/>
    <w:rsid w:val="0053422A"/>
    <w:rsid w:val="0053566B"/>
    <w:rsid w:val="00540657"/>
    <w:rsid w:val="005406D1"/>
    <w:rsid w:val="00540A28"/>
    <w:rsid w:val="0054235E"/>
    <w:rsid w:val="00542737"/>
    <w:rsid w:val="00543A77"/>
    <w:rsid w:val="0054425D"/>
    <w:rsid w:val="005442D3"/>
    <w:rsid w:val="00544B61"/>
    <w:rsid w:val="00546B04"/>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ADD"/>
    <w:rsid w:val="00562627"/>
    <w:rsid w:val="00562B7C"/>
    <w:rsid w:val="0056327A"/>
    <w:rsid w:val="00563573"/>
    <w:rsid w:val="00563B85"/>
    <w:rsid w:val="00563B9C"/>
    <w:rsid w:val="00565999"/>
    <w:rsid w:val="005671F7"/>
    <w:rsid w:val="00567934"/>
    <w:rsid w:val="00567F76"/>
    <w:rsid w:val="005702B6"/>
    <w:rsid w:val="005703A1"/>
    <w:rsid w:val="0057046A"/>
    <w:rsid w:val="005712BF"/>
    <w:rsid w:val="00571574"/>
    <w:rsid w:val="00571583"/>
    <w:rsid w:val="00572BF3"/>
    <w:rsid w:val="00572E7A"/>
    <w:rsid w:val="005740DF"/>
    <w:rsid w:val="00574541"/>
    <w:rsid w:val="00574757"/>
    <w:rsid w:val="00576BBC"/>
    <w:rsid w:val="00580756"/>
    <w:rsid w:val="00580824"/>
    <w:rsid w:val="00580C7C"/>
    <w:rsid w:val="00583212"/>
    <w:rsid w:val="00584338"/>
    <w:rsid w:val="00585D8F"/>
    <w:rsid w:val="00586072"/>
    <w:rsid w:val="0058644C"/>
    <w:rsid w:val="005868C2"/>
    <w:rsid w:val="00587364"/>
    <w:rsid w:val="00587F10"/>
    <w:rsid w:val="00590A65"/>
    <w:rsid w:val="00591351"/>
    <w:rsid w:val="0059180F"/>
    <w:rsid w:val="005920E4"/>
    <w:rsid w:val="005937C4"/>
    <w:rsid w:val="00595AFA"/>
    <w:rsid w:val="00596243"/>
    <w:rsid w:val="00596413"/>
    <w:rsid w:val="00596733"/>
    <w:rsid w:val="00596B6A"/>
    <w:rsid w:val="00597696"/>
    <w:rsid w:val="005A0854"/>
    <w:rsid w:val="005A09A7"/>
    <w:rsid w:val="005A16CF"/>
    <w:rsid w:val="005A1A3D"/>
    <w:rsid w:val="005A1D61"/>
    <w:rsid w:val="005A23DB"/>
    <w:rsid w:val="005A2BE2"/>
    <w:rsid w:val="005A2ECA"/>
    <w:rsid w:val="005A30D6"/>
    <w:rsid w:val="005A4504"/>
    <w:rsid w:val="005A689C"/>
    <w:rsid w:val="005A69C4"/>
    <w:rsid w:val="005A6BC3"/>
    <w:rsid w:val="005A7EF6"/>
    <w:rsid w:val="005B03DA"/>
    <w:rsid w:val="005B151D"/>
    <w:rsid w:val="005B264E"/>
    <w:rsid w:val="005B26B0"/>
    <w:rsid w:val="005B2BA0"/>
    <w:rsid w:val="005B31EA"/>
    <w:rsid w:val="005B34A6"/>
    <w:rsid w:val="005B3B6F"/>
    <w:rsid w:val="005B3C0E"/>
    <w:rsid w:val="005B53A0"/>
    <w:rsid w:val="005B55BC"/>
    <w:rsid w:val="005B55FB"/>
    <w:rsid w:val="005B5D60"/>
    <w:rsid w:val="005B6C67"/>
    <w:rsid w:val="005B727A"/>
    <w:rsid w:val="005C0CBC"/>
    <w:rsid w:val="005C1DCB"/>
    <w:rsid w:val="005C4204"/>
    <w:rsid w:val="005C45E7"/>
    <w:rsid w:val="005C6389"/>
    <w:rsid w:val="005C66D3"/>
    <w:rsid w:val="005C6823"/>
    <w:rsid w:val="005C6EE3"/>
    <w:rsid w:val="005D0C26"/>
    <w:rsid w:val="005D0C43"/>
    <w:rsid w:val="005D1461"/>
    <w:rsid w:val="005D17BE"/>
    <w:rsid w:val="005D1FD5"/>
    <w:rsid w:val="005D231C"/>
    <w:rsid w:val="005D33B5"/>
    <w:rsid w:val="005D397D"/>
    <w:rsid w:val="005D3F28"/>
    <w:rsid w:val="005D57F2"/>
    <w:rsid w:val="005D5C6E"/>
    <w:rsid w:val="005D74B0"/>
    <w:rsid w:val="005D7951"/>
    <w:rsid w:val="005E1ABC"/>
    <w:rsid w:val="005E2305"/>
    <w:rsid w:val="005E31D0"/>
    <w:rsid w:val="005E32DD"/>
    <w:rsid w:val="005E3C4F"/>
    <w:rsid w:val="005E3E49"/>
    <w:rsid w:val="005E4E9C"/>
    <w:rsid w:val="005E58D3"/>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C51"/>
    <w:rsid w:val="00600A10"/>
    <w:rsid w:val="006033FD"/>
    <w:rsid w:val="006054E5"/>
    <w:rsid w:val="00605F0A"/>
    <w:rsid w:val="0060743D"/>
    <w:rsid w:val="00610293"/>
    <w:rsid w:val="006104BB"/>
    <w:rsid w:val="006111B6"/>
    <w:rsid w:val="00611756"/>
    <w:rsid w:val="006117D4"/>
    <w:rsid w:val="00612605"/>
    <w:rsid w:val="00613517"/>
    <w:rsid w:val="00613AFB"/>
    <w:rsid w:val="00614643"/>
    <w:rsid w:val="00615E8C"/>
    <w:rsid w:val="00616084"/>
    <w:rsid w:val="00616288"/>
    <w:rsid w:val="00617460"/>
    <w:rsid w:val="00620F63"/>
    <w:rsid w:val="00621286"/>
    <w:rsid w:val="00621ADA"/>
    <w:rsid w:val="0062254C"/>
    <w:rsid w:val="0062298E"/>
    <w:rsid w:val="00622A67"/>
    <w:rsid w:val="00622D08"/>
    <w:rsid w:val="0062350A"/>
    <w:rsid w:val="0062440B"/>
    <w:rsid w:val="00624AA7"/>
    <w:rsid w:val="00624F1A"/>
    <w:rsid w:val="006254B0"/>
    <w:rsid w:val="006256F0"/>
    <w:rsid w:val="00625B73"/>
    <w:rsid w:val="00625C33"/>
    <w:rsid w:val="00626D26"/>
    <w:rsid w:val="00627431"/>
    <w:rsid w:val="00627F4F"/>
    <w:rsid w:val="006302F7"/>
    <w:rsid w:val="006307C2"/>
    <w:rsid w:val="00630EC2"/>
    <w:rsid w:val="00631EB7"/>
    <w:rsid w:val="00633A8F"/>
    <w:rsid w:val="006346CB"/>
    <w:rsid w:val="00635005"/>
    <w:rsid w:val="00635200"/>
    <w:rsid w:val="006362D2"/>
    <w:rsid w:val="00636633"/>
    <w:rsid w:val="0063727C"/>
    <w:rsid w:val="00637995"/>
    <w:rsid w:val="00637D47"/>
    <w:rsid w:val="006416FF"/>
    <w:rsid w:val="00642FCE"/>
    <w:rsid w:val="00644E29"/>
    <w:rsid w:val="0064617E"/>
    <w:rsid w:val="00646871"/>
    <w:rsid w:val="0065068D"/>
    <w:rsid w:val="00651442"/>
    <w:rsid w:val="00651FCD"/>
    <w:rsid w:val="00653B3C"/>
    <w:rsid w:val="00653BBC"/>
    <w:rsid w:val="006548B7"/>
    <w:rsid w:val="00654B3B"/>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80308"/>
    <w:rsid w:val="00681357"/>
    <w:rsid w:val="006813E4"/>
    <w:rsid w:val="0068276E"/>
    <w:rsid w:val="00683304"/>
    <w:rsid w:val="006833D8"/>
    <w:rsid w:val="0068429C"/>
    <w:rsid w:val="00685816"/>
    <w:rsid w:val="00685CC1"/>
    <w:rsid w:val="006861D2"/>
    <w:rsid w:val="0068737C"/>
    <w:rsid w:val="00687476"/>
    <w:rsid w:val="0068750C"/>
    <w:rsid w:val="00687D0C"/>
    <w:rsid w:val="0069038E"/>
    <w:rsid w:val="00690EB5"/>
    <w:rsid w:val="006919C6"/>
    <w:rsid w:val="006925B5"/>
    <w:rsid w:val="00692E0D"/>
    <w:rsid w:val="00692FAE"/>
    <w:rsid w:val="0069501E"/>
    <w:rsid w:val="0069616D"/>
    <w:rsid w:val="00696C4C"/>
    <w:rsid w:val="006976B8"/>
    <w:rsid w:val="00697E1B"/>
    <w:rsid w:val="006A0B0D"/>
    <w:rsid w:val="006A3117"/>
    <w:rsid w:val="006A32AE"/>
    <w:rsid w:val="006A3A0E"/>
    <w:rsid w:val="006A3E72"/>
    <w:rsid w:val="006A3EB3"/>
    <w:rsid w:val="006A4F60"/>
    <w:rsid w:val="006A503E"/>
    <w:rsid w:val="006A59BC"/>
    <w:rsid w:val="006A5A40"/>
    <w:rsid w:val="006A612E"/>
    <w:rsid w:val="006A67EB"/>
    <w:rsid w:val="006A6A83"/>
    <w:rsid w:val="006A7C3D"/>
    <w:rsid w:val="006A7CFC"/>
    <w:rsid w:val="006A7F86"/>
    <w:rsid w:val="006B217D"/>
    <w:rsid w:val="006B3918"/>
    <w:rsid w:val="006C0178"/>
    <w:rsid w:val="006C063A"/>
    <w:rsid w:val="006C1785"/>
    <w:rsid w:val="006C1FA8"/>
    <w:rsid w:val="006C218C"/>
    <w:rsid w:val="006C2C97"/>
    <w:rsid w:val="006C31A8"/>
    <w:rsid w:val="006C3C41"/>
    <w:rsid w:val="006C41F1"/>
    <w:rsid w:val="006C4292"/>
    <w:rsid w:val="006C5695"/>
    <w:rsid w:val="006C7DF9"/>
    <w:rsid w:val="006D27C9"/>
    <w:rsid w:val="006D3377"/>
    <w:rsid w:val="006D3E5E"/>
    <w:rsid w:val="006D4C00"/>
    <w:rsid w:val="006D5350"/>
    <w:rsid w:val="006D5362"/>
    <w:rsid w:val="006D580D"/>
    <w:rsid w:val="006D6995"/>
    <w:rsid w:val="006D6DCA"/>
    <w:rsid w:val="006D6F55"/>
    <w:rsid w:val="006D7007"/>
    <w:rsid w:val="006D7C5B"/>
    <w:rsid w:val="006E0E2E"/>
    <w:rsid w:val="006E181A"/>
    <w:rsid w:val="006E21CA"/>
    <w:rsid w:val="006E2A5A"/>
    <w:rsid w:val="006E2D44"/>
    <w:rsid w:val="006E45C3"/>
    <w:rsid w:val="006E618D"/>
    <w:rsid w:val="006E753D"/>
    <w:rsid w:val="006F14CD"/>
    <w:rsid w:val="006F34B0"/>
    <w:rsid w:val="006F358B"/>
    <w:rsid w:val="006F36A8"/>
    <w:rsid w:val="006F3DD4"/>
    <w:rsid w:val="006F5371"/>
    <w:rsid w:val="006F6E4C"/>
    <w:rsid w:val="006F6F62"/>
    <w:rsid w:val="006F77A2"/>
    <w:rsid w:val="006F7984"/>
    <w:rsid w:val="00700354"/>
    <w:rsid w:val="00701122"/>
    <w:rsid w:val="00702081"/>
    <w:rsid w:val="00702CA2"/>
    <w:rsid w:val="0070307E"/>
    <w:rsid w:val="00703318"/>
    <w:rsid w:val="007045BD"/>
    <w:rsid w:val="00704BDE"/>
    <w:rsid w:val="00711472"/>
    <w:rsid w:val="00711E05"/>
    <w:rsid w:val="007121E9"/>
    <w:rsid w:val="0071249E"/>
    <w:rsid w:val="00712830"/>
    <w:rsid w:val="007128E9"/>
    <w:rsid w:val="00713639"/>
    <w:rsid w:val="00714DE0"/>
    <w:rsid w:val="00715091"/>
    <w:rsid w:val="007161E5"/>
    <w:rsid w:val="0071624F"/>
    <w:rsid w:val="007164A7"/>
    <w:rsid w:val="00716DFF"/>
    <w:rsid w:val="00717211"/>
    <w:rsid w:val="00717549"/>
    <w:rsid w:val="00720723"/>
    <w:rsid w:val="00721A60"/>
    <w:rsid w:val="007220CF"/>
    <w:rsid w:val="00722204"/>
    <w:rsid w:val="00723425"/>
    <w:rsid w:val="00723821"/>
    <w:rsid w:val="00724275"/>
    <w:rsid w:val="00724942"/>
    <w:rsid w:val="00724F1A"/>
    <w:rsid w:val="0072555E"/>
    <w:rsid w:val="00727341"/>
    <w:rsid w:val="00727AAE"/>
    <w:rsid w:val="00727C63"/>
    <w:rsid w:val="00727E1D"/>
    <w:rsid w:val="00730B92"/>
    <w:rsid w:val="0073314B"/>
    <w:rsid w:val="00734AC1"/>
    <w:rsid w:val="00734B1C"/>
    <w:rsid w:val="00734C35"/>
    <w:rsid w:val="00734F1A"/>
    <w:rsid w:val="00736065"/>
    <w:rsid w:val="00736B8A"/>
    <w:rsid w:val="00736C8F"/>
    <w:rsid w:val="00736C95"/>
    <w:rsid w:val="0074006F"/>
    <w:rsid w:val="00741D75"/>
    <w:rsid w:val="007421CA"/>
    <w:rsid w:val="0074621F"/>
    <w:rsid w:val="007463FB"/>
    <w:rsid w:val="007468A0"/>
    <w:rsid w:val="007513CD"/>
    <w:rsid w:val="00751F14"/>
    <w:rsid w:val="00752D8F"/>
    <w:rsid w:val="0075419F"/>
    <w:rsid w:val="007546E8"/>
    <w:rsid w:val="00755986"/>
    <w:rsid w:val="00755D22"/>
    <w:rsid w:val="00756593"/>
    <w:rsid w:val="007571C4"/>
    <w:rsid w:val="00760099"/>
    <w:rsid w:val="007607CF"/>
    <w:rsid w:val="0076096A"/>
    <w:rsid w:val="00760A31"/>
    <w:rsid w:val="00760E8D"/>
    <w:rsid w:val="00760FC6"/>
    <w:rsid w:val="0076196C"/>
    <w:rsid w:val="00764388"/>
    <w:rsid w:val="007654A1"/>
    <w:rsid w:val="00766B1A"/>
    <w:rsid w:val="00766DFE"/>
    <w:rsid w:val="00770099"/>
    <w:rsid w:val="00770717"/>
    <w:rsid w:val="00770BFF"/>
    <w:rsid w:val="00772027"/>
    <w:rsid w:val="007724D5"/>
    <w:rsid w:val="00773181"/>
    <w:rsid w:val="00773B49"/>
    <w:rsid w:val="007740C0"/>
    <w:rsid w:val="0077583A"/>
    <w:rsid w:val="0077584D"/>
    <w:rsid w:val="0077797F"/>
    <w:rsid w:val="007807A4"/>
    <w:rsid w:val="00780B5D"/>
    <w:rsid w:val="007828FA"/>
    <w:rsid w:val="00783B46"/>
    <w:rsid w:val="00784800"/>
    <w:rsid w:val="00786A15"/>
    <w:rsid w:val="007876C1"/>
    <w:rsid w:val="00790002"/>
    <w:rsid w:val="0079021D"/>
    <w:rsid w:val="0079064F"/>
    <w:rsid w:val="00790DCF"/>
    <w:rsid w:val="007914E4"/>
    <w:rsid w:val="007914F3"/>
    <w:rsid w:val="00791F2A"/>
    <w:rsid w:val="00792041"/>
    <w:rsid w:val="0079204C"/>
    <w:rsid w:val="007926D8"/>
    <w:rsid w:val="00792720"/>
    <w:rsid w:val="0079373D"/>
    <w:rsid w:val="007937F0"/>
    <w:rsid w:val="0079465B"/>
    <w:rsid w:val="00794B1D"/>
    <w:rsid w:val="00794BC4"/>
    <w:rsid w:val="00794D0E"/>
    <w:rsid w:val="00794F1E"/>
    <w:rsid w:val="00795241"/>
    <w:rsid w:val="0079538C"/>
    <w:rsid w:val="007955EB"/>
    <w:rsid w:val="007957FB"/>
    <w:rsid w:val="00795C50"/>
    <w:rsid w:val="0079629C"/>
    <w:rsid w:val="007A098E"/>
    <w:rsid w:val="007A149D"/>
    <w:rsid w:val="007A3E1D"/>
    <w:rsid w:val="007A5177"/>
    <w:rsid w:val="007A5765"/>
    <w:rsid w:val="007A5B89"/>
    <w:rsid w:val="007A601C"/>
    <w:rsid w:val="007A6A21"/>
    <w:rsid w:val="007A77FC"/>
    <w:rsid w:val="007A7FC8"/>
    <w:rsid w:val="007B058E"/>
    <w:rsid w:val="007B0864"/>
    <w:rsid w:val="007B0E05"/>
    <w:rsid w:val="007B202E"/>
    <w:rsid w:val="007B2BDF"/>
    <w:rsid w:val="007B498E"/>
    <w:rsid w:val="007B5965"/>
    <w:rsid w:val="007B5DB4"/>
    <w:rsid w:val="007B68BE"/>
    <w:rsid w:val="007B71BC"/>
    <w:rsid w:val="007B793D"/>
    <w:rsid w:val="007B7D1C"/>
    <w:rsid w:val="007C0795"/>
    <w:rsid w:val="007C08C4"/>
    <w:rsid w:val="007C13AC"/>
    <w:rsid w:val="007C14AD"/>
    <w:rsid w:val="007C42F3"/>
    <w:rsid w:val="007C58A5"/>
    <w:rsid w:val="007C6C61"/>
    <w:rsid w:val="007C6D34"/>
    <w:rsid w:val="007C75A0"/>
    <w:rsid w:val="007D08AB"/>
    <w:rsid w:val="007D08BB"/>
    <w:rsid w:val="007D0EF9"/>
    <w:rsid w:val="007D1085"/>
    <w:rsid w:val="007D166B"/>
    <w:rsid w:val="007D1769"/>
    <w:rsid w:val="007D1926"/>
    <w:rsid w:val="007D1B96"/>
    <w:rsid w:val="007D3075"/>
    <w:rsid w:val="007D38EA"/>
    <w:rsid w:val="007D3C15"/>
    <w:rsid w:val="007D45EB"/>
    <w:rsid w:val="007D4A62"/>
    <w:rsid w:val="007D4D44"/>
    <w:rsid w:val="007D4EE9"/>
    <w:rsid w:val="007D50FF"/>
    <w:rsid w:val="007D58A9"/>
    <w:rsid w:val="007D592F"/>
    <w:rsid w:val="007D5BA9"/>
    <w:rsid w:val="007D6B5D"/>
    <w:rsid w:val="007D7FFC"/>
    <w:rsid w:val="007E078C"/>
    <w:rsid w:val="007E0C7D"/>
    <w:rsid w:val="007E11F6"/>
    <w:rsid w:val="007E2095"/>
    <w:rsid w:val="007E21DF"/>
    <w:rsid w:val="007E2BA4"/>
    <w:rsid w:val="007E2DE9"/>
    <w:rsid w:val="007E3F48"/>
    <w:rsid w:val="007E41C2"/>
    <w:rsid w:val="007E41CB"/>
    <w:rsid w:val="007E5479"/>
    <w:rsid w:val="007E5F8E"/>
    <w:rsid w:val="007E63C8"/>
    <w:rsid w:val="007E6B46"/>
    <w:rsid w:val="007E79A4"/>
    <w:rsid w:val="007E7D89"/>
    <w:rsid w:val="007F0523"/>
    <w:rsid w:val="007F0543"/>
    <w:rsid w:val="007F072E"/>
    <w:rsid w:val="007F1A4E"/>
    <w:rsid w:val="007F2366"/>
    <w:rsid w:val="007F3B61"/>
    <w:rsid w:val="007F6029"/>
    <w:rsid w:val="007F6EC7"/>
    <w:rsid w:val="007F73B1"/>
    <w:rsid w:val="007F75A8"/>
    <w:rsid w:val="007F7EA7"/>
    <w:rsid w:val="0080179F"/>
    <w:rsid w:val="008024A1"/>
    <w:rsid w:val="008027EC"/>
    <w:rsid w:val="00802FC5"/>
    <w:rsid w:val="0080335B"/>
    <w:rsid w:val="00805CC7"/>
    <w:rsid w:val="00805DBC"/>
    <w:rsid w:val="008064CE"/>
    <w:rsid w:val="00807115"/>
    <w:rsid w:val="008077DC"/>
    <w:rsid w:val="0081078F"/>
    <w:rsid w:val="008117FD"/>
    <w:rsid w:val="00812782"/>
    <w:rsid w:val="008138C1"/>
    <w:rsid w:val="008143CA"/>
    <w:rsid w:val="00814940"/>
    <w:rsid w:val="00815DA5"/>
    <w:rsid w:val="00816255"/>
    <w:rsid w:val="00816B48"/>
    <w:rsid w:val="00817C21"/>
    <w:rsid w:val="00820432"/>
    <w:rsid w:val="008204A2"/>
    <w:rsid w:val="008208CB"/>
    <w:rsid w:val="00820B60"/>
    <w:rsid w:val="00821363"/>
    <w:rsid w:val="0082174C"/>
    <w:rsid w:val="00821D71"/>
    <w:rsid w:val="00822070"/>
    <w:rsid w:val="008220E3"/>
    <w:rsid w:val="00822142"/>
    <w:rsid w:val="00822776"/>
    <w:rsid w:val="00822EA3"/>
    <w:rsid w:val="00822F3F"/>
    <w:rsid w:val="0082426B"/>
    <w:rsid w:val="0082437A"/>
    <w:rsid w:val="0082502E"/>
    <w:rsid w:val="00825F4B"/>
    <w:rsid w:val="00827543"/>
    <w:rsid w:val="00827D17"/>
    <w:rsid w:val="00827E35"/>
    <w:rsid w:val="00830ACB"/>
    <w:rsid w:val="0083127F"/>
    <w:rsid w:val="008312B9"/>
    <w:rsid w:val="00831EDC"/>
    <w:rsid w:val="00832700"/>
    <w:rsid w:val="00832898"/>
    <w:rsid w:val="008332BC"/>
    <w:rsid w:val="008336DA"/>
    <w:rsid w:val="0083420E"/>
    <w:rsid w:val="008350AF"/>
    <w:rsid w:val="00835499"/>
    <w:rsid w:val="00835A0A"/>
    <w:rsid w:val="00835ECD"/>
    <w:rsid w:val="008369E5"/>
    <w:rsid w:val="008377E3"/>
    <w:rsid w:val="008378E7"/>
    <w:rsid w:val="00840667"/>
    <w:rsid w:val="00840AAB"/>
    <w:rsid w:val="00841273"/>
    <w:rsid w:val="008412D4"/>
    <w:rsid w:val="0084171B"/>
    <w:rsid w:val="00842C5E"/>
    <w:rsid w:val="00843219"/>
    <w:rsid w:val="00843706"/>
    <w:rsid w:val="00843ACD"/>
    <w:rsid w:val="008445B9"/>
    <w:rsid w:val="00845E60"/>
    <w:rsid w:val="00846163"/>
    <w:rsid w:val="008502D3"/>
    <w:rsid w:val="00850365"/>
    <w:rsid w:val="00850566"/>
    <w:rsid w:val="00850C70"/>
    <w:rsid w:val="00850D18"/>
    <w:rsid w:val="008529F5"/>
    <w:rsid w:val="00852B3C"/>
    <w:rsid w:val="008532E6"/>
    <w:rsid w:val="00853FF2"/>
    <w:rsid w:val="008556AE"/>
    <w:rsid w:val="008558D5"/>
    <w:rsid w:val="00855910"/>
    <w:rsid w:val="00856289"/>
    <w:rsid w:val="0085795D"/>
    <w:rsid w:val="008615A1"/>
    <w:rsid w:val="0086275A"/>
    <w:rsid w:val="00862936"/>
    <w:rsid w:val="00863EBC"/>
    <w:rsid w:val="00865E08"/>
    <w:rsid w:val="0086745D"/>
    <w:rsid w:val="00870875"/>
    <w:rsid w:val="00870AE4"/>
    <w:rsid w:val="00870BF0"/>
    <w:rsid w:val="008716D8"/>
    <w:rsid w:val="00873979"/>
    <w:rsid w:val="0087408A"/>
    <w:rsid w:val="00874E09"/>
    <w:rsid w:val="00875ABA"/>
    <w:rsid w:val="00876EAC"/>
    <w:rsid w:val="008771D6"/>
    <w:rsid w:val="008776B0"/>
    <w:rsid w:val="00880098"/>
    <w:rsid w:val="0088012D"/>
    <w:rsid w:val="00881C47"/>
    <w:rsid w:val="00882F6E"/>
    <w:rsid w:val="008831D9"/>
    <w:rsid w:val="00884237"/>
    <w:rsid w:val="00885F96"/>
    <w:rsid w:val="00886577"/>
    <w:rsid w:val="00887583"/>
    <w:rsid w:val="008909A8"/>
    <w:rsid w:val="00890F14"/>
    <w:rsid w:val="00891445"/>
    <w:rsid w:val="00892781"/>
    <w:rsid w:val="0089394E"/>
    <w:rsid w:val="008939BF"/>
    <w:rsid w:val="00895A28"/>
    <w:rsid w:val="00895DFC"/>
    <w:rsid w:val="00897183"/>
    <w:rsid w:val="008A0897"/>
    <w:rsid w:val="008A08D3"/>
    <w:rsid w:val="008A1496"/>
    <w:rsid w:val="008A2992"/>
    <w:rsid w:val="008A37FB"/>
    <w:rsid w:val="008A5A94"/>
    <w:rsid w:val="008A5AFD"/>
    <w:rsid w:val="008A5CE8"/>
    <w:rsid w:val="008A6CD4"/>
    <w:rsid w:val="008A718B"/>
    <w:rsid w:val="008A788A"/>
    <w:rsid w:val="008B1403"/>
    <w:rsid w:val="008B47B4"/>
    <w:rsid w:val="008B4925"/>
    <w:rsid w:val="008B5396"/>
    <w:rsid w:val="008B581F"/>
    <w:rsid w:val="008C006C"/>
    <w:rsid w:val="008C0311"/>
    <w:rsid w:val="008C0D7E"/>
    <w:rsid w:val="008C0FD0"/>
    <w:rsid w:val="008C16CC"/>
    <w:rsid w:val="008C2558"/>
    <w:rsid w:val="008C2602"/>
    <w:rsid w:val="008C31E7"/>
    <w:rsid w:val="008C3418"/>
    <w:rsid w:val="008C4412"/>
    <w:rsid w:val="008C4913"/>
    <w:rsid w:val="008C4AB5"/>
    <w:rsid w:val="008C4B46"/>
    <w:rsid w:val="008C5478"/>
    <w:rsid w:val="008C57E5"/>
    <w:rsid w:val="008C5AD6"/>
    <w:rsid w:val="008C5C23"/>
    <w:rsid w:val="008C5D4E"/>
    <w:rsid w:val="008C607E"/>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4312"/>
    <w:rsid w:val="008F4414"/>
    <w:rsid w:val="008F5784"/>
    <w:rsid w:val="008F7F65"/>
    <w:rsid w:val="009008D2"/>
    <w:rsid w:val="009015B6"/>
    <w:rsid w:val="009041A6"/>
    <w:rsid w:val="00904ED4"/>
    <w:rsid w:val="009057D2"/>
    <w:rsid w:val="00905963"/>
    <w:rsid w:val="00905A7F"/>
    <w:rsid w:val="00905B52"/>
    <w:rsid w:val="00906247"/>
    <w:rsid w:val="009064A2"/>
    <w:rsid w:val="00906819"/>
    <w:rsid w:val="009075E5"/>
    <w:rsid w:val="009107F3"/>
    <w:rsid w:val="00910DE7"/>
    <w:rsid w:val="00910F8F"/>
    <w:rsid w:val="0091118D"/>
    <w:rsid w:val="009120AC"/>
    <w:rsid w:val="0091238C"/>
    <w:rsid w:val="0091261A"/>
    <w:rsid w:val="009128D3"/>
    <w:rsid w:val="00912ABC"/>
    <w:rsid w:val="00914B92"/>
    <w:rsid w:val="009152E2"/>
    <w:rsid w:val="00915758"/>
    <w:rsid w:val="00917176"/>
    <w:rsid w:val="00917E2D"/>
    <w:rsid w:val="00920771"/>
    <w:rsid w:val="00920C8A"/>
    <w:rsid w:val="009218C3"/>
    <w:rsid w:val="009225A1"/>
    <w:rsid w:val="009225A7"/>
    <w:rsid w:val="0092303E"/>
    <w:rsid w:val="00924D34"/>
    <w:rsid w:val="00926FBD"/>
    <w:rsid w:val="009278D5"/>
    <w:rsid w:val="00927FEB"/>
    <w:rsid w:val="00930A20"/>
    <w:rsid w:val="00930E73"/>
    <w:rsid w:val="00932F94"/>
    <w:rsid w:val="0093460A"/>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5A8E"/>
    <w:rsid w:val="0095758E"/>
    <w:rsid w:val="009578EA"/>
    <w:rsid w:val="00957D1B"/>
    <w:rsid w:val="009603D9"/>
    <w:rsid w:val="00961347"/>
    <w:rsid w:val="00962377"/>
    <w:rsid w:val="00962886"/>
    <w:rsid w:val="00962FD6"/>
    <w:rsid w:val="00963830"/>
    <w:rsid w:val="00963FE2"/>
    <w:rsid w:val="00964681"/>
    <w:rsid w:val="009657C3"/>
    <w:rsid w:val="009675DD"/>
    <w:rsid w:val="00967FC7"/>
    <w:rsid w:val="009704BC"/>
    <w:rsid w:val="009723A1"/>
    <w:rsid w:val="00972B84"/>
    <w:rsid w:val="00972E97"/>
    <w:rsid w:val="009733BA"/>
    <w:rsid w:val="00973614"/>
    <w:rsid w:val="00973CC2"/>
    <w:rsid w:val="009742AB"/>
    <w:rsid w:val="009749B1"/>
    <w:rsid w:val="00975FBA"/>
    <w:rsid w:val="0097724C"/>
    <w:rsid w:val="00980866"/>
    <w:rsid w:val="00980D24"/>
    <w:rsid w:val="0098180B"/>
    <w:rsid w:val="00981F67"/>
    <w:rsid w:val="00982037"/>
    <w:rsid w:val="009824DF"/>
    <w:rsid w:val="0098358E"/>
    <w:rsid w:val="00983973"/>
    <w:rsid w:val="0098405A"/>
    <w:rsid w:val="0098426F"/>
    <w:rsid w:val="009862A7"/>
    <w:rsid w:val="009865C0"/>
    <w:rsid w:val="009877D2"/>
    <w:rsid w:val="00987845"/>
    <w:rsid w:val="009907C0"/>
    <w:rsid w:val="00990E5A"/>
    <w:rsid w:val="0099139B"/>
    <w:rsid w:val="00991A93"/>
    <w:rsid w:val="00992223"/>
    <w:rsid w:val="00993BF3"/>
    <w:rsid w:val="00994683"/>
    <w:rsid w:val="009948C1"/>
    <w:rsid w:val="00994E14"/>
    <w:rsid w:val="0099614E"/>
    <w:rsid w:val="0099624A"/>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A7621"/>
    <w:rsid w:val="009B09CD"/>
    <w:rsid w:val="009B0D82"/>
    <w:rsid w:val="009B2383"/>
    <w:rsid w:val="009B2392"/>
    <w:rsid w:val="009B4356"/>
    <w:rsid w:val="009C0566"/>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1CDC"/>
    <w:rsid w:val="009D2474"/>
    <w:rsid w:val="009D3276"/>
    <w:rsid w:val="009D347C"/>
    <w:rsid w:val="009D444C"/>
    <w:rsid w:val="009D4525"/>
    <w:rsid w:val="009D473A"/>
    <w:rsid w:val="009D4B14"/>
    <w:rsid w:val="009D68D2"/>
    <w:rsid w:val="009D789D"/>
    <w:rsid w:val="009D7B9E"/>
    <w:rsid w:val="009E096B"/>
    <w:rsid w:val="009E0E9E"/>
    <w:rsid w:val="009E10B3"/>
    <w:rsid w:val="009E1533"/>
    <w:rsid w:val="009E1B85"/>
    <w:rsid w:val="009E2715"/>
    <w:rsid w:val="009E2785"/>
    <w:rsid w:val="009E4C1F"/>
    <w:rsid w:val="009E5718"/>
    <w:rsid w:val="009E5870"/>
    <w:rsid w:val="009E5AFD"/>
    <w:rsid w:val="009E663E"/>
    <w:rsid w:val="009F08F6"/>
    <w:rsid w:val="009F0CDB"/>
    <w:rsid w:val="009F17CA"/>
    <w:rsid w:val="009F379B"/>
    <w:rsid w:val="009F39CB"/>
    <w:rsid w:val="009F3F07"/>
    <w:rsid w:val="009F4C42"/>
    <w:rsid w:val="009F5117"/>
    <w:rsid w:val="009F579C"/>
    <w:rsid w:val="009F7E7D"/>
    <w:rsid w:val="00A00A1F"/>
    <w:rsid w:val="00A00EE5"/>
    <w:rsid w:val="00A0173C"/>
    <w:rsid w:val="00A02656"/>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5D7D"/>
    <w:rsid w:val="00A17B98"/>
    <w:rsid w:val="00A20076"/>
    <w:rsid w:val="00A219E7"/>
    <w:rsid w:val="00A21F02"/>
    <w:rsid w:val="00A2266F"/>
    <w:rsid w:val="00A2290B"/>
    <w:rsid w:val="00A229E4"/>
    <w:rsid w:val="00A2417A"/>
    <w:rsid w:val="00A246C2"/>
    <w:rsid w:val="00A264A6"/>
    <w:rsid w:val="00A26D8D"/>
    <w:rsid w:val="00A27245"/>
    <w:rsid w:val="00A27692"/>
    <w:rsid w:val="00A31647"/>
    <w:rsid w:val="00A32C39"/>
    <w:rsid w:val="00A3560F"/>
    <w:rsid w:val="00A35D4E"/>
    <w:rsid w:val="00A35DD1"/>
    <w:rsid w:val="00A366C5"/>
    <w:rsid w:val="00A36DC1"/>
    <w:rsid w:val="00A37034"/>
    <w:rsid w:val="00A37B06"/>
    <w:rsid w:val="00A4078E"/>
    <w:rsid w:val="00A40884"/>
    <w:rsid w:val="00A40A07"/>
    <w:rsid w:val="00A4210C"/>
    <w:rsid w:val="00A42C28"/>
    <w:rsid w:val="00A42DF3"/>
    <w:rsid w:val="00A43AD8"/>
    <w:rsid w:val="00A43B6B"/>
    <w:rsid w:val="00A445D9"/>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F48"/>
    <w:rsid w:val="00A6270B"/>
    <w:rsid w:val="00A62DE2"/>
    <w:rsid w:val="00A6389A"/>
    <w:rsid w:val="00A63DC8"/>
    <w:rsid w:val="00A646DC"/>
    <w:rsid w:val="00A66CBC"/>
    <w:rsid w:val="00A7025D"/>
    <w:rsid w:val="00A70990"/>
    <w:rsid w:val="00A717AC"/>
    <w:rsid w:val="00A73F17"/>
    <w:rsid w:val="00A764B4"/>
    <w:rsid w:val="00A7652B"/>
    <w:rsid w:val="00A76DE8"/>
    <w:rsid w:val="00A773A5"/>
    <w:rsid w:val="00A8091D"/>
    <w:rsid w:val="00A809AC"/>
    <w:rsid w:val="00A80E2F"/>
    <w:rsid w:val="00A81018"/>
    <w:rsid w:val="00A81779"/>
    <w:rsid w:val="00A83582"/>
    <w:rsid w:val="00A841CC"/>
    <w:rsid w:val="00A844CE"/>
    <w:rsid w:val="00A84FE2"/>
    <w:rsid w:val="00A866B6"/>
    <w:rsid w:val="00A869D2"/>
    <w:rsid w:val="00A87792"/>
    <w:rsid w:val="00A878E8"/>
    <w:rsid w:val="00A87ECC"/>
    <w:rsid w:val="00A90385"/>
    <w:rsid w:val="00A903F3"/>
    <w:rsid w:val="00A9061B"/>
    <w:rsid w:val="00A90A42"/>
    <w:rsid w:val="00A91EAA"/>
    <w:rsid w:val="00A9264B"/>
    <w:rsid w:val="00A9390F"/>
    <w:rsid w:val="00A95E21"/>
    <w:rsid w:val="00A963A4"/>
    <w:rsid w:val="00A96DCC"/>
    <w:rsid w:val="00AA188F"/>
    <w:rsid w:val="00AA2B9C"/>
    <w:rsid w:val="00AA39EA"/>
    <w:rsid w:val="00AA3B7A"/>
    <w:rsid w:val="00AA3C3D"/>
    <w:rsid w:val="00AA4297"/>
    <w:rsid w:val="00AA53B0"/>
    <w:rsid w:val="00AA5F92"/>
    <w:rsid w:val="00AA63A9"/>
    <w:rsid w:val="00AA63DE"/>
    <w:rsid w:val="00AA6F19"/>
    <w:rsid w:val="00AA7997"/>
    <w:rsid w:val="00AA7E07"/>
    <w:rsid w:val="00AB02D1"/>
    <w:rsid w:val="00AB0B3D"/>
    <w:rsid w:val="00AB0FFA"/>
    <w:rsid w:val="00AB1112"/>
    <w:rsid w:val="00AB1493"/>
    <w:rsid w:val="00AB1607"/>
    <w:rsid w:val="00AB17F6"/>
    <w:rsid w:val="00AB28E6"/>
    <w:rsid w:val="00AB4292"/>
    <w:rsid w:val="00AB4E03"/>
    <w:rsid w:val="00AB7D26"/>
    <w:rsid w:val="00AC0237"/>
    <w:rsid w:val="00AC0AC0"/>
    <w:rsid w:val="00AC0FAC"/>
    <w:rsid w:val="00AC1B7C"/>
    <w:rsid w:val="00AC221D"/>
    <w:rsid w:val="00AC3A4B"/>
    <w:rsid w:val="00AC4D57"/>
    <w:rsid w:val="00AC4E18"/>
    <w:rsid w:val="00AC60C2"/>
    <w:rsid w:val="00AC6517"/>
    <w:rsid w:val="00AC76C6"/>
    <w:rsid w:val="00AD268D"/>
    <w:rsid w:val="00AD3749"/>
    <w:rsid w:val="00AD3A3E"/>
    <w:rsid w:val="00AD3B12"/>
    <w:rsid w:val="00AD3F85"/>
    <w:rsid w:val="00AD6723"/>
    <w:rsid w:val="00AD6AE6"/>
    <w:rsid w:val="00AD77C0"/>
    <w:rsid w:val="00AD7DAF"/>
    <w:rsid w:val="00AE0A93"/>
    <w:rsid w:val="00AE18EB"/>
    <w:rsid w:val="00AE1BE6"/>
    <w:rsid w:val="00AE2968"/>
    <w:rsid w:val="00AE7BCF"/>
    <w:rsid w:val="00AE7D6D"/>
    <w:rsid w:val="00AF090C"/>
    <w:rsid w:val="00AF0CF2"/>
    <w:rsid w:val="00AF1262"/>
    <w:rsid w:val="00AF1B15"/>
    <w:rsid w:val="00AF1C91"/>
    <w:rsid w:val="00AF1D18"/>
    <w:rsid w:val="00AF298F"/>
    <w:rsid w:val="00AF476B"/>
    <w:rsid w:val="00AF4966"/>
    <w:rsid w:val="00AF530E"/>
    <w:rsid w:val="00AF5827"/>
    <w:rsid w:val="00AF6033"/>
    <w:rsid w:val="00AF66A0"/>
    <w:rsid w:val="00AF794B"/>
    <w:rsid w:val="00B0051A"/>
    <w:rsid w:val="00B00CD6"/>
    <w:rsid w:val="00B02797"/>
    <w:rsid w:val="00B02952"/>
    <w:rsid w:val="00B03DB7"/>
    <w:rsid w:val="00B03EFB"/>
    <w:rsid w:val="00B04699"/>
    <w:rsid w:val="00B04957"/>
    <w:rsid w:val="00B04CB8"/>
    <w:rsid w:val="00B05435"/>
    <w:rsid w:val="00B073D5"/>
    <w:rsid w:val="00B07822"/>
    <w:rsid w:val="00B07F24"/>
    <w:rsid w:val="00B1077A"/>
    <w:rsid w:val="00B109C6"/>
    <w:rsid w:val="00B115AC"/>
    <w:rsid w:val="00B116A0"/>
    <w:rsid w:val="00B11981"/>
    <w:rsid w:val="00B1530B"/>
    <w:rsid w:val="00B15372"/>
    <w:rsid w:val="00B16515"/>
    <w:rsid w:val="00B17F46"/>
    <w:rsid w:val="00B20519"/>
    <w:rsid w:val="00B205C7"/>
    <w:rsid w:val="00B223D2"/>
    <w:rsid w:val="00B226B5"/>
    <w:rsid w:val="00B22C00"/>
    <w:rsid w:val="00B22FEF"/>
    <w:rsid w:val="00B2361F"/>
    <w:rsid w:val="00B24761"/>
    <w:rsid w:val="00B24FC1"/>
    <w:rsid w:val="00B2542D"/>
    <w:rsid w:val="00B2552B"/>
    <w:rsid w:val="00B25D0E"/>
    <w:rsid w:val="00B2692B"/>
    <w:rsid w:val="00B2718B"/>
    <w:rsid w:val="00B27871"/>
    <w:rsid w:val="00B3040A"/>
    <w:rsid w:val="00B30FCA"/>
    <w:rsid w:val="00B3169B"/>
    <w:rsid w:val="00B32585"/>
    <w:rsid w:val="00B339DF"/>
    <w:rsid w:val="00B348D8"/>
    <w:rsid w:val="00B34A0A"/>
    <w:rsid w:val="00B34F98"/>
    <w:rsid w:val="00B350FD"/>
    <w:rsid w:val="00B35209"/>
    <w:rsid w:val="00B35ECD"/>
    <w:rsid w:val="00B40221"/>
    <w:rsid w:val="00B41FC5"/>
    <w:rsid w:val="00B422A1"/>
    <w:rsid w:val="00B42AC0"/>
    <w:rsid w:val="00B43DE2"/>
    <w:rsid w:val="00B447D8"/>
    <w:rsid w:val="00B4501C"/>
    <w:rsid w:val="00B45A5E"/>
    <w:rsid w:val="00B45C45"/>
    <w:rsid w:val="00B46889"/>
    <w:rsid w:val="00B46897"/>
    <w:rsid w:val="00B5001E"/>
    <w:rsid w:val="00B51003"/>
    <w:rsid w:val="00B51194"/>
    <w:rsid w:val="00B52374"/>
    <w:rsid w:val="00B5292B"/>
    <w:rsid w:val="00B52A96"/>
    <w:rsid w:val="00B53311"/>
    <w:rsid w:val="00B545F4"/>
    <w:rsid w:val="00B5499F"/>
    <w:rsid w:val="00B54BCB"/>
    <w:rsid w:val="00B56B13"/>
    <w:rsid w:val="00B5776D"/>
    <w:rsid w:val="00B60DD2"/>
    <w:rsid w:val="00B61288"/>
    <w:rsid w:val="00B6166F"/>
    <w:rsid w:val="00B61B95"/>
    <w:rsid w:val="00B61D79"/>
    <w:rsid w:val="00B626F0"/>
    <w:rsid w:val="00B62B65"/>
    <w:rsid w:val="00B636A7"/>
    <w:rsid w:val="00B637F9"/>
    <w:rsid w:val="00B63974"/>
    <w:rsid w:val="00B63977"/>
    <w:rsid w:val="00B63F1C"/>
    <w:rsid w:val="00B643BC"/>
    <w:rsid w:val="00B65985"/>
    <w:rsid w:val="00B65F8D"/>
    <w:rsid w:val="00B661D7"/>
    <w:rsid w:val="00B662F9"/>
    <w:rsid w:val="00B66A1F"/>
    <w:rsid w:val="00B67072"/>
    <w:rsid w:val="00B7006B"/>
    <w:rsid w:val="00B70B38"/>
    <w:rsid w:val="00B70DE6"/>
    <w:rsid w:val="00B714BA"/>
    <w:rsid w:val="00B71596"/>
    <w:rsid w:val="00B73C63"/>
    <w:rsid w:val="00B74E3D"/>
    <w:rsid w:val="00B753D1"/>
    <w:rsid w:val="00B755DD"/>
    <w:rsid w:val="00B75E20"/>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1166"/>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39EE"/>
    <w:rsid w:val="00BA477A"/>
    <w:rsid w:val="00BA6C7C"/>
    <w:rsid w:val="00BA7016"/>
    <w:rsid w:val="00BA787B"/>
    <w:rsid w:val="00BB20F2"/>
    <w:rsid w:val="00BB2C87"/>
    <w:rsid w:val="00BB2EBB"/>
    <w:rsid w:val="00BB3561"/>
    <w:rsid w:val="00BB4B63"/>
    <w:rsid w:val="00BB5178"/>
    <w:rsid w:val="00BB52F0"/>
    <w:rsid w:val="00BB5F73"/>
    <w:rsid w:val="00BB63CA"/>
    <w:rsid w:val="00BB67AE"/>
    <w:rsid w:val="00BB6B42"/>
    <w:rsid w:val="00BB728B"/>
    <w:rsid w:val="00BB7702"/>
    <w:rsid w:val="00BB7718"/>
    <w:rsid w:val="00BC049F"/>
    <w:rsid w:val="00BC22A6"/>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E62"/>
    <w:rsid w:val="00BD4283"/>
    <w:rsid w:val="00BD5277"/>
    <w:rsid w:val="00BD52D4"/>
    <w:rsid w:val="00BD686B"/>
    <w:rsid w:val="00BD73E6"/>
    <w:rsid w:val="00BE21A9"/>
    <w:rsid w:val="00BE2561"/>
    <w:rsid w:val="00BE263E"/>
    <w:rsid w:val="00BE3D8D"/>
    <w:rsid w:val="00BE3F11"/>
    <w:rsid w:val="00BE438D"/>
    <w:rsid w:val="00BE57A7"/>
    <w:rsid w:val="00BE603A"/>
    <w:rsid w:val="00BE6CB3"/>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E6F"/>
    <w:rsid w:val="00BF7EE0"/>
    <w:rsid w:val="00C00D18"/>
    <w:rsid w:val="00C016DE"/>
    <w:rsid w:val="00C025C1"/>
    <w:rsid w:val="00C0398C"/>
    <w:rsid w:val="00C03B8D"/>
    <w:rsid w:val="00C0428C"/>
    <w:rsid w:val="00C04532"/>
    <w:rsid w:val="00C06081"/>
    <w:rsid w:val="00C06D1A"/>
    <w:rsid w:val="00C078F3"/>
    <w:rsid w:val="00C11262"/>
    <w:rsid w:val="00C11641"/>
    <w:rsid w:val="00C11CDA"/>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30DA"/>
    <w:rsid w:val="00C237F5"/>
    <w:rsid w:val="00C23A24"/>
    <w:rsid w:val="00C24241"/>
    <w:rsid w:val="00C247D2"/>
    <w:rsid w:val="00C24A70"/>
    <w:rsid w:val="00C308DA"/>
    <w:rsid w:val="00C317AA"/>
    <w:rsid w:val="00C31A72"/>
    <w:rsid w:val="00C31FDD"/>
    <w:rsid w:val="00C325C5"/>
    <w:rsid w:val="00C328F2"/>
    <w:rsid w:val="00C33F1C"/>
    <w:rsid w:val="00C34A7D"/>
    <w:rsid w:val="00C34B1A"/>
    <w:rsid w:val="00C3577B"/>
    <w:rsid w:val="00C3596F"/>
    <w:rsid w:val="00C35CD7"/>
    <w:rsid w:val="00C36247"/>
    <w:rsid w:val="00C3671A"/>
    <w:rsid w:val="00C373F2"/>
    <w:rsid w:val="00C40424"/>
    <w:rsid w:val="00C40E5E"/>
    <w:rsid w:val="00C41A63"/>
    <w:rsid w:val="00C4276C"/>
    <w:rsid w:val="00C4329D"/>
    <w:rsid w:val="00C43370"/>
    <w:rsid w:val="00C43374"/>
    <w:rsid w:val="00C45A69"/>
    <w:rsid w:val="00C46AA2"/>
    <w:rsid w:val="00C46C48"/>
    <w:rsid w:val="00C50750"/>
    <w:rsid w:val="00C50BCF"/>
    <w:rsid w:val="00C50FE1"/>
    <w:rsid w:val="00C5217A"/>
    <w:rsid w:val="00C537C1"/>
    <w:rsid w:val="00C542F0"/>
    <w:rsid w:val="00C546E9"/>
    <w:rsid w:val="00C5490B"/>
    <w:rsid w:val="00C55D14"/>
    <w:rsid w:val="00C55F0E"/>
    <w:rsid w:val="00C569D0"/>
    <w:rsid w:val="00C5709A"/>
    <w:rsid w:val="00C57CDB"/>
    <w:rsid w:val="00C60A9B"/>
    <w:rsid w:val="00C60F8E"/>
    <w:rsid w:val="00C6108B"/>
    <w:rsid w:val="00C6588D"/>
    <w:rsid w:val="00C66970"/>
    <w:rsid w:val="00C66B2F"/>
    <w:rsid w:val="00C66D5F"/>
    <w:rsid w:val="00C67BE7"/>
    <w:rsid w:val="00C7106C"/>
    <w:rsid w:val="00C7233D"/>
    <w:rsid w:val="00C723BC"/>
    <w:rsid w:val="00C72795"/>
    <w:rsid w:val="00C73810"/>
    <w:rsid w:val="00C73F85"/>
    <w:rsid w:val="00C7480A"/>
    <w:rsid w:val="00C749A0"/>
    <w:rsid w:val="00C75A50"/>
    <w:rsid w:val="00C76888"/>
    <w:rsid w:val="00C77257"/>
    <w:rsid w:val="00C80C9F"/>
    <w:rsid w:val="00C80D03"/>
    <w:rsid w:val="00C80D37"/>
    <w:rsid w:val="00C8151A"/>
    <w:rsid w:val="00C81770"/>
    <w:rsid w:val="00C81C99"/>
    <w:rsid w:val="00C82355"/>
    <w:rsid w:val="00C823C0"/>
    <w:rsid w:val="00C824CE"/>
    <w:rsid w:val="00C82609"/>
    <w:rsid w:val="00C82804"/>
    <w:rsid w:val="00C83730"/>
    <w:rsid w:val="00C84802"/>
    <w:rsid w:val="00C85C0F"/>
    <w:rsid w:val="00C8640B"/>
    <w:rsid w:val="00C87821"/>
    <w:rsid w:val="00C8795F"/>
    <w:rsid w:val="00C87B7A"/>
    <w:rsid w:val="00C92726"/>
    <w:rsid w:val="00C9272E"/>
    <w:rsid w:val="00C933E8"/>
    <w:rsid w:val="00C9365B"/>
    <w:rsid w:val="00C93BCA"/>
    <w:rsid w:val="00C94642"/>
    <w:rsid w:val="00C94AEE"/>
    <w:rsid w:val="00C954E5"/>
    <w:rsid w:val="00C95FF7"/>
    <w:rsid w:val="00C9645A"/>
    <w:rsid w:val="00C96AF0"/>
    <w:rsid w:val="00C975ED"/>
    <w:rsid w:val="00C97798"/>
    <w:rsid w:val="00CA1130"/>
    <w:rsid w:val="00CA1F8F"/>
    <w:rsid w:val="00CA2591"/>
    <w:rsid w:val="00CA2C40"/>
    <w:rsid w:val="00CA46F8"/>
    <w:rsid w:val="00CA5C32"/>
    <w:rsid w:val="00CA6689"/>
    <w:rsid w:val="00CA7E6D"/>
    <w:rsid w:val="00CB0181"/>
    <w:rsid w:val="00CB04E9"/>
    <w:rsid w:val="00CB0507"/>
    <w:rsid w:val="00CB147A"/>
    <w:rsid w:val="00CB22A1"/>
    <w:rsid w:val="00CB285C"/>
    <w:rsid w:val="00CB43D1"/>
    <w:rsid w:val="00CB54F2"/>
    <w:rsid w:val="00CB6234"/>
    <w:rsid w:val="00CB62CB"/>
    <w:rsid w:val="00CB7A46"/>
    <w:rsid w:val="00CC021A"/>
    <w:rsid w:val="00CC0ED2"/>
    <w:rsid w:val="00CC21A7"/>
    <w:rsid w:val="00CC3806"/>
    <w:rsid w:val="00CC4281"/>
    <w:rsid w:val="00CC566C"/>
    <w:rsid w:val="00CC6087"/>
    <w:rsid w:val="00CC648A"/>
    <w:rsid w:val="00CC6E2F"/>
    <w:rsid w:val="00CC76A3"/>
    <w:rsid w:val="00CC76CE"/>
    <w:rsid w:val="00CC7BCA"/>
    <w:rsid w:val="00CC7C82"/>
    <w:rsid w:val="00CC7DC1"/>
    <w:rsid w:val="00CD0ABD"/>
    <w:rsid w:val="00CD0F66"/>
    <w:rsid w:val="00CD1A6B"/>
    <w:rsid w:val="00CD259C"/>
    <w:rsid w:val="00CD635B"/>
    <w:rsid w:val="00CD6BAD"/>
    <w:rsid w:val="00CD7150"/>
    <w:rsid w:val="00CD7423"/>
    <w:rsid w:val="00CD75A0"/>
    <w:rsid w:val="00CD77CA"/>
    <w:rsid w:val="00CD792E"/>
    <w:rsid w:val="00CD7B08"/>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0925"/>
    <w:rsid w:val="00CF16FB"/>
    <w:rsid w:val="00CF2295"/>
    <w:rsid w:val="00CF3211"/>
    <w:rsid w:val="00CF3A7D"/>
    <w:rsid w:val="00CF3BDE"/>
    <w:rsid w:val="00CF6654"/>
    <w:rsid w:val="00CF6A11"/>
    <w:rsid w:val="00CF6F66"/>
    <w:rsid w:val="00CF6FC4"/>
    <w:rsid w:val="00CF7B79"/>
    <w:rsid w:val="00CF7E12"/>
    <w:rsid w:val="00D01F1D"/>
    <w:rsid w:val="00D020F4"/>
    <w:rsid w:val="00D02264"/>
    <w:rsid w:val="00D03FC3"/>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22B0"/>
    <w:rsid w:val="00D32E10"/>
    <w:rsid w:val="00D331A8"/>
    <w:rsid w:val="00D33C85"/>
    <w:rsid w:val="00D348C7"/>
    <w:rsid w:val="00D36C35"/>
    <w:rsid w:val="00D37CFE"/>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5FD9"/>
    <w:rsid w:val="00D5612D"/>
    <w:rsid w:val="00D5649E"/>
    <w:rsid w:val="00D574CA"/>
    <w:rsid w:val="00D57819"/>
    <w:rsid w:val="00D602FB"/>
    <w:rsid w:val="00D60332"/>
    <w:rsid w:val="00D6070F"/>
    <w:rsid w:val="00D6072C"/>
    <w:rsid w:val="00D6075B"/>
    <w:rsid w:val="00D60767"/>
    <w:rsid w:val="00D615EB"/>
    <w:rsid w:val="00D618A3"/>
    <w:rsid w:val="00D62195"/>
    <w:rsid w:val="00D62544"/>
    <w:rsid w:val="00D63E53"/>
    <w:rsid w:val="00D65117"/>
    <w:rsid w:val="00D65620"/>
    <w:rsid w:val="00D65FF8"/>
    <w:rsid w:val="00D660E4"/>
    <w:rsid w:val="00D6710D"/>
    <w:rsid w:val="00D67882"/>
    <w:rsid w:val="00D701B8"/>
    <w:rsid w:val="00D709AA"/>
    <w:rsid w:val="00D71B3B"/>
    <w:rsid w:val="00D72906"/>
    <w:rsid w:val="00D72A1F"/>
    <w:rsid w:val="00D72BC8"/>
    <w:rsid w:val="00D72BCE"/>
    <w:rsid w:val="00D73E07"/>
    <w:rsid w:val="00D74A52"/>
    <w:rsid w:val="00D74DE9"/>
    <w:rsid w:val="00D7511F"/>
    <w:rsid w:val="00D7707D"/>
    <w:rsid w:val="00D77E65"/>
    <w:rsid w:val="00D8191C"/>
    <w:rsid w:val="00D820CA"/>
    <w:rsid w:val="00D826B4"/>
    <w:rsid w:val="00D828A5"/>
    <w:rsid w:val="00D84566"/>
    <w:rsid w:val="00D857E5"/>
    <w:rsid w:val="00D8746E"/>
    <w:rsid w:val="00D87EE0"/>
    <w:rsid w:val="00D90E19"/>
    <w:rsid w:val="00D912ED"/>
    <w:rsid w:val="00D92951"/>
    <w:rsid w:val="00D9485C"/>
    <w:rsid w:val="00D94B05"/>
    <w:rsid w:val="00D95BEB"/>
    <w:rsid w:val="00D95F7A"/>
    <w:rsid w:val="00D9667F"/>
    <w:rsid w:val="00D97990"/>
    <w:rsid w:val="00D97DF1"/>
    <w:rsid w:val="00DA122F"/>
    <w:rsid w:val="00DA1C03"/>
    <w:rsid w:val="00DA22F9"/>
    <w:rsid w:val="00DA28E1"/>
    <w:rsid w:val="00DA3576"/>
    <w:rsid w:val="00DA3D06"/>
    <w:rsid w:val="00DA3D0C"/>
    <w:rsid w:val="00DA3EDB"/>
    <w:rsid w:val="00DA4B9C"/>
    <w:rsid w:val="00DA5968"/>
    <w:rsid w:val="00DA63CC"/>
    <w:rsid w:val="00DA68FE"/>
    <w:rsid w:val="00DA7631"/>
    <w:rsid w:val="00DA7F0D"/>
    <w:rsid w:val="00DB079C"/>
    <w:rsid w:val="00DB0A4C"/>
    <w:rsid w:val="00DB20F4"/>
    <w:rsid w:val="00DB222D"/>
    <w:rsid w:val="00DB28AE"/>
    <w:rsid w:val="00DB29A8"/>
    <w:rsid w:val="00DB4DB4"/>
    <w:rsid w:val="00DB51F3"/>
    <w:rsid w:val="00DB5542"/>
    <w:rsid w:val="00DB596C"/>
    <w:rsid w:val="00DB5AD9"/>
    <w:rsid w:val="00DB5ED6"/>
    <w:rsid w:val="00DB6034"/>
    <w:rsid w:val="00DB6B0C"/>
    <w:rsid w:val="00DB6FA2"/>
    <w:rsid w:val="00DB7D1B"/>
    <w:rsid w:val="00DC0CA2"/>
    <w:rsid w:val="00DC176F"/>
    <w:rsid w:val="00DC1C04"/>
    <w:rsid w:val="00DC2B1D"/>
    <w:rsid w:val="00DC2C22"/>
    <w:rsid w:val="00DC3EB9"/>
    <w:rsid w:val="00DC40E8"/>
    <w:rsid w:val="00DC57A5"/>
    <w:rsid w:val="00DC5E00"/>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142"/>
    <w:rsid w:val="00DE6B23"/>
    <w:rsid w:val="00DE6B30"/>
    <w:rsid w:val="00DE710B"/>
    <w:rsid w:val="00DE780F"/>
    <w:rsid w:val="00DE79F5"/>
    <w:rsid w:val="00DF0ED9"/>
    <w:rsid w:val="00DF0FE1"/>
    <w:rsid w:val="00DF15D7"/>
    <w:rsid w:val="00DF3527"/>
    <w:rsid w:val="00DF3691"/>
    <w:rsid w:val="00DF36A7"/>
    <w:rsid w:val="00DF3A07"/>
    <w:rsid w:val="00DF3E12"/>
    <w:rsid w:val="00DF62C1"/>
    <w:rsid w:val="00DF69A3"/>
    <w:rsid w:val="00DF6CC2"/>
    <w:rsid w:val="00DF78BC"/>
    <w:rsid w:val="00DF7E3D"/>
    <w:rsid w:val="00DF7EF3"/>
    <w:rsid w:val="00E006E4"/>
    <w:rsid w:val="00E02800"/>
    <w:rsid w:val="00E02AAD"/>
    <w:rsid w:val="00E02D4E"/>
    <w:rsid w:val="00E032AE"/>
    <w:rsid w:val="00E03A4B"/>
    <w:rsid w:val="00E03C85"/>
    <w:rsid w:val="00E04621"/>
    <w:rsid w:val="00E04831"/>
    <w:rsid w:val="00E051FD"/>
    <w:rsid w:val="00E0769B"/>
    <w:rsid w:val="00E07E4A"/>
    <w:rsid w:val="00E10549"/>
    <w:rsid w:val="00E11083"/>
    <w:rsid w:val="00E11C34"/>
    <w:rsid w:val="00E1208A"/>
    <w:rsid w:val="00E13A65"/>
    <w:rsid w:val="00E14AFB"/>
    <w:rsid w:val="00E15FEB"/>
    <w:rsid w:val="00E16152"/>
    <w:rsid w:val="00E16539"/>
    <w:rsid w:val="00E16650"/>
    <w:rsid w:val="00E177C5"/>
    <w:rsid w:val="00E1794D"/>
    <w:rsid w:val="00E17ACE"/>
    <w:rsid w:val="00E205FA"/>
    <w:rsid w:val="00E21034"/>
    <w:rsid w:val="00E23AB8"/>
    <w:rsid w:val="00E245D5"/>
    <w:rsid w:val="00E27427"/>
    <w:rsid w:val="00E30F65"/>
    <w:rsid w:val="00E31297"/>
    <w:rsid w:val="00E31C35"/>
    <w:rsid w:val="00E31EFC"/>
    <w:rsid w:val="00E330D2"/>
    <w:rsid w:val="00E332E8"/>
    <w:rsid w:val="00E33816"/>
    <w:rsid w:val="00E33B8F"/>
    <w:rsid w:val="00E35A33"/>
    <w:rsid w:val="00E3655E"/>
    <w:rsid w:val="00E36867"/>
    <w:rsid w:val="00E374A3"/>
    <w:rsid w:val="00E40156"/>
    <w:rsid w:val="00E40624"/>
    <w:rsid w:val="00E408BF"/>
    <w:rsid w:val="00E410E9"/>
    <w:rsid w:val="00E42B10"/>
    <w:rsid w:val="00E4329F"/>
    <w:rsid w:val="00E43606"/>
    <w:rsid w:val="00E43B70"/>
    <w:rsid w:val="00E4482C"/>
    <w:rsid w:val="00E46CC2"/>
    <w:rsid w:val="00E46D15"/>
    <w:rsid w:val="00E5165B"/>
    <w:rsid w:val="00E5241C"/>
    <w:rsid w:val="00E53C1B"/>
    <w:rsid w:val="00E544C1"/>
    <w:rsid w:val="00E547F7"/>
    <w:rsid w:val="00E54AB5"/>
    <w:rsid w:val="00E54D26"/>
    <w:rsid w:val="00E55DFC"/>
    <w:rsid w:val="00E56405"/>
    <w:rsid w:val="00E5708C"/>
    <w:rsid w:val="00E57F35"/>
    <w:rsid w:val="00E610D6"/>
    <w:rsid w:val="00E62A4F"/>
    <w:rsid w:val="00E65013"/>
    <w:rsid w:val="00E651DE"/>
    <w:rsid w:val="00E654B6"/>
    <w:rsid w:val="00E66350"/>
    <w:rsid w:val="00E67720"/>
    <w:rsid w:val="00E7064A"/>
    <w:rsid w:val="00E71C91"/>
    <w:rsid w:val="00E72504"/>
    <w:rsid w:val="00E72D22"/>
    <w:rsid w:val="00E73AC3"/>
    <w:rsid w:val="00E7468D"/>
    <w:rsid w:val="00E74E87"/>
    <w:rsid w:val="00E77BE1"/>
    <w:rsid w:val="00E80182"/>
    <w:rsid w:val="00E8027B"/>
    <w:rsid w:val="00E806D2"/>
    <w:rsid w:val="00E80883"/>
    <w:rsid w:val="00E80D29"/>
    <w:rsid w:val="00E8132C"/>
    <w:rsid w:val="00E81437"/>
    <w:rsid w:val="00E827FE"/>
    <w:rsid w:val="00E83067"/>
    <w:rsid w:val="00E83338"/>
    <w:rsid w:val="00E840E7"/>
    <w:rsid w:val="00E84FE6"/>
    <w:rsid w:val="00E867B3"/>
    <w:rsid w:val="00E86A5A"/>
    <w:rsid w:val="00E873C2"/>
    <w:rsid w:val="00E875FF"/>
    <w:rsid w:val="00E920E1"/>
    <w:rsid w:val="00E94720"/>
    <w:rsid w:val="00E94A6B"/>
    <w:rsid w:val="00E9535F"/>
    <w:rsid w:val="00E9537A"/>
    <w:rsid w:val="00E95B0F"/>
    <w:rsid w:val="00E95CC4"/>
    <w:rsid w:val="00E95D42"/>
    <w:rsid w:val="00E95E72"/>
    <w:rsid w:val="00E96E8E"/>
    <w:rsid w:val="00E97486"/>
    <w:rsid w:val="00E97C0E"/>
    <w:rsid w:val="00EA0BB5"/>
    <w:rsid w:val="00EA12F0"/>
    <w:rsid w:val="00EA2CE4"/>
    <w:rsid w:val="00EA2E15"/>
    <w:rsid w:val="00EA48D0"/>
    <w:rsid w:val="00EA4C68"/>
    <w:rsid w:val="00EA6A6E"/>
    <w:rsid w:val="00EA6DCB"/>
    <w:rsid w:val="00EA71EB"/>
    <w:rsid w:val="00EA723C"/>
    <w:rsid w:val="00EB0077"/>
    <w:rsid w:val="00EB0F6B"/>
    <w:rsid w:val="00EB57F0"/>
    <w:rsid w:val="00EB5ADB"/>
    <w:rsid w:val="00EB6218"/>
    <w:rsid w:val="00EB698D"/>
    <w:rsid w:val="00EB69EF"/>
    <w:rsid w:val="00EB7706"/>
    <w:rsid w:val="00EC0949"/>
    <w:rsid w:val="00EC0CDB"/>
    <w:rsid w:val="00EC13E8"/>
    <w:rsid w:val="00EC15E2"/>
    <w:rsid w:val="00EC1A3A"/>
    <w:rsid w:val="00EC4F39"/>
    <w:rsid w:val="00EC6022"/>
    <w:rsid w:val="00EC6BBE"/>
    <w:rsid w:val="00EC70E0"/>
    <w:rsid w:val="00EC7772"/>
    <w:rsid w:val="00EC79C5"/>
    <w:rsid w:val="00ED2ABA"/>
    <w:rsid w:val="00ED3C4C"/>
    <w:rsid w:val="00ED3E1B"/>
    <w:rsid w:val="00ED5F52"/>
    <w:rsid w:val="00ED6046"/>
    <w:rsid w:val="00ED6892"/>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7DA9"/>
    <w:rsid w:val="00EF214A"/>
    <w:rsid w:val="00EF34D3"/>
    <w:rsid w:val="00EF38CF"/>
    <w:rsid w:val="00EF3C89"/>
    <w:rsid w:val="00EF40CD"/>
    <w:rsid w:val="00EF4D1B"/>
    <w:rsid w:val="00EF6B9E"/>
    <w:rsid w:val="00EF6C91"/>
    <w:rsid w:val="00EF715C"/>
    <w:rsid w:val="00EF738C"/>
    <w:rsid w:val="00F00C62"/>
    <w:rsid w:val="00F00CF8"/>
    <w:rsid w:val="00F01801"/>
    <w:rsid w:val="00F01E89"/>
    <w:rsid w:val="00F02F18"/>
    <w:rsid w:val="00F0330B"/>
    <w:rsid w:val="00F047A1"/>
    <w:rsid w:val="00F04926"/>
    <w:rsid w:val="00F04FF6"/>
    <w:rsid w:val="00F0504C"/>
    <w:rsid w:val="00F05B9D"/>
    <w:rsid w:val="00F06FC4"/>
    <w:rsid w:val="00F100D0"/>
    <w:rsid w:val="00F109FC"/>
    <w:rsid w:val="00F11546"/>
    <w:rsid w:val="00F11DCD"/>
    <w:rsid w:val="00F13D95"/>
    <w:rsid w:val="00F13F76"/>
    <w:rsid w:val="00F154AA"/>
    <w:rsid w:val="00F16057"/>
    <w:rsid w:val="00F16324"/>
    <w:rsid w:val="00F16A68"/>
    <w:rsid w:val="00F21B40"/>
    <w:rsid w:val="00F233C0"/>
    <w:rsid w:val="00F2375B"/>
    <w:rsid w:val="00F24F93"/>
    <w:rsid w:val="00F2561F"/>
    <w:rsid w:val="00F25FDB"/>
    <w:rsid w:val="00F2637D"/>
    <w:rsid w:val="00F311E9"/>
    <w:rsid w:val="00F31334"/>
    <w:rsid w:val="00F31E36"/>
    <w:rsid w:val="00F3294F"/>
    <w:rsid w:val="00F33998"/>
    <w:rsid w:val="00F342FD"/>
    <w:rsid w:val="00F34E9E"/>
    <w:rsid w:val="00F351F5"/>
    <w:rsid w:val="00F365C8"/>
    <w:rsid w:val="00F36922"/>
    <w:rsid w:val="00F36B50"/>
    <w:rsid w:val="00F36DC0"/>
    <w:rsid w:val="00F400A1"/>
    <w:rsid w:val="00F41684"/>
    <w:rsid w:val="00F4172A"/>
    <w:rsid w:val="00F418ED"/>
    <w:rsid w:val="00F422F8"/>
    <w:rsid w:val="00F42EFD"/>
    <w:rsid w:val="00F439BB"/>
    <w:rsid w:val="00F44755"/>
    <w:rsid w:val="00F4504D"/>
    <w:rsid w:val="00F451CD"/>
    <w:rsid w:val="00F455E0"/>
    <w:rsid w:val="00F45E7C"/>
    <w:rsid w:val="00F46C2E"/>
    <w:rsid w:val="00F4702A"/>
    <w:rsid w:val="00F504F3"/>
    <w:rsid w:val="00F50A87"/>
    <w:rsid w:val="00F50B7F"/>
    <w:rsid w:val="00F5167E"/>
    <w:rsid w:val="00F518B9"/>
    <w:rsid w:val="00F51DC1"/>
    <w:rsid w:val="00F523D2"/>
    <w:rsid w:val="00F52E30"/>
    <w:rsid w:val="00F53375"/>
    <w:rsid w:val="00F53C00"/>
    <w:rsid w:val="00F5458D"/>
    <w:rsid w:val="00F54F3A"/>
    <w:rsid w:val="00F55028"/>
    <w:rsid w:val="00F5670E"/>
    <w:rsid w:val="00F5693B"/>
    <w:rsid w:val="00F60892"/>
    <w:rsid w:val="00F616A3"/>
    <w:rsid w:val="00F61E6F"/>
    <w:rsid w:val="00F6485C"/>
    <w:rsid w:val="00F6525D"/>
    <w:rsid w:val="00F653A1"/>
    <w:rsid w:val="00F659E1"/>
    <w:rsid w:val="00F668FF"/>
    <w:rsid w:val="00F66C06"/>
    <w:rsid w:val="00F670F7"/>
    <w:rsid w:val="00F71FAA"/>
    <w:rsid w:val="00F73385"/>
    <w:rsid w:val="00F74A50"/>
    <w:rsid w:val="00F7677E"/>
    <w:rsid w:val="00F76F3C"/>
    <w:rsid w:val="00F77FA2"/>
    <w:rsid w:val="00F808C5"/>
    <w:rsid w:val="00F811D2"/>
    <w:rsid w:val="00F81353"/>
    <w:rsid w:val="00F81646"/>
    <w:rsid w:val="00F81D0E"/>
    <w:rsid w:val="00F8313C"/>
    <w:rsid w:val="00F832E1"/>
    <w:rsid w:val="00F845A2"/>
    <w:rsid w:val="00F85369"/>
    <w:rsid w:val="00F858DD"/>
    <w:rsid w:val="00F86F5C"/>
    <w:rsid w:val="00F877FE"/>
    <w:rsid w:val="00F87842"/>
    <w:rsid w:val="00F92E2A"/>
    <w:rsid w:val="00F93DC9"/>
    <w:rsid w:val="00F94872"/>
    <w:rsid w:val="00F94EC0"/>
    <w:rsid w:val="00F9547F"/>
    <w:rsid w:val="00F965B1"/>
    <w:rsid w:val="00F967E0"/>
    <w:rsid w:val="00F96A6A"/>
    <w:rsid w:val="00F97C20"/>
    <w:rsid w:val="00FA0362"/>
    <w:rsid w:val="00FA08AC"/>
    <w:rsid w:val="00FA156D"/>
    <w:rsid w:val="00FA28B0"/>
    <w:rsid w:val="00FA352D"/>
    <w:rsid w:val="00FA3E55"/>
    <w:rsid w:val="00FA3E7D"/>
    <w:rsid w:val="00FA43B6"/>
    <w:rsid w:val="00FA4C14"/>
    <w:rsid w:val="00FA5BF6"/>
    <w:rsid w:val="00FA5D88"/>
    <w:rsid w:val="00FA5D9B"/>
    <w:rsid w:val="00FA65EF"/>
    <w:rsid w:val="00FA6D0A"/>
    <w:rsid w:val="00FA751A"/>
    <w:rsid w:val="00FA7AEE"/>
    <w:rsid w:val="00FB0152"/>
    <w:rsid w:val="00FB0AAD"/>
    <w:rsid w:val="00FB1482"/>
    <w:rsid w:val="00FB1A63"/>
    <w:rsid w:val="00FB29A4"/>
    <w:rsid w:val="00FB32BC"/>
    <w:rsid w:val="00FB331F"/>
    <w:rsid w:val="00FB33E4"/>
    <w:rsid w:val="00FB3858"/>
    <w:rsid w:val="00FB5288"/>
    <w:rsid w:val="00FB5641"/>
    <w:rsid w:val="00FB6A36"/>
    <w:rsid w:val="00FB6C2B"/>
    <w:rsid w:val="00FC074C"/>
    <w:rsid w:val="00FC0CDA"/>
    <w:rsid w:val="00FC11FE"/>
    <w:rsid w:val="00FC18E0"/>
    <w:rsid w:val="00FC19AE"/>
    <w:rsid w:val="00FC1B19"/>
    <w:rsid w:val="00FC20C3"/>
    <w:rsid w:val="00FC29BA"/>
    <w:rsid w:val="00FC3B63"/>
    <w:rsid w:val="00FC3E02"/>
    <w:rsid w:val="00FC5AA3"/>
    <w:rsid w:val="00FC5CFA"/>
    <w:rsid w:val="00FC6202"/>
    <w:rsid w:val="00FC623F"/>
    <w:rsid w:val="00FC64E4"/>
    <w:rsid w:val="00FC68C1"/>
    <w:rsid w:val="00FC7A07"/>
    <w:rsid w:val="00FC7D8B"/>
    <w:rsid w:val="00FD1508"/>
    <w:rsid w:val="00FD1937"/>
    <w:rsid w:val="00FD21ED"/>
    <w:rsid w:val="00FD3FA0"/>
    <w:rsid w:val="00FD4CB5"/>
    <w:rsid w:val="00FD50D2"/>
    <w:rsid w:val="00FD522B"/>
    <w:rsid w:val="00FD554D"/>
    <w:rsid w:val="00FD5B24"/>
    <w:rsid w:val="00FD7A67"/>
    <w:rsid w:val="00FE02DE"/>
    <w:rsid w:val="00FE1231"/>
    <w:rsid w:val="00FE28CC"/>
    <w:rsid w:val="00FE29AA"/>
    <w:rsid w:val="00FE30A8"/>
    <w:rsid w:val="00FE30C5"/>
    <w:rsid w:val="00FE31B4"/>
    <w:rsid w:val="00FE31E9"/>
    <w:rsid w:val="00FE362B"/>
    <w:rsid w:val="00FE37EF"/>
    <w:rsid w:val="00FE3F51"/>
    <w:rsid w:val="00FE4782"/>
    <w:rsid w:val="00FE5C16"/>
    <w:rsid w:val="00FE5E11"/>
    <w:rsid w:val="00FE7189"/>
    <w:rsid w:val="00FF0D93"/>
    <w:rsid w:val="00FF14A5"/>
    <w:rsid w:val="00FF19E4"/>
    <w:rsid w:val="00FF1B3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
    <w:qFormat/>
    <w:rsid w:val="007128E9"/>
    <w:pPr>
      <w:widowControl w:val="0"/>
      <w:autoSpaceDE w:val="0"/>
      <w:autoSpaceDN w:val="0"/>
      <w:adjustRightInd w:val="0"/>
    </w:pPr>
    <w:rPr>
      <w:rFonts w:eastAsiaTheme="minorEastAsia"/>
      <w:sz w:val="22"/>
      <w:szCs w:val="22"/>
      <w:lang w:eastAsia="en-US" w:bidi="he-IL"/>
    </w:rPr>
  </w:style>
  <w:style w:type="paragraph" w:styleId="Heading1">
    <w:name w:val="heading 1"/>
    <w:basedOn w:val="Normal"/>
    <w:next w:val="Normal"/>
    <w:link w:val="Heading1Char"/>
    <w:uiPriority w:val="1"/>
    <w:qFormat/>
    <w:rsid w:val="00596733"/>
    <w:pPr>
      <w:ind w:left="559" w:hanging="400"/>
      <w:outlineLvl w:val="0"/>
    </w:pPr>
    <w:rPr>
      <w:rFonts w:ascii="Arial" w:hAnsi="Arial" w:cs="Arial"/>
      <w:b/>
      <w:bCs/>
      <w:sz w:val="24"/>
      <w:szCs w:val="24"/>
    </w:rPr>
  </w:style>
  <w:style w:type="paragraph" w:styleId="Heading2">
    <w:name w:val="heading 2"/>
    <w:basedOn w:val="Normal"/>
    <w:next w:val="Normal"/>
    <w:link w:val="Heading2Char"/>
    <w:uiPriority w:val="1"/>
    <w:qFormat/>
    <w:rsid w:val="00596733"/>
    <w:pPr>
      <w:ind w:left="913"/>
      <w:outlineLvl w:val="1"/>
    </w:pPr>
    <w:rPr>
      <w:rFonts w:ascii="Calibri" w:hAnsi="Calibri" w:cs="Calibri"/>
      <w:sz w:val="23"/>
      <w:szCs w:val="23"/>
    </w:rPr>
  </w:style>
  <w:style w:type="paragraph" w:styleId="Heading3">
    <w:name w:val="heading 3"/>
    <w:basedOn w:val="Normal"/>
    <w:next w:val="Normal"/>
    <w:link w:val="Heading3Char"/>
    <w:uiPriority w:val="1"/>
    <w:qFormat/>
    <w:rsid w:val="00596733"/>
    <w:pPr>
      <w:ind w:left="648" w:hanging="489"/>
      <w:outlineLvl w:val="2"/>
    </w:pPr>
    <w:rPr>
      <w:rFonts w:ascii="Arial" w:hAnsi="Arial" w:cs="Arial"/>
      <w:b/>
      <w:bCs/>
    </w:rPr>
  </w:style>
  <w:style w:type="paragraph" w:styleId="Heading4">
    <w:name w:val="heading 4"/>
    <w:basedOn w:val="Normal"/>
    <w:next w:val="Normal"/>
    <w:link w:val="Heading4Char"/>
    <w:uiPriority w:val="1"/>
    <w:qFormat/>
    <w:rsid w:val="00596733"/>
    <w:pPr>
      <w:spacing w:before="11"/>
      <w:ind w:left="332" w:right="6795" w:hanging="47"/>
      <w:outlineLvl w:val="3"/>
    </w:pPr>
    <w:rPr>
      <w:rFonts w:ascii="Calibri" w:hAnsi="Calibri" w:cs="Calibri"/>
    </w:rPr>
  </w:style>
  <w:style w:type="paragraph" w:styleId="Heading5">
    <w:name w:val="heading 5"/>
    <w:basedOn w:val="Normal"/>
    <w:next w:val="Normal"/>
    <w:link w:val="Heading5Char"/>
    <w:uiPriority w:val="1"/>
    <w:qFormat/>
    <w:rsid w:val="00596733"/>
    <w:pPr>
      <w:ind w:left="883"/>
      <w:outlineLvl w:val="4"/>
    </w:pPr>
    <w:rPr>
      <w:rFonts w:ascii="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rPr>
      <w:rFonts w:ascii="Arial" w:hAnsi="Arial" w:cs="Arial"/>
      <w:sz w:val="24"/>
      <w:szCs w:val="24"/>
      <w:lang w:eastAsia="ko-KR"/>
    </w:rPr>
  </w:style>
  <w:style w:type="paragraph" w:customStyle="1" w:styleId="SP3217198">
    <w:name w:val="SP.3.217198"/>
    <w:basedOn w:val="Normal"/>
    <w:next w:val="Normal"/>
    <w:uiPriority w:val="99"/>
    <w:rsid w:val="0097724C"/>
    <w:rPr>
      <w:rFonts w:ascii="Arial" w:hAnsi="Arial" w:cs="Arial"/>
      <w:sz w:val="24"/>
      <w:szCs w:val="24"/>
      <w:lang w:eastAsia="ko-KR"/>
    </w:rPr>
  </w:style>
  <w:style w:type="paragraph" w:customStyle="1" w:styleId="SP3217144">
    <w:name w:val="SP.3.217144"/>
    <w:basedOn w:val="Normal"/>
    <w:next w:val="Normal"/>
    <w:uiPriority w:val="99"/>
    <w:rsid w:val="0097724C"/>
    <w:rPr>
      <w:rFonts w:ascii="Arial" w:hAnsi="Arial" w:cs="Arial"/>
      <w:sz w:val="24"/>
      <w:szCs w:val="24"/>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rPr>
      <w:sz w:val="24"/>
      <w:szCs w:val="24"/>
      <w:lang w:eastAsia="ko-KR"/>
    </w:rPr>
  </w:style>
  <w:style w:type="paragraph" w:customStyle="1" w:styleId="SP3172142">
    <w:name w:val="SP.3.172142"/>
    <w:basedOn w:val="Normal"/>
    <w:next w:val="Normal"/>
    <w:uiPriority w:val="99"/>
    <w:rsid w:val="00B74E3D"/>
    <w:rPr>
      <w:sz w:val="24"/>
      <w:szCs w:val="24"/>
      <w:lang w:eastAsia="ko-KR"/>
    </w:rPr>
  </w:style>
  <w:style w:type="paragraph" w:customStyle="1" w:styleId="SP3172088">
    <w:name w:val="SP.3.172088"/>
    <w:basedOn w:val="Normal"/>
    <w:next w:val="Normal"/>
    <w:uiPriority w:val="99"/>
    <w:rsid w:val="00B74E3D"/>
    <w:rPr>
      <w:sz w:val="24"/>
      <w:szCs w:val="24"/>
      <w:lang w:eastAsia="ko-KR"/>
    </w:rPr>
  </w:style>
  <w:style w:type="paragraph" w:customStyle="1" w:styleId="SP3278539">
    <w:name w:val="SP.3.278539"/>
    <w:basedOn w:val="Normal"/>
    <w:next w:val="Normal"/>
    <w:uiPriority w:val="99"/>
    <w:rsid w:val="00FB1A63"/>
    <w:rPr>
      <w:sz w:val="24"/>
      <w:szCs w:val="24"/>
      <w:lang w:eastAsia="ko-KR"/>
    </w:rPr>
  </w:style>
  <w:style w:type="paragraph" w:customStyle="1" w:styleId="SP3278638">
    <w:name w:val="SP.3.278638"/>
    <w:basedOn w:val="Normal"/>
    <w:next w:val="Normal"/>
    <w:uiPriority w:val="99"/>
    <w:rsid w:val="00FB1A63"/>
    <w:rPr>
      <w:sz w:val="24"/>
      <w:szCs w:val="24"/>
      <w:lang w:eastAsia="ko-KR"/>
    </w:rPr>
  </w:style>
  <w:style w:type="paragraph" w:customStyle="1" w:styleId="SP3278584">
    <w:name w:val="SP.3.278584"/>
    <w:basedOn w:val="Normal"/>
    <w:next w:val="Normal"/>
    <w:uiPriority w:val="99"/>
    <w:rsid w:val="00FB1A63"/>
    <w:rPr>
      <w:sz w:val="24"/>
      <w:szCs w:val="24"/>
      <w:lang w:eastAsia="ko-KR"/>
    </w:rPr>
  </w:style>
  <w:style w:type="paragraph" w:customStyle="1" w:styleId="SP3278530">
    <w:name w:val="SP.3.278530"/>
    <w:basedOn w:val="Normal"/>
    <w:next w:val="Normal"/>
    <w:uiPriority w:val="99"/>
    <w:rsid w:val="00FB1A63"/>
    <w:rPr>
      <w:sz w:val="24"/>
      <w:szCs w:val="24"/>
      <w:lang w:eastAsia="ko-KR"/>
    </w:rPr>
  </w:style>
  <w:style w:type="paragraph" w:customStyle="1" w:styleId="SP3278616">
    <w:name w:val="SP.3.278616"/>
    <w:basedOn w:val="Normal"/>
    <w:next w:val="Normal"/>
    <w:uiPriority w:val="99"/>
    <w:rsid w:val="00FB1A63"/>
    <w:rPr>
      <w:sz w:val="24"/>
      <w:szCs w:val="24"/>
      <w:lang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link w:val="ListParagraphChar"/>
    <w:uiPriority w:val="1"/>
    <w:qFormat/>
    <w:rsid w:val="00596733"/>
    <w:pPr>
      <w:spacing w:before="70"/>
      <w:ind w:left="760" w:hanging="400"/>
    </w:pPr>
    <w:rPr>
      <w:sz w:val="24"/>
      <w:szCs w:val="24"/>
    </w:rPr>
  </w:style>
  <w:style w:type="paragraph" w:customStyle="1" w:styleId="SP990150">
    <w:name w:val="SP.9.90150"/>
    <w:basedOn w:val="Normal"/>
    <w:next w:val="Normal"/>
    <w:uiPriority w:val="99"/>
    <w:rsid w:val="009E2715"/>
    <w:rPr>
      <w:rFonts w:ascii="Arial" w:hAnsi="Arial" w:cs="Arial"/>
      <w:sz w:val="24"/>
      <w:szCs w:val="24"/>
      <w:lang w:eastAsia="ko-KR"/>
    </w:rPr>
  </w:style>
  <w:style w:type="paragraph" w:customStyle="1" w:styleId="SP990119">
    <w:name w:val="SP.9.90119"/>
    <w:basedOn w:val="Normal"/>
    <w:next w:val="Normal"/>
    <w:uiPriority w:val="99"/>
    <w:rsid w:val="009E2715"/>
    <w:rPr>
      <w:rFonts w:ascii="Arial" w:hAnsi="Arial" w:cs="Arial"/>
      <w:sz w:val="24"/>
      <w:szCs w:val="24"/>
      <w:lang w:eastAsia="ko-KR"/>
    </w:rPr>
  </w:style>
  <w:style w:type="paragraph" w:customStyle="1" w:styleId="SP990116">
    <w:name w:val="SP.9.90116"/>
    <w:basedOn w:val="Normal"/>
    <w:next w:val="Normal"/>
    <w:uiPriority w:val="99"/>
    <w:rsid w:val="009E2715"/>
    <w:rPr>
      <w:rFonts w:ascii="Arial" w:hAnsi="Arial" w:cs="Arial"/>
      <w:sz w:val="24"/>
      <w:szCs w:val="24"/>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rPr>
      <w:rFonts w:ascii="Arial" w:hAnsi="Arial" w:cs="Arial"/>
      <w:sz w:val="24"/>
      <w:szCs w:val="24"/>
      <w:lang w:eastAsia="ko-KR"/>
    </w:rPr>
  </w:style>
  <w:style w:type="paragraph" w:customStyle="1" w:styleId="SP10270343">
    <w:name w:val="SP.10.270343"/>
    <w:basedOn w:val="Normal"/>
    <w:next w:val="Normal"/>
    <w:uiPriority w:val="99"/>
    <w:rsid w:val="002C6CFB"/>
    <w:rPr>
      <w:rFonts w:ascii="Arial" w:hAnsi="Arial" w:cs="Arial"/>
      <w:sz w:val="24"/>
      <w:szCs w:val="24"/>
      <w:lang w:eastAsia="ko-KR"/>
    </w:rPr>
  </w:style>
  <w:style w:type="paragraph" w:customStyle="1" w:styleId="SP10270376">
    <w:name w:val="SP.10.270376"/>
    <w:basedOn w:val="Normal"/>
    <w:next w:val="Normal"/>
    <w:uiPriority w:val="99"/>
    <w:rsid w:val="002C6CFB"/>
    <w:rPr>
      <w:rFonts w:ascii="Arial" w:hAnsi="Arial" w:cs="Arial"/>
      <w:sz w:val="24"/>
      <w:szCs w:val="24"/>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rPr>
      <w:rFonts w:ascii="Arial" w:hAnsi="Arial" w:cs="Arial"/>
      <w:sz w:val="24"/>
      <w:szCs w:val="24"/>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rPr>
      <w:rFonts w:ascii="Arial" w:hAnsi="Arial" w:cs="Arial"/>
      <w:sz w:val="24"/>
      <w:szCs w:val="24"/>
      <w:lang w:eastAsia="ko-KR"/>
    </w:rPr>
  </w:style>
  <w:style w:type="paragraph" w:customStyle="1" w:styleId="SP11208924">
    <w:name w:val="SP.11.208924"/>
    <w:basedOn w:val="Normal"/>
    <w:next w:val="Normal"/>
    <w:uiPriority w:val="99"/>
    <w:rsid w:val="00FA156D"/>
    <w:rPr>
      <w:rFonts w:ascii="Arial" w:hAnsi="Arial" w:cs="Arial"/>
      <w:sz w:val="24"/>
      <w:szCs w:val="24"/>
      <w:lang w:eastAsia="ko-KR"/>
    </w:rPr>
  </w:style>
  <w:style w:type="paragraph" w:customStyle="1" w:styleId="SP11208901">
    <w:name w:val="SP.11.208901"/>
    <w:basedOn w:val="Normal"/>
    <w:next w:val="Normal"/>
    <w:uiPriority w:val="99"/>
    <w:rsid w:val="00FA156D"/>
    <w:rPr>
      <w:rFonts w:ascii="Arial" w:hAnsi="Arial" w:cs="Arial"/>
      <w:sz w:val="24"/>
      <w:szCs w:val="24"/>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rPr>
      <w:rFonts w:ascii="Arial" w:hAnsi="Arial" w:cs="Arial"/>
      <w:sz w:val="24"/>
      <w:szCs w:val="24"/>
      <w:lang w:eastAsia="ko-KR"/>
    </w:rPr>
  </w:style>
  <w:style w:type="paragraph" w:customStyle="1" w:styleId="SP990122">
    <w:name w:val="SP.9.90122"/>
    <w:basedOn w:val="Normal"/>
    <w:next w:val="Normal"/>
    <w:uiPriority w:val="99"/>
    <w:rsid w:val="003267C0"/>
    <w:rPr>
      <w:rFonts w:ascii="Arial" w:hAnsi="Arial" w:cs="Arial"/>
      <w:sz w:val="24"/>
      <w:szCs w:val="24"/>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iPriority w:val="1"/>
    <w:qFormat/>
    <w:rsid w:val="00596733"/>
    <w:rPr>
      <w:sz w:val="20"/>
      <w:szCs w:val="20"/>
    </w:rPr>
  </w:style>
  <w:style w:type="character" w:customStyle="1" w:styleId="BodyTextChar">
    <w:name w:val="Body Text Char"/>
    <w:basedOn w:val="DefaultParagraphFont"/>
    <w:link w:val="BodyText"/>
    <w:uiPriority w:val="1"/>
    <w:rsid w:val="00596733"/>
    <w:rPr>
      <w:rFonts w:eastAsiaTheme="minorEastAsia"/>
      <w:lang w:eastAsia="en-US" w:bidi="he-IL"/>
    </w:rPr>
  </w:style>
  <w:style w:type="paragraph" w:customStyle="1" w:styleId="TableParagraph">
    <w:name w:val="Table Paragraph"/>
    <w:basedOn w:val="Normal"/>
    <w:uiPriority w:val="1"/>
    <w:qFormat/>
    <w:rsid w:val="00596733"/>
    <w:rPr>
      <w:sz w:val="24"/>
      <w:szCs w:val="24"/>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863EBC"/>
    <w:pPr>
      <w:spacing w:before="91"/>
      <w:ind w:left="1266" w:hanging="267"/>
    </w:pPr>
    <w:rPr>
      <w:rFonts w:ascii="Arial" w:hAnsi="Arial" w:cs="Arial"/>
      <w:b/>
      <w:bCs/>
      <w:sz w:val="24"/>
      <w:szCs w:val="24"/>
    </w:rPr>
  </w:style>
  <w:style w:type="character" w:customStyle="1" w:styleId="TitleChar">
    <w:name w:val="Title Char"/>
    <w:basedOn w:val="DefaultParagraphFont"/>
    <w:link w:val="Title"/>
    <w:uiPriority w:val="1"/>
    <w:rsid w:val="00863EBC"/>
    <w:rPr>
      <w:rFonts w:ascii="Arial" w:eastAsiaTheme="minorEastAsia" w:hAnsi="Arial" w:cs="Arial"/>
      <w:b/>
      <w:bCs/>
      <w:sz w:val="24"/>
      <w:szCs w:val="24"/>
      <w:lang w:eastAsia="en-US" w:bidi="he-IL"/>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customStyle="1" w:styleId="UnresolvedMention1">
    <w:name w:val="Unresolved Mention1"/>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596733"/>
    <w:rPr>
      <w:rFonts w:ascii="Arial" w:eastAsiaTheme="minorEastAsia" w:hAnsi="Arial" w:cs="Arial"/>
      <w:b/>
      <w:bCs/>
      <w:sz w:val="24"/>
      <w:szCs w:val="24"/>
      <w:lang w:eastAsia="en-US" w:bidi="he-IL"/>
    </w:rPr>
  </w:style>
  <w:style w:type="character" w:customStyle="1" w:styleId="UnresolvedMention2">
    <w:name w:val="Unresolved Mention2"/>
    <w:basedOn w:val="DefaultParagraphFont"/>
    <w:uiPriority w:val="99"/>
    <w:semiHidden/>
    <w:unhideWhenUsed/>
    <w:rsid w:val="009E0E9E"/>
    <w:rPr>
      <w:color w:val="605E5C"/>
      <w:shd w:val="clear" w:color="auto" w:fill="E1DFDD"/>
    </w:rPr>
  </w:style>
  <w:style w:type="character" w:customStyle="1" w:styleId="Heading2Char">
    <w:name w:val="Heading 2 Char"/>
    <w:basedOn w:val="DefaultParagraphFont"/>
    <w:link w:val="Heading2"/>
    <w:uiPriority w:val="1"/>
    <w:rsid w:val="00596733"/>
    <w:rPr>
      <w:rFonts w:ascii="Calibri" w:eastAsiaTheme="minorEastAsia" w:hAnsi="Calibri" w:cs="Calibri"/>
      <w:sz w:val="23"/>
      <w:szCs w:val="23"/>
      <w:lang w:eastAsia="en-US" w:bidi="he-IL"/>
    </w:rPr>
  </w:style>
  <w:style w:type="character" w:customStyle="1" w:styleId="Heading3Char">
    <w:name w:val="Heading 3 Char"/>
    <w:basedOn w:val="DefaultParagraphFont"/>
    <w:link w:val="Heading3"/>
    <w:uiPriority w:val="1"/>
    <w:rsid w:val="00596733"/>
    <w:rPr>
      <w:rFonts w:ascii="Arial" w:eastAsiaTheme="minorEastAsia" w:hAnsi="Arial" w:cs="Arial"/>
      <w:b/>
      <w:bCs/>
      <w:sz w:val="22"/>
      <w:szCs w:val="22"/>
      <w:lang w:eastAsia="en-US" w:bidi="he-IL"/>
    </w:rPr>
  </w:style>
  <w:style w:type="paragraph" w:customStyle="1" w:styleId="SubBulletList">
    <w:name w:val="SubBullet List"/>
    <w:basedOn w:val="ListParagraph"/>
    <w:link w:val="SubBulletListChar"/>
    <w:uiPriority w:val="1"/>
    <w:qFormat/>
    <w:rsid w:val="00EB698D"/>
    <w:pPr>
      <w:numPr>
        <w:ilvl w:val="1"/>
        <w:numId w:val="1"/>
      </w:numPr>
      <w:spacing w:before="120"/>
      <w:ind w:left="964" w:hanging="397"/>
    </w:pPr>
  </w:style>
  <w:style w:type="paragraph" w:customStyle="1" w:styleId="BulletList">
    <w:name w:val="Bullet List"/>
    <w:basedOn w:val="SubBulletList"/>
    <w:link w:val="BulletListChar"/>
    <w:uiPriority w:val="1"/>
    <w:qFormat/>
    <w:rsid w:val="00EB698D"/>
    <w:pPr>
      <w:numPr>
        <w:ilvl w:val="0"/>
      </w:numPr>
      <w:ind w:left="510" w:hanging="397"/>
    </w:pPr>
  </w:style>
  <w:style w:type="character" w:customStyle="1" w:styleId="ListParagraphChar">
    <w:name w:val="List Paragraph Char"/>
    <w:basedOn w:val="DefaultParagraphFont"/>
    <w:link w:val="ListParagraph"/>
    <w:uiPriority w:val="1"/>
    <w:rsid w:val="009733BA"/>
    <w:rPr>
      <w:rFonts w:eastAsiaTheme="minorEastAsia"/>
      <w:sz w:val="24"/>
      <w:szCs w:val="24"/>
      <w:lang w:eastAsia="en-US" w:bidi="he-IL"/>
    </w:rPr>
  </w:style>
  <w:style w:type="character" w:customStyle="1" w:styleId="SubBulletListChar">
    <w:name w:val="SubBullet List Char"/>
    <w:basedOn w:val="ListParagraphChar"/>
    <w:link w:val="SubBulletList"/>
    <w:uiPriority w:val="1"/>
    <w:rsid w:val="00EB698D"/>
    <w:rPr>
      <w:rFonts w:eastAsiaTheme="minorEastAsia"/>
      <w:sz w:val="24"/>
      <w:szCs w:val="24"/>
      <w:lang w:eastAsia="en-US" w:bidi="he-IL"/>
    </w:rPr>
  </w:style>
  <w:style w:type="character" w:customStyle="1" w:styleId="BulletListChar">
    <w:name w:val="Bullet List Char"/>
    <w:basedOn w:val="SubBulletListChar"/>
    <w:link w:val="BulletList"/>
    <w:uiPriority w:val="1"/>
    <w:rsid w:val="00EB698D"/>
    <w:rPr>
      <w:rFonts w:eastAsiaTheme="minorEastAsia"/>
      <w:sz w:val="24"/>
      <w:szCs w:val="24"/>
      <w:lang w:eastAsia="en-US" w:bidi="he-IL"/>
    </w:rPr>
  </w:style>
  <w:style w:type="character" w:customStyle="1" w:styleId="Heading5Char">
    <w:name w:val="Heading 5 Char"/>
    <w:basedOn w:val="DefaultParagraphFont"/>
    <w:link w:val="Heading5"/>
    <w:uiPriority w:val="1"/>
    <w:rsid w:val="00596733"/>
    <w:rPr>
      <w:rFonts w:ascii="Arial" w:eastAsiaTheme="minorEastAsia" w:hAnsi="Arial" w:cs="Arial"/>
      <w:b/>
      <w:bCs/>
      <w:lang w:eastAsia="en-US" w:bidi="he-IL"/>
    </w:rPr>
  </w:style>
  <w:style w:type="character" w:customStyle="1" w:styleId="Heading4Char">
    <w:name w:val="Heading 4 Char"/>
    <w:basedOn w:val="DefaultParagraphFont"/>
    <w:link w:val="Heading4"/>
    <w:uiPriority w:val="1"/>
    <w:rsid w:val="00596733"/>
    <w:rPr>
      <w:rFonts w:ascii="Calibri" w:eastAsiaTheme="minorEastAsia" w:hAnsi="Calibri" w:cs="Calibri"/>
      <w:sz w:val="22"/>
      <w:szCs w:val="22"/>
      <w:lang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A4853828-B836-4C3E-8D15-0022DF997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1557</Words>
  <Characters>8878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10415</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2022-09-28T11:26:00Z</dcterms:created>
  <dcterms:modified xsi:type="dcterms:W3CDTF">2022-11-11T12:49:00Z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(3)i+LIorh2XWIdp0L2ECYC/EXF07MEOCmslCkaZuY8DDeaahLDFy9VdPRz2u08B25gPg5MbSjD
bhjnkt6OQ5SwPIYoSWnal+fuL2CejTJrnLmOKlBfbf9hJrIWq2URx8IQjLYcq+4xvVbLI3TR
Y/mrsVFeRoNlBc+ZNyLaO/kpSC96AzjTw220uIjktxRyV/e+Gtq6yqxevHYCovjKYZstEQY3
xP/NVKthFveNyKyfXa</vt:lpwstr>
  </property>
  <property fmtid="{D5CDD505-2E9C-101B-9397-08002B2CF9AE}" pid="9" name="_2015_ms_pID_7253431">
    <vt:lpwstr>lhl51kAziqDnSfPvIhHCheL6XNpv7JsmXB+obI+Jr4s8togrLkn9ac
31vyMt9gVL0e7dgCZ2ssxbaTzDYbD4TnTtcLXsRX08OklMocuoTgjYzmDQXi6r0113nvY8vB
R6bsuJqcVqUJGL3ka8jmeDluZmu2+rmdezbeya5UJhW5aoAfDGy3Oz3IBEr/mPTo03eXoGGz
7+QZrcXVy7zFW+ag/YHYT4/3/qQO6fSHv1Qv</vt:lpwstr>
  </property>
  <property fmtid="{D5CDD505-2E9C-101B-9397-08002B2CF9AE}" pid="10" name="_2015_ms_pID_7253432">
    <vt:lpwstr>oQ==</vt:lpwstr>
  </property>
</Properties>
</file>