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BD7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1815"/>
        <w:gridCol w:w="1440"/>
        <w:gridCol w:w="2921"/>
      </w:tblGrid>
      <w:tr w:rsidR="00CA09B2" w14:paraId="4C80225F" w14:textId="77777777" w:rsidTr="006B106D">
        <w:trPr>
          <w:trHeight w:val="485"/>
          <w:jc w:val="center"/>
        </w:trPr>
        <w:tc>
          <w:tcPr>
            <w:tcW w:w="9576" w:type="dxa"/>
            <w:gridSpan w:val="5"/>
            <w:vAlign w:val="center"/>
          </w:tcPr>
          <w:p w14:paraId="26B6C3BE" w14:textId="46F1A0EB" w:rsidR="00CA09B2" w:rsidRDefault="002A5892">
            <w:pPr>
              <w:pStyle w:val="T2"/>
            </w:pPr>
            <w:r>
              <w:t xml:space="preserve">LB </w:t>
            </w:r>
            <w:r w:rsidR="003F3295">
              <w:t xml:space="preserve">266 </w:t>
            </w:r>
            <w:r w:rsidR="00311A1C">
              <w:t>CR for CID</w:t>
            </w:r>
            <w:r>
              <w:t xml:space="preserve"> 11671 11966</w:t>
            </w:r>
          </w:p>
        </w:tc>
      </w:tr>
      <w:tr w:rsidR="00CA09B2" w14:paraId="7EBF3753" w14:textId="77777777" w:rsidTr="006B106D">
        <w:trPr>
          <w:trHeight w:val="359"/>
          <w:jc w:val="center"/>
        </w:trPr>
        <w:tc>
          <w:tcPr>
            <w:tcW w:w="9576" w:type="dxa"/>
            <w:gridSpan w:val="5"/>
            <w:vAlign w:val="center"/>
          </w:tcPr>
          <w:p w14:paraId="6AB361E3" w14:textId="5CE7A8BC" w:rsidR="00CA09B2" w:rsidRDefault="00CA09B2">
            <w:pPr>
              <w:pStyle w:val="T2"/>
              <w:ind w:left="0"/>
              <w:rPr>
                <w:sz w:val="20"/>
              </w:rPr>
            </w:pPr>
            <w:r>
              <w:rPr>
                <w:sz w:val="20"/>
              </w:rPr>
              <w:t>Date:</w:t>
            </w:r>
            <w:r>
              <w:rPr>
                <w:b w:val="0"/>
                <w:sz w:val="20"/>
              </w:rPr>
              <w:t xml:space="preserve">  </w:t>
            </w:r>
            <w:r w:rsidR="006B106D" w:rsidRPr="00F610CF">
              <w:rPr>
                <w:b w:val="0"/>
                <w:sz w:val="20"/>
                <w:highlight w:val="cyan"/>
              </w:rPr>
              <w:t>2022-</w:t>
            </w:r>
            <w:r w:rsidR="00230F52">
              <w:rPr>
                <w:b w:val="0"/>
                <w:sz w:val="20"/>
                <w:highlight w:val="cyan"/>
              </w:rPr>
              <w:t>11</w:t>
            </w:r>
            <w:r w:rsidR="006B106D" w:rsidRPr="00230F52">
              <w:rPr>
                <w:b w:val="0"/>
                <w:sz w:val="20"/>
                <w:highlight w:val="cyan"/>
              </w:rPr>
              <w:t>-</w:t>
            </w:r>
            <w:r w:rsidR="00230F52" w:rsidRPr="00230F52">
              <w:rPr>
                <w:b w:val="0"/>
                <w:sz w:val="20"/>
                <w:highlight w:val="cyan"/>
              </w:rPr>
              <w:t>02</w:t>
            </w:r>
          </w:p>
        </w:tc>
      </w:tr>
      <w:tr w:rsidR="00CA09B2" w14:paraId="711A4639" w14:textId="77777777" w:rsidTr="006B106D">
        <w:trPr>
          <w:cantSplit/>
          <w:jc w:val="center"/>
        </w:trPr>
        <w:tc>
          <w:tcPr>
            <w:tcW w:w="9576" w:type="dxa"/>
            <w:gridSpan w:val="5"/>
            <w:vAlign w:val="center"/>
          </w:tcPr>
          <w:p w14:paraId="08BA60A5" w14:textId="77777777" w:rsidR="00CA09B2" w:rsidRDefault="00CA09B2">
            <w:pPr>
              <w:pStyle w:val="T2"/>
              <w:spacing w:after="0"/>
              <w:ind w:left="0" w:right="0"/>
              <w:jc w:val="left"/>
              <w:rPr>
                <w:sz w:val="20"/>
              </w:rPr>
            </w:pPr>
            <w:r>
              <w:rPr>
                <w:sz w:val="20"/>
              </w:rPr>
              <w:t>Author(s):</w:t>
            </w:r>
          </w:p>
        </w:tc>
      </w:tr>
      <w:tr w:rsidR="00CA09B2" w14:paraId="785C279A" w14:textId="77777777" w:rsidTr="002A11AB">
        <w:trPr>
          <w:jc w:val="center"/>
        </w:trPr>
        <w:tc>
          <w:tcPr>
            <w:tcW w:w="1885" w:type="dxa"/>
            <w:vAlign w:val="center"/>
          </w:tcPr>
          <w:p w14:paraId="1804DFF6" w14:textId="77777777" w:rsidR="00CA09B2" w:rsidRDefault="00CA09B2">
            <w:pPr>
              <w:pStyle w:val="T2"/>
              <w:spacing w:after="0"/>
              <w:ind w:left="0" w:right="0"/>
              <w:jc w:val="left"/>
              <w:rPr>
                <w:sz w:val="20"/>
              </w:rPr>
            </w:pPr>
            <w:r>
              <w:rPr>
                <w:sz w:val="20"/>
              </w:rPr>
              <w:t>Name</w:t>
            </w:r>
          </w:p>
        </w:tc>
        <w:tc>
          <w:tcPr>
            <w:tcW w:w="1515" w:type="dxa"/>
            <w:vAlign w:val="center"/>
          </w:tcPr>
          <w:p w14:paraId="0E109F89" w14:textId="77777777" w:rsidR="00CA09B2" w:rsidRDefault="0062440B">
            <w:pPr>
              <w:pStyle w:val="T2"/>
              <w:spacing w:after="0"/>
              <w:ind w:left="0" w:right="0"/>
              <w:jc w:val="left"/>
              <w:rPr>
                <w:sz w:val="20"/>
              </w:rPr>
            </w:pPr>
            <w:r>
              <w:rPr>
                <w:sz w:val="20"/>
              </w:rPr>
              <w:t>Affiliation</w:t>
            </w:r>
          </w:p>
        </w:tc>
        <w:tc>
          <w:tcPr>
            <w:tcW w:w="1815" w:type="dxa"/>
            <w:vAlign w:val="center"/>
          </w:tcPr>
          <w:p w14:paraId="2EC502F8" w14:textId="77777777" w:rsidR="00CA09B2" w:rsidRDefault="00CA09B2">
            <w:pPr>
              <w:pStyle w:val="T2"/>
              <w:spacing w:after="0"/>
              <w:ind w:left="0" w:right="0"/>
              <w:jc w:val="left"/>
              <w:rPr>
                <w:sz w:val="20"/>
              </w:rPr>
            </w:pPr>
            <w:r>
              <w:rPr>
                <w:sz w:val="20"/>
              </w:rPr>
              <w:t>Address</w:t>
            </w:r>
          </w:p>
        </w:tc>
        <w:tc>
          <w:tcPr>
            <w:tcW w:w="1440" w:type="dxa"/>
            <w:vAlign w:val="center"/>
          </w:tcPr>
          <w:p w14:paraId="570FA069" w14:textId="77777777" w:rsidR="00CA09B2" w:rsidRDefault="00CA09B2">
            <w:pPr>
              <w:pStyle w:val="T2"/>
              <w:spacing w:after="0"/>
              <w:ind w:left="0" w:right="0"/>
              <w:jc w:val="left"/>
              <w:rPr>
                <w:sz w:val="20"/>
              </w:rPr>
            </w:pPr>
            <w:r>
              <w:rPr>
                <w:sz w:val="20"/>
              </w:rPr>
              <w:t>Phone</w:t>
            </w:r>
          </w:p>
        </w:tc>
        <w:tc>
          <w:tcPr>
            <w:tcW w:w="2921" w:type="dxa"/>
            <w:vAlign w:val="center"/>
          </w:tcPr>
          <w:p w14:paraId="0D89BE74" w14:textId="77777777" w:rsidR="00CA09B2" w:rsidRDefault="00CA09B2">
            <w:pPr>
              <w:pStyle w:val="T2"/>
              <w:spacing w:after="0"/>
              <w:ind w:left="0" w:right="0"/>
              <w:jc w:val="left"/>
              <w:rPr>
                <w:sz w:val="20"/>
              </w:rPr>
            </w:pPr>
            <w:r>
              <w:rPr>
                <w:sz w:val="20"/>
              </w:rPr>
              <w:t>email</w:t>
            </w:r>
          </w:p>
        </w:tc>
      </w:tr>
      <w:tr w:rsidR="00337B2F" w14:paraId="4D3BDC28" w14:textId="77777777" w:rsidTr="002A11AB">
        <w:trPr>
          <w:jc w:val="center"/>
        </w:trPr>
        <w:tc>
          <w:tcPr>
            <w:tcW w:w="1885" w:type="dxa"/>
            <w:vAlign w:val="center"/>
          </w:tcPr>
          <w:p w14:paraId="356D4B54" w14:textId="5DE8E63B" w:rsidR="00337B2F" w:rsidRDefault="00337B2F" w:rsidP="006B106D">
            <w:pPr>
              <w:pStyle w:val="T2"/>
              <w:spacing w:after="0"/>
              <w:ind w:left="0" w:right="0"/>
              <w:rPr>
                <w:b w:val="0"/>
                <w:sz w:val="20"/>
              </w:rPr>
            </w:pPr>
            <w:r>
              <w:rPr>
                <w:b w:val="0"/>
                <w:sz w:val="20"/>
              </w:rPr>
              <w:t>Zinan Lin</w:t>
            </w:r>
          </w:p>
        </w:tc>
        <w:tc>
          <w:tcPr>
            <w:tcW w:w="1515" w:type="dxa"/>
            <w:vMerge w:val="restart"/>
            <w:vAlign w:val="center"/>
          </w:tcPr>
          <w:p w14:paraId="3CEFB067" w14:textId="66CF5880" w:rsidR="00337B2F" w:rsidRDefault="00337B2F" w:rsidP="006B106D">
            <w:pPr>
              <w:pStyle w:val="T2"/>
              <w:spacing w:after="0"/>
              <w:ind w:left="0" w:right="0"/>
              <w:rPr>
                <w:b w:val="0"/>
                <w:sz w:val="20"/>
              </w:rPr>
            </w:pPr>
            <w:r>
              <w:rPr>
                <w:b w:val="0"/>
                <w:sz w:val="20"/>
              </w:rPr>
              <w:t>InterDigital</w:t>
            </w:r>
          </w:p>
        </w:tc>
        <w:tc>
          <w:tcPr>
            <w:tcW w:w="1815" w:type="dxa"/>
            <w:vAlign w:val="center"/>
          </w:tcPr>
          <w:p w14:paraId="524F45EB" w14:textId="77777777" w:rsidR="00337B2F" w:rsidRDefault="00337B2F" w:rsidP="006B106D">
            <w:pPr>
              <w:pStyle w:val="T2"/>
              <w:spacing w:after="0"/>
              <w:ind w:left="0" w:right="0"/>
              <w:rPr>
                <w:b w:val="0"/>
                <w:sz w:val="20"/>
              </w:rPr>
            </w:pPr>
          </w:p>
        </w:tc>
        <w:tc>
          <w:tcPr>
            <w:tcW w:w="1440" w:type="dxa"/>
            <w:vAlign w:val="center"/>
          </w:tcPr>
          <w:p w14:paraId="463A34CB" w14:textId="77777777" w:rsidR="00337B2F" w:rsidRDefault="00337B2F" w:rsidP="006B106D">
            <w:pPr>
              <w:pStyle w:val="T2"/>
              <w:spacing w:after="0"/>
              <w:ind w:left="0" w:right="0"/>
              <w:rPr>
                <w:b w:val="0"/>
                <w:sz w:val="20"/>
              </w:rPr>
            </w:pPr>
          </w:p>
        </w:tc>
        <w:tc>
          <w:tcPr>
            <w:tcW w:w="2921" w:type="dxa"/>
            <w:vAlign w:val="center"/>
          </w:tcPr>
          <w:p w14:paraId="42082337" w14:textId="7F0314C1" w:rsidR="00337B2F" w:rsidRPr="005B2623" w:rsidRDefault="00C628CA" w:rsidP="005B2623">
            <w:pPr>
              <w:pStyle w:val="T2"/>
              <w:spacing w:after="0"/>
              <w:ind w:left="0" w:right="0"/>
              <w:rPr>
                <w:b w:val="0"/>
                <w:sz w:val="22"/>
                <w:szCs w:val="22"/>
              </w:rPr>
            </w:pPr>
            <w:hyperlink r:id="rId8" w:history="1">
              <w:r w:rsidR="00337B2F" w:rsidRPr="00463ABA">
                <w:rPr>
                  <w:rStyle w:val="Hyperlink"/>
                  <w:b w:val="0"/>
                  <w:sz w:val="22"/>
                  <w:szCs w:val="22"/>
                </w:rPr>
                <w:t>Zinan.lin@interdigital.com</w:t>
              </w:r>
            </w:hyperlink>
          </w:p>
        </w:tc>
      </w:tr>
      <w:tr w:rsidR="00337B2F" w14:paraId="170D9F55" w14:textId="77777777" w:rsidTr="002A11AB">
        <w:trPr>
          <w:jc w:val="center"/>
        </w:trPr>
        <w:tc>
          <w:tcPr>
            <w:tcW w:w="1885" w:type="dxa"/>
            <w:vAlign w:val="center"/>
          </w:tcPr>
          <w:p w14:paraId="20C91221" w14:textId="5CA79F59" w:rsidR="00337B2F" w:rsidRPr="004D3E2C" w:rsidRDefault="00337B2F" w:rsidP="004D3E2C">
            <w:pPr>
              <w:pStyle w:val="T2"/>
              <w:spacing w:after="0"/>
              <w:ind w:left="0" w:right="0"/>
              <w:rPr>
                <w:b w:val="0"/>
                <w:sz w:val="20"/>
              </w:rPr>
            </w:pPr>
            <w:r>
              <w:rPr>
                <w:b w:val="0"/>
                <w:sz w:val="20"/>
              </w:rPr>
              <w:t>Hanqing Lou</w:t>
            </w:r>
          </w:p>
        </w:tc>
        <w:tc>
          <w:tcPr>
            <w:tcW w:w="1515" w:type="dxa"/>
            <w:vMerge/>
            <w:vAlign w:val="center"/>
          </w:tcPr>
          <w:p w14:paraId="5CC93DC6" w14:textId="479582BF" w:rsidR="00337B2F" w:rsidRPr="004D3E2C" w:rsidRDefault="00337B2F" w:rsidP="004D3E2C">
            <w:pPr>
              <w:pStyle w:val="T2"/>
              <w:spacing w:after="0"/>
              <w:ind w:left="0" w:right="0"/>
              <w:rPr>
                <w:b w:val="0"/>
                <w:sz w:val="20"/>
              </w:rPr>
            </w:pPr>
          </w:p>
        </w:tc>
        <w:tc>
          <w:tcPr>
            <w:tcW w:w="1815" w:type="dxa"/>
            <w:vAlign w:val="center"/>
          </w:tcPr>
          <w:p w14:paraId="2F53C134" w14:textId="77777777" w:rsidR="00337B2F" w:rsidRDefault="00337B2F" w:rsidP="005B2623">
            <w:pPr>
              <w:pStyle w:val="T2"/>
              <w:spacing w:after="0"/>
              <w:ind w:left="0" w:right="0"/>
              <w:rPr>
                <w:b w:val="0"/>
                <w:sz w:val="20"/>
              </w:rPr>
            </w:pPr>
          </w:p>
        </w:tc>
        <w:tc>
          <w:tcPr>
            <w:tcW w:w="1440" w:type="dxa"/>
            <w:vAlign w:val="center"/>
          </w:tcPr>
          <w:p w14:paraId="3B27AD6D" w14:textId="77777777" w:rsidR="00337B2F" w:rsidRDefault="00337B2F" w:rsidP="005B2623">
            <w:pPr>
              <w:pStyle w:val="T2"/>
              <w:spacing w:after="0"/>
              <w:ind w:left="0" w:right="0"/>
              <w:rPr>
                <w:b w:val="0"/>
                <w:sz w:val="20"/>
              </w:rPr>
            </w:pPr>
          </w:p>
        </w:tc>
        <w:tc>
          <w:tcPr>
            <w:tcW w:w="2921" w:type="dxa"/>
            <w:vAlign w:val="center"/>
          </w:tcPr>
          <w:p w14:paraId="7C34F7A6" w14:textId="0C97DC6E" w:rsidR="00337B2F" w:rsidRDefault="00337B2F" w:rsidP="005B2623">
            <w:pPr>
              <w:pStyle w:val="T2"/>
              <w:spacing w:after="0"/>
              <w:ind w:left="0" w:right="0"/>
              <w:rPr>
                <w:b w:val="0"/>
                <w:sz w:val="22"/>
                <w:szCs w:val="22"/>
              </w:rPr>
            </w:pPr>
          </w:p>
        </w:tc>
      </w:tr>
      <w:tr w:rsidR="00337B2F" w14:paraId="7B1B531F" w14:textId="77777777" w:rsidTr="002A11AB">
        <w:trPr>
          <w:jc w:val="center"/>
        </w:trPr>
        <w:tc>
          <w:tcPr>
            <w:tcW w:w="1885" w:type="dxa"/>
            <w:vAlign w:val="center"/>
          </w:tcPr>
          <w:p w14:paraId="658D9B83" w14:textId="75D91189" w:rsidR="00337B2F" w:rsidRPr="00900FCB" w:rsidRDefault="00337B2F" w:rsidP="00900FCB">
            <w:pPr>
              <w:pStyle w:val="T2"/>
              <w:spacing w:after="0"/>
              <w:ind w:left="0" w:right="0"/>
              <w:rPr>
                <w:b w:val="0"/>
                <w:sz w:val="22"/>
                <w:szCs w:val="22"/>
                <w:lang w:val="en-US"/>
              </w:rPr>
            </w:pPr>
            <w:r w:rsidRPr="00337B2F">
              <w:rPr>
                <w:b w:val="0"/>
                <w:sz w:val="20"/>
              </w:rPr>
              <w:t>Rui Yang</w:t>
            </w:r>
          </w:p>
        </w:tc>
        <w:tc>
          <w:tcPr>
            <w:tcW w:w="1515" w:type="dxa"/>
            <w:vMerge/>
            <w:vAlign w:val="center"/>
          </w:tcPr>
          <w:p w14:paraId="0493D6F2" w14:textId="36D52E96" w:rsidR="00337B2F" w:rsidRPr="00897355" w:rsidRDefault="00337B2F" w:rsidP="005B2623">
            <w:pPr>
              <w:pStyle w:val="T2"/>
              <w:spacing w:after="0"/>
              <w:ind w:left="0" w:right="0"/>
              <w:rPr>
                <w:b w:val="0"/>
                <w:sz w:val="20"/>
              </w:rPr>
            </w:pPr>
          </w:p>
        </w:tc>
        <w:tc>
          <w:tcPr>
            <w:tcW w:w="1815" w:type="dxa"/>
            <w:vAlign w:val="center"/>
          </w:tcPr>
          <w:p w14:paraId="36A9BA09" w14:textId="77777777" w:rsidR="00337B2F" w:rsidRDefault="00337B2F" w:rsidP="005B2623">
            <w:pPr>
              <w:pStyle w:val="T2"/>
              <w:spacing w:after="0"/>
              <w:ind w:left="0" w:right="0"/>
              <w:rPr>
                <w:b w:val="0"/>
                <w:sz w:val="20"/>
              </w:rPr>
            </w:pPr>
          </w:p>
        </w:tc>
        <w:tc>
          <w:tcPr>
            <w:tcW w:w="1440" w:type="dxa"/>
            <w:vAlign w:val="center"/>
          </w:tcPr>
          <w:p w14:paraId="2852C6FC" w14:textId="77777777" w:rsidR="00337B2F" w:rsidRDefault="00337B2F" w:rsidP="005B2623">
            <w:pPr>
              <w:pStyle w:val="T2"/>
              <w:spacing w:after="0"/>
              <w:ind w:left="0" w:right="0"/>
              <w:rPr>
                <w:b w:val="0"/>
                <w:sz w:val="20"/>
              </w:rPr>
            </w:pPr>
          </w:p>
        </w:tc>
        <w:tc>
          <w:tcPr>
            <w:tcW w:w="2921" w:type="dxa"/>
            <w:vAlign w:val="center"/>
          </w:tcPr>
          <w:p w14:paraId="0AA8719D" w14:textId="77777777" w:rsidR="00337B2F" w:rsidRDefault="00337B2F" w:rsidP="005B2623">
            <w:pPr>
              <w:pStyle w:val="T2"/>
              <w:spacing w:after="0"/>
              <w:ind w:left="0" w:right="0"/>
            </w:pPr>
          </w:p>
        </w:tc>
      </w:tr>
      <w:tr w:rsidR="00AE1F34" w14:paraId="05EB958B" w14:textId="77777777" w:rsidTr="002A11AB">
        <w:trPr>
          <w:jc w:val="center"/>
        </w:trPr>
        <w:tc>
          <w:tcPr>
            <w:tcW w:w="1885" w:type="dxa"/>
            <w:vAlign w:val="center"/>
          </w:tcPr>
          <w:p w14:paraId="51D6565E" w14:textId="3092D8E7" w:rsidR="00AE1F34" w:rsidRDefault="00AE1F34" w:rsidP="005B2623">
            <w:pPr>
              <w:pStyle w:val="T2"/>
              <w:spacing w:after="0"/>
              <w:ind w:left="0" w:right="0"/>
              <w:rPr>
                <w:b w:val="0"/>
                <w:sz w:val="22"/>
                <w:szCs w:val="22"/>
              </w:rPr>
            </w:pPr>
          </w:p>
        </w:tc>
        <w:tc>
          <w:tcPr>
            <w:tcW w:w="1515" w:type="dxa"/>
            <w:vAlign w:val="center"/>
          </w:tcPr>
          <w:p w14:paraId="26BC3868" w14:textId="2C14AF39" w:rsidR="00AE1F34" w:rsidRDefault="00AE1F34" w:rsidP="005B2623">
            <w:pPr>
              <w:pStyle w:val="T2"/>
              <w:spacing w:after="0"/>
              <w:ind w:left="0" w:right="0"/>
              <w:rPr>
                <w:b w:val="0"/>
                <w:sz w:val="22"/>
                <w:szCs w:val="22"/>
              </w:rPr>
            </w:pPr>
          </w:p>
        </w:tc>
        <w:tc>
          <w:tcPr>
            <w:tcW w:w="1815" w:type="dxa"/>
            <w:vAlign w:val="center"/>
          </w:tcPr>
          <w:p w14:paraId="1DCCA29C" w14:textId="77777777" w:rsidR="00AE1F34" w:rsidRDefault="00AE1F34" w:rsidP="005B2623">
            <w:pPr>
              <w:pStyle w:val="T2"/>
              <w:spacing w:after="0"/>
              <w:ind w:left="0" w:right="0"/>
              <w:rPr>
                <w:b w:val="0"/>
                <w:sz w:val="20"/>
              </w:rPr>
            </w:pPr>
          </w:p>
        </w:tc>
        <w:tc>
          <w:tcPr>
            <w:tcW w:w="1440" w:type="dxa"/>
            <w:vAlign w:val="center"/>
          </w:tcPr>
          <w:p w14:paraId="4E86F052" w14:textId="77777777" w:rsidR="00AE1F34" w:rsidRDefault="00AE1F34" w:rsidP="005B2623">
            <w:pPr>
              <w:pStyle w:val="T2"/>
              <w:spacing w:after="0"/>
              <w:ind w:left="0" w:right="0"/>
              <w:rPr>
                <w:b w:val="0"/>
                <w:sz w:val="20"/>
              </w:rPr>
            </w:pPr>
          </w:p>
        </w:tc>
        <w:tc>
          <w:tcPr>
            <w:tcW w:w="2921" w:type="dxa"/>
            <w:vAlign w:val="center"/>
          </w:tcPr>
          <w:p w14:paraId="29BE55BA" w14:textId="77777777" w:rsidR="00AE1F34" w:rsidRDefault="00AE1F34" w:rsidP="005B2623">
            <w:pPr>
              <w:pStyle w:val="T2"/>
              <w:spacing w:after="0"/>
              <w:ind w:left="0" w:right="0"/>
            </w:pPr>
          </w:p>
        </w:tc>
      </w:tr>
    </w:tbl>
    <w:p w14:paraId="0C79C8F2" w14:textId="5E2C0D52" w:rsidR="00CA09B2" w:rsidRDefault="00BD74F4">
      <w:pPr>
        <w:pStyle w:val="T1"/>
        <w:spacing w:after="120"/>
        <w:rPr>
          <w:sz w:val="22"/>
        </w:rPr>
      </w:pPr>
      <w:r>
        <w:rPr>
          <w:noProof/>
        </w:rPr>
        <mc:AlternateContent>
          <mc:Choice Requires="wps">
            <w:drawing>
              <wp:anchor distT="0" distB="0" distL="114300" distR="114300" simplePos="0" relativeHeight="251657728" behindDoc="0" locked="0" layoutInCell="0" allowOverlap="1" wp14:anchorId="3E0067AD" wp14:editId="3B0C33CD">
                <wp:simplePos x="0" y="0"/>
                <wp:positionH relativeFrom="column">
                  <wp:posOffset>-62865</wp:posOffset>
                </wp:positionH>
                <wp:positionV relativeFrom="paragraph">
                  <wp:posOffset>205740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0F2A373C" w14:textId="77777777" w:rsidR="0029020B" w:rsidRDefault="0029020B">
                            <w:pPr>
                              <w:pStyle w:val="T1"/>
                              <w:spacing w:after="120"/>
                            </w:pPr>
                            <w:r>
                              <w:t>Abstract</w:t>
                            </w:r>
                          </w:p>
                          <w:p w14:paraId="075C13EB" w14:textId="22F0550C" w:rsidR="00E6637E"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4C664C">
                              <w:rPr>
                                <w:rFonts w:ascii="Times New Roman" w:hAnsi="Times New Roman"/>
                                <w:b w:val="0"/>
                                <w:i w:val="0"/>
                                <w:sz w:val="24"/>
                                <w:szCs w:val="24"/>
                              </w:rPr>
                              <w:t>2</w:t>
                            </w:r>
                            <w:r w:rsidR="00B52AA3">
                              <w:rPr>
                                <w:rFonts w:ascii="Times New Roman" w:hAnsi="Times New Roman"/>
                                <w:b w:val="0"/>
                                <w:i w:val="0"/>
                                <w:sz w:val="24"/>
                                <w:szCs w:val="24"/>
                              </w:rPr>
                              <w:t xml:space="preserve"> </w:t>
                            </w:r>
                            <w:r>
                              <w:rPr>
                                <w:rFonts w:ascii="Times New Roman" w:hAnsi="Times New Roman"/>
                                <w:b w:val="0"/>
                                <w:i w:val="0"/>
                                <w:sz w:val="24"/>
                                <w:szCs w:val="24"/>
                              </w:rPr>
                              <w:t xml:space="preserve">CIDs: </w:t>
                            </w:r>
                            <w:r w:rsidR="00512F4B">
                              <w:rPr>
                                <w:rFonts w:ascii="Times New Roman" w:hAnsi="Times New Roman"/>
                                <w:b w:val="0"/>
                                <w:i w:val="0"/>
                                <w:sz w:val="24"/>
                                <w:szCs w:val="24"/>
                              </w:rPr>
                              <w:t>11671, 11966</w:t>
                            </w:r>
                          </w:p>
                          <w:p w14:paraId="08155C6A" w14:textId="77777777" w:rsidR="00077D10" w:rsidRDefault="00077D10" w:rsidP="006B106D">
                            <w:pPr>
                              <w:pStyle w:val="Heading5"/>
                              <w:spacing w:before="60"/>
                              <w:jc w:val="both"/>
                              <w:rPr>
                                <w:rFonts w:ascii="Times New Roman" w:hAnsi="Times New Roman"/>
                                <w:b w:val="0"/>
                                <w:i w:val="0"/>
                                <w:sz w:val="24"/>
                                <w:szCs w:val="24"/>
                              </w:rPr>
                            </w:pPr>
                          </w:p>
                          <w:p w14:paraId="0E9AD348" w14:textId="33D2CB25"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230F52">
                              <w:rPr>
                                <w:rFonts w:ascii="Times New Roman" w:hAnsi="Times New Roman"/>
                                <w:b w:val="0"/>
                                <w:i w:val="0"/>
                                <w:sz w:val="24"/>
                                <w:szCs w:val="24"/>
                                <w:highlight w:val="cyan"/>
                              </w:rPr>
                              <w:t>D</w:t>
                            </w:r>
                            <w:r w:rsidR="002F63F7" w:rsidRPr="00230F52">
                              <w:rPr>
                                <w:rFonts w:ascii="Times New Roman" w:hAnsi="Times New Roman"/>
                                <w:b w:val="0"/>
                                <w:i w:val="0"/>
                                <w:sz w:val="24"/>
                                <w:szCs w:val="24"/>
                                <w:highlight w:val="cyan"/>
                              </w:rPr>
                              <w:t>2.</w:t>
                            </w:r>
                            <w:r w:rsidR="003E3CB1" w:rsidRPr="00230F52">
                              <w:rPr>
                                <w:rFonts w:ascii="Times New Roman" w:hAnsi="Times New Roman"/>
                                <w:b w:val="0"/>
                                <w:i w:val="0"/>
                                <w:sz w:val="24"/>
                                <w:szCs w:val="24"/>
                                <w:highlight w:val="cyan"/>
                              </w:rPr>
                              <w:t>2</w:t>
                            </w:r>
                            <w:r w:rsidRPr="00230F52">
                              <w:rPr>
                                <w:rFonts w:ascii="Times New Roman" w:hAnsi="Times New Roman"/>
                                <w:b w:val="0"/>
                                <w:i w:val="0"/>
                                <w:sz w:val="24"/>
                                <w:szCs w:val="24"/>
                                <w:highlight w:val="cyan"/>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08F920CF"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586C59CC" w14:textId="458709D8" w:rsidR="00C628CA" w:rsidRPr="00C628CA" w:rsidRDefault="00C628CA" w:rsidP="00C628CA">
                            <w:r>
                              <w:t>r1 – editorial change on the resolution of 11671</w:t>
                            </w:r>
                          </w:p>
                          <w:p w14:paraId="3A7822E2" w14:textId="77777777" w:rsidR="00A00C90" w:rsidRPr="003A6D4D" w:rsidRDefault="00A00C90" w:rsidP="003A6D4D">
                            <w:pPr>
                              <w:rPr>
                                <w:b/>
                                <w:i/>
                              </w:rPr>
                            </w:pPr>
                          </w:p>
                          <w:p w14:paraId="6655FE5A" w14:textId="77777777" w:rsidR="006B106D" w:rsidRDefault="006B106D" w:rsidP="006B106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067AD"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0F2A373C" w14:textId="77777777" w:rsidR="0029020B" w:rsidRDefault="0029020B">
                      <w:pPr>
                        <w:pStyle w:val="T1"/>
                        <w:spacing w:after="120"/>
                      </w:pPr>
                      <w:r>
                        <w:t>Abstract</w:t>
                      </w:r>
                    </w:p>
                    <w:p w14:paraId="075C13EB" w14:textId="22F0550C" w:rsidR="00E6637E"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4C664C">
                        <w:rPr>
                          <w:rFonts w:ascii="Times New Roman" w:hAnsi="Times New Roman"/>
                          <w:b w:val="0"/>
                          <w:i w:val="0"/>
                          <w:sz w:val="24"/>
                          <w:szCs w:val="24"/>
                        </w:rPr>
                        <w:t>2</w:t>
                      </w:r>
                      <w:r w:rsidR="00B52AA3">
                        <w:rPr>
                          <w:rFonts w:ascii="Times New Roman" w:hAnsi="Times New Roman"/>
                          <w:b w:val="0"/>
                          <w:i w:val="0"/>
                          <w:sz w:val="24"/>
                          <w:szCs w:val="24"/>
                        </w:rPr>
                        <w:t xml:space="preserve"> </w:t>
                      </w:r>
                      <w:r>
                        <w:rPr>
                          <w:rFonts w:ascii="Times New Roman" w:hAnsi="Times New Roman"/>
                          <w:b w:val="0"/>
                          <w:i w:val="0"/>
                          <w:sz w:val="24"/>
                          <w:szCs w:val="24"/>
                        </w:rPr>
                        <w:t xml:space="preserve">CIDs: </w:t>
                      </w:r>
                      <w:r w:rsidR="00512F4B">
                        <w:rPr>
                          <w:rFonts w:ascii="Times New Roman" w:hAnsi="Times New Roman"/>
                          <w:b w:val="0"/>
                          <w:i w:val="0"/>
                          <w:sz w:val="24"/>
                          <w:szCs w:val="24"/>
                        </w:rPr>
                        <w:t>11671, 11966</w:t>
                      </w:r>
                    </w:p>
                    <w:p w14:paraId="08155C6A" w14:textId="77777777" w:rsidR="00077D10" w:rsidRDefault="00077D10" w:rsidP="006B106D">
                      <w:pPr>
                        <w:pStyle w:val="Heading5"/>
                        <w:spacing w:before="60"/>
                        <w:jc w:val="both"/>
                        <w:rPr>
                          <w:rFonts w:ascii="Times New Roman" w:hAnsi="Times New Roman"/>
                          <w:b w:val="0"/>
                          <w:i w:val="0"/>
                          <w:sz w:val="24"/>
                          <w:szCs w:val="24"/>
                        </w:rPr>
                      </w:pPr>
                    </w:p>
                    <w:p w14:paraId="0E9AD348" w14:textId="33D2CB25"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230F52">
                        <w:rPr>
                          <w:rFonts w:ascii="Times New Roman" w:hAnsi="Times New Roman"/>
                          <w:b w:val="0"/>
                          <w:i w:val="0"/>
                          <w:sz w:val="24"/>
                          <w:szCs w:val="24"/>
                          <w:highlight w:val="cyan"/>
                        </w:rPr>
                        <w:t>D</w:t>
                      </w:r>
                      <w:r w:rsidR="002F63F7" w:rsidRPr="00230F52">
                        <w:rPr>
                          <w:rFonts w:ascii="Times New Roman" w:hAnsi="Times New Roman"/>
                          <w:b w:val="0"/>
                          <w:i w:val="0"/>
                          <w:sz w:val="24"/>
                          <w:szCs w:val="24"/>
                          <w:highlight w:val="cyan"/>
                        </w:rPr>
                        <w:t>2.</w:t>
                      </w:r>
                      <w:r w:rsidR="003E3CB1" w:rsidRPr="00230F52">
                        <w:rPr>
                          <w:rFonts w:ascii="Times New Roman" w:hAnsi="Times New Roman"/>
                          <w:b w:val="0"/>
                          <w:i w:val="0"/>
                          <w:sz w:val="24"/>
                          <w:szCs w:val="24"/>
                          <w:highlight w:val="cyan"/>
                        </w:rPr>
                        <w:t>2</w:t>
                      </w:r>
                      <w:r w:rsidRPr="00230F52">
                        <w:rPr>
                          <w:rFonts w:ascii="Times New Roman" w:hAnsi="Times New Roman"/>
                          <w:b w:val="0"/>
                          <w:i w:val="0"/>
                          <w:sz w:val="24"/>
                          <w:szCs w:val="24"/>
                          <w:highlight w:val="cyan"/>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08F920CF"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586C59CC" w14:textId="458709D8" w:rsidR="00C628CA" w:rsidRPr="00C628CA" w:rsidRDefault="00C628CA" w:rsidP="00C628CA">
                      <w:r>
                        <w:t>r1 – editorial change on the resolution of 11671</w:t>
                      </w:r>
                    </w:p>
                    <w:p w14:paraId="3A7822E2" w14:textId="77777777" w:rsidR="00A00C90" w:rsidRPr="003A6D4D" w:rsidRDefault="00A00C90" w:rsidP="003A6D4D">
                      <w:pPr>
                        <w:rPr>
                          <w:b/>
                          <w:i/>
                        </w:rPr>
                      </w:pPr>
                    </w:p>
                    <w:p w14:paraId="6655FE5A" w14:textId="77777777" w:rsidR="006B106D" w:rsidRDefault="006B106D" w:rsidP="006B106D">
                      <w:pPr>
                        <w:jc w:val="both"/>
                      </w:pPr>
                    </w:p>
                  </w:txbxContent>
                </v:textbox>
              </v:shape>
            </w:pict>
          </mc:Fallback>
        </mc:AlternateContent>
      </w:r>
    </w:p>
    <w:p w14:paraId="5D70B48E" w14:textId="77777777" w:rsidR="0028402A" w:rsidRDefault="00CA09B2">
      <w:r>
        <w:br w:type="page"/>
      </w: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171"/>
        <w:gridCol w:w="990"/>
        <w:gridCol w:w="713"/>
        <w:gridCol w:w="2070"/>
        <w:gridCol w:w="1805"/>
        <w:gridCol w:w="1908"/>
      </w:tblGrid>
      <w:tr w:rsidR="004D2224" w:rsidRPr="001E491B" w14:paraId="2F2C09CC" w14:textId="77777777" w:rsidTr="001712FB">
        <w:trPr>
          <w:trHeight w:val="620"/>
          <w:jc w:val="center"/>
        </w:trPr>
        <w:tc>
          <w:tcPr>
            <w:tcW w:w="425" w:type="pct"/>
            <w:tcBorders>
              <w:top w:val="single" w:sz="4" w:space="0" w:color="auto"/>
              <w:left w:val="single" w:sz="4" w:space="0" w:color="auto"/>
              <w:bottom w:val="single" w:sz="4" w:space="0" w:color="auto"/>
              <w:right w:val="single" w:sz="4" w:space="0" w:color="auto"/>
            </w:tcBorders>
            <w:shd w:val="clear" w:color="auto" w:fill="auto"/>
            <w:hideMark/>
          </w:tcPr>
          <w:p w14:paraId="0E4EA195" w14:textId="77777777" w:rsidR="00364687" w:rsidRPr="000A1C52" w:rsidRDefault="00364687">
            <w:pPr>
              <w:jc w:val="center"/>
              <w:rPr>
                <w:rFonts w:ascii="Arial" w:hAnsi="Arial" w:cs="Arial"/>
                <w:b/>
                <w:bCs/>
                <w:sz w:val="20"/>
                <w:lang w:val="en-US"/>
              </w:rPr>
            </w:pPr>
            <w:r w:rsidRPr="000A1C52">
              <w:rPr>
                <w:rFonts w:ascii="Arial" w:hAnsi="Arial" w:cs="Arial"/>
                <w:b/>
                <w:bCs/>
                <w:sz w:val="20"/>
                <w:lang w:val="en-US"/>
              </w:rPr>
              <w:lastRenderedPageBreak/>
              <w:t>CID</w:t>
            </w:r>
          </w:p>
        </w:tc>
        <w:tc>
          <w:tcPr>
            <w:tcW w:w="619" w:type="pct"/>
            <w:tcBorders>
              <w:top w:val="single" w:sz="4" w:space="0" w:color="auto"/>
              <w:left w:val="single" w:sz="4" w:space="0" w:color="auto"/>
              <w:bottom w:val="single" w:sz="4" w:space="0" w:color="auto"/>
              <w:right w:val="single" w:sz="4" w:space="0" w:color="auto"/>
            </w:tcBorders>
          </w:tcPr>
          <w:p w14:paraId="7505348A" w14:textId="1D7BFD74" w:rsidR="00364687" w:rsidRPr="000A1C52" w:rsidRDefault="00B95957">
            <w:pPr>
              <w:jc w:val="center"/>
              <w:rPr>
                <w:rFonts w:ascii="Arial" w:hAnsi="Arial" w:cs="Arial"/>
                <w:b/>
                <w:bCs/>
                <w:sz w:val="20"/>
                <w:lang w:val="en-US"/>
              </w:rPr>
            </w:pPr>
            <w:r>
              <w:rPr>
                <w:rFonts w:ascii="Arial" w:hAnsi="Arial" w:cs="Arial"/>
                <w:b/>
                <w:bCs/>
                <w:sz w:val="20"/>
                <w:lang w:val="en-US"/>
              </w:rPr>
              <w:t>Commenter</w:t>
            </w:r>
          </w:p>
        </w:tc>
        <w:tc>
          <w:tcPr>
            <w:tcW w:w="523" w:type="pct"/>
            <w:tcBorders>
              <w:top w:val="single" w:sz="4" w:space="0" w:color="auto"/>
              <w:left w:val="single" w:sz="4" w:space="0" w:color="auto"/>
              <w:bottom w:val="single" w:sz="4" w:space="0" w:color="auto"/>
              <w:right w:val="single" w:sz="4" w:space="0" w:color="auto"/>
            </w:tcBorders>
            <w:shd w:val="clear" w:color="auto" w:fill="auto"/>
            <w:hideMark/>
          </w:tcPr>
          <w:p w14:paraId="79998A4C" w14:textId="7A56F516" w:rsidR="00364687" w:rsidRPr="000A1C52" w:rsidRDefault="00364687">
            <w:pPr>
              <w:jc w:val="center"/>
              <w:rPr>
                <w:rFonts w:ascii="Arial" w:hAnsi="Arial" w:cs="Arial"/>
                <w:b/>
                <w:bCs/>
                <w:sz w:val="20"/>
                <w:lang w:val="en-US"/>
              </w:rPr>
            </w:pPr>
            <w:r w:rsidRPr="000A1C52">
              <w:rPr>
                <w:rFonts w:ascii="Arial" w:hAnsi="Arial" w:cs="Arial"/>
                <w:b/>
                <w:bCs/>
                <w:sz w:val="20"/>
                <w:lang w:val="en-US"/>
              </w:rPr>
              <w:t>Clause</w:t>
            </w:r>
          </w:p>
        </w:tc>
        <w:tc>
          <w:tcPr>
            <w:tcW w:w="377" w:type="pct"/>
            <w:tcBorders>
              <w:top w:val="single" w:sz="4" w:space="0" w:color="auto"/>
              <w:left w:val="single" w:sz="4" w:space="0" w:color="auto"/>
              <w:bottom w:val="single" w:sz="4" w:space="0" w:color="auto"/>
              <w:right w:val="single" w:sz="4" w:space="0" w:color="auto"/>
            </w:tcBorders>
            <w:shd w:val="clear" w:color="auto" w:fill="auto"/>
            <w:hideMark/>
          </w:tcPr>
          <w:p w14:paraId="125B7628" w14:textId="77777777" w:rsidR="00364687" w:rsidRPr="000A1C52" w:rsidRDefault="00364687">
            <w:pPr>
              <w:jc w:val="center"/>
              <w:rPr>
                <w:rFonts w:ascii="Arial" w:hAnsi="Arial" w:cs="Arial"/>
                <w:b/>
                <w:bCs/>
                <w:sz w:val="20"/>
                <w:lang w:val="en-US"/>
              </w:rPr>
            </w:pPr>
            <w:r w:rsidRPr="000A1C52">
              <w:rPr>
                <w:rFonts w:ascii="Arial" w:hAnsi="Arial" w:cs="Arial"/>
                <w:b/>
                <w:bCs/>
                <w:sz w:val="20"/>
                <w:lang w:val="en-US"/>
              </w:rPr>
              <w:t>Page</w:t>
            </w:r>
          </w:p>
        </w:tc>
        <w:tc>
          <w:tcPr>
            <w:tcW w:w="1094" w:type="pct"/>
            <w:tcBorders>
              <w:top w:val="single" w:sz="4" w:space="0" w:color="auto"/>
              <w:left w:val="single" w:sz="4" w:space="0" w:color="auto"/>
              <w:bottom w:val="single" w:sz="4" w:space="0" w:color="auto"/>
              <w:right w:val="single" w:sz="4" w:space="0" w:color="auto"/>
            </w:tcBorders>
            <w:shd w:val="clear" w:color="auto" w:fill="auto"/>
            <w:hideMark/>
          </w:tcPr>
          <w:p w14:paraId="59D08969" w14:textId="77777777" w:rsidR="00364687" w:rsidRPr="000A1C52" w:rsidRDefault="00364687">
            <w:pPr>
              <w:rPr>
                <w:rFonts w:ascii="Arial" w:hAnsi="Arial" w:cs="Arial"/>
                <w:b/>
                <w:bCs/>
                <w:color w:val="000000"/>
                <w:sz w:val="20"/>
              </w:rPr>
            </w:pPr>
            <w:r w:rsidRPr="000A1C52">
              <w:rPr>
                <w:rFonts w:ascii="Arial" w:hAnsi="Arial" w:cs="Arial"/>
                <w:b/>
                <w:bCs/>
                <w:color w:val="000000"/>
                <w:sz w:val="20"/>
              </w:rPr>
              <w:t>Comment</w:t>
            </w:r>
          </w:p>
        </w:tc>
        <w:tc>
          <w:tcPr>
            <w:tcW w:w="954" w:type="pct"/>
            <w:tcBorders>
              <w:top w:val="single" w:sz="4" w:space="0" w:color="auto"/>
              <w:left w:val="single" w:sz="4" w:space="0" w:color="auto"/>
              <w:bottom w:val="single" w:sz="4" w:space="0" w:color="auto"/>
              <w:right w:val="single" w:sz="4" w:space="0" w:color="auto"/>
            </w:tcBorders>
            <w:shd w:val="clear" w:color="auto" w:fill="auto"/>
            <w:hideMark/>
          </w:tcPr>
          <w:p w14:paraId="303479C8" w14:textId="77777777" w:rsidR="00364687" w:rsidRPr="000A1C52" w:rsidRDefault="00364687">
            <w:pPr>
              <w:rPr>
                <w:rFonts w:ascii="Arial" w:hAnsi="Arial" w:cs="Arial"/>
                <w:b/>
                <w:bCs/>
                <w:sz w:val="20"/>
                <w:lang w:val="en-US"/>
              </w:rPr>
            </w:pPr>
            <w:r w:rsidRPr="000A1C52">
              <w:rPr>
                <w:rFonts w:ascii="Arial" w:hAnsi="Arial" w:cs="Arial"/>
                <w:b/>
                <w:bCs/>
                <w:sz w:val="20"/>
                <w:lang w:val="en-US"/>
              </w:rPr>
              <w:t>Proposed Change</w:t>
            </w:r>
          </w:p>
        </w:tc>
        <w:tc>
          <w:tcPr>
            <w:tcW w:w="1008" w:type="pct"/>
            <w:tcBorders>
              <w:top w:val="single" w:sz="4" w:space="0" w:color="auto"/>
              <w:left w:val="single" w:sz="4" w:space="0" w:color="auto"/>
              <w:bottom w:val="single" w:sz="4" w:space="0" w:color="auto"/>
              <w:right w:val="single" w:sz="4" w:space="0" w:color="auto"/>
            </w:tcBorders>
          </w:tcPr>
          <w:p w14:paraId="6830B210" w14:textId="77777777" w:rsidR="00364687" w:rsidRPr="000A1C52" w:rsidRDefault="00364687">
            <w:pPr>
              <w:rPr>
                <w:rFonts w:ascii="Arial" w:hAnsi="Arial" w:cs="Arial"/>
                <w:b/>
                <w:bCs/>
                <w:sz w:val="20"/>
                <w:lang w:val="en-US"/>
              </w:rPr>
            </w:pPr>
            <w:r w:rsidRPr="000A1C52">
              <w:rPr>
                <w:rFonts w:ascii="Arial" w:hAnsi="Arial" w:cs="Arial"/>
                <w:b/>
                <w:bCs/>
                <w:sz w:val="20"/>
                <w:lang w:val="en-US"/>
              </w:rPr>
              <w:t>Resolution</w:t>
            </w:r>
          </w:p>
        </w:tc>
      </w:tr>
      <w:tr w:rsidR="004D2224" w:rsidRPr="00AE0465" w14:paraId="10A715C4" w14:textId="77777777" w:rsidTr="001712FB">
        <w:trPr>
          <w:trHeight w:val="1223"/>
          <w:jc w:val="center"/>
        </w:trPr>
        <w:tc>
          <w:tcPr>
            <w:tcW w:w="425" w:type="pct"/>
            <w:shd w:val="clear" w:color="auto" w:fill="auto"/>
          </w:tcPr>
          <w:p w14:paraId="4AE6E468" w14:textId="05A983B1" w:rsidR="00B95957" w:rsidRPr="004A6854" w:rsidRDefault="00B95957" w:rsidP="00B95957">
            <w:pPr>
              <w:rPr>
                <w:rFonts w:ascii="Arial" w:hAnsi="Arial" w:cs="Arial"/>
                <w:sz w:val="18"/>
                <w:szCs w:val="18"/>
                <w:lang w:val="en-US" w:eastAsia="zh-CN"/>
              </w:rPr>
            </w:pPr>
            <w:bookmarkStart w:id="0" w:name="_Hlk109337091"/>
            <w:r w:rsidRPr="004A6854">
              <w:rPr>
                <w:rFonts w:ascii="Arial" w:hAnsi="Arial" w:cs="Arial"/>
                <w:sz w:val="20"/>
              </w:rPr>
              <w:t>11671</w:t>
            </w:r>
          </w:p>
        </w:tc>
        <w:tc>
          <w:tcPr>
            <w:tcW w:w="619" w:type="pct"/>
          </w:tcPr>
          <w:p w14:paraId="71BB633A" w14:textId="532DDC3D" w:rsidR="00B95957" w:rsidRPr="004A6854" w:rsidRDefault="00B95957" w:rsidP="00B95957">
            <w:pPr>
              <w:rPr>
                <w:rFonts w:ascii="Arial" w:hAnsi="Arial" w:cs="Arial"/>
                <w:sz w:val="20"/>
              </w:rPr>
            </w:pPr>
            <w:r w:rsidRPr="004A6854">
              <w:rPr>
                <w:rFonts w:ascii="Arial" w:hAnsi="Arial" w:cs="Arial"/>
                <w:sz w:val="20"/>
              </w:rPr>
              <w:t>Zinan Lin</w:t>
            </w:r>
          </w:p>
        </w:tc>
        <w:tc>
          <w:tcPr>
            <w:tcW w:w="523" w:type="pct"/>
            <w:shd w:val="clear" w:color="auto" w:fill="auto"/>
          </w:tcPr>
          <w:p w14:paraId="16D54D97" w14:textId="2167002E" w:rsidR="00B95957" w:rsidRPr="004A6854" w:rsidRDefault="00B95957" w:rsidP="00B95957">
            <w:pPr>
              <w:rPr>
                <w:rFonts w:ascii="Arial" w:hAnsi="Arial" w:cs="Arial"/>
                <w:sz w:val="18"/>
                <w:szCs w:val="18"/>
                <w:lang w:val="en-US" w:eastAsia="zh-CN"/>
              </w:rPr>
            </w:pPr>
            <w:r w:rsidRPr="004A6854">
              <w:rPr>
                <w:rFonts w:ascii="Arial" w:hAnsi="Arial" w:cs="Arial"/>
                <w:sz w:val="20"/>
              </w:rPr>
              <w:t>35.7.3</w:t>
            </w:r>
          </w:p>
        </w:tc>
        <w:tc>
          <w:tcPr>
            <w:tcW w:w="377" w:type="pct"/>
            <w:shd w:val="clear" w:color="auto" w:fill="auto"/>
          </w:tcPr>
          <w:p w14:paraId="100E4B3D" w14:textId="077EAD65" w:rsidR="00B95957" w:rsidRPr="004A6854" w:rsidRDefault="00B95957" w:rsidP="00B95957">
            <w:pPr>
              <w:rPr>
                <w:rFonts w:ascii="Arial" w:hAnsi="Arial" w:cs="Arial"/>
                <w:sz w:val="18"/>
                <w:szCs w:val="18"/>
                <w:lang w:val="en-US" w:eastAsia="zh-CN"/>
              </w:rPr>
            </w:pPr>
            <w:r w:rsidRPr="004A6854">
              <w:rPr>
                <w:rFonts w:ascii="Arial" w:hAnsi="Arial" w:cs="Arial"/>
                <w:sz w:val="20"/>
              </w:rPr>
              <w:t>507.05</w:t>
            </w:r>
          </w:p>
        </w:tc>
        <w:tc>
          <w:tcPr>
            <w:tcW w:w="1094" w:type="pct"/>
            <w:tcBorders>
              <w:top w:val="single" w:sz="4" w:space="0" w:color="333300"/>
              <w:left w:val="single" w:sz="4" w:space="0" w:color="333300"/>
              <w:bottom w:val="single" w:sz="4" w:space="0" w:color="333300"/>
              <w:right w:val="single" w:sz="4" w:space="0" w:color="333300"/>
            </w:tcBorders>
            <w:shd w:val="clear" w:color="auto" w:fill="auto"/>
          </w:tcPr>
          <w:p w14:paraId="0F690B2D" w14:textId="21CEB683" w:rsidR="00B95957" w:rsidRPr="004A6854" w:rsidRDefault="00B95957" w:rsidP="00B95957">
            <w:pPr>
              <w:rPr>
                <w:rFonts w:ascii="Arial" w:hAnsi="Arial" w:cs="Arial"/>
                <w:sz w:val="18"/>
                <w:szCs w:val="18"/>
                <w:lang w:val="en-US" w:eastAsia="zh-CN"/>
              </w:rPr>
            </w:pPr>
            <w:r w:rsidRPr="004A6854">
              <w:rPr>
                <w:rFonts w:ascii="Arial" w:hAnsi="Arial" w:cs="Arial"/>
                <w:sz w:val="20"/>
              </w:rPr>
              <w:t>Per current description, it does not prohibit the scenario where the STAs identified in the NDPA frame in the EHT TB sounding sequences are not indicated in the trigger frame. In other words, the STAs identified in the NDPA frame could be more than the STAs identified in the trigger frame. Then this may cause energy waste as the STAs which are identfied in the NDPA frame will measure the NDP and generate feedback report per NDPA requested but the reports are not being triggered.</w:t>
            </w:r>
          </w:p>
        </w:tc>
        <w:tc>
          <w:tcPr>
            <w:tcW w:w="954" w:type="pct"/>
            <w:tcBorders>
              <w:top w:val="single" w:sz="4" w:space="0" w:color="333300"/>
              <w:left w:val="nil"/>
              <w:bottom w:val="single" w:sz="4" w:space="0" w:color="333300"/>
              <w:right w:val="single" w:sz="4" w:space="0" w:color="333300"/>
            </w:tcBorders>
            <w:shd w:val="clear" w:color="auto" w:fill="auto"/>
          </w:tcPr>
          <w:p w14:paraId="4BDE70AC" w14:textId="123C899F" w:rsidR="00B95957" w:rsidRPr="004A6854" w:rsidRDefault="00B95957" w:rsidP="00B95957">
            <w:pPr>
              <w:rPr>
                <w:rFonts w:ascii="Arial" w:hAnsi="Arial" w:cs="Arial"/>
                <w:sz w:val="18"/>
                <w:szCs w:val="18"/>
                <w:lang w:val="en-US" w:eastAsia="zh-CN"/>
              </w:rPr>
            </w:pPr>
            <w:r w:rsidRPr="004A6854">
              <w:rPr>
                <w:rFonts w:ascii="Arial" w:hAnsi="Arial" w:cs="Arial"/>
                <w:sz w:val="20"/>
              </w:rPr>
              <w:t>It would be more complete to add the following sentence in the end of the paragraph: "In the EHT TB sounding sequence, the STAs identified in the NDPA frame should be the same as the ones identified in the Trigger frame(s) in the same TXOP"</w:t>
            </w:r>
          </w:p>
        </w:tc>
        <w:tc>
          <w:tcPr>
            <w:tcW w:w="1008" w:type="pct"/>
          </w:tcPr>
          <w:p w14:paraId="4B129CAE" w14:textId="77777777" w:rsidR="00C427D9" w:rsidRDefault="00977C6E" w:rsidP="00B95957">
            <w:pPr>
              <w:rPr>
                <w:rFonts w:ascii="Arial" w:hAnsi="Arial" w:cs="Arial"/>
                <w:b/>
                <w:bCs/>
                <w:sz w:val="20"/>
              </w:rPr>
            </w:pPr>
            <w:r w:rsidRPr="00977C6E">
              <w:rPr>
                <w:rFonts w:ascii="Arial" w:hAnsi="Arial" w:cs="Arial"/>
                <w:b/>
                <w:bCs/>
                <w:sz w:val="20"/>
              </w:rPr>
              <w:t>Revised</w:t>
            </w:r>
          </w:p>
          <w:p w14:paraId="53C746C5" w14:textId="77777777" w:rsidR="00F56571" w:rsidRDefault="00F56571" w:rsidP="00B95957">
            <w:pPr>
              <w:rPr>
                <w:rFonts w:ascii="Arial" w:hAnsi="Arial" w:cs="Arial"/>
                <w:b/>
                <w:bCs/>
                <w:sz w:val="20"/>
              </w:rPr>
            </w:pPr>
          </w:p>
          <w:p w14:paraId="66BB7E0D" w14:textId="77777777" w:rsidR="00F56571" w:rsidRDefault="00F56571" w:rsidP="00B95957">
            <w:pPr>
              <w:rPr>
                <w:rFonts w:ascii="Arial" w:hAnsi="Arial" w:cs="Arial"/>
                <w:b/>
                <w:bCs/>
                <w:sz w:val="20"/>
              </w:rPr>
            </w:pPr>
          </w:p>
          <w:p w14:paraId="3B67D491" w14:textId="77777777" w:rsidR="00F56571" w:rsidRDefault="00F56571" w:rsidP="00B95957">
            <w:pPr>
              <w:rPr>
                <w:rFonts w:ascii="Arial" w:hAnsi="Arial" w:cs="Arial"/>
                <w:b/>
                <w:bCs/>
                <w:sz w:val="20"/>
              </w:rPr>
            </w:pPr>
          </w:p>
          <w:p w14:paraId="2F956096" w14:textId="7552B857" w:rsidR="00F56571" w:rsidRPr="00977C6E" w:rsidRDefault="00F56571" w:rsidP="00B95957">
            <w:pPr>
              <w:rPr>
                <w:rFonts w:ascii="Arial" w:hAnsi="Arial" w:cs="Arial"/>
                <w:b/>
                <w:bCs/>
                <w:sz w:val="20"/>
              </w:rPr>
            </w:pPr>
            <w:proofErr w:type="spellStart"/>
            <w:r w:rsidRPr="0081210A">
              <w:rPr>
                <w:rFonts w:ascii="Arial" w:hAnsi="Arial" w:cs="Arial"/>
                <w:sz w:val="20"/>
                <w:szCs w:val="16"/>
                <w:highlight w:val="yellow"/>
                <w:lang w:val="en-US" w:eastAsia="zh-CN"/>
              </w:rPr>
              <w:t>TGbe</w:t>
            </w:r>
            <w:proofErr w:type="spellEnd"/>
            <w:r w:rsidRPr="0081210A">
              <w:rPr>
                <w:rFonts w:ascii="Arial" w:hAnsi="Arial" w:cs="Arial"/>
                <w:sz w:val="20"/>
                <w:szCs w:val="16"/>
                <w:highlight w:val="yellow"/>
                <w:lang w:val="en-US" w:eastAsia="zh-CN"/>
              </w:rPr>
              <w:t xml:space="preserve"> editor: please incorporate changes shown in 11-22/</w:t>
            </w:r>
            <w:r>
              <w:rPr>
                <w:rFonts w:ascii="Arial" w:hAnsi="Arial" w:cs="Arial"/>
                <w:sz w:val="20"/>
                <w:szCs w:val="16"/>
                <w:highlight w:val="yellow"/>
                <w:lang w:val="en-US" w:eastAsia="zh-CN"/>
              </w:rPr>
              <w:t>1</w:t>
            </w:r>
            <w:r w:rsidR="00BA2BF1">
              <w:rPr>
                <w:rFonts w:ascii="Arial" w:hAnsi="Arial" w:cs="Arial"/>
                <w:sz w:val="20"/>
                <w:szCs w:val="16"/>
                <w:highlight w:val="yellow"/>
                <w:lang w:val="en-US" w:eastAsia="zh-CN"/>
              </w:rPr>
              <w:t>871</w:t>
            </w:r>
            <w:r>
              <w:rPr>
                <w:rFonts w:ascii="Arial" w:hAnsi="Arial" w:cs="Arial"/>
                <w:sz w:val="20"/>
                <w:szCs w:val="16"/>
                <w:highlight w:val="yellow"/>
                <w:lang w:val="en-US" w:eastAsia="zh-CN"/>
              </w:rPr>
              <w:t>r</w:t>
            </w:r>
            <w:r w:rsidR="00BA2BF1">
              <w:rPr>
                <w:rFonts w:ascii="Arial" w:hAnsi="Arial" w:cs="Arial"/>
                <w:sz w:val="20"/>
                <w:szCs w:val="16"/>
                <w:highlight w:val="yellow"/>
                <w:lang w:val="en-US" w:eastAsia="zh-CN"/>
              </w:rPr>
              <w:t>1</w:t>
            </w:r>
            <w:r w:rsidRPr="0081210A">
              <w:rPr>
                <w:rFonts w:ascii="Arial" w:hAnsi="Arial" w:cs="Arial"/>
                <w:sz w:val="20"/>
                <w:szCs w:val="16"/>
                <w:highlight w:val="yellow"/>
                <w:lang w:val="en-US" w:eastAsia="zh-CN"/>
              </w:rPr>
              <w:t xml:space="preserve"> under the tag 1</w:t>
            </w:r>
            <w:r w:rsidRPr="00306B80">
              <w:rPr>
                <w:rFonts w:ascii="Arial" w:hAnsi="Arial" w:cs="Arial"/>
                <w:sz w:val="20"/>
                <w:szCs w:val="16"/>
                <w:highlight w:val="yellow"/>
                <w:lang w:val="en-US" w:eastAsia="zh-CN"/>
              </w:rPr>
              <w:t>167</w:t>
            </w:r>
            <w:r w:rsidR="00BA2BF1" w:rsidRPr="00BA2BF1">
              <w:rPr>
                <w:rFonts w:ascii="Arial" w:hAnsi="Arial" w:cs="Arial"/>
                <w:sz w:val="20"/>
                <w:szCs w:val="16"/>
                <w:highlight w:val="yellow"/>
                <w:lang w:val="en-US" w:eastAsia="zh-CN"/>
              </w:rPr>
              <w:t>1</w:t>
            </w:r>
          </w:p>
        </w:tc>
      </w:tr>
      <w:tr w:rsidR="004D2224" w:rsidRPr="00AE0465" w14:paraId="3561458F" w14:textId="77777777" w:rsidTr="001712FB">
        <w:trPr>
          <w:trHeight w:val="1223"/>
          <w:jc w:val="center"/>
        </w:trPr>
        <w:tc>
          <w:tcPr>
            <w:tcW w:w="425" w:type="pct"/>
            <w:shd w:val="clear" w:color="auto" w:fill="auto"/>
          </w:tcPr>
          <w:p w14:paraId="2BD623B4" w14:textId="37785DEC" w:rsidR="00B95957" w:rsidRPr="004A6854" w:rsidRDefault="00B95957" w:rsidP="00B95957">
            <w:pPr>
              <w:rPr>
                <w:rFonts w:ascii="Arial" w:hAnsi="Arial" w:cs="Arial"/>
                <w:sz w:val="20"/>
              </w:rPr>
            </w:pPr>
            <w:r w:rsidRPr="004A6854">
              <w:rPr>
                <w:rFonts w:ascii="Arial" w:hAnsi="Arial" w:cs="Arial"/>
                <w:sz w:val="20"/>
              </w:rPr>
              <w:t>11966</w:t>
            </w:r>
          </w:p>
        </w:tc>
        <w:tc>
          <w:tcPr>
            <w:tcW w:w="619" w:type="pct"/>
          </w:tcPr>
          <w:p w14:paraId="17A1C422" w14:textId="1FB7F350" w:rsidR="00B95957" w:rsidRPr="004A6854" w:rsidRDefault="00B95957" w:rsidP="00B95957">
            <w:pPr>
              <w:rPr>
                <w:rFonts w:ascii="Arial" w:hAnsi="Arial" w:cs="Arial"/>
                <w:sz w:val="20"/>
              </w:rPr>
            </w:pPr>
            <w:r w:rsidRPr="004A6854">
              <w:rPr>
                <w:rFonts w:ascii="Arial" w:hAnsi="Arial" w:cs="Arial"/>
                <w:sz w:val="20"/>
              </w:rPr>
              <w:t>Jarkko Kneckt</w:t>
            </w:r>
          </w:p>
        </w:tc>
        <w:tc>
          <w:tcPr>
            <w:tcW w:w="523" w:type="pct"/>
            <w:shd w:val="clear" w:color="auto" w:fill="auto"/>
          </w:tcPr>
          <w:p w14:paraId="51247194" w14:textId="6EFE0FF6" w:rsidR="00B95957" w:rsidRPr="004A6854" w:rsidRDefault="00B95957" w:rsidP="00B95957">
            <w:pPr>
              <w:rPr>
                <w:rFonts w:ascii="Arial" w:hAnsi="Arial" w:cs="Arial"/>
                <w:sz w:val="18"/>
                <w:szCs w:val="18"/>
                <w:lang w:val="en-US" w:eastAsia="zh-CN"/>
              </w:rPr>
            </w:pPr>
            <w:r w:rsidRPr="004A6854">
              <w:rPr>
                <w:rFonts w:ascii="Arial" w:hAnsi="Arial" w:cs="Arial"/>
                <w:sz w:val="20"/>
              </w:rPr>
              <w:t>35.7</w:t>
            </w:r>
          </w:p>
        </w:tc>
        <w:tc>
          <w:tcPr>
            <w:tcW w:w="377" w:type="pct"/>
            <w:shd w:val="clear" w:color="auto" w:fill="auto"/>
          </w:tcPr>
          <w:p w14:paraId="7E2615A6" w14:textId="23B750A5" w:rsidR="00B95957" w:rsidRPr="004A6854" w:rsidRDefault="00B95957" w:rsidP="00B95957">
            <w:pPr>
              <w:rPr>
                <w:rFonts w:ascii="Arial" w:hAnsi="Arial" w:cs="Arial"/>
                <w:sz w:val="18"/>
                <w:szCs w:val="18"/>
                <w:lang w:val="en-US" w:eastAsia="zh-CN"/>
              </w:rPr>
            </w:pPr>
            <w:r w:rsidRPr="004A6854">
              <w:rPr>
                <w:rFonts w:ascii="Arial" w:hAnsi="Arial" w:cs="Arial"/>
                <w:sz w:val="20"/>
              </w:rPr>
              <w:t>490.52</w:t>
            </w:r>
          </w:p>
        </w:tc>
        <w:tc>
          <w:tcPr>
            <w:tcW w:w="1094" w:type="pct"/>
            <w:tcBorders>
              <w:top w:val="single" w:sz="4" w:space="0" w:color="333300"/>
              <w:left w:val="single" w:sz="4" w:space="0" w:color="333300"/>
              <w:bottom w:val="single" w:sz="4" w:space="0" w:color="333300"/>
              <w:right w:val="single" w:sz="4" w:space="0" w:color="333300"/>
            </w:tcBorders>
            <w:shd w:val="clear" w:color="auto" w:fill="auto"/>
          </w:tcPr>
          <w:p w14:paraId="16198E2C" w14:textId="4A9DA295" w:rsidR="00B95957" w:rsidRPr="004A6854" w:rsidRDefault="00B95957" w:rsidP="00B95957">
            <w:pPr>
              <w:rPr>
                <w:rFonts w:ascii="Arial" w:hAnsi="Arial" w:cs="Arial"/>
                <w:sz w:val="18"/>
                <w:szCs w:val="18"/>
                <w:lang w:val="en-US" w:eastAsia="zh-CN"/>
              </w:rPr>
            </w:pPr>
            <w:r w:rsidRPr="004A6854">
              <w:rPr>
                <w:rFonts w:ascii="Arial" w:hAnsi="Arial" w:cs="Arial"/>
                <w:sz w:val="20"/>
              </w:rPr>
              <w:t>The EHT sounding procedure uses management frames and one sounding procedure should be done within a TXOP. 802.11be rules for sounding should limit the operation to a single TXOP in a single link more clearly</w:t>
            </w:r>
          </w:p>
        </w:tc>
        <w:tc>
          <w:tcPr>
            <w:tcW w:w="954" w:type="pct"/>
            <w:tcBorders>
              <w:top w:val="single" w:sz="4" w:space="0" w:color="333300"/>
              <w:left w:val="nil"/>
              <w:bottom w:val="single" w:sz="4" w:space="0" w:color="333300"/>
              <w:right w:val="single" w:sz="4" w:space="0" w:color="333300"/>
            </w:tcBorders>
            <w:shd w:val="clear" w:color="auto" w:fill="auto"/>
          </w:tcPr>
          <w:p w14:paraId="6D6FF40A" w14:textId="1C730366" w:rsidR="00B95957" w:rsidRPr="004A6854" w:rsidRDefault="00B95957" w:rsidP="00B95957">
            <w:pPr>
              <w:rPr>
                <w:rFonts w:ascii="Arial" w:hAnsi="Arial" w:cs="Arial"/>
                <w:sz w:val="18"/>
                <w:szCs w:val="18"/>
                <w:lang w:val="en-US" w:eastAsia="zh-CN"/>
              </w:rPr>
            </w:pPr>
            <w:r w:rsidRPr="004A6854">
              <w:rPr>
                <w:rFonts w:ascii="Arial" w:hAnsi="Arial" w:cs="Arial"/>
                <w:sz w:val="20"/>
              </w:rPr>
              <w:t>Please add text to clarify that the sounding is done in single link and within a TXOP.</w:t>
            </w:r>
          </w:p>
        </w:tc>
        <w:tc>
          <w:tcPr>
            <w:tcW w:w="1008" w:type="pct"/>
          </w:tcPr>
          <w:p w14:paraId="17628FDE" w14:textId="1ABC9E1F" w:rsidR="00B95957" w:rsidRDefault="00785669" w:rsidP="00B95957">
            <w:pPr>
              <w:rPr>
                <w:rFonts w:ascii="Arial" w:hAnsi="Arial" w:cs="Arial"/>
                <w:b/>
                <w:bCs/>
                <w:sz w:val="20"/>
              </w:rPr>
            </w:pPr>
            <w:r w:rsidRPr="005B0D25">
              <w:rPr>
                <w:rFonts w:ascii="Arial" w:hAnsi="Arial" w:cs="Arial"/>
                <w:b/>
                <w:bCs/>
                <w:sz w:val="20"/>
              </w:rPr>
              <w:t>Reject</w:t>
            </w:r>
            <w:r w:rsidR="00990B1E" w:rsidRPr="005B0D25">
              <w:rPr>
                <w:rFonts w:ascii="Arial" w:hAnsi="Arial" w:cs="Arial"/>
                <w:b/>
                <w:bCs/>
                <w:sz w:val="20"/>
              </w:rPr>
              <w:t>ed</w:t>
            </w:r>
          </w:p>
          <w:p w14:paraId="510ACBB3" w14:textId="77777777" w:rsidR="00652849" w:rsidRDefault="00652849" w:rsidP="00B95957">
            <w:pPr>
              <w:rPr>
                <w:rFonts w:ascii="Arial" w:hAnsi="Arial" w:cs="Arial"/>
                <w:b/>
                <w:bCs/>
                <w:sz w:val="20"/>
              </w:rPr>
            </w:pPr>
          </w:p>
          <w:p w14:paraId="5256B49D" w14:textId="39CE36F9" w:rsidR="00E22F6C" w:rsidRDefault="00652849" w:rsidP="00FD6175">
            <w:pPr>
              <w:rPr>
                <w:rFonts w:ascii="Arial" w:hAnsi="Arial" w:cs="Arial"/>
                <w:sz w:val="20"/>
              </w:rPr>
            </w:pPr>
            <w:r w:rsidRPr="00652849">
              <w:rPr>
                <w:rFonts w:ascii="Arial" w:hAnsi="Arial" w:cs="Arial"/>
                <w:sz w:val="20"/>
              </w:rPr>
              <w:t xml:space="preserve">EHT sounding procedure uses </w:t>
            </w:r>
            <w:r w:rsidR="00B93C83">
              <w:rPr>
                <w:rFonts w:ascii="Arial" w:hAnsi="Arial" w:cs="Arial"/>
                <w:sz w:val="20"/>
              </w:rPr>
              <w:t xml:space="preserve">NDPA, BFRP frames (which are control frames) and EHT </w:t>
            </w:r>
            <w:r w:rsidR="00DF455D">
              <w:rPr>
                <w:rFonts w:ascii="Arial" w:hAnsi="Arial" w:cs="Arial"/>
                <w:sz w:val="20"/>
              </w:rPr>
              <w:t xml:space="preserve">Compressed Beamforming and CQI (which is a </w:t>
            </w:r>
            <w:r w:rsidR="00B93C83">
              <w:rPr>
                <w:rFonts w:ascii="Arial" w:hAnsi="Arial" w:cs="Arial"/>
                <w:sz w:val="20"/>
              </w:rPr>
              <w:t>management frame</w:t>
            </w:r>
            <w:r w:rsidR="00DF455D">
              <w:rPr>
                <w:rFonts w:ascii="Arial" w:hAnsi="Arial" w:cs="Arial"/>
                <w:sz w:val="20"/>
              </w:rPr>
              <w:t>)</w:t>
            </w:r>
            <w:r w:rsidRPr="00652849">
              <w:rPr>
                <w:rFonts w:ascii="Arial" w:hAnsi="Arial" w:cs="Arial"/>
                <w:sz w:val="20"/>
              </w:rPr>
              <w:t>.</w:t>
            </w:r>
            <w:r w:rsidR="001A7137">
              <w:rPr>
                <w:rFonts w:ascii="Arial" w:hAnsi="Arial" w:cs="Arial"/>
                <w:sz w:val="20"/>
              </w:rPr>
              <w:t xml:space="preserve"> It is clear that non-TB sounding sequence is </w:t>
            </w:r>
            <w:r w:rsidR="009622BB">
              <w:rPr>
                <w:rFonts w:ascii="Arial" w:hAnsi="Arial" w:cs="Arial"/>
                <w:sz w:val="20"/>
              </w:rPr>
              <w:t xml:space="preserve">done </w:t>
            </w:r>
            <w:r w:rsidR="001A7137">
              <w:rPr>
                <w:rFonts w:ascii="Arial" w:hAnsi="Arial" w:cs="Arial"/>
                <w:sz w:val="20"/>
              </w:rPr>
              <w:t>within a single TXOP. For TB sounding sequence</w:t>
            </w:r>
            <w:r w:rsidR="002E0B96">
              <w:rPr>
                <w:rFonts w:ascii="Arial" w:hAnsi="Arial" w:cs="Arial"/>
                <w:sz w:val="20"/>
              </w:rPr>
              <w:t>,</w:t>
            </w:r>
            <w:r w:rsidR="00FD6175">
              <w:rPr>
                <w:rFonts w:ascii="Arial" w:hAnsi="Arial" w:cs="Arial"/>
                <w:sz w:val="20"/>
              </w:rPr>
              <w:t xml:space="preserve"> </w:t>
            </w:r>
            <w:r w:rsidR="00E22F6C">
              <w:rPr>
                <w:rFonts w:ascii="Arial" w:hAnsi="Arial" w:cs="Arial"/>
                <w:sz w:val="20"/>
              </w:rPr>
              <w:t xml:space="preserve">P547L4 indicates that </w:t>
            </w:r>
            <w:r w:rsidR="001648AD">
              <w:rPr>
                <w:rFonts w:ascii="Arial" w:hAnsi="Arial" w:cs="Arial"/>
                <w:sz w:val="20"/>
              </w:rPr>
              <w:t>“</w:t>
            </w:r>
            <w:r w:rsidR="001648AD">
              <w:rPr>
                <w:sz w:val="20"/>
              </w:rPr>
              <w:t xml:space="preserve">An EHT beamformer that has initiated an EHT TB sounding sequence shall transmit a BFRP Trigger frame to solicit feedback and may send additional </w:t>
            </w:r>
            <w:r w:rsidR="001648AD">
              <w:rPr>
                <w:sz w:val="20"/>
              </w:rPr>
              <w:lastRenderedPageBreak/>
              <w:t>BFRP Trigger frame(s) in the same TXOP, with any STA being triggered only once within the TXOP</w:t>
            </w:r>
            <w:r w:rsidR="001648AD">
              <w:rPr>
                <w:rFonts w:ascii="Arial" w:hAnsi="Arial" w:cs="Arial"/>
                <w:sz w:val="20"/>
              </w:rPr>
              <w:t xml:space="preserve"> ”</w:t>
            </w:r>
            <w:r w:rsidR="00E22F6C">
              <w:rPr>
                <w:rFonts w:ascii="Arial" w:hAnsi="Arial" w:cs="Arial"/>
                <w:sz w:val="20"/>
              </w:rPr>
              <w:t xml:space="preserve"> </w:t>
            </w:r>
          </w:p>
          <w:p w14:paraId="7AF21D77" w14:textId="3FF51F1D" w:rsidR="0020331F" w:rsidRPr="001922EB" w:rsidRDefault="0020331F" w:rsidP="00FD6175">
            <w:pPr>
              <w:rPr>
                <w:rFonts w:ascii="Arial" w:hAnsi="Arial" w:cs="Arial"/>
                <w:sz w:val="20"/>
              </w:rPr>
            </w:pPr>
            <w:r>
              <w:rPr>
                <w:rFonts w:ascii="Arial" w:hAnsi="Arial" w:cs="Arial"/>
                <w:sz w:val="20"/>
              </w:rPr>
              <w:t xml:space="preserve">Therefore, there is no </w:t>
            </w:r>
            <w:r w:rsidR="001707E0">
              <w:rPr>
                <w:rFonts w:ascii="Arial" w:hAnsi="Arial" w:cs="Arial"/>
                <w:sz w:val="20"/>
              </w:rPr>
              <w:t>need</w:t>
            </w:r>
            <w:r>
              <w:rPr>
                <w:rFonts w:ascii="Arial" w:hAnsi="Arial" w:cs="Arial"/>
                <w:sz w:val="20"/>
              </w:rPr>
              <w:t xml:space="preserve"> to add the text showing the sounding sequence should be done in one TXOP.</w:t>
            </w:r>
          </w:p>
        </w:tc>
      </w:tr>
      <w:bookmarkEnd w:id="0"/>
    </w:tbl>
    <w:p w14:paraId="66295400" w14:textId="77777777" w:rsidR="0028402A" w:rsidRDefault="0028402A">
      <w:pPr>
        <w:rPr>
          <w:b/>
          <w:u w:val="single"/>
        </w:rPr>
      </w:pPr>
    </w:p>
    <w:p w14:paraId="6ACC045B" w14:textId="56581B8E" w:rsidR="00E650CA" w:rsidRDefault="00E650CA" w:rsidP="0028402A">
      <w:pPr>
        <w:rPr>
          <w:sz w:val="24"/>
          <w:szCs w:val="24"/>
        </w:rPr>
      </w:pPr>
    </w:p>
    <w:p w14:paraId="0D25EF61" w14:textId="0A1AEBE3" w:rsidR="008F776F" w:rsidRDefault="008F776F" w:rsidP="00111CBA">
      <w:pPr>
        <w:pStyle w:val="BodyText"/>
        <w:rPr>
          <w:b/>
          <w:bCs/>
          <w:i/>
          <w:iCs/>
          <w:sz w:val="19"/>
          <w:szCs w:val="19"/>
        </w:rPr>
      </w:pPr>
      <w:r w:rsidRPr="001E6DE5">
        <w:rPr>
          <w:b/>
          <w:bCs/>
          <w:i/>
          <w:iCs/>
          <w:sz w:val="19"/>
          <w:szCs w:val="19"/>
          <w:highlight w:val="yellow"/>
        </w:rPr>
        <w:t xml:space="preserve">TGbe editor: please </w:t>
      </w:r>
      <w:r w:rsidR="00BA7D9F" w:rsidRPr="001E6DE5">
        <w:rPr>
          <w:b/>
          <w:bCs/>
          <w:i/>
          <w:iCs/>
          <w:sz w:val="19"/>
          <w:szCs w:val="19"/>
          <w:highlight w:val="yellow"/>
        </w:rPr>
        <w:t xml:space="preserve">make the following change in subclause </w:t>
      </w:r>
      <w:r w:rsidR="009F7A70" w:rsidRPr="001E6DE5">
        <w:rPr>
          <w:b/>
          <w:bCs/>
          <w:i/>
          <w:iCs/>
          <w:sz w:val="19"/>
          <w:szCs w:val="19"/>
          <w:highlight w:val="yellow"/>
        </w:rPr>
        <w:t>35.7</w:t>
      </w:r>
      <w:r w:rsidR="001712FB" w:rsidRPr="001712FB">
        <w:rPr>
          <w:b/>
          <w:bCs/>
          <w:i/>
          <w:iCs/>
          <w:sz w:val="19"/>
          <w:szCs w:val="19"/>
          <w:highlight w:val="yellow"/>
        </w:rPr>
        <w:t>.3</w:t>
      </w:r>
    </w:p>
    <w:p w14:paraId="77AF32BB" w14:textId="1D944F97" w:rsidR="00B1255F" w:rsidRDefault="00B1255F" w:rsidP="00111CBA">
      <w:pPr>
        <w:pStyle w:val="BodyText"/>
        <w:rPr>
          <w:sz w:val="20"/>
        </w:rPr>
      </w:pPr>
      <w:r>
        <w:rPr>
          <w:sz w:val="20"/>
        </w:rPr>
        <w:t>P</w:t>
      </w:r>
      <w:r w:rsidR="00527296">
        <w:rPr>
          <w:sz w:val="20"/>
        </w:rPr>
        <w:t>547</w:t>
      </w:r>
      <w:r w:rsidR="00254FAA">
        <w:rPr>
          <w:sz w:val="20"/>
        </w:rPr>
        <w:t>L</w:t>
      </w:r>
      <w:r w:rsidR="00527296">
        <w:rPr>
          <w:sz w:val="20"/>
        </w:rPr>
        <w:t>4</w:t>
      </w:r>
      <w:r w:rsidR="00254FAA">
        <w:rPr>
          <w:sz w:val="20"/>
        </w:rPr>
        <w:t>:</w:t>
      </w:r>
    </w:p>
    <w:p w14:paraId="6256B6A6" w14:textId="4C15A1DB" w:rsidR="00527296" w:rsidRDefault="00527296" w:rsidP="00111CBA">
      <w:pPr>
        <w:pStyle w:val="BodyText"/>
        <w:rPr>
          <w:sz w:val="20"/>
        </w:rPr>
      </w:pPr>
      <w:r>
        <w:rPr>
          <w:sz w:val="20"/>
        </w:rPr>
        <w:t>An EHT beamformer that has initiated an EHT TB sounding sequence shall transmit a BFRP Trigger frame to solicit feedback and may send additional BFRP Trigger frame(s) in the same TXOP, with any STA being triggered only once within the TXOP. Figure 35-40 (An illustration of EHT TB sounding) shows an example with two BFRP Trigger frames. The EHT beamformer uses the additional BFRP Trigger frames to solicit EHT compressed beamforming/CQI reports from EHT beamformees not addressed in a previous BFRP Trigger frame. An EHT beamformer shall not transmit a BFRP Trigger frame that identifies a STA identified in the EHT NDP Announcement frame of an EHT TB sounding sequence unless it is in the same TXOP as the EHT TB sounding sequence</w:t>
      </w:r>
      <w:r w:rsidRPr="00D36C57">
        <w:rPr>
          <w:sz w:val="20"/>
        </w:rPr>
        <w:t>.</w:t>
      </w:r>
      <w:ins w:id="1" w:author="Author">
        <w:r w:rsidR="00C8223B" w:rsidRPr="00D36C57">
          <w:rPr>
            <w:sz w:val="20"/>
          </w:rPr>
          <w:t xml:space="preserve"> </w:t>
        </w:r>
        <w:r w:rsidR="00C427D9" w:rsidRPr="00D36C57">
          <w:rPr>
            <w:sz w:val="20"/>
          </w:rPr>
          <w:t>(#11671)</w:t>
        </w:r>
        <w:r w:rsidR="00916903">
          <w:t xml:space="preserve"> </w:t>
        </w:r>
        <w:r w:rsidR="00C8223B" w:rsidRPr="00C8223B">
          <w:rPr>
            <w:sz w:val="20"/>
          </w:rPr>
          <w:t>In the EHT TB sounding sequence, the STAs identified in the NDP</w:t>
        </w:r>
        <w:r w:rsidR="002A37CB">
          <w:rPr>
            <w:sz w:val="20"/>
          </w:rPr>
          <w:t xml:space="preserve"> Announcement</w:t>
        </w:r>
        <w:r w:rsidR="00C8223B" w:rsidRPr="00C8223B">
          <w:rPr>
            <w:sz w:val="20"/>
          </w:rPr>
          <w:t xml:space="preserve"> frame </w:t>
        </w:r>
        <w:r w:rsidR="00371082">
          <w:rPr>
            <w:sz w:val="20"/>
          </w:rPr>
          <w:t>should</w:t>
        </w:r>
        <w:r w:rsidR="00C8223B" w:rsidRPr="00C8223B">
          <w:rPr>
            <w:sz w:val="20"/>
          </w:rPr>
          <w:t xml:space="preserve"> be the same as the ones identified in the Trigger frame(s) in the same TXOP</w:t>
        </w:r>
        <w:r w:rsidR="002A37CB">
          <w:rPr>
            <w:sz w:val="20"/>
          </w:rPr>
          <w:t>.</w:t>
        </w:r>
      </w:ins>
    </w:p>
    <w:sectPr w:rsidR="00527296">
      <w:head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D7806" w14:textId="77777777" w:rsidR="001674F7" w:rsidRDefault="001674F7">
      <w:r>
        <w:separator/>
      </w:r>
    </w:p>
  </w:endnote>
  <w:endnote w:type="continuationSeparator" w:id="0">
    <w:p w14:paraId="518AD715" w14:textId="77777777" w:rsidR="001674F7" w:rsidRDefault="00167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EFCBD" w14:textId="77777777" w:rsidR="001674F7" w:rsidRDefault="001674F7">
      <w:r>
        <w:separator/>
      </w:r>
    </w:p>
  </w:footnote>
  <w:footnote w:type="continuationSeparator" w:id="0">
    <w:p w14:paraId="0247142F" w14:textId="77777777" w:rsidR="001674F7" w:rsidRDefault="00167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8FFE" w14:textId="7F8F7400" w:rsidR="00C768D9" w:rsidRDefault="00337B2F" w:rsidP="00C768D9">
    <w:pPr>
      <w:pStyle w:val="Header"/>
      <w:tabs>
        <w:tab w:val="clear" w:pos="6480"/>
        <w:tab w:val="center" w:pos="4680"/>
        <w:tab w:val="right" w:pos="9360"/>
      </w:tabs>
    </w:pPr>
    <w:fldSimple w:instr=" KEYWORDS  \* MERGEFORMAT ">
      <w:r w:rsidR="001435FF">
        <w:t>Nov</w:t>
      </w:r>
      <w:r w:rsidR="00C768D9">
        <w:t xml:space="preserve"> 2022</w:t>
      </w:r>
    </w:fldSimple>
    <w:r w:rsidR="00C768D9">
      <w:tab/>
    </w:r>
    <w:r w:rsidR="00C768D9">
      <w:tab/>
    </w:r>
    <w:fldSimple w:instr=" TITLE  \* MERGEFORMAT ">
      <w:r w:rsidR="00C768D9">
        <w:t>doc.: IEEE 802.11-22/</w:t>
      </w:r>
      <w:r w:rsidR="00785AB6">
        <w:t>1</w:t>
      </w:r>
      <w:r w:rsidR="001435FF">
        <w:t>871</w:t>
      </w:r>
      <w:r w:rsidR="00C768D9">
        <w:t>r</w:t>
      </w:r>
    </w:fldSimple>
    <w:r w:rsidR="00977C6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75B7191"/>
    <w:multiLevelType w:val="hybridMultilevel"/>
    <w:tmpl w:val="100C0658"/>
    <w:lvl w:ilvl="0" w:tplc="8BB06BDC">
      <w:numFmt w:val="bullet"/>
      <w:lvlText w:val="—"/>
      <w:lvlJc w:val="left"/>
      <w:pPr>
        <w:ind w:left="1440" w:hanging="360"/>
      </w:pPr>
      <w:rPr>
        <w:rFonts w:ascii="Times New Roman" w:eastAsia="Times New Roman" w:hAnsi="Times New Roman" w:cs="Times New Roman"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35B2333"/>
    <w:multiLevelType w:val="hybridMultilevel"/>
    <w:tmpl w:val="C7BCFD48"/>
    <w:lvl w:ilvl="0" w:tplc="08480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450F80"/>
    <w:multiLevelType w:val="hybridMultilevel"/>
    <w:tmpl w:val="36689F44"/>
    <w:lvl w:ilvl="0" w:tplc="8BB06BD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C40526"/>
    <w:multiLevelType w:val="hybridMultilevel"/>
    <w:tmpl w:val="84AC5C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4275D4"/>
    <w:multiLevelType w:val="hybridMultilevel"/>
    <w:tmpl w:val="4F48D834"/>
    <w:lvl w:ilvl="0" w:tplc="921E2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2520901">
    <w:abstractNumId w:val="0"/>
    <w:lvlOverride w:ilvl="0">
      <w:lvl w:ilvl="0">
        <w:start w:val="1"/>
        <w:numFmt w:val="bullet"/>
        <w:lvlText w:val="Figure 26-13—"/>
        <w:legacy w:legacy="1" w:legacySpace="0" w:legacyIndent="0"/>
        <w:lvlJc w:val="center"/>
        <w:pPr>
          <w:ind w:left="0" w:firstLine="0"/>
        </w:pPr>
        <w:rPr>
          <w:rFonts w:ascii="Arial" w:hAnsi="Arial" w:cs="Arial" w:hint="default"/>
          <w:b/>
          <w:i w:val="0"/>
          <w:strike w:val="0"/>
          <w:color w:val="000000"/>
          <w:sz w:val="20"/>
          <w:u w:val="none"/>
        </w:rPr>
      </w:lvl>
    </w:lvlOverride>
  </w:num>
  <w:num w:numId="2" w16cid:durableId="1009482961">
    <w:abstractNumId w:val="4"/>
  </w:num>
  <w:num w:numId="3" w16cid:durableId="1727946101">
    <w:abstractNumId w:val="2"/>
  </w:num>
  <w:num w:numId="4" w16cid:durableId="757991242">
    <w:abstractNumId w:val="3"/>
  </w:num>
  <w:num w:numId="5" w16cid:durableId="480854667">
    <w:abstractNumId w:val="1"/>
  </w:num>
  <w:num w:numId="6" w16cid:durableId="2162075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7"/>
  <w:removePersonalInformation/>
  <w:removeDateAndTime/>
  <w:printFractionalCharacterWidth/>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456"/>
    <w:rsid w:val="00003907"/>
    <w:rsid w:val="00004C44"/>
    <w:rsid w:val="000056C8"/>
    <w:rsid w:val="00006137"/>
    <w:rsid w:val="00006F30"/>
    <w:rsid w:val="0001025A"/>
    <w:rsid w:val="000134D6"/>
    <w:rsid w:val="00015664"/>
    <w:rsid w:val="00016060"/>
    <w:rsid w:val="00021D89"/>
    <w:rsid w:val="0003588B"/>
    <w:rsid w:val="0004176A"/>
    <w:rsid w:val="00042A75"/>
    <w:rsid w:val="000443AA"/>
    <w:rsid w:val="000456E5"/>
    <w:rsid w:val="0005063C"/>
    <w:rsid w:val="00060C04"/>
    <w:rsid w:val="0006179F"/>
    <w:rsid w:val="0006506C"/>
    <w:rsid w:val="00066F0E"/>
    <w:rsid w:val="00076CA9"/>
    <w:rsid w:val="00077D10"/>
    <w:rsid w:val="000807CF"/>
    <w:rsid w:val="00081C41"/>
    <w:rsid w:val="00084E8B"/>
    <w:rsid w:val="000877EE"/>
    <w:rsid w:val="00090260"/>
    <w:rsid w:val="000910B9"/>
    <w:rsid w:val="00092B27"/>
    <w:rsid w:val="00094C5C"/>
    <w:rsid w:val="00096C30"/>
    <w:rsid w:val="000A1C52"/>
    <w:rsid w:val="000A3233"/>
    <w:rsid w:val="000A33C0"/>
    <w:rsid w:val="000B3BDF"/>
    <w:rsid w:val="000B77C9"/>
    <w:rsid w:val="000C1115"/>
    <w:rsid w:val="000C4512"/>
    <w:rsid w:val="000C6EEA"/>
    <w:rsid w:val="000D1ACC"/>
    <w:rsid w:val="000D460B"/>
    <w:rsid w:val="000D4AEC"/>
    <w:rsid w:val="000D4BA3"/>
    <w:rsid w:val="000E1847"/>
    <w:rsid w:val="000E1997"/>
    <w:rsid w:val="000E4762"/>
    <w:rsid w:val="000E4B0D"/>
    <w:rsid w:val="000E5183"/>
    <w:rsid w:val="000E60D0"/>
    <w:rsid w:val="000F0722"/>
    <w:rsid w:val="000F1173"/>
    <w:rsid w:val="000F3703"/>
    <w:rsid w:val="000F690F"/>
    <w:rsid w:val="000F6E1C"/>
    <w:rsid w:val="001009CC"/>
    <w:rsid w:val="001033D2"/>
    <w:rsid w:val="001103D0"/>
    <w:rsid w:val="00111CBA"/>
    <w:rsid w:val="00112568"/>
    <w:rsid w:val="00116521"/>
    <w:rsid w:val="00117BA6"/>
    <w:rsid w:val="00120BE3"/>
    <w:rsid w:val="00126076"/>
    <w:rsid w:val="00131876"/>
    <w:rsid w:val="00133E32"/>
    <w:rsid w:val="0013669C"/>
    <w:rsid w:val="00140B34"/>
    <w:rsid w:val="00141663"/>
    <w:rsid w:val="001428B5"/>
    <w:rsid w:val="001435FF"/>
    <w:rsid w:val="00143D1B"/>
    <w:rsid w:val="001478FA"/>
    <w:rsid w:val="00152886"/>
    <w:rsid w:val="0015319F"/>
    <w:rsid w:val="0015362A"/>
    <w:rsid w:val="001648AD"/>
    <w:rsid w:val="0016683F"/>
    <w:rsid w:val="00166D22"/>
    <w:rsid w:val="001674F7"/>
    <w:rsid w:val="001704C3"/>
    <w:rsid w:val="001707E0"/>
    <w:rsid w:val="001712FB"/>
    <w:rsid w:val="00171E3E"/>
    <w:rsid w:val="00181F74"/>
    <w:rsid w:val="001835E6"/>
    <w:rsid w:val="001922EB"/>
    <w:rsid w:val="00192D5E"/>
    <w:rsid w:val="00194B2D"/>
    <w:rsid w:val="00194F32"/>
    <w:rsid w:val="00195F81"/>
    <w:rsid w:val="001A10D6"/>
    <w:rsid w:val="001A3414"/>
    <w:rsid w:val="001A5714"/>
    <w:rsid w:val="001A7137"/>
    <w:rsid w:val="001B2D0A"/>
    <w:rsid w:val="001C29D3"/>
    <w:rsid w:val="001C410B"/>
    <w:rsid w:val="001C4D5D"/>
    <w:rsid w:val="001C695A"/>
    <w:rsid w:val="001C76FB"/>
    <w:rsid w:val="001D125D"/>
    <w:rsid w:val="001D723B"/>
    <w:rsid w:val="001E1148"/>
    <w:rsid w:val="001E2844"/>
    <w:rsid w:val="001E562E"/>
    <w:rsid w:val="001E6DE5"/>
    <w:rsid w:val="001F1E6C"/>
    <w:rsid w:val="001F38E0"/>
    <w:rsid w:val="001F51A8"/>
    <w:rsid w:val="001F73B1"/>
    <w:rsid w:val="00202C41"/>
    <w:rsid w:val="0020331F"/>
    <w:rsid w:val="00205F37"/>
    <w:rsid w:val="0021090A"/>
    <w:rsid w:val="00211EE7"/>
    <w:rsid w:val="0021366B"/>
    <w:rsid w:val="002174A3"/>
    <w:rsid w:val="0022328C"/>
    <w:rsid w:val="00227E93"/>
    <w:rsid w:val="00230F52"/>
    <w:rsid w:val="0023266E"/>
    <w:rsid w:val="00233355"/>
    <w:rsid w:val="00237383"/>
    <w:rsid w:val="00243714"/>
    <w:rsid w:val="00244329"/>
    <w:rsid w:val="00252555"/>
    <w:rsid w:val="00254CAC"/>
    <w:rsid w:val="00254FAA"/>
    <w:rsid w:val="002563CE"/>
    <w:rsid w:val="00257105"/>
    <w:rsid w:val="00263B37"/>
    <w:rsid w:val="002672F1"/>
    <w:rsid w:val="00267543"/>
    <w:rsid w:val="00270BBD"/>
    <w:rsid w:val="002733B6"/>
    <w:rsid w:val="00273E4E"/>
    <w:rsid w:val="00274E0F"/>
    <w:rsid w:val="00282445"/>
    <w:rsid w:val="0028402A"/>
    <w:rsid w:val="00285498"/>
    <w:rsid w:val="0029020B"/>
    <w:rsid w:val="00291776"/>
    <w:rsid w:val="00291791"/>
    <w:rsid w:val="002926B3"/>
    <w:rsid w:val="00293F4E"/>
    <w:rsid w:val="00295A30"/>
    <w:rsid w:val="002A0427"/>
    <w:rsid w:val="002A11AB"/>
    <w:rsid w:val="002A37CB"/>
    <w:rsid w:val="002A3DC3"/>
    <w:rsid w:val="002A51D9"/>
    <w:rsid w:val="002A5892"/>
    <w:rsid w:val="002B1E95"/>
    <w:rsid w:val="002B1EC0"/>
    <w:rsid w:val="002C48BF"/>
    <w:rsid w:val="002C6C21"/>
    <w:rsid w:val="002D44BE"/>
    <w:rsid w:val="002E0B96"/>
    <w:rsid w:val="002E1267"/>
    <w:rsid w:val="002E5B29"/>
    <w:rsid w:val="002F0370"/>
    <w:rsid w:val="002F092E"/>
    <w:rsid w:val="002F38F6"/>
    <w:rsid w:val="002F4E14"/>
    <w:rsid w:val="002F63F7"/>
    <w:rsid w:val="002F66A1"/>
    <w:rsid w:val="0030030C"/>
    <w:rsid w:val="00301190"/>
    <w:rsid w:val="00305519"/>
    <w:rsid w:val="00305A1E"/>
    <w:rsid w:val="00311A1C"/>
    <w:rsid w:val="00311FA4"/>
    <w:rsid w:val="00317DE4"/>
    <w:rsid w:val="00320641"/>
    <w:rsid w:val="00324BEF"/>
    <w:rsid w:val="003363DE"/>
    <w:rsid w:val="00337B2F"/>
    <w:rsid w:val="00351ECE"/>
    <w:rsid w:val="00360D95"/>
    <w:rsid w:val="00361A3C"/>
    <w:rsid w:val="00364687"/>
    <w:rsid w:val="00371082"/>
    <w:rsid w:val="00373491"/>
    <w:rsid w:val="00374467"/>
    <w:rsid w:val="00375CF7"/>
    <w:rsid w:val="003764F8"/>
    <w:rsid w:val="0037664E"/>
    <w:rsid w:val="00385C4E"/>
    <w:rsid w:val="00386ADC"/>
    <w:rsid w:val="003905FA"/>
    <w:rsid w:val="00390FBC"/>
    <w:rsid w:val="00391792"/>
    <w:rsid w:val="003A45A0"/>
    <w:rsid w:val="003A45C7"/>
    <w:rsid w:val="003A4F08"/>
    <w:rsid w:val="003A54E2"/>
    <w:rsid w:val="003A5997"/>
    <w:rsid w:val="003A6D4D"/>
    <w:rsid w:val="003B19A0"/>
    <w:rsid w:val="003B670F"/>
    <w:rsid w:val="003D5C81"/>
    <w:rsid w:val="003D6234"/>
    <w:rsid w:val="003D7B7A"/>
    <w:rsid w:val="003D7DAD"/>
    <w:rsid w:val="003E130C"/>
    <w:rsid w:val="003E3CB1"/>
    <w:rsid w:val="003E3F6F"/>
    <w:rsid w:val="003F03D4"/>
    <w:rsid w:val="003F0C33"/>
    <w:rsid w:val="003F1600"/>
    <w:rsid w:val="003F3295"/>
    <w:rsid w:val="003F351E"/>
    <w:rsid w:val="003F625F"/>
    <w:rsid w:val="0040081B"/>
    <w:rsid w:val="004059E9"/>
    <w:rsid w:val="00410B23"/>
    <w:rsid w:val="00410EFD"/>
    <w:rsid w:val="004137FA"/>
    <w:rsid w:val="004149BA"/>
    <w:rsid w:val="004208CD"/>
    <w:rsid w:val="00432003"/>
    <w:rsid w:val="004324E9"/>
    <w:rsid w:val="00432DDB"/>
    <w:rsid w:val="0044082A"/>
    <w:rsid w:val="00441391"/>
    <w:rsid w:val="00442037"/>
    <w:rsid w:val="004459C7"/>
    <w:rsid w:val="00447DBB"/>
    <w:rsid w:val="00451500"/>
    <w:rsid w:val="00460DBE"/>
    <w:rsid w:val="0046205B"/>
    <w:rsid w:val="0046507B"/>
    <w:rsid w:val="00473698"/>
    <w:rsid w:val="00475504"/>
    <w:rsid w:val="004767D9"/>
    <w:rsid w:val="004829A6"/>
    <w:rsid w:val="00497EDD"/>
    <w:rsid w:val="004A5D99"/>
    <w:rsid w:val="004A6854"/>
    <w:rsid w:val="004B064B"/>
    <w:rsid w:val="004B0D1C"/>
    <w:rsid w:val="004B3F14"/>
    <w:rsid w:val="004B5C8C"/>
    <w:rsid w:val="004B77B1"/>
    <w:rsid w:val="004C0C15"/>
    <w:rsid w:val="004C1105"/>
    <w:rsid w:val="004C3835"/>
    <w:rsid w:val="004C45CB"/>
    <w:rsid w:val="004C55FB"/>
    <w:rsid w:val="004C664C"/>
    <w:rsid w:val="004D20AA"/>
    <w:rsid w:val="004D2224"/>
    <w:rsid w:val="004D3E2C"/>
    <w:rsid w:val="004D4FF1"/>
    <w:rsid w:val="004E0C15"/>
    <w:rsid w:val="004E1477"/>
    <w:rsid w:val="004E289D"/>
    <w:rsid w:val="004F112F"/>
    <w:rsid w:val="004F166C"/>
    <w:rsid w:val="004F1BB2"/>
    <w:rsid w:val="004F5D23"/>
    <w:rsid w:val="004F762A"/>
    <w:rsid w:val="005006F2"/>
    <w:rsid w:val="0050171A"/>
    <w:rsid w:val="005036B1"/>
    <w:rsid w:val="00504A80"/>
    <w:rsid w:val="00505246"/>
    <w:rsid w:val="00510B32"/>
    <w:rsid w:val="00510B65"/>
    <w:rsid w:val="005116D5"/>
    <w:rsid w:val="00512F4B"/>
    <w:rsid w:val="00513FDF"/>
    <w:rsid w:val="0051704D"/>
    <w:rsid w:val="00522A86"/>
    <w:rsid w:val="00522F20"/>
    <w:rsid w:val="0052341F"/>
    <w:rsid w:val="0052353C"/>
    <w:rsid w:val="0052553D"/>
    <w:rsid w:val="00527296"/>
    <w:rsid w:val="0053081B"/>
    <w:rsid w:val="00533AA8"/>
    <w:rsid w:val="005371A5"/>
    <w:rsid w:val="00541F07"/>
    <w:rsid w:val="00544432"/>
    <w:rsid w:val="00550329"/>
    <w:rsid w:val="00552F10"/>
    <w:rsid w:val="005536EB"/>
    <w:rsid w:val="00560098"/>
    <w:rsid w:val="00563292"/>
    <w:rsid w:val="00564FA7"/>
    <w:rsid w:val="00565DFD"/>
    <w:rsid w:val="00566105"/>
    <w:rsid w:val="0057147F"/>
    <w:rsid w:val="00572DF5"/>
    <w:rsid w:val="00576E4F"/>
    <w:rsid w:val="00580B22"/>
    <w:rsid w:val="00582978"/>
    <w:rsid w:val="00587D78"/>
    <w:rsid w:val="005903CC"/>
    <w:rsid w:val="005908E7"/>
    <w:rsid w:val="0059248C"/>
    <w:rsid w:val="005928B0"/>
    <w:rsid w:val="00595A93"/>
    <w:rsid w:val="00597E57"/>
    <w:rsid w:val="005A18DD"/>
    <w:rsid w:val="005A2B6F"/>
    <w:rsid w:val="005A32B7"/>
    <w:rsid w:val="005A5F14"/>
    <w:rsid w:val="005B0D25"/>
    <w:rsid w:val="005B2623"/>
    <w:rsid w:val="005B2D01"/>
    <w:rsid w:val="005B36B2"/>
    <w:rsid w:val="005B4BB5"/>
    <w:rsid w:val="005B5F57"/>
    <w:rsid w:val="005B6E09"/>
    <w:rsid w:val="005C2C38"/>
    <w:rsid w:val="005C3864"/>
    <w:rsid w:val="005C47BA"/>
    <w:rsid w:val="005D5BCE"/>
    <w:rsid w:val="005D608E"/>
    <w:rsid w:val="005E0088"/>
    <w:rsid w:val="005E64A9"/>
    <w:rsid w:val="005F01EF"/>
    <w:rsid w:val="005F1444"/>
    <w:rsid w:val="005F16A8"/>
    <w:rsid w:val="005F1D26"/>
    <w:rsid w:val="005F24F0"/>
    <w:rsid w:val="005F3F35"/>
    <w:rsid w:val="005F6720"/>
    <w:rsid w:val="00601B04"/>
    <w:rsid w:val="006207BC"/>
    <w:rsid w:val="00621AFB"/>
    <w:rsid w:val="00621C6B"/>
    <w:rsid w:val="0062395C"/>
    <w:rsid w:val="0062440B"/>
    <w:rsid w:val="00630800"/>
    <w:rsid w:val="0063419F"/>
    <w:rsid w:val="006404A5"/>
    <w:rsid w:val="00641BA9"/>
    <w:rsid w:val="00641D0B"/>
    <w:rsid w:val="00644BF2"/>
    <w:rsid w:val="0065007C"/>
    <w:rsid w:val="00650C36"/>
    <w:rsid w:val="00651009"/>
    <w:rsid w:val="00651114"/>
    <w:rsid w:val="00651F77"/>
    <w:rsid w:val="00652849"/>
    <w:rsid w:val="00655D4F"/>
    <w:rsid w:val="00656C59"/>
    <w:rsid w:val="006577A1"/>
    <w:rsid w:val="006609E0"/>
    <w:rsid w:val="00662FCB"/>
    <w:rsid w:val="00663A52"/>
    <w:rsid w:val="00665374"/>
    <w:rsid w:val="00665803"/>
    <w:rsid w:val="006917DA"/>
    <w:rsid w:val="006921F8"/>
    <w:rsid w:val="00693BC1"/>
    <w:rsid w:val="00693F94"/>
    <w:rsid w:val="00695835"/>
    <w:rsid w:val="00697872"/>
    <w:rsid w:val="006A06F7"/>
    <w:rsid w:val="006A4AD0"/>
    <w:rsid w:val="006A4DD1"/>
    <w:rsid w:val="006A54AF"/>
    <w:rsid w:val="006A5CD1"/>
    <w:rsid w:val="006B106D"/>
    <w:rsid w:val="006B30D0"/>
    <w:rsid w:val="006B5A51"/>
    <w:rsid w:val="006C0727"/>
    <w:rsid w:val="006C0B01"/>
    <w:rsid w:val="006C2B96"/>
    <w:rsid w:val="006C52E9"/>
    <w:rsid w:val="006C6BD2"/>
    <w:rsid w:val="006D2CD6"/>
    <w:rsid w:val="006E145F"/>
    <w:rsid w:val="006E4BDF"/>
    <w:rsid w:val="006E5409"/>
    <w:rsid w:val="006E5482"/>
    <w:rsid w:val="006F3551"/>
    <w:rsid w:val="006F7CFA"/>
    <w:rsid w:val="00700B8B"/>
    <w:rsid w:val="00703074"/>
    <w:rsid w:val="007075EE"/>
    <w:rsid w:val="007106E2"/>
    <w:rsid w:val="0071174C"/>
    <w:rsid w:val="00716580"/>
    <w:rsid w:val="00726D61"/>
    <w:rsid w:val="007350AF"/>
    <w:rsid w:val="0074057A"/>
    <w:rsid w:val="00741194"/>
    <w:rsid w:val="00741541"/>
    <w:rsid w:val="0074438C"/>
    <w:rsid w:val="007463CF"/>
    <w:rsid w:val="00746F47"/>
    <w:rsid w:val="00750B1D"/>
    <w:rsid w:val="007532AB"/>
    <w:rsid w:val="007571E7"/>
    <w:rsid w:val="00760B44"/>
    <w:rsid w:val="0076531D"/>
    <w:rsid w:val="0076685C"/>
    <w:rsid w:val="00767110"/>
    <w:rsid w:val="00770572"/>
    <w:rsid w:val="00776114"/>
    <w:rsid w:val="0078108A"/>
    <w:rsid w:val="00781D0B"/>
    <w:rsid w:val="00783A36"/>
    <w:rsid w:val="00785669"/>
    <w:rsid w:val="00785AB6"/>
    <w:rsid w:val="00795480"/>
    <w:rsid w:val="00797E8A"/>
    <w:rsid w:val="007A0BDB"/>
    <w:rsid w:val="007A3385"/>
    <w:rsid w:val="007C09D6"/>
    <w:rsid w:val="007C0CBA"/>
    <w:rsid w:val="007C30FC"/>
    <w:rsid w:val="007D17C9"/>
    <w:rsid w:val="007D292F"/>
    <w:rsid w:val="007D4321"/>
    <w:rsid w:val="007E0A98"/>
    <w:rsid w:val="007E6B18"/>
    <w:rsid w:val="007E7B9A"/>
    <w:rsid w:val="007F08AB"/>
    <w:rsid w:val="007F5182"/>
    <w:rsid w:val="00803A06"/>
    <w:rsid w:val="00805486"/>
    <w:rsid w:val="00805CF3"/>
    <w:rsid w:val="008168F9"/>
    <w:rsid w:val="008202A7"/>
    <w:rsid w:val="0082257A"/>
    <w:rsid w:val="00823FEB"/>
    <w:rsid w:val="0082641B"/>
    <w:rsid w:val="00827628"/>
    <w:rsid w:val="00830DB0"/>
    <w:rsid w:val="00832D21"/>
    <w:rsid w:val="00836042"/>
    <w:rsid w:val="0083615C"/>
    <w:rsid w:val="00837ABC"/>
    <w:rsid w:val="00837FBB"/>
    <w:rsid w:val="0084048B"/>
    <w:rsid w:val="00843299"/>
    <w:rsid w:val="00853AE8"/>
    <w:rsid w:val="00855B69"/>
    <w:rsid w:val="008572D2"/>
    <w:rsid w:val="00860A01"/>
    <w:rsid w:val="00861B59"/>
    <w:rsid w:val="00861C60"/>
    <w:rsid w:val="0086402E"/>
    <w:rsid w:val="00864EF0"/>
    <w:rsid w:val="00867653"/>
    <w:rsid w:val="008760E5"/>
    <w:rsid w:val="00877EFB"/>
    <w:rsid w:val="00885A5E"/>
    <w:rsid w:val="00893D2A"/>
    <w:rsid w:val="00897355"/>
    <w:rsid w:val="0089755D"/>
    <w:rsid w:val="0089774E"/>
    <w:rsid w:val="008979AE"/>
    <w:rsid w:val="008A136F"/>
    <w:rsid w:val="008A173B"/>
    <w:rsid w:val="008A5E6F"/>
    <w:rsid w:val="008A7769"/>
    <w:rsid w:val="008B1ADC"/>
    <w:rsid w:val="008B7063"/>
    <w:rsid w:val="008C0C28"/>
    <w:rsid w:val="008D0703"/>
    <w:rsid w:val="008D1901"/>
    <w:rsid w:val="008D26A0"/>
    <w:rsid w:val="008D33E7"/>
    <w:rsid w:val="008D3E6C"/>
    <w:rsid w:val="008D4048"/>
    <w:rsid w:val="008D7C3E"/>
    <w:rsid w:val="008E31E2"/>
    <w:rsid w:val="008E4292"/>
    <w:rsid w:val="008E7E6E"/>
    <w:rsid w:val="008F1508"/>
    <w:rsid w:val="008F3019"/>
    <w:rsid w:val="008F453D"/>
    <w:rsid w:val="008F5E59"/>
    <w:rsid w:val="008F776F"/>
    <w:rsid w:val="00900FCB"/>
    <w:rsid w:val="00902CF3"/>
    <w:rsid w:val="00911F77"/>
    <w:rsid w:val="00912A9A"/>
    <w:rsid w:val="00916903"/>
    <w:rsid w:val="0092072B"/>
    <w:rsid w:val="00922D95"/>
    <w:rsid w:val="0092416D"/>
    <w:rsid w:val="00926902"/>
    <w:rsid w:val="00930943"/>
    <w:rsid w:val="00933551"/>
    <w:rsid w:val="00934322"/>
    <w:rsid w:val="0093484D"/>
    <w:rsid w:val="0094333B"/>
    <w:rsid w:val="009578FD"/>
    <w:rsid w:val="009622BB"/>
    <w:rsid w:val="009624D2"/>
    <w:rsid w:val="00963AEE"/>
    <w:rsid w:val="009649F0"/>
    <w:rsid w:val="00966FBD"/>
    <w:rsid w:val="00975F01"/>
    <w:rsid w:val="00976B20"/>
    <w:rsid w:val="00977C6E"/>
    <w:rsid w:val="00980662"/>
    <w:rsid w:val="009836F4"/>
    <w:rsid w:val="00990B1E"/>
    <w:rsid w:val="00992402"/>
    <w:rsid w:val="00997414"/>
    <w:rsid w:val="009A01D5"/>
    <w:rsid w:val="009A4560"/>
    <w:rsid w:val="009A4C3E"/>
    <w:rsid w:val="009B0AE2"/>
    <w:rsid w:val="009B58B3"/>
    <w:rsid w:val="009C0B2F"/>
    <w:rsid w:val="009C377C"/>
    <w:rsid w:val="009C58ED"/>
    <w:rsid w:val="009C6B04"/>
    <w:rsid w:val="009D138F"/>
    <w:rsid w:val="009D20DA"/>
    <w:rsid w:val="009D29B5"/>
    <w:rsid w:val="009D546E"/>
    <w:rsid w:val="009D7D64"/>
    <w:rsid w:val="009E0D6F"/>
    <w:rsid w:val="009F2FBC"/>
    <w:rsid w:val="009F6C55"/>
    <w:rsid w:val="009F6F4E"/>
    <w:rsid w:val="009F7A70"/>
    <w:rsid w:val="00A00C90"/>
    <w:rsid w:val="00A05169"/>
    <w:rsid w:val="00A12B14"/>
    <w:rsid w:val="00A141F4"/>
    <w:rsid w:val="00A1517C"/>
    <w:rsid w:val="00A21200"/>
    <w:rsid w:val="00A226F4"/>
    <w:rsid w:val="00A26DCA"/>
    <w:rsid w:val="00A33BEE"/>
    <w:rsid w:val="00A3414A"/>
    <w:rsid w:val="00A35A8A"/>
    <w:rsid w:val="00A402BE"/>
    <w:rsid w:val="00A44914"/>
    <w:rsid w:val="00A51690"/>
    <w:rsid w:val="00A51DD5"/>
    <w:rsid w:val="00A553DE"/>
    <w:rsid w:val="00A56138"/>
    <w:rsid w:val="00A63338"/>
    <w:rsid w:val="00A6467C"/>
    <w:rsid w:val="00A67456"/>
    <w:rsid w:val="00A81321"/>
    <w:rsid w:val="00A815AF"/>
    <w:rsid w:val="00A878B1"/>
    <w:rsid w:val="00A9138D"/>
    <w:rsid w:val="00A959ED"/>
    <w:rsid w:val="00A9652E"/>
    <w:rsid w:val="00A97949"/>
    <w:rsid w:val="00A97D2F"/>
    <w:rsid w:val="00AA0AEF"/>
    <w:rsid w:val="00AA427C"/>
    <w:rsid w:val="00AA668D"/>
    <w:rsid w:val="00AB2026"/>
    <w:rsid w:val="00AB2CF7"/>
    <w:rsid w:val="00AB31DB"/>
    <w:rsid w:val="00AB3678"/>
    <w:rsid w:val="00AC4348"/>
    <w:rsid w:val="00AC4559"/>
    <w:rsid w:val="00AC548A"/>
    <w:rsid w:val="00AC5501"/>
    <w:rsid w:val="00AC557D"/>
    <w:rsid w:val="00AC5D84"/>
    <w:rsid w:val="00AD024E"/>
    <w:rsid w:val="00AE0465"/>
    <w:rsid w:val="00AE1F34"/>
    <w:rsid w:val="00AE27B6"/>
    <w:rsid w:val="00AE3426"/>
    <w:rsid w:val="00AF0620"/>
    <w:rsid w:val="00AF0B3B"/>
    <w:rsid w:val="00AF1576"/>
    <w:rsid w:val="00AF5768"/>
    <w:rsid w:val="00B01AAC"/>
    <w:rsid w:val="00B04F8A"/>
    <w:rsid w:val="00B07D00"/>
    <w:rsid w:val="00B1255F"/>
    <w:rsid w:val="00B15685"/>
    <w:rsid w:val="00B15FB7"/>
    <w:rsid w:val="00B15FE1"/>
    <w:rsid w:val="00B17376"/>
    <w:rsid w:val="00B20CC8"/>
    <w:rsid w:val="00B20F71"/>
    <w:rsid w:val="00B219B4"/>
    <w:rsid w:val="00B2559B"/>
    <w:rsid w:val="00B26A9B"/>
    <w:rsid w:val="00B300B6"/>
    <w:rsid w:val="00B35E9B"/>
    <w:rsid w:val="00B47679"/>
    <w:rsid w:val="00B47E2F"/>
    <w:rsid w:val="00B52AA3"/>
    <w:rsid w:val="00B57305"/>
    <w:rsid w:val="00B61125"/>
    <w:rsid w:val="00B650FF"/>
    <w:rsid w:val="00B65C2C"/>
    <w:rsid w:val="00B80A65"/>
    <w:rsid w:val="00B828FA"/>
    <w:rsid w:val="00B83257"/>
    <w:rsid w:val="00B8638B"/>
    <w:rsid w:val="00B87E71"/>
    <w:rsid w:val="00B92031"/>
    <w:rsid w:val="00B93C83"/>
    <w:rsid w:val="00B93F8D"/>
    <w:rsid w:val="00B95957"/>
    <w:rsid w:val="00B96C99"/>
    <w:rsid w:val="00BA2BD0"/>
    <w:rsid w:val="00BA2BF1"/>
    <w:rsid w:val="00BA65A8"/>
    <w:rsid w:val="00BA7D9F"/>
    <w:rsid w:val="00BB3338"/>
    <w:rsid w:val="00BC0923"/>
    <w:rsid w:val="00BD0BB8"/>
    <w:rsid w:val="00BD13ED"/>
    <w:rsid w:val="00BD3DEE"/>
    <w:rsid w:val="00BD3ED5"/>
    <w:rsid w:val="00BD74F4"/>
    <w:rsid w:val="00BD7AE3"/>
    <w:rsid w:val="00BE008D"/>
    <w:rsid w:val="00BE2987"/>
    <w:rsid w:val="00BE5E88"/>
    <w:rsid w:val="00BE68C2"/>
    <w:rsid w:val="00BF2D62"/>
    <w:rsid w:val="00BF4434"/>
    <w:rsid w:val="00BF4CAF"/>
    <w:rsid w:val="00BF5317"/>
    <w:rsid w:val="00BF5819"/>
    <w:rsid w:val="00BF5C44"/>
    <w:rsid w:val="00BF7ED4"/>
    <w:rsid w:val="00C018C0"/>
    <w:rsid w:val="00C10483"/>
    <w:rsid w:val="00C12D97"/>
    <w:rsid w:val="00C176C8"/>
    <w:rsid w:val="00C2565E"/>
    <w:rsid w:val="00C26FB2"/>
    <w:rsid w:val="00C31D7B"/>
    <w:rsid w:val="00C32431"/>
    <w:rsid w:val="00C34C8B"/>
    <w:rsid w:val="00C427D9"/>
    <w:rsid w:val="00C45646"/>
    <w:rsid w:val="00C5286B"/>
    <w:rsid w:val="00C57BDE"/>
    <w:rsid w:val="00C62334"/>
    <w:rsid w:val="00C628CA"/>
    <w:rsid w:val="00C62E94"/>
    <w:rsid w:val="00C66F1A"/>
    <w:rsid w:val="00C7323E"/>
    <w:rsid w:val="00C768D9"/>
    <w:rsid w:val="00C82201"/>
    <w:rsid w:val="00C8223B"/>
    <w:rsid w:val="00C8689B"/>
    <w:rsid w:val="00C872E0"/>
    <w:rsid w:val="00C91592"/>
    <w:rsid w:val="00C92FA9"/>
    <w:rsid w:val="00C93118"/>
    <w:rsid w:val="00C96351"/>
    <w:rsid w:val="00C97733"/>
    <w:rsid w:val="00CA09B2"/>
    <w:rsid w:val="00CA0EC0"/>
    <w:rsid w:val="00CA1F2D"/>
    <w:rsid w:val="00CA30D7"/>
    <w:rsid w:val="00CA52C6"/>
    <w:rsid w:val="00CB1676"/>
    <w:rsid w:val="00CB2466"/>
    <w:rsid w:val="00CB30C0"/>
    <w:rsid w:val="00CB3890"/>
    <w:rsid w:val="00CC20F6"/>
    <w:rsid w:val="00CC49B4"/>
    <w:rsid w:val="00CD318C"/>
    <w:rsid w:val="00CD5BB1"/>
    <w:rsid w:val="00CE070C"/>
    <w:rsid w:val="00CE211E"/>
    <w:rsid w:val="00CE4CFB"/>
    <w:rsid w:val="00CE69C1"/>
    <w:rsid w:val="00CE757B"/>
    <w:rsid w:val="00CF028E"/>
    <w:rsid w:val="00CF0783"/>
    <w:rsid w:val="00CF4989"/>
    <w:rsid w:val="00CF703F"/>
    <w:rsid w:val="00D06D1F"/>
    <w:rsid w:val="00D06D87"/>
    <w:rsid w:val="00D07F1C"/>
    <w:rsid w:val="00D1308D"/>
    <w:rsid w:val="00D134DD"/>
    <w:rsid w:val="00D17311"/>
    <w:rsid w:val="00D24FC9"/>
    <w:rsid w:val="00D2531B"/>
    <w:rsid w:val="00D26A04"/>
    <w:rsid w:val="00D30087"/>
    <w:rsid w:val="00D30BE4"/>
    <w:rsid w:val="00D30F2E"/>
    <w:rsid w:val="00D32540"/>
    <w:rsid w:val="00D36C57"/>
    <w:rsid w:val="00D373B3"/>
    <w:rsid w:val="00D43474"/>
    <w:rsid w:val="00D45403"/>
    <w:rsid w:val="00D504EC"/>
    <w:rsid w:val="00D51154"/>
    <w:rsid w:val="00D533F0"/>
    <w:rsid w:val="00D701AF"/>
    <w:rsid w:val="00D72290"/>
    <w:rsid w:val="00D7435A"/>
    <w:rsid w:val="00D774C3"/>
    <w:rsid w:val="00D83D71"/>
    <w:rsid w:val="00D96798"/>
    <w:rsid w:val="00DA6FAC"/>
    <w:rsid w:val="00DA7100"/>
    <w:rsid w:val="00DB030C"/>
    <w:rsid w:val="00DB5741"/>
    <w:rsid w:val="00DB605F"/>
    <w:rsid w:val="00DB73D2"/>
    <w:rsid w:val="00DC1BB2"/>
    <w:rsid w:val="00DC5A7B"/>
    <w:rsid w:val="00DD0B15"/>
    <w:rsid w:val="00DD3EC4"/>
    <w:rsid w:val="00DD3F07"/>
    <w:rsid w:val="00DD751A"/>
    <w:rsid w:val="00DE544D"/>
    <w:rsid w:val="00DF0D69"/>
    <w:rsid w:val="00DF3E78"/>
    <w:rsid w:val="00DF455D"/>
    <w:rsid w:val="00DF677A"/>
    <w:rsid w:val="00DF738E"/>
    <w:rsid w:val="00E00349"/>
    <w:rsid w:val="00E00B4F"/>
    <w:rsid w:val="00E1231B"/>
    <w:rsid w:val="00E13656"/>
    <w:rsid w:val="00E15F76"/>
    <w:rsid w:val="00E215F6"/>
    <w:rsid w:val="00E22F6C"/>
    <w:rsid w:val="00E2768B"/>
    <w:rsid w:val="00E27823"/>
    <w:rsid w:val="00E27A99"/>
    <w:rsid w:val="00E32109"/>
    <w:rsid w:val="00E3291E"/>
    <w:rsid w:val="00E32D3C"/>
    <w:rsid w:val="00E3369E"/>
    <w:rsid w:val="00E5315F"/>
    <w:rsid w:val="00E537FC"/>
    <w:rsid w:val="00E64C07"/>
    <w:rsid w:val="00E650CA"/>
    <w:rsid w:val="00E6637E"/>
    <w:rsid w:val="00E70F6D"/>
    <w:rsid w:val="00E715B2"/>
    <w:rsid w:val="00E718B0"/>
    <w:rsid w:val="00E728A6"/>
    <w:rsid w:val="00E74DC0"/>
    <w:rsid w:val="00E753C6"/>
    <w:rsid w:val="00E765B2"/>
    <w:rsid w:val="00E90055"/>
    <w:rsid w:val="00E90966"/>
    <w:rsid w:val="00E9477B"/>
    <w:rsid w:val="00E95AF2"/>
    <w:rsid w:val="00E965A7"/>
    <w:rsid w:val="00EA6EBD"/>
    <w:rsid w:val="00EB0192"/>
    <w:rsid w:val="00EB07BB"/>
    <w:rsid w:val="00EB628B"/>
    <w:rsid w:val="00EB6888"/>
    <w:rsid w:val="00EC12DA"/>
    <w:rsid w:val="00EC2A09"/>
    <w:rsid w:val="00EC2F3B"/>
    <w:rsid w:val="00EC5868"/>
    <w:rsid w:val="00EC5ACA"/>
    <w:rsid w:val="00EC5FF2"/>
    <w:rsid w:val="00ED14B3"/>
    <w:rsid w:val="00ED1614"/>
    <w:rsid w:val="00EE3D71"/>
    <w:rsid w:val="00EE4365"/>
    <w:rsid w:val="00EF3638"/>
    <w:rsid w:val="00EF46DB"/>
    <w:rsid w:val="00EF584C"/>
    <w:rsid w:val="00EF6093"/>
    <w:rsid w:val="00EF611C"/>
    <w:rsid w:val="00F03AF6"/>
    <w:rsid w:val="00F04337"/>
    <w:rsid w:val="00F0511A"/>
    <w:rsid w:val="00F05549"/>
    <w:rsid w:val="00F05ACC"/>
    <w:rsid w:val="00F14192"/>
    <w:rsid w:val="00F15902"/>
    <w:rsid w:val="00F20886"/>
    <w:rsid w:val="00F2112C"/>
    <w:rsid w:val="00F21F45"/>
    <w:rsid w:val="00F273E2"/>
    <w:rsid w:val="00F27E43"/>
    <w:rsid w:val="00F32DEB"/>
    <w:rsid w:val="00F42145"/>
    <w:rsid w:val="00F460AC"/>
    <w:rsid w:val="00F5413F"/>
    <w:rsid w:val="00F54917"/>
    <w:rsid w:val="00F56571"/>
    <w:rsid w:val="00F56A8D"/>
    <w:rsid w:val="00F605F7"/>
    <w:rsid w:val="00F610CF"/>
    <w:rsid w:val="00F626A0"/>
    <w:rsid w:val="00F64B59"/>
    <w:rsid w:val="00F65F09"/>
    <w:rsid w:val="00F6606D"/>
    <w:rsid w:val="00F66834"/>
    <w:rsid w:val="00F759F7"/>
    <w:rsid w:val="00F801DC"/>
    <w:rsid w:val="00F80A06"/>
    <w:rsid w:val="00F8658A"/>
    <w:rsid w:val="00F905E7"/>
    <w:rsid w:val="00F912C2"/>
    <w:rsid w:val="00F91B55"/>
    <w:rsid w:val="00F93FDF"/>
    <w:rsid w:val="00FA377A"/>
    <w:rsid w:val="00FB0431"/>
    <w:rsid w:val="00FB345B"/>
    <w:rsid w:val="00FC1ED3"/>
    <w:rsid w:val="00FC1ED6"/>
    <w:rsid w:val="00FC5032"/>
    <w:rsid w:val="00FD3456"/>
    <w:rsid w:val="00FD3EB8"/>
    <w:rsid w:val="00FD6175"/>
    <w:rsid w:val="00FD70B6"/>
    <w:rsid w:val="00FE1861"/>
    <w:rsid w:val="00FE4E07"/>
    <w:rsid w:val="00FF1670"/>
    <w:rsid w:val="00FF1D95"/>
    <w:rsid w:val="00FF4A77"/>
    <w:rsid w:val="00FF4F72"/>
    <w:rsid w:val="00FF6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18C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6B106D"/>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5Char">
    <w:name w:val="Heading 5 Char"/>
    <w:basedOn w:val="DefaultParagraphFont"/>
    <w:link w:val="Heading5"/>
    <w:rsid w:val="006B106D"/>
    <w:rPr>
      <w:rFonts w:ascii="Calibri" w:hAnsi="Calibri"/>
      <w:b/>
      <w:bCs/>
      <w:i/>
      <w:iCs/>
      <w:sz w:val="26"/>
      <w:szCs w:val="26"/>
      <w:lang w:val="en-GB"/>
    </w:rPr>
  </w:style>
  <w:style w:type="character" w:styleId="CommentReference">
    <w:name w:val="annotation reference"/>
    <w:basedOn w:val="DefaultParagraphFont"/>
    <w:rsid w:val="0028402A"/>
    <w:rPr>
      <w:sz w:val="16"/>
      <w:szCs w:val="16"/>
    </w:rPr>
  </w:style>
  <w:style w:type="paragraph" w:styleId="CommentText">
    <w:name w:val="annotation text"/>
    <w:basedOn w:val="Normal"/>
    <w:link w:val="CommentTextChar"/>
    <w:rsid w:val="0028402A"/>
    <w:rPr>
      <w:sz w:val="20"/>
    </w:rPr>
  </w:style>
  <w:style w:type="character" w:customStyle="1" w:styleId="CommentTextChar">
    <w:name w:val="Comment Text Char"/>
    <w:basedOn w:val="DefaultParagraphFont"/>
    <w:link w:val="CommentText"/>
    <w:rsid w:val="0028402A"/>
    <w:rPr>
      <w:lang w:val="en-GB"/>
    </w:rPr>
  </w:style>
  <w:style w:type="paragraph" w:customStyle="1" w:styleId="T">
    <w:name w:val="T"/>
    <w:aliases w:val="Text"/>
    <w:uiPriority w:val="99"/>
    <w:rsid w:val="002840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paragraph" w:customStyle="1" w:styleId="CellBody">
    <w:name w:val="CellBody"/>
    <w:uiPriority w:val="99"/>
    <w:rsid w:val="0028402A"/>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28402A"/>
    <w:pPr>
      <w:widowControl w:val="0"/>
      <w:autoSpaceDE w:val="0"/>
      <w:autoSpaceDN w:val="0"/>
      <w:adjustRightInd w:val="0"/>
      <w:spacing w:before="240" w:line="240" w:lineRule="atLeast"/>
      <w:jc w:val="center"/>
    </w:pPr>
    <w:rPr>
      <w:rFonts w:ascii="Arial" w:hAnsi="Arial" w:cs="Arial"/>
      <w:b/>
      <w:bCs/>
      <w:color w:val="000000"/>
      <w:w w:val="0"/>
      <w:lang w:val="en-GB"/>
    </w:rPr>
  </w:style>
  <w:style w:type="character" w:styleId="UnresolvedMention">
    <w:name w:val="Unresolved Mention"/>
    <w:basedOn w:val="DefaultParagraphFont"/>
    <w:uiPriority w:val="99"/>
    <w:semiHidden/>
    <w:unhideWhenUsed/>
    <w:rsid w:val="005B2623"/>
    <w:rPr>
      <w:color w:val="605E5C"/>
      <w:shd w:val="clear" w:color="auto" w:fill="E1DFDD"/>
    </w:rPr>
  </w:style>
  <w:style w:type="paragraph" w:styleId="ListParagraph">
    <w:name w:val="List Paragraph"/>
    <w:basedOn w:val="Normal"/>
    <w:uiPriority w:val="34"/>
    <w:qFormat/>
    <w:rsid w:val="002B1EC0"/>
    <w:pPr>
      <w:ind w:left="720"/>
      <w:contextualSpacing/>
    </w:pPr>
  </w:style>
  <w:style w:type="character" w:styleId="PlaceholderText">
    <w:name w:val="Placeholder Text"/>
    <w:basedOn w:val="DefaultParagraphFont"/>
    <w:uiPriority w:val="99"/>
    <w:semiHidden/>
    <w:rsid w:val="003A45C7"/>
    <w:rPr>
      <w:color w:val="808080"/>
    </w:rPr>
  </w:style>
  <w:style w:type="paragraph" w:styleId="Revision">
    <w:name w:val="Revision"/>
    <w:hidden/>
    <w:uiPriority w:val="99"/>
    <w:semiHidden/>
    <w:rsid w:val="00F66834"/>
    <w:rPr>
      <w:sz w:val="22"/>
      <w:lang w:val="en-GB"/>
    </w:rPr>
  </w:style>
  <w:style w:type="paragraph" w:customStyle="1" w:styleId="BodyText">
    <w:name w:val="BodyText"/>
    <w:basedOn w:val="Normal"/>
    <w:qFormat/>
    <w:rsid w:val="008F776F"/>
    <w:pPr>
      <w:spacing w:before="120" w:after="120"/>
      <w:jc w:val="both"/>
    </w:pPr>
    <w:rPr>
      <w:rFonts w:eastAsia="Batang"/>
    </w:rPr>
  </w:style>
  <w:style w:type="paragraph" w:styleId="CommentSubject">
    <w:name w:val="annotation subject"/>
    <w:basedOn w:val="CommentText"/>
    <w:next w:val="CommentText"/>
    <w:link w:val="CommentSubjectChar"/>
    <w:rsid w:val="005B4BB5"/>
    <w:rPr>
      <w:b/>
      <w:bCs/>
    </w:rPr>
  </w:style>
  <w:style w:type="character" w:customStyle="1" w:styleId="CommentSubjectChar">
    <w:name w:val="Comment Subject Char"/>
    <w:basedOn w:val="CommentTextChar"/>
    <w:link w:val="CommentSubject"/>
    <w:rsid w:val="005B4BB5"/>
    <w:rPr>
      <w:b/>
      <w:bCs/>
      <w:lang w:val="en-GB"/>
    </w:rPr>
  </w:style>
  <w:style w:type="character" w:customStyle="1" w:styleId="HeaderChar">
    <w:name w:val="Header Char"/>
    <w:basedOn w:val="DefaultParagraphFont"/>
    <w:link w:val="Header"/>
    <w:uiPriority w:val="99"/>
    <w:rsid w:val="00C768D9"/>
    <w:rPr>
      <w:b/>
      <w:sz w:val="28"/>
      <w:lang w:val="en-GB"/>
    </w:rPr>
  </w:style>
  <w:style w:type="paragraph" w:customStyle="1" w:styleId="pf0">
    <w:name w:val="pf0"/>
    <w:basedOn w:val="Normal"/>
    <w:rsid w:val="00900FCB"/>
    <w:pPr>
      <w:spacing w:before="100" w:beforeAutospacing="1" w:after="100" w:afterAutospacing="1"/>
    </w:pPr>
    <w:rPr>
      <w:sz w:val="24"/>
      <w:szCs w:val="24"/>
      <w:lang w:val="en-US" w:eastAsia="zh-CN"/>
    </w:rPr>
  </w:style>
  <w:style w:type="character" w:customStyle="1" w:styleId="cf01">
    <w:name w:val="cf01"/>
    <w:basedOn w:val="DefaultParagraphFont"/>
    <w:rsid w:val="00900FCB"/>
    <w:rPr>
      <w:rFonts w:ascii="Segoe UI" w:hAnsi="Segoe UI" w:cs="Segoe UI" w:hint="default"/>
      <w:color w:val="26262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355">
      <w:bodyDiv w:val="1"/>
      <w:marLeft w:val="0"/>
      <w:marRight w:val="0"/>
      <w:marTop w:val="0"/>
      <w:marBottom w:val="0"/>
      <w:divBdr>
        <w:top w:val="none" w:sz="0" w:space="0" w:color="auto"/>
        <w:left w:val="none" w:sz="0" w:space="0" w:color="auto"/>
        <w:bottom w:val="none" w:sz="0" w:space="0" w:color="auto"/>
        <w:right w:val="none" w:sz="0" w:space="0" w:color="auto"/>
      </w:divBdr>
    </w:div>
    <w:div w:id="121508343">
      <w:bodyDiv w:val="1"/>
      <w:marLeft w:val="0"/>
      <w:marRight w:val="0"/>
      <w:marTop w:val="0"/>
      <w:marBottom w:val="0"/>
      <w:divBdr>
        <w:top w:val="none" w:sz="0" w:space="0" w:color="auto"/>
        <w:left w:val="none" w:sz="0" w:space="0" w:color="auto"/>
        <w:bottom w:val="none" w:sz="0" w:space="0" w:color="auto"/>
        <w:right w:val="none" w:sz="0" w:space="0" w:color="auto"/>
      </w:divBdr>
    </w:div>
    <w:div w:id="347217236">
      <w:bodyDiv w:val="1"/>
      <w:marLeft w:val="0"/>
      <w:marRight w:val="0"/>
      <w:marTop w:val="0"/>
      <w:marBottom w:val="0"/>
      <w:divBdr>
        <w:top w:val="none" w:sz="0" w:space="0" w:color="auto"/>
        <w:left w:val="none" w:sz="0" w:space="0" w:color="auto"/>
        <w:bottom w:val="none" w:sz="0" w:space="0" w:color="auto"/>
        <w:right w:val="none" w:sz="0" w:space="0" w:color="auto"/>
      </w:divBdr>
    </w:div>
    <w:div w:id="355891976">
      <w:bodyDiv w:val="1"/>
      <w:marLeft w:val="0"/>
      <w:marRight w:val="0"/>
      <w:marTop w:val="0"/>
      <w:marBottom w:val="0"/>
      <w:divBdr>
        <w:top w:val="none" w:sz="0" w:space="0" w:color="auto"/>
        <w:left w:val="none" w:sz="0" w:space="0" w:color="auto"/>
        <w:bottom w:val="none" w:sz="0" w:space="0" w:color="auto"/>
        <w:right w:val="none" w:sz="0" w:space="0" w:color="auto"/>
      </w:divBdr>
    </w:div>
    <w:div w:id="357199254">
      <w:bodyDiv w:val="1"/>
      <w:marLeft w:val="0"/>
      <w:marRight w:val="0"/>
      <w:marTop w:val="0"/>
      <w:marBottom w:val="0"/>
      <w:divBdr>
        <w:top w:val="none" w:sz="0" w:space="0" w:color="auto"/>
        <w:left w:val="none" w:sz="0" w:space="0" w:color="auto"/>
        <w:bottom w:val="none" w:sz="0" w:space="0" w:color="auto"/>
        <w:right w:val="none" w:sz="0" w:space="0" w:color="auto"/>
      </w:divBdr>
    </w:div>
    <w:div w:id="586889941">
      <w:bodyDiv w:val="1"/>
      <w:marLeft w:val="0"/>
      <w:marRight w:val="0"/>
      <w:marTop w:val="0"/>
      <w:marBottom w:val="0"/>
      <w:divBdr>
        <w:top w:val="none" w:sz="0" w:space="0" w:color="auto"/>
        <w:left w:val="none" w:sz="0" w:space="0" w:color="auto"/>
        <w:bottom w:val="none" w:sz="0" w:space="0" w:color="auto"/>
        <w:right w:val="none" w:sz="0" w:space="0" w:color="auto"/>
      </w:divBdr>
    </w:div>
    <w:div w:id="634139365">
      <w:bodyDiv w:val="1"/>
      <w:marLeft w:val="0"/>
      <w:marRight w:val="0"/>
      <w:marTop w:val="0"/>
      <w:marBottom w:val="0"/>
      <w:divBdr>
        <w:top w:val="none" w:sz="0" w:space="0" w:color="auto"/>
        <w:left w:val="none" w:sz="0" w:space="0" w:color="auto"/>
        <w:bottom w:val="none" w:sz="0" w:space="0" w:color="auto"/>
        <w:right w:val="none" w:sz="0" w:space="0" w:color="auto"/>
      </w:divBdr>
    </w:div>
    <w:div w:id="647633447">
      <w:bodyDiv w:val="1"/>
      <w:marLeft w:val="0"/>
      <w:marRight w:val="0"/>
      <w:marTop w:val="0"/>
      <w:marBottom w:val="0"/>
      <w:divBdr>
        <w:top w:val="none" w:sz="0" w:space="0" w:color="auto"/>
        <w:left w:val="none" w:sz="0" w:space="0" w:color="auto"/>
        <w:bottom w:val="none" w:sz="0" w:space="0" w:color="auto"/>
        <w:right w:val="none" w:sz="0" w:space="0" w:color="auto"/>
      </w:divBdr>
    </w:div>
    <w:div w:id="746534391">
      <w:bodyDiv w:val="1"/>
      <w:marLeft w:val="0"/>
      <w:marRight w:val="0"/>
      <w:marTop w:val="0"/>
      <w:marBottom w:val="0"/>
      <w:divBdr>
        <w:top w:val="none" w:sz="0" w:space="0" w:color="auto"/>
        <w:left w:val="none" w:sz="0" w:space="0" w:color="auto"/>
        <w:bottom w:val="none" w:sz="0" w:space="0" w:color="auto"/>
        <w:right w:val="none" w:sz="0" w:space="0" w:color="auto"/>
      </w:divBdr>
    </w:div>
    <w:div w:id="842208610">
      <w:bodyDiv w:val="1"/>
      <w:marLeft w:val="0"/>
      <w:marRight w:val="0"/>
      <w:marTop w:val="0"/>
      <w:marBottom w:val="0"/>
      <w:divBdr>
        <w:top w:val="none" w:sz="0" w:space="0" w:color="auto"/>
        <w:left w:val="none" w:sz="0" w:space="0" w:color="auto"/>
        <w:bottom w:val="none" w:sz="0" w:space="0" w:color="auto"/>
        <w:right w:val="none" w:sz="0" w:space="0" w:color="auto"/>
      </w:divBdr>
    </w:div>
    <w:div w:id="865630453">
      <w:bodyDiv w:val="1"/>
      <w:marLeft w:val="0"/>
      <w:marRight w:val="0"/>
      <w:marTop w:val="0"/>
      <w:marBottom w:val="0"/>
      <w:divBdr>
        <w:top w:val="none" w:sz="0" w:space="0" w:color="auto"/>
        <w:left w:val="none" w:sz="0" w:space="0" w:color="auto"/>
        <w:bottom w:val="none" w:sz="0" w:space="0" w:color="auto"/>
        <w:right w:val="none" w:sz="0" w:space="0" w:color="auto"/>
      </w:divBdr>
    </w:div>
    <w:div w:id="981037441">
      <w:bodyDiv w:val="1"/>
      <w:marLeft w:val="0"/>
      <w:marRight w:val="0"/>
      <w:marTop w:val="0"/>
      <w:marBottom w:val="0"/>
      <w:divBdr>
        <w:top w:val="none" w:sz="0" w:space="0" w:color="auto"/>
        <w:left w:val="none" w:sz="0" w:space="0" w:color="auto"/>
        <w:bottom w:val="none" w:sz="0" w:space="0" w:color="auto"/>
        <w:right w:val="none" w:sz="0" w:space="0" w:color="auto"/>
      </w:divBdr>
    </w:div>
    <w:div w:id="981890402">
      <w:bodyDiv w:val="1"/>
      <w:marLeft w:val="0"/>
      <w:marRight w:val="0"/>
      <w:marTop w:val="0"/>
      <w:marBottom w:val="0"/>
      <w:divBdr>
        <w:top w:val="none" w:sz="0" w:space="0" w:color="auto"/>
        <w:left w:val="none" w:sz="0" w:space="0" w:color="auto"/>
        <w:bottom w:val="none" w:sz="0" w:space="0" w:color="auto"/>
        <w:right w:val="none" w:sz="0" w:space="0" w:color="auto"/>
      </w:divBdr>
    </w:div>
    <w:div w:id="1007682173">
      <w:bodyDiv w:val="1"/>
      <w:marLeft w:val="0"/>
      <w:marRight w:val="0"/>
      <w:marTop w:val="0"/>
      <w:marBottom w:val="0"/>
      <w:divBdr>
        <w:top w:val="none" w:sz="0" w:space="0" w:color="auto"/>
        <w:left w:val="none" w:sz="0" w:space="0" w:color="auto"/>
        <w:bottom w:val="none" w:sz="0" w:space="0" w:color="auto"/>
        <w:right w:val="none" w:sz="0" w:space="0" w:color="auto"/>
      </w:divBdr>
    </w:div>
    <w:div w:id="1035885329">
      <w:bodyDiv w:val="1"/>
      <w:marLeft w:val="0"/>
      <w:marRight w:val="0"/>
      <w:marTop w:val="0"/>
      <w:marBottom w:val="0"/>
      <w:divBdr>
        <w:top w:val="none" w:sz="0" w:space="0" w:color="auto"/>
        <w:left w:val="none" w:sz="0" w:space="0" w:color="auto"/>
        <w:bottom w:val="none" w:sz="0" w:space="0" w:color="auto"/>
        <w:right w:val="none" w:sz="0" w:space="0" w:color="auto"/>
      </w:divBdr>
    </w:div>
    <w:div w:id="1199732888">
      <w:bodyDiv w:val="1"/>
      <w:marLeft w:val="0"/>
      <w:marRight w:val="0"/>
      <w:marTop w:val="0"/>
      <w:marBottom w:val="0"/>
      <w:divBdr>
        <w:top w:val="none" w:sz="0" w:space="0" w:color="auto"/>
        <w:left w:val="none" w:sz="0" w:space="0" w:color="auto"/>
        <w:bottom w:val="none" w:sz="0" w:space="0" w:color="auto"/>
        <w:right w:val="none" w:sz="0" w:space="0" w:color="auto"/>
      </w:divBdr>
    </w:div>
    <w:div w:id="1219172001">
      <w:bodyDiv w:val="1"/>
      <w:marLeft w:val="0"/>
      <w:marRight w:val="0"/>
      <w:marTop w:val="0"/>
      <w:marBottom w:val="0"/>
      <w:divBdr>
        <w:top w:val="none" w:sz="0" w:space="0" w:color="auto"/>
        <w:left w:val="none" w:sz="0" w:space="0" w:color="auto"/>
        <w:bottom w:val="none" w:sz="0" w:space="0" w:color="auto"/>
        <w:right w:val="none" w:sz="0" w:space="0" w:color="auto"/>
      </w:divBdr>
    </w:div>
    <w:div w:id="1349987365">
      <w:bodyDiv w:val="1"/>
      <w:marLeft w:val="0"/>
      <w:marRight w:val="0"/>
      <w:marTop w:val="0"/>
      <w:marBottom w:val="0"/>
      <w:divBdr>
        <w:top w:val="none" w:sz="0" w:space="0" w:color="auto"/>
        <w:left w:val="none" w:sz="0" w:space="0" w:color="auto"/>
        <w:bottom w:val="none" w:sz="0" w:space="0" w:color="auto"/>
        <w:right w:val="none" w:sz="0" w:space="0" w:color="auto"/>
      </w:divBdr>
    </w:div>
    <w:div w:id="1383822372">
      <w:bodyDiv w:val="1"/>
      <w:marLeft w:val="0"/>
      <w:marRight w:val="0"/>
      <w:marTop w:val="0"/>
      <w:marBottom w:val="0"/>
      <w:divBdr>
        <w:top w:val="none" w:sz="0" w:space="0" w:color="auto"/>
        <w:left w:val="none" w:sz="0" w:space="0" w:color="auto"/>
        <w:bottom w:val="none" w:sz="0" w:space="0" w:color="auto"/>
        <w:right w:val="none" w:sz="0" w:space="0" w:color="auto"/>
      </w:divBdr>
    </w:div>
    <w:div w:id="1398625397">
      <w:bodyDiv w:val="1"/>
      <w:marLeft w:val="0"/>
      <w:marRight w:val="0"/>
      <w:marTop w:val="0"/>
      <w:marBottom w:val="0"/>
      <w:divBdr>
        <w:top w:val="none" w:sz="0" w:space="0" w:color="auto"/>
        <w:left w:val="none" w:sz="0" w:space="0" w:color="auto"/>
        <w:bottom w:val="none" w:sz="0" w:space="0" w:color="auto"/>
        <w:right w:val="none" w:sz="0" w:space="0" w:color="auto"/>
      </w:divBdr>
    </w:div>
    <w:div w:id="1404184340">
      <w:bodyDiv w:val="1"/>
      <w:marLeft w:val="0"/>
      <w:marRight w:val="0"/>
      <w:marTop w:val="0"/>
      <w:marBottom w:val="0"/>
      <w:divBdr>
        <w:top w:val="none" w:sz="0" w:space="0" w:color="auto"/>
        <w:left w:val="none" w:sz="0" w:space="0" w:color="auto"/>
        <w:bottom w:val="none" w:sz="0" w:space="0" w:color="auto"/>
        <w:right w:val="none" w:sz="0" w:space="0" w:color="auto"/>
      </w:divBdr>
    </w:div>
    <w:div w:id="1410230255">
      <w:bodyDiv w:val="1"/>
      <w:marLeft w:val="0"/>
      <w:marRight w:val="0"/>
      <w:marTop w:val="0"/>
      <w:marBottom w:val="0"/>
      <w:divBdr>
        <w:top w:val="none" w:sz="0" w:space="0" w:color="auto"/>
        <w:left w:val="none" w:sz="0" w:space="0" w:color="auto"/>
        <w:bottom w:val="none" w:sz="0" w:space="0" w:color="auto"/>
        <w:right w:val="none" w:sz="0" w:space="0" w:color="auto"/>
      </w:divBdr>
    </w:div>
    <w:div w:id="1469323899">
      <w:bodyDiv w:val="1"/>
      <w:marLeft w:val="0"/>
      <w:marRight w:val="0"/>
      <w:marTop w:val="0"/>
      <w:marBottom w:val="0"/>
      <w:divBdr>
        <w:top w:val="none" w:sz="0" w:space="0" w:color="auto"/>
        <w:left w:val="none" w:sz="0" w:space="0" w:color="auto"/>
        <w:bottom w:val="none" w:sz="0" w:space="0" w:color="auto"/>
        <w:right w:val="none" w:sz="0" w:space="0" w:color="auto"/>
      </w:divBdr>
    </w:div>
    <w:div w:id="1518885140">
      <w:bodyDiv w:val="1"/>
      <w:marLeft w:val="0"/>
      <w:marRight w:val="0"/>
      <w:marTop w:val="0"/>
      <w:marBottom w:val="0"/>
      <w:divBdr>
        <w:top w:val="none" w:sz="0" w:space="0" w:color="auto"/>
        <w:left w:val="none" w:sz="0" w:space="0" w:color="auto"/>
        <w:bottom w:val="none" w:sz="0" w:space="0" w:color="auto"/>
        <w:right w:val="none" w:sz="0" w:space="0" w:color="auto"/>
      </w:divBdr>
    </w:div>
    <w:div w:id="1607493530">
      <w:bodyDiv w:val="1"/>
      <w:marLeft w:val="0"/>
      <w:marRight w:val="0"/>
      <w:marTop w:val="0"/>
      <w:marBottom w:val="0"/>
      <w:divBdr>
        <w:top w:val="none" w:sz="0" w:space="0" w:color="auto"/>
        <w:left w:val="none" w:sz="0" w:space="0" w:color="auto"/>
        <w:bottom w:val="none" w:sz="0" w:space="0" w:color="auto"/>
        <w:right w:val="none" w:sz="0" w:space="0" w:color="auto"/>
      </w:divBdr>
    </w:div>
    <w:div w:id="1875995524">
      <w:bodyDiv w:val="1"/>
      <w:marLeft w:val="0"/>
      <w:marRight w:val="0"/>
      <w:marTop w:val="0"/>
      <w:marBottom w:val="0"/>
      <w:divBdr>
        <w:top w:val="none" w:sz="0" w:space="0" w:color="auto"/>
        <w:left w:val="none" w:sz="0" w:space="0" w:color="auto"/>
        <w:bottom w:val="none" w:sz="0" w:space="0" w:color="auto"/>
        <w:right w:val="none" w:sz="0" w:space="0" w:color="auto"/>
      </w:divBdr>
    </w:div>
    <w:div w:id="1978879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inan.lin@interdigita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11F0B-7F3E-4BA2-8662-8BECE22CF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2022-11-15T05:22:00Z</dcterms:created>
  <dcterms:modified xsi:type="dcterms:W3CDTF">2022-11-15T05:26:00Z</dcterms:modified>
</cp:coreProperties>
</file>