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23D84" w14:textId="2C5599EB" w:rsidR="005731EF" w:rsidRPr="005731EF" w:rsidRDefault="001950ED" w:rsidP="005731EF">
      <w:pPr>
        <w:pStyle w:val="Heading3"/>
        <w:spacing w:after="40"/>
        <w:jc w:val="center"/>
        <w:rPr>
          <w:rFonts w:asciiTheme="minorHAnsi" w:hAnsiTheme="minorHAnsi" w:cstheme="minorHAnsi"/>
          <w:b/>
          <w:color w:val="auto"/>
          <w:sz w:val="28"/>
        </w:rPr>
      </w:pPr>
      <w:r>
        <w:rPr>
          <w:rFonts w:asciiTheme="minorHAnsi" w:hAnsiTheme="minorHAnsi" w:cstheme="minorHAnsi"/>
          <w:b/>
          <w:color w:val="auto"/>
          <w:sz w:val="28"/>
        </w:rPr>
        <w:t xml:space="preserve"> </w:t>
      </w:r>
      <w:r w:rsidR="005731EF" w:rsidRPr="005731EF">
        <w:rPr>
          <w:rFonts w:asciiTheme="minorHAnsi" w:hAnsiTheme="minorHAnsi" w:cstheme="minorHAnsi"/>
          <w:b/>
          <w:color w:val="auto"/>
          <w:sz w:val="28"/>
        </w:rPr>
        <w:t>IEEE P802.11</w:t>
      </w:r>
      <w:r w:rsidR="005731EF" w:rsidRPr="005731EF">
        <w:rPr>
          <w:rFonts w:asciiTheme="minorHAnsi" w:hAnsiTheme="minorHAnsi" w:cstheme="minorHAnsi"/>
          <w:b/>
          <w:color w:val="auto"/>
          <w:sz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890"/>
        <w:gridCol w:w="1260"/>
        <w:gridCol w:w="1350"/>
        <w:gridCol w:w="3101"/>
      </w:tblGrid>
      <w:tr w:rsidR="005731EF" w:rsidRPr="000C2285" w14:paraId="28BCD74A" w14:textId="77777777" w:rsidTr="00FB5A3F">
        <w:trPr>
          <w:trHeight w:val="485"/>
          <w:jc w:val="center"/>
        </w:trPr>
        <w:tc>
          <w:tcPr>
            <w:tcW w:w="9576" w:type="dxa"/>
            <w:gridSpan w:val="5"/>
            <w:vAlign w:val="center"/>
          </w:tcPr>
          <w:p w14:paraId="765EAA6C" w14:textId="6389DE2D" w:rsidR="005731EF" w:rsidRPr="005731EF" w:rsidRDefault="00FA18D2" w:rsidP="00FB5A3F">
            <w:pPr>
              <w:pStyle w:val="T2"/>
              <w:rPr>
                <w:rFonts w:asciiTheme="minorHAnsi" w:hAnsiTheme="minorHAnsi" w:cstheme="minorHAnsi"/>
                <w:sz w:val="22"/>
                <w:szCs w:val="22"/>
              </w:rPr>
            </w:pPr>
            <w:r w:rsidRPr="00FA18D2">
              <w:rPr>
                <w:rFonts w:asciiTheme="minorHAnsi" w:hAnsiTheme="minorHAnsi" w:cstheme="minorHAnsi"/>
                <w:sz w:val="22"/>
                <w:szCs w:val="22"/>
              </w:rPr>
              <w:t>LB266 CR</w:t>
            </w:r>
            <w:r w:rsidR="0007180C">
              <w:rPr>
                <w:rFonts w:asciiTheme="minorHAnsi" w:hAnsiTheme="minorHAnsi" w:cstheme="minorHAnsi"/>
                <w:sz w:val="22"/>
                <w:szCs w:val="22"/>
              </w:rPr>
              <w:t xml:space="preserve"> </w:t>
            </w:r>
            <w:r w:rsidR="004C7E4B">
              <w:rPr>
                <w:rFonts w:asciiTheme="minorHAnsi" w:hAnsiTheme="minorHAnsi" w:cstheme="minorHAnsi"/>
                <w:sz w:val="22"/>
                <w:szCs w:val="22"/>
              </w:rPr>
              <w:t>on 35.15.1</w:t>
            </w:r>
          </w:p>
        </w:tc>
      </w:tr>
      <w:tr w:rsidR="005731EF" w:rsidRPr="005731EF" w14:paraId="4D0531B6" w14:textId="77777777" w:rsidTr="00FB5A3F">
        <w:trPr>
          <w:trHeight w:val="359"/>
          <w:jc w:val="center"/>
        </w:trPr>
        <w:tc>
          <w:tcPr>
            <w:tcW w:w="9576" w:type="dxa"/>
            <w:gridSpan w:val="5"/>
            <w:vAlign w:val="center"/>
          </w:tcPr>
          <w:p w14:paraId="6F9BF4A4" w14:textId="23E721EC" w:rsidR="005731EF" w:rsidRPr="005731EF" w:rsidRDefault="005731EF" w:rsidP="00FB5A3F">
            <w:pPr>
              <w:pStyle w:val="T2"/>
              <w:ind w:left="0"/>
              <w:rPr>
                <w:rFonts w:asciiTheme="minorHAnsi" w:hAnsiTheme="minorHAnsi" w:cstheme="minorHAnsi"/>
                <w:b w:val="0"/>
                <w:sz w:val="22"/>
                <w:szCs w:val="22"/>
              </w:rPr>
            </w:pPr>
            <w:r w:rsidRPr="005731EF">
              <w:rPr>
                <w:rFonts w:asciiTheme="minorHAnsi" w:hAnsiTheme="minorHAnsi" w:cstheme="minorHAnsi"/>
                <w:sz w:val="22"/>
                <w:szCs w:val="22"/>
              </w:rPr>
              <w:t>Date:</w:t>
            </w:r>
            <w:r w:rsidRPr="005731EF">
              <w:rPr>
                <w:rFonts w:asciiTheme="minorHAnsi" w:hAnsiTheme="minorHAnsi" w:cstheme="minorHAnsi"/>
                <w:b w:val="0"/>
                <w:sz w:val="22"/>
                <w:szCs w:val="22"/>
              </w:rPr>
              <w:t xml:space="preserve">  </w:t>
            </w:r>
            <w:r w:rsidR="000C2C5B">
              <w:rPr>
                <w:rFonts w:asciiTheme="minorHAnsi" w:hAnsiTheme="minorHAnsi" w:cstheme="minorHAnsi"/>
                <w:b w:val="0"/>
                <w:sz w:val="22"/>
                <w:szCs w:val="22"/>
              </w:rPr>
              <w:t>202</w:t>
            </w:r>
            <w:r w:rsidR="003B42FD">
              <w:rPr>
                <w:rFonts w:asciiTheme="minorHAnsi" w:hAnsiTheme="minorHAnsi" w:cstheme="minorHAnsi"/>
                <w:b w:val="0"/>
                <w:sz w:val="22"/>
                <w:szCs w:val="22"/>
              </w:rPr>
              <w:t>2</w:t>
            </w:r>
            <w:r w:rsidRPr="005731EF">
              <w:rPr>
                <w:rFonts w:asciiTheme="minorHAnsi" w:hAnsiTheme="minorHAnsi" w:cstheme="minorHAnsi"/>
                <w:b w:val="0"/>
                <w:sz w:val="22"/>
                <w:szCs w:val="22"/>
              </w:rPr>
              <w:t>-</w:t>
            </w:r>
            <w:r w:rsidR="00E91934">
              <w:rPr>
                <w:rFonts w:asciiTheme="minorHAnsi" w:hAnsiTheme="minorHAnsi" w:cstheme="minorHAnsi"/>
                <w:b w:val="0"/>
                <w:sz w:val="22"/>
                <w:szCs w:val="22"/>
                <w:lang w:eastAsia="ko-KR"/>
              </w:rPr>
              <w:t>1</w:t>
            </w:r>
            <w:r w:rsidR="00B9362E">
              <w:rPr>
                <w:rFonts w:asciiTheme="minorHAnsi" w:hAnsiTheme="minorHAnsi" w:cstheme="minorHAnsi"/>
                <w:b w:val="0"/>
                <w:sz w:val="22"/>
                <w:szCs w:val="22"/>
                <w:lang w:eastAsia="ko-KR"/>
              </w:rPr>
              <w:t>1</w:t>
            </w:r>
            <w:r w:rsidR="009D5F45">
              <w:rPr>
                <w:rFonts w:asciiTheme="minorHAnsi" w:hAnsiTheme="minorHAnsi" w:cstheme="minorHAnsi"/>
                <w:b w:val="0"/>
                <w:sz w:val="22"/>
                <w:szCs w:val="22"/>
                <w:lang w:eastAsia="ko-KR"/>
              </w:rPr>
              <w:t>-</w:t>
            </w:r>
            <w:r w:rsidR="00B9362E">
              <w:rPr>
                <w:rFonts w:asciiTheme="minorHAnsi" w:hAnsiTheme="minorHAnsi" w:cstheme="minorHAnsi"/>
                <w:b w:val="0"/>
                <w:sz w:val="22"/>
                <w:szCs w:val="22"/>
                <w:lang w:eastAsia="ko-KR"/>
              </w:rPr>
              <w:t>0</w:t>
            </w:r>
            <w:r w:rsidR="00E91934">
              <w:rPr>
                <w:rFonts w:asciiTheme="minorHAnsi" w:hAnsiTheme="minorHAnsi" w:cstheme="minorHAnsi"/>
                <w:b w:val="0"/>
                <w:sz w:val="22"/>
                <w:szCs w:val="22"/>
                <w:lang w:eastAsia="ko-KR"/>
              </w:rPr>
              <w:t>7</w:t>
            </w:r>
          </w:p>
        </w:tc>
      </w:tr>
      <w:tr w:rsidR="005731EF" w:rsidRPr="005731EF" w14:paraId="4B123F81" w14:textId="77777777" w:rsidTr="00FB5A3F">
        <w:trPr>
          <w:cantSplit/>
          <w:jc w:val="center"/>
        </w:trPr>
        <w:tc>
          <w:tcPr>
            <w:tcW w:w="9576" w:type="dxa"/>
            <w:gridSpan w:val="5"/>
            <w:vAlign w:val="center"/>
          </w:tcPr>
          <w:p w14:paraId="5B50EFF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Author(s):</w:t>
            </w:r>
          </w:p>
        </w:tc>
      </w:tr>
      <w:tr w:rsidR="005731EF" w:rsidRPr="005731EF" w14:paraId="42A63D6E" w14:textId="77777777" w:rsidTr="00965B17">
        <w:trPr>
          <w:jc w:val="center"/>
        </w:trPr>
        <w:tc>
          <w:tcPr>
            <w:tcW w:w="1975" w:type="dxa"/>
            <w:vAlign w:val="center"/>
          </w:tcPr>
          <w:p w14:paraId="161B05DE"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Name</w:t>
            </w:r>
          </w:p>
        </w:tc>
        <w:tc>
          <w:tcPr>
            <w:tcW w:w="1890" w:type="dxa"/>
            <w:vAlign w:val="center"/>
          </w:tcPr>
          <w:p w14:paraId="25BCCC7F"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Affiliation</w:t>
            </w:r>
          </w:p>
        </w:tc>
        <w:tc>
          <w:tcPr>
            <w:tcW w:w="1260" w:type="dxa"/>
            <w:vAlign w:val="center"/>
          </w:tcPr>
          <w:p w14:paraId="56FDFC7A"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Address</w:t>
            </w:r>
          </w:p>
        </w:tc>
        <w:tc>
          <w:tcPr>
            <w:tcW w:w="1350" w:type="dxa"/>
            <w:vAlign w:val="center"/>
          </w:tcPr>
          <w:p w14:paraId="68CBB41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Phone</w:t>
            </w:r>
          </w:p>
        </w:tc>
        <w:tc>
          <w:tcPr>
            <w:tcW w:w="3101" w:type="dxa"/>
            <w:vAlign w:val="center"/>
          </w:tcPr>
          <w:p w14:paraId="69C84259"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Email</w:t>
            </w:r>
          </w:p>
        </w:tc>
      </w:tr>
      <w:tr w:rsidR="008A2E30" w:rsidRPr="005731EF" w14:paraId="1245332F" w14:textId="77777777" w:rsidTr="00965B17">
        <w:trPr>
          <w:trHeight w:val="359"/>
          <w:jc w:val="center"/>
        </w:trPr>
        <w:tc>
          <w:tcPr>
            <w:tcW w:w="1975" w:type="dxa"/>
            <w:vAlign w:val="center"/>
          </w:tcPr>
          <w:p w14:paraId="24A97DA6" w14:textId="148992B8"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Yanjun Sun</w:t>
            </w:r>
          </w:p>
        </w:tc>
        <w:tc>
          <w:tcPr>
            <w:tcW w:w="1890" w:type="dxa"/>
            <w:vAlign w:val="center"/>
          </w:tcPr>
          <w:p w14:paraId="1546101D" w14:textId="7CCE4A9F" w:rsidR="008A2E30" w:rsidRDefault="008A2E30" w:rsidP="008A2E3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Qualcomm</w:t>
            </w:r>
          </w:p>
        </w:tc>
        <w:tc>
          <w:tcPr>
            <w:tcW w:w="1260" w:type="dxa"/>
            <w:vAlign w:val="center"/>
          </w:tcPr>
          <w:p w14:paraId="3BE4F4F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9665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C83FD1" w14:textId="119C7273" w:rsidR="008A2E30" w:rsidRPr="00BD7427" w:rsidRDefault="007866CA" w:rsidP="008A2E30">
            <w:pPr>
              <w:pStyle w:val="T2"/>
              <w:spacing w:after="0"/>
              <w:ind w:left="0" w:right="0"/>
              <w:jc w:val="left"/>
              <w:rPr>
                <w:rFonts w:asciiTheme="minorHAnsi" w:hAnsiTheme="minorHAnsi" w:cstheme="minorHAnsi"/>
                <w:b w:val="0"/>
                <w:sz w:val="22"/>
                <w:szCs w:val="22"/>
                <w:lang w:eastAsia="ko-KR"/>
              </w:rPr>
            </w:pPr>
            <w:r w:rsidRPr="007866CA">
              <w:rPr>
                <w:rFonts w:asciiTheme="minorHAnsi" w:hAnsiTheme="minorHAnsi" w:cstheme="minorHAnsi"/>
                <w:b w:val="0"/>
                <w:noProof/>
                <w:sz w:val="22"/>
                <w:szCs w:val="22"/>
                <w:lang w:eastAsia="ko-KR"/>
              </w:rPr>
              <w:drawing>
                <wp:inline distT="0" distB="0" distL="0" distR="0" wp14:anchorId="39DF6EAF" wp14:editId="41DA8E15">
                  <wp:extent cx="1554480" cy="147408"/>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594925" cy="151243"/>
                          </a:xfrm>
                          <a:prstGeom prst="rect">
                            <a:avLst/>
                          </a:prstGeom>
                        </pic:spPr>
                      </pic:pic>
                    </a:graphicData>
                  </a:graphic>
                </wp:inline>
              </w:drawing>
            </w:r>
          </w:p>
        </w:tc>
      </w:tr>
      <w:tr w:rsidR="008A2E30" w:rsidRPr="005731EF" w14:paraId="11697308" w14:textId="77777777" w:rsidTr="00965B17">
        <w:trPr>
          <w:trHeight w:val="359"/>
          <w:jc w:val="center"/>
        </w:trPr>
        <w:tc>
          <w:tcPr>
            <w:tcW w:w="1975" w:type="dxa"/>
            <w:vAlign w:val="center"/>
          </w:tcPr>
          <w:p w14:paraId="04BC1546" w14:textId="156EC5BD" w:rsidR="008A2E30" w:rsidRDefault="008A2E30" w:rsidP="008A2E30">
            <w:pPr>
              <w:pStyle w:val="T2"/>
              <w:spacing w:after="0"/>
              <w:ind w:left="0" w:right="0"/>
              <w:jc w:val="left"/>
              <w:rPr>
                <w:rFonts w:asciiTheme="minorHAnsi" w:hAnsiTheme="minorHAnsi" w:cstheme="minorHAnsi"/>
                <w:b w:val="0"/>
                <w:sz w:val="22"/>
                <w:szCs w:val="22"/>
                <w:lang w:eastAsia="ko-KR"/>
              </w:rPr>
            </w:pPr>
            <w:r w:rsidRPr="00034CB4">
              <w:rPr>
                <w:rFonts w:asciiTheme="minorHAnsi" w:hAnsiTheme="minorHAnsi" w:cstheme="minorHAnsi"/>
                <w:b w:val="0"/>
                <w:sz w:val="22"/>
                <w:szCs w:val="22"/>
                <w:lang w:eastAsia="ko-KR"/>
              </w:rPr>
              <w:t>Alfred Asterjadhi</w:t>
            </w:r>
          </w:p>
        </w:tc>
        <w:tc>
          <w:tcPr>
            <w:tcW w:w="1890" w:type="dxa"/>
            <w:vAlign w:val="center"/>
          </w:tcPr>
          <w:p w14:paraId="3E88D5F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2284BBF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2BFA2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07278016" w14:textId="77777777" w:rsidR="008A2E30" w:rsidRDefault="008A2E30" w:rsidP="008A2E30">
            <w:pPr>
              <w:pStyle w:val="T2"/>
              <w:spacing w:after="0"/>
              <w:ind w:left="0" w:right="0"/>
              <w:jc w:val="left"/>
              <w:rPr>
                <w:noProof/>
                <w:lang w:val="en-US" w:eastAsia="zh-CN"/>
              </w:rPr>
            </w:pPr>
          </w:p>
        </w:tc>
      </w:tr>
      <w:tr w:rsidR="008A2E30" w:rsidRPr="005731EF" w14:paraId="63EF84A0" w14:textId="77777777" w:rsidTr="00965B17">
        <w:trPr>
          <w:trHeight w:val="359"/>
          <w:jc w:val="center"/>
        </w:trPr>
        <w:tc>
          <w:tcPr>
            <w:tcW w:w="1975" w:type="dxa"/>
            <w:vAlign w:val="center"/>
          </w:tcPr>
          <w:p w14:paraId="1DC38904" w14:textId="76BFDB4B" w:rsidR="008A2E30" w:rsidRPr="00034CB4" w:rsidRDefault="008A2E30" w:rsidP="008A2E30">
            <w:pPr>
              <w:pStyle w:val="T2"/>
              <w:spacing w:after="0"/>
              <w:ind w:left="0" w:right="0"/>
              <w:jc w:val="left"/>
              <w:rPr>
                <w:rFonts w:asciiTheme="minorHAnsi" w:hAnsiTheme="minorHAnsi" w:cstheme="minorHAnsi"/>
                <w:b w:val="0"/>
                <w:sz w:val="22"/>
                <w:szCs w:val="22"/>
                <w:lang w:eastAsia="ko-KR"/>
              </w:rPr>
            </w:pPr>
            <w:r w:rsidRPr="006618FB">
              <w:rPr>
                <w:rFonts w:asciiTheme="minorHAnsi" w:hAnsiTheme="minorHAnsi" w:cstheme="minorHAnsi"/>
                <w:b w:val="0"/>
                <w:sz w:val="22"/>
                <w:szCs w:val="22"/>
                <w:lang w:eastAsia="ko-KR"/>
              </w:rPr>
              <w:t>George Cherian</w:t>
            </w:r>
          </w:p>
        </w:tc>
        <w:tc>
          <w:tcPr>
            <w:tcW w:w="1890" w:type="dxa"/>
            <w:vAlign w:val="center"/>
          </w:tcPr>
          <w:p w14:paraId="716C2C7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DF23B5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0DBC4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FC6D06" w14:textId="77777777" w:rsidR="008A2E30" w:rsidRDefault="008A2E30" w:rsidP="008A2E30">
            <w:pPr>
              <w:pStyle w:val="T2"/>
              <w:spacing w:after="0"/>
              <w:ind w:left="0" w:right="0"/>
              <w:jc w:val="left"/>
              <w:rPr>
                <w:noProof/>
                <w:lang w:val="en-US" w:eastAsia="zh-CN"/>
              </w:rPr>
            </w:pPr>
          </w:p>
        </w:tc>
      </w:tr>
      <w:tr w:rsidR="008A2E30" w:rsidRPr="005731EF" w14:paraId="00B23BA6" w14:textId="77777777" w:rsidTr="00965B17">
        <w:trPr>
          <w:trHeight w:val="359"/>
          <w:jc w:val="center"/>
        </w:trPr>
        <w:tc>
          <w:tcPr>
            <w:tcW w:w="1975" w:type="dxa"/>
            <w:vAlign w:val="center"/>
          </w:tcPr>
          <w:p w14:paraId="4BDC5946" w14:textId="7EFCDECC" w:rsidR="008A2E30" w:rsidRPr="00C62A3B" w:rsidRDefault="00A20B54" w:rsidP="008A2E30">
            <w:pPr>
              <w:pStyle w:val="T2"/>
              <w:spacing w:after="0"/>
              <w:ind w:left="0" w:right="0"/>
              <w:jc w:val="left"/>
              <w:rPr>
                <w:rFonts w:asciiTheme="minorHAnsi" w:hAnsiTheme="minorHAnsi" w:cstheme="minorHAnsi"/>
                <w:b w:val="0"/>
                <w:sz w:val="22"/>
                <w:szCs w:val="22"/>
                <w:lang w:eastAsia="ko-KR"/>
              </w:rPr>
            </w:pPr>
            <w:r w:rsidRPr="006248C7">
              <w:rPr>
                <w:rFonts w:asciiTheme="minorHAnsi" w:hAnsiTheme="minorHAnsi" w:cstheme="minorHAnsi"/>
                <w:b w:val="0"/>
                <w:sz w:val="22"/>
                <w:szCs w:val="22"/>
                <w:lang w:eastAsia="ko-KR"/>
              </w:rPr>
              <w:t>Youhan Kim</w:t>
            </w:r>
          </w:p>
        </w:tc>
        <w:tc>
          <w:tcPr>
            <w:tcW w:w="1890" w:type="dxa"/>
            <w:vAlign w:val="center"/>
          </w:tcPr>
          <w:p w14:paraId="5F59A30D"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0CD114A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C11DF7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4B7F801" w14:textId="77777777" w:rsidR="008A2E30" w:rsidRDefault="008A2E30" w:rsidP="008A2E30">
            <w:pPr>
              <w:pStyle w:val="T2"/>
              <w:spacing w:after="0"/>
              <w:ind w:left="0" w:right="0"/>
              <w:jc w:val="left"/>
              <w:rPr>
                <w:noProof/>
                <w:lang w:val="en-US" w:eastAsia="zh-CN"/>
              </w:rPr>
            </w:pPr>
          </w:p>
        </w:tc>
      </w:tr>
      <w:tr w:rsidR="008A2E30" w:rsidRPr="005731EF" w14:paraId="51952BB1" w14:textId="77777777" w:rsidTr="00965B17">
        <w:trPr>
          <w:trHeight w:val="359"/>
          <w:jc w:val="center"/>
        </w:trPr>
        <w:tc>
          <w:tcPr>
            <w:tcW w:w="1975" w:type="dxa"/>
            <w:vAlign w:val="center"/>
          </w:tcPr>
          <w:p w14:paraId="6061D7A5" w14:textId="62BA0F2C" w:rsidR="008A2E30" w:rsidRPr="006248C7"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Bin Tian</w:t>
            </w:r>
          </w:p>
        </w:tc>
        <w:tc>
          <w:tcPr>
            <w:tcW w:w="1890" w:type="dxa"/>
            <w:vAlign w:val="center"/>
          </w:tcPr>
          <w:p w14:paraId="249AC06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FD381E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02CA43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BA48528" w14:textId="77777777" w:rsidR="008A2E30" w:rsidRDefault="008A2E30" w:rsidP="008A2E30">
            <w:pPr>
              <w:pStyle w:val="T2"/>
              <w:spacing w:after="0"/>
              <w:ind w:left="0" w:right="0"/>
              <w:jc w:val="left"/>
              <w:rPr>
                <w:noProof/>
                <w:lang w:val="en-US" w:eastAsia="zh-CN"/>
              </w:rPr>
            </w:pPr>
          </w:p>
        </w:tc>
      </w:tr>
      <w:tr w:rsidR="00A20B54" w:rsidRPr="005731EF" w14:paraId="6D103635" w14:textId="77777777" w:rsidTr="00965B17">
        <w:trPr>
          <w:trHeight w:val="359"/>
          <w:jc w:val="center"/>
        </w:trPr>
        <w:tc>
          <w:tcPr>
            <w:tcW w:w="1975" w:type="dxa"/>
            <w:vAlign w:val="center"/>
          </w:tcPr>
          <w:p w14:paraId="03A835D5" w14:textId="21FC7DA0" w:rsidR="00A20B54" w:rsidRPr="002D0CEE" w:rsidRDefault="00A20B54" w:rsidP="008A2E30">
            <w:pPr>
              <w:pStyle w:val="T2"/>
              <w:spacing w:after="0"/>
              <w:ind w:left="0" w:right="0"/>
              <w:jc w:val="left"/>
              <w:rPr>
                <w:rFonts w:asciiTheme="minorHAnsi" w:hAnsiTheme="minorHAnsi" w:cstheme="minorHAnsi"/>
                <w:b w:val="0"/>
                <w:sz w:val="22"/>
                <w:szCs w:val="22"/>
                <w:lang w:eastAsia="ko-KR"/>
              </w:rPr>
            </w:pPr>
            <w:r w:rsidRPr="00C62A3B">
              <w:rPr>
                <w:rFonts w:asciiTheme="minorHAnsi" w:hAnsiTheme="minorHAnsi" w:cstheme="minorHAnsi"/>
                <w:b w:val="0"/>
                <w:sz w:val="22"/>
                <w:szCs w:val="22"/>
                <w:lang w:eastAsia="ko-KR"/>
              </w:rPr>
              <w:t>Abhishek Patil</w:t>
            </w:r>
          </w:p>
        </w:tc>
        <w:tc>
          <w:tcPr>
            <w:tcW w:w="1890" w:type="dxa"/>
            <w:vAlign w:val="center"/>
          </w:tcPr>
          <w:p w14:paraId="6725EB2B" w14:textId="77777777" w:rsidR="00A20B54" w:rsidRDefault="00A20B54"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34BBB2B4" w14:textId="77777777" w:rsidR="00A20B54" w:rsidRPr="005731EF" w:rsidRDefault="00A20B54"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FC37451" w14:textId="77777777" w:rsidR="00A20B54" w:rsidRPr="005731EF" w:rsidRDefault="00A20B54"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2852017F" w14:textId="77777777" w:rsidR="00A20B54" w:rsidRDefault="00A20B54" w:rsidP="008A2E30">
            <w:pPr>
              <w:pStyle w:val="T2"/>
              <w:spacing w:after="0"/>
              <w:ind w:left="0" w:right="0"/>
              <w:jc w:val="left"/>
              <w:rPr>
                <w:noProof/>
                <w:lang w:val="en-US" w:eastAsia="zh-CN"/>
              </w:rPr>
            </w:pPr>
          </w:p>
        </w:tc>
      </w:tr>
      <w:tr w:rsidR="008A2E30" w:rsidRPr="005731EF" w14:paraId="35C7449A" w14:textId="77777777" w:rsidTr="00965B17">
        <w:trPr>
          <w:trHeight w:val="359"/>
          <w:jc w:val="center"/>
        </w:trPr>
        <w:tc>
          <w:tcPr>
            <w:tcW w:w="1975" w:type="dxa"/>
            <w:vAlign w:val="center"/>
          </w:tcPr>
          <w:p w14:paraId="1056D3D1" w14:textId="389F8E14" w:rsidR="008A2E30" w:rsidRDefault="008A2E30" w:rsidP="008A2E30">
            <w:pPr>
              <w:pStyle w:val="T2"/>
              <w:spacing w:after="0"/>
              <w:ind w:left="0" w:right="0"/>
              <w:jc w:val="left"/>
              <w:rPr>
                <w:rFonts w:asciiTheme="minorHAnsi" w:hAnsiTheme="minorHAnsi" w:cstheme="minorHAnsi"/>
                <w:b w:val="0"/>
                <w:sz w:val="22"/>
                <w:szCs w:val="22"/>
                <w:lang w:eastAsia="ko-KR"/>
              </w:rPr>
            </w:pPr>
            <w:r w:rsidRPr="002D0CEE">
              <w:rPr>
                <w:rFonts w:asciiTheme="minorHAnsi" w:hAnsiTheme="minorHAnsi" w:cstheme="minorHAnsi"/>
                <w:b w:val="0"/>
                <w:sz w:val="22"/>
                <w:szCs w:val="22"/>
                <w:lang w:eastAsia="ko-KR"/>
              </w:rPr>
              <w:t>Duncan Ho</w:t>
            </w:r>
          </w:p>
        </w:tc>
        <w:tc>
          <w:tcPr>
            <w:tcW w:w="1890" w:type="dxa"/>
            <w:vAlign w:val="center"/>
          </w:tcPr>
          <w:p w14:paraId="6E08C4FA"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17992AB"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FFCA1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BA93DC" w14:textId="77777777" w:rsidR="008A2E30" w:rsidRDefault="008A2E30" w:rsidP="008A2E30">
            <w:pPr>
              <w:pStyle w:val="T2"/>
              <w:spacing w:after="0"/>
              <w:ind w:left="0" w:right="0"/>
              <w:jc w:val="left"/>
              <w:rPr>
                <w:noProof/>
                <w:lang w:val="en-US" w:eastAsia="zh-CN"/>
              </w:rPr>
            </w:pPr>
          </w:p>
        </w:tc>
      </w:tr>
      <w:tr w:rsidR="008A2E30" w:rsidRPr="005731EF" w14:paraId="04A3F2E3" w14:textId="77777777" w:rsidTr="00965B17">
        <w:trPr>
          <w:trHeight w:val="359"/>
          <w:jc w:val="center"/>
        </w:trPr>
        <w:tc>
          <w:tcPr>
            <w:tcW w:w="1975" w:type="dxa"/>
            <w:vAlign w:val="center"/>
          </w:tcPr>
          <w:p w14:paraId="1C3F2625" w14:textId="20A9A397" w:rsidR="008A2E30" w:rsidRPr="002D0CEE" w:rsidRDefault="008A2E30" w:rsidP="008A2E30">
            <w:pPr>
              <w:pStyle w:val="T2"/>
              <w:spacing w:after="0"/>
              <w:ind w:left="0" w:right="0"/>
              <w:jc w:val="left"/>
              <w:rPr>
                <w:rFonts w:asciiTheme="minorHAnsi" w:hAnsiTheme="minorHAnsi" w:cstheme="minorHAnsi"/>
                <w:b w:val="0"/>
                <w:sz w:val="22"/>
                <w:szCs w:val="22"/>
                <w:lang w:eastAsia="ko-KR"/>
              </w:rPr>
            </w:pPr>
            <w:r w:rsidRPr="002A285E">
              <w:rPr>
                <w:rFonts w:asciiTheme="minorHAnsi" w:hAnsiTheme="minorHAnsi" w:cstheme="minorHAnsi"/>
                <w:b w:val="0"/>
                <w:sz w:val="22"/>
                <w:szCs w:val="22"/>
                <w:lang w:eastAsia="ko-KR"/>
              </w:rPr>
              <w:t>Gaurang Naik</w:t>
            </w:r>
          </w:p>
        </w:tc>
        <w:tc>
          <w:tcPr>
            <w:tcW w:w="1890" w:type="dxa"/>
            <w:vAlign w:val="center"/>
          </w:tcPr>
          <w:p w14:paraId="3DA72352"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002DE6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919DD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05AC0D2" w14:textId="77777777" w:rsidR="008A2E30" w:rsidRDefault="008A2E30" w:rsidP="008A2E30">
            <w:pPr>
              <w:pStyle w:val="T2"/>
              <w:spacing w:after="0"/>
              <w:ind w:left="0" w:right="0"/>
              <w:jc w:val="left"/>
              <w:rPr>
                <w:noProof/>
                <w:lang w:val="en-US" w:eastAsia="zh-CN"/>
              </w:rPr>
            </w:pPr>
          </w:p>
        </w:tc>
      </w:tr>
      <w:tr w:rsidR="00B276A8" w:rsidRPr="005731EF" w14:paraId="5209FBD1" w14:textId="77777777" w:rsidTr="00965B17">
        <w:trPr>
          <w:trHeight w:val="359"/>
          <w:jc w:val="center"/>
        </w:trPr>
        <w:tc>
          <w:tcPr>
            <w:tcW w:w="1975" w:type="dxa"/>
            <w:vAlign w:val="center"/>
          </w:tcPr>
          <w:p w14:paraId="6A9AD3E1" w14:textId="4813D098" w:rsidR="00B276A8" w:rsidRDefault="002902CE" w:rsidP="008C156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 xml:space="preserve">Abdel Karim </w:t>
            </w:r>
            <w:r w:rsidR="00DB2EEF">
              <w:rPr>
                <w:rFonts w:asciiTheme="minorHAnsi" w:hAnsiTheme="minorHAnsi" w:cstheme="minorHAnsi"/>
                <w:b w:val="0"/>
                <w:sz w:val="22"/>
                <w:szCs w:val="22"/>
                <w:lang w:eastAsia="ko-KR"/>
              </w:rPr>
              <w:t>Ajami</w:t>
            </w:r>
          </w:p>
        </w:tc>
        <w:tc>
          <w:tcPr>
            <w:tcW w:w="1890" w:type="dxa"/>
            <w:vAlign w:val="center"/>
          </w:tcPr>
          <w:p w14:paraId="50BF42FE" w14:textId="7129FF8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5479E57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6364BBE1"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2A8882AD" w14:textId="77777777" w:rsidR="00B276A8" w:rsidRDefault="00B276A8" w:rsidP="008C1560">
            <w:pPr>
              <w:pStyle w:val="T2"/>
              <w:spacing w:after="0"/>
              <w:ind w:left="0" w:right="0"/>
              <w:jc w:val="left"/>
              <w:rPr>
                <w:noProof/>
                <w:lang w:val="en-US" w:eastAsia="zh-CN"/>
              </w:rPr>
            </w:pPr>
          </w:p>
        </w:tc>
      </w:tr>
      <w:tr w:rsidR="00B276A8" w:rsidRPr="005731EF" w14:paraId="41090E91" w14:textId="77777777" w:rsidTr="00965B17">
        <w:trPr>
          <w:trHeight w:val="359"/>
          <w:jc w:val="center"/>
        </w:trPr>
        <w:tc>
          <w:tcPr>
            <w:tcW w:w="1975" w:type="dxa"/>
            <w:vAlign w:val="center"/>
          </w:tcPr>
          <w:p w14:paraId="1FB1B100" w14:textId="2028DA41"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7EE00B56" w14:textId="7F691FA3"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741FE73D"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6F6F8E3"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4BB6DB54" w14:textId="77777777" w:rsidR="00B276A8" w:rsidRDefault="00B276A8" w:rsidP="008C1560">
            <w:pPr>
              <w:pStyle w:val="T2"/>
              <w:spacing w:after="0"/>
              <w:ind w:left="0" w:right="0"/>
              <w:jc w:val="left"/>
              <w:rPr>
                <w:noProof/>
                <w:lang w:val="en-US" w:eastAsia="zh-CN"/>
              </w:rPr>
            </w:pPr>
          </w:p>
        </w:tc>
      </w:tr>
      <w:tr w:rsidR="00B276A8" w:rsidRPr="005731EF" w14:paraId="69E78837" w14:textId="77777777" w:rsidTr="00965B17">
        <w:trPr>
          <w:trHeight w:val="359"/>
          <w:jc w:val="center"/>
        </w:trPr>
        <w:tc>
          <w:tcPr>
            <w:tcW w:w="1975" w:type="dxa"/>
            <w:vAlign w:val="center"/>
          </w:tcPr>
          <w:p w14:paraId="1CEF073B" w14:textId="4C6B2DD3"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18F5280B" w14:textId="0DBDFBA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100DFE0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3D6DF5C"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5438238" w14:textId="77777777" w:rsidR="00B276A8" w:rsidRDefault="00B276A8" w:rsidP="008C1560">
            <w:pPr>
              <w:pStyle w:val="T2"/>
              <w:spacing w:after="0"/>
              <w:ind w:left="0" w:right="0"/>
              <w:jc w:val="left"/>
              <w:rPr>
                <w:noProof/>
                <w:lang w:val="en-US" w:eastAsia="zh-CN"/>
              </w:rPr>
            </w:pPr>
          </w:p>
        </w:tc>
      </w:tr>
      <w:tr w:rsidR="00B276A8" w:rsidRPr="005731EF" w14:paraId="16418602" w14:textId="77777777" w:rsidTr="00965B17">
        <w:trPr>
          <w:trHeight w:val="359"/>
          <w:jc w:val="center"/>
        </w:trPr>
        <w:tc>
          <w:tcPr>
            <w:tcW w:w="1975" w:type="dxa"/>
            <w:vAlign w:val="center"/>
          </w:tcPr>
          <w:p w14:paraId="54233F57" w14:textId="45A7D544"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6741D7C0" w14:textId="46C9C56E"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63FED73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2931320"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F518AAB" w14:textId="77777777" w:rsidR="00B276A8" w:rsidRDefault="00B276A8" w:rsidP="008C1560">
            <w:pPr>
              <w:pStyle w:val="T2"/>
              <w:spacing w:after="0"/>
              <w:ind w:left="0" w:right="0"/>
              <w:jc w:val="left"/>
              <w:rPr>
                <w:noProof/>
                <w:lang w:val="en-US" w:eastAsia="zh-CN"/>
              </w:rPr>
            </w:pPr>
          </w:p>
        </w:tc>
      </w:tr>
    </w:tbl>
    <w:p w14:paraId="5E5B4166" w14:textId="61E44A74" w:rsidR="000076F4" w:rsidRDefault="000076F4" w:rsidP="00283796">
      <w:pPr>
        <w:spacing w:after="0" w:line="240" w:lineRule="auto"/>
        <w:rPr>
          <w:rFonts w:cstheme="minorHAnsi"/>
          <w:sz w:val="24"/>
        </w:rPr>
      </w:pPr>
    </w:p>
    <w:p w14:paraId="0E092C12" w14:textId="10EC5F8C" w:rsidR="005F123A" w:rsidRDefault="005F123A" w:rsidP="00283796">
      <w:pPr>
        <w:spacing w:after="0" w:line="240" w:lineRule="auto"/>
        <w:rPr>
          <w:rFonts w:cstheme="minorHAnsi"/>
          <w:sz w:val="24"/>
        </w:rPr>
      </w:pPr>
    </w:p>
    <w:p w14:paraId="571A2964" w14:textId="6DB702CB" w:rsidR="005F123A" w:rsidRPr="00756F17" w:rsidRDefault="005F123A" w:rsidP="005F123A">
      <w:pPr>
        <w:spacing w:after="0" w:line="240" w:lineRule="auto"/>
        <w:jc w:val="center"/>
        <w:rPr>
          <w:b/>
          <w:bCs/>
          <w:sz w:val="30"/>
          <w:szCs w:val="30"/>
        </w:rPr>
      </w:pPr>
      <w:r w:rsidRPr="00756F17">
        <w:rPr>
          <w:b/>
          <w:bCs/>
          <w:sz w:val="30"/>
          <w:szCs w:val="30"/>
        </w:rPr>
        <w:t>Abstract</w:t>
      </w:r>
    </w:p>
    <w:p w14:paraId="4133ED9D" w14:textId="77777777" w:rsidR="002E035A" w:rsidRDefault="002E035A" w:rsidP="001146DD">
      <w:pPr>
        <w:spacing w:after="0" w:line="240" w:lineRule="auto"/>
        <w:rPr>
          <w:rFonts w:cstheme="minorHAnsi"/>
          <w:sz w:val="24"/>
        </w:rPr>
      </w:pPr>
    </w:p>
    <w:p w14:paraId="2D23D157" w14:textId="43D39614" w:rsidR="001146DD" w:rsidRPr="008000DE" w:rsidRDefault="001146DD" w:rsidP="001146DD">
      <w:pPr>
        <w:spacing w:after="0" w:line="240" w:lineRule="auto"/>
        <w:rPr>
          <w:rFonts w:cstheme="minorHAnsi"/>
          <w:sz w:val="24"/>
        </w:rPr>
      </w:pPr>
      <w:r w:rsidRPr="008000DE">
        <w:rPr>
          <w:rFonts w:cstheme="minorHAnsi"/>
          <w:sz w:val="24"/>
        </w:rPr>
        <w:t>This submission proposes resolutions for</w:t>
      </w:r>
      <w:r w:rsidR="007D478C" w:rsidRPr="008000DE">
        <w:rPr>
          <w:rFonts w:cstheme="minorHAnsi"/>
          <w:sz w:val="24"/>
        </w:rPr>
        <w:t xml:space="preserve"> </w:t>
      </w:r>
      <w:r w:rsidR="004653ED" w:rsidRPr="008000DE">
        <w:rPr>
          <w:rFonts w:cstheme="minorHAnsi"/>
          <w:sz w:val="24"/>
        </w:rPr>
        <w:t>the</w:t>
      </w:r>
      <w:r w:rsidR="00DB2EEF" w:rsidRPr="008000DE">
        <w:rPr>
          <w:rFonts w:cstheme="minorHAnsi"/>
          <w:sz w:val="24"/>
        </w:rPr>
        <w:t xml:space="preserve"> following</w:t>
      </w:r>
      <w:r w:rsidR="008000DE">
        <w:rPr>
          <w:rFonts w:cstheme="minorHAnsi"/>
          <w:sz w:val="24"/>
        </w:rPr>
        <w:t xml:space="preserve"> </w:t>
      </w:r>
      <w:r w:rsidR="00737017">
        <w:rPr>
          <w:rFonts w:cstheme="minorHAnsi"/>
          <w:sz w:val="24"/>
        </w:rPr>
        <w:t xml:space="preserve">9 </w:t>
      </w:r>
      <w:r w:rsidR="00DB2EEF" w:rsidRPr="008000DE">
        <w:rPr>
          <w:rFonts w:cstheme="minorHAnsi"/>
          <w:sz w:val="24"/>
        </w:rPr>
        <w:t>CIDs</w:t>
      </w:r>
      <w:r w:rsidR="007D478C" w:rsidRPr="008000DE">
        <w:rPr>
          <w:rFonts w:cstheme="minorHAnsi"/>
          <w:sz w:val="24"/>
        </w:rPr>
        <w:t xml:space="preserve"> </w:t>
      </w:r>
      <w:r w:rsidRPr="008000DE">
        <w:rPr>
          <w:rFonts w:cstheme="minorHAnsi"/>
          <w:sz w:val="24"/>
        </w:rPr>
        <w:t xml:space="preserve">for TGbe </w:t>
      </w:r>
      <w:r w:rsidR="00DB2EEF" w:rsidRPr="008000DE">
        <w:rPr>
          <w:rFonts w:cstheme="minorHAnsi"/>
          <w:sz w:val="24"/>
        </w:rPr>
        <w:t>LB266</w:t>
      </w:r>
      <w:r w:rsidRPr="008000DE">
        <w:rPr>
          <w:rFonts w:cstheme="minorHAnsi"/>
          <w:sz w:val="24"/>
        </w:rPr>
        <w:t>:</w:t>
      </w:r>
    </w:p>
    <w:p w14:paraId="19AFFE0C" w14:textId="6D890701" w:rsidR="00E616BE" w:rsidRPr="008000DE" w:rsidRDefault="00737017" w:rsidP="00E616BE">
      <w:pPr>
        <w:pStyle w:val="ListParagraph"/>
        <w:numPr>
          <w:ilvl w:val="0"/>
          <w:numId w:val="19"/>
        </w:numPr>
        <w:spacing w:after="0" w:line="240" w:lineRule="auto"/>
        <w:rPr>
          <w:rFonts w:cstheme="minorHAnsi"/>
          <w:sz w:val="24"/>
        </w:rPr>
      </w:pPr>
      <w:r w:rsidRPr="00737017">
        <w:rPr>
          <w:rFonts w:cstheme="minorHAnsi"/>
          <w:sz w:val="24"/>
        </w:rPr>
        <w:t>11886,11888,11141,12566,12567,13449,11013,11026,11889</w:t>
      </w:r>
    </w:p>
    <w:p w14:paraId="24DCE740" w14:textId="77777777" w:rsidR="00864FA1" w:rsidRDefault="00864FA1" w:rsidP="002A4C8E">
      <w:pPr>
        <w:spacing w:after="0" w:line="240" w:lineRule="auto"/>
        <w:rPr>
          <w:rFonts w:cstheme="minorHAnsi"/>
          <w:b/>
          <w:bCs/>
          <w:sz w:val="24"/>
        </w:rPr>
      </w:pPr>
    </w:p>
    <w:p w14:paraId="21C5368A" w14:textId="2E022F4A" w:rsidR="00B6680C" w:rsidRPr="001146DD" w:rsidRDefault="00B6680C" w:rsidP="002A4C8E">
      <w:pPr>
        <w:spacing w:after="0" w:line="240" w:lineRule="auto"/>
        <w:rPr>
          <w:rFonts w:cstheme="minorHAnsi"/>
          <w:b/>
          <w:bCs/>
          <w:sz w:val="24"/>
        </w:rPr>
      </w:pPr>
      <w:r w:rsidRPr="001146DD">
        <w:rPr>
          <w:rFonts w:cstheme="minorHAnsi"/>
          <w:b/>
          <w:bCs/>
          <w:sz w:val="24"/>
        </w:rPr>
        <w:t>Revisions:</w:t>
      </w:r>
    </w:p>
    <w:p w14:paraId="23F1A336" w14:textId="376D2D64" w:rsidR="00B6680C" w:rsidRDefault="00083AF7" w:rsidP="00FB5EBF">
      <w:pPr>
        <w:pStyle w:val="ListParagraph"/>
        <w:numPr>
          <w:ilvl w:val="0"/>
          <w:numId w:val="1"/>
        </w:numPr>
        <w:spacing w:after="0" w:line="240" w:lineRule="auto"/>
        <w:rPr>
          <w:rFonts w:cstheme="minorHAnsi"/>
          <w:sz w:val="24"/>
        </w:rPr>
      </w:pPr>
      <w:r>
        <w:rPr>
          <w:rFonts w:cstheme="minorHAnsi"/>
          <w:sz w:val="24"/>
        </w:rPr>
        <w:t>Rev 0: Initial version of the document.</w:t>
      </w:r>
    </w:p>
    <w:p w14:paraId="0AF02850" w14:textId="77777777" w:rsidR="00FB052E" w:rsidRDefault="00FB052E" w:rsidP="00FB052E">
      <w:pPr>
        <w:pStyle w:val="ListParagraph"/>
        <w:spacing w:after="0" w:line="240" w:lineRule="auto"/>
        <w:rPr>
          <w:rFonts w:cstheme="minorHAnsi"/>
          <w:sz w:val="24"/>
        </w:rPr>
      </w:pPr>
    </w:p>
    <w:p w14:paraId="62E12D62" w14:textId="7396F672" w:rsidR="005D073A" w:rsidRDefault="005D073A" w:rsidP="008E25C3">
      <w:pPr>
        <w:spacing w:after="0" w:line="240" w:lineRule="auto"/>
        <w:rPr>
          <w:rFonts w:cstheme="minorHAnsi"/>
          <w:b/>
          <w:bCs/>
          <w:sz w:val="24"/>
        </w:rPr>
      </w:pPr>
    </w:p>
    <w:p w14:paraId="46D70253" w14:textId="314C409C" w:rsidR="005D073A" w:rsidRDefault="005D073A" w:rsidP="005D073A">
      <w:pPr>
        <w:spacing w:after="0" w:line="240" w:lineRule="auto"/>
        <w:rPr>
          <w:rFonts w:cstheme="minorHAnsi"/>
          <w:b/>
          <w:bCs/>
          <w:sz w:val="24"/>
        </w:rPr>
      </w:pPr>
    </w:p>
    <w:p w14:paraId="55577FE8" w14:textId="18D2BBF4" w:rsidR="00A31531" w:rsidRDefault="00A31531" w:rsidP="005D073A">
      <w:pPr>
        <w:spacing w:after="0" w:line="240" w:lineRule="auto"/>
        <w:rPr>
          <w:rFonts w:cstheme="minorHAnsi"/>
          <w:b/>
          <w:bCs/>
          <w:sz w:val="24"/>
        </w:rPr>
      </w:pPr>
    </w:p>
    <w:p w14:paraId="67813CDB" w14:textId="640886C2" w:rsidR="00A31531" w:rsidRDefault="00A31531" w:rsidP="005D073A">
      <w:pPr>
        <w:spacing w:after="0" w:line="240" w:lineRule="auto"/>
        <w:rPr>
          <w:rFonts w:cstheme="minorHAnsi"/>
          <w:b/>
          <w:bCs/>
          <w:sz w:val="24"/>
        </w:rPr>
      </w:pPr>
    </w:p>
    <w:p w14:paraId="36269B37" w14:textId="021D658D" w:rsidR="00A31531" w:rsidRDefault="00A31531" w:rsidP="005D073A">
      <w:pPr>
        <w:spacing w:after="0" w:line="240" w:lineRule="auto"/>
        <w:rPr>
          <w:rFonts w:cstheme="minorHAnsi"/>
          <w:b/>
          <w:bCs/>
          <w:sz w:val="24"/>
        </w:rPr>
      </w:pPr>
    </w:p>
    <w:p w14:paraId="3CCD7A29" w14:textId="4334A0CC" w:rsidR="00A31531" w:rsidRDefault="00A31531" w:rsidP="005D073A">
      <w:pPr>
        <w:spacing w:after="0" w:line="240" w:lineRule="auto"/>
        <w:rPr>
          <w:rFonts w:cstheme="minorHAnsi"/>
          <w:b/>
          <w:bCs/>
          <w:sz w:val="24"/>
        </w:rPr>
      </w:pPr>
    </w:p>
    <w:p w14:paraId="550984FB" w14:textId="77777777" w:rsidR="00DA43C6" w:rsidRDefault="00DA43C6" w:rsidP="005D073A">
      <w:pPr>
        <w:spacing w:after="0" w:line="240" w:lineRule="auto"/>
        <w:rPr>
          <w:rFonts w:cstheme="minorHAnsi"/>
          <w:b/>
          <w:bCs/>
          <w:sz w:val="24"/>
        </w:rPr>
      </w:pPr>
    </w:p>
    <w:p w14:paraId="38191142" w14:textId="34B7E92B" w:rsidR="00A31531" w:rsidRDefault="00A31531" w:rsidP="005D073A">
      <w:pPr>
        <w:spacing w:after="0" w:line="240" w:lineRule="auto"/>
        <w:rPr>
          <w:rFonts w:cstheme="minorHAnsi"/>
          <w:b/>
          <w:bCs/>
          <w:sz w:val="24"/>
        </w:rPr>
      </w:pPr>
    </w:p>
    <w:p w14:paraId="0E78E872" w14:textId="50CB025B" w:rsidR="00A31531" w:rsidRDefault="00A31531" w:rsidP="005D073A">
      <w:pPr>
        <w:spacing w:after="0" w:line="240" w:lineRule="auto"/>
        <w:rPr>
          <w:rFonts w:cstheme="minorHAnsi"/>
          <w:b/>
          <w:bCs/>
          <w:sz w:val="24"/>
        </w:rPr>
      </w:pPr>
    </w:p>
    <w:p w14:paraId="17262DD6" w14:textId="77777777" w:rsidR="00565A02" w:rsidRDefault="00565A02" w:rsidP="005D073A">
      <w:pPr>
        <w:spacing w:after="0" w:line="240" w:lineRule="auto"/>
        <w:rPr>
          <w:rFonts w:cstheme="minorHAnsi"/>
          <w:b/>
          <w:bCs/>
          <w:sz w:val="24"/>
        </w:rPr>
      </w:pPr>
    </w:p>
    <w:p w14:paraId="2E56148D" w14:textId="77777777" w:rsidR="00A31531" w:rsidRDefault="00A31531" w:rsidP="005D073A">
      <w:pPr>
        <w:spacing w:after="0" w:line="240" w:lineRule="auto"/>
        <w:rPr>
          <w:rFonts w:cstheme="minorHAnsi"/>
          <w:b/>
          <w:bCs/>
          <w:sz w:val="24"/>
        </w:rPr>
      </w:pPr>
    </w:p>
    <w:p w14:paraId="3204AB7E" w14:textId="7EEF37D3" w:rsidR="00F07CBB" w:rsidRDefault="00F07CBB" w:rsidP="00F07CBB">
      <w:pPr>
        <w:pStyle w:val="T"/>
        <w:spacing w:line="240" w:lineRule="auto"/>
        <w:rPr>
          <w:b/>
          <w:i/>
          <w:iCs/>
          <w:highlight w:val="yellow"/>
        </w:rPr>
      </w:pPr>
      <w:r>
        <w:rPr>
          <w:b/>
          <w:i/>
          <w:iCs/>
          <w:highlight w:val="yellow"/>
        </w:rPr>
        <w:lastRenderedPageBreak/>
        <w:t xml:space="preserve">TGbe editor: Please note Baseline is </w:t>
      </w:r>
      <w:r w:rsidR="00EB49F1">
        <w:rPr>
          <w:b/>
          <w:i/>
          <w:iCs/>
          <w:highlight w:val="yellow"/>
        </w:rPr>
        <w:t>REVme_D</w:t>
      </w:r>
      <w:r w:rsidR="00BE7CC2">
        <w:rPr>
          <w:b/>
          <w:i/>
          <w:iCs/>
          <w:highlight w:val="yellow"/>
        </w:rPr>
        <w:t>2.0</w:t>
      </w:r>
      <w:r>
        <w:rPr>
          <w:b/>
          <w:i/>
          <w:iCs/>
          <w:highlight w:val="yellow"/>
        </w:rPr>
        <w:t xml:space="preserve"> and 11be D</w:t>
      </w:r>
      <w:r w:rsidR="00315B32">
        <w:rPr>
          <w:b/>
          <w:i/>
          <w:iCs/>
          <w:highlight w:val="yellow"/>
        </w:rPr>
        <w:t>2</w:t>
      </w:r>
      <w:r>
        <w:rPr>
          <w:b/>
          <w:i/>
          <w:iCs/>
          <w:highlight w:val="yellow"/>
        </w:rPr>
        <w:t>.</w:t>
      </w:r>
      <w:r w:rsidR="00BE7CC2">
        <w:rPr>
          <w:b/>
          <w:i/>
          <w:iCs/>
          <w:highlight w:val="yellow"/>
        </w:rPr>
        <w:t>2</w:t>
      </w:r>
    </w:p>
    <w:p w14:paraId="40F26D2E" w14:textId="77777777" w:rsidR="00B57F51" w:rsidRDefault="00B57F51" w:rsidP="00F07CBB">
      <w:pPr>
        <w:suppressAutoHyphens/>
        <w:spacing w:after="0" w:line="240" w:lineRule="auto"/>
        <w:rPr>
          <w:rFonts w:ascii="Times New Roman" w:eastAsia="Malgun Gothic" w:hAnsi="Times New Roman" w:cs="Times New Roman"/>
          <w:sz w:val="18"/>
          <w:szCs w:val="20"/>
          <w:lang w:val="en-GB"/>
        </w:rPr>
      </w:pPr>
    </w:p>
    <w:tbl>
      <w:tblPr>
        <w:tblStyle w:val="TableGrid"/>
        <w:tblW w:w="10710" w:type="dxa"/>
        <w:tblInd w:w="-719" w:type="dxa"/>
        <w:tblLayout w:type="fixed"/>
        <w:tblLook w:val="04A0" w:firstRow="1" w:lastRow="0" w:firstColumn="1" w:lastColumn="0" w:noHBand="0" w:noVBand="1"/>
      </w:tblPr>
      <w:tblGrid>
        <w:gridCol w:w="587"/>
        <w:gridCol w:w="1034"/>
        <w:gridCol w:w="976"/>
        <w:gridCol w:w="635"/>
        <w:gridCol w:w="2509"/>
        <w:gridCol w:w="2179"/>
        <w:gridCol w:w="2790"/>
      </w:tblGrid>
      <w:tr w:rsidR="00633FBF" w:rsidRPr="00955C14" w14:paraId="0F42626A" w14:textId="77777777" w:rsidTr="00633FBF">
        <w:trPr>
          <w:trHeight w:val="449"/>
        </w:trPr>
        <w:tc>
          <w:tcPr>
            <w:tcW w:w="587" w:type="dxa"/>
            <w:shd w:val="clear" w:color="auto" w:fill="A5A5A5" w:themeFill="accent3"/>
            <w:hideMark/>
          </w:tcPr>
          <w:p w14:paraId="35174F5E"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CID</w:t>
            </w:r>
          </w:p>
        </w:tc>
        <w:tc>
          <w:tcPr>
            <w:tcW w:w="1034" w:type="dxa"/>
            <w:shd w:val="clear" w:color="auto" w:fill="A5A5A5" w:themeFill="accent3"/>
            <w:hideMark/>
          </w:tcPr>
          <w:p w14:paraId="5A4C9353"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Commenter</w:t>
            </w:r>
          </w:p>
        </w:tc>
        <w:tc>
          <w:tcPr>
            <w:tcW w:w="976" w:type="dxa"/>
            <w:shd w:val="clear" w:color="auto" w:fill="A5A5A5" w:themeFill="accent3"/>
            <w:hideMark/>
          </w:tcPr>
          <w:p w14:paraId="46BCD09C" w14:textId="77777777" w:rsidR="00633FBF" w:rsidRPr="00955C14" w:rsidRDefault="00633FBF" w:rsidP="000E1116">
            <w:pPr>
              <w:pStyle w:val="T1"/>
              <w:suppressAutoHyphens/>
              <w:spacing w:after="120"/>
              <w:rPr>
                <w:bCs/>
                <w:iCs/>
                <w:color w:val="000000"/>
                <w:sz w:val="16"/>
                <w:szCs w:val="16"/>
              </w:rPr>
            </w:pPr>
            <w:r>
              <w:rPr>
                <w:bCs/>
                <w:iCs/>
                <w:color w:val="000000"/>
                <w:sz w:val="16"/>
                <w:szCs w:val="16"/>
              </w:rPr>
              <w:t>Clause</w:t>
            </w:r>
          </w:p>
        </w:tc>
        <w:tc>
          <w:tcPr>
            <w:tcW w:w="635" w:type="dxa"/>
            <w:shd w:val="clear" w:color="auto" w:fill="A5A5A5" w:themeFill="accent3"/>
            <w:hideMark/>
          </w:tcPr>
          <w:p w14:paraId="549BDB5E" w14:textId="77777777" w:rsidR="00633FBF" w:rsidRPr="00955C14" w:rsidRDefault="00633FBF" w:rsidP="000E1116">
            <w:pPr>
              <w:pStyle w:val="T1"/>
              <w:suppressAutoHyphens/>
              <w:spacing w:after="120"/>
              <w:rPr>
                <w:bCs/>
                <w:iCs/>
                <w:color w:val="000000"/>
                <w:sz w:val="16"/>
                <w:szCs w:val="16"/>
              </w:rPr>
            </w:pPr>
            <w:r>
              <w:rPr>
                <w:bCs/>
                <w:iCs/>
                <w:color w:val="000000"/>
                <w:sz w:val="16"/>
                <w:szCs w:val="16"/>
              </w:rPr>
              <w:t>Page</w:t>
            </w:r>
          </w:p>
        </w:tc>
        <w:tc>
          <w:tcPr>
            <w:tcW w:w="2509" w:type="dxa"/>
            <w:shd w:val="clear" w:color="auto" w:fill="A5A5A5" w:themeFill="accent3"/>
            <w:hideMark/>
          </w:tcPr>
          <w:p w14:paraId="7A3B9829"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Comment</w:t>
            </w:r>
          </w:p>
        </w:tc>
        <w:tc>
          <w:tcPr>
            <w:tcW w:w="2179" w:type="dxa"/>
            <w:shd w:val="clear" w:color="auto" w:fill="A5A5A5" w:themeFill="accent3"/>
            <w:hideMark/>
          </w:tcPr>
          <w:p w14:paraId="5B495621"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Proposed Change</w:t>
            </w:r>
          </w:p>
        </w:tc>
        <w:tc>
          <w:tcPr>
            <w:tcW w:w="2790" w:type="dxa"/>
            <w:shd w:val="clear" w:color="auto" w:fill="A5A5A5" w:themeFill="accent3"/>
            <w:hideMark/>
          </w:tcPr>
          <w:p w14:paraId="277A05EF"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Resolution</w:t>
            </w:r>
          </w:p>
        </w:tc>
      </w:tr>
      <w:tr w:rsidR="00AE0BED" w:rsidRPr="00955C14" w14:paraId="598DD7E8" w14:textId="77777777" w:rsidTr="00633FBF">
        <w:trPr>
          <w:trHeight w:val="449"/>
        </w:trPr>
        <w:tc>
          <w:tcPr>
            <w:tcW w:w="587" w:type="dxa"/>
            <w:shd w:val="clear" w:color="auto" w:fill="auto"/>
          </w:tcPr>
          <w:p w14:paraId="63D8251C" w14:textId="28A8AB56" w:rsidR="00AE0BED" w:rsidRPr="00AE0BED" w:rsidRDefault="00AE0BED" w:rsidP="00AE0BED">
            <w:pPr>
              <w:pStyle w:val="T1"/>
              <w:suppressAutoHyphens/>
              <w:spacing w:after="120"/>
              <w:rPr>
                <w:b w:val="0"/>
                <w:sz w:val="16"/>
              </w:rPr>
            </w:pPr>
            <w:r w:rsidRPr="00AE0BED">
              <w:rPr>
                <w:b w:val="0"/>
                <w:sz w:val="16"/>
              </w:rPr>
              <w:t>11886</w:t>
            </w:r>
          </w:p>
        </w:tc>
        <w:tc>
          <w:tcPr>
            <w:tcW w:w="1034" w:type="dxa"/>
            <w:shd w:val="clear" w:color="auto" w:fill="auto"/>
          </w:tcPr>
          <w:p w14:paraId="76148639" w14:textId="69C1BCE9" w:rsidR="00AE0BED" w:rsidRPr="00AE0BED" w:rsidRDefault="00AE0BED" w:rsidP="00AE0BED">
            <w:pPr>
              <w:pStyle w:val="T1"/>
              <w:suppressAutoHyphens/>
              <w:spacing w:after="120"/>
              <w:rPr>
                <w:b w:val="0"/>
                <w:sz w:val="16"/>
              </w:rPr>
            </w:pPr>
            <w:r w:rsidRPr="00AE0BED">
              <w:rPr>
                <w:b w:val="0"/>
                <w:sz w:val="16"/>
              </w:rPr>
              <w:t>Alfred Asterjadhi</w:t>
            </w:r>
          </w:p>
        </w:tc>
        <w:tc>
          <w:tcPr>
            <w:tcW w:w="976" w:type="dxa"/>
            <w:shd w:val="clear" w:color="auto" w:fill="auto"/>
          </w:tcPr>
          <w:p w14:paraId="0C6E3DDC" w14:textId="4879191A" w:rsidR="00AE0BED" w:rsidRPr="00AE0BED" w:rsidRDefault="00AE0BED" w:rsidP="00AE0BED">
            <w:pPr>
              <w:pStyle w:val="T1"/>
              <w:suppressAutoHyphens/>
              <w:spacing w:after="120"/>
              <w:rPr>
                <w:b w:val="0"/>
                <w:sz w:val="16"/>
              </w:rPr>
            </w:pPr>
            <w:r w:rsidRPr="00AE0BED">
              <w:rPr>
                <w:b w:val="0"/>
                <w:sz w:val="16"/>
              </w:rPr>
              <w:t>35.16.1</w:t>
            </w:r>
          </w:p>
        </w:tc>
        <w:tc>
          <w:tcPr>
            <w:tcW w:w="635" w:type="dxa"/>
            <w:shd w:val="clear" w:color="auto" w:fill="auto"/>
          </w:tcPr>
          <w:p w14:paraId="7C47CBDA" w14:textId="68C4C7D8" w:rsidR="00AE0BED" w:rsidRPr="00AE0BED" w:rsidRDefault="00AE0BED" w:rsidP="00AE0BED">
            <w:pPr>
              <w:pStyle w:val="T1"/>
              <w:suppressAutoHyphens/>
              <w:spacing w:after="120"/>
              <w:rPr>
                <w:b w:val="0"/>
                <w:sz w:val="16"/>
              </w:rPr>
            </w:pPr>
            <w:r w:rsidRPr="00AE0BED">
              <w:rPr>
                <w:b w:val="0"/>
                <w:sz w:val="16"/>
              </w:rPr>
              <w:t>530.42</w:t>
            </w:r>
          </w:p>
        </w:tc>
        <w:tc>
          <w:tcPr>
            <w:tcW w:w="2509" w:type="dxa"/>
            <w:shd w:val="clear" w:color="auto" w:fill="auto"/>
          </w:tcPr>
          <w:p w14:paraId="69646D78" w14:textId="60339BA8" w:rsidR="00AE0BED" w:rsidRPr="00AE0BED" w:rsidRDefault="00AE0BED" w:rsidP="00AE0BED">
            <w:pPr>
              <w:pStyle w:val="T1"/>
              <w:suppressAutoHyphens/>
              <w:spacing w:after="120"/>
              <w:jc w:val="left"/>
              <w:rPr>
                <w:b w:val="0"/>
                <w:sz w:val="16"/>
              </w:rPr>
            </w:pPr>
            <w:r w:rsidRPr="00AE0BED">
              <w:rPr>
                <w:b w:val="0"/>
                <w:sz w:val="16"/>
              </w:rPr>
              <w:t xml:space="preserve">Kind of an odd way to start a subclause related to BSS operation with non-AP STA behavior. </w:t>
            </w:r>
            <w:r w:rsidRPr="006A41C2">
              <w:rPr>
                <w:bCs/>
                <w:sz w:val="16"/>
              </w:rPr>
              <w:t>Suggest starting the subclause with the usual statements</w:t>
            </w:r>
            <w:r w:rsidRPr="00AE0BED">
              <w:rPr>
                <w:b w:val="0"/>
                <w:sz w:val="16"/>
              </w:rPr>
              <w:t xml:space="preserve">, e.g., an EHT STA has dot11EHTOptionImplemented equal to true, and an EHT STA that starts (or operates an EHT BSS shall be able to receive and transmit each of the </w:t>
            </w:r>
            <w:r w:rsidRPr="006A41C2">
              <w:rPr>
                <w:bCs/>
                <w:sz w:val="16"/>
              </w:rPr>
              <w:t>MCSs, NSS</w:t>
            </w:r>
            <w:r w:rsidRPr="00AE0BED">
              <w:rPr>
                <w:b w:val="0"/>
                <w:sz w:val="16"/>
              </w:rPr>
              <w:t xml:space="preserve"> (</w:t>
            </w:r>
            <w:proofErr w:type="spellStart"/>
            <w:r w:rsidRPr="00AE0BED">
              <w:rPr>
                <w:b w:val="0"/>
                <w:sz w:val="16"/>
              </w:rPr>
              <w:t>paragrapsh</w:t>
            </w:r>
            <w:proofErr w:type="spellEnd"/>
            <w:r w:rsidRPr="00AE0BED">
              <w:rPr>
                <w:b w:val="0"/>
                <w:sz w:val="16"/>
              </w:rPr>
              <w:t xml:space="preserve"> that are found to the end of the subclause to be moved up front).</w:t>
            </w:r>
          </w:p>
        </w:tc>
        <w:tc>
          <w:tcPr>
            <w:tcW w:w="2179" w:type="dxa"/>
            <w:shd w:val="clear" w:color="auto" w:fill="auto"/>
          </w:tcPr>
          <w:p w14:paraId="4CC8776C" w14:textId="36E77557" w:rsidR="00AE0BED" w:rsidRPr="00AE0BED" w:rsidRDefault="00AE0BED" w:rsidP="00AE0BED">
            <w:pPr>
              <w:pStyle w:val="T1"/>
              <w:suppressAutoHyphens/>
              <w:spacing w:after="120"/>
              <w:jc w:val="left"/>
              <w:rPr>
                <w:b w:val="0"/>
                <w:sz w:val="16"/>
              </w:rPr>
            </w:pPr>
            <w:r w:rsidRPr="00AE0BED">
              <w:rPr>
                <w:b w:val="0"/>
                <w:sz w:val="16"/>
              </w:rPr>
              <w:t>As in comment.</w:t>
            </w:r>
          </w:p>
        </w:tc>
        <w:tc>
          <w:tcPr>
            <w:tcW w:w="2790" w:type="dxa"/>
            <w:shd w:val="clear" w:color="auto" w:fill="auto"/>
          </w:tcPr>
          <w:p w14:paraId="7D2A1498" w14:textId="77777777" w:rsidR="00AE0BED" w:rsidRPr="00F244C5" w:rsidRDefault="00AE0BED" w:rsidP="00AE0BED">
            <w:pPr>
              <w:pStyle w:val="T1"/>
              <w:suppressAutoHyphens/>
              <w:spacing w:after="120"/>
              <w:jc w:val="left"/>
              <w:rPr>
                <w:bCs/>
                <w:iCs/>
                <w:color w:val="000000"/>
                <w:sz w:val="16"/>
                <w:szCs w:val="16"/>
              </w:rPr>
            </w:pPr>
            <w:r w:rsidRPr="00F244C5">
              <w:rPr>
                <w:bCs/>
                <w:iCs/>
                <w:color w:val="000000"/>
                <w:sz w:val="16"/>
                <w:szCs w:val="16"/>
              </w:rPr>
              <w:t>Revised</w:t>
            </w:r>
          </w:p>
          <w:p w14:paraId="0A8513C6" w14:textId="77777777" w:rsidR="00AE0BED" w:rsidRDefault="00AE0BED" w:rsidP="00AE0BED">
            <w:pPr>
              <w:pStyle w:val="T1"/>
              <w:suppressAutoHyphens/>
              <w:spacing w:after="120"/>
              <w:jc w:val="left"/>
              <w:rPr>
                <w:b w:val="0"/>
                <w:iCs/>
                <w:color w:val="000000"/>
                <w:sz w:val="16"/>
                <w:szCs w:val="16"/>
              </w:rPr>
            </w:pPr>
          </w:p>
          <w:p w14:paraId="72F56BC0" w14:textId="747D47EA" w:rsidR="00AE0BED" w:rsidRDefault="00AE0BED" w:rsidP="00AE0BED">
            <w:pPr>
              <w:pStyle w:val="T1"/>
              <w:suppressAutoHyphens/>
              <w:spacing w:after="120"/>
              <w:jc w:val="left"/>
              <w:rPr>
                <w:b w:val="0"/>
                <w:iCs/>
                <w:color w:val="000000"/>
                <w:sz w:val="16"/>
                <w:szCs w:val="16"/>
              </w:rPr>
            </w:pPr>
            <w:r>
              <w:rPr>
                <w:b w:val="0"/>
                <w:iCs/>
                <w:color w:val="000000"/>
                <w:sz w:val="16"/>
                <w:szCs w:val="16"/>
              </w:rPr>
              <w:t>Agree with the commenter in principle</w:t>
            </w:r>
            <w:r w:rsidR="006766EF">
              <w:rPr>
                <w:b w:val="0"/>
                <w:iCs/>
                <w:color w:val="000000"/>
                <w:sz w:val="16"/>
                <w:szCs w:val="16"/>
              </w:rPr>
              <w:t>.</w:t>
            </w:r>
            <w:r w:rsidR="003B6A8B">
              <w:rPr>
                <w:b w:val="0"/>
                <w:iCs/>
                <w:color w:val="000000"/>
                <w:sz w:val="16"/>
                <w:szCs w:val="16"/>
              </w:rPr>
              <w:t xml:space="preserve"> </w:t>
            </w:r>
            <w:r w:rsidR="009C57EE">
              <w:rPr>
                <w:b w:val="0"/>
                <w:iCs/>
                <w:color w:val="000000"/>
                <w:sz w:val="16"/>
                <w:szCs w:val="16"/>
              </w:rPr>
              <w:t xml:space="preserve">The </w:t>
            </w:r>
            <w:r w:rsidR="00680A9C">
              <w:rPr>
                <w:b w:val="0"/>
                <w:iCs/>
                <w:color w:val="000000"/>
                <w:sz w:val="16"/>
                <w:szCs w:val="16"/>
              </w:rPr>
              <w:t>3</w:t>
            </w:r>
            <w:r w:rsidR="003B6A8B">
              <w:rPr>
                <w:b w:val="0"/>
                <w:iCs/>
                <w:color w:val="000000"/>
                <w:sz w:val="16"/>
                <w:szCs w:val="16"/>
              </w:rPr>
              <w:t xml:space="preserve"> </w:t>
            </w:r>
            <w:r w:rsidR="009C57EE">
              <w:rPr>
                <w:b w:val="0"/>
                <w:iCs/>
                <w:color w:val="000000"/>
                <w:sz w:val="16"/>
                <w:szCs w:val="16"/>
              </w:rPr>
              <w:t xml:space="preserve">related </w:t>
            </w:r>
            <w:r w:rsidR="003B6A8B">
              <w:rPr>
                <w:b w:val="0"/>
                <w:iCs/>
                <w:color w:val="000000"/>
                <w:sz w:val="16"/>
                <w:szCs w:val="16"/>
              </w:rPr>
              <w:t xml:space="preserve">paragraphs have been moved </w:t>
            </w:r>
            <w:r w:rsidR="009C57EE">
              <w:rPr>
                <w:b w:val="0"/>
                <w:iCs/>
                <w:color w:val="000000"/>
                <w:sz w:val="16"/>
                <w:szCs w:val="16"/>
              </w:rPr>
              <w:t>to the beginning of the subclause.</w:t>
            </w:r>
          </w:p>
          <w:p w14:paraId="73E75AD6" w14:textId="77777777" w:rsidR="00AE0BED" w:rsidRDefault="00AE0BED" w:rsidP="00AE0BED">
            <w:pPr>
              <w:pStyle w:val="T1"/>
              <w:suppressAutoHyphens/>
              <w:spacing w:after="120"/>
              <w:jc w:val="left"/>
              <w:rPr>
                <w:b w:val="0"/>
                <w:iCs/>
                <w:color w:val="000000"/>
                <w:sz w:val="16"/>
                <w:szCs w:val="16"/>
              </w:rPr>
            </w:pPr>
          </w:p>
          <w:p w14:paraId="1E6129E2" w14:textId="659A5F0A" w:rsidR="00AE0BED" w:rsidRDefault="00AE0BED" w:rsidP="00AE0BED">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w:t>
            </w:r>
            <w:r w:rsidR="003C6FCC">
              <w:rPr>
                <w:b w:val="0"/>
                <w:iCs/>
                <w:color w:val="000000"/>
                <w:sz w:val="16"/>
                <w:szCs w:val="16"/>
              </w:rPr>
              <w:t>, p</w:t>
            </w:r>
            <w:r w:rsidR="003C6FCC" w:rsidRPr="003C6FCC">
              <w:rPr>
                <w:b w:val="0"/>
                <w:iCs/>
                <w:color w:val="000000"/>
                <w:sz w:val="16"/>
                <w:szCs w:val="16"/>
              </w:rPr>
              <w:t>lease move up the last 3 paragraphs (P572L59 to P573L12 in D2.2) as the first 3 paragraphs of 35.15.1</w:t>
            </w:r>
            <w:r w:rsidR="003C6FCC">
              <w:rPr>
                <w:b w:val="0"/>
                <w:iCs/>
                <w:color w:val="000000"/>
                <w:sz w:val="16"/>
                <w:szCs w:val="16"/>
              </w:rPr>
              <w:t>.</w:t>
            </w:r>
          </w:p>
          <w:p w14:paraId="419A5A7A" w14:textId="7E36FBA7" w:rsidR="00AE0BED" w:rsidRDefault="00AE0BED" w:rsidP="00AE0BED">
            <w:pPr>
              <w:pStyle w:val="T1"/>
              <w:suppressAutoHyphens/>
              <w:spacing w:after="120"/>
              <w:jc w:val="left"/>
              <w:rPr>
                <w:b w:val="0"/>
                <w:iCs/>
                <w:color w:val="000000"/>
                <w:sz w:val="16"/>
                <w:szCs w:val="16"/>
              </w:rPr>
            </w:pPr>
          </w:p>
        </w:tc>
      </w:tr>
      <w:tr w:rsidR="00833938" w:rsidRPr="00955C14" w14:paraId="02B01DD3" w14:textId="77777777" w:rsidTr="00633FBF">
        <w:trPr>
          <w:trHeight w:val="449"/>
        </w:trPr>
        <w:tc>
          <w:tcPr>
            <w:tcW w:w="587" w:type="dxa"/>
            <w:shd w:val="clear" w:color="auto" w:fill="auto"/>
          </w:tcPr>
          <w:p w14:paraId="66F3C3A1" w14:textId="7CC5A36D" w:rsidR="00833938" w:rsidRPr="00AE0BED" w:rsidRDefault="00833938" w:rsidP="00833938">
            <w:pPr>
              <w:pStyle w:val="T1"/>
              <w:suppressAutoHyphens/>
              <w:spacing w:after="120"/>
              <w:rPr>
                <w:b w:val="0"/>
                <w:sz w:val="16"/>
              </w:rPr>
            </w:pPr>
            <w:r w:rsidRPr="007406A7">
              <w:rPr>
                <w:b w:val="0"/>
                <w:sz w:val="16"/>
              </w:rPr>
              <w:t>11888</w:t>
            </w:r>
          </w:p>
        </w:tc>
        <w:tc>
          <w:tcPr>
            <w:tcW w:w="1034" w:type="dxa"/>
            <w:shd w:val="clear" w:color="auto" w:fill="auto"/>
          </w:tcPr>
          <w:p w14:paraId="30A4E2F0" w14:textId="451B7E90" w:rsidR="00833938" w:rsidRPr="00AE0BED" w:rsidRDefault="00833938" w:rsidP="00833938">
            <w:pPr>
              <w:pStyle w:val="T1"/>
              <w:suppressAutoHyphens/>
              <w:spacing w:after="120"/>
              <w:rPr>
                <w:b w:val="0"/>
                <w:sz w:val="16"/>
              </w:rPr>
            </w:pPr>
            <w:r w:rsidRPr="007406A7">
              <w:rPr>
                <w:b w:val="0"/>
                <w:sz w:val="16"/>
              </w:rPr>
              <w:t>Alfred Asterjadhi</w:t>
            </w:r>
          </w:p>
        </w:tc>
        <w:tc>
          <w:tcPr>
            <w:tcW w:w="976" w:type="dxa"/>
            <w:shd w:val="clear" w:color="auto" w:fill="auto"/>
          </w:tcPr>
          <w:p w14:paraId="40A2D6CC" w14:textId="4AD33ECA" w:rsidR="00833938" w:rsidRPr="00AE0BED" w:rsidRDefault="00833938" w:rsidP="00833938">
            <w:pPr>
              <w:pStyle w:val="T1"/>
              <w:suppressAutoHyphens/>
              <w:spacing w:after="120"/>
              <w:rPr>
                <w:b w:val="0"/>
                <w:sz w:val="16"/>
              </w:rPr>
            </w:pPr>
            <w:r w:rsidRPr="007406A7">
              <w:rPr>
                <w:b w:val="0"/>
                <w:sz w:val="16"/>
              </w:rPr>
              <w:t>35.16.1</w:t>
            </w:r>
          </w:p>
        </w:tc>
        <w:tc>
          <w:tcPr>
            <w:tcW w:w="635" w:type="dxa"/>
            <w:shd w:val="clear" w:color="auto" w:fill="auto"/>
          </w:tcPr>
          <w:p w14:paraId="42172022" w14:textId="251CBB7A" w:rsidR="00833938" w:rsidRPr="00AE0BED" w:rsidRDefault="00833938" w:rsidP="00833938">
            <w:pPr>
              <w:pStyle w:val="T1"/>
              <w:suppressAutoHyphens/>
              <w:spacing w:after="120"/>
              <w:rPr>
                <w:b w:val="0"/>
                <w:sz w:val="16"/>
              </w:rPr>
            </w:pPr>
            <w:r w:rsidRPr="007406A7">
              <w:rPr>
                <w:b w:val="0"/>
                <w:sz w:val="16"/>
              </w:rPr>
              <w:t>531.08</w:t>
            </w:r>
          </w:p>
        </w:tc>
        <w:tc>
          <w:tcPr>
            <w:tcW w:w="2509" w:type="dxa"/>
            <w:shd w:val="clear" w:color="auto" w:fill="auto"/>
          </w:tcPr>
          <w:p w14:paraId="0C3891E5" w14:textId="5A5106F8" w:rsidR="00833938" w:rsidRPr="00AE0BED" w:rsidRDefault="00833938" w:rsidP="00833938">
            <w:pPr>
              <w:pStyle w:val="T1"/>
              <w:suppressAutoHyphens/>
              <w:spacing w:after="120"/>
              <w:jc w:val="left"/>
              <w:rPr>
                <w:b w:val="0"/>
                <w:sz w:val="16"/>
              </w:rPr>
            </w:pPr>
            <w:r w:rsidRPr="007406A7">
              <w:rPr>
                <w:b w:val="0"/>
                <w:sz w:val="16"/>
              </w:rPr>
              <w:t>Obvious statement due to the presence of the element in the beacon frame body. Do we need to mention it here again? Delete.</w:t>
            </w:r>
          </w:p>
        </w:tc>
        <w:tc>
          <w:tcPr>
            <w:tcW w:w="2179" w:type="dxa"/>
            <w:shd w:val="clear" w:color="auto" w:fill="auto"/>
          </w:tcPr>
          <w:p w14:paraId="7141B3FD" w14:textId="71853527" w:rsidR="00833938" w:rsidRPr="00AE0BED" w:rsidRDefault="00833938" w:rsidP="00833938">
            <w:pPr>
              <w:pStyle w:val="T1"/>
              <w:suppressAutoHyphens/>
              <w:spacing w:after="120"/>
              <w:jc w:val="left"/>
              <w:rPr>
                <w:b w:val="0"/>
                <w:sz w:val="16"/>
              </w:rPr>
            </w:pPr>
            <w:r w:rsidRPr="007406A7">
              <w:rPr>
                <w:b w:val="0"/>
                <w:sz w:val="16"/>
              </w:rPr>
              <w:t>As in comment.</w:t>
            </w:r>
          </w:p>
        </w:tc>
        <w:tc>
          <w:tcPr>
            <w:tcW w:w="2790" w:type="dxa"/>
            <w:shd w:val="clear" w:color="auto" w:fill="auto"/>
          </w:tcPr>
          <w:p w14:paraId="1E5509F0" w14:textId="77777777" w:rsidR="00833938" w:rsidRPr="00F244C5" w:rsidRDefault="00833938" w:rsidP="00833938">
            <w:pPr>
              <w:pStyle w:val="T1"/>
              <w:suppressAutoHyphens/>
              <w:spacing w:after="120"/>
              <w:jc w:val="left"/>
              <w:rPr>
                <w:bCs/>
                <w:iCs/>
                <w:color w:val="000000"/>
                <w:sz w:val="16"/>
                <w:szCs w:val="16"/>
              </w:rPr>
            </w:pPr>
            <w:r w:rsidRPr="00F244C5">
              <w:rPr>
                <w:bCs/>
                <w:iCs/>
                <w:color w:val="000000"/>
                <w:sz w:val="16"/>
                <w:szCs w:val="16"/>
              </w:rPr>
              <w:t>Accepted</w:t>
            </w:r>
          </w:p>
          <w:p w14:paraId="00A2DACA" w14:textId="77777777" w:rsidR="00833938" w:rsidRDefault="00833938" w:rsidP="00833938">
            <w:pPr>
              <w:pStyle w:val="T1"/>
              <w:suppressAutoHyphens/>
              <w:spacing w:after="120"/>
              <w:jc w:val="left"/>
              <w:rPr>
                <w:b w:val="0"/>
                <w:iCs/>
                <w:color w:val="000000"/>
                <w:sz w:val="16"/>
                <w:szCs w:val="16"/>
              </w:rPr>
            </w:pPr>
          </w:p>
        </w:tc>
      </w:tr>
      <w:tr w:rsidR="00833938" w:rsidRPr="00955C14" w14:paraId="35E8B682" w14:textId="77777777" w:rsidTr="00633FBF">
        <w:trPr>
          <w:trHeight w:val="449"/>
        </w:trPr>
        <w:tc>
          <w:tcPr>
            <w:tcW w:w="587" w:type="dxa"/>
            <w:shd w:val="clear" w:color="auto" w:fill="auto"/>
          </w:tcPr>
          <w:p w14:paraId="6371E540" w14:textId="3F6AFDE6" w:rsidR="00833938" w:rsidRPr="00AE0BED" w:rsidRDefault="00833938" w:rsidP="00833938">
            <w:pPr>
              <w:pStyle w:val="T1"/>
              <w:suppressAutoHyphens/>
              <w:spacing w:after="120"/>
              <w:rPr>
                <w:b w:val="0"/>
                <w:sz w:val="16"/>
              </w:rPr>
            </w:pPr>
            <w:r w:rsidRPr="00C761AE">
              <w:rPr>
                <w:b w:val="0"/>
                <w:sz w:val="16"/>
              </w:rPr>
              <w:t>11141</w:t>
            </w:r>
          </w:p>
        </w:tc>
        <w:tc>
          <w:tcPr>
            <w:tcW w:w="1034" w:type="dxa"/>
            <w:shd w:val="clear" w:color="auto" w:fill="auto"/>
          </w:tcPr>
          <w:p w14:paraId="2374B679" w14:textId="069B45DD" w:rsidR="00833938" w:rsidRPr="00AE0BED" w:rsidRDefault="00833938" w:rsidP="00833938">
            <w:pPr>
              <w:pStyle w:val="T1"/>
              <w:suppressAutoHyphens/>
              <w:spacing w:after="120"/>
              <w:rPr>
                <w:b w:val="0"/>
                <w:sz w:val="16"/>
              </w:rPr>
            </w:pPr>
            <w:r w:rsidRPr="00C761AE">
              <w:rPr>
                <w:b w:val="0"/>
                <w:sz w:val="16"/>
              </w:rPr>
              <w:t>Youhan Kim</w:t>
            </w:r>
          </w:p>
        </w:tc>
        <w:tc>
          <w:tcPr>
            <w:tcW w:w="976" w:type="dxa"/>
            <w:shd w:val="clear" w:color="auto" w:fill="auto"/>
          </w:tcPr>
          <w:p w14:paraId="4F88FADA" w14:textId="0DD3D294" w:rsidR="00833938" w:rsidRPr="00AE0BED" w:rsidRDefault="00833938" w:rsidP="00833938">
            <w:pPr>
              <w:pStyle w:val="T1"/>
              <w:suppressAutoHyphens/>
              <w:spacing w:after="120"/>
              <w:rPr>
                <w:b w:val="0"/>
                <w:sz w:val="16"/>
              </w:rPr>
            </w:pPr>
            <w:r w:rsidRPr="00C761AE">
              <w:rPr>
                <w:b w:val="0"/>
                <w:sz w:val="16"/>
              </w:rPr>
              <w:t>35.16.1</w:t>
            </w:r>
          </w:p>
        </w:tc>
        <w:tc>
          <w:tcPr>
            <w:tcW w:w="635" w:type="dxa"/>
            <w:shd w:val="clear" w:color="auto" w:fill="auto"/>
          </w:tcPr>
          <w:p w14:paraId="550C4E31" w14:textId="12424073" w:rsidR="00833938" w:rsidRPr="00AE0BED" w:rsidRDefault="00833938" w:rsidP="00833938">
            <w:pPr>
              <w:pStyle w:val="T1"/>
              <w:suppressAutoHyphens/>
              <w:spacing w:after="120"/>
              <w:rPr>
                <w:b w:val="0"/>
                <w:sz w:val="16"/>
              </w:rPr>
            </w:pPr>
            <w:r w:rsidRPr="00C761AE">
              <w:rPr>
                <w:b w:val="0"/>
                <w:sz w:val="16"/>
              </w:rPr>
              <w:t>531.10</w:t>
            </w:r>
          </w:p>
        </w:tc>
        <w:tc>
          <w:tcPr>
            <w:tcW w:w="2509" w:type="dxa"/>
            <w:shd w:val="clear" w:color="auto" w:fill="auto"/>
          </w:tcPr>
          <w:p w14:paraId="54209533" w14:textId="12AF3699" w:rsidR="00833938" w:rsidRPr="00AE0BED" w:rsidRDefault="00833938" w:rsidP="00833938">
            <w:pPr>
              <w:pStyle w:val="T1"/>
              <w:suppressAutoHyphens/>
              <w:spacing w:after="120"/>
              <w:jc w:val="left"/>
              <w:rPr>
                <w:b w:val="0"/>
                <w:sz w:val="16"/>
              </w:rPr>
            </w:pPr>
            <w:r w:rsidRPr="00C761AE">
              <w:rPr>
                <w:b w:val="0"/>
                <w:sz w:val="16"/>
              </w:rPr>
              <w:t>This is a generic requirement on EHT STA, not just related to EHT BSS operation.</w:t>
            </w:r>
          </w:p>
        </w:tc>
        <w:tc>
          <w:tcPr>
            <w:tcW w:w="2179" w:type="dxa"/>
            <w:shd w:val="clear" w:color="auto" w:fill="auto"/>
          </w:tcPr>
          <w:p w14:paraId="0108B8D9" w14:textId="66CE559C" w:rsidR="00833938" w:rsidRPr="00AE0BED" w:rsidRDefault="00833938" w:rsidP="00833938">
            <w:pPr>
              <w:pStyle w:val="T1"/>
              <w:suppressAutoHyphens/>
              <w:spacing w:after="120"/>
              <w:jc w:val="left"/>
              <w:rPr>
                <w:b w:val="0"/>
                <w:sz w:val="16"/>
              </w:rPr>
            </w:pPr>
            <w:r w:rsidRPr="00C761AE">
              <w:rPr>
                <w:b w:val="0"/>
                <w:sz w:val="16"/>
              </w:rPr>
              <w:t>Move "An EHT STA has dot11EHTOptionImplemented equal to true." to P399L9.</w:t>
            </w:r>
          </w:p>
        </w:tc>
        <w:tc>
          <w:tcPr>
            <w:tcW w:w="2790" w:type="dxa"/>
            <w:shd w:val="clear" w:color="auto" w:fill="auto"/>
          </w:tcPr>
          <w:p w14:paraId="14B72D32" w14:textId="77777777" w:rsidR="00833938" w:rsidRPr="00F244C5" w:rsidRDefault="00833938" w:rsidP="00833938">
            <w:pPr>
              <w:pStyle w:val="T1"/>
              <w:suppressAutoHyphens/>
              <w:spacing w:after="120"/>
              <w:jc w:val="left"/>
              <w:rPr>
                <w:bCs/>
                <w:iCs/>
                <w:color w:val="000000"/>
                <w:sz w:val="16"/>
                <w:szCs w:val="16"/>
              </w:rPr>
            </w:pPr>
            <w:r w:rsidRPr="00F244C5">
              <w:rPr>
                <w:bCs/>
                <w:iCs/>
                <w:color w:val="000000"/>
                <w:sz w:val="16"/>
                <w:szCs w:val="16"/>
              </w:rPr>
              <w:t>Accepted</w:t>
            </w:r>
          </w:p>
          <w:p w14:paraId="46A7FED9" w14:textId="77777777" w:rsidR="00833938" w:rsidRDefault="00833938" w:rsidP="00833938">
            <w:pPr>
              <w:pStyle w:val="T1"/>
              <w:suppressAutoHyphens/>
              <w:spacing w:after="120"/>
              <w:jc w:val="left"/>
              <w:rPr>
                <w:b w:val="0"/>
                <w:iCs/>
                <w:color w:val="000000"/>
                <w:sz w:val="16"/>
                <w:szCs w:val="16"/>
              </w:rPr>
            </w:pPr>
          </w:p>
        </w:tc>
      </w:tr>
      <w:tr w:rsidR="00833938" w:rsidRPr="00955C14" w14:paraId="3D839204" w14:textId="77777777" w:rsidTr="00633FBF">
        <w:trPr>
          <w:trHeight w:val="449"/>
        </w:trPr>
        <w:tc>
          <w:tcPr>
            <w:tcW w:w="587" w:type="dxa"/>
            <w:shd w:val="clear" w:color="auto" w:fill="auto"/>
          </w:tcPr>
          <w:p w14:paraId="59B9D06F" w14:textId="789F2757" w:rsidR="00833938" w:rsidRPr="00AE0BED" w:rsidRDefault="00833938" w:rsidP="00833938">
            <w:pPr>
              <w:pStyle w:val="T1"/>
              <w:suppressAutoHyphens/>
              <w:spacing w:after="120"/>
              <w:rPr>
                <w:b w:val="0"/>
                <w:sz w:val="16"/>
              </w:rPr>
            </w:pPr>
            <w:r w:rsidRPr="00554CDF">
              <w:rPr>
                <w:b w:val="0"/>
                <w:sz w:val="16"/>
              </w:rPr>
              <w:t>12566</w:t>
            </w:r>
          </w:p>
        </w:tc>
        <w:tc>
          <w:tcPr>
            <w:tcW w:w="1034" w:type="dxa"/>
            <w:shd w:val="clear" w:color="auto" w:fill="auto"/>
          </w:tcPr>
          <w:p w14:paraId="487E0917" w14:textId="0CB53782" w:rsidR="00833938" w:rsidRPr="00AE0BED" w:rsidRDefault="00833938" w:rsidP="00833938">
            <w:pPr>
              <w:pStyle w:val="T1"/>
              <w:suppressAutoHyphens/>
              <w:spacing w:after="120"/>
              <w:rPr>
                <w:b w:val="0"/>
                <w:sz w:val="16"/>
              </w:rPr>
            </w:pPr>
            <w:r w:rsidRPr="00554CDF">
              <w:rPr>
                <w:b w:val="0"/>
                <w:sz w:val="16"/>
              </w:rPr>
              <w:t>Mahmoud Kamel</w:t>
            </w:r>
          </w:p>
        </w:tc>
        <w:tc>
          <w:tcPr>
            <w:tcW w:w="976" w:type="dxa"/>
            <w:shd w:val="clear" w:color="auto" w:fill="auto"/>
          </w:tcPr>
          <w:p w14:paraId="262F9E3C" w14:textId="1F1F364B" w:rsidR="00833938" w:rsidRPr="00AE0BED" w:rsidRDefault="00833938" w:rsidP="00833938">
            <w:pPr>
              <w:pStyle w:val="T1"/>
              <w:suppressAutoHyphens/>
              <w:spacing w:after="120"/>
              <w:rPr>
                <w:b w:val="0"/>
                <w:sz w:val="16"/>
              </w:rPr>
            </w:pPr>
            <w:r w:rsidRPr="00554CDF">
              <w:rPr>
                <w:b w:val="0"/>
                <w:sz w:val="16"/>
              </w:rPr>
              <w:t>35.16.1</w:t>
            </w:r>
          </w:p>
        </w:tc>
        <w:tc>
          <w:tcPr>
            <w:tcW w:w="635" w:type="dxa"/>
            <w:shd w:val="clear" w:color="auto" w:fill="auto"/>
          </w:tcPr>
          <w:p w14:paraId="0BD62656" w14:textId="0B729A57" w:rsidR="00833938" w:rsidRPr="00AE0BED" w:rsidRDefault="00833938" w:rsidP="00833938">
            <w:pPr>
              <w:pStyle w:val="T1"/>
              <w:suppressAutoHyphens/>
              <w:spacing w:after="120"/>
              <w:rPr>
                <w:b w:val="0"/>
                <w:sz w:val="16"/>
              </w:rPr>
            </w:pPr>
            <w:r w:rsidRPr="00554CDF">
              <w:rPr>
                <w:b w:val="0"/>
                <w:sz w:val="16"/>
              </w:rPr>
              <w:t>531.06</w:t>
            </w:r>
          </w:p>
        </w:tc>
        <w:tc>
          <w:tcPr>
            <w:tcW w:w="2509" w:type="dxa"/>
            <w:shd w:val="clear" w:color="auto" w:fill="auto"/>
          </w:tcPr>
          <w:p w14:paraId="3189701C" w14:textId="4697ACD5" w:rsidR="00833938" w:rsidRPr="00AE0BED" w:rsidRDefault="00833938" w:rsidP="00833938">
            <w:pPr>
              <w:pStyle w:val="T1"/>
              <w:suppressAutoHyphens/>
              <w:spacing w:after="120"/>
              <w:jc w:val="left"/>
              <w:rPr>
                <w:b w:val="0"/>
                <w:sz w:val="16"/>
              </w:rPr>
            </w:pPr>
            <w:r w:rsidRPr="00554CDF">
              <w:rPr>
                <w:b w:val="0"/>
                <w:sz w:val="16"/>
              </w:rPr>
              <w:t>The 3 sentences in D2.0P531L6</w:t>
            </w:r>
            <w:proofErr w:type="gramStart"/>
            <w:r w:rsidRPr="00554CDF">
              <w:rPr>
                <w:b w:val="0"/>
                <w:sz w:val="16"/>
              </w:rPr>
              <w:t>,  D2.0P531L8</w:t>
            </w:r>
            <w:proofErr w:type="gramEnd"/>
            <w:r w:rsidRPr="00554CDF">
              <w:rPr>
                <w:b w:val="0"/>
                <w:sz w:val="16"/>
              </w:rPr>
              <w:t>, and  D2.0P531L10 are out of place It is not clear if they add to the restrictions mentioned in D2.0P530L56 or they address different issues.</w:t>
            </w:r>
          </w:p>
        </w:tc>
        <w:tc>
          <w:tcPr>
            <w:tcW w:w="2179" w:type="dxa"/>
            <w:shd w:val="clear" w:color="auto" w:fill="auto"/>
          </w:tcPr>
          <w:p w14:paraId="009EA4DD" w14:textId="43CE4E2E" w:rsidR="00833938" w:rsidRPr="00AE0BED" w:rsidRDefault="00833938" w:rsidP="00833938">
            <w:pPr>
              <w:pStyle w:val="T1"/>
              <w:suppressAutoHyphens/>
              <w:spacing w:after="120"/>
              <w:jc w:val="left"/>
              <w:rPr>
                <w:b w:val="0"/>
                <w:sz w:val="16"/>
              </w:rPr>
            </w:pPr>
            <w:r w:rsidRPr="00554CDF">
              <w:rPr>
                <w:b w:val="0"/>
                <w:sz w:val="16"/>
              </w:rPr>
              <w:t>Fix the readability of these sentences either by adding them to the previous bullet list or starting a new meaningful paragraph.</w:t>
            </w:r>
          </w:p>
        </w:tc>
        <w:tc>
          <w:tcPr>
            <w:tcW w:w="2790" w:type="dxa"/>
            <w:shd w:val="clear" w:color="auto" w:fill="auto"/>
          </w:tcPr>
          <w:p w14:paraId="5C9A1CA4" w14:textId="77777777" w:rsidR="00833938" w:rsidRPr="00F244C5" w:rsidRDefault="00833938" w:rsidP="00833938">
            <w:pPr>
              <w:pStyle w:val="T1"/>
              <w:suppressAutoHyphens/>
              <w:spacing w:after="120"/>
              <w:jc w:val="left"/>
              <w:rPr>
                <w:bCs/>
                <w:iCs/>
                <w:color w:val="000000"/>
                <w:sz w:val="16"/>
                <w:szCs w:val="16"/>
              </w:rPr>
            </w:pPr>
            <w:r w:rsidRPr="00F244C5">
              <w:rPr>
                <w:bCs/>
                <w:iCs/>
                <w:color w:val="000000"/>
                <w:sz w:val="16"/>
                <w:szCs w:val="16"/>
              </w:rPr>
              <w:t>Revised</w:t>
            </w:r>
          </w:p>
          <w:p w14:paraId="1F49A8EE" w14:textId="77777777" w:rsidR="00833938" w:rsidRDefault="00833938" w:rsidP="00833938">
            <w:pPr>
              <w:pStyle w:val="T1"/>
              <w:suppressAutoHyphens/>
              <w:spacing w:after="120"/>
              <w:jc w:val="left"/>
              <w:rPr>
                <w:b w:val="0"/>
                <w:iCs/>
                <w:color w:val="000000"/>
                <w:sz w:val="16"/>
                <w:szCs w:val="16"/>
              </w:rPr>
            </w:pPr>
          </w:p>
          <w:p w14:paraId="67E274C5" w14:textId="2C963A45" w:rsidR="00833938" w:rsidRDefault="00833938" w:rsidP="00833938">
            <w:pPr>
              <w:pStyle w:val="T1"/>
              <w:suppressAutoHyphens/>
              <w:spacing w:after="120"/>
              <w:jc w:val="left"/>
              <w:rPr>
                <w:b w:val="0"/>
                <w:iCs/>
                <w:color w:val="000000"/>
                <w:sz w:val="16"/>
                <w:szCs w:val="16"/>
              </w:rPr>
            </w:pPr>
            <w:r>
              <w:rPr>
                <w:b w:val="0"/>
                <w:iCs/>
                <w:color w:val="000000"/>
                <w:sz w:val="16"/>
                <w:szCs w:val="16"/>
              </w:rPr>
              <w:t xml:space="preserve">Agree with the commenter in principle. </w:t>
            </w:r>
            <w:r w:rsidRPr="003572E5">
              <w:rPr>
                <w:b w:val="0"/>
                <w:iCs/>
                <w:color w:val="000000"/>
                <w:sz w:val="16"/>
                <w:szCs w:val="16"/>
              </w:rPr>
              <w:t>D2.0P531L8</w:t>
            </w:r>
            <w:r w:rsidR="004F5375">
              <w:rPr>
                <w:b w:val="0"/>
                <w:iCs/>
                <w:color w:val="000000"/>
                <w:sz w:val="16"/>
                <w:szCs w:val="16"/>
              </w:rPr>
              <w:t xml:space="preserve"> </w:t>
            </w:r>
            <w:r w:rsidR="000E5A28">
              <w:rPr>
                <w:b w:val="0"/>
                <w:iCs/>
                <w:color w:val="000000"/>
                <w:sz w:val="16"/>
                <w:szCs w:val="16"/>
              </w:rPr>
              <w:t>is deleted based on CID 11888</w:t>
            </w:r>
            <w:r w:rsidRPr="003572E5">
              <w:rPr>
                <w:b w:val="0"/>
                <w:iCs/>
                <w:color w:val="000000"/>
                <w:sz w:val="16"/>
                <w:szCs w:val="16"/>
              </w:rPr>
              <w:t xml:space="preserve">, </w:t>
            </w:r>
            <w:proofErr w:type="gramStart"/>
            <w:r w:rsidRPr="003572E5">
              <w:rPr>
                <w:b w:val="0"/>
                <w:iCs/>
                <w:color w:val="000000"/>
                <w:sz w:val="16"/>
                <w:szCs w:val="16"/>
              </w:rPr>
              <w:t>and  D2.0P531L10</w:t>
            </w:r>
            <w:proofErr w:type="gramEnd"/>
            <w:r w:rsidRPr="003572E5">
              <w:rPr>
                <w:b w:val="0"/>
                <w:iCs/>
                <w:color w:val="000000"/>
                <w:sz w:val="16"/>
                <w:szCs w:val="16"/>
              </w:rPr>
              <w:t xml:space="preserve"> </w:t>
            </w:r>
            <w:r>
              <w:rPr>
                <w:b w:val="0"/>
                <w:iCs/>
                <w:color w:val="000000"/>
                <w:sz w:val="16"/>
                <w:szCs w:val="16"/>
              </w:rPr>
              <w:t>have been moved</w:t>
            </w:r>
            <w:r w:rsidR="000E5A28">
              <w:rPr>
                <w:b w:val="0"/>
                <w:iCs/>
                <w:color w:val="000000"/>
                <w:sz w:val="16"/>
                <w:szCs w:val="16"/>
              </w:rPr>
              <w:t xml:space="preserve"> forward</w:t>
            </w:r>
            <w:r>
              <w:rPr>
                <w:b w:val="0"/>
                <w:iCs/>
                <w:color w:val="000000"/>
                <w:sz w:val="16"/>
                <w:szCs w:val="16"/>
              </w:rPr>
              <w:t xml:space="preserve"> based on CID 11</w:t>
            </w:r>
            <w:r w:rsidR="000E5A28">
              <w:rPr>
                <w:b w:val="0"/>
                <w:iCs/>
                <w:color w:val="000000"/>
                <w:sz w:val="16"/>
                <w:szCs w:val="16"/>
              </w:rPr>
              <w:t>141</w:t>
            </w:r>
            <w:r>
              <w:rPr>
                <w:b w:val="0"/>
                <w:iCs/>
                <w:color w:val="000000"/>
                <w:sz w:val="16"/>
                <w:szCs w:val="16"/>
              </w:rPr>
              <w:t xml:space="preserve">. No action is needed for </w:t>
            </w:r>
            <w:r w:rsidRPr="00554CDF">
              <w:rPr>
                <w:b w:val="0"/>
                <w:sz w:val="16"/>
              </w:rPr>
              <w:t>D2.0P531L6</w:t>
            </w:r>
            <w:r>
              <w:rPr>
                <w:b w:val="0"/>
                <w:sz w:val="16"/>
              </w:rPr>
              <w:t xml:space="preserve"> as it has been deleted based on </w:t>
            </w:r>
            <w:hyperlink r:id="rId9" w:history="1">
              <w:r w:rsidRPr="003B6A8B">
                <w:rPr>
                  <w:rStyle w:val="Hyperlink"/>
                  <w:b w:val="0"/>
                  <w:sz w:val="16"/>
                </w:rPr>
                <w:t>22/1460r3</w:t>
              </w:r>
            </w:hyperlink>
            <w:r>
              <w:rPr>
                <w:b w:val="0"/>
                <w:sz w:val="16"/>
              </w:rPr>
              <w:t xml:space="preserve"> (motioned).</w:t>
            </w:r>
          </w:p>
          <w:p w14:paraId="75A6A040" w14:textId="77777777" w:rsidR="00833938" w:rsidRDefault="00833938" w:rsidP="00833938">
            <w:pPr>
              <w:pStyle w:val="T1"/>
              <w:suppressAutoHyphens/>
              <w:spacing w:after="120"/>
              <w:jc w:val="left"/>
              <w:rPr>
                <w:b w:val="0"/>
                <w:iCs/>
                <w:color w:val="000000"/>
                <w:sz w:val="16"/>
                <w:szCs w:val="16"/>
              </w:rPr>
            </w:pPr>
          </w:p>
          <w:p w14:paraId="612758B9" w14:textId="4B8B7F16" w:rsidR="00833938" w:rsidRDefault="00833938" w:rsidP="00833938">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w:t>
            </w:r>
            <w:r w:rsidR="004533F9">
              <w:rPr>
                <w:b w:val="0"/>
                <w:iCs/>
                <w:color w:val="000000"/>
                <w:sz w:val="16"/>
                <w:szCs w:val="16"/>
              </w:rPr>
              <w:t>22/1866r0</w:t>
            </w:r>
            <w:r>
              <w:rPr>
                <w:b w:val="0"/>
                <w:iCs/>
                <w:color w:val="000000"/>
                <w:sz w:val="16"/>
                <w:szCs w:val="16"/>
              </w:rPr>
              <w:t xml:space="preserve"> tagged as </w:t>
            </w:r>
            <w:r w:rsidRPr="003B6A8B">
              <w:rPr>
                <w:bCs/>
                <w:iCs/>
                <w:color w:val="000000"/>
                <w:sz w:val="16"/>
                <w:szCs w:val="16"/>
              </w:rPr>
              <w:t>#118</w:t>
            </w:r>
            <w:r w:rsidR="00965CBE">
              <w:rPr>
                <w:bCs/>
                <w:iCs/>
                <w:color w:val="000000"/>
                <w:sz w:val="16"/>
                <w:szCs w:val="16"/>
              </w:rPr>
              <w:t>88 and #11141</w:t>
            </w:r>
            <w:r w:rsidRPr="003B6A8B">
              <w:rPr>
                <w:bCs/>
                <w:iCs/>
                <w:color w:val="000000"/>
                <w:sz w:val="16"/>
                <w:szCs w:val="16"/>
              </w:rPr>
              <w:t>, s</w:t>
            </w:r>
            <w:r w:rsidRPr="003572E5">
              <w:rPr>
                <w:bCs/>
                <w:iCs/>
                <w:color w:val="000000"/>
                <w:sz w:val="16"/>
                <w:szCs w:val="16"/>
              </w:rPr>
              <w:t>ame as above</w:t>
            </w:r>
          </w:p>
        </w:tc>
      </w:tr>
      <w:tr w:rsidR="00833938" w:rsidRPr="00955C14" w14:paraId="1A0419D2" w14:textId="77777777" w:rsidTr="00633FBF">
        <w:trPr>
          <w:trHeight w:val="449"/>
        </w:trPr>
        <w:tc>
          <w:tcPr>
            <w:tcW w:w="587" w:type="dxa"/>
            <w:shd w:val="clear" w:color="auto" w:fill="auto"/>
          </w:tcPr>
          <w:p w14:paraId="6EF7C109" w14:textId="532AF7D3" w:rsidR="00833938" w:rsidRPr="00E048EA" w:rsidRDefault="00833938" w:rsidP="00833938">
            <w:pPr>
              <w:pStyle w:val="T1"/>
              <w:suppressAutoHyphens/>
              <w:spacing w:after="120"/>
              <w:rPr>
                <w:b w:val="0"/>
                <w:sz w:val="16"/>
              </w:rPr>
            </w:pPr>
            <w:r w:rsidRPr="00E048EA">
              <w:rPr>
                <w:b w:val="0"/>
                <w:sz w:val="16"/>
              </w:rPr>
              <w:t>12567</w:t>
            </w:r>
          </w:p>
        </w:tc>
        <w:tc>
          <w:tcPr>
            <w:tcW w:w="1034" w:type="dxa"/>
            <w:shd w:val="clear" w:color="auto" w:fill="auto"/>
          </w:tcPr>
          <w:p w14:paraId="31B56D2F" w14:textId="327233CB" w:rsidR="00833938" w:rsidRPr="00E048EA" w:rsidRDefault="00833938" w:rsidP="00833938">
            <w:pPr>
              <w:pStyle w:val="T1"/>
              <w:suppressAutoHyphens/>
              <w:spacing w:after="120"/>
              <w:rPr>
                <w:b w:val="0"/>
                <w:sz w:val="16"/>
              </w:rPr>
            </w:pPr>
            <w:r w:rsidRPr="00E048EA">
              <w:rPr>
                <w:b w:val="0"/>
                <w:sz w:val="16"/>
              </w:rPr>
              <w:t>Mahmoud Kamel</w:t>
            </w:r>
          </w:p>
        </w:tc>
        <w:tc>
          <w:tcPr>
            <w:tcW w:w="976" w:type="dxa"/>
            <w:shd w:val="clear" w:color="auto" w:fill="auto"/>
          </w:tcPr>
          <w:p w14:paraId="182A61BE" w14:textId="6239B9ED" w:rsidR="00833938" w:rsidRPr="00E048EA" w:rsidRDefault="00833938" w:rsidP="00833938">
            <w:pPr>
              <w:pStyle w:val="T1"/>
              <w:suppressAutoHyphens/>
              <w:spacing w:after="120"/>
              <w:rPr>
                <w:b w:val="0"/>
                <w:sz w:val="16"/>
              </w:rPr>
            </w:pPr>
            <w:r w:rsidRPr="00E048EA">
              <w:rPr>
                <w:b w:val="0"/>
                <w:sz w:val="16"/>
              </w:rPr>
              <w:t>35.16.1</w:t>
            </w:r>
          </w:p>
        </w:tc>
        <w:tc>
          <w:tcPr>
            <w:tcW w:w="635" w:type="dxa"/>
            <w:shd w:val="clear" w:color="auto" w:fill="auto"/>
          </w:tcPr>
          <w:p w14:paraId="2CF47C4F" w14:textId="5B9EA85D" w:rsidR="00833938" w:rsidRPr="00E048EA" w:rsidRDefault="00833938" w:rsidP="00833938">
            <w:pPr>
              <w:pStyle w:val="T1"/>
              <w:suppressAutoHyphens/>
              <w:spacing w:after="120"/>
              <w:rPr>
                <w:b w:val="0"/>
                <w:sz w:val="16"/>
              </w:rPr>
            </w:pPr>
            <w:r w:rsidRPr="00E048EA">
              <w:rPr>
                <w:b w:val="0"/>
                <w:sz w:val="16"/>
              </w:rPr>
              <w:t>531.06</w:t>
            </w:r>
          </w:p>
        </w:tc>
        <w:tc>
          <w:tcPr>
            <w:tcW w:w="2509" w:type="dxa"/>
            <w:shd w:val="clear" w:color="auto" w:fill="auto"/>
          </w:tcPr>
          <w:p w14:paraId="3A51A4B6" w14:textId="70ADEDDF" w:rsidR="00833938" w:rsidRPr="00E048EA" w:rsidRDefault="00833938" w:rsidP="00833938">
            <w:pPr>
              <w:pStyle w:val="T1"/>
              <w:suppressAutoHyphens/>
              <w:spacing w:after="120"/>
              <w:jc w:val="left"/>
              <w:rPr>
                <w:b w:val="0"/>
                <w:sz w:val="16"/>
              </w:rPr>
            </w:pPr>
            <w:r w:rsidRPr="00E048EA">
              <w:rPr>
                <w:b w:val="0"/>
                <w:sz w:val="16"/>
              </w:rPr>
              <w:t xml:space="preserve">The sentence in D2.0P531L6 is in normative language, however, the sentences </w:t>
            </w:r>
            <w:proofErr w:type="gramStart"/>
            <w:r w:rsidRPr="00E048EA">
              <w:rPr>
                <w:b w:val="0"/>
                <w:sz w:val="16"/>
              </w:rPr>
              <w:t>in  D2.0P531L8</w:t>
            </w:r>
            <w:proofErr w:type="gramEnd"/>
            <w:r w:rsidRPr="00E048EA">
              <w:rPr>
                <w:b w:val="0"/>
                <w:sz w:val="16"/>
              </w:rPr>
              <w:t xml:space="preserve"> and  D2.0P531L10 are  in informative language. This is confusing and not consistent since the reader cannot find any meaningful relation between the 3 sentences and the previous or the preceding paragraphs.</w:t>
            </w:r>
          </w:p>
        </w:tc>
        <w:tc>
          <w:tcPr>
            <w:tcW w:w="2179" w:type="dxa"/>
            <w:shd w:val="clear" w:color="auto" w:fill="auto"/>
          </w:tcPr>
          <w:p w14:paraId="6928B4EE" w14:textId="5B8B680A" w:rsidR="00833938" w:rsidRPr="00E048EA" w:rsidRDefault="00833938" w:rsidP="00833938">
            <w:pPr>
              <w:pStyle w:val="T1"/>
              <w:suppressAutoHyphens/>
              <w:spacing w:after="120"/>
              <w:jc w:val="left"/>
              <w:rPr>
                <w:b w:val="0"/>
                <w:sz w:val="16"/>
              </w:rPr>
            </w:pPr>
            <w:r w:rsidRPr="00E048EA">
              <w:rPr>
                <w:b w:val="0"/>
                <w:sz w:val="16"/>
              </w:rPr>
              <w:t>Change the sentence "An EHT AP shall have dot11BeaconProtectionEnabled set to 1." to informative language.</w:t>
            </w:r>
          </w:p>
        </w:tc>
        <w:tc>
          <w:tcPr>
            <w:tcW w:w="2790" w:type="dxa"/>
            <w:shd w:val="clear" w:color="auto" w:fill="auto"/>
          </w:tcPr>
          <w:p w14:paraId="2241BC84" w14:textId="77777777" w:rsidR="00833938" w:rsidRPr="00F244C5" w:rsidRDefault="00833938" w:rsidP="00833938">
            <w:pPr>
              <w:pStyle w:val="T1"/>
              <w:suppressAutoHyphens/>
              <w:spacing w:after="120"/>
              <w:jc w:val="left"/>
              <w:rPr>
                <w:bCs/>
                <w:iCs/>
                <w:color w:val="000000"/>
                <w:sz w:val="16"/>
                <w:szCs w:val="16"/>
              </w:rPr>
            </w:pPr>
            <w:r w:rsidRPr="00F244C5">
              <w:rPr>
                <w:bCs/>
                <w:iCs/>
                <w:color w:val="000000"/>
                <w:sz w:val="16"/>
                <w:szCs w:val="16"/>
              </w:rPr>
              <w:t>Revised</w:t>
            </w:r>
          </w:p>
          <w:p w14:paraId="7D5A6D2D" w14:textId="77777777" w:rsidR="00833938" w:rsidRDefault="00833938" w:rsidP="00833938">
            <w:pPr>
              <w:pStyle w:val="T1"/>
              <w:suppressAutoHyphens/>
              <w:spacing w:after="120"/>
              <w:jc w:val="left"/>
              <w:rPr>
                <w:b w:val="0"/>
                <w:iCs/>
                <w:color w:val="000000"/>
                <w:sz w:val="16"/>
                <w:szCs w:val="16"/>
              </w:rPr>
            </w:pPr>
          </w:p>
          <w:p w14:paraId="0980984D" w14:textId="4BB4F7C5" w:rsidR="00833938" w:rsidRDefault="00833938" w:rsidP="00833938">
            <w:pPr>
              <w:pStyle w:val="T1"/>
              <w:suppressAutoHyphens/>
              <w:spacing w:after="120"/>
              <w:jc w:val="left"/>
              <w:rPr>
                <w:b w:val="0"/>
                <w:iCs/>
                <w:color w:val="000000"/>
                <w:sz w:val="16"/>
                <w:szCs w:val="16"/>
              </w:rPr>
            </w:pPr>
            <w:r>
              <w:rPr>
                <w:b w:val="0"/>
                <w:sz w:val="16"/>
              </w:rPr>
              <w:t xml:space="preserve">Agree with the commenter on the inconsistency. </w:t>
            </w:r>
            <w:r w:rsidRPr="00554CDF">
              <w:rPr>
                <w:b w:val="0"/>
                <w:sz w:val="16"/>
              </w:rPr>
              <w:t>D2.0P531L6</w:t>
            </w:r>
            <w:r>
              <w:rPr>
                <w:b w:val="0"/>
                <w:sz w:val="16"/>
              </w:rPr>
              <w:t xml:space="preserve"> has been deleted based on </w:t>
            </w:r>
            <w:hyperlink r:id="rId10" w:history="1">
              <w:r w:rsidRPr="003B6A8B">
                <w:rPr>
                  <w:rStyle w:val="Hyperlink"/>
                  <w:b w:val="0"/>
                  <w:sz w:val="16"/>
                </w:rPr>
                <w:t>22/1460r3</w:t>
              </w:r>
            </w:hyperlink>
            <w:r>
              <w:rPr>
                <w:b w:val="0"/>
                <w:sz w:val="16"/>
              </w:rPr>
              <w:t xml:space="preserve"> (motioned).</w:t>
            </w:r>
          </w:p>
          <w:p w14:paraId="1898B31E" w14:textId="77777777" w:rsidR="00833938" w:rsidRDefault="00833938" w:rsidP="00833938">
            <w:pPr>
              <w:pStyle w:val="T1"/>
              <w:suppressAutoHyphens/>
              <w:spacing w:after="120"/>
              <w:jc w:val="left"/>
              <w:rPr>
                <w:b w:val="0"/>
                <w:iCs/>
                <w:color w:val="000000"/>
                <w:sz w:val="16"/>
                <w:szCs w:val="16"/>
              </w:rPr>
            </w:pPr>
          </w:p>
          <w:p w14:paraId="59B1EDFE" w14:textId="552DBB57" w:rsidR="00833938" w:rsidRDefault="00833938" w:rsidP="00833938">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no further action is needed</w:t>
            </w:r>
          </w:p>
        </w:tc>
      </w:tr>
      <w:tr w:rsidR="00833938" w:rsidRPr="00955C14" w14:paraId="716083B3" w14:textId="77777777" w:rsidTr="00633FBF">
        <w:trPr>
          <w:trHeight w:val="449"/>
        </w:trPr>
        <w:tc>
          <w:tcPr>
            <w:tcW w:w="587" w:type="dxa"/>
            <w:shd w:val="clear" w:color="auto" w:fill="auto"/>
          </w:tcPr>
          <w:p w14:paraId="7447C161" w14:textId="51BEC678" w:rsidR="00833938" w:rsidRPr="006766EF" w:rsidRDefault="00833938" w:rsidP="00833938">
            <w:pPr>
              <w:pStyle w:val="T1"/>
              <w:suppressAutoHyphens/>
              <w:spacing w:after="120"/>
              <w:rPr>
                <w:b w:val="0"/>
                <w:sz w:val="16"/>
              </w:rPr>
            </w:pPr>
            <w:r w:rsidRPr="006766EF">
              <w:rPr>
                <w:b w:val="0"/>
                <w:sz w:val="16"/>
              </w:rPr>
              <w:t>13449</w:t>
            </w:r>
          </w:p>
        </w:tc>
        <w:tc>
          <w:tcPr>
            <w:tcW w:w="1034" w:type="dxa"/>
            <w:shd w:val="clear" w:color="auto" w:fill="auto"/>
          </w:tcPr>
          <w:p w14:paraId="7FD290A2" w14:textId="1ED0DC03" w:rsidR="00833938" w:rsidRPr="006766EF" w:rsidRDefault="00833938" w:rsidP="00833938">
            <w:pPr>
              <w:pStyle w:val="T1"/>
              <w:suppressAutoHyphens/>
              <w:spacing w:after="120"/>
              <w:rPr>
                <w:b w:val="0"/>
                <w:sz w:val="16"/>
              </w:rPr>
            </w:pPr>
            <w:r w:rsidRPr="006766EF">
              <w:rPr>
                <w:b w:val="0"/>
                <w:sz w:val="16"/>
              </w:rPr>
              <w:t>Liwen Chu</w:t>
            </w:r>
          </w:p>
        </w:tc>
        <w:tc>
          <w:tcPr>
            <w:tcW w:w="976" w:type="dxa"/>
            <w:shd w:val="clear" w:color="auto" w:fill="auto"/>
          </w:tcPr>
          <w:p w14:paraId="4C03945B" w14:textId="4D952094" w:rsidR="00833938" w:rsidRPr="006766EF" w:rsidRDefault="00833938" w:rsidP="00833938">
            <w:pPr>
              <w:pStyle w:val="T1"/>
              <w:suppressAutoHyphens/>
              <w:spacing w:after="120"/>
              <w:rPr>
                <w:b w:val="0"/>
                <w:sz w:val="16"/>
              </w:rPr>
            </w:pPr>
            <w:r w:rsidRPr="006766EF">
              <w:rPr>
                <w:b w:val="0"/>
                <w:sz w:val="16"/>
              </w:rPr>
              <w:t>35.16.1</w:t>
            </w:r>
          </w:p>
        </w:tc>
        <w:tc>
          <w:tcPr>
            <w:tcW w:w="635" w:type="dxa"/>
            <w:shd w:val="clear" w:color="auto" w:fill="auto"/>
          </w:tcPr>
          <w:p w14:paraId="405F4A7D" w14:textId="6D0F9E29" w:rsidR="00833938" w:rsidRPr="006766EF" w:rsidRDefault="00833938" w:rsidP="00833938">
            <w:pPr>
              <w:pStyle w:val="T1"/>
              <w:suppressAutoHyphens/>
              <w:spacing w:after="120"/>
              <w:rPr>
                <w:b w:val="0"/>
                <w:sz w:val="16"/>
              </w:rPr>
            </w:pPr>
            <w:r w:rsidRPr="006766EF">
              <w:rPr>
                <w:b w:val="0"/>
                <w:sz w:val="16"/>
              </w:rPr>
              <w:t>530.49</w:t>
            </w:r>
          </w:p>
        </w:tc>
        <w:tc>
          <w:tcPr>
            <w:tcW w:w="2509" w:type="dxa"/>
            <w:shd w:val="clear" w:color="auto" w:fill="auto"/>
          </w:tcPr>
          <w:p w14:paraId="22B978AD" w14:textId="0B338747" w:rsidR="00833938" w:rsidRPr="006766EF" w:rsidRDefault="00833938" w:rsidP="00833938">
            <w:pPr>
              <w:pStyle w:val="T1"/>
              <w:suppressAutoHyphens/>
              <w:spacing w:after="120"/>
              <w:jc w:val="left"/>
              <w:rPr>
                <w:b w:val="0"/>
                <w:sz w:val="16"/>
              </w:rPr>
            </w:pPr>
            <w:r w:rsidRPr="006766EF">
              <w:rPr>
                <w:b w:val="0"/>
                <w:sz w:val="16"/>
              </w:rPr>
              <w:t xml:space="preserve">The </w:t>
            </w:r>
            <w:proofErr w:type="spellStart"/>
            <w:r w:rsidRPr="006766EF">
              <w:rPr>
                <w:b w:val="0"/>
                <w:sz w:val="16"/>
              </w:rPr>
              <w:t>relaationship</w:t>
            </w:r>
            <w:proofErr w:type="spellEnd"/>
            <w:r w:rsidRPr="006766EF">
              <w:rPr>
                <w:b w:val="0"/>
                <w:sz w:val="16"/>
              </w:rPr>
              <w:t xml:space="preserve"> of EHT MCS, </w:t>
            </w:r>
            <w:proofErr w:type="spellStart"/>
            <w:r w:rsidRPr="006766EF">
              <w:rPr>
                <w:b w:val="0"/>
                <w:sz w:val="16"/>
              </w:rPr>
              <w:t>Nss</w:t>
            </w:r>
            <w:proofErr w:type="spellEnd"/>
            <w:r w:rsidRPr="006766EF">
              <w:rPr>
                <w:b w:val="0"/>
                <w:sz w:val="16"/>
              </w:rPr>
              <w:t xml:space="preserve"> and HE MCS, </w:t>
            </w:r>
            <w:proofErr w:type="spellStart"/>
            <w:r w:rsidRPr="006766EF">
              <w:rPr>
                <w:b w:val="0"/>
                <w:sz w:val="16"/>
              </w:rPr>
              <w:t>Nss</w:t>
            </w:r>
            <w:proofErr w:type="spellEnd"/>
            <w:r w:rsidRPr="006766EF">
              <w:rPr>
                <w:b w:val="0"/>
                <w:sz w:val="16"/>
              </w:rPr>
              <w:t xml:space="preserve"> supported by an EHT STA should be defined with the same relationship between HE MCS, NSS and VHT </w:t>
            </w:r>
            <w:proofErr w:type="gramStart"/>
            <w:r w:rsidRPr="006766EF">
              <w:rPr>
                <w:b w:val="0"/>
                <w:sz w:val="16"/>
              </w:rPr>
              <w:t>MCS ,</w:t>
            </w:r>
            <w:proofErr w:type="gramEnd"/>
            <w:r w:rsidRPr="006766EF">
              <w:rPr>
                <w:b w:val="0"/>
                <w:sz w:val="16"/>
              </w:rPr>
              <w:t xml:space="preserve"> </w:t>
            </w:r>
            <w:proofErr w:type="spellStart"/>
            <w:r w:rsidRPr="006766EF">
              <w:rPr>
                <w:b w:val="0"/>
                <w:sz w:val="16"/>
              </w:rPr>
              <w:t>Nss</w:t>
            </w:r>
            <w:proofErr w:type="spellEnd"/>
            <w:r w:rsidRPr="006766EF">
              <w:rPr>
                <w:b w:val="0"/>
                <w:sz w:val="16"/>
              </w:rPr>
              <w:t xml:space="preserve"> supported by an HE STA.</w:t>
            </w:r>
          </w:p>
        </w:tc>
        <w:tc>
          <w:tcPr>
            <w:tcW w:w="2179" w:type="dxa"/>
            <w:shd w:val="clear" w:color="auto" w:fill="auto"/>
          </w:tcPr>
          <w:p w14:paraId="40574177" w14:textId="52D97659" w:rsidR="00833938" w:rsidRPr="006766EF" w:rsidRDefault="00833938" w:rsidP="00833938">
            <w:pPr>
              <w:pStyle w:val="T1"/>
              <w:suppressAutoHyphens/>
              <w:spacing w:after="120"/>
              <w:jc w:val="left"/>
              <w:rPr>
                <w:b w:val="0"/>
                <w:sz w:val="16"/>
              </w:rPr>
            </w:pPr>
            <w:r w:rsidRPr="006766EF">
              <w:rPr>
                <w:b w:val="0"/>
                <w:sz w:val="16"/>
              </w:rPr>
              <w:t>As in comment</w:t>
            </w:r>
          </w:p>
        </w:tc>
        <w:tc>
          <w:tcPr>
            <w:tcW w:w="2790" w:type="dxa"/>
            <w:shd w:val="clear" w:color="auto" w:fill="auto"/>
          </w:tcPr>
          <w:p w14:paraId="63BC326C" w14:textId="77777777" w:rsidR="00833938" w:rsidRPr="00F244C5" w:rsidRDefault="00833938" w:rsidP="00833938">
            <w:pPr>
              <w:pStyle w:val="T1"/>
              <w:suppressAutoHyphens/>
              <w:spacing w:after="120"/>
              <w:jc w:val="left"/>
              <w:rPr>
                <w:bCs/>
                <w:iCs/>
                <w:color w:val="000000"/>
                <w:sz w:val="16"/>
                <w:szCs w:val="16"/>
              </w:rPr>
            </w:pPr>
            <w:r w:rsidRPr="00F244C5">
              <w:rPr>
                <w:bCs/>
                <w:iCs/>
                <w:color w:val="000000"/>
                <w:sz w:val="16"/>
                <w:szCs w:val="16"/>
              </w:rPr>
              <w:t>Revised</w:t>
            </w:r>
          </w:p>
          <w:p w14:paraId="52B0454A" w14:textId="77777777" w:rsidR="00833938" w:rsidRDefault="00833938" w:rsidP="00833938">
            <w:pPr>
              <w:pStyle w:val="T1"/>
              <w:suppressAutoHyphens/>
              <w:spacing w:after="120"/>
              <w:jc w:val="left"/>
              <w:rPr>
                <w:b w:val="0"/>
                <w:iCs/>
                <w:color w:val="000000"/>
                <w:sz w:val="16"/>
                <w:szCs w:val="16"/>
              </w:rPr>
            </w:pPr>
          </w:p>
          <w:p w14:paraId="0992D63D" w14:textId="1666A4C7" w:rsidR="00833938" w:rsidRDefault="00833938" w:rsidP="00833938">
            <w:pPr>
              <w:pStyle w:val="T1"/>
              <w:suppressAutoHyphens/>
              <w:spacing w:after="120"/>
              <w:jc w:val="left"/>
              <w:rPr>
                <w:b w:val="0"/>
                <w:iCs/>
                <w:color w:val="000000"/>
                <w:sz w:val="16"/>
                <w:szCs w:val="16"/>
              </w:rPr>
            </w:pPr>
            <w:r>
              <w:rPr>
                <w:b w:val="0"/>
                <w:iCs/>
                <w:color w:val="000000"/>
                <w:sz w:val="16"/>
                <w:szCs w:val="16"/>
              </w:rPr>
              <w:t>Agree with the commenter in principle. The resolution to CID 10990 has addressed this comment with the following text in D2.2: “</w:t>
            </w:r>
            <w:r w:rsidRPr="00EA4713">
              <w:rPr>
                <w:b w:val="0"/>
                <w:iCs/>
                <w:color w:val="000000"/>
                <w:sz w:val="16"/>
                <w:szCs w:val="16"/>
              </w:rPr>
              <w:t xml:space="preserve">If an EHT STA supports transmitting or receiving a PPDU, where the PPDU bandwidth is less than 320 MHz, at an &lt;EHT-MCS, NSS&gt; tuple, where the EHT-MCS is equal to the HE-MCS and less than 12, then it shall also support the corresponding transmitting or receiving &lt;HE-MCS, NSS&gt; tuple, respectively. For a lower EHT-MCS, the EHT STA </w:t>
            </w:r>
            <w:r w:rsidRPr="00EA4713">
              <w:rPr>
                <w:b w:val="0"/>
                <w:iCs/>
                <w:color w:val="000000"/>
                <w:sz w:val="16"/>
                <w:szCs w:val="16"/>
              </w:rPr>
              <w:lastRenderedPageBreak/>
              <w:t>shall support an equal or greater NSS than a higher EHT-MCS.</w:t>
            </w:r>
            <w:r>
              <w:rPr>
                <w:b w:val="0"/>
                <w:iCs/>
                <w:color w:val="000000"/>
                <w:sz w:val="16"/>
                <w:szCs w:val="16"/>
              </w:rPr>
              <w:t>”</w:t>
            </w:r>
          </w:p>
          <w:p w14:paraId="45C505B5" w14:textId="77777777" w:rsidR="00833938" w:rsidRDefault="00833938" w:rsidP="00833938">
            <w:pPr>
              <w:pStyle w:val="T1"/>
              <w:suppressAutoHyphens/>
              <w:spacing w:after="120"/>
              <w:jc w:val="left"/>
              <w:rPr>
                <w:b w:val="0"/>
                <w:iCs/>
                <w:color w:val="000000"/>
                <w:sz w:val="16"/>
                <w:szCs w:val="16"/>
              </w:rPr>
            </w:pPr>
          </w:p>
          <w:p w14:paraId="6E774A0B" w14:textId="7BE1F49C" w:rsidR="00833938" w:rsidRDefault="00833938" w:rsidP="00833938">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no further action is needed.</w:t>
            </w:r>
          </w:p>
        </w:tc>
      </w:tr>
      <w:tr w:rsidR="00833938" w:rsidRPr="00955C14" w14:paraId="71A42300" w14:textId="77777777" w:rsidTr="00633FBF">
        <w:trPr>
          <w:trHeight w:val="449"/>
        </w:trPr>
        <w:tc>
          <w:tcPr>
            <w:tcW w:w="587" w:type="dxa"/>
            <w:shd w:val="clear" w:color="auto" w:fill="auto"/>
          </w:tcPr>
          <w:p w14:paraId="3F6D2B22" w14:textId="32C8B10B" w:rsidR="00833938" w:rsidRPr="009701D7" w:rsidRDefault="00833938" w:rsidP="00833938">
            <w:pPr>
              <w:pStyle w:val="T1"/>
              <w:suppressAutoHyphens/>
              <w:spacing w:after="120"/>
              <w:rPr>
                <w:b w:val="0"/>
                <w:sz w:val="16"/>
              </w:rPr>
            </w:pPr>
            <w:r w:rsidRPr="009701D7">
              <w:rPr>
                <w:b w:val="0"/>
                <w:sz w:val="16"/>
              </w:rPr>
              <w:lastRenderedPageBreak/>
              <w:t>11013</w:t>
            </w:r>
          </w:p>
        </w:tc>
        <w:tc>
          <w:tcPr>
            <w:tcW w:w="1034" w:type="dxa"/>
            <w:shd w:val="clear" w:color="auto" w:fill="auto"/>
          </w:tcPr>
          <w:p w14:paraId="5A1C7AA3" w14:textId="583CB83B" w:rsidR="00833938" w:rsidRPr="009701D7" w:rsidRDefault="00833938" w:rsidP="00833938">
            <w:pPr>
              <w:pStyle w:val="T1"/>
              <w:suppressAutoHyphens/>
              <w:spacing w:after="120"/>
              <w:rPr>
                <w:b w:val="0"/>
                <w:sz w:val="16"/>
              </w:rPr>
            </w:pPr>
            <w:r w:rsidRPr="009701D7">
              <w:rPr>
                <w:b w:val="0"/>
                <w:sz w:val="16"/>
              </w:rPr>
              <w:t>Yanjun Sun</w:t>
            </w:r>
          </w:p>
        </w:tc>
        <w:tc>
          <w:tcPr>
            <w:tcW w:w="976" w:type="dxa"/>
            <w:shd w:val="clear" w:color="auto" w:fill="auto"/>
          </w:tcPr>
          <w:p w14:paraId="11999D67" w14:textId="2C7482FB" w:rsidR="00833938" w:rsidRPr="009701D7" w:rsidRDefault="00833938" w:rsidP="00833938">
            <w:pPr>
              <w:pStyle w:val="T1"/>
              <w:suppressAutoHyphens/>
              <w:spacing w:after="120"/>
              <w:rPr>
                <w:b w:val="0"/>
                <w:sz w:val="16"/>
              </w:rPr>
            </w:pPr>
            <w:r w:rsidRPr="009701D7">
              <w:rPr>
                <w:b w:val="0"/>
                <w:sz w:val="16"/>
              </w:rPr>
              <w:t>35.16.1</w:t>
            </w:r>
          </w:p>
        </w:tc>
        <w:tc>
          <w:tcPr>
            <w:tcW w:w="635" w:type="dxa"/>
            <w:shd w:val="clear" w:color="auto" w:fill="auto"/>
          </w:tcPr>
          <w:p w14:paraId="4D383842" w14:textId="0CD19EF8" w:rsidR="00833938" w:rsidRPr="009701D7" w:rsidRDefault="00833938" w:rsidP="00833938">
            <w:pPr>
              <w:pStyle w:val="T1"/>
              <w:suppressAutoHyphens/>
              <w:spacing w:after="120"/>
              <w:rPr>
                <w:b w:val="0"/>
                <w:sz w:val="16"/>
              </w:rPr>
            </w:pPr>
            <w:r w:rsidRPr="009701D7">
              <w:rPr>
                <w:b w:val="0"/>
                <w:sz w:val="16"/>
              </w:rPr>
              <w:t>530.60</w:t>
            </w:r>
          </w:p>
        </w:tc>
        <w:tc>
          <w:tcPr>
            <w:tcW w:w="2509" w:type="dxa"/>
            <w:shd w:val="clear" w:color="auto" w:fill="auto"/>
          </w:tcPr>
          <w:p w14:paraId="00D30C87" w14:textId="60CC4404" w:rsidR="00833938" w:rsidRPr="009701D7" w:rsidRDefault="00833938" w:rsidP="00833938">
            <w:pPr>
              <w:pStyle w:val="T1"/>
              <w:suppressAutoHyphens/>
              <w:spacing w:after="120"/>
              <w:jc w:val="left"/>
              <w:rPr>
                <w:b w:val="0"/>
                <w:sz w:val="16"/>
              </w:rPr>
            </w:pPr>
            <w:r w:rsidRPr="009701D7">
              <w:rPr>
                <w:b w:val="0"/>
                <w:sz w:val="16"/>
              </w:rPr>
              <w:t>Please to replace " Disabled Subchannel Bitmap field" with " Disabled Subchannel Bitmap subfield" throughout this subclause to aligned with the latest EHT Option element format</w:t>
            </w:r>
          </w:p>
        </w:tc>
        <w:tc>
          <w:tcPr>
            <w:tcW w:w="2179" w:type="dxa"/>
            <w:shd w:val="clear" w:color="auto" w:fill="auto"/>
          </w:tcPr>
          <w:p w14:paraId="3B9454A2" w14:textId="175A48F0" w:rsidR="00833938" w:rsidRPr="009701D7" w:rsidRDefault="00833938" w:rsidP="00833938">
            <w:pPr>
              <w:pStyle w:val="T1"/>
              <w:suppressAutoHyphens/>
              <w:spacing w:after="120"/>
              <w:jc w:val="left"/>
              <w:rPr>
                <w:b w:val="0"/>
                <w:sz w:val="16"/>
              </w:rPr>
            </w:pPr>
            <w:r w:rsidRPr="009701D7">
              <w:rPr>
                <w:b w:val="0"/>
                <w:sz w:val="16"/>
              </w:rPr>
              <w:t>As in comment</w:t>
            </w:r>
          </w:p>
        </w:tc>
        <w:tc>
          <w:tcPr>
            <w:tcW w:w="2790" w:type="dxa"/>
            <w:shd w:val="clear" w:color="auto" w:fill="auto"/>
          </w:tcPr>
          <w:p w14:paraId="447FB088" w14:textId="6838CA44" w:rsidR="00833938" w:rsidRPr="00F244C5" w:rsidRDefault="00833938" w:rsidP="00833938">
            <w:pPr>
              <w:pStyle w:val="T1"/>
              <w:suppressAutoHyphens/>
              <w:spacing w:after="120"/>
              <w:jc w:val="left"/>
              <w:rPr>
                <w:bCs/>
                <w:iCs/>
                <w:color w:val="000000"/>
                <w:sz w:val="16"/>
                <w:szCs w:val="16"/>
              </w:rPr>
            </w:pPr>
            <w:r w:rsidRPr="00F244C5">
              <w:rPr>
                <w:bCs/>
                <w:iCs/>
                <w:color w:val="000000"/>
                <w:sz w:val="16"/>
                <w:szCs w:val="16"/>
              </w:rPr>
              <w:t>Accepted</w:t>
            </w:r>
          </w:p>
        </w:tc>
      </w:tr>
      <w:tr w:rsidR="007A3D93" w:rsidRPr="00955C14" w14:paraId="59024F34" w14:textId="77777777" w:rsidTr="00633FBF">
        <w:trPr>
          <w:trHeight w:val="449"/>
        </w:trPr>
        <w:tc>
          <w:tcPr>
            <w:tcW w:w="587" w:type="dxa"/>
            <w:shd w:val="clear" w:color="auto" w:fill="auto"/>
          </w:tcPr>
          <w:p w14:paraId="16943306" w14:textId="12C6A930" w:rsidR="007A3D93" w:rsidRPr="007A3D93" w:rsidRDefault="007A3D93" w:rsidP="007A3D93">
            <w:pPr>
              <w:pStyle w:val="T1"/>
              <w:suppressAutoHyphens/>
              <w:spacing w:after="120"/>
              <w:rPr>
                <w:b w:val="0"/>
                <w:sz w:val="16"/>
              </w:rPr>
            </w:pPr>
            <w:r w:rsidRPr="007A3D93">
              <w:rPr>
                <w:b w:val="0"/>
                <w:sz w:val="16"/>
              </w:rPr>
              <w:t>11026</w:t>
            </w:r>
          </w:p>
        </w:tc>
        <w:tc>
          <w:tcPr>
            <w:tcW w:w="1034" w:type="dxa"/>
            <w:shd w:val="clear" w:color="auto" w:fill="auto"/>
          </w:tcPr>
          <w:p w14:paraId="4E762B98" w14:textId="6A5542B8" w:rsidR="007A3D93" w:rsidRPr="007A3D93" w:rsidRDefault="007A3D93" w:rsidP="007A3D93">
            <w:pPr>
              <w:pStyle w:val="T1"/>
              <w:suppressAutoHyphens/>
              <w:spacing w:after="120"/>
              <w:rPr>
                <w:b w:val="0"/>
                <w:sz w:val="16"/>
              </w:rPr>
            </w:pPr>
            <w:r w:rsidRPr="007A3D93">
              <w:rPr>
                <w:b w:val="0"/>
                <w:sz w:val="16"/>
              </w:rPr>
              <w:t>Hanqing Lou</w:t>
            </w:r>
          </w:p>
        </w:tc>
        <w:tc>
          <w:tcPr>
            <w:tcW w:w="976" w:type="dxa"/>
            <w:shd w:val="clear" w:color="auto" w:fill="auto"/>
          </w:tcPr>
          <w:p w14:paraId="26734BD3" w14:textId="63ED7418" w:rsidR="007A3D93" w:rsidRPr="007A3D93" w:rsidRDefault="007A3D93" w:rsidP="007A3D93">
            <w:pPr>
              <w:pStyle w:val="T1"/>
              <w:suppressAutoHyphens/>
              <w:spacing w:after="120"/>
              <w:rPr>
                <w:b w:val="0"/>
                <w:sz w:val="16"/>
              </w:rPr>
            </w:pPr>
            <w:r w:rsidRPr="007A3D93">
              <w:rPr>
                <w:b w:val="0"/>
                <w:sz w:val="16"/>
              </w:rPr>
              <w:t>9.4.2.311</w:t>
            </w:r>
          </w:p>
        </w:tc>
        <w:tc>
          <w:tcPr>
            <w:tcW w:w="635" w:type="dxa"/>
            <w:shd w:val="clear" w:color="auto" w:fill="auto"/>
          </w:tcPr>
          <w:p w14:paraId="30309CD1" w14:textId="278BA219" w:rsidR="007A3D93" w:rsidRPr="007A3D93" w:rsidRDefault="007A3D93" w:rsidP="007A3D93">
            <w:pPr>
              <w:pStyle w:val="T1"/>
              <w:suppressAutoHyphens/>
              <w:spacing w:after="120"/>
              <w:rPr>
                <w:b w:val="0"/>
                <w:sz w:val="16"/>
              </w:rPr>
            </w:pPr>
            <w:r w:rsidRPr="007A3D93">
              <w:rPr>
                <w:b w:val="0"/>
                <w:sz w:val="16"/>
              </w:rPr>
              <w:t>209.43</w:t>
            </w:r>
          </w:p>
        </w:tc>
        <w:tc>
          <w:tcPr>
            <w:tcW w:w="2509" w:type="dxa"/>
            <w:shd w:val="clear" w:color="auto" w:fill="auto"/>
          </w:tcPr>
          <w:p w14:paraId="53FCDC7C" w14:textId="32D669B5" w:rsidR="007A3D93" w:rsidRPr="007A3D93" w:rsidRDefault="007A3D93" w:rsidP="007A3D93">
            <w:pPr>
              <w:pStyle w:val="T1"/>
              <w:suppressAutoHyphens/>
              <w:spacing w:after="120"/>
              <w:jc w:val="left"/>
              <w:rPr>
                <w:b w:val="0"/>
                <w:sz w:val="16"/>
              </w:rPr>
            </w:pPr>
            <w:r w:rsidRPr="007A3D93">
              <w:rPr>
                <w:b w:val="0"/>
                <w:sz w:val="16"/>
              </w:rPr>
              <w:t>"The EHT Operation Information Present subfield is set to 1 if the channel width indicated in an HT Operation, VHT Operation, or HE Operation element that is present in the same Manage</w:t>
            </w:r>
            <w:r w:rsidRPr="007A3D93">
              <w:rPr>
                <w:b w:val="0"/>
                <w:sz w:val="16"/>
              </w:rPr>
              <w:br w:type="page"/>
            </w:r>
            <w:proofErr w:type="spellStart"/>
            <w:r w:rsidRPr="007A3D93">
              <w:rPr>
                <w:b w:val="0"/>
                <w:sz w:val="16"/>
              </w:rPr>
              <w:t>ment</w:t>
            </w:r>
            <w:proofErr w:type="spellEnd"/>
            <w:r w:rsidRPr="007A3D93">
              <w:rPr>
                <w:b w:val="0"/>
                <w:sz w:val="16"/>
              </w:rPr>
              <w:t xml:space="preserve"> frame is different from the Channel Width field indicated in the EHT Operation Information field". The Disabled Subchannel Bitmap subfield is in the EHT Operation Information field. If the channel width is the same as VHT Operation Element, but Disabled subchannel Bitmap is updated, will the EHT Operation Information Present subfield be set to 1?</w:t>
            </w:r>
          </w:p>
        </w:tc>
        <w:tc>
          <w:tcPr>
            <w:tcW w:w="2179" w:type="dxa"/>
            <w:shd w:val="clear" w:color="auto" w:fill="auto"/>
          </w:tcPr>
          <w:p w14:paraId="26A363BB" w14:textId="66A20950" w:rsidR="007A3D93" w:rsidRPr="007A3D93" w:rsidRDefault="007A3D93" w:rsidP="007A3D93">
            <w:pPr>
              <w:pStyle w:val="T1"/>
              <w:suppressAutoHyphens/>
              <w:spacing w:after="120"/>
              <w:jc w:val="left"/>
              <w:rPr>
                <w:b w:val="0"/>
                <w:sz w:val="16"/>
              </w:rPr>
            </w:pPr>
            <w:r w:rsidRPr="007A3D93">
              <w:rPr>
                <w:b w:val="0"/>
                <w:sz w:val="16"/>
              </w:rPr>
              <w:t>When Disabled Subchannel Bitmap Present subfield is 1, the EHT Operation Information Present subfield shall be 1.</w:t>
            </w:r>
          </w:p>
        </w:tc>
        <w:tc>
          <w:tcPr>
            <w:tcW w:w="2790" w:type="dxa"/>
            <w:shd w:val="clear" w:color="auto" w:fill="auto"/>
          </w:tcPr>
          <w:p w14:paraId="09461C91" w14:textId="77777777" w:rsidR="007A3D93" w:rsidRPr="00F244C5" w:rsidRDefault="007A3D93" w:rsidP="007A3D93">
            <w:pPr>
              <w:pStyle w:val="T1"/>
              <w:suppressAutoHyphens/>
              <w:spacing w:after="120"/>
              <w:jc w:val="left"/>
              <w:rPr>
                <w:bCs/>
                <w:iCs/>
                <w:color w:val="000000"/>
                <w:sz w:val="16"/>
                <w:szCs w:val="16"/>
              </w:rPr>
            </w:pPr>
            <w:r w:rsidRPr="00F244C5">
              <w:rPr>
                <w:bCs/>
                <w:iCs/>
                <w:color w:val="000000"/>
                <w:sz w:val="16"/>
                <w:szCs w:val="16"/>
              </w:rPr>
              <w:t>Revised</w:t>
            </w:r>
          </w:p>
          <w:p w14:paraId="031EEAA5" w14:textId="77777777" w:rsidR="007A3D93" w:rsidRDefault="007A3D93" w:rsidP="007A3D93">
            <w:pPr>
              <w:pStyle w:val="T1"/>
              <w:suppressAutoHyphens/>
              <w:spacing w:after="120"/>
              <w:jc w:val="left"/>
              <w:rPr>
                <w:b w:val="0"/>
                <w:iCs/>
                <w:color w:val="000000"/>
                <w:sz w:val="16"/>
                <w:szCs w:val="16"/>
              </w:rPr>
            </w:pPr>
          </w:p>
          <w:p w14:paraId="60336155" w14:textId="77777777" w:rsidR="007A3D93" w:rsidRDefault="007A3D93" w:rsidP="007A3D93">
            <w:pPr>
              <w:pStyle w:val="T1"/>
              <w:suppressAutoHyphens/>
              <w:spacing w:after="120"/>
              <w:jc w:val="left"/>
              <w:rPr>
                <w:b w:val="0"/>
                <w:iCs/>
                <w:color w:val="000000"/>
                <w:sz w:val="16"/>
                <w:szCs w:val="16"/>
              </w:rPr>
            </w:pPr>
            <w:r>
              <w:rPr>
                <w:b w:val="0"/>
                <w:iCs/>
                <w:color w:val="000000"/>
                <w:sz w:val="16"/>
                <w:szCs w:val="16"/>
              </w:rPr>
              <w:t>Agree with the commenter in principle</w:t>
            </w:r>
          </w:p>
          <w:p w14:paraId="15CE89F7" w14:textId="77777777" w:rsidR="007A3D93" w:rsidRDefault="007A3D93" w:rsidP="007A3D93">
            <w:pPr>
              <w:pStyle w:val="T1"/>
              <w:suppressAutoHyphens/>
              <w:spacing w:after="120"/>
              <w:jc w:val="left"/>
              <w:rPr>
                <w:b w:val="0"/>
                <w:iCs/>
                <w:color w:val="000000"/>
                <w:sz w:val="16"/>
                <w:szCs w:val="16"/>
              </w:rPr>
            </w:pPr>
          </w:p>
          <w:p w14:paraId="537242EC" w14:textId="643F2022" w:rsidR="007A3D93" w:rsidRDefault="007A3D93" w:rsidP="007A3D93">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w:t>
            </w:r>
            <w:r w:rsidR="004533F9">
              <w:rPr>
                <w:b w:val="0"/>
                <w:iCs/>
                <w:color w:val="000000"/>
                <w:sz w:val="16"/>
                <w:szCs w:val="16"/>
              </w:rPr>
              <w:t>22/1866r0</w:t>
            </w:r>
            <w:r>
              <w:rPr>
                <w:b w:val="0"/>
                <w:iCs/>
                <w:color w:val="000000"/>
                <w:sz w:val="16"/>
                <w:szCs w:val="16"/>
              </w:rPr>
              <w:t xml:space="preserve"> tagged as #11026</w:t>
            </w:r>
          </w:p>
          <w:p w14:paraId="6535B8E0" w14:textId="100964F2" w:rsidR="007A3D93" w:rsidRDefault="007A3D93" w:rsidP="007A3D93">
            <w:pPr>
              <w:pStyle w:val="T1"/>
              <w:suppressAutoHyphens/>
              <w:spacing w:after="120"/>
              <w:jc w:val="left"/>
              <w:rPr>
                <w:b w:val="0"/>
                <w:iCs/>
                <w:color w:val="000000"/>
                <w:sz w:val="16"/>
                <w:szCs w:val="16"/>
              </w:rPr>
            </w:pPr>
          </w:p>
        </w:tc>
      </w:tr>
      <w:tr w:rsidR="00B82FDF" w:rsidRPr="00955C14" w14:paraId="4C4AB1DD" w14:textId="77777777" w:rsidTr="00633FBF">
        <w:trPr>
          <w:trHeight w:val="449"/>
        </w:trPr>
        <w:tc>
          <w:tcPr>
            <w:tcW w:w="587" w:type="dxa"/>
            <w:shd w:val="clear" w:color="auto" w:fill="auto"/>
          </w:tcPr>
          <w:p w14:paraId="1EF24066" w14:textId="41D6319E" w:rsidR="00B82FDF" w:rsidRPr="00B82FDF" w:rsidRDefault="00B82FDF" w:rsidP="00B82FDF">
            <w:pPr>
              <w:pStyle w:val="T1"/>
              <w:suppressAutoHyphens/>
              <w:spacing w:after="120"/>
              <w:rPr>
                <w:b w:val="0"/>
                <w:sz w:val="16"/>
              </w:rPr>
            </w:pPr>
            <w:r w:rsidRPr="00B82FDF">
              <w:rPr>
                <w:b w:val="0"/>
                <w:sz w:val="16"/>
              </w:rPr>
              <w:t>11889</w:t>
            </w:r>
          </w:p>
        </w:tc>
        <w:tc>
          <w:tcPr>
            <w:tcW w:w="1034" w:type="dxa"/>
            <w:shd w:val="clear" w:color="auto" w:fill="auto"/>
          </w:tcPr>
          <w:p w14:paraId="4E9D3D81" w14:textId="513A43C1" w:rsidR="00B82FDF" w:rsidRPr="00B82FDF" w:rsidRDefault="00B82FDF" w:rsidP="00B82FDF">
            <w:pPr>
              <w:pStyle w:val="T1"/>
              <w:suppressAutoHyphens/>
              <w:spacing w:after="120"/>
              <w:rPr>
                <w:b w:val="0"/>
                <w:sz w:val="16"/>
              </w:rPr>
            </w:pPr>
            <w:r w:rsidRPr="00B82FDF">
              <w:rPr>
                <w:b w:val="0"/>
                <w:sz w:val="16"/>
              </w:rPr>
              <w:t>Alfred Asterjadhi</w:t>
            </w:r>
          </w:p>
        </w:tc>
        <w:tc>
          <w:tcPr>
            <w:tcW w:w="976" w:type="dxa"/>
            <w:shd w:val="clear" w:color="auto" w:fill="auto"/>
          </w:tcPr>
          <w:p w14:paraId="014D5D67" w14:textId="43461649" w:rsidR="00B82FDF" w:rsidRPr="00B82FDF" w:rsidRDefault="00B82FDF" w:rsidP="00B82FDF">
            <w:pPr>
              <w:pStyle w:val="T1"/>
              <w:suppressAutoHyphens/>
              <w:spacing w:after="120"/>
              <w:rPr>
                <w:b w:val="0"/>
                <w:sz w:val="16"/>
              </w:rPr>
            </w:pPr>
            <w:r w:rsidRPr="00B82FDF">
              <w:rPr>
                <w:b w:val="0"/>
                <w:sz w:val="16"/>
              </w:rPr>
              <w:t>35.16.1</w:t>
            </w:r>
          </w:p>
        </w:tc>
        <w:tc>
          <w:tcPr>
            <w:tcW w:w="635" w:type="dxa"/>
            <w:shd w:val="clear" w:color="auto" w:fill="auto"/>
          </w:tcPr>
          <w:p w14:paraId="1004DC3D" w14:textId="72D1B9D2" w:rsidR="00B82FDF" w:rsidRPr="00B82FDF" w:rsidRDefault="00B82FDF" w:rsidP="00B82FDF">
            <w:pPr>
              <w:pStyle w:val="T1"/>
              <w:suppressAutoHyphens/>
              <w:spacing w:after="120"/>
              <w:rPr>
                <w:b w:val="0"/>
                <w:sz w:val="16"/>
              </w:rPr>
            </w:pPr>
            <w:r w:rsidRPr="00B82FDF">
              <w:rPr>
                <w:b w:val="0"/>
                <w:sz w:val="16"/>
              </w:rPr>
              <w:t>531.31</w:t>
            </w:r>
          </w:p>
        </w:tc>
        <w:tc>
          <w:tcPr>
            <w:tcW w:w="2509" w:type="dxa"/>
            <w:shd w:val="clear" w:color="auto" w:fill="auto"/>
          </w:tcPr>
          <w:p w14:paraId="2581BCE5" w14:textId="72D29C2E" w:rsidR="00B82FDF" w:rsidRPr="00B82FDF" w:rsidRDefault="00B82FDF" w:rsidP="00B82FDF">
            <w:pPr>
              <w:pStyle w:val="T1"/>
              <w:suppressAutoHyphens/>
              <w:spacing w:after="120"/>
              <w:jc w:val="left"/>
              <w:rPr>
                <w:b w:val="0"/>
                <w:sz w:val="16"/>
              </w:rPr>
            </w:pPr>
            <w:r w:rsidRPr="00B82FDF">
              <w:rPr>
                <w:b w:val="0"/>
                <w:sz w:val="16"/>
              </w:rPr>
              <w:t>Seems this statement (and the other one on EHT PPDU in 2G4) are limiting the MPDU sizes for two PPDU formats. What about other PPDU formats exchanged? Please clarify/</w:t>
            </w:r>
          </w:p>
        </w:tc>
        <w:tc>
          <w:tcPr>
            <w:tcW w:w="2179" w:type="dxa"/>
            <w:shd w:val="clear" w:color="auto" w:fill="auto"/>
          </w:tcPr>
          <w:p w14:paraId="7D386D06" w14:textId="14BE8A53" w:rsidR="00B82FDF" w:rsidRPr="00B82FDF" w:rsidRDefault="00B82FDF" w:rsidP="00B82FDF">
            <w:pPr>
              <w:pStyle w:val="T1"/>
              <w:suppressAutoHyphens/>
              <w:spacing w:after="120"/>
              <w:jc w:val="left"/>
              <w:rPr>
                <w:b w:val="0"/>
                <w:sz w:val="16"/>
              </w:rPr>
            </w:pPr>
            <w:r w:rsidRPr="00B82FDF">
              <w:rPr>
                <w:b w:val="0"/>
                <w:sz w:val="16"/>
              </w:rPr>
              <w:t>As in comment.</w:t>
            </w:r>
          </w:p>
        </w:tc>
        <w:tc>
          <w:tcPr>
            <w:tcW w:w="2790" w:type="dxa"/>
            <w:shd w:val="clear" w:color="auto" w:fill="auto"/>
          </w:tcPr>
          <w:p w14:paraId="68DDE32C" w14:textId="77777777" w:rsidR="00B82FDF" w:rsidRDefault="00B82FDF" w:rsidP="00B82FDF">
            <w:pPr>
              <w:pStyle w:val="T1"/>
              <w:suppressAutoHyphens/>
              <w:spacing w:after="120"/>
              <w:jc w:val="left"/>
              <w:rPr>
                <w:bCs/>
                <w:iCs/>
                <w:color w:val="000000"/>
                <w:sz w:val="16"/>
                <w:szCs w:val="16"/>
              </w:rPr>
            </w:pPr>
            <w:r>
              <w:rPr>
                <w:bCs/>
                <w:iCs/>
                <w:color w:val="000000"/>
                <w:sz w:val="16"/>
                <w:szCs w:val="16"/>
              </w:rPr>
              <w:t>Revised</w:t>
            </w:r>
          </w:p>
          <w:p w14:paraId="5C2086A9" w14:textId="77777777" w:rsidR="00B82FDF" w:rsidRDefault="00B82FDF" w:rsidP="00B82FDF">
            <w:pPr>
              <w:pStyle w:val="T1"/>
              <w:suppressAutoHyphens/>
              <w:spacing w:after="120"/>
              <w:jc w:val="left"/>
              <w:rPr>
                <w:bCs/>
                <w:iCs/>
                <w:color w:val="000000"/>
                <w:sz w:val="16"/>
                <w:szCs w:val="16"/>
              </w:rPr>
            </w:pPr>
          </w:p>
          <w:p w14:paraId="398D0AD0" w14:textId="77777777" w:rsidR="002E37CF" w:rsidRPr="002E37CF" w:rsidRDefault="00B82FDF" w:rsidP="002E37CF">
            <w:pPr>
              <w:pStyle w:val="T1"/>
              <w:suppressAutoHyphens/>
              <w:spacing w:after="120"/>
              <w:jc w:val="left"/>
              <w:rPr>
                <w:b w:val="0"/>
                <w:iCs/>
                <w:color w:val="000000"/>
                <w:sz w:val="16"/>
                <w:szCs w:val="16"/>
              </w:rPr>
            </w:pPr>
            <w:r w:rsidRPr="00577CBC">
              <w:rPr>
                <w:b w:val="0"/>
                <w:iCs/>
                <w:color w:val="000000"/>
                <w:sz w:val="16"/>
                <w:szCs w:val="16"/>
              </w:rPr>
              <w:t>Agree with the commenter in principle</w:t>
            </w:r>
            <w:r w:rsidR="008B1D9B">
              <w:rPr>
                <w:b w:val="0"/>
                <w:iCs/>
                <w:color w:val="000000"/>
                <w:sz w:val="16"/>
                <w:szCs w:val="16"/>
              </w:rPr>
              <w:t xml:space="preserve"> that some clarification is needed for HT PPDU.</w:t>
            </w:r>
            <w:r w:rsidR="00867FA7">
              <w:rPr>
                <w:b w:val="0"/>
                <w:iCs/>
                <w:color w:val="000000"/>
                <w:sz w:val="16"/>
                <w:szCs w:val="16"/>
              </w:rPr>
              <w:t xml:space="preserve"> </w:t>
            </w:r>
            <w:r w:rsidR="002E37CF" w:rsidRPr="002E37CF">
              <w:rPr>
                <w:b w:val="0"/>
                <w:iCs/>
                <w:color w:val="000000"/>
                <w:sz w:val="16"/>
                <w:szCs w:val="16"/>
              </w:rPr>
              <w:t xml:space="preserve">As the size limit for HT PPDU is governed by the maximum A-MSDU length indicated in the HT Capabilities element, we added a rule that clarifies the value for the maximum A-MSDU length. </w:t>
            </w:r>
          </w:p>
          <w:p w14:paraId="72E4A84C" w14:textId="77777777" w:rsidR="002E37CF" w:rsidRPr="002E37CF" w:rsidRDefault="002E37CF" w:rsidP="002E37CF">
            <w:pPr>
              <w:pStyle w:val="T1"/>
              <w:suppressAutoHyphens/>
              <w:spacing w:after="120"/>
              <w:jc w:val="left"/>
              <w:rPr>
                <w:b w:val="0"/>
                <w:iCs/>
                <w:color w:val="000000"/>
                <w:sz w:val="16"/>
                <w:szCs w:val="16"/>
              </w:rPr>
            </w:pPr>
          </w:p>
          <w:p w14:paraId="7957ED95" w14:textId="49196A8A" w:rsidR="00B82FDF" w:rsidRPr="00577CBC" w:rsidRDefault="002E37CF" w:rsidP="002E37CF">
            <w:pPr>
              <w:pStyle w:val="T1"/>
              <w:suppressAutoHyphens/>
              <w:spacing w:after="120"/>
              <w:jc w:val="left"/>
              <w:rPr>
                <w:b w:val="0"/>
                <w:iCs/>
                <w:color w:val="000000"/>
                <w:sz w:val="16"/>
                <w:szCs w:val="16"/>
              </w:rPr>
            </w:pPr>
            <w:r w:rsidRPr="002E37CF">
              <w:rPr>
                <w:b w:val="0"/>
                <w:iCs/>
                <w:color w:val="000000"/>
                <w:sz w:val="16"/>
                <w:szCs w:val="16"/>
              </w:rPr>
              <w:t xml:space="preserve">Specifically, we inherited similar text from P1864L46 of D2.0 of 11me, which describes how the </w:t>
            </w:r>
            <w:proofErr w:type="gramStart"/>
            <w:r w:rsidRPr="002E37CF">
              <w:rPr>
                <w:b w:val="0"/>
                <w:iCs/>
                <w:color w:val="000000"/>
                <w:sz w:val="16"/>
                <w:szCs w:val="16"/>
              </w:rPr>
              <w:t>Maximum  MPDU</w:t>
            </w:r>
            <w:proofErr w:type="gramEnd"/>
            <w:r w:rsidRPr="002E37CF">
              <w:rPr>
                <w:b w:val="0"/>
                <w:iCs/>
                <w:color w:val="000000"/>
                <w:sz w:val="16"/>
                <w:szCs w:val="16"/>
              </w:rPr>
              <w:t xml:space="preserve">  Length  subfield for VHT limits the Maximum A-MSDU Length in the HT Capabilities element</w:t>
            </w:r>
          </w:p>
          <w:p w14:paraId="34DCD07E" w14:textId="77777777" w:rsidR="00B82FDF" w:rsidRPr="00577CBC" w:rsidRDefault="00B82FDF" w:rsidP="00B82FDF">
            <w:pPr>
              <w:pStyle w:val="T1"/>
              <w:suppressAutoHyphens/>
              <w:spacing w:after="120"/>
              <w:jc w:val="left"/>
              <w:rPr>
                <w:b w:val="0"/>
                <w:iCs/>
                <w:color w:val="000000"/>
                <w:sz w:val="16"/>
                <w:szCs w:val="16"/>
              </w:rPr>
            </w:pPr>
          </w:p>
          <w:p w14:paraId="78BB80D7" w14:textId="0CDDCA87" w:rsidR="00B82FDF" w:rsidRPr="004533F9" w:rsidRDefault="00B82FDF" w:rsidP="00B82FDF">
            <w:pPr>
              <w:pStyle w:val="T1"/>
              <w:suppressAutoHyphens/>
              <w:spacing w:after="120"/>
              <w:jc w:val="left"/>
              <w:rPr>
                <w:b w:val="0"/>
                <w:iCs/>
                <w:color w:val="000000"/>
                <w:sz w:val="16"/>
                <w:szCs w:val="16"/>
              </w:rPr>
            </w:pPr>
            <w:proofErr w:type="spellStart"/>
            <w:r w:rsidRPr="00577CBC">
              <w:rPr>
                <w:b w:val="0"/>
                <w:iCs/>
                <w:color w:val="000000"/>
                <w:sz w:val="16"/>
                <w:szCs w:val="16"/>
              </w:rPr>
              <w:t>Tgbe</w:t>
            </w:r>
            <w:proofErr w:type="spellEnd"/>
            <w:r w:rsidRPr="00577CBC">
              <w:rPr>
                <w:b w:val="0"/>
                <w:iCs/>
                <w:color w:val="000000"/>
                <w:sz w:val="16"/>
                <w:szCs w:val="16"/>
              </w:rPr>
              <w:t xml:space="preserve"> editor please implement changes as shown in doc 11-</w:t>
            </w:r>
            <w:r w:rsidR="004533F9">
              <w:rPr>
                <w:b w:val="0"/>
                <w:iCs/>
                <w:color w:val="000000"/>
                <w:sz w:val="16"/>
                <w:szCs w:val="16"/>
              </w:rPr>
              <w:t>22/1866r0</w:t>
            </w:r>
            <w:r w:rsidRPr="00577CBC">
              <w:rPr>
                <w:b w:val="0"/>
                <w:iCs/>
                <w:color w:val="000000"/>
                <w:sz w:val="16"/>
                <w:szCs w:val="16"/>
              </w:rPr>
              <w:t xml:space="preserve"> tagged as #11889</w:t>
            </w:r>
          </w:p>
        </w:tc>
      </w:tr>
    </w:tbl>
    <w:p w14:paraId="53ADBE35" w14:textId="63A366AF" w:rsidR="00602D1B" w:rsidRDefault="00602D1B" w:rsidP="00F07CBB">
      <w:pPr>
        <w:suppressAutoHyphens/>
        <w:spacing w:after="0" w:line="240" w:lineRule="auto"/>
        <w:rPr>
          <w:rFonts w:ascii="Times New Roman" w:eastAsia="Malgun Gothic" w:hAnsi="Times New Roman" w:cs="Times New Roman"/>
          <w:sz w:val="18"/>
          <w:szCs w:val="20"/>
        </w:rPr>
      </w:pPr>
    </w:p>
    <w:p w14:paraId="0EA7356C" w14:textId="77777777" w:rsidR="006A0DEC" w:rsidRPr="00602D1B" w:rsidRDefault="006A0DEC" w:rsidP="00F07CBB">
      <w:pPr>
        <w:suppressAutoHyphens/>
        <w:spacing w:after="0" w:line="240" w:lineRule="auto"/>
        <w:rPr>
          <w:rFonts w:ascii="Times New Roman" w:eastAsia="Malgun Gothic" w:hAnsi="Times New Roman" w:cs="Times New Roman"/>
          <w:sz w:val="18"/>
          <w:szCs w:val="20"/>
        </w:rPr>
      </w:pPr>
    </w:p>
    <w:p w14:paraId="77EF0F5C"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t>Interpretation of a Motion to Adopt</w:t>
      </w:r>
    </w:p>
    <w:p w14:paraId="292D373B"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46ACA12F"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67B05E3D"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741C4604" w14:textId="77777777" w:rsidR="00F07CBB" w:rsidRPr="00CE1ADE"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w:t>
      </w:r>
      <w:proofErr w:type="gramStart"/>
      <w:r w:rsidRPr="00CE1ADE">
        <w:rPr>
          <w:rFonts w:ascii="Times New Roman" w:eastAsia="Malgun Gothic" w:hAnsi="Times New Roman" w:cs="Times New Roman"/>
          <w:b/>
          <w:bCs/>
          <w:i/>
          <w:iCs/>
          <w:sz w:val="18"/>
          <w:szCs w:val="20"/>
          <w:lang w:val="en-GB" w:eastAsia="ko-KR"/>
        </w:rPr>
        <w:t>i.e.</w:t>
      </w:r>
      <w:proofErr w:type="gramEnd"/>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7BB6EAF4"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33609B3C" w14:textId="5D542176" w:rsidR="00F07CBB"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7F94A6C0" w14:textId="04CE0066" w:rsidR="00CF1EE3" w:rsidRDefault="00CF1EE3" w:rsidP="00F07CBB">
      <w:pPr>
        <w:suppressAutoHyphens/>
        <w:spacing w:after="0" w:line="240" w:lineRule="auto"/>
        <w:rPr>
          <w:rFonts w:ascii="Times New Roman" w:eastAsia="Malgun Gothic" w:hAnsi="Times New Roman" w:cs="Times New Roman"/>
          <w:b/>
          <w:bCs/>
          <w:i/>
          <w:iCs/>
          <w:sz w:val="18"/>
          <w:szCs w:val="20"/>
          <w:lang w:val="en-GB" w:eastAsia="ko-KR"/>
        </w:rPr>
      </w:pPr>
    </w:p>
    <w:p w14:paraId="0C01B30A" w14:textId="77777777" w:rsidR="00055833" w:rsidRDefault="00055833" w:rsidP="00F07CBB">
      <w:pPr>
        <w:suppressAutoHyphens/>
        <w:spacing w:after="0" w:line="240" w:lineRule="auto"/>
        <w:rPr>
          <w:rFonts w:ascii="Times New Roman" w:eastAsia="Malgun Gothic" w:hAnsi="Times New Roman" w:cs="Times New Roman"/>
          <w:sz w:val="18"/>
          <w:szCs w:val="20"/>
          <w:lang w:val="en-GB" w:eastAsia="ko-KR"/>
        </w:rPr>
      </w:pPr>
    </w:p>
    <w:p w14:paraId="4EB1A963" w14:textId="77777777" w:rsidR="007318D8" w:rsidRPr="00C77EC2" w:rsidRDefault="007318D8" w:rsidP="00F07CBB">
      <w:pPr>
        <w:suppressAutoHyphens/>
        <w:spacing w:after="0" w:line="240" w:lineRule="auto"/>
        <w:rPr>
          <w:rFonts w:ascii="Times New Roman" w:eastAsia="Malgun Gothic" w:hAnsi="Times New Roman" w:cs="Times New Roman"/>
          <w:sz w:val="18"/>
          <w:szCs w:val="20"/>
          <w:lang w:eastAsia="ko-KR"/>
        </w:rPr>
      </w:pPr>
    </w:p>
    <w:p w14:paraId="5D6214AF" w14:textId="77777777" w:rsidR="003F7B1D" w:rsidRDefault="003F7B1D" w:rsidP="00F5339B">
      <w:pPr>
        <w:spacing w:after="0" w:line="240" w:lineRule="auto"/>
        <w:rPr>
          <w:rFonts w:cstheme="minorHAnsi"/>
          <w:b/>
          <w:bCs/>
          <w:sz w:val="24"/>
        </w:rPr>
      </w:pPr>
    </w:p>
    <w:p w14:paraId="54F376E1" w14:textId="2BB1977D" w:rsidR="00BC54C3" w:rsidRDefault="00A02C55" w:rsidP="00BC47EB">
      <w:pPr>
        <w:spacing w:after="0" w:line="240" w:lineRule="auto"/>
        <w:rPr>
          <w:rFonts w:cstheme="minorHAnsi"/>
          <w:b/>
          <w:bCs/>
          <w:sz w:val="24"/>
        </w:rPr>
      </w:pPr>
      <w:r w:rsidRPr="00A02C55">
        <w:rPr>
          <w:rFonts w:cstheme="minorHAnsi"/>
          <w:b/>
          <w:bCs/>
          <w:sz w:val="24"/>
        </w:rPr>
        <w:t>35.1</w:t>
      </w:r>
      <w:r w:rsidR="00F60071">
        <w:rPr>
          <w:rFonts w:cstheme="minorHAnsi"/>
          <w:b/>
          <w:bCs/>
          <w:sz w:val="24"/>
        </w:rPr>
        <w:t>5</w:t>
      </w:r>
      <w:r w:rsidRPr="00A02C55">
        <w:rPr>
          <w:rFonts w:cstheme="minorHAnsi"/>
          <w:b/>
          <w:bCs/>
          <w:sz w:val="24"/>
        </w:rPr>
        <w:t>.</w:t>
      </w:r>
      <w:r w:rsidR="00B9362E">
        <w:rPr>
          <w:rFonts w:cstheme="minorHAnsi"/>
          <w:b/>
          <w:bCs/>
          <w:sz w:val="24"/>
        </w:rPr>
        <w:t>1</w:t>
      </w:r>
      <w:r w:rsidRPr="00A02C55">
        <w:rPr>
          <w:rFonts w:cstheme="minorHAnsi"/>
          <w:b/>
          <w:bCs/>
          <w:sz w:val="24"/>
        </w:rPr>
        <w:t xml:space="preserve"> </w:t>
      </w:r>
      <w:r w:rsidR="00BC47EB" w:rsidRPr="00BC47EB">
        <w:rPr>
          <w:rFonts w:cstheme="minorHAnsi"/>
          <w:b/>
          <w:bCs/>
          <w:sz w:val="24"/>
        </w:rPr>
        <w:t>Basic EHT BSS operation</w:t>
      </w:r>
    </w:p>
    <w:p w14:paraId="7D2A1A76" w14:textId="053C224F" w:rsidR="00E23FEE" w:rsidRDefault="00E23FEE" w:rsidP="006F50CC">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771520A7" w14:textId="0D37C53A" w:rsidR="00E23FEE" w:rsidRPr="00E23FEE" w:rsidRDefault="00E23FEE" w:rsidP="00E23FEE">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rPr>
      </w:pPr>
      <w:r w:rsidRPr="00593DCB">
        <w:rPr>
          <w:rFonts w:ascii="Arial" w:hAnsi="Arial" w:cs="Arial"/>
          <w:b/>
          <w:bCs/>
          <w:i/>
          <w:iCs/>
          <w:sz w:val="20"/>
          <w:szCs w:val="20"/>
          <w:highlight w:val="yellow"/>
        </w:rPr>
        <w:t xml:space="preserve">TGbe editor: Please </w:t>
      </w:r>
      <w:r w:rsidR="00927CBB">
        <w:rPr>
          <w:rFonts w:ascii="Arial" w:hAnsi="Arial" w:cs="Arial"/>
          <w:b/>
          <w:bCs/>
          <w:i/>
          <w:iCs/>
          <w:sz w:val="20"/>
          <w:szCs w:val="20"/>
          <w:highlight w:val="yellow"/>
        </w:rPr>
        <w:t>add the following</w:t>
      </w:r>
      <w:r>
        <w:rPr>
          <w:rFonts w:ascii="Arial" w:hAnsi="Arial" w:cs="Arial"/>
          <w:b/>
          <w:bCs/>
          <w:i/>
          <w:iCs/>
          <w:sz w:val="20"/>
          <w:szCs w:val="20"/>
          <w:highlight w:val="yellow"/>
        </w:rPr>
        <w:t xml:space="preserve"> paragraph</w:t>
      </w:r>
      <w:r w:rsidR="00FC3F62">
        <w:rPr>
          <w:rFonts w:ascii="Arial" w:hAnsi="Arial" w:cs="Arial"/>
          <w:b/>
          <w:bCs/>
          <w:i/>
          <w:iCs/>
          <w:sz w:val="20"/>
          <w:szCs w:val="20"/>
          <w:highlight w:val="yellow"/>
        </w:rPr>
        <w:t xml:space="preserve"> </w:t>
      </w:r>
      <w:r w:rsidR="00927CBB">
        <w:rPr>
          <w:rFonts w:ascii="Arial" w:hAnsi="Arial" w:cs="Arial"/>
          <w:b/>
          <w:bCs/>
          <w:i/>
          <w:iCs/>
          <w:sz w:val="20"/>
          <w:szCs w:val="20"/>
          <w:highlight w:val="yellow"/>
        </w:rPr>
        <w:t>to the end</w:t>
      </w:r>
      <w:r>
        <w:rPr>
          <w:rFonts w:ascii="Arial" w:hAnsi="Arial" w:cs="Arial"/>
          <w:b/>
          <w:bCs/>
          <w:i/>
          <w:iCs/>
          <w:sz w:val="20"/>
          <w:szCs w:val="20"/>
          <w:highlight w:val="yellow"/>
        </w:rPr>
        <w:t xml:space="preserve"> of 35.15.1</w:t>
      </w:r>
      <w:r w:rsidR="00927CBB">
        <w:rPr>
          <w:rFonts w:ascii="Arial" w:hAnsi="Arial" w:cs="Arial"/>
          <w:b/>
          <w:bCs/>
          <w:i/>
          <w:iCs/>
          <w:sz w:val="20"/>
          <w:szCs w:val="20"/>
          <w:highlight w:val="yellow"/>
        </w:rPr>
        <w:t xml:space="preserve"> (track changes enabled)</w:t>
      </w:r>
      <w:r w:rsidRPr="00593DCB">
        <w:rPr>
          <w:rFonts w:ascii="Arial" w:hAnsi="Arial" w:cs="Arial"/>
          <w:b/>
          <w:bCs/>
          <w:i/>
          <w:iCs/>
          <w:sz w:val="20"/>
          <w:szCs w:val="20"/>
          <w:highlight w:val="yellow"/>
        </w:rPr>
        <w:t>:</w:t>
      </w:r>
    </w:p>
    <w:p w14:paraId="3552322C" w14:textId="2D5B8DBD" w:rsidR="006A1F17" w:rsidRDefault="006A1F17" w:rsidP="00BA616B">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2C5957A4" w14:textId="1C1D4DD6" w:rsidR="006A1F17" w:rsidRDefault="00927CBB" w:rsidP="00BA616B">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sidRPr="00927CBB">
        <w:rPr>
          <w:rFonts w:ascii="Arial" w:hAnsi="Arial" w:cs="Arial"/>
          <w:sz w:val="20"/>
          <w:szCs w:val="20"/>
          <w:highlight w:val="yellow"/>
        </w:rPr>
        <w:t>(#11026)</w:t>
      </w:r>
      <w:r>
        <w:rPr>
          <w:rFonts w:ascii="Arial" w:hAnsi="Arial" w:cs="Arial"/>
          <w:sz w:val="20"/>
          <w:szCs w:val="20"/>
        </w:rPr>
        <w:t xml:space="preserve"> </w:t>
      </w:r>
      <w:ins w:id="0" w:author="r0" w:date="2022-11-07T17:01:00Z">
        <w:r w:rsidR="005B117A">
          <w:rPr>
            <w:rFonts w:ascii="Arial" w:hAnsi="Arial" w:cs="Arial"/>
            <w:sz w:val="20"/>
            <w:szCs w:val="20"/>
          </w:rPr>
          <w:t>If the</w:t>
        </w:r>
        <w:r w:rsidR="005B117A" w:rsidRPr="00927CBB">
          <w:rPr>
            <w:rFonts w:ascii="Arial" w:hAnsi="Arial" w:cs="Arial"/>
            <w:sz w:val="20"/>
            <w:szCs w:val="20"/>
          </w:rPr>
          <w:t xml:space="preserve"> Disabled Subchannel Bitmap Present subfield </w:t>
        </w:r>
      </w:ins>
      <w:ins w:id="1" w:author="r0" w:date="2022-11-08T11:22:00Z">
        <w:r w:rsidR="00875151">
          <w:rPr>
            <w:rFonts w:ascii="Arial" w:hAnsi="Arial" w:cs="Arial"/>
            <w:sz w:val="20"/>
            <w:szCs w:val="20"/>
          </w:rPr>
          <w:t>of</w:t>
        </w:r>
      </w:ins>
      <w:ins w:id="2" w:author="r0" w:date="2022-11-07T17:01:00Z">
        <w:r w:rsidR="005B117A">
          <w:rPr>
            <w:rFonts w:ascii="Arial" w:hAnsi="Arial" w:cs="Arial"/>
            <w:sz w:val="20"/>
            <w:szCs w:val="20"/>
          </w:rPr>
          <w:t xml:space="preserve"> the </w:t>
        </w:r>
        <w:r w:rsidR="005B117A" w:rsidRPr="0037070F">
          <w:rPr>
            <w:rFonts w:ascii="Arial" w:hAnsi="Arial" w:cs="Arial"/>
            <w:sz w:val="20"/>
            <w:szCs w:val="20"/>
          </w:rPr>
          <w:t>EHT Operation Parameters field</w:t>
        </w:r>
        <w:r w:rsidR="005B117A">
          <w:rPr>
            <w:rFonts w:ascii="Arial" w:hAnsi="Arial" w:cs="Arial"/>
            <w:sz w:val="20"/>
            <w:szCs w:val="20"/>
          </w:rPr>
          <w:t xml:space="preserve"> of the EHT Operation element</w:t>
        </w:r>
      </w:ins>
      <w:ins w:id="3" w:author="r0" w:date="2022-11-08T11:22:00Z">
        <w:r w:rsidR="00875151">
          <w:rPr>
            <w:rFonts w:ascii="Arial" w:hAnsi="Arial" w:cs="Arial"/>
            <w:sz w:val="20"/>
            <w:szCs w:val="20"/>
          </w:rPr>
          <w:t xml:space="preserve"> is </w:t>
        </w:r>
      </w:ins>
      <w:ins w:id="4" w:author="r0" w:date="2022-11-08T11:27:00Z">
        <w:r w:rsidR="00052080">
          <w:rPr>
            <w:rFonts w:ascii="Arial" w:hAnsi="Arial" w:cs="Arial"/>
            <w:sz w:val="20"/>
            <w:szCs w:val="20"/>
          </w:rPr>
          <w:t xml:space="preserve">equal to </w:t>
        </w:r>
      </w:ins>
      <w:ins w:id="5" w:author="r0" w:date="2022-11-08T11:22:00Z">
        <w:r w:rsidR="00875151">
          <w:rPr>
            <w:rFonts w:ascii="Arial" w:hAnsi="Arial" w:cs="Arial"/>
            <w:sz w:val="20"/>
            <w:szCs w:val="20"/>
          </w:rPr>
          <w:t>1</w:t>
        </w:r>
      </w:ins>
      <w:ins w:id="6" w:author="r0" w:date="2022-11-07T17:01:00Z">
        <w:r w:rsidR="005B117A" w:rsidRPr="00927CBB">
          <w:rPr>
            <w:rFonts w:ascii="Arial" w:hAnsi="Arial" w:cs="Arial"/>
            <w:sz w:val="20"/>
            <w:szCs w:val="20"/>
          </w:rPr>
          <w:t xml:space="preserve">, </w:t>
        </w:r>
      </w:ins>
      <w:ins w:id="7" w:author="r0" w:date="2022-11-08T11:25:00Z">
        <w:r w:rsidR="008B5506">
          <w:rPr>
            <w:rFonts w:ascii="Arial" w:hAnsi="Arial" w:cs="Arial"/>
            <w:sz w:val="20"/>
            <w:szCs w:val="20"/>
          </w:rPr>
          <w:t xml:space="preserve">an </w:t>
        </w:r>
        <w:r w:rsidR="00785010">
          <w:rPr>
            <w:rFonts w:ascii="Arial" w:hAnsi="Arial" w:cs="Arial"/>
            <w:sz w:val="20"/>
            <w:szCs w:val="20"/>
          </w:rPr>
          <w:t xml:space="preserve">EHT AP shall set </w:t>
        </w:r>
      </w:ins>
      <w:ins w:id="8" w:author="r0" w:date="2022-11-07T17:01:00Z">
        <w:r w:rsidR="005B117A" w:rsidRPr="00927CBB">
          <w:rPr>
            <w:rFonts w:ascii="Arial" w:hAnsi="Arial" w:cs="Arial"/>
            <w:sz w:val="20"/>
            <w:szCs w:val="20"/>
          </w:rPr>
          <w:t xml:space="preserve">the EHT Operation Information Present subfield </w:t>
        </w:r>
        <w:r w:rsidR="005B117A">
          <w:rPr>
            <w:rFonts w:ascii="Arial" w:hAnsi="Arial" w:cs="Arial"/>
            <w:sz w:val="20"/>
            <w:szCs w:val="20"/>
          </w:rPr>
          <w:t xml:space="preserve">of the field </w:t>
        </w:r>
      </w:ins>
      <w:ins w:id="9" w:author="r0" w:date="2022-11-08T11:25:00Z">
        <w:r w:rsidR="00785010">
          <w:rPr>
            <w:rFonts w:ascii="Arial" w:hAnsi="Arial" w:cs="Arial"/>
            <w:sz w:val="20"/>
            <w:szCs w:val="20"/>
          </w:rPr>
          <w:t>to</w:t>
        </w:r>
      </w:ins>
      <w:ins w:id="10" w:author="r0" w:date="2022-11-07T17:01:00Z">
        <w:r w:rsidR="005B117A" w:rsidRPr="00927CBB">
          <w:rPr>
            <w:rFonts w:ascii="Arial" w:hAnsi="Arial" w:cs="Arial"/>
            <w:sz w:val="20"/>
            <w:szCs w:val="20"/>
          </w:rPr>
          <w:t xml:space="preserve"> 1.</w:t>
        </w:r>
      </w:ins>
    </w:p>
    <w:p w14:paraId="7839CFAD" w14:textId="1CBFD1E1" w:rsidR="006F50CC" w:rsidRDefault="006F50CC" w:rsidP="006F50CC">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05E3761D" w14:textId="44C55EA5" w:rsidR="00EB5289" w:rsidRDefault="00EB5289" w:rsidP="006F50CC">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218C1F18" w14:textId="46A7540F" w:rsidR="00066473" w:rsidRPr="008D5A5E" w:rsidRDefault="00196598" w:rsidP="006F50CC">
      <w:pPr>
        <w:widowControl w:val="0"/>
        <w:tabs>
          <w:tab w:val="left" w:pos="1265"/>
        </w:tabs>
        <w:kinsoku w:val="0"/>
        <w:overflowPunct w:val="0"/>
        <w:autoSpaceDE w:val="0"/>
        <w:autoSpaceDN w:val="0"/>
        <w:adjustRightInd w:val="0"/>
        <w:spacing w:before="1" w:after="0" w:line="240" w:lineRule="auto"/>
        <w:rPr>
          <w:rFonts w:ascii="Arial" w:hAnsi="Arial" w:cs="Arial"/>
          <w:i/>
          <w:iCs/>
          <w:sz w:val="20"/>
          <w:szCs w:val="20"/>
          <w:highlight w:val="cyan"/>
        </w:rPr>
      </w:pPr>
      <w:r w:rsidRPr="008D5A5E">
        <w:rPr>
          <w:rFonts w:ascii="Arial" w:hAnsi="Arial" w:cs="Arial"/>
          <w:b/>
          <w:bCs/>
          <w:i/>
          <w:iCs/>
          <w:sz w:val="20"/>
          <w:szCs w:val="20"/>
          <w:highlight w:val="cyan"/>
        </w:rPr>
        <w:t>Discussion</w:t>
      </w:r>
      <w:r w:rsidR="003F5F19" w:rsidRPr="008D5A5E">
        <w:rPr>
          <w:rFonts w:ascii="Arial" w:hAnsi="Arial" w:cs="Arial"/>
          <w:b/>
          <w:bCs/>
          <w:i/>
          <w:iCs/>
          <w:sz w:val="20"/>
          <w:szCs w:val="20"/>
          <w:highlight w:val="cyan"/>
        </w:rPr>
        <w:t xml:space="preserve"> for CID 11889</w:t>
      </w:r>
      <w:r w:rsidRPr="008D5A5E">
        <w:rPr>
          <w:rFonts w:ascii="Arial" w:hAnsi="Arial" w:cs="Arial"/>
          <w:i/>
          <w:iCs/>
          <w:sz w:val="20"/>
          <w:szCs w:val="20"/>
          <w:highlight w:val="cyan"/>
        </w:rPr>
        <w:t xml:space="preserve">: </w:t>
      </w:r>
      <w:r w:rsidR="008D5A5E" w:rsidRPr="008D5A5E">
        <w:rPr>
          <w:rFonts w:ascii="Arial" w:hAnsi="Arial" w:cs="Arial"/>
          <w:i/>
          <w:iCs/>
          <w:sz w:val="20"/>
          <w:szCs w:val="20"/>
          <w:highlight w:val="cyan"/>
        </w:rPr>
        <w:t>A</w:t>
      </w:r>
      <w:r w:rsidR="00866FA4" w:rsidRPr="008D5A5E">
        <w:rPr>
          <w:rFonts w:ascii="Arial" w:hAnsi="Arial" w:cs="Arial"/>
          <w:i/>
          <w:iCs/>
          <w:sz w:val="20"/>
          <w:szCs w:val="20"/>
          <w:highlight w:val="cyan"/>
        </w:rPr>
        <w:t xml:space="preserve">s the band of interest is 2.4GHz, </w:t>
      </w:r>
      <w:r w:rsidR="006E1207" w:rsidRPr="008D5A5E">
        <w:rPr>
          <w:rFonts w:ascii="Arial" w:hAnsi="Arial" w:cs="Arial"/>
          <w:i/>
          <w:iCs/>
          <w:sz w:val="20"/>
          <w:szCs w:val="20"/>
          <w:highlight w:val="cyan"/>
        </w:rPr>
        <w:t xml:space="preserve">the remaining PPDU types are non-HT PPDU and HT PPDU. </w:t>
      </w:r>
      <w:r w:rsidR="002016F4" w:rsidRPr="008D5A5E">
        <w:rPr>
          <w:rFonts w:ascii="Arial" w:hAnsi="Arial" w:cs="Arial"/>
          <w:i/>
          <w:iCs/>
          <w:sz w:val="20"/>
          <w:szCs w:val="20"/>
          <w:highlight w:val="cyan"/>
        </w:rPr>
        <w:t xml:space="preserve">NOTEs in </w:t>
      </w:r>
      <w:r w:rsidRPr="008D5A5E">
        <w:rPr>
          <w:rFonts w:ascii="Arial" w:hAnsi="Arial" w:cs="Arial"/>
          <w:i/>
          <w:iCs/>
          <w:sz w:val="20"/>
          <w:szCs w:val="20"/>
          <w:highlight w:val="cyan"/>
        </w:rPr>
        <w:t>table 9-3</w:t>
      </w:r>
      <w:r w:rsidR="0020774F" w:rsidRPr="008D5A5E">
        <w:rPr>
          <w:rFonts w:ascii="Arial" w:hAnsi="Arial" w:cs="Arial"/>
          <w:i/>
          <w:iCs/>
          <w:sz w:val="20"/>
          <w:szCs w:val="20"/>
          <w:highlight w:val="cyan"/>
        </w:rPr>
        <w:t xml:space="preserve">4 show that </w:t>
      </w:r>
      <w:r w:rsidR="002016F4" w:rsidRPr="008D5A5E">
        <w:rPr>
          <w:rFonts w:ascii="Arial" w:hAnsi="Arial" w:cs="Arial"/>
          <w:i/>
          <w:iCs/>
          <w:sz w:val="20"/>
          <w:szCs w:val="20"/>
          <w:highlight w:val="cyan"/>
        </w:rPr>
        <w:t xml:space="preserve">MPDU size </w:t>
      </w:r>
      <w:r w:rsidR="001416A4" w:rsidRPr="008D5A5E">
        <w:rPr>
          <w:rFonts w:ascii="Arial" w:hAnsi="Arial" w:cs="Arial"/>
          <w:i/>
          <w:iCs/>
          <w:sz w:val="20"/>
          <w:szCs w:val="20"/>
          <w:highlight w:val="cyan"/>
        </w:rPr>
        <w:t xml:space="preserve">in an HT PPDU </w:t>
      </w:r>
      <w:r w:rsidR="002016F4" w:rsidRPr="008D5A5E">
        <w:rPr>
          <w:rFonts w:ascii="Arial" w:hAnsi="Arial" w:cs="Arial"/>
          <w:i/>
          <w:iCs/>
          <w:sz w:val="20"/>
          <w:szCs w:val="20"/>
          <w:highlight w:val="cyan"/>
        </w:rPr>
        <w:t xml:space="preserve">is </w:t>
      </w:r>
      <w:r w:rsidR="007F53AF" w:rsidRPr="008D5A5E">
        <w:rPr>
          <w:rFonts w:ascii="Arial" w:hAnsi="Arial" w:cs="Arial"/>
          <w:i/>
          <w:iCs/>
          <w:sz w:val="20"/>
          <w:szCs w:val="20"/>
          <w:highlight w:val="cyan"/>
        </w:rPr>
        <w:t xml:space="preserve">indirectly </w:t>
      </w:r>
      <w:r w:rsidR="002016F4" w:rsidRPr="008D5A5E">
        <w:rPr>
          <w:rFonts w:ascii="Arial" w:hAnsi="Arial" w:cs="Arial"/>
          <w:i/>
          <w:iCs/>
          <w:sz w:val="20"/>
          <w:szCs w:val="20"/>
          <w:highlight w:val="cyan"/>
        </w:rPr>
        <w:t>limited by maximum A-MPDU size</w:t>
      </w:r>
      <w:r w:rsidR="001416A4" w:rsidRPr="008D5A5E">
        <w:rPr>
          <w:rFonts w:ascii="Arial" w:hAnsi="Arial" w:cs="Arial"/>
          <w:i/>
          <w:iCs/>
          <w:sz w:val="20"/>
          <w:szCs w:val="20"/>
          <w:highlight w:val="cyan"/>
        </w:rPr>
        <w:t xml:space="preserve"> (3839 or 7935</w:t>
      </w:r>
      <w:r w:rsidR="00E67E61" w:rsidRPr="008D5A5E">
        <w:rPr>
          <w:rFonts w:ascii="Arial" w:hAnsi="Arial" w:cs="Arial"/>
          <w:i/>
          <w:iCs/>
          <w:sz w:val="20"/>
          <w:szCs w:val="20"/>
          <w:highlight w:val="cyan"/>
        </w:rPr>
        <w:t xml:space="preserve"> octets</w:t>
      </w:r>
      <w:r w:rsidR="001416A4" w:rsidRPr="008D5A5E">
        <w:rPr>
          <w:rFonts w:ascii="Arial" w:hAnsi="Arial" w:cs="Arial"/>
          <w:i/>
          <w:iCs/>
          <w:sz w:val="20"/>
          <w:szCs w:val="20"/>
          <w:highlight w:val="cyan"/>
        </w:rPr>
        <w:t>)</w:t>
      </w:r>
      <w:r w:rsidR="0082022C" w:rsidRPr="008D5A5E">
        <w:rPr>
          <w:rFonts w:ascii="Arial" w:hAnsi="Arial" w:cs="Arial"/>
          <w:i/>
          <w:iCs/>
          <w:sz w:val="20"/>
          <w:szCs w:val="20"/>
          <w:highlight w:val="cyan"/>
        </w:rPr>
        <w:t xml:space="preserve"> and MPDU size in a non-HT PPDU i</w:t>
      </w:r>
      <w:r w:rsidR="005B2482" w:rsidRPr="008D5A5E">
        <w:rPr>
          <w:rFonts w:ascii="Arial" w:hAnsi="Arial" w:cs="Arial"/>
          <w:i/>
          <w:iCs/>
          <w:sz w:val="20"/>
          <w:szCs w:val="20"/>
          <w:highlight w:val="cyan"/>
        </w:rPr>
        <w:t xml:space="preserve">s indirectly limited by </w:t>
      </w:r>
      <w:r w:rsidR="00D97DB8" w:rsidRPr="008D5A5E">
        <w:rPr>
          <w:rFonts w:ascii="Arial" w:hAnsi="Arial" w:cs="Arial"/>
          <w:i/>
          <w:iCs/>
          <w:sz w:val="20"/>
          <w:szCs w:val="20"/>
          <w:highlight w:val="cyan"/>
        </w:rPr>
        <w:t>MSDU/MMPDU size</w:t>
      </w:r>
      <w:r w:rsidR="00E67E61" w:rsidRPr="008D5A5E">
        <w:rPr>
          <w:rFonts w:ascii="Arial" w:hAnsi="Arial" w:cs="Arial"/>
          <w:i/>
          <w:iCs/>
          <w:sz w:val="20"/>
          <w:szCs w:val="20"/>
          <w:highlight w:val="cyan"/>
        </w:rPr>
        <w:t xml:space="preserve"> (</w:t>
      </w:r>
      <w:r w:rsidR="00D97DB8" w:rsidRPr="008D5A5E">
        <w:rPr>
          <w:rFonts w:ascii="Arial" w:hAnsi="Arial" w:cs="Arial"/>
          <w:i/>
          <w:iCs/>
          <w:sz w:val="20"/>
          <w:szCs w:val="20"/>
          <w:highlight w:val="cyan"/>
        </w:rPr>
        <w:t>2304</w:t>
      </w:r>
      <w:r w:rsidR="00E67E61" w:rsidRPr="008D5A5E">
        <w:rPr>
          <w:rFonts w:ascii="Arial" w:hAnsi="Arial" w:cs="Arial"/>
          <w:i/>
          <w:iCs/>
          <w:sz w:val="20"/>
          <w:szCs w:val="20"/>
          <w:highlight w:val="cyan"/>
        </w:rPr>
        <w:t xml:space="preserve"> octets)</w:t>
      </w:r>
      <w:r w:rsidR="00D97DB8" w:rsidRPr="008D5A5E">
        <w:rPr>
          <w:rFonts w:ascii="Arial" w:hAnsi="Arial" w:cs="Arial"/>
          <w:i/>
          <w:iCs/>
          <w:sz w:val="20"/>
          <w:szCs w:val="20"/>
          <w:highlight w:val="cyan"/>
        </w:rPr>
        <w:t>. As the</w:t>
      </w:r>
      <w:r w:rsidR="00E2395E" w:rsidRPr="008D5A5E">
        <w:rPr>
          <w:rFonts w:ascii="Arial" w:hAnsi="Arial" w:cs="Arial"/>
          <w:i/>
          <w:iCs/>
          <w:sz w:val="20"/>
          <w:szCs w:val="20"/>
          <w:highlight w:val="cyan"/>
        </w:rPr>
        <w:t xml:space="preserve"> </w:t>
      </w:r>
      <w:r w:rsidR="00CC0E0D" w:rsidRPr="008D5A5E">
        <w:rPr>
          <w:rFonts w:ascii="Arial" w:hAnsi="Arial" w:cs="Arial"/>
          <w:i/>
          <w:iCs/>
          <w:sz w:val="20"/>
          <w:szCs w:val="20"/>
          <w:highlight w:val="cyan"/>
        </w:rPr>
        <w:t xml:space="preserve">maximum MPDU length capability </w:t>
      </w:r>
      <w:r w:rsidR="00874D50" w:rsidRPr="008D5A5E">
        <w:rPr>
          <w:rFonts w:ascii="Arial" w:hAnsi="Arial" w:cs="Arial"/>
          <w:i/>
          <w:iCs/>
          <w:sz w:val="20"/>
          <w:szCs w:val="20"/>
          <w:highlight w:val="cyan"/>
        </w:rPr>
        <w:t xml:space="preserve">in the EHT Capabilities element is </w:t>
      </w:r>
      <w:r w:rsidR="00413881" w:rsidRPr="008D5A5E">
        <w:rPr>
          <w:rFonts w:ascii="Arial" w:hAnsi="Arial" w:cs="Arial"/>
          <w:i/>
          <w:iCs/>
          <w:sz w:val="20"/>
          <w:szCs w:val="20"/>
          <w:highlight w:val="cyan"/>
        </w:rPr>
        <w:t>chosen from 3895, 7991</w:t>
      </w:r>
      <w:r w:rsidR="00E57D18" w:rsidRPr="008D5A5E">
        <w:rPr>
          <w:rFonts w:ascii="Arial" w:hAnsi="Arial" w:cs="Arial"/>
          <w:i/>
          <w:iCs/>
          <w:sz w:val="20"/>
          <w:szCs w:val="20"/>
          <w:highlight w:val="cyan"/>
        </w:rPr>
        <w:t xml:space="preserve"> and 11454, </w:t>
      </w:r>
      <w:r w:rsidR="00BA1031" w:rsidRPr="008D5A5E">
        <w:rPr>
          <w:rFonts w:ascii="Arial" w:hAnsi="Arial" w:cs="Arial"/>
          <w:i/>
          <w:iCs/>
          <w:sz w:val="20"/>
          <w:szCs w:val="20"/>
          <w:highlight w:val="cyan"/>
        </w:rPr>
        <w:t xml:space="preserve">the only corner case </w:t>
      </w:r>
      <w:r w:rsidR="00E57D18" w:rsidRPr="008D5A5E">
        <w:rPr>
          <w:rFonts w:ascii="Arial" w:hAnsi="Arial" w:cs="Arial"/>
          <w:i/>
          <w:iCs/>
          <w:sz w:val="20"/>
          <w:szCs w:val="20"/>
          <w:highlight w:val="cyan"/>
        </w:rPr>
        <w:t xml:space="preserve">we </w:t>
      </w:r>
      <w:r w:rsidR="00BA1031" w:rsidRPr="008D5A5E">
        <w:rPr>
          <w:rFonts w:ascii="Arial" w:hAnsi="Arial" w:cs="Arial"/>
          <w:i/>
          <w:iCs/>
          <w:sz w:val="20"/>
          <w:szCs w:val="20"/>
          <w:highlight w:val="cyan"/>
        </w:rPr>
        <w:t xml:space="preserve">need to avoid is to have </w:t>
      </w:r>
      <w:r w:rsidR="0067737A" w:rsidRPr="008D5A5E">
        <w:rPr>
          <w:rFonts w:ascii="Arial" w:hAnsi="Arial" w:cs="Arial"/>
          <w:i/>
          <w:iCs/>
          <w:sz w:val="20"/>
          <w:szCs w:val="20"/>
          <w:highlight w:val="cyan"/>
        </w:rPr>
        <w:t xml:space="preserve">3895 as the limit in the EHT Capabilities element while having </w:t>
      </w:r>
      <w:r w:rsidR="003E52D9" w:rsidRPr="008D5A5E">
        <w:rPr>
          <w:rFonts w:ascii="Arial" w:hAnsi="Arial" w:cs="Arial"/>
          <w:i/>
          <w:iCs/>
          <w:sz w:val="20"/>
          <w:szCs w:val="20"/>
          <w:highlight w:val="cyan"/>
        </w:rPr>
        <w:t xml:space="preserve">7935 as the </w:t>
      </w:r>
      <w:r w:rsidR="00AD2BE5" w:rsidRPr="008D5A5E">
        <w:rPr>
          <w:rFonts w:ascii="Arial" w:hAnsi="Arial" w:cs="Arial"/>
          <w:i/>
          <w:iCs/>
          <w:sz w:val="20"/>
          <w:szCs w:val="20"/>
          <w:highlight w:val="cyan"/>
        </w:rPr>
        <w:t>limit for HT PPDU</w:t>
      </w:r>
      <w:r w:rsidR="00066473" w:rsidRPr="008D5A5E">
        <w:rPr>
          <w:rFonts w:ascii="Arial" w:hAnsi="Arial" w:cs="Arial"/>
          <w:i/>
          <w:iCs/>
          <w:sz w:val="20"/>
          <w:szCs w:val="20"/>
          <w:highlight w:val="cyan"/>
        </w:rPr>
        <w:t>.</w:t>
      </w:r>
    </w:p>
    <w:p w14:paraId="2624BEFF" w14:textId="19845B40" w:rsidR="006941E6" w:rsidRPr="008D5A5E" w:rsidRDefault="006941E6" w:rsidP="006941E6">
      <w:pPr>
        <w:widowControl w:val="0"/>
        <w:tabs>
          <w:tab w:val="left" w:pos="1265"/>
        </w:tabs>
        <w:kinsoku w:val="0"/>
        <w:overflowPunct w:val="0"/>
        <w:autoSpaceDE w:val="0"/>
        <w:autoSpaceDN w:val="0"/>
        <w:adjustRightInd w:val="0"/>
        <w:spacing w:before="1" w:after="0" w:line="240" w:lineRule="auto"/>
        <w:rPr>
          <w:rFonts w:ascii="Arial" w:hAnsi="Arial" w:cs="Arial"/>
          <w:i/>
          <w:iCs/>
          <w:sz w:val="20"/>
          <w:szCs w:val="20"/>
          <w:highlight w:val="cyan"/>
        </w:rPr>
      </w:pPr>
      <w:r w:rsidRPr="008D5A5E">
        <w:rPr>
          <w:rFonts w:ascii="Arial" w:hAnsi="Arial" w:cs="Arial"/>
          <w:i/>
          <w:iCs/>
          <w:sz w:val="20"/>
          <w:szCs w:val="20"/>
          <w:highlight w:val="cyan"/>
        </w:rPr>
        <w:t>In 5GHz, a similar corner case is avoided by the following rule:</w:t>
      </w:r>
    </w:p>
    <w:p w14:paraId="6AC01340" w14:textId="77777777" w:rsidR="006941E6" w:rsidRPr="008D5A5E" w:rsidRDefault="006941E6" w:rsidP="006941E6">
      <w:pPr>
        <w:widowControl w:val="0"/>
        <w:tabs>
          <w:tab w:val="left" w:pos="1265"/>
        </w:tabs>
        <w:kinsoku w:val="0"/>
        <w:overflowPunct w:val="0"/>
        <w:autoSpaceDE w:val="0"/>
        <w:autoSpaceDN w:val="0"/>
        <w:adjustRightInd w:val="0"/>
        <w:spacing w:before="1" w:after="0" w:line="240" w:lineRule="auto"/>
        <w:rPr>
          <w:rFonts w:ascii="Arial" w:hAnsi="Arial" w:cs="Arial"/>
          <w:i/>
          <w:iCs/>
          <w:sz w:val="20"/>
          <w:szCs w:val="20"/>
          <w:highlight w:val="cyan"/>
        </w:rPr>
      </w:pPr>
      <w:proofErr w:type="gramStart"/>
      <w:r w:rsidRPr="008D5A5E">
        <w:rPr>
          <w:rFonts w:ascii="Arial" w:hAnsi="Arial" w:cs="Arial"/>
          <w:i/>
          <w:iCs/>
          <w:sz w:val="20"/>
          <w:szCs w:val="20"/>
          <w:highlight w:val="cyan"/>
        </w:rPr>
        <w:t>A  VHT</w:t>
      </w:r>
      <w:proofErr w:type="gramEnd"/>
      <w:r w:rsidRPr="008D5A5E">
        <w:rPr>
          <w:rFonts w:ascii="Arial" w:hAnsi="Arial" w:cs="Arial"/>
          <w:i/>
          <w:iCs/>
          <w:sz w:val="20"/>
          <w:szCs w:val="20"/>
          <w:highlight w:val="cyan"/>
        </w:rPr>
        <w:t xml:space="preserve">  STA  that  sets  the  value  of  the  Maximum  MPDU  Length  subfield  in  the  VHT  Capabilities</w:t>
      </w:r>
    </w:p>
    <w:p w14:paraId="65AF7D8D" w14:textId="77777777" w:rsidR="006941E6" w:rsidRPr="008D5A5E" w:rsidRDefault="006941E6" w:rsidP="006941E6">
      <w:pPr>
        <w:widowControl w:val="0"/>
        <w:tabs>
          <w:tab w:val="left" w:pos="1265"/>
        </w:tabs>
        <w:kinsoku w:val="0"/>
        <w:overflowPunct w:val="0"/>
        <w:autoSpaceDE w:val="0"/>
        <w:autoSpaceDN w:val="0"/>
        <w:adjustRightInd w:val="0"/>
        <w:spacing w:before="1" w:after="0" w:line="240" w:lineRule="auto"/>
        <w:rPr>
          <w:rFonts w:ascii="Arial" w:hAnsi="Arial" w:cs="Arial"/>
          <w:i/>
          <w:iCs/>
          <w:sz w:val="20"/>
          <w:szCs w:val="20"/>
          <w:highlight w:val="cyan"/>
        </w:rPr>
      </w:pPr>
      <w:r w:rsidRPr="008D5A5E">
        <w:rPr>
          <w:rFonts w:ascii="Arial" w:hAnsi="Arial" w:cs="Arial"/>
          <w:i/>
          <w:iCs/>
          <w:sz w:val="20"/>
          <w:szCs w:val="20"/>
          <w:highlight w:val="cyan"/>
        </w:rPr>
        <w:t>Information field of the VHT Capabilities element to indicate 3895 octets shall set the Maximum A-MSDU</w:t>
      </w:r>
    </w:p>
    <w:p w14:paraId="18707B5E" w14:textId="77777777" w:rsidR="006941E6" w:rsidRPr="008D5A5E" w:rsidRDefault="006941E6" w:rsidP="006941E6">
      <w:pPr>
        <w:widowControl w:val="0"/>
        <w:tabs>
          <w:tab w:val="left" w:pos="1265"/>
        </w:tabs>
        <w:kinsoku w:val="0"/>
        <w:overflowPunct w:val="0"/>
        <w:autoSpaceDE w:val="0"/>
        <w:autoSpaceDN w:val="0"/>
        <w:adjustRightInd w:val="0"/>
        <w:spacing w:before="1" w:after="0" w:line="240" w:lineRule="auto"/>
        <w:rPr>
          <w:rFonts w:ascii="Arial" w:hAnsi="Arial" w:cs="Arial"/>
          <w:i/>
          <w:iCs/>
          <w:sz w:val="20"/>
          <w:szCs w:val="20"/>
          <w:highlight w:val="cyan"/>
        </w:rPr>
      </w:pPr>
      <w:r w:rsidRPr="008D5A5E">
        <w:rPr>
          <w:rFonts w:ascii="Arial" w:hAnsi="Arial" w:cs="Arial"/>
          <w:i/>
          <w:iCs/>
          <w:sz w:val="20"/>
          <w:szCs w:val="20"/>
          <w:highlight w:val="cyan"/>
        </w:rPr>
        <w:t>Length in the HT Capabilities element to indicate 3839 octets. A VHT STA that sets the Maximum MPDU</w:t>
      </w:r>
    </w:p>
    <w:p w14:paraId="2E398344" w14:textId="77777777" w:rsidR="006941E6" w:rsidRPr="008D5A5E" w:rsidRDefault="006941E6" w:rsidP="006941E6">
      <w:pPr>
        <w:widowControl w:val="0"/>
        <w:tabs>
          <w:tab w:val="left" w:pos="1265"/>
        </w:tabs>
        <w:kinsoku w:val="0"/>
        <w:overflowPunct w:val="0"/>
        <w:autoSpaceDE w:val="0"/>
        <w:autoSpaceDN w:val="0"/>
        <w:adjustRightInd w:val="0"/>
        <w:spacing w:before="1" w:after="0" w:line="240" w:lineRule="auto"/>
        <w:rPr>
          <w:rFonts w:ascii="Arial" w:hAnsi="Arial" w:cs="Arial"/>
          <w:i/>
          <w:iCs/>
          <w:sz w:val="20"/>
          <w:szCs w:val="20"/>
          <w:highlight w:val="cyan"/>
        </w:rPr>
      </w:pPr>
      <w:r w:rsidRPr="008D5A5E">
        <w:rPr>
          <w:rFonts w:ascii="Arial" w:hAnsi="Arial" w:cs="Arial"/>
          <w:i/>
          <w:iCs/>
          <w:sz w:val="20"/>
          <w:szCs w:val="20"/>
          <w:highlight w:val="cyan"/>
        </w:rPr>
        <w:t>Length in the VHT Capabilities element to indicate 7991 octets or 11 454 octets shall set the Maximum</w:t>
      </w:r>
    </w:p>
    <w:p w14:paraId="6F6D916E" w14:textId="77777777" w:rsidR="006941E6" w:rsidRPr="008D5A5E" w:rsidRDefault="006941E6" w:rsidP="006941E6">
      <w:pPr>
        <w:widowControl w:val="0"/>
        <w:tabs>
          <w:tab w:val="left" w:pos="1265"/>
        </w:tabs>
        <w:kinsoku w:val="0"/>
        <w:overflowPunct w:val="0"/>
        <w:autoSpaceDE w:val="0"/>
        <w:autoSpaceDN w:val="0"/>
        <w:adjustRightInd w:val="0"/>
        <w:spacing w:before="1" w:after="0" w:line="240" w:lineRule="auto"/>
        <w:rPr>
          <w:rFonts w:ascii="Arial" w:hAnsi="Arial" w:cs="Arial"/>
          <w:i/>
          <w:iCs/>
          <w:sz w:val="20"/>
          <w:szCs w:val="20"/>
          <w:highlight w:val="cyan"/>
        </w:rPr>
      </w:pPr>
      <w:r w:rsidRPr="008D5A5E">
        <w:rPr>
          <w:rFonts w:ascii="Arial" w:hAnsi="Arial" w:cs="Arial"/>
          <w:i/>
          <w:iCs/>
          <w:sz w:val="20"/>
          <w:szCs w:val="20"/>
          <w:highlight w:val="cyan"/>
        </w:rPr>
        <w:t>A-MSDU Length in the HT Capabilities element to indicate 7935 octets.</w:t>
      </w:r>
    </w:p>
    <w:p w14:paraId="62CCA985" w14:textId="25291ABF" w:rsidR="00196598" w:rsidRDefault="00196598" w:rsidP="006F50CC">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685CC7DA" w14:textId="6F181689" w:rsidR="00BD2DD0" w:rsidRDefault="00BD2DD0" w:rsidP="006F50CC">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Pr>
          <w:noProof/>
        </w:rPr>
        <w:drawing>
          <wp:inline distT="0" distB="0" distL="0" distR="0" wp14:anchorId="60176855" wp14:editId="4E82C1CE">
            <wp:extent cx="5040086" cy="4651645"/>
            <wp:effectExtent l="0" t="0" r="8255" b="0"/>
            <wp:docPr id="2" name="Picture 2" descr="A picture containing text, receip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receipt&#10;&#10;Description automatically generated"/>
                    <pic:cNvPicPr/>
                  </pic:nvPicPr>
                  <pic:blipFill>
                    <a:blip r:embed="rId11"/>
                    <a:stretch>
                      <a:fillRect/>
                    </a:stretch>
                  </pic:blipFill>
                  <pic:spPr>
                    <a:xfrm>
                      <a:off x="0" y="0"/>
                      <a:ext cx="5040086" cy="4651645"/>
                    </a:xfrm>
                    <a:prstGeom prst="rect">
                      <a:avLst/>
                    </a:prstGeom>
                  </pic:spPr>
                </pic:pic>
              </a:graphicData>
            </a:graphic>
          </wp:inline>
        </w:drawing>
      </w:r>
    </w:p>
    <w:p w14:paraId="0A257259" w14:textId="77777777" w:rsidR="008B0256" w:rsidRDefault="008B0256" w:rsidP="006F50CC">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47DC4028" w14:textId="7CBFA9A0" w:rsidR="008B0256" w:rsidRDefault="008B0256" w:rsidP="006F50CC">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Pr>
          <w:noProof/>
        </w:rPr>
        <w:drawing>
          <wp:inline distT="0" distB="0" distL="0" distR="0" wp14:anchorId="5FDB51EA" wp14:editId="00699F7C">
            <wp:extent cx="5981700" cy="434975"/>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81700" cy="434975"/>
                    </a:xfrm>
                    <a:prstGeom prst="rect">
                      <a:avLst/>
                    </a:prstGeom>
                  </pic:spPr>
                </pic:pic>
              </a:graphicData>
            </a:graphic>
          </wp:inline>
        </w:drawing>
      </w:r>
    </w:p>
    <w:p w14:paraId="7C783DB3" w14:textId="77777777" w:rsidR="00BD2DD0" w:rsidRDefault="00BD2DD0" w:rsidP="006F50CC">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04F3B7BD" w14:textId="0CF52F0E" w:rsidR="00F142E4" w:rsidRPr="00F142E4" w:rsidRDefault="00F142E4" w:rsidP="00EB5289">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rPr>
      </w:pPr>
      <w:r w:rsidRPr="00593DCB">
        <w:rPr>
          <w:rFonts w:ascii="Arial" w:hAnsi="Arial" w:cs="Arial"/>
          <w:b/>
          <w:bCs/>
          <w:i/>
          <w:iCs/>
          <w:sz w:val="20"/>
          <w:szCs w:val="20"/>
          <w:highlight w:val="yellow"/>
        </w:rPr>
        <w:t xml:space="preserve">TGbe editor: Please </w:t>
      </w:r>
      <w:r>
        <w:rPr>
          <w:rFonts w:ascii="Arial" w:hAnsi="Arial" w:cs="Arial"/>
          <w:b/>
          <w:bCs/>
          <w:i/>
          <w:iCs/>
          <w:sz w:val="20"/>
          <w:szCs w:val="20"/>
          <w:highlight w:val="yellow"/>
        </w:rPr>
        <w:t xml:space="preserve">insert a new paragraph </w:t>
      </w:r>
      <w:r w:rsidR="00DE01BB">
        <w:rPr>
          <w:rFonts w:ascii="Arial" w:hAnsi="Arial" w:cs="Arial"/>
          <w:b/>
          <w:bCs/>
          <w:i/>
          <w:iCs/>
          <w:sz w:val="20"/>
          <w:szCs w:val="20"/>
          <w:highlight w:val="yellow"/>
        </w:rPr>
        <w:t>after the paragraph on the MPDU size limit in 2.4GHz (</w:t>
      </w:r>
      <w:r w:rsidR="007A367E">
        <w:rPr>
          <w:rFonts w:ascii="Arial" w:hAnsi="Arial" w:cs="Arial"/>
          <w:b/>
          <w:bCs/>
          <w:i/>
          <w:iCs/>
          <w:sz w:val="20"/>
          <w:szCs w:val="20"/>
          <w:highlight w:val="yellow"/>
        </w:rPr>
        <w:t>P571</w:t>
      </w:r>
      <w:r w:rsidR="00B87707">
        <w:rPr>
          <w:rFonts w:ascii="Arial" w:hAnsi="Arial" w:cs="Arial"/>
          <w:b/>
          <w:bCs/>
          <w:i/>
          <w:iCs/>
          <w:sz w:val="20"/>
          <w:szCs w:val="20"/>
          <w:highlight w:val="yellow"/>
        </w:rPr>
        <w:t>L43 in D2.2)</w:t>
      </w:r>
      <w:r>
        <w:rPr>
          <w:rFonts w:ascii="Arial" w:hAnsi="Arial" w:cs="Arial"/>
          <w:b/>
          <w:bCs/>
          <w:i/>
          <w:iCs/>
          <w:sz w:val="20"/>
          <w:szCs w:val="20"/>
          <w:highlight w:val="yellow"/>
        </w:rPr>
        <w:t xml:space="preserve"> (track changes enabled)</w:t>
      </w:r>
      <w:r w:rsidRPr="00593DCB">
        <w:rPr>
          <w:rFonts w:ascii="Arial" w:hAnsi="Arial" w:cs="Arial"/>
          <w:b/>
          <w:bCs/>
          <w:i/>
          <w:iCs/>
          <w:sz w:val="20"/>
          <w:szCs w:val="20"/>
          <w:highlight w:val="yellow"/>
        </w:rPr>
        <w:t>:</w:t>
      </w:r>
    </w:p>
    <w:p w14:paraId="48887F60" w14:textId="28F97469" w:rsidR="00EB5289" w:rsidRPr="00EB5289" w:rsidRDefault="00EB5289" w:rsidP="00EB5289">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sidRPr="00EB5289">
        <w:rPr>
          <w:rFonts w:ascii="Arial" w:hAnsi="Arial" w:cs="Arial"/>
          <w:sz w:val="20"/>
          <w:szCs w:val="20"/>
        </w:rPr>
        <w:t xml:space="preserve">In the 2.4 GHz band, an EHT STA shall not transmit </w:t>
      </w:r>
      <w:proofErr w:type="spellStart"/>
      <w:r w:rsidRPr="00EB5289">
        <w:rPr>
          <w:rFonts w:ascii="Arial" w:hAnsi="Arial" w:cs="Arial"/>
          <w:sz w:val="20"/>
          <w:szCs w:val="20"/>
        </w:rPr>
        <w:t>an</w:t>
      </w:r>
      <w:proofErr w:type="spellEnd"/>
      <w:r w:rsidRPr="00EB5289">
        <w:rPr>
          <w:rFonts w:ascii="Arial" w:hAnsi="Arial" w:cs="Arial"/>
          <w:sz w:val="20"/>
          <w:szCs w:val="20"/>
        </w:rPr>
        <w:t xml:space="preserve"> HE PPDU to a recipient EHT STA that carries a </w:t>
      </w:r>
    </w:p>
    <w:p w14:paraId="378B66D5" w14:textId="77777777" w:rsidR="00EB5289" w:rsidRPr="00EB5289" w:rsidRDefault="00EB5289" w:rsidP="00EB5289">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sidRPr="00EB5289">
        <w:rPr>
          <w:rFonts w:ascii="Arial" w:hAnsi="Arial" w:cs="Arial"/>
          <w:sz w:val="20"/>
          <w:szCs w:val="20"/>
        </w:rPr>
        <w:t xml:space="preserve">frame that is not an HE Compressed Beamforming/CQI frame (see 26.7.3 (Rules for HE </w:t>
      </w:r>
      <w:proofErr w:type="gramStart"/>
      <w:r w:rsidRPr="00EB5289">
        <w:rPr>
          <w:rFonts w:ascii="Arial" w:hAnsi="Arial" w:cs="Arial"/>
          <w:sz w:val="20"/>
          <w:szCs w:val="20"/>
        </w:rPr>
        <w:t>sounding</w:t>
      </w:r>
      <w:proofErr w:type="gramEnd"/>
      <w:r w:rsidRPr="00EB5289">
        <w:rPr>
          <w:rFonts w:ascii="Arial" w:hAnsi="Arial" w:cs="Arial"/>
          <w:sz w:val="20"/>
          <w:szCs w:val="20"/>
        </w:rPr>
        <w:t xml:space="preserve"> protocol </w:t>
      </w:r>
    </w:p>
    <w:p w14:paraId="113D756F" w14:textId="28D3CEB2" w:rsidR="00EB5289" w:rsidRDefault="00EB5289" w:rsidP="00EB5289">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sidRPr="00EB5289">
        <w:rPr>
          <w:rFonts w:ascii="Arial" w:hAnsi="Arial" w:cs="Arial"/>
          <w:sz w:val="20"/>
          <w:szCs w:val="20"/>
        </w:rPr>
        <w:t>sequences))</w:t>
      </w:r>
      <w:r w:rsidR="00DF5BAA">
        <w:rPr>
          <w:rFonts w:ascii="Arial" w:hAnsi="Arial" w:cs="Arial"/>
          <w:sz w:val="20"/>
          <w:szCs w:val="20"/>
        </w:rPr>
        <w:t xml:space="preserve"> </w:t>
      </w:r>
      <w:r w:rsidRPr="00EB5289">
        <w:rPr>
          <w:rFonts w:ascii="Arial" w:hAnsi="Arial" w:cs="Arial"/>
          <w:sz w:val="20"/>
          <w:szCs w:val="20"/>
        </w:rPr>
        <w:t>and</w:t>
      </w:r>
      <w:r w:rsidR="00DF5BAA">
        <w:rPr>
          <w:rFonts w:ascii="Arial" w:hAnsi="Arial" w:cs="Arial"/>
          <w:sz w:val="20"/>
          <w:szCs w:val="20"/>
        </w:rPr>
        <w:t xml:space="preserve"> </w:t>
      </w:r>
      <w:r w:rsidRPr="00EB5289">
        <w:rPr>
          <w:rFonts w:ascii="Arial" w:hAnsi="Arial" w:cs="Arial"/>
          <w:sz w:val="20"/>
          <w:szCs w:val="20"/>
        </w:rPr>
        <w:t>that</w:t>
      </w:r>
      <w:r w:rsidR="00DF5BAA">
        <w:rPr>
          <w:rFonts w:ascii="Arial" w:hAnsi="Arial" w:cs="Arial"/>
          <w:sz w:val="20"/>
          <w:szCs w:val="20"/>
        </w:rPr>
        <w:t xml:space="preserve"> </w:t>
      </w:r>
      <w:r w:rsidRPr="00EB5289">
        <w:rPr>
          <w:rFonts w:ascii="Arial" w:hAnsi="Arial" w:cs="Arial"/>
          <w:sz w:val="20"/>
          <w:szCs w:val="20"/>
        </w:rPr>
        <w:t>exceeds</w:t>
      </w:r>
      <w:r w:rsidR="00DF5BAA">
        <w:rPr>
          <w:rFonts w:ascii="Arial" w:hAnsi="Arial" w:cs="Arial"/>
          <w:sz w:val="20"/>
          <w:szCs w:val="20"/>
        </w:rPr>
        <w:t xml:space="preserve"> </w:t>
      </w:r>
      <w:r w:rsidRPr="00EB5289">
        <w:rPr>
          <w:rFonts w:ascii="Arial" w:hAnsi="Arial" w:cs="Arial"/>
          <w:sz w:val="20"/>
          <w:szCs w:val="20"/>
        </w:rPr>
        <w:t>the</w:t>
      </w:r>
      <w:r w:rsidR="00DF5BAA">
        <w:rPr>
          <w:rFonts w:ascii="Arial" w:hAnsi="Arial" w:cs="Arial"/>
          <w:sz w:val="20"/>
          <w:szCs w:val="20"/>
        </w:rPr>
        <w:t xml:space="preserve"> </w:t>
      </w:r>
      <w:r w:rsidRPr="00EB5289">
        <w:rPr>
          <w:rFonts w:ascii="Arial" w:hAnsi="Arial" w:cs="Arial"/>
          <w:sz w:val="20"/>
          <w:szCs w:val="20"/>
        </w:rPr>
        <w:t>maximum</w:t>
      </w:r>
      <w:r w:rsidR="00DF5BAA">
        <w:rPr>
          <w:rFonts w:ascii="Arial" w:hAnsi="Arial" w:cs="Arial"/>
          <w:sz w:val="20"/>
          <w:szCs w:val="20"/>
        </w:rPr>
        <w:t xml:space="preserve"> </w:t>
      </w:r>
      <w:r w:rsidRPr="00EB5289">
        <w:rPr>
          <w:rFonts w:ascii="Arial" w:hAnsi="Arial" w:cs="Arial"/>
          <w:sz w:val="20"/>
          <w:szCs w:val="20"/>
        </w:rPr>
        <w:t>MPDU</w:t>
      </w:r>
      <w:r w:rsidR="00DF5BAA">
        <w:rPr>
          <w:rFonts w:ascii="Arial" w:hAnsi="Arial" w:cs="Arial"/>
          <w:sz w:val="20"/>
          <w:szCs w:val="20"/>
        </w:rPr>
        <w:t xml:space="preserve"> </w:t>
      </w:r>
      <w:r w:rsidRPr="00EB5289">
        <w:rPr>
          <w:rFonts w:ascii="Arial" w:hAnsi="Arial" w:cs="Arial"/>
          <w:sz w:val="20"/>
          <w:szCs w:val="20"/>
        </w:rPr>
        <w:t>length</w:t>
      </w:r>
      <w:r w:rsidR="00DF5BAA">
        <w:rPr>
          <w:rFonts w:ascii="Arial" w:hAnsi="Arial" w:cs="Arial"/>
          <w:sz w:val="20"/>
          <w:szCs w:val="20"/>
        </w:rPr>
        <w:t xml:space="preserve"> </w:t>
      </w:r>
      <w:r w:rsidRPr="00EB5289">
        <w:rPr>
          <w:rFonts w:ascii="Arial" w:hAnsi="Arial" w:cs="Arial"/>
          <w:sz w:val="20"/>
          <w:szCs w:val="20"/>
        </w:rPr>
        <w:t>capability</w:t>
      </w:r>
      <w:r w:rsidR="00DF5BAA">
        <w:rPr>
          <w:rFonts w:ascii="Arial" w:hAnsi="Arial" w:cs="Arial"/>
          <w:sz w:val="20"/>
          <w:szCs w:val="20"/>
        </w:rPr>
        <w:t xml:space="preserve"> </w:t>
      </w:r>
      <w:r w:rsidRPr="00EB5289">
        <w:rPr>
          <w:rFonts w:ascii="Arial" w:hAnsi="Arial" w:cs="Arial"/>
          <w:sz w:val="20"/>
          <w:szCs w:val="20"/>
        </w:rPr>
        <w:t>indicated</w:t>
      </w:r>
      <w:r w:rsidR="00DF5BAA">
        <w:rPr>
          <w:rFonts w:ascii="Arial" w:hAnsi="Arial" w:cs="Arial"/>
          <w:sz w:val="20"/>
          <w:szCs w:val="20"/>
        </w:rPr>
        <w:t xml:space="preserve"> </w:t>
      </w:r>
      <w:r w:rsidRPr="00EB5289">
        <w:rPr>
          <w:rFonts w:ascii="Arial" w:hAnsi="Arial" w:cs="Arial"/>
          <w:sz w:val="20"/>
          <w:szCs w:val="20"/>
        </w:rPr>
        <w:t>in</w:t>
      </w:r>
      <w:r w:rsidR="00DF5BAA">
        <w:rPr>
          <w:rFonts w:ascii="Arial" w:hAnsi="Arial" w:cs="Arial"/>
          <w:sz w:val="20"/>
          <w:szCs w:val="20"/>
        </w:rPr>
        <w:t xml:space="preserve"> </w:t>
      </w:r>
      <w:r w:rsidRPr="00EB5289">
        <w:rPr>
          <w:rFonts w:ascii="Arial" w:hAnsi="Arial" w:cs="Arial"/>
          <w:sz w:val="20"/>
          <w:szCs w:val="20"/>
        </w:rPr>
        <w:t>the</w:t>
      </w:r>
      <w:r w:rsidR="00DF5BAA">
        <w:rPr>
          <w:rFonts w:ascii="Arial" w:hAnsi="Arial" w:cs="Arial"/>
          <w:sz w:val="20"/>
          <w:szCs w:val="20"/>
        </w:rPr>
        <w:t xml:space="preserve"> </w:t>
      </w:r>
      <w:r w:rsidRPr="00EB5289">
        <w:rPr>
          <w:rFonts w:ascii="Arial" w:hAnsi="Arial" w:cs="Arial"/>
          <w:sz w:val="20"/>
          <w:szCs w:val="20"/>
        </w:rPr>
        <w:t>EHT</w:t>
      </w:r>
      <w:r w:rsidR="00DF5BAA">
        <w:rPr>
          <w:rFonts w:ascii="Arial" w:hAnsi="Arial" w:cs="Arial"/>
          <w:sz w:val="20"/>
          <w:szCs w:val="20"/>
        </w:rPr>
        <w:t xml:space="preserve"> </w:t>
      </w:r>
      <w:r w:rsidRPr="00EB5289">
        <w:rPr>
          <w:rFonts w:ascii="Arial" w:hAnsi="Arial" w:cs="Arial"/>
          <w:sz w:val="20"/>
          <w:szCs w:val="20"/>
        </w:rPr>
        <w:t>Capabilities element last received from the recipient EHT STA.</w:t>
      </w:r>
    </w:p>
    <w:p w14:paraId="60AD3B9C" w14:textId="3F4A95AB" w:rsidR="00355233" w:rsidRDefault="00355233" w:rsidP="00EB5289">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2E47965E" w14:textId="36AB1709" w:rsidR="00F21EEC" w:rsidRDefault="00E618DC" w:rsidP="00F21EEC">
      <w:pPr>
        <w:widowControl w:val="0"/>
        <w:tabs>
          <w:tab w:val="left" w:pos="1265"/>
        </w:tabs>
        <w:kinsoku w:val="0"/>
        <w:overflowPunct w:val="0"/>
        <w:autoSpaceDE w:val="0"/>
        <w:autoSpaceDN w:val="0"/>
        <w:adjustRightInd w:val="0"/>
        <w:spacing w:before="1" w:after="0" w:line="240" w:lineRule="auto"/>
        <w:rPr>
          <w:ins w:id="11" w:author="r0" w:date="2022-11-09T14:06:00Z"/>
          <w:rFonts w:ascii="Arial" w:hAnsi="Arial" w:cs="Arial"/>
          <w:sz w:val="20"/>
          <w:szCs w:val="20"/>
        </w:rPr>
      </w:pPr>
      <w:r w:rsidRPr="007B7ABC">
        <w:rPr>
          <w:rFonts w:ascii="Arial" w:hAnsi="Arial" w:cs="Arial"/>
          <w:sz w:val="20"/>
          <w:szCs w:val="20"/>
          <w:highlight w:val="yellow"/>
        </w:rPr>
        <w:t>(#</w:t>
      </w:r>
      <w:proofErr w:type="gramStart"/>
      <w:r w:rsidRPr="007B7ABC">
        <w:rPr>
          <w:rFonts w:ascii="Arial" w:hAnsi="Arial" w:cs="Arial"/>
          <w:sz w:val="20"/>
          <w:szCs w:val="20"/>
          <w:highlight w:val="yellow"/>
        </w:rPr>
        <w:t>11889)</w:t>
      </w:r>
      <w:ins w:id="12" w:author="r0" w:date="2022-11-10T23:40:00Z">
        <w:r w:rsidR="006E2162" w:rsidRPr="006E2162">
          <w:rPr>
            <w:rFonts w:ascii="Arial" w:hAnsi="Arial" w:cs="Arial"/>
            <w:sz w:val="20"/>
            <w:szCs w:val="20"/>
          </w:rPr>
          <w:t>An</w:t>
        </w:r>
        <w:proofErr w:type="gramEnd"/>
        <w:r w:rsidR="006E2162" w:rsidRPr="006E2162">
          <w:rPr>
            <w:rFonts w:ascii="Arial" w:hAnsi="Arial" w:cs="Arial"/>
            <w:sz w:val="20"/>
            <w:szCs w:val="20"/>
          </w:rPr>
          <w:t xml:space="preserve"> EHT STA that sets the value of the Maximum MPDU Length subfield in the EHT MAC Capabilities Information field of the EHT Capabilities element to indicate 3895 octets shall set the Maximum A-MSDU Length in the HT Capabilities element to indicate 3839 octets. An EHT STA that sets the Maximum MPDU Length in the EHT Capabilities element to indicate 7991 octets or 11 454 octets shall set the Maximum A-MSDU Length in the HT Capabilities element to indicate 7935 octets.</w:t>
        </w:r>
      </w:ins>
    </w:p>
    <w:p w14:paraId="0CCF5E3F" w14:textId="77EAEE7A" w:rsidR="00BA58DC" w:rsidRDefault="00BA58DC" w:rsidP="00355233">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032DB97A" w14:textId="42622B4B" w:rsidR="00A50C49" w:rsidRDefault="00A50C49" w:rsidP="00A50C49">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sectPr w:rsidR="00A50C49" w:rsidSect="0022620F">
      <w:headerReference w:type="default" r:id="rId13"/>
      <w:footerReference w:type="default" r:id="rId14"/>
      <w:pgSz w:w="12240" w:h="15840"/>
      <w:pgMar w:top="1160" w:right="1340" w:bottom="880" w:left="1480" w:header="661" w:footer="68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070774" w14:textId="77777777" w:rsidR="00C13B9E" w:rsidRDefault="00C13B9E" w:rsidP="00766E54">
      <w:pPr>
        <w:spacing w:after="0" w:line="240" w:lineRule="auto"/>
      </w:pPr>
      <w:r>
        <w:separator/>
      </w:r>
    </w:p>
  </w:endnote>
  <w:endnote w:type="continuationSeparator" w:id="0">
    <w:p w14:paraId="58D0461F" w14:textId="77777777" w:rsidR="00C13B9E" w:rsidRDefault="00C13B9E" w:rsidP="00766E54">
      <w:pPr>
        <w:spacing w:after="0" w:line="240" w:lineRule="auto"/>
      </w:pPr>
      <w:r>
        <w:continuationSeparator/>
      </w:r>
    </w:p>
  </w:endnote>
  <w:endnote w:type="continuationNotice" w:id="1">
    <w:p w14:paraId="4235DEAF" w14:textId="77777777" w:rsidR="00C13B9E" w:rsidRDefault="00C13B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824A7" w14:textId="77777777" w:rsidR="002F28E1" w:rsidRDefault="002F28E1" w:rsidP="00844FC7">
    <w:pPr>
      <w:pStyle w:val="Footer"/>
    </w:pPr>
  </w:p>
  <w:p w14:paraId="66205974" w14:textId="701E632F" w:rsidR="002F28E1" w:rsidRPr="009C5BD9" w:rsidRDefault="002F28E1" w:rsidP="009C5BD9">
    <w:pPr>
      <w:pStyle w:val="Footer"/>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Pr>
        <w:noProof/>
        <w:sz w:val="24"/>
      </w:rPr>
      <w:t>7</w:t>
    </w:r>
    <w:r w:rsidRPr="00C724F0">
      <w:rPr>
        <w:noProof/>
        <w:sz w:val="24"/>
      </w:rPr>
      <w:fldChar w:fldCharType="end"/>
    </w:r>
    <w:r>
      <w:rPr>
        <w:noProof/>
        <w:sz w:val="24"/>
      </w:rPr>
      <w:tab/>
      <w:t>Yanjun Sun, Qualcomm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FE2393" w14:textId="77777777" w:rsidR="00C13B9E" w:rsidRDefault="00C13B9E" w:rsidP="00766E54">
      <w:pPr>
        <w:spacing w:after="0" w:line="240" w:lineRule="auto"/>
      </w:pPr>
      <w:r>
        <w:separator/>
      </w:r>
    </w:p>
  </w:footnote>
  <w:footnote w:type="continuationSeparator" w:id="0">
    <w:p w14:paraId="1E53BCFA" w14:textId="77777777" w:rsidR="00C13B9E" w:rsidRDefault="00C13B9E" w:rsidP="00766E54">
      <w:pPr>
        <w:spacing w:after="0" w:line="240" w:lineRule="auto"/>
      </w:pPr>
      <w:r>
        <w:continuationSeparator/>
      </w:r>
    </w:p>
  </w:footnote>
  <w:footnote w:type="continuationNotice" w:id="1">
    <w:p w14:paraId="54C76B64" w14:textId="77777777" w:rsidR="00C13B9E" w:rsidRDefault="00C13B9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C7A93" w14:textId="514BD80C" w:rsidR="007D6180" w:rsidRPr="00B21A42" w:rsidRDefault="008560C1" w:rsidP="00B21A42">
    <w:pPr>
      <w:pStyle w:val="Header"/>
      <w:pBdr>
        <w:bottom w:val="single" w:sz="8" w:space="1" w:color="auto"/>
      </w:pBdr>
      <w:tabs>
        <w:tab w:val="clear" w:pos="4680"/>
        <w:tab w:val="center" w:pos="8280"/>
      </w:tabs>
      <w:rPr>
        <w:sz w:val="28"/>
      </w:rPr>
    </w:pPr>
    <w:r>
      <w:rPr>
        <w:sz w:val="28"/>
      </w:rPr>
      <w:t>Nov</w:t>
    </w:r>
    <w:r w:rsidR="002F28E1">
      <w:rPr>
        <w:sz w:val="28"/>
      </w:rPr>
      <w:t xml:space="preserve"> 202</w:t>
    </w:r>
    <w:r w:rsidR="00864FA1">
      <w:rPr>
        <w:sz w:val="28"/>
      </w:rPr>
      <w:t>2</w:t>
    </w:r>
    <w:r w:rsidR="002F28E1">
      <w:rPr>
        <w:sz w:val="28"/>
      </w:rPr>
      <w:tab/>
      <w:t>IEEE P802.11-2</w:t>
    </w:r>
    <w:r w:rsidR="009D5F45">
      <w:rPr>
        <w:sz w:val="28"/>
      </w:rPr>
      <w:t>2</w:t>
    </w:r>
    <w:r w:rsidR="002F28E1">
      <w:rPr>
        <w:sz w:val="28"/>
      </w:rPr>
      <w:t>/</w:t>
    </w:r>
    <w:r w:rsidR="00EC0ED5">
      <w:rPr>
        <w:sz w:val="28"/>
      </w:rPr>
      <w:t>1</w:t>
    </w:r>
    <w:r>
      <w:rPr>
        <w:sz w:val="28"/>
      </w:rPr>
      <w:t>866</w:t>
    </w:r>
    <w:r w:rsidR="00864FA1">
      <w:rPr>
        <w:sz w:val="28"/>
      </w:rPr>
      <w:t>r</w:t>
    </w:r>
    <w:r>
      <w:rPr>
        <w:sz w:val="28"/>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D18D02A"/>
    <w:lvl w:ilvl="0">
      <w:numFmt w:val="bullet"/>
      <w:lvlText w:val="*"/>
      <w:lvlJc w:val="left"/>
    </w:lvl>
  </w:abstractNum>
  <w:abstractNum w:abstractNumId="1" w15:restartNumberingAfterBreak="0">
    <w:nsid w:val="00000407"/>
    <w:multiLevelType w:val="multilevel"/>
    <w:tmpl w:val="0000088A"/>
    <w:lvl w:ilvl="0">
      <w:start w:val="9"/>
      <w:numFmt w:val="decimal"/>
      <w:lvlText w:val="%1"/>
      <w:lvlJc w:val="left"/>
      <w:pPr>
        <w:ind w:left="1098" w:hanging="779"/>
      </w:pPr>
    </w:lvl>
    <w:lvl w:ilvl="1">
      <w:start w:val="3"/>
      <w:numFmt w:val="decimal"/>
      <w:lvlText w:val="%1.%2"/>
      <w:lvlJc w:val="left"/>
      <w:pPr>
        <w:ind w:left="1098" w:hanging="779"/>
      </w:pPr>
    </w:lvl>
    <w:lvl w:ilvl="2">
      <w:start w:val="1"/>
      <w:numFmt w:val="decimal"/>
      <w:lvlText w:val="%1.%2.%3"/>
      <w:lvlJc w:val="left"/>
      <w:pPr>
        <w:ind w:left="1098" w:hanging="779"/>
      </w:pPr>
    </w:lvl>
    <w:lvl w:ilvl="3">
      <w:start w:val="22"/>
      <w:numFmt w:val="decimal"/>
      <w:lvlText w:val="%1.%2.%3.%4"/>
      <w:lvlJc w:val="left"/>
      <w:pPr>
        <w:ind w:left="1098" w:hanging="779"/>
      </w:pPr>
      <w:rPr>
        <w:rFonts w:ascii="Arial" w:hAnsi="Arial" w:cs="Arial"/>
        <w:b/>
        <w:bCs/>
        <w:i w:val="0"/>
        <w:iCs w:val="0"/>
        <w:spacing w:val="-1"/>
        <w:w w:val="99"/>
        <w:sz w:val="20"/>
        <w:szCs w:val="20"/>
      </w:rPr>
    </w:lvl>
    <w:lvl w:ilvl="4">
      <w:start w:val="1"/>
      <w:numFmt w:val="decimal"/>
      <w:lvlText w:val="%1.%2.%3.%4.%5"/>
      <w:lvlJc w:val="left"/>
      <w:pPr>
        <w:ind w:left="1264" w:hanging="945"/>
      </w:pPr>
      <w:rPr>
        <w:rFonts w:ascii="Arial" w:hAnsi="Arial" w:cs="Arial"/>
        <w:b/>
        <w:bCs/>
        <w:i w:val="0"/>
        <w:iCs w:val="0"/>
        <w:spacing w:val="-1"/>
        <w:w w:val="99"/>
        <w:sz w:val="20"/>
        <w:szCs w:val="20"/>
      </w:rPr>
    </w:lvl>
    <w:lvl w:ilvl="5">
      <w:start w:val="1"/>
      <w:numFmt w:val="decimal"/>
      <w:lvlText w:val="%1.%2.%3.%4.%5.%6"/>
      <w:lvlJc w:val="left"/>
      <w:pPr>
        <w:ind w:left="1431" w:hanging="1112"/>
      </w:pPr>
      <w:rPr>
        <w:rFonts w:ascii="Arial" w:hAnsi="Arial" w:cs="Arial"/>
        <w:b/>
        <w:bCs/>
        <w:i w:val="0"/>
        <w:iCs w:val="0"/>
        <w:spacing w:val="-1"/>
        <w:w w:val="99"/>
        <w:sz w:val="20"/>
        <w:szCs w:val="20"/>
      </w:rPr>
    </w:lvl>
    <w:lvl w:ilvl="6">
      <w:start w:val="1"/>
      <w:numFmt w:val="decimal"/>
      <w:lvlText w:val="%1.%2.%3.%4.%5.%6.%7"/>
      <w:lvlJc w:val="left"/>
      <w:pPr>
        <w:ind w:left="1598" w:hanging="1279"/>
      </w:pPr>
      <w:rPr>
        <w:rFonts w:ascii="Arial" w:hAnsi="Arial" w:cs="Arial"/>
        <w:b/>
        <w:bCs/>
        <w:i w:val="0"/>
        <w:iCs w:val="0"/>
        <w:spacing w:val="-1"/>
        <w:w w:val="99"/>
        <w:sz w:val="20"/>
        <w:szCs w:val="20"/>
      </w:rPr>
    </w:lvl>
    <w:lvl w:ilvl="7">
      <w:numFmt w:val="bullet"/>
      <w:lvlText w:val="•"/>
      <w:lvlJc w:val="left"/>
      <w:pPr>
        <w:ind w:left="6068" w:hanging="1279"/>
      </w:pPr>
    </w:lvl>
    <w:lvl w:ilvl="8">
      <w:numFmt w:val="bullet"/>
      <w:lvlText w:val="•"/>
      <w:lvlJc w:val="left"/>
      <w:pPr>
        <w:ind w:left="7185" w:hanging="1279"/>
      </w:pPr>
    </w:lvl>
  </w:abstractNum>
  <w:abstractNum w:abstractNumId="2" w15:restartNumberingAfterBreak="0">
    <w:nsid w:val="00000408"/>
    <w:multiLevelType w:val="multilevel"/>
    <w:tmpl w:val="0000088B"/>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3" w15:restartNumberingAfterBreak="0">
    <w:nsid w:val="00000409"/>
    <w:multiLevelType w:val="multilevel"/>
    <w:tmpl w:val="0000088C"/>
    <w:lvl w:ilvl="0">
      <w:numFmt w:val="bullet"/>
      <w:lvlText w:val="—"/>
      <w:lvlJc w:val="left"/>
      <w:pPr>
        <w:ind w:left="920" w:hanging="400"/>
      </w:pPr>
      <w:rPr>
        <w:rFonts w:ascii="Times New Roman" w:hAnsi="Times New Roman" w:cs="Times New Roman"/>
        <w:w w:val="99"/>
        <w:u w:val="single"/>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4" w15:restartNumberingAfterBreak="0">
    <w:nsid w:val="0000040A"/>
    <w:multiLevelType w:val="multilevel"/>
    <w:tmpl w:val="0000088D"/>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5" w15:restartNumberingAfterBreak="0">
    <w:nsid w:val="0000040B"/>
    <w:multiLevelType w:val="multilevel"/>
    <w:tmpl w:val="0000088E"/>
    <w:lvl w:ilvl="0">
      <w:start w:val="1"/>
      <w:numFmt w:val="lowerLetter"/>
      <w:lvlText w:val="%1)"/>
      <w:lvlJc w:val="left"/>
      <w:pPr>
        <w:ind w:left="959" w:hanging="440"/>
      </w:pPr>
      <w:rPr>
        <w:rFonts w:ascii="Times New Roman" w:hAnsi="Times New Roman" w:cs="Times New Roman"/>
        <w:b w:val="0"/>
        <w:bCs w:val="0"/>
        <w:i w:val="0"/>
        <w:iCs w:val="0"/>
        <w:w w:val="99"/>
        <w:sz w:val="20"/>
        <w:szCs w:val="20"/>
      </w:rPr>
    </w:lvl>
    <w:lvl w:ilvl="1">
      <w:numFmt w:val="bullet"/>
      <w:lvlText w:val="•"/>
      <w:lvlJc w:val="left"/>
      <w:pPr>
        <w:ind w:left="1806" w:hanging="440"/>
      </w:pPr>
    </w:lvl>
    <w:lvl w:ilvl="2">
      <w:numFmt w:val="bullet"/>
      <w:lvlText w:val="•"/>
      <w:lvlJc w:val="left"/>
      <w:pPr>
        <w:ind w:left="2652" w:hanging="440"/>
      </w:pPr>
    </w:lvl>
    <w:lvl w:ilvl="3">
      <w:numFmt w:val="bullet"/>
      <w:lvlText w:val="•"/>
      <w:lvlJc w:val="left"/>
      <w:pPr>
        <w:ind w:left="3498" w:hanging="440"/>
      </w:pPr>
    </w:lvl>
    <w:lvl w:ilvl="4">
      <w:numFmt w:val="bullet"/>
      <w:lvlText w:val="•"/>
      <w:lvlJc w:val="left"/>
      <w:pPr>
        <w:ind w:left="4344" w:hanging="440"/>
      </w:pPr>
    </w:lvl>
    <w:lvl w:ilvl="5">
      <w:numFmt w:val="bullet"/>
      <w:lvlText w:val="•"/>
      <w:lvlJc w:val="left"/>
      <w:pPr>
        <w:ind w:left="5190" w:hanging="440"/>
      </w:pPr>
    </w:lvl>
    <w:lvl w:ilvl="6">
      <w:numFmt w:val="bullet"/>
      <w:lvlText w:val="•"/>
      <w:lvlJc w:val="left"/>
      <w:pPr>
        <w:ind w:left="6036" w:hanging="440"/>
      </w:pPr>
    </w:lvl>
    <w:lvl w:ilvl="7">
      <w:numFmt w:val="bullet"/>
      <w:lvlText w:val="•"/>
      <w:lvlJc w:val="left"/>
      <w:pPr>
        <w:ind w:left="6882" w:hanging="440"/>
      </w:pPr>
    </w:lvl>
    <w:lvl w:ilvl="8">
      <w:numFmt w:val="bullet"/>
      <w:lvlText w:val="•"/>
      <w:lvlJc w:val="left"/>
      <w:pPr>
        <w:ind w:left="7728" w:hanging="440"/>
      </w:pPr>
    </w:lvl>
  </w:abstractNum>
  <w:abstractNum w:abstractNumId="6" w15:restartNumberingAfterBreak="0">
    <w:nsid w:val="0000041D"/>
    <w:multiLevelType w:val="multilevel"/>
    <w:tmpl w:val="000008A0"/>
    <w:lvl w:ilvl="0">
      <w:start w:val="35"/>
      <w:numFmt w:val="decimal"/>
      <w:lvlText w:val="%1"/>
      <w:lvlJc w:val="left"/>
      <w:pPr>
        <w:ind w:left="608" w:hanging="489"/>
      </w:pPr>
    </w:lvl>
    <w:lvl w:ilvl="1">
      <w:start w:val="4"/>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rFonts w:ascii="Arial" w:hAnsi="Arial" w:cs="Arial"/>
        <w:b/>
        <w:bCs/>
        <w:i w:val="0"/>
        <w:iCs w:val="0"/>
        <w:w w:val="99"/>
        <w:sz w:val="20"/>
        <w:szCs w:val="20"/>
      </w:rPr>
    </w:lvl>
    <w:lvl w:ilvl="4">
      <w:start w:val="1"/>
      <w:numFmt w:val="decimal"/>
      <w:lvlText w:val="%1.%2.%3.%4.%5"/>
      <w:lvlJc w:val="left"/>
      <w:pPr>
        <w:ind w:left="1064" w:hanging="945"/>
      </w:pPr>
      <w:rPr>
        <w:rFonts w:ascii="Arial" w:hAnsi="Arial" w:cs="Arial"/>
        <w:b/>
        <w:bCs/>
        <w:i w:val="0"/>
        <w:iCs w:val="0"/>
        <w:w w:val="99"/>
        <w:sz w:val="20"/>
        <w:szCs w:val="20"/>
      </w:rPr>
    </w:lvl>
    <w:lvl w:ilvl="5">
      <w:numFmt w:val="bullet"/>
      <w:lvlText w:val="—"/>
      <w:lvlJc w:val="left"/>
      <w:pPr>
        <w:ind w:left="720" w:hanging="400"/>
      </w:pPr>
      <w:rPr>
        <w:rFonts w:ascii="Times New Roman" w:hAnsi="Times New Roman" w:cs="Times New Roman"/>
        <w:b w:val="0"/>
        <w:bCs w:val="0"/>
        <w:i w:val="0"/>
        <w:iCs w:val="0"/>
        <w:w w:val="99"/>
        <w:sz w:val="20"/>
        <w:szCs w:val="20"/>
      </w:rPr>
    </w:lvl>
    <w:lvl w:ilvl="6">
      <w:numFmt w:val="bullet"/>
      <w:lvlText w:val="•"/>
      <w:lvlJc w:val="left"/>
      <w:pPr>
        <w:ind w:left="1040" w:hanging="281"/>
      </w:pPr>
      <w:rPr>
        <w:rFonts w:ascii="Times New Roman" w:hAnsi="Times New Roman" w:cs="Times New Roman"/>
        <w:b w:val="0"/>
        <w:bCs w:val="0"/>
        <w:i w:val="0"/>
        <w:iCs w:val="0"/>
        <w:w w:val="99"/>
        <w:sz w:val="20"/>
        <w:szCs w:val="20"/>
      </w:rPr>
    </w:lvl>
    <w:lvl w:ilvl="7">
      <w:numFmt w:val="bullet"/>
      <w:lvlText w:val="•"/>
      <w:lvlJc w:val="left"/>
      <w:pPr>
        <w:ind w:left="3015" w:hanging="281"/>
      </w:pPr>
    </w:lvl>
    <w:lvl w:ilvl="8">
      <w:numFmt w:val="bullet"/>
      <w:lvlText w:val="•"/>
      <w:lvlJc w:val="left"/>
      <w:pPr>
        <w:ind w:left="4970" w:hanging="281"/>
      </w:pPr>
    </w:lvl>
  </w:abstractNum>
  <w:abstractNum w:abstractNumId="7" w15:restartNumberingAfterBreak="0">
    <w:nsid w:val="00D10166"/>
    <w:multiLevelType w:val="hybridMultilevel"/>
    <w:tmpl w:val="34980DFE"/>
    <w:lvl w:ilvl="0" w:tplc="3E8AB5BA">
      <w:start w:val="258"/>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51457E"/>
    <w:multiLevelType w:val="hybridMultilevel"/>
    <w:tmpl w:val="4A76FE66"/>
    <w:lvl w:ilvl="0" w:tplc="17DCC606">
      <w:start w:val="36"/>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B25959"/>
    <w:multiLevelType w:val="hybridMultilevel"/>
    <w:tmpl w:val="F6444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8069A9"/>
    <w:multiLevelType w:val="hybridMultilevel"/>
    <w:tmpl w:val="43301A7C"/>
    <w:lvl w:ilvl="0" w:tplc="338E1E72">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AC4EE0"/>
    <w:multiLevelType w:val="hybridMultilevel"/>
    <w:tmpl w:val="FDAC58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0F4BE4"/>
    <w:multiLevelType w:val="hybridMultilevel"/>
    <w:tmpl w:val="E9C014E8"/>
    <w:lvl w:ilvl="0" w:tplc="3A38E46E">
      <w:start w:val="9"/>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1A0B5D"/>
    <w:multiLevelType w:val="hybridMultilevel"/>
    <w:tmpl w:val="4F0606D8"/>
    <w:lvl w:ilvl="0" w:tplc="C114C9F4">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4" w15:restartNumberingAfterBreak="0">
    <w:nsid w:val="7EA1305B"/>
    <w:multiLevelType w:val="hybridMultilevel"/>
    <w:tmpl w:val="8482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93229700">
    <w:abstractNumId w:val="11"/>
  </w:num>
  <w:num w:numId="2" w16cid:durableId="1029528780">
    <w:abstractNumId w:val="5"/>
  </w:num>
  <w:num w:numId="3" w16cid:durableId="1638805147">
    <w:abstractNumId w:val="4"/>
  </w:num>
  <w:num w:numId="4" w16cid:durableId="955257431">
    <w:abstractNumId w:val="3"/>
  </w:num>
  <w:num w:numId="5" w16cid:durableId="925967273">
    <w:abstractNumId w:val="2"/>
  </w:num>
  <w:num w:numId="6" w16cid:durableId="1816682100">
    <w:abstractNumId w:val="1"/>
  </w:num>
  <w:num w:numId="7" w16cid:durableId="1572422708">
    <w:abstractNumId w:val="14"/>
  </w:num>
  <w:num w:numId="8" w16cid:durableId="1151409014">
    <w:abstractNumId w:val="6"/>
  </w:num>
  <w:num w:numId="9" w16cid:durableId="75814244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16cid:durableId="1204250415">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1" w16cid:durableId="15080959">
    <w:abstractNumId w:val="0"/>
    <w:lvlOverride w:ilvl="0">
      <w:lvl w:ilvl="0">
        <w:start w:val="1"/>
        <w:numFmt w:val="bullet"/>
        <w:lvlText w:val="26.5.2.3 "/>
        <w:legacy w:legacy="1" w:legacySpace="0" w:legacyIndent="0"/>
        <w:lvlJc w:val="left"/>
        <w:pPr>
          <w:ind w:left="0" w:firstLine="0"/>
        </w:pPr>
        <w:rPr>
          <w:rFonts w:ascii="Arial" w:hAnsi="Arial" w:cs="Arial" w:hint="default"/>
          <w:b/>
          <w:i w:val="0"/>
          <w:strike w:val="0"/>
          <w:color w:val="000000"/>
          <w:sz w:val="20"/>
          <w:u w:val="none"/>
        </w:rPr>
      </w:lvl>
    </w:lvlOverride>
  </w:num>
  <w:num w:numId="12" w16cid:durableId="92015385">
    <w:abstractNumId w:val="0"/>
    <w:lvlOverride w:ilvl="0">
      <w:lvl w:ilvl="0">
        <w:start w:val="1"/>
        <w:numFmt w:val="bullet"/>
        <w:lvlText w:val="26.5.2.3.1 "/>
        <w:legacy w:legacy="1" w:legacySpace="0" w:legacyIndent="0"/>
        <w:lvlJc w:val="left"/>
        <w:pPr>
          <w:ind w:left="0" w:firstLine="0"/>
        </w:pPr>
        <w:rPr>
          <w:rFonts w:ascii="Arial" w:hAnsi="Arial" w:cs="Arial" w:hint="default"/>
          <w:b/>
          <w:i w:val="0"/>
          <w:strike w:val="0"/>
          <w:color w:val="000000"/>
          <w:sz w:val="20"/>
          <w:u w:val="none"/>
        </w:rPr>
      </w:lvl>
    </w:lvlOverride>
  </w:num>
  <w:num w:numId="13" w16cid:durableId="1581207263">
    <w:abstractNumId w:val="0"/>
    <w:lvlOverride w:ilvl="0">
      <w:lvl w:ilvl="0">
        <w:start w:val="1"/>
        <w:numFmt w:val="bullet"/>
        <w:lvlText w:val="26.5.2.3.2 "/>
        <w:legacy w:legacy="1" w:legacySpace="0" w:legacyIndent="0"/>
        <w:lvlJc w:val="left"/>
        <w:pPr>
          <w:ind w:left="0" w:firstLine="0"/>
        </w:pPr>
        <w:rPr>
          <w:rFonts w:ascii="Arial" w:hAnsi="Arial" w:cs="Arial" w:hint="default"/>
          <w:b/>
          <w:i w:val="0"/>
          <w:strike w:val="0"/>
          <w:color w:val="000000"/>
          <w:sz w:val="20"/>
          <w:u w:val="none"/>
        </w:rPr>
      </w:lvl>
    </w:lvlOverride>
  </w:num>
  <w:num w:numId="14" w16cid:durableId="1949658430">
    <w:abstractNumId w:val="13"/>
  </w:num>
  <w:num w:numId="15" w16cid:durableId="1673944292">
    <w:abstractNumId w:val="11"/>
  </w:num>
  <w:num w:numId="16" w16cid:durableId="1917977495">
    <w:abstractNumId w:val="9"/>
  </w:num>
  <w:num w:numId="17" w16cid:durableId="131871079">
    <w:abstractNumId w:val="12"/>
  </w:num>
  <w:num w:numId="18" w16cid:durableId="1779793106">
    <w:abstractNumId w:val="10"/>
  </w:num>
  <w:num w:numId="19" w16cid:durableId="450561063">
    <w:abstractNumId w:val="8"/>
  </w:num>
  <w:num w:numId="20" w16cid:durableId="294799064">
    <w:abstractNumId w:val="0"/>
    <w:lvlOverride w:ilvl="0">
      <w:lvl w:ilvl="0">
        <w:start w:val="1"/>
        <w:numFmt w:val="bullet"/>
        <w:lvlText w:val="Figure 9-691—"/>
        <w:legacy w:legacy="1" w:legacySpace="0" w:legacyIndent="0"/>
        <w:lvlJc w:val="center"/>
        <w:pPr>
          <w:ind w:left="0" w:firstLine="0"/>
        </w:pPr>
        <w:rPr>
          <w:rFonts w:ascii="Arial" w:hAnsi="Arial" w:cs="Arial" w:hint="default"/>
          <w:b/>
          <w:i w:val="0"/>
          <w:strike w:val="0"/>
          <w:color w:val="000000"/>
          <w:sz w:val="20"/>
          <w:u w:val="none"/>
        </w:rPr>
      </w:lvl>
    </w:lvlOverride>
  </w:num>
  <w:num w:numId="21" w16cid:durableId="474878953">
    <w:abstractNumId w:val="7"/>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0">
    <w15:presenceInfo w15:providerId="None" w15:userId="r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DateAndTime/>
  <w:bordersDoNotSurroundHeader/>
  <w:bordersDoNotSurroundFooter/>
  <w:proofState w:spelling="clean" w:grammar="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83F"/>
    <w:rsid w:val="00000145"/>
    <w:rsid w:val="000010A0"/>
    <w:rsid w:val="00001332"/>
    <w:rsid w:val="00001A70"/>
    <w:rsid w:val="00001DA7"/>
    <w:rsid w:val="00002463"/>
    <w:rsid w:val="00002FB5"/>
    <w:rsid w:val="00002FF0"/>
    <w:rsid w:val="00003225"/>
    <w:rsid w:val="00003623"/>
    <w:rsid w:val="00004278"/>
    <w:rsid w:val="000047C0"/>
    <w:rsid w:val="000048C3"/>
    <w:rsid w:val="00004A2F"/>
    <w:rsid w:val="00004E26"/>
    <w:rsid w:val="00004E3A"/>
    <w:rsid w:val="00005283"/>
    <w:rsid w:val="0000531E"/>
    <w:rsid w:val="00005767"/>
    <w:rsid w:val="00005964"/>
    <w:rsid w:val="00005A75"/>
    <w:rsid w:val="00005F0A"/>
    <w:rsid w:val="00005F0B"/>
    <w:rsid w:val="000060C2"/>
    <w:rsid w:val="000066C2"/>
    <w:rsid w:val="00006C87"/>
    <w:rsid w:val="00006D2D"/>
    <w:rsid w:val="00006E8B"/>
    <w:rsid w:val="000070C1"/>
    <w:rsid w:val="000076F4"/>
    <w:rsid w:val="00010720"/>
    <w:rsid w:val="0001139F"/>
    <w:rsid w:val="00011CBC"/>
    <w:rsid w:val="00011DB3"/>
    <w:rsid w:val="00012392"/>
    <w:rsid w:val="00012C7C"/>
    <w:rsid w:val="00013375"/>
    <w:rsid w:val="0001499B"/>
    <w:rsid w:val="00014C1F"/>
    <w:rsid w:val="000159ED"/>
    <w:rsid w:val="00015BDE"/>
    <w:rsid w:val="000160FB"/>
    <w:rsid w:val="00016500"/>
    <w:rsid w:val="00016845"/>
    <w:rsid w:val="00016993"/>
    <w:rsid w:val="00016CE1"/>
    <w:rsid w:val="00016D8C"/>
    <w:rsid w:val="00017323"/>
    <w:rsid w:val="0001753D"/>
    <w:rsid w:val="0001784B"/>
    <w:rsid w:val="00020263"/>
    <w:rsid w:val="00020529"/>
    <w:rsid w:val="000205DC"/>
    <w:rsid w:val="0002140A"/>
    <w:rsid w:val="00021FB5"/>
    <w:rsid w:val="000226C3"/>
    <w:rsid w:val="000231D3"/>
    <w:rsid w:val="00023370"/>
    <w:rsid w:val="000239AC"/>
    <w:rsid w:val="00023C2F"/>
    <w:rsid w:val="000251F6"/>
    <w:rsid w:val="0002585C"/>
    <w:rsid w:val="000258BC"/>
    <w:rsid w:val="00025AB6"/>
    <w:rsid w:val="00025EE3"/>
    <w:rsid w:val="000262FB"/>
    <w:rsid w:val="00026A14"/>
    <w:rsid w:val="00026D97"/>
    <w:rsid w:val="00027069"/>
    <w:rsid w:val="0002779A"/>
    <w:rsid w:val="0002783D"/>
    <w:rsid w:val="00030529"/>
    <w:rsid w:val="00031008"/>
    <w:rsid w:val="000310FC"/>
    <w:rsid w:val="00031146"/>
    <w:rsid w:val="00031977"/>
    <w:rsid w:val="00032F34"/>
    <w:rsid w:val="000334E3"/>
    <w:rsid w:val="00033D23"/>
    <w:rsid w:val="00033EC0"/>
    <w:rsid w:val="000341D9"/>
    <w:rsid w:val="00034417"/>
    <w:rsid w:val="0003455A"/>
    <w:rsid w:val="00034CB4"/>
    <w:rsid w:val="00034D12"/>
    <w:rsid w:val="000354EF"/>
    <w:rsid w:val="0003554C"/>
    <w:rsid w:val="00035624"/>
    <w:rsid w:val="00035639"/>
    <w:rsid w:val="00035762"/>
    <w:rsid w:val="000361E7"/>
    <w:rsid w:val="000365CA"/>
    <w:rsid w:val="0003731F"/>
    <w:rsid w:val="00037905"/>
    <w:rsid w:val="00037911"/>
    <w:rsid w:val="00040716"/>
    <w:rsid w:val="00041392"/>
    <w:rsid w:val="00041AF5"/>
    <w:rsid w:val="000420C5"/>
    <w:rsid w:val="00042534"/>
    <w:rsid w:val="000429FF"/>
    <w:rsid w:val="00042C36"/>
    <w:rsid w:val="00042CD1"/>
    <w:rsid w:val="00042F22"/>
    <w:rsid w:val="00043060"/>
    <w:rsid w:val="00044041"/>
    <w:rsid w:val="00044710"/>
    <w:rsid w:val="00044B6F"/>
    <w:rsid w:val="00044BD9"/>
    <w:rsid w:val="0004521B"/>
    <w:rsid w:val="00045800"/>
    <w:rsid w:val="00046078"/>
    <w:rsid w:val="0004661F"/>
    <w:rsid w:val="00046695"/>
    <w:rsid w:val="000470A6"/>
    <w:rsid w:val="00047F4D"/>
    <w:rsid w:val="00047F63"/>
    <w:rsid w:val="0005085F"/>
    <w:rsid w:val="000508ED"/>
    <w:rsid w:val="000516CE"/>
    <w:rsid w:val="00051733"/>
    <w:rsid w:val="00051C73"/>
    <w:rsid w:val="00051EEE"/>
    <w:rsid w:val="00052080"/>
    <w:rsid w:val="00052945"/>
    <w:rsid w:val="00052A44"/>
    <w:rsid w:val="000531F3"/>
    <w:rsid w:val="00053507"/>
    <w:rsid w:val="000542B0"/>
    <w:rsid w:val="00054373"/>
    <w:rsid w:val="0005482C"/>
    <w:rsid w:val="000557CE"/>
    <w:rsid w:val="00055833"/>
    <w:rsid w:val="00055A04"/>
    <w:rsid w:val="000569BA"/>
    <w:rsid w:val="00056B2E"/>
    <w:rsid w:val="000573BE"/>
    <w:rsid w:val="00057592"/>
    <w:rsid w:val="00057E2F"/>
    <w:rsid w:val="00057F18"/>
    <w:rsid w:val="000600C9"/>
    <w:rsid w:val="00060131"/>
    <w:rsid w:val="00060772"/>
    <w:rsid w:val="00060E5C"/>
    <w:rsid w:val="000611D3"/>
    <w:rsid w:val="00061378"/>
    <w:rsid w:val="000613F0"/>
    <w:rsid w:val="00061585"/>
    <w:rsid w:val="00061A45"/>
    <w:rsid w:val="00061D84"/>
    <w:rsid w:val="00062293"/>
    <w:rsid w:val="00062FD5"/>
    <w:rsid w:val="00063B8C"/>
    <w:rsid w:val="00063F72"/>
    <w:rsid w:val="00064111"/>
    <w:rsid w:val="0006468D"/>
    <w:rsid w:val="000649CE"/>
    <w:rsid w:val="00064AB7"/>
    <w:rsid w:val="00065009"/>
    <w:rsid w:val="00065122"/>
    <w:rsid w:val="000656A8"/>
    <w:rsid w:val="00065872"/>
    <w:rsid w:val="0006592C"/>
    <w:rsid w:val="0006631D"/>
    <w:rsid w:val="00066473"/>
    <w:rsid w:val="00066717"/>
    <w:rsid w:val="00066BD0"/>
    <w:rsid w:val="00067009"/>
    <w:rsid w:val="000675DF"/>
    <w:rsid w:val="0006764A"/>
    <w:rsid w:val="000677C4"/>
    <w:rsid w:val="000677D5"/>
    <w:rsid w:val="000700C6"/>
    <w:rsid w:val="000714A4"/>
    <w:rsid w:val="0007180C"/>
    <w:rsid w:val="00071D56"/>
    <w:rsid w:val="00071FC6"/>
    <w:rsid w:val="0007223F"/>
    <w:rsid w:val="00072398"/>
    <w:rsid w:val="00072B2B"/>
    <w:rsid w:val="00072E97"/>
    <w:rsid w:val="00072FF7"/>
    <w:rsid w:val="00073372"/>
    <w:rsid w:val="0007361C"/>
    <w:rsid w:val="00073C29"/>
    <w:rsid w:val="00073C31"/>
    <w:rsid w:val="00074230"/>
    <w:rsid w:val="00074DEA"/>
    <w:rsid w:val="00074DF2"/>
    <w:rsid w:val="0007586F"/>
    <w:rsid w:val="00075A89"/>
    <w:rsid w:val="00076482"/>
    <w:rsid w:val="000765F3"/>
    <w:rsid w:val="000766D1"/>
    <w:rsid w:val="00076906"/>
    <w:rsid w:val="00076CD4"/>
    <w:rsid w:val="00076E10"/>
    <w:rsid w:val="00077583"/>
    <w:rsid w:val="00077A49"/>
    <w:rsid w:val="00080386"/>
    <w:rsid w:val="00080AED"/>
    <w:rsid w:val="000810BB"/>
    <w:rsid w:val="00081218"/>
    <w:rsid w:val="000813B9"/>
    <w:rsid w:val="000815FB"/>
    <w:rsid w:val="00081BB2"/>
    <w:rsid w:val="00081DBE"/>
    <w:rsid w:val="000824E6"/>
    <w:rsid w:val="00083AF7"/>
    <w:rsid w:val="00084D55"/>
    <w:rsid w:val="0008511D"/>
    <w:rsid w:val="000857D9"/>
    <w:rsid w:val="00085C30"/>
    <w:rsid w:val="00085CBF"/>
    <w:rsid w:val="00085CE4"/>
    <w:rsid w:val="00085FF5"/>
    <w:rsid w:val="000861EF"/>
    <w:rsid w:val="0008673A"/>
    <w:rsid w:val="00086804"/>
    <w:rsid w:val="00086AEA"/>
    <w:rsid w:val="00086F98"/>
    <w:rsid w:val="00087602"/>
    <w:rsid w:val="000879E4"/>
    <w:rsid w:val="00090073"/>
    <w:rsid w:val="0009047E"/>
    <w:rsid w:val="00090B76"/>
    <w:rsid w:val="00090F08"/>
    <w:rsid w:val="0009291B"/>
    <w:rsid w:val="00092E1D"/>
    <w:rsid w:val="00093CD5"/>
    <w:rsid w:val="00093FF4"/>
    <w:rsid w:val="0009426B"/>
    <w:rsid w:val="00094AB2"/>
    <w:rsid w:val="00094D2C"/>
    <w:rsid w:val="000960CB"/>
    <w:rsid w:val="000962CE"/>
    <w:rsid w:val="00096E8D"/>
    <w:rsid w:val="00097C6D"/>
    <w:rsid w:val="00097E51"/>
    <w:rsid w:val="00097F20"/>
    <w:rsid w:val="000A0695"/>
    <w:rsid w:val="000A0CDF"/>
    <w:rsid w:val="000A1062"/>
    <w:rsid w:val="000A12E1"/>
    <w:rsid w:val="000A180E"/>
    <w:rsid w:val="000A1D88"/>
    <w:rsid w:val="000A21DB"/>
    <w:rsid w:val="000A2BA7"/>
    <w:rsid w:val="000A319B"/>
    <w:rsid w:val="000A322E"/>
    <w:rsid w:val="000A32CE"/>
    <w:rsid w:val="000A3470"/>
    <w:rsid w:val="000A36D4"/>
    <w:rsid w:val="000A45FA"/>
    <w:rsid w:val="000A4A37"/>
    <w:rsid w:val="000A4A45"/>
    <w:rsid w:val="000A5918"/>
    <w:rsid w:val="000A5CCE"/>
    <w:rsid w:val="000A61A5"/>
    <w:rsid w:val="000A639B"/>
    <w:rsid w:val="000A6595"/>
    <w:rsid w:val="000A6DD8"/>
    <w:rsid w:val="000A707C"/>
    <w:rsid w:val="000A73B4"/>
    <w:rsid w:val="000A7632"/>
    <w:rsid w:val="000A79B5"/>
    <w:rsid w:val="000A7B13"/>
    <w:rsid w:val="000A7CD8"/>
    <w:rsid w:val="000B070A"/>
    <w:rsid w:val="000B2710"/>
    <w:rsid w:val="000B283A"/>
    <w:rsid w:val="000B2F7D"/>
    <w:rsid w:val="000B44C7"/>
    <w:rsid w:val="000B4EDD"/>
    <w:rsid w:val="000B5065"/>
    <w:rsid w:val="000B58C4"/>
    <w:rsid w:val="000B58C5"/>
    <w:rsid w:val="000B6B6C"/>
    <w:rsid w:val="000B78DC"/>
    <w:rsid w:val="000B7EA1"/>
    <w:rsid w:val="000C03CC"/>
    <w:rsid w:val="000C05E8"/>
    <w:rsid w:val="000C0918"/>
    <w:rsid w:val="000C0C00"/>
    <w:rsid w:val="000C0CF7"/>
    <w:rsid w:val="000C192B"/>
    <w:rsid w:val="000C1ABD"/>
    <w:rsid w:val="000C1BB8"/>
    <w:rsid w:val="000C2285"/>
    <w:rsid w:val="000C2380"/>
    <w:rsid w:val="000C272C"/>
    <w:rsid w:val="000C2C5B"/>
    <w:rsid w:val="000C31E0"/>
    <w:rsid w:val="000C32C4"/>
    <w:rsid w:val="000C35B8"/>
    <w:rsid w:val="000C3C05"/>
    <w:rsid w:val="000C3D2B"/>
    <w:rsid w:val="000C4278"/>
    <w:rsid w:val="000C470C"/>
    <w:rsid w:val="000C4A9D"/>
    <w:rsid w:val="000C5677"/>
    <w:rsid w:val="000C56C3"/>
    <w:rsid w:val="000C573F"/>
    <w:rsid w:val="000C590E"/>
    <w:rsid w:val="000C5CF2"/>
    <w:rsid w:val="000C67A1"/>
    <w:rsid w:val="000C7117"/>
    <w:rsid w:val="000C7486"/>
    <w:rsid w:val="000C7778"/>
    <w:rsid w:val="000C79E8"/>
    <w:rsid w:val="000C7AE0"/>
    <w:rsid w:val="000C7B97"/>
    <w:rsid w:val="000C7E93"/>
    <w:rsid w:val="000D0166"/>
    <w:rsid w:val="000D16A2"/>
    <w:rsid w:val="000D1833"/>
    <w:rsid w:val="000D188E"/>
    <w:rsid w:val="000D1A2C"/>
    <w:rsid w:val="000D206A"/>
    <w:rsid w:val="000D22AE"/>
    <w:rsid w:val="000D234F"/>
    <w:rsid w:val="000D284E"/>
    <w:rsid w:val="000D289E"/>
    <w:rsid w:val="000D2C8B"/>
    <w:rsid w:val="000D37B2"/>
    <w:rsid w:val="000D3AC5"/>
    <w:rsid w:val="000D3C57"/>
    <w:rsid w:val="000D540C"/>
    <w:rsid w:val="000D54CB"/>
    <w:rsid w:val="000D5565"/>
    <w:rsid w:val="000D5716"/>
    <w:rsid w:val="000D57DB"/>
    <w:rsid w:val="000D5AFE"/>
    <w:rsid w:val="000D68C2"/>
    <w:rsid w:val="000D72DD"/>
    <w:rsid w:val="000D7713"/>
    <w:rsid w:val="000D7934"/>
    <w:rsid w:val="000E0144"/>
    <w:rsid w:val="000E0273"/>
    <w:rsid w:val="000E055B"/>
    <w:rsid w:val="000E07AF"/>
    <w:rsid w:val="000E09AB"/>
    <w:rsid w:val="000E11DB"/>
    <w:rsid w:val="000E20B6"/>
    <w:rsid w:val="000E2401"/>
    <w:rsid w:val="000E262E"/>
    <w:rsid w:val="000E2BDC"/>
    <w:rsid w:val="000E3963"/>
    <w:rsid w:val="000E396F"/>
    <w:rsid w:val="000E3B39"/>
    <w:rsid w:val="000E4177"/>
    <w:rsid w:val="000E4BF3"/>
    <w:rsid w:val="000E4EFF"/>
    <w:rsid w:val="000E5A28"/>
    <w:rsid w:val="000E5BED"/>
    <w:rsid w:val="000E62CB"/>
    <w:rsid w:val="000E6553"/>
    <w:rsid w:val="000E7442"/>
    <w:rsid w:val="000E7648"/>
    <w:rsid w:val="000E76E3"/>
    <w:rsid w:val="000E78F3"/>
    <w:rsid w:val="000F0055"/>
    <w:rsid w:val="000F0BEC"/>
    <w:rsid w:val="000F0CFD"/>
    <w:rsid w:val="000F1987"/>
    <w:rsid w:val="000F1C50"/>
    <w:rsid w:val="000F1C57"/>
    <w:rsid w:val="000F1F4C"/>
    <w:rsid w:val="000F280E"/>
    <w:rsid w:val="000F3330"/>
    <w:rsid w:val="000F3338"/>
    <w:rsid w:val="000F36AE"/>
    <w:rsid w:val="000F39C3"/>
    <w:rsid w:val="000F4A69"/>
    <w:rsid w:val="000F4D0E"/>
    <w:rsid w:val="000F4ED3"/>
    <w:rsid w:val="000F674C"/>
    <w:rsid w:val="000F6892"/>
    <w:rsid w:val="000F69BB"/>
    <w:rsid w:val="000F6C43"/>
    <w:rsid w:val="000F6F1D"/>
    <w:rsid w:val="000F7636"/>
    <w:rsid w:val="000F796C"/>
    <w:rsid w:val="000F7D30"/>
    <w:rsid w:val="00100B26"/>
    <w:rsid w:val="00100D37"/>
    <w:rsid w:val="00101608"/>
    <w:rsid w:val="001016F5"/>
    <w:rsid w:val="00101CA3"/>
    <w:rsid w:val="00101FE7"/>
    <w:rsid w:val="00102936"/>
    <w:rsid w:val="00102C9B"/>
    <w:rsid w:val="00102EDC"/>
    <w:rsid w:val="00103198"/>
    <w:rsid w:val="0010320C"/>
    <w:rsid w:val="0010329E"/>
    <w:rsid w:val="0010334A"/>
    <w:rsid w:val="00103B3E"/>
    <w:rsid w:val="00103CED"/>
    <w:rsid w:val="0010465C"/>
    <w:rsid w:val="00105313"/>
    <w:rsid w:val="00105569"/>
    <w:rsid w:val="001056D1"/>
    <w:rsid w:val="00105DA0"/>
    <w:rsid w:val="0010638C"/>
    <w:rsid w:val="001064DA"/>
    <w:rsid w:val="001069DA"/>
    <w:rsid w:val="0010752B"/>
    <w:rsid w:val="0010763C"/>
    <w:rsid w:val="00107D7E"/>
    <w:rsid w:val="00110423"/>
    <w:rsid w:val="0011053C"/>
    <w:rsid w:val="001105AA"/>
    <w:rsid w:val="0011119F"/>
    <w:rsid w:val="001114AE"/>
    <w:rsid w:val="0011153A"/>
    <w:rsid w:val="00111987"/>
    <w:rsid w:val="001129B8"/>
    <w:rsid w:val="00112C15"/>
    <w:rsid w:val="00112DCB"/>
    <w:rsid w:val="00113015"/>
    <w:rsid w:val="0011321B"/>
    <w:rsid w:val="00113DF7"/>
    <w:rsid w:val="00114688"/>
    <w:rsid w:val="001146DD"/>
    <w:rsid w:val="001157EB"/>
    <w:rsid w:val="00115A5F"/>
    <w:rsid w:val="00115C73"/>
    <w:rsid w:val="00115DD8"/>
    <w:rsid w:val="00116FB7"/>
    <w:rsid w:val="001170D6"/>
    <w:rsid w:val="0011769A"/>
    <w:rsid w:val="0012002A"/>
    <w:rsid w:val="001200E5"/>
    <w:rsid w:val="001209ED"/>
    <w:rsid w:val="00120E30"/>
    <w:rsid w:val="001217DC"/>
    <w:rsid w:val="00121868"/>
    <w:rsid w:val="0012195F"/>
    <w:rsid w:val="00121B35"/>
    <w:rsid w:val="00121C4C"/>
    <w:rsid w:val="00122190"/>
    <w:rsid w:val="00122B35"/>
    <w:rsid w:val="00122B97"/>
    <w:rsid w:val="00122E2E"/>
    <w:rsid w:val="00123016"/>
    <w:rsid w:val="001237D9"/>
    <w:rsid w:val="00123A6C"/>
    <w:rsid w:val="00123C10"/>
    <w:rsid w:val="00123C3E"/>
    <w:rsid w:val="00124C87"/>
    <w:rsid w:val="001250CE"/>
    <w:rsid w:val="00125D02"/>
    <w:rsid w:val="001263C0"/>
    <w:rsid w:val="00126445"/>
    <w:rsid w:val="001267F8"/>
    <w:rsid w:val="001271F8"/>
    <w:rsid w:val="001272EF"/>
    <w:rsid w:val="00127D21"/>
    <w:rsid w:val="0013017E"/>
    <w:rsid w:val="001305C4"/>
    <w:rsid w:val="00130933"/>
    <w:rsid w:val="00130B4C"/>
    <w:rsid w:val="00130C86"/>
    <w:rsid w:val="00130E34"/>
    <w:rsid w:val="0013105B"/>
    <w:rsid w:val="0013195B"/>
    <w:rsid w:val="00131C82"/>
    <w:rsid w:val="0013208F"/>
    <w:rsid w:val="001323A6"/>
    <w:rsid w:val="00132799"/>
    <w:rsid w:val="00132B0B"/>
    <w:rsid w:val="00132EF6"/>
    <w:rsid w:val="00133E77"/>
    <w:rsid w:val="00133EDE"/>
    <w:rsid w:val="00133EF7"/>
    <w:rsid w:val="001350D0"/>
    <w:rsid w:val="00135313"/>
    <w:rsid w:val="00135855"/>
    <w:rsid w:val="00136060"/>
    <w:rsid w:val="00136F61"/>
    <w:rsid w:val="0013767A"/>
    <w:rsid w:val="00137763"/>
    <w:rsid w:val="001378B5"/>
    <w:rsid w:val="00137ED8"/>
    <w:rsid w:val="00140269"/>
    <w:rsid w:val="00140782"/>
    <w:rsid w:val="00140A9B"/>
    <w:rsid w:val="00140D4A"/>
    <w:rsid w:val="001415B6"/>
    <w:rsid w:val="001416A4"/>
    <w:rsid w:val="001417E9"/>
    <w:rsid w:val="00141C15"/>
    <w:rsid w:val="00142166"/>
    <w:rsid w:val="001437FB"/>
    <w:rsid w:val="001439A2"/>
    <w:rsid w:val="00143BAF"/>
    <w:rsid w:val="00144570"/>
    <w:rsid w:val="0014522B"/>
    <w:rsid w:val="0014528E"/>
    <w:rsid w:val="00146006"/>
    <w:rsid w:val="00146779"/>
    <w:rsid w:val="00146BA4"/>
    <w:rsid w:val="00147D05"/>
    <w:rsid w:val="00150F17"/>
    <w:rsid w:val="00151BFE"/>
    <w:rsid w:val="00151FC2"/>
    <w:rsid w:val="0015228D"/>
    <w:rsid w:val="00152341"/>
    <w:rsid w:val="00152880"/>
    <w:rsid w:val="00152C00"/>
    <w:rsid w:val="001539B9"/>
    <w:rsid w:val="0015400A"/>
    <w:rsid w:val="00154155"/>
    <w:rsid w:val="0015438C"/>
    <w:rsid w:val="00155063"/>
    <w:rsid w:val="00155A32"/>
    <w:rsid w:val="00155C23"/>
    <w:rsid w:val="0015606E"/>
    <w:rsid w:val="00156F44"/>
    <w:rsid w:val="0015729D"/>
    <w:rsid w:val="00157C42"/>
    <w:rsid w:val="00157E17"/>
    <w:rsid w:val="00160A23"/>
    <w:rsid w:val="00160D65"/>
    <w:rsid w:val="00160DB2"/>
    <w:rsid w:val="001615CF"/>
    <w:rsid w:val="00161CC9"/>
    <w:rsid w:val="001633AC"/>
    <w:rsid w:val="0016358E"/>
    <w:rsid w:val="0016372A"/>
    <w:rsid w:val="001638D6"/>
    <w:rsid w:val="00163EBC"/>
    <w:rsid w:val="00164470"/>
    <w:rsid w:val="00164623"/>
    <w:rsid w:val="001648A4"/>
    <w:rsid w:val="00164D1D"/>
    <w:rsid w:val="0016504E"/>
    <w:rsid w:val="00165343"/>
    <w:rsid w:val="00165672"/>
    <w:rsid w:val="0016576F"/>
    <w:rsid w:val="00165A0C"/>
    <w:rsid w:val="00166146"/>
    <w:rsid w:val="001667FF"/>
    <w:rsid w:val="001675BD"/>
    <w:rsid w:val="00167633"/>
    <w:rsid w:val="001679B4"/>
    <w:rsid w:val="00167EB8"/>
    <w:rsid w:val="001701D7"/>
    <w:rsid w:val="00170362"/>
    <w:rsid w:val="00170622"/>
    <w:rsid w:val="001710B5"/>
    <w:rsid w:val="00171528"/>
    <w:rsid w:val="00172456"/>
    <w:rsid w:val="001727D0"/>
    <w:rsid w:val="00172928"/>
    <w:rsid w:val="00172982"/>
    <w:rsid w:val="00172EBB"/>
    <w:rsid w:val="0017301C"/>
    <w:rsid w:val="001730B8"/>
    <w:rsid w:val="001732D4"/>
    <w:rsid w:val="001733B3"/>
    <w:rsid w:val="00173D4A"/>
    <w:rsid w:val="00173E34"/>
    <w:rsid w:val="00173F4E"/>
    <w:rsid w:val="001746D4"/>
    <w:rsid w:val="00176225"/>
    <w:rsid w:val="00176489"/>
    <w:rsid w:val="00176534"/>
    <w:rsid w:val="00180A54"/>
    <w:rsid w:val="00180B59"/>
    <w:rsid w:val="00180BC4"/>
    <w:rsid w:val="00181388"/>
    <w:rsid w:val="001815B0"/>
    <w:rsid w:val="00181782"/>
    <w:rsid w:val="0018202F"/>
    <w:rsid w:val="00182250"/>
    <w:rsid w:val="00182BCF"/>
    <w:rsid w:val="00182E94"/>
    <w:rsid w:val="00182FEF"/>
    <w:rsid w:val="00183574"/>
    <w:rsid w:val="0018371C"/>
    <w:rsid w:val="00183A6F"/>
    <w:rsid w:val="00183C9C"/>
    <w:rsid w:val="00183CF8"/>
    <w:rsid w:val="001840BB"/>
    <w:rsid w:val="00184E09"/>
    <w:rsid w:val="00185706"/>
    <w:rsid w:val="0018582B"/>
    <w:rsid w:val="0018597F"/>
    <w:rsid w:val="00185DAA"/>
    <w:rsid w:val="001860C8"/>
    <w:rsid w:val="001860ED"/>
    <w:rsid w:val="00186580"/>
    <w:rsid w:val="00186618"/>
    <w:rsid w:val="00186A91"/>
    <w:rsid w:val="00186BEF"/>
    <w:rsid w:val="00186DEF"/>
    <w:rsid w:val="00186F3B"/>
    <w:rsid w:val="001870DA"/>
    <w:rsid w:val="001873B1"/>
    <w:rsid w:val="0018788E"/>
    <w:rsid w:val="00187AED"/>
    <w:rsid w:val="00190C86"/>
    <w:rsid w:val="00190CCF"/>
    <w:rsid w:val="00190E17"/>
    <w:rsid w:val="00191075"/>
    <w:rsid w:val="00192C52"/>
    <w:rsid w:val="001933A0"/>
    <w:rsid w:val="001936E1"/>
    <w:rsid w:val="00193827"/>
    <w:rsid w:val="00193ED4"/>
    <w:rsid w:val="0019458E"/>
    <w:rsid w:val="001945D3"/>
    <w:rsid w:val="00194688"/>
    <w:rsid w:val="001950A3"/>
    <w:rsid w:val="001950ED"/>
    <w:rsid w:val="00195731"/>
    <w:rsid w:val="00195801"/>
    <w:rsid w:val="00195DC5"/>
    <w:rsid w:val="001961AA"/>
    <w:rsid w:val="00196429"/>
    <w:rsid w:val="00196598"/>
    <w:rsid w:val="0019741E"/>
    <w:rsid w:val="0019769F"/>
    <w:rsid w:val="001A05B4"/>
    <w:rsid w:val="001A0FA3"/>
    <w:rsid w:val="001A13E8"/>
    <w:rsid w:val="001A1795"/>
    <w:rsid w:val="001A188D"/>
    <w:rsid w:val="001A22D5"/>
    <w:rsid w:val="001A258D"/>
    <w:rsid w:val="001A2840"/>
    <w:rsid w:val="001A3483"/>
    <w:rsid w:val="001A38F0"/>
    <w:rsid w:val="001A3F6B"/>
    <w:rsid w:val="001A4516"/>
    <w:rsid w:val="001A4D26"/>
    <w:rsid w:val="001A640B"/>
    <w:rsid w:val="001A67CC"/>
    <w:rsid w:val="001A6972"/>
    <w:rsid w:val="001A72BB"/>
    <w:rsid w:val="001A749E"/>
    <w:rsid w:val="001A7920"/>
    <w:rsid w:val="001A7B74"/>
    <w:rsid w:val="001B0144"/>
    <w:rsid w:val="001B06A8"/>
    <w:rsid w:val="001B06F8"/>
    <w:rsid w:val="001B0AB8"/>
    <w:rsid w:val="001B101E"/>
    <w:rsid w:val="001B10BD"/>
    <w:rsid w:val="001B1335"/>
    <w:rsid w:val="001B13C5"/>
    <w:rsid w:val="001B167A"/>
    <w:rsid w:val="001B1789"/>
    <w:rsid w:val="001B1909"/>
    <w:rsid w:val="001B20B9"/>
    <w:rsid w:val="001B256B"/>
    <w:rsid w:val="001B38C1"/>
    <w:rsid w:val="001B39C1"/>
    <w:rsid w:val="001B42BA"/>
    <w:rsid w:val="001B4350"/>
    <w:rsid w:val="001B44DB"/>
    <w:rsid w:val="001B49A9"/>
    <w:rsid w:val="001B60D4"/>
    <w:rsid w:val="001B6346"/>
    <w:rsid w:val="001B6BFB"/>
    <w:rsid w:val="001B7BF6"/>
    <w:rsid w:val="001C0A07"/>
    <w:rsid w:val="001C0A83"/>
    <w:rsid w:val="001C16EE"/>
    <w:rsid w:val="001C1B9E"/>
    <w:rsid w:val="001C1BF5"/>
    <w:rsid w:val="001C21B9"/>
    <w:rsid w:val="001C25C1"/>
    <w:rsid w:val="001C28D4"/>
    <w:rsid w:val="001C2A06"/>
    <w:rsid w:val="001C486C"/>
    <w:rsid w:val="001C52DB"/>
    <w:rsid w:val="001C52E7"/>
    <w:rsid w:val="001C550E"/>
    <w:rsid w:val="001C551C"/>
    <w:rsid w:val="001C5830"/>
    <w:rsid w:val="001C5B9D"/>
    <w:rsid w:val="001C6337"/>
    <w:rsid w:val="001C63E2"/>
    <w:rsid w:val="001C63EF"/>
    <w:rsid w:val="001C692B"/>
    <w:rsid w:val="001C7027"/>
    <w:rsid w:val="001C7243"/>
    <w:rsid w:val="001C76E1"/>
    <w:rsid w:val="001C7EE9"/>
    <w:rsid w:val="001C7F27"/>
    <w:rsid w:val="001D015E"/>
    <w:rsid w:val="001D0AF7"/>
    <w:rsid w:val="001D15D5"/>
    <w:rsid w:val="001D16E9"/>
    <w:rsid w:val="001D222D"/>
    <w:rsid w:val="001D2348"/>
    <w:rsid w:val="001D29F7"/>
    <w:rsid w:val="001D2BD1"/>
    <w:rsid w:val="001D2FC4"/>
    <w:rsid w:val="001D3181"/>
    <w:rsid w:val="001D472C"/>
    <w:rsid w:val="001D4A17"/>
    <w:rsid w:val="001D4B03"/>
    <w:rsid w:val="001D5588"/>
    <w:rsid w:val="001D5CB3"/>
    <w:rsid w:val="001D6194"/>
    <w:rsid w:val="001D724D"/>
    <w:rsid w:val="001D78E9"/>
    <w:rsid w:val="001D7916"/>
    <w:rsid w:val="001E10A1"/>
    <w:rsid w:val="001E10C9"/>
    <w:rsid w:val="001E149A"/>
    <w:rsid w:val="001E16E5"/>
    <w:rsid w:val="001E1E5F"/>
    <w:rsid w:val="001E27C9"/>
    <w:rsid w:val="001E2BF2"/>
    <w:rsid w:val="001E2F72"/>
    <w:rsid w:val="001E3257"/>
    <w:rsid w:val="001E39E8"/>
    <w:rsid w:val="001E3AC3"/>
    <w:rsid w:val="001E3B28"/>
    <w:rsid w:val="001E4979"/>
    <w:rsid w:val="001E5133"/>
    <w:rsid w:val="001E56F2"/>
    <w:rsid w:val="001E57C3"/>
    <w:rsid w:val="001E5832"/>
    <w:rsid w:val="001E608C"/>
    <w:rsid w:val="001E652D"/>
    <w:rsid w:val="001E7026"/>
    <w:rsid w:val="001E7437"/>
    <w:rsid w:val="001E753F"/>
    <w:rsid w:val="001E7634"/>
    <w:rsid w:val="001E7738"/>
    <w:rsid w:val="001E787C"/>
    <w:rsid w:val="001F0409"/>
    <w:rsid w:val="001F04D2"/>
    <w:rsid w:val="001F0ED8"/>
    <w:rsid w:val="001F1E43"/>
    <w:rsid w:val="001F2069"/>
    <w:rsid w:val="001F2448"/>
    <w:rsid w:val="001F2C35"/>
    <w:rsid w:val="001F2F1B"/>
    <w:rsid w:val="001F2FB8"/>
    <w:rsid w:val="001F3EA3"/>
    <w:rsid w:val="001F4113"/>
    <w:rsid w:val="001F58B9"/>
    <w:rsid w:val="001F5CD1"/>
    <w:rsid w:val="001F720E"/>
    <w:rsid w:val="001F72BA"/>
    <w:rsid w:val="001F72C2"/>
    <w:rsid w:val="001F780C"/>
    <w:rsid w:val="001F7851"/>
    <w:rsid w:val="002004CB"/>
    <w:rsid w:val="00200C52"/>
    <w:rsid w:val="002013AA"/>
    <w:rsid w:val="0020156F"/>
    <w:rsid w:val="002016F4"/>
    <w:rsid w:val="00201BD4"/>
    <w:rsid w:val="00201FB7"/>
    <w:rsid w:val="002020E0"/>
    <w:rsid w:val="0020297D"/>
    <w:rsid w:val="0020314F"/>
    <w:rsid w:val="002032BC"/>
    <w:rsid w:val="00203373"/>
    <w:rsid w:val="00203D6C"/>
    <w:rsid w:val="00203E18"/>
    <w:rsid w:val="00203E77"/>
    <w:rsid w:val="00203F66"/>
    <w:rsid w:val="0020557F"/>
    <w:rsid w:val="002058A8"/>
    <w:rsid w:val="0020593F"/>
    <w:rsid w:val="00205D94"/>
    <w:rsid w:val="002060CB"/>
    <w:rsid w:val="002066E4"/>
    <w:rsid w:val="00206928"/>
    <w:rsid w:val="00206E38"/>
    <w:rsid w:val="0020736D"/>
    <w:rsid w:val="00207421"/>
    <w:rsid w:val="00207537"/>
    <w:rsid w:val="0020774F"/>
    <w:rsid w:val="00210A0B"/>
    <w:rsid w:val="00211449"/>
    <w:rsid w:val="002115F1"/>
    <w:rsid w:val="00211633"/>
    <w:rsid w:val="00211687"/>
    <w:rsid w:val="00211A95"/>
    <w:rsid w:val="00211C5E"/>
    <w:rsid w:val="00211E69"/>
    <w:rsid w:val="00211F13"/>
    <w:rsid w:val="00212452"/>
    <w:rsid w:val="0021324C"/>
    <w:rsid w:val="0021374F"/>
    <w:rsid w:val="00213D10"/>
    <w:rsid w:val="00214BCE"/>
    <w:rsid w:val="00214CA8"/>
    <w:rsid w:val="002159B2"/>
    <w:rsid w:val="002166B9"/>
    <w:rsid w:val="00216B0D"/>
    <w:rsid w:val="00216D62"/>
    <w:rsid w:val="002173AC"/>
    <w:rsid w:val="002179DE"/>
    <w:rsid w:val="00217F83"/>
    <w:rsid w:val="0022016C"/>
    <w:rsid w:val="002201F2"/>
    <w:rsid w:val="00220691"/>
    <w:rsid w:val="00221145"/>
    <w:rsid w:val="0022174E"/>
    <w:rsid w:val="00221D79"/>
    <w:rsid w:val="00222654"/>
    <w:rsid w:val="00222EB6"/>
    <w:rsid w:val="00223DCE"/>
    <w:rsid w:val="0022413F"/>
    <w:rsid w:val="0022460F"/>
    <w:rsid w:val="00224689"/>
    <w:rsid w:val="00224D82"/>
    <w:rsid w:val="002259D2"/>
    <w:rsid w:val="0022603F"/>
    <w:rsid w:val="00226066"/>
    <w:rsid w:val="0022620F"/>
    <w:rsid w:val="00226F25"/>
    <w:rsid w:val="00227086"/>
    <w:rsid w:val="002272EE"/>
    <w:rsid w:val="002273E9"/>
    <w:rsid w:val="0023046E"/>
    <w:rsid w:val="002305F5"/>
    <w:rsid w:val="002310FE"/>
    <w:rsid w:val="002312DF"/>
    <w:rsid w:val="0023260A"/>
    <w:rsid w:val="0023263C"/>
    <w:rsid w:val="0023270D"/>
    <w:rsid w:val="00232985"/>
    <w:rsid w:val="00232DAA"/>
    <w:rsid w:val="00233502"/>
    <w:rsid w:val="002337D2"/>
    <w:rsid w:val="00233E38"/>
    <w:rsid w:val="00233F1A"/>
    <w:rsid w:val="00234479"/>
    <w:rsid w:val="0023449F"/>
    <w:rsid w:val="0023487D"/>
    <w:rsid w:val="00234A08"/>
    <w:rsid w:val="00234D8F"/>
    <w:rsid w:val="00235292"/>
    <w:rsid w:val="002365CA"/>
    <w:rsid w:val="002368BD"/>
    <w:rsid w:val="00236982"/>
    <w:rsid w:val="00236A50"/>
    <w:rsid w:val="00236CBE"/>
    <w:rsid w:val="00240257"/>
    <w:rsid w:val="002402BA"/>
    <w:rsid w:val="002404BD"/>
    <w:rsid w:val="0024069E"/>
    <w:rsid w:val="0024148F"/>
    <w:rsid w:val="00242527"/>
    <w:rsid w:val="00243016"/>
    <w:rsid w:val="00243235"/>
    <w:rsid w:val="00243CB7"/>
    <w:rsid w:val="00243D52"/>
    <w:rsid w:val="002453DA"/>
    <w:rsid w:val="00245899"/>
    <w:rsid w:val="002458E4"/>
    <w:rsid w:val="00245C27"/>
    <w:rsid w:val="00245CBD"/>
    <w:rsid w:val="0024612D"/>
    <w:rsid w:val="002467DE"/>
    <w:rsid w:val="00246ABA"/>
    <w:rsid w:val="00247D69"/>
    <w:rsid w:val="0025160A"/>
    <w:rsid w:val="002516C2"/>
    <w:rsid w:val="00251976"/>
    <w:rsid w:val="00251B46"/>
    <w:rsid w:val="002527E1"/>
    <w:rsid w:val="0025289A"/>
    <w:rsid w:val="002530B6"/>
    <w:rsid w:val="0025326B"/>
    <w:rsid w:val="00253F98"/>
    <w:rsid w:val="002540F2"/>
    <w:rsid w:val="00254129"/>
    <w:rsid w:val="0025461E"/>
    <w:rsid w:val="0025491E"/>
    <w:rsid w:val="00254C11"/>
    <w:rsid w:val="00255476"/>
    <w:rsid w:val="002554B9"/>
    <w:rsid w:val="00255535"/>
    <w:rsid w:val="002555F8"/>
    <w:rsid w:val="00255F35"/>
    <w:rsid w:val="00256DD8"/>
    <w:rsid w:val="00256FBC"/>
    <w:rsid w:val="00257034"/>
    <w:rsid w:val="00257068"/>
    <w:rsid w:val="00257A2D"/>
    <w:rsid w:val="002600EC"/>
    <w:rsid w:val="002604DA"/>
    <w:rsid w:val="0026072C"/>
    <w:rsid w:val="0026079D"/>
    <w:rsid w:val="00261113"/>
    <w:rsid w:val="002613A8"/>
    <w:rsid w:val="00261696"/>
    <w:rsid w:val="002616D3"/>
    <w:rsid w:val="00261985"/>
    <w:rsid w:val="00261CFC"/>
    <w:rsid w:val="00261D97"/>
    <w:rsid w:val="00262C9B"/>
    <w:rsid w:val="00263798"/>
    <w:rsid w:val="00263A24"/>
    <w:rsid w:val="00263B32"/>
    <w:rsid w:val="00263E99"/>
    <w:rsid w:val="00264036"/>
    <w:rsid w:val="002641D7"/>
    <w:rsid w:val="00264286"/>
    <w:rsid w:val="002644C8"/>
    <w:rsid w:val="002645F7"/>
    <w:rsid w:val="00264722"/>
    <w:rsid w:val="00265240"/>
    <w:rsid w:val="002652A3"/>
    <w:rsid w:val="002652A6"/>
    <w:rsid w:val="0026593A"/>
    <w:rsid w:val="0026633E"/>
    <w:rsid w:val="00266AD3"/>
    <w:rsid w:val="002670C0"/>
    <w:rsid w:val="002671A4"/>
    <w:rsid w:val="00267A90"/>
    <w:rsid w:val="00267B19"/>
    <w:rsid w:val="00267B8A"/>
    <w:rsid w:val="00267C70"/>
    <w:rsid w:val="00267CE9"/>
    <w:rsid w:val="00270643"/>
    <w:rsid w:val="00270C5D"/>
    <w:rsid w:val="00271499"/>
    <w:rsid w:val="00271695"/>
    <w:rsid w:val="00271C16"/>
    <w:rsid w:val="00272129"/>
    <w:rsid w:val="002729E6"/>
    <w:rsid w:val="00272A37"/>
    <w:rsid w:val="00273125"/>
    <w:rsid w:val="002732BE"/>
    <w:rsid w:val="00273537"/>
    <w:rsid w:val="0027356D"/>
    <w:rsid w:val="00274315"/>
    <w:rsid w:val="00274692"/>
    <w:rsid w:val="0027529F"/>
    <w:rsid w:val="00275C5C"/>
    <w:rsid w:val="00275DBA"/>
    <w:rsid w:val="00277350"/>
    <w:rsid w:val="00277440"/>
    <w:rsid w:val="00277B5D"/>
    <w:rsid w:val="00277BFD"/>
    <w:rsid w:val="002813BB"/>
    <w:rsid w:val="002818A3"/>
    <w:rsid w:val="00281B68"/>
    <w:rsid w:val="00281BB5"/>
    <w:rsid w:val="00281F35"/>
    <w:rsid w:val="00282182"/>
    <w:rsid w:val="0028232E"/>
    <w:rsid w:val="002823C7"/>
    <w:rsid w:val="00283108"/>
    <w:rsid w:val="00283147"/>
    <w:rsid w:val="00283796"/>
    <w:rsid w:val="00283931"/>
    <w:rsid w:val="00283B9E"/>
    <w:rsid w:val="002840D4"/>
    <w:rsid w:val="002847D5"/>
    <w:rsid w:val="00284F11"/>
    <w:rsid w:val="0028501F"/>
    <w:rsid w:val="002851B3"/>
    <w:rsid w:val="0028588A"/>
    <w:rsid w:val="002859F3"/>
    <w:rsid w:val="00285A44"/>
    <w:rsid w:val="00286627"/>
    <w:rsid w:val="002866DB"/>
    <w:rsid w:val="0028693F"/>
    <w:rsid w:val="00287166"/>
    <w:rsid w:val="00287BEB"/>
    <w:rsid w:val="00290047"/>
    <w:rsid w:val="002902CE"/>
    <w:rsid w:val="002905AD"/>
    <w:rsid w:val="002906E6"/>
    <w:rsid w:val="00290B3D"/>
    <w:rsid w:val="002912DE"/>
    <w:rsid w:val="0029144E"/>
    <w:rsid w:val="002914AB"/>
    <w:rsid w:val="00291D0E"/>
    <w:rsid w:val="00292468"/>
    <w:rsid w:val="002924E1"/>
    <w:rsid w:val="00292787"/>
    <w:rsid w:val="0029296F"/>
    <w:rsid w:val="00292A4B"/>
    <w:rsid w:val="00293137"/>
    <w:rsid w:val="0029346E"/>
    <w:rsid w:val="00293B31"/>
    <w:rsid w:val="00293D1F"/>
    <w:rsid w:val="00294199"/>
    <w:rsid w:val="002941E4"/>
    <w:rsid w:val="002941F0"/>
    <w:rsid w:val="002947A6"/>
    <w:rsid w:val="00294A48"/>
    <w:rsid w:val="002960F5"/>
    <w:rsid w:val="0029633E"/>
    <w:rsid w:val="0029683C"/>
    <w:rsid w:val="002971EB"/>
    <w:rsid w:val="002972D3"/>
    <w:rsid w:val="00297885"/>
    <w:rsid w:val="002A0379"/>
    <w:rsid w:val="002A0AD5"/>
    <w:rsid w:val="002A1346"/>
    <w:rsid w:val="002A2039"/>
    <w:rsid w:val="002A226A"/>
    <w:rsid w:val="002A285E"/>
    <w:rsid w:val="002A2AD2"/>
    <w:rsid w:val="002A300D"/>
    <w:rsid w:val="002A3145"/>
    <w:rsid w:val="002A3696"/>
    <w:rsid w:val="002A3FAC"/>
    <w:rsid w:val="002A41A2"/>
    <w:rsid w:val="002A4925"/>
    <w:rsid w:val="002A4AC1"/>
    <w:rsid w:val="002A4C8E"/>
    <w:rsid w:val="002A4F4F"/>
    <w:rsid w:val="002A54D3"/>
    <w:rsid w:val="002A558C"/>
    <w:rsid w:val="002A5914"/>
    <w:rsid w:val="002A69AE"/>
    <w:rsid w:val="002A724B"/>
    <w:rsid w:val="002A7962"/>
    <w:rsid w:val="002A7BB3"/>
    <w:rsid w:val="002A7EA1"/>
    <w:rsid w:val="002B02A8"/>
    <w:rsid w:val="002B08E1"/>
    <w:rsid w:val="002B0BA1"/>
    <w:rsid w:val="002B0BCE"/>
    <w:rsid w:val="002B0CBA"/>
    <w:rsid w:val="002B11ED"/>
    <w:rsid w:val="002B183F"/>
    <w:rsid w:val="002B2115"/>
    <w:rsid w:val="002B212A"/>
    <w:rsid w:val="002B3817"/>
    <w:rsid w:val="002B3BAC"/>
    <w:rsid w:val="002B3F4E"/>
    <w:rsid w:val="002B48B4"/>
    <w:rsid w:val="002B6D55"/>
    <w:rsid w:val="002B6DFB"/>
    <w:rsid w:val="002B6E74"/>
    <w:rsid w:val="002B7F98"/>
    <w:rsid w:val="002C0018"/>
    <w:rsid w:val="002C0107"/>
    <w:rsid w:val="002C0736"/>
    <w:rsid w:val="002C0A74"/>
    <w:rsid w:val="002C0BB8"/>
    <w:rsid w:val="002C101B"/>
    <w:rsid w:val="002C12FB"/>
    <w:rsid w:val="002C1482"/>
    <w:rsid w:val="002C1680"/>
    <w:rsid w:val="002C1815"/>
    <w:rsid w:val="002C1965"/>
    <w:rsid w:val="002C234C"/>
    <w:rsid w:val="002C2638"/>
    <w:rsid w:val="002C2769"/>
    <w:rsid w:val="002C3A3E"/>
    <w:rsid w:val="002C3B88"/>
    <w:rsid w:val="002C44EE"/>
    <w:rsid w:val="002C4591"/>
    <w:rsid w:val="002C4A10"/>
    <w:rsid w:val="002C580C"/>
    <w:rsid w:val="002C646B"/>
    <w:rsid w:val="002C6745"/>
    <w:rsid w:val="002C67C7"/>
    <w:rsid w:val="002C74B2"/>
    <w:rsid w:val="002C75D6"/>
    <w:rsid w:val="002D02AE"/>
    <w:rsid w:val="002D02B8"/>
    <w:rsid w:val="002D0464"/>
    <w:rsid w:val="002D0A3F"/>
    <w:rsid w:val="002D0C33"/>
    <w:rsid w:val="002D0CEE"/>
    <w:rsid w:val="002D0F33"/>
    <w:rsid w:val="002D2433"/>
    <w:rsid w:val="002D2576"/>
    <w:rsid w:val="002D289A"/>
    <w:rsid w:val="002D28DE"/>
    <w:rsid w:val="002D2956"/>
    <w:rsid w:val="002D2D3C"/>
    <w:rsid w:val="002D2FB5"/>
    <w:rsid w:val="002D3CDF"/>
    <w:rsid w:val="002D3D41"/>
    <w:rsid w:val="002D42D4"/>
    <w:rsid w:val="002D4BCF"/>
    <w:rsid w:val="002D540E"/>
    <w:rsid w:val="002D5C01"/>
    <w:rsid w:val="002D66DD"/>
    <w:rsid w:val="002D7172"/>
    <w:rsid w:val="002D7722"/>
    <w:rsid w:val="002D77BB"/>
    <w:rsid w:val="002E02AE"/>
    <w:rsid w:val="002E035A"/>
    <w:rsid w:val="002E04C2"/>
    <w:rsid w:val="002E04F0"/>
    <w:rsid w:val="002E0C67"/>
    <w:rsid w:val="002E1A26"/>
    <w:rsid w:val="002E1B9A"/>
    <w:rsid w:val="002E1DD0"/>
    <w:rsid w:val="002E20FB"/>
    <w:rsid w:val="002E2751"/>
    <w:rsid w:val="002E2863"/>
    <w:rsid w:val="002E2B6F"/>
    <w:rsid w:val="002E2FFD"/>
    <w:rsid w:val="002E30D4"/>
    <w:rsid w:val="002E3414"/>
    <w:rsid w:val="002E3662"/>
    <w:rsid w:val="002E376A"/>
    <w:rsid w:val="002E37CF"/>
    <w:rsid w:val="002E3EA8"/>
    <w:rsid w:val="002E3F64"/>
    <w:rsid w:val="002E40A2"/>
    <w:rsid w:val="002E41C9"/>
    <w:rsid w:val="002E426F"/>
    <w:rsid w:val="002E606F"/>
    <w:rsid w:val="002E635F"/>
    <w:rsid w:val="002E65F7"/>
    <w:rsid w:val="002F01AD"/>
    <w:rsid w:val="002F0403"/>
    <w:rsid w:val="002F10B2"/>
    <w:rsid w:val="002F114F"/>
    <w:rsid w:val="002F12A8"/>
    <w:rsid w:val="002F13DE"/>
    <w:rsid w:val="002F2204"/>
    <w:rsid w:val="002F2225"/>
    <w:rsid w:val="002F2836"/>
    <w:rsid w:val="002F28E1"/>
    <w:rsid w:val="002F2F1C"/>
    <w:rsid w:val="002F2F61"/>
    <w:rsid w:val="002F33B0"/>
    <w:rsid w:val="002F36C7"/>
    <w:rsid w:val="002F3E3F"/>
    <w:rsid w:val="002F41A0"/>
    <w:rsid w:val="002F45A3"/>
    <w:rsid w:val="002F543B"/>
    <w:rsid w:val="002F5E6B"/>
    <w:rsid w:val="002F67ED"/>
    <w:rsid w:val="002F6A1B"/>
    <w:rsid w:val="002F6BED"/>
    <w:rsid w:val="002F6E35"/>
    <w:rsid w:val="002F7142"/>
    <w:rsid w:val="002F7523"/>
    <w:rsid w:val="002F791F"/>
    <w:rsid w:val="002F7975"/>
    <w:rsid w:val="00300262"/>
    <w:rsid w:val="00300AF2"/>
    <w:rsid w:val="00301120"/>
    <w:rsid w:val="00301542"/>
    <w:rsid w:val="003017BD"/>
    <w:rsid w:val="00301DA4"/>
    <w:rsid w:val="00302128"/>
    <w:rsid w:val="00302A7F"/>
    <w:rsid w:val="00302B23"/>
    <w:rsid w:val="00302CF2"/>
    <w:rsid w:val="0030327C"/>
    <w:rsid w:val="003037F4"/>
    <w:rsid w:val="00303D6D"/>
    <w:rsid w:val="003049F5"/>
    <w:rsid w:val="00305A4C"/>
    <w:rsid w:val="00306329"/>
    <w:rsid w:val="00306CAA"/>
    <w:rsid w:val="00306E5D"/>
    <w:rsid w:val="003074DC"/>
    <w:rsid w:val="00307A1B"/>
    <w:rsid w:val="00307D2C"/>
    <w:rsid w:val="00310071"/>
    <w:rsid w:val="00310680"/>
    <w:rsid w:val="0031092D"/>
    <w:rsid w:val="00310E36"/>
    <w:rsid w:val="00311F70"/>
    <w:rsid w:val="00311F92"/>
    <w:rsid w:val="00312894"/>
    <w:rsid w:val="003129F8"/>
    <w:rsid w:val="003139FA"/>
    <w:rsid w:val="00313C1B"/>
    <w:rsid w:val="00314296"/>
    <w:rsid w:val="003147D6"/>
    <w:rsid w:val="00314CD2"/>
    <w:rsid w:val="0031571E"/>
    <w:rsid w:val="003159A0"/>
    <w:rsid w:val="00315B32"/>
    <w:rsid w:val="00315C04"/>
    <w:rsid w:val="00316058"/>
    <w:rsid w:val="00317A69"/>
    <w:rsid w:val="00317CF1"/>
    <w:rsid w:val="00317FF2"/>
    <w:rsid w:val="003209FC"/>
    <w:rsid w:val="00320E17"/>
    <w:rsid w:val="00320FC4"/>
    <w:rsid w:val="00320FE2"/>
    <w:rsid w:val="003216D1"/>
    <w:rsid w:val="00321F53"/>
    <w:rsid w:val="00321FD6"/>
    <w:rsid w:val="00322289"/>
    <w:rsid w:val="003225E1"/>
    <w:rsid w:val="0032282C"/>
    <w:rsid w:val="0032392B"/>
    <w:rsid w:val="00323A05"/>
    <w:rsid w:val="00323A35"/>
    <w:rsid w:val="00323EB5"/>
    <w:rsid w:val="003241F5"/>
    <w:rsid w:val="0032432D"/>
    <w:rsid w:val="00324772"/>
    <w:rsid w:val="0032498E"/>
    <w:rsid w:val="00324D4E"/>
    <w:rsid w:val="00324EC0"/>
    <w:rsid w:val="003266C3"/>
    <w:rsid w:val="00326B92"/>
    <w:rsid w:val="00326F73"/>
    <w:rsid w:val="003270D7"/>
    <w:rsid w:val="0032710F"/>
    <w:rsid w:val="00327929"/>
    <w:rsid w:val="00330032"/>
    <w:rsid w:val="003302BE"/>
    <w:rsid w:val="00330760"/>
    <w:rsid w:val="003307AB"/>
    <w:rsid w:val="00331000"/>
    <w:rsid w:val="0033126D"/>
    <w:rsid w:val="00331327"/>
    <w:rsid w:val="00331393"/>
    <w:rsid w:val="00331606"/>
    <w:rsid w:val="00331B28"/>
    <w:rsid w:val="003320A7"/>
    <w:rsid w:val="00332661"/>
    <w:rsid w:val="003331F0"/>
    <w:rsid w:val="00334269"/>
    <w:rsid w:val="00334693"/>
    <w:rsid w:val="00334BBE"/>
    <w:rsid w:val="00334CAF"/>
    <w:rsid w:val="00334D67"/>
    <w:rsid w:val="003355D2"/>
    <w:rsid w:val="003358C4"/>
    <w:rsid w:val="00335C9F"/>
    <w:rsid w:val="0033712D"/>
    <w:rsid w:val="0033763C"/>
    <w:rsid w:val="00337A37"/>
    <w:rsid w:val="003401F3"/>
    <w:rsid w:val="003407EC"/>
    <w:rsid w:val="003407F3"/>
    <w:rsid w:val="00341153"/>
    <w:rsid w:val="0034145D"/>
    <w:rsid w:val="00341699"/>
    <w:rsid w:val="00341C3D"/>
    <w:rsid w:val="0034217F"/>
    <w:rsid w:val="003421CF"/>
    <w:rsid w:val="00342481"/>
    <w:rsid w:val="00343258"/>
    <w:rsid w:val="0034397F"/>
    <w:rsid w:val="00344AF5"/>
    <w:rsid w:val="00344D3C"/>
    <w:rsid w:val="00344EDA"/>
    <w:rsid w:val="00345313"/>
    <w:rsid w:val="00345493"/>
    <w:rsid w:val="00345718"/>
    <w:rsid w:val="00345F0A"/>
    <w:rsid w:val="003460E0"/>
    <w:rsid w:val="00346264"/>
    <w:rsid w:val="003464EE"/>
    <w:rsid w:val="00346647"/>
    <w:rsid w:val="00347024"/>
    <w:rsid w:val="003471C1"/>
    <w:rsid w:val="00347622"/>
    <w:rsid w:val="00347EB4"/>
    <w:rsid w:val="00350298"/>
    <w:rsid w:val="003507AF"/>
    <w:rsid w:val="00351C42"/>
    <w:rsid w:val="00352426"/>
    <w:rsid w:val="00353336"/>
    <w:rsid w:val="003533E3"/>
    <w:rsid w:val="00353FA8"/>
    <w:rsid w:val="00355189"/>
    <w:rsid w:val="00355233"/>
    <w:rsid w:val="00355434"/>
    <w:rsid w:val="00355A7E"/>
    <w:rsid w:val="00355FD6"/>
    <w:rsid w:val="00356976"/>
    <w:rsid w:val="00356B52"/>
    <w:rsid w:val="003570A7"/>
    <w:rsid w:val="0035714E"/>
    <w:rsid w:val="003572E5"/>
    <w:rsid w:val="0035758A"/>
    <w:rsid w:val="0035779E"/>
    <w:rsid w:val="003578FE"/>
    <w:rsid w:val="0035791F"/>
    <w:rsid w:val="00357C32"/>
    <w:rsid w:val="0036027E"/>
    <w:rsid w:val="0036066E"/>
    <w:rsid w:val="003613C0"/>
    <w:rsid w:val="00361662"/>
    <w:rsid w:val="00361964"/>
    <w:rsid w:val="00361E2F"/>
    <w:rsid w:val="003620D7"/>
    <w:rsid w:val="003621CB"/>
    <w:rsid w:val="003626E1"/>
    <w:rsid w:val="00362A05"/>
    <w:rsid w:val="00362C9A"/>
    <w:rsid w:val="00362EEE"/>
    <w:rsid w:val="00363674"/>
    <w:rsid w:val="00363DF3"/>
    <w:rsid w:val="00364E8E"/>
    <w:rsid w:val="00365369"/>
    <w:rsid w:val="00365938"/>
    <w:rsid w:val="00365C1A"/>
    <w:rsid w:val="0036607F"/>
    <w:rsid w:val="00366930"/>
    <w:rsid w:val="003670ED"/>
    <w:rsid w:val="0036712D"/>
    <w:rsid w:val="00367C97"/>
    <w:rsid w:val="0037070F"/>
    <w:rsid w:val="003707A8"/>
    <w:rsid w:val="00370879"/>
    <w:rsid w:val="00370D5A"/>
    <w:rsid w:val="0037117E"/>
    <w:rsid w:val="00371936"/>
    <w:rsid w:val="00371AFB"/>
    <w:rsid w:val="003722BD"/>
    <w:rsid w:val="00372BCB"/>
    <w:rsid w:val="00373145"/>
    <w:rsid w:val="0037355D"/>
    <w:rsid w:val="00373833"/>
    <w:rsid w:val="003738BD"/>
    <w:rsid w:val="00373E6C"/>
    <w:rsid w:val="00374335"/>
    <w:rsid w:val="00374792"/>
    <w:rsid w:val="003748EE"/>
    <w:rsid w:val="00375402"/>
    <w:rsid w:val="0037561B"/>
    <w:rsid w:val="00375642"/>
    <w:rsid w:val="00375711"/>
    <w:rsid w:val="00376AF7"/>
    <w:rsid w:val="00376C4E"/>
    <w:rsid w:val="00377030"/>
    <w:rsid w:val="00377285"/>
    <w:rsid w:val="0037762E"/>
    <w:rsid w:val="00377821"/>
    <w:rsid w:val="00377C02"/>
    <w:rsid w:val="003801E7"/>
    <w:rsid w:val="00380D37"/>
    <w:rsid w:val="003811D4"/>
    <w:rsid w:val="00381ABC"/>
    <w:rsid w:val="00381CA5"/>
    <w:rsid w:val="003820C4"/>
    <w:rsid w:val="00382D6B"/>
    <w:rsid w:val="00382FF3"/>
    <w:rsid w:val="0038411D"/>
    <w:rsid w:val="003847C8"/>
    <w:rsid w:val="0038488E"/>
    <w:rsid w:val="00384989"/>
    <w:rsid w:val="00384CCD"/>
    <w:rsid w:val="00384DE4"/>
    <w:rsid w:val="00385ACC"/>
    <w:rsid w:val="0038681D"/>
    <w:rsid w:val="00387735"/>
    <w:rsid w:val="00387A4D"/>
    <w:rsid w:val="00387AFA"/>
    <w:rsid w:val="003910A5"/>
    <w:rsid w:val="003917AB"/>
    <w:rsid w:val="00391C54"/>
    <w:rsid w:val="00391FA7"/>
    <w:rsid w:val="003926C4"/>
    <w:rsid w:val="003929D1"/>
    <w:rsid w:val="00392A14"/>
    <w:rsid w:val="00392BC1"/>
    <w:rsid w:val="00392C0B"/>
    <w:rsid w:val="00392D2D"/>
    <w:rsid w:val="00392D36"/>
    <w:rsid w:val="00392EED"/>
    <w:rsid w:val="00392FAC"/>
    <w:rsid w:val="00393209"/>
    <w:rsid w:val="003936A1"/>
    <w:rsid w:val="00393743"/>
    <w:rsid w:val="003938BA"/>
    <w:rsid w:val="003939DB"/>
    <w:rsid w:val="00393AFE"/>
    <w:rsid w:val="0039484C"/>
    <w:rsid w:val="00394B88"/>
    <w:rsid w:val="003952CB"/>
    <w:rsid w:val="003956EE"/>
    <w:rsid w:val="00395F5C"/>
    <w:rsid w:val="00396540"/>
    <w:rsid w:val="003969D9"/>
    <w:rsid w:val="0039749E"/>
    <w:rsid w:val="00397ABD"/>
    <w:rsid w:val="003A0180"/>
    <w:rsid w:val="003A0D16"/>
    <w:rsid w:val="003A0E04"/>
    <w:rsid w:val="003A10B8"/>
    <w:rsid w:val="003A1386"/>
    <w:rsid w:val="003A1A38"/>
    <w:rsid w:val="003A3196"/>
    <w:rsid w:val="003A31AB"/>
    <w:rsid w:val="003A3FD8"/>
    <w:rsid w:val="003A4481"/>
    <w:rsid w:val="003A57E5"/>
    <w:rsid w:val="003A62D0"/>
    <w:rsid w:val="003A68B1"/>
    <w:rsid w:val="003A6A32"/>
    <w:rsid w:val="003A799C"/>
    <w:rsid w:val="003A7C0A"/>
    <w:rsid w:val="003A7F6D"/>
    <w:rsid w:val="003B068E"/>
    <w:rsid w:val="003B0796"/>
    <w:rsid w:val="003B28FE"/>
    <w:rsid w:val="003B299D"/>
    <w:rsid w:val="003B3133"/>
    <w:rsid w:val="003B3D69"/>
    <w:rsid w:val="003B3DFE"/>
    <w:rsid w:val="003B42FD"/>
    <w:rsid w:val="003B4914"/>
    <w:rsid w:val="003B4FF5"/>
    <w:rsid w:val="003B5021"/>
    <w:rsid w:val="003B5457"/>
    <w:rsid w:val="003B590B"/>
    <w:rsid w:val="003B5E4A"/>
    <w:rsid w:val="003B5E9B"/>
    <w:rsid w:val="003B5EF6"/>
    <w:rsid w:val="003B60A8"/>
    <w:rsid w:val="003B653E"/>
    <w:rsid w:val="003B666A"/>
    <w:rsid w:val="003B6A8B"/>
    <w:rsid w:val="003B6AB0"/>
    <w:rsid w:val="003B6DB1"/>
    <w:rsid w:val="003C050B"/>
    <w:rsid w:val="003C09AC"/>
    <w:rsid w:val="003C1087"/>
    <w:rsid w:val="003C1A35"/>
    <w:rsid w:val="003C1B71"/>
    <w:rsid w:val="003C1E70"/>
    <w:rsid w:val="003C2809"/>
    <w:rsid w:val="003C30EC"/>
    <w:rsid w:val="003C327E"/>
    <w:rsid w:val="003C3BCE"/>
    <w:rsid w:val="003C3CFB"/>
    <w:rsid w:val="003C3D83"/>
    <w:rsid w:val="003C444B"/>
    <w:rsid w:val="003C4A21"/>
    <w:rsid w:val="003C4C30"/>
    <w:rsid w:val="003C5057"/>
    <w:rsid w:val="003C51A0"/>
    <w:rsid w:val="003C51FB"/>
    <w:rsid w:val="003C5224"/>
    <w:rsid w:val="003C547F"/>
    <w:rsid w:val="003C54B9"/>
    <w:rsid w:val="003C5E33"/>
    <w:rsid w:val="003C5EF0"/>
    <w:rsid w:val="003C62BB"/>
    <w:rsid w:val="003C6657"/>
    <w:rsid w:val="003C69EF"/>
    <w:rsid w:val="003C6C4D"/>
    <w:rsid w:val="003C6FCC"/>
    <w:rsid w:val="003C749A"/>
    <w:rsid w:val="003C7874"/>
    <w:rsid w:val="003C7D73"/>
    <w:rsid w:val="003C7FC5"/>
    <w:rsid w:val="003C7FC7"/>
    <w:rsid w:val="003D02D5"/>
    <w:rsid w:val="003D0CA2"/>
    <w:rsid w:val="003D144F"/>
    <w:rsid w:val="003D20A7"/>
    <w:rsid w:val="003D2364"/>
    <w:rsid w:val="003D2387"/>
    <w:rsid w:val="003D2A3F"/>
    <w:rsid w:val="003D2DFA"/>
    <w:rsid w:val="003D2E89"/>
    <w:rsid w:val="003D3283"/>
    <w:rsid w:val="003D350E"/>
    <w:rsid w:val="003D35FC"/>
    <w:rsid w:val="003D37AA"/>
    <w:rsid w:val="003D39E3"/>
    <w:rsid w:val="003D3D5A"/>
    <w:rsid w:val="003D3F06"/>
    <w:rsid w:val="003D4110"/>
    <w:rsid w:val="003D4565"/>
    <w:rsid w:val="003D4636"/>
    <w:rsid w:val="003D49F1"/>
    <w:rsid w:val="003D4E1E"/>
    <w:rsid w:val="003D56A1"/>
    <w:rsid w:val="003D6550"/>
    <w:rsid w:val="003D65B8"/>
    <w:rsid w:val="003D6E91"/>
    <w:rsid w:val="003D7442"/>
    <w:rsid w:val="003D76F6"/>
    <w:rsid w:val="003E0033"/>
    <w:rsid w:val="003E0130"/>
    <w:rsid w:val="003E069E"/>
    <w:rsid w:val="003E0769"/>
    <w:rsid w:val="003E0862"/>
    <w:rsid w:val="003E1381"/>
    <w:rsid w:val="003E17F6"/>
    <w:rsid w:val="003E19D4"/>
    <w:rsid w:val="003E2240"/>
    <w:rsid w:val="003E2CA2"/>
    <w:rsid w:val="003E351F"/>
    <w:rsid w:val="003E40AB"/>
    <w:rsid w:val="003E4677"/>
    <w:rsid w:val="003E52D9"/>
    <w:rsid w:val="003E5555"/>
    <w:rsid w:val="003E5B56"/>
    <w:rsid w:val="003E667A"/>
    <w:rsid w:val="003E67CA"/>
    <w:rsid w:val="003E7167"/>
    <w:rsid w:val="003E7399"/>
    <w:rsid w:val="003E7980"/>
    <w:rsid w:val="003E7D82"/>
    <w:rsid w:val="003E7ECD"/>
    <w:rsid w:val="003F059A"/>
    <w:rsid w:val="003F06F1"/>
    <w:rsid w:val="003F0A71"/>
    <w:rsid w:val="003F0C3D"/>
    <w:rsid w:val="003F0CB0"/>
    <w:rsid w:val="003F18C4"/>
    <w:rsid w:val="003F1E18"/>
    <w:rsid w:val="003F1E8B"/>
    <w:rsid w:val="003F20C9"/>
    <w:rsid w:val="003F3535"/>
    <w:rsid w:val="003F3721"/>
    <w:rsid w:val="003F40AB"/>
    <w:rsid w:val="003F4723"/>
    <w:rsid w:val="003F4873"/>
    <w:rsid w:val="003F4914"/>
    <w:rsid w:val="003F4DC0"/>
    <w:rsid w:val="003F5A7F"/>
    <w:rsid w:val="003F5C87"/>
    <w:rsid w:val="003F5F19"/>
    <w:rsid w:val="003F673D"/>
    <w:rsid w:val="003F68FA"/>
    <w:rsid w:val="003F6B12"/>
    <w:rsid w:val="003F7443"/>
    <w:rsid w:val="003F7990"/>
    <w:rsid w:val="003F7A8A"/>
    <w:rsid w:val="003F7B1D"/>
    <w:rsid w:val="003F7C15"/>
    <w:rsid w:val="003F7E61"/>
    <w:rsid w:val="004012E0"/>
    <w:rsid w:val="00401AA2"/>
    <w:rsid w:val="00401AE2"/>
    <w:rsid w:val="00401B68"/>
    <w:rsid w:val="00401EB0"/>
    <w:rsid w:val="004025C6"/>
    <w:rsid w:val="00402FE5"/>
    <w:rsid w:val="00404670"/>
    <w:rsid w:val="0040497D"/>
    <w:rsid w:val="00405960"/>
    <w:rsid w:val="00405D78"/>
    <w:rsid w:val="00406140"/>
    <w:rsid w:val="00406493"/>
    <w:rsid w:val="00406ABA"/>
    <w:rsid w:val="0040768B"/>
    <w:rsid w:val="004079FA"/>
    <w:rsid w:val="004102BE"/>
    <w:rsid w:val="00410AD8"/>
    <w:rsid w:val="004112C4"/>
    <w:rsid w:val="00411F0E"/>
    <w:rsid w:val="00412E4D"/>
    <w:rsid w:val="00412EB8"/>
    <w:rsid w:val="0041365E"/>
    <w:rsid w:val="00413881"/>
    <w:rsid w:val="00413EAB"/>
    <w:rsid w:val="00414067"/>
    <w:rsid w:val="004140EB"/>
    <w:rsid w:val="0041472E"/>
    <w:rsid w:val="004152FF"/>
    <w:rsid w:val="004157AB"/>
    <w:rsid w:val="004169A7"/>
    <w:rsid w:val="00416C7F"/>
    <w:rsid w:val="00416EB4"/>
    <w:rsid w:val="00416FC9"/>
    <w:rsid w:val="0041731D"/>
    <w:rsid w:val="00417AA0"/>
    <w:rsid w:val="00420011"/>
    <w:rsid w:val="004202A5"/>
    <w:rsid w:val="004204B6"/>
    <w:rsid w:val="0042092A"/>
    <w:rsid w:val="004212A8"/>
    <w:rsid w:val="004214F8"/>
    <w:rsid w:val="0042163C"/>
    <w:rsid w:val="004218A7"/>
    <w:rsid w:val="00421E5B"/>
    <w:rsid w:val="00421FCE"/>
    <w:rsid w:val="00422070"/>
    <w:rsid w:val="00422539"/>
    <w:rsid w:val="00422A1D"/>
    <w:rsid w:val="00422B7A"/>
    <w:rsid w:val="00422F08"/>
    <w:rsid w:val="00423125"/>
    <w:rsid w:val="00423267"/>
    <w:rsid w:val="00424118"/>
    <w:rsid w:val="004241A5"/>
    <w:rsid w:val="00425338"/>
    <w:rsid w:val="004256F5"/>
    <w:rsid w:val="0042607D"/>
    <w:rsid w:val="00426177"/>
    <w:rsid w:val="00427484"/>
    <w:rsid w:val="00427F10"/>
    <w:rsid w:val="0043019D"/>
    <w:rsid w:val="00430E9C"/>
    <w:rsid w:val="0043144C"/>
    <w:rsid w:val="00431454"/>
    <w:rsid w:val="00431A83"/>
    <w:rsid w:val="00432090"/>
    <w:rsid w:val="00432256"/>
    <w:rsid w:val="004323E2"/>
    <w:rsid w:val="00432949"/>
    <w:rsid w:val="00432B05"/>
    <w:rsid w:val="00432BDA"/>
    <w:rsid w:val="00432DC4"/>
    <w:rsid w:val="004333AD"/>
    <w:rsid w:val="00433761"/>
    <w:rsid w:val="00434F9D"/>
    <w:rsid w:val="00435378"/>
    <w:rsid w:val="004355DB"/>
    <w:rsid w:val="004356C6"/>
    <w:rsid w:val="00435A91"/>
    <w:rsid w:val="00435FCE"/>
    <w:rsid w:val="00436C45"/>
    <w:rsid w:val="004373D6"/>
    <w:rsid w:val="004402BE"/>
    <w:rsid w:val="00440342"/>
    <w:rsid w:val="004404A9"/>
    <w:rsid w:val="00440612"/>
    <w:rsid w:val="00440627"/>
    <w:rsid w:val="004410BA"/>
    <w:rsid w:val="004411D4"/>
    <w:rsid w:val="0044140B"/>
    <w:rsid w:val="00441416"/>
    <w:rsid w:val="00441960"/>
    <w:rsid w:val="004419A3"/>
    <w:rsid w:val="00441E3A"/>
    <w:rsid w:val="004422DC"/>
    <w:rsid w:val="00442DDB"/>
    <w:rsid w:val="004435B0"/>
    <w:rsid w:val="00443894"/>
    <w:rsid w:val="004445AF"/>
    <w:rsid w:val="00444F33"/>
    <w:rsid w:val="00445C20"/>
    <w:rsid w:val="004460E2"/>
    <w:rsid w:val="004467AB"/>
    <w:rsid w:val="004468CD"/>
    <w:rsid w:val="00447E7A"/>
    <w:rsid w:val="00447F3D"/>
    <w:rsid w:val="00450441"/>
    <w:rsid w:val="004504EF"/>
    <w:rsid w:val="00450B4B"/>
    <w:rsid w:val="0045131B"/>
    <w:rsid w:val="004515BF"/>
    <w:rsid w:val="00452F6C"/>
    <w:rsid w:val="004533F9"/>
    <w:rsid w:val="004537C4"/>
    <w:rsid w:val="004537F1"/>
    <w:rsid w:val="00453D94"/>
    <w:rsid w:val="0045433E"/>
    <w:rsid w:val="00454D20"/>
    <w:rsid w:val="0045519B"/>
    <w:rsid w:val="004560AF"/>
    <w:rsid w:val="00456733"/>
    <w:rsid w:val="0045717F"/>
    <w:rsid w:val="00457780"/>
    <w:rsid w:val="00457A6E"/>
    <w:rsid w:val="00457BCE"/>
    <w:rsid w:val="00457E33"/>
    <w:rsid w:val="004607AE"/>
    <w:rsid w:val="00460A8E"/>
    <w:rsid w:val="00460CE1"/>
    <w:rsid w:val="00460ED9"/>
    <w:rsid w:val="004612E9"/>
    <w:rsid w:val="00461622"/>
    <w:rsid w:val="00462578"/>
    <w:rsid w:val="00462704"/>
    <w:rsid w:val="00462AF4"/>
    <w:rsid w:val="00462E62"/>
    <w:rsid w:val="00463593"/>
    <w:rsid w:val="00463674"/>
    <w:rsid w:val="00463C6D"/>
    <w:rsid w:val="004643A9"/>
    <w:rsid w:val="00464683"/>
    <w:rsid w:val="0046518E"/>
    <w:rsid w:val="004653ED"/>
    <w:rsid w:val="00465710"/>
    <w:rsid w:val="00465BEF"/>
    <w:rsid w:val="00465F90"/>
    <w:rsid w:val="00466126"/>
    <w:rsid w:val="004668EC"/>
    <w:rsid w:val="00466E11"/>
    <w:rsid w:val="004670E9"/>
    <w:rsid w:val="00467670"/>
    <w:rsid w:val="004679DE"/>
    <w:rsid w:val="00467B53"/>
    <w:rsid w:val="004703AF"/>
    <w:rsid w:val="004707C1"/>
    <w:rsid w:val="00470CA6"/>
    <w:rsid w:val="004718BF"/>
    <w:rsid w:val="00471EE7"/>
    <w:rsid w:val="00472174"/>
    <w:rsid w:val="004730CB"/>
    <w:rsid w:val="00473587"/>
    <w:rsid w:val="004735BA"/>
    <w:rsid w:val="00473ABD"/>
    <w:rsid w:val="00473D1A"/>
    <w:rsid w:val="00473E91"/>
    <w:rsid w:val="004743C7"/>
    <w:rsid w:val="00474F13"/>
    <w:rsid w:val="004752B3"/>
    <w:rsid w:val="004755A2"/>
    <w:rsid w:val="004757F0"/>
    <w:rsid w:val="004758DA"/>
    <w:rsid w:val="00475939"/>
    <w:rsid w:val="00477683"/>
    <w:rsid w:val="00477704"/>
    <w:rsid w:val="0048022C"/>
    <w:rsid w:val="00480BE2"/>
    <w:rsid w:val="00480E74"/>
    <w:rsid w:val="00480F4E"/>
    <w:rsid w:val="0048143A"/>
    <w:rsid w:val="004827CC"/>
    <w:rsid w:val="00483065"/>
    <w:rsid w:val="0048321A"/>
    <w:rsid w:val="00483517"/>
    <w:rsid w:val="0048363B"/>
    <w:rsid w:val="004836EB"/>
    <w:rsid w:val="004836EC"/>
    <w:rsid w:val="00483715"/>
    <w:rsid w:val="004837D7"/>
    <w:rsid w:val="0048433B"/>
    <w:rsid w:val="00484D05"/>
    <w:rsid w:val="004850C8"/>
    <w:rsid w:val="00485538"/>
    <w:rsid w:val="00485631"/>
    <w:rsid w:val="00485ABB"/>
    <w:rsid w:val="00485CCA"/>
    <w:rsid w:val="00485EA5"/>
    <w:rsid w:val="00485FAF"/>
    <w:rsid w:val="004866B3"/>
    <w:rsid w:val="00486B9D"/>
    <w:rsid w:val="00486BF5"/>
    <w:rsid w:val="004876FA"/>
    <w:rsid w:val="00487744"/>
    <w:rsid w:val="004877D9"/>
    <w:rsid w:val="004878A4"/>
    <w:rsid w:val="00487DD2"/>
    <w:rsid w:val="00487DDF"/>
    <w:rsid w:val="00487E1D"/>
    <w:rsid w:val="00487F19"/>
    <w:rsid w:val="00490267"/>
    <w:rsid w:val="00490700"/>
    <w:rsid w:val="00490878"/>
    <w:rsid w:val="00490BD3"/>
    <w:rsid w:val="00490E9F"/>
    <w:rsid w:val="00491929"/>
    <w:rsid w:val="0049252E"/>
    <w:rsid w:val="00492628"/>
    <w:rsid w:val="00492859"/>
    <w:rsid w:val="00492ADD"/>
    <w:rsid w:val="00492B4B"/>
    <w:rsid w:val="00492D9A"/>
    <w:rsid w:val="00493038"/>
    <w:rsid w:val="004931D0"/>
    <w:rsid w:val="004931F7"/>
    <w:rsid w:val="004937E3"/>
    <w:rsid w:val="004946D6"/>
    <w:rsid w:val="0049539A"/>
    <w:rsid w:val="00495AE6"/>
    <w:rsid w:val="00496101"/>
    <w:rsid w:val="0049655D"/>
    <w:rsid w:val="004969F8"/>
    <w:rsid w:val="004A0CBA"/>
    <w:rsid w:val="004A1423"/>
    <w:rsid w:val="004A1602"/>
    <w:rsid w:val="004A1A8F"/>
    <w:rsid w:val="004A2036"/>
    <w:rsid w:val="004A220A"/>
    <w:rsid w:val="004A27DA"/>
    <w:rsid w:val="004A2F11"/>
    <w:rsid w:val="004A3077"/>
    <w:rsid w:val="004A3809"/>
    <w:rsid w:val="004A3834"/>
    <w:rsid w:val="004A3FE6"/>
    <w:rsid w:val="004A41AB"/>
    <w:rsid w:val="004A4862"/>
    <w:rsid w:val="004A527D"/>
    <w:rsid w:val="004A52EE"/>
    <w:rsid w:val="004A5488"/>
    <w:rsid w:val="004A5E79"/>
    <w:rsid w:val="004A6553"/>
    <w:rsid w:val="004A676B"/>
    <w:rsid w:val="004A71AF"/>
    <w:rsid w:val="004A7340"/>
    <w:rsid w:val="004A76A9"/>
    <w:rsid w:val="004B003D"/>
    <w:rsid w:val="004B06C1"/>
    <w:rsid w:val="004B0D04"/>
    <w:rsid w:val="004B0EAC"/>
    <w:rsid w:val="004B12BE"/>
    <w:rsid w:val="004B1345"/>
    <w:rsid w:val="004B184E"/>
    <w:rsid w:val="004B198B"/>
    <w:rsid w:val="004B1F47"/>
    <w:rsid w:val="004B252D"/>
    <w:rsid w:val="004B27F8"/>
    <w:rsid w:val="004B2A29"/>
    <w:rsid w:val="004B2C0D"/>
    <w:rsid w:val="004B35F5"/>
    <w:rsid w:val="004B422D"/>
    <w:rsid w:val="004B50AF"/>
    <w:rsid w:val="004B56C5"/>
    <w:rsid w:val="004B5812"/>
    <w:rsid w:val="004B5937"/>
    <w:rsid w:val="004B6310"/>
    <w:rsid w:val="004B65B1"/>
    <w:rsid w:val="004B7743"/>
    <w:rsid w:val="004C0211"/>
    <w:rsid w:val="004C0791"/>
    <w:rsid w:val="004C08D1"/>
    <w:rsid w:val="004C0D55"/>
    <w:rsid w:val="004C1563"/>
    <w:rsid w:val="004C2CFD"/>
    <w:rsid w:val="004C2DBC"/>
    <w:rsid w:val="004C2E84"/>
    <w:rsid w:val="004C39B5"/>
    <w:rsid w:val="004C4592"/>
    <w:rsid w:val="004C45AE"/>
    <w:rsid w:val="004C69C7"/>
    <w:rsid w:val="004C70F7"/>
    <w:rsid w:val="004C7985"/>
    <w:rsid w:val="004C7E4B"/>
    <w:rsid w:val="004D01BE"/>
    <w:rsid w:val="004D0206"/>
    <w:rsid w:val="004D0BD7"/>
    <w:rsid w:val="004D101E"/>
    <w:rsid w:val="004D160B"/>
    <w:rsid w:val="004D1BB4"/>
    <w:rsid w:val="004D1CA6"/>
    <w:rsid w:val="004D21C5"/>
    <w:rsid w:val="004D275C"/>
    <w:rsid w:val="004D2854"/>
    <w:rsid w:val="004D2A1A"/>
    <w:rsid w:val="004D2A26"/>
    <w:rsid w:val="004D2FF2"/>
    <w:rsid w:val="004D3C79"/>
    <w:rsid w:val="004D4640"/>
    <w:rsid w:val="004D4730"/>
    <w:rsid w:val="004D4DA6"/>
    <w:rsid w:val="004D5368"/>
    <w:rsid w:val="004D58E2"/>
    <w:rsid w:val="004D6024"/>
    <w:rsid w:val="004D6095"/>
    <w:rsid w:val="004D63DE"/>
    <w:rsid w:val="004D6504"/>
    <w:rsid w:val="004D6549"/>
    <w:rsid w:val="004D66D5"/>
    <w:rsid w:val="004D6F93"/>
    <w:rsid w:val="004D71A7"/>
    <w:rsid w:val="004E0B4A"/>
    <w:rsid w:val="004E1532"/>
    <w:rsid w:val="004E1CB0"/>
    <w:rsid w:val="004E1DD8"/>
    <w:rsid w:val="004E2296"/>
    <w:rsid w:val="004E25E6"/>
    <w:rsid w:val="004E2C29"/>
    <w:rsid w:val="004E3048"/>
    <w:rsid w:val="004E3526"/>
    <w:rsid w:val="004E3F6A"/>
    <w:rsid w:val="004E496A"/>
    <w:rsid w:val="004E49EB"/>
    <w:rsid w:val="004E4EA3"/>
    <w:rsid w:val="004E5271"/>
    <w:rsid w:val="004E58AE"/>
    <w:rsid w:val="004E5C21"/>
    <w:rsid w:val="004E620E"/>
    <w:rsid w:val="004E6251"/>
    <w:rsid w:val="004E6958"/>
    <w:rsid w:val="004E6D7F"/>
    <w:rsid w:val="004E6E38"/>
    <w:rsid w:val="004E70A3"/>
    <w:rsid w:val="004E7342"/>
    <w:rsid w:val="004E7508"/>
    <w:rsid w:val="004E7AA5"/>
    <w:rsid w:val="004E7AAC"/>
    <w:rsid w:val="004F014E"/>
    <w:rsid w:val="004F07F8"/>
    <w:rsid w:val="004F0BA4"/>
    <w:rsid w:val="004F0DFD"/>
    <w:rsid w:val="004F0FDA"/>
    <w:rsid w:val="004F1891"/>
    <w:rsid w:val="004F1C97"/>
    <w:rsid w:val="004F1D57"/>
    <w:rsid w:val="004F2213"/>
    <w:rsid w:val="004F32FE"/>
    <w:rsid w:val="004F3A66"/>
    <w:rsid w:val="004F458F"/>
    <w:rsid w:val="004F4D33"/>
    <w:rsid w:val="004F5375"/>
    <w:rsid w:val="004F5AFC"/>
    <w:rsid w:val="004F5F53"/>
    <w:rsid w:val="004F7130"/>
    <w:rsid w:val="004F7627"/>
    <w:rsid w:val="004F7754"/>
    <w:rsid w:val="004F7806"/>
    <w:rsid w:val="004F7DB2"/>
    <w:rsid w:val="004F7DC8"/>
    <w:rsid w:val="004F7E97"/>
    <w:rsid w:val="00500014"/>
    <w:rsid w:val="00500798"/>
    <w:rsid w:val="00501B38"/>
    <w:rsid w:val="00501BA8"/>
    <w:rsid w:val="00501DEE"/>
    <w:rsid w:val="00501F97"/>
    <w:rsid w:val="00502736"/>
    <w:rsid w:val="00503133"/>
    <w:rsid w:val="00503943"/>
    <w:rsid w:val="0050460B"/>
    <w:rsid w:val="005046A2"/>
    <w:rsid w:val="00504A64"/>
    <w:rsid w:val="00505009"/>
    <w:rsid w:val="00505053"/>
    <w:rsid w:val="0050525F"/>
    <w:rsid w:val="0050558C"/>
    <w:rsid w:val="005056E9"/>
    <w:rsid w:val="00505C91"/>
    <w:rsid w:val="0050665B"/>
    <w:rsid w:val="00506BE7"/>
    <w:rsid w:val="00506C90"/>
    <w:rsid w:val="00506E67"/>
    <w:rsid w:val="00507350"/>
    <w:rsid w:val="0050749F"/>
    <w:rsid w:val="00510691"/>
    <w:rsid w:val="00510A5A"/>
    <w:rsid w:val="00511A8B"/>
    <w:rsid w:val="00511B03"/>
    <w:rsid w:val="00511B08"/>
    <w:rsid w:val="00512ACB"/>
    <w:rsid w:val="00512EC2"/>
    <w:rsid w:val="00513323"/>
    <w:rsid w:val="005135CD"/>
    <w:rsid w:val="00513710"/>
    <w:rsid w:val="00513974"/>
    <w:rsid w:val="00514462"/>
    <w:rsid w:val="00514898"/>
    <w:rsid w:val="00514CA3"/>
    <w:rsid w:val="00514F73"/>
    <w:rsid w:val="005155F9"/>
    <w:rsid w:val="00515872"/>
    <w:rsid w:val="00515A59"/>
    <w:rsid w:val="00515D89"/>
    <w:rsid w:val="005160C2"/>
    <w:rsid w:val="00516855"/>
    <w:rsid w:val="00517715"/>
    <w:rsid w:val="00517A2B"/>
    <w:rsid w:val="00517E47"/>
    <w:rsid w:val="005200A8"/>
    <w:rsid w:val="00520BCB"/>
    <w:rsid w:val="00520D37"/>
    <w:rsid w:val="0052113E"/>
    <w:rsid w:val="00521223"/>
    <w:rsid w:val="0052156E"/>
    <w:rsid w:val="0052242C"/>
    <w:rsid w:val="0052273B"/>
    <w:rsid w:val="00524613"/>
    <w:rsid w:val="00524A9E"/>
    <w:rsid w:val="00525D35"/>
    <w:rsid w:val="0052606A"/>
    <w:rsid w:val="0052662B"/>
    <w:rsid w:val="0052759E"/>
    <w:rsid w:val="00527991"/>
    <w:rsid w:val="005300A2"/>
    <w:rsid w:val="0053045A"/>
    <w:rsid w:val="005307C7"/>
    <w:rsid w:val="00530936"/>
    <w:rsid w:val="00530A25"/>
    <w:rsid w:val="00530AD6"/>
    <w:rsid w:val="005323CD"/>
    <w:rsid w:val="00532641"/>
    <w:rsid w:val="00532668"/>
    <w:rsid w:val="005327C6"/>
    <w:rsid w:val="005331F3"/>
    <w:rsid w:val="005332E4"/>
    <w:rsid w:val="005334ED"/>
    <w:rsid w:val="00534491"/>
    <w:rsid w:val="00534817"/>
    <w:rsid w:val="005348B0"/>
    <w:rsid w:val="00534BD8"/>
    <w:rsid w:val="00534EE4"/>
    <w:rsid w:val="005356F7"/>
    <w:rsid w:val="00536733"/>
    <w:rsid w:val="00536ACB"/>
    <w:rsid w:val="00537026"/>
    <w:rsid w:val="005375BF"/>
    <w:rsid w:val="00537743"/>
    <w:rsid w:val="00540479"/>
    <w:rsid w:val="00540DA6"/>
    <w:rsid w:val="00540DC4"/>
    <w:rsid w:val="00540F19"/>
    <w:rsid w:val="00540FEF"/>
    <w:rsid w:val="00541085"/>
    <w:rsid w:val="00541A7B"/>
    <w:rsid w:val="00541D4C"/>
    <w:rsid w:val="00541F09"/>
    <w:rsid w:val="005423EF"/>
    <w:rsid w:val="00542671"/>
    <w:rsid w:val="00542B69"/>
    <w:rsid w:val="00542C74"/>
    <w:rsid w:val="00542D99"/>
    <w:rsid w:val="0054332C"/>
    <w:rsid w:val="00543416"/>
    <w:rsid w:val="00544018"/>
    <w:rsid w:val="00545EC1"/>
    <w:rsid w:val="00546938"/>
    <w:rsid w:val="00547364"/>
    <w:rsid w:val="005475DD"/>
    <w:rsid w:val="005502F3"/>
    <w:rsid w:val="00550550"/>
    <w:rsid w:val="00550563"/>
    <w:rsid w:val="0055087D"/>
    <w:rsid w:val="00550C78"/>
    <w:rsid w:val="00551602"/>
    <w:rsid w:val="00551B0C"/>
    <w:rsid w:val="00551DB1"/>
    <w:rsid w:val="0055205E"/>
    <w:rsid w:val="00552AD6"/>
    <w:rsid w:val="0055303C"/>
    <w:rsid w:val="00553536"/>
    <w:rsid w:val="00553B7C"/>
    <w:rsid w:val="00554450"/>
    <w:rsid w:val="00554C94"/>
    <w:rsid w:val="00554CDF"/>
    <w:rsid w:val="00555240"/>
    <w:rsid w:val="00555415"/>
    <w:rsid w:val="005558F8"/>
    <w:rsid w:val="00555A28"/>
    <w:rsid w:val="005565E5"/>
    <w:rsid w:val="005567A4"/>
    <w:rsid w:val="005568FB"/>
    <w:rsid w:val="00556F46"/>
    <w:rsid w:val="00557F24"/>
    <w:rsid w:val="0056107E"/>
    <w:rsid w:val="005610C7"/>
    <w:rsid w:val="005611B0"/>
    <w:rsid w:val="005619BD"/>
    <w:rsid w:val="00561B9F"/>
    <w:rsid w:val="0056221F"/>
    <w:rsid w:val="005622B5"/>
    <w:rsid w:val="00562D19"/>
    <w:rsid w:val="00563236"/>
    <w:rsid w:val="00563644"/>
    <w:rsid w:val="00564D8C"/>
    <w:rsid w:val="00565A02"/>
    <w:rsid w:val="00565FD8"/>
    <w:rsid w:val="00567F85"/>
    <w:rsid w:val="0057018F"/>
    <w:rsid w:val="0057066A"/>
    <w:rsid w:val="005712CA"/>
    <w:rsid w:val="00571712"/>
    <w:rsid w:val="00572FAA"/>
    <w:rsid w:val="005731EF"/>
    <w:rsid w:val="005734E1"/>
    <w:rsid w:val="00573ACB"/>
    <w:rsid w:val="005741D1"/>
    <w:rsid w:val="005743C2"/>
    <w:rsid w:val="0057455A"/>
    <w:rsid w:val="00574650"/>
    <w:rsid w:val="00574862"/>
    <w:rsid w:val="005749E7"/>
    <w:rsid w:val="00574EEF"/>
    <w:rsid w:val="0057554A"/>
    <w:rsid w:val="00575E1E"/>
    <w:rsid w:val="00576831"/>
    <w:rsid w:val="005769AE"/>
    <w:rsid w:val="00576DFF"/>
    <w:rsid w:val="00576FAE"/>
    <w:rsid w:val="00577527"/>
    <w:rsid w:val="005778AA"/>
    <w:rsid w:val="00577BE0"/>
    <w:rsid w:val="00577CBC"/>
    <w:rsid w:val="00577F3A"/>
    <w:rsid w:val="0058008C"/>
    <w:rsid w:val="005800CD"/>
    <w:rsid w:val="005813BE"/>
    <w:rsid w:val="00581943"/>
    <w:rsid w:val="00581962"/>
    <w:rsid w:val="005819E0"/>
    <w:rsid w:val="005823C4"/>
    <w:rsid w:val="005827B4"/>
    <w:rsid w:val="005827BF"/>
    <w:rsid w:val="00582C17"/>
    <w:rsid w:val="00582DEB"/>
    <w:rsid w:val="00582FE1"/>
    <w:rsid w:val="00583567"/>
    <w:rsid w:val="00584258"/>
    <w:rsid w:val="00584512"/>
    <w:rsid w:val="00585307"/>
    <w:rsid w:val="00585FA4"/>
    <w:rsid w:val="00586654"/>
    <w:rsid w:val="00586FA6"/>
    <w:rsid w:val="005877E9"/>
    <w:rsid w:val="00587AAA"/>
    <w:rsid w:val="005900A7"/>
    <w:rsid w:val="005903BD"/>
    <w:rsid w:val="005906C8"/>
    <w:rsid w:val="00590C84"/>
    <w:rsid w:val="00590D43"/>
    <w:rsid w:val="00590F7C"/>
    <w:rsid w:val="00590F98"/>
    <w:rsid w:val="0059159F"/>
    <w:rsid w:val="00592624"/>
    <w:rsid w:val="005926CD"/>
    <w:rsid w:val="00593240"/>
    <w:rsid w:val="005932D5"/>
    <w:rsid w:val="00593B4B"/>
    <w:rsid w:val="00593DCB"/>
    <w:rsid w:val="0059445A"/>
    <w:rsid w:val="005951F8"/>
    <w:rsid w:val="005954D0"/>
    <w:rsid w:val="0059563F"/>
    <w:rsid w:val="005958C6"/>
    <w:rsid w:val="00596179"/>
    <w:rsid w:val="005962F3"/>
    <w:rsid w:val="00596339"/>
    <w:rsid w:val="005969C9"/>
    <w:rsid w:val="00596BC5"/>
    <w:rsid w:val="00597A89"/>
    <w:rsid w:val="005A007C"/>
    <w:rsid w:val="005A0FDE"/>
    <w:rsid w:val="005A1882"/>
    <w:rsid w:val="005A19A5"/>
    <w:rsid w:val="005A1A6C"/>
    <w:rsid w:val="005A23A5"/>
    <w:rsid w:val="005A2502"/>
    <w:rsid w:val="005A2913"/>
    <w:rsid w:val="005A3315"/>
    <w:rsid w:val="005A341B"/>
    <w:rsid w:val="005A43FB"/>
    <w:rsid w:val="005A4834"/>
    <w:rsid w:val="005A48D0"/>
    <w:rsid w:val="005A57FA"/>
    <w:rsid w:val="005A5C8A"/>
    <w:rsid w:val="005A5D3B"/>
    <w:rsid w:val="005A6842"/>
    <w:rsid w:val="005A6BB9"/>
    <w:rsid w:val="005A7272"/>
    <w:rsid w:val="005A73B7"/>
    <w:rsid w:val="005A7675"/>
    <w:rsid w:val="005B040D"/>
    <w:rsid w:val="005B0C9E"/>
    <w:rsid w:val="005B0E28"/>
    <w:rsid w:val="005B117A"/>
    <w:rsid w:val="005B1659"/>
    <w:rsid w:val="005B182B"/>
    <w:rsid w:val="005B1BF0"/>
    <w:rsid w:val="005B2482"/>
    <w:rsid w:val="005B27B3"/>
    <w:rsid w:val="005B2817"/>
    <w:rsid w:val="005B2E6E"/>
    <w:rsid w:val="005B3145"/>
    <w:rsid w:val="005B34A6"/>
    <w:rsid w:val="005B37E9"/>
    <w:rsid w:val="005B3FA3"/>
    <w:rsid w:val="005B4719"/>
    <w:rsid w:val="005B477A"/>
    <w:rsid w:val="005B4902"/>
    <w:rsid w:val="005B547B"/>
    <w:rsid w:val="005B555F"/>
    <w:rsid w:val="005B55BF"/>
    <w:rsid w:val="005B6BE7"/>
    <w:rsid w:val="005B770C"/>
    <w:rsid w:val="005C07DE"/>
    <w:rsid w:val="005C0B92"/>
    <w:rsid w:val="005C0F60"/>
    <w:rsid w:val="005C104C"/>
    <w:rsid w:val="005C12F9"/>
    <w:rsid w:val="005C17B5"/>
    <w:rsid w:val="005C20E6"/>
    <w:rsid w:val="005C22D0"/>
    <w:rsid w:val="005C2F71"/>
    <w:rsid w:val="005C4067"/>
    <w:rsid w:val="005C41A4"/>
    <w:rsid w:val="005C42D9"/>
    <w:rsid w:val="005C4458"/>
    <w:rsid w:val="005C4B04"/>
    <w:rsid w:val="005C4DC0"/>
    <w:rsid w:val="005C51F9"/>
    <w:rsid w:val="005C6591"/>
    <w:rsid w:val="005C6DB6"/>
    <w:rsid w:val="005C6EB5"/>
    <w:rsid w:val="005C706A"/>
    <w:rsid w:val="005C728A"/>
    <w:rsid w:val="005C7D05"/>
    <w:rsid w:val="005D05F2"/>
    <w:rsid w:val="005D073A"/>
    <w:rsid w:val="005D0FF4"/>
    <w:rsid w:val="005D1526"/>
    <w:rsid w:val="005D1631"/>
    <w:rsid w:val="005D1ABF"/>
    <w:rsid w:val="005D1FFC"/>
    <w:rsid w:val="005D219E"/>
    <w:rsid w:val="005D3549"/>
    <w:rsid w:val="005D39D6"/>
    <w:rsid w:val="005D3F25"/>
    <w:rsid w:val="005D3FD5"/>
    <w:rsid w:val="005D3FDF"/>
    <w:rsid w:val="005D4982"/>
    <w:rsid w:val="005D4FE2"/>
    <w:rsid w:val="005D6888"/>
    <w:rsid w:val="005D693D"/>
    <w:rsid w:val="005D6EE0"/>
    <w:rsid w:val="005D6F24"/>
    <w:rsid w:val="005D70B3"/>
    <w:rsid w:val="005D73A0"/>
    <w:rsid w:val="005D7542"/>
    <w:rsid w:val="005D786C"/>
    <w:rsid w:val="005D7E0F"/>
    <w:rsid w:val="005D7FDE"/>
    <w:rsid w:val="005E056B"/>
    <w:rsid w:val="005E0A9B"/>
    <w:rsid w:val="005E0D8E"/>
    <w:rsid w:val="005E1768"/>
    <w:rsid w:val="005E1B4D"/>
    <w:rsid w:val="005E1CD8"/>
    <w:rsid w:val="005E1FEC"/>
    <w:rsid w:val="005E28CE"/>
    <w:rsid w:val="005E2DB4"/>
    <w:rsid w:val="005E3531"/>
    <w:rsid w:val="005E361D"/>
    <w:rsid w:val="005E403D"/>
    <w:rsid w:val="005E4CEF"/>
    <w:rsid w:val="005E5874"/>
    <w:rsid w:val="005E63A1"/>
    <w:rsid w:val="005E676A"/>
    <w:rsid w:val="005E690A"/>
    <w:rsid w:val="005E6AAE"/>
    <w:rsid w:val="005E6BF5"/>
    <w:rsid w:val="005E7167"/>
    <w:rsid w:val="005E7429"/>
    <w:rsid w:val="005E7668"/>
    <w:rsid w:val="005E7B76"/>
    <w:rsid w:val="005E7DFA"/>
    <w:rsid w:val="005E7F80"/>
    <w:rsid w:val="005F0112"/>
    <w:rsid w:val="005F0807"/>
    <w:rsid w:val="005F0810"/>
    <w:rsid w:val="005F1065"/>
    <w:rsid w:val="005F123A"/>
    <w:rsid w:val="005F1981"/>
    <w:rsid w:val="005F207F"/>
    <w:rsid w:val="005F2517"/>
    <w:rsid w:val="005F2E79"/>
    <w:rsid w:val="005F34FA"/>
    <w:rsid w:val="005F3C79"/>
    <w:rsid w:val="005F3EAE"/>
    <w:rsid w:val="005F4997"/>
    <w:rsid w:val="005F5AEA"/>
    <w:rsid w:val="005F61F3"/>
    <w:rsid w:val="005F6917"/>
    <w:rsid w:val="005F7851"/>
    <w:rsid w:val="005F79A6"/>
    <w:rsid w:val="006009C0"/>
    <w:rsid w:val="00600A16"/>
    <w:rsid w:val="00600FF9"/>
    <w:rsid w:val="00601170"/>
    <w:rsid w:val="0060127B"/>
    <w:rsid w:val="006027D1"/>
    <w:rsid w:val="00602804"/>
    <w:rsid w:val="00602D1B"/>
    <w:rsid w:val="0060328B"/>
    <w:rsid w:val="00603495"/>
    <w:rsid w:val="00603DCB"/>
    <w:rsid w:val="00603F11"/>
    <w:rsid w:val="00604206"/>
    <w:rsid w:val="00604465"/>
    <w:rsid w:val="00604576"/>
    <w:rsid w:val="00605F01"/>
    <w:rsid w:val="006063F3"/>
    <w:rsid w:val="00606933"/>
    <w:rsid w:val="00606A96"/>
    <w:rsid w:val="00606B17"/>
    <w:rsid w:val="00607528"/>
    <w:rsid w:val="00607906"/>
    <w:rsid w:val="0061032D"/>
    <w:rsid w:val="006109AC"/>
    <w:rsid w:val="00610EA6"/>
    <w:rsid w:val="006110BD"/>
    <w:rsid w:val="006113ED"/>
    <w:rsid w:val="00611465"/>
    <w:rsid w:val="00611945"/>
    <w:rsid w:val="006119E5"/>
    <w:rsid w:val="00611A8E"/>
    <w:rsid w:val="00611BDA"/>
    <w:rsid w:val="00612204"/>
    <w:rsid w:val="006126D1"/>
    <w:rsid w:val="00613232"/>
    <w:rsid w:val="00613254"/>
    <w:rsid w:val="00613379"/>
    <w:rsid w:val="006137CC"/>
    <w:rsid w:val="00613A60"/>
    <w:rsid w:val="00613CD3"/>
    <w:rsid w:val="00613DD0"/>
    <w:rsid w:val="00613E82"/>
    <w:rsid w:val="00614AE9"/>
    <w:rsid w:val="00614B31"/>
    <w:rsid w:val="00614E01"/>
    <w:rsid w:val="00615155"/>
    <w:rsid w:val="00615667"/>
    <w:rsid w:val="00616115"/>
    <w:rsid w:val="00617441"/>
    <w:rsid w:val="00617C3A"/>
    <w:rsid w:val="006200F7"/>
    <w:rsid w:val="0062080C"/>
    <w:rsid w:val="00620895"/>
    <w:rsid w:val="0062147A"/>
    <w:rsid w:val="006219BA"/>
    <w:rsid w:val="00621EF8"/>
    <w:rsid w:val="00622347"/>
    <w:rsid w:val="00622AB6"/>
    <w:rsid w:val="00622BC8"/>
    <w:rsid w:val="006232FB"/>
    <w:rsid w:val="00623B69"/>
    <w:rsid w:val="00624031"/>
    <w:rsid w:val="006248C7"/>
    <w:rsid w:val="00624BDB"/>
    <w:rsid w:val="00624D0D"/>
    <w:rsid w:val="00624F0B"/>
    <w:rsid w:val="00624F41"/>
    <w:rsid w:val="006251AF"/>
    <w:rsid w:val="00625A3A"/>
    <w:rsid w:val="006265DD"/>
    <w:rsid w:val="006265E2"/>
    <w:rsid w:val="006274D4"/>
    <w:rsid w:val="00627F8E"/>
    <w:rsid w:val="006301CB"/>
    <w:rsid w:val="00630D88"/>
    <w:rsid w:val="00631C98"/>
    <w:rsid w:val="00631D3D"/>
    <w:rsid w:val="006327DC"/>
    <w:rsid w:val="0063280E"/>
    <w:rsid w:val="00632AD5"/>
    <w:rsid w:val="00632D35"/>
    <w:rsid w:val="006334C1"/>
    <w:rsid w:val="00633BA5"/>
    <w:rsid w:val="00633CFF"/>
    <w:rsid w:val="00633FBF"/>
    <w:rsid w:val="006340AE"/>
    <w:rsid w:val="006346CF"/>
    <w:rsid w:val="00634AEE"/>
    <w:rsid w:val="0063562F"/>
    <w:rsid w:val="00635F0E"/>
    <w:rsid w:val="00636530"/>
    <w:rsid w:val="00636AEE"/>
    <w:rsid w:val="00636CC0"/>
    <w:rsid w:val="0063750F"/>
    <w:rsid w:val="006376D5"/>
    <w:rsid w:val="006377CD"/>
    <w:rsid w:val="00637BE3"/>
    <w:rsid w:val="00637CEF"/>
    <w:rsid w:val="00637E66"/>
    <w:rsid w:val="00637E94"/>
    <w:rsid w:val="00640251"/>
    <w:rsid w:val="00640508"/>
    <w:rsid w:val="006415B7"/>
    <w:rsid w:val="006416D5"/>
    <w:rsid w:val="00641BB3"/>
    <w:rsid w:val="00641C90"/>
    <w:rsid w:val="006421C6"/>
    <w:rsid w:val="006430E5"/>
    <w:rsid w:val="00643C91"/>
    <w:rsid w:val="006443A9"/>
    <w:rsid w:val="00644E03"/>
    <w:rsid w:val="00644ECB"/>
    <w:rsid w:val="0064570F"/>
    <w:rsid w:val="00645A78"/>
    <w:rsid w:val="00645AA4"/>
    <w:rsid w:val="006465C9"/>
    <w:rsid w:val="00647847"/>
    <w:rsid w:val="00650AA3"/>
    <w:rsid w:val="00650B44"/>
    <w:rsid w:val="0065136B"/>
    <w:rsid w:val="006515B2"/>
    <w:rsid w:val="00651C70"/>
    <w:rsid w:val="00651EB3"/>
    <w:rsid w:val="00652DBC"/>
    <w:rsid w:val="00652E75"/>
    <w:rsid w:val="0065314D"/>
    <w:rsid w:val="00653D60"/>
    <w:rsid w:val="00654965"/>
    <w:rsid w:val="00654998"/>
    <w:rsid w:val="00654E1D"/>
    <w:rsid w:val="00655989"/>
    <w:rsid w:val="006559EF"/>
    <w:rsid w:val="00655CA1"/>
    <w:rsid w:val="006564F3"/>
    <w:rsid w:val="00656E02"/>
    <w:rsid w:val="0066064B"/>
    <w:rsid w:val="00660C4A"/>
    <w:rsid w:val="0066161C"/>
    <w:rsid w:val="006618FB"/>
    <w:rsid w:val="00661A2E"/>
    <w:rsid w:val="00661E38"/>
    <w:rsid w:val="006629A9"/>
    <w:rsid w:val="00662A57"/>
    <w:rsid w:val="006632AF"/>
    <w:rsid w:val="00663426"/>
    <w:rsid w:val="0066537E"/>
    <w:rsid w:val="006654FE"/>
    <w:rsid w:val="00665AB1"/>
    <w:rsid w:val="00666233"/>
    <w:rsid w:val="00666643"/>
    <w:rsid w:val="0066723C"/>
    <w:rsid w:val="00667463"/>
    <w:rsid w:val="006674AE"/>
    <w:rsid w:val="006675FE"/>
    <w:rsid w:val="0066779A"/>
    <w:rsid w:val="0067103B"/>
    <w:rsid w:val="006710B9"/>
    <w:rsid w:val="006716CF"/>
    <w:rsid w:val="00671DC6"/>
    <w:rsid w:val="00671FDF"/>
    <w:rsid w:val="006720A5"/>
    <w:rsid w:val="00672A2E"/>
    <w:rsid w:val="00672AF8"/>
    <w:rsid w:val="00673DA2"/>
    <w:rsid w:val="006745D3"/>
    <w:rsid w:val="00674CC0"/>
    <w:rsid w:val="00675A11"/>
    <w:rsid w:val="00675BFD"/>
    <w:rsid w:val="0067607C"/>
    <w:rsid w:val="006766EF"/>
    <w:rsid w:val="006772DD"/>
    <w:rsid w:val="0067737A"/>
    <w:rsid w:val="006775A5"/>
    <w:rsid w:val="006776A2"/>
    <w:rsid w:val="00677EE6"/>
    <w:rsid w:val="006801D8"/>
    <w:rsid w:val="006803B6"/>
    <w:rsid w:val="00680A9C"/>
    <w:rsid w:val="006813DC"/>
    <w:rsid w:val="00681749"/>
    <w:rsid w:val="00681B48"/>
    <w:rsid w:val="00681E32"/>
    <w:rsid w:val="006824D3"/>
    <w:rsid w:val="00682C6C"/>
    <w:rsid w:val="00683397"/>
    <w:rsid w:val="00683B62"/>
    <w:rsid w:val="00684426"/>
    <w:rsid w:val="0068540C"/>
    <w:rsid w:val="0068562C"/>
    <w:rsid w:val="00685F2A"/>
    <w:rsid w:val="0068626F"/>
    <w:rsid w:val="00686C73"/>
    <w:rsid w:val="00686FA5"/>
    <w:rsid w:val="006902C8"/>
    <w:rsid w:val="00690547"/>
    <w:rsid w:val="00690A30"/>
    <w:rsid w:val="006910E5"/>
    <w:rsid w:val="006912D0"/>
    <w:rsid w:val="006917E2"/>
    <w:rsid w:val="00692D42"/>
    <w:rsid w:val="00692ED8"/>
    <w:rsid w:val="006937B2"/>
    <w:rsid w:val="00693BEF"/>
    <w:rsid w:val="00693ED9"/>
    <w:rsid w:val="006941E6"/>
    <w:rsid w:val="0069437C"/>
    <w:rsid w:val="00694554"/>
    <w:rsid w:val="00694DAC"/>
    <w:rsid w:val="006950E6"/>
    <w:rsid w:val="006951FB"/>
    <w:rsid w:val="00695279"/>
    <w:rsid w:val="00695517"/>
    <w:rsid w:val="0069558B"/>
    <w:rsid w:val="00695668"/>
    <w:rsid w:val="00695C09"/>
    <w:rsid w:val="00695DA7"/>
    <w:rsid w:val="00696307"/>
    <w:rsid w:val="00696581"/>
    <w:rsid w:val="00696D83"/>
    <w:rsid w:val="00697798"/>
    <w:rsid w:val="006978F1"/>
    <w:rsid w:val="006A07EC"/>
    <w:rsid w:val="006A09F7"/>
    <w:rsid w:val="006A0ACD"/>
    <w:rsid w:val="006A0D69"/>
    <w:rsid w:val="006A0DEC"/>
    <w:rsid w:val="006A13F9"/>
    <w:rsid w:val="006A17CD"/>
    <w:rsid w:val="006A1948"/>
    <w:rsid w:val="006A1AF8"/>
    <w:rsid w:val="006A1F17"/>
    <w:rsid w:val="006A253D"/>
    <w:rsid w:val="006A281D"/>
    <w:rsid w:val="006A2958"/>
    <w:rsid w:val="006A2A70"/>
    <w:rsid w:val="006A2D85"/>
    <w:rsid w:val="006A3147"/>
    <w:rsid w:val="006A320A"/>
    <w:rsid w:val="006A3245"/>
    <w:rsid w:val="006A3716"/>
    <w:rsid w:val="006A3791"/>
    <w:rsid w:val="006A3B0B"/>
    <w:rsid w:val="006A3D83"/>
    <w:rsid w:val="006A41C2"/>
    <w:rsid w:val="006A448F"/>
    <w:rsid w:val="006A5F20"/>
    <w:rsid w:val="006A6084"/>
    <w:rsid w:val="006A60E0"/>
    <w:rsid w:val="006A62E1"/>
    <w:rsid w:val="006A6310"/>
    <w:rsid w:val="006A6B6F"/>
    <w:rsid w:val="006A743B"/>
    <w:rsid w:val="006B0B06"/>
    <w:rsid w:val="006B0B98"/>
    <w:rsid w:val="006B1888"/>
    <w:rsid w:val="006B21E4"/>
    <w:rsid w:val="006B33E7"/>
    <w:rsid w:val="006B3590"/>
    <w:rsid w:val="006B3F16"/>
    <w:rsid w:val="006B437F"/>
    <w:rsid w:val="006B478E"/>
    <w:rsid w:val="006B4924"/>
    <w:rsid w:val="006B4BF0"/>
    <w:rsid w:val="006B5580"/>
    <w:rsid w:val="006B5646"/>
    <w:rsid w:val="006B5E51"/>
    <w:rsid w:val="006B7797"/>
    <w:rsid w:val="006B7890"/>
    <w:rsid w:val="006B7A44"/>
    <w:rsid w:val="006C0022"/>
    <w:rsid w:val="006C0406"/>
    <w:rsid w:val="006C077A"/>
    <w:rsid w:val="006C0D57"/>
    <w:rsid w:val="006C1466"/>
    <w:rsid w:val="006C1893"/>
    <w:rsid w:val="006C1B7E"/>
    <w:rsid w:val="006C22F8"/>
    <w:rsid w:val="006C26AC"/>
    <w:rsid w:val="006C2BF2"/>
    <w:rsid w:val="006C3A56"/>
    <w:rsid w:val="006C429F"/>
    <w:rsid w:val="006C4449"/>
    <w:rsid w:val="006C46B7"/>
    <w:rsid w:val="006C4CA9"/>
    <w:rsid w:val="006C509D"/>
    <w:rsid w:val="006C5907"/>
    <w:rsid w:val="006C5B2B"/>
    <w:rsid w:val="006C6154"/>
    <w:rsid w:val="006C62B8"/>
    <w:rsid w:val="006C6316"/>
    <w:rsid w:val="006C654E"/>
    <w:rsid w:val="006C6E94"/>
    <w:rsid w:val="006C7897"/>
    <w:rsid w:val="006C78B4"/>
    <w:rsid w:val="006C7BF2"/>
    <w:rsid w:val="006C7D2E"/>
    <w:rsid w:val="006D0947"/>
    <w:rsid w:val="006D09BA"/>
    <w:rsid w:val="006D1868"/>
    <w:rsid w:val="006D18E4"/>
    <w:rsid w:val="006D1D78"/>
    <w:rsid w:val="006D274E"/>
    <w:rsid w:val="006D2795"/>
    <w:rsid w:val="006D27A0"/>
    <w:rsid w:val="006D29D9"/>
    <w:rsid w:val="006D2A29"/>
    <w:rsid w:val="006D2AF0"/>
    <w:rsid w:val="006D2AF3"/>
    <w:rsid w:val="006D2CED"/>
    <w:rsid w:val="006D3426"/>
    <w:rsid w:val="006D3561"/>
    <w:rsid w:val="006D3A10"/>
    <w:rsid w:val="006D3D7A"/>
    <w:rsid w:val="006D3E6F"/>
    <w:rsid w:val="006D488D"/>
    <w:rsid w:val="006D4CCE"/>
    <w:rsid w:val="006D4FDB"/>
    <w:rsid w:val="006D5458"/>
    <w:rsid w:val="006D5DB0"/>
    <w:rsid w:val="006D64FD"/>
    <w:rsid w:val="006D7115"/>
    <w:rsid w:val="006D72BE"/>
    <w:rsid w:val="006D7507"/>
    <w:rsid w:val="006D7652"/>
    <w:rsid w:val="006D7C24"/>
    <w:rsid w:val="006D7C6F"/>
    <w:rsid w:val="006E05A8"/>
    <w:rsid w:val="006E10D6"/>
    <w:rsid w:val="006E1207"/>
    <w:rsid w:val="006E1955"/>
    <w:rsid w:val="006E2105"/>
    <w:rsid w:val="006E2162"/>
    <w:rsid w:val="006E21B3"/>
    <w:rsid w:val="006E2E46"/>
    <w:rsid w:val="006E325E"/>
    <w:rsid w:val="006E32B7"/>
    <w:rsid w:val="006E45C5"/>
    <w:rsid w:val="006E555C"/>
    <w:rsid w:val="006E617B"/>
    <w:rsid w:val="006E658B"/>
    <w:rsid w:val="006E66EC"/>
    <w:rsid w:val="006E6E83"/>
    <w:rsid w:val="006E6FBB"/>
    <w:rsid w:val="006F1453"/>
    <w:rsid w:val="006F1C09"/>
    <w:rsid w:val="006F220C"/>
    <w:rsid w:val="006F264C"/>
    <w:rsid w:val="006F27C3"/>
    <w:rsid w:val="006F3590"/>
    <w:rsid w:val="006F3885"/>
    <w:rsid w:val="006F38B8"/>
    <w:rsid w:val="006F392E"/>
    <w:rsid w:val="006F4C30"/>
    <w:rsid w:val="006F50CC"/>
    <w:rsid w:val="006F555A"/>
    <w:rsid w:val="006F5EBE"/>
    <w:rsid w:val="006F60EE"/>
    <w:rsid w:val="006F6391"/>
    <w:rsid w:val="006F70A5"/>
    <w:rsid w:val="006F7215"/>
    <w:rsid w:val="00700027"/>
    <w:rsid w:val="00700217"/>
    <w:rsid w:val="00701297"/>
    <w:rsid w:val="00701996"/>
    <w:rsid w:val="00701C50"/>
    <w:rsid w:val="007035B6"/>
    <w:rsid w:val="00703958"/>
    <w:rsid w:val="00703B90"/>
    <w:rsid w:val="007044FF"/>
    <w:rsid w:val="00704856"/>
    <w:rsid w:val="00704CFE"/>
    <w:rsid w:val="0070505F"/>
    <w:rsid w:val="007056E4"/>
    <w:rsid w:val="00705B97"/>
    <w:rsid w:val="00706B66"/>
    <w:rsid w:val="00706F2C"/>
    <w:rsid w:val="0070780A"/>
    <w:rsid w:val="0070793B"/>
    <w:rsid w:val="0071105A"/>
    <w:rsid w:val="0071184B"/>
    <w:rsid w:val="007118FA"/>
    <w:rsid w:val="00711E0C"/>
    <w:rsid w:val="0071288E"/>
    <w:rsid w:val="00712B61"/>
    <w:rsid w:val="00712D31"/>
    <w:rsid w:val="00713118"/>
    <w:rsid w:val="007132B9"/>
    <w:rsid w:val="00714D12"/>
    <w:rsid w:val="0071546E"/>
    <w:rsid w:val="007156DD"/>
    <w:rsid w:val="00715D06"/>
    <w:rsid w:val="007164A6"/>
    <w:rsid w:val="0071660E"/>
    <w:rsid w:val="00716715"/>
    <w:rsid w:val="007169B2"/>
    <w:rsid w:val="007169B3"/>
    <w:rsid w:val="007174D4"/>
    <w:rsid w:val="00717767"/>
    <w:rsid w:val="0071792A"/>
    <w:rsid w:val="00717CA1"/>
    <w:rsid w:val="0072142A"/>
    <w:rsid w:val="00721D96"/>
    <w:rsid w:val="00722AE1"/>
    <w:rsid w:val="00723267"/>
    <w:rsid w:val="0072349E"/>
    <w:rsid w:val="0072392A"/>
    <w:rsid w:val="00723CC0"/>
    <w:rsid w:val="00723ECD"/>
    <w:rsid w:val="007240B2"/>
    <w:rsid w:val="00724B5D"/>
    <w:rsid w:val="007254AB"/>
    <w:rsid w:val="00725AB7"/>
    <w:rsid w:val="00726187"/>
    <w:rsid w:val="007264B2"/>
    <w:rsid w:val="007266CE"/>
    <w:rsid w:val="00726CC4"/>
    <w:rsid w:val="0072721D"/>
    <w:rsid w:val="00727785"/>
    <w:rsid w:val="00730F28"/>
    <w:rsid w:val="007318D8"/>
    <w:rsid w:val="0073235B"/>
    <w:rsid w:val="0073288C"/>
    <w:rsid w:val="0073290A"/>
    <w:rsid w:val="00732951"/>
    <w:rsid w:val="00732E0A"/>
    <w:rsid w:val="00733A19"/>
    <w:rsid w:val="00733B7C"/>
    <w:rsid w:val="007341BF"/>
    <w:rsid w:val="0073424F"/>
    <w:rsid w:val="0073430F"/>
    <w:rsid w:val="0073499A"/>
    <w:rsid w:val="00734DA2"/>
    <w:rsid w:val="007352B7"/>
    <w:rsid w:val="0073533D"/>
    <w:rsid w:val="0073548C"/>
    <w:rsid w:val="007365EA"/>
    <w:rsid w:val="00736945"/>
    <w:rsid w:val="00737017"/>
    <w:rsid w:val="00737C77"/>
    <w:rsid w:val="00737F84"/>
    <w:rsid w:val="00740590"/>
    <w:rsid w:val="007406A7"/>
    <w:rsid w:val="00740A78"/>
    <w:rsid w:val="00740BC3"/>
    <w:rsid w:val="00740BC5"/>
    <w:rsid w:val="0074110F"/>
    <w:rsid w:val="007420C6"/>
    <w:rsid w:val="00742C94"/>
    <w:rsid w:val="00742F37"/>
    <w:rsid w:val="00743393"/>
    <w:rsid w:val="00743763"/>
    <w:rsid w:val="00743994"/>
    <w:rsid w:val="00744204"/>
    <w:rsid w:val="0074427F"/>
    <w:rsid w:val="007445DC"/>
    <w:rsid w:val="00744AB8"/>
    <w:rsid w:val="00744B79"/>
    <w:rsid w:val="0074528A"/>
    <w:rsid w:val="007456C5"/>
    <w:rsid w:val="007458E1"/>
    <w:rsid w:val="00745982"/>
    <w:rsid w:val="00745BF5"/>
    <w:rsid w:val="00746FA3"/>
    <w:rsid w:val="0074782B"/>
    <w:rsid w:val="00747846"/>
    <w:rsid w:val="00750017"/>
    <w:rsid w:val="00750378"/>
    <w:rsid w:val="00750389"/>
    <w:rsid w:val="00750430"/>
    <w:rsid w:val="00750444"/>
    <w:rsid w:val="00750536"/>
    <w:rsid w:val="007506A4"/>
    <w:rsid w:val="00750D22"/>
    <w:rsid w:val="007515F4"/>
    <w:rsid w:val="00751928"/>
    <w:rsid w:val="00752318"/>
    <w:rsid w:val="00752994"/>
    <w:rsid w:val="00752AC5"/>
    <w:rsid w:val="00753722"/>
    <w:rsid w:val="007537A6"/>
    <w:rsid w:val="00753A07"/>
    <w:rsid w:val="00753B6B"/>
    <w:rsid w:val="00753DAF"/>
    <w:rsid w:val="00754440"/>
    <w:rsid w:val="0075473B"/>
    <w:rsid w:val="007548DE"/>
    <w:rsid w:val="00754978"/>
    <w:rsid w:val="00755DFE"/>
    <w:rsid w:val="00756927"/>
    <w:rsid w:val="00756F17"/>
    <w:rsid w:val="00756F49"/>
    <w:rsid w:val="00757DDB"/>
    <w:rsid w:val="0076010A"/>
    <w:rsid w:val="00760156"/>
    <w:rsid w:val="00760295"/>
    <w:rsid w:val="007605F4"/>
    <w:rsid w:val="00760819"/>
    <w:rsid w:val="00760D81"/>
    <w:rsid w:val="00760DD9"/>
    <w:rsid w:val="00760F6C"/>
    <w:rsid w:val="007610FD"/>
    <w:rsid w:val="00762B2E"/>
    <w:rsid w:val="00762B49"/>
    <w:rsid w:val="0076368D"/>
    <w:rsid w:val="007640CC"/>
    <w:rsid w:val="00765863"/>
    <w:rsid w:val="00765ADD"/>
    <w:rsid w:val="00765F05"/>
    <w:rsid w:val="00766E54"/>
    <w:rsid w:val="00767680"/>
    <w:rsid w:val="00767B10"/>
    <w:rsid w:val="00767B94"/>
    <w:rsid w:val="00770323"/>
    <w:rsid w:val="00770706"/>
    <w:rsid w:val="00770745"/>
    <w:rsid w:val="007707B8"/>
    <w:rsid w:val="0077087F"/>
    <w:rsid w:val="0077102D"/>
    <w:rsid w:val="00771098"/>
    <w:rsid w:val="007715AC"/>
    <w:rsid w:val="007715AE"/>
    <w:rsid w:val="0077292C"/>
    <w:rsid w:val="00774346"/>
    <w:rsid w:val="00775414"/>
    <w:rsid w:val="007755C7"/>
    <w:rsid w:val="007758FA"/>
    <w:rsid w:val="0077767E"/>
    <w:rsid w:val="007777A2"/>
    <w:rsid w:val="00780769"/>
    <w:rsid w:val="007807BD"/>
    <w:rsid w:val="00780CD2"/>
    <w:rsid w:val="0078121B"/>
    <w:rsid w:val="0078180C"/>
    <w:rsid w:val="00781E39"/>
    <w:rsid w:val="00782161"/>
    <w:rsid w:val="00782399"/>
    <w:rsid w:val="00782522"/>
    <w:rsid w:val="00782739"/>
    <w:rsid w:val="007836BB"/>
    <w:rsid w:val="00783771"/>
    <w:rsid w:val="00783C3C"/>
    <w:rsid w:val="00783CBB"/>
    <w:rsid w:val="00783E58"/>
    <w:rsid w:val="00783FFE"/>
    <w:rsid w:val="00784CE3"/>
    <w:rsid w:val="00784EEF"/>
    <w:rsid w:val="00785010"/>
    <w:rsid w:val="007851FD"/>
    <w:rsid w:val="0078529A"/>
    <w:rsid w:val="007852B5"/>
    <w:rsid w:val="00785835"/>
    <w:rsid w:val="007859B0"/>
    <w:rsid w:val="00785D37"/>
    <w:rsid w:val="00785D59"/>
    <w:rsid w:val="00785E19"/>
    <w:rsid w:val="00785E62"/>
    <w:rsid w:val="007863D1"/>
    <w:rsid w:val="00786403"/>
    <w:rsid w:val="007866CA"/>
    <w:rsid w:val="007868FC"/>
    <w:rsid w:val="00786ADB"/>
    <w:rsid w:val="00786D70"/>
    <w:rsid w:val="00787798"/>
    <w:rsid w:val="007878D9"/>
    <w:rsid w:val="00790280"/>
    <w:rsid w:val="0079083C"/>
    <w:rsid w:val="00790DE3"/>
    <w:rsid w:val="007910C3"/>
    <w:rsid w:val="00791B34"/>
    <w:rsid w:val="00791CA1"/>
    <w:rsid w:val="007927F3"/>
    <w:rsid w:val="007928B9"/>
    <w:rsid w:val="00793751"/>
    <w:rsid w:val="00794CDF"/>
    <w:rsid w:val="007963FF"/>
    <w:rsid w:val="00796BF3"/>
    <w:rsid w:val="00796C38"/>
    <w:rsid w:val="00796C76"/>
    <w:rsid w:val="00797E9A"/>
    <w:rsid w:val="00797F84"/>
    <w:rsid w:val="007A05C4"/>
    <w:rsid w:val="007A0EDB"/>
    <w:rsid w:val="007A1B70"/>
    <w:rsid w:val="007A282A"/>
    <w:rsid w:val="007A3306"/>
    <w:rsid w:val="007A367E"/>
    <w:rsid w:val="007A36BC"/>
    <w:rsid w:val="007A39DC"/>
    <w:rsid w:val="007A3D93"/>
    <w:rsid w:val="007A4113"/>
    <w:rsid w:val="007A49D8"/>
    <w:rsid w:val="007A4ABA"/>
    <w:rsid w:val="007A4CBE"/>
    <w:rsid w:val="007A6917"/>
    <w:rsid w:val="007A6D2C"/>
    <w:rsid w:val="007A6D37"/>
    <w:rsid w:val="007A7080"/>
    <w:rsid w:val="007A7493"/>
    <w:rsid w:val="007A78E1"/>
    <w:rsid w:val="007A7EEC"/>
    <w:rsid w:val="007B0A5B"/>
    <w:rsid w:val="007B0ABF"/>
    <w:rsid w:val="007B0B86"/>
    <w:rsid w:val="007B0F7F"/>
    <w:rsid w:val="007B1300"/>
    <w:rsid w:val="007B15DA"/>
    <w:rsid w:val="007B19C1"/>
    <w:rsid w:val="007B1EB9"/>
    <w:rsid w:val="007B257E"/>
    <w:rsid w:val="007B3B4B"/>
    <w:rsid w:val="007B4E33"/>
    <w:rsid w:val="007B5490"/>
    <w:rsid w:val="007B58BB"/>
    <w:rsid w:val="007B5904"/>
    <w:rsid w:val="007B5DE6"/>
    <w:rsid w:val="007B5E8D"/>
    <w:rsid w:val="007B67FE"/>
    <w:rsid w:val="007B7794"/>
    <w:rsid w:val="007B7ABC"/>
    <w:rsid w:val="007B7B1B"/>
    <w:rsid w:val="007C030D"/>
    <w:rsid w:val="007C088D"/>
    <w:rsid w:val="007C0B2B"/>
    <w:rsid w:val="007C10A9"/>
    <w:rsid w:val="007C1811"/>
    <w:rsid w:val="007C1881"/>
    <w:rsid w:val="007C260E"/>
    <w:rsid w:val="007C2668"/>
    <w:rsid w:val="007C2890"/>
    <w:rsid w:val="007C318A"/>
    <w:rsid w:val="007C32F2"/>
    <w:rsid w:val="007C341A"/>
    <w:rsid w:val="007C3A55"/>
    <w:rsid w:val="007C3C78"/>
    <w:rsid w:val="007C4322"/>
    <w:rsid w:val="007C4399"/>
    <w:rsid w:val="007C48FC"/>
    <w:rsid w:val="007C5499"/>
    <w:rsid w:val="007C5C41"/>
    <w:rsid w:val="007C603A"/>
    <w:rsid w:val="007C6089"/>
    <w:rsid w:val="007C65EB"/>
    <w:rsid w:val="007C6DEA"/>
    <w:rsid w:val="007C7462"/>
    <w:rsid w:val="007C7AAA"/>
    <w:rsid w:val="007C7CDE"/>
    <w:rsid w:val="007C7FFD"/>
    <w:rsid w:val="007D0A62"/>
    <w:rsid w:val="007D0C82"/>
    <w:rsid w:val="007D20C8"/>
    <w:rsid w:val="007D220D"/>
    <w:rsid w:val="007D25B1"/>
    <w:rsid w:val="007D29B2"/>
    <w:rsid w:val="007D2AED"/>
    <w:rsid w:val="007D3251"/>
    <w:rsid w:val="007D36B3"/>
    <w:rsid w:val="007D3D8C"/>
    <w:rsid w:val="007D4433"/>
    <w:rsid w:val="007D478C"/>
    <w:rsid w:val="007D4892"/>
    <w:rsid w:val="007D493D"/>
    <w:rsid w:val="007D4D68"/>
    <w:rsid w:val="007D4ECF"/>
    <w:rsid w:val="007D564E"/>
    <w:rsid w:val="007D58E6"/>
    <w:rsid w:val="007D590D"/>
    <w:rsid w:val="007D598D"/>
    <w:rsid w:val="007D6165"/>
    <w:rsid w:val="007D6167"/>
    <w:rsid w:val="007D6180"/>
    <w:rsid w:val="007D6EBF"/>
    <w:rsid w:val="007E03CF"/>
    <w:rsid w:val="007E11A9"/>
    <w:rsid w:val="007E131C"/>
    <w:rsid w:val="007E1819"/>
    <w:rsid w:val="007E1B77"/>
    <w:rsid w:val="007E1D99"/>
    <w:rsid w:val="007E2A1C"/>
    <w:rsid w:val="007E2B24"/>
    <w:rsid w:val="007E2CDF"/>
    <w:rsid w:val="007E38AA"/>
    <w:rsid w:val="007E4756"/>
    <w:rsid w:val="007E4D68"/>
    <w:rsid w:val="007E51C1"/>
    <w:rsid w:val="007E5341"/>
    <w:rsid w:val="007E5AA5"/>
    <w:rsid w:val="007E5DF0"/>
    <w:rsid w:val="007E5E22"/>
    <w:rsid w:val="007E6370"/>
    <w:rsid w:val="007E648D"/>
    <w:rsid w:val="007E6644"/>
    <w:rsid w:val="007E6710"/>
    <w:rsid w:val="007E6D72"/>
    <w:rsid w:val="007E6F27"/>
    <w:rsid w:val="007E7102"/>
    <w:rsid w:val="007F047A"/>
    <w:rsid w:val="007F07CA"/>
    <w:rsid w:val="007F1BF9"/>
    <w:rsid w:val="007F1C6D"/>
    <w:rsid w:val="007F2DB3"/>
    <w:rsid w:val="007F3000"/>
    <w:rsid w:val="007F3E6F"/>
    <w:rsid w:val="007F48C9"/>
    <w:rsid w:val="007F4953"/>
    <w:rsid w:val="007F53AF"/>
    <w:rsid w:val="007F57E7"/>
    <w:rsid w:val="007F5D00"/>
    <w:rsid w:val="007F5D12"/>
    <w:rsid w:val="007F5D65"/>
    <w:rsid w:val="007F6351"/>
    <w:rsid w:val="007F7922"/>
    <w:rsid w:val="008000DE"/>
    <w:rsid w:val="008002D8"/>
    <w:rsid w:val="008002EE"/>
    <w:rsid w:val="00800483"/>
    <w:rsid w:val="00800619"/>
    <w:rsid w:val="00800A42"/>
    <w:rsid w:val="00800C9D"/>
    <w:rsid w:val="00800CA6"/>
    <w:rsid w:val="00802327"/>
    <w:rsid w:val="00802F91"/>
    <w:rsid w:val="00803140"/>
    <w:rsid w:val="00803344"/>
    <w:rsid w:val="00803385"/>
    <w:rsid w:val="008039FF"/>
    <w:rsid w:val="00803EE6"/>
    <w:rsid w:val="00804138"/>
    <w:rsid w:val="00804B2B"/>
    <w:rsid w:val="00804C19"/>
    <w:rsid w:val="00806459"/>
    <w:rsid w:val="008069EC"/>
    <w:rsid w:val="00806AEC"/>
    <w:rsid w:val="008071B1"/>
    <w:rsid w:val="00807A02"/>
    <w:rsid w:val="00807EEA"/>
    <w:rsid w:val="00810145"/>
    <w:rsid w:val="00810210"/>
    <w:rsid w:val="00810B71"/>
    <w:rsid w:val="0081118E"/>
    <w:rsid w:val="0081135F"/>
    <w:rsid w:val="00812691"/>
    <w:rsid w:val="00812B44"/>
    <w:rsid w:val="00812B52"/>
    <w:rsid w:val="00812CE6"/>
    <w:rsid w:val="008138DD"/>
    <w:rsid w:val="00813D92"/>
    <w:rsid w:val="00813FD2"/>
    <w:rsid w:val="00814012"/>
    <w:rsid w:val="00814434"/>
    <w:rsid w:val="00815110"/>
    <w:rsid w:val="00815198"/>
    <w:rsid w:val="0081558D"/>
    <w:rsid w:val="0081579E"/>
    <w:rsid w:val="00815A80"/>
    <w:rsid w:val="00815DD6"/>
    <w:rsid w:val="00816235"/>
    <w:rsid w:val="00816403"/>
    <w:rsid w:val="00816615"/>
    <w:rsid w:val="0081673F"/>
    <w:rsid w:val="0081697A"/>
    <w:rsid w:val="008172B4"/>
    <w:rsid w:val="00817AA0"/>
    <w:rsid w:val="00817F1A"/>
    <w:rsid w:val="0082022C"/>
    <w:rsid w:val="008202DD"/>
    <w:rsid w:val="008204A0"/>
    <w:rsid w:val="00820A70"/>
    <w:rsid w:val="00821C05"/>
    <w:rsid w:val="00822367"/>
    <w:rsid w:val="0082276C"/>
    <w:rsid w:val="00822842"/>
    <w:rsid w:val="00822FBF"/>
    <w:rsid w:val="00822FDC"/>
    <w:rsid w:val="0082317F"/>
    <w:rsid w:val="008232F4"/>
    <w:rsid w:val="008234F1"/>
    <w:rsid w:val="0082391B"/>
    <w:rsid w:val="008246E5"/>
    <w:rsid w:val="00824B2E"/>
    <w:rsid w:val="00825B0D"/>
    <w:rsid w:val="00825B69"/>
    <w:rsid w:val="00825D90"/>
    <w:rsid w:val="00827BBF"/>
    <w:rsid w:val="00827D8C"/>
    <w:rsid w:val="00827DA7"/>
    <w:rsid w:val="0083042E"/>
    <w:rsid w:val="00830553"/>
    <w:rsid w:val="00830AEB"/>
    <w:rsid w:val="00831650"/>
    <w:rsid w:val="00831DBF"/>
    <w:rsid w:val="00831FDF"/>
    <w:rsid w:val="008322AF"/>
    <w:rsid w:val="008322DA"/>
    <w:rsid w:val="00832950"/>
    <w:rsid w:val="00833033"/>
    <w:rsid w:val="008335E5"/>
    <w:rsid w:val="0083381B"/>
    <w:rsid w:val="00833938"/>
    <w:rsid w:val="00833DA2"/>
    <w:rsid w:val="00834162"/>
    <w:rsid w:val="00834326"/>
    <w:rsid w:val="00834360"/>
    <w:rsid w:val="008349FB"/>
    <w:rsid w:val="00834AB1"/>
    <w:rsid w:val="00834AD1"/>
    <w:rsid w:val="00835641"/>
    <w:rsid w:val="00835F94"/>
    <w:rsid w:val="00836B5C"/>
    <w:rsid w:val="00836B75"/>
    <w:rsid w:val="00836C07"/>
    <w:rsid w:val="00837250"/>
    <w:rsid w:val="00837574"/>
    <w:rsid w:val="00837A81"/>
    <w:rsid w:val="008411FA"/>
    <w:rsid w:val="00841222"/>
    <w:rsid w:val="008418DF"/>
    <w:rsid w:val="00841B71"/>
    <w:rsid w:val="00843320"/>
    <w:rsid w:val="008438DD"/>
    <w:rsid w:val="00843C32"/>
    <w:rsid w:val="00843F87"/>
    <w:rsid w:val="0084447E"/>
    <w:rsid w:val="0084493B"/>
    <w:rsid w:val="00844B92"/>
    <w:rsid w:val="00844FC7"/>
    <w:rsid w:val="00845107"/>
    <w:rsid w:val="00845204"/>
    <w:rsid w:val="00845A86"/>
    <w:rsid w:val="00846386"/>
    <w:rsid w:val="0084682B"/>
    <w:rsid w:val="00846F2F"/>
    <w:rsid w:val="008473AE"/>
    <w:rsid w:val="00847AA7"/>
    <w:rsid w:val="00847D5D"/>
    <w:rsid w:val="00847F4C"/>
    <w:rsid w:val="00847FBF"/>
    <w:rsid w:val="00850096"/>
    <w:rsid w:val="008500E5"/>
    <w:rsid w:val="00850B67"/>
    <w:rsid w:val="008512DC"/>
    <w:rsid w:val="008517E5"/>
    <w:rsid w:val="00851AE5"/>
    <w:rsid w:val="00851DD9"/>
    <w:rsid w:val="00852648"/>
    <w:rsid w:val="0085284B"/>
    <w:rsid w:val="00852CD9"/>
    <w:rsid w:val="008536E6"/>
    <w:rsid w:val="00854832"/>
    <w:rsid w:val="00854F96"/>
    <w:rsid w:val="00855535"/>
    <w:rsid w:val="00855688"/>
    <w:rsid w:val="00855765"/>
    <w:rsid w:val="00855BA4"/>
    <w:rsid w:val="00855D74"/>
    <w:rsid w:val="00855FA9"/>
    <w:rsid w:val="008560C1"/>
    <w:rsid w:val="008560F0"/>
    <w:rsid w:val="00856C67"/>
    <w:rsid w:val="00856EAA"/>
    <w:rsid w:val="008573D1"/>
    <w:rsid w:val="008579D2"/>
    <w:rsid w:val="008607A2"/>
    <w:rsid w:val="00860ACA"/>
    <w:rsid w:val="008613DE"/>
    <w:rsid w:val="00861414"/>
    <w:rsid w:val="00861721"/>
    <w:rsid w:val="00862192"/>
    <w:rsid w:val="0086231A"/>
    <w:rsid w:val="00862A6B"/>
    <w:rsid w:val="00862AA2"/>
    <w:rsid w:val="00862C24"/>
    <w:rsid w:val="008637BA"/>
    <w:rsid w:val="00863A45"/>
    <w:rsid w:val="00864330"/>
    <w:rsid w:val="008645D1"/>
    <w:rsid w:val="00864FA1"/>
    <w:rsid w:val="00864FB6"/>
    <w:rsid w:val="00865531"/>
    <w:rsid w:val="00865BEF"/>
    <w:rsid w:val="00865CBB"/>
    <w:rsid w:val="00865EFB"/>
    <w:rsid w:val="008662D2"/>
    <w:rsid w:val="008663D9"/>
    <w:rsid w:val="00866589"/>
    <w:rsid w:val="008668CE"/>
    <w:rsid w:val="00866FA4"/>
    <w:rsid w:val="00867331"/>
    <w:rsid w:val="00867410"/>
    <w:rsid w:val="008678E8"/>
    <w:rsid w:val="00867EE9"/>
    <w:rsid w:val="00867FA7"/>
    <w:rsid w:val="00870294"/>
    <w:rsid w:val="008709B9"/>
    <w:rsid w:val="00870D2B"/>
    <w:rsid w:val="008713B4"/>
    <w:rsid w:val="008717E6"/>
    <w:rsid w:val="00871E52"/>
    <w:rsid w:val="008727F0"/>
    <w:rsid w:val="0087319F"/>
    <w:rsid w:val="0087346A"/>
    <w:rsid w:val="00873563"/>
    <w:rsid w:val="00873588"/>
    <w:rsid w:val="00873A23"/>
    <w:rsid w:val="00873E20"/>
    <w:rsid w:val="00873F4C"/>
    <w:rsid w:val="00874D50"/>
    <w:rsid w:val="00875052"/>
    <w:rsid w:val="00875151"/>
    <w:rsid w:val="00875395"/>
    <w:rsid w:val="008756AC"/>
    <w:rsid w:val="00875E78"/>
    <w:rsid w:val="00876055"/>
    <w:rsid w:val="00876BDD"/>
    <w:rsid w:val="00876F4C"/>
    <w:rsid w:val="00877DE4"/>
    <w:rsid w:val="00877E7E"/>
    <w:rsid w:val="008805A2"/>
    <w:rsid w:val="00880F7E"/>
    <w:rsid w:val="00880F8A"/>
    <w:rsid w:val="008810CE"/>
    <w:rsid w:val="0088126C"/>
    <w:rsid w:val="008816A4"/>
    <w:rsid w:val="00881FE8"/>
    <w:rsid w:val="0088225E"/>
    <w:rsid w:val="00882841"/>
    <w:rsid w:val="00882D09"/>
    <w:rsid w:val="0088383A"/>
    <w:rsid w:val="00883D71"/>
    <w:rsid w:val="00885291"/>
    <w:rsid w:val="008852B5"/>
    <w:rsid w:val="00885E52"/>
    <w:rsid w:val="0088612B"/>
    <w:rsid w:val="0088635F"/>
    <w:rsid w:val="008867FC"/>
    <w:rsid w:val="00886EC0"/>
    <w:rsid w:val="008873EF"/>
    <w:rsid w:val="00887B28"/>
    <w:rsid w:val="008904C1"/>
    <w:rsid w:val="00890ACF"/>
    <w:rsid w:val="00890DFB"/>
    <w:rsid w:val="00890F9A"/>
    <w:rsid w:val="00891641"/>
    <w:rsid w:val="00891693"/>
    <w:rsid w:val="008919A5"/>
    <w:rsid w:val="00891A15"/>
    <w:rsid w:val="00891A24"/>
    <w:rsid w:val="00891BA9"/>
    <w:rsid w:val="00891C39"/>
    <w:rsid w:val="0089244B"/>
    <w:rsid w:val="00892481"/>
    <w:rsid w:val="00892810"/>
    <w:rsid w:val="00892AF1"/>
    <w:rsid w:val="00893028"/>
    <w:rsid w:val="00893AFE"/>
    <w:rsid w:val="00893D0B"/>
    <w:rsid w:val="0089496F"/>
    <w:rsid w:val="00895277"/>
    <w:rsid w:val="008953EA"/>
    <w:rsid w:val="008955D9"/>
    <w:rsid w:val="00896107"/>
    <w:rsid w:val="0089648C"/>
    <w:rsid w:val="00896650"/>
    <w:rsid w:val="0089670E"/>
    <w:rsid w:val="00897310"/>
    <w:rsid w:val="008A0AE6"/>
    <w:rsid w:val="008A0FD9"/>
    <w:rsid w:val="008A1247"/>
    <w:rsid w:val="008A12FB"/>
    <w:rsid w:val="008A158F"/>
    <w:rsid w:val="008A2E30"/>
    <w:rsid w:val="008A33BE"/>
    <w:rsid w:val="008A3AEF"/>
    <w:rsid w:val="008A3C2A"/>
    <w:rsid w:val="008A3F4B"/>
    <w:rsid w:val="008A3F58"/>
    <w:rsid w:val="008A3F8F"/>
    <w:rsid w:val="008A465F"/>
    <w:rsid w:val="008A5187"/>
    <w:rsid w:val="008A534D"/>
    <w:rsid w:val="008A6096"/>
    <w:rsid w:val="008A625F"/>
    <w:rsid w:val="008A630D"/>
    <w:rsid w:val="008A6353"/>
    <w:rsid w:val="008A678A"/>
    <w:rsid w:val="008A6A06"/>
    <w:rsid w:val="008A6AAE"/>
    <w:rsid w:val="008A7056"/>
    <w:rsid w:val="008A70A0"/>
    <w:rsid w:val="008A771C"/>
    <w:rsid w:val="008A7748"/>
    <w:rsid w:val="008A78A6"/>
    <w:rsid w:val="008A7924"/>
    <w:rsid w:val="008A7A67"/>
    <w:rsid w:val="008A7AD7"/>
    <w:rsid w:val="008B0256"/>
    <w:rsid w:val="008B0F4C"/>
    <w:rsid w:val="008B0FA3"/>
    <w:rsid w:val="008B14C5"/>
    <w:rsid w:val="008B156F"/>
    <w:rsid w:val="008B1D9B"/>
    <w:rsid w:val="008B3825"/>
    <w:rsid w:val="008B4B00"/>
    <w:rsid w:val="008B4EF8"/>
    <w:rsid w:val="008B4FF5"/>
    <w:rsid w:val="008B515E"/>
    <w:rsid w:val="008B5506"/>
    <w:rsid w:val="008B5A1A"/>
    <w:rsid w:val="008B60BC"/>
    <w:rsid w:val="008B614A"/>
    <w:rsid w:val="008B648C"/>
    <w:rsid w:val="008B64A9"/>
    <w:rsid w:val="008B72CA"/>
    <w:rsid w:val="008B7452"/>
    <w:rsid w:val="008B75E7"/>
    <w:rsid w:val="008C0124"/>
    <w:rsid w:val="008C08EF"/>
    <w:rsid w:val="008C0ADE"/>
    <w:rsid w:val="008C1560"/>
    <w:rsid w:val="008C190C"/>
    <w:rsid w:val="008C2384"/>
    <w:rsid w:val="008C27F7"/>
    <w:rsid w:val="008C297D"/>
    <w:rsid w:val="008C2F70"/>
    <w:rsid w:val="008C352F"/>
    <w:rsid w:val="008C39B0"/>
    <w:rsid w:val="008C3CCD"/>
    <w:rsid w:val="008C467B"/>
    <w:rsid w:val="008C4776"/>
    <w:rsid w:val="008C4F02"/>
    <w:rsid w:val="008C4F83"/>
    <w:rsid w:val="008C51F7"/>
    <w:rsid w:val="008C52C9"/>
    <w:rsid w:val="008C57C1"/>
    <w:rsid w:val="008C6011"/>
    <w:rsid w:val="008C66CD"/>
    <w:rsid w:val="008C6C60"/>
    <w:rsid w:val="008C72AA"/>
    <w:rsid w:val="008C7ACA"/>
    <w:rsid w:val="008C7B79"/>
    <w:rsid w:val="008D0C95"/>
    <w:rsid w:val="008D15A3"/>
    <w:rsid w:val="008D1D44"/>
    <w:rsid w:val="008D26A7"/>
    <w:rsid w:val="008D2E95"/>
    <w:rsid w:val="008D3154"/>
    <w:rsid w:val="008D44FD"/>
    <w:rsid w:val="008D4B7C"/>
    <w:rsid w:val="008D4F80"/>
    <w:rsid w:val="008D5131"/>
    <w:rsid w:val="008D5778"/>
    <w:rsid w:val="008D59A2"/>
    <w:rsid w:val="008D5A5E"/>
    <w:rsid w:val="008D5D67"/>
    <w:rsid w:val="008D5E41"/>
    <w:rsid w:val="008D622F"/>
    <w:rsid w:val="008D6699"/>
    <w:rsid w:val="008D710C"/>
    <w:rsid w:val="008D7E46"/>
    <w:rsid w:val="008E008D"/>
    <w:rsid w:val="008E09A7"/>
    <w:rsid w:val="008E1968"/>
    <w:rsid w:val="008E25C3"/>
    <w:rsid w:val="008E2ED4"/>
    <w:rsid w:val="008E2FA6"/>
    <w:rsid w:val="008E3098"/>
    <w:rsid w:val="008E35F8"/>
    <w:rsid w:val="008E3781"/>
    <w:rsid w:val="008E3B56"/>
    <w:rsid w:val="008E47D7"/>
    <w:rsid w:val="008E4F2C"/>
    <w:rsid w:val="008E52A3"/>
    <w:rsid w:val="008E53A2"/>
    <w:rsid w:val="008E556C"/>
    <w:rsid w:val="008E568F"/>
    <w:rsid w:val="008E56B5"/>
    <w:rsid w:val="008E56F0"/>
    <w:rsid w:val="008E57B9"/>
    <w:rsid w:val="008E5F82"/>
    <w:rsid w:val="008E61D9"/>
    <w:rsid w:val="008E69CC"/>
    <w:rsid w:val="008E7C95"/>
    <w:rsid w:val="008E7EDB"/>
    <w:rsid w:val="008F020C"/>
    <w:rsid w:val="008F0D6E"/>
    <w:rsid w:val="008F0EB4"/>
    <w:rsid w:val="008F105F"/>
    <w:rsid w:val="008F1109"/>
    <w:rsid w:val="008F1E5B"/>
    <w:rsid w:val="008F26E1"/>
    <w:rsid w:val="008F2BA6"/>
    <w:rsid w:val="008F304D"/>
    <w:rsid w:val="008F3105"/>
    <w:rsid w:val="008F32A8"/>
    <w:rsid w:val="008F363B"/>
    <w:rsid w:val="008F3A01"/>
    <w:rsid w:val="008F474E"/>
    <w:rsid w:val="008F4A5F"/>
    <w:rsid w:val="008F4DEC"/>
    <w:rsid w:val="008F5FDB"/>
    <w:rsid w:val="008F6AFD"/>
    <w:rsid w:val="008F6DA2"/>
    <w:rsid w:val="008F7965"/>
    <w:rsid w:val="00900565"/>
    <w:rsid w:val="00900FF0"/>
    <w:rsid w:val="009018E4"/>
    <w:rsid w:val="00901983"/>
    <w:rsid w:val="00902821"/>
    <w:rsid w:val="00902ED1"/>
    <w:rsid w:val="00903F7E"/>
    <w:rsid w:val="009042AC"/>
    <w:rsid w:val="0090440B"/>
    <w:rsid w:val="00905239"/>
    <w:rsid w:val="00905D0E"/>
    <w:rsid w:val="00905FDA"/>
    <w:rsid w:val="009063D6"/>
    <w:rsid w:val="009068AE"/>
    <w:rsid w:val="00906940"/>
    <w:rsid w:val="009069CD"/>
    <w:rsid w:val="00906CB3"/>
    <w:rsid w:val="009074C7"/>
    <w:rsid w:val="0090774F"/>
    <w:rsid w:val="009100DD"/>
    <w:rsid w:val="00910BBB"/>
    <w:rsid w:val="00911962"/>
    <w:rsid w:val="00911F67"/>
    <w:rsid w:val="009124B7"/>
    <w:rsid w:val="00912C4E"/>
    <w:rsid w:val="00912E10"/>
    <w:rsid w:val="00912EE5"/>
    <w:rsid w:val="00913935"/>
    <w:rsid w:val="00913AB7"/>
    <w:rsid w:val="0091409B"/>
    <w:rsid w:val="0091434B"/>
    <w:rsid w:val="00914373"/>
    <w:rsid w:val="00914395"/>
    <w:rsid w:val="00914495"/>
    <w:rsid w:val="00914BDF"/>
    <w:rsid w:val="0091527D"/>
    <w:rsid w:val="00915402"/>
    <w:rsid w:val="00916AD0"/>
    <w:rsid w:val="009170D1"/>
    <w:rsid w:val="00917C6E"/>
    <w:rsid w:val="00920095"/>
    <w:rsid w:val="00920140"/>
    <w:rsid w:val="0092019E"/>
    <w:rsid w:val="00920DD3"/>
    <w:rsid w:val="0092136D"/>
    <w:rsid w:val="009215A5"/>
    <w:rsid w:val="0092196A"/>
    <w:rsid w:val="00921C09"/>
    <w:rsid w:val="0092229C"/>
    <w:rsid w:val="00922944"/>
    <w:rsid w:val="00922F4D"/>
    <w:rsid w:val="009230B4"/>
    <w:rsid w:val="0092324B"/>
    <w:rsid w:val="00923AA2"/>
    <w:rsid w:val="00924098"/>
    <w:rsid w:val="00925398"/>
    <w:rsid w:val="009254FE"/>
    <w:rsid w:val="00925DF5"/>
    <w:rsid w:val="009264CC"/>
    <w:rsid w:val="00926F97"/>
    <w:rsid w:val="00927113"/>
    <w:rsid w:val="00927CBB"/>
    <w:rsid w:val="00927E80"/>
    <w:rsid w:val="0093013F"/>
    <w:rsid w:val="009301AA"/>
    <w:rsid w:val="0093052D"/>
    <w:rsid w:val="00930CC0"/>
    <w:rsid w:val="00930F47"/>
    <w:rsid w:val="0093130F"/>
    <w:rsid w:val="009313B6"/>
    <w:rsid w:val="0093141F"/>
    <w:rsid w:val="00931EA8"/>
    <w:rsid w:val="00932830"/>
    <w:rsid w:val="00932DC2"/>
    <w:rsid w:val="00932EF8"/>
    <w:rsid w:val="0093317E"/>
    <w:rsid w:val="0093358B"/>
    <w:rsid w:val="009335A3"/>
    <w:rsid w:val="00934098"/>
    <w:rsid w:val="00934305"/>
    <w:rsid w:val="00934F97"/>
    <w:rsid w:val="009352B9"/>
    <w:rsid w:val="00935677"/>
    <w:rsid w:val="00935EEF"/>
    <w:rsid w:val="009360B9"/>
    <w:rsid w:val="00937C66"/>
    <w:rsid w:val="0094063C"/>
    <w:rsid w:val="00940D42"/>
    <w:rsid w:val="009414D4"/>
    <w:rsid w:val="009420AE"/>
    <w:rsid w:val="009423BB"/>
    <w:rsid w:val="00942603"/>
    <w:rsid w:val="00942606"/>
    <w:rsid w:val="009428DD"/>
    <w:rsid w:val="00942982"/>
    <w:rsid w:val="00942F2B"/>
    <w:rsid w:val="00943389"/>
    <w:rsid w:val="00943921"/>
    <w:rsid w:val="009439DD"/>
    <w:rsid w:val="00943A36"/>
    <w:rsid w:val="00944720"/>
    <w:rsid w:val="00945BCA"/>
    <w:rsid w:val="00946A58"/>
    <w:rsid w:val="00947827"/>
    <w:rsid w:val="00950788"/>
    <w:rsid w:val="009507E1"/>
    <w:rsid w:val="0095143D"/>
    <w:rsid w:val="009519D6"/>
    <w:rsid w:val="0095221A"/>
    <w:rsid w:val="009524D8"/>
    <w:rsid w:val="00953171"/>
    <w:rsid w:val="0095321F"/>
    <w:rsid w:val="0095356D"/>
    <w:rsid w:val="009537B5"/>
    <w:rsid w:val="00954898"/>
    <w:rsid w:val="00954C9C"/>
    <w:rsid w:val="00954E21"/>
    <w:rsid w:val="00955043"/>
    <w:rsid w:val="009552BA"/>
    <w:rsid w:val="009552BB"/>
    <w:rsid w:val="009558F6"/>
    <w:rsid w:val="00955FA2"/>
    <w:rsid w:val="009567B5"/>
    <w:rsid w:val="0095718F"/>
    <w:rsid w:val="00957C5F"/>
    <w:rsid w:val="00957F27"/>
    <w:rsid w:val="00960392"/>
    <w:rsid w:val="009603B4"/>
    <w:rsid w:val="0096097E"/>
    <w:rsid w:val="00960AD3"/>
    <w:rsid w:val="00960BE3"/>
    <w:rsid w:val="00961350"/>
    <w:rsid w:val="009619B6"/>
    <w:rsid w:val="00961B4C"/>
    <w:rsid w:val="00962211"/>
    <w:rsid w:val="00964F07"/>
    <w:rsid w:val="00965651"/>
    <w:rsid w:val="009656C6"/>
    <w:rsid w:val="00965B17"/>
    <w:rsid w:val="00965CBE"/>
    <w:rsid w:val="00966152"/>
    <w:rsid w:val="009667D7"/>
    <w:rsid w:val="00966D9D"/>
    <w:rsid w:val="0096705D"/>
    <w:rsid w:val="00967F56"/>
    <w:rsid w:val="00970106"/>
    <w:rsid w:val="009701D7"/>
    <w:rsid w:val="009706D9"/>
    <w:rsid w:val="00970DBD"/>
    <w:rsid w:val="00972796"/>
    <w:rsid w:val="00973C50"/>
    <w:rsid w:val="00974638"/>
    <w:rsid w:val="009756FE"/>
    <w:rsid w:val="0097576F"/>
    <w:rsid w:val="00975D6E"/>
    <w:rsid w:val="00975EE4"/>
    <w:rsid w:val="00976012"/>
    <w:rsid w:val="00976101"/>
    <w:rsid w:val="00976755"/>
    <w:rsid w:val="00976806"/>
    <w:rsid w:val="0097690A"/>
    <w:rsid w:val="00976BDA"/>
    <w:rsid w:val="009771A1"/>
    <w:rsid w:val="009777E2"/>
    <w:rsid w:val="00977874"/>
    <w:rsid w:val="00977886"/>
    <w:rsid w:val="009778DD"/>
    <w:rsid w:val="0097791E"/>
    <w:rsid w:val="00977943"/>
    <w:rsid w:val="00977A03"/>
    <w:rsid w:val="00980216"/>
    <w:rsid w:val="00980516"/>
    <w:rsid w:val="0098189A"/>
    <w:rsid w:val="009818A5"/>
    <w:rsid w:val="00981BB6"/>
    <w:rsid w:val="00981DA6"/>
    <w:rsid w:val="009822B4"/>
    <w:rsid w:val="00982318"/>
    <w:rsid w:val="009826A2"/>
    <w:rsid w:val="00982995"/>
    <w:rsid w:val="00982D59"/>
    <w:rsid w:val="00982EF1"/>
    <w:rsid w:val="009831C8"/>
    <w:rsid w:val="00983903"/>
    <w:rsid w:val="00983C2D"/>
    <w:rsid w:val="0098486C"/>
    <w:rsid w:val="00985012"/>
    <w:rsid w:val="009856E5"/>
    <w:rsid w:val="00985944"/>
    <w:rsid w:val="0098616A"/>
    <w:rsid w:val="00986301"/>
    <w:rsid w:val="0098653F"/>
    <w:rsid w:val="00986EFB"/>
    <w:rsid w:val="00987111"/>
    <w:rsid w:val="0098723A"/>
    <w:rsid w:val="00987288"/>
    <w:rsid w:val="0098786A"/>
    <w:rsid w:val="00987DAF"/>
    <w:rsid w:val="00990238"/>
    <w:rsid w:val="00990784"/>
    <w:rsid w:val="009909E4"/>
    <w:rsid w:val="009910B0"/>
    <w:rsid w:val="00991704"/>
    <w:rsid w:val="00991792"/>
    <w:rsid w:val="00991877"/>
    <w:rsid w:val="00991AD9"/>
    <w:rsid w:val="00991D16"/>
    <w:rsid w:val="00991D34"/>
    <w:rsid w:val="00992172"/>
    <w:rsid w:val="00992A96"/>
    <w:rsid w:val="00992C67"/>
    <w:rsid w:val="00993071"/>
    <w:rsid w:val="0099334D"/>
    <w:rsid w:val="00993506"/>
    <w:rsid w:val="009937F3"/>
    <w:rsid w:val="00993AD4"/>
    <w:rsid w:val="00993D7D"/>
    <w:rsid w:val="00993E2F"/>
    <w:rsid w:val="009940D7"/>
    <w:rsid w:val="0099437E"/>
    <w:rsid w:val="00994C1B"/>
    <w:rsid w:val="00995401"/>
    <w:rsid w:val="00995539"/>
    <w:rsid w:val="009957B8"/>
    <w:rsid w:val="0099635C"/>
    <w:rsid w:val="009966DC"/>
    <w:rsid w:val="00996B3D"/>
    <w:rsid w:val="0099755E"/>
    <w:rsid w:val="00997882"/>
    <w:rsid w:val="00997924"/>
    <w:rsid w:val="00997DF9"/>
    <w:rsid w:val="00997E96"/>
    <w:rsid w:val="009A0937"/>
    <w:rsid w:val="009A0A60"/>
    <w:rsid w:val="009A0E77"/>
    <w:rsid w:val="009A129B"/>
    <w:rsid w:val="009A15F4"/>
    <w:rsid w:val="009A215C"/>
    <w:rsid w:val="009A2488"/>
    <w:rsid w:val="009A26BF"/>
    <w:rsid w:val="009A279C"/>
    <w:rsid w:val="009A2984"/>
    <w:rsid w:val="009A2B2E"/>
    <w:rsid w:val="009A2B33"/>
    <w:rsid w:val="009A2C7F"/>
    <w:rsid w:val="009A2F77"/>
    <w:rsid w:val="009A31B5"/>
    <w:rsid w:val="009A3A02"/>
    <w:rsid w:val="009A41C3"/>
    <w:rsid w:val="009A4C56"/>
    <w:rsid w:val="009A547A"/>
    <w:rsid w:val="009A58DC"/>
    <w:rsid w:val="009A59C4"/>
    <w:rsid w:val="009A5EC1"/>
    <w:rsid w:val="009A6281"/>
    <w:rsid w:val="009A62DF"/>
    <w:rsid w:val="009A6692"/>
    <w:rsid w:val="009A67D0"/>
    <w:rsid w:val="009A69AE"/>
    <w:rsid w:val="009A69B1"/>
    <w:rsid w:val="009A6BF1"/>
    <w:rsid w:val="009A7286"/>
    <w:rsid w:val="009A798B"/>
    <w:rsid w:val="009A7FAB"/>
    <w:rsid w:val="009B0788"/>
    <w:rsid w:val="009B0CAD"/>
    <w:rsid w:val="009B1362"/>
    <w:rsid w:val="009B18CD"/>
    <w:rsid w:val="009B1D0C"/>
    <w:rsid w:val="009B24FD"/>
    <w:rsid w:val="009B2598"/>
    <w:rsid w:val="009B3198"/>
    <w:rsid w:val="009B31B5"/>
    <w:rsid w:val="009B352C"/>
    <w:rsid w:val="009B3CC6"/>
    <w:rsid w:val="009B4B1D"/>
    <w:rsid w:val="009B4B7E"/>
    <w:rsid w:val="009B6596"/>
    <w:rsid w:val="009B6A8E"/>
    <w:rsid w:val="009B77D8"/>
    <w:rsid w:val="009B7ECE"/>
    <w:rsid w:val="009C00E1"/>
    <w:rsid w:val="009C1019"/>
    <w:rsid w:val="009C1129"/>
    <w:rsid w:val="009C1490"/>
    <w:rsid w:val="009C14C3"/>
    <w:rsid w:val="009C1598"/>
    <w:rsid w:val="009C19C1"/>
    <w:rsid w:val="009C1F3E"/>
    <w:rsid w:val="009C238B"/>
    <w:rsid w:val="009C2B73"/>
    <w:rsid w:val="009C2D4D"/>
    <w:rsid w:val="009C2DAD"/>
    <w:rsid w:val="009C3309"/>
    <w:rsid w:val="009C3A53"/>
    <w:rsid w:val="009C3B6B"/>
    <w:rsid w:val="009C3C98"/>
    <w:rsid w:val="009C4051"/>
    <w:rsid w:val="009C41B8"/>
    <w:rsid w:val="009C42B4"/>
    <w:rsid w:val="009C48C5"/>
    <w:rsid w:val="009C4B86"/>
    <w:rsid w:val="009C57EE"/>
    <w:rsid w:val="009C5BD9"/>
    <w:rsid w:val="009C615B"/>
    <w:rsid w:val="009C641A"/>
    <w:rsid w:val="009C66E8"/>
    <w:rsid w:val="009C74FF"/>
    <w:rsid w:val="009C7762"/>
    <w:rsid w:val="009C7CE2"/>
    <w:rsid w:val="009D076F"/>
    <w:rsid w:val="009D0A3D"/>
    <w:rsid w:val="009D0BE3"/>
    <w:rsid w:val="009D0CDF"/>
    <w:rsid w:val="009D1051"/>
    <w:rsid w:val="009D14C5"/>
    <w:rsid w:val="009D2A34"/>
    <w:rsid w:val="009D2AF7"/>
    <w:rsid w:val="009D2C1C"/>
    <w:rsid w:val="009D2DCD"/>
    <w:rsid w:val="009D2E0E"/>
    <w:rsid w:val="009D2F1C"/>
    <w:rsid w:val="009D3816"/>
    <w:rsid w:val="009D434C"/>
    <w:rsid w:val="009D4403"/>
    <w:rsid w:val="009D5300"/>
    <w:rsid w:val="009D5512"/>
    <w:rsid w:val="009D55F0"/>
    <w:rsid w:val="009D56BE"/>
    <w:rsid w:val="009D57E5"/>
    <w:rsid w:val="009D5F45"/>
    <w:rsid w:val="009D5FE6"/>
    <w:rsid w:val="009D6A96"/>
    <w:rsid w:val="009D6C5D"/>
    <w:rsid w:val="009D708A"/>
    <w:rsid w:val="009D7513"/>
    <w:rsid w:val="009D7BB9"/>
    <w:rsid w:val="009D7EE7"/>
    <w:rsid w:val="009D7F23"/>
    <w:rsid w:val="009E0574"/>
    <w:rsid w:val="009E07CA"/>
    <w:rsid w:val="009E0C87"/>
    <w:rsid w:val="009E0CA7"/>
    <w:rsid w:val="009E0EF1"/>
    <w:rsid w:val="009E0F1B"/>
    <w:rsid w:val="009E1A1B"/>
    <w:rsid w:val="009E1BC7"/>
    <w:rsid w:val="009E1EA5"/>
    <w:rsid w:val="009E20E0"/>
    <w:rsid w:val="009E2578"/>
    <w:rsid w:val="009E2673"/>
    <w:rsid w:val="009E28FB"/>
    <w:rsid w:val="009E2A1A"/>
    <w:rsid w:val="009E2DA9"/>
    <w:rsid w:val="009E2E23"/>
    <w:rsid w:val="009E34EB"/>
    <w:rsid w:val="009E4074"/>
    <w:rsid w:val="009E4118"/>
    <w:rsid w:val="009E42BD"/>
    <w:rsid w:val="009E473B"/>
    <w:rsid w:val="009E4A47"/>
    <w:rsid w:val="009E5087"/>
    <w:rsid w:val="009E5492"/>
    <w:rsid w:val="009E553B"/>
    <w:rsid w:val="009E573D"/>
    <w:rsid w:val="009E6348"/>
    <w:rsid w:val="009E66EC"/>
    <w:rsid w:val="009E6F9E"/>
    <w:rsid w:val="009F0338"/>
    <w:rsid w:val="009F095F"/>
    <w:rsid w:val="009F0FDC"/>
    <w:rsid w:val="009F14ED"/>
    <w:rsid w:val="009F15A6"/>
    <w:rsid w:val="009F191E"/>
    <w:rsid w:val="009F1B63"/>
    <w:rsid w:val="009F284F"/>
    <w:rsid w:val="009F2BFC"/>
    <w:rsid w:val="009F2C43"/>
    <w:rsid w:val="009F36A8"/>
    <w:rsid w:val="009F3DA7"/>
    <w:rsid w:val="009F3FCF"/>
    <w:rsid w:val="009F446B"/>
    <w:rsid w:val="009F4617"/>
    <w:rsid w:val="009F4DCD"/>
    <w:rsid w:val="009F4ED6"/>
    <w:rsid w:val="009F552B"/>
    <w:rsid w:val="009F58A7"/>
    <w:rsid w:val="009F69AA"/>
    <w:rsid w:val="009F6B59"/>
    <w:rsid w:val="009F73B5"/>
    <w:rsid w:val="009F79CF"/>
    <w:rsid w:val="009F7A00"/>
    <w:rsid w:val="009F7C43"/>
    <w:rsid w:val="009F7C52"/>
    <w:rsid w:val="009F7D45"/>
    <w:rsid w:val="009F7D7A"/>
    <w:rsid w:val="00A003C0"/>
    <w:rsid w:val="00A0081F"/>
    <w:rsid w:val="00A00D68"/>
    <w:rsid w:val="00A01119"/>
    <w:rsid w:val="00A019C5"/>
    <w:rsid w:val="00A01DA6"/>
    <w:rsid w:val="00A025B7"/>
    <w:rsid w:val="00A028AF"/>
    <w:rsid w:val="00A02C55"/>
    <w:rsid w:val="00A02F9C"/>
    <w:rsid w:val="00A03361"/>
    <w:rsid w:val="00A035AB"/>
    <w:rsid w:val="00A0385F"/>
    <w:rsid w:val="00A042CF"/>
    <w:rsid w:val="00A04820"/>
    <w:rsid w:val="00A04992"/>
    <w:rsid w:val="00A04B88"/>
    <w:rsid w:val="00A051F0"/>
    <w:rsid w:val="00A058D3"/>
    <w:rsid w:val="00A05DC2"/>
    <w:rsid w:val="00A0614A"/>
    <w:rsid w:val="00A06198"/>
    <w:rsid w:val="00A063E9"/>
    <w:rsid w:val="00A067A7"/>
    <w:rsid w:val="00A06C9B"/>
    <w:rsid w:val="00A1077D"/>
    <w:rsid w:val="00A10A90"/>
    <w:rsid w:val="00A10ED3"/>
    <w:rsid w:val="00A1171E"/>
    <w:rsid w:val="00A1192F"/>
    <w:rsid w:val="00A122A5"/>
    <w:rsid w:val="00A128E0"/>
    <w:rsid w:val="00A12990"/>
    <w:rsid w:val="00A12B2A"/>
    <w:rsid w:val="00A1372A"/>
    <w:rsid w:val="00A14A71"/>
    <w:rsid w:val="00A14AF6"/>
    <w:rsid w:val="00A14D7B"/>
    <w:rsid w:val="00A1529F"/>
    <w:rsid w:val="00A15879"/>
    <w:rsid w:val="00A15B0B"/>
    <w:rsid w:val="00A15B82"/>
    <w:rsid w:val="00A16048"/>
    <w:rsid w:val="00A1716E"/>
    <w:rsid w:val="00A17332"/>
    <w:rsid w:val="00A1774E"/>
    <w:rsid w:val="00A177C1"/>
    <w:rsid w:val="00A20B54"/>
    <w:rsid w:val="00A22193"/>
    <w:rsid w:val="00A229E6"/>
    <w:rsid w:val="00A22A98"/>
    <w:rsid w:val="00A235C7"/>
    <w:rsid w:val="00A2375F"/>
    <w:rsid w:val="00A23AFF"/>
    <w:rsid w:val="00A23BB4"/>
    <w:rsid w:val="00A248ED"/>
    <w:rsid w:val="00A25328"/>
    <w:rsid w:val="00A26257"/>
    <w:rsid w:val="00A267C6"/>
    <w:rsid w:val="00A26A44"/>
    <w:rsid w:val="00A26D0B"/>
    <w:rsid w:val="00A27581"/>
    <w:rsid w:val="00A27C58"/>
    <w:rsid w:val="00A303D7"/>
    <w:rsid w:val="00A30D08"/>
    <w:rsid w:val="00A31229"/>
    <w:rsid w:val="00A31531"/>
    <w:rsid w:val="00A3182E"/>
    <w:rsid w:val="00A31842"/>
    <w:rsid w:val="00A325E1"/>
    <w:rsid w:val="00A328F1"/>
    <w:rsid w:val="00A33009"/>
    <w:rsid w:val="00A333C1"/>
    <w:rsid w:val="00A33F29"/>
    <w:rsid w:val="00A344A5"/>
    <w:rsid w:val="00A35543"/>
    <w:rsid w:val="00A35957"/>
    <w:rsid w:val="00A35D54"/>
    <w:rsid w:val="00A3611D"/>
    <w:rsid w:val="00A36157"/>
    <w:rsid w:val="00A367D9"/>
    <w:rsid w:val="00A368BC"/>
    <w:rsid w:val="00A3695B"/>
    <w:rsid w:val="00A37A12"/>
    <w:rsid w:val="00A37CC9"/>
    <w:rsid w:val="00A37DEF"/>
    <w:rsid w:val="00A405C8"/>
    <w:rsid w:val="00A41001"/>
    <w:rsid w:val="00A41702"/>
    <w:rsid w:val="00A41879"/>
    <w:rsid w:val="00A41A83"/>
    <w:rsid w:val="00A420F5"/>
    <w:rsid w:val="00A42124"/>
    <w:rsid w:val="00A425B4"/>
    <w:rsid w:val="00A4300F"/>
    <w:rsid w:val="00A43A6C"/>
    <w:rsid w:val="00A440A1"/>
    <w:rsid w:val="00A465BC"/>
    <w:rsid w:val="00A46776"/>
    <w:rsid w:val="00A46ED3"/>
    <w:rsid w:val="00A47484"/>
    <w:rsid w:val="00A476D1"/>
    <w:rsid w:val="00A476DA"/>
    <w:rsid w:val="00A47EAB"/>
    <w:rsid w:val="00A50C49"/>
    <w:rsid w:val="00A51901"/>
    <w:rsid w:val="00A51DBD"/>
    <w:rsid w:val="00A5209F"/>
    <w:rsid w:val="00A52441"/>
    <w:rsid w:val="00A52678"/>
    <w:rsid w:val="00A52AA5"/>
    <w:rsid w:val="00A52D7E"/>
    <w:rsid w:val="00A53194"/>
    <w:rsid w:val="00A53426"/>
    <w:rsid w:val="00A53606"/>
    <w:rsid w:val="00A537B3"/>
    <w:rsid w:val="00A53D34"/>
    <w:rsid w:val="00A5404F"/>
    <w:rsid w:val="00A545CF"/>
    <w:rsid w:val="00A55AD6"/>
    <w:rsid w:val="00A56299"/>
    <w:rsid w:val="00A562B7"/>
    <w:rsid w:val="00A565A8"/>
    <w:rsid w:val="00A56885"/>
    <w:rsid w:val="00A57146"/>
    <w:rsid w:val="00A57CB5"/>
    <w:rsid w:val="00A57D20"/>
    <w:rsid w:val="00A607D9"/>
    <w:rsid w:val="00A60FC8"/>
    <w:rsid w:val="00A61432"/>
    <w:rsid w:val="00A6148B"/>
    <w:rsid w:val="00A6153C"/>
    <w:rsid w:val="00A61CA9"/>
    <w:rsid w:val="00A61E0E"/>
    <w:rsid w:val="00A62131"/>
    <w:rsid w:val="00A6228D"/>
    <w:rsid w:val="00A6233D"/>
    <w:rsid w:val="00A62637"/>
    <w:rsid w:val="00A62A66"/>
    <w:rsid w:val="00A63805"/>
    <w:rsid w:val="00A64266"/>
    <w:rsid w:val="00A64B09"/>
    <w:rsid w:val="00A654E3"/>
    <w:rsid w:val="00A659D0"/>
    <w:rsid w:val="00A65BEE"/>
    <w:rsid w:val="00A6600D"/>
    <w:rsid w:val="00A6638C"/>
    <w:rsid w:val="00A66981"/>
    <w:rsid w:val="00A66DF7"/>
    <w:rsid w:val="00A674A8"/>
    <w:rsid w:val="00A67584"/>
    <w:rsid w:val="00A676A7"/>
    <w:rsid w:val="00A67849"/>
    <w:rsid w:val="00A6799D"/>
    <w:rsid w:val="00A67D9B"/>
    <w:rsid w:val="00A67EE9"/>
    <w:rsid w:val="00A70040"/>
    <w:rsid w:val="00A709D8"/>
    <w:rsid w:val="00A712C3"/>
    <w:rsid w:val="00A71742"/>
    <w:rsid w:val="00A717FF"/>
    <w:rsid w:val="00A71A4C"/>
    <w:rsid w:val="00A71E32"/>
    <w:rsid w:val="00A72DF0"/>
    <w:rsid w:val="00A73276"/>
    <w:rsid w:val="00A73D50"/>
    <w:rsid w:val="00A74201"/>
    <w:rsid w:val="00A7428D"/>
    <w:rsid w:val="00A74490"/>
    <w:rsid w:val="00A75202"/>
    <w:rsid w:val="00A75697"/>
    <w:rsid w:val="00A7576B"/>
    <w:rsid w:val="00A75DE8"/>
    <w:rsid w:val="00A75E63"/>
    <w:rsid w:val="00A7623F"/>
    <w:rsid w:val="00A76246"/>
    <w:rsid w:val="00A76984"/>
    <w:rsid w:val="00A77C1E"/>
    <w:rsid w:val="00A77C58"/>
    <w:rsid w:val="00A802C9"/>
    <w:rsid w:val="00A80595"/>
    <w:rsid w:val="00A80AD6"/>
    <w:rsid w:val="00A80D98"/>
    <w:rsid w:val="00A80FBB"/>
    <w:rsid w:val="00A819DC"/>
    <w:rsid w:val="00A81A84"/>
    <w:rsid w:val="00A81A94"/>
    <w:rsid w:val="00A81EAE"/>
    <w:rsid w:val="00A826EB"/>
    <w:rsid w:val="00A8291C"/>
    <w:rsid w:val="00A83343"/>
    <w:rsid w:val="00A845D1"/>
    <w:rsid w:val="00A8487B"/>
    <w:rsid w:val="00A84AF0"/>
    <w:rsid w:val="00A84DB4"/>
    <w:rsid w:val="00A84E50"/>
    <w:rsid w:val="00A851C9"/>
    <w:rsid w:val="00A852CA"/>
    <w:rsid w:val="00A863A7"/>
    <w:rsid w:val="00A869E7"/>
    <w:rsid w:val="00A87287"/>
    <w:rsid w:val="00A8735C"/>
    <w:rsid w:val="00A87A32"/>
    <w:rsid w:val="00A87C1E"/>
    <w:rsid w:val="00A90A43"/>
    <w:rsid w:val="00A90E81"/>
    <w:rsid w:val="00A910AA"/>
    <w:rsid w:val="00A91589"/>
    <w:rsid w:val="00A9159C"/>
    <w:rsid w:val="00A91657"/>
    <w:rsid w:val="00A925F5"/>
    <w:rsid w:val="00A92EA0"/>
    <w:rsid w:val="00A92F51"/>
    <w:rsid w:val="00A9328B"/>
    <w:rsid w:val="00A9346E"/>
    <w:rsid w:val="00A93732"/>
    <w:rsid w:val="00A93AE0"/>
    <w:rsid w:val="00A9470C"/>
    <w:rsid w:val="00A9499C"/>
    <w:rsid w:val="00A94A2D"/>
    <w:rsid w:val="00A94D3F"/>
    <w:rsid w:val="00A951A7"/>
    <w:rsid w:val="00A95723"/>
    <w:rsid w:val="00A95C0C"/>
    <w:rsid w:val="00A95C5C"/>
    <w:rsid w:val="00A95C95"/>
    <w:rsid w:val="00A96CF6"/>
    <w:rsid w:val="00A96D9F"/>
    <w:rsid w:val="00A970CF"/>
    <w:rsid w:val="00A9725A"/>
    <w:rsid w:val="00A9727A"/>
    <w:rsid w:val="00A97655"/>
    <w:rsid w:val="00A97679"/>
    <w:rsid w:val="00A977EC"/>
    <w:rsid w:val="00A978B3"/>
    <w:rsid w:val="00A97EBD"/>
    <w:rsid w:val="00AA0094"/>
    <w:rsid w:val="00AA0A99"/>
    <w:rsid w:val="00AA0B0E"/>
    <w:rsid w:val="00AA1220"/>
    <w:rsid w:val="00AA12FA"/>
    <w:rsid w:val="00AA1494"/>
    <w:rsid w:val="00AA1C22"/>
    <w:rsid w:val="00AA1E58"/>
    <w:rsid w:val="00AA2615"/>
    <w:rsid w:val="00AA310F"/>
    <w:rsid w:val="00AA3B78"/>
    <w:rsid w:val="00AA41E4"/>
    <w:rsid w:val="00AA4324"/>
    <w:rsid w:val="00AA43E7"/>
    <w:rsid w:val="00AA45A1"/>
    <w:rsid w:val="00AA4FCA"/>
    <w:rsid w:val="00AA5D15"/>
    <w:rsid w:val="00AA6287"/>
    <w:rsid w:val="00AA6579"/>
    <w:rsid w:val="00AA6F0E"/>
    <w:rsid w:val="00AA727A"/>
    <w:rsid w:val="00AA7494"/>
    <w:rsid w:val="00AB0CB2"/>
    <w:rsid w:val="00AB0DF9"/>
    <w:rsid w:val="00AB0E4F"/>
    <w:rsid w:val="00AB1004"/>
    <w:rsid w:val="00AB121E"/>
    <w:rsid w:val="00AB1230"/>
    <w:rsid w:val="00AB19A8"/>
    <w:rsid w:val="00AB2757"/>
    <w:rsid w:val="00AB2B73"/>
    <w:rsid w:val="00AB2E61"/>
    <w:rsid w:val="00AB2ECF"/>
    <w:rsid w:val="00AB3135"/>
    <w:rsid w:val="00AB3478"/>
    <w:rsid w:val="00AB3E64"/>
    <w:rsid w:val="00AB3FC7"/>
    <w:rsid w:val="00AB4ED7"/>
    <w:rsid w:val="00AB5583"/>
    <w:rsid w:val="00AB646E"/>
    <w:rsid w:val="00AB65C1"/>
    <w:rsid w:val="00AB67D7"/>
    <w:rsid w:val="00AB6942"/>
    <w:rsid w:val="00AB69AD"/>
    <w:rsid w:val="00AB6A78"/>
    <w:rsid w:val="00AB7000"/>
    <w:rsid w:val="00AB78D3"/>
    <w:rsid w:val="00AB7A3A"/>
    <w:rsid w:val="00AB7C81"/>
    <w:rsid w:val="00AC010A"/>
    <w:rsid w:val="00AC0F86"/>
    <w:rsid w:val="00AC104B"/>
    <w:rsid w:val="00AC2FFB"/>
    <w:rsid w:val="00AC32E7"/>
    <w:rsid w:val="00AC3390"/>
    <w:rsid w:val="00AC37FF"/>
    <w:rsid w:val="00AC3824"/>
    <w:rsid w:val="00AC3B27"/>
    <w:rsid w:val="00AC45AF"/>
    <w:rsid w:val="00AC4AEA"/>
    <w:rsid w:val="00AC4AEE"/>
    <w:rsid w:val="00AC4FAE"/>
    <w:rsid w:val="00AC5303"/>
    <w:rsid w:val="00AC5A06"/>
    <w:rsid w:val="00AC5DE7"/>
    <w:rsid w:val="00AC6A55"/>
    <w:rsid w:val="00AC7E6C"/>
    <w:rsid w:val="00AD01A5"/>
    <w:rsid w:val="00AD03A8"/>
    <w:rsid w:val="00AD07EE"/>
    <w:rsid w:val="00AD0C69"/>
    <w:rsid w:val="00AD0F4B"/>
    <w:rsid w:val="00AD1253"/>
    <w:rsid w:val="00AD1425"/>
    <w:rsid w:val="00AD1A74"/>
    <w:rsid w:val="00AD1B78"/>
    <w:rsid w:val="00AD2BE5"/>
    <w:rsid w:val="00AD3FAB"/>
    <w:rsid w:val="00AD470A"/>
    <w:rsid w:val="00AD47F9"/>
    <w:rsid w:val="00AD4A43"/>
    <w:rsid w:val="00AD4B0C"/>
    <w:rsid w:val="00AD4C0A"/>
    <w:rsid w:val="00AD6508"/>
    <w:rsid w:val="00AD6ED9"/>
    <w:rsid w:val="00AD796D"/>
    <w:rsid w:val="00AD7FAC"/>
    <w:rsid w:val="00AE0BED"/>
    <w:rsid w:val="00AE10C8"/>
    <w:rsid w:val="00AE2164"/>
    <w:rsid w:val="00AE245B"/>
    <w:rsid w:val="00AE356B"/>
    <w:rsid w:val="00AE39A5"/>
    <w:rsid w:val="00AE39DB"/>
    <w:rsid w:val="00AE3BDC"/>
    <w:rsid w:val="00AE3C4E"/>
    <w:rsid w:val="00AE4BD2"/>
    <w:rsid w:val="00AE54DF"/>
    <w:rsid w:val="00AE5BC5"/>
    <w:rsid w:val="00AE60F1"/>
    <w:rsid w:val="00AE68C4"/>
    <w:rsid w:val="00AE7ABE"/>
    <w:rsid w:val="00AE7C06"/>
    <w:rsid w:val="00AE7C63"/>
    <w:rsid w:val="00AF012E"/>
    <w:rsid w:val="00AF01C2"/>
    <w:rsid w:val="00AF0472"/>
    <w:rsid w:val="00AF06BC"/>
    <w:rsid w:val="00AF1FE5"/>
    <w:rsid w:val="00AF21F2"/>
    <w:rsid w:val="00AF2550"/>
    <w:rsid w:val="00AF28BA"/>
    <w:rsid w:val="00AF3828"/>
    <w:rsid w:val="00AF3ABC"/>
    <w:rsid w:val="00AF3E1B"/>
    <w:rsid w:val="00AF4E9A"/>
    <w:rsid w:val="00AF4F8F"/>
    <w:rsid w:val="00AF5741"/>
    <w:rsid w:val="00AF5B8D"/>
    <w:rsid w:val="00AF5C13"/>
    <w:rsid w:val="00AF68C1"/>
    <w:rsid w:val="00AF6E9F"/>
    <w:rsid w:val="00AF7293"/>
    <w:rsid w:val="00AF7552"/>
    <w:rsid w:val="00AF7B41"/>
    <w:rsid w:val="00AF7E0E"/>
    <w:rsid w:val="00B0039A"/>
    <w:rsid w:val="00B008B2"/>
    <w:rsid w:val="00B00BDD"/>
    <w:rsid w:val="00B01693"/>
    <w:rsid w:val="00B01A19"/>
    <w:rsid w:val="00B01C5D"/>
    <w:rsid w:val="00B01F02"/>
    <w:rsid w:val="00B024A5"/>
    <w:rsid w:val="00B02991"/>
    <w:rsid w:val="00B02BCF"/>
    <w:rsid w:val="00B02CCF"/>
    <w:rsid w:val="00B02EF6"/>
    <w:rsid w:val="00B03088"/>
    <w:rsid w:val="00B03679"/>
    <w:rsid w:val="00B0413A"/>
    <w:rsid w:val="00B042C1"/>
    <w:rsid w:val="00B046AB"/>
    <w:rsid w:val="00B04A1A"/>
    <w:rsid w:val="00B04C33"/>
    <w:rsid w:val="00B04E89"/>
    <w:rsid w:val="00B050A4"/>
    <w:rsid w:val="00B05481"/>
    <w:rsid w:val="00B056D1"/>
    <w:rsid w:val="00B064C4"/>
    <w:rsid w:val="00B06880"/>
    <w:rsid w:val="00B06A12"/>
    <w:rsid w:val="00B070BB"/>
    <w:rsid w:val="00B07119"/>
    <w:rsid w:val="00B07297"/>
    <w:rsid w:val="00B0739B"/>
    <w:rsid w:val="00B07A22"/>
    <w:rsid w:val="00B07AD0"/>
    <w:rsid w:val="00B07E9B"/>
    <w:rsid w:val="00B10C99"/>
    <w:rsid w:val="00B10E3E"/>
    <w:rsid w:val="00B11A37"/>
    <w:rsid w:val="00B11D5E"/>
    <w:rsid w:val="00B135EC"/>
    <w:rsid w:val="00B1363C"/>
    <w:rsid w:val="00B13903"/>
    <w:rsid w:val="00B13AA5"/>
    <w:rsid w:val="00B1407B"/>
    <w:rsid w:val="00B15B89"/>
    <w:rsid w:val="00B15BC8"/>
    <w:rsid w:val="00B1631D"/>
    <w:rsid w:val="00B16762"/>
    <w:rsid w:val="00B16A55"/>
    <w:rsid w:val="00B17039"/>
    <w:rsid w:val="00B17041"/>
    <w:rsid w:val="00B17AE5"/>
    <w:rsid w:val="00B17B91"/>
    <w:rsid w:val="00B17D8E"/>
    <w:rsid w:val="00B216CB"/>
    <w:rsid w:val="00B21743"/>
    <w:rsid w:val="00B2190A"/>
    <w:rsid w:val="00B21A42"/>
    <w:rsid w:val="00B21E05"/>
    <w:rsid w:val="00B22A06"/>
    <w:rsid w:val="00B230C5"/>
    <w:rsid w:val="00B2323B"/>
    <w:rsid w:val="00B233ED"/>
    <w:rsid w:val="00B235C4"/>
    <w:rsid w:val="00B23655"/>
    <w:rsid w:val="00B2379F"/>
    <w:rsid w:val="00B239E5"/>
    <w:rsid w:val="00B2413F"/>
    <w:rsid w:val="00B24566"/>
    <w:rsid w:val="00B24845"/>
    <w:rsid w:val="00B24E19"/>
    <w:rsid w:val="00B24E1F"/>
    <w:rsid w:val="00B264F6"/>
    <w:rsid w:val="00B26517"/>
    <w:rsid w:val="00B26AD4"/>
    <w:rsid w:val="00B26B0D"/>
    <w:rsid w:val="00B270F0"/>
    <w:rsid w:val="00B27136"/>
    <w:rsid w:val="00B276A8"/>
    <w:rsid w:val="00B27A53"/>
    <w:rsid w:val="00B27AF3"/>
    <w:rsid w:val="00B30DA1"/>
    <w:rsid w:val="00B31FBD"/>
    <w:rsid w:val="00B32177"/>
    <w:rsid w:val="00B32A6C"/>
    <w:rsid w:val="00B338A2"/>
    <w:rsid w:val="00B33F95"/>
    <w:rsid w:val="00B346A0"/>
    <w:rsid w:val="00B34728"/>
    <w:rsid w:val="00B34C98"/>
    <w:rsid w:val="00B34D3B"/>
    <w:rsid w:val="00B34F39"/>
    <w:rsid w:val="00B3527A"/>
    <w:rsid w:val="00B35420"/>
    <w:rsid w:val="00B356E6"/>
    <w:rsid w:val="00B35B05"/>
    <w:rsid w:val="00B35CCD"/>
    <w:rsid w:val="00B360E4"/>
    <w:rsid w:val="00B362AB"/>
    <w:rsid w:val="00B36396"/>
    <w:rsid w:val="00B3662E"/>
    <w:rsid w:val="00B3663D"/>
    <w:rsid w:val="00B37E34"/>
    <w:rsid w:val="00B40C89"/>
    <w:rsid w:val="00B4122A"/>
    <w:rsid w:val="00B41668"/>
    <w:rsid w:val="00B420AC"/>
    <w:rsid w:val="00B423C6"/>
    <w:rsid w:val="00B4261F"/>
    <w:rsid w:val="00B42A97"/>
    <w:rsid w:val="00B42DB5"/>
    <w:rsid w:val="00B438FB"/>
    <w:rsid w:val="00B43A28"/>
    <w:rsid w:val="00B43DED"/>
    <w:rsid w:val="00B447CA"/>
    <w:rsid w:val="00B45068"/>
    <w:rsid w:val="00B457E1"/>
    <w:rsid w:val="00B45DDA"/>
    <w:rsid w:val="00B462FE"/>
    <w:rsid w:val="00B4678F"/>
    <w:rsid w:val="00B46E2D"/>
    <w:rsid w:val="00B474B6"/>
    <w:rsid w:val="00B474B7"/>
    <w:rsid w:val="00B47540"/>
    <w:rsid w:val="00B4758D"/>
    <w:rsid w:val="00B47A41"/>
    <w:rsid w:val="00B47BE7"/>
    <w:rsid w:val="00B47F23"/>
    <w:rsid w:val="00B50862"/>
    <w:rsid w:val="00B50D68"/>
    <w:rsid w:val="00B50F15"/>
    <w:rsid w:val="00B50F9E"/>
    <w:rsid w:val="00B51219"/>
    <w:rsid w:val="00B513AF"/>
    <w:rsid w:val="00B514FF"/>
    <w:rsid w:val="00B51CAC"/>
    <w:rsid w:val="00B520CC"/>
    <w:rsid w:val="00B52310"/>
    <w:rsid w:val="00B53AC5"/>
    <w:rsid w:val="00B53B5D"/>
    <w:rsid w:val="00B540AC"/>
    <w:rsid w:val="00B54341"/>
    <w:rsid w:val="00B5500D"/>
    <w:rsid w:val="00B550C2"/>
    <w:rsid w:val="00B551AF"/>
    <w:rsid w:val="00B55380"/>
    <w:rsid w:val="00B5547F"/>
    <w:rsid w:val="00B55752"/>
    <w:rsid w:val="00B55B8A"/>
    <w:rsid w:val="00B55BA2"/>
    <w:rsid w:val="00B561E1"/>
    <w:rsid w:val="00B56411"/>
    <w:rsid w:val="00B56A2A"/>
    <w:rsid w:val="00B56A58"/>
    <w:rsid w:val="00B56F85"/>
    <w:rsid w:val="00B57494"/>
    <w:rsid w:val="00B57F51"/>
    <w:rsid w:val="00B60346"/>
    <w:rsid w:val="00B60D5F"/>
    <w:rsid w:val="00B60F88"/>
    <w:rsid w:val="00B60F9D"/>
    <w:rsid w:val="00B61724"/>
    <w:rsid w:val="00B61765"/>
    <w:rsid w:val="00B61CFC"/>
    <w:rsid w:val="00B61EE2"/>
    <w:rsid w:val="00B6238B"/>
    <w:rsid w:val="00B62B27"/>
    <w:rsid w:val="00B63518"/>
    <w:rsid w:val="00B6374D"/>
    <w:rsid w:val="00B63DC7"/>
    <w:rsid w:val="00B641D4"/>
    <w:rsid w:val="00B64348"/>
    <w:rsid w:val="00B645D5"/>
    <w:rsid w:val="00B651D8"/>
    <w:rsid w:val="00B65781"/>
    <w:rsid w:val="00B65CD3"/>
    <w:rsid w:val="00B6680C"/>
    <w:rsid w:val="00B66F0E"/>
    <w:rsid w:val="00B67C68"/>
    <w:rsid w:val="00B700E6"/>
    <w:rsid w:val="00B70426"/>
    <w:rsid w:val="00B718EE"/>
    <w:rsid w:val="00B72341"/>
    <w:rsid w:val="00B7285E"/>
    <w:rsid w:val="00B72FAD"/>
    <w:rsid w:val="00B73E87"/>
    <w:rsid w:val="00B7495A"/>
    <w:rsid w:val="00B7545F"/>
    <w:rsid w:val="00B75D61"/>
    <w:rsid w:val="00B760B7"/>
    <w:rsid w:val="00B76372"/>
    <w:rsid w:val="00B7648F"/>
    <w:rsid w:val="00B77178"/>
    <w:rsid w:val="00B77469"/>
    <w:rsid w:val="00B77C41"/>
    <w:rsid w:val="00B80CDE"/>
    <w:rsid w:val="00B81AAF"/>
    <w:rsid w:val="00B81F63"/>
    <w:rsid w:val="00B825CE"/>
    <w:rsid w:val="00B826F8"/>
    <w:rsid w:val="00B82A2D"/>
    <w:rsid w:val="00B82CC3"/>
    <w:rsid w:val="00B82DB2"/>
    <w:rsid w:val="00B82F90"/>
    <w:rsid w:val="00B82FDF"/>
    <w:rsid w:val="00B83AA6"/>
    <w:rsid w:val="00B83C47"/>
    <w:rsid w:val="00B83DEA"/>
    <w:rsid w:val="00B841D4"/>
    <w:rsid w:val="00B844B1"/>
    <w:rsid w:val="00B8562E"/>
    <w:rsid w:val="00B85960"/>
    <w:rsid w:val="00B85CD7"/>
    <w:rsid w:val="00B861D4"/>
    <w:rsid w:val="00B86612"/>
    <w:rsid w:val="00B870EC"/>
    <w:rsid w:val="00B87413"/>
    <w:rsid w:val="00B875E8"/>
    <w:rsid w:val="00B87707"/>
    <w:rsid w:val="00B87DF1"/>
    <w:rsid w:val="00B87FC4"/>
    <w:rsid w:val="00B90749"/>
    <w:rsid w:val="00B90C11"/>
    <w:rsid w:val="00B90D56"/>
    <w:rsid w:val="00B90FED"/>
    <w:rsid w:val="00B926B0"/>
    <w:rsid w:val="00B92F7B"/>
    <w:rsid w:val="00B92F87"/>
    <w:rsid w:val="00B9321E"/>
    <w:rsid w:val="00B9362E"/>
    <w:rsid w:val="00B93F59"/>
    <w:rsid w:val="00B94245"/>
    <w:rsid w:val="00B94307"/>
    <w:rsid w:val="00B948BC"/>
    <w:rsid w:val="00B94F4B"/>
    <w:rsid w:val="00B95B3A"/>
    <w:rsid w:val="00B95CB0"/>
    <w:rsid w:val="00B962D8"/>
    <w:rsid w:val="00B96455"/>
    <w:rsid w:val="00B967CE"/>
    <w:rsid w:val="00B96D68"/>
    <w:rsid w:val="00B97451"/>
    <w:rsid w:val="00B9766E"/>
    <w:rsid w:val="00BA042F"/>
    <w:rsid w:val="00BA0BE4"/>
    <w:rsid w:val="00BA1031"/>
    <w:rsid w:val="00BA1FEA"/>
    <w:rsid w:val="00BA22E4"/>
    <w:rsid w:val="00BA2A5B"/>
    <w:rsid w:val="00BA2B3F"/>
    <w:rsid w:val="00BA2BBB"/>
    <w:rsid w:val="00BA2CA7"/>
    <w:rsid w:val="00BA37C4"/>
    <w:rsid w:val="00BA38AB"/>
    <w:rsid w:val="00BA444D"/>
    <w:rsid w:val="00BA58DC"/>
    <w:rsid w:val="00BA616B"/>
    <w:rsid w:val="00BA61B6"/>
    <w:rsid w:val="00BA6341"/>
    <w:rsid w:val="00BA64E6"/>
    <w:rsid w:val="00BA6647"/>
    <w:rsid w:val="00BA6DDA"/>
    <w:rsid w:val="00BA7034"/>
    <w:rsid w:val="00BA7E6D"/>
    <w:rsid w:val="00BB0025"/>
    <w:rsid w:val="00BB01C7"/>
    <w:rsid w:val="00BB0237"/>
    <w:rsid w:val="00BB05D6"/>
    <w:rsid w:val="00BB0A74"/>
    <w:rsid w:val="00BB0AD7"/>
    <w:rsid w:val="00BB0C2E"/>
    <w:rsid w:val="00BB19F2"/>
    <w:rsid w:val="00BB2A76"/>
    <w:rsid w:val="00BB2EA7"/>
    <w:rsid w:val="00BB33CC"/>
    <w:rsid w:val="00BB33D3"/>
    <w:rsid w:val="00BB3DA8"/>
    <w:rsid w:val="00BB41B6"/>
    <w:rsid w:val="00BB43C6"/>
    <w:rsid w:val="00BB475F"/>
    <w:rsid w:val="00BB49F2"/>
    <w:rsid w:val="00BB5B9D"/>
    <w:rsid w:val="00BB5BC5"/>
    <w:rsid w:val="00BB6559"/>
    <w:rsid w:val="00BB7544"/>
    <w:rsid w:val="00BC058B"/>
    <w:rsid w:val="00BC059E"/>
    <w:rsid w:val="00BC081E"/>
    <w:rsid w:val="00BC14A3"/>
    <w:rsid w:val="00BC17F9"/>
    <w:rsid w:val="00BC24E3"/>
    <w:rsid w:val="00BC2829"/>
    <w:rsid w:val="00BC3572"/>
    <w:rsid w:val="00BC3783"/>
    <w:rsid w:val="00BC399A"/>
    <w:rsid w:val="00BC47EB"/>
    <w:rsid w:val="00BC4C41"/>
    <w:rsid w:val="00BC4D59"/>
    <w:rsid w:val="00BC4E6C"/>
    <w:rsid w:val="00BC4EFB"/>
    <w:rsid w:val="00BC5206"/>
    <w:rsid w:val="00BC54C3"/>
    <w:rsid w:val="00BC54CE"/>
    <w:rsid w:val="00BC6135"/>
    <w:rsid w:val="00BC6171"/>
    <w:rsid w:val="00BC67E5"/>
    <w:rsid w:val="00BC6C92"/>
    <w:rsid w:val="00BC7538"/>
    <w:rsid w:val="00BC7C22"/>
    <w:rsid w:val="00BC7FEF"/>
    <w:rsid w:val="00BD0550"/>
    <w:rsid w:val="00BD0C6D"/>
    <w:rsid w:val="00BD1367"/>
    <w:rsid w:val="00BD1384"/>
    <w:rsid w:val="00BD15FF"/>
    <w:rsid w:val="00BD1843"/>
    <w:rsid w:val="00BD1C61"/>
    <w:rsid w:val="00BD25D6"/>
    <w:rsid w:val="00BD2DD0"/>
    <w:rsid w:val="00BD2FE2"/>
    <w:rsid w:val="00BD36C3"/>
    <w:rsid w:val="00BD46B9"/>
    <w:rsid w:val="00BD46D8"/>
    <w:rsid w:val="00BD56D5"/>
    <w:rsid w:val="00BD5F03"/>
    <w:rsid w:val="00BD6BEA"/>
    <w:rsid w:val="00BD7427"/>
    <w:rsid w:val="00BD751C"/>
    <w:rsid w:val="00BD7BB3"/>
    <w:rsid w:val="00BE03E4"/>
    <w:rsid w:val="00BE07D3"/>
    <w:rsid w:val="00BE086F"/>
    <w:rsid w:val="00BE0990"/>
    <w:rsid w:val="00BE0E1F"/>
    <w:rsid w:val="00BE1349"/>
    <w:rsid w:val="00BE1B6A"/>
    <w:rsid w:val="00BE1BE6"/>
    <w:rsid w:val="00BE24BC"/>
    <w:rsid w:val="00BE26F3"/>
    <w:rsid w:val="00BE3953"/>
    <w:rsid w:val="00BE432A"/>
    <w:rsid w:val="00BE4B2E"/>
    <w:rsid w:val="00BE4E4C"/>
    <w:rsid w:val="00BE4ED6"/>
    <w:rsid w:val="00BE520F"/>
    <w:rsid w:val="00BE5F11"/>
    <w:rsid w:val="00BE6207"/>
    <w:rsid w:val="00BE650E"/>
    <w:rsid w:val="00BE6CB7"/>
    <w:rsid w:val="00BE7CC2"/>
    <w:rsid w:val="00BF088B"/>
    <w:rsid w:val="00BF0E27"/>
    <w:rsid w:val="00BF154B"/>
    <w:rsid w:val="00BF1A02"/>
    <w:rsid w:val="00BF1A72"/>
    <w:rsid w:val="00BF206E"/>
    <w:rsid w:val="00BF2C81"/>
    <w:rsid w:val="00BF2D27"/>
    <w:rsid w:val="00BF2F12"/>
    <w:rsid w:val="00BF39FF"/>
    <w:rsid w:val="00BF3AC9"/>
    <w:rsid w:val="00BF40D2"/>
    <w:rsid w:val="00BF514D"/>
    <w:rsid w:val="00BF53CD"/>
    <w:rsid w:val="00BF54F9"/>
    <w:rsid w:val="00BF5D55"/>
    <w:rsid w:val="00BF66BC"/>
    <w:rsid w:val="00C0056E"/>
    <w:rsid w:val="00C00C35"/>
    <w:rsid w:val="00C0119A"/>
    <w:rsid w:val="00C012BF"/>
    <w:rsid w:val="00C013AA"/>
    <w:rsid w:val="00C01DC4"/>
    <w:rsid w:val="00C032AD"/>
    <w:rsid w:val="00C03A32"/>
    <w:rsid w:val="00C0409A"/>
    <w:rsid w:val="00C04ADD"/>
    <w:rsid w:val="00C0501B"/>
    <w:rsid w:val="00C0528F"/>
    <w:rsid w:val="00C0533F"/>
    <w:rsid w:val="00C057FC"/>
    <w:rsid w:val="00C059E7"/>
    <w:rsid w:val="00C05D35"/>
    <w:rsid w:val="00C06745"/>
    <w:rsid w:val="00C06B66"/>
    <w:rsid w:val="00C06CDA"/>
    <w:rsid w:val="00C070C7"/>
    <w:rsid w:val="00C07310"/>
    <w:rsid w:val="00C074AB"/>
    <w:rsid w:val="00C07530"/>
    <w:rsid w:val="00C10845"/>
    <w:rsid w:val="00C11053"/>
    <w:rsid w:val="00C11163"/>
    <w:rsid w:val="00C11F7D"/>
    <w:rsid w:val="00C12126"/>
    <w:rsid w:val="00C12366"/>
    <w:rsid w:val="00C124FA"/>
    <w:rsid w:val="00C12541"/>
    <w:rsid w:val="00C129EA"/>
    <w:rsid w:val="00C13378"/>
    <w:rsid w:val="00C13A75"/>
    <w:rsid w:val="00C13B9E"/>
    <w:rsid w:val="00C13D16"/>
    <w:rsid w:val="00C13E44"/>
    <w:rsid w:val="00C14474"/>
    <w:rsid w:val="00C14512"/>
    <w:rsid w:val="00C14A51"/>
    <w:rsid w:val="00C14D40"/>
    <w:rsid w:val="00C1593C"/>
    <w:rsid w:val="00C168DC"/>
    <w:rsid w:val="00C16BB9"/>
    <w:rsid w:val="00C179BE"/>
    <w:rsid w:val="00C17ABB"/>
    <w:rsid w:val="00C17F08"/>
    <w:rsid w:val="00C17F11"/>
    <w:rsid w:val="00C20B12"/>
    <w:rsid w:val="00C20DCC"/>
    <w:rsid w:val="00C218A1"/>
    <w:rsid w:val="00C21CB4"/>
    <w:rsid w:val="00C22351"/>
    <w:rsid w:val="00C2266E"/>
    <w:rsid w:val="00C22A92"/>
    <w:rsid w:val="00C22B8D"/>
    <w:rsid w:val="00C2321C"/>
    <w:rsid w:val="00C2382A"/>
    <w:rsid w:val="00C24474"/>
    <w:rsid w:val="00C24993"/>
    <w:rsid w:val="00C24BE0"/>
    <w:rsid w:val="00C24E47"/>
    <w:rsid w:val="00C24F5B"/>
    <w:rsid w:val="00C25222"/>
    <w:rsid w:val="00C257E2"/>
    <w:rsid w:val="00C25815"/>
    <w:rsid w:val="00C26419"/>
    <w:rsid w:val="00C268CB"/>
    <w:rsid w:val="00C26EBA"/>
    <w:rsid w:val="00C2747A"/>
    <w:rsid w:val="00C306CB"/>
    <w:rsid w:val="00C30854"/>
    <w:rsid w:val="00C30AE5"/>
    <w:rsid w:val="00C30C3A"/>
    <w:rsid w:val="00C30DFC"/>
    <w:rsid w:val="00C3114E"/>
    <w:rsid w:val="00C324E1"/>
    <w:rsid w:val="00C329A9"/>
    <w:rsid w:val="00C342F2"/>
    <w:rsid w:val="00C348EF"/>
    <w:rsid w:val="00C34C02"/>
    <w:rsid w:val="00C34ECB"/>
    <w:rsid w:val="00C34F18"/>
    <w:rsid w:val="00C34F7E"/>
    <w:rsid w:val="00C353BF"/>
    <w:rsid w:val="00C354B2"/>
    <w:rsid w:val="00C35B67"/>
    <w:rsid w:val="00C374A7"/>
    <w:rsid w:val="00C37705"/>
    <w:rsid w:val="00C40440"/>
    <w:rsid w:val="00C408F3"/>
    <w:rsid w:val="00C40993"/>
    <w:rsid w:val="00C40F55"/>
    <w:rsid w:val="00C413D5"/>
    <w:rsid w:val="00C41F38"/>
    <w:rsid w:val="00C421BA"/>
    <w:rsid w:val="00C42204"/>
    <w:rsid w:val="00C42257"/>
    <w:rsid w:val="00C425B6"/>
    <w:rsid w:val="00C42756"/>
    <w:rsid w:val="00C42E5D"/>
    <w:rsid w:val="00C42F94"/>
    <w:rsid w:val="00C43180"/>
    <w:rsid w:val="00C43292"/>
    <w:rsid w:val="00C432BD"/>
    <w:rsid w:val="00C43661"/>
    <w:rsid w:val="00C44119"/>
    <w:rsid w:val="00C44130"/>
    <w:rsid w:val="00C44296"/>
    <w:rsid w:val="00C45D1D"/>
    <w:rsid w:val="00C46100"/>
    <w:rsid w:val="00C46CF2"/>
    <w:rsid w:val="00C47B40"/>
    <w:rsid w:val="00C50422"/>
    <w:rsid w:val="00C519E8"/>
    <w:rsid w:val="00C51E44"/>
    <w:rsid w:val="00C5212E"/>
    <w:rsid w:val="00C52AB8"/>
    <w:rsid w:val="00C52B3B"/>
    <w:rsid w:val="00C5305F"/>
    <w:rsid w:val="00C53151"/>
    <w:rsid w:val="00C532E2"/>
    <w:rsid w:val="00C53827"/>
    <w:rsid w:val="00C546F7"/>
    <w:rsid w:val="00C550AA"/>
    <w:rsid w:val="00C55419"/>
    <w:rsid w:val="00C55656"/>
    <w:rsid w:val="00C558EA"/>
    <w:rsid w:val="00C55DCC"/>
    <w:rsid w:val="00C564AE"/>
    <w:rsid w:val="00C5680F"/>
    <w:rsid w:val="00C56C2D"/>
    <w:rsid w:val="00C56FB5"/>
    <w:rsid w:val="00C57714"/>
    <w:rsid w:val="00C60298"/>
    <w:rsid w:val="00C604A2"/>
    <w:rsid w:val="00C60735"/>
    <w:rsid w:val="00C61DF5"/>
    <w:rsid w:val="00C62627"/>
    <w:rsid w:val="00C629F8"/>
    <w:rsid w:val="00C62A3B"/>
    <w:rsid w:val="00C62A69"/>
    <w:rsid w:val="00C62CBD"/>
    <w:rsid w:val="00C62F17"/>
    <w:rsid w:val="00C63A5F"/>
    <w:rsid w:val="00C63CFA"/>
    <w:rsid w:val="00C63D7B"/>
    <w:rsid w:val="00C640E2"/>
    <w:rsid w:val="00C647F1"/>
    <w:rsid w:val="00C6513F"/>
    <w:rsid w:val="00C65689"/>
    <w:rsid w:val="00C65F4C"/>
    <w:rsid w:val="00C661FE"/>
    <w:rsid w:val="00C66412"/>
    <w:rsid w:val="00C6654C"/>
    <w:rsid w:val="00C666A4"/>
    <w:rsid w:val="00C66A34"/>
    <w:rsid w:val="00C66E97"/>
    <w:rsid w:val="00C66FC0"/>
    <w:rsid w:val="00C67209"/>
    <w:rsid w:val="00C672EB"/>
    <w:rsid w:val="00C6798B"/>
    <w:rsid w:val="00C7000E"/>
    <w:rsid w:val="00C70186"/>
    <w:rsid w:val="00C70B26"/>
    <w:rsid w:val="00C70B39"/>
    <w:rsid w:val="00C71267"/>
    <w:rsid w:val="00C71732"/>
    <w:rsid w:val="00C721C9"/>
    <w:rsid w:val="00C7220C"/>
    <w:rsid w:val="00C723F1"/>
    <w:rsid w:val="00C7242C"/>
    <w:rsid w:val="00C724F0"/>
    <w:rsid w:val="00C726F2"/>
    <w:rsid w:val="00C72791"/>
    <w:rsid w:val="00C7308F"/>
    <w:rsid w:val="00C73425"/>
    <w:rsid w:val="00C7366D"/>
    <w:rsid w:val="00C73750"/>
    <w:rsid w:val="00C73DA5"/>
    <w:rsid w:val="00C74809"/>
    <w:rsid w:val="00C74D2D"/>
    <w:rsid w:val="00C74E13"/>
    <w:rsid w:val="00C74FD2"/>
    <w:rsid w:val="00C75CB2"/>
    <w:rsid w:val="00C75E88"/>
    <w:rsid w:val="00C75F1B"/>
    <w:rsid w:val="00C761AE"/>
    <w:rsid w:val="00C761FD"/>
    <w:rsid w:val="00C7693B"/>
    <w:rsid w:val="00C76C77"/>
    <w:rsid w:val="00C76C92"/>
    <w:rsid w:val="00C779A9"/>
    <w:rsid w:val="00C77C20"/>
    <w:rsid w:val="00C77EC2"/>
    <w:rsid w:val="00C8057C"/>
    <w:rsid w:val="00C8062B"/>
    <w:rsid w:val="00C8119D"/>
    <w:rsid w:val="00C8122D"/>
    <w:rsid w:val="00C814B8"/>
    <w:rsid w:val="00C81580"/>
    <w:rsid w:val="00C81A70"/>
    <w:rsid w:val="00C81B5E"/>
    <w:rsid w:val="00C821F0"/>
    <w:rsid w:val="00C8261B"/>
    <w:rsid w:val="00C8278B"/>
    <w:rsid w:val="00C8285D"/>
    <w:rsid w:val="00C82B90"/>
    <w:rsid w:val="00C834AF"/>
    <w:rsid w:val="00C83682"/>
    <w:rsid w:val="00C83FF5"/>
    <w:rsid w:val="00C8402E"/>
    <w:rsid w:val="00C84125"/>
    <w:rsid w:val="00C8440F"/>
    <w:rsid w:val="00C84E15"/>
    <w:rsid w:val="00C853C1"/>
    <w:rsid w:val="00C85592"/>
    <w:rsid w:val="00C85696"/>
    <w:rsid w:val="00C85C4B"/>
    <w:rsid w:val="00C86411"/>
    <w:rsid w:val="00C86868"/>
    <w:rsid w:val="00C868D4"/>
    <w:rsid w:val="00C86FFE"/>
    <w:rsid w:val="00C872E2"/>
    <w:rsid w:val="00C87760"/>
    <w:rsid w:val="00C8795D"/>
    <w:rsid w:val="00C87AF3"/>
    <w:rsid w:val="00C9096F"/>
    <w:rsid w:val="00C91B8A"/>
    <w:rsid w:val="00C926F9"/>
    <w:rsid w:val="00C9286A"/>
    <w:rsid w:val="00C92AFF"/>
    <w:rsid w:val="00C92CAB"/>
    <w:rsid w:val="00C9347B"/>
    <w:rsid w:val="00C93640"/>
    <w:rsid w:val="00C93B65"/>
    <w:rsid w:val="00C93E02"/>
    <w:rsid w:val="00C94117"/>
    <w:rsid w:val="00C9437E"/>
    <w:rsid w:val="00C94627"/>
    <w:rsid w:val="00C9470F"/>
    <w:rsid w:val="00C94C69"/>
    <w:rsid w:val="00C94FD8"/>
    <w:rsid w:val="00C952C1"/>
    <w:rsid w:val="00C960BE"/>
    <w:rsid w:val="00C9623D"/>
    <w:rsid w:val="00C96543"/>
    <w:rsid w:val="00C970E8"/>
    <w:rsid w:val="00C97116"/>
    <w:rsid w:val="00CA04BD"/>
    <w:rsid w:val="00CA0843"/>
    <w:rsid w:val="00CA0DB6"/>
    <w:rsid w:val="00CA0DFD"/>
    <w:rsid w:val="00CA130C"/>
    <w:rsid w:val="00CA1D9F"/>
    <w:rsid w:val="00CA25AF"/>
    <w:rsid w:val="00CA26EF"/>
    <w:rsid w:val="00CA26FE"/>
    <w:rsid w:val="00CA2C0D"/>
    <w:rsid w:val="00CA3735"/>
    <w:rsid w:val="00CA3BB8"/>
    <w:rsid w:val="00CA40D0"/>
    <w:rsid w:val="00CA4194"/>
    <w:rsid w:val="00CA48B3"/>
    <w:rsid w:val="00CA53AC"/>
    <w:rsid w:val="00CA55B2"/>
    <w:rsid w:val="00CA60DB"/>
    <w:rsid w:val="00CA615F"/>
    <w:rsid w:val="00CA62B0"/>
    <w:rsid w:val="00CA64AD"/>
    <w:rsid w:val="00CA6807"/>
    <w:rsid w:val="00CA68AC"/>
    <w:rsid w:val="00CA6E4E"/>
    <w:rsid w:val="00CA6EB5"/>
    <w:rsid w:val="00CA7333"/>
    <w:rsid w:val="00CA7CDB"/>
    <w:rsid w:val="00CB0AA1"/>
    <w:rsid w:val="00CB0E65"/>
    <w:rsid w:val="00CB1009"/>
    <w:rsid w:val="00CB105C"/>
    <w:rsid w:val="00CB17FD"/>
    <w:rsid w:val="00CB1C2A"/>
    <w:rsid w:val="00CB1D27"/>
    <w:rsid w:val="00CB2241"/>
    <w:rsid w:val="00CB2277"/>
    <w:rsid w:val="00CB2AE3"/>
    <w:rsid w:val="00CB2D3E"/>
    <w:rsid w:val="00CB32A3"/>
    <w:rsid w:val="00CB3DED"/>
    <w:rsid w:val="00CB3F8E"/>
    <w:rsid w:val="00CB5059"/>
    <w:rsid w:val="00CB50E1"/>
    <w:rsid w:val="00CB51FF"/>
    <w:rsid w:val="00CB5596"/>
    <w:rsid w:val="00CB59E4"/>
    <w:rsid w:val="00CB5F35"/>
    <w:rsid w:val="00CB6518"/>
    <w:rsid w:val="00CB6A7D"/>
    <w:rsid w:val="00CB6AB5"/>
    <w:rsid w:val="00CB7245"/>
    <w:rsid w:val="00CB7933"/>
    <w:rsid w:val="00CB7B8A"/>
    <w:rsid w:val="00CC055C"/>
    <w:rsid w:val="00CC0B01"/>
    <w:rsid w:val="00CC0C59"/>
    <w:rsid w:val="00CC0DC5"/>
    <w:rsid w:val="00CC0E0D"/>
    <w:rsid w:val="00CC0F0E"/>
    <w:rsid w:val="00CC131E"/>
    <w:rsid w:val="00CC1523"/>
    <w:rsid w:val="00CC16CC"/>
    <w:rsid w:val="00CC2560"/>
    <w:rsid w:val="00CC2609"/>
    <w:rsid w:val="00CC36CA"/>
    <w:rsid w:val="00CC3B26"/>
    <w:rsid w:val="00CC3CE5"/>
    <w:rsid w:val="00CC3DD9"/>
    <w:rsid w:val="00CC4671"/>
    <w:rsid w:val="00CC4AB9"/>
    <w:rsid w:val="00CC4F1D"/>
    <w:rsid w:val="00CC58FA"/>
    <w:rsid w:val="00CC5B9B"/>
    <w:rsid w:val="00CC5C28"/>
    <w:rsid w:val="00CC6756"/>
    <w:rsid w:val="00CC6DDA"/>
    <w:rsid w:val="00CC7453"/>
    <w:rsid w:val="00CC7B41"/>
    <w:rsid w:val="00CC7C9B"/>
    <w:rsid w:val="00CC7F18"/>
    <w:rsid w:val="00CC7F64"/>
    <w:rsid w:val="00CD018D"/>
    <w:rsid w:val="00CD01C3"/>
    <w:rsid w:val="00CD0251"/>
    <w:rsid w:val="00CD0904"/>
    <w:rsid w:val="00CD126E"/>
    <w:rsid w:val="00CD20D0"/>
    <w:rsid w:val="00CD3493"/>
    <w:rsid w:val="00CD3CBB"/>
    <w:rsid w:val="00CD3E29"/>
    <w:rsid w:val="00CD4080"/>
    <w:rsid w:val="00CD4647"/>
    <w:rsid w:val="00CD49FA"/>
    <w:rsid w:val="00CD4C4D"/>
    <w:rsid w:val="00CD5312"/>
    <w:rsid w:val="00CD53EC"/>
    <w:rsid w:val="00CD54C7"/>
    <w:rsid w:val="00CD5A56"/>
    <w:rsid w:val="00CD5C7A"/>
    <w:rsid w:val="00CD5FFC"/>
    <w:rsid w:val="00CD76A9"/>
    <w:rsid w:val="00CD7940"/>
    <w:rsid w:val="00CD7BCA"/>
    <w:rsid w:val="00CD7EC4"/>
    <w:rsid w:val="00CE0032"/>
    <w:rsid w:val="00CE0ACC"/>
    <w:rsid w:val="00CE0BD3"/>
    <w:rsid w:val="00CE0D57"/>
    <w:rsid w:val="00CE1A07"/>
    <w:rsid w:val="00CE2083"/>
    <w:rsid w:val="00CE2EAA"/>
    <w:rsid w:val="00CE30F0"/>
    <w:rsid w:val="00CE3125"/>
    <w:rsid w:val="00CE321F"/>
    <w:rsid w:val="00CE328F"/>
    <w:rsid w:val="00CE32B6"/>
    <w:rsid w:val="00CE3329"/>
    <w:rsid w:val="00CE3711"/>
    <w:rsid w:val="00CE41F3"/>
    <w:rsid w:val="00CE43AE"/>
    <w:rsid w:val="00CE4AF5"/>
    <w:rsid w:val="00CE4E3D"/>
    <w:rsid w:val="00CE5098"/>
    <w:rsid w:val="00CE530F"/>
    <w:rsid w:val="00CE5496"/>
    <w:rsid w:val="00CE56E7"/>
    <w:rsid w:val="00CE5877"/>
    <w:rsid w:val="00CE5FED"/>
    <w:rsid w:val="00CE6B7A"/>
    <w:rsid w:val="00CE74CC"/>
    <w:rsid w:val="00CE7CE7"/>
    <w:rsid w:val="00CF00F8"/>
    <w:rsid w:val="00CF03FF"/>
    <w:rsid w:val="00CF07A7"/>
    <w:rsid w:val="00CF08A8"/>
    <w:rsid w:val="00CF0ACE"/>
    <w:rsid w:val="00CF0B6A"/>
    <w:rsid w:val="00CF1CE2"/>
    <w:rsid w:val="00CF1E4D"/>
    <w:rsid w:val="00CF1EE3"/>
    <w:rsid w:val="00CF2C8B"/>
    <w:rsid w:val="00CF2D3D"/>
    <w:rsid w:val="00CF3437"/>
    <w:rsid w:val="00CF35FA"/>
    <w:rsid w:val="00CF5116"/>
    <w:rsid w:val="00CF51D2"/>
    <w:rsid w:val="00CF55D8"/>
    <w:rsid w:val="00CF5CED"/>
    <w:rsid w:val="00CF640E"/>
    <w:rsid w:val="00CF6967"/>
    <w:rsid w:val="00CF69C0"/>
    <w:rsid w:val="00CF6B6A"/>
    <w:rsid w:val="00CF6F61"/>
    <w:rsid w:val="00CF70A6"/>
    <w:rsid w:val="00CF7218"/>
    <w:rsid w:val="00CF7667"/>
    <w:rsid w:val="00D002A8"/>
    <w:rsid w:val="00D0078E"/>
    <w:rsid w:val="00D00880"/>
    <w:rsid w:val="00D010C7"/>
    <w:rsid w:val="00D01859"/>
    <w:rsid w:val="00D02393"/>
    <w:rsid w:val="00D03278"/>
    <w:rsid w:val="00D03974"/>
    <w:rsid w:val="00D03978"/>
    <w:rsid w:val="00D044A7"/>
    <w:rsid w:val="00D04C33"/>
    <w:rsid w:val="00D05338"/>
    <w:rsid w:val="00D053B6"/>
    <w:rsid w:val="00D05948"/>
    <w:rsid w:val="00D05D2C"/>
    <w:rsid w:val="00D05E4D"/>
    <w:rsid w:val="00D0654B"/>
    <w:rsid w:val="00D06620"/>
    <w:rsid w:val="00D06B2A"/>
    <w:rsid w:val="00D06C8E"/>
    <w:rsid w:val="00D07BF5"/>
    <w:rsid w:val="00D10278"/>
    <w:rsid w:val="00D10392"/>
    <w:rsid w:val="00D105F4"/>
    <w:rsid w:val="00D108FF"/>
    <w:rsid w:val="00D10AF4"/>
    <w:rsid w:val="00D11EAB"/>
    <w:rsid w:val="00D12521"/>
    <w:rsid w:val="00D12D33"/>
    <w:rsid w:val="00D12F32"/>
    <w:rsid w:val="00D13C86"/>
    <w:rsid w:val="00D13CEC"/>
    <w:rsid w:val="00D13E0A"/>
    <w:rsid w:val="00D1403F"/>
    <w:rsid w:val="00D1407C"/>
    <w:rsid w:val="00D14E1C"/>
    <w:rsid w:val="00D15517"/>
    <w:rsid w:val="00D15A51"/>
    <w:rsid w:val="00D16205"/>
    <w:rsid w:val="00D169E9"/>
    <w:rsid w:val="00D16A8E"/>
    <w:rsid w:val="00D17AFF"/>
    <w:rsid w:val="00D17BE0"/>
    <w:rsid w:val="00D17C9B"/>
    <w:rsid w:val="00D17D48"/>
    <w:rsid w:val="00D20C48"/>
    <w:rsid w:val="00D217E3"/>
    <w:rsid w:val="00D21850"/>
    <w:rsid w:val="00D2221C"/>
    <w:rsid w:val="00D22825"/>
    <w:rsid w:val="00D230D9"/>
    <w:rsid w:val="00D23E13"/>
    <w:rsid w:val="00D23E98"/>
    <w:rsid w:val="00D24B1E"/>
    <w:rsid w:val="00D24E1D"/>
    <w:rsid w:val="00D24EA6"/>
    <w:rsid w:val="00D2516B"/>
    <w:rsid w:val="00D25A46"/>
    <w:rsid w:val="00D25B7A"/>
    <w:rsid w:val="00D26202"/>
    <w:rsid w:val="00D263D3"/>
    <w:rsid w:val="00D26A26"/>
    <w:rsid w:val="00D26B23"/>
    <w:rsid w:val="00D26CA7"/>
    <w:rsid w:val="00D26CE0"/>
    <w:rsid w:val="00D26CFB"/>
    <w:rsid w:val="00D26E69"/>
    <w:rsid w:val="00D27839"/>
    <w:rsid w:val="00D278A4"/>
    <w:rsid w:val="00D27B87"/>
    <w:rsid w:val="00D30FC6"/>
    <w:rsid w:val="00D31456"/>
    <w:rsid w:val="00D3148F"/>
    <w:rsid w:val="00D33D6D"/>
    <w:rsid w:val="00D342A2"/>
    <w:rsid w:val="00D347B1"/>
    <w:rsid w:val="00D348E7"/>
    <w:rsid w:val="00D34941"/>
    <w:rsid w:val="00D34CD8"/>
    <w:rsid w:val="00D34D48"/>
    <w:rsid w:val="00D3577C"/>
    <w:rsid w:val="00D35AD6"/>
    <w:rsid w:val="00D360ED"/>
    <w:rsid w:val="00D36764"/>
    <w:rsid w:val="00D36F53"/>
    <w:rsid w:val="00D37558"/>
    <w:rsid w:val="00D37741"/>
    <w:rsid w:val="00D37CB9"/>
    <w:rsid w:val="00D37D9C"/>
    <w:rsid w:val="00D4036A"/>
    <w:rsid w:val="00D41AF1"/>
    <w:rsid w:val="00D42D77"/>
    <w:rsid w:val="00D437D6"/>
    <w:rsid w:val="00D4421C"/>
    <w:rsid w:val="00D443F6"/>
    <w:rsid w:val="00D448B7"/>
    <w:rsid w:val="00D44ED1"/>
    <w:rsid w:val="00D450F4"/>
    <w:rsid w:val="00D46602"/>
    <w:rsid w:val="00D46E89"/>
    <w:rsid w:val="00D4765A"/>
    <w:rsid w:val="00D47BC3"/>
    <w:rsid w:val="00D5011E"/>
    <w:rsid w:val="00D504ED"/>
    <w:rsid w:val="00D5098B"/>
    <w:rsid w:val="00D50B3F"/>
    <w:rsid w:val="00D51275"/>
    <w:rsid w:val="00D512AC"/>
    <w:rsid w:val="00D51538"/>
    <w:rsid w:val="00D519F6"/>
    <w:rsid w:val="00D51EF2"/>
    <w:rsid w:val="00D539A9"/>
    <w:rsid w:val="00D53C19"/>
    <w:rsid w:val="00D53CAA"/>
    <w:rsid w:val="00D53F0E"/>
    <w:rsid w:val="00D54470"/>
    <w:rsid w:val="00D547E2"/>
    <w:rsid w:val="00D54ADD"/>
    <w:rsid w:val="00D54CC1"/>
    <w:rsid w:val="00D5517F"/>
    <w:rsid w:val="00D55675"/>
    <w:rsid w:val="00D55DA2"/>
    <w:rsid w:val="00D560F4"/>
    <w:rsid w:val="00D57BB4"/>
    <w:rsid w:val="00D57C72"/>
    <w:rsid w:val="00D60267"/>
    <w:rsid w:val="00D60522"/>
    <w:rsid w:val="00D605BC"/>
    <w:rsid w:val="00D60676"/>
    <w:rsid w:val="00D609E5"/>
    <w:rsid w:val="00D6127C"/>
    <w:rsid w:val="00D613FA"/>
    <w:rsid w:val="00D62837"/>
    <w:rsid w:val="00D628A1"/>
    <w:rsid w:val="00D63045"/>
    <w:rsid w:val="00D63314"/>
    <w:rsid w:val="00D636D1"/>
    <w:rsid w:val="00D646C6"/>
    <w:rsid w:val="00D64B4F"/>
    <w:rsid w:val="00D64CC5"/>
    <w:rsid w:val="00D65DE4"/>
    <w:rsid w:val="00D661C8"/>
    <w:rsid w:val="00D67603"/>
    <w:rsid w:val="00D67C6A"/>
    <w:rsid w:val="00D67CCF"/>
    <w:rsid w:val="00D67F60"/>
    <w:rsid w:val="00D706DC"/>
    <w:rsid w:val="00D70E30"/>
    <w:rsid w:val="00D7109A"/>
    <w:rsid w:val="00D72025"/>
    <w:rsid w:val="00D723BD"/>
    <w:rsid w:val="00D72558"/>
    <w:rsid w:val="00D73691"/>
    <w:rsid w:val="00D73925"/>
    <w:rsid w:val="00D73CCB"/>
    <w:rsid w:val="00D74A8A"/>
    <w:rsid w:val="00D74AEC"/>
    <w:rsid w:val="00D74DDD"/>
    <w:rsid w:val="00D752EF"/>
    <w:rsid w:val="00D75601"/>
    <w:rsid w:val="00D7581A"/>
    <w:rsid w:val="00D76276"/>
    <w:rsid w:val="00D762EB"/>
    <w:rsid w:val="00D76361"/>
    <w:rsid w:val="00D765AC"/>
    <w:rsid w:val="00D76D79"/>
    <w:rsid w:val="00D76F7C"/>
    <w:rsid w:val="00D77281"/>
    <w:rsid w:val="00D7747C"/>
    <w:rsid w:val="00D77881"/>
    <w:rsid w:val="00D779B3"/>
    <w:rsid w:val="00D77ED4"/>
    <w:rsid w:val="00D80133"/>
    <w:rsid w:val="00D80320"/>
    <w:rsid w:val="00D81018"/>
    <w:rsid w:val="00D8159B"/>
    <w:rsid w:val="00D81C8A"/>
    <w:rsid w:val="00D81CF2"/>
    <w:rsid w:val="00D81D29"/>
    <w:rsid w:val="00D82524"/>
    <w:rsid w:val="00D83146"/>
    <w:rsid w:val="00D83A5E"/>
    <w:rsid w:val="00D84A71"/>
    <w:rsid w:val="00D84E74"/>
    <w:rsid w:val="00D85756"/>
    <w:rsid w:val="00D85888"/>
    <w:rsid w:val="00D862DF"/>
    <w:rsid w:val="00D86D99"/>
    <w:rsid w:val="00D87E74"/>
    <w:rsid w:val="00D87FF8"/>
    <w:rsid w:val="00D9001D"/>
    <w:rsid w:val="00D90301"/>
    <w:rsid w:val="00D90A44"/>
    <w:rsid w:val="00D90A6F"/>
    <w:rsid w:val="00D91095"/>
    <w:rsid w:val="00D916EB"/>
    <w:rsid w:val="00D9330A"/>
    <w:rsid w:val="00D937A6"/>
    <w:rsid w:val="00D93FDF"/>
    <w:rsid w:val="00D942B3"/>
    <w:rsid w:val="00D944BF"/>
    <w:rsid w:val="00D9505D"/>
    <w:rsid w:val="00D95175"/>
    <w:rsid w:val="00D9588A"/>
    <w:rsid w:val="00D959CA"/>
    <w:rsid w:val="00D95D41"/>
    <w:rsid w:val="00D95F4E"/>
    <w:rsid w:val="00D95F68"/>
    <w:rsid w:val="00D95F83"/>
    <w:rsid w:val="00D95FF2"/>
    <w:rsid w:val="00D9600C"/>
    <w:rsid w:val="00D96206"/>
    <w:rsid w:val="00D9646E"/>
    <w:rsid w:val="00D96DBD"/>
    <w:rsid w:val="00D9734A"/>
    <w:rsid w:val="00D973E1"/>
    <w:rsid w:val="00D974A3"/>
    <w:rsid w:val="00D9754B"/>
    <w:rsid w:val="00D97AFD"/>
    <w:rsid w:val="00D97DB8"/>
    <w:rsid w:val="00DA00F8"/>
    <w:rsid w:val="00DA02A5"/>
    <w:rsid w:val="00DA04A5"/>
    <w:rsid w:val="00DA083B"/>
    <w:rsid w:val="00DA0C06"/>
    <w:rsid w:val="00DA2A56"/>
    <w:rsid w:val="00DA2AB5"/>
    <w:rsid w:val="00DA2F6E"/>
    <w:rsid w:val="00DA32C4"/>
    <w:rsid w:val="00DA3309"/>
    <w:rsid w:val="00DA34E4"/>
    <w:rsid w:val="00DA3668"/>
    <w:rsid w:val="00DA3AC1"/>
    <w:rsid w:val="00DA43C6"/>
    <w:rsid w:val="00DA4AAC"/>
    <w:rsid w:val="00DA5217"/>
    <w:rsid w:val="00DA53DC"/>
    <w:rsid w:val="00DA589B"/>
    <w:rsid w:val="00DA5FB7"/>
    <w:rsid w:val="00DA5FF6"/>
    <w:rsid w:val="00DA62D8"/>
    <w:rsid w:val="00DA63A9"/>
    <w:rsid w:val="00DA6C4C"/>
    <w:rsid w:val="00DA76E1"/>
    <w:rsid w:val="00DA7A77"/>
    <w:rsid w:val="00DA7BA2"/>
    <w:rsid w:val="00DB0D3C"/>
    <w:rsid w:val="00DB1ADB"/>
    <w:rsid w:val="00DB1B69"/>
    <w:rsid w:val="00DB1BF3"/>
    <w:rsid w:val="00DB1DFF"/>
    <w:rsid w:val="00DB2BA3"/>
    <w:rsid w:val="00DB2DBC"/>
    <w:rsid w:val="00DB2ECD"/>
    <w:rsid w:val="00DB2EEF"/>
    <w:rsid w:val="00DB363C"/>
    <w:rsid w:val="00DB3705"/>
    <w:rsid w:val="00DB3E14"/>
    <w:rsid w:val="00DB40AC"/>
    <w:rsid w:val="00DB448C"/>
    <w:rsid w:val="00DB4583"/>
    <w:rsid w:val="00DB48D3"/>
    <w:rsid w:val="00DB49BF"/>
    <w:rsid w:val="00DB50A9"/>
    <w:rsid w:val="00DB52F3"/>
    <w:rsid w:val="00DB533D"/>
    <w:rsid w:val="00DB57A2"/>
    <w:rsid w:val="00DB5FF1"/>
    <w:rsid w:val="00DB603B"/>
    <w:rsid w:val="00DB656E"/>
    <w:rsid w:val="00DB68F1"/>
    <w:rsid w:val="00DB6F7E"/>
    <w:rsid w:val="00DB74FB"/>
    <w:rsid w:val="00DB7D01"/>
    <w:rsid w:val="00DC1114"/>
    <w:rsid w:val="00DC1233"/>
    <w:rsid w:val="00DC143F"/>
    <w:rsid w:val="00DC1C55"/>
    <w:rsid w:val="00DC2507"/>
    <w:rsid w:val="00DC2567"/>
    <w:rsid w:val="00DC3351"/>
    <w:rsid w:val="00DC3494"/>
    <w:rsid w:val="00DC3FF5"/>
    <w:rsid w:val="00DC4F7C"/>
    <w:rsid w:val="00DC5682"/>
    <w:rsid w:val="00DC5E1D"/>
    <w:rsid w:val="00DC6320"/>
    <w:rsid w:val="00DC65B6"/>
    <w:rsid w:val="00DC673E"/>
    <w:rsid w:val="00DC6CA1"/>
    <w:rsid w:val="00DC6D12"/>
    <w:rsid w:val="00DC6D86"/>
    <w:rsid w:val="00DC7254"/>
    <w:rsid w:val="00DC7814"/>
    <w:rsid w:val="00DD0352"/>
    <w:rsid w:val="00DD04A5"/>
    <w:rsid w:val="00DD1493"/>
    <w:rsid w:val="00DD153B"/>
    <w:rsid w:val="00DD16F8"/>
    <w:rsid w:val="00DD1C5E"/>
    <w:rsid w:val="00DD1E23"/>
    <w:rsid w:val="00DD1F7D"/>
    <w:rsid w:val="00DD2EB1"/>
    <w:rsid w:val="00DD3693"/>
    <w:rsid w:val="00DD36A3"/>
    <w:rsid w:val="00DD3B5A"/>
    <w:rsid w:val="00DD3B92"/>
    <w:rsid w:val="00DD3F00"/>
    <w:rsid w:val="00DD3F4A"/>
    <w:rsid w:val="00DD440D"/>
    <w:rsid w:val="00DD44DF"/>
    <w:rsid w:val="00DD4855"/>
    <w:rsid w:val="00DD4976"/>
    <w:rsid w:val="00DD4B83"/>
    <w:rsid w:val="00DD4D19"/>
    <w:rsid w:val="00DD5F87"/>
    <w:rsid w:val="00DD6C6E"/>
    <w:rsid w:val="00DD77E6"/>
    <w:rsid w:val="00DD7A52"/>
    <w:rsid w:val="00DE01BB"/>
    <w:rsid w:val="00DE02FE"/>
    <w:rsid w:val="00DE0B53"/>
    <w:rsid w:val="00DE13F6"/>
    <w:rsid w:val="00DE16BB"/>
    <w:rsid w:val="00DE1A16"/>
    <w:rsid w:val="00DE22A3"/>
    <w:rsid w:val="00DE2F13"/>
    <w:rsid w:val="00DE373D"/>
    <w:rsid w:val="00DE3D95"/>
    <w:rsid w:val="00DE4BA3"/>
    <w:rsid w:val="00DE578F"/>
    <w:rsid w:val="00DE65B2"/>
    <w:rsid w:val="00DE681F"/>
    <w:rsid w:val="00DE6825"/>
    <w:rsid w:val="00DE704F"/>
    <w:rsid w:val="00DE70F9"/>
    <w:rsid w:val="00DF0CDE"/>
    <w:rsid w:val="00DF1663"/>
    <w:rsid w:val="00DF186D"/>
    <w:rsid w:val="00DF1A91"/>
    <w:rsid w:val="00DF1FC0"/>
    <w:rsid w:val="00DF23E4"/>
    <w:rsid w:val="00DF258C"/>
    <w:rsid w:val="00DF287E"/>
    <w:rsid w:val="00DF30B5"/>
    <w:rsid w:val="00DF4226"/>
    <w:rsid w:val="00DF4435"/>
    <w:rsid w:val="00DF44DB"/>
    <w:rsid w:val="00DF47E5"/>
    <w:rsid w:val="00DF4B05"/>
    <w:rsid w:val="00DF4BE0"/>
    <w:rsid w:val="00DF4FE8"/>
    <w:rsid w:val="00DF56A1"/>
    <w:rsid w:val="00DF5BAA"/>
    <w:rsid w:val="00DF62F0"/>
    <w:rsid w:val="00DF6DA7"/>
    <w:rsid w:val="00DF72EE"/>
    <w:rsid w:val="00DF739B"/>
    <w:rsid w:val="00DF764A"/>
    <w:rsid w:val="00DF79DC"/>
    <w:rsid w:val="00DF7BE9"/>
    <w:rsid w:val="00E00140"/>
    <w:rsid w:val="00E00A8E"/>
    <w:rsid w:val="00E00C0E"/>
    <w:rsid w:val="00E00C26"/>
    <w:rsid w:val="00E00C55"/>
    <w:rsid w:val="00E00E09"/>
    <w:rsid w:val="00E01019"/>
    <w:rsid w:val="00E018A1"/>
    <w:rsid w:val="00E01954"/>
    <w:rsid w:val="00E03595"/>
    <w:rsid w:val="00E03F5E"/>
    <w:rsid w:val="00E043A4"/>
    <w:rsid w:val="00E04581"/>
    <w:rsid w:val="00E048EA"/>
    <w:rsid w:val="00E04ED7"/>
    <w:rsid w:val="00E0514C"/>
    <w:rsid w:val="00E056F1"/>
    <w:rsid w:val="00E05898"/>
    <w:rsid w:val="00E05D63"/>
    <w:rsid w:val="00E05EFA"/>
    <w:rsid w:val="00E063AB"/>
    <w:rsid w:val="00E068A0"/>
    <w:rsid w:val="00E07307"/>
    <w:rsid w:val="00E0733E"/>
    <w:rsid w:val="00E076CB"/>
    <w:rsid w:val="00E07B27"/>
    <w:rsid w:val="00E07CAF"/>
    <w:rsid w:val="00E07D23"/>
    <w:rsid w:val="00E10628"/>
    <w:rsid w:val="00E11222"/>
    <w:rsid w:val="00E113F6"/>
    <w:rsid w:val="00E11A21"/>
    <w:rsid w:val="00E11C81"/>
    <w:rsid w:val="00E11F7B"/>
    <w:rsid w:val="00E1255F"/>
    <w:rsid w:val="00E13520"/>
    <w:rsid w:val="00E135FE"/>
    <w:rsid w:val="00E1390D"/>
    <w:rsid w:val="00E13DA9"/>
    <w:rsid w:val="00E1402C"/>
    <w:rsid w:val="00E145D5"/>
    <w:rsid w:val="00E14D77"/>
    <w:rsid w:val="00E153D1"/>
    <w:rsid w:val="00E15665"/>
    <w:rsid w:val="00E165DC"/>
    <w:rsid w:val="00E1660D"/>
    <w:rsid w:val="00E16E4A"/>
    <w:rsid w:val="00E1713A"/>
    <w:rsid w:val="00E17729"/>
    <w:rsid w:val="00E17B2F"/>
    <w:rsid w:val="00E17BB3"/>
    <w:rsid w:val="00E17BC0"/>
    <w:rsid w:val="00E2029E"/>
    <w:rsid w:val="00E203B9"/>
    <w:rsid w:val="00E2158D"/>
    <w:rsid w:val="00E2185F"/>
    <w:rsid w:val="00E23297"/>
    <w:rsid w:val="00E233DB"/>
    <w:rsid w:val="00E2395E"/>
    <w:rsid w:val="00E23DD2"/>
    <w:rsid w:val="00E23F40"/>
    <w:rsid w:val="00E23FEE"/>
    <w:rsid w:val="00E24595"/>
    <w:rsid w:val="00E24B9C"/>
    <w:rsid w:val="00E24EBE"/>
    <w:rsid w:val="00E255A2"/>
    <w:rsid w:val="00E25AF2"/>
    <w:rsid w:val="00E262CC"/>
    <w:rsid w:val="00E26813"/>
    <w:rsid w:val="00E2772D"/>
    <w:rsid w:val="00E279FE"/>
    <w:rsid w:val="00E3043B"/>
    <w:rsid w:val="00E307F5"/>
    <w:rsid w:val="00E30DF3"/>
    <w:rsid w:val="00E30F19"/>
    <w:rsid w:val="00E3109A"/>
    <w:rsid w:val="00E31417"/>
    <w:rsid w:val="00E3147A"/>
    <w:rsid w:val="00E32D3B"/>
    <w:rsid w:val="00E331EC"/>
    <w:rsid w:val="00E33CDC"/>
    <w:rsid w:val="00E33D65"/>
    <w:rsid w:val="00E35260"/>
    <w:rsid w:val="00E365E9"/>
    <w:rsid w:val="00E37283"/>
    <w:rsid w:val="00E40311"/>
    <w:rsid w:val="00E40521"/>
    <w:rsid w:val="00E4054E"/>
    <w:rsid w:val="00E4063E"/>
    <w:rsid w:val="00E40739"/>
    <w:rsid w:val="00E407F2"/>
    <w:rsid w:val="00E40925"/>
    <w:rsid w:val="00E413F6"/>
    <w:rsid w:val="00E41426"/>
    <w:rsid w:val="00E41F3B"/>
    <w:rsid w:val="00E42375"/>
    <w:rsid w:val="00E42A85"/>
    <w:rsid w:val="00E42C41"/>
    <w:rsid w:val="00E42EE6"/>
    <w:rsid w:val="00E438D2"/>
    <w:rsid w:val="00E43B0B"/>
    <w:rsid w:val="00E43B5A"/>
    <w:rsid w:val="00E445E6"/>
    <w:rsid w:val="00E44D48"/>
    <w:rsid w:val="00E44DC9"/>
    <w:rsid w:val="00E45049"/>
    <w:rsid w:val="00E46090"/>
    <w:rsid w:val="00E466AC"/>
    <w:rsid w:val="00E46C92"/>
    <w:rsid w:val="00E46DD9"/>
    <w:rsid w:val="00E47D2B"/>
    <w:rsid w:val="00E47EF4"/>
    <w:rsid w:val="00E50333"/>
    <w:rsid w:val="00E50611"/>
    <w:rsid w:val="00E50DE4"/>
    <w:rsid w:val="00E50DE9"/>
    <w:rsid w:val="00E51746"/>
    <w:rsid w:val="00E51D1B"/>
    <w:rsid w:val="00E51E49"/>
    <w:rsid w:val="00E528D9"/>
    <w:rsid w:val="00E53360"/>
    <w:rsid w:val="00E53639"/>
    <w:rsid w:val="00E5386B"/>
    <w:rsid w:val="00E538FC"/>
    <w:rsid w:val="00E55006"/>
    <w:rsid w:val="00E553B2"/>
    <w:rsid w:val="00E555FD"/>
    <w:rsid w:val="00E55FCB"/>
    <w:rsid w:val="00E565A3"/>
    <w:rsid w:val="00E5748C"/>
    <w:rsid w:val="00E57D18"/>
    <w:rsid w:val="00E57F6A"/>
    <w:rsid w:val="00E60898"/>
    <w:rsid w:val="00E60CE8"/>
    <w:rsid w:val="00E60F2A"/>
    <w:rsid w:val="00E61139"/>
    <w:rsid w:val="00E61167"/>
    <w:rsid w:val="00E6159D"/>
    <w:rsid w:val="00E616BE"/>
    <w:rsid w:val="00E618DC"/>
    <w:rsid w:val="00E61B5E"/>
    <w:rsid w:val="00E61D29"/>
    <w:rsid w:val="00E62697"/>
    <w:rsid w:val="00E6287D"/>
    <w:rsid w:val="00E62A93"/>
    <w:rsid w:val="00E62B77"/>
    <w:rsid w:val="00E63429"/>
    <w:rsid w:val="00E63A42"/>
    <w:rsid w:val="00E64075"/>
    <w:rsid w:val="00E646C5"/>
    <w:rsid w:val="00E6494E"/>
    <w:rsid w:val="00E64F97"/>
    <w:rsid w:val="00E657B3"/>
    <w:rsid w:val="00E65841"/>
    <w:rsid w:val="00E664DE"/>
    <w:rsid w:val="00E668EE"/>
    <w:rsid w:val="00E67503"/>
    <w:rsid w:val="00E67DDC"/>
    <w:rsid w:val="00E67DF0"/>
    <w:rsid w:val="00E67E61"/>
    <w:rsid w:val="00E67FC7"/>
    <w:rsid w:val="00E70000"/>
    <w:rsid w:val="00E70D5A"/>
    <w:rsid w:val="00E71106"/>
    <w:rsid w:val="00E7114A"/>
    <w:rsid w:val="00E71D37"/>
    <w:rsid w:val="00E71D4D"/>
    <w:rsid w:val="00E72163"/>
    <w:rsid w:val="00E72C97"/>
    <w:rsid w:val="00E72E9E"/>
    <w:rsid w:val="00E72FCB"/>
    <w:rsid w:val="00E72FF6"/>
    <w:rsid w:val="00E731E9"/>
    <w:rsid w:val="00E73B00"/>
    <w:rsid w:val="00E73C2E"/>
    <w:rsid w:val="00E75006"/>
    <w:rsid w:val="00E77319"/>
    <w:rsid w:val="00E77414"/>
    <w:rsid w:val="00E77556"/>
    <w:rsid w:val="00E802F8"/>
    <w:rsid w:val="00E808FA"/>
    <w:rsid w:val="00E81013"/>
    <w:rsid w:val="00E81354"/>
    <w:rsid w:val="00E8156C"/>
    <w:rsid w:val="00E8173D"/>
    <w:rsid w:val="00E820FC"/>
    <w:rsid w:val="00E823BB"/>
    <w:rsid w:val="00E8269E"/>
    <w:rsid w:val="00E82F0E"/>
    <w:rsid w:val="00E82F47"/>
    <w:rsid w:val="00E8392E"/>
    <w:rsid w:val="00E842F2"/>
    <w:rsid w:val="00E846FC"/>
    <w:rsid w:val="00E8494D"/>
    <w:rsid w:val="00E84A42"/>
    <w:rsid w:val="00E85326"/>
    <w:rsid w:val="00E8535F"/>
    <w:rsid w:val="00E8626E"/>
    <w:rsid w:val="00E86730"/>
    <w:rsid w:val="00E867C2"/>
    <w:rsid w:val="00E8698F"/>
    <w:rsid w:val="00E86FA2"/>
    <w:rsid w:val="00E87050"/>
    <w:rsid w:val="00E876FA"/>
    <w:rsid w:val="00E87FD7"/>
    <w:rsid w:val="00E9008E"/>
    <w:rsid w:val="00E90178"/>
    <w:rsid w:val="00E905AF"/>
    <w:rsid w:val="00E909AB"/>
    <w:rsid w:val="00E90ED7"/>
    <w:rsid w:val="00E91078"/>
    <w:rsid w:val="00E9117F"/>
    <w:rsid w:val="00E91934"/>
    <w:rsid w:val="00E91973"/>
    <w:rsid w:val="00E91999"/>
    <w:rsid w:val="00E919FE"/>
    <w:rsid w:val="00E91CCE"/>
    <w:rsid w:val="00E91CD0"/>
    <w:rsid w:val="00E91DD5"/>
    <w:rsid w:val="00E91FD1"/>
    <w:rsid w:val="00E92241"/>
    <w:rsid w:val="00E923A3"/>
    <w:rsid w:val="00E927E6"/>
    <w:rsid w:val="00E927F1"/>
    <w:rsid w:val="00E92AD8"/>
    <w:rsid w:val="00E939D8"/>
    <w:rsid w:val="00E94445"/>
    <w:rsid w:val="00E9488A"/>
    <w:rsid w:val="00E950DB"/>
    <w:rsid w:val="00E953B7"/>
    <w:rsid w:val="00E95DB3"/>
    <w:rsid w:val="00E96569"/>
    <w:rsid w:val="00E9675E"/>
    <w:rsid w:val="00E96951"/>
    <w:rsid w:val="00E97163"/>
    <w:rsid w:val="00E974AB"/>
    <w:rsid w:val="00E97504"/>
    <w:rsid w:val="00E9794A"/>
    <w:rsid w:val="00E97F91"/>
    <w:rsid w:val="00EA019B"/>
    <w:rsid w:val="00EA053A"/>
    <w:rsid w:val="00EA12DF"/>
    <w:rsid w:val="00EA165F"/>
    <w:rsid w:val="00EA247B"/>
    <w:rsid w:val="00EA307C"/>
    <w:rsid w:val="00EA322B"/>
    <w:rsid w:val="00EA36D1"/>
    <w:rsid w:val="00EA3868"/>
    <w:rsid w:val="00EA3CD7"/>
    <w:rsid w:val="00EA3EED"/>
    <w:rsid w:val="00EA4479"/>
    <w:rsid w:val="00EA4713"/>
    <w:rsid w:val="00EA4BDD"/>
    <w:rsid w:val="00EA5173"/>
    <w:rsid w:val="00EA5A3E"/>
    <w:rsid w:val="00EA627F"/>
    <w:rsid w:val="00EA6D2B"/>
    <w:rsid w:val="00EB0479"/>
    <w:rsid w:val="00EB08AB"/>
    <w:rsid w:val="00EB09AB"/>
    <w:rsid w:val="00EB09DE"/>
    <w:rsid w:val="00EB0E44"/>
    <w:rsid w:val="00EB14EF"/>
    <w:rsid w:val="00EB1CBA"/>
    <w:rsid w:val="00EB1DDF"/>
    <w:rsid w:val="00EB2185"/>
    <w:rsid w:val="00EB225F"/>
    <w:rsid w:val="00EB22D2"/>
    <w:rsid w:val="00EB27F2"/>
    <w:rsid w:val="00EB282E"/>
    <w:rsid w:val="00EB2E3A"/>
    <w:rsid w:val="00EB3237"/>
    <w:rsid w:val="00EB3433"/>
    <w:rsid w:val="00EB363F"/>
    <w:rsid w:val="00EB3766"/>
    <w:rsid w:val="00EB3C02"/>
    <w:rsid w:val="00EB421C"/>
    <w:rsid w:val="00EB49F1"/>
    <w:rsid w:val="00EB4D4B"/>
    <w:rsid w:val="00EB4E6D"/>
    <w:rsid w:val="00EB5289"/>
    <w:rsid w:val="00EB5E67"/>
    <w:rsid w:val="00EB66E7"/>
    <w:rsid w:val="00EB6E70"/>
    <w:rsid w:val="00EB7407"/>
    <w:rsid w:val="00EB793A"/>
    <w:rsid w:val="00EB7CF7"/>
    <w:rsid w:val="00EC0ED5"/>
    <w:rsid w:val="00EC1283"/>
    <w:rsid w:val="00EC1498"/>
    <w:rsid w:val="00EC1CAA"/>
    <w:rsid w:val="00EC1F7A"/>
    <w:rsid w:val="00EC2205"/>
    <w:rsid w:val="00EC2369"/>
    <w:rsid w:val="00EC2905"/>
    <w:rsid w:val="00EC2A46"/>
    <w:rsid w:val="00EC2CFB"/>
    <w:rsid w:val="00EC2F8A"/>
    <w:rsid w:val="00EC3393"/>
    <w:rsid w:val="00EC434D"/>
    <w:rsid w:val="00EC4C26"/>
    <w:rsid w:val="00EC53FF"/>
    <w:rsid w:val="00EC5AC0"/>
    <w:rsid w:val="00EC61B6"/>
    <w:rsid w:val="00EC6211"/>
    <w:rsid w:val="00EC6344"/>
    <w:rsid w:val="00EC6422"/>
    <w:rsid w:val="00EC7997"/>
    <w:rsid w:val="00EC7D14"/>
    <w:rsid w:val="00EC7D9C"/>
    <w:rsid w:val="00EC7F9B"/>
    <w:rsid w:val="00EC7FE9"/>
    <w:rsid w:val="00ED03D0"/>
    <w:rsid w:val="00ED09D2"/>
    <w:rsid w:val="00ED15B2"/>
    <w:rsid w:val="00ED1D9D"/>
    <w:rsid w:val="00ED2103"/>
    <w:rsid w:val="00ED26CF"/>
    <w:rsid w:val="00ED27FC"/>
    <w:rsid w:val="00ED28B3"/>
    <w:rsid w:val="00ED29C8"/>
    <w:rsid w:val="00ED2BBB"/>
    <w:rsid w:val="00ED3094"/>
    <w:rsid w:val="00ED43A5"/>
    <w:rsid w:val="00ED43E2"/>
    <w:rsid w:val="00ED4E84"/>
    <w:rsid w:val="00ED5898"/>
    <w:rsid w:val="00ED5B3A"/>
    <w:rsid w:val="00ED5BF3"/>
    <w:rsid w:val="00ED5E20"/>
    <w:rsid w:val="00ED66B2"/>
    <w:rsid w:val="00ED6880"/>
    <w:rsid w:val="00ED6CB1"/>
    <w:rsid w:val="00ED6DEB"/>
    <w:rsid w:val="00ED6E59"/>
    <w:rsid w:val="00ED7722"/>
    <w:rsid w:val="00ED7E81"/>
    <w:rsid w:val="00EE025D"/>
    <w:rsid w:val="00EE02AD"/>
    <w:rsid w:val="00EE0640"/>
    <w:rsid w:val="00EE0D62"/>
    <w:rsid w:val="00EE0F4F"/>
    <w:rsid w:val="00EE15B1"/>
    <w:rsid w:val="00EE1C78"/>
    <w:rsid w:val="00EE2606"/>
    <w:rsid w:val="00EE2E45"/>
    <w:rsid w:val="00EE34DD"/>
    <w:rsid w:val="00EE35F8"/>
    <w:rsid w:val="00EE3B05"/>
    <w:rsid w:val="00EE3FC1"/>
    <w:rsid w:val="00EE4567"/>
    <w:rsid w:val="00EE4695"/>
    <w:rsid w:val="00EE46C1"/>
    <w:rsid w:val="00EE4759"/>
    <w:rsid w:val="00EE4B2D"/>
    <w:rsid w:val="00EE4B4F"/>
    <w:rsid w:val="00EE579E"/>
    <w:rsid w:val="00EE5F7E"/>
    <w:rsid w:val="00EE63D9"/>
    <w:rsid w:val="00EE6570"/>
    <w:rsid w:val="00EE6AD0"/>
    <w:rsid w:val="00EE6F9D"/>
    <w:rsid w:val="00EF06B2"/>
    <w:rsid w:val="00EF0FDE"/>
    <w:rsid w:val="00EF1AD5"/>
    <w:rsid w:val="00EF205B"/>
    <w:rsid w:val="00EF25E8"/>
    <w:rsid w:val="00EF2B43"/>
    <w:rsid w:val="00EF5B9E"/>
    <w:rsid w:val="00EF6866"/>
    <w:rsid w:val="00EF68A5"/>
    <w:rsid w:val="00EF7084"/>
    <w:rsid w:val="00EF7311"/>
    <w:rsid w:val="00EF7D54"/>
    <w:rsid w:val="00EF7FEC"/>
    <w:rsid w:val="00F00342"/>
    <w:rsid w:val="00F00D64"/>
    <w:rsid w:val="00F00E4F"/>
    <w:rsid w:val="00F0191C"/>
    <w:rsid w:val="00F019F4"/>
    <w:rsid w:val="00F022FD"/>
    <w:rsid w:val="00F02371"/>
    <w:rsid w:val="00F02872"/>
    <w:rsid w:val="00F034A0"/>
    <w:rsid w:val="00F03561"/>
    <w:rsid w:val="00F03CA9"/>
    <w:rsid w:val="00F055CA"/>
    <w:rsid w:val="00F0684A"/>
    <w:rsid w:val="00F068D7"/>
    <w:rsid w:val="00F06A03"/>
    <w:rsid w:val="00F074E1"/>
    <w:rsid w:val="00F07CBB"/>
    <w:rsid w:val="00F07DBA"/>
    <w:rsid w:val="00F07FB4"/>
    <w:rsid w:val="00F101EA"/>
    <w:rsid w:val="00F1096A"/>
    <w:rsid w:val="00F111CA"/>
    <w:rsid w:val="00F114D2"/>
    <w:rsid w:val="00F12E39"/>
    <w:rsid w:val="00F132F5"/>
    <w:rsid w:val="00F136BA"/>
    <w:rsid w:val="00F13CF1"/>
    <w:rsid w:val="00F13F4F"/>
    <w:rsid w:val="00F1421F"/>
    <w:rsid w:val="00F142E4"/>
    <w:rsid w:val="00F14912"/>
    <w:rsid w:val="00F14A0A"/>
    <w:rsid w:val="00F14CF3"/>
    <w:rsid w:val="00F14D8F"/>
    <w:rsid w:val="00F151ED"/>
    <w:rsid w:val="00F1613A"/>
    <w:rsid w:val="00F1649A"/>
    <w:rsid w:val="00F16630"/>
    <w:rsid w:val="00F16A8F"/>
    <w:rsid w:val="00F16B8B"/>
    <w:rsid w:val="00F16BE6"/>
    <w:rsid w:val="00F16CEE"/>
    <w:rsid w:val="00F175D1"/>
    <w:rsid w:val="00F17944"/>
    <w:rsid w:val="00F1794A"/>
    <w:rsid w:val="00F17FAD"/>
    <w:rsid w:val="00F20223"/>
    <w:rsid w:val="00F20EC0"/>
    <w:rsid w:val="00F21EEC"/>
    <w:rsid w:val="00F23559"/>
    <w:rsid w:val="00F238AE"/>
    <w:rsid w:val="00F244C5"/>
    <w:rsid w:val="00F2584B"/>
    <w:rsid w:val="00F25A64"/>
    <w:rsid w:val="00F25E1F"/>
    <w:rsid w:val="00F26F8E"/>
    <w:rsid w:val="00F27437"/>
    <w:rsid w:val="00F278B0"/>
    <w:rsid w:val="00F2795F"/>
    <w:rsid w:val="00F27BC0"/>
    <w:rsid w:val="00F30A8C"/>
    <w:rsid w:val="00F30ACD"/>
    <w:rsid w:val="00F30C54"/>
    <w:rsid w:val="00F31013"/>
    <w:rsid w:val="00F3122F"/>
    <w:rsid w:val="00F32AD9"/>
    <w:rsid w:val="00F33622"/>
    <w:rsid w:val="00F33693"/>
    <w:rsid w:val="00F33777"/>
    <w:rsid w:val="00F342FD"/>
    <w:rsid w:val="00F3435A"/>
    <w:rsid w:val="00F34867"/>
    <w:rsid w:val="00F348CC"/>
    <w:rsid w:val="00F34C94"/>
    <w:rsid w:val="00F34EAD"/>
    <w:rsid w:val="00F35B4D"/>
    <w:rsid w:val="00F35DC1"/>
    <w:rsid w:val="00F35F07"/>
    <w:rsid w:val="00F364B7"/>
    <w:rsid w:val="00F368EA"/>
    <w:rsid w:val="00F36EB7"/>
    <w:rsid w:val="00F370EC"/>
    <w:rsid w:val="00F37132"/>
    <w:rsid w:val="00F371EA"/>
    <w:rsid w:val="00F371F3"/>
    <w:rsid w:val="00F37967"/>
    <w:rsid w:val="00F37D51"/>
    <w:rsid w:val="00F4055D"/>
    <w:rsid w:val="00F4058F"/>
    <w:rsid w:val="00F40B2B"/>
    <w:rsid w:val="00F40B46"/>
    <w:rsid w:val="00F40DBE"/>
    <w:rsid w:val="00F41507"/>
    <w:rsid w:val="00F41A6C"/>
    <w:rsid w:val="00F41BC2"/>
    <w:rsid w:val="00F42006"/>
    <w:rsid w:val="00F4226A"/>
    <w:rsid w:val="00F42420"/>
    <w:rsid w:val="00F42616"/>
    <w:rsid w:val="00F430F8"/>
    <w:rsid w:val="00F4437E"/>
    <w:rsid w:val="00F44952"/>
    <w:rsid w:val="00F44C75"/>
    <w:rsid w:val="00F45B08"/>
    <w:rsid w:val="00F46733"/>
    <w:rsid w:val="00F46E6F"/>
    <w:rsid w:val="00F46F8D"/>
    <w:rsid w:val="00F46F8F"/>
    <w:rsid w:val="00F47092"/>
    <w:rsid w:val="00F470BC"/>
    <w:rsid w:val="00F47802"/>
    <w:rsid w:val="00F478D7"/>
    <w:rsid w:val="00F47F14"/>
    <w:rsid w:val="00F50792"/>
    <w:rsid w:val="00F50B79"/>
    <w:rsid w:val="00F50C48"/>
    <w:rsid w:val="00F5135D"/>
    <w:rsid w:val="00F5140F"/>
    <w:rsid w:val="00F51550"/>
    <w:rsid w:val="00F51C07"/>
    <w:rsid w:val="00F5208D"/>
    <w:rsid w:val="00F52264"/>
    <w:rsid w:val="00F523CA"/>
    <w:rsid w:val="00F52429"/>
    <w:rsid w:val="00F52549"/>
    <w:rsid w:val="00F52995"/>
    <w:rsid w:val="00F529B3"/>
    <w:rsid w:val="00F529FE"/>
    <w:rsid w:val="00F52AC5"/>
    <w:rsid w:val="00F52B44"/>
    <w:rsid w:val="00F52BE0"/>
    <w:rsid w:val="00F52D89"/>
    <w:rsid w:val="00F530A4"/>
    <w:rsid w:val="00F5339B"/>
    <w:rsid w:val="00F5339D"/>
    <w:rsid w:val="00F53410"/>
    <w:rsid w:val="00F53770"/>
    <w:rsid w:val="00F53952"/>
    <w:rsid w:val="00F53B24"/>
    <w:rsid w:val="00F53BE4"/>
    <w:rsid w:val="00F54003"/>
    <w:rsid w:val="00F54548"/>
    <w:rsid w:val="00F554CF"/>
    <w:rsid w:val="00F55622"/>
    <w:rsid w:val="00F56960"/>
    <w:rsid w:val="00F56E91"/>
    <w:rsid w:val="00F575F1"/>
    <w:rsid w:val="00F576DE"/>
    <w:rsid w:val="00F57C4A"/>
    <w:rsid w:val="00F57D1E"/>
    <w:rsid w:val="00F60071"/>
    <w:rsid w:val="00F60552"/>
    <w:rsid w:val="00F605CB"/>
    <w:rsid w:val="00F60863"/>
    <w:rsid w:val="00F61151"/>
    <w:rsid w:val="00F61569"/>
    <w:rsid w:val="00F61646"/>
    <w:rsid w:val="00F61831"/>
    <w:rsid w:val="00F61B37"/>
    <w:rsid w:val="00F61F4A"/>
    <w:rsid w:val="00F6275D"/>
    <w:rsid w:val="00F62A97"/>
    <w:rsid w:val="00F63582"/>
    <w:rsid w:val="00F635D4"/>
    <w:rsid w:val="00F64000"/>
    <w:rsid w:val="00F64179"/>
    <w:rsid w:val="00F64212"/>
    <w:rsid w:val="00F656BC"/>
    <w:rsid w:val="00F65D06"/>
    <w:rsid w:val="00F66405"/>
    <w:rsid w:val="00F6656C"/>
    <w:rsid w:val="00F6673F"/>
    <w:rsid w:val="00F66E4D"/>
    <w:rsid w:val="00F70039"/>
    <w:rsid w:val="00F71CF5"/>
    <w:rsid w:val="00F72071"/>
    <w:rsid w:val="00F721ED"/>
    <w:rsid w:val="00F7278E"/>
    <w:rsid w:val="00F7290F"/>
    <w:rsid w:val="00F72E6A"/>
    <w:rsid w:val="00F73BE8"/>
    <w:rsid w:val="00F74244"/>
    <w:rsid w:val="00F74667"/>
    <w:rsid w:val="00F74932"/>
    <w:rsid w:val="00F74DFD"/>
    <w:rsid w:val="00F74FFA"/>
    <w:rsid w:val="00F752E7"/>
    <w:rsid w:val="00F752F7"/>
    <w:rsid w:val="00F75338"/>
    <w:rsid w:val="00F769EA"/>
    <w:rsid w:val="00F76BEF"/>
    <w:rsid w:val="00F77175"/>
    <w:rsid w:val="00F77A54"/>
    <w:rsid w:val="00F80139"/>
    <w:rsid w:val="00F806A9"/>
    <w:rsid w:val="00F80F02"/>
    <w:rsid w:val="00F819F1"/>
    <w:rsid w:val="00F81C01"/>
    <w:rsid w:val="00F8208B"/>
    <w:rsid w:val="00F8226A"/>
    <w:rsid w:val="00F82342"/>
    <w:rsid w:val="00F8240F"/>
    <w:rsid w:val="00F82865"/>
    <w:rsid w:val="00F82B80"/>
    <w:rsid w:val="00F82F26"/>
    <w:rsid w:val="00F82FDD"/>
    <w:rsid w:val="00F83291"/>
    <w:rsid w:val="00F839B6"/>
    <w:rsid w:val="00F85AC9"/>
    <w:rsid w:val="00F85AD8"/>
    <w:rsid w:val="00F85BF1"/>
    <w:rsid w:val="00F85C57"/>
    <w:rsid w:val="00F85F29"/>
    <w:rsid w:val="00F85F4D"/>
    <w:rsid w:val="00F861F6"/>
    <w:rsid w:val="00F862CA"/>
    <w:rsid w:val="00F86A51"/>
    <w:rsid w:val="00F86A6B"/>
    <w:rsid w:val="00F86F38"/>
    <w:rsid w:val="00F870B6"/>
    <w:rsid w:val="00F873B1"/>
    <w:rsid w:val="00F90212"/>
    <w:rsid w:val="00F9038F"/>
    <w:rsid w:val="00F904D4"/>
    <w:rsid w:val="00F90C7E"/>
    <w:rsid w:val="00F90D83"/>
    <w:rsid w:val="00F90EE5"/>
    <w:rsid w:val="00F91648"/>
    <w:rsid w:val="00F916AD"/>
    <w:rsid w:val="00F91C5D"/>
    <w:rsid w:val="00F920A3"/>
    <w:rsid w:val="00F9233A"/>
    <w:rsid w:val="00F9248F"/>
    <w:rsid w:val="00F92AD0"/>
    <w:rsid w:val="00F92F99"/>
    <w:rsid w:val="00F93258"/>
    <w:rsid w:val="00F9326A"/>
    <w:rsid w:val="00F93426"/>
    <w:rsid w:val="00F93742"/>
    <w:rsid w:val="00F947A4"/>
    <w:rsid w:val="00F94AC1"/>
    <w:rsid w:val="00F94DB2"/>
    <w:rsid w:val="00F94F98"/>
    <w:rsid w:val="00F95397"/>
    <w:rsid w:val="00F954D0"/>
    <w:rsid w:val="00F9561F"/>
    <w:rsid w:val="00F96028"/>
    <w:rsid w:val="00F9628F"/>
    <w:rsid w:val="00F97274"/>
    <w:rsid w:val="00F97450"/>
    <w:rsid w:val="00F9754A"/>
    <w:rsid w:val="00F97A0E"/>
    <w:rsid w:val="00FA0C17"/>
    <w:rsid w:val="00FA10A1"/>
    <w:rsid w:val="00FA1606"/>
    <w:rsid w:val="00FA17DC"/>
    <w:rsid w:val="00FA18D2"/>
    <w:rsid w:val="00FA2AF4"/>
    <w:rsid w:val="00FA337A"/>
    <w:rsid w:val="00FA3975"/>
    <w:rsid w:val="00FA3A03"/>
    <w:rsid w:val="00FA4959"/>
    <w:rsid w:val="00FA4ADD"/>
    <w:rsid w:val="00FA4B59"/>
    <w:rsid w:val="00FA4C12"/>
    <w:rsid w:val="00FA5725"/>
    <w:rsid w:val="00FA689F"/>
    <w:rsid w:val="00FA739A"/>
    <w:rsid w:val="00FA7522"/>
    <w:rsid w:val="00FA78F9"/>
    <w:rsid w:val="00FA79E2"/>
    <w:rsid w:val="00FA7ED3"/>
    <w:rsid w:val="00FB03DC"/>
    <w:rsid w:val="00FB04F8"/>
    <w:rsid w:val="00FB052E"/>
    <w:rsid w:val="00FB0670"/>
    <w:rsid w:val="00FB09C0"/>
    <w:rsid w:val="00FB0C1C"/>
    <w:rsid w:val="00FB0F3D"/>
    <w:rsid w:val="00FB11E7"/>
    <w:rsid w:val="00FB180D"/>
    <w:rsid w:val="00FB1879"/>
    <w:rsid w:val="00FB1E6B"/>
    <w:rsid w:val="00FB213D"/>
    <w:rsid w:val="00FB2431"/>
    <w:rsid w:val="00FB2B2A"/>
    <w:rsid w:val="00FB3301"/>
    <w:rsid w:val="00FB38C1"/>
    <w:rsid w:val="00FB39CC"/>
    <w:rsid w:val="00FB3FB5"/>
    <w:rsid w:val="00FB4D60"/>
    <w:rsid w:val="00FB54A7"/>
    <w:rsid w:val="00FB5527"/>
    <w:rsid w:val="00FB5A3F"/>
    <w:rsid w:val="00FB5B63"/>
    <w:rsid w:val="00FB5B8D"/>
    <w:rsid w:val="00FB5EBF"/>
    <w:rsid w:val="00FB629F"/>
    <w:rsid w:val="00FB62E0"/>
    <w:rsid w:val="00FB6875"/>
    <w:rsid w:val="00FB6DA4"/>
    <w:rsid w:val="00FC0098"/>
    <w:rsid w:val="00FC087A"/>
    <w:rsid w:val="00FC092E"/>
    <w:rsid w:val="00FC0EC1"/>
    <w:rsid w:val="00FC10AF"/>
    <w:rsid w:val="00FC170E"/>
    <w:rsid w:val="00FC20CD"/>
    <w:rsid w:val="00FC2152"/>
    <w:rsid w:val="00FC3515"/>
    <w:rsid w:val="00FC39AB"/>
    <w:rsid w:val="00FC3F62"/>
    <w:rsid w:val="00FC42C6"/>
    <w:rsid w:val="00FC4BD0"/>
    <w:rsid w:val="00FC5349"/>
    <w:rsid w:val="00FC67BC"/>
    <w:rsid w:val="00FC6BC6"/>
    <w:rsid w:val="00FC710C"/>
    <w:rsid w:val="00FC79BD"/>
    <w:rsid w:val="00FC7CC9"/>
    <w:rsid w:val="00FC7DB1"/>
    <w:rsid w:val="00FC7EA4"/>
    <w:rsid w:val="00FD0E2C"/>
    <w:rsid w:val="00FD0F2A"/>
    <w:rsid w:val="00FD1238"/>
    <w:rsid w:val="00FD13AA"/>
    <w:rsid w:val="00FD15CB"/>
    <w:rsid w:val="00FD186E"/>
    <w:rsid w:val="00FD194A"/>
    <w:rsid w:val="00FD1BA2"/>
    <w:rsid w:val="00FD1C54"/>
    <w:rsid w:val="00FD1CBF"/>
    <w:rsid w:val="00FD1E7E"/>
    <w:rsid w:val="00FD2448"/>
    <w:rsid w:val="00FD2F33"/>
    <w:rsid w:val="00FD33CC"/>
    <w:rsid w:val="00FD3569"/>
    <w:rsid w:val="00FD4FDE"/>
    <w:rsid w:val="00FD58B8"/>
    <w:rsid w:val="00FD64D4"/>
    <w:rsid w:val="00FD6EF6"/>
    <w:rsid w:val="00FD7200"/>
    <w:rsid w:val="00FD7261"/>
    <w:rsid w:val="00FD745C"/>
    <w:rsid w:val="00FE04D9"/>
    <w:rsid w:val="00FE0579"/>
    <w:rsid w:val="00FE1136"/>
    <w:rsid w:val="00FE2C1C"/>
    <w:rsid w:val="00FE2FFB"/>
    <w:rsid w:val="00FE314A"/>
    <w:rsid w:val="00FE3180"/>
    <w:rsid w:val="00FE35A2"/>
    <w:rsid w:val="00FE45C2"/>
    <w:rsid w:val="00FE5A1B"/>
    <w:rsid w:val="00FE5A38"/>
    <w:rsid w:val="00FE5C7A"/>
    <w:rsid w:val="00FE65B7"/>
    <w:rsid w:val="00FE6ABB"/>
    <w:rsid w:val="00FE6CF8"/>
    <w:rsid w:val="00FE719E"/>
    <w:rsid w:val="00FE72CD"/>
    <w:rsid w:val="00FE7554"/>
    <w:rsid w:val="00FF01DD"/>
    <w:rsid w:val="00FF085A"/>
    <w:rsid w:val="00FF08F0"/>
    <w:rsid w:val="00FF094D"/>
    <w:rsid w:val="00FF0BE8"/>
    <w:rsid w:val="00FF0D0A"/>
    <w:rsid w:val="00FF2443"/>
    <w:rsid w:val="00FF2ED9"/>
    <w:rsid w:val="00FF3487"/>
    <w:rsid w:val="00FF3AE7"/>
    <w:rsid w:val="00FF3EA5"/>
    <w:rsid w:val="00FF42CF"/>
    <w:rsid w:val="00FF4E9A"/>
    <w:rsid w:val="00FF5071"/>
    <w:rsid w:val="00FF5C61"/>
    <w:rsid w:val="00FF5D5B"/>
    <w:rsid w:val="00FF5F0F"/>
    <w:rsid w:val="00FF5FA2"/>
    <w:rsid w:val="00FF6E6B"/>
    <w:rsid w:val="00FF752C"/>
    <w:rsid w:val="00FF75AF"/>
    <w:rsid w:val="00FF77FC"/>
    <w:rsid w:val="00FF7C42"/>
    <w:rsid w:val="00FF7EC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587BE8"/>
  <w15:chartTrackingRefBased/>
  <w15:docId w15:val="{5652B2D9-0099-4474-B64D-DBC85FD97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E54"/>
  </w:style>
  <w:style w:type="paragraph" w:styleId="Heading1">
    <w:name w:val="heading 1"/>
    <w:basedOn w:val="Normal"/>
    <w:next w:val="Normal"/>
    <w:link w:val="Heading1Char"/>
    <w:uiPriority w:val="1"/>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1"/>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1"/>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4C0D55"/>
    <w:rPr>
      <w:color w:val="0563C1" w:themeColor="hyperlink"/>
      <w:u w:val="single"/>
    </w:rPr>
  </w:style>
  <w:style w:type="table" w:styleId="TableGrid">
    <w:name w:val="Table Grid"/>
    <w:basedOn w:val="TableNormal"/>
    <w:uiPriority w:val="39"/>
    <w:rsid w:val="005A7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A30D08"/>
    <w:pPr>
      <w:ind w:left="720"/>
      <w:contextualSpacing/>
    </w:pPr>
    <w:rPr>
      <w:rFonts w:eastAsiaTheme="minorHAnsi"/>
    </w:rPr>
  </w:style>
  <w:style w:type="paragraph" w:customStyle="1" w:styleId="T2">
    <w:name w:val="T2"/>
    <w:basedOn w:val="Normal"/>
    <w:rsid w:val="005731EF"/>
    <w:pPr>
      <w:spacing w:after="240" w:line="240" w:lineRule="auto"/>
      <w:ind w:left="720" w:right="720"/>
      <w:jc w:val="center"/>
    </w:pPr>
    <w:rPr>
      <w:rFonts w:ascii="Times New Roman" w:eastAsia="Malgun Gothic" w:hAnsi="Times New Roman" w:cs="Times New Roman"/>
      <w:b/>
      <w:sz w:val="28"/>
      <w:szCs w:val="20"/>
      <w:lang w:val="en-GB"/>
    </w:rPr>
  </w:style>
  <w:style w:type="character" w:styleId="PlaceholderText">
    <w:name w:val="Placeholder Text"/>
    <w:basedOn w:val="DefaultParagraphFont"/>
    <w:uiPriority w:val="99"/>
    <w:semiHidden/>
    <w:rsid w:val="00C74E13"/>
    <w:rPr>
      <w:color w:val="808080"/>
    </w:rPr>
  </w:style>
  <w:style w:type="paragraph" w:customStyle="1" w:styleId="SP12241851">
    <w:name w:val="SP.12.24185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93">
    <w:name w:val="SP.12.241893"/>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71">
    <w:name w:val="SP.12.24187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character" w:customStyle="1" w:styleId="SC12204806">
    <w:name w:val="SC.12.204806"/>
    <w:uiPriority w:val="99"/>
    <w:rsid w:val="00080AED"/>
    <w:rPr>
      <w:color w:val="000000"/>
      <w:sz w:val="20"/>
      <w:szCs w:val="20"/>
    </w:rPr>
  </w:style>
  <w:style w:type="character" w:customStyle="1" w:styleId="SC12204891">
    <w:name w:val="SC.12.204891"/>
    <w:uiPriority w:val="99"/>
    <w:rsid w:val="00080AED"/>
    <w:rPr>
      <w:color w:val="000000"/>
      <w:sz w:val="16"/>
      <w:szCs w:val="16"/>
    </w:rPr>
  </w:style>
  <w:style w:type="paragraph" w:customStyle="1" w:styleId="Bulleted">
    <w:name w:val="Bulleted"/>
    <w:rsid w:val="00F9326A"/>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paragraph" w:customStyle="1" w:styleId="L2">
    <w:name w:val="L2"/>
    <w:aliases w:val="NumberedList"/>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rsid w:val="002D2D3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H5">
    <w:name w:val="H5"/>
    <w:aliases w:val="1.1.1.1.11"/>
    <w:next w:val="T"/>
    <w:uiPriority w:val="99"/>
    <w:rsid w:val="002D2D3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2D2D3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AI">
    <w:name w:val="AI"/>
    <w:aliases w:val="Annex"/>
    <w:next w:val="I"/>
    <w:uiPriority w:val="99"/>
    <w:rsid w:val="00530936"/>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T">
    <w:name w:val="AT"/>
    <w:aliases w:val="AnnexTitle"/>
    <w:next w:val="T"/>
    <w:uiPriority w:val="99"/>
    <w:rsid w:val="00530936"/>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Body">
    <w:name w:val="Body"/>
    <w:uiPriority w:val="99"/>
    <w:rsid w:val="00530936"/>
    <w:pPr>
      <w:widowControl w:val="0"/>
      <w:autoSpaceDE w:val="0"/>
      <w:autoSpaceDN w:val="0"/>
      <w:adjustRightInd w:val="0"/>
      <w:spacing w:before="480" w:after="0" w:line="240" w:lineRule="atLeast"/>
      <w:jc w:val="both"/>
    </w:pPr>
    <w:rPr>
      <w:rFonts w:ascii="Arial" w:hAnsi="Arial" w:cs="Arial"/>
      <w:color w:val="000000"/>
      <w:w w:val="0"/>
      <w:sz w:val="20"/>
      <w:szCs w:val="20"/>
    </w:rPr>
  </w:style>
  <w:style w:type="paragraph" w:customStyle="1" w:styleId="CellHeading">
    <w:name w:val="CellHeading"/>
    <w:uiPriority w:val="99"/>
    <w:rsid w:val="00530936"/>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I">
    <w:name w:val="I"/>
    <w:aliases w:val="Informative"/>
    <w:next w:val="AT"/>
    <w:uiPriority w:val="99"/>
    <w:rsid w:val="00530936"/>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TableTitle">
    <w:name w:val="TableTitle"/>
    <w:next w:val="Normal"/>
    <w:uiPriority w:val="99"/>
    <w:rsid w:val="00530936"/>
    <w:pPr>
      <w:widowControl w:val="0"/>
      <w:autoSpaceDE w:val="0"/>
      <w:autoSpaceDN w:val="0"/>
      <w:adjustRightInd w:val="0"/>
      <w:spacing w:after="0" w:line="240" w:lineRule="atLeast"/>
      <w:jc w:val="center"/>
    </w:pPr>
    <w:rPr>
      <w:rFonts w:ascii="Arial" w:hAnsi="Arial" w:cs="Arial"/>
      <w:b/>
      <w:bCs/>
      <w:color w:val="000000"/>
      <w:w w:val="0"/>
      <w:sz w:val="20"/>
      <w:szCs w:val="20"/>
    </w:rPr>
  </w:style>
  <w:style w:type="character" w:customStyle="1" w:styleId="Superscript">
    <w:name w:val="Superscript"/>
    <w:uiPriority w:val="99"/>
    <w:rsid w:val="00530936"/>
    <w:rPr>
      <w:vertAlign w:val="superscript"/>
    </w:rPr>
  </w:style>
  <w:style w:type="paragraph" w:customStyle="1" w:styleId="EditorNote">
    <w:name w:val="Editor_Note"/>
    <w:uiPriority w:val="99"/>
    <w:rsid w:val="001069D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rPr>
  </w:style>
  <w:style w:type="paragraph" w:customStyle="1" w:styleId="CellBody">
    <w:name w:val="CellBody"/>
    <w:uiPriority w:val="99"/>
    <w:rsid w:val="001069DA"/>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DL">
    <w:name w:val="DL"/>
    <w:aliases w:val="DashedList3"/>
    <w:uiPriority w:val="99"/>
    <w:rsid w:val="00760DD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H4">
    <w:name w:val="H4"/>
    <w:aliases w:val="1.1.1.1"/>
    <w:next w:val="T"/>
    <w:uiPriority w:val="99"/>
    <w:rsid w:val="00760DD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Revision">
    <w:name w:val="Revision"/>
    <w:hidden/>
    <w:uiPriority w:val="99"/>
    <w:semiHidden/>
    <w:rsid w:val="0068562C"/>
    <w:pPr>
      <w:spacing w:after="0" w:line="240" w:lineRule="auto"/>
    </w:pPr>
  </w:style>
  <w:style w:type="paragraph" w:customStyle="1" w:styleId="D">
    <w:name w:val="D"/>
    <w:aliases w:val="DashedList"/>
    <w:uiPriority w:val="99"/>
    <w:rsid w:val="004D101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L2">
    <w:name w:val="DL2"/>
    <w:aliases w:val="DashedList1"/>
    <w:uiPriority w:val="99"/>
    <w:rsid w:val="004D101E"/>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rPr>
  </w:style>
  <w:style w:type="paragraph" w:customStyle="1" w:styleId="FigTitle">
    <w:name w:val="FigTitle"/>
    <w:uiPriority w:val="99"/>
    <w:rsid w:val="004D101E"/>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uretext">
    <w:name w:val="figure text"/>
    <w:uiPriority w:val="99"/>
    <w:rsid w:val="004D101E"/>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Note">
    <w:name w:val="Note"/>
    <w:uiPriority w:val="99"/>
    <w:rsid w:val="004D101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character" w:styleId="CommentReference">
    <w:name w:val="annotation reference"/>
    <w:basedOn w:val="DefaultParagraphFont"/>
    <w:uiPriority w:val="99"/>
    <w:semiHidden/>
    <w:unhideWhenUsed/>
    <w:rsid w:val="009778DD"/>
    <w:rPr>
      <w:sz w:val="16"/>
      <w:szCs w:val="16"/>
    </w:rPr>
  </w:style>
  <w:style w:type="paragraph" w:styleId="CommentText">
    <w:name w:val="annotation text"/>
    <w:basedOn w:val="Normal"/>
    <w:link w:val="CommentTextChar"/>
    <w:uiPriority w:val="99"/>
    <w:unhideWhenUsed/>
    <w:rsid w:val="009778DD"/>
    <w:pPr>
      <w:spacing w:line="240" w:lineRule="auto"/>
    </w:pPr>
    <w:rPr>
      <w:sz w:val="20"/>
      <w:szCs w:val="20"/>
    </w:rPr>
  </w:style>
  <w:style w:type="character" w:customStyle="1" w:styleId="CommentTextChar">
    <w:name w:val="Comment Text Char"/>
    <w:basedOn w:val="DefaultParagraphFont"/>
    <w:link w:val="CommentText"/>
    <w:uiPriority w:val="99"/>
    <w:rsid w:val="009778DD"/>
    <w:rPr>
      <w:sz w:val="20"/>
      <w:szCs w:val="20"/>
    </w:rPr>
  </w:style>
  <w:style w:type="paragraph" w:styleId="CommentSubject">
    <w:name w:val="annotation subject"/>
    <w:basedOn w:val="CommentText"/>
    <w:next w:val="CommentText"/>
    <w:link w:val="CommentSubjectChar"/>
    <w:uiPriority w:val="99"/>
    <w:semiHidden/>
    <w:unhideWhenUsed/>
    <w:rsid w:val="009778DD"/>
    <w:rPr>
      <w:b/>
      <w:bCs/>
    </w:rPr>
  </w:style>
  <w:style w:type="character" w:customStyle="1" w:styleId="CommentSubjectChar">
    <w:name w:val="Comment Subject Char"/>
    <w:basedOn w:val="CommentTextChar"/>
    <w:link w:val="CommentSubject"/>
    <w:uiPriority w:val="99"/>
    <w:semiHidden/>
    <w:rsid w:val="009778DD"/>
    <w:rPr>
      <w:b/>
      <w:bCs/>
      <w:sz w:val="20"/>
      <w:szCs w:val="20"/>
    </w:rPr>
  </w:style>
  <w:style w:type="paragraph" w:customStyle="1" w:styleId="xl81">
    <w:name w:val="xl81"/>
    <w:basedOn w:val="Normal"/>
    <w:rsid w:val="00D65DE4"/>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zh-CN"/>
    </w:rPr>
  </w:style>
  <w:style w:type="paragraph" w:customStyle="1" w:styleId="TableText">
    <w:name w:val="TableText"/>
    <w:uiPriority w:val="99"/>
    <w:rsid w:val="00D77881"/>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table" w:styleId="GridTable5Dark-Accent1">
    <w:name w:val="Grid Table 5 Dark Accent 1"/>
    <w:basedOn w:val="TableNormal"/>
    <w:uiPriority w:val="50"/>
    <w:rsid w:val="0080338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fontstyle01">
    <w:name w:val="fontstyle01"/>
    <w:basedOn w:val="DefaultParagraphFont"/>
    <w:rsid w:val="00467B53"/>
    <w:rPr>
      <w:rFonts w:ascii="TimesNewRomanPSMT" w:hAnsi="TimesNewRomanPSMT" w:hint="default"/>
      <w:b w:val="0"/>
      <w:bCs w:val="0"/>
      <w:i w:val="0"/>
      <w:iCs w:val="0"/>
      <w:color w:val="000000"/>
      <w:sz w:val="20"/>
      <w:szCs w:val="20"/>
    </w:rPr>
  </w:style>
  <w:style w:type="paragraph" w:customStyle="1" w:styleId="Prim2">
    <w:name w:val="Prim2"/>
    <w:aliases w:val="PrimTag"/>
    <w:rsid w:val="008C27F7"/>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zh-CN"/>
    </w:rPr>
  </w:style>
  <w:style w:type="character" w:customStyle="1" w:styleId="fontstyle21">
    <w:name w:val="fontstyle21"/>
    <w:basedOn w:val="DefaultParagraphFont"/>
    <w:rsid w:val="008E5F82"/>
    <w:rPr>
      <w:rFonts w:ascii="TimesNewRomanPSMT" w:hAnsi="TimesNewRomanPSMT" w:hint="default"/>
      <w:b w:val="0"/>
      <w:bCs w:val="0"/>
      <w:i w:val="0"/>
      <w:iCs w:val="0"/>
      <w:color w:val="000000"/>
      <w:sz w:val="18"/>
      <w:szCs w:val="18"/>
    </w:rPr>
  </w:style>
  <w:style w:type="paragraph" w:styleId="NormalWeb">
    <w:name w:val="Normal (Web)"/>
    <w:basedOn w:val="Normal"/>
    <w:uiPriority w:val="99"/>
    <w:semiHidden/>
    <w:unhideWhenUsed/>
    <w:rsid w:val="008F363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odyText">
    <w:name w:val="Body Text"/>
    <w:basedOn w:val="Normal"/>
    <w:link w:val="BodyTextChar"/>
    <w:uiPriority w:val="1"/>
    <w:qFormat/>
    <w:rsid w:val="009254FE"/>
    <w:pPr>
      <w:widowControl w:val="0"/>
      <w:autoSpaceDE w:val="0"/>
      <w:autoSpaceDN w:val="0"/>
      <w:adjustRightInd w:val="0"/>
      <w:spacing w:after="0" w:line="240" w:lineRule="auto"/>
    </w:pPr>
    <w:rPr>
      <w:rFonts w:ascii="Times New Roman" w:hAnsi="Times New Roman" w:cs="Times New Roman"/>
      <w:sz w:val="20"/>
      <w:szCs w:val="20"/>
      <w:lang w:eastAsia="zh-CN"/>
    </w:rPr>
  </w:style>
  <w:style w:type="character" w:customStyle="1" w:styleId="BodyTextChar">
    <w:name w:val="Body Text Char"/>
    <w:basedOn w:val="DefaultParagraphFont"/>
    <w:link w:val="BodyText"/>
    <w:uiPriority w:val="1"/>
    <w:rsid w:val="009254FE"/>
    <w:rPr>
      <w:rFonts w:ascii="Times New Roman" w:hAnsi="Times New Roman" w:cs="Times New Roman"/>
      <w:sz w:val="20"/>
      <w:szCs w:val="20"/>
      <w:lang w:eastAsia="zh-CN"/>
    </w:rPr>
  </w:style>
  <w:style w:type="paragraph" w:customStyle="1" w:styleId="TableParagraph">
    <w:name w:val="Table Paragraph"/>
    <w:basedOn w:val="Normal"/>
    <w:uiPriority w:val="1"/>
    <w:qFormat/>
    <w:rsid w:val="009254FE"/>
    <w:pPr>
      <w:widowControl w:val="0"/>
      <w:autoSpaceDE w:val="0"/>
      <w:autoSpaceDN w:val="0"/>
      <w:adjustRightInd w:val="0"/>
      <w:spacing w:after="0" w:line="240" w:lineRule="auto"/>
    </w:pPr>
    <w:rPr>
      <w:rFonts w:ascii="Times New Roman" w:hAnsi="Times New Roman" w:cs="Times New Roman"/>
      <w:sz w:val="24"/>
      <w:szCs w:val="24"/>
      <w:lang w:eastAsia="zh-CN"/>
    </w:rPr>
  </w:style>
  <w:style w:type="paragraph" w:customStyle="1" w:styleId="T1">
    <w:name w:val="T1"/>
    <w:basedOn w:val="Normal"/>
    <w:rsid w:val="00B57F51"/>
    <w:pPr>
      <w:spacing w:after="0" w:line="240" w:lineRule="auto"/>
      <w:jc w:val="center"/>
    </w:pPr>
    <w:rPr>
      <w:rFonts w:ascii="Times New Roman" w:eastAsia="MS Mincho" w:hAnsi="Times New Roman" w:cs="Times New Roman"/>
      <w:b/>
      <w:sz w:val="28"/>
      <w:szCs w:val="20"/>
    </w:rPr>
  </w:style>
  <w:style w:type="character" w:styleId="UnresolvedMention">
    <w:name w:val="Unresolved Mention"/>
    <w:basedOn w:val="DefaultParagraphFont"/>
    <w:uiPriority w:val="99"/>
    <w:semiHidden/>
    <w:unhideWhenUsed/>
    <w:rsid w:val="00E73C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4093">
      <w:bodyDiv w:val="1"/>
      <w:marLeft w:val="0"/>
      <w:marRight w:val="0"/>
      <w:marTop w:val="0"/>
      <w:marBottom w:val="0"/>
      <w:divBdr>
        <w:top w:val="none" w:sz="0" w:space="0" w:color="auto"/>
        <w:left w:val="none" w:sz="0" w:space="0" w:color="auto"/>
        <w:bottom w:val="none" w:sz="0" w:space="0" w:color="auto"/>
        <w:right w:val="none" w:sz="0" w:space="0" w:color="auto"/>
      </w:divBdr>
    </w:div>
    <w:div w:id="32537558">
      <w:bodyDiv w:val="1"/>
      <w:marLeft w:val="0"/>
      <w:marRight w:val="0"/>
      <w:marTop w:val="0"/>
      <w:marBottom w:val="0"/>
      <w:divBdr>
        <w:top w:val="none" w:sz="0" w:space="0" w:color="auto"/>
        <w:left w:val="none" w:sz="0" w:space="0" w:color="auto"/>
        <w:bottom w:val="none" w:sz="0" w:space="0" w:color="auto"/>
        <w:right w:val="none" w:sz="0" w:space="0" w:color="auto"/>
      </w:divBdr>
    </w:div>
    <w:div w:id="138034557">
      <w:bodyDiv w:val="1"/>
      <w:marLeft w:val="0"/>
      <w:marRight w:val="0"/>
      <w:marTop w:val="0"/>
      <w:marBottom w:val="0"/>
      <w:divBdr>
        <w:top w:val="none" w:sz="0" w:space="0" w:color="auto"/>
        <w:left w:val="none" w:sz="0" w:space="0" w:color="auto"/>
        <w:bottom w:val="none" w:sz="0" w:space="0" w:color="auto"/>
        <w:right w:val="none" w:sz="0" w:space="0" w:color="auto"/>
      </w:divBdr>
    </w:div>
    <w:div w:id="168758974">
      <w:bodyDiv w:val="1"/>
      <w:marLeft w:val="0"/>
      <w:marRight w:val="0"/>
      <w:marTop w:val="0"/>
      <w:marBottom w:val="0"/>
      <w:divBdr>
        <w:top w:val="none" w:sz="0" w:space="0" w:color="auto"/>
        <w:left w:val="none" w:sz="0" w:space="0" w:color="auto"/>
        <w:bottom w:val="none" w:sz="0" w:space="0" w:color="auto"/>
        <w:right w:val="none" w:sz="0" w:space="0" w:color="auto"/>
      </w:divBdr>
    </w:div>
    <w:div w:id="208415482">
      <w:bodyDiv w:val="1"/>
      <w:marLeft w:val="0"/>
      <w:marRight w:val="0"/>
      <w:marTop w:val="0"/>
      <w:marBottom w:val="0"/>
      <w:divBdr>
        <w:top w:val="none" w:sz="0" w:space="0" w:color="auto"/>
        <w:left w:val="none" w:sz="0" w:space="0" w:color="auto"/>
        <w:bottom w:val="none" w:sz="0" w:space="0" w:color="auto"/>
        <w:right w:val="none" w:sz="0" w:space="0" w:color="auto"/>
      </w:divBdr>
    </w:div>
    <w:div w:id="256787358">
      <w:bodyDiv w:val="1"/>
      <w:marLeft w:val="0"/>
      <w:marRight w:val="0"/>
      <w:marTop w:val="0"/>
      <w:marBottom w:val="0"/>
      <w:divBdr>
        <w:top w:val="none" w:sz="0" w:space="0" w:color="auto"/>
        <w:left w:val="none" w:sz="0" w:space="0" w:color="auto"/>
        <w:bottom w:val="none" w:sz="0" w:space="0" w:color="auto"/>
        <w:right w:val="none" w:sz="0" w:space="0" w:color="auto"/>
      </w:divBdr>
    </w:div>
    <w:div w:id="334963006">
      <w:bodyDiv w:val="1"/>
      <w:marLeft w:val="0"/>
      <w:marRight w:val="0"/>
      <w:marTop w:val="0"/>
      <w:marBottom w:val="0"/>
      <w:divBdr>
        <w:top w:val="none" w:sz="0" w:space="0" w:color="auto"/>
        <w:left w:val="none" w:sz="0" w:space="0" w:color="auto"/>
        <w:bottom w:val="none" w:sz="0" w:space="0" w:color="auto"/>
        <w:right w:val="none" w:sz="0" w:space="0" w:color="auto"/>
      </w:divBdr>
    </w:div>
    <w:div w:id="398091824">
      <w:bodyDiv w:val="1"/>
      <w:marLeft w:val="0"/>
      <w:marRight w:val="0"/>
      <w:marTop w:val="0"/>
      <w:marBottom w:val="0"/>
      <w:divBdr>
        <w:top w:val="none" w:sz="0" w:space="0" w:color="auto"/>
        <w:left w:val="none" w:sz="0" w:space="0" w:color="auto"/>
        <w:bottom w:val="none" w:sz="0" w:space="0" w:color="auto"/>
        <w:right w:val="none" w:sz="0" w:space="0" w:color="auto"/>
      </w:divBdr>
    </w:div>
    <w:div w:id="406847969">
      <w:bodyDiv w:val="1"/>
      <w:marLeft w:val="0"/>
      <w:marRight w:val="0"/>
      <w:marTop w:val="0"/>
      <w:marBottom w:val="0"/>
      <w:divBdr>
        <w:top w:val="none" w:sz="0" w:space="0" w:color="auto"/>
        <w:left w:val="none" w:sz="0" w:space="0" w:color="auto"/>
        <w:bottom w:val="none" w:sz="0" w:space="0" w:color="auto"/>
        <w:right w:val="none" w:sz="0" w:space="0" w:color="auto"/>
      </w:divBdr>
    </w:div>
    <w:div w:id="504587664">
      <w:bodyDiv w:val="1"/>
      <w:marLeft w:val="0"/>
      <w:marRight w:val="0"/>
      <w:marTop w:val="0"/>
      <w:marBottom w:val="0"/>
      <w:divBdr>
        <w:top w:val="none" w:sz="0" w:space="0" w:color="auto"/>
        <w:left w:val="none" w:sz="0" w:space="0" w:color="auto"/>
        <w:bottom w:val="none" w:sz="0" w:space="0" w:color="auto"/>
        <w:right w:val="none" w:sz="0" w:space="0" w:color="auto"/>
      </w:divBdr>
    </w:div>
    <w:div w:id="577404254">
      <w:bodyDiv w:val="1"/>
      <w:marLeft w:val="0"/>
      <w:marRight w:val="0"/>
      <w:marTop w:val="0"/>
      <w:marBottom w:val="0"/>
      <w:divBdr>
        <w:top w:val="none" w:sz="0" w:space="0" w:color="auto"/>
        <w:left w:val="none" w:sz="0" w:space="0" w:color="auto"/>
        <w:bottom w:val="none" w:sz="0" w:space="0" w:color="auto"/>
        <w:right w:val="none" w:sz="0" w:space="0" w:color="auto"/>
      </w:divBdr>
    </w:div>
    <w:div w:id="584843969">
      <w:bodyDiv w:val="1"/>
      <w:marLeft w:val="0"/>
      <w:marRight w:val="0"/>
      <w:marTop w:val="0"/>
      <w:marBottom w:val="0"/>
      <w:divBdr>
        <w:top w:val="none" w:sz="0" w:space="0" w:color="auto"/>
        <w:left w:val="none" w:sz="0" w:space="0" w:color="auto"/>
        <w:bottom w:val="none" w:sz="0" w:space="0" w:color="auto"/>
        <w:right w:val="none" w:sz="0" w:space="0" w:color="auto"/>
      </w:divBdr>
    </w:div>
    <w:div w:id="637996357">
      <w:bodyDiv w:val="1"/>
      <w:marLeft w:val="0"/>
      <w:marRight w:val="0"/>
      <w:marTop w:val="0"/>
      <w:marBottom w:val="0"/>
      <w:divBdr>
        <w:top w:val="none" w:sz="0" w:space="0" w:color="auto"/>
        <w:left w:val="none" w:sz="0" w:space="0" w:color="auto"/>
        <w:bottom w:val="none" w:sz="0" w:space="0" w:color="auto"/>
        <w:right w:val="none" w:sz="0" w:space="0" w:color="auto"/>
      </w:divBdr>
      <w:divsChild>
        <w:div w:id="1188060498">
          <w:marLeft w:val="576"/>
          <w:marRight w:val="0"/>
          <w:marTop w:val="128"/>
          <w:marBottom w:val="0"/>
          <w:divBdr>
            <w:top w:val="none" w:sz="0" w:space="0" w:color="auto"/>
            <w:left w:val="none" w:sz="0" w:space="0" w:color="auto"/>
            <w:bottom w:val="none" w:sz="0" w:space="0" w:color="auto"/>
            <w:right w:val="none" w:sz="0" w:space="0" w:color="auto"/>
          </w:divBdr>
        </w:div>
      </w:divsChild>
    </w:div>
    <w:div w:id="640426252">
      <w:bodyDiv w:val="1"/>
      <w:marLeft w:val="0"/>
      <w:marRight w:val="0"/>
      <w:marTop w:val="0"/>
      <w:marBottom w:val="0"/>
      <w:divBdr>
        <w:top w:val="none" w:sz="0" w:space="0" w:color="auto"/>
        <w:left w:val="none" w:sz="0" w:space="0" w:color="auto"/>
        <w:bottom w:val="none" w:sz="0" w:space="0" w:color="auto"/>
        <w:right w:val="none" w:sz="0" w:space="0" w:color="auto"/>
      </w:divBdr>
    </w:div>
    <w:div w:id="641887363">
      <w:bodyDiv w:val="1"/>
      <w:marLeft w:val="0"/>
      <w:marRight w:val="0"/>
      <w:marTop w:val="0"/>
      <w:marBottom w:val="0"/>
      <w:divBdr>
        <w:top w:val="none" w:sz="0" w:space="0" w:color="auto"/>
        <w:left w:val="none" w:sz="0" w:space="0" w:color="auto"/>
        <w:bottom w:val="none" w:sz="0" w:space="0" w:color="auto"/>
        <w:right w:val="none" w:sz="0" w:space="0" w:color="auto"/>
      </w:divBdr>
      <w:divsChild>
        <w:div w:id="1257641696">
          <w:marLeft w:val="576"/>
          <w:marRight w:val="0"/>
          <w:marTop w:val="128"/>
          <w:marBottom w:val="0"/>
          <w:divBdr>
            <w:top w:val="none" w:sz="0" w:space="0" w:color="auto"/>
            <w:left w:val="none" w:sz="0" w:space="0" w:color="auto"/>
            <w:bottom w:val="none" w:sz="0" w:space="0" w:color="auto"/>
            <w:right w:val="none" w:sz="0" w:space="0" w:color="auto"/>
          </w:divBdr>
        </w:div>
      </w:divsChild>
    </w:div>
    <w:div w:id="644551296">
      <w:bodyDiv w:val="1"/>
      <w:marLeft w:val="0"/>
      <w:marRight w:val="0"/>
      <w:marTop w:val="0"/>
      <w:marBottom w:val="0"/>
      <w:divBdr>
        <w:top w:val="none" w:sz="0" w:space="0" w:color="auto"/>
        <w:left w:val="none" w:sz="0" w:space="0" w:color="auto"/>
        <w:bottom w:val="none" w:sz="0" w:space="0" w:color="auto"/>
        <w:right w:val="none" w:sz="0" w:space="0" w:color="auto"/>
      </w:divBdr>
    </w:div>
    <w:div w:id="716198451">
      <w:bodyDiv w:val="1"/>
      <w:marLeft w:val="0"/>
      <w:marRight w:val="0"/>
      <w:marTop w:val="0"/>
      <w:marBottom w:val="0"/>
      <w:divBdr>
        <w:top w:val="none" w:sz="0" w:space="0" w:color="auto"/>
        <w:left w:val="none" w:sz="0" w:space="0" w:color="auto"/>
        <w:bottom w:val="none" w:sz="0" w:space="0" w:color="auto"/>
        <w:right w:val="none" w:sz="0" w:space="0" w:color="auto"/>
      </w:divBdr>
    </w:div>
    <w:div w:id="786119349">
      <w:bodyDiv w:val="1"/>
      <w:marLeft w:val="0"/>
      <w:marRight w:val="0"/>
      <w:marTop w:val="0"/>
      <w:marBottom w:val="0"/>
      <w:divBdr>
        <w:top w:val="none" w:sz="0" w:space="0" w:color="auto"/>
        <w:left w:val="none" w:sz="0" w:space="0" w:color="auto"/>
        <w:bottom w:val="none" w:sz="0" w:space="0" w:color="auto"/>
        <w:right w:val="none" w:sz="0" w:space="0" w:color="auto"/>
      </w:divBdr>
    </w:div>
    <w:div w:id="872228672">
      <w:bodyDiv w:val="1"/>
      <w:marLeft w:val="0"/>
      <w:marRight w:val="0"/>
      <w:marTop w:val="0"/>
      <w:marBottom w:val="0"/>
      <w:divBdr>
        <w:top w:val="none" w:sz="0" w:space="0" w:color="auto"/>
        <w:left w:val="none" w:sz="0" w:space="0" w:color="auto"/>
        <w:bottom w:val="none" w:sz="0" w:space="0" w:color="auto"/>
        <w:right w:val="none" w:sz="0" w:space="0" w:color="auto"/>
      </w:divBdr>
    </w:div>
    <w:div w:id="925575246">
      <w:bodyDiv w:val="1"/>
      <w:marLeft w:val="0"/>
      <w:marRight w:val="0"/>
      <w:marTop w:val="0"/>
      <w:marBottom w:val="0"/>
      <w:divBdr>
        <w:top w:val="none" w:sz="0" w:space="0" w:color="auto"/>
        <w:left w:val="none" w:sz="0" w:space="0" w:color="auto"/>
        <w:bottom w:val="none" w:sz="0" w:space="0" w:color="auto"/>
        <w:right w:val="none" w:sz="0" w:space="0" w:color="auto"/>
      </w:divBdr>
    </w:div>
    <w:div w:id="1161584918">
      <w:bodyDiv w:val="1"/>
      <w:marLeft w:val="0"/>
      <w:marRight w:val="0"/>
      <w:marTop w:val="0"/>
      <w:marBottom w:val="0"/>
      <w:divBdr>
        <w:top w:val="none" w:sz="0" w:space="0" w:color="auto"/>
        <w:left w:val="none" w:sz="0" w:space="0" w:color="auto"/>
        <w:bottom w:val="none" w:sz="0" w:space="0" w:color="auto"/>
        <w:right w:val="none" w:sz="0" w:space="0" w:color="auto"/>
      </w:divBdr>
    </w:div>
    <w:div w:id="1208685160">
      <w:bodyDiv w:val="1"/>
      <w:marLeft w:val="0"/>
      <w:marRight w:val="0"/>
      <w:marTop w:val="0"/>
      <w:marBottom w:val="0"/>
      <w:divBdr>
        <w:top w:val="none" w:sz="0" w:space="0" w:color="auto"/>
        <w:left w:val="none" w:sz="0" w:space="0" w:color="auto"/>
        <w:bottom w:val="none" w:sz="0" w:space="0" w:color="auto"/>
        <w:right w:val="none" w:sz="0" w:space="0" w:color="auto"/>
      </w:divBdr>
    </w:div>
    <w:div w:id="1222865475">
      <w:bodyDiv w:val="1"/>
      <w:marLeft w:val="0"/>
      <w:marRight w:val="0"/>
      <w:marTop w:val="0"/>
      <w:marBottom w:val="0"/>
      <w:divBdr>
        <w:top w:val="none" w:sz="0" w:space="0" w:color="auto"/>
        <w:left w:val="none" w:sz="0" w:space="0" w:color="auto"/>
        <w:bottom w:val="none" w:sz="0" w:space="0" w:color="auto"/>
        <w:right w:val="none" w:sz="0" w:space="0" w:color="auto"/>
      </w:divBdr>
    </w:div>
    <w:div w:id="1391735427">
      <w:bodyDiv w:val="1"/>
      <w:marLeft w:val="0"/>
      <w:marRight w:val="0"/>
      <w:marTop w:val="0"/>
      <w:marBottom w:val="0"/>
      <w:divBdr>
        <w:top w:val="none" w:sz="0" w:space="0" w:color="auto"/>
        <w:left w:val="none" w:sz="0" w:space="0" w:color="auto"/>
        <w:bottom w:val="none" w:sz="0" w:space="0" w:color="auto"/>
        <w:right w:val="none" w:sz="0" w:space="0" w:color="auto"/>
      </w:divBdr>
    </w:div>
    <w:div w:id="1493528404">
      <w:bodyDiv w:val="1"/>
      <w:marLeft w:val="0"/>
      <w:marRight w:val="0"/>
      <w:marTop w:val="0"/>
      <w:marBottom w:val="0"/>
      <w:divBdr>
        <w:top w:val="none" w:sz="0" w:space="0" w:color="auto"/>
        <w:left w:val="none" w:sz="0" w:space="0" w:color="auto"/>
        <w:bottom w:val="none" w:sz="0" w:space="0" w:color="auto"/>
        <w:right w:val="none" w:sz="0" w:space="0" w:color="auto"/>
      </w:divBdr>
    </w:div>
    <w:div w:id="1558200324">
      <w:bodyDiv w:val="1"/>
      <w:marLeft w:val="0"/>
      <w:marRight w:val="0"/>
      <w:marTop w:val="0"/>
      <w:marBottom w:val="0"/>
      <w:divBdr>
        <w:top w:val="none" w:sz="0" w:space="0" w:color="auto"/>
        <w:left w:val="none" w:sz="0" w:space="0" w:color="auto"/>
        <w:bottom w:val="none" w:sz="0" w:space="0" w:color="auto"/>
        <w:right w:val="none" w:sz="0" w:space="0" w:color="auto"/>
      </w:divBdr>
      <w:divsChild>
        <w:div w:id="1694458326">
          <w:marLeft w:val="576"/>
          <w:marRight w:val="0"/>
          <w:marTop w:val="128"/>
          <w:marBottom w:val="0"/>
          <w:divBdr>
            <w:top w:val="none" w:sz="0" w:space="0" w:color="auto"/>
            <w:left w:val="none" w:sz="0" w:space="0" w:color="auto"/>
            <w:bottom w:val="none" w:sz="0" w:space="0" w:color="auto"/>
            <w:right w:val="none" w:sz="0" w:space="0" w:color="auto"/>
          </w:divBdr>
        </w:div>
        <w:div w:id="994652629">
          <w:marLeft w:val="1339"/>
          <w:marRight w:val="0"/>
          <w:marTop w:val="107"/>
          <w:marBottom w:val="0"/>
          <w:divBdr>
            <w:top w:val="none" w:sz="0" w:space="0" w:color="auto"/>
            <w:left w:val="none" w:sz="0" w:space="0" w:color="auto"/>
            <w:bottom w:val="none" w:sz="0" w:space="0" w:color="auto"/>
            <w:right w:val="none" w:sz="0" w:space="0" w:color="auto"/>
          </w:divBdr>
        </w:div>
      </w:divsChild>
    </w:div>
    <w:div w:id="1590114092">
      <w:bodyDiv w:val="1"/>
      <w:marLeft w:val="0"/>
      <w:marRight w:val="0"/>
      <w:marTop w:val="0"/>
      <w:marBottom w:val="0"/>
      <w:divBdr>
        <w:top w:val="none" w:sz="0" w:space="0" w:color="auto"/>
        <w:left w:val="none" w:sz="0" w:space="0" w:color="auto"/>
        <w:bottom w:val="none" w:sz="0" w:space="0" w:color="auto"/>
        <w:right w:val="none" w:sz="0" w:space="0" w:color="auto"/>
      </w:divBdr>
    </w:div>
    <w:div w:id="1677073127">
      <w:bodyDiv w:val="1"/>
      <w:marLeft w:val="0"/>
      <w:marRight w:val="0"/>
      <w:marTop w:val="0"/>
      <w:marBottom w:val="0"/>
      <w:divBdr>
        <w:top w:val="none" w:sz="0" w:space="0" w:color="auto"/>
        <w:left w:val="none" w:sz="0" w:space="0" w:color="auto"/>
        <w:bottom w:val="none" w:sz="0" w:space="0" w:color="auto"/>
        <w:right w:val="none" w:sz="0" w:space="0" w:color="auto"/>
      </w:divBdr>
    </w:div>
    <w:div w:id="1801991350">
      <w:bodyDiv w:val="1"/>
      <w:marLeft w:val="0"/>
      <w:marRight w:val="0"/>
      <w:marTop w:val="0"/>
      <w:marBottom w:val="0"/>
      <w:divBdr>
        <w:top w:val="none" w:sz="0" w:space="0" w:color="auto"/>
        <w:left w:val="none" w:sz="0" w:space="0" w:color="auto"/>
        <w:bottom w:val="none" w:sz="0" w:space="0" w:color="auto"/>
        <w:right w:val="none" w:sz="0" w:space="0" w:color="auto"/>
      </w:divBdr>
    </w:div>
    <w:div w:id="1811557766">
      <w:bodyDiv w:val="1"/>
      <w:marLeft w:val="0"/>
      <w:marRight w:val="0"/>
      <w:marTop w:val="0"/>
      <w:marBottom w:val="0"/>
      <w:divBdr>
        <w:top w:val="none" w:sz="0" w:space="0" w:color="auto"/>
        <w:left w:val="none" w:sz="0" w:space="0" w:color="auto"/>
        <w:bottom w:val="none" w:sz="0" w:space="0" w:color="auto"/>
        <w:right w:val="none" w:sz="0" w:space="0" w:color="auto"/>
      </w:divBdr>
    </w:div>
    <w:div w:id="1836141247">
      <w:bodyDiv w:val="1"/>
      <w:marLeft w:val="0"/>
      <w:marRight w:val="0"/>
      <w:marTop w:val="0"/>
      <w:marBottom w:val="0"/>
      <w:divBdr>
        <w:top w:val="none" w:sz="0" w:space="0" w:color="auto"/>
        <w:left w:val="none" w:sz="0" w:space="0" w:color="auto"/>
        <w:bottom w:val="none" w:sz="0" w:space="0" w:color="auto"/>
        <w:right w:val="none" w:sz="0" w:space="0" w:color="auto"/>
      </w:divBdr>
    </w:div>
    <w:div w:id="1887402667">
      <w:bodyDiv w:val="1"/>
      <w:marLeft w:val="0"/>
      <w:marRight w:val="0"/>
      <w:marTop w:val="0"/>
      <w:marBottom w:val="0"/>
      <w:divBdr>
        <w:top w:val="none" w:sz="0" w:space="0" w:color="auto"/>
        <w:left w:val="none" w:sz="0" w:space="0" w:color="auto"/>
        <w:bottom w:val="none" w:sz="0" w:space="0" w:color="auto"/>
        <w:right w:val="none" w:sz="0" w:space="0" w:color="auto"/>
      </w:divBdr>
    </w:div>
    <w:div w:id="1984850502">
      <w:bodyDiv w:val="1"/>
      <w:marLeft w:val="0"/>
      <w:marRight w:val="0"/>
      <w:marTop w:val="0"/>
      <w:marBottom w:val="0"/>
      <w:divBdr>
        <w:top w:val="none" w:sz="0" w:space="0" w:color="auto"/>
        <w:left w:val="none" w:sz="0" w:space="0" w:color="auto"/>
        <w:bottom w:val="none" w:sz="0" w:space="0" w:color="auto"/>
        <w:right w:val="none" w:sz="0" w:space="0" w:color="auto"/>
      </w:divBdr>
    </w:div>
    <w:div w:id="2087261049">
      <w:bodyDiv w:val="1"/>
      <w:marLeft w:val="0"/>
      <w:marRight w:val="0"/>
      <w:marTop w:val="0"/>
      <w:marBottom w:val="0"/>
      <w:divBdr>
        <w:top w:val="none" w:sz="0" w:space="0" w:color="auto"/>
        <w:left w:val="none" w:sz="0" w:space="0" w:color="auto"/>
        <w:bottom w:val="none" w:sz="0" w:space="0" w:color="auto"/>
        <w:right w:val="none" w:sz="0" w:space="0" w:color="auto"/>
      </w:divBdr>
    </w:div>
    <w:div w:id="214265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entor.ieee.org/802.11/dcn/22/11-22-1460-03-00be-cr-for-beacon-protection.docx" TargetMode="External"/><Relationship Id="rId4" Type="http://schemas.openxmlformats.org/officeDocument/2006/relationships/settings" Target="settings.xml"/><Relationship Id="rId9" Type="http://schemas.openxmlformats.org/officeDocument/2006/relationships/hyperlink" Target="https://mentor.ieee.org/802.11/dcn/22/11-22-1460-03-00be-cr-for-beacon-protection.docx"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20_1331r0</b:Tag>
    <b:SourceType>JournalArticle</b:SourceType>
    <b:Guid>{D388116A-46F5-4FD4-93CB-70C2BB4B939A}</b:Guid>
    <b:Author>
      <b:Author>
        <b:Corporate>Rui Cao (NXP)</b:Corporate>
      </b:Author>
    </b:Author>
    <b:Title>EHT pre-FEC padding and packet extension</b:Title>
    <b:JournalName>20/1331r0</b:JournalName>
    <b:Year>September 2020</b:Year>
    <b:RefOrder>142</b:RefOrder>
  </b:Source>
  <b:Source>
    <b:Tag>20_1656r0</b:Tag>
    <b:SourceType>JournalArticle</b:SourceType>
    <b:Guid>{BE9A98E3-019A-4F07-A1D5-44B0B50E4E88}</b:Guid>
    <b:Author>
      <b:Author>
        <b:Corporate>Bin Tian (Qualcomm)</b:Corporate>
      </b:Author>
    </b:Author>
    <b:Title>TBDs of 11be PHY capabilities</b:Title>
    <b:JournalName>20/1656r0</b:JournalName>
    <b:Year>October 2020</b:Year>
    <b:RefOrder>44</b:RefOrder>
  </b:Source>
</b:Sources>
</file>

<file path=customXml/itemProps1.xml><?xml version="1.0" encoding="utf-8"?>
<ds:datastoreItem xmlns:ds="http://schemas.openxmlformats.org/officeDocument/2006/customXml" ds:itemID="{CDF7DA74-2FE7-48DD-B88B-DD114D78E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950</TotalTime>
  <Pages>5</Pages>
  <Words>1346</Words>
  <Characters>7678</Characters>
  <Application>Microsoft Office Word</Application>
  <DocSecurity>0</DocSecurity>
  <Lines>63</Lines>
  <Paragraphs>18</Paragraphs>
  <ScaleCrop>false</ScaleCrop>
  <Company/>
  <LinksUpToDate>false</LinksUpToDate>
  <CharactersWithSpaces>9006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Yanjun Sun</dc:creator>
  <cp:keywords/>
  <dc:description/>
  <cp:lastModifiedBy>r2</cp:lastModifiedBy>
  <cp:revision>194</cp:revision>
  <dcterms:created xsi:type="dcterms:W3CDTF">2022-11-01T17:37:00Z</dcterms:created>
  <dcterms:modified xsi:type="dcterms:W3CDTF">2022-11-14T22:08:00Z</dcterms:modified>
</cp:coreProperties>
</file>