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BD7D8E">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77F8C2A" w:rsidR="00A353D7" w:rsidRPr="00CC2C3C" w:rsidRDefault="004E0589" w:rsidP="00C75F57">
            <w:pPr>
              <w:pStyle w:val="T2"/>
              <w:suppressAutoHyphens/>
              <w:spacing w:before="120" w:after="120"/>
              <w:ind w:left="0"/>
              <w:rPr>
                <w:b w:val="0"/>
              </w:rPr>
            </w:pPr>
            <w:r>
              <w:rPr>
                <w:b w:val="0"/>
              </w:rPr>
              <w:t>LB 266</w:t>
            </w:r>
            <w:r w:rsidR="00F86D49">
              <w:rPr>
                <w:b w:val="0"/>
              </w:rPr>
              <w:t xml:space="preserve"> </w:t>
            </w:r>
            <w:r w:rsidR="00022692">
              <w:rPr>
                <w:b w:val="0"/>
              </w:rPr>
              <w:t xml:space="preserve">- </w:t>
            </w:r>
            <w:r w:rsidR="00BD7D8E">
              <w:rPr>
                <w:b w:val="0"/>
              </w:rPr>
              <w:t xml:space="preserve">CR </w:t>
            </w:r>
            <w:r w:rsidR="00BD7D8E" w:rsidRPr="00F22431">
              <w:rPr>
                <w:b w:val="0"/>
              </w:rPr>
              <w:t xml:space="preserve">for </w:t>
            </w:r>
            <w:r w:rsidR="00BD7D8E">
              <w:rPr>
                <w:b w:val="0"/>
              </w:rPr>
              <w:t>ML Reconfiguration clause 35.3.6 part 2</w:t>
            </w:r>
          </w:p>
        </w:tc>
      </w:tr>
      <w:tr w:rsidR="00A353D7" w:rsidRPr="00CC2C3C" w14:paraId="5101EAE9" w14:textId="77777777" w:rsidTr="007836FF">
        <w:trPr>
          <w:trHeight w:val="269"/>
          <w:jc w:val="center"/>
        </w:trPr>
        <w:tc>
          <w:tcPr>
            <w:tcW w:w="9576" w:type="dxa"/>
            <w:gridSpan w:val="5"/>
            <w:vAlign w:val="center"/>
          </w:tcPr>
          <w:p w14:paraId="3704DF93" w14:textId="6473E056"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A6062">
              <w:rPr>
                <w:b w:val="0"/>
                <w:sz w:val="20"/>
              </w:rPr>
              <w:t>October</w:t>
            </w:r>
            <w:r w:rsidR="00564A78">
              <w:rPr>
                <w:b w:val="0"/>
                <w:sz w:val="20"/>
              </w:rPr>
              <w:t xml:space="preserve"> </w:t>
            </w:r>
            <w:r w:rsidR="005221F6">
              <w:rPr>
                <w:b w:val="0"/>
                <w:sz w:val="20"/>
              </w:rPr>
              <w:t>12</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E547CE">
        <w:trPr>
          <w:jc w:val="center"/>
        </w:trPr>
        <w:tc>
          <w:tcPr>
            <w:tcW w:w="170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695" w:type="dxa"/>
            <w:vMerge w:val="restart"/>
            <w:vAlign w:val="center"/>
          </w:tcPr>
          <w:p w14:paraId="7844B7EE" w14:textId="43CFC205"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Meta Platforms, Inc.</w:t>
            </w:r>
          </w:p>
        </w:tc>
        <w:tc>
          <w:tcPr>
            <w:tcW w:w="2175" w:type="dxa"/>
            <w:vAlign w:val="center"/>
          </w:tcPr>
          <w:p w14:paraId="7F512835"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468C9194" w14:textId="74CE17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binitagupta@</w:t>
            </w:r>
            <w:r>
              <w:rPr>
                <w:rFonts w:eastAsia="Times New Roman"/>
                <w:b w:val="0"/>
                <w:sz w:val="20"/>
                <w:lang w:val="en-GB"/>
              </w:rPr>
              <w:t>fb</w:t>
            </w:r>
            <w:r w:rsidRPr="0050038D">
              <w:rPr>
                <w:rFonts w:eastAsia="Times New Roman"/>
                <w:b w:val="0"/>
                <w:sz w:val="20"/>
                <w:lang w:val="en-GB"/>
              </w:rPr>
              <w:t>.com</w:t>
            </w:r>
          </w:p>
        </w:tc>
      </w:tr>
      <w:tr w:rsidR="007A334F" w:rsidRPr="00CC2C3C" w14:paraId="10D59904" w14:textId="77777777" w:rsidTr="00E547CE">
        <w:trPr>
          <w:jc w:val="center"/>
        </w:trPr>
        <w:tc>
          <w:tcPr>
            <w:tcW w:w="1705" w:type="dxa"/>
            <w:vAlign w:val="center"/>
          </w:tcPr>
          <w:p w14:paraId="5B85B9BF" w14:textId="7D411C8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Chunyu Hu</w:t>
            </w:r>
          </w:p>
        </w:tc>
        <w:tc>
          <w:tcPr>
            <w:tcW w:w="1695" w:type="dxa"/>
            <w:vMerge/>
            <w:vAlign w:val="center"/>
          </w:tcPr>
          <w:p w14:paraId="3433B040" w14:textId="77777777"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3DFD5540"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3ABC5576"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66276835" w14:textId="0D71E2ED"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B80356F" w14:textId="77777777" w:rsidTr="00E547CE">
        <w:trPr>
          <w:jc w:val="center"/>
        </w:trPr>
        <w:tc>
          <w:tcPr>
            <w:tcW w:w="1705" w:type="dxa"/>
            <w:vAlign w:val="center"/>
          </w:tcPr>
          <w:p w14:paraId="1E23AD43" w14:textId="5F1F5D86"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 xml:space="preserve">M. Kumail Haider </w:t>
            </w:r>
          </w:p>
        </w:tc>
        <w:tc>
          <w:tcPr>
            <w:tcW w:w="1695" w:type="dxa"/>
            <w:vMerge/>
            <w:vAlign w:val="center"/>
          </w:tcPr>
          <w:p w14:paraId="59BAB3D0" w14:textId="13950816"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5A0E57A8" w14:textId="26CE0BAD"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345B426" w14:textId="2362F7ED"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541D1A21" w14:textId="00680660"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F6F11AA" w14:textId="77777777" w:rsidTr="00E547CE">
        <w:trPr>
          <w:jc w:val="center"/>
        </w:trPr>
        <w:tc>
          <w:tcPr>
            <w:tcW w:w="1705" w:type="dxa"/>
            <w:vAlign w:val="center"/>
          </w:tcPr>
          <w:p w14:paraId="0B03292B" w14:textId="44169D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Morteza Mehrnoush</w:t>
            </w:r>
          </w:p>
        </w:tc>
        <w:tc>
          <w:tcPr>
            <w:tcW w:w="1695" w:type="dxa"/>
            <w:vMerge/>
            <w:vAlign w:val="center"/>
          </w:tcPr>
          <w:p w14:paraId="134F01DC" w14:textId="5763F40E" w:rsidR="007A334F" w:rsidRPr="0050038D" w:rsidRDefault="007A334F" w:rsidP="0050038D">
            <w:pPr>
              <w:pStyle w:val="T2"/>
              <w:spacing w:before="0" w:after="0"/>
              <w:ind w:left="0" w:right="0"/>
              <w:jc w:val="left"/>
              <w:rPr>
                <w:rFonts w:eastAsia="Times New Roman"/>
                <w:b w:val="0"/>
                <w:sz w:val="20"/>
                <w:lang w:val="en-GB"/>
              </w:rPr>
            </w:pPr>
          </w:p>
        </w:tc>
        <w:tc>
          <w:tcPr>
            <w:tcW w:w="2175" w:type="dxa"/>
          </w:tcPr>
          <w:p w14:paraId="590700FA"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CBD6F87"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0A6C7FCA" w14:textId="31C93E95" w:rsidR="007A334F" w:rsidRPr="0050038D" w:rsidRDefault="007A334F" w:rsidP="0050038D">
            <w:pPr>
              <w:pStyle w:val="T2"/>
              <w:spacing w:before="0" w:after="0"/>
              <w:ind w:left="0" w:right="0"/>
              <w:jc w:val="left"/>
              <w:rPr>
                <w:rFonts w:eastAsia="Times New Roman"/>
                <w:b w:val="0"/>
                <w:sz w:val="20"/>
                <w:lang w:val="en-GB"/>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04F3F2B6" w14:textId="363D5016" w:rsidR="00361EF6" w:rsidRDefault="00467E8A" w:rsidP="0009005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5D68E6">
        <w:rPr>
          <w:sz w:val="18"/>
          <w:szCs w:val="18"/>
          <w:lang w:eastAsia="ko-KR"/>
        </w:rPr>
        <w:t xml:space="preserve"> </w:t>
      </w:r>
      <w:r w:rsidR="00E27BA0">
        <w:rPr>
          <w:sz w:val="18"/>
          <w:szCs w:val="18"/>
          <w:lang w:eastAsia="ko-KR"/>
        </w:rPr>
        <w:t>1</w:t>
      </w:r>
      <w:r w:rsidR="004F02CC">
        <w:rPr>
          <w:sz w:val="18"/>
          <w:szCs w:val="18"/>
          <w:lang w:eastAsia="ko-KR"/>
        </w:rPr>
        <w:t>8</w:t>
      </w:r>
      <w:r w:rsidR="00E27BA0">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6ECB2E49" w14:textId="77777777" w:rsidR="00090051" w:rsidRPr="00090051" w:rsidRDefault="00090051" w:rsidP="00090051">
      <w:pPr>
        <w:suppressAutoHyphens/>
        <w:jc w:val="both"/>
        <w:rPr>
          <w:sz w:val="18"/>
          <w:szCs w:val="18"/>
          <w:lang w:eastAsia="ko-KR"/>
        </w:rPr>
      </w:pPr>
    </w:p>
    <w:p w14:paraId="1AD73610" w14:textId="77777777" w:rsidR="002E3310" w:rsidRDefault="002E3310" w:rsidP="00604ED5">
      <w:pPr>
        <w:suppressAutoHyphens/>
        <w:spacing w:before="0"/>
        <w:rPr>
          <w:rFonts w:eastAsia="Malgun Gothic"/>
          <w:sz w:val="18"/>
          <w:szCs w:val="20"/>
          <w:lang w:val="en-GB"/>
        </w:rPr>
      </w:pPr>
      <w:r w:rsidRPr="002E3310">
        <w:rPr>
          <w:rFonts w:eastAsia="Malgun Gothic"/>
          <w:sz w:val="18"/>
          <w:szCs w:val="20"/>
          <w:lang w:val="en-GB"/>
        </w:rPr>
        <w:t>10021</w:t>
      </w:r>
      <w:r w:rsidRPr="002E3310">
        <w:rPr>
          <w:rFonts w:eastAsia="Malgun Gothic"/>
          <w:sz w:val="18"/>
          <w:szCs w:val="20"/>
          <w:lang w:val="en-GB"/>
        </w:rPr>
        <w:tab/>
        <w:t>11640</w:t>
      </w:r>
      <w:r w:rsidRPr="002E3310">
        <w:rPr>
          <w:rFonts w:eastAsia="Malgun Gothic"/>
          <w:sz w:val="18"/>
          <w:szCs w:val="20"/>
          <w:lang w:val="en-GB"/>
        </w:rPr>
        <w:tab/>
        <w:t>13067</w:t>
      </w:r>
      <w:r w:rsidRPr="002E3310">
        <w:rPr>
          <w:rFonts w:eastAsia="Malgun Gothic"/>
          <w:sz w:val="18"/>
          <w:szCs w:val="20"/>
          <w:lang w:val="en-GB"/>
        </w:rPr>
        <w:tab/>
        <w:t>13987</w:t>
      </w:r>
      <w:r w:rsidRPr="002E3310">
        <w:rPr>
          <w:rFonts w:eastAsia="Malgun Gothic"/>
          <w:sz w:val="18"/>
          <w:szCs w:val="20"/>
          <w:lang w:val="en-GB"/>
        </w:rPr>
        <w:tab/>
        <w:t>10022</w:t>
      </w:r>
      <w:r w:rsidRPr="002E3310">
        <w:rPr>
          <w:rFonts w:eastAsia="Malgun Gothic"/>
          <w:sz w:val="18"/>
          <w:szCs w:val="20"/>
          <w:lang w:val="en-GB"/>
        </w:rPr>
        <w:tab/>
        <w:t>13068</w:t>
      </w:r>
      <w:r w:rsidRPr="002E3310">
        <w:rPr>
          <w:rFonts w:eastAsia="Malgun Gothic"/>
          <w:sz w:val="18"/>
          <w:szCs w:val="20"/>
          <w:lang w:val="en-GB"/>
        </w:rPr>
        <w:tab/>
        <w:t>10073</w:t>
      </w:r>
      <w:r w:rsidRPr="002E3310">
        <w:rPr>
          <w:rFonts w:eastAsia="Malgun Gothic"/>
          <w:sz w:val="18"/>
          <w:szCs w:val="20"/>
          <w:lang w:val="en-GB"/>
        </w:rPr>
        <w:tab/>
        <w:t>10095</w:t>
      </w:r>
      <w:r w:rsidRPr="002E3310">
        <w:rPr>
          <w:rFonts w:eastAsia="Malgun Gothic"/>
          <w:sz w:val="18"/>
          <w:szCs w:val="20"/>
          <w:lang w:val="en-GB"/>
        </w:rPr>
        <w:tab/>
        <w:t>10633</w:t>
      </w:r>
      <w:r w:rsidRPr="002E3310">
        <w:rPr>
          <w:rFonts w:eastAsia="Malgun Gothic"/>
          <w:sz w:val="18"/>
          <w:szCs w:val="20"/>
          <w:lang w:val="en-GB"/>
        </w:rPr>
        <w:tab/>
        <w:t>10634</w:t>
      </w:r>
      <w:r w:rsidRPr="002E3310">
        <w:rPr>
          <w:rFonts w:eastAsia="Malgun Gothic"/>
          <w:sz w:val="18"/>
          <w:szCs w:val="20"/>
          <w:lang w:val="en-GB"/>
        </w:rPr>
        <w:tab/>
      </w:r>
    </w:p>
    <w:p w14:paraId="0894247D" w14:textId="77777777" w:rsidR="00C74CF4" w:rsidRDefault="002E3310" w:rsidP="00604ED5">
      <w:pPr>
        <w:suppressAutoHyphens/>
        <w:spacing w:before="0"/>
        <w:rPr>
          <w:rFonts w:eastAsia="Malgun Gothic"/>
          <w:sz w:val="18"/>
          <w:szCs w:val="20"/>
          <w:lang w:val="en-GB"/>
        </w:rPr>
      </w:pPr>
      <w:r w:rsidRPr="002E3310">
        <w:rPr>
          <w:rFonts w:eastAsia="Malgun Gothic"/>
          <w:sz w:val="18"/>
          <w:szCs w:val="20"/>
          <w:lang w:val="en-GB"/>
        </w:rPr>
        <w:t>11103</w:t>
      </w:r>
      <w:r w:rsidRPr="002E3310">
        <w:rPr>
          <w:rFonts w:eastAsia="Malgun Gothic"/>
          <w:sz w:val="18"/>
          <w:szCs w:val="20"/>
          <w:lang w:val="en-GB"/>
        </w:rPr>
        <w:tab/>
        <w:t>11636</w:t>
      </w:r>
      <w:r w:rsidRPr="002E3310">
        <w:rPr>
          <w:rFonts w:eastAsia="Malgun Gothic"/>
          <w:sz w:val="18"/>
          <w:szCs w:val="20"/>
          <w:lang w:val="en-GB"/>
        </w:rPr>
        <w:tab/>
        <w:t>13281</w:t>
      </w:r>
      <w:r w:rsidRPr="002E3310">
        <w:rPr>
          <w:rFonts w:eastAsia="Malgun Gothic"/>
          <w:sz w:val="18"/>
          <w:szCs w:val="20"/>
          <w:lang w:val="en-GB"/>
        </w:rPr>
        <w:tab/>
      </w:r>
      <w:r w:rsidR="00C74CF4">
        <w:rPr>
          <w:rFonts w:eastAsia="Malgun Gothic"/>
          <w:sz w:val="18"/>
          <w:szCs w:val="20"/>
          <w:lang w:val="en-GB"/>
        </w:rPr>
        <w:t>13282</w:t>
      </w:r>
      <w:r w:rsidR="00C74CF4">
        <w:rPr>
          <w:rFonts w:eastAsia="Malgun Gothic"/>
          <w:sz w:val="18"/>
          <w:szCs w:val="20"/>
          <w:lang w:val="en-GB"/>
        </w:rPr>
        <w:tab/>
      </w:r>
      <w:r w:rsidRPr="002E3310">
        <w:rPr>
          <w:rFonts w:eastAsia="Malgun Gothic"/>
          <w:sz w:val="18"/>
          <w:szCs w:val="20"/>
          <w:lang w:val="en-GB"/>
        </w:rPr>
        <w:t>13900</w:t>
      </w:r>
      <w:r w:rsidR="006A1CA9">
        <w:rPr>
          <w:rFonts w:eastAsia="Malgun Gothic"/>
          <w:sz w:val="18"/>
          <w:szCs w:val="20"/>
          <w:lang w:val="en-GB"/>
        </w:rPr>
        <w:t xml:space="preserve"> </w:t>
      </w:r>
      <w:r w:rsidR="006A1CA9">
        <w:rPr>
          <w:rFonts w:eastAsia="Malgun Gothic"/>
          <w:sz w:val="18"/>
          <w:szCs w:val="20"/>
          <w:lang w:val="en-GB"/>
        </w:rPr>
        <w:tab/>
      </w:r>
    </w:p>
    <w:p w14:paraId="196CF223" w14:textId="77777777" w:rsidR="00C74CF4" w:rsidRDefault="00C74CF4" w:rsidP="00604ED5">
      <w:pPr>
        <w:suppressAutoHyphens/>
        <w:spacing w:before="0"/>
        <w:rPr>
          <w:rFonts w:eastAsia="Malgun Gothic"/>
          <w:sz w:val="18"/>
          <w:szCs w:val="20"/>
          <w:lang w:val="en-GB"/>
        </w:rPr>
      </w:pPr>
    </w:p>
    <w:p w14:paraId="68952A85" w14:textId="36489445" w:rsidR="002E3310" w:rsidRPr="00CE1ADE" w:rsidRDefault="006A1CA9" w:rsidP="00604ED5">
      <w:pPr>
        <w:suppressAutoHyphens/>
        <w:spacing w:before="0"/>
        <w:rPr>
          <w:rFonts w:eastAsia="Malgun Gothic"/>
          <w:sz w:val="18"/>
          <w:szCs w:val="20"/>
          <w:lang w:val="en-GB"/>
        </w:rPr>
      </w:pPr>
      <w:r w:rsidRPr="002E3310">
        <w:rPr>
          <w:rFonts w:eastAsia="Malgun Gothic"/>
          <w:sz w:val="18"/>
          <w:szCs w:val="20"/>
          <w:lang w:val="en-GB"/>
        </w:rPr>
        <w:t>11433</w:t>
      </w:r>
      <w:r w:rsidRPr="002E3310">
        <w:rPr>
          <w:rFonts w:eastAsia="Malgun Gothic"/>
          <w:sz w:val="18"/>
          <w:szCs w:val="20"/>
          <w:lang w:val="en-GB"/>
        </w:rPr>
        <w:tab/>
        <w:t>12806</w:t>
      </w:r>
      <w:r w:rsidRPr="002E3310">
        <w:rPr>
          <w:rFonts w:eastAsia="Malgun Gothic"/>
          <w:sz w:val="18"/>
          <w:szCs w:val="20"/>
          <w:lang w:val="en-GB"/>
        </w:rPr>
        <w:tab/>
        <w:t>12807</w:t>
      </w:r>
    </w:p>
    <w:p w14:paraId="0E8B857F" w14:textId="77777777" w:rsidR="00261546" w:rsidRDefault="0067472C" w:rsidP="00261546">
      <w:pPr>
        <w:suppressAutoHyphens/>
        <w:rPr>
          <w:rFonts w:eastAsia="Malgun Gothic"/>
          <w:b/>
          <w:bCs/>
          <w:sz w:val="18"/>
          <w:szCs w:val="20"/>
          <w:lang w:val="en-GB"/>
        </w:rPr>
      </w:pPr>
      <w:r w:rsidRPr="009C1B79">
        <w:rPr>
          <w:rFonts w:eastAsia="Malgun Gothic"/>
          <w:b/>
          <w:bCs/>
          <w:sz w:val="18"/>
          <w:szCs w:val="20"/>
          <w:lang w:val="en-GB"/>
        </w:rPr>
        <w:t>Revisions:</w:t>
      </w:r>
    </w:p>
    <w:p w14:paraId="3F702483" w14:textId="212A74B3" w:rsidR="00165C54" w:rsidRPr="00C74CF4" w:rsidRDefault="0067472C" w:rsidP="0025446B">
      <w:pPr>
        <w:pStyle w:val="ListParagraph"/>
        <w:numPr>
          <w:ilvl w:val="0"/>
          <w:numId w:val="2"/>
        </w:numPr>
        <w:suppressAutoHyphens/>
        <w:rPr>
          <w:rFonts w:eastAsia="Malgun Gothic"/>
          <w:b/>
          <w:bCs/>
          <w:sz w:val="18"/>
          <w:szCs w:val="20"/>
          <w:lang w:val="en-GB"/>
        </w:rPr>
      </w:pPr>
      <w:r w:rsidRPr="00261546">
        <w:rPr>
          <w:rFonts w:eastAsia="Malgun Gothic"/>
          <w:sz w:val="18"/>
          <w:szCs w:val="20"/>
          <w:lang w:val="en-GB"/>
        </w:rPr>
        <w:t>Rev 0: Initial version of the document.</w:t>
      </w:r>
    </w:p>
    <w:p w14:paraId="74CBBC1C" w14:textId="785E914B" w:rsidR="00C74CF4" w:rsidRPr="0091417A" w:rsidRDefault="00C74CF4" w:rsidP="0025446B">
      <w:pPr>
        <w:pStyle w:val="ListParagraph"/>
        <w:numPr>
          <w:ilvl w:val="0"/>
          <w:numId w:val="2"/>
        </w:numPr>
        <w:suppressAutoHyphens/>
        <w:rPr>
          <w:rFonts w:eastAsia="Malgun Gothic"/>
          <w:b/>
          <w:bCs/>
          <w:sz w:val="18"/>
          <w:szCs w:val="20"/>
          <w:lang w:val="en-GB"/>
        </w:rPr>
      </w:pPr>
      <w:r>
        <w:rPr>
          <w:rFonts w:eastAsia="Malgun Gothic"/>
          <w:sz w:val="18"/>
          <w:szCs w:val="20"/>
          <w:lang w:val="en-GB"/>
        </w:rPr>
        <w:t>Rev 1: Added CID 13282</w:t>
      </w:r>
      <w:r w:rsidR="00E53BDD">
        <w:rPr>
          <w:rFonts w:eastAsia="Malgun Gothic"/>
          <w:sz w:val="18"/>
          <w:szCs w:val="20"/>
          <w:lang w:val="en-GB"/>
        </w:rPr>
        <w:t xml:space="preserve">, updates to </w:t>
      </w:r>
      <w:r w:rsidR="006A23F0">
        <w:rPr>
          <w:rFonts w:eastAsia="Malgun Gothic"/>
          <w:sz w:val="18"/>
          <w:szCs w:val="20"/>
          <w:lang w:val="en-GB"/>
        </w:rPr>
        <w:t xml:space="preserve">resolution of </w:t>
      </w:r>
      <w:r w:rsidR="00B553E0">
        <w:rPr>
          <w:rFonts w:eastAsia="Malgun Gothic"/>
          <w:sz w:val="18"/>
          <w:szCs w:val="20"/>
          <w:lang w:val="en-GB"/>
        </w:rPr>
        <w:t>CID</w:t>
      </w:r>
      <w:r w:rsidR="008B5D97">
        <w:rPr>
          <w:rFonts w:eastAsia="Malgun Gothic"/>
          <w:sz w:val="18"/>
          <w:szCs w:val="20"/>
          <w:lang w:val="en-GB"/>
        </w:rPr>
        <w:t>s</w:t>
      </w:r>
      <w:r w:rsidR="00B553E0">
        <w:rPr>
          <w:rFonts w:eastAsia="Malgun Gothic"/>
          <w:sz w:val="18"/>
          <w:szCs w:val="20"/>
          <w:lang w:val="en-GB"/>
        </w:rPr>
        <w:t xml:space="preserve"> 11433</w:t>
      </w:r>
      <w:r w:rsidR="00754DF9">
        <w:rPr>
          <w:rFonts w:eastAsia="Malgun Gothic"/>
          <w:sz w:val="18"/>
          <w:szCs w:val="20"/>
          <w:lang w:val="en-GB"/>
        </w:rPr>
        <w:t xml:space="preserve"> and 11636</w:t>
      </w:r>
      <w:r w:rsidR="00B553E0">
        <w:rPr>
          <w:rFonts w:eastAsia="Malgun Gothic"/>
          <w:sz w:val="18"/>
          <w:szCs w:val="20"/>
          <w:lang w:val="en-GB"/>
        </w:rPr>
        <w:t>.</w:t>
      </w:r>
    </w:p>
    <w:p w14:paraId="42618C74" w14:textId="7A50D667"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 xml:space="preserve">is </w:t>
      </w:r>
      <w:r w:rsidRPr="004F02CC">
        <w:rPr>
          <w:b/>
          <w:highlight w:val="yellow"/>
        </w:rPr>
        <w:t>11be D2.</w:t>
      </w:r>
      <w:r w:rsidR="00D6325E" w:rsidRPr="004F02CC">
        <w:rPr>
          <w:b/>
          <w:highlight w:val="yellow"/>
        </w:rPr>
        <w:t>2</w:t>
      </w:r>
      <w:r w:rsidR="00881E42" w:rsidRPr="004F02CC">
        <w:rPr>
          <w:b/>
          <w:highlight w:val="yellow"/>
        </w:rPr>
        <w:t xml:space="preserve"> + 22/1487</w:t>
      </w:r>
      <w:r w:rsidR="001D23EF" w:rsidRPr="004F02CC">
        <w:rPr>
          <w:b/>
          <w:highlight w:val="yellow"/>
        </w:rPr>
        <w:t>r7</w:t>
      </w:r>
      <w:r w:rsidR="004F02CC" w:rsidRPr="004F02CC">
        <w:rPr>
          <w:b/>
          <w:highlight w:val="yellow"/>
        </w:rPr>
        <w:t xml:space="preserve"> + 22/1765r0</w:t>
      </w:r>
      <w:r w:rsidR="00BD2DC2" w:rsidRPr="00BD2DC2">
        <w:rPr>
          <w:b/>
          <w:i/>
          <w:iCs/>
          <w:highlight w:val="yellow"/>
        </w:rPr>
        <w:t>.</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lastRenderedPageBreak/>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1EFF2B84"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627F1CF4" w14:textId="072699DE" w:rsidR="00515D09" w:rsidRDefault="00515D09" w:rsidP="00C75F57">
      <w:pPr>
        <w:suppressAutoHyphens/>
        <w:rPr>
          <w:rFonts w:eastAsia="Malgun Gothic"/>
          <w:b/>
          <w:bCs/>
          <w:i/>
          <w:iCs/>
          <w:sz w:val="18"/>
          <w:szCs w:val="20"/>
          <w:lang w:val="en-GB" w:eastAsia="ko-KR"/>
        </w:rPr>
      </w:pPr>
    </w:p>
    <w:tbl>
      <w:tblPr>
        <w:tblW w:w="10710" w:type="dxa"/>
        <w:tblInd w:w="-275" w:type="dxa"/>
        <w:tblLayout w:type="fixed"/>
        <w:tblLook w:val="04A0" w:firstRow="1" w:lastRow="0" w:firstColumn="1" w:lastColumn="0" w:noHBand="0" w:noVBand="1"/>
      </w:tblPr>
      <w:tblGrid>
        <w:gridCol w:w="630"/>
        <w:gridCol w:w="1170"/>
        <w:gridCol w:w="900"/>
        <w:gridCol w:w="720"/>
        <w:gridCol w:w="3330"/>
        <w:gridCol w:w="1753"/>
        <w:gridCol w:w="2207"/>
      </w:tblGrid>
      <w:tr w:rsidR="004A4D83" w:rsidRPr="00AE28EC" w14:paraId="1A614699" w14:textId="53F7E418" w:rsidTr="009A055D">
        <w:trPr>
          <w:trHeight w:val="278"/>
        </w:trPr>
        <w:tc>
          <w:tcPr>
            <w:tcW w:w="630" w:type="dxa"/>
            <w:tcBorders>
              <w:top w:val="single" w:sz="4" w:space="0" w:color="333300"/>
              <w:left w:val="single" w:sz="4" w:space="0" w:color="333300"/>
              <w:bottom w:val="single" w:sz="4" w:space="0" w:color="333300"/>
              <w:right w:val="single" w:sz="4" w:space="0" w:color="333300"/>
            </w:tcBorders>
            <w:shd w:val="clear" w:color="auto" w:fill="BFBFBF" w:themeFill="background1" w:themeFillShade="BF"/>
            <w:hideMark/>
          </w:tcPr>
          <w:p w14:paraId="1E6D7C4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CID</w:t>
            </w:r>
          </w:p>
        </w:tc>
        <w:tc>
          <w:tcPr>
            <w:tcW w:w="117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6946274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Commenter</w:t>
            </w:r>
          </w:p>
        </w:tc>
        <w:tc>
          <w:tcPr>
            <w:tcW w:w="90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435DCD6C"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Clause</w:t>
            </w:r>
          </w:p>
        </w:tc>
        <w:tc>
          <w:tcPr>
            <w:tcW w:w="72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009E8107"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Page</w:t>
            </w:r>
          </w:p>
        </w:tc>
        <w:tc>
          <w:tcPr>
            <w:tcW w:w="3330"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5BC8A662"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Comment</w:t>
            </w:r>
          </w:p>
        </w:tc>
        <w:tc>
          <w:tcPr>
            <w:tcW w:w="1753" w:type="dxa"/>
            <w:tcBorders>
              <w:top w:val="single" w:sz="4" w:space="0" w:color="333300"/>
              <w:left w:val="nil"/>
              <w:bottom w:val="single" w:sz="4" w:space="0" w:color="333300"/>
              <w:right w:val="single" w:sz="4" w:space="0" w:color="333300"/>
            </w:tcBorders>
            <w:shd w:val="clear" w:color="auto" w:fill="BFBFBF" w:themeFill="background1" w:themeFillShade="BF"/>
            <w:hideMark/>
          </w:tcPr>
          <w:p w14:paraId="3BA3EA53" w14:textId="77777777" w:rsidR="004A4D83" w:rsidRPr="00AE28EC" w:rsidRDefault="004A4D83" w:rsidP="004A4D83">
            <w:pPr>
              <w:suppressAutoHyphens/>
              <w:rPr>
                <w:rFonts w:eastAsia="Malgun Gothic"/>
                <w:b/>
                <w:bCs/>
                <w:i/>
                <w:iCs/>
                <w:sz w:val="18"/>
                <w:szCs w:val="20"/>
                <w:lang w:val="en-GB" w:eastAsia="ko-KR"/>
              </w:rPr>
            </w:pPr>
            <w:r w:rsidRPr="00AE28EC">
              <w:rPr>
                <w:rFonts w:eastAsia="Malgun Gothic"/>
                <w:b/>
                <w:bCs/>
                <w:i/>
                <w:iCs/>
                <w:sz w:val="18"/>
                <w:szCs w:val="20"/>
                <w:lang w:val="en-GB" w:eastAsia="ko-KR"/>
              </w:rPr>
              <w:t>Proposed Change</w:t>
            </w:r>
          </w:p>
        </w:tc>
        <w:tc>
          <w:tcPr>
            <w:tcW w:w="2207" w:type="dxa"/>
            <w:tcBorders>
              <w:top w:val="single" w:sz="4" w:space="0" w:color="333300"/>
              <w:left w:val="nil"/>
              <w:bottom w:val="single" w:sz="4" w:space="0" w:color="333300"/>
              <w:right w:val="single" w:sz="4" w:space="0" w:color="333300"/>
            </w:tcBorders>
            <w:shd w:val="clear" w:color="auto" w:fill="BFBFBF" w:themeFill="background1" w:themeFillShade="BF"/>
            <w:vAlign w:val="center"/>
          </w:tcPr>
          <w:p w14:paraId="67F64103" w14:textId="7658F03F" w:rsidR="004A4D83" w:rsidRPr="004A4D83" w:rsidRDefault="004A4D83" w:rsidP="004A4D83">
            <w:pPr>
              <w:suppressAutoHyphens/>
              <w:rPr>
                <w:rFonts w:eastAsia="Malgun Gothic"/>
                <w:b/>
                <w:bCs/>
                <w:i/>
                <w:iCs/>
                <w:sz w:val="18"/>
                <w:szCs w:val="20"/>
                <w:lang w:val="en-GB" w:eastAsia="ko-KR"/>
              </w:rPr>
            </w:pPr>
            <w:r w:rsidRPr="004A4D83">
              <w:rPr>
                <w:b/>
                <w:bCs/>
                <w:i/>
                <w:iCs/>
                <w:color w:val="000000"/>
                <w:sz w:val="16"/>
                <w:szCs w:val="16"/>
              </w:rPr>
              <w:t>Resolution</w:t>
            </w:r>
          </w:p>
        </w:tc>
      </w:tr>
      <w:tr w:rsidR="00EB3890" w:rsidRPr="00AE28EC" w14:paraId="093C92AC" w14:textId="2CEA2577" w:rsidTr="009A055D">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20DE2A42" w14:textId="6A411E82" w:rsidR="00EB3890" w:rsidRPr="00AE28EC" w:rsidRDefault="00EB3890" w:rsidP="00EB3890">
            <w:pPr>
              <w:suppressAutoHyphens/>
              <w:rPr>
                <w:color w:val="000000" w:themeColor="text1"/>
                <w:sz w:val="16"/>
                <w:szCs w:val="16"/>
              </w:rPr>
            </w:pPr>
            <w:bookmarkStart w:id="1" w:name="_Hlk113298479"/>
            <w:r w:rsidRPr="00644EE2">
              <w:rPr>
                <w:color w:val="000000" w:themeColor="text1"/>
                <w:sz w:val="16"/>
                <w:szCs w:val="16"/>
              </w:rPr>
              <w:t>10021</w:t>
            </w:r>
          </w:p>
        </w:tc>
        <w:tc>
          <w:tcPr>
            <w:tcW w:w="1170" w:type="dxa"/>
            <w:tcBorders>
              <w:top w:val="nil"/>
              <w:left w:val="nil"/>
              <w:bottom w:val="single" w:sz="4" w:space="0" w:color="333300"/>
              <w:right w:val="single" w:sz="4" w:space="0" w:color="333300"/>
            </w:tcBorders>
            <w:shd w:val="clear" w:color="auto" w:fill="auto"/>
          </w:tcPr>
          <w:p w14:paraId="0607F52E" w14:textId="5F3C5A75" w:rsidR="00EB3890" w:rsidRPr="00AE28EC" w:rsidRDefault="00EB3890" w:rsidP="00EB3890">
            <w:pPr>
              <w:suppressAutoHyphens/>
              <w:rPr>
                <w:color w:val="000000" w:themeColor="text1"/>
                <w:sz w:val="16"/>
                <w:szCs w:val="16"/>
              </w:rPr>
            </w:pPr>
            <w:r w:rsidRPr="00644EE2">
              <w:rPr>
                <w:color w:val="000000" w:themeColor="text1"/>
                <w:sz w:val="16"/>
                <w:szCs w:val="16"/>
              </w:rPr>
              <w:t>Morteza Mehrnoush</w:t>
            </w:r>
          </w:p>
        </w:tc>
        <w:tc>
          <w:tcPr>
            <w:tcW w:w="900" w:type="dxa"/>
            <w:tcBorders>
              <w:top w:val="nil"/>
              <w:left w:val="nil"/>
              <w:bottom w:val="single" w:sz="4" w:space="0" w:color="333300"/>
              <w:right w:val="single" w:sz="4" w:space="0" w:color="333300"/>
            </w:tcBorders>
            <w:shd w:val="clear" w:color="auto" w:fill="auto"/>
          </w:tcPr>
          <w:p w14:paraId="7A5598F5" w14:textId="296736A9" w:rsidR="00EB3890" w:rsidRPr="00AE28EC" w:rsidRDefault="00EB3890" w:rsidP="00EB3890">
            <w:pPr>
              <w:suppressAutoHyphens/>
              <w:rPr>
                <w:color w:val="000000" w:themeColor="text1"/>
                <w:sz w:val="16"/>
                <w:szCs w:val="16"/>
              </w:rPr>
            </w:pPr>
            <w:r w:rsidRPr="00644EE2">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40D9F87F" w14:textId="77A8CA68" w:rsidR="00EB3890" w:rsidRPr="00AE28EC" w:rsidRDefault="00EB3890" w:rsidP="00EB3890">
            <w:pPr>
              <w:suppressAutoHyphens/>
              <w:rPr>
                <w:color w:val="000000" w:themeColor="text1"/>
                <w:sz w:val="16"/>
                <w:szCs w:val="16"/>
              </w:rPr>
            </w:pPr>
            <w:r w:rsidRPr="00644EE2">
              <w:rPr>
                <w:color w:val="000000" w:themeColor="text1"/>
                <w:sz w:val="16"/>
                <w:szCs w:val="16"/>
              </w:rPr>
              <w:t>426.07</w:t>
            </w:r>
          </w:p>
        </w:tc>
        <w:tc>
          <w:tcPr>
            <w:tcW w:w="3330" w:type="dxa"/>
            <w:tcBorders>
              <w:top w:val="nil"/>
              <w:left w:val="nil"/>
              <w:bottom w:val="single" w:sz="4" w:space="0" w:color="333300"/>
              <w:right w:val="single" w:sz="4" w:space="0" w:color="333300"/>
            </w:tcBorders>
            <w:shd w:val="clear" w:color="auto" w:fill="auto"/>
          </w:tcPr>
          <w:p w14:paraId="051F05F8" w14:textId="2169EFE5" w:rsidR="00EB3890" w:rsidRPr="00AE28EC" w:rsidRDefault="00EB3890" w:rsidP="00EB3890">
            <w:pPr>
              <w:suppressAutoHyphens/>
              <w:rPr>
                <w:color w:val="000000" w:themeColor="text1"/>
                <w:sz w:val="16"/>
                <w:szCs w:val="16"/>
              </w:rPr>
            </w:pPr>
            <w:r w:rsidRPr="00644EE2">
              <w:rPr>
                <w:color w:val="000000" w:themeColor="text1"/>
                <w:sz w:val="16"/>
                <w:szCs w:val="16"/>
              </w:rPr>
              <w:t xml:space="preserve">In AP </w:t>
            </w:r>
            <w:proofErr w:type="spellStart"/>
            <w:r w:rsidRPr="00644EE2">
              <w:rPr>
                <w:color w:val="000000" w:themeColor="text1"/>
                <w:sz w:val="16"/>
                <w:szCs w:val="16"/>
              </w:rPr>
              <w:t>removel</w:t>
            </w:r>
            <w:proofErr w:type="spellEnd"/>
            <w:r w:rsidRPr="00644EE2">
              <w:rPr>
                <w:color w:val="000000" w:themeColor="text1"/>
                <w:sz w:val="16"/>
                <w:szCs w:val="16"/>
              </w:rPr>
              <w:t xml:space="preserve"> case, if a TID is only mapped to a link where the AP will be removed, it's not clear what is the mapping for this TID after AP removal. Is default TID-to-link mapping will </w:t>
            </w:r>
            <w:proofErr w:type="gramStart"/>
            <w:r w:rsidRPr="00644EE2">
              <w:rPr>
                <w:color w:val="000000" w:themeColor="text1"/>
                <w:sz w:val="16"/>
                <w:szCs w:val="16"/>
              </w:rPr>
              <w:t>be</w:t>
            </w:r>
            <w:proofErr w:type="gramEnd"/>
            <w:r w:rsidRPr="00644EE2">
              <w:rPr>
                <w:color w:val="000000" w:themeColor="text1"/>
                <w:sz w:val="16"/>
                <w:szCs w:val="16"/>
              </w:rPr>
              <w:t xml:space="preserve"> in effect after AP removal (all TID to all link mapping) and the AP or non-AP MLD have to renegotiate the TID-to-Link mapping?</w:t>
            </w:r>
          </w:p>
        </w:tc>
        <w:tc>
          <w:tcPr>
            <w:tcW w:w="1753" w:type="dxa"/>
            <w:tcBorders>
              <w:top w:val="nil"/>
              <w:left w:val="nil"/>
              <w:bottom w:val="single" w:sz="4" w:space="0" w:color="333300"/>
              <w:right w:val="single" w:sz="4" w:space="0" w:color="333300"/>
            </w:tcBorders>
            <w:shd w:val="clear" w:color="auto" w:fill="auto"/>
          </w:tcPr>
          <w:p w14:paraId="1234A8CE" w14:textId="7824DE42" w:rsidR="00EB3890" w:rsidRPr="00AE28EC" w:rsidRDefault="00EB3890" w:rsidP="00EB3890">
            <w:pPr>
              <w:suppressAutoHyphens/>
              <w:rPr>
                <w:color w:val="000000" w:themeColor="text1"/>
                <w:sz w:val="16"/>
                <w:szCs w:val="16"/>
              </w:rPr>
            </w:pPr>
            <w:r w:rsidRPr="00644EE2">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49654038" w14:textId="77777777" w:rsidR="00BE319E" w:rsidRPr="001C7122" w:rsidRDefault="00BE319E" w:rsidP="00BE319E">
            <w:pPr>
              <w:suppressAutoHyphens/>
              <w:rPr>
                <w:color w:val="000000" w:themeColor="text1"/>
                <w:sz w:val="16"/>
                <w:szCs w:val="16"/>
              </w:rPr>
            </w:pPr>
            <w:r>
              <w:rPr>
                <w:color w:val="000000" w:themeColor="text1"/>
                <w:sz w:val="16"/>
                <w:szCs w:val="16"/>
              </w:rPr>
              <w:t>Revised</w:t>
            </w:r>
          </w:p>
          <w:p w14:paraId="4C5D817B" w14:textId="54EC13E5" w:rsidR="00BE319E" w:rsidRDefault="00BE319E" w:rsidP="00BE319E">
            <w:pPr>
              <w:suppressAutoHyphens/>
              <w:rPr>
                <w:bCs/>
                <w:sz w:val="16"/>
                <w:szCs w:val="16"/>
              </w:rPr>
            </w:pPr>
            <w:r>
              <w:rPr>
                <w:bCs/>
                <w:sz w:val="16"/>
                <w:szCs w:val="16"/>
              </w:rPr>
              <w:t>Agree in principle. Text has been added to specify the behavior for T</w:t>
            </w:r>
            <w:r w:rsidR="00671E68">
              <w:rPr>
                <w:bCs/>
                <w:sz w:val="16"/>
                <w:szCs w:val="16"/>
              </w:rPr>
              <w:t>ID-to-link</w:t>
            </w:r>
            <w:r>
              <w:rPr>
                <w:bCs/>
                <w:sz w:val="16"/>
                <w:szCs w:val="16"/>
              </w:rPr>
              <w:t xml:space="preserve"> mapping when one or more TIDs are not mapped to any links after</w:t>
            </w:r>
            <w:r w:rsidR="00DA2041">
              <w:rPr>
                <w:bCs/>
                <w:sz w:val="16"/>
                <w:szCs w:val="16"/>
              </w:rPr>
              <w:t xml:space="preserve"> an</w:t>
            </w:r>
            <w:r>
              <w:rPr>
                <w:bCs/>
                <w:sz w:val="16"/>
                <w:szCs w:val="16"/>
              </w:rPr>
              <w:t xml:space="preserve"> AP removal.</w:t>
            </w:r>
          </w:p>
          <w:p w14:paraId="2DAC1103" w14:textId="100AAD50" w:rsidR="00EB3890" w:rsidRPr="00BE319E" w:rsidRDefault="00BE319E" w:rsidP="00EB3890">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w:t>
            </w:r>
            <w:r w:rsidR="006051A6">
              <w:rPr>
                <w:b/>
                <w:sz w:val="16"/>
                <w:szCs w:val="16"/>
              </w:rPr>
              <w:t>0021</w:t>
            </w:r>
            <w:r>
              <w:rPr>
                <w:b/>
                <w:sz w:val="16"/>
                <w:szCs w:val="16"/>
              </w:rPr>
              <w:t xml:space="preserve"> in 22/</w:t>
            </w:r>
            <w:r w:rsidR="007D6F35">
              <w:rPr>
                <w:b/>
                <w:sz w:val="16"/>
                <w:szCs w:val="16"/>
              </w:rPr>
              <w:t>1838r0</w:t>
            </w:r>
            <w:r>
              <w:rPr>
                <w:b/>
                <w:sz w:val="16"/>
                <w:szCs w:val="16"/>
              </w:rPr>
              <w:t>.</w:t>
            </w:r>
          </w:p>
        </w:tc>
      </w:tr>
      <w:tr w:rsidR="00CD36BF" w:rsidRPr="00AE28EC" w14:paraId="75F6D03A" w14:textId="77777777" w:rsidTr="009A055D">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12BFEA0A" w14:textId="37000988" w:rsidR="00CD36BF" w:rsidRPr="00644EE2" w:rsidRDefault="00CD36BF" w:rsidP="00CD36BF">
            <w:pPr>
              <w:suppressAutoHyphens/>
              <w:rPr>
                <w:color w:val="000000" w:themeColor="text1"/>
                <w:sz w:val="16"/>
                <w:szCs w:val="16"/>
              </w:rPr>
            </w:pPr>
            <w:r w:rsidRPr="0079080C">
              <w:rPr>
                <w:color w:val="000000" w:themeColor="text1"/>
                <w:sz w:val="16"/>
                <w:szCs w:val="16"/>
              </w:rPr>
              <w:t>11640</w:t>
            </w:r>
          </w:p>
        </w:tc>
        <w:tc>
          <w:tcPr>
            <w:tcW w:w="1170" w:type="dxa"/>
            <w:tcBorders>
              <w:top w:val="nil"/>
              <w:left w:val="nil"/>
              <w:bottom w:val="single" w:sz="4" w:space="0" w:color="333300"/>
              <w:right w:val="single" w:sz="4" w:space="0" w:color="333300"/>
            </w:tcBorders>
            <w:shd w:val="clear" w:color="auto" w:fill="auto"/>
          </w:tcPr>
          <w:p w14:paraId="678240DF" w14:textId="177A7D53" w:rsidR="00CD36BF" w:rsidRPr="00644EE2" w:rsidRDefault="00CD36BF" w:rsidP="00CD36BF">
            <w:pPr>
              <w:suppressAutoHyphens/>
              <w:rPr>
                <w:color w:val="000000" w:themeColor="text1"/>
                <w:sz w:val="16"/>
                <w:szCs w:val="16"/>
              </w:rPr>
            </w:pPr>
            <w:r w:rsidRPr="0079080C">
              <w:rPr>
                <w:color w:val="000000" w:themeColor="text1"/>
                <w:sz w:val="16"/>
                <w:szCs w:val="16"/>
              </w:rPr>
              <w:t>Morteza Mehrnoush</w:t>
            </w:r>
          </w:p>
        </w:tc>
        <w:tc>
          <w:tcPr>
            <w:tcW w:w="900" w:type="dxa"/>
            <w:tcBorders>
              <w:top w:val="nil"/>
              <w:left w:val="nil"/>
              <w:bottom w:val="single" w:sz="4" w:space="0" w:color="333300"/>
              <w:right w:val="single" w:sz="4" w:space="0" w:color="333300"/>
            </w:tcBorders>
            <w:shd w:val="clear" w:color="auto" w:fill="auto"/>
          </w:tcPr>
          <w:p w14:paraId="0AFF908B" w14:textId="5126A79A" w:rsidR="00CD36BF" w:rsidRPr="00644EE2" w:rsidRDefault="00CD36BF" w:rsidP="00CD36BF">
            <w:pPr>
              <w:suppressAutoHyphens/>
              <w:rPr>
                <w:color w:val="000000" w:themeColor="text1"/>
                <w:sz w:val="16"/>
                <w:szCs w:val="16"/>
              </w:rPr>
            </w:pPr>
            <w:r w:rsidRPr="0079080C">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0958DCB2" w14:textId="52F89F9A" w:rsidR="00CD36BF" w:rsidRPr="00644EE2" w:rsidRDefault="00CD36BF" w:rsidP="00CD36BF">
            <w:pPr>
              <w:suppressAutoHyphens/>
              <w:rPr>
                <w:color w:val="000000" w:themeColor="text1"/>
                <w:sz w:val="16"/>
                <w:szCs w:val="16"/>
              </w:rPr>
            </w:pPr>
            <w:r w:rsidRPr="0079080C">
              <w:rPr>
                <w:color w:val="000000" w:themeColor="text1"/>
                <w:sz w:val="16"/>
                <w:szCs w:val="16"/>
              </w:rPr>
              <w:t>426.07</w:t>
            </w:r>
          </w:p>
        </w:tc>
        <w:tc>
          <w:tcPr>
            <w:tcW w:w="3330" w:type="dxa"/>
            <w:tcBorders>
              <w:top w:val="nil"/>
              <w:left w:val="nil"/>
              <w:bottom w:val="single" w:sz="4" w:space="0" w:color="333300"/>
              <w:right w:val="single" w:sz="4" w:space="0" w:color="333300"/>
            </w:tcBorders>
            <w:shd w:val="clear" w:color="auto" w:fill="auto"/>
          </w:tcPr>
          <w:p w14:paraId="311754FC" w14:textId="270FBCED" w:rsidR="00CD36BF" w:rsidRPr="00644EE2" w:rsidRDefault="00CD36BF" w:rsidP="00CD36BF">
            <w:pPr>
              <w:suppressAutoHyphens/>
              <w:rPr>
                <w:color w:val="000000" w:themeColor="text1"/>
                <w:sz w:val="16"/>
                <w:szCs w:val="16"/>
              </w:rPr>
            </w:pPr>
            <w:r w:rsidRPr="0079080C">
              <w:rPr>
                <w:color w:val="000000" w:themeColor="text1"/>
                <w:sz w:val="16"/>
                <w:szCs w:val="16"/>
              </w:rPr>
              <w:t xml:space="preserve">In AP removal case, if a TID is only mapped to a link where the AP will be removed, it's not clear what is the mapping for this TID after AP removal. Is default TID-to-link mapping will </w:t>
            </w:r>
            <w:proofErr w:type="gramStart"/>
            <w:r w:rsidRPr="0079080C">
              <w:rPr>
                <w:color w:val="000000" w:themeColor="text1"/>
                <w:sz w:val="16"/>
                <w:szCs w:val="16"/>
              </w:rPr>
              <w:t>be</w:t>
            </w:r>
            <w:proofErr w:type="gramEnd"/>
            <w:r w:rsidRPr="0079080C">
              <w:rPr>
                <w:color w:val="000000" w:themeColor="text1"/>
                <w:sz w:val="16"/>
                <w:szCs w:val="16"/>
              </w:rPr>
              <w:t xml:space="preserve"> in effect after AP removal (all TID to all link mapping) and the AP or non-AP MLD have to renegotiate the TID-to-Link mapping?</w:t>
            </w:r>
          </w:p>
        </w:tc>
        <w:tc>
          <w:tcPr>
            <w:tcW w:w="1753" w:type="dxa"/>
            <w:tcBorders>
              <w:top w:val="nil"/>
              <w:left w:val="nil"/>
              <w:bottom w:val="single" w:sz="4" w:space="0" w:color="333300"/>
              <w:right w:val="single" w:sz="4" w:space="0" w:color="333300"/>
            </w:tcBorders>
            <w:shd w:val="clear" w:color="auto" w:fill="auto"/>
          </w:tcPr>
          <w:p w14:paraId="6724037D" w14:textId="21CF8BBE" w:rsidR="00CD36BF" w:rsidRPr="00644EE2" w:rsidRDefault="00CD36BF" w:rsidP="00CD36BF">
            <w:pPr>
              <w:suppressAutoHyphens/>
              <w:rPr>
                <w:color w:val="000000" w:themeColor="text1"/>
                <w:sz w:val="16"/>
                <w:szCs w:val="16"/>
              </w:rPr>
            </w:pPr>
            <w:r w:rsidRPr="0079080C">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4CB6065D" w14:textId="77777777" w:rsidR="00CD36BF" w:rsidRPr="001C7122" w:rsidRDefault="00CD36BF" w:rsidP="00CD36BF">
            <w:pPr>
              <w:suppressAutoHyphens/>
              <w:rPr>
                <w:color w:val="000000" w:themeColor="text1"/>
                <w:sz w:val="16"/>
                <w:szCs w:val="16"/>
              </w:rPr>
            </w:pPr>
            <w:r>
              <w:rPr>
                <w:color w:val="000000" w:themeColor="text1"/>
                <w:sz w:val="16"/>
                <w:szCs w:val="16"/>
              </w:rPr>
              <w:t>Revised</w:t>
            </w:r>
          </w:p>
          <w:p w14:paraId="7E1F06E8" w14:textId="055ED5DB" w:rsidR="00CD36BF" w:rsidRDefault="00CD36BF" w:rsidP="00CD36BF">
            <w:pPr>
              <w:suppressAutoHyphens/>
              <w:rPr>
                <w:bCs/>
                <w:sz w:val="16"/>
                <w:szCs w:val="16"/>
              </w:rPr>
            </w:pPr>
            <w:r>
              <w:rPr>
                <w:bCs/>
                <w:sz w:val="16"/>
                <w:szCs w:val="16"/>
              </w:rPr>
              <w:t>Same resolution as CID #10021.</w:t>
            </w:r>
          </w:p>
          <w:p w14:paraId="6BA6B83C" w14:textId="2B54194C" w:rsidR="00CD36BF" w:rsidRDefault="00CD36BF" w:rsidP="00CD36B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#10021 in 22/</w:t>
            </w:r>
            <w:r w:rsidR="007D6F35">
              <w:rPr>
                <w:b/>
                <w:sz w:val="16"/>
                <w:szCs w:val="16"/>
              </w:rPr>
              <w:t>1838r0</w:t>
            </w:r>
            <w:r>
              <w:rPr>
                <w:b/>
                <w:sz w:val="16"/>
                <w:szCs w:val="16"/>
              </w:rPr>
              <w:t>.</w:t>
            </w:r>
          </w:p>
        </w:tc>
      </w:tr>
      <w:tr w:rsidR="004742A1" w:rsidRPr="00AE28EC" w14:paraId="69D39807" w14:textId="77777777" w:rsidTr="009A055D">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52EA82BD" w14:textId="08AD227E" w:rsidR="004742A1" w:rsidRPr="0079080C" w:rsidRDefault="004742A1" w:rsidP="004742A1">
            <w:pPr>
              <w:suppressAutoHyphens/>
              <w:rPr>
                <w:color w:val="000000" w:themeColor="text1"/>
                <w:sz w:val="16"/>
                <w:szCs w:val="16"/>
              </w:rPr>
            </w:pPr>
            <w:r>
              <w:rPr>
                <w:color w:val="000000" w:themeColor="text1"/>
                <w:sz w:val="16"/>
                <w:szCs w:val="16"/>
              </w:rPr>
              <w:t>1</w:t>
            </w:r>
            <w:r w:rsidRPr="00B9664E">
              <w:rPr>
                <w:color w:val="000000" w:themeColor="text1"/>
                <w:sz w:val="16"/>
                <w:szCs w:val="16"/>
              </w:rPr>
              <w:t>3067</w:t>
            </w:r>
          </w:p>
        </w:tc>
        <w:tc>
          <w:tcPr>
            <w:tcW w:w="1170" w:type="dxa"/>
            <w:tcBorders>
              <w:top w:val="nil"/>
              <w:left w:val="nil"/>
              <w:bottom w:val="single" w:sz="4" w:space="0" w:color="333300"/>
              <w:right w:val="single" w:sz="4" w:space="0" w:color="333300"/>
            </w:tcBorders>
            <w:shd w:val="clear" w:color="auto" w:fill="auto"/>
          </w:tcPr>
          <w:p w14:paraId="09A66CF2" w14:textId="7511001B" w:rsidR="004742A1" w:rsidRPr="0079080C" w:rsidRDefault="004742A1" w:rsidP="004742A1">
            <w:pPr>
              <w:suppressAutoHyphens/>
              <w:rPr>
                <w:color w:val="000000" w:themeColor="text1"/>
                <w:sz w:val="16"/>
                <w:szCs w:val="16"/>
              </w:rPr>
            </w:pPr>
            <w:proofErr w:type="spellStart"/>
            <w:r w:rsidRPr="00B9664E">
              <w:rPr>
                <w:color w:val="000000" w:themeColor="text1"/>
                <w:sz w:val="16"/>
                <w:szCs w:val="16"/>
              </w:rPr>
              <w:t>Chittabrata</w:t>
            </w:r>
            <w:proofErr w:type="spellEnd"/>
            <w:r w:rsidRPr="00B9664E">
              <w:rPr>
                <w:color w:val="000000" w:themeColor="text1"/>
                <w:sz w:val="16"/>
                <w:szCs w:val="16"/>
              </w:rPr>
              <w:t xml:space="preserve"> Ghosh</w:t>
            </w:r>
          </w:p>
        </w:tc>
        <w:tc>
          <w:tcPr>
            <w:tcW w:w="900" w:type="dxa"/>
            <w:tcBorders>
              <w:top w:val="nil"/>
              <w:left w:val="nil"/>
              <w:bottom w:val="single" w:sz="4" w:space="0" w:color="333300"/>
              <w:right w:val="single" w:sz="4" w:space="0" w:color="333300"/>
            </w:tcBorders>
            <w:shd w:val="clear" w:color="auto" w:fill="auto"/>
          </w:tcPr>
          <w:p w14:paraId="50AE430D" w14:textId="283DFED3" w:rsidR="004742A1" w:rsidRPr="0079080C" w:rsidRDefault="004742A1" w:rsidP="004742A1">
            <w:pPr>
              <w:suppressAutoHyphens/>
              <w:rPr>
                <w:color w:val="000000" w:themeColor="text1"/>
                <w:sz w:val="16"/>
                <w:szCs w:val="16"/>
              </w:rPr>
            </w:pPr>
            <w:r w:rsidRPr="00B9664E">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484F19F8" w14:textId="6D65B798" w:rsidR="004742A1" w:rsidRPr="0079080C" w:rsidRDefault="004742A1" w:rsidP="004742A1">
            <w:pPr>
              <w:suppressAutoHyphens/>
              <w:rPr>
                <w:color w:val="000000" w:themeColor="text1"/>
                <w:sz w:val="16"/>
                <w:szCs w:val="16"/>
              </w:rPr>
            </w:pPr>
            <w:r w:rsidRPr="00B9664E">
              <w:rPr>
                <w:color w:val="000000" w:themeColor="text1"/>
                <w:sz w:val="16"/>
                <w:szCs w:val="16"/>
              </w:rPr>
              <w:t>426.07</w:t>
            </w:r>
          </w:p>
        </w:tc>
        <w:tc>
          <w:tcPr>
            <w:tcW w:w="3330" w:type="dxa"/>
            <w:tcBorders>
              <w:top w:val="nil"/>
              <w:left w:val="nil"/>
              <w:bottom w:val="single" w:sz="4" w:space="0" w:color="333300"/>
              <w:right w:val="single" w:sz="4" w:space="0" w:color="333300"/>
            </w:tcBorders>
            <w:shd w:val="clear" w:color="auto" w:fill="auto"/>
          </w:tcPr>
          <w:p w14:paraId="1DA42D8A" w14:textId="72414557" w:rsidR="004742A1" w:rsidRPr="0079080C" w:rsidRDefault="004742A1" w:rsidP="004742A1">
            <w:pPr>
              <w:suppressAutoHyphens/>
              <w:rPr>
                <w:color w:val="000000" w:themeColor="text1"/>
                <w:sz w:val="16"/>
                <w:szCs w:val="16"/>
              </w:rPr>
            </w:pPr>
            <w:r w:rsidRPr="00B9664E">
              <w:rPr>
                <w:color w:val="000000" w:themeColor="text1"/>
                <w:sz w:val="16"/>
                <w:szCs w:val="16"/>
              </w:rPr>
              <w:t xml:space="preserve">In AP </w:t>
            </w:r>
            <w:proofErr w:type="spellStart"/>
            <w:r w:rsidRPr="00B9664E">
              <w:rPr>
                <w:color w:val="000000" w:themeColor="text1"/>
                <w:sz w:val="16"/>
                <w:szCs w:val="16"/>
              </w:rPr>
              <w:t>removel</w:t>
            </w:r>
            <w:proofErr w:type="spellEnd"/>
            <w:r w:rsidRPr="00B9664E">
              <w:rPr>
                <w:color w:val="000000" w:themeColor="text1"/>
                <w:sz w:val="16"/>
                <w:szCs w:val="16"/>
              </w:rPr>
              <w:t xml:space="preserve"> case, if a TID is only mapped to a link where the AP will be removed, it's not clear what is the mapping for this TID after AP removal. Is default TID-to-link mapping will </w:t>
            </w:r>
            <w:proofErr w:type="gramStart"/>
            <w:r w:rsidRPr="00B9664E">
              <w:rPr>
                <w:color w:val="000000" w:themeColor="text1"/>
                <w:sz w:val="16"/>
                <w:szCs w:val="16"/>
              </w:rPr>
              <w:t>be</w:t>
            </w:r>
            <w:proofErr w:type="gramEnd"/>
            <w:r w:rsidRPr="00B9664E">
              <w:rPr>
                <w:color w:val="000000" w:themeColor="text1"/>
                <w:sz w:val="16"/>
                <w:szCs w:val="16"/>
              </w:rPr>
              <w:t xml:space="preserve"> in effect after AP removal (all TID to all link mapping) and the AP or non-AP MLD have to renegotiate the TID-to-Link mapping?</w:t>
            </w:r>
          </w:p>
        </w:tc>
        <w:tc>
          <w:tcPr>
            <w:tcW w:w="1753" w:type="dxa"/>
            <w:tcBorders>
              <w:top w:val="nil"/>
              <w:left w:val="nil"/>
              <w:bottom w:val="single" w:sz="4" w:space="0" w:color="333300"/>
              <w:right w:val="single" w:sz="4" w:space="0" w:color="333300"/>
            </w:tcBorders>
            <w:shd w:val="clear" w:color="auto" w:fill="auto"/>
          </w:tcPr>
          <w:p w14:paraId="3E73D6EF" w14:textId="4D0E1603" w:rsidR="004742A1" w:rsidRPr="0079080C" w:rsidRDefault="004742A1" w:rsidP="004742A1">
            <w:pPr>
              <w:suppressAutoHyphens/>
              <w:rPr>
                <w:color w:val="000000" w:themeColor="text1"/>
                <w:sz w:val="16"/>
                <w:szCs w:val="16"/>
              </w:rPr>
            </w:pPr>
            <w:r w:rsidRPr="00B9664E">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256DCFD6" w14:textId="77777777" w:rsidR="004742A1" w:rsidRPr="001C7122" w:rsidRDefault="004742A1" w:rsidP="004742A1">
            <w:pPr>
              <w:suppressAutoHyphens/>
              <w:rPr>
                <w:color w:val="000000" w:themeColor="text1"/>
                <w:sz w:val="16"/>
                <w:szCs w:val="16"/>
              </w:rPr>
            </w:pPr>
            <w:r>
              <w:rPr>
                <w:color w:val="000000" w:themeColor="text1"/>
                <w:sz w:val="16"/>
                <w:szCs w:val="16"/>
              </w:rPr>
              <w:t>Revised</w:t>
            </w:r>
          </w:p>
          <w:p w14:paraId="00CB009D" w14:textId="77777777" w:rsidR="004742A1" w:rsidRDefault="004742A1" w:rsidP="004742A1">
            <w:pPr>
              <w:suppressAutoHyphens/>
              <w:rPr>
                <w:bCs/>
                <w:sz w:val="16"/>
                <w:szCs w:val="16"/>
              </w:rPr>
            </w:pPr>
            <w:r>
              <w:rPr>
                <w:bCs/>
                <w:sz w:val="16"/>
                <w:szCs w:val="16"/>
              </w:rPr>
              <w:t>Same resolution as CID #10021.</w:t>
            </w:r>
          </w:p>
          <w:p w14:paraId="7D095375" w14:textId="4B2C9D57" w:rsidR="004742A1" w:rsidRDefault="004742A1" w:rsidP="004742A1">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#10021 in 22/</w:t>
            </w:r>
            <w:r w:rsidR="007D6F35">
              <w:rPr>
                <w:b/>
                <w:sz w:val="16"/>
                <w:szCs w:val="16"/>
              </w:rPr>
              <w:t>1838r0</w:t>
            </w:r>
            <w:r>
              <w:rPr>
                <w:b/>
                <w:sz w:val="16"/>
                <w:szCs w:val="16"/>
              </w:rPr>
              <w:t>.</w:t>
            </w:r>
          </w:p>
        </w:tc>
      </w:tr>
      <w:tr w:rsidR="004742A1" w:rsidRPr="00AE28EC" w14:paraId="0FF1BB23" w14:textId="77777777" w:rsidTr="009A055D">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69232848" w14:textId="306F5139" w:rsidR="004742A1" w:rsidRPr="0079080C" w:rsidRDefault="004742A1" w:rsidP="004742A1">
            <w:pPr>
              <w:suppressAutoHyphens/>
              <w:rPr>
                <w:color w:val="000000" w:themeColor="text1"/>
                <w:sz w:val="16"/>
                <w:szCs w:val="16"/>
              </w:rPr>
            </w:pPr>
            <w:r w:rsidRPr="000677EA">
              <w:rPr>
                <w:color w:val="000000" w:themeColor="text1"/>
                <w:sz w:val="16"/>
                <w:szCs w:val="16"/>
              </w:rPr>
              <w:t>13987</w:t>
            </w:r>
          </w:p>
        </w:tc>
        <w:tc>
          <w:tcPr>
            <w:tcW w:w="1170" w:type="dxa"/>
            <w:tcBorders>
              <w:top w:val="nil"/>
              <w:left w:val="nil"/>
              <w:bottom w:val="single" w:sz="4" w:space="0" w:color="333300"/>
              <w:right w:val="single" w:sz="4" w:space="0" w:color="333300"/>
            </w:tcBorders>
            <w:shd w:val="clear" w:color="auto" w:fill="auto"/>
          </w:tcPr>
          <w:p w14:paraId="04CD46AC" w14:textId="398BD345" w:rsidR="004742A1" w:rsidRPr="0079080C" w:rsidRDefault="004742A1" w:rsidP="004742A1">
            <w:pPr>
              <w:suppressAutoHyphens/>
              <w:rPr>
                <w:color w:val="000000" w:themeColor="text1"/>
                <w:sz w:val="16"/>
                <w:szCs w:val="16"/>
              </w:rPr>
            </w:pPr>
            <w:proofErr w:type="spellStart"/>
            <w:r w:rsidRPr="000677EA">
              <w:rPr>
                <w:color w:val="000000" w:themeColor="text1"/>
                <w:sz w:val="16"/>
                <w:szCs w:val="16"/>
              </w:rPr>
              <w:t>Geonjung</w:t>
            </w:r>
            <w:proofErr w:type="spellEnd"/>
            <w:r w:rsidRPr="000677EA">
              <w:rPr>
                <w:color w:val="000000" w:themeColor="text1"/>
                <w:sz w:val="16"/>
                <w:szCs w:val="16"/>
              </w:rPr>
              <w:t xml:space="preserve"> Ko</w:t>
            </w:r>
          </w:p>
        </w:tc>
        <w:tc>
          <w:tcPr>
            <w:tcW w:w="900" w:type="dxa"/>
            <w:tcBorders>
              <w:top w:val="nil"/>
              <w:left w:val="nil"/>
              <w:bottom w:val="single" w:sz="4" w:space="0" w:color="333300"/>
              <w:right w:val="single" w:sz="4" w:space="0" w:color="333300"/>
            </w:tcBorders>
            <w:shd w:val="clear" w:color="auto" w:fill="auto"/>
          </w:tcPr>
          <w:p w14:paraId="521CF945" w14:textId="4434D68F" w:rsidR="004742A1" w:rsidRPr="0079080C" w:rsidRDefault="004742A1" w:rsidP="004742A1">
            <w:pPr>
              <w:suppressAutoHyphens/>
              <w:rPr>
                <w:color w:val="000000" w:themeColor="text1"/>
                <w:sz w:val="16"/>
                <w:szCs w:val="16"/>
              </w:rPr>
            </w:pPr>
            <w:r w:rsidRPr="000677EA">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3C939C2A" w14:textId="3A17F348" w:rsidR="004742A1" w:rsidRPr="0079080C" w:rsidRDefault="004742A1" w:rsidP="004742A1">
            <w:pPr>
              <w:suppressAutoHyphens/>
              <w:rPr>
                <w:color w:val="000000" w:themeColor="text1"/>
                <w:sz w:val="16"/>
                <w:szCs w:val="16"/>
              </w:rPr>
            </w:pPr>
            <w:r w:rsidRPr="000677EA">
              <w:rPr>
                <w:color w:val="000000" w:themeColor="text1"/>
                <w:sz w:val="16"/>
                <w:szCs w:val="16"/>
              </w:rPr>
              <w:t>426.01</w:t>
            </w:r>
          </w:p>
        </w:tc>
        <w:tc>
          <w:tcPr>
            <w:tcW w:w="3330" w:type="dxa"/>
            <w:tcBorders>
              <w:top w:val="nil"/>
              <w:left w:val="nil"/>
              <w:bottom w:val="single" w:sz="4" w:space="0" w:color="333300"/>
              <w:right w:val="single" w:sz="4" w:space="0" w:color="333300"/>
            </w:tcBorders>
            <w:shd w:val="clear" w:color="auto" w:fill="auto"/>
          </w:tcPr>
          <w:p w14:paraId="05DAD7C5" w14:textId="43DCE800" w:rsidR="004742A1" w:rsidRPr="0079080C" w:rsidRDefault="004742A1" w:rsidP="004742A1">
            <w:pPr>
              <w:suppressAutoHyphens/>
              <w:rPr>
                <w:color w:val="000000" w:themeColor="text1"/>
                <w:sz w:val="16"/>
                <w:szCs w:val="16"/>
              </w:rPr>
            </w:pPr>
            <w:r w:rsidRPr="000677EA">
              <w:rPr>
                <w:color w:val="000000" w:themeColor="text1"/>
                <w:sz w:val="16"/>
                <w:szCs w:val="16"/>
              </w:rPr>
              <w:t>TID-to-link mapping is unclear after removing affiliated APs.</w:t>
            </w:r>
          </w:p>
        </w:tc>
        <w:tc>
          <w:tcPr>
            <w:tcW w:w="1753" w:type="dxa"/>
            <w:tcBorders>
              <w:top w:val="nil"/>
              <w:left w:val="nil"/>
              <w:bottom w:val="single" w:sz="4" w:space="0" w:color="333300"/>
              <w:right w:val="single" w:sz="4" w:space="0" w:color="333300"/>
            </w:tcBorders>
            <w:shd w:val="clear" w:color="auto" w:fill="auto"/>
          </w:tcPr>
          <w:p w14:paraId="3794523F" w14:textId="0CBD0F7C" w:rsidR="004742A1" w:rsidRPr="0079080C" w:rsidRDefault="004742A1" w:rsidP="004742A1">
            <w:pPr>
              <w:suppressAutoHyphens/>
              <w:rPr>
                <w:color w:val="000000" w:themeColor="text1"/>
                <w:sz w:val="16"/>
                <w:szCs w:val="16"/>
              </w:rPr>
            </w:pPr>
            <w:r w:rsidRPr="000677EA">
              <w:rPr>
                <w:color w:val="000000" w:themeColor="text1"/>
                <w:sz w:val="16"/>
                <w:szCs w:val="16"/>
              </w:rPr>
              <w:t>Clarify TID-to-link mapping after a removal of affiliated APs</w:t>
            </w:r>
          </w:p>
        </w:tc>
        <w:tc>
          <w:tcPr>
            <w:tcW w:w="2207" w:type="dxa"/>
            <w:tcBorders>
              <w:top w:val="nil"/>
              <w:left w:val="nil"/>
              <w:bottom w:val="single" w:sz="4" w:space="0" w:color="333300"/>
              <w:right w:val="single" w:sz="4" w:space="0" w:color="333300"/>
            </w:tcBorders>
          </w:tcPr>
          <w:p w14:paraId="57091C99" w14:textId="77777777" w:rsidR="004742A1" w:rsidRPr="001C7122" w:rsidRDefault="004742A1" w:rsidP="004742A1">
            <w:pPr>
              <w:suppressAutoHyphens/>
              <w:rPr>
                <w:color w:val="000000" w:themeColor="text1"/>
                <w:sz w:val="16"/>
                <w:szCs w:val="16"/>
              </w:rPr>
            </w:pPr>
            <w:r>
              <w:rPr>
                <w:color w:val="000000" w:themeColor="text1"/>
                <w:sz w:val="16"/>
                <w:szCs w:val="16"/>
              </w:rPr>
              <w:t>Revised</w:t>
            </w:r>
          </w:p>
          <w:p w14:paraId="139AF6E9" w14:textId="77777777" w:rsidR="004742A1" w:rsidRDefault="004742A1" w:rsidP="004742A1">
            <w:pPr>
              <w:suppressAutoHyphens/>
              <w:rPr>
                <w:bCs/>
                <w:sz w:val="16"/>
                <w:szCs w:val="16"/>
              </w:rPr>
            </w:pPr>
            <w:r>
              <w:rPr>
                <w:bCs/>
                <w:sz w:val="16"/>
                <w:szCs w:val="16"/>
              </w:rPr>
              <w:t>Same resolution as CID #10021.</w:t>
            </w:r>
          </w:p>
          <w:p w14:paraId="5023FEC5" w14:textId="66D0E46F" w:rsidR="004742A1" w:rsidRDefault="004742A1" w:rsidP="004742A1">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#10021 in 22/</w:t>
            </w:r>
            <w:r w:rsidR="007D6F35">
              <w:rPr>
                <w:b/>
                <w:sz w:val="16"/>
                <w:szCs w:val="16"/>
              </w:rPr>
              <w:t>1838r0</w:t>
            </w:r>
            <w:r>
              <w:rPr>
                <w:b/>
                <w:sz w:val="16"/>
                <w:szCs w:val="16"/>
              </w:rPr>
              <w:t>.</w:t>
            </w:r>
          </w:p>
        </w:tc>
      </w:tr>
      <w:tr w:rsidR="00CD36BF" w:rsidRPr="00AE28EC" w14:paraId="59FEAABF" w14:textId="77777777" w:rsidTr="009A055D">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4B03C73A" w14:textId="396F816A" w:rsidR="00CD36BF" w:rsidRPr="00FD26FA" w:rsidRDefault="00CD36BF" w:rsidP="00CD36BF">
            <w:pPr>
              <w:suppressAutoHyphens/>
              <w:rPr>
                <w:color w:val="000000" w:themeColor="text1"/>
                <w:sz w:val="16"/>
                <w:szCs w:val="16"/>
              </w:rPr>
            </w:pPr>
            <w:r w:rsidRPr="00644EE2">
              <w:rPr>
                <w:color w:val="000000" w:themeColor="text1"/>
                <w:sz w:val="16"/>
                <w:szCs w:val="16"/>
              </w:rPr>
              <w:t>10022</w:t>
            </w:r>
          </w:p>
        </w:tc>
        <w:tc>
          <w:tcPr>
            <w:tcW w:w="1170" w:type="dxa"/>
            <w:tcBorders>
              <w:top w:val="nil"/>
              <w:left w:val="nil"/>
              <w:bottom w:val="single" w:sz="4" w:space="0" w:color="333300"/>
              <w:right w:val="single" w:sz="4" w:space="0" w:color="333300"/>
            </w:tcBorders>
            <w:shd w:val="clear" w:color="auto" w:fill="auto"/>
          </w:tcPr>
          <w:p w14:paraId="6AFECC51" w14:textId="05C487AB" w:rsidR="00CD36BF" w:rsidRPr="00FD26FA" w:rsidRDefault="00CD36BF" w:rsidP="00CD36BF">
            <w:pPr>
              <w:suppressAutoHyphens/>
              <w:rPr>
                <w:color w:val="000000" w:themeColor="text1"/>
                <w:sz w:val="16"/>
                <w:szCs w:val="16"/>
              </w:rPr>
            </w:pPr>
            <w:r w:rsidRPr="00644EE2">
              <w:rPr>
                <w:color w:val="000000" w:themeColor="text1"/>
                <w:sz w:val="16"/>
                <w:szCs w:val="16"/>
              </w:rPr>
              <w:t>Morteza Mehrnoush</w:t>
            </w:r>
          </w:p>
        </w:tc>
        <w:tc>
          <w:tcPr>
            <w:tcW w:w="900" w:type="dxa"/>
            <w:tcBorders>
              <w:top w:val="nil"/>
              <w:left w:val="nil"/>
              <w:bottom w:val="single" w:sz="4" w:space="0" w:color="333300"/>
              <w:right w:val="single" w:sz="4" w:space="0" w:color="333300"/>
            </w:tcBorders>
            <w:shd w:val="clear" w:color="auto" w:fill="auto"/>
          </w:tcPr>
          <w:p w14:paraId="4BF12DDF" w14:textId="5F955B86" w:rsidR="00CD36BF" w:rsidRPr="00FD26FA" w:rsidRDefault="00CD36BF" w:rsidP="00CD36BF">
            <w:pPr>
              <w:suppressAutoHyphens/>
              <w:rPr>
                <w:color w:val="000000" w:themeColor="text1"/>
                <w:sz w:val="16"/>
                <w:szCs w:val="16"/>
              </w:rPr>
            </w:pPr>
            <w:r w:rsidRPr="00644EE2">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7E7993F5" w14:textId="7FE50A8D" w:rsidR="00CD36BF" w:rsidRPr="00FD26FA" w:rsidRDefault="00CD36BF" w:rsidP="00CD36BF">
            <w:pPr>
              <w:suppressAutoHyphens/>
              <w:rPr>
                <w:color w:val="000000" w:themeColor="text1"/>
                <w:sz w:val="16"/>
                <w:szCs w:val="16"/>
              </w:rPr>
            </w:pPr>
            <w:r w:rsidRPr="00644EE2">
              <w:rPr>
                <w:color w:val="000000" w:themeColor="text1"/>
                <w:sz w:val="16"/>
                <w:szCs w:val="16"/>
              </w:rPr>
              <w:t>426.54</w:t>
            </w:r>
          </w:p>
        </w:tc>
        <w:tc>
          <w:tcPr>
            <w:tcW w:w="3330" w:type="dxa"/>
            <w:tcBorders>
              <w:top w:val="nil"/>
              <w:left w:val="nil"/>
              <w:bottom w:val="single" w:sz="4" w:space="0" w:color="333300"/>
              <w:right w:val="single" w:sz="4" w:space="0" w:color="333300"/>
            </w:tcBorders>
            <w:shd w:val="clear" w:color="auto" w:fill="auto"/>
          </w:tcPr>
          <w:p w14:paraId="192E16F1" w14:textId="10D2D27D" w:rsidR="00CD36BF" w:rsidRPr="00FD26FA" w:rsidRDefault="00CD36BF" w:rsidP="00CD36BF">
            <w:pPr>
              <w:suppressAutoHyphens/>
              <w:rPr>
                <w:color w:val="000000" w:themeColor="text1"/>
                <w:sz w:val="16"/>
                <w:szCs w:val="16"/>
              </w:rPr>
            </w:pPr>
            <w:r w:rsidRPr="00644EE2">
              <w:rPr>
                <w:color w:val="000000" w:themeColor="text1"/>
                <w:sz w:val="16"/>
                <w:szCs w:val="16"/>
              </w:rPr>
              <w:t>It's not clear after AP removal, PM state of the STAs affiliated with non-AP MLD, and TWT negotiation over the removed link etc. Please add text to clarify the corresponding behaviors.</w:t>
            </w:r>
          </w:p>
        </w:tc>
        <w:tc>
          <w:tcPr>
            <w:tcW w:w="1753" w:type="dxa"/>
            <w:tcBorders>
              <w:top w:val="nil"/>
              <w:left w:val="nil"/>
              <w:bottom w:val="single" w:sz="4" w:space="0" w:color="333300"/>
              <w:right w:val="single" w:sz="4" w:space="0" w:color="333300"/>
            </w:tcBorders>
            <w:shd w:val="clear" w:color="auto" w:fill="auto"/>
          </w:tcPr>
          <w:p w14:paraId="1832D59F" w14:textId="02E1C447" w:rsidR="00CD36BF" w:rsidRPr="00FD26FA" w:rsidRDefault="00CD36BF" w:rsidP="00CD36BF">
            <w:pPr>
              <w:suppressAutoHyphens/>
              <w:rPr>
                <w:color w:val="000000" w:themeColor="text1"/>
                <w:sz w:val="16"/>
                <w:szCs w:val="16"/>
              </w:rPr>
            </w:pPr>
            <w:r w:rsidRPr="00644EE2">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4EE53484" w14:textId="77777777" w:rsidR="00CD36BF" w:rsidRPr="001C7122" w:rsidRDefault="00CD36BF" w:rsidP="00CD36BF">
            <w:pPr>
              <w:suppressAutoHyphens/>
              <w:rPr>
                <w:color w:val="000000" w:themeColor="text1"/>
                <w:sz w:val="16"/>
                <w:szCs w:val="16"/>
              </w:rPr>
            </w:pPr>
            <w:r>
              <w:rPr>
                <w:color w:val="000000" w:themeColor="text1"/>
                <w:sz w:val="16"/>
                <w:szCs w:val="16"/>
              </w:rPr>
              <w:t>Revised</w:t>
            </w:r>
          </w:p>
          <w:p w14:paraId="4A1C78C1" w14:textId="524014BB" w:rsidR="00CD36BF" w:rsidRDefault="00CD36BF" w:rsidP="00CD36BF">
            <w:pPr>
              <w:suppressAutoHyphens/>
              <w:rPr>
                <w:bCs/>
                <w:sz w:val="16"/>
                <w:szCs w:val="16"/>
              </w:rPr>
            </w:pPr>
            <w:r>
              <w:rPr>
                <w:bCs/>
                <w:sz w:val="16"/>
                <w:szCs w:val="16"/>
              </w:rPr>
              <w:t xml:space="preserve">Agree in principle. Text has been added to specify the </w:t>
            </w:r>
            <w:r>
              <w:rPr>
                <w:bCs/>
                <w:sz w:val="16"/>
                <w:szCs w:val="16"/>
              </w:rPr>
              <w:lastRenderedPageBreak/>
              <w:t>behavior for PM state and negotiated TWT schedules after an AP removal.</w:t>
            </w:r>
          </w:p>
          <w:p w14:paraId="713A05D5" w14:textId="669329E1" w:rsidR="00CD36BF" w:rsidRPr="00BE319E" w:rsidRDefault="00CD36BF" w:rsidP="00CD36BF">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#10022 in 22/</w:t>
            </w:r>
            <w:r w:rsidR="007D6F35">
              <w:rPr>
                <w:b/>
                <w:sz w:val="16"/>
                <w:szCs w:val="16"/>
              </w:rPr>
              <w:t>1838r0</w:t>
            </w:r>
            <w:r>
              <w:rPr>
                <w:b/>
                <w:sz w:val="16"/>
                <w:szCs w:val="16"/>
              </w:rPr>
              <w:t>.</w:t>
            </w:r>
          </w:p>
        </w:tc>
      </w:tr>
      <w:tr w:rsidR="008E46A2" w:rsidRPr="00AE28EC" w14:paraId="01AD76D9" w14:textId="77777777" w:rsidTr="009A055D">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1D46B745" w14:textId="536A0BA4" w:rsidR="008E46A2" w:rsidRPr="00644EE2" w:rsidRDefault="008E46A2" w:rsidP="008E46A2">
            <w:pPr>
              <w:suppressAutoHyphens/>
              <w:rPr>
                <w:color w:val="000000" w:themeColor="text1"/>
                <w:sz w:val="16"/>
                <w:szCs w:val="16"/>
              </w:rPr>
            </w:pPr>
            <w:r w:rsidRPr="00644EE2">
              <w:rPr>
                <w:color w:val="000000" w:themeColor="text1"/>
                <w:sz w:val="16"/>
                <w:szCs w:val="16"/>
              </w:rPr>
              <w:lastRenderedPageBreak/>
              <w:t>13068</w:t>
            </w:r>
          </w:p>
        </w:tc>
        <w:tc>
          <w:tcPr>
            <w:tcW w:w="1170" w:type="dxa"/>
            <w:tcBorders>
              <w:top w:val="nil"/>
              <w:left w:val="nil"/>
              <w:bottom w:val="single" w:sz="4" w:space="0" w:color="333300"/>
              <w:right w:val="single" w:sz="4" w:space="0" w:color="333300"/>
            </w:tcBorders>
            <w:shd w:val="clear" w:color="auto" w:fill="auto"/>
          </w:tcPr>
          <w:p w14:paraId="3CF18F49" w14:textId="264D7051" w:rsidR="008E46A2" w:rsidRPr="00644EE2" w:rsidRDefault="008E46A2" w:rsidP="008E46A2">
            <w:pPr>
              <w:suppressAutoHyphens/>
              <w:rPr>
                <w:color w:val="000000" w:themeColor="text1"/>
                <w:sz w:val="16"/>
                <w:szCs w:val="16"/>
              </w:rPr>
            </w:pPr>
            <w:proofErr w:type="spellStart"/>
            <w:r w:rsidRPr="00644EE2">
              <w:rPr>
                <w:color w:val="000000" w:themeColor="text1"/>
                <w:sz w:val="16"/>
                <w:szCs w:val="16"/>
              </w:rPr>
              <w:t>Chittabrata</w:t>
            </w:r>
            <w:proofErr w:type="spellEnd"/>
            <w:r w:rsidRPr="00644EE2">
              <w:rPr>
                <w:color w:val="000000" w:themeColor="text1"/>
                <w:sz w:val="16"/>
                <w:szCs w:val="16"/>
              </w:rPr>
              <w:t xml:space="preserve"> Ghosh</w:t>
            </w:r>
          </w:p>
        </w:tc>
        <w:tc>
          <w:tcPr>
            <w:tcW w:w="900" w:type="dxa"/>
            <w:tcBorders>
              <w:top w:val="nil"/>
              <w:left w:val="nil"/>
              <w:bottom w:val="single" w:sz="4" w:space="0" w:color="333300"/>
              <w:right w:val="single" w:sz="4" w:space="0" w:color="333300"/>
            </w:tcBorders>
            <w:shd w:val="clear" w:color="auto" w:fill="auto"/>
          </w:tcPr>
          <w:p w14:paraId="1A12A65C" w14:textId="03DA8FD2" w:rsidR="008E46A2" w:rsidRPr="00644EE2" w:rsidRDefault="008E46A2" w:rsidP="008E46A2">
            <w:pPr>
              <w:suppressAutoHyphens/>
              <w:rPr>
                <w:color w:val="000000" w:themeColor="text1"/>
                <w:sz w:val="16"/>
                <w:szCs w:val="16"/>
              </w:rPr>
            </w:pPr>
            <w:r w:rsidRPr="00644EE2">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5884CBCC" w14:textId="72CC2E32" w:rsidR="008E46A2" w:rsidRPr="00644EE2" w:rsidRDefault="008E46A2" w:rsidP="008E46A2">
            <w:pPr>
              <w:suppressAutoHyphens/>
              <w:rPr>
                <w:color w:val="000000" w:themeColor="text1"/>
                <w:sz w:val="16"/>
                <w:szCs w:val="16"/>
              </w:rPr>
            </w:pPr>
            <w:r w:rsidRPr="00644EE2">
              <w:rPr>
                <w:color w:val="000000" w:themeColor="text1"/>
                <w:sz w:val="16"/>
                <w:szCs w:val="16"/>
              </w:rPr>
              <w:t>426.54</w:t>
            </w:r>
          </w:p>
        </w:tc>
        <w:tc>
          <w:tcPr>
            <w:tcW w:w="3330" w:type="dxa"/>
            <w:tcBorders>
              <w:top w:val="nil"/>
              <w:left w:val="nil"/>
              <w:bottom w:val="single" w:sz="4" w:space="0" w:color="333300"/>
              <w:right w:val="single" w:sz="4" w:space="0" w:color="333300"/>
            </w:tcBorders>
            <w:shd w:val="clear" w:color="auto" w:fill="auto"/>
          </w:tcPr>
          <w:p w14:paraId="798B29AC" w14:textId="1E153C3C" w:rsidR="008E46A2" w:rsidRPr="00644EE2" w:rsidRDefault="008E46A2" w:rsidP="008E46A2">
            <w:pPr>
              <w:suppressAutoHyphens/>
              <w:rPr>
                <w:color w:val="000000" w:themeColor="text1"/>
                <w:sz w:val="16"/>
                <w:szCs w:val="16"/>
              </w:rPr>
            </w:pPr>
            <w:r w:rsidRPr="00644EE2">
              <w:rPr>
                <w:color w:val="000000" w:themeColor="text1"/>
                <w:sz w:val="16"/>
                <w:szCs w:val="16"/>
              </w:rPr>
              <w:t>It's not clear after AP removal, PM state of the STAs affiliated with non-AP MLD, and TWT negotiation over the removed link etc. Please add text to clarify the corresponding behaviors.</w:t>
            </w:r>
          </w:p>
        </w:tc>
        <w:tc>
          <w:tcPr>
            <w:tcW w:w="1753" w:type="dxa"/>
            <w:tcBorders>
              <w:top w:val="nil"/>
              <w:left w:val="nil"/>
              <w:bottom w:val="single" w:sz="4" w:space="0" w:color="333300"/>
              <w:right w:val="single" w:sz="4" w:space="0" w:color="333300"/>
            </w:tcBorders>
            <w:shd w:val="clear" w:color="auto" w:fill="auto"/>
          </w:tcPr>
          <w:p w14:paraId="6ACAA025" w14:textId="2FB49E3E" w:rsidR="008E46A2" w:rsidRPr="00644EE2" w:rsidRDefault="008E46A2" w:rsidP="008E46A2">
            <w:pPr>
              <w:suppressAutoHyphens/>
              <w:rPr>
                <w:color w:val="000000" w:themeColor="text1"/>
                <w:sz w:val="16"/>
                <w:szCs w:val="16"/>
              </w:rPr>
            </w:pPr>
            <w:r w:rsidRPr="00644EE2">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F277F33" w14:textId="77777777" w:rsidR="008E46A2" w:rsidRPr="001C7122" w:rsidRDefault="008E46A2" w:rsidP="008E46A2">
            <w:pPr>
              <w:suppressAutoHyphens/>
              <w:rPr>
                <w:color w:val="000000" w:themeColor="text1"/>
                <w:sz w:val="16"/>
                <w:szCs w:val="16"/>
              </w:rPr>
            </w:pPr>
            <w:r>
              <w:rPr>
                <w:color w:val="000000" w:themeColor="text1"/>
                <w:sz w:val="16"/>
                <w:szCs w:val="16"/>
              </w:rPr>
              <w:t>Revised</w:t>
            </w:r>
          </w:p>
          <w:p w14:paraId="694796B9" w14:textId="77777777" w:rsidR="008E46A2" w:rsidRDefault="008E46A2" w:rsidP="008E46A2">
            <w:pPr>
              <w:suppressAutoHyphens/>
              <w:rPr>
                <w:bCs/>
                <w:sz w:val="16"/>
                <w:szCs w:val="16"/>
              </w:rPr>
            </w:pPr>
            <w:r>
              <w:rPr>
                <w:bCs/>
                <w:sz w:val="16"/>
                <w:szCs w:val="16"/>
              </w:rPr>
              <w:t>Agree in principle. Text has been added to specify the behavior for PM state and negotiated TWT schedules after an AP removal.</w:t>
            </w:r>
          </w:p>
          <w:p w14:paraId="7A6EA499" w14:textId="2F71633E" w:rsidR="008E46A2" w:rsidRDefault="008E46A2" w:rsidP="008E46A2">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#10022 in 22/</w:t>
            </w:r>
            <w:r w:rsidR="007D6F35">
              <w:rPr>
                <w:b/>
                <w:sz w:val="16"/>
                <w:szCs w:val="16"/>
              </w:rPr>
              <w:t>1838r0</w:t>
            </w:r>
            <w:r>
              <w:rPr>
                <w:b/>
                <w:sz w:val="16"/>
                <w:szCs w:val="16"/>
              </w:rPr>
              <w:t>.</w:t>
            </w:r>
          </w:p>
        </w:tc>
      </w:tr>
      <w:tr w:rsidR="00CD36BF" w:rsidRPr="00AE28EC" w14:paraId="07B2814C" w14:textId="77777777" w:rsidTr="009A055D">
        <w:trPr>
          <w:trHeight w:val="620"/>
        </w:trPr>
        <w:tc>
          <w:tcPr>
            <w:tcW w:w="630" w:type="dxa"/>
            <w:tcBorders>
              <w:top w:val="nil"/>
              <w:left w:val="single" w:sz="4" w:space="0" w:color="333300"/>
              <w:bottom w:val="single" w:sz="4" w:space="0" w:color="333300"/>
              <w:right w:val="single" w:sz="4" w:space="0" w:color="333300"/>
            </w:tcBorders>
            <w:shd w:val="clear" w:color="auto" w:fill="auto"/>
          </w:tcPr>
          <w:p w14:paraId="638B8468" w14:textId="2A339A7B" w:rsidR="00CD36BF" w:rsidRPr="00FD26FA" w:rsidRDefault="00CD36BF" w:rsidP="00CD36BF">
            <w:pPr>
              <w:suppressAutoHyphens/>
              <w:rPr>
                <w:color w:val="000000" w:themeColor="text1"/>
                <w:sz w:val="16"/>
                <w:szCs w:val="16"/>
              </w:rPr>
            </w:pPr>
            <w:r w:rsidRPr="00644EE2">
              <w:rPr>
                <w:color w:val="000000" w:themeColor="text1"/>
                <w:sz w:val="16"/>
                <w:szCs w:val="16"/>
              </w:rPr>
              <w:t>10073</w:t>
            </w:r>
          </w:p>
        </w:tc>
        <w:tc>
          <w:tcPr>
            <w:tcW w:w="1170" w:type="dxa"/>
            <w:tcBorders>
              <w:top w:val="nil"/>
              <w:left w:val="nil"/>
              <w:bottom w:val="single" w:sz="4" w:space="0" w:color="333300"/>
              <w:right w:val="single" w:sz="4" w:space="0" w:color="333300"/>
            </w:tcBorders>
            <w:shd w:val="clear" w:color="auto" w:fill="auto"/>
          </w:tcPr>
          <w:p w14:paraId="7A636AA9" w14:textId="18BA2D7D" w:rsidR="00CD36BF" w:rsidRPr="00FD26FA" w:rsidRDefault="00CD36BF" w:rsidP="00CD36BF">
            <w:pPr>
              <w:suppressAutoHyphens/>
              <w:rPr>
                <w:color w:val="000000" w:themeColor="text1"/>
                <w:sz w:val="16"/>
                <w:szCs w:val="16"/>
              </w:rPr>
            </w:pPr>
            <w:r w:rsidRPr="00644EE2">
              <w:rPr>
                <w:color w:val="000000" w:themeColor="text1"/>
                <w:sz w:val="16"/>
                <w:szCs w:val="16"/>
              </w:rPr>
              <w:t>Thomas Derham</w:t>
            </w:r>
          </w:p>
        </w:tc>
        <w:tc>
          <w:tcPr>
            <w:tcW w:w="900" w:type="dxa"/>
            <w:tcBorders>
              <w:top w:val="nil"/>
              <w:left w:val="nil"/>
              <w:bottom w:val="single" w:sz="4" w:space="0" w:color="333300"/>
              <w:right w:val="single" w:sz="4" w:space="0" w:color="333300"/>
            </w:tcBorders>
            <w:shd w:val="clear" w:color="auto" w:fill="auto"/>
          </w:tcPr>
          <w:p w14:paraId="52FFD047" w14:textId="396FE5DC" w:rsidR="00CD36BF" w:rsidRPr="00FD26FA" w:rsidRDefault="00CD36BF" w:rsidP="00CD36BF">
            <w:pPr>
              <w:suppressAutoHyphens/>
              <w:rPr>
                <w:color w:val="000000" w:themeColor="text1"/>
                <w:sz w:val="16"/>
                <w:szCs w:val="16"/>
              </w:rPr>
            </w:pPr>
            <w:r w:rsidRPr="00644EE2">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3AE60970" w14:textId="14D1ED69" w:rsidR="00CD36BF" w:rsidRPr="00FD26FA" w:rsidRDefault="00CD36BF" w:rsidP="00CD36BF">
            <w:pPr>
              <w:suppressAutoHyphens/>
              <w:rPr>
                <w:color w:val="000000" w:themeColor="text1"/>
                <w:sz w:val="16"/>
                <w:szCs w:val="16"/>
              </w:rPr>
            </w:pPr>
            <w:r w:rsidRPr="00644EE2">
              <w:rPr>
                <w:color w:val="000000" w:themeColor="text1"/>
                <w:sz w:val="16"/>
                <w:szCs w:val="16"/>
              </w:rPr>
              <w:t>426.40</w:t>
            </w:r>
          </w:p>
        </w:tc>
        <w:tc>
          <w:tcPr>
            <w:tcW w:w="3330" w:type="dxa"/>
            <w:tcBorders>
              <w:top w:val="nil"/>
              <w:left w:val="nil"/>
              <w:bottom w:val="single" w:sz="4" w:space="0" w:color="333300"/>
              <w:right w:val="single" w:sz="4" w:space="0" w:color="333300"/>
            </w:tcBorders>
            <w:shd w:val="clear" w:color="auto" w:fill="auto"/>
          </w:tcPr>
          <w:p w14:paraId="2604D8C4" w14:textId="548D895E" w:rsidR="00CD36BF" w:rsidRPr="009F7B27" w:rsidRDefault="00CD36BF" w:rsidP="00CD36BF">
            <w:pPr>
              <w:suppressAutoHyphens/>
              <w:rPr>
                <w:color w:val="000000" w:themeColor="text1"/>
                <w:sz w:val="16"/>
                <w:szCs w:val="16"/>
              </w:rPr>
            </w:pPr>
            <w:r w:rsidRPr="00644EE2">
              <w:rPr>
                <w:color w:val="000000" w:themeColor="text1"/>
                <w:sz w:val="16"/>
                <w:szCs w:val="16"/>
              </w:rPr>
              <w:t xml:space="preserve">There is no need to disallow inclusion of all other optional fields in BSS Transition Management Request frame when used for link removal. </w:t>
            </w:r>
            <w:proofErr w:type="gramStart"/>
            <w:r w:rsidRPr="00644EE2">
              <w:rPr>
                <w:color w:val="000000" w:themeColor="text1"/>
                <w:sz w:val="16"/>
                <w:szCs w:val="16"/>
              </w:rPr>
              <w:t>In particular, it</w:t>
            </w:r>
            <w:proofErr w:type="gramEnd"/>
            <w:r w:rsidRPr="00644EE2">
              <w:rPr>
                <w:color w:val="000000" w:themeColor="text1"/>
                <w:sz w:val="16"/>
                <w:szCs w:val="16"/>
              </w:rPr>
              <w:t xml:space="preserve"> may be useful to include one or more BSS Transition Candidate List entries to recommend other candidate APs or MLDs that the STA might prefer to roam to while the link of the currently associated MLD is down.</w:t>
            </w:r>
          </w:p>
        </w:tc>
        <w:tc>
          <w:tcPr>
            <w:tcW w:w="1753" w:type="dxa"/>
            <w:tcBorders>
              <w:top w:val="nil"/>
              <w:left w:val="nil"/>
              <w:bottom w:val="single" w:sz="4" w:space="0" w:color="333300"/>
              <w:right w:val="single" w:sz="4" w:space="0" w:color="333300"/>
            </w:tcBorders>
            <w:shd w:val="clear" w:color="auto" w:fill="auto"/>
          </w:tcPr>
          <w:p w14:paraId="22FCB132" w14:textId="54DBCC24" w:rsidR="00CD36BF" w:rsidRPr="00FD26FA" w:rsidRDefault="00CD36BF" w:rsidP="00CD36BF">
            <w:pPr>
              <w:suppressAutoHyphens/>
              <w:rPr>
                <w:color w:val="000000" w:themeColor="text1"/>
                <w:sz w:val="16"/>
                <w:szCs w:val="16"/>
              </w:rPr>
            </w:pPr>
            <w:r w:rsidRPr="00644EE2">
              <w:rPr>
                <w:color w:val="000000" w:themeColor="text1"/>
                <w:sz w:val="16"/>
                <w:szCs w:val="16"/>
              </w:rPr>
              <w:t>Allow BSS Transition Candidate List Entries field to be included (also consider if there are use cases for other optional fields)</w:t>
            </w:r>
          </w:p>
        </w:tc>
        <w:tc>
          <w:tcPr>
            <w:tcW w:w="2207" w:type="dxa"/>
            <w:tcBorders>
              <w:top w:val="nil"/>
              <w:left w:val="nil"/>
              <w:bottom w:val="single" w:sz="4" w:space="0" w:color="333300"/>
              <w:right w:val="single" w:sz="4" w:space="0" w:color="333300"/>
            </w:tcBorders>
          </w:tcPr>
          <w:p w14:paraId="677504B9" w14:textId="77777777" w:rsidR="00CD36BF" w:rsidRPr="001C7122" w:rsidRDefault="00CD36BF" w:rsidP="00CD36BF">
            <w:pPr>
              <w:suppressAutoHyphens/>
              <w:rPr>
                <w:color w:val="000000" w:themeColor="text1"/>
                <w:sz w:val="16"/>
                <w:szCs w:val="16"/>
              </w:rPr>
            </w:pPr>
            <w:r>
              <w:rPr>
                <w:color w:val="000000" w:themeColor="text1"/>
                <w:sz w:val="16"/>
                <w:szCs w:val="16"/>
              </w:rPr>
              <w:t>Revised</w:t>
            </w:r>
          </w:p>
          <w:p w14:paraId="2FB65D75" w14:textId="77777777" w:rsidR="00CD36BF" w:rsidRDefault="00CD36BF" w:rsidP="00CD36BF">
            <w:pPr>
              <w:suppressAutoHyphens/>
              <w:rPr>
                <w:color w:val="000000" w:themeColor="text1"/>
                <w:sz w:val="16"/>
                <w:szCs w:val="16"/>
              </w:rPr>
            </w:pPr>
            <w:r>
              <w:rPr>
                <w:bCs/>
                <w:sz w:val="16"/>
                <w:szCs w:val="16"/>
              </w:rPr>
              <w:t xml:space="preserve">Agree in principle. Text has been added to support optionally sending </w:t>
            </w:r>
            <w:r w:rsidRPr="00644EE2">
              <w:rPr>
                <w:color w:val="000000" w:themeColor="text1"/>
                <w:sz w:val="16"/>
                <w:szCs w:val="16"/>
              </w:rPr>
              <w:t>BSS Transition Candidate List entries</w:t>
            </w:r>
            <w:r>
              <w:rPr>
                <w:color w:val="000000" w:themeColor="text1"/>
                <w:sz w:val="16"/>
                <w:szCs w:val="16"/>
              </w:rPr>
              <w:t xml:space="preserve"> in the BTM.</w:t>
            </w:r>
          </w:p>
          <w:p w14:paraId="53268469" w14:textId="0C9627BD" w:rsidR="00CD36BF" w:rsidRDefault="00CD36BF" w:rsidP="00CD36B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#10073 in 22/</w:t>
            </w:r>
            <w:r w:rsidR="007D6F35">
              <w:rPr>
                <w:b/>
                <w:sz w:val="16"/>
                <w:szCs w:val="16"/>
              </w:rPr>
              <w:t>1838r0</w:t>
            </w:r>
            <w:r>
              <w:rPr>
                <w:b/>
                <w:sz w:val="16"/>
                <w:szCs w:val="16"/>
              </w:rPr>
              <w:t>.</w:t>
            </w:r>
          </w:p>
        </w:tc>
      </w:tr>
      <w:tr w:rsidR="00CD36BF" w:rsidRPr="00AE28EC" w14:paraId="48AF7CDB" w14:textId="518516EE" w:rsidTr="00E83BE4">
        <w:trPr>
          <w:trHeight w:val="1682"/>
        </w:trPr>
        <w:tc>
          <w:tcPr>
            <w:tcW w:w="630" w:type="dxa"/>
            <w:tcBorders>
              <w:top w:val="nil"/>
              <w:left w:val="single" w:sz="4" w:space="0" w:color="333300"/>
              <w:bottom w:val="single" w:sz="4" w:space="0" w:color="333300"/>
              <w:right w:val="single" w:sz="4" w:space="0" w:color="333300"/>
            </w:tcBorders>
            <w:shd w:val="clear" w:color="auto" w:fill="auto"/>
          </w:tcPr>
          <w:p w14:paraId="3536A108" w14:textId="0F3357A0" w:rsidR="00CD36BF" w:rsidRPr="00AE28EC" w:rsidRDefault="00CD36BF" w:rsidP="00CD36BF">
            <w:pPr>
              <w:suppressAutoHyphens/>
              <w:rPr>
                <w:color w:val="000000" w:themeColor="text1"/>
                <w:sz w:val="16"/>
                <w:szCs w:val="16"/>
              </w:rPr>
            </w:pPr>
            <w:r w:rsidRPr="00644EE2">
              <w:rPr>
                <w:color w:val="000000" w:themeColor="text1"/>
                <w:sz w:val="16"/>
                <w:szCs w:val="16"/>
              </w:rPr>
              <w:t>10095</w:t>
            </w:r>
          </w:p>
        </w:tc>
        <w:tc>
          <w:tcPr>
            <w:tcW w:w="1170" w:type="dxa"/>
            <w:tcBorders>
              <w:top w:val="nil"/>
              <w:left w:val="nil"/>
              <w:bottom w:val="single" w:sz="4" w:space="0" w:color="333300"/>
              <w:right w:val="single" w:sz="4" w:space="0" w:color="333300"/>
            </w:tcBorders>
            <w:shd w:val="clear" w:color="auto" w:fill="auto"/>
          </w:tcPr>
          <w:p w14:paraId="0BCC6F4D" w14:textId="3FB540BC" w:rsidR="00CD36BF" w:rsidRPr="00AE28EC" w:rsidRDefault="00CD36BF" w:rsidP="00CD36BF">
            <w:pPr>
              <w:suppressAutoHyphens/>
              <w:rPr>
                <w:color w:val="000000" w:themeColor="text1"/>
                <w:sz w:val="16"/>
                <w:szCs w:val="16"/>
              </w:rPr>
            </w:pPr>
            <w:proofErr w:type="spellStart"/>
            <w:r w:rsidRPr="00644EE2">
              <w:rPr>
                <w:color w:val="000000" w:themeColor="text1"/>
                <w:sz w:val="16"/>
                <w:szCs w:val="16"/>
              </w:rPr>
              <w:t>Yiqing</w:t>
            </w:r>
            <w:proofErr w:type="spellEnd"/>
            <w:r w:rsidRPr="00644EE2">
              <w:rPr>
                <w:color w:val="000000" w:themeColor="text1"/>
                <w:sz w:val="16"/>
                <w:szCs w:val="16"/>
              </w:rPr>
              <w:t xml:space="preserve"> Li</w:t>
            </w:r>
          </w:p>
        </w:tc>
        <w:tc>
          <w:tcPr>
            <w:tcW w:w="900" w:type="dxa"/>
            <w:tcBorders>
              <w:top w:val="nil"/>
              <w:left w:val="nil"/>
              <w:bottom w:val="single" w:sz="4" w:space="0" w:color="333300"/>
              <w:right w:val="single" w:sz="4" w:space="0" w:color="333300"/>
            </w:tcBorders>
            <w:shd w:val="clear" w:color="auto" w:fill="auto"/>
          </w:tcPr>
          <w:p w14:paraId="3CD683B6" w14:textId="27813B33" w:rsidR="00CD36BF" w:rsidRPr="00AE28EC" w:rsidRDefault="00CD36BF" w:rsidP="00CD36BF">
            <w:pPr>
              <w:suppressAutoHyphens/>
              <w:rPr>
                <w:color w:val="000000" w:themeColor="text1"/>
                <w:sz w:val="16"/>
                <w:szCs w:val="16"/>
              </w:rPr>
            </w:pPr>
            <w:r w:rsidRPr="00644EE2">
              <w:rPr>
                <w:color w:val="000000" w:themeColor="text1"/>
                <w:sz w:val="16"/>
                <w:szCs w:val="16"/>
              </w:rPr>
              <w:t>35.3.6</w:t>
            </w:r>
          </w:p>
        </w:tc>
        <w:tc>
          <w:tcPr>
            <w:tcW w:w="720" w:type="dxa"/>
            <w:tcBorders>
              <w:top w:val="nil"/>
              <w:left w:val="nil"/>
              <w:bottom w:val="single" w:sz="4" w:space="0" w:color="333300"/>
              <w:right w:val="single" w:sz="4" w:space="0" w:color="333300"/>
            </w:tcBorders>
            <w:shd w:val="clear" w:color="auto" w:fill="auto"/>
          </w:tcPr>
          <w:p w14:paraId="0C87B370" w14:textId="23C8D145" w:rsidR="00CD36BF" w:rsidRPr="00AE28EC" w:rsidRDefault="00CD36BF" w:rsidP="00CD36BF">
            <w:pPr>
              <w:suppressAutoHyphens/>
              <w:rPr>
                <w:color w:val="000000" w:themeColor="text1"/>
                <w:sz w:val="16"/>
                <w:szCs w:val="16"/>
              </w:rPr>
            </w:pPr>
            <w:r w:rsidRPr="00644EE2">
              <w:rPr>
                <w:color w:val="000000" w:themeColor="text1"/>
                <w:sz w:val="16"/>
                <w:szCs w:val="16"/>
              </w:rPr>
              <w:t>425.38</w:t>
            </w:r>
          </w:p>
        </w:tc>
        <w:tc>
          <w:tcPr>
            <w:tcW w:w="3330" w:type="dxa"/>
            <w:tcBorders>
              <w:top w:val="nil"/>
              <w:left w:val="nil"/>
              <w:bottom w:val="single" w:sz="4" w:space="0" w:color="333300"/>
              <w:right w:val="single" w:sz="4" w:space="0" w:color="333300"/>
            </w:tcBorders>
            <w:shd w:val="clear" w:color="auto" w:fill="auto"/>
          </w:tcPr>
          <w:p w14:paraId="4CFB8CC1" w14:textId="6A111151" w:rsidR="00CD36BF" w:rsidRPr="00AE28EC" w:rsidRDefault="00CD36BF" w:rsidP="00CD36BF">
            <w:pPr>
              <w:suppressAutoHyphens/>
              <w:rPr>
                <w:color w:val="000000" w:themeColor="text1"/>
                <w:sz w:val="16"/>
                <w:szCs w:val="16"/>
              </w:rPr>
            </w:pPr>
            <w:r w:rsidRPr="00644EE2">
              <w:rPr>
                <w:color w:val="000000" w:themeColor="text1"/>
                <w:sz w:val="16"/>
                <w:szCs w:val="16"/>
              </w:rPr>
              <w:t>Add AID reassignment procedure after ML reconfiguration</w:t>
            </w:r>
          </w:p>
        </w:tc>
        <w:tc>
          <w:tcPr>
            <w:tcW w:w="1753" w:type="dxa"/>
            <w:tcBorders>
              <w:top w:val="nil"/>
              <w:left w:val="nil"/>
              <w:bottom w:val="single" w:sz="4" w:space="0" w:color="333300"/>
              <w:right w:val="single" w:sz="4" w:space="0" w:color="333300"/>
            </w:tcBorders>
            <w:shd w:val="clear" w:color="auto" w:fill="auto"/>
          </w:tcPr>
          <w:p w14:paraId="6953A360" w14:textId="2BD234AE" w:rsidR="00CD36BF" w:rsidRPr="00AE28EC" w:rsidRDefault="00CD36BF" w:rsidP="00CD36BF">
            <w:pPr>
              <w:suppressAutoHyphens/>
              <w:rPr>
                <w:color w:val="000000" w:themeColor="text1"/>
                <w:sz w:val="16"/>
                <w:szCs w:val="16"/>
              </w:rPr>
            </w:pPr>
            <w:r w:rsidRPr="00644EE2">
              <w:rPr>
                <w:color w:val="000000" w:themeColor="text1"/>
                <w:sz w:val="16"/>
                <w:szCs w:val="16"/>
              </w:rPr>
              <w:t>As commented</w:t>
            </w:r>
          </w:p>
        </w:tc>
        <w:tc>
          <w:tcPr>
            <w:tcW w:w="2207" w:type="dxa"/>
            <w:tcBorders>
              <w:top w:val="nil"/>
              <w:left w:val="nil"/>
              <w:bottom w:val="single" w:sz="4" w:space="0" w:color="333300"/>
              <w:right w:val="single" w:sz="4" w:space="0" w:color="333300"/>
            </w:tcBorders>
          </w:tcPr>
          <w:p w14:paraId="1A8A8CB8" w14:textId="77777777" w:rsidR="00CD36BF" w:rsidRDefault="00CD36BF" w:rsidP="00CD36BF">
            <w:pPr>
              <w:suppressAutoHyphens/>
              <w:rPr>
                <w:color w:val="000000" w:themeColor="text1"/>
                <w:sz w:val="16"/>
                <w:szCs w:val="16"/>
              </w:rPr>
            </w:pPr>
            <w:r>
              <w:rPr>
                <w:color w:val="000000" w:themeColor="text1"/>
                <w:sz w:val="16"/>
                <w:szCs w:val="16"/>
              </w:rPr>
              <w:t>Rejected</w:t>
            </w:r>
          </w:p>
          <w:p w14:paraId="79CD9375" w14:textId="69AC279E" w:rsidR="00CD36BF" w:rsidRPr="00AE28EC" w:rsidRDefault="00CD36BF" w:rsidP="00CD36BF">
            <w:pPr>
              <w:suppressAutoHyphens/>
              <w:rPr>
                <w:color w:val="000000" w:themeColor="text1"/>
                <w:sz w:val="16"/>
                <w:szCs w:val="16"/>
              </w:rPr>
            </w:pPr>
            <w:r>
              <w:rPr>
                <w:color w:val="000000" w:themeColor="text1"/>
                <w:sz w:val="16"/>
                <w:szCs w:val="16"/>
              </w:rPr>
              <w:t xml:space="preserve">It is not clear from CID description why AID reassignment is needed </w:t>
            </w:r>
            <w:r w:rsidR="00333A1A">
              <w:rPr>
                <w:color w:val="000000" w:themeColor="text1"/>
                <w:sz w:val="16"/>
                <w:szCs w:val="16"/>
              </w:rPr>
              <w:t>after</w:t>
            </w:r>
            <w:r>
              <w:rPr>
                <w:color w:val="000000" w:themeColor="text1"/>
                <w:sz w:val="16"/>
                <w:szCs w:val="16"/>
              </w:rPr>
              <w:t xml:space="preserve"> ML reconfiguration and what issue </w:t>
            </w:r>
            <w:r w:rsidR="00C53EB5">
              <w:rPr>
                <w:color w:val="000000" w:themeColor="text1"/>
                <w:sz w:val="16"/>
                <w:szCs w:val="16"/>
              </w:rPr>
              <w:t>need to</w:t>
            </w:r>
            <w:r>
              <w:rPr>
                <w:color w:val="000000" w:themeColor="text1"/>
                <w:sz w:val="16"/>
                <w:szCs w:val="16"/>
              </w:rPr>
              <w:t xml:space="preserve"> be addressed.</w:t>
            </w:r>
          </w:p>
        </w:tc>
      </w:tr>
      <w:tr w:rsidR="00CD36BF" w:rsidRPr="00AE28EC" w14:paraId="75CB5EEA" w14:textId="702F3A6E" w:rsidTr="00AE26FD">
        <w:trPr>
          <w:trHeight w:val="908"/>
        </w:trPr>
        <w:tc>
          <w:tcPr>
            <w:tcW w:w="630" w:type="dxa"/>
            <w:tcBorders>
              <w:top w:val="nil"/>
              <w:left w:val="single" w:sz="4" w:space="0" w:color="333300"/>
              <w:bottom w:val="single" w:sz="4" w:space="0" w:color="333300"/>
              <w:right w:val="single" w:sz="4" w:space="0" w:color="333300"/>
            </w:tcBorders>
            <w:shd w:val="clear" w:color="auto" w:fill="auto"/>
          </w:tcPr>
          <w:p w14:paraId="12E01A3A" w14:textId="3A3BD266" w:rsidR="00CD36BF" w:rsidRPr="00AE28EC" w:rsidRDefault="00CD36BF" w:rsidP="00CD36BF">
            <w:pPr>
              <w:suppressAutoHyphens/>
              <w:rPr>
                <w:color w:val="000000" w:themeColor="text1"/>
                <w:sz w:val="16"/>
                <w:szCs w:val="16"/>
              </w:rPr>
            </w:pPr>
            <w:r w:rsidRPr="00644EE2">
              <w:rPr>
                <w:color w:val="000000" w:themeColor="text1"/>
                <w:sz w:val="16"/>
                <w:szCs w:val="16"/>
              </w:rPr>
              <w:t>10633</w:t>
            </w:r>
          </w:p>
        </w:tc>
        <w:tc>
          <w:tcPr>
            <w:tcW w:w="1170" w:type="dxa"/>
            <w:tcBorders>
              <w:top w:val="nil"/>
              <w:left w:val="nil"/>
              <w:bottom w:val="single" w:sz="4" w:space="0" w:color="333300"/>
              <w:right w:val="single" w:sz="4" w:space="0" w:color="333300"/>
            </w:tcBorders>
            <w:shd w:val="clear" w:color="auto" w:fill="auto"/>
          </w:tcPr>
          <w:p w14:paraId="3A5AD31A" w14:textId="24036F12" w:rsidR="00CD36BF" w:rsidRPr="00AE28EC" w:rsidRDefault="00CD36BF" w:rsidP="00CD36BF">
            <w:pPr>
              <w:suppressAutoHyphens/>
              <w:rPr>
                <w:color w:val="000000" w:themeColor="text1"/>
                <w:sz w:val="16"/>
                <w:szCs w:val="16"/>
              </w:rPr>
            </w:pPr>
            <w:r w:rsidRPr="00644EE2">
              <w:rPr>
                <w:color w:val="000000" w:themeColor="text1"/>
                <w:sz w:val="16"/>
                <w:szCs w:val="16"/>
              </w:rPr>
              <w:t>Abhishek Patil</w:t>
            </w:r>
          </w:p>
        </w:tc>
        <w:tc>
          <w:tcPr>
            <w:tcW w:w="900" w:type="dxa"/>
            <w:tcBorders>
              <w:top w:val="nil"/>
              <w:left w:val="nil"/>
              <w:bottom w:val="single" w:sz="4" w:space="0" w:color="333300"/>
              <w:right w:val="single" w:sz="4" w:space="0" w:color="333300"/>
            </w:tcBorders>
            <w:shd w:val="clear" w:color="auto" w:fill="auto"/>
          </w:tcPr>
          <w:p w14:paraId="4961507B" w14:textId="32C8BB1D" w:rsidR="00CD36BF" w:rsidRPr="00AE28EC" w:rsidRDefault="00CD36BF" w:rsidP="00CD36BF">
            <w:pPr>
              <w:suppressAutoHyphens/>
              <w:rPr>
                <w:color w:val="000000" w:themeColor="text1"/>
                <w:sz w:val="16"/>
                <w:szCs w:val="16"/>
              </w:rPr>
            </w:pPr>
            <w:r w:rsidRPr="00644EE2">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355955D4" w14:textId="59BF1C81" w:rsidR="00CD36BF" w:rsidRPr="00AE28EC" w:rsidRDefault="00CD36BF" w:rsidP="00CD36BF">
            <w:pPr>
              <w:suppressAutoHyphens/>
              <w:rPr>
                <w:color w:val="000000" w:themeColor="text1"/>
                <w:sz w:val="16"/>
                <w:szCs w:val="16"/>
              </w:rPr>
            </w:pPr>
            <w:r w:rsidRPr="00644EE2">
              <w:rPr>
                <w:color w:val="000000" w:themeColor="text1"/>
                <w:sz w:val="16"/>
                <w:szCs w:val="16"/>
              </w:rPr>
              <w:t>425.56</w:t>
            </w:r>
          </w:p>
        </w:tc>
        <w:tc>
          <w:tcPr>
            <w:tcW w:w="3330" w:type="dxa"/>
            <w:tcBorders>
              <w:top w:val="nil"/>
              <w:left w:val="nil"/>
              <w:bottom w:val="single" w:sz="4" w:space="0" w:color="333300"/>
              <w:right w:val="single" w:sz="4" w:space="0" w:color="333300"/>
            </w:tcBorders>
            <w:shd w:val="clear" w:color="auto" w:fill="auto"/>
          </w:tcPr>
          <w:p w14:paraId="3F3E6302" w14:textId="13B559F5" w:rsidR="00CD36BF" w:rsidRPr="00AE28EC" w:rsidRDefault="00CD36BF" w:rsidP="00CD36BF">
            <w:pPr>
              <w:suppressAutoHyphens/>
              <w:rPr>
                <w:color w:val="000000" w:themeColor="text1"/>
                <w:sz w:val="16"/>
                <w:szCs w:val="16"/>
              </w:rPr>
            </w:pPr>
            <w:r w:rsidRPr="00644EE2">
              <w:rPr>
                <w:color w:val="000000" w:themeColor="text1"/>
                <w:sz w:val="16"/>
                <w:szCs w:val="16"/>
              </w:rPr>
              <w:t xml:space="preserve">In order to keep the link IDs continuous, an AP MLD must assign the same Link ID to an AP that is being </w:t>
            </w:r>
            <w:proofErr w:type="gramStart"/>
            <w:r w:rsidRPr="00644EE2">
              <w:rPr>
                <w:color w:val="000000" w:themeColor="text1"/>
                <w:sz w:val="16"/>
                <w:szCs w:val="16"/>
              </w:rPr>
              <w:t>added,</w:t>
            </w:r>
            <w:proofErr w:type="gramEnd"/>
            <w:r w:rsidRPr="00644EE2">
              <w:rPr>
                <w:color w:val="000000" w:themeColor="text1"/>
                <w:sz w:val="16"/>
                <w:szCs w:val="16"/>
              </w:rPr>
              <w:t xml:space="preserve"> to the same channel as before if that AP was previously affiliated with the AP MLD and was removed as part of the ML reconfiguration procedure. This will also conform to the definition of link ID (tuple consisting of BSSID, Channel, Op Class).</w:t>
            </w:r>
          </w:p>
        </w:tc>
        <w:tc>
          <w:tcPr>
            <w:tcW w:w="1753" w:type="dxa"/>
            <w:tcBorders>
              <w:top w:val="nil"/>
              <w:left w:val="nil"/>
              <w:bottom w:val="single" w:sz="4" w:space="0" w:color="333300"/>
              <w:right w:val="single" w:sz="4" w:space="0" w:color="333300"/>
            </w:tcBorders>
            <w:shd w:val="clear" w:color="auto" w:fill="auto"/>
          </w:tcPr>
          <w:p w14:paraId="57691805" w14:textId="2F48BE5B" w:rsidR="00CD36BF" w:rsidRPr="00AE28EC" w:rsidRDefault="00CD36BF" w:rsidP="00CD36BF">
            <w:pPr>
              <w:suppressAutoHyphens/>
              <w:rPr>
                <w:color w:val="000000" w:themeColor="text1"/>
                <w:sz w:val="16"/>
                <w:szCs w:val="16"/>
              </w:rPr>
            </w:pPr>
            <w:r w:rsidRPr="00644EE2">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660D3C06" w14:textId="006E6701" w:rsidR="00CD36BF" w:rsidRDefault="00CD36BF" w:rsidP="00CD36BF">
            <w:pPr>
              <w:suppressAutoHyphens/>
              <w:rPr>
                <w:color w:val="000000" w:themeColor="text1"/>
                <w:sz w:val="16"/>
                <w:szCs w:val="16"/>
              </w:rPr>
            </w:pPr>
            <w:r>
              <w:rPr>
                <w:color w:val="000000" w:themeColor="text1"/>
                <w:sz w:val="16"/>
                <w:szCs w:val="16"/>
              </w:rPr>
              <w:t>Revised</w:t>
            </w:r>
          </w:p>
          <w:p w14:paraId="3021A8A6" w14:textId="19B96111" w:rsidR="00CD36BF" w:rsidRDefault="00CD36BF" w:rsidP="00CD36BF">
            <w:pPr>
              <w:suppressAutoHyphens/>
              <w:rPr>
                <w:color w:val="000000" w:themeColor="text1"/>
                <w:sz w:val="16"/>
                <w:szCs w:val="16"/>
              </w:rPr>
            </w:pPr>
            <w:r>
              <w:rPr>
                <w:color w:val="000000" w:themeColor="text1"/>
                <w:sz w:val="16"/>
                <w:szCs w:val="16"/>
              </w:rPr>
              <w:t xml:space="preserve">It may not be possible to reassign the same Link ID when an AP is added back, because the AP MLD could </w:t>
            </w:r>
            <w:r w:rsidR="00B61DB0">
              <w:rPr>
                <w:color w:val="000000" w:themeColor="text1"/>
                <w:sz w:val="16"/>
                <w:szCs w:val="16"/>
              </w:rPr>
              <w:t xml:space="preserve">have </w:t>
            </w:r>
            <w:r>
              <w:rPr>
                <w:color w:val="000000" w:themeColor="text1"/>
                <w:sz w:val="16"/>
                <w:szCs w:val="16"/>
              </w:rPr>
              <w:t>reassign</w:t>
            </w:r>
            <w:r w:rsidR="00B61DB0">
              <w:rPr>
                <w:color w:val="000000" w:themeColor="text1"/>
                <w:sz w:val="16"/>
                <w:szCs w:val="16"/>
              </w:rPr>
              <w:t>ed</w:t>
            </w:r>
            <w:r>
              <w:rPr>
                <w:color w:val="000000" w:themeColor="text1"/>
                <w:sz w:val="16"/>
                <w:szCs w:val="16"/>
              </w:rPr>
              <w:t xml:space="preserve"> that Link ID to another </w:t>
            </w:r>
            <w:r w:rsidR="00AE26FD">
              <w:rPr>
                <w:color w:val="000000" w:themeColor="text1"/>
                <w:sz w:val="16"/>
                <w:szCs w:val="16"/>
              </w:rPr>
              <w:t xml:space="preserve">added </w:t>
            </w:r>
            <w:r>
              <w:rPr>
                <w:color w:val="000000" w:themeColor="text1"/>
                <w:sz w:val="16"/>
                <w:szCs w:val="16"/>
              </w:rPr>
              <w:t>affiliated AP. It is possible for the AP MLD to assign smallest available Link ID when an AP is added so that the largest assigned Link I</w:t>
            </w:r>
            <w:r w:rsidR="00785838">
              <w:rPr>
                <w:color w:val="000000" w:themeColor="text1"/>
                <w:sz w:val="16"/>
                <w:szCs w:val="16"/>
              </w:rPr>
              <w:t>D</w:t>
            </w:r>
            <w:r>
              <w:rPr>
                <w:color w:val="000000" w:themeColor="text1"/>
                <w:sz w:val="16"/>
                <w:szCs w:val="16"/>
              </w:rPr>
              <w:t xml:space="preserve"> is kept as small as possible. Added a </w:t>
            </w:r>
            <w:r w:rsidR="00AB2E10">
              <w:rPr>
                <w:color w:val="000000" w:themeColor="text1"/>
                <w:sz w:val="16"/>
                <w:szCs w:val="16"/>
              </w:rPr>
              <w:t>note</w:t>
            </w:r>
            <w:r>
              <w:rPr>
                <w:color w:val="000000" w:themeColor="text1"/>
                <w:sz w:val="16"/>
                <w:szCs w:val="16"/>
              </w:rPr>
              <w:t xml:space="preserve"> for this.</w:t>
            </w:r>
          </w:p>
          <w:p w14:paraId="5EE17BE1" w14:textId="676A07EB" w:rsidR="00CD36BF" w:rsidRPr="00AE28EC" w:rsidRDefault="00CD36BF" w:rsidP="00CD36B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#10633 in 22/</w:t>
            </w:r>
            <w:r w:rsidR="007D6F35">
              <w:rPr>
                <w:b/>
                <w:sz w:val="16"/>
                <w:szCs w:val="16"/>
              </w:rPr>
              <w:t>1838r0</w:t>
            </w:r>
            <w:r>
              <w:rPr>
                <w:b/>
                <w:sz w:val="16"/>
                <w:szCs w:val="16"/>
              </w:rPr>
              <w:t>.</w:t>
            </w:r>
          </w:p>
        </w:tc>
      </w:tr>
      <w:tr w:rsidR="00CD36BF" w:rsidRPr="00AE28EC" w14:paraId="34D1C086" w14:textId="77777777" w:rsidTr="009A055D">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56975C91" w14:textId="14BB854C" w:rsidR="00CD36BF" w:rsidRPr="00F40CDD" w:rsidRDefault="00CD36BF" w:rsidP="00CD36BF">
            <w:pPr>
              <w:suppressAutoHyphens/>
              <w:rPr>
                <w:color w:val="000000" w:themeColor="text1"/>
                <w:sz w:val="16"/>
                <w:szCs w:val="16"/>
              </w:rPr>
            </w:pPr>
            <w:r w:rsidRPr="00644EE2">
              <w:rPr>
                <w:color w:val="000000" w:themeColor="text1"/>
                <w:sz w:val="16"/>
                <w:szCs w:val="16"/>
              </w:rPr>
              <w:t>10634</w:t>
            </w:r>
          </w:p>
        </w:tc>
        <w:tc>
          <w:tcPr>
            <w:tcW w:w="1170" w:type="dxa"/>
            <w:tcBorders>
              <w:top w:val="nil"/>
              <w:left w:val="nil"/>
              <w:bottom w:val="single" w:sz="4" w:space="0" w:color="333300"/>
              <w:right w:val="single" w:sz="4" w:space="0" w:color="333300"/>
            </w:tcBorders>
            <w:shd w:val="clear" w:color="auto" w:fill="auto"/>
          </w:tcPr>
          <w:p w14:paraId="07C70DB5" w14:textId="78F57F16" w:rsidR="00CD36BF" w:rsidRPr="00F40CDD" w:rsidRDefault="00CD36BF" w:rsidP="00CD36BF">
            <w:pPr>
              <w:suppressAutoHyphens/>
              <w:rPr>
                <w:color w:val="000000" w:themeColor="text1"/>
                <w:sz w:val="16"/>
                <w:szCs w:val="16"/>
              </w:rPr>
            </w:pPr>
            <w:r w:rsidRPr="00644EE2">
              <w:rPr>
                <w:color w:val="000000" w:themeColor="text1"/>
                <w:sz w:val="16"/>
                <w:szCs w:val="16"/>
              </w:rPr>
              <w:t>Abhishek Patil</w:t>
            </w:r>
          </w:p>
        </w:tc>
        <w:tc>
          <w:tcPr>
            <w:tcW w:w="900" w:type="dxa"/>
            <w:tcBorders>
              <w:top w:val="nil"/>
              <w:left w:val="nil"/>
              <w:bottom w:val="single" w:sz="4" w:space="0" w:color="333300"/>
              <w:right w:val="single" w:sz="4" w:space="0" w:color="333300"/>
            </w:tcBorders>
            <w:shd w:val="clear" w:color="auto" w:fill="auto"/>
          </w:tcPr>
          <w:p w14:paraId="7A6582DC" w14:textId="7D195DF5" w:rsidR="00CD36BF" w:rsidRPr="00F40CDD" w:rsidRDefault="00CD36BF" w:rsidP="00CD36BF">
            <w:pPr>
              <w:suppressAutoHyphens/>
              <w:rPr>
                <w:color w:val="000000" w:themeColor="text1"/>
                <w:sz w:val="16"/>
                <w:szCs w:val="16"/>
              </w:rPr>
            </w:pPr>
            <w:r w:rsidRPr="00644EE2">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235A3546" w14:textId="513680A8" w:rsidR="00CD36BF" w:rsidRPr="00F40CDD" w:rsidRDefault="00CD36BF" w:rsidP="00CD36BF">
            <w:pPr>
              <w:suppressAutoHyphens/>
              <w:rPr>
                <w:color w:val="000000" w:themeColor="text1"/>
                <w:sz w:val="16"/>
                <w:szCs w:val="16"/>
              </w:rPr>
            </w:pPr>
            <w:r w:rsidRPr="00644EE2">
              <w:rPr>
                <w:color w:val="000000" w:themeColor="text1"/>
                <w:sz w:val="16"/>
                <w:szCs w:val="16"/>
              </w:rPr>
              <w:t>426.03</w:t>
            </w:r>
          </w:p>
        </w:tc>
        <w:tc>
          <w:tcPr>
            <w:tcW w:w="3330" w:type="dxa"/>
            <w:tcBorders>
              <w:top w:val="nil"/>
              <w:left w:val="nil"/>
              <w:bottom w:val="single" w:sz="4" w:space="0" w:color="333300"/>
              <w:right w:val="single" w:sz="4" w:space="0" w:color="333300"/>
            </w:tcBorders>
            <w:shd w:val="clear" w:color="auto" w:fill="auto"/>
          </w:tcPr>
          <w:p w14:paraId="56BA81F0" w14:textId="32F2823A" w:rsidR="00CD36BF" w:rsidRPr="00F40CDD" w:rsidRDefault="00CD36BF" w:rsidP="00CD36BF">
            <w:pPr>
              <w:suppressAutoHyphens/>
              <w:rPr>
                <w:color w:val="000000" w:themeColor="text1"/>
                <w:sz w:val="16"/>
                <w:szCs w:val="16"/>
              </w:rPr>
            </w:pPr>
            <w:r w:rsidRPr="00644EE2">
              <w:rPr>
                <w:color w:val="000000" w:themeColor="text1"/>
                <w:sz w:val="16"/>
                <w:szCs w:val="16"/>
              </w:rPr>
              <w:t xml:space="preserve">Typically on the client side, there can be a lag between discovery and association. During ML (re)setup is possible that a non-AP MLD, in its (re)association request frame, requests an </w:t>
            </w:r>
            <w:r w:rsidRPr="00644EE2">
              <w:rPr>
                <w:color w:val="000000" w:themeColor="text1"/>
                <w:sz w:val="16"/>
                <w:szCs w:val="16"/>
              </w:rPr>
              <w:lastRenderedPageBreak/>
              <w:t>affiliated AP that will be removed as part of ML Reconfiguration procedure.</w:t>
            </w:r>
          </w:p>
        </w:tc>
        <w:tc>
          <w:tcPr>
            <w:tcW w:w="1753" w:type="dxa"/>
            <w:tcBorders>
              <w:top w:val="nil"/>
              <w:left w:val="nil"/>
              <w:bottom w:val="single" w:sz="4" w:space="0" w:color="333300"/>
              <w:right w:val="single" w:sz="4" w:space="0" w:color="333300"/>
            </w:tcBorders>
            <w:shd w:val="clear" w:color="auto" w:fill="auto"/>
          </w:tcPr>
          <w:p w14:paraId="4C17C747" w14:textId="1C7AB2B4" w:rsidR="00CD36BF" w:rsidRPr="00F40CDD" w:rsidRDefault="00CD36BF" w:rsidP="00CD36BF">
            <w:pPr>
              <w:suppressAutoHyphens/>
              <w:rPr>
                <w:color w:val="000000" w:themeColor="text1"/>
                <w:sz w:val="16"/>
                <w:szCs w:val="16"/>
              </w:rPr>
            </w:pPr>
            <w:r w:rsidRPr="00644EE2">
              <w:rPr>
                <w:color w:val="000000" w:themeColor="text1"/>
                <w:sz w:val="16"/>
                <w:szCs w:val="16"/>
              </w:rPr>
              <w:lastRenderedPageBreak/>
              <w:t>Provide a Status Code value for rejecting the inclusion of such an AP in the ML setup</w:t>
            </w:r>
          </w:p>
        </w:tc>
        <w:tc>
          <w:tcPr>
            <w:tcW w:w="2207" w:type="dxa"/>
            <w:tcBorders>
              <w:top w:val="nil"/>
              <w:left w:val="nil"/>
              <w:bottom w:val="single" w:sz="4" w:space="0" w:color="333300"/>
              <w:right w:val="single" w:sz="4" w:space="0" w:color="333300"/>
            </w:tcBorders>
          </w:tcPr>
          <w:p w14:paraId="455A6128" w14:textId="77777777" w:rsidR="00CD36BF" w:rsidRDefault="00CD36BF" w:rsidP="00CD36BF">
            <w:pPr>
              <w:suppressAutoHyphens/>
              <w:rPr>
                <w:color w:val="000000" w:themeColor="text1"/>
                <w:sz w:val="16"/>
                <w:szCs w:val="16"/>
              </w:rPr>
            </w:pPr>
            <w:r>
              <w:rPr>
                <w:color w:val="000000" w:themeColor="text1"/>
                <w:sz w:val="16"/>
                <w:szCs w:val="16"/>
              </w:rPr>
              <w:t>Revised</w:t>
            </w:r>
          </w:p>
          <w:p w14:paraId="582E6448" w14:textId="2DF0FA62" w:rsidR="00CD36BF" w:rsidRDefault="00CD36BF" w:rsidP="00CD36BF">
            <w:pPr>
              <w:suppressAutoHyphens/>
              <w:rPr>
                <w:color w:val="000000" w:themeColor="text1"/>
                <w:sz w:val="16"/>
                <w:szCs w:val="16"/>
              </w:rPr>
            </w:pPr>
            <w:r>
              <w:rPr>
                <w:color w:val="000000" w:themeColor="text1"/>
                <w:sz w:val="16"/>
                <w:szCs w:val="16"/>
              </w:rPr>
              <w:t xml:space="preserve">Agree in principle. Added a failure Status Code to indicate </w:t>
            </w:r>
            <w:r>
              <w:rPr>
                <w:color w:val="000000" w:themeColor="text1"/>
                <w:sz w:val="16"/>
                <w:szCs w:val="16"/>
              </w:rPr>
              <w:lastRenderedPageBreak/>
              <w:t>that the AP is removed or being removed for (re)association response.</w:t>
            </w:r>
          </w:p>
          <w:p w14:paraId="4744C8A2" w14:textId="51618AF1" w:rsidR="00CD36BF" w:rsidRDefault="00CD36BF" w:rsidP="00CD36BF">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#10634 in 22/</w:t>
            </w:r>
            <w:r w:rsidR="007D6F35">
              <w:rPr>
                <w:b/>
                <w:sz w:val="16"/>
                <w:szCs w:val="16"/>
              </w:rPr>
              <w:t>1838r0</w:t>
            </w:r>
            <w:r>
              <w:rPr>
                <w:b/>
                <w:sz w:val="16"/>
                <w:szCs w:val="16"/>
              </w:rPr>
              <w:t>.</w:t>
            </w:r>
          </w:p>
        </w:tc>
      </w:tr>
      <w:tr w:rsidR="00CD36BF" w:rsidRPr="00AE28EC" w14:paraId="4FFC3C66" w14:textId="77777777" w:rsidTr="009A055D">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3EE68D72" w14:textId="467A1DC4" w:rsidR="00CD36BF" w:rsidRPr="00644EE2" w:rsidRDefault="00CD36BF" w:rsidP="00CD36BF">
            <w:pPr>
              <w:suppressAutoHyphens/>
              <w:rPr>
                <w:color w:val="000000" w:themeColor="text1"/>
                <w:sz w:val="16"/>
                <w:szCs w:val="16"/>
              </w:rPr>
            </w:pPr>
            <w:r w:rsidRPr="00427D5B">
              <w:rPr>
                <w:color w:val="000000" w:themeColor="text1"/>
                <w:sz w:val="16"/>
                <w:szCs w:val="16"/>
              </w:rPr>
              <w:lastRenderedPageBreak/>
              <w:t>11103</w:t>
            </w:r>
          </w:p>
        </w:tc>
        <w:tc>
          <w:tcPr>
            <w:tcW w:w="1170" w:type="dxa"/>
            <w:tcBorders>
              <w:top w:val="nil"/>
              <w:left w:val="nil"/>
              <w:bottom w:val="single" w:sz="4" w:space="0" w:color="333300"/>
              <w:right w:val="single" w:sz="4" w:space="0" w:color="333300"/>
            </w:tcBorders>
            <w:shd w:val="clear" w:color="auto" w:fill="auto"/>
          </w:tcPr>
          <w:p w14:paraId="2DCD234F" w14:textId="55D4C6C3" w:rsidR="00CD36BF" w:rsidRPr="00644EE2" w:rsidRDefault="00CD36BF" w:rsidP="00CD36BF">
            <w:pPr>
              <w:suppressAutoHyphens/>
              <w:rPr>
                <w:color w:val="000000" w:themeColor="text1"/>
                <w:sz w:val="16"/>
                <w:szCs w:val="16"/>
              </w:rPr>
            </w:pPr>
            <w:r w:rsidRPr="00427D5B">
              <w:rPr>
                <w:color w:val="000000" w:themeColor="text1"/>
                <w:sz w:val="16"/>
                <w:szCs w:val="16"/>
              </w:rPr>
              <w:t>Brian Hart</w:t>
            </w:r>
          </w:p>
        </w:tc>
        <w:tc>
          <w:tcPr>
            <w:tcW w:w="900" w:type="dxa"/>
            <w:tcBorders>
              <w:top w:val="nil"/>
              <w:left w:val="nil"/>
              <w:bottom w:val="single" w:sz="4" w:space="0" w:color="333300"/>
              <w:right w:val="single" w:sz="4" w:space="0" w:color="333300"/>
            </w:tcBorders>
            <w:shd w:val="clear" w:color="auto" w:fill="auto"/>
          </w:tcPr>
          <w:p w14:paraId="31D05FD2" w14:textId="5EDA0985" w:rsidR="00CD36BF" w:rsidRPr="00644EE2" w:rsidRDefault="00CD36BF" w:rsidP="00CD36BF">
            <w:pPr>
              <w:suppressAutoHyphens/>
              <w:rPr>
                <w:color w:val="000000" w:themeColor="text1"/>
                <w:sz w:val="16"/>
                <w:szCs w:val="16"/>
              </w:rPr>
            </w:pPr>
            <w:r w:rsidRPr="00427D5B">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21F8D821" w14:textId="6DAC159F" w:rsidR="00CD36BF" w:rsidRPr="00644EE2" w:rsidRDefault="00CD36BF" w:rsidP="00CD36BF">
            <w:pPr>
              <w:suppressAutoHyphens/>
              <w:rPr>
                <w:color w:val="000000" w:themeColor="text1"/>
                <w:sz w:val="16"/>
                <w:szCs w:val="16"/>
              </w:rPr>
            </w:pPr>
            <w:r w:rsidRPr="00427D5B">
              <w:rPr>
                <w:color w:val="000000" w:themeColor="text1"/>
                <w:sz w:val="16"/>
                <w:szCs w:val="16"/>
              </w:rPr>
              <w:t>425.53</w:t>
            </w:r>
          </w:p>
        </w:tc>
        <w:tc>
          <w:tcPr>
            <w:tcW w:w="3330" w:type="dxa"/>
            <w:tcBorders>
              <w:top w:val="nil"/>
              <w:left w:val="nil"/>
              <w:bottom w:val="single" w:sz="4" w:space="0" w:color="333300"/>
              <w:right w:val="single" w:sz="4" w:space="0" w:color="333300"/>
            </w:tcBorders>
            <w:shd w:val="clear" w:color="auto" w:fill="auto"/>
          </w:tcPr>
          <w:p w14:paraId="62881F7C" w14:textId="7DC65A96" w:rsidR="00CD36BF" w:rsidRPr="00644EE2" w:rsidRDefault="00CD36BF" w:rsidP="00CD36BF">
            <w:pPr>
              <w:suppressAutoHyphens/>
              <w:rPr>
                <w:color w:val="000000" w:themeColor="text1"/>
                <w:sz w:val="16"/>
                <w:szCs w:val="16"/>
              </w:rPr>
            </w:pPr>
            <w:r w:rsidRPr="00427D5B">
              <w:rPr>
                <w:color w:val="000000" w:themeColor="text1"/>
                <w:sz w:val="16"/>
                <w:szCs w:val="16"/>
              </w:rPr>
              <w:t>Consider an AP MLD that removes an affiliated AP, then advertises its addition (with the same MAC address) according to this procedure. Then assume there is a STA in a deep sleep that misses the removal + re-add. Now the non-AP STA thinks it has the AP in its MLD setup but the AP MLD does not agree. Of course the non-AP STA should have received an indication from the AP during the AP removal procedure, but perhaps the non-AP STA was in a very deep sleep and/or there was a sequence of unlucky collisions such that the information got lost.</w:t>
            </w:r>
          </w:p>
        </w:tc>
        <w:tc>
          <w:tcPr>
            <w:tcW w:w="1753" w:type="dxa"/>
            <w:tcBorders>
              <w:top w:val="nil"/>
              <w:left w:val="nil"/>
              <w:bottom w:val="single" w:sz="4" w:space="0" w:color="333300"/>
              <w:right w:val="single" w:sz="4" w:space="0" w:color="333300"/>
            </w:tcBorders>
            <w:shd w:val="clear" w:color="auto" w:fill="auto"/>
          </w:tcPr>
          <w:p w14:paraId="1B2CCC6A" w14:textId="3D8E2700" w:rsidR="00CD36BF" w:rsidRPr="00644EE2" w:rsidRDefault="00CD36BF" w:rsidP="00CD36BF">
            <w:pPr>
              <w:suppressAutoHyphens/>
              <w:rPr>
                <w:color w:val="000000" w:themeColor="text1"/>
                <w:sz w:val="16"/>
                <w:szCs w:val="16"/>
              </w:rPr>
            </w:pPr>
            <w:r w:rsidRPr="00427D5B">
              <w:rPr>
                <w:color w:val="000000" w:themeColor="text1"/>
                <w:sz w:val="16"/>
                <w:szCs w:val="16"/>
              </w:rPr>
              <w:t>Add a note as to how the non-AP MLD might detect this scenario and/or any mitigations that the non-AP MLD should perform. If extra AP signaling is unavoidable, then add that too.</w:t>
            </w:r>
          </w:p>
        </w:tc>
        <w:tc>
          <w:tcPr>
            <w:tcW w:w="2207" w:type="dxa"/>
            <w:tcBorders>
              <w:top w:val="nil"/>
              <w:left w:val="nil"/>
              <w:bottom w:val="single" w:sz="4" w:space="0" w:color="333300"/>
              <w:right w:val="single" w:sz="4" w:space="0" w:color="333300"/>
            </w:tcBorders>
          </w:tcPr>
          <w:p w14:paraId="28471765" w14:textId="77777777" w:rsidR="00CD36BF" w:rsidRDefault="00CD36BF" w:rsidP="00CD36BF">
            <w:pPr>
              <w:suppressAutoHyphens/>
              <w:rPr>
                <w:color w:val="000000" w:themeColor="text1"/>
                <w:sz w:val="16"/>
                <w:szCs w:val="16"/>
              </w:rPr>
            </w:pPr>
            <w:r>
              <w:rPr>
                <w:color w:val="000000" w:themeColor="text1"/>
                <w:sz w:val="16"/>
                <w:szCs w:val="16"/>
              </w:rPr>
              <w:t>Revised</w:t>
            </w:r>
          </w:p>
          <w:p w14:paraId="2CFEA45B" w14:textId="61927A40" w:rsidR="00CD36BF" w:rsidRDefault="00CD36BF" w:rsidP="00CD36BF">
            <w:pPr>
              <w:suppressAutoHyphens/>
              <w:rPr>
                <w:color w:val="000000" w:themeColor="text1"/>
                <w:sz w:val="16"/>
                <w:szCs w:val="16"/>
              </w:rPr>
            </w:pPr>
            <w:r>
              <w:rPr>
                <w:color w:val="000000" w:themeColor="text1"/>
                <w:sz w:val="16"/>
                <w:szCs w:val="16"/>
              </w:rPr>
              <w:t xml:space="preserve">A note is added to indicate that if non-AP MLD believes that it has a link to an AP which is removed, the frame transmission on that link will fail and then non-AP MLD can take implementation specific action (e.g. remove the link from its ML setup) to rectify the condition. </w:t>
            </w:r>
          </w:p>
          <w:p w14:paraId="20AAB55C" w14:textId="214B88E1" w:rsidR="00CD36BF" w:rsidRDefault="00CD36BF" w:rsidP="006A1CA9">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#11103 in 22/</w:t>
            </w:r>
            <w:r w:rsidR="007D6F35">
              <w:rPr>
                <w:b/>
                <w:sz w:val="16"/>
                <w:szCs w:val="16"/>
              </w:rPr>
              <w:t>1838r0</w:t>
            </w:r>
            <w:r>
              <w:rPr>
                <w:b/>
                <w:sz w:val="16"/>
                <w:szCs w:val="16"/>
              </w:rPr>
              <w:t>.</w:t>
            </w:r>
          </w:p>
        </w:tc>
      </w:tr>
      <w:tr w:rsidR="00CD36BF" w:rsidRPr="00AE28EC" w14:paraId="56F14077" w14:textId="77777777" w:rsidTr="009A055D">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35650407" w14:textId="266182D1" w:rsidR="00CD36BF" w:rsidRPr="00644EE2" w:rsidRDefault="00CD36BF" w:rsidP="00CD36BF">
            <w:pPr>
              <w:suppressAutoHyphens/>
              <w:rPr>
                <w:color w:val="000000" w:themeColor="text1"/>
                <w:sz w:val="16"/>
                <w:szCs w:val="16"/>
              </w:rPr>
            </w:pPr>
            <w:r w:rsidRPr="00427D5B">
              <w:rPr>
                <w:color w:val="000000" w:themeColor="text1"/>
                <w:sz w:val="16"/>
                <w:szCs w:val="16"/>
              </w:rPr>
              <w:t>11636</w:t>
            </w:r>
          </w:p>
        </w:tc>
        <w:tc>
          <w:tcPr>
            <w:tcW w:w="1170" w:type="dxa"/>
            <w:tcBorders>
              <w:top w:val="nil"/>
              <w:left w:val="nil"/>
              <w:bottom w:val="single" w:sz="4" w:space="0" w:color="333300"/>
              <w:right w:val="single" w:sz="4" w:space="0" w:color="333300"/>
            </w:tcBorders>
            <w:shd w:val="clear" w:color="auto" w:fill="auto"/>
          </w:tcPr>
          <w:p w14:paraId="7F584F24" w14:textId="05E458CE" w:rsidR="00CD36BF" w:rsidRPr="00644EE2" w:rsidRDefault="00CD36BF" w:rsidP="00CD36BF">
            <w:pPr>
              <w:suppressAutoHyphens/>
              <w:rPr>
                <w:color w:val="000000" w:themeColor="text1"/>
                <w:sz w:val="16"/>
                <w:szCs w:val="16"/>
              </w:rPr>
            </w:pPr>
            <w:r w:rsidRPr="00427D5B">
              <w:rPr>
                <w:color w:val="000000" w:themeColor="text1"/>
                <w:sz w:val="16"/>
                <w:szCs w:val="16"/>
              </w:rPr>
              <w:t>Morteza Mehrnoush</w:t>
            </w:r>
          </w:p>
        </w:tc>
        <w:tc>
          <w:tcPr>
            <w:tcW w:w="900" w:type="dxa"/>
            <w:tcBorders>
              <w:top w:val="nil"/>
              <w:left w:val="nil"/>
              <w:bottom w:val="single" w:sz="4" w:space="0" w:color="333300"/>
              <w:right w:val="single" w:sz="4" w:space="0" w:color="333300"/>
            </w:tcBorders>
            <w:shd w:val="clear" w:color="auto" w:fill="auto"/>
          </w:tcPr>
          <w:p w14:paraId="79E106AB" w14:textId="242F9840" w:rsidR="00CD36BF" w:rsidRPr="00644EE2" w:rsidRDefault="00CD36BF" w:rsidP="00CD36BF">
            <w:pPr>
              <w:suppressAutoHyphens/>
              <w:rPr>
                <w:color w:val="000000" w:themeColor="text1"/>
                <w:sz w:val="16"/>
                <w:szCs w:val="16"/>
              </w:rPr>
            </w:pPr>
            <w:r w:rsidRPr="00427D5B">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48C9D238" w14:textId="50F098AE" w:rsidR="00CD36BF" w:rsidRPr="00644EE2" w:rsidRDefault="00CD36BF" w:rsidP="00CD36BF">
            <w:pPr>
              <w:suppressAutoHyphens/>
              <w:rPr>
                <w:color w:val="000000" w:themeColor="text1"/>
                <w:sz w:val="16"/>
                <w:szCs w:val="16"/>
              </w:rPr>
            </w:pPr>
            <w:r w:rsidRPr="00427D5B">
              <w:rPr>
                <w:color w:val="000000" w:themeColor="text1"/>
                <w:sz w:val="16"/>
                <w:szCs w:val="16"/>
              </w:rPr>
              <w:t>427.01</w:t>
            </w:r>
          </w:p>
        </w:tc>
        <w:tc>
          <w:tcPr>
            <w:tcW w:w="3330" w:type="dxa"/>
            <w:tcBorders>
              <w:top w:val="nil"/>
              <w:left w:val="nil"/>
              <w:bottom w:val="single" w:sz="4" w:space="0" w:color="333300"/>
              <w:right w:val="single" w:sz="4" w:space="0" w:color="333300"/>
            </w:tcBorders>
            <w:shd w:val="clear" w:color="auto" w:fill="auto"/>
          </w:tcPr>
          <w:p w14:paraId="0192912E" w14:textId="391E255A" w:rsidR="00CD36BF" w:rsidRPr="00644EE2" w:rsidRDefault="00CD36BF" w:rsidP="00CD36BF">
            <w:pPr>
              <w:suppressAutoHyphens/>
              <w:rPr>
                <w:color w:val="000000" w:themeColor="text1"/>
                <w:sz w:val="16"/>
                <w:szCs w:val="16"/>
              </w:rPr>
            </w:pPr>
            <w:r w:rsidRPr="00427D5B">
              <w:rPr>
                <w:color w:val="000000" w:themeColor="text1"/>
                <w:sz w:val="16"/>
                <w:szCs w:val="16"/>
              </w:rPr>
              <w:t>In addition to STR and NSTR link pair relationship, the EMLSR and EMLMR non-AP MLD behavior upon AP removal should be defined. In AP MLD with two affiliated APs, if one affiliated AP is removed, the non-AP MLD can only do frame exchange over one link so no EML(SR/MR) operation is needed at AP and non-AP MLD. Please add clarification in the text.</w:t>
            </w:r>
          </w:p>
        </w:tc>
        <w:tc>
          <w:tcPr>
            <w:tcW w:w="1753" w:type="dxa"/>
            <w:tcBorders>
              <w:top w:val="nil"/>
              <w:left w:val="nil"/>
              <w:bottom w:val="single" w:sz="4" w:space="0" w:color="333300"/>
              <w:right w:val="single" w:sz="4" w:space="0" w:color="333300"/>
            </w:tcBorders>
            <w:shd w:val="clear" w:color="auto" w:fill="auto"/>
          </w:tcPr>
          <w:p w14:paraId="6ED83539" w14:textId="548BB4E0" w:rsidR="00CD36BF" w:rsidRPr="00644EE2" w:rsidRDefault="00CD36BF" w:rsidP="00CD36BF">
            <w:pPr>
              <w:suppressAutoHyphens/>
              <w:rPr>
                <w:color w:val="000000" w:themeColor="text1"/>
                <w:sz w:val="16"/>
                <w:szCs w:val="16"/>
              </w:rPr>
            </w:pPr>
            <w:r w:rsidRPr="00427D5B">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168FCF14" w14:textId="77777777" w:rsidR="00CD36BF" w:rsidRDefault="00CD36BF" w:rsidP="00CD36BF">
            <w:pPr>
              <w:suppressAutoHyphens/>
              <w:rPr>
                <w:color w:val="000000" w:themeColor="text1"/>
                <w:sz w:val="16"/>
                <w:szCs w:val="16"/>
              </w:rPr>
            </w:pPr>
            <w:r>
              <w:rPr>
                <w:color w:val="000000" w:themeColor="text1"/>
                <w:sz w:val="16"/>
                <w:szCs w:val="16"/>
              </w:rPr>
              <w:t>Revised</w:t>
            </w:r>
          </w:p>
          <w:p w14:paraId="3F40B723" w14:textId="26A398BF" w:rsidR="00CD36BF" w:rsidRDefault="00FA3FA4" w:rsidP="00CD36BF">
            <w:pPr>
              <w:suppressAutoHyphens/>
              <w:rPr>
                <w:color w:val="000000" w:themeColor="text1"/>
                <w:sz w:val="16"/>
                <w:szCs w:val="16"/>
              </w:rPr>
            </w:pPr>
            <w:r>
              <w:rPr>
                <w:color w:val="000000" w:themeColor="text1"/>
                <w:sz w:val="16"/>
                <w:szCs w:val="16"/>
              </w:rPr>
              <w:t xml:space="preserve">Agree in principle. </w:t>
            </w:r>
            <w:r w:rsidR="00547F16">
              <w:rPr>
                <w:color w:val="000000" w:themeColor="text1"/>
                <w:sz w:val="16"/>
                <w:szCs w:val="16"/>
              </w:rPr>
              <w:t xml:space="preserve">There is a proposal in 22/1860r2 to optimize EMLSR operation when only a single </w:t>
            </w:r>
            <w:r w:rsidR="00C75DE1">
              <w:rPr>
                <w:color w:val="000000" w:themeColor="text1"/>
                <w:sz w:val="16"/>
                <w:szCs w:val="16"/>
              </w:rPr>
              <w:t xml:space="preserve">EMLSR non-AP STA is in awake state. The single EMLSR link after AP removal case should be addressed as part of that proposal. For AP Removal clause added notes </w:t>
            </w:r>
            <w:r w:rsidR="00CD36BF">
              <w:rPr>
                <w:color w:val="000000" w:themeColor="text1"/>
                <w:sz w:val="16"/>
                <w:szCs w:val="16"/>
              </w:rPr>
              <w:t xml:space="preserve">to </w:t>
            </w:r>
            <w:r w:rsidR="00C75DE1">
              <w:rPr>
                <w:color w:val="000000" w:themeColor="text1"/>
                <w:sz w:val="16"/>
                <w:szCs w:val="16"/>
              </w:rPr>
              <w:t xml:space="preserve">clarify </w:t>
            </w:r>
            <w:r w:rsidR="00CD36BF">
              <w:rPr>
                <w:color w:val="000000" w:themeColor="text1"/>
                <w:sz w:val="16"/>
                <w:szCs w:val="16"/>
              </w:rPr>
              <w:t xml:space="preserve">that after AP removal if only a single EMLSR or EMLMR link is left, then AP MLD and non-AP MLD </w:t>
            </w:r>
            <w:r w:rsidR="00C75DE1">
              <w:rPr>
                <w:color w:val="000000" w:themeColor="text1"/>
                <w:sz w:val="16"/>
                <w:szCs w:val="16"/>
              </w:rPr>
              <w:t xml:space="preserve">continue </w:t>
            </w:r>
            <w:r w:rsidR="00CD36BF">
              <w:rPr>
                <w:color w:val="000000" w:themeColor="text1"/>
                <w:sz w:val="16"/>
                <w:szCs w:val="16"/>
              </w:rPr>
              <w:t xml:space="preserve">to operate </w:t>
            </w:r>
            <w:r w:rsidR="005E00BD">
              <w:rPr>
                <w:color w:val="000000" w:themeColor="text1"/>
                <w:sz w:val="16"/>
                <w:szCs w:val="16"/>
              </w:rPr>
              <w:t xml:space="preserve">per </w:t>
            </w:r>
            <w:r w:rsidR="00CD36BF">
              <w:rPr>
                <w:color w:val="000000" w:themeColor="text1"/>
                <w:sz w:val="16"/>
                <w:szCs w:val="16"/>
              </w:rPr>
              <w:t xml:space="preserve">EMLSR or EMLMR </w:t>
            </w:r>
            <w:r w:rsidR="00C75DE1">
              <w:rPr>
                <w:color w:val="000000" w:themeColor="text1"/>
                <w:sz w:val="16"/>
                <w:szCs w:val="16"/>
              </w:rPr>
              <w:t>procedures defined</w:t>
            </w:r>
            <w:r w:rsidR="00CD36BF">
              <w:rPr>
                <w:color w:val="000000" w:themeColor="text1"/>
                <w:sz w:val="16"/>
                <w:szCs w:val="16"/>
              </w:rPr>
              <w:t xml:space="preserve">. </w:t>
            </w:r>
          </w:p>
          <w:p w14:paraId="777ECFA7" w14:textId="40332383" w:rsidR="00CD36BF" w:rsidRPr="00A72732" w:rsidRDefault="00CD36BF" w:rsidP="006A1CA9">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#11636 in 22/</w:t>
            </w:r>
            <w:r w:rsidR="007D6F35">
              <w:rPr>
                <w:b/>
                <w:sz w:val="16"/>
                <w:szCs w:val="16"/>
              </w:rPr>
              <w:t>1838r0</w:t>
            </w:r>
            <w:r>
              <w:rPr>
                <w:b/>
                <w:sz w:val="16"/>
                <w:szCs w:val="16"/>
              </w:rPr>
              <w:t>.</w:t>
            </w:r>
          </w:p>
        </w:tc>
      </w:tr>
      <w:tr w:rsidR="00CD36BF" w:rsidRPr="00AE28EC" w14:paraId="59AFDB1A" w14:textId="5E53F497" w:rsidTr="009A055D">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717BCBB1" w14:textId="3D8BCB4C" w:rsidR="00CD36BF" w:rsidRPr="00AE28EC" w:rsidRDefault="00CD36BF" w:rsidP="00CD36BF">
            <w:pPr>
              <w:suppressAutoHyphens/>
              <w:rPr>
                <w:color w:val="000000" w:themeColor="text1"/>
                <w:sz w:val="16"/>
                <w:szCs w:val="16"/>
              </w:rPr>
            </w:pPr>
            <w:r w:rsidRPr="00644EE2">
              <w:rPr>
                <w:color w:val="000000" w:themeColor="text1"/>
                <w:sz w:val="16"/>
                <w:szCs w:val="16"/>
              </w:rPr>
              <w:t>13281</w:t>
            </w:r>
          </w:p>
        </w:tc>
        <w:tc>
          <w:tcPr>
            <w:tcW w:w="1170" w:type="dxa"/>
            <w:tcBorders>
              <w:top w:val="nil"/>
              <w:left w:val="nil"/>
              <w:bottom w:val="single" w:sz="4" w:space="0" w:color="333300"/>
              <w:right w:val="single" w:sz="4" w:space="0" w:color="333300"/>
            </w:tcBorders>
            <w:shd w:val="clear" w:color="auto" w:fill="auto"/>
          </w:tcPr>
          <w:p w14:paraId="3542420F" w14:textId="3702FEEC" w:rsidR="00CD36BF" w:rsidRPr="00AE28EC" w:rsidRDefault="00CD36BF" w:rsidP="00CD36BF">
            <w:pPr>
              <w:suppressAutoHyphens/>
              <w:rPr>
                <w:color w:val="000000" w:themeColor="text1"/>
                <w:sz w:val="16"/>
                <w:szCs w:val="16"/>
              </w:rPr>
            </w:pPr>
            <w:r w:rsidRPr="00644EE2">
              <w:rPr>
                <w:color w:val="000000" w:themeColor="text1"/>
                <w:sz w:val="16"/>
                <w:szCs w:val="16"/>
              </w:rPr>
              <w:t>Binita Gupta</w:t>
            </w:r>
          </w:p>
        </w:tc>
        <w:tc>
          <w:tcPr>
            <w:tcW w:w="900" w:type="dxa"/>
            <w:tcBorders>
              <w:top w:val="nil"/>
              <w:left w:val="nil"/>
              <w:bottom w:val="single" w:sz="4" w:space="0" w:color="333300"/>
              <w:right w:val="single" w:sz="4" w:space="0" w:color="333300"/>
            </w:tcBorders>
            <w:shd w:val="clear" w:color="auto" w:fill="auto"/>
          </w:tcPr>
          <w:p w14:paraId="49ECFD8F" w14:textId="08FA752F" w:rsidR="00CD36BF" w:rsidRPr="00AE28EC" w:rsidRDefault="00CD36BF" w:rsidP="00CD36BF">
            <w:pPr>
              <w:suppressAutoHyphens/>
              <w:rPr>
                <w:color w:val="000000" w:themeColor="text1"/>
                <w:sz w:val="16"/>
                <w:szCs w:val="16"/>
              </w:rPr>
            </w:pPr>
            <w:r w:rsidRPr="00644EE2">
              <w:rPr>
                <w:color w:val="000000" w:themeColor="text1"/>
                <w:sz w:val="16"/>
                <w:szCs w:val="16"/>
              </w:rPr>
              <w:t>35.3.6.2.1</w:t>
            </w:r>
          </w:p>
        </w:tc>
        <w:tc>
          <w:tcPr>
            <w:tcW w:w="720" w:type="dxa"/>
            <w:tcBorders>
              <w:top w:val="nil"/>
              <w:left w:val="nil"/>
              <w:bottom w:val="single" w:sz="4" w:space="0" w:color="333300"/>
              <w:right w:val="single" w:sz="4" w:space="0" w:color="333300"/>
            </w:tcBorders>
            <w:shd w:val="clear" w:color="auto" w:fill="auto"/>
          </w:tcPr>
          <w:p w14:paraId="23C83510" w14:textId="0B6E5090" w:rsidR="00CD36BF" w:rsidRPr="00AE28EC" w:rsidRDefault="00CD36BF" w:rsidP="00CD36BF">
            <w:pPr>
              <w:suppressAutoHyphens/>
              <w:rPr>
                <w:color w:val="000000" w:themeColor="text1"/>
                <w:sz w:val="16"/>
                <w:szCs w:val="16"/>
              </w:rPr>
            </w:pPr>
            <w:r w:rsidRPr="00644EE2">
              <w:rPr>
                <w:color w:val="000000" w:themeColor="text1"/>
                <w:sz w:val="16"/>
                <w:szCs w:val="16"/>
              </w:rPr>
              <w:t>425.57</w:t>
            </w:r>
          </w:p>
        </w:tc>
        <w:tc>
          <w:tcPr>
            <w:tcW w:w="3330" w:type="dxa"/>
            <w:tcBorders>
              <w:top w:val="nil"/>
              <w:left w:val="nil"/>
              <w:bottom w:val="single" w:sz="4" w:space="0" w:color="333300"/>
              <w:right w:val="single" w:sz="4" w:space="0" w:color="333300"/>
            </w:tcBorders>
            <w:shd w:val="clear" w:color="auto" w:fill="auto"/>
          </w:tcPr>
          <w:p w14:paraId="52A85FAF" w14:textId="2215588A" w:rsidR="00CD36BF" w:rsidRPr="00AE28EC" w:rsidRDefault="00CD36BF" w:rsidP="00CD36BF">
            <w:pPr>
              <w:suppressAutoHyphens/>
              <w:rPr>
                <w:color w:val="000000" w:themeColor="text1"/>
                <w:sz w:val="16"/>
                <w:szCs w:val="16"/>
              </w:rPr>
            </w:pPr>
            <w:r w:rsidRPr="00644EE2">
              <w:rPr>
                <w:color w:val="000000" w:themeColor="text1"/>
                <w:sz w:val="16"/>
                <w:szCs w:val="16"/>
              </w:rPr>
              <w:t>Which MLME primitive triggers addition of a new affiliated AP? Provide reference to the MLME primitive from clause 6.3 for adding a new affiliated AP to an AP MLD.</w:t>
            </w:r>
          </w:p>
        </w:tc>
        <w:tc>
          <w:tcPr>
            <w:tcW w:w="1753" w:type="dxa"/>
            <w:tcBorders>
              <w:top w:val="nil"/>
              <w:left w:val="nil"/>
              <w:bottom w:val="single" w:sz="4" w:space="0" w:color="333300"/>
              <w:right w:val="single" w:sz="4" w:space="0" w:color="333300"/>
            </w:tcBorders>
            <w:shd w:val="clear" w:color="auto" w:fill="auto"/>
          </w:tcPr>
          <w:p w14:paraId="206B913F" w14:textId="27F270C3" w:rsidR="00CD36BF" w:rsidRPr="00AE28EC" w:rsidRDefault="00CD36BF" w:rsidP="00CD36BF">
            <w:pPr>
              <w:suppressAutoHyphens/>
              <w:rPr>
                <w:color w:val="000000" w:themeColor="text1"/>
                <w:sz w:val="16"/>
                <w:szCs w:val="16"/>
              </w:rPr>
            </w:pPr>
            <w:r w:rsidRPr="00644EE2">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4DEAA98B" w14:textId="77777777" w:rsidR="00CD36BF" w:rsidRPr="00A72732" w:rsidRDefault="00CD36BF" w:rsidP="00CD36BF">
            <w:pPr>
              <w:suppressAutoHyphens/>
              <w:rPr>
                <w:bCs/>
                <w:sz w:val="16"/>
                <w:szCs w:val="16"/>
              </w:rPr>
            </w:pPr>
            <w:r w:rsidRPr="00A72732">
              <w:rPr>
                <w:bCs/>
                <w:sz w:val="16"/>
                <w:szCs w:val="16"/>
              </w:rPr>
              <w:t>Revised</w:t>
            </w:r>
          </w:p>
          <w:p w14:paraId="6FE55FD6" w14:textId="77777777" w:rsidR="00CD36BF" w:rsidRPr="00A72732" w:rsidRDefault="00CD36BF" w:rsidP="00CD36BF">
            <w:pPr>
              <w:suppressAutoHyphens/>
              <w:rPr>
                <w:bCs/>
                <w:sz w:val="16"/>
                <w:szCs w:val="16"/>
              </w:rPr>
            </w:pPr>
            <w:r w:rsidRPr="00A72732">
              <w:rPr>
                <w:bCs/>
                <w:sz w:val="16"/>
                <w:szCs w:val="16"/>
              </w:rPr>
              <w:t>Reference is added to existing MLME-</w:t>
            </w:r>
            <w:proofErr w:type="spellStart"/>
            <w:r w:rsidRPr="00A72732">
              <w:rPr>
                <w:bCs/>
                <w:sz w:val="16"/>
                <w:szCs w:val="16"/>
              </w:rPr>
              <w:t>START.request</w:t>
            </w:r>
            <w:proofErr w:type="spellEnd"/>
            <w:r w:rsidRPr="00A72732">
              <w:rPr>
                <w:bCs/>
                <w:sz w:val="16"/>
                <w:szCs w:val="16"/>
              </w:rPr>
              <w:t xml:space="preserve"> for adding an affiliated AP.</w:t>
            </w:r>
          </w:p>
          <w:p w14:paraId="55DB2DD4" w14:textId="0EADB1B0" w:rsidR="00CD36BF" w:rsidRPr="00A72732" w:rsidRDefault="00CD36BF" w:rsidP="006A1CA9">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#13281 in 22/</w:t>
            </w:r>
            <w:r w:rsidR="007D6F35">
              <w:rPr>
                <w:b/>
                <w:sz w:val="16"/>
                <w:szCs w:val="16"/>
              </w:rPr>
              <w:t>1838r0</w:t>
            </w:r>
            <w:r>
              <w:rPr>
                <w:b/>
                <w:sz w:val="16"/>
                <w:szCs w:val="16"/>
              </w:rPr>
              <w:t>.</w:t>
            </w:r>
          </w:p>
        </w:tc>
      </w:tr>
      <w:tr w:rsidR="00C74CF4" w:rsidRPr="00AE28EC" w14:paraId="745AB458" w14:textId="77777777" w:rsidTr="009A055D">
        <w:trPr>
          <w:trHeight w:val="510"/>
        </w:trPr>
        <w:tc>
          <w:tcPr>
            <w:tcW w:w="630" w:type="dxa"/>
            <w:tcBorders>
              <w:top w:val="nil"/>
              <w:left w:val="single" w:sz="4" w:space="0" w:color="333300"/>
              <w:bottom w:val="single" w:sz="4" w:space="0" w:color="333300"/>
              <w:right w:val="single" w:sz="4" w:space="0" w:color="333300"/>
            </w:tcBorders>
            <w:shd w:val="clear" w:color="auto" w:fill="auto"/>
          </w:tcPr>
          <w:p w14:paraId="22E3354E" w14:textId="161221EA" w:rsidR="00C74CF4" w:rsidRPr="00644EE2" w:rsidRDefault="00C74CF4" w:rsidP="00C74CF4">
            <w:pPr>
              <w:suppressAutoHyphens/>
              <w:rPr>
                <w:color w:val="000000" w:themeColor="text1"/>
                <w:sz w:val="16"/>
                <w:szCs w:val="16"/>
              </w:rPr>
            </w:pPr>
            <w:r w:rsidRPr="00644EE2">
              <w:rPr>
                <w:color w:val="000000" w:themeColor="text1"/>
                <w:sz w:val="16"/>
                <w:szCs w:val="16"/>
              </w:rPr>
              <w:t>13282</w:t>
            </w:r>
          </w:p>
        </w:tc>
        <w:tc>
          <w:tcPr>
            <w:tcW w:w="1170" w:type="dxa"/>
            <w:tcBorders>
              <w:top w:val="nil"/>
              <w:left w:val="nil"/>
              <w:bottom w:val="single" w:sz="4" w:space="0" w:color="333300"/>
              <w:right w:val="single" w:sz="4" w:space="0" w:color="333300"/>
            </w:tcBorders>
            <w:shd w:val="clear" w:color="auto" w:fill="auto"/>
          </w:tcPr>
          <w:p w14:paraId="0180ACFC" w14:textId="50ABCE72" w:rsidR="00C74CF4" w:rsidRPr="00644EE2" w:rsidRDefault="00C74CF4" w:rsidP="00C74CF4">
            <w:pPr>
              <w:suppressAutoHyphens/>
              <w:rPr>
                <w:color w:val="000000" w:themeColor="text1"/>
                <w:sz w:val="16"/>
                <w:szCs w:val="16"/>
              </w:rPr>
            </w:pPr>
            <w:r w:rsidRPr="00644EE2">
              <w:rPr>
                <w:color w:val="000000" w:themeColor="text1"/>
                <w:sz w:val="16"/>
                <w:szCs w:val="16"/>
              </w:rPr>
              <w:t>Binita Gupta</w:t>
            </w:r>
          </w:p>
        </w:tc>
        <w:tc>
          <w:tcPr>
            <w:tcW w:w="900" w:type="dxa"/>
            <w:tcBorders>
              <w:top w:val="nil"/>
              <w:left w:val="nil"/>
              <w:bottom w:val="single" w:sz="4" w:space="0" w:color="333300"/>
              <w:right w:val="single" w:sz="4" w:space="0" w:color="333300"/>
            </w:tcBorders>
            <w:shd w:val="clear" w:color="auto" w:fill="auto"/>
          </w:tcPr>
          <w:p w14:paraId="4078E323" w14:textId="6A1BCD58" w:rsidR="00C74CF4" w:rsidRPr="00644EE2" w:rsidRDefault="00C74CF4" w:rsidP="00C74CF4">
            <w:pPr>
              <w:suppressAutoHyphens/>
              <w:rPr>
                <w:color w:val="000000" w:themeColor="text1"/>
                <w:sz w:val="16"/>
                <w:szCs w:val="16"/>
              </w:rPr>
            </w:pPr>
            <w:r w:rsidRPr="00644EE2">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78AE9A44" w14:textId="47A19251" w:rsidR="00C74CF4" w:rsidRPr="00644EE2" w:rsidRDefault="00C74CF4" w:rsidP="00C74CF4">
            <w:pPr>
              <w:suppressAutoHyphens/>
              <w:rPr>
                <w:color w:val="000000" w:themeColor="text1"/>
                <w:sz w:val="16"/>
                <w:szCs w:val="16"/>
              </w:rPr>
            </w:pPr>
            <w:r w:rsidRPr="00644EE2">
              <w:rPr>
                <w:color w:val="000000" w:themeColor="text1"/>
                <w:sz w:val="16"/>
                <w:szCs w:val="16"/>
              </w:rPr>
              <w:t>426.08</w:t>
            </w:r>
          </w:p>
        </w:tc>
        <w:tc>
          <w:tcPr>
            <w:tcW w:w="3330" w:type="dxa"/>
            <w:tcBorders>
              <w:top w:val="nil"/>
              <w:left w:val="nil"/>
              <w:bottom w:val="single" w:sz="4" w:space="0" w:color="333300"/>
              <w:right w:val="single" w:sz="4" w:space="0" w:color="333300"/>
            </w:tcBorders>
            <w:shd w:val="clear" w:color="auto" w:fill="auto"/>
          </w:tcPr>
          <w:p w14:paraId="5D61253A" w14:textId="1C77161A" w:rsidR="00C74CF4" w:rsidRPr="00644EE2" w:rsidRDefault="00C74CF4" w:rsidP="00C74CF4">
            <w:pPr>
              <w:suppressAutoHyphens/>
              <w:rPr>
                <w:color w:val="000000" w:themeColor="text1"/>
                <w:sz w:val="16"/>
                <w:szCs w:val="16"/>
              </w:rPr>
            </w:pPr>
            <w:r w:rsidRPr="00644EE2">
              <w:rPr>
                <w:color w:val="000000" w:themeColor="text1"/>
                <w:sz w:val="16"/>
                <w:szCs w:val="16"/>
              </w:rPr>
              <w:t>Which MLME primitive triggers removal of an affiliated AP? Provide reference to the MLME primitive from clause 6.3 for removing an affiliated AP from an AP MLD.</w:t>
            </w:r>
          </w:p>
        </w:tc>
        <w:tc>
          <w:tcPr>
            <w:tcW w:w="1753" w:type="dxa"/>
            <w:tcBorders>
              <w:top w:val="nil"/>
              <w:left w:val="nil"/>
              <w:bottom w:val="single" w:sz="4" w:space="0" w:color="333300"/>
              <w:right w:val="single" w:sz="4" w:space="0" w:color="333300"/>
            </w:tcBorders>
            <w:shd w:val="clear" w:color="auto" w:fill="auto"/>
          </w:tcPr>
          <w:p w14:paraId="72DE0C17" w14:textId="1F97B3C5" w:rsidR="00C74CF4" w:rsidRPr="00644EE2" w:rsidRDefault="00C74CF4" w:rsidP="00C74CF4">
            <w:pPr>
              <w:suppressAutoHyphens/>
              <w:rPr>
                <w:color w:val="000000" w:themeColor="text1"/>
                <w:sz w:val="16"/>
                <w:szCs w:val="16"/>
              </w:rPr>
            </w:pPr>
            <w:r w:rsidRPr="00644EE2">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19D85B9E" w14:textId="77777777" w:rsidR="00C74CF4" w:rsidRDefault="00C74CF4" w:rsidP="00C74CF4">
            <w:pPr>
              <w:suppressAutoHyphens/>
              <w:rPr>
                <w:color w:val="000000" w:themeColor="text1"/>
                <w:sz w:val="16"/>
                <w:szCs w:val="16"/>
              </w:rPr>
            </w:pPr>
            <w:r>
              <w:rPr>
                <w:color w:val="000000" w:themeColor="text1"/>
                <w:sz w:val="16"/>
                <w:szCs w:val="16"/>
              </w:rPr>
              <w:t xml:space="preserve">Revised </w:t>
            </w:r>
          </w:p>
          <w:p w14:paraId="1C3F8814" w14:textId="44DB03B8" w:rsidR="00C74CF4" w:rsidRPr="00A72732" w:rsidRDefault="00C74CF4" w:rsidP="00C74CF4">
            <w:pPr>
              <w:suppressAutoHyphens/>
              <w:rPr>
                <w:bCs/>
                <w:sz w:val="16"/>
                <w:szCs w:val="16"/>
              </w:rPr>
            </w:pPr>
            <w:r w:rsidRPr="00A72732">
              <w:rPr>
                <w:bCs/>
                <w:sz w:val="16"/>
                <w:szCs w:val="16"/>
              </w:rPr>
              <w:t>Added reference to the new MLME-BSS-AP-</w:t>
            </w:r>
            <w:proofErr w:type="spellStart"/>
            <w:r w:rsidRPr="00A72732">
              <w:rPr>
                <w:bCs/>
                <w:sz w:val="16"/>
                <w:szCs w:val="16"/>
              </w:rPr>
              <w:lastRenderedPageBreak/>
              <w:t>REMOVAL.request</w:t>
            </w:r>
            <w:proofErr w:type="spellEnd"/>
            <w:r w:rsidRPr="00A72732">
              <w:rPr>
                <w:bCs/>
                <w:sz w:val="16"/>
                <w:szCs w:val="16"/>
              </w:rPr>
              <w:t xml:space="preserve"> defined in CR doc 22/</w:t>
            </w:r>
            <w:r w:rsidRPr="00A72732">
              <w:rPr>
                <w:rFonts w:hint="eastAsia"/>
                <w:bCs/>
                <w:sz w:val="16"/>
                <w:szCs w:val="16"/>
              </w:rPr>
              <w:t xml:space="preserve"> 1765r0</w:t>
            </w:r>
            <w:r>
              <w:rPr>
                <w:bCs/>
                <w:sz w:val="16"/>
                <w:szCs w:val="16"/>
              </w:rPr>
              <w:t xml:space="preserve"> </w:t>
            </w:r>
            <w:r w:rsidRPr="00A72732">
              <w:rPr>
                <w:bCs/>
                <w:sz w:val="16"/>
                <w:szCs w:val="16"/>
              </w:rPr>
              <w:t>for the removal of an AP.</w:t>
            </w:r>
          </w:p>
          <w:p w14:paraId="4B82CF62" w14:textId="4C542C46" w:rsidR="00C74CF4" w:rsidRPr="00A72732" w:rsidRDefault="00C74CF4" w:rsidP="00C74CF4">
            <w:pPr>
              <w:suppressAutoHyphens/>
              <w:rPr>
                <w:bCs/>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#13282 in 22/xxxxr0.</w:t>
            </w:r>
          </w:p>
        </w:tc>
      </w:tr>
      <w:tr w:rsidR="00CD36BF" w:rsidRPr="00AE28EC" w14:paraId="5D6EA3D6" w14:textId="070A5C50" w:rsidTr="009A055D">
        <w:trPr>
          <w:trHeight w:val="332"/>
        </w:trPr>
        <w:tc>
          <w:tcPr>
            <w:tcW w:w="630" w:type="dxa"/>
            <w:tcBorders>
              <w:top w:val="nil"/>
              <w:left w:val="single" w:sz="4" w:space="0" w:color="333300"/>
              <w:bottom w:val="single" w:sz="4" w:space="0" w:color="333300"/>
              <w:right w:val="single" w:sz="4" w:space="0" w:color="333300"/>
            </w:tcBorders>
            <w:shd w:val="clear" w:color="auto" w:fill="auto"/>
          </w:tcPr>
          <w:p w14:paraId="19C599A2" w14:textId="6FB5EB06" w:rsidR="00CD36BF" w:rsidRPr="00AE28EC" w:rsidRDefault="00345F75" w:rsidP="00CD36BF">
            <w:pPr>
              <w:suppressAutoHyphens/>
              <w:rPr>
                <w:color w:val="000000" w:themeColor="text1"/>
                <w:sz w:val="16"/>
                <w:szCs w:val="16"/>
              </w:rPr>
            </w:pPr>
            <w:r>
              <w:rPr>
                <w:color w:val="000000" w:themeColor="text1"/>
                <w:sz w:val="16"/>
                <w:szCs w:val="16"/>
              </w:rPr>
              <w:lastRenderedPageBreak/>
              <w:t>1</w:t>
            </w:r>
            <w:r w:rsidR="00CD36BF" w:rsidRPr="00644EE2">
              <w:rPr>
                <w:color w:val="000000" w:themeColor="text1"/>
                <w:sz w:val="16"/>
                <w:szCs w:val="16"/>
              </w:rPr>
              <w:t>3900</w:t>
            </w:r>
          </w:p>
        </w:tc>
        <w:tc>
          <w:tcPr>
            <w:tcW w:w="1170" w:type="dxa"/>
            <w:tcBorders>
              <w:top w:val="nil"/>
              <w:left w:val="nil"/>
              <w:bottom w:val="single" w:sz="4" w:space="0" w:color="333300"/>
              <w:right w:val="single" w:sz="4" w:space="0" w:color="333300"/>
            </w:tcBorders>
            <w:shd w:val="clear" w:color="auto" w:fill="auto"/>
          </w:tcPr>
          <w:p w14:paraId="4CA39CE4" w14:textId="7C6E1F0F" w:rsidR="00CD36BF" w:rsidRPr="00AE28EC" w:rsidRDefault="00CD36BF" w:rsidP="00CD36BF">
            <w:pPr>
              <w:suppressAutoHyphens/>
              <w:rPr>
                <w:color w:val="000000" w:themeColor="text1"/>
                <w:sz w:val="16"/>
                <w:szCs w:val="16"/>
              </w:rPr>
            </w:pPr>
            <w:r w:rsidRPr="00644EE2">
              <w:rPr>
                <w:color w:val="000000" w:themeColor="text1"/>
                <w:sz w:val="16"/>
                <w:szCs w:val="16"/>
              </w:rPr>
              <w:t>Ming Gan</w:t>
            </w:r>
          </w:p>
        </w:tc>
        <w:tc>
          <w:tcPr>
            <w:tcW w:w="900" w:type="dxa"/>
            <w:tcBorders>
              <w:top w:val="nil"/>
              <w:left w:val="nil"/>
              <w:bottom w:val="single" w:sz="4" w:space="0" w:color="333300"/>
              <w:right w:val="single" w:sz="4" w:space="0" w:color="333300"/>
            </w:tcBorders>
            <w:shd w:val="clear" w:color="auto" w:fill="auto"/>
          </w:tcPr>
          <w:p w14:paraId="3BC6A3C8" w14:textId="27AA84C0" w:rsidR="00CD36BF" w:rsidRPr="00AE28EC" w:rsidRDefault="00CD36BF" w:rsidP="00CD36BF">
            <w:pPr>
              <w:suppressAutoHyphens/>
              <w:rPr>
                <w:color w:val="000000" w:themeColor="text1"/>
                <w:sz w:val="16"/>
                <w:szCs w:val="16"/>
              </w:rPr>
            </w:pPr>
            <w:r w:rsidRPr="00644EE2">
              <w:rPr>
                <w:color w:val="000000" w:themeColor="text1"/>
                <w:sz w:val="16"/>
                <w:szCs w:val="16"/>
              </w:rPr>
              <w:t>35.3.6.2.2</w:t>
            </w:r>
          </w:p>
        </w:tc>
        <w:tc>
          <w:tcPr>
            <w:tcW w:w="720" w:type="dxa"/>
            <w:tcBorders>
              <w:top w:val="nil"/>
              <w:left w:val="nil"/>
              <w:bottom w:val="single" w:sz="4" w:space="0" w:color="333300"/>
              <w:right w:val="single" w:sz="4" w:space="0" w:color="333300"/>
            </w:tcBorders>
            <w:shd w:val="clear" w:color="auto" w:fill="auto"/>
          </w:tcPr>
          <w:p w14:paraId="4E85F809" w14:textId="53B38ECB" w:rsidR="00CD36BF" w:rsidRPr="00AE28EC" w:rsidRDefault="00CD36BF" w:rsidP="00CD36BF">
            <w:pPr>
              <w:suppressAutoHyphens/>
              <w:rPr>
                <w:color w:val="000000" w:themeColor="text1"/>
                <w:sz w:val="16"/>
                <w:szCs w:val="16"/>
              </w:rPr>
            </w:pPr>
            <w:r w:rsidRPr="00644EE2">
              <w:rPr>
                <w:color w:val="000000" w:themeColor="text1"/>
                <w:sz w:val="16"/>
                <w:szCs w:val="16"/>
              </w:rPr>
              <w:t>426.14</w:t>
            </w:r>
          </w:p>
        </w:tc>
        <w:tc>
          <w:tcPr>
            <w:tcW w:w="3330" w:type="dxa"/>
            <w:tcBorders>
              <w:top w:val="nil"/>
              <w:left w:val="nil"/>
              <w:bottom w:val="single" w:sz="4" w:space="0" w:color="333300"/>
              <w:right w:val="single" w:sz="4" w:space="0" w:color="333300"/>
            </w:tcBorders>
            <w:shd w:val="clear" w:color="auto" w:fill="auto"/>
          </w:tcPr>
          <w:p w14:paraId="04895CF2" w14:textId="2A79E1CE" w:rsidR="00CD36BF" w:rsidRPr="00AE28EC" w:rsidRDefault="00CD36BF" w:rsidP="00CD36BF">
            <w:pPr>
              <w:suppressAutoHyphens/>
              <w:rPr>
                <w:color w:val="000000" w:themeColor="text1"/>
                <w:sz w:val="16"/>
                <w:szCs w:val="16"/>
              </w:rPr>
            </w:pPr>
            <w:r w:rsidRPr="00644EE2">
              <w:rPr>
                <w:color w:val="000000" w:themeColor="text1"/>
                <w:sz w:val="16"/>
                <w:szCs w:val="16"/>
              </w:rPr>
              <w:t>this requirement is too strong, please change it to "should"</w:t>
            </w:r>
          </w:p>
        </w:tc>
        <w:tc>
          <w:tcPr>
            <w:tcW w:w="1753" w:type="dxa"/>
            <w:tcBorders>
              <w:top w:val="nil"/>
              <w:left w:val="nil"/>
              <w:bottom w:val="single" w:sz="4" w:space="0" w:color="333300"/>
              <w:right w:val="single" w:sz="4" w:space="0" w:color="333300"/>
            </w:tcBorders>
            <w:shd w:val="clear" w:color="auto" w:fill="auto"/>
          </w:tcPr>
          <w:p w14:paraId="24BF6411" w14:textId="20D8706F" w:rsidR="00CD36BF" w:rsidRPr="00AE28EC" w:rsidRDefault="00CD36BF" w:rsidP="00CD36BF">
            <w:pPr>
              <w:suppressAutoHyphens/>
              <w:rPr>
                <w:color w:val="000000" w:themeColor="text1"/>
                <w:sz w:val="16"/>
                <w:szCs w:val="16"/>
              </w:rPr>
            </w:pPr>
            <w:r w:rsidRPr="00644EE2">
              <w:rPr>
                <w:color w:val="000000" w:themeColor="text1"/>
                <w:sz w:val="16"/>
                <w:szCs w:val="16"/>
              </w:rPr>
              <w:t xml:space="preserve">change shall </w:t>
            </w:r>
            <w:proofErr w:type="gramStart"/>
            <w:r w:rsidRPr="00644EE2">
              <w:rPr>
                <w:color w:val="000000" w:themeColor="text1"/>
                <w:sz w:val="16"/>
                <w:szCs w:val="16"/>
              </w:rPr>
              <w:t>to should</w:t>
            </w:r>
            <w:proofErr w:type="gramEnd"/>
          </w:p>
        </w:tc>
        <w:tc>
          <w:tcPr>
            <w:tcW w:w="2207" w:type="dxa"/>
            <w:tcBorders>
              <w:top w:val="nil"/>
              <w:left w:val="nil"/>
              <w:bottom w:val="single" w:sz="4" w:space="0" w:color="333300"/>
              <w:right w:val="single" w:sz="4" w:space="0" w:color="333300"/>
            </w:tcBorders>
          </w:tcPr>
          <w:p w14:paraId="7CC5DD2D" w14:textId="77777777" w:rsidR="00CD36BF" w:rsidRDefault="00CD36BF" w:rsidP="00CD36BF">
            <w:pPr>
              <w:suppressAutoHyphens/>
              <w:rPr>
                <w:color w:val="000000" w:themeColor="text1"/>
                <w:sz w:val="16"/>
                <w:szCs w:val="16"/>
              </w:rPr>
            </w:pPr>
            <w:r>
              <w:rPr>
                <w:color w:val="000000" w:themeColor="text1"/>
                <w:sz w:val="16"/>
                <w:szCs w:val="16"/>
              </w:rPr>
              <w:t>Revised</w:t>
            </w:r>
          </w:p>
          <w:p w14:paraId="33842F7F" w14:textId="1A9A2047" w:rsidR="00CD36BF" w:rsidRPr="00AE28EC" w:rsidRDefault="00CD36BF" w:rsidP="006A1CA9">
            <w:pPr>
              <w:suppressAutoHyphens/>
              <w:rPr>
                <w:color w:val="000000" w:themeColor="text1"/>
                <w:sz w:val="16"/>
                <w:szCs w:val="16"/>
              </w:rPr>
            </w:pPr>
            <w:r>
              <w:rPr>
                <w:color w:val="000000" w:themeColor="text1"/>
                <w:sz w:val="16"/>
                <w:szCs w:val="16"/>
              </w:rPr>
              <w:t>This shall requirement is already rephrased to a should requirement as part of CID 12082 resolution</w:t>
            </w:r>
            <w:r w:rsidR="007D6F35">
              <w:rPr>
                <w:color w:val="000000" w:themeColor="text1"/>
                <w:sz w:val="16"/>
                <w:szCs w:val="16"/>
              </w:rPr>
              <w:t xml:space="preserve"> in 22/1487r7</w:t>
            </w:r>
            <w:r>
              <w:rPr>
                <w:color w:val="000000" w:themeColor="text1"/>
                <w:sz w:val="16"/>
                <w:szCs w:val="16"/>
              </w:rPr>
              <w:t>. No further change</w:t>
            </w:r>
            <w:r w:rsidR="007D6F35">
              <w:rPr>
                <w:color w:val="000000" w:themeColor="text1"/>
                <w:sz w:val="16"/>
                <w:szCs w:val="16"/>
              </w:rPr>
              <w:t>s</w:t>
            </w:r>
            <w:r>
              <w:rPr>
                <w:color w:val="000000" w:themeColor="text1"/>
                <w:sz w:val="16"/>
                <w:szCs w:val="16"/>
              </w:rPr>
              <w:t xml:space="preserve"> needed.</w:t>
            </w:r>
          </w:p>
        </w:tc>
      </w:tr>
      <w:bookmarkEnd w:id="1"/>
    </w:tbl>
    <w:p w14:paraId="236388F4" w14:textId="4159718E" w:rsidR="00975C87" w:rsidDel="006626FC" w:rsidRDefault="00975C87" w:rsidP="00C75F57">
      <w:pPr>
        <w:suppressAutoHyphens/>
        <w:rPr>
          <w:del w:id="2" w:author="Binita Gupta" w:date="2022-11-08T22:47:00Z"/>
          <w:rFonts w:ascii="Arial-BoldMT" w:hAnsi="Arial-BoldMT"/>
          <w:b/>
          <w:bCs/>
          <w:color w:val="000000"/>
          <w:szCs w:val="20"/>
        </w:rPr>
      </w:pPr>
    </w:p>
    <w:p w14:paraId="2ADABC45" w14:textId="750356A0" w:rsidR="006E3B53" w:rsidRDefault="006E3B53">
      <w:pPr>
        <w:spacing w:before="0" w:after="160" w:line="259" w:lineRule="auto"/>
        <w:rPr>
          <w:rFonts w:ascii="Arial-BoldMT" w:hAnsi="Arial-BoldMT"/>
          <w:b/>
          <w:bCs/>
          <w:color w:val="000000"/>
          <w:szCs w:val="20"/>
        </w:rPr>
      </w:pPr>
      <w:r>
        <w:rPr>
          <w:rFonts w:ascii="Arial-BoldMT" w:hAnsi="Arial-BoldMT"/>
          <w:b/>
          <w:bCs/>
          <w:color w:val="000000"/>
          <w:szCs w:val="20"/>
        </w:rPr>
        <w:br w:type="page"/>
      </w:r>
    </w:p>
    <w:p w14:paraId="1C1F1E8E" w14:textId="77777777" w:rsidR="001A24A2" w:rsidRDefault="001A24A2" w:rsidP="003E246A">
      <w:pPr>
        <w:rPr>
          <w:rFonts w:ascii="Arial-BoldMT" w:hAnsi="Arial-BoldMT"/>
          <w:b/>
          <w:bCs/>
          <w:color w:val="000000"/>
          <w:szCs w:val="20"/>
        </w:rPr>
      </w:pPr>
    </w:p>
    <w:p w14:paraId="612E20D0" w14:textId="32231B46" w:rsidR="001459EA" w:rsidRDefault="00EC18A7" w:rsidP="003E246A">
      <w:pPr>
        <w:rPr>
          <w:ins w:id="3" w:author="Binita Gupta" w:date="2022-10-29T09:13:00Z"/>
          <w:color w:val="000000"/>
          <w:szCs w:val="20"/>
        </w:rPr>
      </w:pPr>
      <w:r>
        <w:rPr>
          <w:color w:val="000000"/>
          <w:szCs w:val="20"/>
        </w:rPr>
        <w:t>\</w:t>
      </w:r>
      <w:r w:rsidR="001459EA" w:rsidRPr="001459EA">
        <w:rPr>
          <w:rFonts w:ascii="Arial-BoldMT" w:hAnsi="Arial-BoldMT"/>
          <w:b/>
          <w:bCs/>
          <w:color w:val="000000"/>
          <w:szCs w:val="20"/>
        </w:rPr>
        <w:t>9.4.1.9 Status Code field</w:t>
      </w:r>
    </w:p>
    <w:p w14:paraId="3B4C82AB" w14:textId="297DAB86" w:rsidR="001459EA" w:rsidRDefault="001459EA" w:rsidP="003E246A">
      <w:pPr>
        <w:rPr>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add </w:t>
      </w:r>
      <w:r w:rsidR="00EC18A7">
        <w:rPr>
          <w:b/>
          <w:i/>
          <w:iCs/>
          <w:sz w:val="22"/>
          <w:szCs w:val="22"/>
          <w:highlight w:val="yellow"/>
        </w:rPr>
        <w:t xml:space="preserve">the </w:t>
      </w:r>
      <w:r>
        <w:rPr>
          <w:b/>
          <w:i/>
          <w:iCs/>
          <w:sz w:val="22"/>
          <w:szCs w:val="22"/>
          <w:highlight w:val="yellow"/>
        </w:rPr>
        <w:t>following</w:t>
      </w:r>
      <w:r w:rsidR="00EC18A7">
        <w:rPr>
          <w:b/>
          <w:i/>
          <w:iCs/>
          <w:sz w:val="22"/>
          <w:szCs w:val="22"/>
          <w:highlight w:val="yellow"/>
        </w:rPr>
        <w:t xml:space="preserve"> new row in the Table</w:t>
      </w:r>
      <w:r w:rsidRPr="002B6E01">
        <w:rPr>
          <w:b/>
          <w:i/>
          <w:iCs/>
          <w:sz w:val="22"/>
          <w:szCs w:val="22"/>
          <w:highlight w:val="yellow"/>
        </w:rPr>
        <w:t xml:space="preserve"> as shown below:</w:t>
      </w:r>
    </w:p>
    <w:p w14:paraId="5306A3B3" w14:textId="112F28D7" w:rsidR="001459EA" w:rsidRDefault="001459EA" w:rsidP="001459EA">
      <w:pPr>
        <w:jc w:val="center"/>
        <w:rPr>
          <w:color w:val="000000"/>
          <w:szCs w:val="20"/>
        </w:rPr>
      </w:pPr>
      <w:r w:rsidRPr="001459EA">
        <w:rPr>
          <w:rFonts w:ascii="Arial-BoldMT" w:hAnsi="Arial-BoldMT"/>
          <w:b/>
          <w:bCs/>
          <w:color w:val="000000"/>
          <w:szCs w:val="20"/>
        </w:rPr>
        <w:t>Table 9-78—Status codes</w:t>
      </w:r>
    </w:p>
    <w:p w14:paraId="4B93A892" w14:textId="77777777" w:rsidR="001459EA" w:rsidRDefault="001459EA" w:rsidP="003E246A">
      <w:pPr>
        <w:rPr>
          <w:ins w:id="4" w:author="Binita Gupta" w:date="2022-10-29T09:13:00Z"/>
          <w:color w:val="00000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20"/>
        <w:gridCol w:w="4380"/>
        <w:gridCol w:w="4350"/>
      </w:tblGrid>
      <w:tr w:rsidR="00441A2E" w:rsidRPr="00441A2E" w14:paraId="0C3FB0EF" w14:textId="77777777" w:rsidTr="00A72732">
        <w:tc>
          <w:tcPr>
            <w:tcW w:w="1620" w:type="dxa"/>
            <w:tcBorders>
              <w:top w:val="nil"/>
              <w:left w:val="nil"/>
              <w:bottom w:val="nil"/>
              <w:right w:val="nil"/>
            </w:tcBorders>
            <w:vAlign w:val="center"/>
            <w:hideMark/>
          </w:tcPr>
          <w:p w14:paraId="50DB8951" w14:textId="77777777" w:rsidR="00441A2E" w:rsidRPr="00441A2E" w:rsidRDefault="00441A2E" w:rsidP="00441A2E">
            <w:pPr>
              <w:spacing w:before="0"/>
              <w:rPr>
                <w:sz w:val="24"/>
              </w:rPr>
            </w:pPr>
            <w:r w:rsidRPr="00441A2E">
              <w:rPr>
                <w:rFonts w:ascii="TimesNewRomanPS-BoldMT" w:hAnsi="TimesNewRomanPS-BoldMT"/>
                <w:b/>
                <w:bCs/>
                <w:color w:val="000000"/>
                <w:sz w:val="18"/>
                <w:szCs w:val="18"/>
              </w:rPr>
              <w:t xml:space="preserve">Status code </w:t>
            </w:r>
          </w:p>
        </w:tc>
        <w:tc>
          <w:tcPr>
            <w:tcW w:w="4380" w:type="dxa"/>
            <w:tcBorders>
              <w:top w:val="nil"/>
              <w:left w:val="nil"/>
              <w:bottom w:val="nil"/>
              <w:right w:val="nil"/>
            </w:tcBorders>
            <w:vAlign w:val="center"/>
            <w:hideMark/>
          </w:tcPr>
          <w:p w14:paraId="112FD500" w14:textId="77777777" w:rsidR="00441A2E" w:rsidRPr="00441A2E" w:rsidRDefault="00441A2E" w:rsidP="00441A2E">
            <w:pPr>
              <w:spacing w:before="0"/>
              <w:rPr>
                <w:sz w:val="24"/>
              </w:rPr>
            </w:pPr>
            <w:r w:rsidRPr="00441A2E">
              <w:rPr>
                <w:rFonts w:ascii="TimesNewRomanPS-BoldMT" w:hAnsi="TimesNewRomanPS-BoldMT"/>
                <w:b/>
                <w:bCs/>
                <w:color w:val="000000"/>
                <w:sz w:val="18"/>
                <w:szCs w:val="18"/>
              </w:rPr>
              <w:t xml:space="preserve">Name </w:t>
            </w:r>
          </w:p>
        </w:tc>
        <w:tc>
          <w:tcPr>
            <w:tcW w:w="4350" w:type="dxa"/>
            <w:tcBorders>
              <w:top w:val="nil"/>
              <w:left w:val="nil"/>
              <w:bottom w:val="nil"/>
              <w:right w:val="nil"/>
            </w:tcBorders>
            <w:vAlign w:val="center"/>
            <w:hideMark/>
          </w:tcPr>
          <w:p w14:paraId="730B1C0A" w14:textId="77777777" w:rsidR="00441A2E" w:rsidRPr="00441A2E" w:rsidRDefault="00441A2E" w:rsidP="00441A2E">
            <w:pPr>
              <w:spacing w:before="0"/>
              <w:rPr>
                <w:sz w:val="24"/>
              </w:rPr>
            </w:pPr>
            <w:r w:rsidRPr="00441A2E">
              <w:rPr>
                <w:rFonts w:ascii="TimesNewRomanPS-BoldMT" w:hAnsi="TimesNewRomanPS-BoldMT"/>
                <w:b/>
                <w:bCs/>
                <w:color w:val="000000"/>
                <w:sz w:val="18"/>
                <w:szCs w:val="18"/>
              </w:rPr>
              <w:t>Meaning</w:t>
            </w:r>
          </w:p>
        </w:tc>
      </w:tr>
      <w:tr w:rsidR="00441A2E" w:rsidRPr="00441A2E" w14:paraId="7A384EB4" w14:textId="77777777" w:rsidTr="00A72732">
        <w:tc>
          <w:tcPr>
            <w:tcW w:w="1620" w:type="dxa"/>
            <w:tcBorders>
              <w:top w:val="nil"/>
              <w:left w:val="nil"/>
              <w:bottom w:val="nil"/>
              <w:right w:val="nil"/>
            </w:tcBorders>
            <w:vAlign w:val="center"/>
            <w:hideMark/>
          </w:tcPr>
          <w:p w14:paraId="027379B3" w14:textId="77777777" w:rsidR="00441A2E" w:rsidRPr="00441A2E" w:rsidRDefault="00441A2E" w:rsidP="00441A2E">
            <w:pPr>
              <w:spacing w:before="0"/>
              <w:rPr>
                <w:sz w:val="24"/>
              </w:rPr>
            </w:pPr>
            <w:r w:rsidRPr="00441A2E">
              <w:rPr>
                <w:rFonts w:ascii="TimesNewRomanPSMT" w:eastAsia="TimesNewRomanPSMT" w:hAnsi="TimesNewRomanPSMT"/>
                <w:color w:val="000000"/>
                <w:sz w:val="18"/>
                <w:szCs w:val="18"/>
              </w:rPr>
              <w:t xml:space="preserve">… </w:t>
            </w:r>
          </w:p>
        </w:tc>
        <w:tc>
          <w:tcPr>
            <w:tcW w:w="4380" w:type="dxa"/>
            <w:tcBorders>
              <w:top w:val="nil"/>
              <w:left w:val="nil"/>
              <w:bottom w:val="nil"/>
              <w:right w:val="nil"/>
            </w:tcBorders>
            <w:vAlign w:val="center"/>
            <w:hideMark/>
          </w:tcPr>
          <w:p w14:paraId="23107656" w14:textId="77777777" w:rsidR="00441A2E" w:rsidRPr="00441A2E" w:rsidRDefault="00441A2E" w:rsidP="00441A2E">
            <w:pPr>
              <w:spacing w:before="0"/>
              <w:rPr>
                <w:sz w:val="24"/>
              </w:rPr>
            </w:pPr>
            <w:r w:rsidRPr="00441A2E">
              <w:rPr>
                <w:rFonts w:ascii="TimesNewRomanPSMT" w:eastAsia="TimesNewRomanPSMT" w:hAnsi="TimesNewRomanPSMT"/>
                <w:color w:val="000000"/>
                <w:sz w:val="18"/>
                <w:szCs w:val="18"/>
              </w:rPr>
              <w:t xml:space="preserve">… </w:t>
            </w:r>
          </w:p>
        </w:tc>
        <w:tc>
          <w:tcPr>
            <w:tcW w:w="4350" w:type="dxa"/>
            <w:tcBorders>
              <w:top w:val="nil"/>
              <w:left w:val="nil"/>
              <w:bottom w:val="nil"/>
              <w:right w:val="nil"/>
            </w:tcBorders>
            <w:vAlign w:val="center"/>
            <w:hideMark/>
          </w:tcPr>
          <w:p w14:paraId="49987E76" w14:textId="77777777" w:rsidR="00441A2E" w:rsidRPr="00441A2E" w:rsidRDefault="00441A2E" w:rsidP="00441A2E">
            <w:pPr>
              <w:spacing w:before="0"/>
              <w:rPr>
                <w:sz w:val="24"/>
              </w:rPr>
            </w:pPr>
            <w:r w:rsidRPr="00441A2E">
              <w:rPr>
                <w:rFonts w:ascii="TimesNewRomanPSMT" w:eastAsia="TimesNewRomanPSMT" w:hAnsi="TimesNewRomanPSMT"/>
                <w:color w:val="000000"/>
                <w:sz w:val="18"/>
                <w:szCs w:val="18"/>
              </w:rPr>
              <w:t>…</w:t>
            </w:r>
          </w:p>
        </w:tc>
      </w:tr>
      <w:tr w:rsidR="00441A2E" w:rsidRPr="00441A2E" w14:paraId="15A43740" w14:textId="77777777" w:rsidTr="00A72732">
        <w:trPr>
          <w:trHeight w:val="639"/>
        </w:trPr>
        <w:tc>
          <w:tcPr>
            <w:tcW w:w="1620" w:type="dxa"/>
            <w:tcBorders>
              <w:top w:val="nil"/>
              <w:left w:val="nil"/>
              <w:bottom w:val="nil"/>
              <w:right w:val="nil"/>
            </w:tcBorders>
            <w:vAlign w:val="center"/>
            <w:hideMark/>
          </w:tcPr>
          <w:p w14:paraId="2E63659C" w14:textId="77777777" w:rsidR="00441A2E" w:rsidRPr="00A72732" w:rsidRDefault="00441A2E" w:rsidP="00441A2E">
            <w:pPr>
              <w:spacing w:before="0"/>
              <w:rPr>
                <w:ins w:id="5" w:author="Binita Gupta" w:date="2022-10-29T09:19:00Z"/>
                <w:rFonts w:ascii="TimesNewRomanPSMT" w:eastAsia="TimesNewRomanPSMT" w:hAnsi="TimesNewRomanPSMT"/>
                <w:color w:val="000000"/>
                <w:sz w:val="18"/>
                <w:szCs w:val="18"/>
              </w:rPr>
            </w:pPr>
            <w:ins w:id="6" w:author="Binita Gupta" w:date="2022-10-29T09:14:00Z">
              <w:r w:rsidRPr="00A72732">
                <w:rPr>
                  <w:rFonts w:ascii="TimesNewRomanPSMT" w:eastAsia="TimesNewRomanPSMT" w:hAnsi="TimesNewRomanPSMT"/>
                  <w:color w:val="000000"/>
                  <w:sz w:val="18"/>
                  <w:szCs w:val="18"/>
                </w:rPr>
                <w:t>&lt;ANA&gt;</w:t>
              </w:r>
            </w:ins>
          </w:p>
          <w:p w14:paraId="5D30476D" w14:textId="4E6F523E" w:rsidR="003046A9" w:rsidRPr="00A72732" w:rsidRDefault="003046A9" w:rsidP="00441A2E">
            <w:pPr>
              <w:spacing w:before="0"/>
              <w:rPr>
                <w:rFonts w:ascii="TimesNewRomanPSMT" w:eastAsia="TimesNewRomanPSMT" w:hAnsi="TimesNewRomanPSMT"/>
                <w:color w:val="000000"/>
                <w:sz w:val="18"/>
                <w:szCs w:val="18"/>
              </w:rPr>
            </w:pPr>
            <w:ins w:id="7" w:author="Binita Gupta" w:date="2022-10-29T09:19:00Z">
              <w:r w:rsidRPr="00A72732">
                <w:rPr>
                  <w:rFonts w:ascii="TimesNewRomanPSMT" w:eastAsia="TimesNewRomanPSMT" w:hAnsi="TimesNewRomanPSMT"/>
                  <w:color w:val="000000"/>
                  <w:sz w:val="18"/>
                  <w:szCs w:val="18"/>
                </w:rPr>
                <w:t>(</w:t>
              </w:r>
            </w:ins>
            <w:ins w:id="8" w:author="Binita Gupta" w:date="2022-10-29T09:20:00Z">
              <w:r w:rsidR="00A110D7" w:rsidRPr="00A72732">
                <w:rPr>
                  <w:rFonts w:ascii="TimesNewRomanPSMT" w:eastAsia="TimesNewRomanPSMT" w:hAnsi="TimesNewRomanPSMT"/>
                  <w:color w:val="000000"/>
                  <w:sz w:val="18"/>
                  <w:szCs w:val="18"/>
                </w:rPr>
                <w:t>#10634)</w:t>
              </w:r>
            </w:ins>
          </w:p>
        </w:tc>
        <w:tc>
          <w:tcPr>
            <w:tcW w:w="4380" w:type="dxa"/>
            <w:tcBorders>
              <w:top w:val="nil"/>
              <w:left w:val="nil"/>
              <w:bottom w:val="nil"/>
              <w:right w:val="nil"/>
            </w:tcBorders>
            <w:vAlign w:val="center"/>
            <w:hideMark/>
          </w:tcPr>
          <w:p w14:paraId="2030FA24" w14:textId="41D42612" w:rsidR="00441A2E" w:rsidRPr="00A72732" w:rsidRDefault="00441A2E" w:rsidP="00441A2E">
            <w:pPr>
              <w:spacing w:before="0"/>
              <w:rPr>
                <w:rFonts w:ascii="TimesNewRomanPSMT" w:eastAsia="TimesNewRomanPSMT" w:hAnsi="TimesNewRomanPSMT"/>
                <w:color w:val="000000"/>
                <w:sz w:val="18"/>
                <w:szCs w:val="18"/>
              </w:rPr>
            </w:pPr>
            <w:ins w:id="9" w:author="Binita Gupta" w:date="2022-10-29T09:14:00Z">
              <w:r>
                <w:rPr>
                  <w:rFonts w:ascii="TimesNewRomanPSMT" w:eastAsia="TimesNewRomanPSMT" w:hAnsi="TimesNewRomanPSMT"/>
                  <w:color w:val="000000"/>
                  <w:sz w:val="18"/>
                  <w:szCs w:val="18"/>
                </w:rPr>
                <w:t>DENIED_</w:t>
              </w:r>
            </w:ins>
            <w:ins w:id="10" w:author="Binita Gupta" w:date="2022-10-29T09:17:00Z">
              <w:r w:rsidR="00AC2F7C">
                <w:rPr>
                  <w:rFonts w:ascii="TimesNewRomanPSMT" w:eastAsia="TimesNewRomanPSMT" w:hAnsi="TimesNewRomanPSMT"/>
                  <w:color w:val="000000"/>
                  <w:sz w:val="18"/>
                  <w:szCs w:val="18"/>
                </w:rPr>
                <w:t>INCLUDED_</w:t>
              </w:r>
            </w:ins>
            <w:ins w:id="11" w:author="Binita Gupta" w:date="2022-10-29T09:14:00Z">
              <w:r>
                <w:rPr>
                  <w:rFonts w:ascii="TimesNewRomanPSMT" w:eastAsia="TimesNewRomanPSMT" w:hAnsi="TimesNewRomanPSMT"/>
                  <w:color w:val="000000"/>
                  <w:sz w:val="18"/>
                  <w:szCs w:val="18"/>
                </w:rPr>
                <w:t>AP</w:t>
              </w:r>
            </w:ins>
            <w:ins w:id="12" w:author="Binita Gupta" w:date="2022-10-29T09:15:00Z">
              <w:r>
                <w:rPr>
                  <w:rFonts w:ascii="TimesNewRomanPSMT" w:eastAsia="TimesNewRomanPSMT" w:hAnsi="TimesNewRomanPSMT"/>
                  <w:color w:val="000000"/>
                  <w:sz w:val="18"/>
                  <w:szCs w:val="18"/>
                </w:rPr>
                <w:t>_</w:t>
              </w:r>
            </w:ins>
            <w:ins w:id="13" w:author="Binita Gupta" w:date="2022-10-29T09:17:00Z">
              <w:r w:rsidR="00AC2F7C">
                <w:rPr>
                  <w:rFonts w:ascii="TimesNewRomanPSMT" w:eastAsia="TimesNewRomanPSMT" w:hAnsi="TimesNewRomanPSMT"/>
                  <w:color w:val="000000"/>
                  <w:sz w:val="18"/>
                  <w:szCs w:val="18"/>
                </w:rPr>
                <w:t>IS</w:t>
              </w:r>
            </w:ins>
            <w:ins w:id="14" w:author="Binita Gupta" w:date="2022-10-29T09:18:00Z">
              <w:r w:rsidR="00B57F29">
                <w:rPr>
                  <w:rFonts w:ascii="TimesNewRomanPSMT" w:eastAsia="TimesNewRomanPSMT" w:hAnsi="TimesNewRomanPSMT"/>
                  <w:color w:val="000000"/>
                  <w:sz w:val="18"/>
                  <w:szCs w:val="18"/>
                </w:rPr>
                <w:t>_</w:t>
              </w:r>
            </w:ins>
            <w:ins w:id="15" w:author="Binita Gupta" w:date="2022-10-29T21:19:00Z">
              <w:r w:rsidR="00DD7FF8">
                <w:rPr>
                  <w:rFonts w:ascii="TimesNewRomanPSMT" w:eastAsia="TimesNewRomanPSMT" w:hAnsi="TimesNewRomanPSMT"/>
                  <w:color w:val="000000"/>
                  <w:sz w:val="18"/>
                  <w:szCs w:val="18"/>
                </w:rPr>
                <w:t>REMOVED_OR_BEING_</w:t>
              </w:r>
            </w:ins>
            <w:ins w:id="16" w:author="Binita Gupta" w:date="2022-10-29T09:18:00Z">
              <w:r w:rsidR="00B57F29">
                <w:rPr>
                  <w:rFonts w:ascii="TimesNewRomanPSMT" w:eastAsia="TimesNewRomanPSMT" w:hAnsi="TimesNewRomanPSMT"/>
                  <w:color w:val="000000"/>
                  <w:sz w:val="18"/>
                  <w:szCs w:val="18"/>
                </w:rPr>
                <w:t>REMOVED_</w:t>
              </w:r>
            </w:ins>
          </w:p>
        </w:tc>
        <w:tc>
          <w:tcPr>
            <w:tcW w:w="4350" w:type="dxa"/>
            <w:tcBorders>
              <w:top w:val="nil"/>
              <w:left w:val="nil"/>
              <w:bottom w:val="nil"/>
              <w:right w:val="nil"/>
            </w:tcBorders>
            <w:vAlign w:val="center"/>
            <w:hideMark/>
          </w:tcPr>
          <w:p w14:paraId="11F8ECE1" w14:textId="3602D6C5" w:rsidR="00441A2E" w:rsidRPr="00A72732" w:rsidRDefault="00561C5B" w:rsidP="00441A2E">
            <w:pPr>
              <w:spacing w:before="0"/>
              <w:rPr>
                <w:rFonts w:ascii="TimesNewRomanPSMT" w:eastAsia="TimesNewRomanPSMT" w:hAnsi="TimesNewRomanPSMT"/>
                <w:color w:val="000000"/>
                <w:sz w:val="18"/>
                <w:szCs w:val="18"/>
              </w:rPr>
            </w:pPr>
            <w:ins w:id="17" w:author="Binita Gupta" w:date="2022-10-29T09:15:00Z">
              <w:r w:rsidRPr="00A72732">
                <w:rPr>
                  <w:rFonts w:ascii="TimesNewRomanPSMT" w:eastAsia="TimesNewRomanPSMT" w:hAnsi="TimesNewRomanPSMT"/>
                  <w:color w:val="000000"/>
                  <w:sz w:val="18"/>
                  <w:szCs w:val="18"/>
                </w:rPr>
                <w:t xml:space="preserve">Association is denied </w:t>
              </w:r>
            </w:ins>
            <w:ins w:id="18" w:author="Binita Gupta" w:date="2022-10-29T09:18:00Z">
              <w:r w:rsidR="002533ED" w:rsidRPr="00A72732">
                <w:rPr>
                  <w:rFonts w:ascii="TimesNewRomanPSMT" w:eastAsia="TimesNewRomanPSMT" w:hAnsi="TimesNewRomanPSMT"/>
                  <w:color w:val="000000"/>
                  <w:sz w:val="18"/>
                  <w:szCs w:val="18"/>
                </w:rPr>
                <w:t xml:space="preserve">because </w:t>
              </w:r>
            </w:ins>
            <w:ins w:id="19" w:author="Binita Gupta" w:date="2022-10-29T09:19:00Z">
              <w:r w:rsidR="002533ED" w:rsidRPr="00A72732">
                <w:rPr>
                  <w:rFonts w:ascii="TimesNewRomanPSMT" w:eastAsia="TimesNewRomanPSMT" w:hAnsi="TimesNewRomanPSMT"/>
                  <w:color w:val="000000"/>
                  <w:sz w:val="18"/>
                  <w:szCs w:val="18"/>
                </w:rPr>
                <w:t>an</w:t>
              </w:r>
            </w:ins>
            <w:ins w:id="20" w:author="Binita Gupta" w:date="2022-10-29T21:19:00Z">
              <w:r w:rsidR="000E4719">
                <w:rPr>
                  <w:rFonts w:ascii="TimesNewRomanPSMT" w:eastAsia="TimesNewRomanPSMT" w:hAnsi="TimesNewRomanPSMT"/>
                  <w:color w:val="000000"/>
                  <w:sz w:val="18"/>
                  <w:szCs w:val="18"/>
                </w:rPr>
                <w:t xml:space="preserve"> AP</w:t>
              </w:r>
            </w:ins>
            <w:ins w:id="21" w:author="Binita Gupta" w:date="2022-10-29T09:19:00Z">
              <w:r w:rsidR="002533ED" w:rsidRPr="00A72732">
                <w:rPr>
                  <w:rFonts w:ascii="TimesNewRomanPSMT" w:eastAsia="TimesNewRomanPSMT" w:hAnsi="TimesNewRomanPSMT"/>
                  <w:color w:val="000000"/>
                  <w:sz w:val="18"/>
                  <w:szCs w:val="18"/>
                </w:rPr>
                <w:t xml:space="preserve"> included </w:t>
              </w:r>
            </w:ins>
            <w:ins w:id="22" w:author="Binita Gupta" w:date="2022-10-29T21:20:00Z">
              <w:r w:rsidR="000E4719">
                <w:rPr>
                  <w:rFonts w:ascii="TimesNewRomanPSMT" w:eastAsia="TimesNewRomanPSMT" w:hAnsi="TimesNewRomanPSMT"/>
                  <w:color w:val="000000"/>
                  <w:sz w:val="18"/>
                  <w:szCs w:val="18"/>
                </w:rPr>
                <w:t>in the request in ei</w:t>
              </w:r>
            </w:ins>
            <w:ins w:id="23" w:author="Binita Gupta" w:date="2022-10-29T09:19:00Z">
              <w:r w:rsidR="003046A9" w:rsidRPr="00A72732">
                <w:rPr>
                  <w:rFonts w:ascii="TimesNewRomanPSMT" w:eastAsia="TimesNewRomanPSMT" w:hAnsi="TimesNewRomanPSMT"/>
                  <w:color w:val="000000"/>
                  <w:sz w:val="18"/>
                  <w:szCs w:val="18"/>
                </w:rPr>
                <w:t xml:space="preserve">ther </w:t>
              </w:r>
              <w:r w:rsidR="002533ED" w:rsidRPr="00A72732">
                <w:rPr>
                  <w:rFonts w:ascii="TimesNewRomanPSMT" w:eastAsia="TimesNewRomanPSMT" w:hAnsi="TimesNewRomanPSMT"/>
                  <w:color w:val="000000"/>
                  <w:sz w:val="18"/>
                  <w:szCs w:val="18"/>
                </w:rPr>
                <w:t xml:space="preserve">removed or </w:t>
              </w:r>
            </w:ins>
            <w:ins w:id="24" w:author="Binita Gupta" w:date="2022-10-29T21:20:00Z">
              <w:r w:rsidR="000E4719">
                <w:rPr>
                  <w:rFonts w:ascii="TimesNewRomanPSMT" w:eastAsia="TimesNewRomanPSMT" w:hAnsi="TimesNewRomanPSMT"/>
                  <w:color w:val="000000"/>
                  <w:sz w:val="18"/>
                  <w:szCs w:val="18"/>
                </w:rPr>
                <w:t>is being</w:t>
              </w:r>
            </w:ins>
            <w:ins w:id="25" w:author="Binita Gupta" w:date="2022-10-29T09:19:00Z">
              <w:r w:rsidR="003046A9" w:rsidRPr="00A72732">
                <w:rPr>
                  <w:rFonts w:ascii="TimesNewRomanPSMT" w:eastAsia="TimesNewRomanPSMT" w:hAnsi="TimesNewRomanPSMT"/>
                  <w:color w:val="000000"/>
                  <w:sz w:val="18"/>
                  <w:szCs w:val="18"/>
                </w:rPr>
                <w:t xml:space="preserve"> removed from the AP MLD.</w:t>
              </w:r>
            </w:ins>
          </w:p>
        </w:tc>
      </w:tr>
    </w:tbl>
    <w:p w14:paraId="0DFE7DD5" w14:textId="772DFDBC" w:rsidR="001B2D50" w:rsidRDefault="001B2D50" w:rsidP="003E246A">
      <w:pPr>
        <w:rPr>
          <w:ins w:id="26" w:author="Binita Gupta" w:date="2022-10-29T09:13:00Z"/>
          <w:color w:val="000000"/>
          <w:szCs w:val="20"/>
        </w:rPr>
      </w:pPr>
    </w:p>
    <w:p w14:paraId="4588BAB8" w14:textId="77777777" w:rsidR="00F309BD" w:rsidRDefault="00F309BD" w:rsidP="003E246A">
      <w:pPr>
        <w:rPr>
          <w:rFonts w:ascii="Arial-BoldMT" w:hAnsi="Arial-BoldMT"/>
          <w:b/>
          <w:bCs/>
          <w:color w:val="218A21"/>
          <w:szCs w:val="20"/>
        </w:rPr>
      </w:pPr>
      <w:r w:rsidRPr="00F309BD">
        <w:rPr>
          <w:rFonts w:ascii="Arial-BoldMT" w:hAnsi="Arial-BoldMT"/>
          <w:b/>
          <w:bCs/>
          <w:color w:val="000000"/>
          <w:szCs w:val="20"/>
        </w:rPr>
        <w:t>35.3.6.2.1 Adding affiliated APs</w:t>
      </w:r>
      <w:r w:rsidRPr="00F309BD">
        <w:rPr>
          <w:rFonts w:ascii="Arial-BoldMT" w:hAnsi="Arial-BoldMT"/>
          <w:b/>
          <w:bCs/>
          <w:color w:val="218A21"/>
          <w:szCs w:val="20"/>
        </w:rPr>
        <w:t>(#13678)</w:t>
      </w:r>
    </w:p>
    <w:p w14:paraId="134D88CE" w14:textId="2C257DF1" w:rsidR="002F7BBD" w:rsidRDefault="002F7BBD" w:rsidP="002F7BBD">
      <w:pPr>
        <w:rPr>
          <w:rFonts w:ascii="TimesNewRomanPSMT" w:eastAsia="TimesNewRomanPSMT" w:hAnsi="TimesNewRomanPSMT"/>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update following paragraph in </w:t>
      </w:r>
      <w:r w:rsidRPr="002B6E01">
        <w:rPr>
          <w:b/>
          <w:i/>
          <w:iCs/>
          <w:sz w:val="22"/>
          <w:szCs w:val="22"/>
          <w:highlight w:val="yellow"/>
        </w:rPr>
        <w:t>this subclause as shown below:</w:t>
      </w:r>
    </w:p>
    <w:p w14:paraId="668E24CD" w14:textId="355D55FA" w:rsidR="00707BB2" w:rsidRDefault="00F309BD" w:rsidP="003E246A">
      <w:pPr>
        <w:rPr>
          <w:rFonts w:ascii="TimesNewRomanPSMT" w:eastAsia="TimesNewRomanPSMT" w:hAnsi="TimesNewRomanPSMT"/>
          <w:color w:val="000000"/>
          <w:szCs w:val="20"/>
        </w:rPr>
      </w:pPr>
      <w:r w:rsidRPr="00F309BD">
        <w:rPr>
          <w:rFonts w:ascii="TimesNewRomanPSMT" w:eastAsia="TimesNewRomanPSMT" w:hAnsi="TimesNewRomanPSMT"/>
          <w:color w:val="000000"/>
          <w:szCs w:val="20"/>
        </w:rPr>
        <w:t xml:space="preserve">An AP MLD may add </w:t>
      </w:r>
      <w:r w:rsidRPr="00F309BD">
        <w:rPr>
          <w:rFonts w:ascii="TimesNewRomanPSMT" w:eastAsia="TimesNewRomanPSMT" w:hAnsi="TimesNewRomanPSMT"/>
          <w:color w:val="218A21"/>
          <w:szCs w:val="20"/>
        </w:rPr>
        <w:t>(#13678)</w:t>
      </w:r>
      <w:r w:rsidRPr="00F309BD">
        <w:rPr>
          <w:rFonts w:ascii="TimesNewRomanPSMT" w:eastAsia="TimesNewRomanPSMT" w:hAnsi="TimesNewRomanPSMT"/>
          <w:color w:val="000000"/>
          <w:szCs w:val="20"/>
        </w:rPr>
        <w:t xml:space="preserve">one or more affiliated APs </w:t>
      </w:r>
      <w:r w:rsidRPr="00F309BD">
        <w:rPr>
          <w:rFonts w:ascii="TimesNewRomanPSMT" w:eastAsia="TimesNewRomanPSMT" w:hAnsi="TimesNewRomanPSMT"/>
          <w:color w:val="218A21"/>
          <w:szCs w:val="20"/>
        </w:rPr>
        <w:t>(#13679)</w:t>
      </w:r>
      <w:r w:rsidRPr="00F309BD">
        <w:rPr>
          <w:rFonts w:ascii="TimesNewRomanPSMT" w:eastAsia="TimesNewRomanPSMT" w:hAnsi="TimesNewRomanPSMT"/>
          <w:color w:val="000000"/>
          <w:szCs w:val="20"/>
        </w:rPr>
        <w:t>to the AP MLD</w:t>
      </w:r>
      <w:r w:rsidR="004A6DB4">
        <w:rPr>
          <w:rFonts w:ascii="TimesNewRomanPSMT" w:eastAsia="TimesNewRomanPSMT" w:hAnsi="TimesNewRomanPSMT"/>
          <w:color w:val="000000"/>
          <w:szCs w:val="20"/>
        </w:rPr>
        <w:t xml:space="preserve"> </w:t>
      </w:r>
      <w:ins w:id="27" w:author="Binita Gupta" w:date="2022-10-30T07:46:00Z">
        <w:r w:rsidR="004A6DB4">
          <w:rPr>
            <w:rFonts w:ascii="TimesNewRomanPSMT" w:eastAsia="TimesNewRomanPSMT" w:hAnsi="TimesNewRomanPSMT"/>
            <w:color w:val="000000"/>
            <w:szCs w:val="20"/>
          </w:rPr>
          <w:t>(</w:t>
        </w:r>
      </w:ins>
      <w:ins w:id="28" w:author="Binita Gupta" w:date="2022-10-30T07:47:00Z">
        <w:r w:rsidR="004A6DB4">
          <w:rPr>
            <w:rFonts w:ascii="TimesNewRomanPSMT" w:eastAsia="TimesNewRomanPSMT" w:hAnsi="TimesNewRomanPSMT"/>
            <w:color w:val="000000"/>
            <w:szCs w:val="20"/>
          </w:rPr>
          <w:t>#</w:t>
        </w:r>
        <w:r w:rsidR="004A6DB4" w:rsidRPr="00A72732">
          <w:rPr>
            <w:rFonts w:ascii="TimesNewRomanPSMT" w:eastAsia="TimesNewRomanPSMT" w:hAnsi="TimesNewRomanPSMT"/>
            <w:color w:val="000000"/>
            <w:szCs w:val="20"/>
          </w:rPr>
          <w:t>13281</w:t>
        </w:r>
        <w:r w:rsidR="004A6DB4">
          <w:rPr>
            <w:rFonts w:ascii="TimesNewRomanPSMT" w:eastAsia="TimesNewRomanPSMT" w:hAnsi="TimesNewRomanPSMT"/>
            <w:color w:val="000000"/>
            <w:szCs w:val="20"/>
          </w:rPr>
          <w:t>)</w:t>
        </w:r>
      </w:ins>
      <w:ins w:id="29" w:author="Binita Gupta" w:date="2022-10-30T07:46:00Z">
        <w:r w:rsidR="004A6DB4">
          <w:rPr>
            <w:rFonts w:ascii="TimesNewRomanPSMT" w:eastAsia="TimesNewRomanPSMT" w:hAnsi="TimesNewRomanPSMT"/>
            <w:color w:val="000000"/>
            <w:szCs w:val="20"/>
          </w:rPr>
          <w:t>(see</w:t>
        </w:r>
      </w:ins>
      <w:ins w:id="30" w:author="Binita Gupta" w:date="2022-10-30T07:45:00Z">
        <w:r w:rsidR="00DE13B4">
          <w:rPr>
            <w:rFonts w:ascii="TimesNewRomanPSMT" w:eastAsia="TimesNewRomanPSMT" w:hAnsi="TimesNewRomanPSMT"/>
            <w:color w:val="000000"/>
            <w:szCs w:val="20"/>
          </w:rPr>
          <w:t xml:space="preserve"> </w:t>
        </w:r>
      </w:ins>
      <w:ins w:id="31" w:author="Binita Gupta" w:date="2022-10-30T19:47:00Z">
        <w:r w:rsidR="00A03F24" w:rsidRPr="00A03F24">
          <w:rPr>
            <w:rFonts w:ascii="TimesNewRomanPSMT" w:eastAsia="TimesNewRomanPSMT" w:hAnsi="TimesNewRomanPSMT"/>
            <w:color w:val="000000"/>
            <w:szCs w:val="20"/>
          </w:rPr>
          <w:t>6.3.11.2</w:t>
        </w:r>
        <w:r w:rsidR="00A03F24" w:rsidRPr="00A03F24">
          <w:t xml:space="preserve"> </w:t>
        </w:r>
        <w:r w:rsidR="00A03F24">
          <w:t>(</w:t>
        </w:r>
      </w:ins>
      <w:ins w:id="32" w:author="Binita Gupta" w:date="2022-10-30T07:45:00Z">
        <w:r w:rsidR="00DE13B4">
          <w:rPr>
            <w:rFonts w:ascii="TimesNewRomanPSMT" w:eastAsia="TimesNewRomanPSMT" w:hAnsi="TimesNewRomanPSMT"/>
            <w:color w:val="000000"/>
            <w:szCs w:val="20"/>
          </w:rPr>
          <w:t>MLME-</w:t>
        </w:r>
        <w:proofErr w:type="spellStart"/>
        <w:r w:rsidR="00DE13B4">
          <w:rPr>
            <w:rFonts w:ascii="TimesNewRomanPSMT" w:eastAsia="TimesNewRomanPSMT" w:hAnsi="TimesNewRomanPSMT"/>
            <w:color w:val="000000"/>
            <w:szCs w:val="20"/>
          </w:rPr>
          <w:t>START.request</w:t>
        </w:r>
      </w:ins>
      <w:proofErr w:type="spellEnd"/>
      <w:ins w:id="33" w:author="Binita Gupta" w:date="2022-10-30T07:46:00Z">
        <w:r w:rsidR="004A6DB4">
          <w:rPr>
            <w:rFonts w:ascii="TimesNewRomanPSMT" w:eastAsia="TimesNewRomanPSMT" w:hAnsi="TimesNewRomanPSMT"/>
            <w:color w:val="000000"/>
            <w:szCs w:val="20"/>
          </w:rPr>
          <w:t>)</w:t>
        </w:r>
      </w:ins>
      <w:ins w:id="34" w:author="Binita Gupta" w:date="2022-10-30T19:47:00Z">
        <w:r w:rsidR="00A03F24">
          <w:rPr>
            <w:rFonts w:ascii="TimesNewRomanPSMT" w:eastAsia="TimesNewRomanPSMT" w:hAnsi="TimesNewRomanPSMT"/>
            <w:color w:val="000000"/>
            <w:szCs w:val="20"/>
          </w:rPr>
          <w:t>)</w:t>
        </w:r>
      </w:ins>
      <w:r w:rsidRPr="00F309BD">
        <w:rPr>
          <w:rFonts w:ascii="TimesNewRomanPSMT" w:eastAsia="TimesNewRomanPSMT" w:hAnsi="TimesNewRomanPSMT"/>
          <w:color w:val="000000"/>
          <w:szCs w:val="20"/>
        </w:rPr>
        <w:t>. Each added affiliated</w:t>
      </w:r>
      <w:r w:rsidR="004A6DB4">
        <w:rPr>
          <w:rFonts w:ascii="TimesNewRomanPSMT" w:eastAsia="TimesNewRomanPSMT" w:hAnsi="TimesNewRomanPSMT"/>
          <w:color w:val="000000"/>
          <w:szCs w:val="20"/>
        </w:rPr>
        <w:t xml:space="preserve"> </w:t>
      </w:r>
      <w:r w:rsidRPr="00F309BD">
        <w:rPr>
          <w:rFonts w:ascii="TimesNewRomanPSMT" w:eastAsia="TimesNewRomanPSMT" w:hAnsi="TimesNewRomanPSMT"/>
          <w:color w:val="000000"/>
          <w:szCs w:val="20"/>
        </w:rPr>
        <w:t>AP</w:t>
      </w:r>
      <w:r w:rsidRPr="00F309BD">
        <w:rPr>
          <w:rFonts w:ascii="TimesNewRomanPSMT" w:eastAsia="TimesNewRomanPSMT" w:hAnsi="TimesNewRomanPSMT"/>
          <w:color w:val="218A21"/>
          <w:szCs w:val="20"/>
        </w:rPr>
        <w:t xml:space="preserve">(#10237) </w:t>
      </w:r>
      <w:r w:rsidRPr="00F309BD">
        <w:rPr>
          <w:rFonts w:ascii="TimesNewRomanPSMT" w:eastAsia="TimesNewRomanPSMT" w:hAnsi="TimesNewRomanPSMT"/>
          <w:color w:val="000000"/>
          <w:szCs w:val="20"/>
        </w:rPr>
        <w:t>shall be announced through the Basic Multi-Link element (by changing the Maximum Number</w:t>
      </w:r>
      <w:r w:rsidRPr="00F309BD">
        <w:rPr>
          <w:rFonts w:ascii="TimesNewRomanPSMT" w:eastAsia="TimesNewRomanPSMT" w:hAnsi="TimesNewRomanPSMT" w:hint="eastAsia"/>
          <w:color w:val="000000"/>
          <w:szCs w:val="20"/>
        </w:rPr>
        <w:br/>
      </w:r>
      <w:r w:rsidRPr="00F309BD">
        <w:rPr>
          <w:rFonts w:ascii="TimesNewRomanPSMT" w:eastAsia="TimesNewRomanPSMT" w:hAnsi="TimesNewRomanPSMT"/>
          <w:color w:val="000000"/>
          <w:szCs w:val="20"/>
        </w:rPr>
        <w:t xml:space="preserve">Of Simultaneous Links </w:t>
      </w:r>
      <w:r w:rsidRPr="00F309BD">
        <w:rPr>
          <w:rFonts w:ascii="TimesNewRomanPSMT" w:eastAsia="TimesNewRomanPSMT" w:hAnsi="TimesNewRomanPSMT"/>
          <w:color w:val="218A21"/>
          <w:szCs w:val="20"/>
        </w:rPr>
        <w:t>(#12619)</w:t>
      </w:r>
      <w:r w:rsidRPr="00F309BD">
        <w:rPr>
          <w:rFonts w:ascii="TimesNewRomanPSMT" w:eastAsia="TimesNewRomanPSMT" w:hAnsi="TimesNewRomanPSMT"/>
          <w:color w:val="000000"/>
          <w:szCs w:val="20"/>
        </w:rPr>
        <w:t>subfield of the MLD Capabilities and Operations subfield), and through the</w:t>
      </w:r>
      <w:r w:rsidRPr="00F309BD">
        <w:rPr>
          <w:rFonts w:ascii="TimesNewRomanPSMT" w:eastAsia="TimesNewRomanPSMT" w:hAnsi="TimesNewRomanPSMT" w:hint="eastAsia"/>
          <w:color w:val="000000"/>
          <w:szCs w:val="20"/>
        </w:rPr>
        <w:br/>
      </w:r>
      <w:r w:rsidRPr="00F309BD">
        <w:rPr>
          <w:rFonts w:ascii="TimesNewRomanPSMT" w:eastAsia="TimesNewRomanPSMT" w:hAnsi="TimesNewRomanPSMT"/>
          <w:color w:val="000000"/>
          <w:szCs w:val="20"/>
        </w:rPr>
        <w:t xml:space="preserve">Reduced Neighbor Report element (by including a TBTT Information field </w:t>
      </w:r>
      <w:r w:rsidRPr="00F309BD">
        <w:rPr>
          <w:rFonts w:ascii="TimesNewRomanPSMT" w:eastAsia="TimesNewRomanPSMT" w:hAnsi="TimesNewRomanPSMT"/>
          <w:color w:val="218A21"/>
          <w:szCs w:val="20"/>
        </w:rPr>
        <w:t>(#13276)</w:t>
      </w:r>
      <w:r w:rsidRPr="00F309BD">
        <w:rPr>
          <w:rFonts w:ascii="TimesNewRomanPSMT" w:eastAsia="TimesNewRomanPSMT" w:hAnsi="TimesNewRomanPSMT"/>
          <w:color w:val="000000"/>
          <w:szCs w:val="20"/>
        </w:rPr>
        <w:t>with MLD Parameter</w:t>
      </w:r>
      <w:r w:rsidRPr="00F309BD">
        <w:rPr>
          <w:rFonts w:ascii="TimesNewRomanPSMT" w:eastAsia="TimesNewRomanPSMT" w:hAnsi="TimesNewRomanPSMT" w:hint="eastAsia"/>
          <w:color w:val="000000"/>
          <w:szCs w:val="20"/>
        </w:rPr>
        <w:br/>
      </w:r>
      <w:r w:rsidRPr="00F309BD">
        <w:rPr>
          <w:rFonts w:ascii="TimesNewRomanPSMT" w:eastAsia="TimesNewRomanPSMT" w:hAnsi="TimesNewRomanPSMT"/>
          <w:color w:val="000000"/>
          <w:szCs w:val="20"/>
        </w:rPr>
        <w:t xml:space="preserve">field for the added AP), in the Beacon and Probe Response frames </w:t>
      </w:r>
      <w:r w:rsidRPr="00F309BD">
        <w:rPr>
          <w:rFonts w:ascii="TimesNewRomanPSMT" w:eastAsia="TimesNewRomanPSMT" w:hAnsi="TimesNewRomanPSMT"/>
          <w:color w:val="218A21"/>
          <w:szCs w:val="20"/>
        </w:rPr>
        <w:t>(#12618)</w:t>
      </w:r>
      <w:r w:rsidRPr="00F309BD">
        <w:rPr>
          <w:rFonts w:ascii="TimesNewRomanPSMT" w:eastAsia="TimesNewRomanPSMT" w:hAnsi="TimesNewRomanPSMT"/>
          <w:color w:val="000000"/>
          <w:szCs w:val="20"/>
        </w:rPr>
        <w:t>transmitted by other APs</w:t>
      </w:r>
      <w:r w:rsidRPr="00F309BD">
        <w:rPr>
          <w:rFonts w:ascii="TimesNewRomanPSMT" w:eastAsia="TimesNewRomanPSMT" w:hAnsi="TimesNewRomanPSMT" w:hint="eastAsia"/>
          <w:color w:val="000000"/>
          <w:szCs w:val="20"/>
        </w:rPr>
        <w:br/>
      </w:r>
      <w:r w:rsidRPr="00F309BD">
        <w:rPr>
          <w:rFonts w:ascii="TimesNewRomanPSMT" w:eastAsia="TimesNewRomanPSMT" w:hAnsi="TimesNewRomanPSMT"/>
          <w:color w:val="000000"/>
          <w:szCs w:val="20"/>
        </w:rPr>
        <w:t>affiliated with the same AP MLD.</w:t>
      </w:r>
    </w:p>
    <w:p w14:paraId="58B81FFA" w14:textId="46F94D5E" w:rsidR="002F7BBD" w:rsidRDefault="002F7BBD" w:rsidP="003E246A">
      <w:pPr>
        <w:rPr>
          <w:rFonts w:ascii="TimesNewRomanPSMT" w:eastAsia="TimesNewRomanPSMT" w:hAnsi="TimesNewRomanPSMT"/>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add following note in </w:t>
      </w:r>
      <w:r w:rsidRPr="002B6E01">
        <w:rPr>
          <w:b/>
          <w:i/>
          <w:iCs/>
          <w:sz w:val="22"/>
          <w:szCs w:val="22"/>
          <w:highlight w:val="yellow"/>
        </w:rPr>
        <w:t>this subclause:</w:t>
      </w:r>
    </w:p>
    <w:p w14:paraId="32241CDD" w14:textId="0729C4AF" w:rsidR="00C36569" w:rsidRDefault="0029240C" w:rsidP="00C36569">
      <w:pPr>
        <w:rPr>
          <w:ins w:id="35" w:author="Binita Gupta" w:date="2022-12-06T11:04:00Z"/>
          <w:rFonts w:ascii="TimesNewRomanPSMT" w:eastAsia="TimesNewRomanPSMT" w:hAnsi="TimesNewRomanPSMT"/>
          <w:color w:val="000000"/>
          <w:szCs w:val="20"/>
        </w:rPr>
      </w:pPr>
      <w:ins w:id="36" w:author="Binita Gupta" w:date="2022-10-30T19:08:00Z">
        <w:r>
          <w:rPr>
            <w:rFonts w:ascii="TimesNewRomanPSMT" w:eastAsia="TimesNewRomanPSMT" w:hAnsi="TimesNewRomanPSMT"/>
            <w:color w:val="000000"/>
            <w:szCs w:val="20"/>
          </w:rPr>
          <w:t>(</w:t>
        </w:r>
        <w:r w:rsidRPr="00A72732">
          <w:rPr>
            <w:rFonts w:ascii="TimesNewRomanPSMT" w:eastAsia="TimesNewRomanPSMT" w:hAnsi="TimesNewRomanPSMT"/>
            <w:color w:val="000000"/>
            <w:szCs w:val="20"/>
          </w:rPr>
          <w:t>#10633</w:t>
        </w:r>
      </w:ins>
      <w:ins w:id="37" w:author="Binita Gupta" w:date="2022-11-08T13:37:00Z">
        <w:r w:rsidR="00AB2E10">
          <w:rPr>
            <w:rFonts w:ascii="TimesNewRomanPSMT" w:eastAsia="TimesNewRomanPSMT" w:hAnsi="TimesNewRomanPSMT"/>
            <w:color w:val="000000"/>
            <w:szCs w:val="20"/>
          </w:rPr>
          <w:t>)Note:</w:t>
        </w:r>
      </w:ins>
      <w:ins w:id="38" w:author="Binita Gupta" w:date="2022-10-30T19:08:00Z">
        <w:r w:rsidR="00C36569" w:rsidRPr="00A72732">
          <w:rPr>
            <w:rFonts w:ascii="TimesNewRomanPSMT" w:eastAsia="TimesNewRomanPSMT" w:hAnsi="TimesNewRomanPSMT"/>
            <w:color w:val="000000"/>
            <w:szCs w:val="20"/>
          </w:rPr>
          <w:t xml:space="preserve">For each added affiliated AP </w:t>
        </w:r>
      </w:ins>
      <w:ins w:id="39" w:author="Binita Gupta" w:date="2022-12-06T11:02:00Z">
        <w:r w:rsidR="001965D0">
          <w:rPr>
            <w:rFonts w:ascii="TimesNewRomanPSMT" w:eastAsia="TimesNewRomanPSMT" w:hAnsi="TimesNewRomanPSMT"/>
            <w:color w:val="000000"/>
            <w:szCs w:val="20"/>
          </w:rPr>
          <w:t xml:space="preserve">it is recommended that </w:t>
        </w:r>
      </w:ins>
      <w:ins w:id="40" w:author="Binita Gupta" w:date="2022-10-30T19:08:00Z">
        <w:r w:rsidR="00C36569" w:rsidRPr="00A72732">
          <w:rPr>
            <w:rFonts w:ascii="TimesNewRomanPSMT" w:eastAsia="TimesNewRomanPSMT" w:hAnsi="TimesNewRomanPSMT"/>
            <w:color w:val="000000"/>
            <w:szCs w:val="20"/>
          </w:rPr>
          <w:t>the AP MLD assign</w:t>
        </w:r>
      </w:ins>
      <w:ins w:id="41" w:author="Binita Gupta" w:date="2022-12-06T07:54:00Z">
        <w:r w:rsidR="006B21B6">
          <w:rPr>
            <w:rFonts w:ascii="TimesNewRomanPSMT" w:eastAsia="TimesNewRomanPSMT" w:hAnsi="TimesNewRomanPSMT"/>
            <w:color w:val="000000"/>
            <w:szCs w:val="20"/>
          </w:rPr>
          <w:t>s</w:t>
        </w:r>
      </w:ins>
      <w:ins w:id="42" w:author="Binita Gupta" w:date="2022-10-30T19:08:00Z">
        <w:r w:rsidR="00C36569" w:rsidRPr="00A72732">
          <w:rPr>
            <w:rFonts w:ascii="TimesNewRomanPSMT" w:eastAsia="TimesNewRomanPSMT" w:hAnsi="TimesNewRomanPSMT"/>
            <w:color w:val="000000"/>
            <w:szCs w:val="20"/>
          </w:rPr>
          <w:t xml:space="preserve"> the lowest </w:t>
        </w:r>
      </w:ins>
      <w:ins w:id="43" w:author="Binita Gupta" w:date="2022-12-06T12:10:00Z">
        <w:r w:rsidR="00A33352">
          <w:rPr>
            <w:rFonts w:ascii="TimesNewRomanPSMT" w:eastAsia="TimesNewRomanPSMT" w:hAnsi="TimesNewRomanPSMT"/>
            <w:color w:val="000000"/>
            <w:szCs w:val="20"/>
          </w:rPr>
          <w:t>l</w:t>
        </w:r>
      </w:ins>
      <w:ins w:id="44" w:author="Binita Gupta" w:date="2022-10-30T19:08:00Z">
        <w:r w:rsidR="00C36569" w:rsidRPr="00A72732">
          <w:rPr>
            <w:rFonts w:ascii="TimesNewRomanPSMT" w:eastAsia="TimesNewRomanPSMT" w:hAnsi="TimesNewRomanPSMT"/>
            <w:color w:val="000000"/>
            <w:szCs w:val="20"/>
          </w:rPr>
          <w:t>ink ID</w:t>
        </w:r>
      </w:ins>
      <w:ins w:id="45" w:author="Binita Gupta" w:date="2022-10-30T19:09:00Z">
        <w:r w:rsidR="00B223AC">
          <w:rPr>
            <w:rFonts w:ascii="TimesNewRomanPSMT" w:eastAsia="TimesNewRomanPSMT" w:hAnsi="TimesNewRomanPSMT"/>
            <w:color w:val="000000"/>
            <w:szCs w:val="20"/>
          </w:rPr>
          <w:t xml:space="preserve"> available</w:t>
        </w:r>
      </w:ins>
      <w:ins w:id="46" w:author="Binita Gupta" w:date="2022-10-30T19:08:00Z">
        <w:r w:rsidR="00C36569" w:rsidRPr="00A72732">
          <w:rPr>
            <w:rFonts w:ascii="TimesNewRomanPSMT" w:eastAsia="TimesNewRomanPSMT" w:hAnsi="TimesNewRomanPSMT"/>
            <w:color w:val="000000"/>
            <w:szCs w:val="20"/>
          </w:rPr>
          <w:t xml:space="preserve"> at th</w:t>
        </w:r>
        <w:r w:rsidR="00C36569">
          <w:rPr>
            <w:rFonts w:ascii="TimesNewRomanPSMT" w:eastAsia="TimesNewRomanPSMT" w:hAnsi="TimesNewRomanPSMT"/>
            <w:color w:val="000000"/>
            <w:szCs w:val="20"/>
          </w:rPr>
          <w:t xml:space="preserve">e </w:t>
        </w:r>
        <w:r w:rsidR="00C36569" w:rsidRPr="00A72732">
          <w:rPr>
            <w:rFonts w:ascii="TimesNewRomanPSMT" w:eastAsia="TimesNewRomanPSMT" w:hAnsi="TimesNewRomanPSMT"/>
            <w:color w:val="000000"/>
            <w:szCs w:val="20"/>
          </w:rPr>
          <w:t>time</w:t>
        </w:r>
        <w:r w:rsidR="00C36569">
          <w:rPr>
            <w:rFonts w:ascii="TimesNewRomanPSMT" w:eastAsia="TimesNewRomanPSMT" w:hAnsi="TimesNewRomanPSMT"/>
            <w:color w:val="000000"/>
            <w:szCs w:val="20"/>
          </w:rPr>
          <w:t xml:space="preserve"> the </w:t>
        </w:r>
      </w:ins>
      <w:ins w:id="47" w:author="Binita Gupta" w:date="2022-10-30T19:09:00Z">
        <w:r w:rsidR="00C36569">
          <w:rPr>
            <w:rFonts w:ascii="TimesNewRomanPSMT" w:eastAsia="TimesNewRomanPSMT" w:hAnsi="TimesNewRomanPSMT"/>
            <w:color w:val="000000"/>
            <w:szCs w:val="20"/>
          </w:rPr>
          <w:t>AP is added</w:t>
        </w:r>
        <w:r w:rsidR="00126D67">
          <w:rPr>
            <w:rFonts w:ascii="TimesNewRomanPSMT" w:eastAsia="TimesNewRomanPSMT" w:hAnsi="TimesNewRomanPSMT"/>
            <w:color w:val="000000"/>
            <w:szCs w:val="20"/>
          </w:rPr>
          <w:t xml:space="preserve"> to the AP MLD</w:t>
        </w:r>
      </w:ins>
      <w:ins w:id="48" w:author="Binita Gupta" w:date="2022-12-06T12:09:00Z">
        <w:r w:rsidR="00F0750E">
          <w:rPr>
            <w:rFonts w:ascii="TimesNewRomanPSMT" w:eastAsia="TimesNewRomanPSMT" w:hAnsi="TimesNewRomanPSMT"/>
            <w:color w:val="000000"/>
            <w:szCs w:val="20"/>
          </w:rPr>
          <w:t xml:space="preserve">, so that the </w:t>
        </w:r>
        <w:r w:rsidR="00F0750E" w:rsidRPr="00F0750E">
          <w:rPr>
            <w:rFonts w:ascii="TimesNewRomanPSMT" w:eastAsia="TimesNewRomanPSMT" w:hAnsi="TimesNewRomanPSMT"/>
            <w:color w:val="000000"/>
            <w:szCs w:val="20"/>
          </w:rPr>
          <w:t xml:space="preserve">largest assigned </w:t>
        </w:r>
      </w:ins>
      <w:ins w:id="49" w:author="Binita Gupta" w:date="2022-12-06T12:10:00Z">
        <w:r w:rsidR="00A33352">
          <w:rPr>
            <w:rFonts w:ascii="TimesNewRomanPSMT" w:eastAsia="TimesNewRomanPSMT" w:hAnsi="TimesNewRomanPSMT"/>
            <w:color w:val="000000"/>
            <w:szCs w:val="20"/>
          </w:rPr>
          <w:t>l</w:t>
        </w:r>
      </w:ins>
      <w:ins w:id="50" w:author="Binita Gupta" w:date="2022-12-06T12:09:00Z">
        <w:r w:rsidR="00F0750E" w:rsidRPr="00F0750E">
          <w:rPr>
            <w:rFonts w:ascii="TimesNewRomanPSMT" w:eastAsia="TimesNewRomanPSMT" w:hAnsi="TimesNewRomanPSMT"/>
            <w:color w:val="000000"/>
            <w:szCs w:val="20"/>
          </w:rPr>
          <w:t>ink I</w:t>
        </w:r>
      </w:ins>
      <w:ins w:id="51" w:author="Binita Gupta" w:date="2022-12-06T12:10:00Z">
        <w:r w:rsidR="00F0750E">
          <w:rPr>
            <w:rFonts w:ascii="TimesNewRomanPSMT" w:eastAsia="TimesNewRomanPSMT" w:hAnsi="TimesNewRomanPSMT"/>
            <w:color w:val="000000"/>
            <w:szCs w:val="20"/>
          </w:rPr>
          <w:t>D</w:t>
        </w:r>
      </w:ins>
      <w:ins w:id="52" w:author="Binita Gupta" w:date="2022-12-06T12:09:00Z">
        <w:r w:rsidR="00F0750E" w:rsidRPr="00F0750E">
          <w:rPr>
            <w:rFonts w:ascii="TimesNewRomanPSMT" w:eastAsia="TimesNewRomanPSMT" w:hAnsi="TimesNewRomanPSMT"/>
            <w:color w:val="000000"/>
            <w:szCs w:val="20"/>
          </w:rPr>
          <w:t xml:space="preserve"> is kept as small as possible</w:t>
        </w:r>
      </w:ins>
      <w:ins w:id="53" w:author="Binita Gupta" w:date="2022-10-30T19:08:00Z">
        <w:r w:rsidR="00C36569" w:rsidRPr="00A72732">
          <w:rPr>
            <w:rFonts w:ascii="TimesNewRomanPSMT" w:eastAsia="TimesNewRomanPSMT" w:hAnsi="TimesNewRomanPSMT"/>
            <w:color w:val="000000"/>
            <w:szCs w:val="20"/>
          </w:rPr>
          <w:t xml:space="preserve">. </w:t>
        </w:r>
      </w:ins>
    </w:p>
    <w:p w14:paraId="5557B9E5" w14:textId="2E740E3F" w:rsidR="00120C0D" w:rsidRPr="00921194" w:rsidRDefault="00120C0D" w:rsidP="003E246A">
      <w:pPr>
        <w:rPr>
          <w:ins w:id="54" w:author="Binita Gupta" w:date="2022-10-29T21:43:00Z"/>
          <w:rFonts w:ascii="TimesNewRomanPSMT" w:eastAsia="TimesNewRomanPSMT" w:hAnsi="TimesNewRomanPSMT"/>
          <w:color w:val="000000"/>
          <w:szCs w:val="20"/>
        </w:rPr>
      </w:pPr>
    </w:p>
    <w:p w14:paraId="1F1DE9C4" w14:textId="26F63CA7" w:rsidR="00610085" w:rsidRPr="00B8125B" w:rsidRDefault="00610085" w:rsidP="003E246A">
      <w:pPr>
        <w:rPr>
          <w:color w:val="000000"/>
          <w:szCs w:val="20"/>
        </w:rPr>
      </w:pPr>
      <w:r w:rsidRPr="00610085">
        <w:rPr>
          <w:rFonts w:ascii="Arial-BoldMT" w:hAnsi="Arial-BoldMT"/>
          <w:b/>
          <w:bCs/>
          <w:color w:val="000000"/>
          <w:szCs w:val="20"/>
        </w:rPr>
        <w:t>35.3.6.2.2 Removing affiliated APs</w:t>
      </w:r>
    </w:p>
    <w:p w14:paraId="7E3083A5" w14:textId="26375CFC" w:rsidR="00C74CF4" w:rsidRDefault="00C74CF4" w:rsidP="00AE26FD">
      <w:pPr>
        <w:pStyle w:val="T"/>
        <w:suppressAutoHyphens/>
        <w:spacing w:after="120" w:line="240" w:lineRule="auto"/>
        <w:rPr>
          <w:rFonts w:ascii="TimesNewRomanPSMT" w:eastAsia="TimesNewRomanPSMT" w:hAnsi="TimesNewRomanPSMT"/>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update following paragraph in </w:t>
      </w:r>
      <w:r w:rsidRPr="002B6E01">
        <w:rPr>
          <w:b/>
          <w:i/>
          <w:iCs/>
          <w:sz w:val="22"/>
          <w:szCs w:val="22"/>
          <w:highlight w:val="yellow"/>
        </w:rPr>
        <w:t>this subclause as shown below:</w:t>
      </w:r>
    </w:p>
    <w:p w14:paraId="51BA9C78" w14:textId="33667F5B" w:rsidR="00C74CF4" w:rsidRDefault="00C74CF4" w:rsidP="00AE26FD">
      <w:pPr>
        <w:pStyle w:val="T"/>
        <w:suppressAutoHyphens/>
        <w:spacing w:after="120" w:line="240" w:lineRule="auto"/>
        <w:rPr>
          <w:b/>
          <w:i/>
          <w:iCs/>
          <w:sz w:val="22"/>
          <w:szCs w:val="22"/>
          <w:highlight w:val="yellow"/>
        </w:rPr>
      </w:pPr>
      <w:r w:rsidRPr="00C21ABF">
        <w:rPr>
          <w:rFonts w:ascii="TimesNewRomanPSMT" w:eastAsia="TimesNewRomanPSMT" w:hAnsi="TimesNewRomanPSMT"/>
        </w:rPr>
        <w:t>An AP MLD may remove one or more of its affiliated APs</w:t>
      </w:r>
      <w:ins w:id="55" w:author="Binita Gupta" w:date="2022-10-30T19:45:00Z">
        <w:r>
          <w:rPr>
            <w:rFonts w:ascii="TimesNewRomanPSMT" w:eastAsia="TimesNewRomanPSMT" w:hAnsi="TimesNewRomanPSMT"/>
          </w:rPr>
          <w:t xml:space="preserve"> (#</w:t>
        </w:r>
        <w:r w:rsidRPr="00A72732">
          <w:rPr>
            <w:rFonts w:ascii="TimesNewRomanPSMT" w:eastAsia="TimesNewRomanPSMT" w:hAnsi="TimesNewRomanPSMT"/>
          </w:rPr>
          <w:t>1328</w:t>
        </w:r>
        <w:r>
          <w:rPr>
            <w:rFonts w:ascii="TimesNewRomanPSMT" w:eastAsia="TimesNewRomanPSMT" w:hAnsi="TimesNewRomanPSMT"/>
          </w:rPr>
          <w:t xml:space="preserve">2)(see </w:t>
        </w:r>
      </w:ins>
      <w:ins w:id="56" w:author="Binita Gupta" w:date="2022-10-30T19:48:00Z">
        <w:r w:rsidRPr="004F02CC">
          <w:rPr>
            <w:rFonts w:ascii="TimesNewRomanPSMT" w:eastAsia="TimesNewRomanPSMT" w:hAnsi="TimesNewRomanPSMT"/>
          </w:rPr>
          <w:t>6.3.</w:t>
        </w:r>
        <w:r w:rsidRPr="004F02CC">
          <w:rPr>
            <w:rFonts w:ascii="TimesNewRomanPSMT" w:eastAsia="TimesNewRomanPSMT" w:hAnsi="TimesNewRomanPSMT"/>
            <w:lang w:val="en-GB"/>
          </w:rPr>
          <w:t>xxx</w:t>
        </w:r>
        <w:r w:rsidRPr="004F02CC">
          <w:rPr>
            <w:rFonts w:ascii="TimesNewRomanPSMT" w:eastAsia="TimesNewRomanPSMT" w:hAnsi="TimesNewRomanPSMT"/>
          </w:rPr>
          <w:t>.2</w:t>
        </w:r>
      </w:ins>
      <w:ins w:id="57" w:author="Binita Gupta" w:date="2022-10-30T19:49:00Z">
        <w:r>
          <w:rPr>
            <w:rFonts w:ascii="TimesNewRomanPSMT" w:eastAsia="TimesNewRomanPSMT" w:hAnsi="TimesNewRomanPSMT"/>
          </w:rPr>
          <w:t xml:space="preserve"> (</w:t>
        </w:r>
      </w:ins>
      <w:ins w:id="58" w:author="Binita Gupta" w:date="2022-10-30T19:48:00Z">
        <w:r w:rsidRPr="004F02CC">
          <w:rPr>
            <w:rFonts w:ascii="TimesNewRomanPSMT" w:eastAsia="TimesNewRomanPSMT" w:hAnsi="TimesNewRomanPSMT"/>
          </w:rPr>
          <w:t>MLME-BSS-</w:t>
        </w:r>
        <w:r w:rsidRPr="004F02CC">
          <w:rPr>
            <w:rFonts w:ascii="TimesNewRomanPSMT" w:eastAsia="TimesNewRomanPSMT" w:hAnsi="TimesNewRomanPSMT"/>
            <w:lang w:val="en-GB"/>
          </w:rPr>
          <w:t>AP</w:t>
        </w:r>
        <w:r w:rsidRPr="004F02CC">
          <w:rPr>
            <w:rFonts w:ascii="TimesNewRomanPSMT" w:eastAsia="TimesNewRomanPSMT" w:hAnsi="TimesNewRomanPSMT"/>
          </w:rPr>
          <w:t>-</w:t>
        </w:r>
        <w:r w:rsidRPr="004F02CC">
          <w:rPr>
            <w:rFonts w:ascii="TimesNewRomanPSMT" w:eastAsia="TimesNewRomanPSMT" w:hAnsi="TimesNewRomanPSMT"/>
            <w:lang w:val="en-GB"/>
          </w:rPr>
          <w:t>REMOVAL</w:t>
        </w:r>
        <w:r w:rsidRPr="004F02CC">
          <w:rPr>
            <w:rFonts w:ascii="TimesNewRomanPSMT" w:eastAsia="TimesNewRomanPSMT" w:hAnsi="TimesNewRomanPSMT"/>
          </w:rPr>
          <w:t>.request</w:t>
        </w:r>
        <w:r>
          <w:rPr>
            <w:rFonts w:ascii="TimesNewRomanPSMT" w:eastAsia="TimesNewRomanPSMT" w:hAnsi="TimesNewRomanPSMT"/>
          </w:rPr>
          <w:t>))</w:t>
        </w:r>
      </w:ins>
      <w:r w:rsidRPr="00C21ABF">
        <w:rPr>
          <w:rFonts w:ascii="TimesNewRomanPSMT" w:eastAsia="TimesNewRomanPSMT" w:hAnsi="TimesNewRomanPSMT"/>
        </w:rPr>
        <w:t xml:space="preserve">. </w:t>
      </w:r>
      <w:r w:rsidRPr="00C21ABF">
        <w:rPr>
          <w:rFonts w:ascii="TimesNewRomanPSMT" w:eastAsia="TimesNewRomanPSMT" w:hAnsi="TimesNewRomanPSMT"/>
          <w:color w:val="218A21"/>
        </w:rPr>
        <w:t>(#14015)</w:t>
      </w:r>
      <w:r w:rsidRPr="00C21ABF">
        <w:rPr>
          <w:rFonts w:ascii="TimesNewRomanPSMT" w:eastAsia="TimesNewRomanPSMT" w:hAnsi="TimesNewRomanPSMT"/>
        </w:rPr>
        <w:t>An AP MLD that is an NSTR mobile</w:t>
      </w:r>
      <w:r>
        <w:rPr>
          <w:rFonts w:ascii="TimesNewRomanPSMT" w:eastAsia="TimesNewRomanPSMT" w:hAnsi="TimesNewRomanPSMT"/>
        </w:rPr>
        <w:t xml:space="preserve"> </w:t>
      </w:r>
      <w:r w:rsidRPr="00C21ABF">
        <w:rPr>
          <w:rFonts w:ascii="TimesNewRomanPSMT" w:eastAsia="TimesNewRomanPSMT" w:hAnsi="TimesNewRomanPSMT"/>
        </w:rPr>
        <w:t>AP MLD shall not remove the affiliated AP operating on the primary link (see 35.3.19 (NSTR mobile AP</w:t>
      </w:r>
      <w:r>
        <w:rPr>
          <w:rFonts w:ascii="TimesNewRomanPSMT" w:eastAsia="TimesNewRomanPSMT" w:hAnsi="TimesNewRomanPSMT"/>
        </w:rPr>
        <w:t xml:space="preserve"> </w:t>
      </w:r>
      <w:r w:rsidRPr="00C21ABF">
        <w:rPr>
          <w:rFonts w:ascii="TimesNewRomanPSMT" w:eastAsia="TimesNewRomanPSMT" w:hAnsi="TimesNewRomanPSMT"/>
        </w:rPr>
        <w:t>MLD operation)). The AP MLD shall announce the removal of any affiliated AP through a Reconfiguration</w:t>
      </w:r>
      <w:r w:rsidRPr="00C21ABF">
        <w:rPr>
          <w:rFonts w:ascii="TimesNewRomanPSMT" w:eastAsia="TimesNewRomanPSMT" w:hAnsi="TimesNewRomanPSMT" w:hint="eastAsia"/>
        </w:rPr>
        <w:br/>
      </w:r>
      <w:r w:rsidRPr="00C21ABF">
        <w:rPr>
          <w:rFonts w:ascii="TimesNewRomanPSMT" w:eastAsia="TimesNewRomanPSMT" w:hAnsi="TimesNewRomanPSMT"/>
        </w:rPr>
        <w:t xml:space="preserve">Multi-Link element (see 9.4.2.312.4 (Reconfiguration Multi-Link element)) </w:t>
      </w:r>
      <w:r w:rsidRPr="00C21ABF">
        <w:rPr>
          <w:rFonts w:ascii="TimesNewRomanPSMT" w:eastAsia="TimesNewRomanPSMT" w:hAnsi="TimesNewRomanPSMT"/>
          <w:color w:val="218A21"/>
        </w:rPr>
        <w:t>(#14015)</w:t>
      </w:r>
      <w:r w:rsidRPr="00C21ABF">
        <w:rPr>
          <w:rFonts w:ascii="TimesNewRomanPSMT" w:eastAsia="TimesNewRomanPSMT" w:hAnsi="TimesNewRomanPSMT"/>
        </w:rPr>
        <w:t>in all Beacon frames</w:t>
      </w:r>
      <w:r w:rsidRPr="00C21ABF">
        <w:rPr>
          <w:rFonts w:ascii="TimesNewRomanPSMT" w:eastAsia="TimesNewRomanPSMT" w:hAnsi="TimesNewRomanPSMT" w:hint="eastAsia"/>
        </w:rPr>
        <w:br/>
      </w:r>
      <w:r w:rsidRPr="00C21ABF">
        <w:rPr>
          <w:rFonts w:ascii="TimesNewRomanPSMT" w:eastAsia="TimesNewRomanPSMT" w:hAnsi="TimesNewRomanPSMT"/>
        </w:rPr>
        <w:t>transmitted by its affiliated APs, as well as all Probe Response frames it transmits, until the affiliated AP has</w:t>
      </w:r>
      <w:r w:rsidRPr="00C21ABF">
        <w:rPr>
          <w:rFonts w:ascii="TimesNewRomanPSMT" w:eastAsia="TimesNewRomanPSMT" w:hAnsi="TimesNewRomanPSMT" w:hint="eastAsia"/>
        </w:rPr>
        <w:br/>
      </w:r>
      <w:r w:rsidRPr="00C21ABF">
        <w:rPr>
          <w:rFonts w:ascii="TimesNewRomanPSMT" w:eastAsia="TimesNewRomanPSMT" w:hAnsi="TimesNewRomanPSMT"/>
        </w:rPr>
        <w:t>been removed.</w:t>
      </w:r>
    </w:p>
    <w:p w14:paraId="5D857229" w14:textId="77777777" w:rsidR="00C74CF4" w:rsidRDefault="00C74CF4" w:rsidP="00AE26FD">
      <w:pPr>
        <w:pStyle w:val="T"/>
        <w:suppressAutoHyphens/>
        <w:spacing w:after="120" w:line="240" w:lineRule="auto"/>
        <w:rPr>
          <w:b/>
          <w:i/>
          <w:iCs/>
          <w:sz w:val="22"/>
          <w:szCs w:val="22"/>
          <w:highlight w:val="yellow"/>
        </w:rPr>
      </w:pPr>
    </w:p>
    <w:p w14:paraId="6BCC6B8B" w14:textId="7F1180C1" w:rsidR="00AE26FD" w:rsidRPr="00610085" w:rsidRDefault="00AE26FD" w:rsidP="00AE26FD">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update following paragraph in </w:t>
      </w:r>
      <w:r w:rsidRPr="002B6E01">
        <w:rPr>
          <w:b/>
          <w:i/>
          <w:iCs/>
          <w:sz w:val="22"/>
          <w:szCs w:val="22"/>
          <w:highlight w:val="yellow"/>
        </w:rPr>
        <w:t>this subclause as shown below:</w:t>
      </w:r>
    </w:p>
    <w:p w14:paraId="366EBA59" w14:textId="7EF01BFC" w:rsidR="00365E56" w:rsidRPr="00274293" w:rsidRDefault="00365E56" w:rsidP="00365E56">
      <w:pPr>
        <w:pStyle w:val="BodyText0"/>
        <w:kinsoku w:val="0"/>
        <w:overflowPunct w:val="0"/>
        <w:spacing w:line="249" w:lineRule="auto"/>
        <w:ind w:right="156"/>
        <w:jc w:val="both"/>
      </w:pPr>
      <w:r w:rsidRPr="00274293">
        <w:rPr>
          <w:spacing w:val="-4"/>
        </w:rPr>
        <w:t>(#13279)</w:t>
      </w:r>
      <w:r w:rsidRPr="00274293">
        <w:t xml:space="preserve"> If the affiliated AP being removed transmits BSS </w:t>
      </w:r>
      <w:r w:rsidRPr="00274293">
        <w:rPr>
          <w:spacing w:val="-4"/>
        </w:rPr>
        <w:t xml:space="preserve">Transition Management Request frame(s) </w:t>
      </w:r>
      <w:r w:rsidRPr="00274293">
        <w:t>to notify termination of the BSS</w:t>
      </w:r>
      <w:r w:rsidRPr="00274293">
        <w:rPr>
          <w:spacing w:val="-4"/>
        </w:rPr>
        <w:t xml:space="preserve"> </w:t>
      </w:r>
      <w:r w:rsidR="00801A75" w:rsidRPr="00274293">
        <w:rPr>
          <w:spacing w:val="-4"/>
        </w:rPr>
        <w:t>(#11565)</w:t>
      </w:r>
      <w:r w:rsidRPr="00274293">
        <w:rPr>
          <w:spacing w:val="-4"/>
        </w:rPr>
        <w:t xml:space="preserve">corresponding to </w:t>
      </w:r>
      <w:r w:rsidRPr="00274293">
        <w:t>the</w:t>
      </w:r>
      <w:r w:rsidRPr="00274293">
        <w:rPr>
          <w:spacing w:val="-4"/>
        </w:rPr>
        <w:t xml:space="preserve"> </w:t>
      </w:r>
      <w:r w:rsidRPr="00274293">
        <w:t>affiliated</w:t>
      </w:r>
      <w:r w:rsidRPr="00274293">
        <w:rPr>
          <w:spacing w:val="-4"/>
        </w:rPr>
        <w:t xml:space="preserve"> </w:t>
      </w:r>
      <w:r w:rsidRPr="00274293">
        <w:t>AP,</w:t>
      </w:r>
      <w:r w:rsidRPr="00274293">
        <w:rPr>
          <w:spacing w:val="-3"/>
        </w:rPr>
        <w:t xml:space="preserve"> </w:t>
      </w:r>
      <w:r w:rsidRPr="00274293">
        <w:t>the SME of that affiliated AP shall perform the following procedure to terminate the BSS</w:t>
      </w:r>
    </w:p>
    <w:p w14:paraId="50EFC564" w14:textId="5F2BAB1C" w:rsidR="00365E56" w:rsidRPr="00274293" w:rsidRDefault="00365E56" w:rsidP="00365E56">
      <w:pPr>
        <w:pStyle w:val="ListParagraph"/>
        <w:widowControl w:val="0"/>
        <w:numPr>
          <w:ilvl w:val="5"/>
          <w:numId w:val="3"/>
        </w:numPr>
        <w:tabs>
          <w:tab w:val="left" w:pos="800"/>
        </w:tabs>
        <w:kinsoku w:val="0"/>
        <w:overflowPunct w:val="0"/>
        <w:autoSpaceDE w:val="0"/>
        <w:autoSpaceDN w:val="0"/>
        <w:adjustRightInd w:val="0"/>
        <w:spacing w:before="62" w:line="249" w:lineRule="auto"/>
        <w:ind w:right="157" w:hanging="440"/>
        <w:contextualSpacing w:val="0"/>
        <w:jc w:val="both"/>
        <w:rPr>
          <w:szCs w:val="20"/>
        </w:rPr>
      </w:pPr>
      <w:r w:rsidRPr="00274293">
        <w:rPr>
          <w:rFonts w:eastAsia="Malgun Gothic"/>
          <w:spacing w:val="-4"/>
          <w:szCs w:val="20"/>
          <w:lang w:val="en-GB"/>
        </w:rPr>
        <w:lastRenderedPageBreak/>
        <w:t>(#13279) It shall follow the procedure in 11.21.7.3 (BSS transition management request) and 35.3.2</w:t>
      </w:r>
      <w:r w:rsidR="00AF4F01">
        <w:rPr>
          <w:rFonts w:eastAsia="Malgun Gothic"/>
          <w:spacing w:val="-4"/>
          <w:szCs w:val="20"/>
          <w:lang w:val="en-GB"/>
        </w:rPr>
        <w:t>3</w:t>
      </w:r>
      <w:r w:rsidRPr="00274293">
        <w:rPr>
          <w:rFonts w:eastAsia="Malgun Gothic"/>
          <w:spacing w:val="-4"/>
          <w:szCs w:val="20"/>
          <w:lang w:val="en-GB"/>
        </w:rPr>
        <w:t xml:space="preserve"> (BSS transition management for MLDs) to transmit BSS Transition Management Request frame(s). It shall set the fields in the BSS Transition Management Request frame(s) as follows:</w:t>
      </w:r>
    </w:p>
    <w:p w14:paraId="19747E19" w14:textId="26F35E79" w:rsidR="00365E56" w:rsidRPr="001A3EF8" w:rsidRDefault="00365E56" w:rsidP="00365E56">
      <w:pPr>
        <w:pStyle w:val="ListParagraph"/>
        <w:widowControl w:val="0"/>
        <w:numPr>
          <w:ilvl w:val="6"/>
          <w:numId w:val="3"/>
        </w:numPr>
        <w:tabs>
          <w:tab w:val="left" w:pos="1239"/>
        </w:tabs>
        <w:kinsoku w:val="0"/>
        <w:overflowPunct w:val="0"/>
        <w:autoSpaceDE w:val="0"/>
        <w:autoSpaceDN w:val="0"/>
        <w:adjustRightInd w:val="0"/>
        <w:spacing w:before="62" w:line="249" w:lineRule="auto"/>
        <w:ind w:right="157" w:hanging="440"/>
        <w:contextualSpacing w:val="0"/>
        <w:jc w:val="both"/>
        <w:rPr>
          <w:spacing w:val="-2"/>
          <w:szCs w:val="20"/>
        </w:rPr>
      </w:pPr>
      <w:r w:rsidRPr="001A3EF8">
        <w:rPr>
          <w:szCs w:val="20"/>
        </w:rPr>
        <w:t xml:space="preserve">The Disassociation Imminent, BSS Termination Included, and Link Removal Imminent sub- fields of the Request Mode field are set to 1; other subfields of the Request Mode field are </w:t>
      </w:r>
      <w:r w:rsidRPr="001A3EF8">
        <w:rPr>
          <w:spacing w:val="-2"/>
          <w:szCs w:val="20"/>
        </w:rPr>
        <w:t>reserved</w:t>
      </w:r>
      <w:ins w:id="59" w:author="Binita Gupta" w:date="2022-10-29T08:33:00Z">
        <w:r w:rsidR="000A0362">
          <w:rPr>
            <w:spacing w:val="-2"/>
            <w:szCs w:val="20"/>
          </w:rPr>
          <w:t xml:space="preserve"> </w:t>
        </w:r>
      </w:ins>
      <w:ins w:id="60" w:author="Binita Gupta" w:date="2022-10-29T08:39:00Z">
        <w:r w:rsidR="00BD3C09">
          <w:rPr>
            <w:spacing w:val="-2"/>
            <w:szCs w:val="20"/>
          </w:rPr>
          <w:t>(#10073)</w:t>
        </w:r>
      </w:ins>
      <w:ins w:id="61" w:author="Binita Gupta" w:date="2022-10-29T08:33:00Z">
        <w:r w:rsidR="00434E52">
          <w:rPr>
            <w:spacing w:val="-2"/>
            <w:szCs w:val="20"/>
          </w:rPr>
          <w:t xml:space="preserve">except </w:t>
        </w:r>
      </w:ins>
      <w:ins w:id="62" w:author="Binita Gupta" w:date="2022-10-29T08:34:00Z">
        <w:r w:rsidR="00434E52">
          <w:rPr>
            <w:spacing w:val="-2"/>
            <w:szCs w:val="20"/>
          </w:rPr>
          <w:t xml:space="preserve">the Preferred Candidate List Included </w:t>
        </w:r>
        <w:r w:rsidR="00644CDC">
          <w:rPr>
            <w:spacing w:val="-2"/>
            <w:szCs w:val="20"/>
          </w:rPr>
          <w:t xml:space="preserve">field </w:t>
        </w:r>
      </w:ins>
      <w:ins w:id="63" w:author="Binita Gupta" w:date="2022-11-08T13:25:00Z">
        <w:r w:rsidR="002440CC">
          <w:rPr>
            <w:spacing w:val="-2"/>
            <w:szCs w:val="20"/>
          </w:rPr>
          <w:t xml:space="preserve">which </w:t>
        </w:r>
      </w:ins>
      <w:ins w:id="64" w:author="Binita Gupta" w:date="2022-10-29T08:35:00Z">
        <w:r w:rsidR="00644CDC">
          <w:rPr>
            <w:spacing w:val="-2"/>
            <w:szCs w:val="20"/>
          </w:rPr>
          <w:t xml:space="preserve">can be set </w:t>
        </w:r>
        <w:r w:rsidR="00031071">
          <w:rPr>
            <w:spacing w:val="-2"/>
            <w:szCs w:val="20"/>
          </w:rPr>
          <w:t xml:space="preserve">as </w:t>
        </w:r>
        <w:r w:rsidR="00644CDC">
          <w:rPr>
            <w:spacing w:val="-2"/>
            <w:szCs w:val="20"/>
          </w:rPr>
          <w:t xml:space="preserve">per the rules </w:t>
        </w:r>
        <w:r w:rsidR="00031071">
          <w:rPr>
            <w:spacing w:val="-2"/>
            <w:szCs w:val="20"/>
          </w:rPr>
          <w:t>described</w:t>
        </w:r>
      </w:ins>
      <w:ins w:id="65" w:author="Binita Gupta" w:date="2022-11-08T13:34:00Z">
        <w:r w:rsidR="00721B5C">
          <w:rPr>
            <w:spacing w:val="-2"/>
            <w:szCs w:val="20"/>
          </w:rPr>
          <w:t xml:space="preserve"> </w:t>
        </w:r>
      </w:ins>
      <w:ins w:id="66" w:author="Binita Gupta" w:date="2022-11-08T13:32:00Z">
        <w:r w:rsidR="009D6F7C">
          <w:rPr>
            <w:spacing w:val="-2"/>
            <w:szCs w:val="20"/>
          </w:rPr>
          <w:t>in this subclause</w:t>
        </w:r>
      </w:ins>
      <w:r w:rsidRPr="001A3EF8">
        <w:rPr>
          <w:spacing w:val="-2"/>
          <w:szCs w:val="20"/>
        </w:rPr>
        <w:t>.</w:t>
      </w:r>
    </w:p>
    <w:p w14:paraId="251646B9" w14:textId="77777777" w:rsidR="00365E56" w:rsidRPr="001A3EF8" w:rsidRDefault="00365E56" w:rsidP="00365E56">
      <w:pPr>
        <w:pStyle w:val="ListParagraph"/>
        <w:widowControl w:val="0"/>
        <w:numPr>
          <w:ilvl w:val="6"/>
          <w:numId w:val="3"/>
        </w:numPr>
        <w:tabs>
          <w:tab w:val="left" w:pos="1239"/>
        </w:tabs>
        <w:kinsoku w:val="0"/>
        <w:overflowPunct w:val="0"/>
        <w:autoSpaceDE w:val="0"/>
        <w:autoSpaceDN w:val="0"/>
        <w:adjustRightInd w:val="0"/>
        <w:spacing w:before="3" w:line="249" w:lineRule="auto"/>
        <w:ind w:right="155" w:hanging="440"/>
        <w:contextualSpacing w:val="0"/>
        <w:jc w:val="both"/>
        <w:rPr>
          <w:szCs w:val="20"/>
        </w:rPr>
      </w:pPr>
      <w:r w:rsidRPr="001A3EF8">
        <w:rPr>
          <w:szCs w:val="20"/>
        </w:rPr>
        <w:t xml:space="preserve">The Disassociation Timer field is set to the number of TBTTs of the affiliated AP before it transmits a Disassociation frame to the STA(s) receiving the BSS Transition Management Request frame. The Disassociation Timer field value shall point to a TBTT </w:t>
      </w:r>
      <w:r w:rsidRPr="009B7A51">
        <w:rPr>
          <w:szCs w:val="20"/>
        </w:rPr>
        <w:t>at or</w:t>
      </w:r>
      <w:r w:rsidRPr="001A3EF8">
        <w:rPr>
          <w:szCs w:val="20"/>
        </w:rPr>
        <w:t xml:space="preserve"> later than the TBTT</w:t>
      </w:r>
      <w:r w:rsidRPr="001A3EF8">
        <w:rPr>
          <w:spacing w:val="-4"/>
          <w:szCs w:val="20"/>
        </w:rPr>
        <w:t xml:space="preserve"> </w:t>
      </w:r>
      <w:r w:rsidRPr="001A3EF8">
        <w:rPr>
          <w:szCs w:val="20"/>
        </w:rPr>
        <w:t>pointed</w:t>
      </w:r>
      <w:r w:rsidRPr="001A3EF8">
        <w:rPr>
          <w:spacing w:val="-3"/>
          <w:szCs w:val="20"/>
        </w:rPr>
        <w:t xml:space="preserve"> </w:t>
      </w:r>
      <w:r w:rsidRPr="001A3EF8">
        <w:rPr>
          <w:szCs w:val="20"/>
        </w:rPr>
        <w:t>to</w:t>
      </w:r>
      <w:r w:rsidRPr="001A3EF8">
        <w:rPr>
          <w:spacing w:val="-3"/>
          <w:szCs w:val="20"/>
        </w:rPr>
        <w:t xml:space="preserve"> </w:t>
      </w:r>
      <w:r w:rsidRPr="001A3EF8">
        <w:rPr>
          <w:szCs w:val="20"/>
        </w:rPr>
        <w:t>by</w:t>
      </w:r>
      <w:r w:rsidRPr="001A3EF8">
        <w:rPr>
          <w:spacing w:val="-3"/>
          <w:szCs w:val="20"/>
        </w:rPr>
        <w:t xml:space="preserve"> </w:t>
      </w:r>
      <w:r w:rsidRPr="001A3EF8">
        <w:rPr>
          <w:szCs w:val="20"/>
        </w:rPr>
        <w:t>the</w:t>
      </w:r>
      <w:r w:rsidRPr="001A3EF8">
        <w:rPr>
          <w:spacing w:val="-3"/>
          <w:szCs w:val="20"/>
        </w:rPr>
        <w:t xml:space="preserve"> </w:t>
      </w:r>
      <w:r w:rsidRPr="001A3EF8">
        <w:rPr>
          <w:szCs w:val="20"/>
        </w:rPr>
        <w:t>value</w:t>
      </w:r>
      <w:r w:rsidRPr="001A3EF8">
        <w:rPr>
          <w:spacing w:val="-3"/>
          <w:szCs w:val="20"/>
        </w:rPr>
        <w:t xml:space="preserve"> </w:t>
      </w:r>
      <w:r w:rsidRPr="001A3EF8">
        <w:rPr>
          <w:szCs w:val="20"/>
        </w:rPr>
        <w:t>of</w:t>
      </w:r>
      <w:r w:rsidRPr="001A3EF8">
        <w:rPr>
          <w:spacing w:val="-3"/>
          <w:szCs w:val="20"/>
        </w:rPr>
        <w:t xml:space="preserve"> </w:t>
      </w:r>
      <w:r w:rsidRPr="001A3EF8">
        <w:rPr>
          <w:szCs w:val="20"/>
        </w:rPr>
        <w:t>the</w:t>
      </w:r>
      <w:r w:rsidRPr="001A3EF8">
        <w:rPr>
          <w:spacing w:val="-3"/>
          <w:szCs w:val="20"/>
        </w:rPr>
        <w:t xml:space="preserve"> </w:t>
      </w:r>
      <w:r w:rsidRPr="001A3EF8">
        <w:rPr>
          <w:szCs w:val="20"/>
        </w:rPr>
        <w:t>Delete</w:t>
      </w:r>
      <w:r w:rsidRPr="001A3EF8">
        <w:rPr>
          <w:spacing w:val="-4"/>
          <w:szCs w:val="20"/>
        </w:rPr>
        <w:t xml:space="preserve"> </w:t>
      </w:r>
      <w:r w:rsidRPr="001A3EF8">
        <w:rPr>
          <w:szCs w:val="20"/>
        </w:rPr>
        <w:t>Timer</w:t>
      </w:r>
      <w:r w:rsidRPr="001A3EF8">
        <w:rPr>
          <w:spacing w:val="-4"/>
          <w:szCs w:val="20"/>
        </w:rPr>
        <w:t xml:space="preserve"> </w:t>
      </w:r>
      <w:r w:rsidRPr="001A3EF8">
        <w:rPr>
          <w:szCs w:val="20"/>
        </w:rPr>
        <w:t>field</w:t>
      </w:r>
      <w:r w:rsidRPr="001A3EF8">
        <w:rPr>
          <w:spacing w:val="-3"/>
          <w:szCs w:val="20"/>
        </w:rPr>
        <w:t xml:space="preserve"> </w:t>
      </w:r>
      <w:r w:rsidRPr="001A3EF8">
        <w:rPr>
          <w:szCs w:val="20"/>
        </w:rPr>
        <w:t>of</w:t>
      </w:r>
      <w:r w:rsidRPr="001A3EF8">
        <w:rPr>
          <w:spacing w:val="-3"/>
          <w:szCs w:val="20"/>
        </w:rPr>
        <w:t xml:space="preserve"> </w:t>
      </w:r>
      <w:r w:rsidRPr="001A3EF8">
        <w:rPr>
          <w:szCs w:val="20"/>
        </w:rPr>
        <w:t>the</w:t>
      </w:r>
      <w:r w:rsidRPr="001A3EF8">
        <w:rPr>
          <w:spacing w:val="-3"/>
          <w:szCs w:val="20"/>
        </w:rPr>
        <w:t xml:space="preserve"> </w:t>
      </w:r>
      <w:r w:rsidRPr="001A3EF8">
        <w:rPr>
          <w:szCs w:val="20"/>
        </w:rPr>
        <w:t>Reconfiguration</w:t>
      </w:r>
      <w:r w:rsidRPr="001A3EF8">
        <w:rPr>
          <w:spacing w:val="-3"/>
          <w:szCs w:val="20"/>
        </w:rPr>
        <w:t xml:space="preserve"> </w:t>
      </w:r>
      <w:r w:rsidRPr="001A3EF8">
        <w:rPr>
          <w:szCs w:val="20"/>
        </w:rPr>
        <w:t>Multi-Link</w:t>
      </w:r>
      <w:r w:rsidRPr="001A3EF8">
        <w:rPr>
          <w:spacing w:val="-3"/>
          <w:szCs w:val="20"/>
        </w:rPr>
        <w:t xml:space="preserve"> </w:t>
      </w:r>
      <w:r w:rsidRPr="001A3EF8">
        <w:rPr>
          <w:szCs w:val="20"/>
        </w:rPr>
        <w:t>element in transmitted beacons.</w:t>
      </w:r>
    </w:p>
    <w:p w14:paraId="62A3DF2D" w14:textId="77777777" w:rsidR="00365E56" w:rsidRPr="001A3EF8" w:rsidRDefault="00365E56" w:rsidP="00365E56">
      <w:pPr>
        <w:pStyle w:val="ListParagraph"/>
        <w:widowControl w:val="0"/>
        <w:numPr>
          <w:ilvl w:val="6"/>
          <w:numId w:val="3"/>
        </w:numPr>
        <w:tabs>
          <w:tab w:val="left" w:pos="1239"/>
        </w:tabs>
        <w:kinsoku w:val="0"/>
        <w:overflowPunct w:val="0"/>
        <w:autoSpaceDE w:val="0"/>
        <w:autoSpaceDN w:val="0"/>
        <w:adjustRightInd w:val="0"/>
        <w:spacing w:before="4" w:line="249" w:lineRule="auto"/>
        <w:ind w:right="156" w:hanging="440"/>
        <w:contextualSpacing w:val="0"/>
        <w:jc w:val="both"/>
        <w:rPr>
          <w:szCs w:val="20"/>
        </w:rPr>
      </w:pPr>
      <w:r w:rsidRPr="001A3EF8">
        <w:rPr>
          <w:szCs w:val="20"/>
        </w:rPr>
        <w:t>The</w:t>
      </w:r>
      <w:r w:rsidRPr="001A3EF8">
        <w:rPr>
          <w:spacing w:val="-2"/>
          <w:szCs w:val="20"/>
        </w:rPr>
        <w:t xml:space="preserve"> </w:t>
      </w:r>
      <w:r w:rsidRPr="001A3EF8">
        <w:rPr>
          <w:szCs w:val="20"/>
        </w:rPr>
        <w:t>BSS</w:t>
      </w:r>
      <w:r w:rsidRPr="001A3EF8">
        <w:rPr>
          <w:spacing w:val="-2"/>
          <w:szCs w:val="20"/>
        </w:rPr>
        <w:t xml:space="preserve"> </w:t>
      </w:r>
      <w:r w:rsidRPr="001A3EF8">
        <w:rPr>
          <w:szCs w:val="20"/>
        </w:rPr>
        <w:t>Termination</w:t>
      </w:r>
      <w:r w:rsidRPr="001A3EF8">
        <w:rPr>
          <w:spacing w:val="-2"/>
          <w:szCs w:val="20"/>
        </w:rPr>
        <w:t xml:space="preserve"> </w:t>
      </w:r>
      <w:r w:rsidRPr="001A3EF8">
        <w:rPr>
          <w:szCs w:val="20"/>
        </w:rPr>
        <w:t>Duration</w:t>
      </w:r>
      <w:r w:rsidRPr="001A3EF8">
        <w:rPr>
          <w:spacing w:val="-2"/>
          <w:szCs w:val="20"/>
        </w:rPr>
        <w:t xml:space="preserve"> </w:t>
      </w:r>
      <w:r w:rsidRPr="001A3EF8">
        <w:rPr>
          <w:szCs w:val="20"/>
        </w:rPr>
        <w:t>field</w:t>
      </w:r>
      <w:r w:rsidRPr="001A3EF8">
        <w:rPr>
          <w:spacing w:val="-4"/>
          <w:szCs w:val="20"/>
        </w:rPr>
        <w:t xml:space="preserve"> </w:t>
      </w:r>
      <w:r w:rsidRPr="001A3EF8">
        <w:rPr>
          <w:szCs w:val="20"/>
        </w:rPr>
        <w:t>shall</w:t>
      </w:r>
      <w:r w:rsidRPr="001A3EF8">
        <w:rPr>
          <w:spacing w:val="-4"/>
          <w:szCs w:val="20"/>
        </w:rPr>
        <w:t xml:space="preserve"> </w:t>
      </w:r>
      <w:r w:rsidRPr="001A3EF8">
        <w:rPr>
          <w:szCs w:val="20"/>
        </w:rPr>
        <w:t>be</w:t>
      </w:r>
      <w:r w:rsidRPr="001A3EF8">
        <w:rPr>
          <w:spacing w:val="-3"/>
          <w:szCs w:val="20"/>
        </w:rPr>
        <w:t xml:space="preserve"> </w:t>
      </w:r>
      <w:r w:rsidRPr="001A3EF8">
        <w:rPr>
          <w:szCs w:val="20"/>
        </w:rPr>
        <w:t>present</w:t>
      </w:r>
      <w:r w:rsidRPr="001A3EF8">
        <w:rPr>
          <w:spacing w:val="-2"/>
          <w:szCs w:val="20"/>
        </w:rPr>
        <w:t xml:space="preserve"> </w:t>
      </w:r>
      <w:r w:rsidRPr="001A3EF8">
        <w:rPr>
          <w:szCs w:val="20"/>
        </w:rPr>
        <w:t>and</w:t>
      </w:r>
      <w:r w:rsidRPr="001A3EF8">
        <w:rPr>
          <w:spacing w:val="-2"/>
          <w:szCs w:val="20"/>
        </w:rPr>
        <w:t xml:space="preserve"> </w:t>
      </w:r>
      <w:r w:rsidRPr="001A3EF8">
        <w:rPr>
          <w:szCs w:val="20"/>
        </w:rPr>
        <w:t>contain</w:t>
      </w:r>
      <w:r w:rsidRPr="001A3EF8">
        <w:rPr>
          <w:spacing w:val="-4"/>
          <w:szCs w:val="20"/>
        </w:rPr>
        <w:t xml:space="preserve"> </w:t>
      </w:r>
      <w:r w:rsidRPr="001A3EF8">
        <w:rPr>
          <w:szCs w:val="20"/>
        </w:rPr>
        <w:t>a</w:t>
      </w:r>
      <w:r w:rsidRPr="001A3EF8">
        <w:rPr>
          <w:spacing w:val="-2"/>
          <w:szCs w:val="20"/>
        </w:rPr>
        <w:t xml:space="preserve"> </w:t>
      </w:r>
      <w:r w:rsidRPr="001A3EF8">
        <w:rPr>
          <w:szCs w:val="20"/>
        </w:rPr>
        <w:t>BSS</w:t>
      </w:r>
      <w:r w:rsidRPr="001A3EF8">
        <w:rPr>
          <w:spacing w:val="-2"/>
          <w:szCs w:val="20"/>
        </w:rPr>
        <w:t xml:space="preserve"> </w:t>
      </w:r>
      <w:r w:rsidRPr="001A3EF8">
        <w:rPr>
          <w:szCs w:val="20"/>
        </w:rPr>
        <w:t>Termination</w:t>
      </w:r>
      <w:r w:rsidRPr="001A3EF8">
        <w:rPr>
          <w:spacing w:val="-2"/>
          <w:szCs w:val="20"/>
        </w:rPr>
        <w:t xml:space="preserve"> </w:t>
      </w:r>
      <w:r w:rsidRPr="001A3EF8">
        <w:rPr>
          <w:szCs w:val="20"/>
        </w:rPr>
        <w:t>Duration subelement (see 9.4.2.36 (Neighbor Report element)), with the BSS Termination TSF field of the</w:t>
      </w:r>
      <w:r w:rsidRPr="001A3EF8">
        <w:rPr>
          <w:spacing w:val="-6"/>
          <w:szCs w:val="20"/>
        </w:rPr>
        <w:t xml:space="preserve"> </w:t>
      </w:r>
      <w:r w:rsidRPr="001A3EF8">
        <w:rPr>
          <w:szCs w:val="20"/>
        </w:rPr>
        <w:t>subelement</w:t>
      </w:r>
      <w:r w:rsidRPr="001A3EF8">
        <w:rPr>
          <w:spacing w:val="-6"/>
          <w:szCs w:val="20"/>
        </w:rPr>
        <w:t xml:space="preserve"> </w:t>
      </w:r>
      <w:r w:rsidRPr="001A3EF8">
        <w:rPr>
          <w:szCs w:val="20"/>
        </w:rPr>
        <w:t>set</w:t>
      </w:r>
      <w:r w:rsidRPr="001A3EF8">
        <w:rPr>
          <w:spacing w:val="-6"/>
          <w:szCs w:val="20"/>
        </w:rPr>
        <w:t xml:space="preserve"> </w:t>
      </w:r>
      <w:r w:rsidRPr="001A3EF8">
        <w:rPr>
          <w:szCs w:val="20"/>
        </w:rPr>
        <w:t>to</w:t>
      </w:r>
      <w:r w:rsidRPr="001A3EF8">
        <w:rPr>
          <w:spacing w:val="-6"/>
          <w:szCs w:val="20"/>
        </w:rPr>
        <w:t xml:space="preserve"> </w:t>
      </w:r>
      <w:r w:rsidRPr="001A3EF8">
        <w:rPr>
          <w:szCs w:val="20"/>
        </w:rPr>
        <w:t>the</w:t>
      </w:r>
      <w:r w:rsidRPr="001A3EF8">
        <w:rPr>
          <w:spacing w:val="-7"/>
          <w:szCs w:val="20"/>
        </w:rPr>
        <w:t xml:space="preserve"> </w:t>
      </w:r>
      <w:r w:rsidRPr="001A3EF8">
        <w:rPr>
          <w:szCs w:val="20"/>
        </w:rPr>
        <w:t>value</w:t>
      </w:r>
      <w:r w:rsidRPr="001A3EF8">
        <w:rPr>
          <w:spacing w:val="-6"/>
          <w:szCs w:val="20"/>
        </w:rPr>
        <w:t xml:space="preserve"> </w:t>
      </w:r>
      <w:r w:rsidRPr="001A3EF8">
        <w:rPr>
          <w:szCs w:val="20"/>
        </w:rPr>
        <w:t>of</w:t>
      </w:r>
      <w:r w:rsidRPr="001A3EF8">
        <w:rPr>
          <w:spacing w:val="-6"/>
          <w:szCs w:val="20"/>
        </w:rPr>
        <w:t xml:space="preserve"> </w:t>
      </w:r>
      <w:r w:rsidRPr="001A3EF8">
        <w:rPr>
          <w:szCs w:val="20"/>
        </w:rPr>
        <w:t>the</w:t>
      </w:r>
      <w:r w:rsidRPr="001A3EF8">
        <w:rPr>
          <w:spacing w:val="-7"/>
          <w:szCs w:val="20"/>
        </w:rPr>
        <w:t xml:space="preserve"> </w:t>
      </w:r>
      <w:r w:rsidRPr="001A3EF8">
        <w:rPr>
          <w:szCs w:val="20"/>
        </w:rPr>
        <w:t>TSF</w:t>
      </w:r>
      <w:r w:rsidRPr="001A3EF8">
        <w:rPr>
          <w:spacing w:val="-6"/>
          <w:szCs w:val="20"/>
        </w:rPr>
        <w:t xml:space="preserve"> </w:t>
      </w:r>
      <w:r w:rsidRPr="001A3EF8">
        <w:rPr>
          <w:szCs w:val="20"/>
        </w:rPr>
        <w:t>timer</w:t>
      </w:r>
      <w:r w:rsidRPr="001A3EF8">
        <w:rPr>
          <w:spacing w:val="-7"/>
          <w:szCs w:val="20"/>
        </w:rPr>
        <w:t xml:space="preserve"> </w:t>
      </w:r>
      <w:r w:rsidRPr="001A3EF8">
        <w:rPr>
          <w:szCs w:val="20"/>
        </w:rPr>
        <w:t>when</w:t>
      </w:r>
      <w:r w:rsidRPr="001A3EF8">
        <w:rPr>
          <w:spacing w:val="-5"/>
          <w:szCs w:val="20"/>
        </w:rPr>
        <w:t xml:space="preserve"> </w:t>
      </w:r>
      <w:r w:rsidRPr="001A3EF8">
        <w:rPr>
          <w:szCs w:val="20"/>
        </w:rPr>
        <w:t>the</w:t>
      </w:r>
      <w:r w:rsidRPr="001A3EF8">
        <w:rPr>
          <w:spacing w:val="-5"/>
          <w:szCs w:val="20"/>
        </w:rPr>
        <w:t xml:space="preserve"> </w:t>
      </w:r>
      <w:r w:rsidRPr="001A3EF8">
        <w:rPr>
          <w:szCs w:val="20"/>
        </w:rPr>
        <w:t>BSS</w:t>
      </w:r>
      <w:r w:rsidRPr="001A3EF8">
        <w:rPr>
          <w:spacing w:val="-5"/>
          <w:szCs w:val="20"/>
        </w:rPr>
        <w:t xml:space="preserve"> </w:t>
      </w:r>
      <w:r w:rsidRPr="001A3EF8">
        <w:rPr>
          <w:szCs w:val="20"/>
        </w:rPr>
        <w:t>the</w:t>
      </w:r>
      <w:r w:rsidRPr="001A3EF8">
        <w:rPr>
          <w:spacing w:val="-7"/>
          <w:szCs w:val="20"/>
        </w:rPr>
        <w:t xml:space="preserve"> </w:t>
      </w:r>
      <w:r w:rsidRPr="001A3EF8">
        <w:rPr>
          <w:szCs w:val="20"/>
        </w:rPr>
        <w:t>affiliated</w:t>
      </w:r>
      <w:r w:rsidRPr="001A3EF8">
        <w:rPr>
          <w:spacing w:val="-6"/>
          <w:szCs w:val="20"/>
        </w:rPr>
        <w:t xml:space="preserve"> </w:t>
      </w:r>
      <w:r w:rsidRPr="001A3EF8">
        <w:rPr>
          <w:szCs w:val="20"/>
        </w:rPr>
        <w:t>AP</w:t>
      </w:r>
      <w:r w:rsidRPr="001A3EF8">
        <w:rPr>
          <w:spacing w:val="-6"/>
          <w:szCs w:val="20"/>
        </w:rPr>
        <w:t xml:space="preserve"> </w:t>
      </w:r>
      <w:r w:rsidRPr="001A3EF8">
        <w:rPr>
          <w:szCs w:val="20"/>
        </w:rPr>
        <w:t>belongs</w:t>
      </w:r>
      <w:r w:rsidRPr="001A3EF8">
        <w:rPr>
          <w:spacing w:val="-6"/>
          <w:szCs w:val="20"/>
        </w:rPr>
        <w:t xml:space="preserve"> </w:t>
      </w:r>
      <w:r w:rsidRPr="001A3EF8">
        <w:rPr>
          <w:szCs w:val="20"/>
        </w:rPr>
        <w:t>to</w:t>
      </w:r>
      <w:r w:rsidRPr="001A3EF8">
        <w:rPr>
          <w:spacing w:val="-5"/>
          <w:szCs w:val="20"/>
        </w:rPr>
        <w:t xml:space="preserve"> </w:t>
      </w:r>
      <w:r w:rsidRPr="001A3EF8">
        <w:rPr>
          <w:szCs w:val="20"/>
        </w:rPr>
        <w:t>will be</w:t>
      </w:r>
      <w:r w:rsidRPr="001A3EF8">
        <w:rPr>
          <w:spacing w:val="-1"/>
          <w:szCs w:val="20"/>
        </w:rPr>
        <w:t xml:space="preserve"> </w:t>
      </w:r>
      <w:r w:rsidRPr="001A3EF8">
        <w:rPr>
          <w:szCs w:val="20"/>
        </w:rPr>
        <w:t>terminated.</w:t>
      </w:r>
      <w:r w:rsidRPr="001A3EF8">
        <w:rPr>
          <w:spacing w:val="-1"/>
          <w:szCs w:val="20"/>
        </w:rPr>
        <w:t xml:space="preserve"> </w:t>
      </w:r>
      <w:r w:rsidRPr="001A3EF8">
        <w:rPr>
          <w:szCs w:val="20"/>
        </w:rPr>
        <w:t>The BSS</w:t>
      </w:r>
      <w:r w:rsidRPr="001A3EF8">
        <w:rPr>
          <w:spacing w:val="-1"/>
          <w:szCs w:val="20"/>
        </w:rPr>
        <w:t xml:space="preserve"> </w:t>
      </w:r>
      <w:r w:rsidRPr="001A3EF8">
        <w:rPr>
          <w:szCs w:val="20"/>
        </w:rPr>
        <w:t>Termination TSF</w:t>
      </w:r>
      <w:r w:rsidRPr="001A3EF8">
        <w:rPr>
          <w:spacing w:val="-2"/>
          <w:szCs w:val="20"/>
        </w:rPr>
        <w:t xml:space="preserve"> </w:t>
      </w:r>
      <w:r w:rsidRPr="001A3EF8">
        <w:rPr>
          <w:szCs w:val="20"/>
        </w:rPr>
        <w:t>field value shall indicate a</w:t>
      </w:r>
      <w:r w:rsidRPr="001A3EF8">
        <w:rPr>
          <w:spacing w:val="-1"/>
          <w:szCs w:val="20"/>
        </w:rPr>
        <w:t xml:space="preserve"> </w:t>
      </w:r>
      <w:r w:rsidRPr="001A3EF8">
        <w:rPr>
          <w:szCs w:val="20"/>
        </w:rPr>
        <w:t>time</w:t>
      </w:r>
      <w:r w:rsidRPr="001A3EF8">
        <w:rPr>
          <w:spacing w:val="-1"/>
          <w:szCs w:val="20"/>
        </w:rPr>
        <w:t xml:space="preserve"> </w:t>
      </w:r>
      <w:r w:rsidRPr="001A3EF8">
        <w:rPr>
          <w:szCs w:val="20"/>
        </w:rPr>
        <w:t>that is</w:t>
      </w:r>
      <w:r w:rsidRPr="001A3EF8">
        <w:rPr>
          <w:spacing w:val="-1"/>
          <w:szCs w:val="20"/>
        </w:rPr>
        <w:t xml:space="preserve"> </w:t>
      </w:r>
      <w:r w:rsidRPr="001A3EF8">
        <w:rPr>
          <w:szCs w:val="20"/>
        </w:rPr>
        <w:t>later</w:t>
      </w:r>
      <w:r w:rsidRPr="001A3EF8">
        <w:rPr>
          <w:spacing w:val="-1"/>
          <w:szCs w:val="20"/>
        </w:rPr>
        <w:t xml:space="preserve"> </w:t>
      </w:r>
      <w:r w:rsidRPr="001A3EF8">
        <w:rPr>
          <w:szCs w:val="20"/>
        </w:rPr>
        <w:t>than the TBTT the Disassociation Timer field value points to.</w:t>
      </w:r>
    </w:p>
    <w:p w14:paraId="01558BFE" w14:textId="28906BB8" w:rsidR="00031071" w:rsidRPr="00A72732" w:rsidRDefault="00BD3C09" w:rsidP="00365E56">
      <w:pPr>
        <w:pStyle w:val="ListParagraph"/>
        <w:widowControl w:val="0"/>
        <w:numPr>
          <w:ilvl w:val="6"/>
          <w:numId w:val="3"/>
        </w:numPr>
        <w:tabs>
          <w:tab w:val="left" w:pos="1239"/>
        </w:tabs>
        <w:kinsoku w:val="0"/>
        <w:overflowPunct w:val="0"/>
        <w:autoSpaceDE w:val="0"/>
        <w:autoSpaceDN w:val="0"/>
        <w:adjustRightInd w:val="0"/>
        <w:spacing w:before="4"/>
        <w:ind w:hanging="440"/>
        <w:contextualSpacing w:val="0"/>
        <w:jc w:val="both"/>
        <w:rPr>
          <w:ins w:id="67" w:author="Binita Gupta" w:date="2022-10-29T08:35:00Z"/>
          <w:spacing w:val="-2"/>
          <w:szCs w:val="20"/>
        </w:rPr>
      </w:pPr>
      <w:ins w:id="68" w:author="Binita Gupta" w:date="2022-10-29T08:39:00Z">
        <w:r>
          <w:rPr>
            <w:spacing w:val="-2"/>
            <w:szCs w:val="20"/>
          </w:rPr>
          <w:t>(#10073)</w:t>
        </w:r>
      </w:ins>
      <w:ins w:id="69" w:author="Binita Gupta" w:date="2022-10-29T08:35:00Z">
        <w:r w:rsidR="00031071">
          <w:rPr>
            <w:spacing w:val="-2"/>
            <w:szCs w:val="20"/>
          </w:rPr>
          <w:t xml:space="preserve">The BSS Transition Candidate List Entries field may be included specifying one or more Neighbor Report elements to provide BSS transition candidate list. If </w:t>
        </w:r>
      </w:ins>
      <w:ins w:id="70" w:author="Binita Gupta" w:date="2022-10-29T08:38:00Z">
        <w:r w:rsidR="009F246B">
          <w:rPr>
            <w:spacing w:val="-2"/>
            <w:szCs w:val="20"/>
          </w:rPr>
          <w:t xml:space="preserve">the </w:t>
        </w:r>
      </w:ins>
      <w:ins w:id="71" w:author="Binita Gupta" w:date="2022-10-29T08:35:00Z">
        <w:r w:rsidR="00031071">
          <w:rPr>
            <w:spacing w:val="-2"/>
            <w:szCs w:val="20"/>
          </w:rPr>
          <w:t xml:space="preserve">BSS Transition Candidate List Entries field is included, the </w:t>
        </w:r>
        <w:r w:rsidR="00031071" w:rsidRPr="00B3655D">
          <w:rPr>
            <w:spacing w:val="-2"/>
            <w:szCs w:val="20"/>
          </w:rPr>
          <w:t xml:space="preserve">Preferred Candidate List Included field </w:t>
        </w:r>
      </w:ins>
      <w:ins w:id="72" w:author="Binita Gupta" w:date="2022-10-29T08:37:00Z">
        <w:r w:rsidR="002E58D4">
          <w:rPr>
            <w:spacing w:val="-2"/>
            <w:szCs w:val="20"/>
          </w:rPr>
          <w:t>shall</w:t>
        </w:r>
      </w:ins>
      <w:ins w:id="73" w:author="Binita Gupta" w:date="2022-10-29T08:35:00Z">
        <w:r w:rsidR="00031071">
          <w:rPr>
            <w:spacing w:val="-2"/>
            <w:szCs w:val="20"/>
          </w:rPr>
          <w:t xml:space="preserve"> be set to 1</w:t>
        </w:r>
      </w:ins>
      <w:ins w:id="74" w:author="Binita Gupta" w:date="2022-10-29T08:36:00Z">
        <w:r w:rsidR="006C5448">
          <w:rPr>
            <w:spacing w:val="-2"/>
            <w:szCs w:val="20"/>
          </w:rPr>
          <w:t xml:space="preserve"> </w:t>
        </w:r>
      </w:ins>
      <w:ins w:id="75" w:author="Binita Gupta" w:date="2022-10-29T08:37:00Z">
        <w:r w:rsidR="002E58D4">
          <w:rPr>
            <w:spacing w:val="-2"/>
            <w:szCs w:val="20"/>
          </w:rPr>
          <w:t>if</w:t>
        </w:r>
      </w:ins>
      <w:ins w:id="76" w:author="Binita Gupta" w:date="2022-10-29T08:36:00Z">
        <w:r w:rsidR="006C5448">
          <w:rPr>
            <w:spacing w:val="-2"/>
            <w:szCs w:val="20"/>
          </w:rPr>
          <w:t xml:space="preserve"> the included candidate list i</w:t>
        </w:r>
        <w:r w:rsidR="002E58D4">
          <w:rPr>
            <w:spacing w:val="-2"/>
            <w:szCs w:val="20"/>
          </w:rPr>
          <w:t>s a preferred</w:t>
        </w:r>
      </w:ins>
      <w:ins w:id="77" w:author="Binita Gupta" w:date="2022-10-29T08:37:00Z">
        <w:r w:rsidR="002E58D4">
          <w:rPr>
            <w:spacing w:val="-2"/>
            <w:szCs w:val="20"/>
          </w:rPr>
          <w:t xml:space="preserve"> candidate list, else the </w:t>
        </w:r>
        <w:r w:rsidR="002E58D4" w:rsidRPr="00B3655D">
          <w:rPr>
            <w:spacing w:val="-2"/>
            <w:szCs w:val="20"/>
          </w:rPr>
          <w:t>Preferred Candidate List Included field</w:t>
        </w:r>
        <w:r w:rsidR="002E58D4">
          <w:rPr>
            <w:spacing w:val="-2"/>
            <w:szCs w:val="20"/>
          </w:rPr>
          <w:t xml:space="preserve"> </w:t>
        </w:r>
        <w:r w:rsidR="009A72B8">
          <w:rPr>
            <w:spacing w:val="-2"/>
            <w:szCs w:val="20"/>
          </w:rPr>
          <w:t>shall be set to 0.</w:t>
        </w:r>
      </w:ins>
      <w:ins w:id="78" w:author="Binita Gupta" w:date="2022-10-29T08:35:00Z">
        <w:r w:rsidR="00031071">
          <w:rPr>
            <w:spacing w:val="-2"/>
            <w:szCs w:val="20"/>
          </w:rPr>
          <w:t xml:space="preserve">  </w:t>
        </w:r>
      </w:ins>
    </w:p>
    <w:p w14:paraId="43B5B57D" w14:textId="61B895BE" w:rsidR="00365E56" w:rsidRPr="001A3EF8" w:rsidRDefault="00365E56" w:rsidP="00365E56">
      <w:pPr>
        <w:pStyle w:val="ListParagraph"/>
        <w:widowControl w:val="0"/>
        <w:numPr>
          <w:ilvl w:val="6"/>
          <w:numId w:val="3"/>
        </w:numPr>
        <w:tabs>
          <w:tab w:val="left" w:pos="1239"/>
        </w:tabs>
        <w:kinsoku w:val="0"/>
        <w:overflowPunct w:val="0"/>
        <w:autoSpaceDE w:val="0"/>
        <w:autoSpaceDN w:val="0"/>
        <w:adjustRightInd w:val="0"/>
        <w:spacing w:before="4"/>
        <w:ind w:hanging="440"/>
        <w:contextualSpacing w:val="0"/>
        <w:jc w:val="both"/>
        <w:rPr>
          <w:spacing w:val="-2"/>
          <w:szCs w:val="20"/>
        </w:rPr>
      </w:pPr>
      <w:r w:rsidRPr="001A3EF8">
        <w:rPr>
          <w:szCs w:val="20"/>
        </w:rPr>
        <w:t>No</w:t>
      </w:r>
      <w:r w:rsidRPr="001A3EF8">
        <w:rPr>
          <w:spacing w:val="-5"/>
          <w:szCs w:val="20"/>
        </w:rPr>
        <w:t xml:space="preserve"> </w:t>
      </w:r>
      <w:r w:rsidRPr="001A3EF8">
        <w:rPr>
          <w:szCs w:val="20"/>
        </w:rPr>
        <w:t>other</w:t>
      </w:r>
      <w:r w:rsidRPr="001A3EF8">
        <w:rPr>
          <w:spacing w:val="-5"/>
          <w:szCs w:val="20"/>
        </w:rPr>
        <w:t xml:space="preserve"> </w:t>
      </w:r>
      <w:r w:rsidRPr="001A3EF8">
        <w:rPr>
          <w:szCs w:val="20"/>
        </w:rPr>
        <w:t>optional</w:t>
      </w:r>
      <w:r w:rsidRPr="001A3EF8">
        <w:rPr>
          <w:spacing w:val="-5"/>
          <w:szCs w:val="20"/>
        </w:rPr>
        <w:t xml:space="preserve"> </w:t>
      </w:r>
      <w:r w:rsidRPr="001A3EF8">
        <w:rPr>
          <w:szCs w:val="20"/>
        </w:rPr>
        <w:t>fields</w:t>
      </w:r>
      <w:r w:rsidRPr="001A3EF8">
        <w:rPr>
          <w:spacing w:val="-5"/>
          <w:szCs w:val="20"/>
        </w:rPr>
        <w:t xml:space="preserve"> </w:t>
      </w:r>
      <w:r w:rsidRPr="001A3EF8">
        <w:rPr>
          <w:szCs w:val="20"/>
        </w:rPr>
        <w:t>shall</w:t>
      </w:r>
      <w:r w:rsidRPr="001A3EF8">
        <w:rPr>
          <w:spacing w:val="-5"/>
          <w:szCs w:val="20"/>
        </w:rPr>
        <w:t xml:space="preserve"> </w:t>
      </w:r>
      <w:r w:rsidRPr="001A3EF8">
        <w:rPr>
          <w:szCs w:val="20"/>
        </w:rPr>
        <w:t>be</w:t>
      </w:r>
      <w:r w:rsidRPr="001A3EF8">
        <w:rPr>
          <w:spacing w:val="-5"/>
          <w:szCs w:val="20"/>
        </w:rPr>
        <w:t xml:space="preserve"> </w:t>
      </w:r>
      <w:r w:rsidRPr="001A3EF8">
        <w:rPr>
          <w:szCs w:val="20"/>
        </w:rPr>
        <w:t>present</w:t>
      </w:r>
      <w:r w:rsidRPr="001A3EF8">
        <w:rPr>
          <w:spacing w:val="-5"/>
          <w:szCs w:val="20"/>
        </w:rPr>
        <w:t xml:space="preserve"> </w:t>
      </w:r>
      <w:r w:rsidRPr="001A3EF8">
        <w:rPr>
          <w:szCs w:val="20"/>
        </w:rPr>
        <w:t>in</w:t>
      </w:r>
      <w:r w:rsidRPr="001A3EF8">
        <w:rPr>
          <w:spacing w:val="-5"/>
          <w:szCs w:val="20"/>
        </w:rPr>
        <w:t xml:space="preserve"> </w:t>
      </w:r>
      <w:r w:rsidRPr="001A3EF8">
        <w:rPr>
          <w:szCs w:val="20"/>
        </w:rPr>
        <w:t>the</w:t>
      </w:r>
      <w:r w:rsidRPr="001A3EF8">
        <w:rPr>
          <w:spacing w:val="-5"/>
          <w:szCs w:val="20"/>
        </w:rPr>
        <w:t xml:space="preserve"> </w:t>
      </w:r>
      <w:r w:rsidRPr="001A3EF8">
        <w:rPr>
          <w:szCs w:val="20"/>
        </w:rPr>
        <w:t>BSS</w:t>
      </w:r>
      <w:r w:rsidRPr="001A3EF8">
        <w:rPr>
          <w:spacing w:val="-6"/>
          <w:szCs w:val="20"/>
        </w:rPr>
        <w:t xml:space="preserve"> </w:t>
      </w:r>
      <w:r w:rsidRPr="001A3EF8">
        <w:rPr>
          <w:szCs w:val="20"/>
        </w:rPr>
        <w:t>Transition</w:t>
      </w:r>
      <w:r w:rsidRPr="001A3EF8">
        <w:rPr>
          <w:spacing w:val="-5"/>
          <w:szCs w:val="20"/>
        </w:rPr>
        <w:t xml:space="preserve"> </w:t>
      </w:r>
      <w:r w:rsidRPr="001A3EF8">
        <w:rPr>
          <w:szCs w:val="20"/>
        </w:rPr>
        <w:t>Management</w:t>
      </w:r>
      <w:r w:rsidRPr="001A3EF8">
        <w:rPr>
          <w:spacing w:val="-4"/>
          <w:szCs w:val="20"/>
        </w:rPr>
        <w:t xml:space="preserve"> </w:t>
      </w:r>
      <w:r w:rsidRPr="001A3EF8">
        <w:rPr>
          <w:szCs w:val="20"/>
        </w:rPr>
        <w:t>Request</w:t>
      </w:r>
      <w:r w:rsidRPr="001A3EF8">
        <w:rPr>
          <w:spacing w:val="-5"/>
          <w:szCs w:val="20"/>
        </w:rPr>
        <w:t xml:space="preserve"> </w:t>
      </w:r>
      <w:r w:rsidRPr="001A3EF8">
        <w:rPr>
          <w:spacing w:val="-2"/>
          <w:szCs w:val="20"/>
        </w:rPr>
        <w:t>frame.</w:t>
      </w:r>
      <w:ins w:id="79" w:author="Binita Gupta" w:date="2022-10-29T08:23:00Z">
        <w:r w:rsidR="003B7BB8">
          <w:rPr>
            <w:spacing w:val="-2"/>
            <w:szCs w:val="20"/>
          </w:rPr>
          <w:t xml:space="preserve"> </w:t>
        </w:r>
      </w:ins>
    </w:p>
    <w:p w14:paraId="4684503B" w14:textId="5028F9E0" w:rsidR="00316D25" w:rsidRPr="00A8170C" w:rsidRDefault="00316D25" w:rsidP="00A8170C">
      <w:pPr>
        <w:rPr>
          <w:ins w:id="80" w:author="Binita Gupta" w:date="2022-10-29T08:14:00Z"/>
          <w:rFonts w:ascii="Arial-BoldMT" w:hAnsi="Arial-BoldMT"/>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Pr>
          <w:b/>
          <w:i/>
          <w:iCs/>
          <w:sz w:val="22"/>
          <w:szCs w:val="22"/>
          <w:highlight w:val="yellow"/>
        </w:rPr>
        <w:t xml:space="preserve">three paragraphs after </w:t>
      </w:r>
      <w:r w:rsidR="002F7BBD">
        <w:rPr>
          <w:b/>
          <w:i/>
          <w:iCs/>
          <w:sz w:val="22"/>
          <w:szCs w:val="22"/>
          <w:highlight w:val="yellow"/>
        </w:rPr>
        <w:t xml:space="preserve">existing </w:t>
      </w:r>
      <w:r>
        <w:rPr>
          <w:b/>
          <w:i/>
          <w:iCs/>
          <w:sz w:val="22"/>
          <w:szCs w:val="22"/>
          <w:highlight w:val="yellow"/>
        </w:rPr>
        <w:t xml:space="preserve">NOTE 3 in this </w:t>
      </w:r>
      <w:r w:rsidRPr="002B6E01">
        <w:rPr>
          <w:b/>
          <w:i/>
          <w:iCs/>
          <w:sz w:val="22"/>
          <w:szCs w:val="22"/>
          <w:highlight w:val="yellow"/>
        </w:rPr>
        <w:t>subclause:</w:t>
      </w:r>
    </w:p>
    <w:p w14:paraId="7571312D" w14:textId="6BC4CA07" w:rsidR="006A1CA9" w:rsidRPr="00346424" w:rsidRDefault="00534005" w:rsidP="009747EB">
      <w:ins w:id="81" w:author="Binita Gupta" w:date="2022-10-29T08:06:00Z">
        <w:r w:rsidRPr="000F23AF">
          <w:rPr>
            <w:color w:val="000000"/>
            <w:szCs w:val="20"/>
          </w:rPr>
          <w:t>(#10021)</w:t>
        </w:r>
      </w:ins>
      <w:ins w:id="82" w:author="Binita Gupta" w:date="2022-10-28T22:46:00Z">
        <w:r w:rsidR="00E516B6" w:rsidRPr="000F23AF">
          <w:rPr>
            <w:color w:val="000000"/>
            <w:szCs w:val="20"/>
          </w:rPr>
          <w:t xml:space="preserve">If </w:t>
        </w:r>
      </w:ins>
      <w:ins w:id="83" w:author="Binita Gupta" w:date="2022-10-29T08:08:00Z">
        <w:r w:rsidR="00E071E7" w:rsidRPr="000F23AF">
          <w:rPr>
            <w:color w:val="000000"/>
            <w:szCs w:val="20"/>
          </w:rPr>
          <w:t xml:space="preserve">a non-AP MLD removes </w:t>
        </w:r>
        <w:r w:rsidR="00A149D8" w:rsidRPr="000F23AF">
          <w:rPr>
            <w:color w:val="000000"/>
            <w:szCs w:val="20"/>
          </w:rPr>
          <w:t xml:space="preserve">a </w:t>
        </w:r>
      </w:ins>
      <w:ins w:id="84" w:author="Binita Gupta" w:date="2022-11-08T13:21:00Z">
        <w:r w:rsidR="001C2854" w:rsidRPr="000F23AF">
          <w:rPr>
            <w:color w:val="000000"/>
            <w:szCs w:val="20"/>
          </w:rPr>
          <w:t>se</w:t>
        </w:r>
        <w:r w:rsidR="00153E76" w:rsidRPr="000F23AF">
          <w:rPr>
            <w:color w:val="000000"/>
            <w:szCs w:val="20"/>
          </w:rPr>
          <w:t xml:space="preserve">tup </w:t>
        </w:r>
      </w:ins>
      <w:ins w:id="85" w:author="Binita Gupta" w:date="2022-10-29T08:08:00Z">
        <w:r w:rsidR="00A149D8" w:rsidRPr="000F23AF">
          <w:rPr>
            <w:color w:val="000000"/>
            <w:szCs w:val="20"/>
          </w:rPr>
          <w:t xml:space="preserve">link </w:t>
        </w:r>
      </w:ins>
      <w:ins w:id="86" w:author="Binita Gupta" w:date="2022-10-29T08:09:00Z">
        <w:r w:rsidR="00A149D8" w:rsidRPr="000F23AF">
          <w:rPr>
            <w:color w:val="000000"/>
            <w:szCs w:val="20"/>
          </w:rPr>
          <w:t xml:space="preserve">from its multi-link setup </w:t>
        </w:r>
      </w:ins>
      <w:ins w:id="87" w:author="Binita Gupta" w:date="2022-10-29T08:08:00Z">
        <w:r w:rsidR="00A149D8" w:rsidRPr="000F23AF">
          <w:rPr>
            <w:color w:val="000000"/>
            <w:szCs w:val="20"/>
          </w:rPr>
          <w:t xml:space="preserve">as a result of the </w:t>
        </w:r>
      </w:ins>
      <w:ins w:id="88" w:author="Binita Gupta" w:date="2022-10-28T22:46:00Z">
        <w:r w:rsidR="00E516B6" w:rsidRPr="000F23AF">
          <w:rPr>
            <w:color w:val="000000"/>
            <w:szCs w:val="20"/>
          </w:rPr>
          <w:t xml:space="preserve">removal of an AP </w:t>
        </w:r>
      </w:ins>
      <w:ins w:id="89" w:author="Binita Gupta" w:date="2022-11-08T10:59:00Z">
        <w:r w:rsidR="00971A5B" w:rsidRPr="000F23AF">
          <w:rPr>
            <w:color w:val="000000"/>
            <w:szCs w:val="20"/>
          </w:rPr>
          <w:t>affiliated with its associated AP MLD</w:t>
        </w:r>
      </w:ins>
      <w:ins w:id="90" w:author="Binita Gupta" w:date="2022-11-12T15:22:00Z">
        <w:r w:rsidR="00B823CC" w:rsidRPr="000F23AF">
          <w:rPr>
            <w:color w:val="000000"/>
            <w:szCs w:val="20"/>
          </w:rPr>
          <w:t>,</w:t>
        </w:r>
      </w:ins>
      <w:ins w:id="91" w:author="Binita Gupta" w:date="2022-11-08T10:59:00Z">
        <w:r w:rsidR="00971A5B" w:rsidRPr="000F23AF">
          <w:rPr>
            <w:color w:val="000000"/>
            <w:szCs w:val="20"/>
          </w:rPr>
          <w:t xml:space="preserve"> </w:t>
        </w:r>
        <w:r w:rsidR="00423770" w:rsidRPr="000F23AF">
          <w:rPr>
            <w:color w:val="000000"/>
            <w:szCs w:val="20"/>
          </w:rPr>
          <w:t xml:space="preserve">and </w:t>
        </w:r>
      </w:ins>
      <w:ins w:id="92" w:author="Binita Gupta" w:date="2022-11-12T15:15:00Z">
        <w:r w:rsidR="006A1CA9" w:rsidRPr="000F23AF">
          <w:rPr>
            <w:color w:val="000000"/>
            <w:szCs w:val="20"/>
          </w:rPr>
          <w:t>that</w:t>
        </w:r>
      </w:ins>
      <w:ins w:id="93" w:author="Binita Gupta" w:date="2022-10-29T08:09:00Z">
        <w:r w:rsidR="00A149D8" w:rsidRPr="000F23AF">
          <w:rPr>
            <w:color w:val="000000"/>
            <w:szCs w:val="20"/>
          </w:rPr>
          <w:t xml:space="preserve"> </w:t>
        </w:r>
      </w:ins>
      <w:ins w:id="94" w:author="Binita Gupta" w:date="2022-10-28T22:46:00Z">
        <w:r w:rsidR="00E516B6" w:rsidRPr="000F23AF">
          <w:rPr>
            <w:color w:val="000000"/>
            <w:szCs w:val="20"/>
          </w:rPr>
          <w:t xml:space="preserve">results in </w:t>
        </w:r>
        <w:r w:rsidR="00E516B6" w:rsidRPr="00346424">
          <w:t xml:space="preserve">one or more TIDs not being mapped to </w:t>
        </w:r>
      </w:ins>
      <w:ins w:id="95" w:author="Binita Gupta" w:date="2022-10-29T08:10:00Z">
        <w:r w:rsidR="00B33E7F" w:rsidRPr="00346424">
          <w:t>remaining</w:t>
        </w:r>
      </w:ins>
      <w:ins w:id="96" w:author="Binita Gupta" w:date="2022-10-28T22:46:00Z">
        <w:r w:rsidR="00E516B6" w:rsidRPr="00346424">
          <w:t xml:space="preserve"> enabled links for </w:t>
        </w:r>
      </w:ins>
      <w:ins w:id="97" w:author="Binita Gupta" w:date="2022-10-29T08:09:00Z">
        <w:r w:rsidR="00E9762F" w:rsidRPr="00346424">
          <w:t>t</w:t>
        </w:r>
      </w:ins>
      <w:ins w:id="98" w:author="Binita Gupta" w:date="2022-10-29T08:10:00Z">
        <w:r w:rsidR="00E9762F" w:rsidRPr="00346424">
          <w:t>hat</w:t>
        </w:r>
      </w:ins>
      <w:ins w:id="99" w:author="Binita Gupta" w:date="2022-10-28T22:46:00Z">
        <w:r w:rsidR="00E516B6" w:rsidRPr="00346424">
          <w:t xml:space="preserve"> non-AP MLD, </w:t>
        </w:r>
      </w:ins>
      <w:ins w:id="100" w:author="Binita Gupta" w:date="2022-10-29T08:01:00Z">
        <w:r w:rsidR="005D1872" w:rsidRPr="00346424">
          <w:t xml:space="preserve">then </w:t>
        </w:r>
      </w:ins>
      <w:ins w:id="101" w:author="Binita Gupta" w:date="2022-10-28T22:47:00Z">
        <w:r w:rsidR="00DB4542" w:rsidRPr="00346424">
          <w:t>the non-AP MLD and the AP MLD shall operat</w:t>
        </w:r>
      </w:ins>
      <w:ins w:id="102" w:author="Binita Gupta" w:date="2022-10-28T22:49:00Z">
        <w:r w:rsidR="00DF0906" w:rsidRPr="00346424">
          <w:t xml:space="preserve">e with all TIDs mapped to all </w:t>
        </w:r>
      </w:ins>
      <w:ins w:id="103" w:author="Binita Gupta" w:date="2022-10-29T07:57:00Z">
        <w:r w:rsidR="009F222A" w:rsidRPr="00346424">
          <w:t xml:space="preserve">remaining </w:t>
        </w:r>
      </w:ins>
      <w:ins w:id="104" w:author="Binita Gupta" w:date="2022-10-28T22:49:00Z">
        <w:r w:rsidR="00DF0906" w:rsidRPr="00346424">
          <w:t>enabled links in both UL and DL</w:t>
        </w:r>
      </w:ins>
      <w:ins w:id="105" w:author="Binita Gupta" w:date="2022-10-28T22:50:00Z">
        <w:r w:rsidR="009A1BF5" w:rsidRPr="00346424">
          <w:t xml:space="preserve"> for that non-AP MLD</w:t>
        </w:r>
      </w:ins>
      <w:ins w:id="106" w:author="Binita Gupta" w:date="2022-11-12T15:17:00Z">
        <w:r w:rsidR="006A1CA9" w:rsidRPr="00346424">
          <w:t xml:space="preserve"> after the link removal</w:t>
        </w:r>
      </w:ins>
      <w:ins w:id="107" w:author="Binita Gupta" w:date="2022-11-12T15:20:00Z">
        <w:r w:rsidR="00B823CC" w:rsidRPr="00346424">
          <w:t xml:space="preserve"> until a new </w:t>
        </w:r>
      </w:ins>
      <w:ins w:id="108" w:author="Binita Gupta" w:date="2022-11-12T15:21:00Z">
        <w:r w:rsidR="00B823CC" w:rsidRPr="00346424">
          <w:t>TID-to-link mapping is negotiated; O</w:t>
        </w:r>
      </w:ins>
      <w:ins w:id="109" w:author="Binita Gupta" w:date="2022-10-28T22:50:00Z">
        <w:r w:rsidR="00DF0906" w:rsidRPr="00346424">
          <w:t>therwise</w:t>
        </w:r>
      </w:ins>
      <w:ins w:id="110" w:author="Binita Gupta" w:date="2022-10-28T22:51:00Z">
        <w:r w:rsidR="009747EB" w:rsidRPr="00346424">
          <w:t xml:space="preserve"> both the AP MLD and the non-AP MLD shall </w:t>
        </w:r>
      </w:ins>
      <w:ins w:id="111" w:author="Binita Gupta" w:date="2022-11-12T15:17:00Z">
        <w:r w:rsidR="006A1CA9" w:rsidRPr="00346424">
          <w:t xml:space="preserve">continue to </w:t>
        </w:r>
      </w:ins>
      <w:ins w:id="112" w:author="Binita Gupta" w:date="2022-10-28T22:51:00Z">
        <w:r w:rsidR="009747EB" w:rsidRPr="00346424">
          <w:t xml:space="preserve">operate based on the currently established TID-to-Link mapping on the </w:t>
        </w:r>
      </w:ins>
      <w:ins w:id="113" w:author="Binita Gupta" w:date="2022-10-29T08:02:00Z">
        <w:r w:rsidR="005D1872" w:rsidRPr="00346424">
          <w:t>remaining</w:t>
        </w:r>
      </w:ins>
      <w:ins w:id="114" w:author="Binita Gupta" w:date="2022-10-28T22:51:00Z">
        <w:r w:rsidR="009747EB" w:rsidRPr="00346424">
          <w:t xml:space="preserve"> enabled links</w:t>
        </w:r>
      </w:ins>
      <w:ins w:id="115" w:author="Binita Gupta" w:date="2022-10-29T08:10:00Z">
        <w:r w:rsidR="00B33E7F" w:rsidRPr="00346424">
          <w:t xml:space="preserve"> </w:t>
        </w:r>
      </w:ins>
      <w:ins w:id="116" w:author="Binita Gupta" w:date="2022-10-29T08:11:00Z">
        <w:r w:rsidR="00B33E7F" w:rsidRPr="00346424">
          <w:t>for that non-AP MLD</w:t>
        </w:r>
      </w:ins>
      <w:ins w:id="117" w:author="Binita Gupta" w:date="2022-11-08T13:18:00Z">
        <w:r w:rsidR="003C794F" w:rsidRPr="00346424">
          <w:t xml:space="preserve"> after the </w:t>
        </w:r>
      </w:ins>
      <w:ins w:id="118" w:author="Binita Gupta" w:date="2022-11-12T15:22:00Z">
        <w:r w:rsidR="00B823CC" w:rsidRPr="00346424">
          <w:t>link</w:t>
        </w:r>
      </w:ins>
      <w:ins w:id="119" w:author="Binita Gupta" w:date="2022-11-08T13:18:00Z">
        <w:r w:rsidR="003C794F" w:rsidRPr="00346424">
          <w:t xml:space="preserve"> removal</w:t>
        </w:r>
      </w:ins>
      <w:ins w:id="120" w:author="Binita Gupta" w:date="2022-10-28T22:51:00Z">
        <w:r w:rsidR="009747EB" w:rsidRPr="00346424">
          <w:t>.</w:t>
        </w:r>
      </w:ins>
    </w:p>
    <w:p w14:paraId="07A4B639" w14:textId="18CC5979" w:rsidR="009A05F7" w:rsidRPr="000F23AF" w:rsidRDefault="00111FA1" w:rsidP="009A05F7">
      <w:pPr>
        <w:rPr>
          <w:ins w:id="121" w:author="Binita Gupta" w:date="2022-11-12T15:28:00Z"/>
          <w:color w:val="000000"/>
          <w:szCs w:val="20"/>
        </w:rPr>
      </w:pPr>
      <w:ins w:id="122" w:author="Binita Gupta" w:date="2022-10-29T08:16:00Z">
        <w:r w:rsidRPr="000F23AF">
          <w:rPr>
            <w:color w:val="000000"/>
            <w:szCs w:val="20"/>
          </w:rPr>
          <w:t>(#10022)</w:t>
        </w:r>
      </w:ins>
      <w:ins w:id="123" w:author="Binita Gupta" w:date="2022-10-29T08:12:00Z">
        <w:r w:rsidR="00FA4202" w:rsidRPr="000F23AF">
          <w:rPr>
            <w:color w:val="000000"/>
            <w:szCs w:val="20"/>
          </w:rPr>
          <w:t xml:space="preserve">If a non-AP MLD removes a setup link from its multi-link setup </w:t>
        </w:r>
      </w:ins>
      <w:proofErr w:type="gramStart"/>
      <w:ins w:id="124" w:author="Binita Gupta" w:date="2022-11-12T15:29:00Z">
        <w:r w:rsidR="009A05F7" w:rsidRPr="000F23AF">
          <w:rPr>
            <w:color w:val="000000"/>
            <w:szCs w:val="20"/>
          </w:rPr>
          <w:t>as a result of</w:t>
        </w:r>
        <w:proofErr w:type="gramEnd"/>
        <w:r w:rsidR="009A05F7" w:rsidRPr="000F23AF">
          <w:rPr>
            <w:color w:val="000000"/>
            <w:szCs w:val="20"/>
          </w:rPr>
          <w:t xml:space="preserve"> the </w:t>
        </w:r>
      </w:ins>
      <w:ins w:id="125" w:author="Binita Gupta" w:date="2022-10-29T08:12:00Z">
        <w:r w:rsidR="00FA4202" w:rsidRPr="000F23AF">
          <w:rPr>
            <w:color w:val="000000"/>
            <w:szCs w:val="20"/>
          </w:rPr>
          <w:t>removal of an AP</w:t>
        </w:r>
      </w:ins>
      <w:r w:rsidR="00A63E3B" w:rsidRPr="000F23AF">
        <w:rPr>
          <w:color w:val="000000"/>
          <w:szCs w:val="20"/>
        </w:rPr>
        <w:t xml:space="preserve"> </w:t>
      </w:r>
      <w:ins w:id="126" w:author="Binita Gupta" w:date="2022-11-08T10:59:00Z">
        <w:r w:rsidR="00A63E3B" w:rsidRPr="000F23AF">
          <w:rPr>
            <w:color w:val="000000"/>
            <w:szCs w:val="20"/>
          </w:rPr>
          <w:t>affiliated with its associated AP MLD</w:t>
        </w:r>
      </w:ins>
      <w:ins w:id="127" w:author="Binita Gupta" w:date="2022-10-29T08:15:00Z">
        <w:r w:rsidR="00EB669D" w:rsidRPr="000F23AF">
          <w:rPr>
            <w:color w:val="000000"/>
            <w:szCs w:val="20"/>
          </w:rPr>
          <w:t>:</w:t>
        </w:r>
      </w:ins>
    </w:p>
    <w:p w14:paraId="4C6D665A" w14:textId="52404BB1" w:rsidR="00FA4202" w:rsidRPr="000F23AF" w:rsidRDefault="00172655" w:rsidP="00E83BE4">
      <w:pPr>
        <w:pStyle w:val="ListParagraph"/>
        <w:numPr>
          <w:ilvl w:val="0"/>
          <w:numId w:val="11"/>
        </w:numPr>
        <w:spacing w:before="0"/>
        <w:rPr>
          <w:ins w:id="128" w:author="Binita Gupta" w:date="2022-10-29T08:15:00Z"/>
          <w:color w:val="000000"/>
          <w:szCs w:val="20"/>
        </w:rPr>
      </w:pPr>
      <w:ins w:id="129" w:author="Binita Gupta" w:date="2022-11-08T13:21:00Z">
        <w:r w:rsidRPr="000F23AF">
          <w:rPr>
            <w:color w:val="000000"/>
            <w:szCs w:val="20"/>
          </w:rPr>
          <w:t>T</w:t>
        </w:r>
      </w:ins>
      <w:ins w:id="130" w:author="Binita Gupta" w:date="2022-10-29T08:12:00Z">
        <w:r w:rsidR="00FA4202" w:rsidRPr="000F23AF">
          <w:rPr>
            <w:color w:val="000000"/>
            <w:szCs w:val="20"/>
          </w:rPr>
          <w:t xml:space="preserve">he non-AP STA </w:t>
        </w:r>
      </w:ins>
      <w:ins w:id="131" w:author="Binita Gupta" w:date="2022-10-29T08:13:00Z">
        <w:r w:rsidR="002B6739" w:rsidRPr="000F23AF">
          <w:rPr>
            <w:color w:val="000000"/>
            <w:szCs w:val="20"/>
          </w:rPr>
          <w:t xml:space="preserve">affiliated with the non-AP MLD </w:t>
        </w:r>
      </w:ins>
      <w:ins w:id="132" w:author="Binita Gupta" w:date="2022-11-08T13:20:00Z">
        <w:r w:rsidRPr="000F23AF">
          <w:rPr>
            <w:color w:val="000000"/>
            <w:szCs w:val="20"/>
          </w:rPr>
          <w:t>which was</w:t>
        </w:r>
      </w:ins>
      <w:ins w:id="133" w:author="Binita Gupta" w:date="2022-10-29T08:13:00Z">
        <w:r w:rsidR="002B6739" w:rsidRPr="000F23AF">
          <w:rPr>
            <w:color w:val="000000"/>
            <w:szCs w:val="20"/>
          </w:rPr>
          <w:t xml:space="preserve"> operating on the </w:t>
        </w:r>
        <w:r w:rsidR="007A7BE1" w:rsidRPr="000F23AF">
          <w:rPr>
            <w:color w:val="000000"/>
            <w:szCs w:val="20"/>
          </w:rPr>
          <w:t>removed link may cease maintaining a power state and power management mode.</w:t>
        </w:r>
      </w:ins>
    </w:p>
    <w:p w14:paraId="59221B6F" w14:textId="2EBFF3C4" w:rsidR="00EB669D" w:rsidRPr="000F23AF" w:rsidRDefault="000D06B3" w:rsidP="00E83BE4">
      <w:pPr>
        <w:pStyle w:val="ListParagraph"/>
        <w:numPr>
          <w:ilvl w:val="0"/>
          <w:numId w:val="11"/>
        </w:numPr>
        <w:spacing w:before="0"/>
        <w:rPr>
          <w:ins w:id="134" w:author="Binita Gupta" w:date="2022-11-08T14:03:00Z"/>
          <w:color w:val="000000"/>
          <w:szCs w:val="20"/>
        </w:rPr>
      </w:pPr>
      <w:ins w:id="135" w:author="Binita Gupta" w:date="2022-10-29T08:15:00Z">
        <w:r w:rsidRPr="000F23AF">
          <w:rPr>
            <w:color w:val="000000"/>
            <w:szCs w:val="20"/>
          </w:rPr>
          <w:t>The TWT agreements and TWT memberships setup on the removed link shall be deleted</w:t>
        </w:r>
      </w:ins>
      <w:ins w:id="136" w:author="Binita Gupta" w:date="2022-10-29T08:16:00Z">
        <w:r w:rsidR="00B569F1" w:rsidRPr="000F23AF">
          <w:rPr>
            <w:color w:val="000000"/>
            <w:szCs w:val="20"/>
          </w:rPr>
          <w:t>.</w:t>
        </w:r>
      </w:ins>
    </w:p>
    <w:p w14:paraId="1B0A6C6E" w14:textId="3EFCC583" w:rsidR="008827BC" w:rsidRDefault="008827BC" w:rsidP="007357ED">
      <w:pPr>
        <w:rPr>
          <w:rFonts w:ascii="Arial-BoldMT" w:hAnsi="Arial-BoldMT"/>
          <w:color w:val="000000"/>
          <w:szCs w:val="20"/>
        </w:rPr>
      </w:pPr>
      <w:ins w:id="137" w:author="Binita Gupta" w:date="2022-10-30T12:16:00Z">
        <w:r w:rsidRPr="000F23AF">
          <w:rPr>
            <w:color w:val="000000"/>
            <w:szCs w:val="20"/>
          </w:rPr>
          <w:t xml:space="preserve">(#11103)Note: If a non-AP MLD missed an AP </w:t>
        </w:r>
      </w:ins>
      <w:ins w:id="138" w:author="Binita Gupta" w:date="2022-10-30T12:17:00Z">
        <w:r w:rsidRPr="000F23AF">
          <w:rPr>
            <w:color w:val="000000"/>
            <w:szCs w:val="20"/>
          </w:rPr>
          <w:t xml:space="preserve">removal indication from the </w:t>
        </w:r>
      </w:ins>
      <w:ins w:id="139" w:author="Binita Gupta" w:date="2022-11-08T13:56:00Z">
        <w:r w:rsidRPr="000F23AF">
          <w:rPr>
            <w:color w:val="000000"/>
            <w:szCs w:val="20"/>
          </w:rPr>
          <w:t xml:space="preserve">associated </w:t>
        </w:r>
      </w:ins>
      <w:ins w:id="140" w:author="Binita Gupta" w:date="2022-10-30T12:17:00Z">
        <w:r w:rsidRPr="000F23AF">
          <w:rPr>
            <w:color w:val="000000"/>
            <w:szCs w:val="20"/>
          </w:rPr>
          <w:t>AP MLD</w:t>
        </w:r>
      </w:ins>
      <w:ins w:id="141" w:author="Binita Gupta" w:date="2022-10-30T12:18:00Z">
        <w:r w:rsidRPr="000F23AF">
          <w:rPr>
            <w:color w:val="000000"/>
            <w:szCs w:val="20"/>
          </w:rPr>
          <w:t xml:space="preserve"> for </w:t>
        </w:r>
      </w:ins>
      <w:ins w:id="142" w:author="Binita Gupta" w:date="2022-11-12T20:44:00Z">
        <w:r w:rsidR="00D7755E" w:rsidRPr="000F23AF">
          <w:rPr>
            <w:color w:val="000000"/>
            <w:szCs w:val="20"/>
          </w:rPr>
          <w:t>some</w:t>
        </w:r>
      </w:ins>
      <w:ins w:id="143" w:author="Binita Gupta" w:date="2022-10-30T12:18:00Z">
        <w:r w:rsidRPr="000F23AF">
          <w:rPr>
            <w:color w:val="000000"/>
            <w:szCs w:val="20"/>
          </w:rPr>
          <w:t xml:space="preserve"> reason</w:t>
        </w:r>
      </w:ins>
      <w:ins w:id="144" w:author="Binita Gupta" w:date="2022-10-30T12:17:00Z">
        <w:r w:rsidRPr="000F23AF">
          <w:rPr>
            <w:color w:val="000000"/>
            <w:szCs w:val="20"/>
          </w:rPr>
          <w:t xml:space="preserve"> and </w:t>
        </w:r>
      </w:ins>
      <w:ins w:id="145" w:author="Binita Gupta" w:date="2022-11-08T13:54:00Z">
        <w:r w:rsidRPr="000F23AF">
          <w:rPr>
            <w:color w:val="000000"/>
            <w:szCs w:val="20"/>
          </w:rPr>
          <w:t xml:space="preserve">incorrectly </w:t>
        </w:r>
      </w:ins>
      <w:ins w:id="146" w:author="Binita Gupta" w:date="2022-10-30T12:17:00Z">
        <w:r w:rsidRPr="000F23AF">
          <w:rPr>
            <w:color w:val="000000"/>
            <w:szCs w:val="20"/>
          </w:rPr>
          <w:t xml:space="preserve">believes that it has a link with </w:t>
        </w:r>
      </w:ins>
      <w:ins w:id="147" w:author="Binita Gupta" w:date="2022-11-08T13:46:00Z">
        <w:r w:rsidRPr="000F23AF">
          <w:rPr>
            <w:color w:val="000000"/>
            <w:szCs w:val="20"/>
          </w:rPr>
          <w:t>an</w:t>
        </w:r>
      </w:ins>
      <w:ins w:id="148" w:author="Binita Gupta" w:date="2022-10-30T12:17:00Z">
        <w:r w:rsidRPr="000F23AF">
          <w:rPr>
            <w:color w:val="000000"/>
            <w:szCs w:val="20"/>
          </w:rPr>
          <w:t xml:space="preserve"> </w:t>
        </w:r>
      </w:ins>
      <w:ins w:id="149" w:author="Binita Gupta" w:date="2022-11-08T13:56:00Z">
        <w:r w:rsidRPr="000F23AF">
          <w:rPr>
            <w:color w:val="000000"/>
            <w:szCs w:val="20"/>
          </w:rPr>
          <w:t xml:space="preserve">affiliated </w:t>
        </w:r>
      </w:ins>
      <w:ins w:id="150" w:author="Binita Gupta" w:date="2022-10-30T12:17:00Z">
        <w:r w:rsidRPr="000F23AF">
          <w:rPr>
            <w:color w:val="000000"/>
            <w:szCs w:val="20"/>
          </w:rPr>
          <w:t xml:space="preserve">AP </w:t>
        </w:r>
      </w:ins>
      <w:ins w:id="151" w:author="Binita Gupta" w:date="2022-10-30T12:18:00Z">
        <w:r w:rsidRPr="000F23AF">
          <w:rPr>
            <w:color w:val="000000"/>
            <w:szCs w:val="20"/>
          </w:rPr>
          <w:t>which has been removed, the transmission of frame</w:t>
        </w:r>
      </w:ins>
      <w:ins w:id="152" w:author="Binita Gupta" w:date="2022-10-30T12:24:00Z">
        <w:r w:rsidRPr="000F23AF">
          <w:rPr>
            <w:color w:val="000000"/>
            <w:szCs w:val="20"/>
          </w:rPr>
          <w:t>s</w:t>
        </w:r>
      </w:ins>
      <w:ins w:id="153" w:author="Binita Gupta" w:date="2022-10-30T12:19:00Z">
        <w:r w:rsidRPr="000F23AF">
          <w:rPr>
            <w:color w:val="000000"/>
            <w:szCs w:val="20"/>
          </w:rPr>
          <w:t xml:space="preserve"> on that </w:t>
        </w:r>
      </w:ins>
      <w:ins w:id="154" w:author="Binita Gupta" w:date="2022-10-30T12:20:00Z">
        <w:r w:rsidRPr="000F23AF">
          <w:rPr>
            <w:color w:val="000000"/>
            <w:szCs w:val="20"/>
          </w:rPr>
          <w:t xml:space="preserve">link </w:t>
        </w:r>
      </w:ins>
      <w:ins w:id="155" w:author="Binita Gupta" w:date="2022-10-30T12:19:00Z">
        <w:r w:rsidRPr="000F23AF">
          <w:rPr>
            <w:color w:val="000000"/>
            <w:szCs w:val="20"/>
          </w:rPr>
          <w:t>will fail</w:t>
        </w:r>
      </w:ins>
      <w:ins w:id="156" w:author="Binita Gupta" w:date="2022-10-30T12:20:00Z">
        <w:r w:rsidRPr="000F23AF">
          <w:rPr>
            <w:color w:val="000000"/>
            <w:szCs w:val="20"/>
          </w:rPr>
          <w:t xml:space="preserve"> for the non-AP MLD</w:t>
        </w:r>
      </w:ins>
      <w:ins w:id="157" w:author="Binita Gupta" w:date="2022-11-08T13:53:00Z">
        <w:r w:rsidRPr="000F23AF">
          <w:rPr>
            <w:color w:val="000000"/>
            <w:szCs w:val="20"/>
          </w:rPr>
          <w:t xml:space="preserve"> since the AP MLD does not have that link as part of the </w:t>
        </w:r>
      </w:ins>
      <w:ins w:id="158" w:author="Binita Gupta" w:date="2022-11-08T13:54:00Z">
        <w:r w:rsidRPr="000F23AF">
          <w:rPr>
            <w:color w:val="000000"/>
            <w:szCs w:val="20"/>
          </w:rPr>
          <w:t>ML setup for that non-AP MLD</w:t>
        </w:r>
      </w:ins>
      <w:ins w:id="159" w:author="Binita Gupta" w:date="2022-10-30T12:19:00Z">
        <w:r w:rsidRPr="000F23AF">
          <w:rPr>
            <w:color w:val="000000"/>
            <w:szCs w:val="20"/>
          </w:rPr>
          <w:t xml:space="preserve">. The non-AP MLD can </w:t>
        </w:r>
      </w:ins>
      <w:ins w:id="160" w:author="Binita Gupta" w:date="2022-10-30T12:21:00Z">
        <w:r w:rsidRPr="000F23AF">
          <w:rPr>
            <w:color w:val="000000"/>
            <w:szCs w:val="20"/>
          </w:rPr>
          <w:t xml:space="preserve">then </w:t>
        </w:r>
      </w:ins>
      <w:ins w:id="161" w:author="Binita Gupta" w:date="2022-10-30T12:20:00Z">
        <w:r w:rsidRPr="000F23AF">
          <w:rPr>
            <w:color w:val="000000"/>
            <w:szCs w:val="20"/>
          </w:rPr>
          <w:t xml:space="preserve">take </w:t>
        </w:r>
      </w:ins>
      <w:ins w:id="162" w:author="Binita Gupta" w:date="2022-10-30T12:21:00Z">
        <w:r w:rsidRPr="000F23AF">
          <w:rPr>
            <w:color w:val="000000"/>
            <w:szCs w:val="20"/>
          </w:rPr>
          <w:t xml:space="preserve">appropriate </w:t>
        </w:r>
      </w:ins>
      <w:ins w:id="163" w:author="Binita Gupta" w:date="2022-11-08T13:55:00Z">
        <w:r w:rsidRPr="000F23AF">
          <w:rPr>
            <w:color w:val="000000"/>
            <w:szCs w:val="20"/>
          </w:rPr>
          <w:t xml:space="preserve">implementation specific </w:t>
        </w:r>
      </w:ins>
      <w:ins w:id="164" w:author="Binita Gupta" w:date="2022-10-30T12:20:00Z">
        <w:r w:rsidRPr="000F23AF">
          <w:rPr>
            <w:color w:val="000000"/>
            <w:szCs w:val="20"/>
          </w:rPr>
          <w:t xml:space="preserve">action </w:t>
        </w:r>
      </w:ins>
      <w:ins w:id="165" w:author="Binita Gupta" w:date="2022-10-30T12:22:00Z">
        <w:r w:rsidRPr="000F23AF">
          <w:rPr>
            <w:color w:val="000000"/>
            <w:szCs w:val="20"/>
          </w:rPr>
          <w:t xml:space="preserve">(e.g. remove the link from its ML setup) </w:t>
        </w:r>
      </w:ins>
      <w:ins w:id="166" w:author="Binita Gupta" w:date="2022-10-30T12:21:00Z">
        <w:r w:rsidRPr="000F23AF">
          <w:rPr>
            <w:color w:val="000000"/>
            <w:szCs w:val="20"/>
          </w:rPr>
          <w:t>to</w:t>
        </w:r>
      </w:ins>
      <w:ins w:id="167" w:author="Binita Gupta" w:date="2022-10-30T12:22:00Z">
        <w:r w:rsidRPr="000F23AF">
          <w:rPr>
            <w:color w:val="000000"/>
            <w:szCs w:val="20"/>
          </w:rPr>
          <w:t xml:space="preserve"> </w:t>
        </w:r>
      </w:ins>
      <w:ins w:id="168" w:author="Binita Gupta" w:date="2022-12-06T07:59:00Z">
        <w:r w:rsidR="00FF02F5">
          <w:rPr>
            <w:color w:val="000000"/>
            <w:szCs w:val="20"/>
          </w:rPr>
          <w:t>correct</w:t>
        </w:r>
      </w:ins>
      <w:ins w:id="169" w:author="Binita Gupta" w:date="2022-10-30T12:22:00Z">
        <w:r w:rsidRPr="000F23AF">
          <w:rPr>
            <w:color w:val="000000"/>
            <w:szCs w:val="20"/>
          </w:rPr>
          <w:t xml:space="preserve"> t</w:t>
        </w:r>
      </w:ins>
      <w:ins w:id="170" w:author="Binita Gupta" w:date="2022-10-30T12:23:00Z">
        <w:r w:rsidRPr="000F23AF">
          <w:rPr>
            <w:color w:val="000000"/>
            <w:szCs w:val="20"/>
          </w:rPr>
          <w:t>he state mismatch</w:t>
        </w:r>
      </w:ins>
      <w:ins w:id="171" w:author="Binita Gupta" w:date="2022-10-30T12:25:00Z">
        <w:r w:rsidRPr="000F23AF">
          <w:rPr>
            <w:color w:val="000000"/>
            <w:szCs w:val="20"/>
          </w:rPr>
          <w:t xml:space="preserve"> with the AP MLD</w:t>
        </w:r>
      </w:ins>
      <w:ins w:id="172" w:author="Binita Gupta" w:date="2022-10-30T12:21:00Z">
        <w:r w:rsidRPr="000F23AF">
          <w:rPr>
            <w:color w:val="000000"/>
            <w:szCs w:val="20"/>
          </w:rPr>
          <w:t>.</w:t>
        </w:r>
      </w:ins>
    </w:p>
    <w:p w14:paraId="65F2A69C" w14:textId="77777777" w:rsidR="00AE26FD" w:rsidRDefault="00AE26FD" w:rsidP="007357ED">
      <w:pPr>
        <w:rPr>
          <w:rFonts w:ascii="Arial-BoldMT" w:hAnsi="Arial-BoldMT"/>
          <w:color w:val="000000"/>
          <w:szCs w:val="20"/>
        </w:rPr>
      </w:pPr>
    </w:p>
    <w:p w14:paraId="0309E3EB" w14:textId="343DD216" w:rsidR="007357ED" w:rsidRPr="00A8170C" w:rsidRDefault="007357ED" w:rsidP="00A8170C">
      <w:pPr>
        <w:rPr>
          <w:ins w:id="173" w:author="Binita Gupta" w:date="2022-10-29T08:14:00Z"/>
          <w:rFonts w:ascii="Arial-BoldMT" w:hAnsi="Arial-BoldMT"/>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Pr>
          <w:b/>
          <w:i/>
          <w:iCs/>
          <w:sz w:val="22"/>
          <w:szCs w:val="22"/>
          <w:highlight w:val="yellow"/>
        </w:rPr>
        <w:t xml:space="preserve">two </w:t>
      </w:r>
      <w:r w:rsidR="00C75DE1">
        <w:rPr>
          <w:b/>
          <w:i/>
          <w:iCs/>
          <w:sz w:val="22"/>
          <w:szCs w:val="22"/>
          <w:highlight w:val="yellow"/>
        </w:rPr>
        <w:t>notes</w:t>
      </w:r>
      <w:r>
        <w:rPr>
          <w:b/>
          <w:i/>
          <w:iCs/>
          <w:sz w:val="22"/>
          <w:szCs w:val="22"/>
          <w:highlight w:val="yellow"/>
        </w:rPr>
        <w:t xml:space="preserve"> </w:t>
      </w:r>
      <w:r w:rsidR="00B34668">
        <w:rPr>
          <w:b/>
          <w:i/>
          <w:iCs/>
          <w:sz w:val="22"/>
          <w:szCs w:val="22"/>
          <w:highlight w:val="yellow"/>
        </w:rPr>
        <w:t>after the last paragraph in</w:t>
      </w:r>
      <w:r>
        <w:rPr>
          <w:b/>
          <w:i/>
          <w:iCs/>
          <w:sz w:val="22"/>
          <w:szCs w:val="22"/>
          <w:highlight w:val="yellow"/>
        </w:rPr>
        <w:t xml:space="preserve"> this </w:t>
      </w:r>
      <w:r w:rsidRPr="002B6E01">
        <w:rPr>
          <w:b/>
          <w:i/>
          <w:iCs/>
          <w:sz w:val="22"/>
          <w:szCs w:val="22"/>
          <w:highlight w:val="yellow"/>
        </w:rPr>
        <w:t>subclause:</w:t>
      </w:r>
    </w:p>
    <w:p w14:paraId="7FE73848" w14:textId="6F451494" w:rsidR="00773B63" w:rsidRPr="00A72732" w:rsidRDefault="001717E9" w:rsidP="003E246A">
      <w:pPr>
        <w:rPr>
          <w:ins w:id="174" w:author="Binita Gupta" w:date="2022-10-30T16:53:00Z"/>
        </w:rPr>
      </w:pPr>
      <w:ins w:id="175" w:author="Binita Gupta" w:date="2022-10-30T16:53:00Z">
        <w:r w:rsidRPr="00A72732">
          <w:t xml:space="preserve">(#11636) </w:t>
        </w:r>
      </w:ins>
      <w:ins w:id="176" w:author="Binita Gupta" w:date="2022-11-13T07:57:00Z">
        <w:r w:rsidR="00547F16">
          <w:t xml:space="preserve">Note: </w:t>
        </w:r>
      </w:ins>
      <w:ins w:id="177" w:author="Binita Gupta" w:date="2022-10-30T17:09:00Z">
        <w:r w:rsidR="00225634" w:rsidRPr="00A72732">
          <w:t>If an AP affiliated with an AP MLD is removed and i</w:t>
        </w:r>
      </w:ins>
      <w:ins w:id="178" w:author="Binita Gupta" w:date="2022-10-30T16:53:00Z">
        <w:r w:rsidRPr="00A72732">
          <w:t xml:space="preserve">f </w:t>
        </w:r>
      </w:ins>
      <w:ins w:id="179" w:author="Binita Gupta" w:date="2022-10-30T16:58:00Z">
        <w:r w:rsidR="007A706C" w:rsidRPr="00A72732">
          <w:t>the</w:t>
        </w:r>
      </w:ins>
      <w:ins w:id="180" w:author="Binita Gupta" w:date="2022-10-30T16:54:00Z">
        <w:r w:rsidR="0062161B" w:rsidRPr="00A72732">
          <w:t xml:space="preserve"> link associated with the removed AP </w:t>
        </w:r>
      </w:ins>
      <w:ins w:id="181" w:author="Binita Gupta" w:date="2022-10-30T16:57:00Z">
        <w:r w:rsidR="004C5D97" w:rsidRPr="00A72732">
          <w:t>was</w:t>
        </w:r>
      </w:ins>
      <w:ins w:id="182" w:author="Binita Gupta" w:date="2022-10-30T16:54:00Z">
        <w:r w:rsidR="0062161B" w:rsidRPr="00A72732">
          <w:t xml:space="preserve"> </w:t>
        </w:r>
        <w:r w:rsidR="00737703" w:rsidRPr="00A72732">
          <w:t>one of the EMLSR</w:t>
        </w:r>
      </w:ins>
      <w:ins w:id="183" w:author="Binita Gupta" w:date="2022-10-30T16:55:00Z">
        <w:r w:rsidR="00737703" w:rsidRPr="00A72732">
          <w:t xml:space="preserve"> </w:t>
        </w:r>
        <w:r w:rsidR="00A24E5D" w:rsidRPr="00A72732">
          <w:t>links</w:t>
        </w:r>
      </w:ins>
      <w:ins w:id="184" w:author="Binita Gupta" w:date="2022-10-30T16:57:00Z">
        <w:r w:rsidR="00391CA6" w:rsidRPr="00A72732">
          <w:t xml:space="preserve"> </w:t>
        </w:r>
      </w:ins>
      <w:ins w:id="185" w:author="Binita Gupta" w:date="2022-10-30T16:59:00Z">
        <w:r w:rsidR="001A22D6" w:rsidRPr="00A72732">
          <w:t>for</w:t>
        </w:r>
      </w:ins>
      <w:ins w:id="186" w:author="Binita Gupta" w:date="2022-10-30T17:00:00Z">
        <w:r w:rsidR="001A22D6" w:rsidRPr="00A72732">
          <w:t xml:space="preserve"> </w:t>
        </w:r>
      </w:ins>
      <w:ins w:id="187" w:author="Binita Gupta" w:date="2022-10-30T16:58:00Z">
        <w:r w:rsidR="00391CA6" w:rsidRPr="00A72732">
          <w:t>a</w:t>
        </w:r>
      </w:ins>
      <w:ins w:id="188" w:author="Binita Gupta" w:date="2022-10-30T16:57:00Z">
        <w:r w:rsidR="00391CA6" w:rsidRPr="00A72732">
          <w:t xml:space="preserve"> non-AP MLD</w:t>
        </w:r>
      </w:ins>
      <w:ins w:id="189" w:author="Binita Gupta" w:date="2022-10-30T16:58:00Z">
        <w:r w:rsidR="007A706C" w:rsidRPr="00A72732">
          <w:t xml:space="preserve"> and if the</w:t>
        </w:r>
        <w:r w:rsidR="007F158E" w:rsidRPr="00A72732">
          <w:t>re is</w:t>
        </w:r>
      </w:ins>
      <w:ins w:id="190" w:author="Binita Gupta" w:date="2022-10-30T16:59:00Z">
        <w:r w:rsidR="007F158E" w:rsidRPr="00A72732">
          <w:t xml:space="preserve"> only one remaining EMLSR link for th</w:t>
        </w:r>
      </w:ins>
      <w:ins w:id="191" w:author="Binita Gupta" w:date="2022-10-30T17:10:00Z">
        <w:r w:rsidR="004F5983" w:rsidRPr="00A72732">
          <w:t xml:space="preserve">at </w:t>
        </w:r>
      </w:ins>
      <w:ins w:id="192" w:author="Binita Gupta" w:date="2022-10-30T16:59:00Z">
        <w:r w:rsidR="007F158E" w:rsidRPr="00A72732">
          <w:t xml:space="preserve">non-AP MLD after the </w:t>
        </w:r>
      </w:ins>
      <w:ins w:id="193" w:author="Binita Gupta" w:date="2022-11-08T14:07:00Z">
        <w:r w:rsidR="0029203D">
          <w:t>AP</w:t>
        </w:r>
      </w:ins>
      <w:ins w:id="194" w:author="Binita Gupta" w:date="2022-10-30T16:59:00Z">
        <w:r w:rsidR="007F158E" w:rsidRPr="00A72732">
          <w:t xml:space="preserve"> removal</w:t>
        </w:r>
        <w:r w:rsidR="00282CD3" w:rsidRPr="00A72732">
          <w:t xml:space="preserve">, the </w:t>
        </w:r>
      </w:ins>
      <w:ins w:id="195" w:author="Binita Gupta" w:date="2022-10-30T17:24:00Z">
        <w:r w:rsidR="00D60CF6">
          <w:t xml:space="preserve">AP MLD and the non-AP MLD </w:t>
        </w:r>
      </w:ins>
      <w:ins w:id="196" w:author="Binita Gupta" w:date="2022-11-08T15:10:00Z">
        <w:r w:rsidR="00346E1C">
          <w:t>continue</w:t>
        </w:r>
      </w:ins>
      <w:ins w:id="197" w:author="Binita Gupta" w:date="2022-10-30T17:25:00Z">
        <w:r w:rsidR="00881E6A">
          <w:t xml:space="preserve"> to</w:t>
        </w:r>
      </w:ins>
      <w:ins w:id="198" w:author="Binita Gupta" w:date="2022-10-30T17:24:00Z">
        <w:r w:rsidR="00D60CF6">
          <w:t xml:space="preserve"> operate </w:t>
        </w:r>
      </w:ins>
      <w:ins w:id="199" w:author="Binita Gupta" w:date="2022-11-08T22:38:00Z">
        <w:r w:rsidR="00451250">
          <w:t xml:space="preserve">as </w:t>
        </w:r>
      </w:ins>
      <w:ins w:id="200" w:author="Binita Gupta" w:date="2022-11-08T18:47:00Z">
        <w:r w:rsidR="00AD3E80">
          <w:t xml:space="preserve">per </w:t>
        </w:r>
      </w:ins>
      <w:ins w:id="201" w:author="Binita Gupta" w:date="2022-12-06T10:58:00Z">
        <w:r w:rsidR="00A34862">
          <w:t xml:space="preserve">the </w:t>
        </w:r>
      </w:ins>
      <w:ins w:id="202" w:author="Binita Gupta" w:date="2022-12-06T08:00:00Z">
        <w:r w:rsidR="00EE20E3">
          <w:t xml:space="preserve">EMLSR </w:t>
        </w:r>
      </w:ins>
      <w:ins w:id="203" w:author="Binita Gupta" w:date="2022-11-08T18:47:00Z">
        <w:r w:rsidR="00AD3E80">
          <w:t>p</w:t>
        </w:r>
      </w:ins>
      <w:ins w:id="204" w:author="Binita Gupta" w:date="2022-11-08T18:48:00Z">
        <w:r w:rsidR="00AD3E80">
          <w:t xml:space="preserve">rocedure in </w:t>
        </w:r>
      </w:ins>
      <w:ins w:id="205" w:author="Binita Gupta" w:date="2022-11-08T18:49:00Z">
        <w:r w:rsidR="003F705F" w:rsidRPr="00A8170C">
          <w:t>35.3.17 (Enhanced multi-link single radio operation</w:t>
        </w:r>
      </w:ins>
      <w:ins w:id="206" w:author="Binita Gupta" w:date="2022-11-08T18:50:00Z">
        <w:r w:rsidR="003F705F" w:rsidRPr="00A8170C">
          <w:t>)</w:t>
        </w:r>
      </w:ins>
      <w:ins w:id="207" w:author="Binita Gupta" w:date="2022-12-06T08:02:00Z">
        <w:r w:rsidR="00D34525">
          <w:t xml:space="preserve"> on the </w:t>
        </w:r>
        <w:r w:rsidR="00D34525" w:rsidRPr="00A72732">
          <w:t>remaining EML</w:t>
        </w:r>
      </w:ins>
      <w:ins w:id="208" w:author="Binita Gupta" w:date="2022-12-06T08:04:00Z">
        <w:r w:rsidR="000D67C2">
          <w:t>S</w:t>
        </w:r>
      </w:ins>
      <w:ins w:id="209" w:author="Binita Gupta" w:date="2022-12-06T08:02:00Z">
        <w:r w:rsidR="00D34525" w:rsidRPr="00A72732">
          <w:t>R link</w:t>
        </w:r>
      </w:ins>
      <w:ins w:id="210" w:author="Binita Gupta" w:date="2022-10-30T17:01:00Z">
        <w:r w:rsidR="006F0E38" w:rsidRPr="00A72732">
          <w:t>.</w:t>
        </w:r>
      </w:ins>
    </w:p>
    <w:p w14:paraId="656CC045" w14:textId="43154EFC" w:rsidR="00773B63" w:rsidRPr="00A8170C" w:rsidRDefault="006F0E38" w:rsidP="003E246A">
      <w:pPr>
        <w:rPr>
          <w:ins w:id="211" w:author="Binita Gupta" w:date="2022-10-30T16:53:00Z"/>
        </w:rPr>
      </w:pPr>
      <w:ins w:id="212" w:author="Binita Gupta" w:date="2022-10-30T17:01:00Z">
        <w:r w:rsidRPr="00A72732">
          <w:t xml:space="preserve">(#11636) </w:t>
        </w:r>
      </w:ins>
      <w:ins w:id="213" w:author="Binita Gupta" w:date="2022-11-13T08:05:00Z">
        <w:r w:rsidR="00547F16">
          <w:t xml:space="preserve">Note: </w:t>
        </w:r>
      </w:ins>
      <w:ins w:id="214" w:author="Binita Gupta" w:date="2022-10-30T17:10:00Z">
        <w:r w:rsidR="004F5983" w:rsidRPr="00A72732">
          <w:t xml:space="preserve">If an AP affiliated with an AP MLD is removed </w:t>
        </w:r>
        <w:r w:rsidR="00140C67">
          <w:t>and i</w:t>
        </w:r>
      </w:ins>
      <w:ins w:id="215" w:author="Binita Gupta" w:date="2022-10-30T17:01:00Z">
        <w:r w:rsidRPr="00A72732">
          <w:t>f the link associated with the removed AP was one of the EMLMR links for a non-AP MLD and if there is only one remaining EMLMR link for th</w:t>
        </w:r>
      </w:ins>
      <w:ins w:id="216" w:author="Binita Gupta" w:date="2022-10-30T17:10:00Z">
        <w:r w:rsidR="00140C67">
          <w:t xml:space="preserve">at </w:t>
        </w:r>
      </w:ins>
      <w:ins w:id="217" w:author="Binita Gupta" w:date="2022-10-30T17:01:00Z">
        <w:r w:rsidRPr="00A72732">
          <w:t xml:space="preserve">non-AP MLD after the </w:t>
        </w:r>
      </w:ins>
      <w:ins w:id="218" w:author="Binita Gupta" w:date="2022-11-08T14:08:00Z">
        <w:r w:rsidR="00AE57B4">
          <w:t xml:space="preserve">AP </w:t>
        </w:r>
      </w:ins>
      <w:ins w:id="219" w:author="Binita Gupta" w:date="2022-10-30T17:01:00Z">
        <w:r w:rsidRPr="00A72732">
          <w:t xml:space="preserve">removal, </w:t>
        </w:r>
      </w:ins>
      <w:ins w:id="220" w:author="Binita Gupta" w:date="2022-10-30T17:25:00Z">
        <w:r w:rsidR="00881E6A" w:rsidRPr="00B3655D">
          <w:t xml:space="preserve">the </w:t>
        </w:r>
        <w:r w:rsidR="00881E6A">
          <w:t xml:space="preserve">AP MLD and the non-AP MLD </w:t>
        </w:r>
      </w:ins>
      <w:ins w:id="221" w:author="Binita Gupta" w:date="2022-11-08T15:12:00Z">
        <w:r w:rsidR="00AF58C0">
          <w:t>continue</w:t>
        </w:r>
      </w:ins>
      <w:ins w:id="222" w:author="Binita Gupta" w:date="2022-10-30T17:25:00Z">
        <w:r w:rsidR="00881E6A">
          <w:t xml:space="preserve"> to operate </w:t>
        </w:r>
      </w:ins>
      <w:ins w:id="223" w:author="Binita Gupta" w:date="2022-11-08T22:38:00Z">
        <w:r w:rsidR="00451250">
          <w:t xml:space="preserve">as per </w:t>
        </w:r>
      </w:ins>
      <w:ins w:id="224" w:author="Binita Gupta" w:date="2022-12-06T10:58:00Z">
        <w:r w:rsidR="00A34862">
          <w:t xml:space="preserve">the </w:t>
        </w:r>
      </w:ins>
      <w:ins w:id="225" w:author="Binita Gupta" w:date="2022-12-06T08:03:00Z">
        <w:r w:rsidR="000D67C2">
          <w:t>EML</w:t>
        </w:r>
      </w:ins>
      <w:ins w:id="226" w:author="Binita Gupta" w:date="2022-12-06T08:04:00Z">
        <w:r w:rsidR="000D67C2">
          <w:t xml:space="preserve">MR </w:t>
        </w:r>
      </w:ins>
      <w:ins w:id="227" w:author="Binita Gupta" w:date="2022-11-08T22:38:00Z">
        <w:r w:rsidR="00451250">
          <w:t xml:space="preserve">procedures in </w:t>
        </w:r>
      </w:ins>
      <w:ins w:id="228" w:author="Binita Gupta" w:date="2022-11-08T22:39:00Z">
        <w:r w:rsidR="00172D5D" w:rsidRPr="00A8170C">
          <w:t>35.3.18</w:t>
        </w:r>
        <w:r w:rsidR="00172D5D">
          <w:t xml:space="preserve"> (</w:t>
        </w:r>
        <w:r w:rsidR="00172D5D" w:rsidRPr="00A8170C">
          <w:t>Enhanced multi-link multi-radio operation</w:t>
        </w:r>
        <w:r w:rsidR="00172D5D">
          <w:t>)</w:t>
        </w:r>
      </w:ins>
      <w:ins w:id="229" w:author="Binita Gupta" w:date="2022-12-06T08:04:00Z">
        <w:r w:rsidR="000D67C2">
          <w:t xml:space="preserve"> on the </w:t>
        </w:r>
        <w:r w:rsidR="000D67C2" w:rsidRPr="00A72732">
          <w:t>remaining EMLMR link</w:t>
        </w:r>
      </w:ins>
      <w:ins w:id="230" w:author="Binita Gupta" w:date="2022-10-30T17:25:00Z">
        <w:r w:rsidR="00881E6A" w:rsidRPr="00B3655D">
          <w:t>.</w:t>
        </w:r>
      </w:ins>
    </w:p>
    <w:p w14:paraId="6DFDD3F2" w14:textId="4536941C" w:rsidR="006A1CA9" w:rsidRDefault="006A1CA9">
      <w:pPr>
        <w:spacing w:before="0" w:after="160" w:line="259" w:lineRule="auto"/>
        <w:rPr>
          <w:rFonts w:ascii="Arial-BoldMT" w:hAnsi="Arial-BoldMT"/>
          <w:color w:val="000000"/>
          <w:szCs w:val="20"/>
        </w:rPr>
      </w:pPr>
    </w:p>
    <w:p w14:paraId="4899D54C" w14:textId="5098B214" w:rsidR="006A1CA9" w:rsidRDefault="006A1CA9">
      <w:pPr>
        <w:spacing w:before="0" w:after="160" w:line="259" w:lineRule="auto"/>
        <w:rPr>
          <w:rFonts w:eastAsiaTheme="minorEastAsia"/>
          <w:bCs/>
          <w:color w:val="000000"/>
          <w:w w:val="0"/>
          <w:sz w:val="22"/>
          <w:szCs w:val="22"/>
        </w:rPr>
      </w:pPr>
    </w:p>
    <w:tbl>
      <w:tblPr>
        <w:tblW w:w="10710" w:type="dxa"/>
        <w:tblInd w:w="-275" w:type="dxa"/>
        <w:tblLayout w:type="fixed"/>
        <w:tblLook w:val="04A0" w:firstRow="1" w:lastRow="0" w:firstColumn="1" w:lastColumn="0" w:noHBand="0" w:noVBand="1"/>
      </w:tblPr>
      <w:tblGrid>
        <w:gridCol w:w="630"/>
        <w:gridCol w:w="1170"/>
        <w:gridCol w:w="900"/>
        <w:gridCol w:w="720"/>
        <w:gridCol w:w="3330"/>
        <w:gridCol w:w="1753"/>
        <w:gridCol w:w="2207"/>
      </w:tblGrid>
      <w:tr w:rsidR="006A1CA9" w14:paraId="1DB6F12E" w14:textId="77777777" w:rsidTr="008101D5">
        <w:trPr>
          <w:trHeight w:val="908"/>
        </w:trPr>
        <w:tc>
          <w:tcPr>
            <w:tcW w:w="630" w:type="dxa"/>
            <w:tcBorders>
              <w:top w:val="nil"/>
              <w:left w:val="single" w:sz="4" w:space="0" w:color="333300"/>
              <w:bottom w:val="single" w:sz="4" w:space="0" w:color="333300"/>
              <w:right w:val="single" w:sz="4" w:space="0" w:color="333300"/>
            </w:tcBorders>
            <w:shd w:val="clear" w:color="auto" w:fill="auto"/>
          </w:tcPr>
          <w:p w14:paraId="45F100EE" w14:textId="77777777" w:rsidR="006A1CA9" w:rsidRPr="00427D5B" w:rsidRDefault="006A1CA9" w:rsidP="008101D5">
            <w:pPr>
              <w:suppressAutoHyphens/>
              <w:rPr>
                <w:color w:val="000000" w:themeColor="text1"/>
                <w:sz w:val="16"/>
                <w:szCs w:val="16"/>
              </w:rPr>
            </w:pPr>
            <w:r w:rsidRPr="00DA77BE">
              <w:rPr>
                <w:color w:val="000000" w:themeColor="text1"/>
                <w:sz w:val="16"/>
                <w:szCs w:val="16"/>
              </w:rPr>
              <w:t>11433</w:t>
            </w:r>
          </w:p>
        </w:tc>
        <w:tc>
          <w:tcPr>
            <w:tcW w:w="1170" w:type="dxa"/>
            <w:tcBorders>
              <w:top w:val="nil"/>
              <w:left w:val="nil"/>
              <w:bottom w:val="single" w:sz="4" w:space="0" w:color="333300"/>
              <w:right w:val="single" w:sz="4" w:space="0" w:color="333300"/>
            </w:tcBorders>
            <w:shd w:val="clear" w:color="auto" w:fill="auto"/>
          </w:tcPr>
          <w:p w14:paraId="49BD8DD1" w14:textId="77777777" w:rsidR="006A1CA9" w:rsidRPr="00427D5B" w:rsidRDefault="006A1CA9" w:rsidP="008101D5">
            <w:pPr>
              <w:suppressAutoHyphens/>
              <w:rPr>
                <w:color w:val="000000" w:themeColor="text1"/>
                <w:sz w:val="16"/>
                <w:szCs w:val="16"/>
              </w:rPr>
            </w:pPr>
            <w:r w:rsidRPr="00DA77BE">
              <w:rPr>
                <w:color w:val="000000" w:themeColor="text1"/>
                <w:sz w:val="16"/>
                <w:szCs w:val="16"/>
              </w:rPr>
              <w:t>Gaurang Naik</w:t>
            </w:r>
          </w:p>
        </w:tc>
        <w:tc>
          <w:tcPr>
            <w:tcW w:w="900" w:type="dxa"/>
            <w:tcBorders>
              <w:top w:val="nil"/>
              <w:left w:val="nil"/>
              <w:bottom w:val="single" w:sz="4" w:space="0" w:color="333300"/>
              <w:right w:val="single" w:sz="4" w:space="0" w:color="333300"/>
            </w:tcBorders>
            <w:shd w:val="clear" w:color="auto" w:fill="auto"/>
          </w:tcPr>
          <w:p w14:paraId="07F65F39" w14:textId="77777777" w:rsidR="006A1CA9" w:rsidRPr="00427D5B" w:rsidRDefault="006A1CA9" w:rsidP="008101D5">
            <w:pPr>
              <w:suppressAutoHyphens/>
              <w:rPr>
                <w:color w:val="000000" w:themeColor="text1"/>
                <w:sz w:val="16"/>
                <w:szCs w:val="16"/>
              </w:rPr>
            </w:pPr>
            <w:r w:rsidRPr="00DA77BE">
              <w:rPr>
                <w:color w:val="000000" w:themeColor="text1"/>
                <w:sz w:val="16"/>
                <w:szCs w:val="16"/>
              </w:rPr>
              <w:t>35.3.10</w:t>
            </w:r>
          </w:p>
        </w:tc>
        <w:tc>
          <w:tcPr>
            <w:tcW w:w="720" w:type="dxa"/>
            <w:tcBorders>
              <w:top w:val="nil"/>
              <w:left w:val="nil"/>
              <w:bottom w:val="single" w:sz="4" w:space="0" w:color="333300"/>
              <w:right w:val="single" w:sz="4" w:space="0" w:color="333300"/>
            </w:tcBorders>
            <w:shd w:val="clear" w:color="auto" w:fill="auto"/>
          </w:tcPr>
          <w:p w14:paraId="11AFCE73" w14:textId="77777777" w:rsidR="006A1CA9" w:rsidRPr="00427D5B" w:rsidRDefault="006A1CA9" w:rsidP="008101D5">
            <w:pPr>
              <w:suppressAutoHyphens/>
              <w:rPr>
                <w:color w:val="000000" w:themeColor="text1"/>
                <w:sz w:val="16"/>
                <w:szCs w:val="16"/>
              </w:rPr>
            </w:pPr>
            <w:r w:rsidRPr="00DA77BE">
              <w:rPr>
                <w:color w:val="000000" w:themeColor="text1"/>
                <w:sz w:val="16"/>
                <w:szCs w:val="16"/>
              </w:rPr>
              <w:t>434.22</w:t>
            </w:r>
          </w:p>
        </w:tc>
        <w:tc>
          <w:tcPr>
            <w:tcW w:w="3330" w:type="dxa"/>
            <w:tcBorders>
              <w:top w:val="nil"/>
              <w:left w:val="nil"/>
              <w:bottom w:val="single" w:sz="4" w:space="0" w:color="333300"/>
              <w:right w:val="single" w:sz="4" w:space="0" w:color="333300"/>
            </w:tcBorders>
            <w:shd w:val="clear" w:color="auto" w:fill="auto"/>
          </w:tcPr>
          <w:p w14:paraId="208FC2DC" w14:textId="77777777" w:rsidR="006A1CA9" w:rsidRPr="00427D5B" w:rsidRDefault="006A1CA9" w:rsidP="008101D5">
            <w:pPr>
              <w:suppressAutoHyphens/>
              <w:rPr>
                <w:color w:val="000000" w:themeColor="text1"/>
                <w:sz w:val="16"/>
                <w:szCs w:val="16"/>
              </w:rPr>
            </w:pPr>
            <w:r w:rsidRPr="00DA77BE">
              <w:rPr>
                <w:color w:val="000000" w:themeColor="text1"/>
                <w:sz w:val="16"/>
                <w:szCs w:val="16"/>
              </w:rPr>
              <w:t xml:space="preserve">Removal of an AP must be a critical update, i.e., addition of the </w:t>
            </w:r>
            <w:proofErr w:type="spellStart"/>
            <w:r w:rsidRPr="00DA77BE">
              <w:rPr>
                <w:color w:val="000000" w:themeColor="text1"/>
                <w:sz w:val="16"/>
                <w:szCs w:val="16"/>
              </w:rPr>
              <w:t>Reconfig</w:t>
            </w:r>
            <w:proofErr w:type="spellEnd"/>
            <w:r w:rsidRPr="00DA77BE">
              <w:rPr>
                <w:color w:val="000000" w:themeColor="text1"/>
                <w:sz w:val="16"/>
                <w:szCs w:val="16"/>
              </w:rPr>
              <w:t xml:space="preserve"> ML element in the Beacon must be listed in 11.2.3.15 as a critical update. Directly setting the CUF to 1 can create problems if the non-AP MLD misses the Beacon frame(s) that had the CUF set to 1. Same comment for addition of the AP. Also, the same comment for </w:t>
            </w:r>
            <w:proofErr w:type="spellStart"/>
            <w:r w:rsidRPr="00DA77BE">
              <w:rPr>
                <w:color w:val="000000" w:themeColor="text1"/>
                <w:sz w:val="16"/>
                <w:szCs w:val="16"/>
              </w:rPr>
              <w:t>nontransmitted</w:t>
            </w:r>
            <w:proofErr w:type="spellEnd"/>
            <w:r w:rsidRPr="00DA77BE">
              <w:rPr>
                <w:color w:val="000000" w:themeColor="text1"/>
                <w:sz w:val="16"/>
                <w:szCs w:val="16"/>
              </w:rPr>
              <w:t xml:space="preserve"> BSSID case (P435L13).</w:t>
            </w:r>
          </w:p>
        </w:tc>
        <w:tc>
          <w:tcPr>
            <w:tcW w:w="1753" w:type="dxa"/>
            <w:tcBorders>
              <w:top w:val="nil"/>
              <w:left w:val="nil"/>
              <w:bottom w:val="single" w:sz="4" w:space="0" w:color="333300"/>
              <w:right w:val="single" w:sz="4" w:space="0" w:color="333300"/>
            </w:tcBorders>
            <w:shd w:val="clear" w:color="auto" w:fill="auto"/>
          </w:tcPr>
          <w:p w14:paraId="4633246C" w14:textId="77777777" w:rsidR="006A1CA9" w:rsidRPr="00427D5B" w:rsidRDefault="006A1CA9" w:rsidP="008101D5">
            <w:pPr>
              <w:suppressAutoHyphens/>
              <w:rPr>
                <w:color w:val="000000" w:themeColor="text1"/>
                <w:sz w:val="16"/>
                <w:szCs w:val="16"/>
              </w:rPr>
            </w:pPr>
            <w:r w:rsidRPr="00DA77BE">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3092D69" w14:textId="77777777" w:rsidR="006A1CA9" w:rsidRDefault="006A1CA9" w:rsidP="008101D5">
            <w:pPr>
              <w:suppressAutoHyphens/>
              <w:rPr>
                <w:color w:val="000000" w:themeColor="text1"/>
                <w:sz w:val="16"/>
                <w:szCs w:val="16"/>
              </w:rPr>
            </w:pPr>
            <w:r>
              <w:rPr>
                <w:color w:val="000000" w:themeColor="text1"/>
                <w:sz w:val="16"/>
                <w:szCs w:val="16"/>
              </w:rPr>
              <w:t>Revised</w:t>
            </w:r>
          </w:p>
          <w:p w14:paraId="021FD763" w14:textId="77777777" w:rsidR="006A1CA9" w:rsidRDefault="006A1CA9" w:rsidP="008101D5">
            <w:pPr>
              <w:suppressAutoHyphens/>
              <w:rPr>
                <w:color w:val="000000" w:themeColor="text1"/>
                <w:sz w:val="16"/>
                <w:szCs w:val="16"/>
              </w:rPr>
            </w:pPr>
            <w:r>
              <w:rPr>
                <w:color w:val="000000" w:themeColor="text1"/>
                <w:sz w:val="16"/>
                <w:szCs w:val="16"/>
              </w:rPr>
              <w:t>Agree in principle. Added text to indicate AP Removal and AP Addition events as critical updates.</w:t>
            </w:r>
          </w:p>
          <w:p w14:paraId="1A9693F5" w14:textId="6642BF85" w:rsidR="006A1CA9" w:rsidRDefault="006A1CA9" w:rsidP="008101D5">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#11433 in 22/</w:t>
            </w:r>
            <w:r w:rsidR="007D6F35">
              <w:rPr>
                <w:b/>
                <w:sz w:val="16"/>
                <w:szCs w:val="16"/>
              </w:rPr>
              <w:t>1838r</w:t>
            </w:r>
            <w:r w:rsidR="0038043F">
              <w:rPr>
                <w:b/>
                <w:sz w:val="16"/>
                <w:szCs w:val="16"/>
              </w:rPr>
              <w:t>1</w:t>
            </w:r>
            <w:r>
              <w:rPr>
                <w:b/>
                <w:sz w:val="16"/>
                <w:szCs w:val="16"/>
              </w:rPr>
              <w:t>.</w:t>
            </w:r>
            <w:r>
              <w:rPr>
                <w:color w:val="000000" w:themeColor="text1"/>
                <w:sz w:val="16"/>
                <w:szCs w:val="16"/>
              </w:rPr>
              <w:t xml:space="preserve"> </w:t>
            </w:r>
          </w:p>
        </w:tc>
      </w:tr>
      <w:tr w:rsidR="006A1CA9" w14:paraId="29ED3ED6" w14:textId="77777777" w:rsidTr="008101D5">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0E4F2DA8" w14:textId="77777777" w:rsidR="006A1CA9" w:rsidRPr="00427D5B" w:rsidRDefault="006A1CA9" w:rsidP="008101D5">
            <w:pPr>
              <w:suppressAutoHyphens/>
              <w:rPr>
                <w:color w:val="000000" w:themeColor="text1"/>
                <w:sz w:val="16"/>
                <w:szCs w:val="16"/>
              </w:rPr>
            </w:pPr>
            <w:r w:rsidRPr="00DA77BE">
              <w:rPr>
                <w:color w:val="000000" w:themeColor="text1"/>
                <w:sz w:val="16"/>
                <w:szCs w:val="16"/>
              </w:rPr>
              <w:t>12806</w:t>
            </w:r>
          </w:p>
        </w:tc>
        <w:tc>
          <w:tcPr>
            <w:tcW w:w="1170" w:type="dxa"/>
            <w:tcBorders>
              <w:top w:val="nil"/>
              <w:left w:val="nil"/>
              <w:bottom w:val="single" w:sz="4" w:space="0" w:color="333300"/>
              <w:right w:val="single" w:sz="4" w:space="0" w:color="333300"/>
            </w:tcBorders>
            <w:shd w:val="clear" w:color="auto" w:fill="auto"/>
          </w:tcPr>
          <w:p w14:paraId="0E974580" w14:textId="77777777" w:rsidR="006A1CA9" w:rsidRPr="00427D5B" w:rsidRDefault="006A1CA9" w:rsidP="008101D5">
            <w:pPr>
              <w:suppressAutoHyphens/>
              <w:rPr>
                <w:color w:val="000000" w:themeColor="text1"/>
                <w:sz w:val="16"/>
                <w:szCs w:val="16"/>
              </w:rPr>
            </w:pPr>
            <w:r w:rsidRPr="00DA77BE">
              <w:rPr>
                <w:color w:val="000000" w:themeColor="text1"/>
                <w:sz w:val="16"/>
                <w:szCs w:val="16"/>
              </w:rPr>
              <w:t>Laurent Cariou</w:t>
            </w:r>
          </w:p>
        </w:tc>
        <w:tc>
          <w:tcPr>
            <w:tcW w:w="900" w:type="dxa"/>
            <w:tcBorders>
              <w:top w:val="nil"/>
              <w:left w:val="nil"/>
              <w:bottom w:val="single" w:sz="4" w:space="0" w:color="333300"/>
              <w:right w:val="single" w:sz="4" w:space="0" w:color="333300"/>
            </w:tcBorders>
            <w:shd w:val="clear" w:color="auto" w:fill="auto"/>
          </w:tcPr>
          <w:p w14:paraId="5C51ED34" w14:textId="77777777" w:rsidR="006A1CA9" w:rsidRPr="00427D5B" w:rsidRDefault="006A1CA9" w:rsidP="008101D5">
            <w:pPr>
              <w:suppressAutoHyphens/>
              <w:rPr>
                <w:color w:val="000000" w:themeColor="text1"/>
                <w:sz w:val="16"/>
                <w:szCs w:val="16"/>
              </w:rPr>
            </w:pPr>
            <w:r w:rsidRPr="00DA77BE">
              <w:rPr>
                <w:color w:val="000000" w:themeColor="text1"/>
                <w:sz w:val="16"/>
                <w:szCs w:val="16"/>
              </w:rPr>
              <w:t>35.3.10</w:t>
            </w:r>
          </w:p>
        </w:tc>
        <w:tc>
          <w:tcPr>
            <w:tcW w:w="720" w:type="dxa"/>
            <w:tcBorders>
              <w:top w:val="nil"/>
              <w:left w:val="nil"/>
              <w:bottom w:val="single" w:sz="4" w:space="0" w:color="333300"/>
              <w:right w:val="single" w:sz="4" w:space="0" w:color="333300"/>
            </w:tcBorders>
            <w:shd w:val="clear" w:color="auto" w:fill="auto"/>
          </w:tcPr>
          <w:p w14:paraId="4E05DC73" w14:textId="77777777" w:rsidR="006A1CA9" w:rsidRPr="00427D5B" w:rsidRDefault="006A1CA9" w:rsidP="008101D5">
            <w:pPr>
              <w:suppressAutoHyphens/>
              <w:rPr>
                <w:color w:val="000000" w:themeColor="text1"/>
                <w:sz w:val="16"/>
                <w:szCs w:val="16"/>
              </w:rPr>
            </w:pPr>
            <w:r w:rsidRPr="00DA77BE">
              <w:rPr>
                <w:color w:val="000000" w:themeColor="text1"/>
                <w:sz w:val="16"/>
                <w:szCs w:val="16"/>
              </w:rPr>
              <w:t>434.22</w:t>
            </w:r>
          </w:p>
        </w:tc>
        <w:tc>
          <w:tcPr>
            <w:tcW w:w="3330" w:type="dxa"/>
            <w:tcBorders>
              <w:top w:val="nil"/>
              <w:left w:val="nil"/>
              <w:bottom w:val="single" w:sz="4" w:space="0" w:color="333300"/>
              <w:right w:val="single" w:sz="4" w:space="0" w:color="333300"/>
            </w:tcBorders>
            <w:shd w:val="clear" w:color="auto" w:fill="auto"/>
          </w:tcPr>
          <w:p w14:paraId="51E70B95" w14:textId="77777777" w:rsidR="006A1CA9" w:rsidRPr="00427D5B" w:rsidRDefault="006A1CA9" w:rsidP="008101D5">
            <w:pPr>
              <w:suppressAutoHyphens/>
              <w:rPr>
                <w:color w:val="000000" w:themeColor="text1"/>
                <w:sz w:val="16"/>
                <w:szCs w:val="16"/>
              </w:rPr>
            </w:pPr>
            <w:r w:rsidRPr="00DA77BE">
              <w:rPr>
                <w:color w:val="000000" w:themeColor="text1"/>
                <w:sz w:val="16"/>
                <w:szCs w:val="16"/>
              </w:rPr>
              <w:t xml:space="preserve">There is an issue when an AP is removed. We currently </w:t>
            </w:r>
            <w:proofErr w:type="gramStart"/>
            <w:r w:rsidRPr="00DA77BE">
              <w:rPr>
                <w:color w:val="000000" w:themeColor="text1"/>
                <w:sz w:val="16"/>
                <w:szCs w:val="16"/>
              </w:rPr>
              <w:t>use directly</w:t>
            </w:r>
            <w:proofErr w:type="gramEnd"/>
            <w:r w:rsidRPr="00DA77BE">
              <w:rPr>
                <w:color w:val="000000" w:themeColor="text1"/>
                <w:sz w:val="16"/>
                <w:szCs w:val="16"/>
              </w:rPr>
              <w:t xml:space="preserve"> the critical update flag in this case, and not the BSS parameters update. If there is a change in BSS parameters update together with the inclusion of the ML </w:t>
            </w:r>
            <w:proofErr w:type="spellStart"/>
            <w:r w:rsidRPr="00DA77BE">
              <w:rPr>
                <w:color w:val="000000" w:themeColor="text1"/>
                <w:sz w:val="16"/>
                <w:szCs w:val="16"/>
              </w:rPr>
              <w:t>reconfig</w:t>
            </w:r>
            <w:proofErr w:type="spellEnd"/>
            <w:r w:rsidRPr="00DA77BE">
              <w:rPr>
                <w:color w:val="000000" w:themeColor="text1"/>
                <w:sz w:val="16"/>
                <w:szCs w:val="16"/>
              </w:rPr>
              <w:t xml:space="preserve"> element, the STA can miss it. Also, if the STA misses the beacon on which there was a critical update flag, it </w:t>
            </w:r>
            <w:proofErr w:type="spellStart"/>
            <w:r w:rsidRPr="00DA77BE">
              <w:rPr>
                <w:color w:val="000000" w:themeColor="text1"/>
                <w:sz w:val="16"/>
                <w:szCs w:val="16"/>
              </w:rPr>
              <w:t>can not</w:t>
            </w:r>
            <w:proofErr w:type="spellEnd"/>
            <w:r w:rsidRPr="00DA77BE">
              <w:rPr>
                <w:color w:val="000000" w:themeColor="text1"/>
                <w:sz w:val="16"/>
                <w:szCs w:val="16"/>
              </w:rPr>
              <w:t xml:space="preserve"> determine if there had been a critical update. Everything can be easily solved if we increment BSS parameters update in this case (link remove), as we do for any other update for a particular AP affiliated with an AP MLD.</w:t>
            </w:r>
          </w:p>
        </w:tc>
        <w:tc>
          <w:tcPr>
            <w:tcW w:w="1753" w:type="dxa"/>
            <w:tcBorders>
              <w:top w:val="nil"/>
              <w:left w:val="nil"/>
              <w:bottom w:val="single" w:sz="4" w:space="0" w:color="333300"/>
              <w:right w:val="single" w:sz="4" w:space="0" w:color="333300"/>
            </w:tcBorders>
            <w:shd w:val="clear" w:color="auto" w:fill="auto"/>
          </w:tcPr>
          <w:p w14:paraId="27B42ADF" w14:textId="77777777" w:rsidR="006A1CA9" w:rsidRPr="00427D5B" w:rsidRDefault="006A1CA9" w:rsidP="008101D5">
            <w:pPr>
              <w:suppressAutoHyphens/>
              <w:rPr>
                <w:color w:val="000000" w:themeColor="text1"/>
                <w:sz w:val="16"/>
                <w:szCs w:val="16"/>
              </w:rPr>
            </w:pPr>
            <w:r w:rsidRPr="00DA77BE">
              <w:rPr>
                <w:color w:val="000000" w:themeColor="text1"/>
                <w:sz w:val="16"/>
                <w:szCs w:val="16"/>
              </w:rPr>
              <w:t>Add a new condition for critical update in 11.2.3.15, which will be as follows: Inclusion of a Reconfiguration Multi-Link element by an AP affiliated with an AP MLD that will be removed following procedure defined in 35.3.6.2.2 (Removing affiliated APs)</w:t>
            </w:r>
          </w:p>
        </w:tc>
        <w:tc>
          <w:tcPr>
            <w:tcW w:w="2207" w:type="dxa"/>
            <w:tcBorders>
              <w:top w:val="nil"/>
              <w:left w:val="nil"/>
              <w:bottom w:val="single" w:sz="4" w:space="0" w:color="333300"/>
              <w:right w:val="single" w:sz="4" w:space="0" w:color="333300"/>
            </w:tcBorders>
          </w:tcPr>
          <w:p w14:paraId="45DD7B63" w14:textId="77777777" w:rsidR="006A1CA9" w:rsidRDefault="006A1CA9" w:rsidP="008101D5">
            <w:pPr>
              <w:suppressAutoHyphens/>
              <w:rPr>
                <w:color w:val="000000" w:themeColor="text1"/>
                <w:sz w:val="16"/>
                <w:szCs w:val="16"/>
              </w:rPr>
            </w:pPr>
            <w:r>
              <w:rPr>
                <w:color w:val="000000" w:themeColor="text1"/>
                <w:sz w:val="16"/>
                <w:szCs w:val="16"/>
              </w:rPr>
              <w:t>Revised</w:t>
            </w:r>
          </w:p>
          <w:p w14:paraId="5CD35EA7" w14:textId="3DEDD0BF" w:rsidR="006A1CA9" w:rsidRDefault="006A1CA9" w:rsidP="008101D5">
            <w:pPr>
              <w:suppressAutoHyphens/>
              <w:rPr>
                <w:color w:val="000000" w:themeColor="text1"/>
                <w:sz w:val="16"/>
                <w:szCs w:val="16"/>
              </w:rPr>
            </w:pPr>
            <w:r>
              <w:rPr>
                <w:color w:val="000000" w:themeColor="text1"/>
                <w:sz w:val="16"/>
                <w:szCs w:val="16"/>
              </w:rPr>
              <w:t>Agree in principle. Added text to indicate AP Removal and AP Addition events as critical updates.</w:t>
            </w:r>
            <w:r w:rsidR="00117BA3">
              <w:rPr>
                <w:color w:val="000000" w:themeColor="text1"/>
                <w:sz w:val="16"/>
                <w:szCs w:val="16"/>
              </w:rPr>
              <w:t xml:space="preserve"> </w:t>
            </w:r>
            <w:bookmarkStart w:id="231" w:name="_Hlk121207195"/>
            <w:r w:rsidR="00117BA3">
              <w:rPr>
                <w:color w:val="000000" w:themeColor="text1"/>
                <w:sz w:val="16"/>
                <w:szCs w:val="16"/>
              </w:rPr>
              <w:t>Same resolution as CID 11433.</w:t>
            </w:r>
            <w:bookmarkEnd w:id="231"/>
          </w:p>
          <w:p w14:paraId="33E316C4" w14:textId="6CAB7E5A" w:rsidR="006A1CA9" w:rsidRDefault="006A1CA9" w:rsidP="008101D5">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w:t>
            </w:r>
            <w:r w:rsidR="00117BA3">
              <w:rPr>
                <w:b/>
                <w:sz w:val="16"/>
                <w:szCs w:val="16"/>
              </w:rPr>
              <w:t>1433</w:t>
            </w:r>
            <w:r>
              <w:rPr>
                <w:b/>
                <w:sz w:val="16"/>
                <w:szCs w:val="16"/>
              </w:rPr>
              <w:t xml:space="preserve"> in 22/</w:t>
            </w:r>
            <w:r w:rsidR="007D6F35">
              <w:rPr>
                <w:b/>
                <w:sz w:val="16"/>
                <w:szCs w:val="16"/>
              </w:rPr>
              <w:t>1838r</w:t>
            </w:r>
            <w:r w:rsidR="0038043F">
              <w:rPr>
                <w:b/>
                <w:sz w:val="16"/>
                <w:szCs w:val="16"/>
              </w:rPr>
              <w:t>1</w:t>
            </w:r>
            <w:r>
              <w:rPr>
                <w:b/>
                <w:sz w:val="16"/>
                <w:szCs w:val="16"/>
              </w:rPr>
              <w:t>.</w:t>
            </w:r>
          </w:p>
        </w:tc>
      </w:tr>
      <w:tr w:rsidR="006A1CA9" w14:paraId="74A391BB" w14:textId="77777777" w:rsidTr="008101D5">
        <w:trPr>
          <w:trHeight w:val="3752"/>
        </w:trPr>
        <w:tc>
          <w:tcPr>
            <w:tcW w:w="630" w:type="dxa"/>
            <w:tcBorders>
              <w:top w:val="nil"/>
              <w:left w:val="single" w:sz="4" w:space="0" w:color="333300"/>
              <w:bottom w:val="single" w:sz="4" w:space="0" w:color="333300"/>
              <w:right w:val="single" w:sz="4" w:space="0" w:color="333300"/>
            </w:tcBorders>
            <w:shd w:val="clear" w:color="auto" w:fill="auto"/>
          </w:tcPr>
          <w:p w14:paraId="0D906539" w14:textId="77777777" w:rsidR="006A1CA9" w:rsidRPr="00BD2354" w:rsidRDefault="006A1CA9" w:rsidP="008101D5">
            <w:pPr>
              <w:suppressAutoHyphens/>
              <w:rPr>
                <w:color w:val="000000" w:themeColor="text1"/>
                <w:sz w:val="16"/>
                <w:szCs w:val="16"/>
              </w:rPr>
            </w:pPr>
            <w:r w:rsidRPr="00644EE2">
              <w:rPr>
                <w:color w:val="000000" w:themeColor="text1"/>
                <w:sz w:val="16"/>
                <w:szCs w:val="16"/>
              </w:rPr>
              <w:t>12807</w:t>
            </w:r>
          </w:p>
        </w:tc>
        <w:tc>
          <w:tcPr>
            <w:tcW w:w="1170" w:type="dxa"/>
            <w:tcBorders>
              <w:top w:val="nil"/>
              <w:left w:val="nil"/>
              <w:bottom w:val="single" w:sz="4" w:space="0" w:color="333300"/>
              <w:right w:val="single" w:sz="4" w:space="0" w:color="333300"/>
            </w:tcBorders>
            <w:shd w:val="clear" w:color="auto" w:fill="auto"/>
          </w:tcPr>
          <w:p w14:paraId="7787E823" w14:textId="77777777" w:rsidR="006A1CA9" w:rsidRPr="00BD2354" w:rsidRDefault="006A1CA9" w:rsidP="008101D5">
            <w:pPr>
              <w:suppressAutoHyphens/>
              <w:rPr>
                <w:color w:val="000000" w:themeColor="text1"/>
                <w:sz w:val="16"/>
                <w:szCs w:val="16"/>
              </w:rPr>
            </w:pPr>
            <w:r w:rsidRPr="00644EE2">
              <w:rPr>
                <w:color w:val="000000" w:themeColor="text1"/>
                <w:sz w:val="16"/>
                <w:szCs w:val="16"/>
              </w:rPr>
              <w:t>Laurent Cariou</w:t>
            </w:r>
          </w:p>
        </w:tc>
        <w:tc>
          <w:tcPr>
            <w:tcW w:w="900" w:type="dxa"/>
            <w:tcBorders>
              <w:top w:val="nil"/>
              <w:left w:val="nil"/>
              <w:bottom w:val="single" w:sz="4" w:space="0" w:color="333300"/>
              <w:right w:val="single" w:sz="4" w:space="0" w:color="333300"/>
            </w:tcBorders>
            <w:shd w:val="clear" w:color="auto" w:fill="auto"/>
          </w:tcPr>
          <w:p w14:paraId="33E17BE7" w14:textId="77777777" w:rsidR="006A1CA9" w:rsidRPr="00BD2354" w:rsidRDefault="006A1CA9" w:rsidP="008101D5">
            <w:pPr>
              <w:suppressAutoHyphens/>
              <w:rPr>
                <w:color w:val="000000" w:themeColor="text1"/>
                <w:sz w:val="16"/>
                <w:szCs w:val="16"/>
              </w:rPr>
            </w:pPr>
            <w:r w:rsidRPr="00644EE2">
              <w:rPr>
                <w:color w:val="000000" w:themeColor="text1"/>
                <w:sz w:val="16"/>
                <w:szCs w:val="16"/>
              </w:rPr>
              <w:t>35.1.10</w:t>
            </w:r>
          </w:p>
        </w:tc>
        <w:tc>
          <w:tcPr>
            <w:tcW w:w="720" w:type="dxa"/>
            <w:tcBorders>
              <w:top w:val="nil"/>
              <w:left w:val="nil"/>
              <w:bottom w:val="single" w:sz="4" w:space="0" w:color="333300"/>
              <w:right w:val="single" w:sz="4" w:space="0" w:color="333300"/>
            </w:tcBorders>
            <w:shd w:val="clear" w:color="auto" w:fill="auto"/>
          </w:tcPr>
          <w:p w14:paraId="6C5B2A0D" w14:textId="77777777" w:rsidR="006A1CA9" w:rsidRPr="00BD2354" w:rsidRDefault="006A1CA9" w:rsidP="008101D5">
            <w:pPr>
              <w:suppressAutoHyphens/>
              <w:rPr>
                <w:color w:val="000000" w:themeColor="text1"/>
                <w:sz w:val="16"/>
                <w:szCs w:val="16"/>
              </w:rPr>
            </w:pPr>
            <w:r w:rsidRPr="00644EE2">
              <w:rPr>
                <w:color w:val="000000" w:themeColor="text1"/>
                <w:sz w:val="16"/>
                <w:szCs w:val="16"/>
              </w:rPr>
              <w:t>434.22</w:t>
            </w:r>
          </w:p>
        </w:tc>
        <w:tc>
          <w:tcPr>
            <w:tcW w:w="3330" w:type="dxa"/>
            <w:tcBorders>
              <w:top w:val="nil"/>
              <w:left w:val="nil"/>
              <w:bottom w:val="single" w:sz="4" w:space="0" w:color="333300"/>
              <w:right w:val="single" w:sz="4" w:space="0" w:color="333300"/>
            </w:tcBorders>
            <w:shd w:val="clear" w:color="auto" w:fill="auto"/>
          </w:tcPr>
          <w:p w14:paraId="00692C76" w14:textId="77777777" w:rsidR="006A1CA9" w:rsidRPr="00BD2354" w:rsidRDefault="006A1CA9" w:rsidP="008101D5">
            <w:pPr>
              <w:suppressAutoHyphens/>
              <w:rPr>
                <w:color w:val="000000" w:themeColor="text1"/>
                <w:sz w:val="16"/>
                <w:szCs w:val="16"/>
              </w:rPr>
            </w:pPr>
            <w:r w:rsidRPr="00644EE2">
              <w:rPr>
                <w:color w:val="000000" w:themeColor="text1"/>
                <w:sz w:val="16"/>
                <w:szCs w:val="16"/>
              </w:rPr>
              <w:t xml:space="preserve">For the case of AP removal, the ML reconfiguration element is present in beacon, so when the critical update flag is set to 1, the All Updates Included flag of the corresponding AP also </w:t>
            </w:r>
            <w:proofErr w:type="gramStart"/>
            <w:r w:rsidRPr="00644EE2">
              <w:rPr>
                <w:color w:val="000000" w:themeColor="text1"/>
                <w:sz w:val="16"/>
                <w:szCs w:val="16"/>
              </w:rPr>
              <w:t>has to</w:t>
            </w:r>
            <w:proofErr w:type="gramEnd"/>
            <w:r w:rsidRPr="00644EE2">
              <w:rPr>
                <w:color w:val="000000" w:themeColor="text1"/>
                <w:sz w:val="16"/>
                <w:szCs w:val="16"/>
              </w:rPr>
              <w:t xml:space="preserve"> be set to 1.</w:t>
            </w:r>
          </w:p>
        </w:tc>
        <w:tc>
          <w:tcPr>
            <w:tcW w:w="1753" w:type="dxa"/>
            <w:tcBorders>
              <w:top w:val="nil"/>
              <w:left w:val="nil"/>
              <w:bottom w:val="single" w:sz="4" w:space="0" w:color="333300"/>
              <w:right w:val="single" w:sz="4" w:space="0" w:color="333300"/>
            </w:tcBorders>
            <w:shd w:val="clear" w:color="auto" w:fill="auto"/>
          </w:tcPr>
          <w:p w14:paraId="5DDB6888" w14:textId="77777777" w:rsidR="006A1CA9" w:rsidRPr="00BD2354" w:rsidRDefault="006A1CA9" w:rsidP="008101D5">
            <w:pPr>
              <w:suppressAutoHyphens/>
              <w:rPr>
                <w:color w:val="000000" w:themeColor="text1"/>
                <w:sz w:val="16"/>
                <w:szCs w:val="16"/>
              </w:rPr>
            </w:pPr>
            <w:r w:rsidRPr="00644EE2">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4546160E" w14:textId="77777777" w:rsidR="006A1CA9" w:rsidRDefault="006A1CA9" w:rsidP="008101D5">
            <w:pPr>
              <w:suppressAutoHyphens/>
              <w:rPr>
                <w:color w:val="000000" w:themeColor="text1"/>
                <w:sz w:val="16"/>
                <w:szCs w:val="16"/>
              </w:rPr>
            </w:pPr>
            <w:r>
              <w:rPr>
                <w:color w:val="000000" w:themeColor="text1"/>
                <w:sz w:val="16"/>
                <w:szCs w:val="16"/>
              </w:rPr>
              <w:t>Revised</w:t>
            </w:r>
          </w:p>
          <w:p w14:paraId="2CC8E77C" w14:textId="5B3A107A" w:rsidR="006A1CA9" w:rsidRDefault="006A1CA9" w:rsidP="008101D5">
            <w:pPr>
              <w:suppressAutoHyphens/>
              <w:rPr>
                <w:color w:val="000000" w:themeColor="text1"/>
                <w:sz w:val="16"/>
                <w:szCs w:val="16"/>
              </w:rPr>
            </w:pPr>
            <w:r>
              <w:rPr>
                <w:color w:val="000000" w:themeColor="text1"/>
                <w:sz w:val="16"/>
                <w:szCs w:val="16"/>
              </w:rPr>
              <w:t xml:space="preserve">Per clause 35.3.10, the All Updates Included flag is set to 1 if the latest critical updates that changed BPCC is included in the frame carrying RNR. Text is added to include AP Removal event as a critical update. Hence using the existing behavior, if only </w:t>
            </w:r>
            <w:r w:rsidR="00994E82">
              <w:rPr>
                <w:color w:val="000000" w:themeColor="text1"/>
                <w:sz w:val="16"/>
                <w:szCs w:val="16"/>
              </w:rPr>
              <w:t xml:space="preserve">the </w:t>
            </w:r>
            <w:r>
              <w:rPr>
                <w:color w:val="000000" w:themeColor="text1"/>
                <w:sz w:val="16"/>
                <w:szCs w:val="16"/>
              </w:rPr>
              <w:t>AP Removal event happen</w:t>
            </w:r>
            <w:r w:rsidR="00C96BC2">
              <w:rPr>
                <w:color w:val="000000" w:themeColor="text1"/>
                <w:sz w:val="16"/>
                <w:szCs w:val="16"/>
              </w:rPr>
              <w:t>ed</w:t>
            </w:r>
            <w:r>
              <w:rPr>
                <w:color w:val="000000" w:themeColor="text1"/>
                <w:sz w:val="16"/>
                <w:szCs w:val="16"/>
              </w:rPr>
              <w:t xml:space="preserve"> then the All Updates Included flag will be</w:t>
            </w:r>
            <w:r w:rsidR="00C96BC2">
              <w:rPr>
                <w:color w:val="000000" w:themeColor="text1"/>
                <w:sz w:val="16"/>
                <w:szCs w:val="16"/>
              </w:rPr>
              <w:t xml:space="preserve"> </w:t>
            </w:r>
            <w:r>
              <w:rPr>
                <w:color w:val="000000" w:themeColor="text1"/>
                <w:sz w:val="16"/>
                <w:szCs w:val="16"/>
              </w:rPr>
              <w:t xml:space="preserve">set to 1. </w:t>
            </w:r>
            <w:r w:rsidR="007B5E7B">
              <w:rPr>
                <w:color w:val="000000" w:themeColor="text1"/>
                <w:sz w:val="16"/>
                <w:szCs w:val="16"/>
              </w:rPr>
              <w:t>Same resolution as CID 11433.</w:t>
            </w:r>
          </w:p>
          <w:p w14:paraId="32655611" w14:textId="52A30625" w:rsidR="006A1CA9" w:rsidRDefault="006A1CA9" w:rsidP="008101D5">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w:t>
            </w:r>
            <w:r w:rsidR="0038043F">
              <w:rPr>
                <w:b/>
                <w:sz w:val="16"/>
                <w:szCs w:val="16"/>
              </w:rPr>
              <w:t>1</w:t>
            </w:r>
            <w:r w:rsidR="00117BA3">
              <w:rPr>
                <w:b/>
                <w:sz w:val="16"/>
                <w:szCs w:val="16"/>
              </w:rPr>
              <w:t>433</w:t>
            </w:r>
            <w:r>
              <w:rPr>
                <w:b/>
                <w:sz w:val="16"/>
                <w:szCs w:val="16"/>
              </w:rPr>
              <w:t xml:space="preserve"> in 22/</w:t>
            </w:r>
            <w:r w:rsidR="007D6F35">
              <w:rPr>
                <w:b/>
                <w:sz w:val="16"/>
                <w:szCs w:val="16"/>
              </w:rPr>
              <w:t>1838r</w:t>
            </w:r>
            <w:r w:rsidR="0038043F">
              <w:rPr>
                <w:b/>
                <w:sz w:val="16"/>
                <w:szCs w:val="16"/>
              </w:rPr>
              <w:t>1</w:t>
            </w:r>
            <w:r>
              <w:rPr>
                <w:b/>
                <w:sz w:val="16"/>
                <w:szCs w:val="16"/>
              </w:rPr>
              <w:t>.</w:t>
            </w:r>
          </w:p>
        </w:tc>
      </w:tr>
    </w:tbl>
    <w:p w14:paraId="0CF49192" w14:textId="421A9EAE" w:rsidR="006A1CA9" w:rsidRDefault="006A1CA9">
      <w:pPr>
        <w:spacing w:before="0" w:after="160" w:line="259" w:lineRule="auto"/>
        <w:rPr>
          <w:rFonts w:eastAsiaTheme="minorEastAsia"/>
          <w:bCs/>
          <w:color w:val="000000"/>
          <w:w w:val="0"/>
          <w:sz w:val="22"/>
          <w:szCs w:val="22"/>
        </w:rPr>
      </w:pPr>
    </w:p>
    <w:p w14:paraId="359C5D88" w14:textId="131B1970" w:rsidR="006A1CA9" w:rsidRPr="00AD6F41" w:rsidRDefault="006A1CA9" w:rsidP="006A1CA9">
      <w:pPr>
        <w:suppressAutoHyphens/>
        <w:rPr>
          <w:rFonts w:eastAsia="Malgun Gothic"/>
          <w:b/>
          <w:bCs/>
          <w:sz w:val="18"/>
          <w:szCs w:val="20"/>
          <w:u w:val="single"/>
          <w:lang w:val="en-GB" w:eastAsia="ko-KR"/>
        </w:rPr>
      </w:pPr>
      <w:r w:rsidRPr="00AD6F41">
        <w:rPr>
          <w:rFonts w:eastAsia="Malgun Gothic"/>
          <w:b/>
          <w:bCs/>
          <w:sz w:val="18"/>
          <w:szCs w:val="20"/>
          <w:u w:val="single"/>
          <w:lang w:val="en-GB" w:eastAsia="ko-KR"/>
        </w:rPr>
        <w:t>Discussion</w:t>
      </w:r>
      <w:r w:rsidR="0002513D">
        <w:rPr>
          <w:rFonts w:eastAsia="Malgun Gothic"/>
          <w:b/>
          <w:bCs/>
          <w:sz w:val="18"/>
          <w:szCs w:val="20"/>
          <w:u w:val="single"/>
          <w:lang w:val="en-GB" w:eastAsia="ko-KR"/>
        </w:rPr>
        <w:t xml:space="preserve"> for CIDs 1</w:t>
      </w:r>
      <w:r w:rsidR="00DE6603">
        <w:rPr>
          <w:rFonts w:eastAsia="Malgun Gothic"/>
          <w:b/>
          <w:bCs/>
          <w:sz w:val="18"/>
          <w:szCs w:val="20"/>
          <w:u w:val="single"/>
          <w:lang w:val="en-GB" w:eastAsia="ko-KR"/>
        </w:rPr>
        <w:t>1433 and 12806</w:t>
      </w:r>
      <w:r w:rsidRPr="00AD6F41">
        <w:rPr>
          <w:rFonts w:eastAsia="Malgun Gothic"/>
          <w:b/>
          <w:bCs/>
          <w:sz w:val="18"/>
          <w:szCs w:val="20"/>
          <w:u w:val="single"/>
          <w:lang w:val="en-GB" w:eastAsia="ko-KR"/>
        </w:rPr>
        <w:t>:</w:t>
      </w:r>
    </w:p>
    <w:p w14:paraId="5ECC126C" w14:textId="6D83BEEF" w:rsidR="00362071" w:rsidRDefault="006A1CA9" w:rsidP="00362071">
      <w:pPr>
        <w:rPr>
          <w:rFonts w:eastAsia="Malgun Gothic"/>
          <w:sz w:val="18"/>
          <w:szCs w:val="20"/>
          <w:lang w:val="en-GB" w:eastAsia="ko-KR"/>
        </w:rPr>
      </w:pPr>
      <w:r>
        <w:rPr>
          <w:rFonts w:eastAsia="Malgun Gothic"/>
          <w:sz w:val="18"/>
          <w:szCs w:val="20"/>
          <w:lang w:val="en-GB" w:eastAsia="ko-KR"/>
        </w:rPr>
        <w:t xml:space="preserve">Currently AP Removal and AP Addition events are not classified as </w:t>
      </w:r>
      <w:r w:rsidR="00254983">
        <w:rPr>
          <w:rFonts w:eastAsia="Malgun Gothic"/>
          <w:sz w:val="18"/>
          <w:szCs w:val="20"/>
          <w:lang w:val="en-GB" w:eastAsia="ko-KR"/>
        </w:rPr>
        <w:t xml:space="preserve">BSS </w:t>
      </w:r>
      <w:r>
        <w:rPr>
          <w:rFonts w:eastAsia="Malgun Gothic"/>
          <w:sz w:val="18"/>
          <w:szCs w:val="20"/>
          <w:lang w:val="en-GB" w:eastAsia="ko-KR"/>
        </w:rPr>
        <w:t xml:space="preserve">critical updates </w:t>
      </w:r>
      <w:r w:rsidR="00254983">
        <w:rPr>
          <w:rFonts w:eastAsia="Malgun Gothic"/>
          <w:sz w:val="18"/>
          <w:szCs w:val="20"/>
          <w:lang w:val="en-GB" w:eastAsia="ko-KR"/>
        </w:rPr>
        <w:t xml:space="preserve">in </w:t>
      </w:r>
      <w:r w:rsidR="001F600F">
        <w:rPr>
          <w:rFonts w:eastAsia="Malgun Gothic"/>
          <w:sz w:val="18"/>
          <w:szCs w:val="20"/>
          <w:lang w:val="en-GB" w:eastAsia="ko-KR"/>
        </w:rPr>
        <w:t>clause 11.2.3.15</w:t>
      </w:r>
      <w:r w:rsidR="00576DCE">
        <w:rPr>
          <w:rFonts w:eastAsia="Malgun Gothic"/>
          <w:sz w:val="18"/>
          <w:szCs w:val="20"/>
          <w:lang w:val="en-GB" w:eastAsia="ko-KR"/>
        </w:rPr>
        <w:t xml:space="preserve">, </w:t>
      </w:r>
      <w:r w:rsidR="00C75DE1">
        <w:rPr>
          <w:rFonts w:eastAsia="Malgun Gothic"/>
          <w:sz w:val="18"/>
          <w:szCs w:val="20"/>
          <w:lang w:val="en-GB" w:eastAsia="ko-KR"/>
        </w:rPr>
        <w:t xml:space="preserve">for </w:t>
      </w:r>
      <w:r w:rsidR="00284632">
        <w:rPr>
          <w:rFonts w:eastAsia="Malgun Gothic"/>
          <w:sz w:val="18"/>
          <w:szCs w:val="20"/>
          <w:lang w:val="en-GB" w:eastAsia="ko-KR"/>
        </w:rPr>
        <w:t>incrementing</w:t>
      </w:r>
      <w:r w:rsidR="00C75DE1">
        <w:rPr>
          <w:rFonts w:eastAsia="Malgun Gothic"/>
          <w:sz w:val="18"/>
          <w:szCs w:val="20"/>
          <w:lang w:val="en-GB" w:eastAsia="ko-KR"/>
        </w:rPr>
        <w:t xml:space="preserve"> the BSS Parameters Change Count (BPCC)</w:t>
      </w:r>
      <w:r w:rsidR="00576DCE">
        <w:rPr>
          <w:rFonts w:eastAsia="Malgun Gothic"/>
          <w:sz w:val="18"/>
          <w:szCs w:val="20"/>
          <w:lang w:val="en-GB" w:eastAsia="ko-KR"/>
        </w:rPr>
        <w:t xml:space="preserve"> field</w:t>
      </w:r>
      <w:r>
        <w:rPr>
          <w:rFonts w:eastAsia="Malgun Gothic"/>
          <w:sz w:val="18"/>
          <w:szCs w:val="20"/>
          <w:lang w:val="en-GB" w:eastAsia="ko-KR"/>
        </w:rPr>
        <w:t xml:space="preserve">. For these events, the Critical Update Flag (CUF) is directly set without updating BPCC. This can lead to undesirable outcome as below: </w:t>
      </w:r>
    </w:p>
    <w:p w14:paraId="3E3095CF" w14:textId="5F2BC9C8" w:rsidR="006A1CA9" w:rsidRDefault="006A1CA9" w:rsidP="00C75DE1">
      <w:pPr>
        <w:pStyle w:val="ListParagraph"/>
        <w:numPr>
          <w:ilvl w:val="0"/>
          <w:numId w:val="12"/>
        </w:numPr>
        <w:spacing w:before="0" w:after="160" w:line="252" w:lineRule="auto"/>
        <w:contextualSpacing w:val="0"/>
        <w:rPr>
          <w:rFonts w:eastAsia="Malgun Gothic"/>
          <w:sz w:val="18"/>
          <w:szCs w:val="20"/>
          <w:lang w:val="en-GB" w:eastAsia="ko-KR"/>
        </w:rPr>
      </w:pPr>
      <w:r>
        <w:rPr>
          <w:rFonts w:eastAsia="Malgun Gothic"/>
          <w:sz w:val="18"/>
          <w:szCs w:val="20"/>
          <w:lang w:val="en-GB" w:eastAsia="ko-KR"/>
        </w:rPr>
        <w:t xml:space="preserve">If the STA misses the </w:t>
      </w:r>
      <w:r w:rsidR="00284632">
        <w:rPr>
          <w:rFonts w:eastAsia="Malgun Gothic"/>
          <w:sz w:val="18"/>
          <w:szCs w:val="20"/>
          <w:lang w:val="en-GB" w:eastAsia="ko-KR"/>
        </w:rPr>
        <w:t>B</w:t>
      </w:r>
      <w:r>
        <w:rPr>
          <w:rFonts w:eastAsia="Malgun Gothic"/>
          <w:sz w:val="18"/>
          <w:szCs w:val="20"/>
          <w:lang w:val="en-GB" w:eastAsia="ko-KR"/>
        </w:rPr>
        <w:t>eacon</w:t>
      </w:r>
      <w:r w:rsidR="00284632">
        <w:rPr>
          <w:rFonts w:eastAsia="Malgun Gothic"/>
          <w:sz w:val="18"/>
          <w:szCs w:val="20"/>
          <w:lang w:val="en-GB" w:eastAsia="ko-KR"/>
        </w:rPr>
        <w:t xml:space="preserve"> frames</w:t>
      </w:r>
      <w:r>
        <w:rPr>
          <w:rFonts w:eastAsia="Malgun Gothic"/>
          <w:sz w:val="18"/>
          <w:szCs w:val="20"/>
          <w:lang w:val="en-GB" w:eastAsia="ko-KR"/>
        </w:rPr>
        <w:t xml:space="preserve"> where the CUF was set for the </w:t>
      </w:r>
      <w:r w:rsidRPr="005C28F7">
        <w:rPr>
          <w:rFonts w:eastAsia="Malgun Gothic"/>
          <w:sz w:val="18"/>
          <w:szCs w:val="20"/>
          <w:lang w:val="en-GB" w:eastAsia="ko-KR"/>
        </w:rPr>
        <w:t>Reconfig</w:t>
      </w:r>
      <w:r>
        <w:rPr>
          <w:rFonts w:eastAsia="Malgun Gothic"/>
          <w:sz w:val="18"/>
          <w:szCs w:val="20"/>
          <w:lang w:val="en-GB" w:eastAsia="ko-KR"/>
        </w:rPr>
        <w:t>uration</w:t>
      </w:r>
      <w:r w:rsidRPr="005C28F7">
        <w:rPr>
          <w:rFonts w:eastAsia="Malgun Gothic"/>
          <w:sz w:val="18"/>
          <w:szCs w:val="20"/>
          <w:lang w:val="en-GB" w:eastAsia="ko-KR"/>
        </w:rPr>
        <w:t xml:space="preserve"> ML element</w:t>
      </w:r>
      <w:r>
        <w:rPr>
          <w:rFonts w:eastAsia="Malgun Gothic"/>
          <w:sz w:val="18"/>
          <w:szCs w:val="20"/>
          <w:lang w:val="en-GB" w:eastAsia="ko-KR"/>
        </w:rPr>
        <w:t xml:space="preserve">, it </w:t>
      </w:r>
      <w:r w:rsidR="00C96BC2">
        <w:rPr>
          <w:rFonts w:eastAsia="Malgun Gothic"/>
          <w:sz w:val="18"/>
          <w:szCs w:val="20"/>
          <w:lang w:val="en-GB" w:eastAsia="ko-KR"/>
        </w:rPr>
        <w:t>cannot</w:t>
      </w:r>
      <w:r>
        <w:rPr>
          <w:rFonts w:eastAsia="Malgun Gothic"/>
          <w:sz w:val="18"/>
          <w:szCs w:val="20"/>
          <w:lang w:val="en-GB" w:eastAsia="ko-KR"/>
        </w:rPr>
        <w:t xml:space="preserve"> determine that there is an update for AP Removal in the Beacon</w:t>
      </w:r>
      <w:r w:rsidR="00C75DE1">
        <w:rPr>
          <w:rFonts w:eastAsia="Malgun Gothic"/>
          <w:sz w:val="18"/>
          <w:szCs w:val="20"/>
          <w:lang w:val="en-GB" w:eastAsia="ko-KR"/>
        </w:rPr>
        <w:t xml:space="preserve">. </w:t>
      </w:r>
      <w:r w:rsidR="00C96BC2">
        <w:rPr>
          <w:rFonts w:eastAsia="Malgun Gothic"/>
          <w:sz w:val="18"/>
          <w:szCs w:val="20"/>
          <w:lang w:val="en-GB" w:eastAsia="ko-KR"/>
        </w:rPr>
        <w:t>For example, if DTIM period is 2, t</w:t>
      </w:r>
      <w:r w:rsidR="00C75DE1">
        <w:rPr>
          <w:rFonts w:eastAsia="Malgun Gothic"/>
          <w:sz w:val="18"/>
          <w:szCs w:val="20"/>
          <w:lang w:val="en-GB" w:eastAsia="ko-KR"/>
        </w:rPr>
        <w:t>he</w:t>
      </w:r>
      <w:r w:rsidR="00C96BC2">
        <w:rPr>
          <w:rFonts w:eastAsia="Malgun Gothic"/>
          <w:sz w:val="18"/>
          <w:szCs w:val="20"/>
          <w:lang w:val="en-GB" w:eastAsia="ko-KR"/>
        </w:rPr>
        <w:t>n</w:t>
      </w:r>
      <w:r w:rsidR="00C75DE1">
        <w:rPr>
          <w:rFonts w:eastAsia="Malgun Gothic"/>
          <w:sz w:val="18"/>
          <w:szCs w:val="20"/>
          <w:lang w:val="en-GB" w:eastAsia="ko-KR"/>
        </w:rPr>
        <w:t xml:space="preserve"> CUF is set for two Beacons</w:t>
      </w:r>
      <w:r w:rsidR="00C96BC2">
        <w:rPr>
          <w:rFonts w:eastAsia="Malgun Gothic"/>
          <w:sz w:val="18"/>
          <w:szCs w:val="20"/>
          <w:lang w:val="en-GB" w:eastAsia="ko-KR"/>
        </w:rPr>
        <w:t xml:space="preserve"> including DTIM beacon.</w:t>
      </w:r>
      <w:r w:rsidR="00C75DE1">
        <w:rPr>
          <w:rFonts w:eastAsia="Malgun Gothic"/>
          <w:sz w:val="18"/>
          <w:szCs w:val="20"/>
          <w:lang w:val="en-GB" w:eastAsia="ko-KR"/>
        </w:rPr>
        <w:t xml:space="preserve"> If STA misses those </w:t>
      </w:r>
      <w:r w:rsidR="00C96BC2">
        <w:rPr>
          <w:rFonts w:eastAsia="Malgun Gothic"/>
          <w:sz w:val="18"/>
          <w:szCs w:val="20"/>
          <w:lang w:val="en-GB" w:eastAsia="ko-KR"/>
        </w:rPr>
        <w:t>two b</w:t>
      </w:r>
      <w:r w:rsidR="00C75DE1">
        <w:rPr>
          <w:rFonts w:eastAsia="Malgun Gothic"/>
          <w:sz w:val="18"/>
          <w:szCs w:val="20"/>
          <w:lang w:val="en-GB" w:eastAsia="ko-KR"/>
        </w:rPr>
        <w:t>eacon</w:t>
      </w:r>
      <w:r w:rsidR="00C96BC2">
        <w:rPr>
          <w:rFonts w:eastAsia="Malgun Gothic"/>
          <w:sz w:val="18"/>
          <w:szCs w:val="20"/>
          <w:lang w:val="en-GB" w:eastAsia="ko-KR"/>
        </w:rPr>
        <w:t xml:space="preserve">s (say because of collisions) and acquires subsequent beacons which does not have CUF set (but does include BPCC), it won’t </w:t>
      </w:r>
      <w:r w:rsidR="0087394D">
        <w:rPr>
          <w:rFonts w:eastAsia="Malgun Gothic"/>
          <w:sz w:val="18"/>
          <w:szCs w:val="20"/>
          <w:lang w:val="en-GB" w:eastAsia="ko-KR"/>
        </w:rPr>
        <w:t>determine</w:t>
      </w:r>
      <w:r w:rsidR="00C96BC2">
        <w:rPr>
          <w:rFonts w:eastAsia="Malgun Gothic"/>
          <w:sz w:val="18"/>
          <w:szCs w:val="20"/>
          <w:lang w:val="en-GB" w:eastAsia="ko-KR"/>
        </w:rPr>
        <w:t xml:space="preserve"> that </w:t>
      </w:r>
      <w:r w:rsidR="00C96BC2" w:rsidRPr="005C28F7">
        <w:rPr>
          <w:rFonts w:eastAsia="Malgun Gothic"/>
          <w:sz w:val="18"/>
          <w:szCs w:val="20"/>
          <w:lang w:val="en-GB" w:eastAsia="ko-KR"/>
        </w:rPr>
        <w:t>Reconfig</w:t>
      </w:r>
      <w:r w:rsidR="00C96BC2">
        <w:rPr>
          <w:rFonts w:eastAsia="Malgun Gothic"/>
          <w:sz w:val="18"/>
          <w:szCs w:val="20"/>
          <w:lang w:val="en-GB" w:eastAsia="ko-KR"/>
        </w:rPr>
        <w:t>uration</w:t>
      </w:r>
      <w:r w:rsidR="00C96BC2" w:rsidRPr="005C28F7">
        <w:rPr>
          <w:rFonts w:eastAsia="Malgun Gothic"/>
          <w:sz w:val="18"/>
          <w:szCs w:val="20"/>
          <w:lang w:val="en-GB" w:eastAsia="ko-KR"/>
        </w:rPr>
        <w:t xml:space="preserve"> ML element</w:t>
      </w:r>
      <w:r w:rsidR="00C96BC2">
        <w:rPr>
          <w:rFonts w:eastAsia="Malgun Gothic"/>
          <w:sz w:val="18"/>
          <w:szCs w:val="20"/>
          <w:lang w:val="en-GB" w:eastAsia="ko-KR"/>
        </w:rPr>
        <w:t xml:space="preserve"> is updated</w:t>
      </w:r>
      <w:r w:rsidR="0087394D">
        <w:rPr>
          <w:rFonts w:eastAsia="Malgun Gothic"/>
          <w:sz w:val="18"/>
          <w:szCs w:val="20"/>
          <w:lang w:val="en-GB" w:eastAsia="ko-KR"/>
        </w:rPr>
        <w:t>, since CUF is not set</w:t>
      </w:r>
      <w:r w:rsidR="00A37FE6">
        <w:rPr>
          <w:rFonts w:eastAsia="Malgun Gothic"/>
          <w:sz w:val="18"/>
          <w:szCs w:val="20"/>
          <w:lang w:val="en-GB" w:eastAsia="ko-KR"/>
        </w:rPr>
        <w:t>.</w:t>
      </w:r>
    </w:p>
    <w:p w14:paraId="68EFF6BF" w14:textId="1B0E454D" w:rsidR="006A1CA9" w:rsidRPr="00FE7C0A" w:rsidRDefault="00362071" w:rsidP="00FE7C0A">
      <w:pPr>
        <w:pStyle w:val="ListParagraph"/>
        <w:numPr>
          <w:ilvl w:val="0"/>
          <w:numId w:val="12"/>
        </w:numPr>
        <w:spacing w:before="0" w:after="160" w:line="252" w:lineRule="auto"/>
        <w:contextualSpacing w:val="0"/>
        <w:rPr>
          <w:rFonts w:eastAsia="Malgun Gothic"/>
          <w:sz w:val="18"/>
          <w:szCs w:val="20"/>
          <w:lang w:val="en-GB" w:eastAsia="ko-KR"/>
        </w:rPr>
      </w:pPr>
      <w:r>
        <w:rPr>
          <w:rFonts w:eastAsia="Malgun Gothic"/>
          <w:sz w:val="18"/>
          <w:szCs w:val="20"/>
          <w:lang w:val="en-GB" w:eastAsia="ko-KR"/>
        </w:rPr>
        <w:lastRenderedPageBreak/>
        <w:t xml:space="preserve">Since AP Removal does not update BPCC, A </w:t>
      </w:r>
      <w:r w:rsidRPr="005C28F7">
        <w:rPr>
          <w:rFonts w:eastAsia="Malgun Gothic"/>
          <w:sz w:val="18"/>
          <w:szCs w:val="20"/>
          <w:lang w:val="en-GB" w:eastAsia="ko-KR"/>
        </w:rPr>
        <w:t>non-AP STA may miss retrieving Reconfig</w:t>
      </w:r>
      <w:r>
        <w:rPr>
          <w:rFonts w:eastAsia="Malgun Gothic"/>
          <w:sz w:val="18"/>
          <w:szCs w:val="20"/>
          <w:lang w:val="en-GB" w:eastAsia="ko-KR"/>
        </w:rPr>
        <w:t>uration</w:t>
      </w:r>
      <w:r w:rsidRPr="005C28F7">
        <w:rPr>
          <w:rFonts w:eastAsia="Malgun Gothic"/>
          <w:sz w:val="18"/>
          <w:szCs w:val="20"/>
          <w:lang w:val="en-GB" w:eastAsia="ko-KR"/>
        </w:rPr>
        <w:t xml:space="preserve"> ML element in the case when STA did a (Re)Association and got BPCC for all the APs from </w:t>
      </w:r>
      <w:r>
        <w:rPr>
          <w:rFonts w:eastAsia="Malgun Gothic"/>
          <w:sz w:val="18"/>
          <w:szCs w:val="20"/>
          <w:lang w:val="en-GB" w:eastAsia="ko-KR"/>
        </w:rPr>
        <w:t>Reassociation Response frame</w:t>
      </w:r>
      <w:r w:rsidRPr="005C28F7">
        <w:rPr>
          <w:rFonts w:eastAsia="Malgun Gothic"/>
          <w:sz w:val="18"/>
          <w:szCs w:val="20"/>
          <w:lang w:val="en-GB" w:eastAsia="ko-KR"/>
        </w:rPr>
        <w:t xml:space="preserve"> and assuming </w:t>
      </w:r>
      <w:r>
        <w:rPr>
          <w:rFonts w:eastAsia="Malgun Gothic"/>
          <w:sz w:val="18"/>
          <w:szCs w:val="20"/>
          <w:lang w:val="en-GB" w:eastAsia="ko-KR"/>
        </w:rPr>
        <w:t xml:space="preserve">BPCCs </w:t>
      </w:r>
      <w:r w:rsidRPr="005C28F7">
        <w:rPr>
          <w:rFonts w:eastAsia="Malgun Gothic"/>
          <w:sz w:val="18"/>
          <w:szCs w:val="20"/>
          <w:lang w:val="en-GB" w:eastAsia="ko-KR"/>
        </w:rPr>
        <w:t xml:space="preserve">are not updated (no critical updates </w:t>
      </w:r>
      <w:r>
        <w:rPr>
          <w:rFonts w:eastAsia="Malgun Gothic"/>
          <w:sz w:val="18"/>
          <w:szCs w:val="20"/>
          <w:lang w:val="en-GB" w:eastAsia="ko-KR"/>
        </w:rPr>
        <w:t>happened</w:t>
      </w:r>
      <w:r w:rsidRPr="005C28F7">
        <w:rPr>
          <w:rFonts w:eastAsia="Malgun Gothic"/>
          <w:sz w:val="18"/>
          <w:szCs w:val="20"/>
          <w:lang w:val="en-GB" w:eastAsia="ko-KR"/>
        </w:rPr>
        <w:t xml:space="preserve">, </w:t>
      </w:r>
      <w:r>
        <w:rPr>
          <w:rFonts w:eastAsia="Malgun Gothic"/>
          <w:sz w:val="18"/>
          <w:szCs w:val="20"/>
          <w:lang w:val="en-GB" w:eastAsia="ko-KR"/>
        </w:rPr>
        <w:t>but a</w:t>
      </w:r>
      <w:r w:rsidRPr="005C28F7">
        <w:rPr>
          <w:rFonts w:eastAsia="Malgun Gothic"/>
          <w:sz w:val="18"/>
          <w:szCs w:val="20"/>
          <w:lang w:val="en-GB" w:eastAsia="ko-KR"/>
        </w:rPr>
        <w:t xml:space="preserve"> Reconfig</w:t>
      </w:r>
      <w:r>
        <w:rPr>
          <w:rFonts w:eastAsia="Malgun Gothic"/>
          <w:sz w:val="18"/>
          <w:szCs w:val="20"/>
          <w:lang w:val="en-GB" w:eastAsia="ko-KR"/>
        </w:rPr>
        <w:t>uration</w:t>
      </w:r>
      <w:r w:rsidRPr="005C28F7">
        <w:rPr>
          <w:rFonts w:eastAsia="Malgun Gothic"/>
          <w:sz w:val="18"/>
          <w:szCs w:val="20"/>
          <w:lang w:val="en-GB" w:eastAsia="ko-KR"/>
        </w:rPr>
        <w:t xml:space="preserve"> ML element </w:t>
      </w:r>
      <w:r>
        <w:rPr>
          <w:rFonts w:eastAsia="Malgun Gothic"/>
          <w:sz w:val="18"/>
          <w:szCs w:val="20"/>
          <w:lang w:val="en-GB" w:eastAsia="ko-KR"/>
        </w:rPr>
        <w:t>got</w:t>
      </w:r>
      <w:r w:rsidRPr="005C28F7">
        <w:rPr>
          <w:rFonts w:eastAsia="Malgun Gothic"/>
          <w:sz w:val="18"/>
          <w:szCs w:val="20"/>
          <w:lang w:val="en-GB" w:eastAsia="ko-KR"/>
        </w:rPr>
        <w:t xml:space="preserve"> added in the Beacon), </w:t>
      </w:r>
      <w:r>
        <w:rPr>
          <w:rFonts w:eastAsia="Malgun Gothic"/>
          <w:sz w:val="18"/>
          <w:szCs w:val="20"/>
          <w:lang w:val="en-GB" w:eastAsia="ko-KR"/>
        </w:rPr>
        <w:t>the non-AP STA</w:t>
      </w:r>
      <w:r w:rsidRPr="005C28F7">
        <w:rPr>
          <w:rFonts w:eastAsia="Malgun Gothic"/>
          <w:sz w:val="18"/>
          <w:szCs w:val="20"/>
          <w:lang w:val="en-GB" w:eastAsia="ko-KR"/>
        </w:rPr>
        <w:t xml:space="preserve"> may not retrieve the Beacon</w:t>
      </w:r>
      <w:r>
        <w:rPr>
          <w:rFonts w:eastAsia="Malgun Gothic"/>
          <w:sz w:val="18"/>
          <w:szCs w:val="20"/>
          <w:lang w:val="en-GB" w:eastAsia="ko-KR"/>
        </w:rPr>
        <w:t xml:space="preserve"> right away and hence won’t get the </w:t>
      </w:r>
      <w:r w:rsidRPr="005C28F7">
        <w:rPr>
          <w:rFonts w:eastAsia="Malgun Gothic"/>
          <w:sz w:val="18"/>
          <w:szCs w:val="20"/>
          <w:lang w:val="en-GB" w:eastAsia="ko-KR"/>
        </w:rPr>
        <w:t>Reconfig</w:t>
      </w:r>
      <w:r>
        <w:rPr>
          <w:rFonts w:eastAsia="Malgun Gothic"/>
          <w:sz w:val="18"/>
          <w:szCs w:val="20"/>
          <w:lang w:val="en-GB" w:eastAsia="ko-KR"/>
        </w:rPr>
        <w:t>uration</w:t>
      </w:r>
      <w:r w:rsidRPr="005C28F7">
        <w:rPr>
          <w:rFonts w:eastAsia="Malgun Gothic"/>
          <w:sz w:val="18"/>
          <w:szCs w:val="20"/>
          <w:lang w:val="en-GB" w:eastAsia="ko-KR"/>
        </w:rPr>
        <w:t xml:space="preserve"> ML element.</w:t>
      </w:r>
      <w:r w:rsidR="00C96BC2" w:rsidRPr="00FE7C0A">
        <w:rPr>
          <w:rFonts w:eastAsia="Malgun Gothic"/>
          <w:sz w:val="18"/>
          <w:szCs w:val="20"/>
          <w:lang w:val="en-GB" w:eastAsia="ko-KR"/>
        </w:rPr>
        <w:t xml:space="preserve"> </w:t>
      </w:r>
    </w:p>
    <w:p w14:paraId="5D990A0B" w14:textId="26122D59" w:rsidR="00FF4911" w:rsidRDefault="001D0684" w:rsidP="00C75DE1">
      <w:pPr>
        <w:pStyle w:val="ListParagraph"/>
        <w:numPr>
          <w:ilvl w:val="0"/>
          <w:numId w:val="12"/>
        </w:numPr>
        <w:spacing w:before="0" w:after="160" w:line="252" w:lineRule="auto"/>
        <w:contextualSpacing w:val="0"/>
        <w:rPr>
          <w:rFonts w:eastAsia="Malgun Gothic"/>
          <w:sz w:val="18"/>
          <w:szCs w:val="20"/>
          <w:lang w:val="en-GB" w:eastAsia="ko-KR"/>
        </w:rPr>
      </w:pPr>
      <w:r>
        <w:rPr>
          <w:rFonts w:eastAsia="Malgun Gothic"/>
          <w:sz w:val="18"/>
          <w:szCs w:val="20"/>
          <w:lang w:val="en-GB" w:eastAsia="ko-KR"/>
        </w:rPr>
        <w:t xml:space="preserve">If AP removal and AP addition result in </w:t>
      </w:r>
      <w:r w:rsidR="00EA16A3">
        <w:rPr>
          <w:rFonts w:eastAsia="Malgun Gothic"/>
          <w:sz w:val="18"/>
          <w:szCs w:val="20"/>
          <w:lang w:val="en-GB" w:eastAsia="ko-KR"/>
        </w:rPr>
        <w:t xml:space="preserve">only </w:t>
      </w:r>
      <w:r>
        <w:rPr>
          <w:rFonts w:eastAsia="Malgun Gothic"/>
          <w:sz w:val="18"/>
          <w:szCs w:val="20"/>
          <w:lang w:val="en-GB" w:eastAsia="ko-KR"/>
        </w:rPr>
        <w:t xml:space="preserve">CUF update and no BPCC update, then </w:t>
      </w:r>
      <w:r w:rsidR="00C8318C">
        <w:rPr>
          <w:rFonts w:eastAsia="Malgun Gothic"/>
          <w:sz w:val="18"/>
          <w:szCs w:val="20"/>
          <w:lang w:val="en-GB" w:eastAsia="ko-KR"/>
        </w:rPr>
        <w:t xml:space="preserve">non-AP STAs will need to support the logic of processing </w:t>
      </w:r>
      <w:proofErr w:type="spellStart"/>
      <w:r w:rsidR="00C8318C">
        <w:rPr>
          <w:rFonts w:eastAsia="Malgun Gothic"/>
          <w:sz w:val="18"/>
          <w:szCs w:val="20"/>
          <w:lang w:val="en-GB" w:eastAsia="ko-KR"/>
        </w:rPr>
        <w:t>Reconfig</w:t>
      </w:r>
      <w:proofErr w:type="spellEnd"/>
      <w:r w:rsidR="00C8318C">
        <w:rPr>
          <w:rFonts w:eastAsia="Malgun Gothic"/>
          <w:sz w:val="18"/>
          <w:szCs w:val="20"/>
          <w:lang w:val="en-GB" w:eastAsia="ko-KR"/>
        </w:rPr>
        <w:t xml:space="preserve"> ML elements anytime CUF is updated, which </w:t>
      </w:r>
      <w:r w:rsidR="00200E36">
        <w:rPr>
          <w:rFonts w:eastAsia="Malgun Gothic"/>
          <w:sz w:val="18"/>
          <w:szCs w:val="20"/>
          <w:lang w:val="en-GB" w:eastAsia="ko-KR"/>
        </w:rPr>
        <w:t>may</w:t>
      </w:r>
      <w:r w:rsidR="00C8318C">
        <w:rPr>
          <w:rFonts w:eastAsia="Malgun Gothic"/>
          <w:sz w:val="18"/>
          <w:szCs w:val="20"/>
          <w:lang w:val="en-GB" w:eastAsia="ko-KR"/>
        </w:rPr>
        <w:t xml:space="preserve"> be for other critical update events </w:t>
      </w:r>
      <w:r w:rsidR="00200E36">
        <w:rPr>
          <w:rFonts w:eastAsia="Malgun Gothic"/>
          <w:sz w:val="18"/>
          <w:szCs w:val="20"/>
          <w:lang w:val="en-GB" w:eastAsia="ko-KR"/>
        </w:rPr>
        <w:t>on other links</w:t>
      </w:r>
      <w:r w:rsidR="00F42F7C">
        <w:rPr>
          <w:rFonts w:eastAsia="Malgun Gothic"/>
          <w:sz w:val="18"/>
          <w:szCs w:val="20"/>
          <w:lang w:val="en-GB" w:eastAsia="ko-KR"/>
        </w:rPr>
        <w:t xml:space="preserve"> </w:t>
      </w:r>
      <w:r w:rsidR="00D57819">
        <w:rPr>
          <w:rFonts w:eastAsia="Malgun Gothic"/>
          <w:sz w:val="18"/>
          <w:szCs w:val="20"/>
          <w:lang w:val="en-GB" w:eastAsia="ko-KR"/>
        </w:rPr>
        <w:t xml:space="preserve">and not AP removal, hence </w:t>
      </w:r>
      <w:r w:rsidR="00D52057">
        <w:rPr>
          <w:rFonts w:eastAsia="Malgun Gothic"/>
          <w:sz w:val="18"/>
          <w:szCs w:val="20"/>
          <w:lang w:val="en-GB" w:eastAsia="ko-KR"/>
        </w:rPr>
        <w:t xml:space="preserve">it results in </w:t>
      </w:r>
      <w:r w:rsidR="00EA16A3">
        <w:rPr>
          <w:rFonts w:eastAsia="Malgun Gothic"/>
          <w:sz w:val="18"/>
          <w:szCs w:val="20"/>
          <w:lang w:val="en-GB" w:eastAsia="ko-KR"/>
        </w:rPr>
        <w:t>inefficient</w:t>
      </w:r>
      <w:r w:rsidR="00D52057">
        <w:rPr>
          <w:rFonts w:eastAsia="Malgun Gothic"/>
          <w:sz w:val="18"/>
          <w:szCs w:val="20"/>
          <w:lang w:val="en-GB" w:eastAsia="ko-KR"/>
        </w:rPr>
        <w:t xml:space="preserve"> </w:t>
      </w:r>
      <w:proofErr w:type="spellStart"/>
      <w:r w:rsidR="00D52057">
        <w:rPr>
          <w:rFonts w:eastAsia="Malgun Gothic"/>
          <w:sz w:val="18"/>
          <w:szCs w:val="20"/>
          <w:lang w:val="en-GB" w:eastAsia="ko-KR"/>
        </w:rPr>
        <w:t>behavior</w:t>
      </w:r>
      <w:proofErr w:type="spellEnd"/>
      <w:r w:rsidR="00200E36">
        <w:rPr>
          <w:rFonts w:eastAsia="Malgun Gothic"/>
          <w:sz w:val="18"/>
          <w:szCs w:val="20"/>
          <w:lang w:val="en-GB" w:eastAsia="ko-KR"/>
        </w:rPr>
        <w:t xml:space="preserve">. </w:t>
      </w:r>
      <w:r w:rsidR="00177CC3">
        <w:rPr>
          <w:rFonts w:eastAsia="Malgun Gothic"/>
          <w:sz w:val="18"/>
          <w:szCs w:val="20"/>
          <w:lang w:val="en-GB" w:eastAsia="ko-KR"/>
        </w:rPr>
        <w:t xml:space="preserve">Considering AP removal and AP addition as critical update events avoids </w:t>
      </w:r>
      <w:r w:rsidR="00F42F7C">
        <w:rPr>
          <w:rFonts w:eastAsia="Malgun Gothic"/>
          <w:sz w:val="18"/>
          <w:szCs w:val="20"/>
          <w:lang w:val="en-GB" w:eastAsia="ko-KR"/>
        </w:rPr>
        <w:t>such inefficiency.</w:t>
      </w:r>
      <w:r w:rsidR="00177CC3">
        <w:rPr>
          <w:rFonts w:eastAsia="Malgun Gothic"/>
          <w:sz w:val="18"/>
          <w:szCs w:val="20"/>
          <w:lang w:val="en-GB" w:eastAsia="ko-KR"/>
        </w:rPr>
        <w:t xml:space="preserve"> </w:t>
      </w:r>
      <w:r w:rsidR="00C759E7">
        <w:rPr>
          <w:rFonts w:eastAsia="Malgun Gothic"/>
          <w:sz w:val="18"/>
          <w:szCs w:val="20"/>
          <w:lang w:val="en-GB" w:eastAsia="ko-KR"/>
        </w:rPr>
        <w:t xml:space="preserve"> </w:t>
      </w:r>
    </w:p>
    <w:p w14:paraId="79034A78" w14:textId="1E9AD879" w:rsidR="00FE7C0A" w:rsidRPr="00FE7C0A" w:rsidRDefault="00FE7C0A" w:rsidP="00FE7C0A">
      <w:pPr>
        <w:pStyle w:val="ListParagraph"/>
        <w:numPr>
          <w:ilvl w:val="0"/>
          <w:numId w:val="12"/>
        </w:numPr>
        <w:spacing w:before="0" w:after="160" w:line="252" w:lineRule="auto"/>
        <w:contextualSpacing w:val="0"/>
        <w:rPr>
          <w:rFonts w:eastAsia="Malgun Gothic"/>
          <w:sz w:val="18"/>
          <w:szCs w:val="20"/>
          <w:lang w:val="en-GB" w:eastAsia="ko-KR"/>
        </w:rPr>
      </w:pPr>
      <w:r>
        <w:rPr>
          <w:rFonts w:eastAsia="Malgun Gothic"/>
          <w:sz w:val="18"/>
          <w:szCs w:val="20"/>
          <w:lang w:val="en-GB" w:eastAsia="ko-KR"/>
        </w:rPr>
        <w:t xml:space="preserve">Just setting the CUF and not setting BPCC for AP removal and AP addition events requires non-AP MLDs to support separate logic to determine AP removal and AP addition events, as compared to other critical update events, which adds unnecessary complexity on the non-AP </w:t>
      </w:r>
      <w:r w:rsidR="00867A44">
        <w:rPr>
          <w:rFonts w:eastAsia="Malgun Gothic"/>
          <w:sz w:val="18"/>
          <w:szCs w:val="20"/>
          <w:lang w:val="en-GB" w:eastAsia="ko-KR"/>
        </w:rPr>
        <w:t>STA</w:t>
      </w:r>
      <w:r>
        <w:rPr>
          <w:rFonts w:eastAsia="Malgun Gothic"/>
          <w:sz w:val="18"/>
          <w:szCs w:val="20"/>
          <w:lang w:val="en-GB" w:eastAsia="ko-KR"/>
        </w:rPr>
        <w:t xml:space="preserve"> side.</w:t>
      </w:r>
    </w:p>
    <w:p w14:paraId="32DAECBD" w14:textId="426945EB" w:rsidR="00240C37" w:rsidRDefault="006A1CA9" w:rsidP="006A1CA9">
      <w:pPr>
        <w:rPr>
          <w:rFonts w:eastAsia="Malgun Gothic"/>
          <w:sz w:val="18"/>
          <w:szCs w:val="20"/>
          <w:lang w:val="en-GB" w:eastAsia="ko-KR"/>
        </w:rPr>
      </w:pPr>
      <w:r>
        <w:rPr>
          <w:rFonts w:eastAsia="Malgun Gothic"/>
          <w:sz w:val="18"/>
          <w:szCs w:val="20"/>
          <w:lang w:val="en-GB" w:eastAsia="ko-KR"/>
        </w:rPr>
        <w:t>All these issues can be easily addressed by i</w:t>
      </w:r>
      <w:r w:rsidRPr="005C28F7">
        <w:rPr>
          <w:rFonts w:eastAsia="Malgun Gothic"/>
          <w:sz w:val="18"/>
          <w:szCs w:val="20"/>
          <w:lang w:val="en-GB" w:eastAsia="ko-KR"/>
        </w:rPr>
        <w:t xml:space="preserve">ncluding AP </w:t>
      </w:r>
      <w:r w:rsidR="005F5F65">
        <w:rPr>
          <w:rFonts w:eastAsia="Malgun Gothic"/>
          <w:sz w:val="18"/>
          <w:szCs w:val="20"/>
          <w:lang w:val="en-GB" w:eastAsia="ko-KR"/>
        </w:rPr>
        <w:t>r</w:t>
      </w:r>
      <w:r w:rsidRPr="005C28F7">
        <w:rPr>
          <w:rFonts w:eastAsia="Malgun Gothic"/>
          <w:sz w:val="18"/>
          <w:szCs w:val="20"/>
          <w:lang w:val="en-GB" w:eastAsia="ko-KR"/>
        </w:rPr>
        <w:t xml:space="preserve">emoval </w:t>
      </w:r>
      <w:r w:rsidR="005F5F65">
        <w:rPr>
          <w:rFonts w:eastAsia="Malgun Gothic"/>
          <w:sz w:val="18"/>
          <w:szCs w:val="20"/>
          <w:lang w:val="en-GB" w:eastAsia="ko-KR"/>
        </w:rPr>
        <w:t xml:space="preserve">and AP addition </w:t>
      </w:r>
      <w:r>
        <w:rPr>
          <w:rFonts w:eastAsia="Malgun Gothic"/>
          <w:sz w:val="18"/>
          <w:szCs w:val="20"/>
          <w:lang w:val="en-GB" w:eastAsia="ko-KR"/>
        </w:rPr>
        <w:t xml:space="preserve">as </w:t>
      </w:r>
      <w:r w:rsidR="005F5F65">
        <w:rPr>
          <w:rFonts w:eastAsia="Malgun Gothic"/>
          <w:sz w:val="18"/>
          <w:szCs w:val="20"/>
          <w:lang w:val="en-GB" w:eastAsia="ko-KR"/>
        </w:rPr>
        <w:t>c</w:t>
      </w:r>
      <w:r>
        <w:rPr>
          <w:rFonts w:eastAsia="Malgun Gothic"/>
          <w:sz w:val="18"/>
          <w:szCs w:val="20"/>
          <w:lang w:val="en-GB" w:eastAsia="ko-KR"/>
        </w:rPr>
        <w:t>ritical update</w:t>
      </w:r>
      <w:r w:rsidR="003F3CAB">
        <w:rPr>
          <w:rFonts w:eastAsia="Malgun Gothic"/>
          <w:sz w:val="18"/>
          <w:szCs w:val="20"/>
          <w:lang w:val="en-GB" w:eastAsia="ko-KR"/>
        </w:rPr>
        <w:t xml:space="preserve"> events</w:t>
      </w:r>
      <w:r>
        <w:rPr>
          <w:rFonts w:eastAsia="Malgun Gothic"/>
          <w:sz w:val="18"/>
          <w:szCs w:val="20"/>
          <w:lang w:val="en-GB" w:eastAsia="ko-KR"/>
        </w:rPr>
        <w:t xml:space="preserve"> which results in updating</w:t>
      </w:r>
      <w:r w:rsidRPr="005C28F7">
        <w:rPr>
          <w:rFonts w:eastAsia="Malgun Gothic"/>
          <w:sz w:val="18"/>
          <w:szCs w:val="20"/>
          <w:lang w:val="en-GB" w:eastAsia="ko-KR"/>
        </w:rPr>
        <w:t xml:space="preserve"> BPCC</w:t>
      </w:r>
      <w:r>
        <w:rPr>
          <w:rFonts w:eastAsia="Malgun Gothic"/>
          <w:sz w:val="18"/>
          <w:szCs w:val="20"/>
          <w:lang w:val="en-GB" w:eastAsia="ko-KR"/>
        </w:rPr>
        <w:t xml:space="preserve">. Both </w:t>
      </w:r>
      <w:r w:rsidR="001030F6">
        <w:rPr>
          <w:rFonts w:eastAsia="Malgun Gothic"/>
          <w:sz w:val="18"/>
          <w:szCs w:val="20"/>
          <w:lang w:val="en-GB" w:eastAsia="ko-KR"/>
        </w:rPr>
        <w:t>these events c</w:t>
      </w:r>
      <w:r>
        <w:rPr>
          <w:rFonts w:eastAsia="Malgun Gothic"/>
          <w:sz w:val="18"/>
          <w:szCs w:val="20"/>
          <w:lang w:val="en-GB" w:eastAsia="ko-KR"/>
        </w:rPr>
        <w:t>ause updates to BSS parameters and these updates are critical to indicate to the non-AP STAs and hence technically it makes sense to classify these updates as BSS parameters critical updates.</w:t>
      </w:r>
      <w:r w:rsidRPr="005C28F7">
        <w:rPr>
          <w:rFonts w:eastAsia="Malgun Gothic"/>
          <w:sz w:val="18"/>
          <w:szCs w:val="20"/>
          <w:lang w:val="en-GB" w:eastAsia="ko-KR"/>
        </w:rPr>
        <w:t xml:space="preserve"> </w:t>
      </w:r>
      <w:r>
        <w:rPr>
          <w:rFonts w:eastAsia="Malgun Gothic"/>
          <w:sz w:val="18"/>
          <w:szCs w:val="20"/>
          <w:lang w:val="en-GB" w:eastAsia="ko-KR"/>
        </w:rPr>
        <w:t xml:space="preserve">This removes the need for having </w:t>
      </w:r>
      <w:r w:rsidR="00AA2732">
        <w:rPr>
          <w:rFonts w:eastAsia="Malgun Gothic"/>
          <w:sz w:val="18"/>
          <w:szCs w:val="20"/>
          <w:lang w:val="en-GB" w:eastAsia="ko-KR"/>
        </w:rPr>
        <w:t>separate</w:t>
      </w:r>
      <w:r>
        <w:rPr>
          <w:rFonts w:eastAsia="Malgun Gothic"/>
          <w:sz w:val="18"/>
          <w:szCs w:val="20"/>
          <w:lang w:val="en-GB" w:eastAsia="ko-KR"/>
        </w:rPr>
        <w:t xml:space="preserve"> logic </w:t>
      </w:r>
      <w:r w:rsidR="00C96BC2">
        <w:rPr>
          <w:rFonts w:eastAsia="Malgun Gothic"/>
          <w:sz w:val="18"/>
          <w:szCs w:val="20"/>
          <w:lang w:val="en-GB" w:eastAsia="ko-KR"/>
        </w:rPr>
        <w:t xml:space="preserve">just </w:t>
      </w:r>
      <w:r>
        <w:rPr>
          <w:rFonts w:eastAsia="Malgun Gothic"/>
          <w:sz w:val="18"/>
          <w:szCs w:val="20"/>
          <w:lang w:val="en-GB" w:eastAsia="ko-KR"/>
        </w:rPr>
        <w:t xml:space="preserve">for AP </w:t>
      </w:r>
      <w:r w:rsidR="00AA2732">
        <w:rPr>
          <w:rFonts w:eastAsia="Malgun Gothic"/>
          <w:sz w:val="18"/>
          <w:szCs w:val="20"/>
          <w:lang w:val="en-GB" w:eastAsia="ko-KR"/>
        </w:rPr>
        <w:t>r</w:t>
      </w:r>
      <w:r>
        <w:rPr>
          <w:rFonts w:eastAsia="Malgun Gothic"/>
          <w:sz w:val="18"/>
          <w:szCs w:val="20"/>
          <w:lang w:val="en-GB" w:eastAsia="ko-KR"/>
        </w:rPr>
        <w:t xml:space="preserve">emoval and AP </w:t>
      </w:r>
      <w:r w:rsidR="00AA2732">
        <w:rPr>
          <w:rFonts w:eastAsia="Malgun Gothic"/>
          <w:sz w:val="18"/>
          <w:szCs w:val="20"/>
          <w:lang w:val="en-GB" w:eastAsia="ko-KR"/>
        </w:rPr>
        <w:t>a</w:t>
      </w:r>
      <w:r>
        <w:rPr>
          <w:rFonts w:eastAsia="Malgun Gothic"/>
          <w:sz w:val="18"/>
          <w:szCs w:val="20"/>
          <w:lang w:val="en-GB" w:eastAsia="ko-KR"/>
        </w:rPr>
        <w:t xml:space="preserve">ddition events at the AP MLD and non-AP MLD </w:t>
      </w:r>
      <w:r w:rsidR="00EC1A03">
        <w:rPr>
          <w:rFonts w:eastAsia="Malgun Gothic"/>
          <w:sz w:val="18"/>
          <w:szCs w:val="20"/>
          <w:lang w:val="en-GB" w:eastAsia="ko-KR"/>
        </w:rPr>
        <w:t>as compared to</w:t>
      </w:r>
      <w:r>
        <w:rPr>
          <w:rFonts w:eastAsia="Malgun Gothic"/>
          <w:sz w:val="18"/>
          <w:szCs w:val="20"/>
          <w:lang w:val="en-GB" w:eastAsia="ko-KR"/>
        </w:rPr>
        <w:t xml:space="preserve"> other critical update events, simplifying spec text</w:t>
      </w:r>
      <w:r w:rsidR="00EC1A03">
        <w:rPr>
          <w:rFonts w:eastAsia="Malgun Gothic"/>
          <w:sz w:val="18"/>
          <w:szCs w:val="20"/>
          <w:lang w:val="en-GB" w:eastAsia="ko-KR"/>
        </w:rPr>
        <w:t>/</w:t>
      </w:r>
      <w:proofErr w:type="spellStart"/>
      <w:r>
        <w:rPr>
          <w:rFonts w:eastAsia="Malgun Gothic"/>
          <w:sz w:val="18"/>
          <w:szCs w:val="20"/>
          <w:lang w:val="en-GB" w:eastAsia="ko-KR"/>
        </w:rPr>
        <w:t>behavior</w:t>
      </w:r>
      <w:proofErr w:type="spellEnd"/>
      <w:r>
        <w:rPr>
          <w:rFonts w:eastAsia="Malgun Gothic"/>
          <w:sz w:val="18"/>
          <w:szCs w:val="20"/>
          <w:lang w:val="en-GB" w:eastAsia="ko-KR"/>
        </w:rPr>
        <w:t xml:space="preserve"> both for AP and non-AP sides. </w:t>
      </w:r>
    </w:p>
    <w:p w14:paraId="386E8028" w14:textId="6A607EC0" w:rsidR="00240C37" w:rsidRDefault="00B82C32" w:rsidP="006A1CA9">
      <w:pPr>
        <w:rPr>
          <w:rFonts w:eastAsia="Malgun Gothic"/>
          <w:sz w:val="18"/>
          <w:szCs w:val="20"/>
          <w:lang w:val="en-GB" w:eastAsia="ko-KR"/>
        </w:rPr>
      </w:pPr>
      <w:r>
        <w:rPr>
          <w:rFonts w:eastAsia="Malgun Gothic"/>
          <w:sz w:val="18"/>
          <w:szCs w:val="20"/>
          <w:lang w:val="en-GB" w:eastAsia="ko-KR"/>
        </w:rPr>
        <w:t>O</w:t>
      </w:r>
      <w:r w:rsidR="005F6BD7">
        <w:rPr>
          <w:rFonts w:eastAsia="Malgun Gothic"/>
          <w:sz w:val="18"/>
          <w:szCs w:val="20"/>
          <w:lang w:val="en-GB" w:eastAsia="ko-KR"/>
        </w:rPr>
        <w:t xml:space="preserve">ne concern </w:t>
      </w:r>
      <w:r w:rsidR="00E0614F">
        <w:rPr>
          <w:rFonts w:eastAsia="Malgun Gothic"/>
          <w:sz w:val="18"/>
          <w:szCs w:val="20"/>
          <w:lang w:val="en-GB" w:eastAsia="ko-KR"/>
        </w:rPr>
        <w:t xml:space="preserve">indicated </w:t>
      </w:r>
      <w:r w:rsidR="005F6BD7">
        <w:rPr>
          <w:rFonts w:eastAsia="Malgun Gothic"/>
          <w:sz w:val="18"/>
          <w:szCs w:val="20"/>
          <w:lang w:val="en-GB" w:eastAsia="ko-KR"/>
        </w:rPr>
        <w:t xml:space="preserve">was that it </w:t>
      </w:r>
      <w:r w:rsidR="00FD00CD">
        <w:rPr>
          <w:rFonts w:eastAsia="Malgun Gothic"/>
          <w:sz w:val="18"/>
          <w:szCs w:val="20"/>
          <w:lang w:val="en-GB" w:eastAsia="ko-KR"/>
        </w:rPr>
        <w:t>may</w:t>
      </w:r>
      <w:r w:rsidR="005F6BD7">
        <w:rPr>
          <w:rFonts w:eastAsia="Malgun Gothic"/>
          <w:sz w:val="18"/>
          <w:szCs w:val="20"/>
          <w:lang w:val="en-GB" w:eastAsia="ko-KR"/>
        </w:rPr>
        <w:t xml:space="preserve"> not</w:t>
      </w:r>
      <w:r w:rsidR="00FD00CD">
        <w:rPr>
          <w:rFonts w:eastAsia="Malgun Gothic"/>
          <w:sz w:val="18"/>
          <w:szCs w:val="20"/>
          <w:lang w:val="en-GB" w:eastAsia="ko-KR"/>
        </w:rPr>
        <w:t xml:space="preserve"> be</w:t>
      </w:r>
      <w:r w:rsidR="005F6BD7">
        <w:rPr>
          <w:rFonts w:eastAsia="Malgun Gothic"/>
          <w:sz w:val="18"/>
          <w:szCs w:val="20"/>
          <w:lang w:val="en-GB" w:eastAsia="ko-KR"/>
        </w:rPr>
        <w:t xml:space="preserve"> desirable to update Check Beacon field </w:t>
      </w:r>
      <w:r w:rsidR="008E4D84">
        <w:rPr>
          <w:rFonts w:eastAsia="Malgun Gothic"/>
          <w:sz w:val="18"/>
          <w:szCs w:val="20"/>
          <w:lang w:val="en-GB" w:eastAsia="ko-KR"/>
        </w:rPr>
        <w:t>in the</w:t>
      </w:r>
      <w:r w:rsidR="00C00EC5">
        <w:rPr>
          <w:rFonts w:eastAsia="Malgun Gothic"/>
          <w:sz w:val="18"/>
          <w:szCs w:val="20"/>
          <w:lang w:val="en-GB" w:eastAsia="ko-KR"/>
        </w:rPr>
        <w:t xml:space="preserve"> TIM broadcast</w:t>
      </w:r>
      <w:r w:rsidR="00C7257B">
        <w:rPr>
          <w:rFonts w:eastAsia="Malgun Gothic"/>
          <w:sz w:val="18"/>
          <w:szCs w:val="20"/>
          <w:lang w:val="en-GB" w:eastAsia="ko-KR"/>
        </w:rPr>
        <w:t xml:space="preserve"> </w:t>
      </w:r>
      <w:r w:rsidR="00E0614F">
        <w:rPr>
          <w:rFonts w:eastAsia="Malgun Gothic"/>
          <w:sz w:val="18"/>
          <w:szCs w:val="20"/>
          <w:lang w:val="en-GB" w:eastAsia="ko-KR"/>
        </w:rPr>
        <w:t xml:space="preserve">frame </w:t>
      </w:r>
      <w:r w:rsidR="00993986">
        <w:rPr>
          <w:rFonts w:eastAsia="Malgun Gothic"/>
          <w:sz w:val="18"/>
          <w:szCs w:val="20"/>
          <w:lang w:val="en-GB" w:eastAsia="ko-KR"/>
        </w:rPr>
        <w:t xml:space="preserve">(clause 11.2.3.15) </w:t>
      </w:r>
      <w:proofErr w:type="gramStart"/>
      <w:r w:rsidR="00C00EC5">
        <w:rPr>
          <w:rFonts w:eastAsia="Malgun Gothic"/>
          <w:sz w:val="18"/>
          <w:szCs w:val="20"/>
          <w:lang w:val="en-GB" w:eastAsia="ko-KR"/>
        </w:rPr>
        <w:t>as a result of</w:t>
      </w:r>
      <w:proofErr w:type="gramEnd"/>
      <w:r w:rsidR="00C00EC5">
        <w:rPr>
          <w:rFonts w:eastAsia="Malgun Gothic"/>
          <w:sz w:val="18"/>
          <w:szCs w:val="20"/>
          <w:lang w:val="en-GB" w:eastAsia="ko-KR"/>
        </w:rPr>
        <w:t xml:space="preserve"> AP removal and AP addition</w:t>
      </w:r>
      <w:r w:rsidR="00FD00CD">
        <w:rPr>
          <w:rFonts w:eastAsia="Malgun Gothic"/>
          <w:sz w:val="18"/>
          <w:szCs w:val="20"/>
          <w:lang w:val="en-GB" w:eastAsia="ko-KR"/>
        </w:rPr>
        <w:t>, because TIM broadcast</w:t>
      </w:r>
      <w:r w:rsidR="00415295">
        <w:rPr>
          <w:rFonts w:eastAsia="Malgun Gothic"/>
          <w:sz w:val="18"/>
          <w:szCs w:val="20"/>
          <w:lang w:val="en-GB" w:eastAsia="ko-KR"/>
        </w:rPr>
        <w:t xml:space="preserve"> frame</w:t>
      </w:r>
      <w:r w:rsidR="00FD00CD">
        <w:rPr>
          <w:rFonts w:eastAsia="Malgun Gothic"/>
          <w:sz w:val="18"/>
          <w:szCs w:val="20"/>
          <w:lang w:val="en-GB" w:eastAsia="ko-KR"/>
        </w:rPr>
        <w:t xml:space="preserve"> is received by </w:t>
      </w:r>
      <w:r w:rsidR="00415295">
        <w:rPr>
          <w:rFonts w:eastAsia="Malgun Gothic"/>
          <w:sz w:val="18"/>
          <w:szCs w:val="20"/>
          <w:lang w:val="en-GB" w:eastAsia="ko-KR"/>
        </w:rPr>
        <w:t>non-EHT STAs as well</w:t>
      </w:r>
      <w:r w:rsidR="00291AAB">
        <w:rPr>
          <w:rFonts w:eastAsia="Malgun Gothic"/>
          <w:sz w:val="18"/>
          <w:szCs w:val="20"/>
          <w:lang w:val="en-GB" w:eastAsia="ko-KR"/>
        </w:rPr>
        <w:t xml:space="preserve"> and there is a proposal to remove TIM broadcast for non-AP MLDs</w:t>
      </w:r>
      <w:r w:rsidR="00415295">
        <w:rPr>
          <w:rFonts w:eastAsia="Malgun Gothic"/>
          <w:sz w:val="18"/>
          <w:szCs w:val="20"/>
          <w:lang w:val="en-GB" w:eastAsia="ko-KR"/>
        </w:rPr>
        <w:t xml:space="preserve">. </w:t>
      </w:r>
      <w:r w:rsidR="00C00EC5">
        <w:rPr>
          <w:rFonts w:eastAsia="Malgun Gothic"/>
          <w:sz w:val="18"/>
          <w:szCs w:val="20"/>
          <w:lang w:val="en-GB" w:eastAsia="ko-KR"/>
        </w:rPr>
        <w:t xml:space="preserve">Hence, the proposal here is to </w:t>
      </w:r>
      <w:r w:rsidR="00FC4DDB">
        <w:rPr>
          <w:rFonts w:eastAsia="Malgun Gothic"/>
          <w:sz w:val="18"/>
          <w:szCs w:val="20"/>
          <w:lang w:val="en-GB" w:eastAsia="ko-KR"/>
        </w:rPr>
        <w:t xml:space="preserve">list </w:t>
      </w:r>
      <w:r w:rsidR="00551E1E" w:rsidRPr="005C28F7">
        <w:rPr>
          <w:rFonts w:eastAsia="Malgun Gothic"/>
          <w:sz w:val="18"/>
          <w:szCs w:val="20"/>
          <w:lang w:val="en-GB" w:eastAsia="ko-KR"/>
        </w:rPr>
        <w:t xml:space="preserve">AP </w:t>
      </w:r>
      <w:r w:rsidR="00551E1E">
        <w:rPr>
          <w:rFonts w:eastAsia="Malgun Gothic"/>
          <w:sz w:val="18"/>
          <w:szCs w:val="20"/>
          <w:lang w:val="en-GB" w:eastAsia="ko-KR"/>
        </w:rPr>
        <w:t>r</w:t>
      </w:r>
      <w:r w:rsidR="00551E1E" w:rsidRPr="005C28F7">
        <w:rPr>
          <w:rFonts w:eastAsia="Malgun Gothic"/>
          <w:sz w:val="18"/>
          <w:szCs w:val="20"/>
          <w:lang w:val="en-GB" w:eastAsia="ko-KR"/>
        </w:rPr>
        <w:t xml:space="preserve">emoval </w:t>
      </w:r>
      <w:r w:rsidR="00551E1E">
        <w:rPr>
          <w:rFonts w:eastAsia="Malgun Gothic"/>
          <w:sz w:val="18"/>
          <w:szCs w:val="20"/>
          <w:lang w:val="en-GB" w:eastAsia="ko-KR"/>
        </w:rPr>
        <w:t>and AP addition</w:t>
      </w:r>
      <w:r w:rsidR="00FC4DDB">
        <w:rPr>
          <w:rFonts w:eastAsia="Malgun Gothic"/>
          <w:sz w:val="18"/>
          <w:szCs w:val="20"/>
          <w:lang w:val="en-GB" w:eastAsia="ko-KR"/>
        </w:rPr>
        <w:t xml:space="preserve"> as </w:t>
      </w:r>
      <w:r w:rsidR="003670A9">
        <w:rPr>
          <w:rFonts w:eastAsia="Malgun Gothic"/>
          <w:sz w:val="18"/>
          <w:szCs w:val="20"/>
          <w:lang w:val="en-GB" w:eastAsia="ko-KR"/>
        </w:rPr>
        <w:t>ML</w:t>
      </w:r>
      <w:r w:rsidR="00FC4DDB">
        <w:rPr>
          <w:rFonts w:eastAsia="Malgun Gothic"/>
          <w:sz w:val="18"/>
          <w:szCs w:val="20"/>
          <w:lang w:val="en-GB" w:eastAsia="ko-KR"/>
        </w:rPr>
        <w:t xml:space="preserve"> critical update events under clause 35.3.10, </w:t>
      </w:r>
      <w:r w:rsidR="00551E1E">
        <w:rPr>
          <w:rFonts w:eastAsia="Malgun Gothic"/>
          <w:sz w:val="18"/>
          <w:szCs w:val="20"/>
          <w:lang w:val="en-GB" w:eastAsia="ko-KR"/>
        </w:rPr>
        <w:t xml:space="preserve">to avoid any </w:t>
      </w:r>
      <w:r w:rsidR="00C7257B">
        <w:rPr>
          <w:rFonts w:eastAsia="Malgun Gothic"/>
          <w:sz w:val="18"/>
          <w:szCs w:val="20"/>
          <w:lang w:val="en-GB" w:eastAsia="ko-KR"/>
        </w:rPr>
        <w:t>updates</w:t>
      </w:r>
      <w:r w:rsidR="00551E1E">
        <w:rPr>
          <w:rFonts w:eastAsia="Malgun Gothic"/>
          <w:sz w:val="18"/>
          <w:szCs w:val="20"/>
          <w:lang w:val="en-GB" w:eastAsia="ko-KR"/>
        </w:rPr>
        <w:t xml:space="preserve"> to TIM </w:t>
      </w:r>
      <w:r w:rsidR="00E0614F">
        <w:rPr>
          <w:rFonts w:eastAsia="Malgun Gothic"/>
          <w:sz w:val="18"/>
          <w:szCs w:val="20"/>
          <w:lang w:val="en-GB" w:eastAsia="ko-KR"/>
        </w:rPr>
        <w:t>broadcast</w:t>
      </w:r>
      <w:r w:rsidR="00551E1E">
        <w:rPr>
          <w:rFonts w:eastAsia="Malgun Gothic"/>
          <w:sz w:val="18"/>
          <w:szCs w:val="20"/>
          <w:lang w:val="en-GB" w:eastAsia="ko-KR"/>
        </w:rPr>
        <w:t>.</w:t>
      </w:r>
      <w:r w:rsidR="00586D05">
        <w:rPr>
          <w:rFonts w:eastAsia="Malgun Gothic"/>
          <w:sz w:val="18"/>
          <w:szCs w:val="20"/>
          <w:lang w:val="en-GB" w:eastAsia="ko-KR"/>
        </w:rPr>
        <w:t xml:space="preserve"> This </w:t>
      </w:r>
      <w:r w:rsidR="00993986">
        <w:rPr>
          <w:rFonts w:eastAsia="Malgun Gothic"/>
          <w:sz w:val="18"/>
          <w:szCs w:val="20"/>
          <w:lang w:val="en-GB" w:eastAsia="ko-KR"/>
        </w:rPr>
        <w:t xml:space="preserve">also </w:t>
      </w:r>
      <w:r w:rsidR="00586D05">
        <w:rPr>
          <w:rFonts w:eastAsia="Malgun Gothic"/>
          <w:sz w:val="18"/>
          <w:szCs w:val="20"/>
          <w:lang w:val="en-GB" w:eastAsia="ko-KR"/>
        </w:rPr>
        <w:t xml:space="preserve">provides flexibility to add any ML specific </w:t>
      </w:r>
      <w:r w:rsidR="00E0614F">
        <w:rPr>
          <w:rFonts w:eastAsia="Malgun Gothic"/>
          <w:sz w:val="18"/>
          <w:szCs w:val="20"/>
          <w:lang w:val="en-GB" w:eastAsia="ko-KR"/>
        </w:rPr>
        <w:t xml:space="preserve">critical update </w:t>
      </w:r>
      <w:r w:rsidR="00586D05">
        <w:rPr>
          <w:rFonts w:eastAsia="Malgun Gothic"/>
          <w:sz w:val="18"/>
          <w:szCs w:val="20"/>
          <w:lang w:val="en-GB" w:eastAsia="ko-KR"/>
        </w:rPr>
        <w:t xml:space="preserve">events in future under 35.3.10, instead of under </w:t>
      </w:r>
      <w:r w:rsidR="00993986">
        <w:rPr>
          <w:rFonts w:eastAsia="Malgun Gothic"/>
          <w:sz w:val="18"/>
          <w:szCs w:val="20"/>
          <w:lang w:val="en-GB" w:eastAsia="ko-KR"/>
        </w:rPr>
        <w:t>11.2.3.15 (TIM broadcast).</w:t>
      </w:r>
      <w:r w:rsidR="003E6508">
        <w:rPr>
          <w:rFonts w:eastAsia="Malgun Gothic"/>
          <w:sz w:val="18"/>
          <w:szCs w:val="20"/>
          <w:lang w:val="en-GB" w:eastAsia="ko-KR"/>
        </w:rPr>
        <w:t xml:space="preserve"> If group decides to </w:t>
      </w:r>
      <w:proofErr w:type="gramStart"/>
      <w:r w:rsidR="003E6508">
        <w:rPr>
          <w:rFonts w:eastAsia="Malgun Gothic"/>
          <w:sz w:val="18"/>
          <w:szCs w:val="20"/>
          <w:lang w:val="en-GB" w:eastAsia="ko-KR"/>
        </w:rPr>
        <w:t>still keep</w:t>
      </w:r>
      <w:proofErr w:type="gramEnd"/>
      <w:r w:rsidR="003E6508">
        <w:rPr>
          <w:rFonts w:eastAsia="Malgun Gothic"/>
          <w:sz w:val="18"/>
          <w:szCs w:val="20"/>
          <w:lang w:val="en-GB" w:eastAsia="ko-KR"/>
        </w:rPr>
        <w:t xml:space="preserve"> TIM broadcast for non-AP MLDs, then clause 11.2.3.15 can also refer to these additional </w:t>
      </w:r>
      <w:r w:rsidR="00B652EF">
        <w:rPr>
          <w:rFonts w:eastAsia="Malgun Gothic"/>
          <w:sz w:val="18"/>
          <w:szCs w:val="20"/>
          <w:lang w:val="en-GB" w:eastAsia="ko-KR"/>
        </w:rPr>
        <w:t xml:space="preserve">ML critical update </w:t>
      </w:r>
      <w:r w:rsidR="003E6508">
        <w:rPr>
          <w:rFonts w:eastAsia="Malgun Gothic"/>
          <w:sz w:val="18"/>
          <w:szCs w:val="20"/>
          <w:lang w:val="en-GB" w:eastAsia="ko-KR"/>
        </w:rPr>
        <w:t>eve</w:t>
      </w:r>
      <w:r w:rsidR="00A254E8">
        <w:rPr>
          <w:rFonts w:eastAsia="Malgun Gothic"/>
          <w:sz w:val="18"/>
          <w:szCs w:val="20"/>
          <w:lang w:val="en-GB" w:eastAsia="ko-KR"/>
        </w:rPr>
        <w:t>nts</w:t>
      </w:r>
      <w:r w:rsidR="007C1A52">
        <w:rPr>
          <w:rFonts w:eastAsia="Malgun Gothic"/>
          <w:sz w:val="18"/>
          <w:szCs w:val="20"/>
          <w:lang w:val="en-GB" w:eastAsia="ko-KR"/>
        </w:rPr>
        <w:t xml:space="preserve"> captured</w:t>
      </w:r>
      <w:r w:rsidR="00A254E8">
        <w:rPr>
          <w:rFonts w:eastAsia="Malgun Gothic"/>
          <w:sz w:val="18"/>
          <w:szCs w:val="20"/>
          <w:lang w:val="en-GB" w:eastAsia="ko-KR"/>
        </w:rPr>
        <w:t xml:space="preserve"> </w:t>
      </w:r>
      <w:r w:rsidR="00420703">
        <w:rPr>
          <w:rFonts w:eastAsia="Malgun Gothic"/>
          <w:sz w:val="18"/>
          <w:szCs w:val="20"/>
          <w:lang w:val="en-GB" w:eastAsia="ko-KR"/>
        </w:rPr>
        <w:t>in</w:t>
      </w:r>
      <w:r w:rsidR="00A254E8">
        <w:rPr>
          <w:rFonts w:eastAsia="Malgun Gothic"/>
          <w:sz w:val="18"/>
          <w:szCs w:val="20"/>
          <w:lang w:val="en-GB" w:eastAsia="ko-KR"/>
        </w:rPr>
        <w:t xml:space="preserve"> clause 35.3.10.2. </w:t>
      </w:r>
    </w:p>
    <w:p w14:paraId="39A6AC49" w14:textId="2A886447" w:rsidR="006A1CA9" w:rsidRPr="006626FC" w:rsidRDefault="006A1CA9" w:rsidP="006A1CA9">
      <w:pPr>
        <w:rPr>
          <w:ins w:id="232" w:author="Binita Gupta" w:date="2022-11-08T22:47:00Z"/>
          <w:rFonts w:eastAsia="Malgun Gothic"/>
          <w:sz w:val="18"/>
          <w:szCs w:val="20"/>
          <w:lang w:val="en-GB" w:eastAsia="ko-KR"/>
        </w:rPr>
      </w:pPr>
    </w:p>
    <w:p w14:paraId="072D2C3F" w14:textId="7071F584" w:rsidR="004F02CC" w:rsidRDefault="00035591" w:rsidP="006A1CA9">
      <w:pPr>
        <w:rPr>
          <w:rFonts w:ascii="TimesNewRomanPSMT" w:eastAsia="TimesNewRomanPSMT" w:hAnsi="TimesNewRomanPSMT"/>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rename the </w:t>
      </w:r>
      <w:r w:rsidR="002B718E">
        <w:rPr>
          <w:b/>
          <w:i/>
          <w:iCs/>
          <w:sz w:val="22"/>
          <w:szCs w:val="22"/>
          <w:highlight w:val="yellow"/>
        </w:rPr>
        <w:t xml:space="preserve">title for the following </w:t>
      </w:r>
      <w:r>
        <w:rPr>
          <w:b/>
          <w:i/>
          <w:iCs/>
          <w:sz w:val="22"/>
          <w:szCs w:val="22"/>
          <w:highlight w:val="yellow"/>
        </w:rPr>
        <w:t xml:space="preserve">clause </w:t>
      </w:r>
      <w:r w:rsidRPr="002B6E01">
        <w:rPr>
          <w:b/>
          <w:i/>
          <w:iCs/>
          <w:sz w:val="22"/>
          <w:szCs w:val="22"/>
          <w:highlight w:val="yellow"/>
        </w:rPr>
        <w:t>as shown below:</w:t>
      </w:r>
    </w:p>
    <w:p w14:paraId="6F8D6897" w14:textId="128C56C9" w:rsidR="006A1CA9" w:rsidRDefault="006A1CA9" w:rsidP="006A1CA9">
      <w:pPr>
        <w:rPr>
          <w:rFonts w:ascii="Arial-BoldMT" w:hAnsi="Arial-BoldMT"/>
          <w:b/>
          <w:bCs/>
          <w:color w:val="000000"/>
          <w:szCs w:val="20"/>
        </w:rPr>
      </w:pPr>
      <w:r w:rsidRPr="00A61CFA">
        <w:rPr>
          <w:rFonts w:ascii="Arial-BoldMT" w:hAnsi="Arial-BoldMT"/>
          <w:b/>
          <w:bCs/>
          <w:color w:val="000000"/>
          <w:szCs w:val="20"/>
        </w:rPr>
        <w:t xml:space="preserve">35.3.10 BSS parameter critical update </w:t>
      </w:r>
      <w:ins w:id="233" w:author="Binita Gupta" w:date="2022-12-05T20:14:00Z">
        <w:r w:rsidR="00730F31">
          <w:rPr>
            <w:rFonts w:ascii="Arial-BoldMT" w:hAnsi="Arial-BoldMT"/>
            <w:b/>
            <w:bCs/>
            <w:color w:val="000000"/>
            <w:szCs w:val="20"/>
          </w:rPr>
          <w:t>(#11433)</w:t>
        </w:r>
      </w:ins>
      <w:del w:id="234" w:author="Binita Gupta" w:date="2022-12-05T19:40:00Z">
        <w:r w:rsidRPr="00A61CFA" w:rsidDel="00035591">
          <w:rPr>
            <w:rFonts w:ascii="Arial-BoldMT" w:hAnsi="Arial-BoldMT"/>
            <w:b/>
            <w:bCs/>
            <w:color w:val="000000"/>
            <w:szCs w:val="20"/>
          </w:rPr>
          <w:delText>procedure</w:delText>
        </w:r>
      </w:del>
      <w:r w:rsidR="00373B0F">
        <w:rPr>
          <w:rFonts w:ascii="Arial-BoldMT" w:hAnsi="Arial-BoldMT"/>
          <w:b/>
          <w:bCs/>
          <w:color w:val="000000"/>
          <w:szCs w:val="20"/>
        </w:rPr>
        <w:t xml:space="preserve"> </w:t>
      </w:r>
    </w:p>
    <w:p w14:paraId="105FB26A" w14:textId="22D3444E" w:rsidR="00A25C1D" w:rsidRDefault="00A25C1D" w:rsidP="006A1CA9">
      <w:pPr>
        <w:rPr>
          <w:rFonts w:ascii="Arial-BoldMT" w:hAnsi="Arial-BoldMT"/>
          <w:b/>
          <w:bCs/>
          <w:color w:val="000000"/>
          <w:szCs w:val="20"/>
        </w:rPr>
      </w:pPr>
    </w:p>
    <w:p w14:paraId="1DF03B68" w14:textId="030DD5CC" w:rsidR="00A01A34" w:rsidRDefault="00A01A34" w:rsidP="006A1CA9">
      <w:pPr>
        <w:rPr>
          <w:ins w:id="235" w:author="Binita Gupta" w:date="2022-12-05T19:41:00Z"/>
          <w:rFonts w:ascii="Arial-BoldMT" w:hAnsi="Arial-BoldMT"/>
          <w:b/>
          <w:bCs/>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 xml:space="preserve">add following new subclause and move all the text from clause </w:t>
      </w:r>
      <w:r w:rsidR="00B15364">
        <w:rPr>
          <w:b/>
          <w:i/>
          <w:iCs/>
          <w:sz w:val="22"/>
          <w:szCs w:val="22"/>
          <w:highlight w:val="yellow"/>
        </w:rPr>
        <w:t>35.3.10 under this new subclause</w:t>
      </w:r>
      <w:r w:rsidRPr="002B6E01">
        <w:rPr>
          <w:b/>
          <w:i/>
          <w:iCs/>
          <w:sz w:val="22"/>
          <w:szCs w:val="22"/>
          <w:highlight w:val="yellow"/>
        </w:rPr>
        <w:t>:</w:t>
      </w:r>
    </w:p>
    <w:p w14:paraId="076D3786" w14:textId="78F1E851" w:rsidR="003F0BC5" w:rsidRDefault="00035591" w:rsidP="006A1CA9">
      <w:pPr>
        <w:rPr>
          <w:rFonts w:ascii="Arial-BoldMT" w:hAnsi="Arial-BoldMT"/>
          <w:b/>
          <w:bCs/>
          <w:color w:val="000000"/>
          <w:szCs w:val="20"/>
        </w:rPr>
      </w:pPr>
      <w:ins w:id="236" w:author="Binita Gupta" w:date="2022-12-05T19:40:00Z">
        <w:r w:rsidRPr="003F0BC5">
          <w:rPr>
            <w:rFonts w:ascii="Arial-BoldMT" w:hAnsi="Arial-BoldMT"/>
            <w:b/>
            <w:bCs/>
            <w:color w:val="000000"/>
            <w:szCs w:val="20"/>
          </w:rPr>
          <w:t>35.3.</w:t>
        </w:r>
        <w:r>
          <w:rPr>
            <w:rFonts w:ascii="Arial-BoldMT" w:hAnsi="Arial-BoldMT"/>
            <w:b/>
            <w:bCs/>
            <w:color w:val="000000"/>
            <w:szCs w:val="20"/>
          </w:rPr>
          <w:t>10.</w:t>
        </w:r>
      </w:ins>
      <w:ins w:id="237" w:author="Binita Gupta" w:date="2022-12-06T08:45:00Z">
        <w:r w:rsidR="007C1A52">
          <w:rPr>
            <w:rFonts w:ascii="Arial-BoldMT" w:hAnsi="Arial-BoldMT"/>
            <w:b/>
            <w:bCs/>
            <w:color w:val="000000"/>
            <w:szCs w:val="20"/>
          </w:rPr>
          <w:t>1</w:t>
        </w:r>
      </w:ins>
      <w:ins w:id="238" w:author="Binita Gupta" w:date="2022-12-05T19:40:00Z">
        <w:r w:rsidRPr="003F0BC5">
          <w:rPr>
            <w:rFonts w:ascii="Arial-BoldMT" w:hAnsi="Arial-BoldMT"/>
            <w:b/>
            <w:bCs/>
            <w:color w:val="000000"/>
            <w:szCs w:val="20"/>
          </w:rPr>
          <w:t xml:space="preserve"> </w:t>
        </w:r>
        <w:r w:rsidRPr="00A61CFA">
          <w:rPr>
            <w:rFonts w:ascii="Arial-BoldMT" w:hAnsi="Arial-BoldMT"/>
            <w:b/>
            <w:bCs/>
            <w:color w:val="000000"/>
            <w:szCs w:val="20"/>
          </w:rPr>
          <w:t>BSS parameter critical update</w:t>
        </w:r>
        <w:r>
          <w:rPr>
            <w:rFonts w:ascii="Arial-BoldMT" w:hAnsi="Arial-BoldMT"/>
            <w:b/>
            <w:bCs/>
            <w:color w:val="000000"/>
            <w:szCs w:val="20"/>
          </w:rPr>
          <w:t xml:space="preserve"> procedure</w:t>
        </w:r>
      </w:ins>
      <w:ins w:id="239" w:author="Binita Gupta" w:date="2022-12-05T20:14:00Z">
        <w:r w:rsidR="00730F31">
          <w:rPr>
            <w:rFonts w:ascii="Arial-BoldMT" w:hAnsi="Arial-BoldMT"/>
            <w:b/>
            <w:bCs/>
            <w:color w:val="000000"/>
            <w:szCs w:val="20"/>
          </w:rPr>
          <w:t xml:space="preserve"> (#11433) </w:t>
        </w:r>
      </w:ins>
    </w:p>
    <w:p w14:paraId="4CA5A641" w14:textId="24222819" w:rsidR="009F2155" w:rsidRDefault="009F2155" w:rsidP="006A1CA9">
      <w:pPr>
        <w:rPr>
          <w:rFonts w:ascii="Arial-BoldMT" w:hAnsi="Arial-BoldMT"/>
          <w:b/>
          <w:bCs/>
          <w:color w:val="000000"/>
          <w:szCs w:val="20"/>
        </w:rPr>
      </w:pPr>
    </w:p>
    <w:p w14:paraId="244267C6" w14:textId="7AA87318" w:rsidR="001B09D6" w:rsidRDefault="001B09D6" w:rsidP="006A1CA9">
      <w:pPr>
        <w:rPr>
          <w:rFonts w:ascii="Arial-BoldMT" w:hAnsi="Arial-BoldMT"/>
          <w:b/>
          <w:bCs/>
          <w:color w:val="000000"/>
          <w:szCs w:val="20"/>
        </w:rPr>
      </w:pPr>
      <w:proofErr w:type="spellStart"/>
      <w:r w:rsidRPr="001B09D6">
        <w:rPr>
          <w:b/>
          <w:i/>
          <w:iCs/>
          <w:sz w:val="22"/>
          <w:szCs w:val="22"/>
          <w:highlight w:val="yellow"/>
        </w:rPr>
        <w:t>TGbe</w:t>
      </w:r>
      <w:proofErr w:type="spellEnd"/>
      <w:r w:rsidRPr="001B09D6">
        <w:rPr>
          <w:b/>
          <w:i/>
          <w:iCs/>
          <w:sz w:val="22"/>
          <w:szCs w:val="22"/>
          <w:highlight w:val="yellow"/>
        </w:rPr>
        <w:t xml:space="preserve"> editor: Please modify following paragraph </w:t>
      </w:r>
      <w:r w:rsidR="00394E64">
        <w:rPr>
          <w:b/>
          <w:i/>
          <w:iCs/>
          <w:sz w:val="22"/>
          <w:szCs w:val="22"/>
          <w:highlight w:val="yellow"/>
        </w:rPr>
        <w:t>in this clause</w:t>
      </w:r>
      <w:r w:rsidR="00394E64" w:rsidRPr="001B09D6">
        <w:rPr>
          <w:b/>
          <w:i/>
          <w:iCs/>
          <w:sz w:val="22"/>
          <w:szCs w:val="22"/>
          <w:highlight w:val="yellow"/>
        </w:rPr>
        <w:t xml:space="preserve"> </w:t>
      </w:r>
      <w:r w:rsidRPr="001B09D6">
        <w:rPr>
          <w:b/>
          <w:i/>
          <w:iCs/>
          <w:sz w:val="22"/>
          <w:szCs w:val="22"/>
          <w:highlight w:val="yellow"/>
        </w:rPr>
        <w:t>as shown below:</w:t>
      </w:r>
    </w:p>
    <w:p w14:paraId="226D07C2" w14:textId="17E2C768" w:rsidR="000F23AF" w:rsidRPr="000F23AF" w:rsidRDefault="001B09D6" w:rsidP="006A1CA9">
      <w:pPr>
        <w:rPr>
          <w:rFonts w:ascii="TimesNewRomanPSMT" w:hAnsi="TimesNewRomanPSMT"/>
          <w:color w:val="000000"/>
          <w:szCs w:val="20"/>
        </w:rPr>
      </w:pPr>
      <w:r w:rsidRPr="001B09D6">
        <w:rPr>
          <w:rFonts w:ascii="TimesNewRomanPSMT" w:hAnsi="TimesNewRomanPSMT"/>
          <w:color w:val="000000"/>
          <w:szCs w:val="20"/>
        </w:rPr>
        <w:t xml:space="preserve">— </w:t>
      </w:r>
      <w:r w:rsidRPr="001B09D6">
        <w:rPr>
          <w:rFonts w:ascii="TimesNewRomanPSMT" w:hAnsi="TimesNewRomanPSMT"/>
          <w:color w:val="218A21"/>
          <w:szCs w:val="20"/>
        </w:rPr>
        <w:t>(#13788)</w:t>
      </w:r>
      <w:r w:rsidRPr="001B09D6">
        <w:rPr>
          <w:rFonts w:ascii="TimesNewRomanPSMT" w:hAnsi="TimesNewRomanPSMT"/>
          <w:color w:val="000000"/>
          <w:szCs w:val="20"/>
        </w:rPr>
        <w:t>include in Beacon and Probe Response frames it transmits a BSS Parameters Change Count</w:t>
      </w:r>
      <w:r w:rsidRPr="001B09D6">
        <w:rPr>
          <w:rFonts w:ascii="TimesNewRomanPSMT" w:hAnsi="TimesNewRomanPSMT"/>
          <w:color w:val="000000"/>
          <w:szCs w:val="20"/>
        </w:rPr>
        <w:br/>
        <w:t>subfield for each of all APs affiliated with the same AP MLD as the AP; include in a (Re)Association</w:t>
      </w:r>
      <w:r w:rsidRPr="001B09D6">
        <w:rPr>
          <w:rFonts w:ascii="TimesNewRomanPSMT" w:hAnsi="TimesNewRomanPSMT"/>
          <w:color w:val="000000"/>
          <w:szCs w:val="20"/>
        </w:rPr>
        <w:br/>
        <w:t>Response frame it transmits a BSS Parameters Change Count subfield for each of all APs that are</w:t>
      </w:r>
      <w:r w:rsidRPr="001B09D6">
        <w:rPr>
          <w:rFonts w:ascii="TimesNewRomanPSMT" w:hAnsi="TimesNewRomanPSMT"/>
          <w:color w:val="000000"/>
          <w:szCs w:val="20"/>
        </w:rPr>
        <w:br/>
        <w:t>requested for (re)setup in the received (Re)Association Request frame.</w:t>
      </w:r>
      <w:r w:rsidRPr="001B09D6">
        <w:rPr>
          <w:rFonts w:ascii="TimesNewRomanPSMT" w:hAnsi="TimesNewRomanPSMT"/>
          <w:color w:val="000000"/>
          <w:szCs w:val="20"/>
        </w:rPr>
        <w:br/>
        <w:t>• The BSS Parameters Change Count subfield value for each AP is initialized to 0, and shall be</w:t>
      </w:r>
      <w:r w:rsidRPr="001B09D6">
        <w:rPr>
          <w:rFonts w:ascii="TimesNewRomanPSMT" w:hAnsi="TimesNewRomanPSMT"/>
          <w:color w:val="000000"/>
          <w:szCs w:val="20"/>
        </w:rPr>
        <w:br/>
        <w:t xml:space="preserve">incremented (modulo 256 </w:t>
      </w:r>
      <w:r w:rsidRPr="001B09D6">
        <w:rPr>
          <w:rFonts w:ascii="TimesNewRomanPSMT" w:hAnsi="TimesNewRomanPSMT"/>
          <w:color w:val="218A21"/>
          <w:szCs w:val="20"/>
        </w:rPr>
        <w:t>(#10555)</w:t>
      </w:r>
      <w:r w:rsidRPr="001B09D6">
        <w:rPr>
          <w:rFonts w:ascii="TimesNewRomanPSMT" w:hAnsi="TimesNewRomanPSMT"/>
          <w:color w:val="000000"/>
          <w:szCs w:val="20"/>
        </w:rPr>
        <w:t xml:space="preserve">excluding the value 255) </w:t>
      </w:r>
      <w:r w:rsidRPr="001B09D6">
        <w:rPr>
          <w:rFonts w:ascii="TimesNewRomanPSMT" w:hAnsi="TimesNewRomanPSMT"/>
          <w:color w:val="218A21"/>
          <w:szCs w:val="20"/>
        </w:rPr>
        <w:t>(#10122)</w:t>
      </w:r>
      <w:r w:rsidRPr="001B09D6">
        <w:rPr>
          <w:rFonts w:ascii="TimesNewRomanPSMT" w:hAnsi="TimesNewRomanPSMT"/>
          <w:color w:val="000000"/>
          <w:szCs w:val="20"/>
        </w:rPr>
        <w:t>by 1 when a critical update</w:t>
      </w:r>
      <w:r w:rsidRPr="001B09D6">
        <w:rPr>
          <w:rFonts w:ascii="TimesNewRomanPSMT" w:hAnsi="TimesNewRomanPSMT"/>
          <w:color w:val="000000"/>
          <w:szCs w:val="20"/>
        </w:rPr>
        <w:br/>
        <w:t xml:space="preserve">occurs to the </w:t>
      </w:r>
      <w:r w:rsidRPr="001B09D6">
        <w:rPr>
          <w:rFonts w:ascii="TimesNewRomanPSMT" w:hAnsi="TimesNewRomanPSMT"/>
          <w:color w:val="218A21"/>
          <w:szCs w:val="20"/>
        </w:rPr>
        <w:t>(#13131)</w:t>
      </w:r>
      <w:r w:rsidRPr="001B09D6">
        <w:rPr>
          <w:rFonts w:ascii="TimesNewRomanPSMT" w:hAnsi="TimesNewRomanPSMT"/>
          <w:color w:val="000000"/>
          <w:szCs w:val="20"/>
        </w:rPr>
        <w:t>BSS parameters of that AP as defined in</w:t>
      </w:r>
      <w:del w:id="240" w:author="Binita Gupta" w:date="2022-12-05T19:56:00Z">
        <w:r w:rsidRPr="001B09D6" w:rsidDel="001B09D6">
          <w:rPr>
            <w:rFonts w:ascii="TimesNewRomanPSMT" w:hAnsi="TimesNewRomanPSMT"/>
            <w:color w:val="000000"/>
            <w:szCs w:val="20"/>
          </w:rPr>
          <w:delText xml:space="preserve"> </w:delText>
        </w:r>
      </w:del>
      <w:ins w:id="241" w:author="Binita Gupta" w:date="2022-12-05T20:14:00Z">
        <w:r w:rsidR="00730F31" w:rsidRPr="00730F31">
          <w:rPr>
            <w:rFonts w:ascii="TimesNewRomanPSMT" w:hAnsi="TimesNewRomanPSMT"/>
            <w:color w:val="000000"/>
            <w:szCs w:val="20"/>
          </w:rPr>
          <w:t>(#11433)</w:t>
        </w:r>
      </w:ins>
      <w:del w:id="242" w:author="Binita Gupta" w:date="2022-12-05T19:56:00Z">
        <w:r w:rsidRPr="001B09D6" w:rsidDel="001B09D6">
          <w:rPr>
            <w:rFonts w:ascii="TimesNewRomanPSMT" w:hAnsi="TimesNewRomanPSMT"/>
            <w:color w:val="000000"/>
            <w:szCs w:val="20"/>
          </w:rPr>
          <w:delText>11.2.3.15 (TIM Broadcast)</w:delText>
        </w:r>
      </w:del>
      <w:ins w:id="243" w:author="Binita Gupta" w:date="2022-12-05T19:56:00Z">
        <w:r>
          <w:rPr>
            <w:rFonts w:ascii="TimesNewRomanPSMT" w:hAnsi="TimesNewRomanPSMT"/>
            <w:color w:val="000000"/>
            <w:szCs w:val="20"/>
          </w:rPr>
          <w:t xml:space="preserve"> </w:t>
        </w:r>
        <w:r w:rsidR="002E74A4" w:rsidRPr="000F23AF">
          <w:rPr>
            <w:rFonts w:ascii="TimesNewRomanPSMT" w:hAnsi="TimesNewRomanPSMT"/>
            <w:color w:val="000000"/>
            <w:szCs w:val="20"/>
          </w:rPr>
          <w:t xml:space="preserve">35.3.10.2 </w:t>
        </w:r>
        <w:r w:rsidR="002E74A4">
          <w:rPr>
            <w:rFonts w:ascii="TimesNewRomanPSMT" w:hAnsi="TimesNewRomanPSMT"/>
            <w:color w:val="000000"/>
            <w:szCs w:val="20"/>
          </w:rPr>
          <w:t>(</w:t>
        </w:r>
        <w:r w:rsidR="002E74A4" w:rsidRPr="000F23AF">
          <w:rPr>
            <w:rFonts w:ascii="TimesNewRomanPSMT" w:hAnsi="TimesNewRomanPSMT"/>
            <w:color w:val="000000"/>
            <w:szCs w:val="20"/>
          </w:rPr>
          <w:t>Multi-link critical update events</w:t>
        </w:r>
      </w:ins>
      <w:ins w:id="244" w:author="Binita Gupta" w:date="2022-12-05T19:57:00Z">
        <w:r w:rsidR="002E74A4">
          <w:rPr>
            <w:rFonts w:ascii="TimesNewRomanPSMT" w:hAnsi="TimesNewRomanPSMT"/>
            <w:color w:val="000000"/>
            <w:szCs w:val="20"/>
          </w:rPr>
          <w:t>)</w:t>
        </w:r>
      </w:ins>
      <w:r w:rsidRPr="001B09D6">
        <w:rPr>
          <w:rFonts w:ascii="TimesNewRomanPSMT" w:hAnsi="TimesNewRomanPSMT"/>
          <w:color w:val="000000"/>
          <w:szCs w:val="20"/>
        </w:rPr>
        <w:t>.</w:t>
      </w:r>
    </w:p>
    <w:p w14:paraId="60CD9D0C" w14:textId="670B1ADC" w:rsidR="00367A60" w:rsidRDefault="00367A60" w:rsidP="006A1CA9">
      <w:pPr>
        <w:rPr>
          <w:ins w:id="245" w:author="Binita Gupta" w:date="2022-12-05T19:57:00Z"/>
          <w:rFonts w:ascii="Arial-BoldMT" w:hAnsi="Arial-BoldMT"/>
          <w:b/>
          <w:bCs/>
          <w:color w:val="000000"/>
          <w:szCs w:val="20"/>
        </w:rPr>
      </w:pPr>
      <w:proofErr w:type="spellStart"/>
      <w:r w:rsidRPr="001B09D6">
        <w:rPr>
          <w:b/>
          <w:i/>
          <w:iCs/>
          <w:sz w:val="22"/>
          <w:szCs w:val="22"/>
          <w:highlight w:val="yellow"/>
        </w:rPr>
        <w:t>TGbe</w:t>
      </w:r>
      <w:proofErr w:type="spellEnd"/>
      <w:r w:rsidRPr="001B09D6">
        <w:rPr>
          <w:b/>
          <w:i/>
          <w:iCs/>
          <w:sz w:val="22"/>
          <w:szCs w:val="22"/>
          <w:highlight w:val="yellow"/>
        </w:rPr>
        <w:t xml:space="preserve"> editor: Please modify following paragraph </w:t>
      </w:r>
      <w:r w:rsidR="00394E64">
        <w:rPr>
          <w:b/>
          <w:i/>
          <w:iCs/>
          <w:sz w:val="22"/>
          <w:szCs w:val="22"/>
          <w:highlight w:val="yellow"/>
        </w:rPr>
        <w:t>in this clause</w:t>
      </w:r>
      <w:r w:rsidR="00394E64" w:rsidRPr="001B09D6">
        <w:rPr>
          <w:b/>
          <w:i/>
          <w:iCs/>
          <w:sz w:val="22"/>
          <w:szCs w:val="22"/>
          <w:highlight w:val="yellow"/>
        </w:rPr>
        <w:t xml:space="preserve"> </w:t>
      </w:r>
      <w:r w:rsidRPr="001B09D6">
        <w:rPr>
          <w:b/>
          <w:i/>
          <w:iCs/>
          <w:sz w:val="22"/>
          <w:szCs w:val="22"/>
          <w:highlight w:val="yellow"/>
        </w:rPr>
        <w:t>as shown below:</w:t>
      </w:r>
    </w:p>
    <w:p w14:paraId="0C05A019" w14:textId="3CA56058" w:rsidR="00367A60" w:rsidRDefault="00367A60" w:rsidP="006A1CA9">
      <w:pPr>
        <w:rPr>
          <w:rFonts w:ascii="Arial-BoldMT" w:hAnsi="Arial-BoldMT"/>
          <w:b/>
          <w:bCs/>
          <w:color w:val="000000"/>
          <w:szCs w:val="20"/>
        </w:rPr>
      </w:pPr>
      <w:r w:rsidRPr="00367A60">
        <w:rPr>
          <w:rFonts w:ascii="TimesNewRomanPSMT" w:hAnsi="TimesNewRomanPSMT"/>
          <w:color w:val="000000"/>
          <w:szCs w:val="20"/>
        </w:rPr>
        <w:t xml:space="preserve">If an AP affiliated with an AP MLD is a </w:t>
      </w:r>
      <w:proofErr w:type="spellStart"/>
      <w:r w:rsidRPr="00367A60">
        <w:rPr>
          <w:rFonts w:ascii="TimesNewRomanPSMT" w:hAnsi="TimesNewRomanPSMT"/>
          <w:color w:val="000000"/>
          <w:szCs w:val="20"/>
        </w:rPr>
        <w:t>nontransmitted</w:t>
      </w:r>
      <w:proofErr w:type="spellEnd"/>
      <w:r w:rsidRPr="00367A60">
        <w:rPr>
          <w:rFonts w:ascii="TimesNewRomanPSMT" w:hAnsi="TimesNewRomanPSMT"/>
          <w:color w:val="000000"/>
          <w:szCs w:val="20"/>
        </w:rPr>
        <w:t xml:space="preserve"> BSSID in a multiple BSSID set, then the AP that</w:t>
      </w:r>
      <w:r w:rsidRPr="00367A60">
        <w:rPr>
          <w:rFonts w:ascii="TimesNewRomanPSMT" w:hAnsi="TimesNewRomanPSMT"/>
          <w:color w:val="000000"/>
          <w:szCs w:val="20"/>
        </w:rPr>
        <w:br/>
        <w:t>corresponds to the transmitted BSSID in the same multiple BSSID set shall</w:t>
      </w:r>
      <w:r w:rsidRPr="00367A60">
        <w:rPr>
          <w:rFonts w:ascii="TimesNewRomanPSMT" w:hAnsi="TimesNewRomanPSMT"/>
          <w:color w:val="000000"/>
          <w:szCs w:val="20"/>
        </w:rPr>
        <w:br/>
        <w:t>— include in Beacon and Probe Response frames it transmits a BSS Parameters Change Count subfield</w:t>
      </w:r>
      <w:r w:rsidRPr="00367A60">
        <w:rPr>
          <w:rFonts w:ascii="TimesNewRomanPSMT" w:hAnsi="TimesNewRomanPSMT"/>
          <w:color w:val="000000"/>
          <w:szCs w:val="20"/>
        </w:rPr>
        <w:br/>
        <w:t>for each of all APs affiliated with the same AP MLD as the AP corresponding to the</w:t>
      </w:r>
      <w:r w:rsidRPr="00367A60">
        <w:rPr>
          <w:rFonts w:ascii="TimesNewRomanPSMT" w:hAnsi="TimesNewRomanPSMT"/>
          <w:color w:val="000000"/>
          <w:szCs w:val="20"/>
        </w:rPr>
        <w:br/>
      </w:r>
      <w:r w:rsidRPr="00367A60">
        <w:rPr>
          <w:rFonts w:ascii="TimesNewRomanPSMT" w:hAnsi="TimesNewRomanPSMT"/>
          <w:color w:val="218A21"/>
          <w:szCs w:val="20"/>
        </w:rPr>
        <w:lastRenderedPageBreak/>
        <w:t>(#11434)</w:t>
      </w:r>
      <w:r w:rsidRPr="00367A60">
        <w:rPr>
          <w:rFonts w:ascii="TimesNewRomanPSMT" w:hAnsi="TimesNewRomanPSMT"/>
          <w:color w:val="000000"/>
          <w:szCs w:val="20"/>
        </w:rPr>
        <w:t>nontransmitted BSSID</w:t>
      </w:r>
      <w:r w:rsidRPr="00367A60">
        <w:rPr>
          <w:rFonts w:ascii="TimesNewRomanPSMT" w:hAnsi="TimesNewRomanPSMT"/>
          <w:color w:val="000000"/>
          <w:szCs w:val="20"/>
        </w:rPr>
        <w:br/>
        <w:t>• The BSS Parameters Change Count subfield value for each AP is initialized to 0, and shall be</w:t>
      </w:r>
      <w:r w:rsidRPr="00367A60">
        <w:rPr>
          <w:rFonts w:ascii="TimesNewRomanPSMT" w:hAnsi="TimesNewRomanPSMT"/>
          <w:color w:val="000000"/>
          <w:szCs w:val="20"/>
        </w:rPr>
        <w:br/>
        <w:t xml:space="preserve">incremented (modulo 256 </w:t>
      </w:r>
      <w:r w:rsidRPr="00367A60">
        <w:rPr>
          <w:rFonts w:ascii="TimesNewRomanPSMT" w:hAnsi="TimesNewRomanPSMT"/>
          <w:color w:val="218A21"/>
          <w:szCs w:val="20"/>
        </w:rPr>
        <w:t>(#10555)</w:t>
      </w:r>
      <w:r w:rsidRPr="00367A60">
        <w:rPr>
          <w:rFonts w:ascii="TimesNewRomanPSMT" w:hAnsi="TimesNewRomanPSMT"/>
          <w:color w:val="000000"/>
          <w:szCs w:val="20"/>
        </w:rPr>
        <w:t xml:space="preserve">excluding the value 255) </w:t>
      </w:r>
      <w:r w:rsidRPr="00367A60">
        <w:rPr>
          <w:rFonts w:ascii="TimesNewRomanPSMT" w:hAnsi="TimesNewRomanPSMT"/>
          <w:color w:val="218A21"/>
          <w:szCs w:val="20"/>
        </w:rPr>
        <w:t>(#10122)</w:t>
      </w:r>
      <w:r w:rsidRPr="00367A60">
        <w:rPr>
          <w:rFonts w:ascii="TimesNewRomanPSMT" w:hAnsi="TimesNewRomanPSMT"/>
          <w:color w:val="000000"/>
          <w:szCs w:val="20"/>
        </w:rPr>
        <w:t>by 1 when a critical update</w:t>
      </w:r>
      <w:r w:rsidRPr="00367A60">
        <w:rPr>
          <w:rFonts w:ascii="TimesNewRomanPSMT" w:hAnsi="TimesNewRomanPSMT"/>
          <w:color w:val="000000"/>
          <w:szCs w:val="20"/>
        </w:rPr>
        <w:br/>
        <w:t xml:space="preserve">occurs to the </w:t>
      </w:r>
      <w:r w:rsidRPr="00367A60">
        <w:rPr>
          <w:rFonts w:ascii="TimesNewRomanPSMT" w:hAnsi="TimesNewRomanPSMT"/>
          <w:color w:val="218A21"/>
          <w:szCs w:val="20"/>
        </w:rPr>
        <w:t>(#13131)</w:t>
      </w:r>
      <w:r w:rsidRPr="00367A60">
        <w:rPr>
          <w:rFonts w:ascii="TimesNewRomanPSMT" w:hAnsi="TimesNewRomanPSMT"/>
          <w:color w:val="000000"/>
          <w:szCs w:val="20"/>
        </w:rPr>
        <w:t>operational parameters of that AP as defined in</w:t>
      </w:r>
      <w:del w:id="246" w:author="Binita Gupta" w:date="2022-12-05T19:58:00Z">
        <w:r w:rsidRPr="00367A60" w:rsidDel="00367A60">
          <w:rPr>
            <w:rFonts w:ascii="TimesNewRomanPSMT" w:hAnsi="TimesNewRomanPSMT"/>
            <w:color w:val="000000"/>
            <w:szCs w:val="20"/>
          </w:rPr>
          <w:delText xml:space="preserve"> </w:delText>
        </w:r>
      </w:del>
      <w:ins w:id="247" w:author="Binita Gupta" w:date="2022-12-05T20:15:00Z">
        <w:r w:rsidR="00730F31" w:rsidRPr="00730F31">
          <w:rPr>
            <w:rFonts w:ascii="TimesNewRomanPSMT" w:hAnsi="TimesNewRomanPSMT"/>
            <w:color w:val="000000"/>
            <w:szCs w:val="20"/>
          </w:rPr>
          <w:t>(#11433)</w:t>
        </w:r>
      </w:ins>
      <w:del w:id="248" w:author="Binita Gupta" w:date="2022-12-05T19:58:00Z">
        <w:r w:rsidRPr="00367A60" w:rsidDel="00367A60">
          <w:rPr>
            <w:rFonts w:ascii="TimesNewRomanPSMT" w:hAnsi="TimesNewRomanPSMT"/>
            <w:color w:val="000000"/>
            <w:szCs w:val="20"/>
          </w:rPr>
          <w:delText>11.2.3.15 (TIM Broadcast)</w:delText>
        </w:r>
      </w:del>
      <w:ins w:id="249" w:author="Binita Gupta" w:date="2022-12-05T19:58:00Z">
        <w:r>
          <w:rPr>
            <w:rFonts w:ascii="TimesNewRomanPSMT" w:hAnsi="TimesNewRomanPSMT"/>
            <w:color w:val="000000"/>
            <w:szCs w:val="20"/>
          </w:rPr>
          <w:t xml:space="preserve"> </w:t>
        </w:r>
        <w:r w:rsidRPr="0073004A">
          <w:rPr>
            <w:rFonts w:ascii="TimesNewRomanPSMT" w:hAnsi="TimesNewRomanPSMT"/>
            <w:color w:val="000000"/>
            <w:szCs w:val="20"/>
          </w:rPr>
          <w:t xml:space="preserve">35.3.10.2 </w:t>
        </w:r>
        <w:r>
          <w:rPr>
            <w:rFonts w:ascii="TimesNewRomanPSMT" w:hAnsi="TimesNewRomanPSMT"/>
            <w:color w:val="000000"/>
            <w:szCs w:val="20"/>
          </w:rPr>
          <w:t>(</w:t>
        </w:r>
        <w:r w:rsidRPr="0073004A">
          <w:rPr>
            <w:rFonts w:ascii="TimesNewRomanPSMT" w:hAnsi="TimesNewRomanPSMT"/>
            <w:color w:val="000000"/>
            <w:szCs w:val="20"/>
          </w:rPr>
          <w:t>Multi-link critical update events</w:t>
        </w:r>
        <w:r>
          <w:rPr>
            <w:rFonts w:ascii="TimesNewRomanPSMT" w:hAnsi="TimesNewRomanPSMT"/>
            <w:color w:val="000000"/>
            <w:szCs w:val="20"/>
          </w:rPr>
          <w:t>)</w:t>
        </w:r>
      </w:ins>
      <w:r w:rsidRPr="00367A60">
        <w:rPr>
          <w:rFonts w:ascii="TimesNewRomanPSMT" w:hAnsi="TimesNewRomanPSMT"/>
          <w:color w:val="000000"/>
          <w:szCs w:val="20"/>
        </w:rPr>
        <w:t>.</w:t>
      </w:r>
    </w:p>
    <w:p w14:paraId="2B155B46" w14:textId="6D5B455F" w:rsidR="00D661DA" w:rsidRDefault="00D661DA" w:rsidP="006A1CA9">
      <w:pPr>
        <w:rPr>
          <w:rFonts w:ascii="Arial-BoldMT" w:hAnsi="Arial-BoldMT"/>
          <w:b/>
          <w:bCs/>
          <w:color w:val="000000"/>
          <w:szCs w:val="20"/>
        </w:rPr>
      </w:pPr>
    </w:p>
    <w:p w14:paraId="283C7B8D" w14:textId="18209C96" w:rsidR="00253965" w:rsidRDefault="00253965" w:rsidP="006A1CA9">
      <w:pPr>
        <w:rPr>
          <w:rFonts w:ascii="Arial-BoldMT" w:hAnsi="Arial-BoldMT"/>
          <w:b/>
          <w:bCs/>
          <w:color w:val="000000"/>
          <w:szCs w:val="20"/>
        </w:rPr>
      </w:pPr>
      <w:proofErr w:type="spellStart"/>
      <w:r w:rsidRPr="002B6E01">
        <w:rPr>
          <w:b/>
          <w:i/>
          <w:iCs/>
          <w:sz w:val="22"/>
          <w:szCs w:val="22"/>
          <w:highlight w:val="yellow"/>
        </w:rPr>
        <w:t>TGbe</w:t>
      </w:r>
      <w:proofErr w:type="spellEnd"/>
      <w:r w:rsidRPr="002B6E01">
        <w:rPr>
          <w:b/>
          <w:i/>
          <w:iCs/>
          <w:sz w:val="22"/>
          <w:szCs w:val="22"/>
          <w:highlight w:val="yellow"/>
        </w:rPr>
        <w:t xml:space="preserve"> editor: </w:t>
      </w:r>
      <w:r w:rsidRPr="00253965">
        <w:rPr>
          <w:b/>
          <w:i/>
          <w:iCs/>
          <w:sz w:val="22"/>
          <w:szCs w:val="22"/>
          <w:highlight w:val="yellow"/>
        </w:rPr>
        <w:t>Please add following new subclause in clause 35.3.10</w:t>
      </w:r>
    </w:p>
    <w:p w14:paraId="4716B288" w14:textId="070840FE" w:rsidR="00035591" w:rsidRDefault="00B15364" w:rsidP="006A1CA9">
      <w:pPr>
        <w:rPr>
          <w:ins w:id="250" w:author="Binita Gupta" w:date="2022-12-05T19:40:00Z"/>
          <w:rFonts w:ascii="Arial-BoldMT" w:hAnsi="Arial-BoldMT"/>
          <w:b/>
          <w:bCs/>
          <w:color w:val="000000"/>
          <w:szCs w:val="20"/>
        </w:rPr>
      </w:pPr>
      <w:ins w:id="251" w:author="Binita Gupta" w:date="2022-12-05T19:43:00Z">
        <w:r w:rsidRPr="003F0BC5">
          <w:rPr>
            <w:rFonts w:ascii="Arial-BoldMT" w:hAnsi="Arial-BoldMT"/>
            <w:b/>
            <w:bCs/>
            <w:color w:val="000000"/>
            <w:szCs w:val="20"/>
          </w:rPr>
          <w:t>35.3.</w:t>
        </w:r>
        <w:r>
          <w:rPr>
            <w:rFonts w:ascii="Arial-BoldMT" w:hAnsi="Arial-BoldMT"/>
            <w:b/>
            <w:bCs/>
            <w:color w:val="000000"/>
            <w:szCs w:val="20"/>
          </w:rPr>
          <w:t>10.2</w:t>
        </w:r>
        <w:r w:rsidRPr="003F0BC5">
          <w:rPr>
            <w:rFonts w:ascii="Arial-BoldMT" w:hAnsi="Arial-BoldMT"/>
            <w:b/>
            <w:bCs/>
            <w:color w:val="000000"/>
            <w:szCs w:val="20"/>
          </w:rPr>
          <w:t xml:space="preserve"> </w:t>
        </w:r>
        <w:r>
          <w:rPr>
            <w:rFonts w:ascii="Arial-BoldMT" w:hAnsi="Arial-BoldMT"/>
            <w:b/>
            <w:bCs/>
            <w:color w:val="000000"/>
            <w:szCs w:val="20"/>
          </w:rPr>
          <w:t>M</w:t>
        </w:r>
        <w:r w:rsidR="009F2155">
          <w:rPr>
            <w:rFonts w:ascii="Arial-BoldMT" w:hAnsi="Arial-BoldMT"/>
            <w:b/>
            <w:bCs/>
            <w:color w:val="000000"/>
            <w:szCs w:val="20"/>
          </w:rPr>
          <w:t>ulti-link</w:t>
        </w:r>
        <w:r>
          <w:rPr>
            <w:rFonts w:ascii="Arial-BoldMT" w:hAnsi="Arial-BoldMT"/>
            <w:b/>
            <w:bCs/>
            <w:color w:val="000000"/>
            <w:szCs w:val="20"/>
          </w:rPr>
          <w:t xml:space="preserve"> critical update events</w:t>
        </w:r>
      </w:ins>
      <w:ins w:id="252" w:author="Binita Gupta" w:date="2022-12-05T20:15:00Z">
        <w:r w:rsidR="00730F31">
          <w:rPr>
            <w:rFonts w:ascii="Arial-BoldMT" w:hAnsi="Arial-BoldMT"/>
            <w:b/>
            <w:bCs/>
            <w:color w:val="000000"/>
            <w:szCs w:val="20"/>
          </w:rPr>
          <w:t xml:space="preserve"> </w:t>
        </w:r>
        <w:r w:rsidR="00730F31" w:rsidRPr="00730F31">
          <w:rPr>
            <w:rFonts w:ascii="TimesNewRomanPSMT" w:hAnsi="TimesNewRomanPSMT"/>
            <w:color w:val="000000"/>
            <w:szCs w:val="20"/>
          </w:rPr>
          <w:t>(#11433)</w:t>
        </w:r>
      </w:ins>
    </w:p>
    <w:p w14:paraId="55F9B736" w14:textId="6B3CFD7C" w:rsidR="00346424" w:rsidRPr="000F23AF" w:rsidRDefault="001B512F" w:rsidP="00346424">
      <w:pPr>
        <w:rPr>
          <w:ins w:id="253" w:author="Binita Gupta" w:date="2022-12-05T19:49:00Z"/>
          <w:color w:val="000000"/>
          <w:szCs w:val="20"/>
        </w:rPr>
      </w:pPr>
      <w:ins w:id="254" w:author="Binita Gupta" w:date="2022-12-05T19:47:00Z">
        <w:r w:rsidRPr="000F23AF">
          <w:rPr>
            <w:color w:val="000000"/>
            <w:szCs w:val="20"/>
          </w:rPr>
          <w:t xml:space="preserve">The multi-link </w:t>
        </w:r>
        <w:r w:rsidR="00840645" w:rsidRPr="000F23AF">
          <w:rPr>
            <w:color w:val="000000"/>
            <w:szCs w:val="20"/>
          </w:rPr>
          <w:t xml:space="preserve">critical update events include </w:t>
        </w:r>
      </w:ins>
      <w:ins w:id="255" w:author="Binita Gupta" w:date="2022-12-05T19:52:00Z">
        <w:r w:rsidR="00315516">
          <w:rPr>
            <w:color w:val="000000"/>
            <w:szCs w:val="20"/>
          </w:rPr>
          <w:t xml:space="preserve">all the </w:t>
        </w:r>
      </w:ins>
      <w:ins w:id="256" w:author="Binita Gupta" w:date="2022-12-05T19:48:00Z">
        <w:r w:rsidR="00840645" w:rsidRPr="000F23AF">
          <w:rPr>
            <w:color w:val="000000"/>
            <w:szCs w:val="20"/>
          </w:rPr>
          <w:t xml:space="preserve">critical update events </w:t>
        </w:r>
      </w:ins>
      <w:ins w:id="257" w:author="Binita Gupta" w:date="2022-12-05T19:50:00Z">
        <w:r w:rsidR="00696D9F">
          <w:rPr>
            <w:color w:val="000000"/>
            <w:szCs w:val="20"/>
          </w:rPr>
          <w:t xml:space="preserve">captured </w:t>
        </w:r>
      </w:ins>
      <w:ins w:id="258" w:author="Binita Gupta" w:date="2022-12-05T19:48:00Z">
        <w:r w:rsidR="00840645" w:rsidRPr="000F23AF">
          <w:rPr>
            <w:color w:val="000000"/>
            <w:szCs w:val="20"/>
          </w:rPr>
          <w:t xml:space="preserve">in </w:t>
        </w:r>
        <w:r w:rsidR="00346424" w:rsidRPr="000F23AF">
          <w:rPr>
            <w:color w:val="000000"/>
            <w:szCs w:val="20"/>
          </w:rPr>
          <w:t>11.2.3.15 (TIM Broadcast)</w:t>
        </w:r>
        <w:r w:rsidR="00346424" w:rsidRPr="00346424">
          <w:t xml:space="preserve"> </w:t>
        </w:r>
      </w:ins>
      <w:ins w:id="259" w:author="Binita Gupta" w:date="2022-12-05T19:51:00Z">
        <w:r w:rsidR="00696D9F">
          <w:t>plus</w:t>
        </w:r>
      </w:ins>
      <w:ins w:id="260" w:author="Binita Gupta" w:date="2022-12-05T19:48:00Z">
        <w:r w:rsidR="00346424" w:rsidRPr="00346424">
          <w:t xml:space="preserve"> </w:t>
        </w:r>
      </w:ins>
      <w:ins w:id="261" w:author="Binita Gupta" w:date="2022-12-05T19:51:00Z">
        <w:r w:rsidR="00087C47">
          <w:t>the</w:t>
        </w:r>
      </w:ins>
      <w:ins w:id="262" w:author="Binita Gupta" w:date="2022-12-05T19:47:00Z">
        <w:r w:rsidR="0075425A" w:rsidRPr="000F23AF">
          <w:rPr>
            <w:color w:val="000000"/>
            <w:szCs w:val="20"/>
          </w:rPr>
          <w:t xml:space="preserve"> </w:t>
        </w:r>
      </w:ins>
      <w:ins w:id="263" w:author="Binita Gupta" w:date="2022-12-05T19:48:00Z">
        <w:r w:rsidR="00346424" w:rsidRPr="000F23AF">
          <w:rPr>
            <w:color w:val="000000"/>
            <w:szCs w:val="20"/>
          </w:rPr>
          <w:t xml:space="preserve">additional </w:t>
        </w:r>
      </w:ins>
      <w:ins w:id="264" w:author="Binita Gupta" w:date="2022-12-05T19:47:00Z">
        <w:r w:rsidRPr="000F23AF">
          <w:rPr>
            <w:color w:val="000000"/>
            <w:szCs w:val="20"/>
          </w:rPr>
          <w:t>events</w:t>
        </w:r>
      </w:ins>
      <w:ins w:id="265" w:author="Binita Gupta" w:date="2022-12-05T19:51:00Z">
        <w:r w:rsidR="00087C47">
          <w:rPr>
            <w:color w:val="000000"/>
            <w:szCs w:val="20"/>
          </w:rPr>
          <w:t xml:space="preserve"> listed below</w:t>
        </w:r>
      </w:ins>
      <w:ins w:id="266" w:author="Binita Gupta" w:date="2022-12-05T19:48:00Z">
        <w:r w:rsidR="00346424" w:rsidRPr="000F23AF">
          <w:rPr>
            <w:color w:val="000000"/>
            <w:szCs w:val="20"/>
          </w:rPr>
          <w:t>:</w:t>
        </w:r>
      </w:ins>
    </w:p>
    <w:p w14:paraId="37421459" w14:textId="77777777" w:rsidR="00346424" w:rsidRPr="000F23AF" w:rsidRDefault="00346424" w:rsidP="00346424">
      <w:pPr>
        <w:pStyle w:val="ListParagraph"/>
        <w:numPr>
          <w:ilvl w:val="0"/>
          <w:numId w:val="13"/>
        </w:numPr>
        <w:rPr>
          <w:ins w:id="267" w:author="Binita Gupta" w:date="2022-12-05T19:49:00Z"/>
          <w:color w:val="000000"/>
          <w:szCs w:val="20"/>
        </w:rPr>
      </w:pPr>
      <w:ins w:id="268" w:author="Binita Gupta" w:date="2022-12-05T19:48:00Z">
        <w:r w:rsidRPr="000F23AF">
          <w:rPr>
            <w:rFonts w:eastAsia="TimesNewRomanPSMT"/>
            <w:color w:val="000000"/>
            <w:szCs w:val="20"/>
          </w:rPr>
          <w:t xml:space="preserve">Inclusion or modification of a Reconfiguration Multi-Link element by an affiliated AP as per procedure defined in 35.3.6.2.2 (Removing affiliated APs) </w:t>
        </w:r>
      </w:ins>
    </w:p>
    <w:p w14:paraId="1FEB1BBA" w14:textId="63652073" w:rsidR="00346424" w:rsidRPr="000F23AF" w:rsidRDefault="00346424" w:rsidP="000F23AF">
      <w:pPr>
        <w:pStyle w:val="ListParagraph"/>
        <w:numPr>
          <w:ilvl w:val="0"/>
          <w:numId w:val="13"/>
        </w:numPr>
        <w:rPr>
          <w:ins w:id="269" w:author="Binita Gupta" w:date="2022-12-05T19:48:00Z"/>
          <w:color w:val="000000"/>
          <w:szCs w:val="20"/>
        </w:rPr>
      </w:pPr>
      <w:ins w:id="270" w:author="Binita Gupta" w:date="2022-12-05T19:48:00Z">
        <w:r w:rsidRPr="000F23AF">
          <w:rPr>
            <w:rFonts w:eastAsia="TimesNewRomanPSMT"/>
            <w:color w:val="000000"/>
            <w:szCs w:val="20"/>
          </w:rPr>
          <w:t>Announcement of addition of an affiliated AP through the Basic Multi-Link element and the Reduced Neighbor Report element as per procedure defined in 35.3.6.2.1 (Adding affiliated APs)</w:t>
        </w:r>
      </w:ins>
    </w:p>
    <w:p w14:paraId="44A0FEE2" w14:textId="77777777" w:rsidR="00346424" w:rsidRPr="000F23AF" w:rsidRDefault="00346424" w:rsidP="006A1CA9">
      <w:pPr>
        <w:rPr>
          <w:ins w:id="271" w:author="Binita Gupta" w:date="2022-12-05T19:40:00Z"/>
          <w:color w:val="000000"/>
          <w:szCs w:val="20"/>
        </w:rPr>
      </w:pPr>
    </w:p>
    <w:p w14:paraId="1EF248D7" w14:textId="5001E98C" w:rsidR="006A1CA9" w:rsidRPr="00610085" w:rsidRDefault="006A1CA9" w:rsidP="006A1CA9">
      <w:pPr>
        <w:pStyle w:val="T"/>
        <w:suppressAutoHyphens/>
        <w:spacing w:after="120" w:line="240" w:lineRule="auto"/>
        <w:rPr>
          <w:b/>
          <w:i/>
          <w:iCs/>
          <w:sz w:val="22"/>
          <w:szCs w:val="22"/>
          <w:highlight w:val="yellow"/>
        </w:rPr>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remove following</w:t>
      </w:r>
      <w:r w:rsidRPr="002B6E01">
        <w:rPr>
          <w:b/>
          <w:i/>
          <w:iCs/>
          <w:sz w:val="22"/>
          <w:szCs w:val="22"/>
          <w:highlight w:val="yellow"/>
        </w:rPr>
        <w:t xml:space="preserve"> </w:t>
      </w:r>
      <w:r>
        <w:rPr>
          <w:b/>
          <w:i/>
          <w:iCs/>
          <w:sz w:val="22"/>
          <w:szCs w:val="22"/>
          <w:highlight w:val="yellow"/>
        </w:rPr>
        <w:t xml:space="preserve">two paragraphs from </w:t>
      </w:r>
      <w:r w:rsidRPr="002B6E01">
        <w:rPr>
          <w:b/>
          <w:i/>
          <w:iCs/>
          <w:sz w:val="22"/>
          <w:szCs w:val="22"/>
          <w:highlight w:val="yellow"/>
        </w:rPr>
        <w:t xml:space="preserve">clause </w:t>
      </w:r>
      <w:r w:rsidR="000F23AF">
        <w:rPr>
          <w:b/>
          <w:i/>
          <w:iCs/>
          <w:sz w:val="22"/>
          <w:szCs w:val="22"/>
          <w:highlight w:val="yellow"/>
        </w:rPr>
        <w:t>35.3.10</w:t>
      </w:r>
      <w:r w:rsidRPr="002B6E01">
        <w:rPr>
          <w:b/>
          <w:i/>
          <w:iCs/>
          <w:sz w:val="22"/>
          <w:szCs w:val="22"/>
          <w:highlight w:val="yellow"/>
        </w:rPr>
        <w:t>:</w:t>
      </w:r>
    </w:p>
    <w:p w14:paraId="4FE12DCE" w14:textId="4B95B271" w:rsidR="006A1CA9" w:rsidRDefault="006A1CA9" w:rsidP="006A1CA9">
      <w:pPr>
        <w:rPr>
          <w:rFonts w:ascii="TimesNewRomanPSMT" w:eastAsia="TimesNewRomanPSMT" w:hAnsi="TimesNewRomanPSMT"/>
          <w:color w:val="000000"/>
          <w:szCs w:val="20"/>
        </w:rPr>
      </w:pPr>
      <w:ins w:id="272" w:author="Binita Gupta" w:date="2022-10-29T22:03:00Z">
        <w:r>
          <w:rPr>
            <w:rFonts w:ascii="TimesNewRomanPSMT" w:eastAsia="TimesNewRomanPSMT" w:hAnsi="TimesNewRomanPSMT"/>
            <w:color w:val="000000"/>
            <w:szCs w:val="20"/>
          </w:rPr>
          <w:t>(#11433)</w:t>
        </w:r>
      </w:ins>
      <w:ins w:id="273" w:author="Binita Gupta" w:date="2022-12-05T20:15:00Z">
        <w:r w:rsidR="00730F31" w:rsidRPr="00E63B2E" w:rsidDel="00E63B2E">
          <w:rPr>
            <w:rFonts w:ascii="TimesNewRomanPSMT" w:eastAsia="TimesNewRomanPSMT" w:hAnsi="TimesNewRomanPSMT"/>
            <w:color w:val="000000"/>
            <w:szCs w:val="20"/>
          </w:rPr>
          <w:t xml:space="preserve"> </w:t>
        </w:r>
      </w:ins>
      <w:del w:id="274" w:author="Binita Gupta" w:date="2022-10-29T22:02:00Z">
        <w:r w:rsidRPr="00E63B2E" w:rsidDel="00E63B2E">
          <w:rPr>
            <w:rFonts w:ascii="TimesNewRomanPSMT" w:eastAsia="TimesNewRomanPSMT" w:hAnsi="TimesNewRomanPSMT"/>
            <w:color w:val="000000"/>
            <w:szCs w:val="20"/>
          </w:rPr>
          <w:delText>The Critical Update Flag subfield of the Capability Information field in Beacon and Probe Response frames</w:delText>
        </w:r>
      </w:del>
      <w:r>
        <w:rPr>
          <w:rFonts w:ascii="TimesNewRomanPSMT" w:eastAsia="TimesNewRomanPSMT" w:hAnsi="TimesNewRomanPSMT"/>
          <w:color w:val="000000"/>
          <w:szCs w:val="20"/>
        </w:rPr>
        <w:t xml:space="preserve"> </w:t>
      </w:r>
      <w:del w:id="275" w:author="Binita Gupta" w:date="2022-10-29T22:02:00Z">
        <w:r w:rsidRPr="00E63B2E" w:rsidDel="00E63B2E">
          <w:rPr>
            <w:rFonts w:ascii="TimesNewRomanPSMT" w:eastAsia="TimesNewRomanPSMT" w:hAnsi="TimesNewRomanPSMT"/>
            <w:color w:val="000000"/>
            <w:szCs w:val="20"/>
          </w:rPr>
          <w:delText>shall also be set to 1 if a new affiliated AP is added to the AP MLD with which the reporting AP is affiliated</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following the procedure defined in 35.3.6.2.1 (Adding affiliated APs(#13678)) or if a Reconfiguration</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Multi-Link element is included by the reporting AP affiliated with an AP MLD, following the procedure</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defined in 35.3.6.2.2 (Removing affiliated APs)</w:delText>
        </w:r>
      </w:del>
      <w:r w:rsidRPr="00E63B2E">
        <w:rPr>
          <w:rFonts w:ascii="TimesNewRomanPSMT" w:eastAsia="TimesNewRomanPSMT" w:hAnsi="TimesNewRomanPSMT"/>
          <w:color w:val="000000"/>
          <w:szCs w:val="20"/>
        </w:rPr>
        <w:t>.</w:t>
      </w:r>
    </w:p>
    <w:p w14:paraId="0CA71F8A" w14:textId="35962EF5" w:rsidR="006A1CA9" w:rsidRDefault="006A1CA9" w:rsidP="006A1CA9">
      <w:pPr>
        <w:rPr>
          <w:rFonts w:ascii="TimesNewRomanPSMT" w:eastAsia="TimesNewRomanPSMT" w:hAnsi="TimesNewRomanPSMT"/>
          <w:color w:val="000000"/>
          <w:szCs w:val="20"/>
        </w:rPr>
      </w:pPr>
      <w:ins w:id="276" w:author="Binita Gupta" w:date="2022-10-29T22:08:00Z">
        <w:r>
          <w:rPr>
            <w:rFonts w:ascii="TimesNewRomanPSMT" w:eastAsia="TimesNewRomanPSMT" w:hAnsi="TimesNewRomanPSMT"/>
            <w:color w:val="000000"/>
            <w:szCs w:val="20"/>
          </w:rPr>
          <w:t>(#11433)</w:t>
        </w:r>
      </w:ins>
      <w:ins w:id="277" w:author="Binita Gupta" w:date="2022-12-05T20:15:00Z">
        <w:r w:rsidR="00730F31" w:rsidRPr="000C2D97" w:rsidDel="000C2D97">
          <w:rPr>
            <w:rFonts w:ascii="TimesNewRomanPSMT" w:eastAsia="TimesNewRomanPSMT" w:hAnsi="TimesNewRomanPSMT"/>
            <w:color w:val="000000"/>
            <w:szCs w:val="20"/>
          </w:rPr>
          <w:t xml:space="preserve"> </w:t>
        </w:r>
      </w:ins>
      <w:del w:id="278" w:author="Binita Gupta" w:date="2022-10-29T22:08:00Z">
        <w:r w:rsidRPr="000C2D97" w:rsidDel="000C2D97">
          <w:rPr>
            <w:rFonts w:ascii="TimesNewRomanPSMT" w:eastAsia="TimesNewRomanPSMT" w:hAnsi="TimesNewRomanPSMT"/>
            <w:color w:val="000000"/>
            <w:szCs w:val="20"/>
          </w:rPr>
          <w:delText>The Critical Update Flag subfield of the Capability Information field in the Nontransmitted BSSID</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Capability element in Beacon and Probe Response frames shall also be set to 1 if a new affiliated AP is</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added to the AP MLD with which the nontransmitted BSSID is affiliated following the procedure defined in</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35.3.6.2.1 (Adding affiliated APs(#13678)) or if a Reconfiguration Multi-Link element is included by the</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reporting AP in the Nontransmitted BSSID Profile corresponding to the nontransmitted BSSID affiliated</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with an AP MLD, following the procedure defined in 35.3.6.2.2 (Removing affiliated APs).</w:delText>
        </w:r>
      </w:del>
    </w:p>
    <w:p w14:paraId="0C16386D" w14:textId="77777777" w:rsidR="0027726B" w:rsidRDefault="0027726B" w:rsidP="006A1CA9">
      <w:pPr>
        <w:rPr>
          <w:rFonts w:ascii="Arial-BoldMT" w:hAnsi="Arial-BoldMT"/>
          <w:b/>
          <w:bCs/>
          <w:color w:val="000000"/>
          <w:szCs w:val="20"/>
        </w:rPr>
      </w:pPr>
    </w:p>
    <w:p w14:paraId="5C44B19D" w14:textId="20C6F79E" w:rsidR="00394E64" w:rsidRDefault="00394E64" w:rsidP="006A1CA9">
      <w:pPr>
        <w:rPr>
          <w:rFonts w:ascii="Arial-BoldMT" w:hAnsi="Arial-BoldMT"/>
          <w:b/>
          <w:bCs/>
          <w:color w:val="000000"/>
          <w:szCs w:val="20"/>
        </w:rPr>
      </w:pPr>
      <w:r w:rsidRPr="00394E64">
        <w:rPr>
          <w:rFonts w:ascii="Arial-BoldMT" w:hAnsi="Arial-BoldMT"/>
          <w:b/>
          <w:bCs/>
          <w:color w:val="000000"/>
          <w:szCs w:val="20"/>
        </w:rPr>
        <w:t>9.4.2.170.2 Neighbor AP Information field</w:t>
      </w:r>
    </w:p>
    <w:p w14:paraId="2A185562" w14:textId="45B6D217" w:rsidR="00394E64" w:rsidRDefault="00394E64" w:rsidP="006A1CA9">
      <w:pPr>
        <w:rPr>
          <w:rFonts w:ascii="Arial-BoldMT" w:hAnsi="Arial-BoldMT"/>
          <w:b/>
          <w:bCs/>
          <w:color w:val="000000"/>
          <w:szCs w:val="20"/>
        </w:rPr>
      </w:pPr>
      <w:proofErr w:type="spellStart"/>
      <w:r w:rsidRPr="001B09D6">
        <w:rPr>
          <w:b/>
          <w:i/>
          <w:iCs/>
          <w:sz w:val="22"/>
          <w:szCs w:val="22"/>
          <w:highlight w:val="yellow"/>
        </w:rPr>
        <w:t>TGbe</w:t>
      </w:r>
      <w:proofErr w:type="spellEnd"/>
      <w:r w:rsidRPr="001B09D6">
        <w:rPr>
          <w:b/>
          <w:i/>
          <w:iCs/>
          <w:sz w:val="22"/>
          <w:szCs w:val="22"/>
          <w:highlight w:val="yellow"/>
        </w:rPr>
        <w:t xml:space="preserve"> editor: Please modify following paragraph </w:t>
      </w:r>
      <w:r>
        <w:rPr>
          <w:b/>
          <w:i/>
          <w:iCs/>
          <w:sz w:val="22"/>
          <w:szCs w:val="22"/>
          <w:highlight w:val="yellow"/>
        </w:rPr>
        <w:t xml:space="preserve">in this clause </w:t>
      </w:r>
      <w:r w:rsidRPr="001B09D6">
        <w:rPr>
          <w:b/>
          <w:i/>
          <w:iCs/>
          <w:sz w:val="22"/>
          <w:szCs w:val="22"/>
          <w:highlight w:val="yellow"/>
        </w:rPr>
        <w:t>as shown below:</w:t>
      </w:r>
    </w:p>
    <w:p w14:paraId="5FD5685C" w14:textId="4C0E64D1" w:rsidR="00394E64" w:rsidRDefault="00394E64" w:rsidP="006A1CA9">
      <w:pPr>
        <w:rPr>
          <w:rFonts w:ascii="TimesNewRomanPSMT" w:hAnsi="TimesNewRomanPSMT"/>
          <w:color w:val="000000"/>
          <w:szCs w:val="20"/>
        </w:rPr>
      </w:pPr>
      <w:r w:rsidRPr="00394E64">
        <w:rPr>
          <w:rFonts w:ascii="TimesNewRomanPSMT" w:hAnsi="TimesNewRomanPSMT"/>
          <w:color w:val="000000"/>
          <w:szCs w:val="20"/>
        </w:rPr>
        <w:t>The BSS Parameters Change Count subfield is an unsigned integer, initialized to 0, that increments when a</w:t>
      </w:r>
      <w:r w:rsidRPr="00394E64">
        <w:rPr>
          <w:rFonts w:ascii="TimesNewRomanPSMT" w:hAnsi="TimesNewRomanPSMT"/>
          <w:color w:val="000000"/>
          <w:szCs w:val="20"/>
        </w:rPr>
        <w:br/>
        <w:t>critical update to the BSS Parameters of the reported AP occurs. The critical updates are defined in</w:t>
      </w:r>
      <w:ins w:id="279" w:author="Binita Gupta" w:date="2022-12-05T20:15:00Z">
        <w:r w:rsidR="00730F31">
          <w:rPr>
            <w:rFonts w:ascii="TimesNewRomanPSMT" w:hAnsi="TimesNewRomanPSMT"/>
            <w:color w:val="000000"/>
            <w:szCs w:val="20"/>
          </w:rPr>
          <w:t xml:space="preserve"> </w:t>
        </w:r>
        <w:r w:rsidR="00730F31" w:rsidRPr="00730F31">
          <w:rPr>
            <w:rFonts w:ascii="TimesNewRomanPSMT" w:hAnsi="TimesNewRomanPSMT"/>
            <w:color w:val="000000"/>
            <w:szCs w:val="20"/>
          </w:rPr>
          <w:t>(#11433)</w:t>
        </w:r>
      </w:ins>
      <w:del w:id="280" w:author="Binita Gupta" w:date="2022-12-05T20:01:00Z">
        <w:r w:rsidRPr="00394E64" w:rsidDel="00394E64">
          <w:rPr>
            <w:rFonts w:ascii="TimesNewRomanPSMT" w:hAnsi="TimesNewRomanPSMT"/>
            <w:color w:val="000000"/>
            <w:szCs w:val="20"/>
          </w:rPr>
          <w:delText xml:space="preserve"> 11.2.3.15</w:delText>
        </w:r>
        <w:r w:rsidRPr="00394E64" w:rsidDel="00394E64">
          <w:rPr>
            <w:rFonts w:ascii="TimesNewRomanPSMT" w:hAnsi="TimesNewRomanPSMT"/>
            <w:color w:val="000000"/>
            <w:szCs w:val="20"/>
          </w:rPr>
          <w:br/>
          <w:delText>(TIM Broadcast)</w:delText>
        </w:r>
      </w:del>
      <w:ins w:id="281" w:author="Binita Gupta" w:date="2022-12-05T20:01:00Z">
        <w:r>
          <w:rPr>
            <w:rFonts w:ascii="TimesNewRomanPSMT" w:hAnsi="TimesNewRomanPSMT"/>
            <w:color w:val="000000"/>
            <w:szCs w:val="20"/>
          </w:rPr>
          <w:t xml:space="preserve"> </w:t>
        </w:r>
        <w:r w:rsidRPr="0073004A">
          <w:rPr>
            <w:rFonts w:ascii="TimesNewRomanPSMT" w:hAnsi="TimesNewRomanPSMT"/>
            <w:color w:val="000000"/>
            <w:szCs w:val="20"/>
          </w:rPr>
          <w:t xml:space="preserve">35.3.10.2 </w:t>
        </w:r>
        <w:r>
          <w:rPr>
            <w:rFonts w:ascii="TimesNewRomanPSMT" w:hAnsi="TimesNewRomanPSMT"/>
            <w:color w:val="000000"/>
            <w:szCs w:val="20"/>
          </w:rPr>
          <w:t>(</w:t>
        </w:r>
        <w:r w:rsidRPr="0073004A">
          <w:rPr>
            <w:rFonts w:ascii="TimesNewRomanPSMT" w:hAnsi="TimesNewRomanPSMT"/>
            <w:color w:val="000000"/>
            <w:szCs w:val="20"/>
          </w:rPr>
          <w:t>Multi-link critical update events</w:t>
        </w:r>
        <w:r>
          <w:rPr>
            <w:rFonts w:ascii="TimesNewRomanPSMT" w:hAnsi="TimesNewRomanPSMT"/>
            <w:color w:val="000000"/>
            <w:szCs w:val="20"/>
          </w:rPr>
          <w:t>)</w:t>
        </w:r>
      </w:ins>
      <w:r w:rsidRPr="00394E64">
        <w:rPr>
          <w:rFonts w:ascii="TimesNewRomanPSMT" w:hAnsi="TimesNewRomanPSMT"/>
          <w:color w:val="000000"/>
          <w:szCs w:val="20"/>
        </w:rPr>
        <w:t>. The BSS Parameters Change Count subfield is set to 255 if the reported AP is not part of</w:t>
      </w:r>
      <w:r>
        <w:rPr>
          <w:rFonts w:ascii="TimesNewRomanPSMT" w:hAnsi="TimesNewRomanPSMT"/>
          <w:color w:val="000000"/>
          <w:szCs w:val="20"/>
        </w:rPr>
        <w:t xml:space="preserve"> </w:t>
      </w:r>
      <w:r w:rsidRPr="00394E64">
        <w:rPr>
          <w:rFonts w:ascii="TimesNewRomanPSMT" w:hAnsi="TimesNewRomanPSMT"/>
          <w:color w:val="000000"/>
          <w:szCs w:val="20"/>
        </w:rPr>
        <w:t>an AP MLD, or if the reporting AP does not have that information.</w:t>
      </w:r>
    </w:p>
    <w:p w14:paraId="0306A0B9" w14:textId="4B4AA2D4" w:rsidR="00F637D7" w:rsidRDefault="00F637D7" w:rsidP="006A1CA9">
      <w:pPr>
        <w:rPr>
          <w:rFonts w:ascii="TimesNewRomanPSMT" w:hAnsi="TimesNewRomanPSMT"/>
          <w:color w:val="000000"/>
          <w:szCs w:val="20"/>
        </w:rPr>
      </w:pPr>
    </w:p>
    <w:p w14:paraId="095579AF" w14:textId="2F29D9CF" w:rsidR="00382AA9" w:rsidRDefault="00382AA9" w:rsidP="006A1CA9">
      <w:pPr>
        <w:rPr>
          <w:rFonts w:ascii="TimesNewRomanPSMT" w:hAnsi="TimesNewRomanPSMT"/>
          <w:color w:val="000000"/>
          <w:szCs w:val="20"/>
        </w:rPr>
      </w:pPr>
    </w:p>
    <w:p w14:paraId="7395AC9E" w14:textId="77777777" w:rsidR="00382AA9" w:rsidRDefault="00382AA9" w:rsidP="006A1CA9">
      <w:pPr>
        <w:rPr>
          <w:rFonts w:ascii="TimesNewRomanPSMT" w:hAnsi="TimesNewRomanPSMT"/>
          <w:color w:val="000000"/>
          <w:szCs w:val="20"/>
        </w:rPr>
      </w:pPr>
    </w:p>
    <w:p w14:paraId="6EC9CF12" w14:textId="69B31B1F" w:rsidR="00F637D7" w:rsidRDefault="00F637D7" w:rsidP="006A1CA9">
      <w:pPr>
        <w:rPr>
          <w:rFonts w:ascii="Arial-BoldMT" w:hAnsi="Arial-BoldMT"/>
          <w:b/>
          <w:bCs/>
          <w:color w:val="000000"/>
          <w:szCs w:val="20"/>
        </w:rPr>
      </w:pPr>
      <w:r w:rsidRPr="00F637D7">
        <w:rPr>
          <w:rFonts w:ascii="Arial-BoldMT" w:hAnsi="Arial-BoldMT"/>
          <w:b/>
          <w:bCs/>
          <w:color w:val="000000"/>
          <w:szCs w:val="20"/>
        </w:rPr>
        <w:t>9.4.2.312.2.3 Common Info field of the Basic Multi-Link element</w:t>
      </w:r>
    </w:p>
    <w:p w14:paraId="01DBDC9D" w14:textId="5CDC32A9" w:rsidR="00B52348" w:rsidRDefault="00B52348" w:rsidP="006A1CA9">
      <w:pPr>
        <w:rPr>
          <w:rFonts w:ascii="Arial-BoldMT" w:hAnsi="Arial-BoldMT"/>
          <w:b/>
          <w:bCs/>
          <w:color w:val="000000"/>
          <w:szCs w:val="20"/>
        </w:rPr>
      </w:pPr>
      <w:proofErr w:type="spellStart"/>
      <w:r w:rsidRPr="001B09D6">
        <w:rPr>
          <w:b/>
          <w:i/>
          <w:iCs/>
          <w:sz w:val="22"/>
          <w:szCs w:val="22"/>
          <w:highlight w:val="yellow"/>
        </w:rPr>
        <w:t>TGbe</w:t>
      </w:r>
      <w:proofErr w:type="spellEnd"/>
      <w:r w:rsidRPr="001B09D6">
        <w:rPr>
          <w:b/>
          <w:i/>
          <w:iCs/>
          <w:sz w:val="22"/>
          <w:szCs w:val="22"/>
          <w:highlight w:val="yellow"/>
        </w:rPr>
        <w:t xml:space="preserve"> editor: Please modify following paragraph </w:t>
      </w:r>
      <w:r>
        <w:rPr>
          <w:b/>
          <w:i/>
          <w:iCs/>
          <w:sz w:val="22"/>
          <w:szCs w:val="22"/>
          <w:highlight w:val="yellow"/>
        </w:rPr>
        <w:t xml:space="preserve">in this clause </w:t>
      </w:r>
      <w:r w:rsidRPr="001B09D6">
        <w:rPr>
          <w:b/>
          <w:i/>
          <w:iCs/>
          <w:sz w:val="22"/>
          <w:szCs w:val="22"/>
          <w:highlight w:val="yellow"/>
        </w:rPr>
        <w:t>as shown below:</w:t>
      </w:r>
    </w:p>
    <w:p w14:paraId="1D506E78" w14:textId="38AB95BA" w:rsidR="00F637D7" w:rsidRDefault="00B52348" w:rsidP="006A1CA9">
      <w:pPr>
        <w:rPr>
          <w:rFonts w:ascii="Arial-BoldMT" w:hAnsi="Arial-BoldMT"/>
          <w:color w:val="000000"/>
          <w:szCs w:val="20"/>
        </w:rPr>
      </w:pPr>
      <w:r w:rsidRPr="00B52348">
        <w:rPr>
          <w:rFonts w:ascii="TimesNewRomanPSMT" w:hAnsi="TimesNewRomanPSMT"/>
          <w:color w:val="000000"/>
          <w:szCs w:val="20"/>
        </w:rPr>
        <w:t xml:space="preserve">The BSS Parameters Change Count subfield in the Common Info field </w:t>
      </w:r>
      <w:r w:rsidRPr="00B52348">
        <w:rPr>
          <w:rFonts w:ascii="TimesNewRomanPSMT" w:hAnsi="TimesNewRomanPSMT"/>
          <w:color w:val="218A21"/>
          <w:szCs w:val="20"/>
        </w:rPr>
        <w:t>(#11387)</w:t>
      </w:r>
      <w:r w:rsidRPr="00B52348">
        <w:rPr>
          <w:rFonts w:ascii="TimesNewRomanPSMT" w:hAnsi="TimesNewRomanPSMT"/>
          <w:color w:val="000000"/>
          <w:szCs w:val="20"/>
        </w:rPr>
        <w:t>carries an unsigned integer,</w:t>
      </w:r>
      <w:r w:rsidRPr="00B52348">
        <w:rPr>
          <w:rFonts w:ascii="TimesNewRomanPSMT" w:hAnsi="TimesNewRomanPSMT"/>
          <w:color w:val="000000"/>
          <w:szCs w:val="20"/>
        </w:rPr>
        <w:br/>
        <w:t xml:space="preserve">initialized to 0. The value carried in the subfield is incremented </w:t>
      </w:r>
      <w:r w:rsidRPr="00B52348">
        <w:rPr>
          <w:rFonts w:ascii="TimesNewRomanPSMT" w:hAnsi="TimesNewRomanPSMT"/>
          <w:color w:val="218A21"/>
          <w:szCs w:val="20"/>
        </w:rPr>
        <w:t>(#10122)</w:t>
      </w:r>
      <w:r w:rsidRPr="00B52348">
        <w:rPr>
          <w:rFonts w:ascii="TimesNewRomanPSMT" w:hAnsi="TimesNewRomanPSMT"/>
          <w:color w:val="000000"/>
          <w:szCs w:val="20"/>
        </w:rPr>
        <w:t>by 1 when a critical update (as</w:t>
      </w:r>
      <w:r w:rsidRPr="00B52348">
        <w:rPr>
          <w:rFonts w:ascii="TimesNewRomanPSMT" w:hAnsi="TimesNewRomanPSMT"/>
          <w:color w:val="000000"/>
          <w:szCs w:val="20"/>
        </w:rPr>
        <w:br/>
        <w:t xml:space="preserve">defined in </w:t>
      </w:r>
      <w:ins w:id="282" w:author="Binita Gupta" w:date="2022-12-05T20:15:00Z">
        <w:r w:rsidR="00730F31" w:rsidRPr="00730F31">
          <w:rPr>
            <w:rFonts w:ascii="TimesNewRomanPSMT" w:hAnsi="TimesNewRomanPSMT"/>
            <w:color w:val="000000"/>
            <w:szCs w:val="20"/>
          </w:rPr>
          <w:t>(#11433)</w:t>
        </w:r>
      </w:ins>
      <w:del w:id="283" w:author="Binita Gupta" w:date="2022-12-05T20:03:00Z">
        <w:r w:rsidRPr="00B52348" w:rsidDel="000D19E3">
          <w:rPr>
            <w:rFonts w:ascii="TimesNewRomanPSMT" w:hAnsi="TimesNewRomanPSMT"/>
            <w:color w:val="000000"/>
            <w:szCs w:val="20"/>
          </w:rPr>
          <w:delText xml:space="preserve">11.2.3.15 (TIM Broadcast) </w:delText>
        </w:r>
      </w:del>
      <w:r w:rsidRPr="00B52348">
        <w:rPr>
          <w:rFonts w:ascii="TimesNewRomanPSMT" w:hAnsi="TimesNewRomanPSMT"/>
          <w:color w:val="218A21"/>
          <w:szCs w:val="20"/>
        </w:rPr>
        <w:t>(#11388)</w:t>
      </w:r>
      <w:del w:id="284" w:author="Binita Gupta" w:date="2022-12-05T20:04:00Z">
        <w:r w:rsidRPr="00B52348" w:rsidDel="00752BE6">
          <w:rPr>
            <w:rFonts w:ascii="TimesNewRomanPSMT" w:hAnsi="TimesNewRomanPSMT"/>
            <w:color w:val="000000"/>
            <w:szCs w:val="20"/>
          </w:rPr>
          <w:delText>and</w:delText>
        </w:r>
      </w:del>
      <w:r w:rsidRPr="00B52348">
        <w:rPr>
          <w:rFonts w:ascii="TimesNewRomanPSMT" w:hAnsi="TimesNewRomanPSMT"/>
          <w:color w:val="000000"/>
          <w:szCs w:val="20"/>
        </w:rPr>
        <w:t xml:space="preserve"> 35.3.10 (BSS parameter critical update procedure))</w:t>
      </w:r>
      <w:r w:rsidRPr="00B52348">
        <w:rPr>
          <w:rFonts w:ascii="TimesNewRomanPSMT" w:hAnsi="TimesNewRomanPSMT"/>
          <w:color w:val="000000"/>
          <w:szCs w:val="20"/>
        </w:rPr>
        <w:br/>
        <w:t xml:space="preserve">occurs to the </w:t>
      </w:r>
      <w:r w:rsidRPr="00B52348">
        <w:rPr>
          <w:rFonts w:ascii="TimesNewRomanPSMT" w:hAnsi="TimesNewRomanPSMT"/>
          <w:color w:val="218A21"/>
          <w:szCs w:val="20"/>
        </w:rPr>
        <w:t>(#13131)</w:t>
      </w:r>
      <w:r w:rsidRPr="00B52348">
        <w:rPr>
          <w:rFonts w:ascii="TimesNewRomanPSMT" w:hAnsi="TimesNewRomanPSMT"/>
          <w:color w:val="000000"/>
          <w:szCs w:val="20"/>
        </w:rPr>
        <w:t>BSS parameters of the AP that is affiliated with an AP MLD which is described in the</w:t>
      </w:r>
      <w:r w:rsidRPr="00B52348">
        <w:rPr>
          <w:rFonts w:ascii="TimesNewRomanPSMT" w:hAnsi="TimesNewRomanPSMT"/>
          <w:color w:val="000000"/>
          <w:szCs w:val="20"/>
        </w:rPr>
        <w:br/>
        <w:t>Basic Multi-Link element and satisfies one of the following:</w:t>
      </w:r>
    </w:p>
    <w:sectPr w:rsidR="00F637D7" w:rsidSect="00704845">
      <w:headerReference w:type="even" r:id="rId13"/>
      <w:headerReference w:type="default" r:id="rId14"/>
      <w:footerReference w:type="even" r:id="rId15"/>
      <w:footerReference w:type="defaul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8851F" w14:textId="77777777" w:rsidR="001735F9" w:rsidRDefault="001735F9">
      <w:r>
        <w:separator/>
      </w:r>
    </w:p>
  </w:endnote>
  <w:endnote w:type="continuationSeparator" w:id="0">
    <w:p w14:paraId="3525347F" w14:textId="77777777" w:rsidR="001735F9" w:rsidRDefault="001735F9">
      <w:r>
        <w:continuationSeparator/>
      </w:r>
    </w:p>
  </w:endnote>
  <w:endnote w:type="continuationNotice" w:id="1">
    <w:p w14:paraId="2C03B94F" w14:textId="77777777" w:rsidR="001735F9" w:rsidRDefault="00173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30945F82" w14:textId="1D99A738" w:rsidR="00AD19F1" w:rsidRPr="00A2420F" w:rsidRDefault="00AD19F1" w:rsidP="00A2420F">
    <w:pPr>
      <w:pBdr>
        <w:top w:val="single" w:sz="6" w:space="1" w:color="auto"/>
      </w:pBdr>
      <w:tabs>
        <w:tab w:val="center" w:pos="4680"/>
        <w:tab w:val="right" w:pos="9360"/>
        <w:tab w:val="right" w:pos="12960"/>
      </w:tabs>
      <w:rPr>
        <w:rFonts w:eastAsia="Malgun Gothic"/>
        <w:sz w:val="24"/>
        <w:szCs w:val="20"/>
        <w:lang w:val="en-GB"/>
      </w:rPr>
    </w:pPr>
  </w:p>
  <w:p w14:paraId="087001F1" w14:textId="77777777" w:rsidR="008C665B" w:rsidRDefault="008C66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699CFE84"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eastAsia="ko-KR"/>
      </w:rPr>
      <w:t>Binita Gupta</w:t>
    </w:r>
    <w:r w:rsidR="00C57EC7">
      <w:rPr>
        <w:rFonts w:eastAsia="Malgun Gothic"/>
        <w:sz w:val="24"/>
        <w:szCs w:val="20"/>
        <w:lang w:val="en-GB" w:eastAsia="ko-KR"/>
      </w:rPr>
      <w:t xml:space="preserve">, Meta </w:t>
    </w:r>
    <w:r w:rsidR="00012AFB">
      <w:rPr>
        <w:rFonts w:eastAsia="Malgun Gothic"/>
        <w:sz w:val="24"/>
        <w:szCs w:val="20"/>
        <w:lang w:val="en-GB" w:eastAsia="ko-KR"/>
      </w:rPr>
      <w:t xml:space="preserve">Platforms, </w:t>
    </w:r>
    <w:r w:rsidR="00C57EC7">
      <w:rPr>
        <w:rFonts w:eastAsia="Malgun Gothic"/>
        <w:sz w:val="24"/>
        <w:szCs w:val="20"/>
        <w:lang w:val="en-GB" w:eastAsia="ko-KR"/>
      </w:rPr>
      <w:t>Inc.</w:t>
    </w:r>
  </w:p>
  <w:p w14:paraId="32AA8A39" w14:textId="77777777" w:rsidR="008C665B" w:rsidRDefault="008C66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A38BB" w14:textId="77777777" w:rsidR="001735F9" w:rsidRDefault="001735F9">
      <w:r>
        <w:separator/>
      </w:r>
    </w:p>
  </w:footnote>
  <w:footnote w:type="continuationSeparator" w:id="0">
    <w:p w14:paraId="34813858" w14:textId="77777777" w:rsidR="001735F9" w:rsidRDefault="001735F9">
      <w:r>
        <w:continuationSeparator/>
      </w:r>
    </w:p>
  </w:footnote>
  <w:footnote w:type="continuationNotice" w:id="1">
    <w:p w14:paraId="3776A2E0" w14:textId="77777777" w:rsidR="001735F9" w:rsidRDefault="001735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3E9F0457" w:rsidR="00BF026D" w:rsidRPr="00466524" w:rsidRDefault="00163990"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 xml:space="preserve">October </w:t>
    </w:r>
    <w:r w:rsidR="00154AD1">
      <w:rPr>
        <w:rFonts w:eastAsia="Malgun Gothic"/>
        <w:b/>
        <w:sz w:val="28"/>
        <w:szCs w:val="20"/>
      </w:rPr>
      <w:t>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E64A65">
      <w:rPr>
        <w:rFonts w:eastAsia="Malgun Gothic"/>
        <w:b/>
        <w:sz w:val="28"/>
        <w:szCs w:val="20"/>
        <w:lang w:val="en-GB"/>
      </w:rPr>
      <w:t>1838</w:t>
    </w:r>
    <w:r w:rsidR="00055344">
      <w:rPr>
        <w:rFonts w:eastAsia="Malgun Gothic"/>
        <w:b/>
        <w:sz w:val="28"/>
        <w:szCs w:val="20"/>
        <w:lang w:val="en-GB"/>
      </w:rPr>
      <w:t>r</w:t>
    </w:r>
    <w:r w:rsidR="004F02CC">
      <w:rPr>
        <w:rFonts w:eastAsia="Malgun Gothic"/>
        <w:b/>
        <w:sz w:val="28"/>
        <w:szCs w:val="20"/>
        <w:lang w:val="en-GB"/>
      </w:rPr>
      <w:t>1</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3E4DAC62" w:rsidR="00BF026D" w:rsidRPr="00DE6B44" w:rsidRDefault="00FA6062"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October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324F1B">
      <w:rPr>
        <w:rFonts w:eastAsia="Malgun Gothic"/>
        <w:b/>
        <w:sz w:val="28"/>
        <w:szCs w:val="20"/>
      </w:rPr>
      <w:t>2</w:t>
    </w:r>
    <w:r w:rsidR="004E0589">
      <w:rPr>
        <w:rFonts w:eastAsia="Malgun Gothic"/>
        <w:b/>
        <w:sz w:val="28"/>
        <w:szCs w:val="20"/>
      </w:rPr>
      <w:tab/>
    </w:r>
    <w:r w:rsidR="00BF026D">
      <w:rPr>
        <w:rFonts w:eastAsia="Malgun Gothic"/>
        <w:b/>
        <w:sz w:val="28"/>
        <w:szCs w:val="20"/>
      </w:rPr>
      <w:tab/>
    </w:r>
    <w:r w:rsidR="00BF026D" w:rsidRPr="00B31A3B">
      <w:rPr>
        <w:rFonts w:eastAsia="Malgun Gothic"/>
        <w:b/>
        <w:sz w:val="28"/>
        <w:szCs w:val="20"/>
        <w:lang w:val="en-GB"/>
      </w:rPr>
      <w:t>doc.: IEEE 802.11-</w:t>
    </w:r>
    <w:r w:rsidR="00D11553">
      <w:rPr>
        <w:rFonts w:eastAsia="Malgun Gothic"/>
        <w:b/>
        <w:sz w:val="28"/>
        <w:szCs w:val="20"/>
        <w:lang w:val="en-GB"/>
      </w:rPr>
      <w:t>2</w:t>
    </w:r>
    <w:r w:rsidR="00324F1B">
      <w:rPr>
        <w:rFonts w:eastAsia="Malgun Gothic"/>
        <w:b/>
        <w:sz w:val="28"/>
        <w:szCs w:val="20"/>
        <w:lang w:val="en-GB"/>
      </w:rPr>
      <w:t>2</w:t>
    </w:r>
    <w:r w:rsidR="005B2D2F">
      <w:rPr>
        <w:rFonts w:eastAsia="Malgun Gothic"/>
        <w:b/>
        <w:sz w:val="28"/>
        <w:szCs w:val="20"/>
        <w:lang w:val="en-GB"/>
      </w:rPr>
      <w:t>/</w:t>
    </w:r>
    <w:r w:rsidR="00E64A65">
      <w:rPr>
        <w:rFonts w:eastAsia="Malgun Gothic"/>
        <w:b/>
        <w:sz w:val="28"/>
        <w:szCs w:val="20"/>
        <w:lang w:val="en-GB"/>
      </w:rPr>
      <w:t>1838</w:t>
    </w:r>
    <w:r w:rsidR="00BD707A">
      <w:rPr>
        <w:rFonts w:eastAsia="Malgun Gothic"/>
        <w:b/>
        <w:sz w:val="28"/>
        <w:szCs w:val="20"/>
        <w:lang w:val="en-GB"/>
      </w:rPr>
      <w:t>r</w:t>
    </w:r>
    <w:r w:rsidR="00C74CF4">
      <w:rPr>
        <w:rFonts w:eastAsia="Malgun Gothic"/>
        <w:b/>
        <w:sz w:val="28"/>
        <w:szCs w:val="20"/>
        <w:lang w:val="en-G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3"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75F6E"/>
    <w:multiLevelType w:val="hybridMultilevel"/>
    <w:tmpl w:val="44B68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0" w15:restartNumberingAfterBreak="0">
    <w:nsid w:val="58CA09AF"/>
    <w:multiLevelType w:val="hybridMultilevel"/>
    <w:tmpl w:val="3DDA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F314BC"/>
    <w:multiLevelType w:val="hybridMultilevel"/>
    <w:tmpl w:val="CFD4700C"/>
    <w:lvl w:ilvl="0" w:tplc="8640AE6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6689840">
    <w:abstractNumId w:val="9"/>
  </w:num>
  <w:num w:numId="2" w16cid:durableId="1476221068">
    <w:abstractNumId w:val="3"/>
  </w:num>
  <w:num w:numId="3" w16cid:durableId="1090932904">
    <w:abstractNumId w:val="0"/>
  </w:num>
  <w:num w:numId="4" w16cid:durableId="1827086563">
    <w:abstractNumId w:val="1"/>
  </w:num>
  <w:num w:numId="5" w16cid:durableId="540552717">
    <w:abstractNumId w:val="2"/>
  </w:num>
  <w:num w:numId="6" w16cid:durableId="1222013530">
    <w:abstractNumId w:val="7"/>
  </w:num>
  <w:num w:numId="7" w16cid:durableId="347683811">
    <w:abstractNumId w:val="6"/>
  </w:num>
  <w:num w:numId="8" w16cid:durableId="941958869">
    <w:abstractNumId w:val="12"/>
  </w:num>
  <w:num w:numId="9" w16cid:durableId="1564177574">
    <w:abstractNumId w:val="5"/>
  </w:num>
  <w:num w:numId="10" w16cid:durableId="96827841">
    <w:abstractNumId w:val="8"/>
  </w:num>
  <w:num w:numId="11" w16cid:durableId="1102267052">
    <w:abstractNumId w:val="4"/>
  </w:num>
  <w:num w:numId="12" w16cid:durableId="2081904812">
    <w:abstractNumId w:val="11"/>
  </w:num>
  <w:num w:numId="13" w16cid:durableId="382868069">
    <w:abstractNumId w:val="1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2F"/>
    <w:rsid w:val="00000D9B"/>
    <w:rsid w:val="0000109D"/>
    <w:rsid w:val="00001260"/>
    <w:rsid w:val="0000137F"/>
    <w:rsid w:val="00001404"/>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2D"/>
    <w:rsid w:val="00003A35"/>
    <w:rsid w:val="00003A8D"/>
    <w:rsid w:val="00003CFF"/>
    <w:rsid w:val="00003EB0"/>
    <w:rsid w:val="00004054"/>
    <w:rsid w:val="0000407F"/>
    <w:rsid w:val="0000418A"/>
    <w:rsid w:val="000042CE"/>
    <w:rsid w:val="00004366"/>
    <w:rsid w:val="0000454C"/>
    <w:rsid w:val="000050C9"/>
    <w:rsid w:val="000051DA"/>
    <w:rsid w:val="000052C6"/>
    <w:rsid w:val="00005792"/>
    <w:rsid w:val="000057B8"/>
    <w:rsid w:val="00005D04"/>
    <w:rsid w:val="00005D2A"/>
    <w:rsid w:val="00006085"/>
    <w:rsid w:val="00006100"/>
    <w:rsid w:val="000061CE"/>
    <w:rsid w:val="00006C87"/>
    <w:rsid w:val="00006D87"/>
    <w:rsid w:val="00006E8A"/>
    <w:rsid w:val="00006F43"/>
    <w:rsid w:val="0000712B"/>
    <w:rsid w:val="0000735E"/>
    <w:rsid w:val="000075F2"/>
    <w:rsid w:val="00007AF6"/>
    <w:rsid w:val="00007FAE"/>
    <w:rsid w:val="0001082A"/>
    <w:rsid w:val="00010861"/>
    <w:rsid w:val="000108D7"/>
    <w:rsid w:val="0001100D"/>
    <w:rsid w:val="00011A2D"/>
    <w:rsid w:val="00011B1D"/>
    <w:rsid w:val="00011C44"/>
    <w:rsid w:val="00011D0B"/>
    <w:rsid w:val="00011F41"/>
    <w:rsid w:val="000121B1"/>
    <w:rsid w:val="000123B0"/>
    <w:rsid w:val="000126E8"/>
    <w:rsid w:val="000129D2"/>
    <w:rsid w:val="00012AFB"/>
    <w:rsid w:val="00012B73"/>
    <w:rsid w:val="00012CFF"/>
    <w:rsid w:val="00012DC2"/>
    <w:rsid w:val="00012E8D"/>
    <w:rsid w:val="00012F68"/>
    <w:rsid w:val="0001327E"/>
    <w:rsid w:val="0001332D"/>
    <w:rsid w:val="000133AB"/>
    <w:rsid w:val="00013C63"/>
    <w:rsid w:val="00014A66"/>
    <w:rsid w:val="00014BBF"/>
    <w:rsid w:val="00014BFB"/>
    <w:rsid w:val="00014CBC"/>
    <w:rsid w:val="00014F33"/>
    <w:rsid w:val="000150F3"/>
    <w:rsid w:val="00015234"/>
    <w:rsid w:val="00015246"/>
    <w:rsid w:val="00015308"/>
    <w:rsid w:val="0001539C"/>
    <w:rsid w:val="0001563D"/>
    <w:rsid w:val="00015A15"/>
    <w:rsid w:val="00015B87"/>
    <w:rsid w:val="00015D87"/>
    <w:rsid w:val="000164BA"/>
    <w:rsid w:val="000169EF"/>
    <w:rsid w:val="0001765A"/>
    <w:rsid w:val="00017A85"/>
    <w:rsid w:val="00017C2B"/>
    <w:rsid w:val="00017DB3"/>
    <w:rsid w:val="00020579"/>
    <w:rsid w:val="0002058A"/>
    <w:rsid w:val="0002066B"/>
    <w:rsid w:val="00020A10"/>
    <w:rsid w:val="00020B99"/>
    <w:rsid w:val="00020C64"/>
    <w:rsid w:val="00020DC3"/>
    <w:rsid w:val="00020EFB"/>
    <w:rsid w:val="0002104D"/>
    <w:rsid w:val="00021AAE"/>
    <w:rsid w:val="00021B93"/>
    <w:rsid w:val="00021CEC"/>
    <w:rsid w:val="00021DBE"/>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3D"/>
    <w:rsid w:val="00025142"/>
    <w:rsid w:val="000251A4"/>
    <w:rsid w:val="000253CF"/>
    <w:rsid w:val="00025719"/>
    <w:rsid w:val="00025963"/>
    <w:rsid w:val="00025A9F"/>
    <w:rsid w:val="00025C37"/>
    <w:rsid w:val="00025C43"/>
    <w:rsid w:val="00025FCF"/>
    <w:rsid w:val="000261CD"/>
    <w:rsid w:val="0002690E"/>
    <w:rsid w:val="0002695B"/>
    <w:rsid w:val="00026A93"/>
    <w:rsid w:val="00026BA8"/>
    <w:rsid w:val="0002701C"/>
    <w:rsid w:val="00027040"/>
    <w:rsid w:val="000279BA"/>
    <w:rsid w:val="00027A49"/>
    <w:rsid w:val="00027AB0"/>
    <w:rsid w:val="00027D15"/>
    <w:rsid w:val="00027D48"/>
    <w:rsid w:val="0003003F"/>
    <w:rsid w:val="00030202"/>
    <w:rsid w:val="00030380"/>
    <w:rsid w:val="000303AB"/>
    <w:rsid w:val="000303D1"/>
    <w:rsid w:val="00030788"/>
    <w:rsid w:val="00030A60"/>
    <w:rsid w:val="00030E14"/>
    <w:rsid w:val="00030FEC"/>
    <w:rsid w:val="00031071"/>
    <w:rsid w:val="00031137"/>
    <w:rsid w:val="00031167"/>
    <w:rsid w:val="000313FA"/>
    <w:rsid w:val="000316A1"/>
    <w:rsid w:val="0003196E"/>
    <w:rsid w:val="00031A78"/>
    <w:rsid w:val="000320B4"/>
    <w:rsid w:val="000320C5"/>
    <w:rsid w:val="000321D0"/>
    <w:rsid w:val="000321E8"/>
    <w:rsid w:val="00032FB1"/>
    <w:rsid w:val="0003308F"/>
    <w:rsid w:val="0003312C"/>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235"/>
    <w:rsid w:val="000353CF"/>
    <w:rsid w:val="00035404"/>
    <w:rsid w:val="00035573"/>
    <w:rsid w:val="00035591"/>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579"/>
    <w:rsid w:val="00044802"/>
    <w:rsid w:val="000449A6"/>
    <w:rsid w:val="00044A80"/>
    <w:rsid w:val="000450C2"/>
    <w:rsid w:val="000455CF"/>
    <w:rsid w:val="00045796"/>
    <w:rsid w:val="00045CE6"/>
    <w:rsid w:val="00045F73"/>
    <w:rsid w:val="0004636A"/>
    <w:rsid w:val="00046D39"/>
    <w:rsid w:val="00046F8C"/>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0F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9E7"/>
    <w:rsid w:val="00055C26"/>
    <w:rsid w:val="00055EB2"/>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7E"/>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7EA"/>
    <w:rsid w:val="0006790E"/>
    <w:rsid w:val="00067BAC"/>
    <w:rsid w:val="00067FA7"/>
    <w:rsid w:val="00070027"/>
    <w:rsid w:val="0007053D"/>
    <w:rsid w:val="000706DF"/>
    <w:rsid w:val="00070776"/>
    <w:rsid w:val="00071047"/>
    <w:rsid w:val="000712BF"/>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99E"/>
    <w:rsid w:val="00080C79"/>
    <w:rsid w:val="00080CAC"/>
    <w:rsid w:val="000810B1"/>
    <w:rsid w:val="00081149"/>
    <w:rsid w:val="00081606"/>
    <w:rsid w:val="00081AD0"/>
    <w:rsid w:val="00081D53"/>
    <w:rsid w:val="00081E0F"/>
    <w:rsid w:val="0008200B"/>
    <w:rsid w:val="000820B1"/>
    <w:rsid w:val="000820EE"/>
    <w:rsid w:val="0008215B"/>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F0B"/>
    <w:rsid w:val="00086127"/>
    <w:rsid w:val="00086779"/>
    <w:rsid w:val="00086A2F"/>
    <w:rsid w:val="00086C1F"/>
    <w:rsid w:val="00086F24"/>
    <w:rsid w:val="00086F31"/>
    <w:rsid w:val="000870A1"/>
    <w:rsid w:val="000875C8"/>
    <w:rsid w:val="00087766"/>
    <w:rsid w:val="00087874"/>
    <w:rsid w:val="00087AE0"/>
    <w:rsid w:val="00087C47"/>
    <w:rsid w:val="00090051"/>
    <w:rsid w:val="00090083"/>
    <w:rsid w:val="00090447"/>
    <w:rsid w:val="000905CA"/>
    <w:rsid w:val="000906F0"/>
    <w:rsid w:val="000908AD"/>
    <w:rsid w:val="00090A94"/>
    <w:rsid w:val="00090F0C"/>
    <w:rsid w:val="00090F51"/>
    <w:rsid w:val="0009101D"/>
    <w:rsid w:val="000914A2"/>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E"/>
    <w:rsid w:val="00093812"/>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589"/>
    <w:rsid w:val="00095849"/>
    <w:rsid w:val="0009596C"/>
    <w:rsid w:val="00095C1E"/>
    <w:rsid w:val="00095CB6"/>
    <w:rsid w:val="000960C9"/>
    <w:rsid w:val="000960E6"/>
    <w:rsid w:val="000962D0"/>
    <w:rsid w:val="000966AA"/>
    <w:rsid w:val="000967F9"/>
    <w:rsid w:val="00096AF7"/>
    <w:rsid w:val="00096DC0"/>
    <w:rsid w:val="00096FAC"/>
    <w:rsid w:val="00096FD6"/>
    <w:rsid w:val="00097066"/>
    <w:rsid w:val="000973DB"/>
    <w:rsid w:val="00097504"/>
    <w:rsid w:val="00097B84"/>
    <w:rsid w:val="000A0362"/>
    <w:rsid w:val="000A04F3"/>
    <w:rsid w:val="000A0610"/>
    <w:rsid w:val="000A099E"/>
    <w:rsid w:val="000A0B76"/>
    <w:rsid w:val="000A1169"/>
    <w:rsid w:val="000A119B"/>
    <w:rsid w:val="000A12A6"/>
    <w:rsid w:val="000A12BA"/>
    <w:rsid w:val="000A1577"/>
    <w:rsid w:val="000A1698"/>
    <w:rsid w:val="000A174B"/>
    <w:rsid w:val="000A1884"/>
    <w:rsid w:val="000A197F"/>
    <w:rsid w:val="000A1DC2"/>
    <w:rsid w:val="000A1DEA"/>
    <w:rsid w:val="000A1E72"/>
    <w:rsid w:val="000A1F16"/>
    <w:rsid w:val="000A1F6E"/>
    <w:rsid w:val="000A21CE"/>
    <w:rsid w:val="000A22A5"/>
    <w:rsid w:val="000A24A6"/>
    <w:rsid w:val="000A2757"/>
    <w:rsid w:val="000A28F1"/>
    <w:rsid w:val="000A2969"/>
    <w:rsid w:val="000A2A46"/>
    <w:rsid w:val="000A2A81"/>
    <w:rsid w:val="000A2DAA"/>
    <w:rsid w:val="000A2EC3"/>
    <w:rsid w:val="000A3506"/>
    <w:rsid w:val="000A3539"/>
    <w:rsid w:val="000A3561"/>
    <w:rsid w:val="000A378E"/>
    <w:rsid w:val="000A3951"/>
    <w:rsid w:val="000A3D42"/>
    <w:rsid w:val="000A3F93"/>
    <w:rsid w:val="000A412F"/>
    <w:rsid w:val="000A41C6"/>
    <w:rsid w:val="000A4286"/>
    <w:rsid w:val="000A4434"/>
    <w:rsid w:val="000A4A75"/>
    <w:rsid w:val="000A58BE"/>
    <w:rsid w:val="000A5DEF"/>
    <w:rsid w:val="000A5EFA"/>
    <w:rsid w:val="000A66F8"/>
    <w:rsid w:val="000A6854"/>
    <w:rsid w:val="000A6C9F"/>
    <w:rsid w:val="000A6F26"/>
    <w:rsid w:val="000A7151"/>
    <w:rsid w:val="000A71F2"/>
    <w:rsid w:val="000A74DB"/>
    <w:rsid w:val="000A75F7"/>
    <w:rsid w:val="000A76C8"/>
    <w:rsid w:val="000A7819"/>
    <w:rsid w:val="000A7C44"/>
    <w:rsid w:val="000B04CA"/>
    <w:rsid w:val="000B0857"/>
    <w:rsid w:val="000B09BF"/>
    <w:rsid w:val="000B0B18"/>
    <w:rsid w:val="000B0BEB"/>
    <w:rsid w:val="000B10B8"/>
    <w:rsid w:val="000B129C"/>
    <w:rsid w:val="000B19C7"/>
    <w:rsid w:val="000B1AAB"/>
    <w:rsid w:val="000B1C7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6C"/>
    <w:rsid w:val="000C0A65"/>
    <w:rsid w:val="000C0C77"/>
    <w:rsid w:val="000C0CDE"/>
    <w:rsid w:val="000C0D90"/>
    <w:rsid w:val="000C126F"/>
    <w:rsid w:val="000C12C6"/>
    <w:rsid w:val="000C1339"/>
    <w:rsid w:val="000C14AD"/>
    <w:rsid w:val="000C1AFD"/>
    <w:rsid w:val="000C1B3F"/>
    <w:rsid w:val="000C1C76"/>
    <w:rsid w:val="000C1ED2"/>
    <w:rsid w:val="000C20F5"/>
    <w:rsid w:val="000C21DD"/>
    <w:rsid w:val="000C26C5"/>
    <w:rsid w:val="000C2702"/>
    <w:rsid w:val="000C27BB"/>
    <w:rsid w:val="000C28D7"/>
    <w:rsid w:val="000C28DE"/>
    <w:rsid w:val="000C2D97"/>
    <w:rsid w:val="000C2E2D"/>
    <w:rsid w:val="000C304E"/>
    <w:rsid w:val="000C3764"/>
    <w:rsid w:val="000C37C5"/>
    <w:rsid w:val="000C3CFB"/>
    <w:rsid w:val="000C3D42"/>
    <w:rsid w:val="000C40FF"/>
    <w:rsid w:val="000C454F"/>
    <w:rsid w:val="000C46B2"/>
    <w:rsid w:val="000C4A5D"/>
    <w:rsid w:val="000C4BFA"/>
    <w:rsid w:val="000C4C73"/>
    <w:rsid w:val="000C4DE8"/>
    <w:rsid w:val="000C504A"/>
    <w:rsid w:val="000C5179"/>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5F8"/>
    <w:rsid w:val="000D06B3"/>
    <w:rsid w:val="000D0D4C"/>
    <w:rsid w:val="000D0FE2"/>
    <w:rsid w:val="000D120A"/>
    <w:rsid w:val="000D127B"/>
    <w:rsid w:val="000D1281"/>
    <w:rsid w:val="000D12F0"/>
    <w:rsid w:val="000D16E5"/>
    <w:rsid w:val="000D1791"/>
    <w:rsid w:val="000D19E3"/>
    <w:rsid w:val="000D1AB1"/>
    <w:rsid w:val="000D1B89"/>
    <w:rsid w:val="000D1CA0"/>
    <w:rsid w:val="000D25CD"/>
    <w:rsid w:val="000D29BB"/>
    <w:rsid w:val="000D29D7"/>
    <w:rsid w:val="000D2F7B"/>
    <w:rsid w:val="000D3047"/>
    <w:rsid w:val="000D31FD"/>
    <w:rsid w:val="000D3568"/>
    <w:rsid w:val="000D374D"/>
    <w:rsid w:val="000D389E"/>
    <w:rsid w:val="000D3B8F"/>
    <w:rsid w:val="000D3B91"/>
    <w:rsid w:val="000D41D4"/>
    <w:rsid w:val="000D43B6"/>
    <w:rsid w:val="000D455E"/>
    <w:rsid w:val="000D45A9"/>
    <w:rsid w:val="000D487F"/>
    <w:rsid w:val="000D4CA3"/>
    <w:rsid w:val="000D4D31"/>
    <w:rsid w:val="000D4EE9"/>
    <w:rsid w:val="000D4F07"/>
    <w:rsid w:val="000D50B4"/>
    <w:rsid w:val="000D533F"/>
    <w:rsid w:val="000D5342"/>
    <w:rsid w:val="000D53CD"/>
    <w:rsid w:val="000D5FD7"/>
    <w:rsid w:val="000D6491"/>
    <w:rsid w:val="000D64FE"/>
    <w:rsid w:val="000D67C2"/>
    <w:rsid w:val="000D6FEA"/>
    <w:rsid w:val="000D70DA"/>
    <w:rsid w:val="000D71D2"/>
    <w:rsid w:val="000D74A8"/>
    <w:rsid w:val="000D74F1"/>
    <w:rsid w:val="000D756C"/>
    <w:rsid w:val="000D7598"/>
    <w:rsid w:val="000D777C"/>
    <w:rsid w:val="000D7C90"/>
    <w:rsid w:val="000D7F13"/>
    <w:rsid w:val="000E0323"/>
    <w:rsid w:val="000E0370"/>
    <w:rsid w:val="000E0495"/>
    <w:rsid w:val="000E06AA"/>
    <w:rsid w:val="000E08C3"/>
    <w:rsid w:val="000E0AE8"/>
    <w:rsid w:val="000E0DA3"/>
    <w:rsid w:val="000E118F"/>
    <w:rsid w:val="000E168F"/>
    <w:rsid w:val="000E172E"/>
    <w:rsid w:val="000E1771"/>
    <w:rsid w:val="000E182C"/>
    <w:rsid w:val="000E1A34"/>
    <w:rsid w:val="000E1AEB"/>
    <w:rsid w:val="000E1BBA"/>
    <w:rsid w:val="000E1DE9"/>
    <w:rsid w:val="000E203E"/>
    <w:rsid w:val="000E227D"/>
    <w:rsid w:val="000E2BC6"/>
    <w:rsid w:val="000E2D86"/>
    <w:rsid w:val="000E2E4A"/>
    <w:rsid w:val="000E301C"/>
    <w:rsid w:val="000E3834"/>
    <w:rsid w:val="000E3B7B"/>
    <w:rsid w:val="000E3BE4"/>
    <w:rsid w:val="000E3D12"/>
    <w:rsid w:val="000E3D4E"/>
    <w:rsid w:val="000E4102"/>
    <w:rsid w:val="000E4154"/>
    <w:rsid w:val="000E428C"/>
    <w:rsid w:val="000E45BA"/>
    <w:rsid w:val="000E4719"/>
    <w:rsid w:val="000E4802"/>
    <w:rsid w:val="000E4FC7"/>
    <w:rsid w:val="000E50B8"/>
    <w:rsid w:val="000E5365"/>
    <w:rsid w:val="000E53AF"/>
    <w:rsid w:val="000E5501"/>
    <w:rsid w:val="000E552B"/>
    <w:rsid w:val="000E55F5"/>
    <w:rsid w:val="000E566B"/>
    <w:rsid w:val="000E5887"/>
    <w:rsid w:val="000E588B"/>
    <w:rsid w:val="000E59B0"/>
    <w:rsid w:val="000E5C69"/>
    <w:rsid w:val="000E5CC7"/>
    <w:rsid w:val="000E5E88"/>
    <w:rsid w:val="000E5F88"/>
    <w:rsid w:val="000E6377"/>
    <w:rsid w:val="000E63C8"/>
    <w:rsid w:val="000E66DD"/>
    <w:rsid w:val="000E671C"/>
    <w:rsid w:val="000E6939"/>
    <w:rsid w:val="000E6A02"/>
    <w:rsid w:val="000E6CEA"/>
    <w:rsid w:val="000E6F2A"/>
    <w:rsid w:val="000E704A"/>
    <w:rsid w:val="000E70D2"/>
    <w:rsid w:val="000E7A5C"/>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3AF"/>
    <w:rsid w:val="000F247A"/>
    <w:rsid w:val="000F256B"/>
    <w:rsid w:val="000F2B7A"/>
    <w:rsid w:val="000F2BC6"/>
    <w:rsid w:val="000F2C22"/>
    <w:rsid w:val="000F2EE3"/>
    <w:rsid w:val="000F30DC"/>
    <w:rsid w:val="000F30EE"/>
    <w:rsid w:val="000F3111"/>
    <w:rsid w:val="000F312B"/>
    <w:rsid w:val="000F35C8"/>
    <w:rsid w:val="000F3987"/>
    <w:rsid w:val="000F3A6B"/>
    <w:rsid w:val="000F456D"/>
    <w:rsid w:val="000F458C"/>
    <w:rsid w:val="000F45A8"/>
    <w:rsid w:val="000F470D"/>
    <w:rsid w:val="000F4D1D"/>
    <w:rsid w:val="000F522E"/>
    <w:rsid w:val="000F52CB"/>
    <w:rsid w:val="000F542A"/>
    <w:rsid w:val="000F589B"/>
    <w:rsid w:val="000F5E7C"/>
    <w:rsid w:val="000F5E96"/>
    <w:rsid w:val="000F6420"/>
    <w:rsid w:val="000F6461"/>
    <w:rsid w:val="000F6922"/>
    <w:rsid w:val="000F69F4"/>
    <w:rsid w:val="000F6E91"/>
    <w:rsid w:val="000F6FBF"/>
    <w:rsid w:val="000F74AD"/>
    <w:rsid w:val="000F754C"/>
    <w:rsid w:val="000F7760"/>
    <w:rsid w:val="000F7CEF"/>
    <w:rsid w:val="000F7D1E"/>
    <w:rsid w:val="001005A2"/>
    <w:rsid w:val="001012BD"/>
    <w:rsid w:val="001012D5"/>
    <w:rsid w:val="001012F7"/>
    <w:rsid w:val="001015AD"/>
    <w:rsid w:val="0010162B"/>
    <w:rsid w:val="00101AC8"/>
    <w:rsid w:val="00101DD9"/>
    <w:rsid w:val="00101E58"/>
    <w:rsid w:val="00102168"/>
    <w:rsid w:val="001026AE"/>
    <w:rsid w:val="001026CB"/>
    <w:rsid w:val="001028D0"/>
    <w:rsid w:val="00102AAD"/>
    <w:rsid w:val="00102B78"/>
    <w:rsid w:val="00102E50"/>
    <w:rsid w:val="00102E85"/>
    <w:rsid w:val="00102E9A"/>
    <w:rsid w:val="00102FA0"/>
    <w:rsid w:val="001030F6"/>
    <w:rsid w:val="001031ED"/>
    <w:rsid w:val="001035A9"/>
    <w:rsid w:val="0010372A"/>
    <w:rsid w:val="00103977"/>
    <w:rsid w:val="00103C03"/>
    <w:rsid w:val="00104047"/>
    <w:rsid w:val="0010409F"/>
    <w:rsid w:val="00104208"/>
    <w:rsid w:val="00104633"/>
    <w:rsid w:val="00104C1C"/>
    <w:rsid w:val="00104C89"/>
    <w:rsid w:val="00104CFA"/>
    <w:rsid w:val="001051FB"/>
    <w:rsid w:val="00105450"/>
    <w:rsid w:val="00105729"/>
    <w:rsid w:val="00105A46"/>
    <w:rsid w:val="00105C21"/>
    <w:rsid w:val="00106039"/>
    <w:rsid w:val="0010618A"/>
    <w:rsid w:val="00106191"/>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1FA1"/>
    <w:rsid w:val="001121D5"/>
    <w:rsid w:val="001127B9"/>
    <w:rsid w:val="001129CC"/>
    <w:rsid w:val="00112C71"/>
    <w:rsid w:val="00112D64"/>
    <w:rsid w:val="00112F2A"/>
    <w:rsid w:val="00112F5F"/>
    <w:rsid w:val="00112F6B"/>
    <w:rsid w:val="00112FFE"/>
    <w:rsid w:val="001139CC"/>
    <w:rsid w:val="00114D06"/>
    <w:rsid w:val="00114E71"/>
    <w:rsid w:val="0011534B"/>
    <w:rsid w:val="00115431"/>
    <w:rsid w:val="00115A92"/>
    <w:rsid w:val="00115CBD"/>
    <w:rsid w:val="001169AA"/>
    <w:rsid w:val="00116A31"/>
    <w:rsid w:val="001171D4"/>
    <w:rsid w:val="00117B02"/>
    <w:rsid w:val="00117BA3"/>
    <w:rsid w:val="00117D70"/>
    <w:rsid w:val="00117DBA"/>
    <w:rsid w:val="00117F02"/>
    <w:rsid w:val="001200EE"/>
    <w:rsid w:val="00120244"/>
    <w:rsid w:val="00120378"/>
    <w:rsid w:val="0012039D"/>
    <w:rsid w:val="001203D1"/>
    <w:rsid w:val="001205C8"/>
    <w:rsid w:val="00120674"/>
    <w:rsid w:val="00120892"/>
    <w:rsid w:val="00120C0D"/>
    <w:rsid w:val="00120CCA"/>
    <w:rsid w:val="0012113B"/>
    <w:rsid w:val="001212B4"/>
    <w:rsid w:val="0012180F"/>
    <w:rsid w:val="0012193A"/>
    <w:rsid w:val="001219DB"/>
    <w:rsid w:val="00121B9E"/>
    <w:rsid w:val="00121F86"/>
    <w:rsid w:val="001221E7"/>
    <w:rsid w:val="00122354"/>
    <w:rsid w:val="0012376C"/>
    <w:rsid w:val="001237DC"/>
    <w:rsid w:val="001237FA"/>
    <w:rsid w:val="00123820"/>
    <w:rsid w:val="00123C64"/>
    <w:rsid w:val="00123DA4"/>
    <w:rsid w:val="00123DD0"/>
    <w:rsid w:val="001241BA"/>
    <w:rsid w:val="00124239"/>
    <w:rsid w:val="00124C8D"/>
    <w:rsid w:val="00124D20"/>
    <w:rsid w:val="00124E47"/>
    <w:rsid w:val="00125462"/>
    <w:rsid w:val="0012582D"/>
    <w:rsid w:val="00125897"/>
    <w:rsid w:val="001258F9"/>
    <w:rsid w:val="00125EB1"/>
    <w:rsid w:val="00126241"/>
    <w:rsid w:val="00126337"/>
    <w:rsid w:val="0012667A"/>
    <w:rsid w:val="0012678B"/>
    <w:rsid w:val="00126D67"/>
    <w:rsid w:val="001275AD"/>
    <w:rsid w:val="001275CB"/>
    <w:rsid w:val="00127FB3"/>
    <w:rsid w:val="00130051"/>
    <w:rsid w:val="0013020C"/>
    <w:rsid w:val="001303B7"/>
    <w:rsid w:val="001307DC"/>
    <w:rsid w:val="00130B9A"/>
    <w:rsid w:val="00130C65"/>
    <w:rsid w:val="00130C74"/>
    <w:rsid w:val="00130E77"/>
    <w:rsid w:val="001316CA"/>
    <w:rsid w:val="001317F0"/>
    <w:rsid w:val="001319CC"/>
    <w:rsid w:val="00131A80"/>
    <w:rsid w:val="00131C47"/>
    <w:rsid w:val="00131CA5"/>
    <w:rsid w:val="0013202E"/>
    <w:rsid w:val="001320AA"/>
    <w:rsid w:val="0013231A"/>
    <w:rsid w:val="00132CF5"/>
    <w:rsid w:val="00132E7C"/>
    <w:rsid w:val="00133635"/>
    <w:rsid w:val="0013372F"/>
    <w:rsid w:val="001337F5"/>
    <w:rsid w:val="00133EB5"/>
    <w:rsid w:val="00133EDC"/>
    <w:rsid w:val="00133EE3"/>
    <w:rsid w:val="00133F60"/>
    <w:rsid w:val="00133FB0"/>
    <w:rsid w:val="00133FC9"/>
    <w:rsid w:val="001340B3"/>
    <w:rsid w:val="0013420E"/>
    <w:rsid w:val="001344C7"/>
    <w:rsid w:val="00134860"/>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CF"/>
    <w:rsid w:val="001372D6"/>
    <w:rsid w:val="0013751C"/>
    <w:rsid w:val="00137923"/>
    <w:rsid w:val="00137A2B"/>
    <w:rsid w:val="00137B65"/>
    <w:rsid w:val="00137D96"/>
    <w:rsid w:val="00137DB8"/>
    <w:rsid w:val="00137F96"/>
    <w:rsid w:val="0014012D"/>
    <w:rsid w:val="0014014E"/>
    <w:rsid w:val="001402E2"/>
    <w:rsid w:val="00140417"/>
    <w:rsid w:val="00140662"/>
    <w:rsid w:val="00140874"/>
    <w:rsid w:val="00140977"/>
    <w:rsid w:val="00140AF3"/>
    <w:rsid w:val="00140C67"/>
    <w:rsid w:val="00140F93"/>
    <w:rsid w:val="00140F97"/>
    <w:rsid w:val="0014102C"/>
    <w:rsid w:val="001419A4"/>
    <w:rsid w:val="00141AE6"/>
    <w:rsid w:val="00142179"/>
    <w:rsid w:val="001422E1"/>
    <w:rsid w:val="00142587"/>
    <w:rsid w:val="00142720"/>
    <w:rsid w:val="0014302E"/>
    <w:rsid w:val="00143233"/>
    <w:rsid w:val="00143240"/>
    <w:rsid w:val="001433FE"/>
    <w:rsid w:val="001434CC"/>
    <w:rsid w:val="001437DA"/>
    <w:rsid w:val="00143EE7"/>
    <w:rsid w:val="00144269"/>
    <w:rsid w:val="001443D7"/>
    <w:rsid w:val="00144511"/>
    <w:rsid w:val="00144707"/>
    <w:rsid w:val="0014471D"/>
    <w:rsid w:val="0014473A"/>
    <w:rsid w:val="0014481E"/>
    <w:rsid w:val="0014495B"/>
    <w:rsid w:val="00144B81"/>
    <w:rsid w:val="001450E6"/>
    <w:rsid w:val="001453B4"/>
    <w:rsid w:val="001455BD"/>
    <w:rsid w:val="001459EA"/>
    <w:rsid w:val="00145B95"/>
    <w:rsid w:val="001464D1"/>
    <w:rsid w:val="00146C0B"/>
    <w:rsid w:val="00146C4D"/>
    <w:rsid w:val="001471A7"/>
    <w:rsid w:val="00147301"/>
    <w:rsid w:val="00147415"/>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961"/>
    <w:rsid w:val="00152B1D"/>
    <w:rsid w:val="00153003"/>
    <w:rsid w:val="00153648"/>
    <w:rsid w:val="00153658"/>
    <w:rsid w:val="00153775"/>
    <w:rsid w:val="001538A6"/>
    <w:rsid w:val="00153A09"/>
    <w:rsid w:val="00153A8E"/>
    <w:rsid w:val="00153E76"/>
    <w:rsid w:val="00153F7B"/>
    <w:rsid w:val="001541B2"/>
    <w:rsid w:val="001542C4"/>
    <w:rsid w:val="0015443E"/>
    <w:rsid w:val="001547C8"/>
    <w:rsid w:val="0015498F"/>
    <w:rsid w:val="00154A6D"/>
    <w:rsid w:val="00154AD1"/>
    <w:rsid w:val="00154F28"/>
    <w:rsid w:val="0015532D"/>
    <w:rsid w:val="00155B05"/>
    <w:rsid w:val="00155E9D"/>
    <w:rsid w:val="001560F6"/>
    <w:rsid w:val="00156D38"/>
    <w:rsid w:val="00156F8B"/>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C7D"/>
    <w:rsid w:val="00161D3A"/>
    <w:rsid w:val="00162076"/>
    <w:rsid w:val="0016244A"/>
    <w:rsid w:val="001624E2"/>
    <w:rsid w:val="00162500"/>
    <w:rsid w:val="00162759"/>
    <w:rsid w:val="00162C5F"/>
    <w:rsid w:val="00162E05"/>
    <w:rsid w:val="00162E1C"/>
    <w:rsid w:val="001631BB"/>
    <w:rsid w:val="001632E0"/>
    <w:rsid w:val="00163554"/>
    <w:rsid w:val="001635C6"/>
    <w:rsid w:val="00163802"/>
    <w:rsid w:val="00163990"/>
    <w:rsid w:val="00163BCA"/>
    <w:rsid w:val="00163C50"/>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8A7"/>
    <w:rsid w:val="00170FF2"/>
    <w:rsid w:val="00171069"/>
    <w:rsid w:val="0017108E"/>
    <w:rsid w:val="0017119F"/>
    <w:rsid w:val="00171229"/>
    <w:rsid w:val="0017136C"/>
    <w:rsid w:val="001713AD"/>
    <w:rsid w:val="00171499"/>
    <w:rsid w:val="001717E9"/>
    <w:rsid w:val="00171AD6"/>
    <w:rsid w:val="00171B58"/>
    <w:rsid w:val="00171CC8"/>
    <w:rsid w:val="0017215D"/>
    <w:rsid w:val="00172276"/>
    <w:rsid w:val="00172366"/>
    <w:rsid w:val="001723BE"/>
    <w:rsid w:val="00172655"/>
    <w:rsid w:val="00172740"/>
    <w:rsid w:val="00172D5D"/>
    <w:rsid w:val="00172F7C"/>
    <w:rsid w:val="001735F9"/>
    <w:rsid w:val="0017367D"/>
    <w:rsid w:val="00173AA4"/>
    <w:rsid w:val="00173BEC"/>
    <w:rsid w:val="00173C29"/>
    <w:rsid w:val="00173CF0"/>
    <w:rsid w:val="00174426"/>
    <w:rsid w:val="00174B1A"/>
    <w:rsid w:val="00174FA8"/>
    <w:rsid w:val="00174FD2"/>
    <w:rsid w:val="001751B1"/>
    <w:rsid w:val="001753C9"/>
    <w:rsid w:val="001753D2"/>
    <w:rsid w:val="0017682D"/>
    <w:rsid w:val="00176D17"/>
    <w:rsid w:val="00176E00"/>
    <w:rsid w:val="0017749B"/>
    <w:rsid w:val="001779F4"/>
    <w:rsid w:val="00177CC3"/>
    <w:rsid w:val="00177CF8"/>
    <w:rsid w:val="00177FB5"/>
    <w:rsid w:val="00180038"/>
    <w:rsid w:val="0018012D"/>
    <w:rsid w:val="0018083C"/>
    <w:rsid w:val="001809BE"/>
    <w:rsid w:val="00180D0A"/>
    <w:rsid w:val="001812BC"/>
    <w:rsid w:val="0018177A"/>
    <w:rsid w:val="00181BA4"/>
    <w:rsid w:val="00182973"/>
    <w:rsid w:val="00182F61"/>
    <w:rsid w:val="00182F99"/>
    <w:rsid w:val="00182F9E"/>
    <w:rsid w:val="00182F9F"/>
    <w:rsid w:val="001830A2"/>
    <w:rsid w:val="001833D1"/>
    <w:rsid w:val="00183413"/>
    <w:rsid w:val="00183559"/>
    <w:rsid w:val="001836C6"/>
    <w:rsid w:val="001837D7"/>
    <w:rsid w:val="0018438C"/>
    <w:rsid w:val="001844B0"/>
    <w:rsid w:val="00185078"/>
    <w:rsid w:val="0018511A"/>
    <w:rsid w:val="00185156"/>
    <w:rsid w:val="001855BC"/>
    <w:rsid w:val="0018612C"/>
    <w:rsid w:val="00186186"/>
    <w:rsid w:val="0018647E"/>
    <w:rsid w:val="00186D8C"/>
    <w:rsid w:val="0018762F"/>
    <w:rsid w:val="00187948"/>
    <w:rsid w:val="00187D57"/>
    <w:rsid w:val="001901F0"/>
    <w:rsid w:val="001902FA"/>
    <w:rsid w:val="001903F4"/>
    <w:rsid w:val="00190406"/>
    <w:rsid w:val="001905E8"/>
    <w:rsid w:val="00190A4F"/>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5BF"/>
    <w:rsid w:val="00193772"/>
    <w:rsid w:val="0019379E"/>
    <w:rsid w:val="00193875"/>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142"/>
    <w:rsid w:val="001962BC"/>
    <w:rsid w:val="00196381"/>
    <w:rsid w:val="001965D0"/>
    <w:rsid w:val="001965D3"/>
    <w:rsid w:val="001965DB"/>
    <w:rsid w:val="001966AA"/>
    <w:rsid w:val="00196B6F"/>
    <w:rsid w:val="001970F0"/>
    <w:rsid w:val="001971C7"/>
    <w:rsid w:val="00197221"/>
    <w:rsid w:val="001975AD"/>
    <w:rsid w:val="001978CF"/>
    <w:rsid w:val="001978DF"/>
    <w:rsid w:val="00197A46"/>
    <w:rsid w:val="00197D4D"/>
    <w:rsid w:val="00197E28"/>
    <w:rsid w:val="00197E8B"/>
    <w:rsid w:val="00197EE4"/>
    <w:rsid w:val="001A00E4"/>
    <w:rsid w:val="001A0A47"/>
    <w:rsid w:val="001A0AE5"/>
    <w:rsid w:val="001A0B4A"/>
    <w:rsid w:val="001A0E22"/>
    <w:rsid w:val="001A1D99"/>
    <w:rsid w:val="001A1DB8"/>
    <w:rsid w:val="001A214C"/>
    <w:rsid w:val="001A22B6"/>
    <w:rsid w:val="001A22D6"/>
    <w:rsid w:val="001A24A2"/>
    <w:rsid w:val="001A2980"/>
    <w:rsid w:val="001A2C2C"/>
    <w:rsid w:val="001A2CDE"/>
    <w:rsid w:val="001A31CE"/>
    <w:rsid w:val="001A331F"/>
    <w:rsid w:val="001A3896"/>
    <w:rsid w:val="001A3C13"/>
    <w:rsid w:val="001A3EF8"/>
    <w:rsid w:val="001A3FDA"/>
    <w:rsid w:val="001A434A"/>
    <w:rsid w:val="001A4797"/>
    <w:rsid w:val="001A4868"/>
    <w:rsid w:val="001A4996"/>
    <w:rsid w:val="001A4B4E"/>
    <w:rsid w:val="001A54F6"/>
    <w:rsid w:val="001A55C2"/>
    <w:rsid w:val="001A5D0B"/>
    <w:rsid w:val="001A5DA1"/>
    <w:rsid w:val="001A5ECD"/>
    <w:rsid w:val="001A5FAD"/>
    <w:rsid w:val="001A6140"/>
    <w:rsid w:val="001A61A0"/>
    <w:rsid w:val="001A6262"/>
    <w:rsid w:val="001A62E6"/>
    <w:rsid w:val="001A6365"/>
    <w:rsid w:val="001A65A0"/>
    <w:rsid w:val="001A6785"/>
    <w:rsid w:val="001A6844"/>
    <w:rsid w:val="001A7163"/>
    <w:rsid w:val="001A7638"/>
    <w:rsid w:val="001A785B"/>
    <w:rsid w:val="001A787F"/>
    <w:rsid w:val="001B0201"/>
    <w:rsid w:val="001B0541"/>
    <w:rsid w:val="001B0759"/>
    <w:rsid w:val="001B07F0"/>
    <w:rsid w:val="001B0877"/>
    <w:rsid w:val="001B09D6"/>
    <w:rsid w:val="001B0E4E"/>
    <w:rsid w:val="001B0F53"/>
    <w:rsid w:val="001B161F"/>
    <w:rsid w:val="001B1ADF"/>
    <w:rsid w:val="001B1E43"/>
    <w:rsid w:val="001B1EF2"/>
    <w:rsid w:val="001B227F"/>
    <w:rsid w:val="001B2301"/>
    <w:rsid w:val="001B263C"/>
    <w:rsid w:val="001B2851"/>
    <w:rsid w:val="001B2D50"/>
    <w:rsid w:val="001B2D78"/>
    <w:rsid w:val="001B2E6A"/>
    <w:rsid w:val="001B2ED9"/>
    <w:rsid w:val="001B3185"/>
    <w:rsid w:val="001B376F"/>
    <w:rsid w:val="001B37A4"/>
    <w:rsid w:val="001B37C7"/>
    <w:rsid w:val="001B3C30"/>
    <w:rsid w:val="001B446D"/>
    <w:rsid w:val="001B47C3"/>
    <w:rsid w:val="001B481C"/>
    <w:rsid w:val="001B4A0F"/>
    <w:rsid w:val="001B4A97"/>
    <w:rsid w:val="001B4B16"/>
    <w:rsid w:val="001B4E85"/>
    <w:rsid w:val="001B4F07"/>
    <w:rsid w:val="001B4F84"/>
    <w:rsid w:val="001B50B8"/>
    <w:rsid w:val="001B512F"/>
    <w:rsid w:val="001B5139"/>
    <w:rsid w:val="001B526A"/>
    <w:rsid w:val="001B5342"/>
    <w:rsid w:val="001B5677"/>
    <w:rsid w:val="001B5E3B"/>
    <w:rsid w:val="001B60A3"/>
    <w:rsid w:val="001B60B2"/>
    <w:rsid w:val="001B60C9"/>
    <w:rsid w:val="001B621E"/>
    <w:rsid w:val="001B6359"/>
    <w:rsid w:val="001B63A3"/>
    <w:rsid w:val="001B641F"/>
    <w:rsid w:val="001B650B"/>
    <w:rsid w:val="001B653E"/>
    <w:rsid w:val="001B6A7A"/>
    <w:rsid w:val="001B6A8A"/>
    <w:rsid w:val="001B6B5C"/>
    <w:rsid w:val="001B6F18"/>
    <w:rsid w:val="001B7034"/>
    <w:rsid w:val="001B720C"/>
    <w:rsid w:val="001B738D"/>
    <w:rsid w:val="001B7717"/>
    <w:rsid w:val="001B7B1C"/>
    <w:rsid w:val="001B7E14"/>
    <w:rsid w:val="001B7FE9"/>
    <w:rsid w:val="001C002F"/>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D3"/>
    <w:rsid w:val="001C23A4"/>
    <w:rsid w:val="001C23D9"/>
    <w:rsid w:val="001C258B"/>
    <w:rsid w:val="001C2854"/>
    <w:rsid w:val="001C2CE8"/>
    <w:rsid w:val="001C2D43"/>
    <w:rsid w:val="001C2EE9"/>
    <w:rsid w:val="001C2F11"/>
    <w:rsid w:val="001C2FD8"/>
    <w:rsid w:val="001C3084"/>
    <w:rsid w:val="001C33B3"/>
    <w:rsid w:val="001C37DF"/>
    <w:rsid w:val="001C3B5F"/>
    <w:rsid w:val="001C442D"/>
    <w:rsid w:val="001C4573"/>
    <w:rsid w:val="001C470F"/>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684"/>
    <w:rsid w:val="001D0C45"/>
    <w:rsid w:val="001D0CEC"/>
    <w:rsid w:val="001D0D3B"/>
    <w:rsid w:val="001D128D"/>
    <w:rsid w:val="001D1B1A"/>
    <w:rsid w:val="001D1C12"/>
    <w:rsid w:val="001D1F19"/>
    <w:rsid w:val="001D1F63"/>
    <w:rsid w:val="001D20A3"/>
    <w:rsid w:val="001D2158"/>
    <w:rsid w:val="001D238E"/>
    <w:rsid w:val="001D23EF"/>
    <w:rsid w:val="001D29AD"/>
    <w:rsid w:val="001D2A89"/>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7DC"/>
    <w:rsid w:val="001D5BEE"/>
    <w:rsid w:val="001D5E08"/>
    <w:rsid w:val="001D5E81"/>
    <w:rsid w:val="001D6AA4"/>
    <w:rsid w:val="001D6BA0"/>
    <w:rsid w:val="001D6F6E"/>
    <w:rsid w:val="001D6F80"/>
    <w:rsid w:val="001D6FBB"/>
    <w:rsid w:val="001D70EC"/>
    <w:rsid w:val="001D742C"/>
    <w:rsid w:val="001D7A5D"/>
    <w:rsid w:val="001D7D4C"/>
    <w:rsid w:val="001E0321"/>
    <w:rsid w:val="001E0410"/>
    <w:rsid w:val="001E0914"/>
    <w:rsid w:val="001E0945"/>
    <w:rsid w:val="001E0D06"/>
    <w:rsid w:val="001E0D67"/>
    <w:rsid w:val="001E0EAC"/>
    <w:rsid w:val="001E0FB3"/>
    <w:rsid w:val="001E1233"/>
    <w:rsid w:val="001E1238"/>
    <w:rsid w:val="001E12CD"/>
    <w:rsid w:val="001E14E8"/>
    <w:rsid w:val="001E1666"/>
    <w:rsid w:val="001E1855"/>
    <w:rsid w:val="001E1A07"/>
    <w:rsid w:val="001E1AE0"/>
    <w:rsid w:val="001E2596"/>
    <w:rsid w:val="001E296C"/>
    <w:rsid w:val="001E2DEF"/>
    <w:rsid w:val="001E320E"/>
    <w:rsid w:val="001E353F"/>
    <w:rsid w:val="001E35C7"/>
    <w:rsid w:val="001E360D"/>
    <w:rsid w:val="001E362A"/>
    <w:rsid w:val="001E36A7"/>
    <w:rsid w:val="001E3755"/>
    <w:rsid w:val="001E3810"/>
    <w:rsid w:val="001E3BC1"/>
    <w:rsid w:val="001E3D08"/>
    <w:rsid w:val="001E3DAB"/>
    <w:rsid w:val="001E3F29"/>
    <w:rsid w:val="001E44AD"/>
    <w:rsid w:val="001E473B"/>
    <w:rsid w:val="001E47D0"/>
    <w:rsid w:val="001E491F"/>
    <w:rsid w:val="001E5328"/>
    <w:rsid w:val="001E5498"/>
    <w:rsid w:val="001E5551"/>
    <w:rsid w:val="001E576F"/>
    <w:rsid w:val="001E57EC"/>
    <w:rsid w:val="001E5E12"/>
    <w:rsid w:val="001E6098"/>
    <w:rsid w:val="001E61E3"/>
    <w:rsid w:val="001E6570"/>
    <w:rsid w:val="001E6698"/>
    <w:rsid w:val="001E68E5"/>
    <w:rsid w:val="001E695A"/>
    <w:rsid w:val="001E6E20"/>
    <w:rsid w:val="001E713D"/>
    <w:rsid w:val="001E71A1"/>
    <w:rsid w:val="001F0073"/>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C63"/>
    <w:rsid w:val="001F2DD5"/>
    <w:rsid w:val="001F3715"/>
    <w:rsid w:val="001F3765"/>
    <w:rsid w:val="001F3B11"/>
    <w:rsid w:val="001F3BEA"/>
    <w:rsid w:val="001F3C16"/>
    <w:rsid w:val="001F3CF1"/>
    <w:rsid w:val="001F3E97"/>
    <w:rsid w:val="001F3EA3"/>
    <w:rsid w:val="001F4255"/>
    <w:rsid w:val="001F443E"/>
    <w:rsid w:val="001F4610"/>
    <w:rsid w:val="001F4982"/>
    <w:rsid w:val="001F4DDB"/>
    <w:rsid w:val="001F4E0B"/>
    <w:rsid w:val="001F4E7D"/>
    <w:rsid w:val="001F5709"/>
    <w:rsid w:val="001F5787"/>
    <w:rsid w:val="001F5E7A"/>
    <w:rsid w:val="001F600F"/>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E36"/>
    <w:rsid w:val="00200F41"/>
    <w:rsid w:val="00201115"/>
    <w:rsid w:val="00201328"/>
    <w:rsid w:val="00201757"/>
    <w:rsid w:val="00201EC4"/>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847"/>
    <w:rsid w:val="00206E4B"/>
    <w:rsid w:val="00207025"/>
    <w:rsid w:val="002078BF"/>
    <w:rsid w:val="002079A0"/>
    <w:rsid w:val="00210230"/>
    <w:rsid w:val="002103BB"/>
    <w:rsid w:val="002104BB"/>
    <w:rsid w:val="00210678"/>
    <w:rsid w:val="002107B5"/>
    <w:rsid w:val="0021099D"/>
    <w:rsid w:val="00210A03"/>
    <w:rsid w:val="00210AE1"/>
    <w:rsid w:val="00210B47"/>
    <w:rsid w:val="00210D36"/>
    <w:rsid w:val="0021113A"/>
    <w:rsid w:val="002113A8"/>
    <w:rsid w:val="00211434"/>
    <w:rsid w:val="002114D4"/>
    <w:rsid w:val="00211CEA"/>
    <w:rsid w:val="00212348"/>
    <w:rsid w:val="0021263B"/>
    <w:rsid w:val="00212678"/>
    <w:rsid w:val="00212A68"/>
    <w:rsid w:val="00213220"/>
    <w:rsid w:val="00213420"/>
    <w:rsid w:val="002136AE"/>
    <w:rsid w:val="002138F8"/>
    <w:rsid w:val="00214358"/>
    <w:rsid w:val="002146EF"/>
    <w:rsid w:val="00214992"/>
    <w:rsid w:val="00214CED"/>
    <w:rsid w:val="00214F53"/>
    <w:rsid w:val="00215107"/>
    <w:rsid w:val="00215256"/>
    <w:rsid w:val="0021526A"/>
    <w:rsid w:val="002153D6"/>
    <w:rsid w:val="00215A3A"/>
    <w:rsid w:val="00215BCC"/>
    <w:rsid w:val="00215CE4"/>
    <w:rsid w:val="002162FE"/>
    <w:rsid w:val="00216A23"/>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22B5"/>
    <w:rsid w:val="0022261B"/>
    <w:rsid w:val="0022287B"/>
    <w:rsid w:val="00222B50"/>
    <w:rsid w:val="00222D17"/>
    <w:rsid w:val="00222D1B"/>
    <w:rsid w:val="00222DA3"/>
    <w:rsid w:val="00222DB7"/>
    <w:rsid w:val="00222EB6"/>
    <w:rsid w:val="00223229"/>
    <w:rsid w:val="00223288"/>
    <w:rsid w:val="00223787"/>
    <w:rsid w:val="002237D2"/>
    <w:rsid w:val="002238C7"/>
    <w:rsid w:val="00223954"/>
    <w:rsid w:val="0022398A"/>
    <w:rsid w:val="00223E72"/>
    <w:rsid w:val="00223FA8"/>
    <w:rsid w:val="00223FF8"/>
    <w:rsid w:val="00224226"/>
    <w:rsid w:val="00224492"/>
    <w:rsid w:val="002245AD"/>
    <w:rsid w:val="00224A74"/>
    <w:rsid w:val="00224B72"/>
    <w:rsid w:val="00224FD5"/>
    <w:rsid w:val="0022502C"/>
    <w:rsid w:val="0022514B"/>
    <w:rsid w:val="00225151"/>
    <w:rsid w:val="0022521C"/>
    <w:rsid w:val="0022554C"/>
    <w:rsid w:val="00225634"/>
    <w:rsid w:val="00225F13"/>
    <w:rsid w:val="0022607D"/>
    <w:rsid w:val="00226154"/>
    <w:rsid w:val="002263CB"/>
    <w:rsid w:val="002266C0"/>
    <w:rsid w:val="0022696D"/>
    <w:rsid w:val="00226B33"/>
    <w:rsid w:val="00226EA1"/>
    <w:rsid w:val="0022702C"/>
    <w:rsid w:val="0022721D"/>
    <w:rsid w:val="002272A0"/>
    <w:rsid w:val="0022777F"/>
    <w:rsid w:val="00227CA8"/>
    <w:rsid w:val="00227D5E"/>
    <w:rsid w:val="00227EB4"/>
    <w:rsid w:val="00230052"/>
    <w:rsid w:val="0023009D"/>
    <w:rsid w:val="002300A1"/>
    <w:rsid w:val="00230434"/>
    <w:rsid w:val="00230795"/>
    <w:rsid w:val="00230C95"/>
    <w:rsid w:val="00230CD0"/>
    <w:rsid w:val="00230F01"/>
    <w:rsid w:val="00231198"/>
    <w:rsid w:val="00231496"/>
    <w:rsid w:val="002315A1"/>
    <w:rsid w:val="00231A84"/>
    <w:rsid w:val="00231F20"/>
    <w:rsid w:val="0023211C"/>
    <w:rsid w:val="0023222A"/>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F6F"/>
    <w:rsid w:val="002345DC"/>
    <w:rsid w:val="00234645"/>
    <w:rsid w:val="002346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FA9"/>
    <w:rsid w:val="00237234"/>
    <w:rsid w:val="002372F3"/>
    <w:rsid w:val="0023744E"/>
    <w:rsid w:val="0023758F"/>
    <w:rsid w:val="002378C3"/>
    <w:rsid w:val="00237BB7"/>
    <w:rsid w:val="00237E6D"/>
    <w:rsid w:val="00240874"/>
    <w:rsid w:val="002409C1"/>
    <w:rsid w:val="002409C6"/>
    <w:rsid w:val="00240A39"/>
    <w:rsid w:val="00240C37"/>
    <w:rsid w:val="00240F91"/>
    <w:rsid w:val="00240FAB"/>
    <w:rsid w:val="00241033"/>
    <w:rsid w:val="002413F6"/>
    <w:rsid w:val="00241455"/>
    <w:rsid w:val="00241964"/>
    <w:rsid w:val="002419B5"/>
    <w:rsid w:val="00241D0E"/>
    <w:rsid w:val="00241E1D"/>
    <w:rsid w:val="00242233"/>
    <w:rsid w:val="00242707"/>
    <w:rsid w:val="0024278C"/>
    <w:rsid w:val="0024297C"/>
    <w:rsid w:val="00242CBF"/>
    <w:rsid w:val="00242F87"/>
    <w:rsid w:val="002439E0"/>
    <w:rsid w:val="00243A3C"/>
    <w:rsid w:val="00243B58"/>
    <w:rsid w:val="00243B5B"/>
    <w:rsid w:val="002440CC"/>
    <w:rsid w:val="0024420D"/>
    <w:rsid w:val="002442A5"/>
    <w:rsid w:val="002443A3"/>
    <w:rsid w:val="002451E5"/>
    <w:rsid w:val="002452C4"/>
    <w:rsid w:val="0024557A"/>
    <w:rsid w:val="002459D2"/>
    <w:rsid w:val="00245B67"/>
    <w:rsid w:val="00245D5C"/>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71"/>
    <w:rsid w:val="00251256"/>
    <w:rsid w:val="00251309"/>
    <w:rsid w:val="002516E2"/>
    <w:rsid w:val="002517B6"/>
    <w:rsid w:val="002518AE"/>
    <w:rsid w:val="0025198E"/>
    <w:rsid w:val="00251B72"/>
    <w:rsid w:val="00251B8C"/>
    <w:rsid w:val="00251FFD"/>
    <w:rsid w:val="0025224B"/>
    <w:rsid w:val="00252C32"/>
    <w:rsid w:val="00252FAA"/>
    <w:rsid w:val="0025320D"/>
    <w:rsid w:val="00253222"/>
    <w:rsid w:val="00253308"/>
    <w:rsid w:val="002533ED"/>
    <w:rsid w:val="00253464"/>
    <w:rsid w:val="00253965"/>
    <w:rsid w:val="00253A60"/>
    <w:rsid w:val="00253C98"/>
    <w:rsid w:val="00253D30"/>
    <w:rsid w:val="00253D38"/>
    <w:rsid w:val="0025446B"/>
    <w:rsid w:val="00254840"/>
    <w:rsid w:val="00254983"/>
    <w:rsid w:val="0025499A"/>
    <w:rsid w:val="00254C05"/>
    <w:rsid w:val="00254DE1"/>
    <w:rsid w:val="002550A7"/>
    <w:rsid w:val="002550AA"/>
    <w:rsid w:val="002555C3"/>
    <w:rsid w:val="002556BC"/>
    <w:rsid w:val="0025590B"/>
    <w:rsid w:val="00255A2D"/>
    <w:rsid w:val="00255E26"/>
    <w:rsid w:val="002561AB"/>
    <w:rsid w:val="002565AC"/>
    <w:rsid w:val="00256638"/>
    <w:rsid w:val="002566D3"/>
    <w:rsid w:val="00256C07"/>
    <w:rsid w:val="00256E56"/>
    <w:rsid w:val="00257201"/>
    <w:rsid w:val="00257356"/>
    <w:rsid w:val="00257BE1"/>
    <w:rsid w:val="00257EE7"/>
    <w:rsid w:val="00260388"/>
    <w:rsid w:val="002603D5"/>
    <w:rsid w:val="002603EE"/>
    <w:rsid w:val="00260567"/>
    <w:rsid w:val="0026086D"/>
    <w:rsid w:val="00260ADB"/>
    <w:rsid w:val="0026104E"/>
    <w:rsid w:val="002610BD"/>
    <w:rsid w:val="0026125D"/>
    <w:rsid w:val="00261546"/>
    <w:rsid w:val="00261645"/>
    <w:rsid w:val="002616E3"/>
    <w:rsid w:val="00262BBF"/>
    <w:rsid w:val="0026307B"/>
    <w:rsid w:val="00263665"/>
    <w:rsid w:val="002636E4"/>
    <w:rsid w:val="0026380B"/>
    <w:rsid w:val="00263831"/>
    <w:rsid w:val="002638A1"/>
    <w:rsid w:val="00263A7C"/>
    <w:rsid w:val="00263D7A"/>
    <w:rsid w:val="0026403F"/>
    <w:rsid w:val="0026411D"/>
    <w:rsid w:val="002642D6"/>
    <w:rsid w:val="002647D5"/>
    <w:rsid w:val="002648D3"/>
    <w:rsid w:val="00264A62"/>
    <w:rsid w:val="00264FD2"/>
    <w:rsid w:val="002656BE"/>
    <w:rsid w:val="00265CA0"/>
    <w:rsid w:val="00265F4C"/>
    <w:rsid w:val="00266116"/>
    <w:rsid w:val="002661AE"/>
    <w:rsid w:val="002662B1"/>
    <w:rsid w:val="002664C9"/>
    <w:rsid w:val="002668EE"/>
    <w:rsid w:val="00266C0E"/>
    <w:rsid w:val="00266E4D"/>
    <w:rsid w:val="0026750E"/>
    <w:rsid w:val="00267990"/>
    <w:rsid w:val="00267AE6"/>
    <w:rsid w:val="002700A2"/>
    <w:rsid w:val="00270152"/>
    <w:rsid w:val="00270370"/>
    <w:rsid w:val="00270BA1"/>
    <w:rsid w:val="00270D08"/>
    <w:rsid w:val="002710A0"/>
    <w:rsid w:val="00271548"/>
    <w:rsid w:val="002715ED"/>
    <w:rsid w:val="00271B12"/>
    <w:rsid w:val="00271B29"/>
    <w:rsid w:val="00272438"/>
    <w:rsid w:val="002724F9"/>
    <w:rsid w:val="00272738"/>
    <w:rsid w:val="002727D8"/>
    <w:rsid w:val="002729F8"/>
    <w:rsid w:val="00272A8D"/>
    <w:rsid w:val="00272B0C"/>
    <w:rsid w:val="00272B3B"/>
    <w:rsid w:val="00272D52"/>
    <w:rsid w:val="00272DCF"/>
    <w:rsid w:val="0027336B"/>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6560"/>
    <w:rsid w:val="00276774"/>
    <w:rsid w:val="00276C7B"/>
    <w:rsid w:val="00276DE1"/>
    <w:rsid w:val="00276E37"/>
    <w:rsid w:val="00276F0C"/>
    <w:rsid w:val="00276F18"/>
    <w:rsid w:val="00276FD8"/>
    <w:rsid w:val="00277049"/>
    <w:rsid w:val="002770F3"/>
    <w:rsid w:val="002771AB"/>
    <w:rsid w:val="0027726B"/>
    <w:rsid w:val="002777C1"/>
    <w:rsid w:val="00277A80"/>
    <w:rsid w:val="00277CE3"/>
    <w:rsid w:val="00277D8A"/>
    <w:rsid w:val="00277E4A"/>
    <w:rsid w:val="0028014A"/>
    <w:rsid w:val="00280734"/>
    <w:rsid w:val="00280809"/>
    <w:rsid w:val="00280840"/>
    <w:rsid w:val="00280B2E"/>
    <w:rsid w:val="00280B55"/>
    <w:rsid w:val="00280B96"/>
    <w:rsid w:val="00280BB3"/>
    <w:rsid w:val="00280C62"/>
    <w:rsid w:val="00281087"/>
    <w:rsid w:val="00281593"/>
    <w:rsid w:val="0028199D"/>
    <w:rsid w:val="00281A45"/>
    <w:rsid w:val="002820BE"/>
    <w:rsid w:val="002827E4"/>
    <w:rsid w:val="0028286C"/>
    <w:rsid w:val="00282B60"/>
    <w:rsid w:val="00282CD3"/>
    <w:rsid w:val="00282E46"/>
    <w:rsid w:val="00283173"/>
    <w:rsid w:val="00283292"/>
    <w:rsid w:val="00283BC5"/>
    <w:rsid w:val="00283CB6"/>
    <w:rsid w:val="00283D06"/>
    <w:rsid w:val="00284063"/>
    <w:rsid w:val="00284207"/>
    <w:rsid w:val="002844A1"/>
    <w:rsid w:val="0028455A"/>
    <w:rsid w:val="00284632"/>
    <w:rsid w:val="00284A5F"/>
    <w:rsid w:val="00284ACB"/>
    <w:rsid w:val="00284FAB"/>
    <w:rsid w:val="00285AC1"/>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E90"/>
    <w:rsid w:val="00287F1E"/>
    <w:rsid w:val="0029004B"/>
    <w:rsid w:val="0029006E"/>
    <w:rsid w:val="002901C7"/>
    <w:rsid w:val="00290278"/>
    <w:rsid w:val="0029038C"/>
    <w:rsid w:val="00290439"/>
    <w:rsid w:val="00290668"/>
    <w:rsid w:val="00290805"/>
    <w:rsid w:val="00290F59"/>
    <w:rsid w:val="002915FA"/>
    <w:rsid w:val="00291A58"/>
    <w:rsid w:val="00291AAB"/>
    <w:rsid w:val="00291C13"/>
    <w:rsid w:val="0029203D"/>
    <w:rsid w:val="00292314"/>
    <w:rsid w:val="0029240C"/>
    <w:rsid w:val="0029274A"/>
    <w:rsid w:val="002927CF"/>
    <w:rsid w:val="00292CBC"/>
    <w:rsid w:val="00293490"/>
    <w:rsid w:val="002937ED"/>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5FD"/>
    <w:rsid w:val="00297350"/>
    <w:rsid w:val="00297409"/>
    <w:rsid w:val="00297525"/>
    <w:rsid w:val="002A01AE"/>
    <w:rsid w:val="002A0612"/>
    <w:rsid w:val="002A0E94"/>
    <w:rsid w:val="002A1183"/>
    <w:rsid w:val="002A123B"/>
    <w:rsid w:val="002A24B5"/>
    <w:rsid w:val="002A2663"/>
    <w:rsid w:val="002A27A1"/>
    <w:rsid w:val="002A2A44"/>
    <w:rsid w:val="002A2AB2"/>
    <w:rsid w:val="002A2C22"/>
    <w:rsid w:val="002A2CFC"/>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71E"/>
    <w:rsid w:val="002B082A"/>
    <w:rsid w:val="002B0923"/>
    <w:rsid w:val="002B1117"/>
    <w:rsid w:val="002B1273"/>
    <w:rsid w:val="002B15B7"/>
    <w:rsid w:val="002B1614"/>
    <w:rsid w:val="002B1D24"/>
    <w:rsid w:val="002B219B"/>
    <w:rsid w:val="002B236B"/>
    <w:rsid w:val="002B3401"/>
    <w:rsid w:val="002B3611"/>
    <w:rsid w:val="002B37A3"/>
    <w:rsid w:val="002B3E61"/>
    <w:rsid w:val="002B42CE"/>
    <w:rsid w:val="002B437C"/>
    <w:rsid w:val="002B450C"/>
    <w:rsid w:val="002B46F2"/>
    <w:rsid w:val="002B4C0D"/>
    <w:rsid w:val="002B4E90"/>
    <w:rsid w:val="002B4F39"/>
    <w:rsid w:val="002B57BF"/>
    <w:rsid w:val="002B5A26"/>
    <w:rsid w:val="002B5A95"/>
    <w:rsid w:val="002B5B78"/>
    <w:rsid w:val="002B5C2F"/>
    <w:rsid w:val="002B5D91"/>
    <w:rsid w:val="002B5E0E"/>
    <w:rsid w:val="002B66A6"/>
    <w:rsid w:val="002B6739"/>
    <w:rsid w:val="002B69D5"/>
    <w:rsid w:val="002B6BF7"/>
    <w:rsid w:val="002B6E01"/>
    <w:rsid w:val="002B718E"/>
    <w:rsid w:val="002B720C"/>
    <w:rsid w:val="002B737C"/>
    <w:rsid w:val="002B76A6"/>
    <w:rsid w:val="002B78F1"/>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613"/>
    <w:rsid w:val="002C380A"/>
    <w:rsid w:val="002C40B7"/>
    <w:rsid w:val="002C414F"/>
    <w:rsid w:val="002C4387"/>
    <w:rsid w:val="002C4447"/>
    <w:rsid w:val="002C45D8"/>
    <w:rsid w:val="002C4A05"/>
    <w:rsid w:val="002C4CF8"/>
    <w:rsid w:val="002C4DD6"/>
    <w:rsid w:val="002C50CF"/>
    <w:rsid w:val="002C5367"/>
    <w:rsid w:val="002C56AE"/>
    <w:rsid w:val="002C5703"/>
    <w:rsid w:val="002C5E92"/>
    <w:rsid w:val="002C5ECD"/>
    <w:rsid w:val="002C632F"/>
    <w:rsid w:val="002C64B6"/>
    <w:rsid w:val="002C6968"/>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ED1"/>
    <w:rsid w:val="002D303C"/>
    <w:rsid w:val="002D3109"/>
    <w:rsid w:val="002D31F5"/>
    <w:rsid w:val="002D32AE"/>
    <w:rsid w:val="002D3834"/>
    <w:rsid w:val="002D38B4"/>
    <w:rsid w:val="002D39C8"/>
    <w:rsid w:val="002D3C40"/>
    <w:rsid w:val="002D3E6A"/>
    <w:rsid w:val="002D3F20"/>
    <w:rsid w:val="002D3FFC"/>
    <w:rsid w:val="002D44D8"/>
    <w:rsid w:val="002D491F"/>
    <w:rsid w:val="002D49C2"/>
    <w:rsid w:val="002D49E8"/>
    <w:rsid w:val="002D4BA3"/>
    <w:rsid w:val="002D4EFC"/>
    <w:rsid w:val="002D5328"/>
    <w:rsid w:val="002D542A"/>
    <w:rsid w:val="002D54AF"/>
    <w:rsid w:val="002D5882"/>
    <w:rsid w:val="002D5896"/>
    <w:rsid w:val="002D5FCC"/>
    <w:rsid w:val="002D6007"/>
    <w:rsid w:val="002D6297"/>
    <w:rsid w:val="002D636E"/>
    <w:rsid w:val="002D64F1"/>
    <w:rsid w:val="002D653E"/>
    <w:rsid w:val="002D6565"/>
    <w:rsid w:val="002D65AD"/>
    <w:rsid w:val="002D667B"/>
    <w:rsid w:val="002D6A2A"/>
    <w:rsid w:val="002D6F37"/>
    <w:rsid w:val="002D704F"/>
    <w:rsid w:val="002D70CE"/>
    <w:rsid w:val="002D71A7"/>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30F"/>
    <w:rsid w:val="002E3310"/>
    <w:rsid w:val="002E36E4"/>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8D4"/>
    <w:rsid w:val="002E5974"/>
    <w:rsid w:val="002E5FE1"/>
    <w:rsid w:val="002E6444"/>
    <w:rsid w:val="002E659F"/>
    <w:rsid w:val="002E6794"/>
    <w:rsid w:val="002E6A7B"/>
    <w:rsid w:val="002E6B50"/>
    <w:rsid w:val="002E6C47"/>
    <w:rsid w:val="002E71D7"/>
    <w:rsid w:val="002E72F4"/>
    <w:rsid w:val="002E74A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2099"/>
    <w:rsid w:val="002F2202"/>
    <w:rsid w:val="002F232D"/>
    <w:rsid w:val="002F2502"/>
    <w:rsid w:val="002F2FD5"/>
    <w:rsid w:val="002F304F"/>
    <w:rsid w:val="002F3283"/>
    <w:rsid w:val="002F35F8"/>
    <w:rsid w:val="002F382D"/>
    <w:rsid w:val="002F3ABB"/>
    <w:rsid w:val="002F3D0A"/>
    <w:rsid w:val="002F3D84"/>
    <w:rsid w:val="002F3D9A"/>
    <w:rsid w:val="002F3F1A"/>
    <w:rsid w:val="002F4048"/>
    <w:rsid w:val="002F431F"/>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91E"/>
    <w:rsid w:val="002F6D09"/>
    <w:rsid w:val="002F6E35"/>
    <w:rsid w:val="002F6F58"/>
    <w:rsid w:val="002F6F6F"/>
    <w:rsid w:val="002F70F8"/>
    <w:rsid w:val="002F7918"/>
    <w:rsid w:val="002F7B40"/>
    <w:rsid w:val="002F7BBD"/>
    <w:rsid w:val="002F7D72"/>
    <w:rsid w:val="003000DF"/>
    <w:rsid w:val="0030035F"/>
    <w:rsid w:val="003005F1"/>
    <w:rsid w:val="0030083D"/>
    <w:rsid w:val="0030099C"/>
    <w:rsid w:val="00300A23"/>
    <w:rsid w:val="00300C57"/>
    <w:rsid w:val="00300D70"/>
    <w:rsid w:val="00301251"/>
    <w:rsid w:val="0030186E"/>
    <w:rsid w:val="00301FBF"/>
    <w:rsid w:val="003027E7"/>
    <w:rsid w:val="00302A56"/>
    <w:rsid w:val="00302F58"/>
    <w:rsid w:val="00303140"/>
    <w:rsid w:val="003033C0"/>
    <w:rsid w:val="003034C6"/>
    <w:rsid w:val="003037BC"/>
    <w:rsid w:val="003039AA"/>
    <w:rsid w:val="00303CE6"/>
    <w:rsid w:val="00303CFF"/>
    <w:rsid w:val="00303E49"/>
    <w:rsid w:val="00303F8C"/>
    <w:rsid w:val="00304054"/>
    <w:rsid w:val="003045EB"/>
    <w:rsid w:val="00304696"/>
    <w:rsid w:val="003046A9"/>
    <w:rsid w:val="00304ECF"/>
    <w:rsid w:val="00304F44"/>
    <w:rsid w:val="00305217"/>
    <w:rsid w:val="003052E2"/>
    <w:rsid w:val="003052E8"/>
    <w:rsid w:val="003057B0"/>
    <w:rsid w:val="003057B7"/>
    <w:rsid w:val="003059AC"/>
    <w:rsid w:val="0030623A"/>
    <w:rsid w:val="003065CE"/>
    <w:rsid w:val="003072A0"/>
    <w:rsid w:val="00310150"/>
    <w:rsid w:val="00310175"/>
    <w:rsid w:val="00310509"/>
    <w:rsid w:val="00310BCB"/>
    <w:rsid w:val="00310C30"/>
    <w:rsid w:val="00310C56"/>
    <w:rsid w:val="00310EF4"/>
    <w:rsid w:val="00310F55"/>
    <w:rsid w:val="00311A51"/>
    <w:rsid w:val="0031217C"/>
    <w:rsid w:val="00312285"/>
    <w:rsid w:val="003122AA"/>
    <w:rsid w:val="003122B0"/>
    <w:rsid w:val="00312434"/>
    <w:rsid w:val="003125DF"/>
    <w:rsid w:val="00312BFA"/>
    <w:rsid w:val="00312DCB"/>
    <w:rsid w:val="003130B6"/>
    <w:rsid w:val="0031360F"/>
    <w:rsid w:val="00313683"/>
    <w:rsid w:val="00313AC3"/>
    <w:rsid w:val="00313AE8"/>
    <w:rsid w:val="00313B11"/>
    <w:rsid w:val="003142FA"/>
    <w:rsid w:val="003146AF"/>
    <w:rsid w:val="003148D4"/>
    <w:rsid w:val="00314D6A"/>
    <w:rsid w:val="00314F02"/>
    <w:rsid w:val="0031507A"/>
    <w:rsid w:val="003152B5"/>
    <w:rsid w:val="00315516"/>
    <w:rsid w:val="003155B0"/>
    <w:rsid w:val="00315BD5"/>
    <w:rsid w:val="00315BF9"/>
    <w:rsid w:val="003163E1"/>
    <w:rsid w:val="00316591"/>
    <w:rsid w:val="003166CF"/>
    <w:rsid w:val="003166D6"/>
    <w:rsid w:val="003166F2"/>
    <w:rsid w:val="00316861"/>
    <w:rsid w:val="00316874"/>
    <w:rsid w:val="00316B07"/>
    <w:rsid w:val="00316D25"/>
    <w:rsid w:val="00316E29"/>
    <w:rsid w:val="00316E2A"/>
    <w:rsid w:val="00317134"/>
    <w:rsid w:val="00317191"/>
    <w:rsid w:val="003171FA"/>
    <w:rsid w:val="00317274"/>
    <w:rsid w:val="00317834"/>
    <w:rsid w:val="00317CA5"/>
    <w:rsid w:val="00317CDA"/>
    <w:rsid w:val="00317F1C"/>
    <w:rsid w:val="00320166"/>
    <w:rsid w:val="00320A97"/>
    <w:rsid w:val="00320E28"/>
    <w:rsid w:val="00320EEB"/>
    <w:rsid w:val="00321136"/>
    <w:rsid w:val="00321191"/>
    <w:rsid w:val="0032142F"/>
    <w:rsid w:val="0032145B"/>
    <w:rsid w:val="003227D3"/>
    <w:rsid w:val="0032280B"/>
    <w:rsid w:val="00322D66"/>
    <w:rsid w:val="00322DDA"/>
    <w:rsid w:val="003233EB"/>
    <w:rsid w:val="003233F2"/>
    <w:rsid w:val="0032348B"/>
    <w:rsid w:val="003240DF"/>
    <w:rsid w:val="0032411F"/>
    <w:rsid w:val="003242A8"/>
    <w:rsid w:val="003244AA"/>
    <w:rsid w:val="00324705"/>
    <w:rsid w:val="003248FC"/>
    <w:rsid w:val="00324C3D"/>
    <w:rsid w:val="00324D17"/>
    <w:rsid w:val="00324F1B"/>
    <w:rsid w:val="00324F1E"/>
    <w:rsid w:val="003252A3"/>
    <w:rsid w:val="003255FC"/>
    <w:rsid w:val="00325A7D"/>
    <w:rsid w:val="00325E50"/>
    <w:rsid w:val="00326447"/>
    <w:rsid w:val="003268A1"/>
    <w:rsid w:val="003268D8"/>
    <w:rsid w:val="00326B4F"/>
    <w:rsid w:val="00326BAA"/>
    <w:rsid w:val="00326F1B"/>
    <w:rsid w:val="0032702B"/>
    <w:rsid w:val="003270BE"/>
    <w:rsid w:val="003278A9"/>
    <w:rsid w:val="00327AC5"/>
    <w:rsid w:val="00327CF1"/>
    <w:rsid w:val="00327D88"/>
    <w:rsid w:val="0033052D"/>
    <w:rsid w:val="00330BB7"/>
    <w:rsid w:val="00330BF4"/>
    <w:rsid w:val="00330C03"/>
    <w:rsid w:val="00330C6F"/>
    <w:rsid w:val="00330F12"/>
    <w:rsid w:val="003313A1"/>
    <w:rsid w:val="00331DB5"/>
    <w:rsid w:val="00332168"/>
    <w:rsid w:val="003327FF"/>
    <w:rsid w:val="00332FAD"/>
    <w:rsid w:val="00333105"/>
    <w:rsid w:val="003331D8"/>
    <w:rsid w:val="0033378C"/>
    <w:rsid w:val="00333A1A"/>
    <w:rsid w:val="00333AA1"/>
    <w:rsid w:val="00333B54"/>
    <w:rsid w:val="00333B8C"/>
    <w:rsid w:val="00334118"/>
    <w:rsid w:val="00334135"/>
    <w:rsid w:val="0033449E"/>
    <w:rsid w:val="003347A9"/>
    <w:rsid w:val="00334C5E"/>
    <w:rsid w:val="00334F5A"/>
    <w:rsid w:val="003356DA"/>
    <w:rsid w:val="00335AD3"/>
    <w:rsid w:val="00335B6C"/>
    <w:rsid w:val="00335CFA"/>
    <w:rsid w:val="00335F59"/>
    <w:rsid w:val="0033607A"/>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D6B"/>
    <w:rsid w:val="00340FD0"/>
    <w:rsid w:val="003410C8"/>
    <w:rsid w:val="0034127A"/>
    <w:rsid w:val="0034147C"/>
    <w:rsid w:val="00341B50"/>
    <w:rsid w:val="00341E63"/>
    <w:rsid w:val="00342094"/>
    <w:rsid w:val="00342155"/>
    <w:rsid w:val="00342499"/>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904"/>
    <w:rsid w:val="00345BCE"/>
    <w:rsid w:val="00345C0F"/>
    <w:rsid w:val="00345E55"/>
    <w:rsid w:val="00345F75"/>
    <w:rsid w:val="003461F1"/>
    <w:rsid w:val="00346218"/>
    <w:rsid w:val="00346424"/>
    <w:rsid w:val="00346576"/>
    <w:rsid w:val="00346614"/>
    <w:rsid w:val="003466B5"/>
    <w:rsid w:val="0034690C"/>
    <w:rsid w:val="00346BC2"/>
    <w:rsid w:val="00346CAD"/>
    <w:rsid w:val="00346E1C"/>
    <w:rsid w:val="003474B4"/>
    <w:rsid w:val="00347625"/>
    <w:rsid w:val="003477AD"/>
    <w:rsid w:val="00347A8D"/>
    <w:rsid w:val="0035031E"/>
    <w:rsid w:val="0035059B"/>
    <w:rsid w:val="00350634"/>
    <w:rsid w:val="0035074D"/>
    <w:rsid w:val="00350816"/>
    <w:rsid w:val="00350867"/>
    <w:rsid w:val="00351052"/>
    <w:rsid w:val="0035116C"/>
    <w:rsid w:val="003512EF"/>
    <w:rsid w:val="003516A3"/>
    <w:rsid w:val="00351A74"/>
    <w:rsid w:val="00351ABE"/>
    <w:rsid w:val="00351E0F"/>
    <w:rsid w:val="003523D1"/>
    <w:rsid w:val="0035265C"/>
    <w:rsid w:val="00352A02"/>
    <w:rsid w:val="00352B88"/>
    <w:rsid w:val="00352DEC"/>
    <w:rsid w:val="00352FD1"/>
    <w:rsid w:val="00352FF0"/>
    <w:rsid w:val="00353114"/>
    <w:rsid w:val="003533CA"/>
    <w:rsid w:val="00353662"/>
    <w:rsid w:val="00353A56"/>
    <w:rsid w:val="00353A6B"/>
    <w:rsid w:val="00353FA3"/>
    <w:rsid w:val="0035482E"/>
    <w:rsid w:val="00354981"/>
    <w:rsid w:val="00354C19"/>
    <w:rsid w:val="00355202"/>
    <w:rsid w:val="0035584B"/>
    <w:rsid w:val="00355C0D"/>
    <w:rsid w:val="00355CE4"/>
    <w:rsid w:val="00355F3C"/>
    <w:rsid w:val="00356341"/>
    <w:rsid w:val="003563B5"/>
    <w:rsid w:val="00356549"/>
    <w:rsid w:val="0035656F"/>
    <w:rsid w:val="0035662E"/>
    <w:rsid w:val="0035676A"/>
    <w:rsid w:val="003568FC"/>
    <w:rsid w:val="00356BEC"/>
    <w:rsid w:val="003572F4"/>
    <w:rsid w:val="0035730A"/>
    <w:rsid w:val="00357400"/>
    <w:rsid w:val="00357646"/>
    <w:rsid w:val="0035796C"/>
    <w:rsid w:val="00357A26"/>
    <w:rsid w:val="00357D04"/>
    <w:rsid w:val="00357D59"/>
    <w:rsid w:val="00357E55"/>
    <w:rsid w:val="0036046E"/>
    <w:rsid w:val="00360554"/>
    <w:rsid w:val="0036056C"/>
    <w:rsid w:val="00360763"/>
    <w:rsid w:val="00360EAC"/>
    <w:rsid w:val="003612CB"/>
    <w:rsid w:val="003613AB"/>
    <w:rsid w:val="003618E9"/>
    <w:rsid w:val="00361B52"/>
    <w:rsid w:val="00361EF6"/>
    <w:rsid w:val="00361FB5"/>
    <w:rsid w:val="00362071"/>
    <w:rsid w:val="0036248E"/>
    <w:rsid w:val="00362497"/>
    <w:rsid w:val="00362634"/>
    <w:rsid w:val="0036275E"/>
    <w:rsid w:val="00362AC2"/>
    <w:rsid w:val="00362C70"/>
    <w:rsid w:val="00362F1B"/>
    <w:rsid w:val="00363203"/>
    <w:rsid w:val="00363220"/>
    <w:rsid w:val="003635F3"/>
    <w:rsid w:val="00363BF9"/>
    <w:rsid w:val="00363CC3"/>
    <w:rsid w:val="003640BA"/>
    <w:rsid w:val="003644D9"/>
    <w:rsid w:val="003645B1"/>
    <w:rsid w:val="00364753"/>
    <w:rsid w:val="00364960"/>
    <w:rsid w:val="00364ACB"/>
    <w:rsid w:val="003652D7"/>
    <w:rsid w:val="003654BB"/>
    <w:rsid w:val="00365DA9"/>
    <w:rsid w:val="00365E56"/>
    <w:rsid w:val="00365E85"/>
    <w:rsid w:val="003661CB"/>
    <w:rsid w:val="00366588"/>
    <w:rsid w:val="003668B8"/>
    <w:rsid w:val="00366A85"/>
    <w:rsid w:val="00366BBD"/>
    <w:rsid w:val="00367066"/>
    <w:rsid w:val="003670A9"/>
    <w:rsid w:val="003670F2"/>
    <w:rsid w:val="0036719F"/>
    <w:rsid w:val="0036773C"/>
    <w:rsid w:val="003678E4"/>
    <w:rsid w:val="00367A60"/>
    <w:rsid w:val="00367CBF"/>
    <w:rsid w:val="00367D39"/>
    <w:rsid w:val="00367E3A"/>
    <w:rsid w:val="00370462"/>
    <w:rsid w:val="0037068D"/>
    <w:rsid w:val="0037093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610"/>
    <w:rsid w:val="00373B0F"/>
    <w:rsid w:val="00373EFB"/>
    <w:rsid w:val="003742E2"/>
    <w:rsid w:val="0037455F"/>
    <w:rsid w:val="00374716"/>
    <w:rsid w:val="003747DD"/>
    <w:rsid w:val="00374969"/>
    <w:rsid w:val="003749D0"/>
    <w:rsid w:val="00374C9F"/>
    <w:rsid w:val="00374E01"/>
    <w:rsid w:val="00375172"/>
    <w:rsid w:val="003752BC"/>
    <w:rsid w:val="003754E0"/>
    <w:rsid w:val="003755E5"/>
    <w:rsid w:val="00375D8C"/>
    <w:rsid w:val="0037608C"/>
    <w:rsid w:val="003760CF"/>
    <w:rsid w:val="003765D3"/>
    <w:rsid w:val="003768A6"/>
    <w:rsid w:val="0037699B"/>
    <w:rsid w:val="00376C94"/>
    <w:rsid w:val="00376E07"/>
    <w:rsid w:val="00376F7C"/>
    <w:rsid w:val="00376FF1"/>
    <w:rsid w:val="00377857"/>
    <w:rsid w:val="00377963"/>
    <w:rsid w:val="00377ABF"/>
    <w:rsid w:val="00377AEE"/>
    <w:rsid w:val="00377CD9"/>
    <w:rsid w:val="0038038E"/>
    <w:rsid w:val="003803FB"/>
    <w:rsid w:val="0038043F"/>
    <w:rsid w:val="00380617"/>
    <w:rsid w:val="003807B6"/>
    <w:rsid w:val="00380E06"/>
    <w:rsid w:val="00380E37"/>
    <w:rsid w:val="00381305"/>
    <w:rsid w:val="00381516"/>
    <w:rsid w:val="0038151B"/>
    <w:rsid w:val="0038166B"/>
    <w:rsid w:val="003819CC"/>
    <w:rsid w:val="00381B96"/>
    <w:rsid w:val="00381EC5"/>
    <w:rsid w:val="003824E2"/>
    <w:rsid w:val="003824EF"/>
    <w:rsid w:val="0038286A"/>
    <w:rsid w:val="00382A4A"/>
    <w:rsid w:val="00382AA9"/>
    <w:rsid w:val="00382B05"/>
    <w:rsid w:val="0038334D"/>
    <w:rsid w:val="003834BE"/>
    <w:rsid w:val="003835EF"/>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715C"/>
    <w:rsid w:val="0038735F"/>
    <w:rsid w:val="00387412"/>
    <w:rsid w:val="00387541"/>
    <w:rsid w:val="003877B8"/>
    <w:rsid w:val="00387825"/>
    <w:rsid w:val="003879D4"/>
    <w:rsid w:val="00387E1D"/>
    <w:rsid w:val="003903A7"/>
    <w:rsid w:val="00390739"/>
    <w:rsid w:val="003907EF"/>
    <w:rsid w:val="00390964"/>
    <w:rsid w:val="00390C20"/>
    <w:rsid w:val="00390F40"/>
    <w:rsid w:val="003911A2"/>
    <w:rsid w:val="003912AF"/>
    <w:rsid w:val="0039130A"/>
    <w:rsid w:val="0039173F"/>
    <w:rsid w:val="00391BCE"/>
    <w:rsid w:val="00391BEA"/>
    <w:rsid w:val="00391CA6"/>
    <w:rsid w:val="00391D9E"/>
    <w:rsid w:val="003928F9"/>
    <w:rsid w:val="00392972"/>
    <w:rsid w:val="00392A1B"/>
    <w:rsid w:val="00392B70"/>
    <w:rsid w:val="00392C6D"/>
    <w:rsid w:val="00392DB5"/>
    <w:rsid w:val="0039312C"/>
    <w:rsid w:val="003936BF"/>
    <w:rsid w:val="00393F55"/>
    <w:rsid w:val="00394584"/>
    <w:rsid w:val="00394875"/>
    <w:rsid w:val="00394949"/>
    <w:rsid w:val="00394B8D"/>
    <w:rsid w:val="00394DC9"/>
    <w:rsid w:val="00394E64"/>
    <w:rsid w:val="00394F64"/>
    <w:rsid w:val="00394FD1"/>
    <w:rsid w:val="00395463"/>
    <w:rsid w:val="00395545"/>
    <w:rsid w:val="00395719"/>
    <w:rsid w:val="00395D41"/>
    <w:rsid w:val="0039619C"/>
    <w:rsid w:val="00396552"/>
    <w:rsid w:val="0039675B"/>
    <w:rsid w:val="00396853"/>
    <w:rsid w:val="0039693E"/>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97"/>
    <w:rsid w:val="003A0C99"/>
    <w:rsid w:val="003A0E3E"/>
    <w:rsid w:val="003A0F92"/>
    <w:rsid w:val="003A1010"/>
    <w:rsid w:val="003A1266"/>
    <w:rsid w:val="003A129E"/>
    <w:rsid w:val="003A12A7"/>
    <w:rsid w:val="003A12DC"/>
    <w:rsid w:val="003A131A"/>
    <w:rsid w:val="003A149D"/>
    <w:rsid w:val="003A17D6"/>
    <w:rsid w:val="003A1A73"/>
    <w:rsid w:val="003A1E50"/>
    <w:rsid w:val="003A223E"/>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C56"/>
    <w:rsid w:val="003A4E43"/>
    <w:rsid w:val="003A5249"/>
    <w:rsid w:val="003A54EC"/>
    <w:rsid w:val="003A56AE"/>
    <w:rsid w:val="003A60AD"/>
    <w:rsid w:val="003A614B"/>
    <w:rsid w:val="003A6299"/>
    <w:rsid w:val="003A665E"/>
    <w:rsid w:val="003A6DF2"/>
    <w:rsid w:val="003A6E1C"/>
    <w:rsid w:val="003A70AE"/>
    <w:rsid w:val="003A72C1"/>
    <w:rsid w:val="003A7473"/>
    <w:rsid w:val="003A788C"/>
    <w:rsid w:val="003A79CF"/>
    <w:rsid w:val="003A7C80"/>
    <w:rsid w:val="003A7CE5"/>
    <w:rsid w:val="003A7DCB"/>
    <w:rsid w:val="003B0043"/>
    <w:rsid w:val="003B07F6"/>
    <w:rsid w:val="003B0881"/>
    <w:rsid w:val="003B092D"/>
    <w:rsid w:val="003B0A1B"/>
    <w:rsid w:val="003B1275"/>
    <w:rsid w:val="003B14F8"/>
    <w:rsid w:val="003B150B"/>
    <w:rsid w:val="003B154C"/>
    <w:rsid w:val="003B1C84"/>
    <w:rsid w:val="003B22C7"/>
    <w:rsid w:val="003B2449"/>
    <w:rsid w:val="003B24D4"/>
    <w:rsid w:val="003B296F"/>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360"/>
    <w:rsid w:val="003B5406"/>
    <w:rsid w:val="003B5611"/>
    <w:rsid w:val="003B5623"/>
    <w:rsid w:val="003B5980"/>
    <w:rsid w:val="003B5A1A"/>
    <w:rsid w:val="003B5E90"/>
    <w:rsid w:val="003B6934"/>
    <w:rsid w:val="003B6C0D"/>
    <w:rsid w:val="003B6DC6"/>
    <w:rsid w:val="003B7117"/>
    <w:rsid w:val="003B7215"/>
    <w:rsid w:val="003B7262"/>
    <w:rsid w:val="003B7BB8"/>
    <w:rsid w:val="003C020D"/>
    <w:rsid w:val="003C07DD"/>
    <w:rsid w:val="003C0CE2"/>
    <w:rsid w:val="003C0FF5"/>
    <w:rsid w:val="003C1549"/>
    <w:rsid w:val="003C17F0"/>
    <w:rsid w:val="003C18E4"/>
    <w:rsid w:val="003C1BF8"/>
    <w:rsid w:val="003C1E31"/>
    <w:rsid w:val="003C2055"/>
    <w:rsid w:val="003C26B9"/>
    <w:rsid w:val="003C26D9"/>
    <w:rsid w:val="003C2B84"/>
    <w:rsid w:val="003C2D4B"/>
    <w:rsid w:val="003C2F55"/>
    <w:rsid w:val="003C3105"/>
    <w:rsid w:val="003C3154"/>
    <w:rsid w:val="003C31EA"/>
    <w:rsid w:val="003C321E"/>
    <w:rsid w:val="003C349E"/>
    <w:rsid w:val="003C34DB"/>
    <w:rsid w:val="003C356B"/>
    <w:rsid w:val="003C35A6"/>
    <w:rsid w:val="003C391B"/>
    <w:rsid w:val="003C3CE0"/>
    <w:rsid w:val="003C3D54"/>
    <w:rsid w:val="003C4083"/>
    <w:rsid w:val="003C48EC"/>
    <w:rsid w:val="003C4A4F"/>
    <w:rsid w:val="003C4BF2"/>
    <w:rsid w:val="003C506B"/>
    <w:rsid w:val="003C5203"/>
    <w:rsid w:val="003C55BA"/>
    <w:rsid w:val="003C5BF2"/>
    <w:rsid w:val="003C5CBB"/>
    <w:rsid w:val="003C5D3D"/>
    <w:rsid w:val="003C5D55"/>
    <w:rsid w:val="003C5FA5"/>
    <w:rsid w:val="003C602D"/>
    <w:rsid w:val="003C6699"/>
    <w:rsid w:val="003C67AC"/>
    <w:rsid w:val="003C6813"/>
    <w:rsid w:val="003C682B"/>
    <w:rsid w:val="003C6C3E"/>
    <w:rsid w:val="003C6E24"/>
    <w:rsid w:val="003C71D2"/>
    <w:rsid w:val="003C7219"/>
    <w:rsid w:val="003C77F3"/>
    <w:rsid w:val="003C794F"/>
    <w:rsid w:val="003C7B7B"/>
    <w:rsid w:val="003C7C39"/>
    <w:rsid w:val="003C7F85"/>
    <w:rsid w:val="003D027D"/>
    <w:rsid w:val="003D0469"/>
    <w:rsid w:val="003D09DE"/>
    <w:rsid w:val="003D0AB8"/>
    <w:rsid w:val="003D0B20"/>
    <w:rsid w:val="003D0B26"/>
    <w:rsid w:val="003D0D89"/>
    <w:rsid w:val="003D0DB5"/>
    <w:rsid w:val="003D0DE4"/>
    <w:rsid w:val="003D13F6"/>
    <w:rsid w:val="003D14D4"/>
    <w:rsid w:val="003D1712"/>
    <w:rsid w:val="003D17DD"/>
    <w:rsid w:val="003D1C38"/>
    <w:rsid w:val="003D1F5B"/>
    <w:rsid w:val="003D1FA6"/>
    <w:rsid w:val="003D20D1"/>
    <w:rsid w:val="003D2776"/>
    <w:rsid w:val="003D2912"/>
    <w:rsid w:val="003D2987"/>
    <w:rsid w:val="003D2AA2"/>
    <w:rsid w:val="003D2C4D"/>
    <w:rsid w:val="003D2FA3"/>
    <w:rsid w:val="003D303E"/>
    <w:rsid w:val="003D31CD"/>
    <w:rsid w:val="003D3921"/>
    <w:rsid w:val="003D3FC7"/>
    <w:rsid w:val="003D401E"/>
    <w:rsid w:val="003D431B"/>
    <w:rsid w:val="003D454F"/>
    <w:rsid w:val="003D46A5"/>
    <w:rsid w:val="003D46B3"/>
    <w:rsid w:val="003D4793"/>
    <w:rsid w:val="003D494E"/>
    <w:rsid w:val="003D4B25"/>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B8C"/>
    <w:rsid w:val="003E3E18"/>
    <w:rsid w:val="003E4017"/>
    <w:rsid w:val="003E45C8"/>
    <w:rsid w:val="003E52F1"/>
    <w:rsid w:val="003E548C"/>
    <w:rsid w:val="003E5555"/>
    <w:rsid w:val="003E555A"/>
    <w:rsid w:val="003E566C"/>
    <w:rsid w:val="003E572F"/>
    <w:rsid w:val="003E5BCC"/>
    <w:rsid w:val="003E5D27"/>
    <w:rsid w:val="003E618E"/>
    <w:rsid w:val="003E6205"/>
    <w:rsid w:val="003E6508"/>
    <w:rsid w:val="003E665F"/>
    <w:rsid w:val="003E6A67"/>
    <w:rsid w:val="003E75D7"/>
    <w:rsid w:val="003E7F5A"/>
    <w:rsid w:val="003F02F4"/>
    <w:rsid w:val="003F0328"/>
    <w:rsid w:val="003F03AC"/>
    <w:rsid w:val="003F03B8"/>
    <w:rsid w:val="003F0772"/>
    <w:rsid w:val="003F0916"/>
    <w:rsid w:val="003F09FB"/>
    <w:rsid w:val="003F0BC5"/>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370"/>
    <w:rsid w:val="003F25DD"/>
    <w:rsid w:val="003F2940"/>
    <w:rsid w:val="003F29DF"/>
    <w:rsid w:val="003F2BCB"/>
    <w:rsid w:val="003F2CB0"/>
    <w:rsid w:val="003F2E6D"/>
    <w:rsid w:val="003F2FD2"/>
    <w:rsid w:val="003F3267"/>
    <w:rsid w:val="003F35D8"/>
    <w:rsid w:val="003F365C"/>
    <w:rsid w:val="003F38DB"/>
    <w:rsid w:val="003F3B8E"/>
    <w:rsid w:val="003F3CAB"/>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05F"/>
    <w:rsid w:val="003F7113"/>
    <w:rsid w:val="003F73CD"/>
    <w:rsid w:val="003F7753"/>
    <w:rsid w:val="003F77C2"/>
    <w:rsid w:val="003F781B"/>
    <w:rsid w:val="003F78F8"/>
    <w:rsid w:val="003F7A9D"/>
    <w:rsid w:val="0040063A"/>
    <w:rsid w:val="00400924"/>
    <w:rsid w:val="004009F3"/>
    <w:rsid w:val="00400A20"/>
    <w:rsid w:val="00401063"/>
    <w:rsid w:val="00401160"/>
    <w:rsid w:val="004015AC"/>
    <w:rsid w:val="00401702"/>
    <w:rsid w:val="00401AD4"/>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694"/>
    <w:rsid w:val="00410979"/>
    <w:rsid w:val="00410D3F"/>
    <w:rsid w:val="00411765"/>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7"/>
    <w:rsid w:val="00414F13"/>
    <w:rsid w:val="00415295"/>
    <w:rsid w:val="004152B5"/>
    <w:rsid w:val="00415712"/>
    <w:rsid w:val="00415B17"/>
    <w:rsid w:val="00415D62"/>
    <w:rsid w:val="004165DD"/>
    <w:rsid w:val="00416DE2"/>
    <w:rsid w:val="00416FBF"/>
    <w:rsid w:val="004173CD"/>
    <w:rsid w:val="004176FA"/>
    <w:rsid w:val="00417DAA"/>
    <w:rsid w:val="0042011C"/>
    <w:rsid w:val="00420602"/>
    <w:rsid w:val="00420703"/>
    <w:rsid w:val="0042086D"/>
    <w:rsid w:val="00420B0B"/>
    <w:rsid w:val="00420DA6"/>
    <w:rsid w:val="00421389"/>
    <w:rsid w:val="004219C9"/>
    <w:rsid w:val="00421A64"/>
    <w:rsid w:val="004222B2"/>
    <w:rsid w:val="0042244C"/>
    <w:rsid w:val="004224D5"/>
    <w:rsid w:val="00422818"/>
    <w:rsid w:val="00422D41"/>
    <w:rsid w:val="00422DAA"/>
    <w:rsid w:val="00423092"/>
    <w:rsid w:val="00423770"/>
    <w:rsid w:val="004238A8"/>
    <w:rsid w:val="00423965"/>
    <w:rsid w:val="004239FB"/>
    <w:rsid w:val="00423EAB"/>
    <w:rsid w:val="004242BF"/>
    <w:rsid w:val="00424357"/>
    <w:rsid w:val="004243B5"/>
    <w:rsid w:val="004249DC"/>
    <w:rsid w:val="00424F47"/>
    <w:rsid w:val="004253F5"/>
    <w:rsid w:val="00425977"/>
    <w:rsid w:val="00425B05"/>
    <w:rsid w:val="00425D04"/>
    <w:rsid w:val="00425D82"/>
    <w:rsid w:val="00425E7E"/>
    <w:rsid w:val="0042627F"/>
    <w:rsid w:val="00426322"/>
    <w:rsid w:val="00426453"/>
    <w:rsid w:val="00426880"/>
    <w:rsid w:val="004268D6"/>
    <w:rsid w:val="00426F9D"/>
    <w:rsid w:val="0042711A"/>
    <w:rsid w:val="00427387"/>
    <w:rsid w:val="00427408"/>
    <w:rsid w:val="00427780"/>
    <w:rsid w:val="0042794E"/>
    <w:rsid w:val="00427D5B"/>
    <w:rsid w:val="00427EAC"/>
    <w:rsid w:val="00430135"/>
    <w:rsid w:val="0043021D"/>
    <w:rsid w:val="004308CB"/>
    <w:rsid w:val="004309FD"/>
    <w:rsid w:val="00430A7C"/>
    <w:rsid w:val="00430B5D"/>
    <w:rsid w:val="00430D19"/>
    <w:rsid w:val="00430D46"/>
    <w:rsid w:val="00430EC0"/>
    <w:rsid w:val="00430F4F"/>
    <w:rsid w:val="00431016"/>
    <w:rsid w:val="004315FB"/>
    <w:rsid w:val="00431A25"/>
    <w:rsid w:val="00431DAA"/>
    <w:rsid w:val="00431F8A"/>
    <w:rsid w:val="0043218B"/>
    <w:rsid w:val="00432650"/>
    <w:rsid w:val="00432DA9"/>
    <w:rsid w:val="00432EEB"/>
    <w:rsid w:val="00432F68"/>
    <w:rsid w:val="00433E80"/>
    <w:rsid w:val="00433EA5"/>
    <w:rsid w:val="00433FAE"/>
    <w:rsid w:val="004344CC"/>
    <w:rsid w:val="004344F8"/>
    <w:rsid w:val="00434602"/>
    <w:rsid w:val="0043470B"/>
    <w:rsid w:val="00434BE8"/>
    <w:rsid w:val="00434E52"/>
    <w:rsid w:val="00434F17"/>
    <w:rsid w:val="00435867"/>
    <w:rsid w:val="00435B9B"/>
    <w:rsid w:val="00435BE5"/>
    <w:rsid w:val="0043631B"/>
    <w:rsid w:val="00436C9A"/>
    <w:rsid w:val="00436D10"/>
    <w:rsid w:val="00437118"/>
    <w:rsid w:val="004374BE"/>
    <w:rsid w:val="0043765C"/>
    <w:rsid w:val="00437A68"/>
    <w:rsid w:val="00437A6D"/>
    <w:rsid w:val="00437C35"/>
    <w:rsid w:val="004404B8"/>
    <w:rsid w:val="00440902"/>
    <w:rsid w:val="00440C66"/>
    <w:rsid w:val="00441026"/>
    <w:rsid w:val="0044109F"/>
    <w:rsid w:val="00441321"/>
    <w:rsid w:val="00441436"/>
    <w:rsid w:val="004416DD"/>
    <w:rsid w:val="00441836"/>
    <w:rsid w:val="00441A2E"/>
    <w:rsid w:val="00441A8C"/>
    <w:rsid w:val="00441B3F"/>
    <w:rsid w:val="00441D98"/>
    <w:rsid w:val="00441EE7"/>
    <w:rsid w:val="00441F22"/>
    <w:rsid w:val="00442102"/>
    <w:rsid w:val="004428E9"/>
    <w:rsid w:val="00442A34"/>
    <w:rsid w:val="00442C00"/>
    <w:rsid w:val="00442F31"/>
    <w:rsid w:val="00443080"/>
    <w:rsid w:val="004430BC"/>
    <w:rsid w:val="00443904"/>
    <w:rsid w:val="00443B55"/>
    <w:rsid w:val="00443E8C"/>
    <w:rsid w:val="004441F3"/>
    <w:rsid w:val="0044445E"/>
    <w:rsid w:val="0044446B"/>
    <w:rsid w:val="00444497"/>
    <w:rsid w:val="0044484D"/>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728"/>
    <w:rsid w:val="00447978"/>
    <w:rsid w:val="00447A08"/>
    <w:rsid w:val="004502D2"/>
    <w:rsid w:val="004505EF"/>
    <w:rsid w:val="0045066C"/>
    <w:rsid w:val="004506FA"/>
    <w:rsid w:val="00451250"/>
    <w:rsid w:val="004513E1"/>
    <w:rsid w:val="004515BF"/>
    <w:rsid w:val="00451754"/>
    <w:rsid w:val="004519FA"/>
    <w:rsid w:val="00451A52"/>
    <w:rsid w:val="00451C2D"/>
    <w:rsid w:val="00451CBD"/>
    <w:rsid w:val="00451E35"/>
    <w:rsid w:val="00451EB7"/>
    <w:rsid w:val="00452520"/>
    <w:rsid w:val="00452600"/>
    <w:rsid w:val="004527EC"/>
    <w:rsid w:val="00452A5D"/>
    <w:rsid w:val="00452BEA"/>
    <w:rsid w:val="00452C66"/>
    <w:rsid w:val="00453093"/>
    <w:rsid w:val="004534EF"/>
    <w:rsid w:val="00453613"/>
    <w:rsid w:val="00453E09"/>
    <w:rsid w:val="00453FCE"/>
    <w:rsid w:val="004543C2"/>
    <w:rsid w:val="0045475B"/>
    <w:rsid w:val="0045477B"/>
    <w:rsid w:val="004547E7"/>
    <w:rsid w:val="00454C15"/>
    <w:rsid w:val="00454E23"/>
    <w:rsid w:val="004553B0"/>
    <w:rsid w:val="004561A8"/>
    <w:rsid w:val="0045627D"/>
    <w:rsid w:val="004566A1"/>
    <w:rsid w:val="004567AC"/>
    <w:rsid w:val="00457037"/>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820"/>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3E79"/>
    <w:rsid w:val="00464360"/>
    <w:rsid w:val="004643F9"/>
    <w:rsid w:val="0046444F"/>
    <w:rsid w:val="00464790"/>
    <w:rsid w:val="004648FF"/>
    <w:rsid w:val="00464DF8"/>
    <w:rsid w:val="0046528F"/>
    <w:rsid w:val="004654A6"/>
    <w:rsid w:val="0046560E"/>
    <w:rsid w:val="004659DA"/>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A1"/>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A1A"/>
    <w:rsid w:val="00476B67"/>
    <w:rsid w:val="00476EFC"/>
    <w:rsid w:val="00477055"/>
    <w:rsid w:val="00477138"/>
    <w:rsid w:val="004779DF"/>
    <w:rsid w:val="00477B2C"/>
    <w:rsid w:val="00477FF4"/>
    <w:rsid w:val="00480113"/>
    <w:rsid w:val="00480279"/>
    <w:rsid w:val="00480332"/>
    <w:rsid w:val="0048040B"/>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C75"/>
    <w:rsid w:val="00485FA0"/>
    <w:rsid w:val="00485FBA"/>
    <w:rsid w:val="004860E1"/>
    <w:rsid w:val="004865EB"/>
    <w:rsid w:val="00486818"/>
    <w:rsid w:val="00486ABD"/>
    <w:rsid w:val="00487297"/>
    <w:rsid w:val="0048744E"/>
    <w:rsid w:val="0048767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E44"/>
    <w:rsid w:val="00491E94"/>
    <w:rsid w:val="00491EA0"/>
    <w:rsid w:val="00491F16"/>
    <w:rsid w:val="004920E2"/>
    <w:rsid w:val="004920E6"/>
    <w:rsid w:val="004921B3"/>
    <w:rsid w:val="00492215"/>
    <w:rsid w:val="0049231F"/>
    <w:rsid w:val="004923FC"/>
    <w:rsid w:val="0049241A"/>
    <w:rsid w:val="00492586"/>
    <w:rsid w:val="00492621"/>
    <w:rsid w:val="00492706"/>
    <w:rsid w:val="004928E6"/>
    <w:rsid w:val="00492BDF"/>
    <w:rsid w:val="00492E55"/>
    <w:rsid w:val="0049302A"/>
    <w:rsid w:val="00493158"/>
    <w:rsid w:val="004931FF"/>
    <w:rsid w:val="004935C4"/>
    <w:rsid w:val="00493BD9"/>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934"/>
    <w:rsid w:val="00497ACA"/>
    <w:rsid w:val="00497B26"/>
    <w:rsid w:val="00497EF9"/>
    <w:rsid w:val="004A015D"/>
    <w:rsid w:val="004A0670"/>
    <w:rsid w:val="004A06A4"/>
    <w:rsid w:val="004A12C0"/>
    <w:rsid w:val="004A1603"/>
    <w:rsid w:val="004A1BEC"/>
    <w:rsid w:val="004A1CB5"/>
    <w:rsid w:val="004A1EF9"/>
    <w:rsid w:val="004A20A4"/>
    <w:rsid w:val="004A211D"/>
    <w:rsid w:val="004A21A0"/>
    <w:rsid w:val="004A256A"/>
    <w:rsid w:val="004A27C2"/>
    <w:rsid w:val="004A31A6"/>
    <w:rsid w:val="004A3364"/>
    <w:rsid w:val="004A3704"/>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6DB4"/>
    <w:rsid w:val="004A7182"/>
    <w:rsid w:val="004A719C"/>
    <w:rsid w:val="004A71E7"/>
    <w:rsid w:val="004A72BC"/>
    <w:rsid w:val="004A7382"/>
    <w:rsid w:val="004A73A1"/>
    <w:rsid w:val="004A7401"/>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E32"/>
    <w:rsid w:val="004B1F17"/>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C9C"/>
    <w:rsid w:val="004B5170"/>
    <w:rsid w:val="004B52B5"/>
    <w:rsid w:val="004B537E"/>
    <w:rsid w:val="004B53EB"/>
    <w:rsid w:val="004B5D42"/>
    <w:rsid w:val="004B5EEC"/>
    <w:rsid w:val="004B66AB"/>
    <w:rsid w:val="004B66C7"/>
    <w:rsid w:val="004B69BF"/>
    <w:rsid w:val="004B6A78"/>
    <w:rsid w:val="004B6C31"/>
    <w:rsid w:val="004B6E6F"/>
    <w:rsid w:val="004B6EE6"/>
    <w:rsid w:val="004B6FF5"/>
    <w:rsid w:val="004B732C"/>
    <w:rsid w:val="004B75C2"/>
    <w:rsid w:val="004B7B89"/>
    <w:rsid w:val="004B7D1A"/>
    <w:rsid w:val="004B7EC9"/>
    <w:rsid w:val="004B7F18"/>
    <w:rsid w:val="004C0044"/>
    <w:rsid w:val="004C01F2"/>
    <w:rsid w:val="004C0261"/>
    <w:rsid w:val="004C0630"/>
    <w:rsid w:val="004C0665"/>
    <w:rsid w:val="004C06C1"/>
    <w:rsid w:val="004C07B8"/>
    <w:rsid w:val="004C0C33"/>
    <w:rsid w:val="004C0D53"/>
    <w:rsid w:val="004C0F9F"/>
    <w:rsid w:val="004C103F"/>
    <w:rsid w:val="004C104E"/>
    <w:rsid w:val="004C11F1"/>
    <w:rsid w:val="004C1318"/>
    <w:rsid w:val="004C133B"/>
    <w:rsid w:val="004C14BB"/>
    <w:rsid w:val="004C2356"/>
    <w:rsid w:val="004C2579"/>
    <w:rsid w:val="004C2886"/>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97"/>
    <w:rsid w:val="004C5DA1"/>
    <w:rsid w:val="004C610A"/>
    <w:rsid w:val="004C64A3"/>
    <w:rsid w:val="004C6521"/>
    <w:rsid w:val="004C692F"/>
    <w:rsid w:val="004C6C97"/>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BF3"/>
    <w:rsid w:val="004D0F7B"/>
    <w:rsid w:val="004D1035"/>
    <w:rsid w:val="004D108B"/>
    <w:rsid w:val="004D11EE"/>
    <w:rsid w:val="004D182D"/>
    <w:rsid w:val="004D1CC6"/>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C2E"/>
    <w:rsid w:val="004D4F8F"/>
    <w:rsid w:val="004D516D"/>
    <w:rsid w:val="004D5753"/>
    <w:rsid w:val="004D583B"/>
    <w:rsid w:val="004D5A2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1EEC"/>
    <w:rsid w:val="004E2100"/>
    <w:rsid w:val="004E2581"/>
    <w:rsid w:val="004E2A6E"/>
    <w:rsid w:val="004E2BB3"/>
    <w:rsid w:val="004E2BE6"/>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A2B"/>
    <w:rsid w:val="004E6C3D"/>
    <w:rsid w:val="004E6E48"/>
    <w:rsid w:val="004E6F2A"/>
    <w:rsid w:val="004E7385"/>
    <w:rsid w:val="004E75D4"/>
    <w:rsid w:val="004E7819"/>
    <w:rsid w:val="004E7F16"/>
    <w:rsid w:val="004F0220"/>
    <w:rsid w:val="004F02CC"/>
    <w:rsid w:val="004F0345"/>
    <w:rsid w:val="004F042E"/>
    <w:rsid w:val="004F0526"/>
    <w:rsid w:val="004F06EA"/>
    <w:rsid w:val="004F0CC4"/>
    <w:rsid w:val="004F193C"/>
    <w:rsid w:val="004F1948"/>
    <w:rsid w:val="004F200B"/>
    <w:rsid w:val="004F2063"/>
    <w:rsid w:val="004F29B8"/>
    <w:rsid w:val="004F2B1F"/>
    <w:rsid w:val="004F3889"/>
    <w:rsid w:val="004F3DB3"/>
    <w:rsid w:val="004F428C"/>
    <w:rsid w:val="004F46DE"/>
    <w:rsid w:val="004F4D50"/>
    <w:rsid w:val="004F4F0B"/>
    <w:rsid w:val="004F52B6"/>
    <w:rsid w:val="004F5612"/>
    <w:rsid w:val="004F5863"/>
    <w:rsid w:val="004F5983"/>
    <w:rsid w:val="004F5B68"/>
    <w:rsid w:val="004F5B74"/>
    <w:rsid w:val="004F5BF1"/>
    <w:rsid w:val="004F5EDF"/>
    <w:rsid w:val="004F5F5B"/>
    <w:rsid w:val="004F6147"/>
    <w:rsid w:val="004F63BA"/>
    <w:rsid w:val="004F6529"/>
    <w:rsid w:val="004F66A8"/>
    <w:rsid w:val="004F66E0"/>
    <w:rsid w:val="004F673F"/>
    <w:rsid w:val="004F6876"/>
    <w:rsid w:val="004F68A2"/>
    <w:rsid w:val="004F6949"/>
    <w:rsid w:val="004F6BD4"/>
    <w:rsid w:val="004F70B1"/>
    <w:rsid w:val="004F7103"/>
    <w:rsid w:val="004F73C3"/>
    <w:rsid w:val="004F772C"/>
    <w:rsid w:val="004F7B72"/>
    <w:rsid w:val="004F7C9B"/>
    <w:rsid w:val="004F7DCF"/>
    <w:rsid w:val="0050010D"/>
    <w:rsid w:val="0050038D"/>
    <w:rsid w:val="005003D0"/>
    <w:rsid w:val="005003E1"/>
    <w:rsid w:val="005005B8"/>
    <w:rsid w:val="00500815"/>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40AD"/>
    <w:rsid w:val="0050419E"/>
    <w:rsid w:val="00504417"/>
    <w:rsid w:val="0050443D"/>
    <w:rsid w:val="005045D1"/>
    <w:rsid w:val="00504879"/>
    <w:rsid w:val="005049BE"/>
    <w:rsid w:val="00504A47"/>
    <w:rsid w:val="00504B70"/>
    <w:rsid w:val="0050517C"/>
    <w:rsid w:val="00505875"/>
    <w:rsid w:val="00505A79"/>
    <w:rsid w:val="00505BD8"/>
    <w:rsid w:val="00505BE6"/>
    <w:rsid w:val="005060C4"/>
    <w:rsid w:val="005060D3"/>
    <w:rsid w:val="005062DA"/>
    <w:rsid w:val="00506408"/>
    <w:rsid w:val="00506653"/>
    <w:rsid w:val="00506849"/>
    <w:rsid w:val="00506BBA"/>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1EA"/>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646"/>
    <w:rsid w:val="005148C7"/>
    <w:rsid w:val="00514D47"/>
    <w:rsid w:val="00514FE0"/>
    <w:rsid w:val="005152B6"/>
    <w:rsid w:val="005152FC"/>
    <w:rsid w:val="00515650"/>
    <w:rsid w:val="005157F5"/>
    <w:rsid w:val="00515D09"/>
    <w:rsid w:val="00515E3A"/>
    <w:rsid w:val="00515F5C"/>
    <w:rsid w:val="00516500"/>
    <w:rsid w:val="005165BF"/>
    <w:rsid w:val="005165F6"/>
    <w:rsid w:val="00516851"/>
    <w:rsid w:val="00516ABA"/>
    <w:rsid w:val="00516CB8"/>
    <w:rsid w:val="00516E88"/>
    <w:rsid w:val="005174A7"/>
    <w:rsid w:val="00517675"/>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1F6"/>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1F4"/>
    <w:rsid w:val="005262F0"/>
    <w:rsid w:val="00526385"/>
    <w:rsid w:val="005265BE"/>
    <w:rsid w:val="005268A7"/>
    <w:rsid w:val="00527561"/>
    <w:rsid w:val="005276EA"/>
    <w:rsid w:val="00527A2D"/>
    <w:rsid w:val="00527BA3"/>
    <w:rsid w:val="00527D82"/>
    <w:rsid w:val="00527DD2"/>
    <w:rsid w:val="00527E78"/>
    <w:rsid w:val="0053017A"/>
    <w:rsid w:val="00530264"/>
    <w:rsid w:val="00530982"/>
    <w:rsid w:val="00530B37"/>
    <w:rsid w:val="00530B6E"/>
    <w:rsid w:val="00530B9F"/>
    <w:rsid w:val="00530D71"/>
    <w:rsid w:val="00530E81"/>
    <w:rsid w:val="00530E84"/>
    <w:rsid w:val="00531098"/>
    <w:rsid w:val="005313D9"/>
    <w:rsid w:val="005318B7"/>
    <w:rsid w:val="00531BFD"/>
    <w:rsid w:val="00532012"/>
    <w:rsid w:val="00532160"/>
    <w:rsid w:val="0053271D"/>
    <w:rsid w:val="005329FB"/>
    <w:rsid w:val="00532D79"/>
    <w:rsid w:val="0053313A"/>
    <w:rsid w:val="0053322F"/>
    <w:rsid w:val="0053329F"/>
    <w:rsid w:val="005333BE"/>
    <w:rsid w:val="00533659"/>
    <w:rsid w:val="005336FA"/>
    <w:rsid w:val="00533756"/>
    <w:rsid w:val="00533772"/>
    <w:rsid w:val="00534005"/>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11CE"/>
    <w:rsid w:val="005411F5"/>
    <w:rsid w:val="005413D5"/>
    <w:rsid w:val="0054182D"/>
    <w:rsid w:val="00541859"/>
    <w:rsid w:val="0054196A"/>
    <w:rsid w:val="005419FF"/>
    <w:rsid w:val="00541EBB"/>
    <w:rsid w:val="005421D7"/>
    <w:rsid w:val="005421F5"/>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47F1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E09"/>
    <w:rsid w:val="00551E1E"/>
    <w:rsid w:val="0055234D"/>
    <w:rsid w:val="005523CD"/>
    <w:rsid w:val="005524A9"/>
    <w:rsid w:val="0055275B"/>
    <w:rsid w:val="00552A25"/>
    <w:rsid w:val="00552DC7"/>
    <w:rsid w:val="005530B5"/>
    <w:rsid w:val="005530F4"/>
    <w:rsid w:val="00553A05"/>
    <w:rsid w:val="00553AFE"/>
    <w:rsid w:val="00553CF6"/>
    <w:rsid w:val="00553E26"/>
    <w:rsid w:val="00554385"/>
    <w:rsid w:val="0055452E"/>
    <w:rsid w:val="0055482C"/>
    <w:rsid w:val="005549B6"/>
    <w:rsid w:val="00554DE5"/>
    <w:rsid w:val="00555192"/>
    <w:rsid w:val="0055597C"/>
    <w:rsid w:val="00555F97"/>
    <w:rsid w:val="00556063"/>
    <w:rsid w:val="005562DE"/>
    <w:rsid w:val="005563F1"/>
    <w:rsid w:val="0055668F"/>
    <w:rsid w:val="00556744"/>
    <w:rsid w:val="00556888"/>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1C5B"/>
    <w:rsid w:val="0056240E"/>
    <w:rsid w:val="005627D8"/>
    <w:rsid w:val="00562AA1"/>
    <w:rsid w:val="00562E81"/>
    <w:rsid w:val="0056374C"/>
    <w:rsid w:val="00563B0D"/>
    <w:rsid w:val="00563B88"/>
    <w:rsid w:val="00563C9F"/>
    <w:rsid w:val="00563CD2"/>
    <w:rsid w:val="00563F15"/>
    <w:rsid w:val="00564820"/>
    <w:rsid w:val="00564A78"/>
    <w:rsid w:val="00564A7E"/>
    <w:rsid w:val="00564C12"/>
    <w:rsid w:val="00564D11"/>
    <w:rsid w:val="00564E2F"/>
    <w:rsid w:val="00564E7E"/>
    <w:rsid w:val="00565276"/>
    <w:rsid w:val="005652CE"/>
    <w:rsid w:val="00565632"/>
    <w:rsid w:val="0056595B"/>
    <w:rsid w:val="00565A3E"/>
    <w:rsid w:val="00565C65"/>
    <w:rsid w:val="00565D0D"/>
    <w:rsid w:val="005667F4"/>
    <w:rsid w:val="0056698C"/>
    <w:rsid w:val="00566D90"/>
    <w:rsid w:val="00566E02"/>
    <w:rsid w:val="005670E9"/>
    <w:rsid w:val="0056726C"/>
    <w:rsid w:val="0056727D"/>
    <w:rsid w:val="0056761C"/>
    <w:rsid w:val="00567740"/>
    <w:rsid w:val="00567962"/>
    <w:rsid w:val="0057033E"/>
    <w:rsid w:val="00570432"/>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FF2"/>
    <w:rsid w:val="00576926"/>
    <w:rsid w:val="00576960"/>
    <w:rsid w:val="00576D45"/>
    <w:rsid w:val="00576DCE"/>
    <w:rsid w:val="00576F58"/>
    <w:rsid w:val="00576FC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87"/>
    <w:rsid w:val="005850F0"/>
    <w:rsid w:val="0058523C"/>
    <w:rsid w:val="00585370"/>
    <w:rsid w:val="00585436"/>
    <w:rsid w:val="0058560C"/>
    <w:rsid w:val="00585630"/>
    <w:rsid w:val="00585772"/>
    <w:rsid w:val="0058581E"/>
    <w:rsid w:val="00585820"/>
    <w:rsid w:val="005859E2"/>
    <w:rsid w:val="00585C44"/>
    <w:rsid w:val="00585C62"/>
    <w:rsid w:val="00585CB1"/>
    <w:rsid w:val="00586579"/>
    <w:rsid w:val="005865CA"/>
    <w:rsid w:val="00586738"/>
    <w:rsid w:val="00586771"/>
    <w:rsid w:val="005867DA"/>
    <w:rsid w:val="0058690C"/>
    <w:rsid w:val="00586C8D"/>
    <w:rsid w:val="00586D05"/>
    <w:rsid w:val="005874B7"/>
    <w:rsid w:val="005876A6"/>
    <w:rsid w:val="005876AD"/>
    <w:rsid w:val="00587781"/>
    <w:rsid w:val="00587A13"/>
    <w:rsid w:val="00587A62"/>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99E"/>
    <w:rsid w:val="00593A5F"/>
    <w:rsid w:val="00593C7D"/>
    <w:rsid w:val="00593F98"/>
    <w:rsid w:val="00594240"/>
    <w:rsid w:val="005942BF"/>
    <w:rsid w:val="005943C8"/>
    <w:rsid w:val="0059468B"/>
    <w:rsid w:val="00594C86"/>
    <w:rsid w:val="00594D58"/>
    <w:rsid w:val="00594E9C"/>
    <w:rsid w:val="00594FE8"/>
    <w:rsid w:val="005950F2"/>
    <w:rsid w:val="0059538D"/>
    <w:rsid w:val="00595534"/>
    <w:rsid w:val="005957BC"/>
    <w:rsid w:val="00595F01"/>
    <w:rsid w:val="005960D9"/>
    <w:rsid w:val="005961AB"/>
    <w:rsid w:val="005962DE"/>
    <w:rsid w:val="00596A4E"/>
    <w:rsid w:val="005971A7"/>
    <w:rsid w:val="0059728C"/>
    <w:rsid w:val="005974DF"/>
    <w:rsid w:val="0059780E"/>
    <w:rsid w:val="0059786C"/>
    <w:rsid w:val="0059793B"/>
    <w:rsid w:val="00597D37"/>
    <w:rsid w:val="00597E2F"/>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503"/>
    <w:rsid w:val="005A45F3"/>
    <w:rsid w:val="005A4780"/>
    <w:rsid w:val="005A4AA0"/>
    <w:rsid w:val="005A4BA9"/>
    <w:rsid w:val="005A5044"/>
    <w:rsid w:val="005A5394"/>
    <w:rsid w:val="005A552F"/>
    <w:rsid w:val="005A55AC"/>
    <w:rsid w:val="005A5686"/>
    <w:rsid w:val="005A5A13"/>
    <w:rsid w:val="005A5D13"/>
    <w:rsid w:val="005A5E31"/>
    <w:rsid w:val="005A5E55"/>
    <w:rsid w:val="005A5F59"/>
    <w:rsid w:val="005A6133"/>
    <w:rsid w:val="005A6134"/>
    <w:rsid w:val="005A6152"/>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C0C"/>
    <w:rsid w:val="005B0DE2"/>
    <w:rsid w:val="005B14F2"/>
    <w:rsid w:val="005B1604"/>
    <w:rsid w:val="005B166E"/>
    <w:rsid w:val="005B1B24"/>
    <w:rsid w:val="005B219A"/>
    <w:rsid w:val="005B2308"/>
    <w:rsid w:val="005B2498"/>
    <w:rsid w:val="005B280B"/>
    <w:rsid w:val="005B2D2F"/>
    <w:rsid w:val="005B34A3"/>
    <w:rsid w:val="005B38A1"/>
    <w:rsid w:val="005B39AE"/>
    <w:rsid w:val="005B3A88"/>
    <w:rsid w:val="005B3B07"/>
    <w:rsid w:val="005B3BDB"/>
    <w:rsid w:val="005B3E73"/>
    <w:rsid w:val="005B3EEA"/>
    <w:rsid w:val="005B4900"/>
    <w:rsid w:val="005B5309"/>
    <w:rsid w:val="005B5534"/>
    <w:rsid w:val="005B61DC"/>
    <w:rsid w:val="005B62D7"/>
    <w:rsid w:val="005B68BC"/>
    <w:rsid w:val="005B6921"/>
    <w:rsid w:val="005B6BFC"/>
    <w:rsid w:val="005B6D62"/>
    <w:rsid w:val="005B6E7B"/>
    <w:rsid w:val="005B6F34"/>
    <w:rsid w:val="005B7104"/>
    <w:rsid w:val="005B713B"/>
    <w:rsid w:val="005B7900"/>
    <w:rsid w:val="005B7A15"/>
    <w:rsid w:val="005C0017"/>
    <w:rsid w:val="005C003D"/>
    <w:rsid w:val="005C01B4"/>
    <w:rsid w:val="005C01D0"/>
    <w:rsid w:val="005C0300"/>
    <w:rsid w:val="005C0F9C"/>
    <w:rsid w:val="005C0FAC"/>
    <w:rsid w:val="005C1B77"/>
    <w:rsid w:val="005C1BA6"/>
    <w:rsid w:val="005C1CD5"/>
    <w:rsid w:val="005C1F93"/>
    <w:rsid w:val="005C2032"/>
    <w:rsid w:val="005C20AD"/>
    <w:rsid w:val="005C22CC"/>
    <w:rsid w:val="005C23CF"/>
    <w:rsid w:val="005C28F7"/>
    <w:rsid w:val="005C2917"/>
    <w:rsid w:val="005C2BB4"/>
    <w:rsid w:val="005C2BC6"/>
    <w:rsid w:val="005C3029"/>
    <w:rsid w:val="005C30C2"/>
    <w:rsid w:val="005C3255"/>
    <w:rsid w:val="005C34AB"/>
    <w:rsid w:val="005C3585"/>
    <w:rsid w:val="005C36A1"/>
    <w:rsid w:val="005C370B"/>
    <w:rsid w:val="005C40D6"/>
    <w:rsid w:val="005C4169"/>
    <w:rsid w:val="005C49FC"/>
    <w:rsid w:val="005C4AB0"/>
    <w:rsid w:val="005C4BD2"/>
    <w:rsid w:val="005C5AC4"/>
    <w:rsid w:val="005C5DBB"/>
    <w:rsid w:val="005C5EB0"/>
    <w:rsid w:val="005C5F0B"/>
    <w:rsid w:val="005C5F21"/>
    <w:rsid w:val="005C60E1"/>
    <w:rsid w:val="005C6264"/>
    <w:rsid w:val="005C6EE0"/>
    <w:rsid w:val="005C6EF5"/>
    <w:rsid w:val="005C702B"/>
    <w:rsid w:val="005C7238"/>
    <w:rsid w:val="005C7364"/>
    <w:rsid w:val="005C75A6"/>
    <w:rsid w:val="005C767A"/>
    <w:rsid w:val="005C76C1"/>
    <w:rsid w:val="005C79FD"/>
    <w:rsid w:val="005D024D"/>
    <w:rsid w:val="005D0268"/>
    <w:rsid w:val="005D0403"/>
    <w:rsid w:val="005D0418"/>
    <w:rsid w:val="005D0621"/>
    <w:rsid w:val="005D0B12"/>
    <w:rsid w:val="005D0C84"/>
    <w:rsid w:val="005D0CA9"/>
    <w:rsid w:val="005D14F4"/>
    <w:rsid w:val="005D1645"/>
    <w:rsid w:val="005D1872"/>
    <w:rsid w:val="005D194D"/>
    <w:rsid w:val="005D1BAE"/>
    <w:rsid w:val="005D1BF8"/>
    <w:rsid w:val="005D2179"/>
    <w:rsid w:val="005D2233"/>
    <w:rsid w:val="005D2363"/>
    <w:rsid w:val="005D289D"/>
    <w:rsid w:val="005D28D6"/>
    <w:rsid w:val="005D29D9"/>
    <w:rsid w:val="005D2A65"/>
    <w:rsid w:val="005D2BDA"/>
    <w:rsid w:val="005D2C1E"/>
    <w:rsid w:val="005D30C2"/>
    <w:rsid w:val="005D3BE8"/>
    <w:rsid w:val="005D3DF4"/>
    <w:rsid w:val="005D41D4"/>
    <w:rsid w:val="005D44C6"/>
    <w:rsid w:val="005D45A9"/>
    <w:rsid w:val="005D46CB"/>
    <w:rsid w:val="005D4D74"/>
    <w:rsid w:val="005D4F4B"/>
    <w:rsid w:val="005D5559"/>
    <w:rsid w:val="005D55C5"/>
    <w:rsid w:val="005D561C"/>
    <w:rsid w:val="005D57D9"/>
    <w:rsid w:val="005D5CBD"/>
    <w:rsid w:val="005D61CE"/>
    <w:rsid w:val="005D66E1"/>
    <w:rsid w:val="005D67BE"/>
    <w:rsid w:val="005D68E6"/>
    <w:rsid w:val="005D6BA3"/>
    <w:rsid w:val="005D6CB0"/>
    <w:rsid w:val="005D6DF9"/>
    <w:rsid w:val="005D7269"/>
    <w:rsid w:val="005D737B"/>
    <w:rsid w:val="005D737E"/>
    <w:rsid w:val="005D7493"/>
    <w:rsid w:val="005D7523"/>
    <w:rsid w:val="005D756E"/>
    <w:rsid w:val="005D7804"/>
    <w:rsid w:val="005D7D93"/>
    <w:rsid w:val="005D7FC2"/>
    <w:rsid w:val="005E00BD"/>
    <w:rsid w:val="005E047C"/>
    <w:rsid w:val="005E056D"/>
    <w:rsid w:val="005E0653"/>
    <w:rsid w:val="005E0726"/>
    <w:rsid w:val="005E0AF2"/>
    <w:rsid w:val="005E125C"/>
    <w:rsid w:val="005E162D"/>
    <w:rsid w:val="005E167B"/>
    <w:rsid w:val="005E196A"/>
    <w:rsid w:val="005E1D7E"/>
    <w:rsid w:val="005E25E1"/>
    <w:rsid w:val="005E2735"/>
    <w:rsid w:val="005E28D1"/>
    <w:rsid w:val="005E2DF5"/>
    <w:rsid w:val="005E33DC"/>
    <w:rsid w:val="005E33ED"/>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B5C"/>
    <w:rsid w:val="005F0B73"/>
    <w:rsid w:val="005F0EF4"/>
    <w:rsid w:val="005F1023"/>
    <w:rsid w:val="005F1781"/>
    <w:rsid w:val="005F17E6"/>
    <w:rsid w:val="005F19E6"/>
    <w:rsid w:val="005F1C99"/>
    <w:rsid w:val="005F1F49"/>
    <w:rsid w:val="005F1FA1"/>
    <w:rsid w:val="005F216E"/>
    <w:rsid w:val="005F228E"/>
    <w:rsid w:val="005F2640"/>
    <w:rsid w:val="005F296E"/>
    <w:rsid w:val="005F2ACE"/>
    <w:rsid w:val="005F2ED3"/>
    <w:rsid w:val="005F2F60"/>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65"/>
    <w:rsid w:val="005F5FA7"/>
    <w:rsid w:val="005F6011"/>
    <w:rsid w:val="005F687B"/>
    <w:rsid w:val="005F68E0"/>
    <w:rsid w:val="005F6973"/>
    <w:rsid w:val="005F6985"/>
    <w:rsid w:val="005F6BD7"/>
    <w:rsid w:val="005F6C0C"/>
    <w:rsid w:val="005F6CD4"/>
    <w:rsid w:val="005F6DEF"/>
    <w:rsid w:val="005F6ED3"/>
    <w:rsid w:val="005F737F"/>
    <w:rsid w:val="005F74F5"/>
    <w:rsid w:val="005F753D"/>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AE6"/>
    <w:rsid w:val="00603BF7"/>
    <w:rsid w:val="00603E46"/>
    <w:rsid w:val="00604392"/>
    <w:rsid w:val="006047D3"/>
    <w:rsid w:val="006049CF"/>
    <w:rsid w:val="00604A7A"/>
    <w:rsid w:val="00604CB4"/>
    <w:rsid w:val="00604ED5"/>
    <w:rsid w:val="006051A6"/>
    <w:rsid w:val="0060566B"/>
    <w:rsid w:val="006057B2"/>
    <w:rsid w:val="00605975"/>
    <w:rsid w:val="00605E92"/>
    <w:rsid w:val="00605F32"/>
    <w:rsid w:val="00606558"/>
    <w:rsid w:val="0060656F"/>
    <w:rsid w:val="00606918"/>
    <w:rsid w:val="00606F3E"/>
    <w:rsid w:val="00606FCD"/>
    <w:rsid w:val="00607318"/>
    <w:rsid w:val="00607840"/>
    <w:rsid w:val="00607ABE"/>
    <w:rsid w:val="00607B18"/>
    <w:rsid w:val="00607B3D"/>
    <w:rsid w:val="00607B98"/>
    <w:rsid w:val="00610085"/>
    <w:rsid w:val="006103E4"/>
    <w:rsid w:val="006106EB"/>
    <w:rsid w:val="00610776"/>
    <w:rsid w:val="006112CB"/>
    <w:rsid w:val="0061143D"/>
    <w:rsid w:val="00611465"/>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FC7"/>
    <w:rsid w:val="00614061"/>
    <w:rsid w:val="006140BC"/>
    <w:rsid w:val="006143B5"/>
    <w:rsid w:val="006144DA"/>
    <w:rsid w:val="00614B82"/>
    <w:rsid w:val="00614BAB"/>
    <w:rsid w:val="006151D1"/>
    <w:rsid w:val="00615208"/>
    <w:rsid w:val="006159DC"/>
    <w:rsid w:val="00615A76"/>
    <w:rsid w:val="00615C0D"/>
    <w:rsid w:val="00615E14"/>
    <w:rsid w:val="00616227"/>
    <w:rsid w:val="00616628"/>
    <w:rsid w:val="00616720"/>
    <w:rsid w:val="006169DE"/>
    <w:rsid w:val="00617110"/>
    <w:rsid w:val="0061730F"/>
    <w:rsid w:val="00617552"/>
    <w:rsid w:val="006175B8"/>
    <w:rsid w:val="00617E32"/>
    <w:rsid w:val="00620605"/>
    <w:rsid w:val="00620785"/>
    <w:rsid w:val="006208F6"/>
    <w:rsid w:val="00620AC5"/>
    <w:rsid w:val="0062118E"/>
    <w:rsid w:val="0062147C"/>
    <w:rsid w:val="0062161B"/>
    <w:rsid w:val="00621636"/>
    <w:rsid w:val="00621736"/>
    <w:rsid w:val="006218D5"/>
    <w:rsid w:val="00621BF2"/>
    <w:rsid w:val="00621D32"/>
    <w:rsid w:val="00621D50"/>
    <w:rsid w:val="00621DCF"/>
    <w:rsid w:val="006220E5"/>
    <w:rsid w:val="006225F3"/>
    <w:rsid w:val="00622661"/>
    <w:rsid w:val="006228DC"/>
    <w:rsid w:val="006228E2"/>
    <w:rsid w:val="00622D72"/>
    <w:rsid w:val="0062307E"/>
    <w:rsid w:val="00623B43"/>
    <w:rsid w:val="00623DC9"/>
    <w:rsid w:val="00624080"/>
    <w:rsid w:val="006240C5"/>
    <w:rsid w:val="00624F8E"/>
    <w:rsid w:val="00625089"/>
    <w:rsid w:val="006251B6"/>
    <w:rsid w:val="006253AC"/>
    <w:rsid w:val="006254AB"/>
    <w:rsid w:val="00625BBB"/>
    <w:rsid w:val="00625C00"/>
    <w:rsid w:val="00625E95"/>
    <w:rsid w:val="00625F55"/>
    <w:rsid w:val="0062601D"/>
    <w:rsid w:val="00626737"/>
    <w:rsid w:val="00626C69"/>
    <w:rsid w:val="00626F59"/>
    <w:rsid w:val="00627037"/>
    <w:rsid w:val="006271C3"/>
    <w:rsid w:val="0062733B"/>
    <w:rsid w:val="0062736B"/>
    <w:rsid w:val="0062764D"/>
    <w:rsid w:val="00627B68"/>
    <w:rsid w:val="00627D27"/>
    <w:rsid w:val="00627EB3"/>
    <w:rsid w:val="0063015D"/>
    <w:rsid w:val="00630314"/>
    <w:rsid w:val="00630469"/>
    <w:rsid w:val="006304EF"/>
    <w:rsid w:val="006304FA"/>
    <w:rsid w:val="006306F8"/>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1EC"/>
    <w:rsid w:val="0063476C"/>
    <w:rsid w:val="00634817"/>
    <w:rsid w:val="00634A78"/>
    <w:rsid w:val="00634F66"/>
    <w:rsid w:val="006354D7"/>
    <w:rsid w:val="00635597"/>
    <w:rsid w:val="0063597E"/>
    <w:rsid w:val="00635B9B"/>
    <w:rsid w:val="00635C20"/>
    <w:rsid w:val="00635F6A"/>
    <w:rsid w:val="00636453"/>
    <w:rsid w:val="006364C0"/>
    <w:rsid w:val="00636B8A"/>
    <w:rsid w:val="00636D1D"/>
    <w:rsid w:val="00637023"/>
    <w:rsid w:val="006377EC"/>
    <w:rsid w:val="00637810"/>
    <w:rsid w:val="00637C08"/>
    <w:rsid w:val="006403F4"/>
    <w:rsid w:val="00640817"/>
    <w:rsid w:val="006416E5"/>
    <w:rsid w:val="006418B6"/>
    <w:rsid w:val="00641922"/>
    <w:rsid w:val="00641DF8"/>
    <w:rsid w:val="00642AA9"/>
    <w:rsid w:val="00642EC2"/>
    <w:rsid w:val="0064376C"/>
    <w:rsid w:val="006438C6"/>
    <w:rsid w:val="006439F5"/>
    <w:rsid w:val="00643A97"/>
    <w:rsid w:val="00643DAB"/>
    <w:rsid w:val="00643F9D"/>
    <w:rsid w:val="00643FEF"/>
    <w:rsid w:val="00644038"/>
    <w:rsid w:val="00644B31"/>
    <w:rsid w:val="00644CDC"/>
    <w:rsid w:val="00644EE2"/>
    <w:rsid w:val="00644EF9"/>
    <w:rsid w:val="00644FE2"/>
    <w:rsid w:val="006454B4"/>
    <w:rsid w:val="006454FA"/>
    <w:rsid w:val="00645703"/>
    <w:rsid w:val="00645AC7"/>
    <w:rsid w:val="00645D68"/>
    <w:rsid w:val="00645DAB"/>
    <w:rsid w:val="00645E6B"/>
    <w:rsid w:val="0064662B"/>
    <w:rsid w:val="0064682B"/>
    <w:rsid w:val="0064687F"/>
    <w:rsid w:val="00646E0A"/>
    <w:rsid w:val="00646F98"/>
    <w:rsid w:val="0064744A"/>
    <w:rsid w:val="00647595"/>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82F"/>
    <w:rsid w:val="006519D0"/>
    <w:rsid w:val="006519FE"/>
    <w:rsid w:val="00651B34"/>
    <w:rsid w:val="00651C01"/>
    <w:rsid w:val="00651DA9"/>
    <w:rsid w:val="00652150"/>
    <w:rsid w:val="006521CA"/>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55"/>
    <w:rsid w:val="006553BF"/>
    <w:rsid w:val="006554C9"/>
    <w:rsid w:val="0065601B"/>
    <w:rsid w:val="0065620B"/>
    <w:rsid w:val="006562C0"/>
    <w:rsid w:val="0065641A"/>
    <w:rsid w:val="006565CA"/>
    <w:rsid w:val="006569FA"/>
    <w:rsid w:val="00656A5E"/>
    <w:rsid w:val="00656CC6"/>
    <w:rsid w:val="00656D0F"/>
    <w:rsid w:val="00656DD8"/>
    <w:rsid w:val="00656F6C"/>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6FC"/>
    <w:rsid w:val="0066286B"/>
    <w:rsid w:val="006628E8"/>
    <w:rsid w:val="00662D8A"/>
    <w:rsid w:val="00662F9D"/>
    <w:rsid w:val="006638F9"/>
    <w:rsid w:val="00663C45"/>
    <w:rsid w:val="006640D4"/>
    <w:rsid w:val="00664462"/>
    <w:rsid w:val="00664871"/>
    <w:rsid w:val="00664A9D"/>
    <w:rsid w:val="00664B69"/>
    <w:rsid w:val="00664BCD"/>
    <w:rsid w:val="00664ED2"/>
    <w:rsid w:val="00664F9C"/>
    <w:rsid w:val="00665351"/>
    <w:rsid w:val="00665472"/>
    <w:rsid w:val="006657CA"/>
    <w:rsid w:val="006658E0"/>
    <w:rsid w:val="00665BF0"/>
    <w:rsid w:val="00665BFC"/>
    <w:rsid w:val="00665DA1"/>
    <w:rsid w:val="00665F57"/>
    <w:rsid w:val="0066638B"/>
    <w:rsid w:val="0066640F"/>
    <w:rsid w:val="006670E8"/>
    <w:rsid w:val="006675B7"/>
    <w:rsid w:val="0066771F"/>
    <w:rsid w:val="00667938"/>
    <w:rsid w:val="00667A5B"/>
    <w:rsid w:val="00667ADA"/>
    <w:rsid w:val="00667BFC"/>
    <w:rsid w:val="006700F0"/>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1E68"/>
    <w:rsid w:val="00672193"/>
    <w:rsid w:val="0067219C"/>
    <w:rsid w:val="006722BA"/>
    <w:rsid w:val="006722CC"/>
    <w:rsid w:val="00672595"/>
    <w:rsid w:val="0067279D"/>
    <w:rsid w:val="006727FD"/>
    <w:rsid w:val="00672865"/>
    <w:rsid w:val="0067313E"/>
    <w:rsid w:val="00673286"/>
    <w:rsid w:val="00673DFA"/>
    <w:rsid w:val="00673E21"/>
    <w:rsid w:val="00674232"/>
    <w:rsid w:val="0067435E"/>
    <w:rsid w:val="006746BD"/>
    <w:rsid w:val="0067472C"/>
    <w:rsid w:val="0067483F"/>
    <w:rsid w:val="00674C59"/>
    <w:rsid w:val="0067501C"/>
    <w:rsid w:val="00675108"/>
    <w:rsid w:val="00675173"/>
    <w:rsid w:val="0067534F"/>
    <w:rsid w:val="006757B1"/>
    <w:rsid w:val="00675B13"/>
    <w:rsid w:val="00675D76"/>
    <w:rsid w:val="00675D9C"/>
    <w:rsid w:val="00675EC9"/>
    <w:rsid w:val="0067601C"/>
    <w:rsid w:val="0067737B"/>
    <w:rsid w:val="006774F7"/>
    <w:rsid w:val="00677549"/>
    <w:rsid w:val="006775B6"/>
    <w:rsid w:val="006778BF"/>
    <w:rsid w:val="006778C3"/>
    <w:rsid w:val="00677DDD"/>
    <w:rsid w:val="00680133"/>
    <w:rsid w:val="00680224"/>
    <w:rsid w:val="0068030C"/>
    <w:rsid w:val="00680806"/>
    <w:rsid w:val="00680A59"/>
    <w:rsid w:val="00680BC1"/>
    <w:rsid w:val="006811B3"/>
    <w:rsid w:val="006812BB"/>
    <w:rsid w:val="006816D8"/>
    <w:rsid w:val="00681C29"/>
    <w:rsid w:val="00681FCA"/>
    <w:rsid w:val="006825D4"/>
    <w:rsid w:val="00682864"/>
    <w:rsid w:val="0068293C"/>
    <w:rsid w:val="00682A4A"/>
    <w:rsid w:val="00682E0B"/>
    <w:rsid w:val="0068313F"/>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A20"/>
    <w:rsid w:val="0069114D"/>
    <w:rsid w:val="006913A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00A"/>
    <w:rsid w:val="0069613D"/>
    <w:rsid w:val="006962B6"/>
    <w:rsid w:val="0069646F"/>
    <w:rsid w:val="006967F4"/>
    <w:rsid w:val="00696D49"/>
    <w:rsid w:val="00696D9F"/>
    <w:rsid w:val="00696DD3"/>
    <w:rsid w:val="006970A5"/>
    <w:rsid w:val="00697304"/>
    <w:rsid w:val="006975FF"/>
    <w:rsid w:val="006977E2"/>
    <w:rsid w:val="00697A73"/>
    <w:rsid w:val="00697BAE"/>
    <w:rsid w:val="006A00C9"/>
    <w:rsid w:val="006A05A9"/>
    <w:rsid w:val="006A082B"/>
    <w:rsid w:val="006A087E"/>
    <w:rsid w:val="006A0C84"/>
    <w:rsid w:val="006A0CA6"/>
    <w:rsid w:val="006A0DD7"/>
    <w:rsid w:val="006A0FF2"/>
    <w:rsid w:val="006A14CB"/>
    <w:rsid w:val="006A18E5"/>
    <w:rsid w:val="006A1CA9"/>
    <w:rsid w:val="006A23CD"/>
    <w:rsid w:val="006A23F0"/>
    <w:rsid w:val="006A23FE"/>
    <w:rsid w:val="006A24C8"/>
    <w:rsid w:val="006A24DD"/>
    <w:rsid w:val="006A28F4"/>
    <w:rsid w:val="006A296E"/>
    <w:rsid w:val="006A29F0"/>
    <w:rsid w:val="006A2A71"/>
    <w:rsid w:val="006A2B4A"/>
    <w:rsid w:val="006A2E97"/>
    <w:rsid w:val="006A30A0"/>
    <w:rsid w:val="006A324A"/>
    <w:rsid w:val="006A3260"/>
    <w:rsid w:val="006A3375"/>
    <w:rsid w:val="006A3672"/>
    <w:rsid w:val="006A39F1"/>
    <w:rsid w:val="006A40E7"/>
    <w:rsid w:val="006A40F3"/>
    <w:rsid w:val="006A41BC"/>
    <w:rsid w:val="006A435C"/>
    <w:rsid w:val="006A4493"/>
    <w:rsid w:val="006A4CE1"/>
    <w:rsid w:val="006A5148"/>
    <w:rsid w:val="006A5322"/>
    <w:rsid w:val="006A5510"/>
    <w:rsid w:val="006A57DA"/>
    <w:rsid w:val="006A5A9B"/>
    <w:rsid w:val="006A612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6"/>
    <w:rsid w:val="006B10FB"/>
    <w:rsid w:val="006B1711"/>
    <w:rsid w:val="006B1E2A"/>
    <w:rsid w:val="006B21B6"/>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0CE"/>
    <w:rsid w:val="006B60F9"/>
    <w:rsid w:val="006B655A"/>
    <w:rsid w:val="006B65F1"/>
    <w:rsid w:val="006B65F8"/>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CF2"/>
    <w:rsid w:val="006C3EC9"/>
    <w:rsid w:val="006C40A9"/>
    <w:rsid w:val="006C4330"/>
    <w:rsid w:val="006C453B"/>
    <w:rsid w:val="006C48BA"/>
    <w:rsid w:val="006C4952"/>
    <w:rsid w:val="006C4A56"/>
    <w:rsid w:val="006C4C5B"/>
    <w:rsid w:val="006C4EEB"/>
    <w:rsid w:val="006C5158"/>
    <w:rsid w:val="006C5163"/>
    <w:rsid w:val="006C5356"/>
    <w:rsid w:val="006C5391"/>
    <w:rsid w:val="006C5448"/>
    <w:rsid w:val="006C5472"/>
    <w:rsid w:val="006C563A"/>
    <w:rsid w:val="006C5941"/>
    <w:rsid w:val="006C5A81"/>
    <w:rsid w:val="006C5D88"/>
    <w:rsid w:val="006C5FB0"/>
    <w:rsid w:val="006C60E3"/>
    <w:rsid w:val="006C61C2"/>
    <w:rsid w:val="006C6670"/>
    <w:rsid w:val="006C6A87"/>
    <w:rsid w:val="006C6B6F"/>
    <w:rsid w:val="006C6F1A"/>
    <w:rsid w:val="006C6FD8"/>
    <w:rsid w:val="006C71CB"/>
    <w:rsid w:val="006C7763"/>
    <w:rsid w:val="006C7829"/>
    <w:rsid w:val="006C7915"/>
    <w:rsid w:val="006D021A"/>
    <w:rsid w:val="006D03B6"/>
    <w:rsid w:val="006D0428"/>
    <w:rsid w:val="006D042F"/>
    <w:rsid w:val="006D056B"/>
    <w:rsid w:val="006D0B09"/>
    <w:rsid w:val="006D0F41"/>
    <w:rsid w:val="006D1382"/>
    <w:rsid w:val="006D1AB3"/>
    <w:rsid w:val="006D1AD2"/>
    <w:rsid w:val="006D1B39"/>
    <w:rsid w:val="006D1D2A"/>
    <w:rsid w:val="006D2238"/>
    <w:rsid w:val="006D3207"/>
    <w:rsid w:val="006D36DE"/>
    <w:rsid w:val="006D38CE"/>
    <w:rsid w:val="006D3BCD"/>
    <w:rsid w:val="006D3D90"/>
    <w:rsid w:val="006D3D99"/>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96A"/>
    <w:rsid w:val="006E2C4E"/>
    <w:rsid w:val="006E2E9B"/>
    <w:rsid w:val="006E2F14"/>
    <w:rsid w:val="006E3033"/>
    <w:rsid w:val="006E3313"/>
    <w:rsid w:val="006E3323"/>
    <w:rsid w:val="006E3687"/>
    <w:rsid w:val="006E3B53"/>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87"/>
    <w:rsid w:val="006E6CF1"/>
    <w:rsid w:val="006E7007"/>
    <w:rsid w:val="006E706D"/>
    <w:rsid w:val="006E72B1"/>
    <w:rsid w:val="006E76AA"/>
    <w:rsid w:val="006E7721"/>
    <w:rsid w:val="006E7943"/>
    <w:rsid w:val="006E79A2"/>
    <w:rsid w:val="006F0095"/>
    <w:rsid w:val="006F03C5"/>
    <w:rsid w:val="006F0978"/>
    <w:rsid w:val="006F0AAB"/>
    <w:rsid w:val="006F0B25"/>
    <w:rsid w:val="006F0C7E"/>
    <w:rsid w:val="006F0E38"/>
    <w:rsid w:val="006F0E9B"/>
    <w:rsid w:val="006F112E"/>
    <w:rsid w:val="006F1161"/>
    <w:rsid w:val="006F1246"/>
    <w:rsid w:val="006F1883"/>
    <w:rsid w:val="006F246B"/>
    <w:rsid w:val="006F26D9"/>
    <w:rsid w:val="006F276B"/>
    <w:rsid w:val="006F2799"/>
    <w:rsid w:val="006F2E5F"/>
    <w:rsid w:val="006F331D"/>
    <w:rsid w:val="006F38A2"/>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594"/>
    <w:rsid w:val="0070661F"/>
    <w:rsid w:val="007069E0"/>
    <w:rsid w:val="00706E83"/>
    <w:rsid w:val="00706EFE"/>
    <w:rsid w:val="00707224"/>
    <w:rsid w:val="0070759B"/>
    <w:rsid w:val="00707A5B"/>
    <w:rsid w:val="00707BB2"/>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AF"/>
    <w:rsid w:val="00716027"/>
    <w:rsid w:val="007162BE"/>
    <w:rsid w:val="007164FE"/>
    <w:rsid w:val="007165E4"/>
    <w:rsid w:val="00716656"/>
    <w:rsid w:val="007167CF"/>
    <w:rsid w:val="00716885"/>
    <w:rsid w:val="00716BDC"/>
    <w:rsid w:val="00716DB6"/>
    <w:rsid w:val="00716FAB"/>
    <w:rsid w:val="0071703D"/>
    <w:rsid w:val="0071757C"/>
    <w:rsid w:val="00717856"/>
    <w:rsid w:val="00717EA8"/>
    <w:rsid w:val="0072012B"/>
    <w:rsid w:val="007201C1"/>
    <w:rsid w:val="007202B0"/>
    <w:rsid w:val="00720344"/>
    <w:rsid w:val="007204F7"/>
    <w:rsid w:val="007205A9"/>
    <w:rsid w:val="0072090D"/>
    <w:rsid w:val="00720A17"/>
    <w:rsid w:val="00720B14"/>
    <w:rsid w:val="00720B8E"/>
    <w:rsid w:val="00720DD0"/>
    <w:rsid w:val="007219A9"/>
    <w:rsid w:val="00721B5C"/>
    <w:rsid w:val="007221FD"/>
    <w:rsid w:val="007223F1"/>
    <w:rsid w:val="00722AEC"/>
    <w:rsid w:val="00722D75"/>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F7F"/>
    <w:rsid w:val="007270C9"/>
    <w:rsid w:val="00727629"/>
    <w:rsid w:val="00727791"/>
    <w:rsid w:val="00727964"/>
    <w:rsid w:val="00727AF4"/>
    <w:rsid w:val="00730020"/>
    <w:rsid w:val="00730276"/>
    <w:rsid w:val="00730401"/>
    <w:rsid w:val="00730601"/>
    <w:rsid w:val="00730740"/>
    <w:rsid w:val="007307AE"/>
    <w:rsid w:val="00730B70"/>
    <w:rsid w:val="00730F31"/>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56D"/>
    <w:rsid w:val="0073381E"/>
    <w:rsid w:val="007338BB"/>
    <w:rsid w:val="00733C24"/>
    <w:rsid w:val="00733D95"/>
    <w:rsid w:val="00733EED"/>
    <w:rsid w:val="0073457F"/>
    <w:rsid w:val="007345BE"/>
    <w:rsid w:val="00734AEE"/>
    <w:rsid w:val="00734E88"/>
    <w:rsid w:val="00734F46"/>
    <w:rsid w:val="00735165"/>
    <w:rsid w:val="007351FD"/>
    <w:rsid w:val="007352BE"/>
    <w:rsid w:val="0073558A"/>
    <w:rsid w:val="007356E4"/>
    <w:rsid w:val="00735778"/>
    <w:rsid w:val="007357ED"/>
    <w:rsid w:val="00735A58"/>
    <w:rsid w:val="00735E3F"/>
    <w:rsid w:val="00735F03"/>
    <w:rsid w:val="0073644C"/>
    <w:rsid w:val="00736A65"/>
    <w:rsid w:val="00736B02"/>
    <w:rsid w:val="00736C36"/>
    <w:rsid w:val="00737182"/>
    <w:rsid w:val="0073735D"/>
    <w:rsid w:val="00737703"/>
    <w:rsid w:val="00737B01"/>
    <w:rsid w:val="00737BD5"/>
    <w:rsid w:val="0074028E"/>
    <w:rsid w:val="00740396"/>
    <w:rsid w:val="007404E9"/>
    <w:rsid w:val="007406B0"/>
    <w:rsid w:val="007408FD"/>
    <w:rsid w:val="00740E4B"/>
    <w:rsid w:val="00740FCC"/>
    <w:rsid w:val="0074145E"/>
    <w:rsid w:val="00741AEA"/>
    <w:rsid w:val="00741B17"/>
    <w:rsid w:val="00741B74"/>
    <w:rsid w:val="00741B8B"/>
    <w:rsid w:val="00741C8C"/>
    <w:rsid w:val="00741F5F"/>
    <w:rsid w:val="00742440"/>
    <w:rsid w:val="007424D4"/>
    <w:rsid w:val="0074261B"/>
    <w:rsid w:val="007427C8"/>
    <w:rsid w:val="00742939"/>
    <w:rsid w:val="00742A18"/>
    <w:rsid w:val="00742B66"/>
    <w:rsid w:val="00742CD2"/>
    <w:rsid w:val="00742E00"/>
    <w:rsid w:val="007430F7"/>
    <w:rsid w:val="00743123"/>
    <w:rsid w:val="00743408"/>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4E97"/>
    <w:rsid w:val="00745123"/>
    <w:rsid w:val="0074517A"/>
    <w:rsid w:val="007452B7"/>
    <w:rsid w:val="007453A9"/>
    <w:rsid w:val="00745437"/>
    <w:rsid w:val="0074562B"/>
    <w:rsid w:val="00745A5C"/>
    <w:rsid w:val="00746294"/>
    <w:rsid w:val="0074650B"/>
    <w:rsid w:val="00746655"/>
    <w:rsid w:val="00747376"/>
    <w:rsid w:val="007474B0"/>
    <w:rsid w:val="007477E5"/>
    <w:rsid w:val="0074798D"/>
    <w:rsid w:val="00747C39"/>
    <w:rsid w:val="007501B8"/>
    <w:rsid w:val="007502DB"/>
    <w:rsid w:val="007502FE"/>
    <w:rsid w:val="007503B3"/>
    <w:rsid w:val="007505CE"/>
    <w:rsid w:val="00750830"/>
    <w:rsid w:val="007509C7"/>
    <w:rsid w:val="00750AA8"/>
    <w:rsid w:val="00750D07"/>
    <w:rsid w:val="00750D4A"/>
    <w:rsid w:val="007511C6"/>
    <w:rsid w:val="007516A6"/>
    <w:rsid w:val="00751774"/>
    <w:rsid w:val="007517B3"/>
    <w:rsid w:val="00751832"/>
    <w:rsid w:val="00751A12"/>
    <w:rsid w:val="00751A26"/>
    <w:rsid w:val="00752409"/>
    <w:rsid w:val="00752725"/>
    <w:rsid w:val="0075278F"/>
    <w:rsid w:val="00752BE6"/>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25A"/>
    <w:rsid w:val="0075431D"/>
    <w:rsid w:val="00754645"/>
    <w:rsid w:val="007549AA"/>
    <w:rsid w:val="007549C3"/>
    <w:rsid w:val="00754DF9"/>
    <w:rsid w:val="00755176"/>
    <w:rsid w:val="007557FB"/>
    <w:rsid w:val="00755B06"/>
    <w:rsid w:val="00755BEB"/>
    <w:rsid w:val="00755D84"/>
    <w:rsid w:val="00755E38"/>
    <w:rsid w:val="0075603E"/>
    <w:rsid w:val="00756043"/>
    <w:rsid w:val="0075608D"/>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A25"/>
    <w:rsid w:val="00761FEE"/>
    <w:rsid w:val="007620F7"/>
    <w:rsid w:val="007621AE"/>
    <w:rsid w:val="0076240D"/>
    <w:rsid w:val="00762480"/>
    <w:rsid w:val="00762624"/>
    <w:rsid w:val="00762A1C"/>
    <w:rsid w:val="00762F58"/>
    <w:rsid w:val="00763269"/>
    <w:rsid w:val="00763525"/>
    <w:rsid w:val="0076379A"/>
    <w:rsid w:val="007637DB"/>
    <w:rsid w:val="00763A9D"/>
    <w:rsid w:val="00763B6A"/>
    <w:rsid w:val="00763BDD"/>
    <w:rsid w:val="00763CF5"/>
    <w:rsid w:val="007642D7"/>
    <w:rsid w:val="00764A8D"/>
    <w:rsid w:val="007652C2"/>
    <w:rsid w:val="0076566F"/>
    <w:rsid w:val="00765A72"/>
    <w:rsid w:val="007662B7"/>
    <w:rsid w:val="00766430"/>
    <w:rsid w:val="00766437"/>
    <w:rsid w:val="0076663A"/>
    <w:rsid w:val="007667A9"/>
    <w:rsid w:val="00766B05"/>
    <w:rsid w:val="00766EB0"/>
    <w:rsid w:val="0076730E"/>
    <w:rsid w:val="007673D1"/>
    <w:rsid w:val="007675EB"/>
    <w:rsid w:val="007678F1"/>
    <w:rsid w:val="00770130"/>
    <w:rsid w:val="00770561"/>
    <w:rsid w:val="0077069E"/>
    <w:rsid w:val="00770772"/>
    <w:rsid w:val="00770BCD"/>
    <w:rsid w:val="00770D0B"/>
    <w:rsid w:val="007716A5"/>
    <w:rsid w:val="00771748"/>
    <w:rsid w:val="00771AFE"/>
    <w:rsid w:val="00771BC1"/>
    <w:rsid w:val="00771E0A"/>
    <w:rsid w:val="00771E5C"/>
    <w:rsid w:val="007721F8"/>
    <w:rsid w:val="0077229B"/>
    <w:rsid w:val="0077238B"/>
    <w:rsid w:val="0077238E"/>
    <w:rsid w:val="007729F6"/>
    <w:rsid w:val="00772B85"/>
    <w:rsid w:val="0077303F"/>
    <w:rsid w:val="007730B4"/>
    <w:rsid w:val="00773574"/>
    <w:rsid w:val="007739D1"/>
    <w:rsid w:val="00773A6F"/>
    <w:rsid w:val="00773B63"/>
    <w:rsid w:val="00773DFD"/>
    <w:rsid w:val="007747F4"/>
    <w:rsid w:val="00774840"/>
    <w:rsid w:val="0077497A"/>
    <w:rsid w:val="00774D5E"/>
    <w:rsid w:val="0077538D"/>
    <w:rsid w:val="00775575"/>
    <w:rsid w:val="00775589"/>
    <w:rsid w:val="0077598A"/>
    <w:rsid w:val="00775A39"/>
    <w:rsid w:val="00775C48"/>
    <w:rsid w:val="00775FD2"/>
    <w:rsid w:val="00776055"/>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B4F"/>
    <w:rsid w:val="00780BBC"/>
    <w:rsid w:val="00780D0C"/>
    <w:rsid w:val="00780D35"/>
    <w:rsid w:val="00780EC5"/>
    <w:rsid w:val="0078119E"/>
    <w:rsid w:val="00781499"/>
    <w:rsid w:val="007814DB"/>
    <w:rsid w:val="007815BD"/>
    <w:rsid w:val="00781A6C"/>
    <w:rsid w:val="007822D7"/>
    <w:rsid w:val="00782303"/>
    <w:rsid w:val="0078240C"/>
    <w:rsid w:val="00782846"/>
    <w:rsid w:val="007832AC"/>
    <w:rsid w:val="00783533"/>
    <w:rsid w:val="007836FB"/>
    <w:rsid w:val="007836FF"/>
    <w:rsid w:val="00783BBD"/>
    <w:rsid w:val="00783C57"/>
    <w:rsid w:val="00784040"/>
    <w:rsid w:val="0078422A"/>
    <w:rsid w:val="00784468"/>
    <w:rsid w:val="00784614"/>
    <w:rsid w:val="00784A07"/>
    <w:rsid w:val="00785838"/>
    <w:rsid w:val="0078587C"/>
    <w:rsid w:val="0078587E"/>
    <w:rsid w:val="00785B51"/>
    <w:rsid w:val="00785B69"/>
    <w:rsid w:val="00786027"/>
    <w:rsid w:val="007866D9"/>
    <w:rsid w:val="00786743"/>
    <w:rsid w:val="007868B1"/>
    <w:rsid w:val="00786952"/>
    <w:rsid w:val="0078695C"/>
    <w:rsid w:val="00786B38"/>
    <w:rsid w:val="00786C25"/>
    <w:rsid w:val="00786C42"/>
    <w:rsid w:val="00786D60"/>
    <w:rsid w:val="007871B9"/>
    <w:rsid w:val="0078735D"/>
    <w:rsid w:val="007873DB"/>
    <w:rsid w:val="0078753D"/>
    <w:rsid w:val="007878EC"/>
    <w:rsid w:val="00787934"/>
    <w:rsid w:val="0079010D"/>
    <w:rsid w:val="00790669"/>
    <w:rsid w:val="0079068A"/>
    <w:rsid w:val="007907B9"/>
    <w:rsid w:val="0079080C"/>
    <w:rsid w:val="00790950"/>
    <w:rsid w:val="00790B16"/>
    <w:rsid w:val="00790CAD"/>
    <w:rsid w:val="0079109D"/>
    <w:rsid w:val="00791125"/>
    <w:rsid w:val="007911DD"/>
    <w:rsid w:val="007913EC"/>
    <w:rsid w:val="00791635"/>
    <w:rsid w:val="007916D8"/>
    <w:rsid w:val="00791756"/>
    <w:rsid w:val="00791B7A"/>
    <w:rsid w:val="00791BF6"/>
    <w:rsid w:val="00791D5B"/>
    <w:rsid w:val="00791F99"/>
    <w:rsid w:val="007920BA"/>
    <w:rsid w:val="00792372"/>
    <w:rsid w:val="007927B1"/>
    <w:rsid w:val="00792872"/>
    <w:rsid w:val="00792AB5"/>
    <w:rsid w:val="00792E27"/>
    <w:rsid w:val="00792E56"/>
    <w:rsid w:val="00792E7B"/>
    <w:rsid w:val="00792FFB"/>
    <w:rsid w:val="0079323C"/>
    <w:rsid w:val="007934AF"/>
    <w:rsid w:val="00793725"/>
    <w:rsid w:val="0079377D"/>
    <w:rsid w:val="0079392A"/>
    <w:rsid w:val="00793FAF"/>
    <w:rsid w:val="007943C0"/>
    <w:rsid w:val="00794958"/>
    <w:rsid w:val="00794A81"/>
    <w:rsid w:val="007951A2"/>
    <w:rsid w:val="00795394"/>
    <w:rsid w:val="0079588A"/>
    <w:rsid w:val="00795A53"/>
    <w:rsid w:val="00795E70"/>
    <w:rsid w:val="00795F3E"/>
    <w:rsid w:val="0079617F"/>
    <w:rsid w:val="00796564"/>
    <w:rsid w:val="00796C9D"/>
    <w:rsid w:val="00796D5C"/>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11"/>
    <w:rsid w:val="007A23B5"/>
    <w:rsid w:val="007A3012"/>
    <w:rsid w:val="007A31F9"/>
    <w:rsid w:val="007A3312"/>
    <w:rsid w:val="007A334F"/>
    <w:rsid w:val="007A3391"/>
    <w:rsid w:val="007A3417"/>
    <w:rsid w:val="007A3A95"/>
    <w:rsid w:val="007A3B95"/>
    <w:rsid w:val="007A3C2D"/>
    <w:rsid w:val="007A3F2F"/>
    <w:rsid w:val="007A3F78"/>
    <w:rsid w:val="007A4053"/>
    <w:rsid w:val="007A44AB"/>
    <w:rsid w:val="007A44E6"/>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06C"/>
    <w:rsid w:val="007A7106"/>
    <w:rsid w:val="007A72B8"/>
    <w:rsid w:val="007A75CE"/>
    <w:rsid w:val="007A7BE1"/>
    <w:rsid w:val="007A7E4F"/>
    <w:rsid w:val="007B0087"/>
    <w:rsid w:val="007B015C"/>
    <w:rsid w:val="007B01AC"/>
    <w:rsid w:val="007B0400"/>
    <w:rsid w:val="007B08B0"/>
    <w:rsid w:val="007B09EC"/>
    <w:rsid w:val="007B0A37"/>
    <w:rsid w:val="007B0BEB"/>
    <w:rsid w:val="007B0E11"/>
    <w:rsid w:val="007B0FEF"/>
    <w:rsid w:val="007B101A"/>
    <w:rsid w:val="007B117F"/>
    <w:rsid w:val="007B14A7"/>
    <w:rsid w:val="007B14C0"/>
    <w:rsid w:val="007B1857"/>
    <w:rsid w:val="007B18A1"/>
    <w:rsid w:val="007B1B2D"/>
    <w:rsid w:val="007B1BBC"/>
    <w:rsid w:val="007B1F0D"/>
    <w:rsid w:val="007B1F63"/>
    <w:rsid w:val="007B235F"/>
    <w:rsid w:val="007B2411"/>
    <w:rsid w:val="007B247D"/>
    <w:rsid w:val="007B24DD"/>
    <w:rsid w:val="007B271A"/>
    <w:rsid w:val="007B273B"/>
    <w:rsid w:val="007B2B08"/>
    <w:rsid w:val="007B2ED7"/>
    <w:rsid w:val="007B2F98"/>
    <w:rsid w:val="007B38C1"/>
    <w:rsid w:val="007B3D4E"/>
    <w:rsid w:val="007B3EE9"/>
    <w:rsid w:val="007B4024"/>
    <w:rsid w:val="007B41AF"/>
    <w:rsid w:val="007B4679"/>
    <w:rsid w:val="007B46D6"/>
    <w:rsid w:val="007B46EE"/>
    <w:rsid w:val="007B470F"/>
    <w:rsid w:val="007B4E23"/>
    <w:rsid w:val="007B4F94"/>
    <w:rsid w:val="007B5258"/>
    <w:rsid w:val="007B5406"/>
    <w:rsid w:val="007B544F"/>
    <w:rsid w:val="007B547D"/>
    <w:rsid w:val="007B5563"/>
    <w:rsid w:val="007B5872"/>
    <w:rsid w:val="007B589D"/>
    <w:rsid w:val="007B59B2"/>
    <w:rsid w:val="007B5D18"/>
    <w:rsid w:val="007B5E7B"/>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A52"/>
    <w:rsid w:val="007C1C39"/>
    <w:rsid w:val="007C1D95"/>
    <w:rsid w:val="007C1E7A"/>
    <w:rsid w:val="007C1EEF"/>
    <w:rsid w:val="007C1EFF"/>
    <w:rsid w:val="007C1FB1"/>
    <w:rsid w:val="007C23EB"/>
    <w:rsid w:val="007C243A"/>
    <w:rsid w:val="007C2758"/>
    <w:rsid w:val="007C28FE"/>
    <w:rsid w:val="007C2C9B"/>
    <w:rsid w:val="007C2CC5"/>
    <w:rsid w:val="007C2DF9"/>
    <w:rsid w:val="007C2E59"/>
    <w:rsid w:val="007C2F29"/>
    <w:rsid w:val="007C315C"/>
    <w:rsid w:val="007C3316"/>
    <w:rsid w:val="007C344B"/>
    <w:rsid w:val="007C3ACA"/>
    <w:rsid w:val="007C3F18"/>
    <w:rsid w:val="007C42EA"/>
    <w:rsid w:val="007C4537"/>
    <w:rsid w:val="007C47F9"/>
    <w:rsid w:val="007C5435"/>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66"/>
    <w:rsid w:val="007D510D"/>
    <w:rsid w:val="007D5695"/>
    <w:rsid w:val="007D56AD"/>
    <w:rsid w:val="007D5F5F"/>
    <w:rsid w:val="007D60EB"/>
    <w:rsid w:val="007D669B"/>
    <w:rsid w:val="007D6A18"/>
    <w:rsid w:val="007D6CEC"/>
    <w:rsid w:val="007D6EBB"/>
    <w:rsid w:val="007D6F35"/>
    <w:rsid w:val="007D7077"/>
    <w:rsid w:val="007D71AF"/>
    <w:rsid w:val="007D7580"/>
    <w:rsid w:val="007D789C"/>
    <w:rsid w:val="007D7EED"/>
    <w:rsid w:val="007E0263"/>
    <w:rsid w:val="007E02D0"/>
    <w:rsid w:val="007E04C6"/>
    <w:rsid w:val="007E0E92"/>
    <w:rsid w:val="007E0EBA"/>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4E52"/>
    <w:rsid w:val="007E50A9"/>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E7D7B"/>
    <w:rsid w:val="007F0C07"/>
    <w:rsid w:val="007F0E3D"/>
    <w:rsid w:val="007F0F24"/>
    <w:rsid w:val="007F13D0"/>
    <w:rsid w:val="007F158E"/>
    <w:rsid w:val="007F182B"/>
    <w:rsid w:val="007F1833"/>
    <w:rsid w:val="007F1DBB"/>
    <w:rsid w:val="007F23D7"/>
    <w:rsid w:val="007F273D"/>
    <w:rsid w:val="007F2835"/>
    <w:rsid w:val="007F28EE"/>
    <w:rsid w:val="007F2C51"/>
    <w:rsid w:val="007F2D6B"/>
    <w:rsid w:val="007F30BE"/>
    <w:rsid w:val="007F32B8"/>
    <w:rsid w:val="007F3437"/>
    <w:rsid w:val="007F3521"/>
    <w:rsid w:val="007F36C9"/>
    <w:rsid w:val="007F3AAC"/>
    <w:rsid w:val="007F3E37"/>
    <w:rsid w:val="007F3EB5"/>
    <w:rsid w:val="007F3FA3"/>
    <w:rsid w:val="007F45A6"/>
    <w:rsid w:val="007F47E2"/>
    <w:rsid w:val="007F4BBF"/>
    <w:rsid w:val="007F4EA6"/>
    <w:rsid w:val="007F4F61"/>
    <w:rsid w:val="007F52A4"/>
    <w:rsid w:val="007F52FE"/>
    <w:rsid w:val="007F560D"/>
    <w:rsid w:val="007F5725"/>
    <w:rsid w:val="007F57B8"/>
    <w:rsid w:val="007F61F7"/>
    <w:rsid w:val="007F6528"/>
    <w:rsid w:val="007F6755"/>
    <w:rsid w:val="007F6807"/>
    <w:rsid w:val="007F6DC2"/>
    <w:rsid w:val="007F742B"/>
    <w:rsid w:val="007F7992"/>
    <w:rsid w:val="007F7B5B"/>
    <w:rsid w:val="00800436"/>
    <w:rsid w:val="008004B1"/>
    <w:rsid w:val="0080090D"/>
    <w:rsid w:val="0080119F"/>
    <w:rsid w:val="0080180C"/>
    <w:rsid w:val="00801A75"/>
    <w:rsid w:val="00802104"/>
    <w:rsid w:val="0080223E"/>
    <w:rsid w:val="008023F5"/>
    <w:rsid w:val="00802CB5"/>
    <w:rsid w:val="00803123"/>
    <w:rsid w:val="008034BE"/>
    <w:rsid w:val="00803742"/>
    <w:rsid w:val="0080398A"/>
    <w:rsid w:val="00804067"/>
    <w:rsid w:val="008040CD"/>
    <w:rsid w:val="0080485B"/>
    <w:rsid w:val="008049FD"/>
    <w:rsid w:val="00804DE5"/>
    <w:rsid w:val="00805573"/>
    <w:rsid w:val="00805A35"/>
    <w:rsid w:val="00805C50"/>
    <w:rsid w:val="00805EB4"/>
    <w:rsid w:val="0080603C"/>
    <w:rsid w:val="00806458"/>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6A1"/>
    <w:rsid w:val="00811B43"/>
    <w:rsid w:val="00811F97"/>
    <w:rsid w:val="008125AF"/>
    <w:rsid w:val="0081267F"/>
    <w:rsid w:val="008129D6"/>
    <w:rsid w:val="00812D6C"/>
    <w:rsid w:val="00812ED8"/>
    <w:rsid w:val="008133AC"/>
    <w:rsid w:val="0081392E"/>
    <w:rsid w:val="00813A91"/>
    <w:rsid w:val="00813B4D"/>
    <w:rsid w:val="00813BDE"/>
    <w:rsid w:val="00813D57"/>
    <w:rsid w:val="008143C0"/>
    <w:rsid w:val="00814A32"/>
    <w:rsid w:val="0081512A"/>
    <w:rsid w:val="00815434"/>
    <w:rsid w:val="00815A9B"/>
    <w:rsid w:val="00815F3E"/>
    <w:rsid w:val="00816437"/>
    <w:rsid w:val="008165C7"/>
    <w:rsid w:val="00816970"/>
    <w:rsid w:val="00816D78"/>
    <w:rsid w:val="00816F68"/>
    <w:rsid w:val="00817053"/>
    <w:rsid w:val="008171AF"/>
    <w:rsid w:val="00817483"/>
    <w:rsid w:val="0081799D"/>
    <w:rsid w:val="00820A39"/>
    <w:rsid w:val="00820E0C"/>
    <w:rsid w:val="008213A9"/>
    <w:rsid w:val="008215CB"/>
    <w:rsid w:val="00821758"/>
    <w:rsid w:val="00821881"/>
    <w:rsid w:val="008219BD"/>
    <w:rsid w:val="00821AF6"/>
    <w:rsid w:val="00821B05"/>
    <w:rsid w:val="00821B73"/>
    <w:rsid w:val="00821C11"/>
    <w:rsid w:val="00821CB9"/>
    <w:rsid w:val="008223C3"/>
    <w:rsid w:val="0082255D"/>
    <w:rsid w:val="008225B0"/>
    <w:rsid w:val="00822800"/>
    <w:rsid w:val="00822AC7"/>
    <w:rsid w:val="00822DC0"/>
    <w:rsid w:val="00822DCB"/>
    <w:rsid w:val="00822E87"/>
    <w:rsid w:val="00822EA1"/>
    <w:rsid w:val="00822EAD"/>
    <w:rsid w:val="00823177"/>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7C1E"/>
    <w:rsid w:val="00827DD2"/>
    <w:rsid w:val="00827E8F"/>
    <w:rsid w:val="00830557"/>
    <w:rsid w:val="008306E6"/>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D0"/>
    <w:rsid w:val="00833EAC"/>
    <w:rsid w:val="00833F66"/>
    <w:rsid w:val="00834166"/>
    <w:rsid w:val="008342B4"/>
    <w:rsid w:val="00834704"/>
    <w:rsid w:val="0083498D"/>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CFD"/>
    <w:rsid w:val="00837EEA"/>
    <w:rsid w:val="00837FD2"/>
    <w:rsid w:val="00840070"/>
    <w:rsid w:val="008401B0"/>
    <w:rsid w:val="00840645"/>
    <w:rsid w:val="00840667"/>
    <w:rsid w:val="00840807"/>
    <w:rsid w:val="008408D3"/>
    <w:rsid w:val="00840C9B"/>
    <w:rsid w:val="00840F20"/>
    <w:rsid w:val="00840F9D"/>
    <w:rsid w:val="00841948"/>
    <w:rsid w:val="00841B16"/>
    <w:rsid w:val="00841B5E"/>
    <w:rsid w:val="00841DD6"/>
    <w:rsid w:val="008422AA"/>
    <w:rsid w:val="00842B1E"/>
    <w:rsid w:val="00842CFC"/>
    <w:rsid w:val="00842D7D"/>
    <w:rsid w:val="00842E54"/>
    <w:rsid w:val="00842F34"/>
    <w:rsid w:val="0084317C"/>
    <w:rsid w:val="0084329F"/>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50011"/>
    <w:rsid w:val="0085019B"/>
    <w:rsid w:val="0085029F"/>
    <w:rsid w:val="008502CF"/>
    <w:rsid w:val="0085042F"/>
    <w:rsid w:val="0085068E"/>
    <w:rsid w:val="008507C4"/>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317"/>
    <w:rsid w:val="00854319"/>
    <w:rsid w:val="00854AE8"/>
    <w:rsid w:val="00854EE6"/>
    <w:rsid w:val="0085520D"/>
    <w:rsid w:val="008552CA"/>
    <w:rsid w:val="0085587E"/>
    <w:rsid w:val="00855A99"/>
    <w:rsid w:val="00856035"/>
    <w:rsid w:val="00856140"/>
    <w:rsid w:val="008564A5"/>
    <w:rsid w:val="00856528"/>
    <w:rsid w:val="008568B1"/>
    <w:rsid w:val="0085698A"/>
    <w:rsid w:val="00856C39"/>
    <w:rsid w:val="00856F9E"/>
    <w:rsid w:val="00857B4E"/>
    <w:rsid w:val="00857B68"/>
    <w:rsid w:val="00857DC7"/>
    <w:rsid w:val="00857EAB"/>
    <w:rsid w:val="00857FE0"/>
    <w:rsid w:val="0086023E"/>
    <w:rsid w:val="008602B9"/>
    <w:rsid w:val="008604CB"/>
    <w:rsid w:val="00860817"/>
    <w:rsid w:val="00860A4C"/>
    <w:rsid w:val="00860E1C"/>
    <w:rsid w:val="00860E40"/>
    <w:rsid w:val="00860F76"/>
    <w:rsid w:val="00860F91"/>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D58"/>
    <w:rsid w:val="00864FF1"/>
    <w:rsid w:val="00865213"/>
    <w:rsid w:val="00865434"/>
    <w:rsid w:val="00865446"/>
    <w:rsid w:val="0086550C"/>
    <w:rsid w:val="00865707"/>
    <w:rsid w:val="00865A35"/>
    <w:rsid w:val="00865AC1"/>
    <w:rsid w:val="00865B92"/>
    <w:rsid w:val="00865CAD"/>
    <w:rsid w:val="00865EBC"/>
    <w:rsid w:val="00865F50"/>
    <w:rsid w:val="00865F65"/>
    <w:rsid w:val="00865FC2"/>
    <w:rsid w:val="00866369"/>
    <w:rsid w:val="00866B4F"/>
    <w:rsid w:val="00866FED"/>
    <w:rsid w:val="00867000"/>
    <w:rsid w:val="008672DD"/>
    <w:rsid w:val="00867656"/>
    <w:rsid w:val="008676F4"/>
    <w:rsid w:val="0086796E"/>
    <w:rsid w:val="008679BD"/>
    <w:rsid w:val="00867A44"/>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AD3"/>
    <w:rsid w:val="00871C36"/>
    <w:rsid w:val="0087220E"/>
    <w:rsid w:val="00872675"/>
    <w:rsid w:val="00872720"/>
    <w:rsid w:val="00872909"/>
    <w:rsid w:val="0087297B"/>
    <w:rsid w:val="00872FE1"/>
    <w:rsid w:val="0087394D"/>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91"/>
    <w:rsid w:val="008777F7"/>
    <w:rsid w:val="00877A44"/>
    <w:rsid w:val="00880008"/>
    <w:rsid w:val="0088006F"/>
    <w:rsid w:val="008800D3"/>
    <w:rsid w:val="008801ED"/>
    <w:rsid w:val="00880239"/>
    <w:rsid w:val="008806CE"/>
    <w:rsid w:val="008807A8"/>
    <w:rsid w:val="008808EF"/>
    <w:rsid w:val="00880AC5"/>
    <w:rsid w:val="00880B31"/>
    <w:rsid w:val="00880B35"/>
    <w:rsid w:val="008811FD"/>
    <w:rsid w:val="0088160D"/>
    <w:rsid w:val="00881A5E"/>
    <w:rsid w:val="00881AA1"/>
    <w:rsid w:val="00881E42"/>
    <w:rsid w:val="00881E6A"/>
    <w:rsid w:val="00881FE3"/>
    <w:rsid w:val="00882142"/>
    <w:rsid w:val="0088219A"/>
    <w:rsid w:val="008823FD"/>
    <w:rsid w:val="0088242D"/>
    <w:rsid w:val="00882487"/>
    <w:rsid w:val="00882526"/>
    <w:rsid w:val="0088259F"/>
    <w:rsid w:val="008827BC"/>
    <w:rsid w:val="00882BDC"/>
    <w:rsid w:val="00882C39"/>
    <w:rsid w:val="00882D27"/>
    <w:rsid w:val="00883312"/>
    <w:rsid w:val="0088387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C4E"/>
    <w:rsid w:val="00893C5E"/>
    <w:rsid w:val="00893CBE"/>
    <w:rsid w:val="00893D37"/>
    <w:rsid w:val="0089482A"/>
    <w:rsid w:val="008948F2"/>
    <w:rsid w:val="00894C27"/>
    <w:rsid w:val="00894CAA"/>
    <w:rsid w:val="00894DE2"/>
    <w:rsid w:val="008951AB"/>
    <w:rsid w:val="00895D9A"/>
    <w:rsid w:val="00895E3C"/>
    <w:rsid w:val="00895EB3"/>
    <w:rsid w:val="008963BC"/>
    <w:rsid w:val="00896477"/>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AD"/>
    <w:rsid w:val="008A22D7"/>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547C"/>
    <w:rsid w:val="008A58D2"/>
    <w:rsid w:val="008A5B46"/>
    <w:rsid w:val="008A5D47"/>
    <w:rsid w:val="008A5D91"/>
    <w:rsid w:val="008A5E59"/>
    <w:rsid w:val="008A5F35"/>
    <w:rsid w:val="008A652D"/>
    <w:rsid w:val="008A7207"/>
    <w:rsid w:val="008B00A6"/>
    <w:rsid w:val="008B0148"/>
    <w:rsid w:val="008B0293"/>
    <w:rsid w:val="008B037C"/>
    <w:rsid w:val="008B03B1"/>
    <w:rsid w:val="008B073A"/>
    <w:rsid w:val="008B0F9D"/>
    <w:rsid w:val="008B1761"/>
    <w:rsid w:val="008B1B92"/>
    <w:rsid w:val="008B1D70"/>
    <w:rsid w:val="008B2090"/>
    <w:rsid w:val="008B21AD"/>
    <w:rsid w:val="008B26E8"/>
    <w:rsid w:val="008B27CF"/>
    <w:rsid w:val="008B2FCF"/>
    <w:rsid w:val="008B30B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5D97"/>
    <w:rsid w:val="008B6309"/>
    <w:rsid w:val="008B6716"/>
    <w:rsid w:val="008B69F4"/>
    <w:rsid w:val="008B6D88"/>
    <w:rsid w:val="008B6F27"/>
    <w:rsid w:val="008B7390"/>
    <w:rsid w:val="008B7480"/>
    <w:rsid w:val="008B761C"/>
    <w:rsid w:val="008B7882"/>
    <w:rsid w:val="008C0058"/>
    <w:rsid w:val="008C010D"/>
    <w:rsid w:val="008C0155"/>
    <w:rsid w:val="008C0281"/>
    <w:rsid w:val="008C037E"/>
    <w:rsid w:val="008C0586"/>
    <w:rsid w:val="008C08E9"/>
    <w:rsid w:val="008C0CEB"/>
    <w:rsid w:val="008C0DAA"/>
    <w:rsid w:val="008C0ECA"/>
    <w:rsid w:val="008C10AC"/>
    <w:rsid w:val="008C12D3"/>
    <w:rsid w:val="008C1580"/>
    <w:rsid w:val="008C1BD6"/>
    <w:rsid w:val="008C1C35"/>
    <w:rsid w:val="008C1E12"/>
    <w:rsid w:val="008C2241"/>
    <w:rsid w:val="008C24AA"/>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57D"/>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E69"/>
    <w:rsid w:val="008D3483"/>
    <w:rsid w:val="008D35B5"/>
    <w:rsid w:val="008D38E8"/>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38A"/>
    <w:rsid w:val="008E23EE"/>
    <w:rsid w:val="008E268B"/>
    <w:rsid w:val="008E387E"/>
    <w:rsid w:val="008E3ACF"/>
    <w:rsid w:val="008E451E"/>
    <w:rsid w:val="008E46A2"/>
    <w:rsid w:val="008E46B2"/>
    <w:rsid w:val="008E49DD"/>
    <w:rsid w:val="008E4D2D"/>
    <w:rsid w:val="008E4D84"/>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74"/>
    <w:rsid w:val="008E75CE"/>
    <w:rsid w:val="008E77E9"/>
    <w:rsid w:val="008E7D13"/>
    <w:rsid w:val="008F0009"/>
    <w:rsid w:val="008F01DA"/>
    <w:rsid w:val="008F0309"/>
    <w:rsid w:val="008F0453"/>
    <w:rsid w:val="008F08D7"/>
    <w:rsid w:val="008F0AE4"/>
    <w:rsid w:val="008F0B86"/>
    <w:rsid w:val="008F0BBF"/>
    <w:rsid w:val="008F0F76"/>
    <w:rsid w:val="008F0F99"/>
    <w:rsid w:val="008F115E"/>
    <w:rsid w:val="008F15F3"/>
    <w:rsid w:val="008F1926"/>
    <w:rsid w:val="008F1C3F"/>
    <w:rsid w:val="008F25ED"/>
    <w:rsid w:val="008F25F4"/>
    <w:rsid w:val="008F26D1"/>
    <w:rsid w:val="008F2775"/>
    <w:rsid w:val="008F2BC4"/>
    <w:rsid w:val="008F2D8D"/>
    <w:rsid w:val="008F2EBD"/>
    <w:rsid w:val="008F315E"/>
    <w:rsid w:val="008F3346"/>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7E1"/>
    <w:rsid w:val="008F68C7"/>
    <w:rsid w:val="008F723B"/>
    <w:rsid w:val="008F7523"/>
    <w:rsid w:val="008F7881"/>
    <w:rsid w:val="008F7974"/>
    <w:rsid w:val="008F79B2"/>
    <w:rsid w:val="008F7A28"/>
    <w:rsid w:val="008F7AEC"/>
    <w:rsid w:val="008F7E01"/>
    <w:rsid w:val="008F7E1D"/>
    <w:rsid w:val="008F7EB8"/>
    <w:rsid w:val="008F7F90"/>
    <w:rsid w:val="009000DF"/>
    <w:rsid w:val="00900408"/>
    <w:rsid w:val="009006D4"/>
    <w:rsid w:val="00900C77"/>
    <w:rsid w:val="00901360"/>
    <w:rsid w:val="00901829"/>
    <w:rsid w:val="0090199A"/>
    <w:rsid w:val="00901DB5"/>
    <w:rsid w:val="00901E15"/>
    <w:rsid w:val="00901E5D"/>
    <w:rsid w:val="00902362"/>
    <w:rsid w:val="0090242B"/>
    <w:rsid w:val="0090274F"/>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95C"/>
    <w:rsid w:val="00912964"/>
    <w:rsid w:val="00912A27"/>
    <w:rsid w:val="00912B87"/>
    <w:rsid w:val="00912C31"/>
    <w:rsid w:val="00913006"/>
    <w:rsid w:val="00913463"/>
    <w:rsid w:val="00913535"/>
    <w:rsid w:val="0091417A"/>
    <w:rsid w:val="009145A3"/>
    <w:rsid w:val="0091497B"/>
    <w:rsid w:val="00914A2A"/>
    <w:rsid w:val="00914BC3"/>
    <w:rsid w:val="009156E5"/>
    <w:rsid w:val="00915A2E"/>
    <w:rsid w:val="00916054"/>
    <w:rsid w:val="00916301"/>
    <w:rsid w:val="009164A4"/>
    <w:rsid w:val="00916625"/>
    <w:rsid w:val="00916633"/>
    <w:rsid w:val="00916676"/>
    <w:rsid w:val="009166C5"/>
    <w:rsid w:val="00916C93"/>
    <w:rsid w:val="00916D43"/>
    <w:rsid w:val="00916E52"/>
    <w:rsid w:val="00916F8A"/>
    <w:rsid w:val="00917867"/>
    <w:rsid w:val="00917E91"/>
    <w:rsid w:val="00920158"/>
    <w:rsid w:val="0092025D"/>
    <w:rsid w:val="009207FD"/>
    <w:rsid w:val="00920AF4"/>
    <w:rsid w:val="00920C70"/>
    <w:rsid w:val="00920F71"/>
    <w:rsid w:val="0092102E"/>
    <w:rsid w:val="00921194"/>
    <w:rsid w:val="009213CA"/>
    <w:rsid w:val="00921442"/>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805"/>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63DE"/>
    <w:rsid w:val="009268E8"/>
    <w:rsid w:val="00926A1E"/>
    <w:rsid w:val="00926BE8"/>
    <w:rsid w:val="00926C13"/>
    <w:rsid w:val="00926E58"/>
    <w:rsid w:val="00926EB2"/>
    <w:rsid w:val="0092766C"/>
    <w:rsid w:val="00930860"/>
    <w:rsid w:val="00930C80"/>
    <w:rsid w:val="00930DC1"/>
    <w:rsid w:val="00930EA4"/>
    <w:rsid w:val="0093130C"/>
    <w:rsid w:val="0093149A"/>
    <w:rsid w:val="009314D0"/>
    <w:rsid w:val="0093153C"/>
    <w:rsid w:val="00931664"/>
    <w:rsid w:val="009318EC"/>
    <w:rsid w:val="00931CCF"/>
    <w:rsid w:val="00931DD9"/>
    <w:rsid w:val="00932376"/>
    <w:rsid w:val="009327AB"/>
    <w:rsid w:val="00932878"/>
    <w:rsid w:val="009328B0"/>
    <w:rsid w:val="00932ED6"/>
    <w:rsid w:val="00932F5F"/>
    <w:rsid w:val="00932F91"/>
    <w:rsid w:val="00932F92"/>
    <w:rsid w:val="009333DD"/>
    <w:rsid w:val="009333F3"/>
    <w:rsid w:val="00933DC3"/>
    <w:rsid w:val="00933E7F"/>
    <w:rsid w:val="009340B4"/>
    <w:rsid w:val="00934236"/>
    <w:rsid w:val="00934CAC"/>
    <w:rsid w:val="00934ED0"/>
    <w:rsid w:val="00934EE7"/>
    <w:rsid w:val="00935238"/>
    <w:rsid w:val="009353D7"/>
    <w:rsid w:val="00935749"/>
    <w:rsid w:val="009359C5"/>
    <w:rsid w:val="00935B29"/>
    <w:rsid w:val="00935D7F"/>
    <w:rsid w:val="00935E61"/>
    <w:rsid w:val="00935E80"/>
    <w:rsid w:val="0093618B"/>
    <w:rsid w:val="00936299"/>
    <w:rsid w:val="009368DC"/>
    <w:rsid w:val="009369C2"/>
    <w:rsid w:val="00936CE1"/>
    <w:rsid w:val="00936E71"/>
    <w:rsid w:val="00936FAF"/>
    <w:rsid w:val="00937190"/>
    <w:rsid w:val="009374A2"/>
    <w:rsid w:val="00937803"/>
    <w:rsid w:val="00937D4B"/>
    <w:rsid w:val="00937F13"/>
    <w:rsid w:val="0094009C"/>
    <w:rsid w:val="009402A5"/>
    <w:rsid w:val="009405BB"/>
    <w:rsid w:val="009409FF"/>
    <w:rsid w:val="00940A2A"/>
    <w:rsid w:val="00940B72"/>
    <w:rsid w:val="00940F3E"/>
    <w:rsid w:val="0094101E"/>
    <w:rsid w:val="009410A8"/>
    <w:rsid w:val="00941182"/>
    <w:rsid w:val="00941522"/>
    <w:rsid w:val="00941719"/>
    <w:rsid w:val="009417B5"/>
    <w:rsid w:val="00941AAA"/>
    <w:rsid w:val="00941CF2"/>
    <w:rsid w:val="00941FB9"/>
    <w:rsid w:val="009422B3"/>
    <w:rsid w:val="00942719"/>
    <w:rsid w:val="00942B26"/>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5F20"/>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A10"/>
    <w:rsid w:val="00950A20"/>
    <w:rsid w:val="00951290"/>
    <w:rsid w:val="00951365"/>
    <w:rsid w:val="0095197A"/>
    <w:rsid w:val="00951B8B"/>
    <w:rsid w:val="00951C8F"/>
    <w:rsid w:val="00952069"/>
    <w:rsid w:val="009520B3"/>
    <w:rsid w:val="00952489"/>
    <w:rsid w:val="00952519"/>
    <w:rsid w:val="00952559"/>
    <w:rsid w:val="00952962"/>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643"/>
    <w:rsid w:val="009576C8"/>
    <w:rsid w:val="00957702"/>
    <w:rsid w:val="0095786A"/>
    <w:rsid w:val="0095796E"/>
    <w:rsid w:val="00957BE6"/>
    <w:rsid w:val="00957E4E"/>
    <w:rsid w:val="00957EF8"/>
    <w:rsid w:val="0096008D"/>
    <w:rsid w:val="009600FD"/>
    <w:rsid w:val="009601D3"/>
    <w:rsid w:val="00960214"/>
    <w:rsid w:val="00960281"/>
    <w:rsid w:val="009605BA"/>
    <w:rsid w:val="009607DA"/>
    <w:rsid w:val="00960D4F"/>
    <w:rsid w:val="0096123E"/>
    <w:rsid w:val="009617A1"/>
    <w:rsid w:val="00961AA5"/>
    <w:rsid w:val="00961CDC"/>
    <w:rsid w:val="00962366"/>
    <w:rsid w:val="009624F6"/>
    <w:rsid w:val="009627C1"/>
    <w:rsid w:val="009629D5"/>
    <w:rsid w:val="00962DA3"/>
    <w:rsid w:val="00962E07"/>
    <w:rsid w:val="00963167"/>
    <w:rsid w:val="00963244"/>
    <w:rsid w:val="00963860"/>
    <w:rsid w:val="00963BB5"/>
    <w:rsid w:val="00963BDB"/>
    <w:rsid w:val="00964009"/>
    <w:rsid w:val="00964223"/>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25D"/>
    <w:rsid w:val="009673AD"/>
    <w:rsid w:val="009676D1"/>
    <w:rsid w:val="009676DD"/>
    <w:rsid w:val="00967943"/>
    <w:rsid w:val="009702A8"/>
    <w:rsid w:val="00970723"/>
    <w:rsid w:val="00970779"/>
    <w:rsid w:val="00971013"/>
    <w:rsid w:val="00971083"/>
    <w:rsid w:val="009710D5"/>
    <w:rsid w:val="00971155"/>
    <w:rsid w:val="00971372"/>
    <w:rsid w:val="00971414"/>
    <w:rsid w:val="009719CC"/>
    <w:rsid w:val="009719F6"/>
    <w:rsid w:val="00971A5B"/>
    <w:rsid w:val="00971D70"/>
    <w:rsid w:val="00971F18"/>
    <w:rsid w:val="009723AF"/>
    <w:rsid w:val="009727C3"/>
    <w:rsid w:val="00972986"/>
    <w:rsid w:val="00972A73"/>
    <w:rsid w:val="00972B54"/>
    <w:rsid w:val="00972BD3"/>
    <w:rsid w:val="00972BD5"/>
    <w:rsid w:val="00972DAB"/>
    <w:rsid w:val="00973401"/>
    <w:rsid w:val="009734F2"/>
    <w:rsid w:val="00973706"/>
    <w:rsid w:val="00973C95"/>
    <w:rsid w:val="00974010"/>
    <w:rsid w:val="009747EB"/>
    <w:rsid w:val="00974806"/>
    <w:rsid w:val="0097498F"/>
    <w:rsid w:val="00974A5A"/>
    <w:rsid w:val="00974ED4"/>
    <w:rsid w:val="0097536D"/>
    <w:rsid w:val="00975459"/>
    <w:rsid w:val="009758C3"/>
    <w:rsid w:val="00975A9C"/>
    <w:rsid w:val="00975BE6"/>
    <w:rsid w:val="00975C87"/>
    <w:rsid w:val="00975CA0"/>
    <w:rsid w:val="00975D94"/>
    <w:rsid w:val="00975E5B"/>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74A"/>
    <w:rsid w:val="00982CC6"/>
    <w:rsid w:val="00982E83"/>
    <w:rsid w:val="00982FEC"/>
    <w:rsid w:val="00983252"/>
    <w:rsid w:val="0098327F"/>
    <w:rsid w:val="009832EA"/>
    <w:rsid w:val="0098334E"/>
    <w:rsid w:val="009835C2"/>
    <w:rsid w:val="009837E7"/>
    <w:rsid w:val="0098383F"/>
    <w:rsid w:val="00983B11"/>
    <w:rsid w:val="00983ED1"/>
    <w:rsid w:val="00984407"/>
    <w:rsid w:val="009846DE"/>
    <w:rsid w:val="0098498D"/>
    <w:rsid w:val="00985058"/>
    <w:rsid w:val="0098576C"/>
    <w:rsid w:val="00985989"/>
    <w:rsid w:val="00985F65"/>
    <w:rsid w:val="0098691C"/>
    <w:rsid w:val="00986B2F"/>
    <w:rsid w:val="00986C7C"/>
    <w:rsid w:val="00987074"/>
    <w:rsid w:val="009871AF"/>
    <w:rsid w:val="0098738F"/>
    <w:rsid w:val="00987507"/>
    <w:rsid w:val="009876FE"/>
    <w:rsid w:val="0098785C"/>
    <w:rsid w:val="009878B5"/>
    <w:rsid w:val="00987A9A"/>
    <w:rsid w:val="00987BF4"/>
    <w:rsid w:val="00987C92"/>
    <w:rsid w:val="009902AB"/>
    <w:rsid w:val="00990698"/>
    <w:rsid w:val="009907A5"/>
    <w:rsid w:val="009907D7"/>
    <w:rsid w:val="009909EC"/>
    <w:rsid w:val="00990B76"/>
    <w:rsid w:val="00990B88"/>
    <w:rsid w:val="00991068"/>
    <w:rsid w:val="009915B6"/>
    <w:rsid w:val="009915C2"/>
    <w:rsid w:val="009917E9"/>
    <w:rsid w:val="009921E5"/>
    <w:rsid w:val="009921F7"/>
    <w:rsid w:val="00992241"/>
    <w:rsid w:val="009923A0"/>
    <w:rsid w:val="0099250F"/>
    <w:rsid w:val="00992625"/>
    <w:rsid w:val="0099282C"/>
    <w:rsid w:val="00992F45"/>
    <w:rsid w:val="009936F4"/>
    <w:rsid w:val="00993806"/>
    <w:rsid w:val="009938DA"/>
    <w:rsid w:val="00993986"/>
    <w:rsid w:val="00993A45"/>
    <w:rsid w:val="009942B6"/>
    <w:rsid w:val="0099476F"/>
    <w:rsid w:val="00994839"/>
    <w:rsid w:val="00994D72"/>
    <w:rsid w:val="00994DBC"/>
    <w:rsid w:val="00994E82"/>
    <w:rsid w:val="009955CA"/>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A0"/>
    <w:rsid w:val="009974CC"/>
    <w:rsid w:val="00997571"/>
    <w:rsid w:val="0099761B"/>
    <w:rsid w:val="00997A4A"/>
    <w:rsid w:val="00997B57"/>
    <w:rsid w:val="00997B80"/>
    <w:rsid w:val="00997E4E"/>
    <w:rsid w:val="00997EB0"/>
    <w:rsid w:val="009A001B"/>
    <w:rsid w:val="009A00D6"/>
    <w:rsid w:val="009A014B"/>
    <w:rsid w:val="009A055D"/>
    <w:rsid w:val="009A05F7"/>
    <w:rsid w:val="009A08E8"/>
    <w:rsid w:val="009A12F0"/>
    <w:rsid w:val="009A14EF"/>
    <w:rsid w:val="009A1AD8"/>
    <w:rsid w:val="009A1AEE"/>
    <w:rsid w:val="009A1BF5"/>
    <w:rsid w:val="009A1F94"/>
    <w:rsid w:val="009A2016"/>
    <w:rsid w:val="009A201F"/>
    <w:rsid w:val="009A215F"/>
    <w:rsid w:val="009A21A9"/>
    <w:rsid w:val="009A22FD"/>
    <w:rsid w:val="009A2525"/>
    <w:rsid w:val="009A2658"/>
    <w:rsid w:val="009A299D"/>
    <w:rsid w:val="009A2A4F"/>
    <w:rsid w:val="009A2DC8"/>
    <w:rsid w:val="009A32B4"/>
    <w:rsid w:val="009A3642"/>
    <w:rsid w:val="009A3FB4"/>
    <w:rsid w:val="009A4348"/>
    <w:rsid w:val="009A44DB"/>
    <w:rsid w:val="009A4831"/>
    <w:rsid w:val="009A4B07"/>
    <w:rsid w:val="009A4BF1"/>
    <w:rsid w:val="009A4D4C"/>
    <w:rsid w:val="009A4F4A"/>
    <w:rsid w:val="009A5023"/>
    <w:rsid w:val="009A5238"/>
    <w:rsid w:val="009A5433"/>
    <w:rsid w:val="009A5489"/>
    <w:rsid w:val="009A54F9"/>
    <w:rsid w:val="009A5AA6"/>
    <w:rsid w:val="009A5C73"/>
    <w:rsid w:val="009A6081"/>
    <w:rsid w:val="009A6091"/>
    <w:rsid w:val="009A6498"/>
    <w:rsid w:val="009A657B"/>
    <w:rsid w:val="009A6ABC"/>
    <w:rsid w:val="009A6BA3"/>
    <w:rsid w:val="009A707A"/>
    <w:rsid w:val="009A72B8"/>
    <w:rsid w:val="009A789F"/>
    <w:rsid w:val="009A7AF5"/>
    <w:rsid w:val="009B00F0"/>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C3B"/>
    <w:rsid w:val="009B4E41"/>
    <w:rsid w:val="009B5222"/>
    <w:rsid w:val="009B53D6"/>
    <w:rsid w:val="009B559D"/>
    <w:rsid w:val="009B5AAD"/>
    <w:rsid w:val="009B5D17"/>
    <w:rsid w:val="009B6302"/>
    <w:rsid w:val="009B633D"/>
    <w:rsid w:val="009B6469"/>
    <w:rsid w:val="009B6D0C"/>
    <w:rsid w:val="009B6EE9"/>
    <w:rsid w:val="009B7016"/>
    <w:rsid w:val="009B70A7"/>
    <w:rsid w:val="009B71F7"/>
    <w:rsid w:val="009B72B0"/>
    <w:rsid w:val="009B735E"/>
    <w:rsid w:val="009B73A4"/>
    <w:rsid w:val="009B784E"/>
    <w:rsid w:val="009B7978"/>
    <w:rsid w:val="009B7E1F"/>
    <w:rsid w:val="009C02B3"/>
    <w:rsid w:val="009C0675"/>
    <w:rsid w:val="009C0B42"/>
    <w:rsid w:val="009C0E7D"/>
    <w:rsid w:val="009C10BE"/>
    <w:rsid w:val="009C12AD"/>
    <w:rsid w:val="009C142A"/>
    <w:rsid w:val="009C1579"/>
    <w:rsid w:val="009C1AFA"/>
    <w:rsid w:val="009C1B1F"/>
    <w:rsid w:val="009C1B79"/>
    <w:rsid w:val="009C1D99"/>
    <w:rsid w:val="009C1DC1"/>
    <w:rsid w:val="009C1E34"/>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BB5"/>
    <w:rsid w:val="009C5033"/>
    <w:rsid w:val="009C50BE"/>
    <w:rsid w:val="009C5372"/>
    <w:rsid w:val="009C537E"/>
    <w:rsid w:val="009C55A3"/>
    <w:rsid w:val="009C636C"/>
    <w:rsid w:val="009C6440"/>
    <w:rsid w:val="009C6568"/>
    <w:rsid w:val="009C66C6"/>
    <w:rsid w:val="009C66F2"/>
    <w:rsid w:val="009C67DE"/>
    <w:rsid w:val="009C725E"/>
    <w:rsid w:val="009C72CE"/>
    <w:rsid w:val="009C7374"/>
    <w:rsid w:val="009C776F"/>
    <w:rsid w:val="009C78EC"/>
    <w:rsid w:val="009C792B"/>
    <w:rsid w:val="009C7951"/>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935"/>
    <w:rsid w:val="009D4FBD"/>
    <w:rsid w:val="009D4FE7"/>
    <w:rsid w:val="009D54C2"/>
    <w:rsid w:val="009D54FE"/>
    <w:rsid w:val="009D5C5C"/>
    <w:rsid w:val="009D5C9A"/>
    <w:rsid w:val="009D6DB3"/>
    <w:rsid w:val="009D6F7C"/>
    <w:rsid w:val="009D7102"/>
    <w:rsid w:val="009D75A0"/>
    <w:rsid w:val="009D76D8"/>
    <w:rsid w:val="009D787B"/>
    <w:rsid w:val="009D79AD"/>
    <w:rsid w:val="009D7D83"/>
    <w:rsid w:val="009D7D9C"/>
    <w:rsid w:val="009D7F21"/>
    <w:rsid w:val="009E01DC"/>
    <w:rsid w:val="009E0494"/>
    <w:rsid w:val="009E081C"/>
    <w:rsid w:val="009E0898"/>
    <w:rsid w:val="009E0DEE"/>
    <w:rsid w:val="009E0E29"/>
    <w:rsid w:val="009E1216"/>
    <w:rsid w:val="009E1707"/>
    <w:rsid w:val="009E1849"/>
    <w:rsid w:val="009E18E0"/>
    <w:rsid w:val="009E1EF1"/>
    <w:rsid w:val="009E2473"/>
    <w:rsid w:val="009E2901"/>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62E2"/>
    <w:rsid w:val="009E62EA"/>
    <w:rsid w:val="009E6779"/>
    <w:rsid w:val="009E6858"/>
    <w:rsid w:val="009F0194"/>
    <w:rsid w:val="009F0459"/>
    <w:rsid w:val="009F053F"/>
    <w:rsid w:val="009F096A"/>
    <w:rsid w:val="009F0A37"/>
    <w:rsid w:val="009F0CF9"/>
    <w:rsid w:val="009F0D30"/>
    <w:rsid w:val="009F0E97"/>
    <w:rsid w:val="009F10AB"/>
    <w:rsid w:val="009F1C9A"/>
    <w:rsid w:val="009F1F3A"/>
    <w:rsid w:val="009F1F79"/>
    <w:rsid w:val="009F2155"/>
    <w:rsid w:val="009F222A"/>
    <w:rsid w:val="009F22EE"/>
    <w:rsid w:val="009F246B"/>
    <w:rsid w:val="009F2500"/>
    <w:rsid w:val="009F25EE"/>
    <w:rsid w:val="009F25FA"/>
    <w:rsid w:val="009F26C9"/>
    <w:rsid w:val="009F27DE"/>
    <w:rsid w:val="009F2E57"/>
    <w:rsid w:val="009F38A9"/>
    <w:rsid w:val="009F38F6"/>
    <w:rsid w:val="009F46B2"/>
    <w:rsid w:val="009F48FD"/>
    <w:rsid w:val="009F4954"/>
    <w:rsid w:val="009F4B87"/>
    <w:rsid w:val="009F4C5D"/>
    <w:rsid w:val="009F4C74"/>
    <w:rsid w:val="009F4C84"/>
    <w:rsid w:val="009F514D"/>
    <w:rsid w:val="009F5450"/>
    <w:rsid w:val="009F565A"/>
    <w:rsid w:val="009F5CA5"/>
    <w:rsid w:val="009F623E"/>
    <w:rsid w:val="009F625D"/>
    <w:rsid w:val="009F6497"/>
    <w:rsid w:val="009F6C5C"/>
    <w:rsid w:val="009F6E1D"/>
    <w:rsid w:val="009F7173"/>
    <w:rsid w:val="009F7381"/>
    <w:rsid w:val="009F74D2"/>
    <w:rsid w:val="009F79DD"/>
    <w:rsid w:val="009F7B27"/>
    <w:rsid w:val="009F7F96"/>
    <w:rsid w:val="009F7FE3"/>
    <w:rsid w:val="00A001E0"/>
    <w:rsid w:val="00A006D6"/>
    <w:rsid w:val="00A00A6E"/>
    <w:rsid w:val="00A00D27"/>
    <w:rsid w:val="00A010D5"/>
    <w:rsid w:val="00A010F0"/>
    <w:rsid w:val="00A01166"/>
    <w:rsid w:val="00A01272"/>
    <w:rsid w:val="00A014BC"/>
    <w:rsid w:val="00A01701"/>
    <w:rsid w:val="00A0170A"/>
    <w:rsid w:val="00A01A34"/>
    <w:rsid w:val="00A01AED"/>
    <w:rsid w:val="00A01DAF"/>
    <w:rsid w:val="00A01F3E"/>
    <w:rsid w:val="00A022AF"/>
    <w:rsid w:val="00A023DA"/>
    <w:rsid w:val="00A026A4"/>
    <w:rsid w:val="00A02A87"/>
    <w:rsid w:val="00A02B6B"/>
    <w:rsid w:val="00A02D66"/>
    <w:rsid w:val="00A02F24"/>
    <w:rsid w:val="00A02FE2"/>
    <w:rsid w:val="00A03309"/>
    <w:rsid w:val="00A038C0"/>
    <w:rsid w:val="00A03C1F"/>
    <w:rsid w:val="00A03F24"/>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06C"/>
    <w:rsid w:val="00A110D7"/>
    <w:rsid w:val="00A11254"/>
    <w:rsid w:val="00A1136F"/>
    <w:rsid w:val="00A11772"/>
    <w:rsid w:val="00A11EAF"/>
    <w:rsid w:val="00A12234"/>
    <w:rsid w:val="00A12722"/>
    <w:rsid w:val="00A1275F"/>
    <w:rsid w:val="00A12886"/>
    <w:rsid w:val="00A128D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9D8"/>
    <w:rsid w:val="00A14BF9"/>
    <w:rsid w:val="00A14C90"/>
    <w:rsid w:val="00A14E43"/>
    <w:rsid w:val="00A14F94"/>
    <w:rsid w:val="00A1513E"/>
    <w:rsid w:val="00A15291"/>
    <w:rsid w:val="00A1534E"/>
    <w:rsid w:val="00A15923"/>
    <w:rsid w:val="00A15B80"/>
    <w:rsid w:val="00A15BEB"/>
    <w:rsid w:val="00A15CA2"/>
    <w:rsid w:val="00A15D8A"/>
    <w:rsid w:val="00A15DC1"/>
    <w:rsid w:val="00A1619C"/>
    <w:rsid w:val="00A16A45"/>
    <w:rsid w:val="00A16BCB"/>
    <w:rsid w:val="00A16E23"/>
    <w:rsid w:val="00A16EBD"/>
    <w:rsid w:val="00A1714D"/>
    <w:rsid w:val="00A175DB"/>
    <w:rsid w:val="00A1778C"/>
    <w:rsid w:val="00A1790F"/>
    <w:rsid w:val="00A17CAE"/>
    <w:rsid w:val="00A20111"/>
    <w:rsid w:val="00A203C1"/>
    <w:rsid w:val="00A207BC"/>
    <w:rsid w:val="00A209B5"/>
    <w:rsid w:val="00A20A56"/>
    <w:rsid w:val="00A20A80"/>
    <w:rsid w:val="00A20F7D"/>
    <w:rsid w:val="00A213E5"/>
    <w:rsid w:val="00A215E8"/>
    <w:rsid w:val="00A21931"/>
    <w:rsid w:val="00A21A3C"/>
    <w:rsid w:val="00A21B66"/>
    <w:rsid w:val="00A21DF3"/>
    <w:rsid w:val="00A21E50"/>
    <w:rsid w:val="00A22378"/>
    <w:rsid w:val="00A22967"/>
    <w:rsid w:val="00A229AA"/>
    <w:rsid w:val="00A22CFB"/>
    <w:rsid w:val="00A231E9"/>
    <w:rsid w:val="00A2363B"/>
    <w:rsid w:val="00A236DC"/>
    <w:rsid w:val="00A23E79"/>
    <w:rsid w:val="00A2420F"/>
    <w:rsid w:val="00A245F2"/>
    <w:rsid w:val="00A24DA4"/>
    <w:rsid w:val="00A24E5D"/>
    <w:rsid w:val="00A254E8"/>
    <w:rsid w:val="00A255B5"/>
    <w:rsid w:val="00A25776"/>
    <w:rsid w:val="00A25C1D"/>
    <w:rsid w:val="00A25D31"/>
    <w:rsid w:val="00A263CA"/>
    <w:rsid w:val="00A2678F"/>
    <w:rsid w:val="00A2680A"/>
    <w:rsid w:val="00A2693A"/>
    <w:rsid w:val="00A26D04"/>
    <w:rsid w:val="00A2702B"/>
    <w:rsid w:val="00A27080"/>
    <w:rsid w:val="00A27903"/>
    <w:rsid w:val="00A27E30"/>
    <w:rsid w:val="00A30251"/>
    <w:rsid w:val="00A30377"/>
    <w:rsid w:val="00A3083F"/>
    <w:rsid w:val="00A30ACA"/>
    <w:rsid w:val="00A30B63"/>
    <w:rsid w:val="00A30C63"/>
    <w:rsid w:val="00A30C80"/>
    <w:rsid w:val="00A30F82"/>
    <w:rsid w:val="00A30F87"/>
    <w:rsid w:val="00A317D6"/>
    <w:rsid w:val="00A31A1E"/>
    <w:rsid w:val="00A31A8D"/>
    <w:rsid w:val="00A31AC6"/>
    <w:rsid w:val="00A3250E"/>
    <w:rsid w:val="00A3261B"/>
    <w:rsid w:val="00A3271C"/>
    <w:rsid w:val="00A32D7A"/>
    <w:rsid w:val="00A32FAF"/>
    <w:rsid w:val="00A33352"/>
    <w:rsid w:val="00A33572"/>
    <w:rsid w:val="00A3370A"/>
    <w:rsid w:val="00A339D3"/>
    <w:rsid w:val="00A33AB5"/>
    <w:rsid w:val="00A33FF2"/>
    <w:rsid w:val="00A3486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16"/>
    <w:rsid w:val="00A3652E"/>
    <w:rsid w:val="00A36926"/>
    <w:rsid w:val="00A369B5"/>
    <w:rsid w:val="00A36A2C"/>
    <w:rsid w:val="00A36B0C"/>
    <w:rsid w:val="00A36CE3"/>
    <w:rsid w:val="00A36D3A"/>
    <w:rsid w:val="00A36EE7"/>
    <w:rsid w:val="00A37454"/>
    <w:rsid w:val="00A37469"/>
    <w:rsid w:val="00A37706"/>
    <w:rsid w:val="00A37B1E"/>
    <w:rsid w:val="00A37B26"/>
    <w:rsid w:val="00A37EB4"/>
    <w:rsid w:val="00A37FE6"/>
    <w:rsid w:val="00A40160"/>
    <w:rsid w:val="00A4061F"/>
    <w:rsid w:val="00A407E0"/>
    <w:rsid w:val="00A4081C"/>
    <w:rsid w:val="00A40F32"/>
    <w:rsid w:val="00A40FF5"/>
    <w:rsid w:val="00A41197"/>
    <w:rsid w:val="00A41326"/>
    <w:rsid w:val="00A41368"/>
    <w:rsid w:val="00A41413"/>
    <w:rsid w:val="00A41513"/>
    <w:rsid w:val="00A415AA"/>
    <w:rsid w:val="00A41A68"/>
    <w:rsid w:val="00A41C73"/>
    <w:rsid w:val="00A423F2"/>
    <w:rsid w:val="00A4253D"/>
    <w:rsid w:val="00A42849"/>
    <w:rsid w:val="00A429CE"/>
    <w:rsid w:val="00A42D46"/>
    <w:rsid w:val="00A42E74"/>
    <w:rsid w:val="00A4305E"/>
    <w:rsid w:val="00A435F1"/>
    <w:rsid w:val="00A4366B"/>
    <w:rsid w:val="00A43716"/>
    <w:rsid w:val="00A438AD"/>
    <w:rsid w:val="00A43A77"/>
    <w:rsid w:val="00A43B0F"/>
    <w:rsid w:val="00A43F5B"/>
    <w:rsid w:val="00A4402C"/>
    <w:rsid w:val="00A44292"/>
    <w:rsid w:val="00A447CF"/>
    <w:rsid w:val="00A450F0"/>
    <w:rsid w:val="00A45167"/>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B7E"/>
    <w:rsid w:val="00A46E1C"/>
    <w:rsid w:val="00A46EFA"/>
    <w:rsid w:val="00A47256"/>
    <w:rsid w:val="00A4780B"/>
    <w:rsid w:val="00A47850"/>
    <w:rsid w:val="00A478A1"/>
    <w:rsid w:val="00A478EF"/>
    <w:rsid w:val="00A47E36"/>
    <w:rsid w:val="00A5072C"/>
    <w:rsid w:val="00A50EEA"/>
    <w:rsid w:val="00A5108D"/>
    <w:rsid w:val="00A51452"/>
    <w:rsid w:val="00A51908"/>
    <w:rsid w:val="00A519C2"/>
    <w:rsid w:val="00A51A7E"/>
    <w:rsid w:val="00A51AB4"/>
    <w:rsid w:val="00A51C00"/>
    <w:rsid w:val="00A521AD"/>
    <w:rsid w:val="00A5244C"/>
    <w:rsid w:val="00A52BE7"/>
    <w:rsid w:val="00A52D87"/>
    <w:rsid w:val="00A53044"/>
    <w:rsid w:val="00A5348A"/>
    <w:rsid w:val="00A53B37"/>
    <w:rsid w:val="00A53D08"/>
    <w:rsid w:val="00A53E55"/>
    <w:rsid w:val="00A53F56"/>
    <w:rsid w:val="00A53F5C"/>
    <w:rsid w:val="00A54006"/>
    <w:rsid w:val="00A541E0"/>
    <w:rsid w:val="00A5422B"/>
    <w:rsid w:val="00A543B9"/>
    <w:rsid w:val="00A5458C"/>
    <w:rsid w:val="00A54C55"/>
    <w:rsid w:val="00A54D96"/>
    <w:rsid w:val="00A54E04"/>
    <w:rsid w:val="00A54FA7"/>
    <w:rsid w:val="00A55286"/>
    <w:rsid w:val="00A552CB"/>
    <w:rsid w:val="00A5537F"/>
    <w:rsid w:val="00A554C7"/>
    <w:rsid w:val="00A5571E"/>
    <w:rsid w:val="00A5591A"/>
    <w:rsid w:val="00A5592C"/>
    <w:rsid w:val="00A55978"/>
    <w:rsid w:val="00A5598D"/>
    <w:rsid w:val="00A55CBA"/>
    <w:rsid w:val="00A55E4F"/>
    <w:rsid w:val="00A55F0B"/>
    <w:rsid w:val="00A564F1"/>
    <w:rsid w:val="00A566A6"/>
    <w:rsid w:val="00A56765"/>
    <w:rsid w:val="00A56914"/>
    <w:rsid w:val="00A56BEF"/>
    <w:rsid w:val="00A56D47"/>
    <w:rsid w:val="00A56D96"/>
    <w:rsid w:val="00A56E75"/>
    <w:rsid w:val="00A57165"/>
    <w:rsid w:val="00A573FE"/>
    <w:rsid w:val="00A57428"/>
    <w:rsid w:val="00A5786B"/>
    <w:rsid w:val="00A60474"/>
    <w:rsid w:val="00A6062B"/>
    <w:rsid w:val="00A6063F"/>
    <w:rsid w:val="00A60689"/>
    <w:rsid w:val="00A606D0"/>
    <w:rsid w:val="00A607B3"/>
    <w:rsid w:val="00A607E3"/>
    <w:rsid w:val="00A608F3"/>
    <w:rsid w:val="00A6108C"/>
    <w:rsid w:val="00A61149"/>
    <w:rsid w:val="00A61286"/>
    <w:rsid w:val="00A61293"/>
    <w:rsid w:val="00A612F6"/>
    <w:rsid w:val="00A61CFA"/>
    <w:rsid w:val="00A61DFA"/>
    <w:rsid w:val="00A61F0E"/>
    <w:rsid w:val="00A62370"/>
    <w:rsid w:val="00A624C9"/>
    <w:rsid w:val="00A6253D"/>
    <w:rsid w:val="00A62607"/>
    <w:rsid w:val="00A62E92"/>
    <w:rsid w:val="00A6306B"/>
    <w:rsid w:val="00A63121"/>
    <w:rsid w:val="00A632BC"/>
    <w:rsid w:val="00A6390A"/>
    <w:rsid w:val="00A6398C"/>
    <w:rsid w:val="00A63A59"/>
    <w:rsid w:val="00A63B0B"/>
    <w:rsid w:val="00A63E3B"/>
    <w:rsid w:val="00A63EAE"/>
    <w:rsid w:val="00A64322"/>
    <w:rsid w:val="00A6432C"/>
    <w:rsid w:val="00A6458F"/>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ED"/>
    <w:rsid w:val="00A6672D"/>
    <w:rsid w:val="00A66858"/>
    <w:rsid w:val="00A66B8B"/>
    <w:rsid w:val="00A66C78"/>
    <w:rsid w:val="00A675AB"/>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913"/>
    <w:rsid w:val="00A71C9B"/>
    <w:rsid w:val="00A71D59"/>
    <w:rsid w:val="00A71F64"/>
    <w:rsid w:val="00A72198"/>
    <w:rsid w:val="00A723CD"/>
    <w:rsid w:val="00A72689"/>
    <w:rsid w:val="00A72732"/>
    <w:rsid w:val="00A72D0D"/>
    <w:rsid w:val="00A72DEE"/>
    <w:rsid w:val="00A72E78"/>
    <w:rsid w:val="00A72FEF"/>
    <w:rsid w:val="00A7319F"/>
    <w:rsid w:val="00A733A4"/>
    <w:rsid w:val="00A737C0"/>
    <w:rsid w:val="00A73A63"/>
    <w:rsid w:val="00A73AE7"/>
    <w:rsid w:val="00A73B2A"/>
    <w:rsid w:val="00A73B83"/>
    <w:rsid w:val="00A73BF4"/>
    <w:rsid w:val="00A73D3D"/>
    <w:rsid w:val="00A74682"/>
    <w:rsid w:val="00A747FB"/>
    <w:rsid w:val="00A74D5B"/>
    <w:rsid w:val="00A74E68"/>
    <w:rsid w:val="00A7502C"/>
    <w:rsid w:val="00A75160"/>
    <w:rsid w:val="00A7520C"/>
    <w:rsid w:val="00A7534B"/>
    <w:rsid w:val="00A7574D"/>
    <w:rsid w:val="00A75889"/>
    <w:rsid w:val="00A75B3C"/>
    <w:rsid w:val="00A75B74"/>
    <w:rsid w:val="00A75D09"/>
    <w:rsid w:val="00A75DDC"/>
    <w:rsid w:val="00A7605B"/>
    <w:rsid w:val="00A76325"/>
    <w:rsid w:val="00A7653E"/>
    <w:rsid w:val="00A76DC2"/>
    <w:rsid w:val="00A76DD7"/>
    <w:rsid w:val="00A77B08"/>
    <w:rsid w:val="00A77CD5"/>
    <w:rsid w:val="00A77EAF"/>
    <w:rsid w:val="00A77FA2"/>
    <w:rsid w:val="00A80056"/>
    <w:rsid w:val="00A8016B"/>
    <w:rsid w:val="00A80515"/>
    <w:rsid w:val="00A80E4C"/>
    <w:rsid w:val="00A80EC8"/>
    <w:rsid w:val="00A81151"/>
    <w:rsid w:val="00A812E7"/>
    <w:rsid w:val="00A813EC"/>
    <w:rsid w:val="00A8170C"/>
    <w:rsid w:val="00A81776"/>
    <w:rsid w:val="00A8194A"/>
    <w:rsid w:val="00A81DA9"/>
    <w:rsid w:val="00A8268D"/>
    <w:rsid w:val="00A82910"/>
    <w:rsid w:val="00A8298B"/>
    <w:rsid w:val="00A829A5"/>
    <w:rsid w:val="00A82E30"/>
    <w:rsid w:val="00A8309D"/>
    <w:rsid w:val="00A83595"/>
    <w:rsid w:val="00A83801"/>
    <w:rsid w:val="00A838D6"/>
    <w:rsid w:val="00A83ADB"/>
    <w:rsid w:val="00A84199"/>
    <w:rsid w:val="00A8423E"/>
    <w:rsid w:val="00A84327"/>
    <w:rsid w:val="00A84346"/>
    <w:rsid w:val="00A8486F"/>
    <w:rsid w:val="00A84C46"/>
    <w:rsid w:val="00A851D1"/>
    <w:rsid w:val="00A8529B"/>
    <w:rsid w:val="00A853DA"/>
    <w:rsid w:val="00A85401"/>
    <w:rsid w:val="00A85A77"/>
    <w:rsid w:val="00A85B94"/>
    <w:rsid w:val="00A85D4F"/>
    <w:rsid w:val="00A85DBF"/>
    <w:rsid w:val="00A8616C"/>
    <w:rsid w:val="00A86287"/>
    <w:rsid w:val="00A86316"/>
    <w:rsid w:val="00A863AB"/>
    <w:rsid w:val="00A86480"/>
    <w:rsid w:val="00A86683"/>
    <w:rsid w:val="00A86A90"/>
    <w:rsid w:val="00A86AE4"/>
    <w:rsid w:val="00A87693"/>
    <w:rsid w:val="00A87719"/>
    <w:rsid w:val="00A87E38"/>
    <w:rsid w:val="00A90019"/>
    <w:rsid w:val="00A902C3"/>
    <w:rsid w:val="00A90673"/>
    <w:rsid w:val="00A90740"/>
    <w:rsid w:val="00A90FBD"/>
    <w:rsid w:val="00A91021"/>
    <w:rsid w:val="00A9107C"/>
    <w:rsid w:val="00A9127A"/>
    <w:rsid w:val="00A91285"/>
    <w:rsid w:val="00A91372"/>
    <w:rsid w:val="00A914A6"/>
    <w:rsid w:val="00A9156D"/>
    <w:rsid w:val="00A915B7"/>
    <w:rsid w:val="00A91868"/>
    <w:rsid w:val="00A91931"/>
    <w:rsid w:val="00A91C33"/>
    <w:rsid w:val="00A91CB4"/>
    <w:rsid w:val="00A92090"/>
    <w:rsid w:val="00A92192"/>
    <w:rsid w:val="00A926E5"/>
    <w:rsid w:val="00A929F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67B"/>
    <w:rsid w:val="00A977DA"/>
    <w:rsid w:val="00A97860"/>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BD"/>
    <w:rsid w:val="00AA1903"/>
    <w:rsid w:val="00AA1F52"/>
    <w:rsid w:val="00AA23EE"/>
    <w:rsid w:val="00AA2732"/>
    <w:rsid w:val="00AA284C"/>
    <w:rsid w:val="00AA2CCA"/>
    <w:rsid w:val="00AA2DBB"/>
    <w:rsid w:val="00AA2F7D"/>
    <w:rsid w:val="00AA31DB"/>
    <w:rsid w:val="00AA3290"/>
    <w:rsid w:val="00AA349F"/>
    <w:rsid w:val="00AA3534"/>
    <w:rsid w:val="00AA3871"/>
    <w:rsid w:val="00AA3B8B"/>
    <w:rsid w:val="00AA3BEC"/>
    <w:rsid w:val="00AA421B"/>
    <w:rsid w:val="00AA4297"/>
    <w:rsid w:val="00AA44BE"/>
    <w:rsid w:val="00AA4539"/>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2E10"/>
    <w:rsid w:val="00AB31BD"/>
    <w:rsid w:val="00AB31FE"/>
    <w:rsid w:val="00AB32EA"/>
    <w:rsid w:val="00AB34E9"/>
    <w:rsid w:val="00AB3727"/>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1D2"/>
    <w:rsid w:val="00AB6718"/>
    <w:rsid w:val="00AB67FB"/>
    <w:rsid w:val="00AB69B1"/>
    <w:rsid w:val="00AB6BA9"/>
    <w:rsid w:val="00AB6CA1"/>
    <w:rsid w:val="00AB6CFA"/>
    <w:rsid w:val="00AB6D93"/>
    <w:rsid w:val="00AB6DBA"/>
    <w:rsid w:val="00AB6EFF"/>
    <w:rsid w:val="00AB6F80"/>
    <w:rsid w:val="00AB74CA"/>
    <w:rsid w:val="00AB74F2"/>
    <w:rsid w:val="00AB75B5"/>
    <w:rsid w:val="00AB793E"/>
    <w:rsid w:val="00AB7D0F"/>
    <w:rsid w:val="00AB7ED6"/>
    <w:rsid w:val="00AC1126"/>
    <w:rsid w:val="00AC1409"/>
    <w:rsid w:val="00AC15E0"/>
    <w:rsid w:val="00AC1688"/>
    <w:rsid w:val="00AC17BC"/>
    <w:rsid w:val="00AC1817"/>
    <w:rsid w:val="00AC1DAD"/>
    <w:rsid w:val="00AC2187"/>
    <w:rsid w:val="00AC21C2"/>
    <w:rsid w:val="00AC25EE"/>
    <w:rsid w:val="00AC264D"/>
    <w:rsid w:val="00AC288D"/>
    <w:rsid w:val="00AC2973"/>
    <w:rsid w:val="00AC2A6A"/>
    <w:rsid w:val="00AC2F7C"/>
    <w:rsid w:val="00AC2F7F"/>
    <w:rsid w:val="00AC3195"/>
    <w:rsid w:val="00AC324A"/>
    <w:rsid w:val="00AC4172"/>
    <w:rsid w:val="00AC4A2C"/>
    <w:rsid w:val="00AC4BA3"/>
    <w:rsid w:val="00AC4CFB"/>
    <w:rsid w:val="00AC4F85"/>
    <w:rsid w:val="00AC51AE"/>
    <w:rsid w:val="00AC52B5"/>
    <w:rsid w:val="00AC53FB"/>
    <w:rsid w:val="00AC57C9"/>
    <w:rsid w:val="00AC57D2"/>
    <w:rsid w:val="00AC59C0"/>
    <w:rsid w:val="00AC5D06"/>
    <w:rsid w:val="00AC5DE2"/>
    <w:rsid w:val="00AC6131"/>
    <w:rsid w:val="00AC61CF"/>
    <w:rsid w:val="00AC6494"/>
    <w:rsid w:val="00AC65BB"/>
    <w:rsid w:val="00AC65CB"/>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CA1"/>
    <w:rsid w:val="00AD1E6C"/>
    <w:rsid w:val="00AD20B4"/>
    <w:rsid w:val="00AD2299"/>
    <w:rsid w:val="00AD22B0"/>
    <w:rsid w:val="00AD2504"/>
    <w:rsid w:val="00AD2E12"/>
    <w:rsid w:val="00AD2EFD"/>
    <w:rsid w:val="00AD344D"/>
    <w:rsid w:val="00AD35C6"/>
    <w:rsid w:val="00AD38CE"/>
    <w:rsid w:val="00AD3995"/>
    <w:rsid w:val="00AD3E80"/>
    <w:rsid w:val="00AD3F18"/>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FD6"/>
    <w:rsid w:val="00AD674C"/>
    <w:rsid w:val="00AD689C"/>
    <w:rsid w:val="00AD6CF1"/>
    <w:rsid w:val="00AD6D82"/>
    <w:rsid w:val="00AD6F41"/>
    <w:rsid w:val="00AD72E2"/>
    <w:rsid w:val="00AD73C3"/>
    <w:rsid w:val="00AD744F"/>
    <w:rsid w:val="00AD7471"/>
    <w:rsid w:val="00AD7B2A"/>
    <w:rsid w:val="00AD7B42"/>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6FD"/>
    <w:rsid w:val="00AE2884"/>
    <w:rsid w:val="00AE28EC"/>
    <w:rsid w:val="00AE2D5C"/>
    <w:rsid w:val="00AE2F7D"/>
    <w:rsid w:val="00AE30F1"/>
    <w:rsid w:val="00AE37B3"/>
    <w:rsid w:val="00AE37E9"/>
    <w:rsid w:val="00AE3EF1"/>
    <w:rsid w:val="00AE3FC4"/>
    <w:rsid w:val="00AE49A5"/>
    <w:rsid w:val="00AE4ABF"/>
    <w:rsid w:val="00AE4C16"/>
    <w:rsid w:val="00AE5080"/>
    <w:rsid w:val="00AE52FE"/>
    <w:rsid w:val="00AE548F"/>
    <w:rsid w:val="00AE57B4"/>
    <w:rsid w:val="00AE5DB0"/>
    <w:rsid w:val="00AE5DB8"/>
    <w:rsid w:val="00AE5FD2"/>
    <w:rsid w:val="00AE6318"/>
    <w:rsid w:val="00AE63A2"/>
    <w:rsid w:val="00AE6788"/>
    <w:rsid w:val="00AE6D33"/>
    <w:rsid w:val="00AE6EB5"/>
    <w:rsid w:val="00AE7263"/>
    <w:rsid w:val="00AE72D1"/>
    <w:rsid w:val="00AE73B8"/>
    <w:rsid w:val="00AE741C"/>
    <w:rsid w:val="00AE7484"/>
    <w:rsid w:val="00AE7A5C"/>
    <w:rsid w:val="00AE7E89"/>
    <w:rsid w:val="00AE7EBD"/>
    <w:rsid w:val="00AE7F2E"/>
    <w:rsid w:val="00AF0A4A"/>
    <w:rsid w:val="00AF0EBC"/>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4A4"/>
    <w:rsid w:val="00AF44E4"/>
    <w:rsid w:val="00AF44F4"/>
    <w:rsid w:val="00AF4A12"/>
    <w:rsid w:val="00AF4BB2"/>
    <w:rsid w:val="00AF4CE5"/>
    <w:rsid w:val="00AF4E29"/>
    <w:rsid w:val="00AF4F01"/>
    <w:rsid w:val="00AF5023"/>
    <w:rsid w:val="00AF5231"/>
    <w:rsid w:val="00AF5297"/>
    <w:rsid w:val="00AF533D"/>
    <w:rsid w:val="00AF5627"/>
    <w:rsid w:val="00AF582A"/>
    <w:rsid w:val="00AF58C0"/>
    <w:rsid w:val="00AF5EB7"/>
    <w:rsid w:val="00AF609D"/>
    <w:rsid w:val="00AF6283"/>
    <w:rsid w:val="00AF6702"/>
    <w:rsid w:val="00AF692A"/>
    <w:rsid w:val="00AF696C"/>
    <w:rsid w:val="00AF6B2A"/>
    <w:rsid w:val="00AF6B62"/>
    <w:rsid w:val="00AF731C"/>
    <w:rsid w:val="00AF7738"/>
    <w:rsid w:val="00AF79C8"/>
    <w:rsid w:val="00AF7B5C"/>
    <w:rsid w:val="00AF7B81"/>
    <w:rsid w:val="00AF7C93"/>
    <w:rsid w:val="00B003D7"/>
    <w:rsid w:val="00B00C99"/>
    <w:rsid w:val="00B00CC6"/>
    <w:rsid w:val="00B00E3D"/>
    <w:rsid w:val="00B01192"/>
    <w:rsid w:val="00B01516"/>
    <w:rsid w:val="00B01517"/>
    <w:rsid w:val="00B016AC"/>
    <w:rsid w:val="00B019C1"/>
    <w:rsid w:val="00B01AC0"/>
    <w:rsid w:val="00B01B77"/>
    <w:rsid w:val="00B01EBD"/>
    <w:rsid w:val="00B02020"/>
    <w:rsid w:val="00B02C6B"/>
    <w:rsid w:val="00B02F41"/>
    <w:rsid w:val="00B0377F"/>
    <w:rsid w:val="00B038AE"/>
    <w:rsid w:val="00B039D1"/>
    <w:rsid w:val="00B03C03"/>
    <w:rsid w:val="00B03FC0"/>
    <w:rsid w:val="00B0407F"/>
    <w:rsid w:val="00B04202"/>
    <w:rsid w:val="00B04487"/>
    <w:rsid w:val="00B04827"/>
    <w:rsid w:val="00B048C3"/>
    <w:rsid w:val="00B0491F"/>
    <w:rsid w:val="00B04D14"/>
    <w:rsid w:val="00B04E68"/>
    <w:rsid w:val="00B04E9C"/>
    <w:rsid w:val="00B0547A"/>
    <w:rsid w:val="00B0550E"/>
    <w:rsid w:val="00B05553"/>
    <w:rsid w:val="00B0575A"/>
    <w:rsid w:val="00B0587F"/>
    <w:rsid w:val="00B05EC9"/>
    <w:rsid w:val="00B05F31"/>
    <w:rsid w:val="00B06094"/>
    <w:rsid w:val="00B064D3"/>
    <w:rsid w:val="00B067C2"/>
    <w:rsid w:val="00B06974"/>
    <w:rsid w:val="00B06991"/>
    <w:rsid w:val="00B06CD5"/>
    <w:rsid w:val="00B06D28"/>
    <w:rsid w:val="00B07102"/>
    <w:rsid w:val="00B07645"/>
    <w:rsid w:val="00B077CD"/>
    <w:rsid w:val="00B07D16"/>
    <w:rsid w:val="00B07D1A"/>
    <w:rsid w:val="00B10161"/>
    <w:rsid w:val="00B104AC"/>
    <w:rsid w:val="00B107BE"/>
    <w:rsid w:val="00B1088E"/>
    <w:rsid w:val="00B1091D"/>
    <w:rsid w:val="00B109B5"/>
    <w:rsid w:val="00B10E90"/>
    <w:rsid w:val="00B112D7"/>
    <w:rsid w:val="00B11CC5"/>
    <w:rsid w:val="00B11D88"/>
    <w:rsid w:val="00B11E8C"/>
    <w:rsid w:val="00B11FB3"/>
    <w:rsid w:val="00B12171"/>
    <w:rsid w:val="00B1218A"/>
    <w:rsid w:val="00B121C7"/>
    <w:rsid w:val="00B123C3"/>
    <w:rsid w:val="00B12514"/>
    <w:rsid w:val="00B1261A"/>
    <w:rsid w:val="00B12BF2"/>
    <w:rsid w:val="00B1309A"/>
    <w:rsid w:val="00B1318D"/>
    <w:rsid w:val="00B1345C"/>
    <w:rsid w:val="00B13518"/>
    <w:rsid w:val="00B1355D"/>
    <w:rsid w:val="00B13796"/>
    <w:rsid w:val="00B137B0"/>
    <w:rsid w:val="00B14074"/>
    <w:rsid w:val="00B14504"/>
    <w:rsid w:val="00B147D5"/>
    <w:rsid w:val="00B14A3A"/>
    <w:rsid w:val="00B14B95"/>
    <w:rsid w:val="00B14D5F"/>
    <w:rsid w:val="00B14DFA"/>
    <w:rsid w:val="00B14F34"/>
    <w:rsid w:val="00B15166"/>
    <w:rsid w:val="00B15359"/>
    <w:rsid w:val="00B15364"/>
    <w:rsid w:val="00B1562D"/>
    <w:rsid w:val="00B15804"/>
    <w:rsid w:val="00B1591A"/>
    <w:rsid w:val="00B15976"/>
    <w:rsid w:val="00B159E6"/>
    <w:rsid w:val="00B15CB9"/>
    <w:rsid w:val="00B16AE3"/>
    <w:rsid w:val="00B16E11"/>
    <w:rsid w:val="00B16ED0"/>
    <w:rsid w:val="00B16EDF"/>
    <w:rsid w:val="00B16FF3"/>
    <w:rsid w:val="00B172FB"/>
    <w:rsid w:val="00B1734F"/>
    <w:rsid w:val="00B174F6"/>
    <w:rsid w:val="00B17849"/>
    <w:rsid w:val="00B17A27"/>
    <w:rsid w:val="00B17C4D"/>
    <w:rsid w:val="00B17D5A"/>
    <w:rsid w:val="00B202AC"/>
    <w:rsid w:val="00B2052A"/>
    <w:rsid w:val="00B20D83"/>
    <w:rsid w:val="00B20FD7"/>
    <w:rsid w:val="00B212E7"/>
    <w:rsid w:val="00B2193A"/>
    <w:rsid w:val="00B21B6B"/>
    <w:rsid w:val="00B21BD6"/>
    <w:rsid w:val="00B21F0C"/>
    <w:rsid w:val="00B2221D"/>
    <w:rsid w:val="00B2224F"/>
    <w:rsid w:val="00B222FA"/>
    <w:rsid w:val="00B22342"/>
    <w:rsid w:val="00B223AC"/>
    <w:rsid w:val="00B22422"/>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607E"/>
    <w:rsid w:val="00B26562"/>
    <w:rsid w:val="00B26A33"/>
    <w:rsid w:val="00B26B34"/>
    <w:rsid w:val="00B26CE5"/>
    <w:rsid w:val="00B26FAA"/>
    <w:rsid w:val="00B273B9"/>
    <w:rsid w:val="00B30010"/>
    <w:rsid w:val="00B30110"/>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9C2"/>
    <w:rsid w:val="00B32EF0"/>
    <w:rsid w:val="00B33109"/>
    <w:rsid w:val="00B3398F"/>
    <w:rsid w:val="00B33AEF"/>
    <w:rsid w:val="00B33D46"/>
    <w:rsid w:val="00B33E7F"/>
    <w:rsid w:val="00B33FFC"/>
    <w:rsid w:val="00B34485"/>
    <w:rsid w:val="00B34668"/>
    <w:rsid w:val="00B346F8"/>
    <w:rsid w:val="00B348B4"/>
    <w:rsid w:val="00B34971"/>
    <w:rsid w:val="00B34BE2"/>
    <w:rsid w:val="00B355F7"/>
    <w:rsid w:val="00B35859"/>
    <w:rsid w:val="00B35975"/>
    <w:rsid w:val="00B35A5C"/>
    <w:rsid w:val="00B35E1C"/>
    <w:rsid w:val="00B35E58"/>
    <w:rsid w:val="00B35EC9"/>
    <w:rsid w:val="00B35EFA"/>
    <w:rsid w:val="00B365A0"/>
    <w:rsid w:val="00B36B51"/>
    <w:rsid w:val="00B36D54"/>
    <w:rsid w:val="00B36E8F"/>
    <w:rsid w:val="00B36EF0"/>
    <w:rsid w:val="00B370B6"/>
    <w:rsid w:val="00B3777C"/>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AA8"/>
    <w:rsid w:val="00B41FD7"/>
    <w:rsid w:val="00B422C2"/>
    <w:rsid w:val="00B427AE"/>
    <w:rsid w:val="00B4286F"/>
    <w:rsid w:val="00B42B5F"/>
    <w:rsid w:val="00B42B70"/>
    <w:rsid w:val="00B42F10"/>
    <w:rsid w:val="00B42FD3"/>
    <w:rsid w:val="00B437DD"/>
    <w:rsid w:val="00B43918"/>
    <w:rsid w:val="00B439E4"/>
    <w:rsid w:val="00B43F35"/>
    <w:rsid w:val="00B4427B"/>
    <w:rsid w:val="00B44851"/>
    <w:rsid w:val="00B44AE6"/>
    <w:rsid w:val="00B44B36"/>
    <w:rsid w:val="00B44BEE"/>
    <w:rsid w:val="00B44F87"/>
    <w:rsid w:val="00B44FC1"/>
    <w:rsid w:val="00B45458"/>
    <w:rsid w:val="00B45680"/>
    <w:rsid w:val="00B45A4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D3E"/>
    <w:rsid w:val="00B51E67"/>
    <w:rsid w:val="00B51F9E"/>
    <w:rsid w:val="00B52078"/>
    <w:rsid w:val="00B522AC"/>
    <w:rsid w:val="00B52348"/>
    <w:rsid w:val="00B523FC"/>
    <w:rsid w:val="00B52684"/>
    <w:rsid w:val="00B52B18"/>
    <w:rsid w:val="00B52C07"/>
    <w:rsid w:val="00B52C14"/>
    <w:rsid w:val="00B52D7E"/>
    <w:rsid w:val="00B5307E"/>
    <w:rsid w:val="00B5331E"/>
    <w:rsid w:val="00B53888"/>
    <w:rsid w:val="00B53C26"/>
    <w:rsid w:val="00B53EA5"/>
    <w:rsid w:val="00B546A5"/>
    <w:rsid w:val="00B547BB"/>
    <w:rsid w:val="00B54BA6"/>
    <w:rsid w:val="00B54E4A"/>
    <w:rsid w:val="00B553E0"/>
    <w:rsid w:val="00B55612"/>
    <w:rsid w:val="00B558BE"/>
    <w:rsid w:val="00B55BB6"/>
    <w:rsid w:val="00B55E37"/>
    <w:rsid w:val="00B55FEE"/>
    <w:rsid w:val="00B560C3"/>
    <w:rsid w:val="00B56324"/>
    <w:rsid w:val="00B56548"/>
    <w:rsid w:val="00B565FA"/>
    <w:rsid w:val="00B5679D"/>
    <w:rsid w:val="00B56881"/>
    <w:rsid w:val="00B569F1"/>
    <w:rsid w:val="00B56CB7"/>
    <w:rsid w:val="00B5732F"/>
    <w:rsid w:val="00B57374"/>
    <w:rsid w:val="00B575AC"/>
    <w:rsid w:val="00B57973"/>
    <w:rsid w:val="00B5797E"/>
    <w:rsid w:val="00B579D7"/>
    <w:rsid w:val="00B57E98"/>
    <w:rsid w:val="00B57F29"/>
    <w:rsid w:val="00B57FD4"/>
    <w:rsid w:val="00B601E6"/>
    <w:rsid w:val="00B6025A"/>
    <w:rsid w:val="00B6032F"/>
    <w:rsid w:val="00B608FF"/>
    <w:rsid w:val="00B6099C"/>
    <w:rsid w:val="00B60BAE"/>
    <w:rsid w:val="00B60C41"/>
    <w:rsid w:val="00B60CD9"/>
    <w:rsid w:val="00B60F6C"/>
    <w:rsid w:val="00B60F8E"/>
    <w:rsid w:val="00B61397"/>
    <w:rsid w:val="00B614D0"/>
    <w:rsid w:val="00B6160A"/>
    <w:rsid w:val="00B6162E"/>
    <w:rsid w:val="00B61DA8"/>
    <w:rsid w:val="00B61DB0"/>
    <w:rsid w:val="00B62C0E"/>
    <w:rsid w:val="00B62C51"/>
    <w:rsid w:val="00B63001"/>
    <w:rsid w:val="00B6352B"/>
    <w:rsid w:val="00B6399E"/>
    <w:rsid w:val="00B63A35"/>
    <w:rsid w:val="00B64245"/>
    <w:rsid w:val="00B648DA"/>
    <w:rsid w:val="00B649B5"/>
    <w:rsid w:val="00B64CB6"/>
    <w:rsid w:val="00B652EF"/>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2BC3"/>
    <w:rsid w:val="00B72CBA"/>
    <w:rsid w:val="00B72ECC"/>
    <w:rsid w:val="00B73579"/>
    <w:rsid w:val="00B73666"/>
    <w:rsid w:val="00B73927"/>
    <w:rsid w:val="00B73A48"/>
    <w:rsid w:val="00B73E0D"/>
    <w:rsid w:val="00B74605"/>
    <w:rsid w:val="00B7490C"/>
    <w:rsid w:val="00B74BB6"/>
    <w:rsid w:val="00B74C44"/>
    <w:rsid w:val="00B74E6D"/>
    <w:rsid w:val="00B74F98"/>
    <w:rsid w:val="00B74FB1"/>
    <w:rsid w:val="00B75143"/>
    <w:rsid w:val="00B75209"/>
    <w:rsid w:val="00B75C63"/>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86"/>
    <w:rsid w:val="00B8173F"/>
    <w:rsid w:val="00B819DB"/>
    <w:rsid w:val="00B81A6D"/>
    <w:rsid w:val="00B81BC4"/>
    <w:rsid w:val="00B81CF9"/>
    <w:rsid w:val="00B8206C"/>
    <w:rsid w:val="00B8235A"/>
    <w:rsid w:val="00B823CC"/>
    <w:rsid w:val="00B826DB"/>
    <w:rsid w:val="00B826E7"/>
    <w:rsid w:val="00B827B5"/>
    <w:rsid w:val="00B827BE"/>
    <w:rsid w:val="00B82939"/>
    <w:rsid w:val="00B82975"/>
    <w:rsid w:val="00B8297F"/>
    <w:rsid w:val="00B82C32"/>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CE"/>
    <w:rsid w:val="00B86BEA"/>
    <w:rsid w:val="00B86D68"/>
    <w:rsid w:val="00B87009"/>
    <w:rsid w:val="00B873A3"/>
    <w:rsid w:val="00B87989"/>
    <w:rsid w:val="00B87B60"/>
    <w:rsid w:val="00B87F4A"/>
    <w:rsid w:val="00B9009E"/>
    <w:rsid w:val="00B901D0"/>
    <w:rsid w:val="00B90381"/>
    <w:rsid w:val="00B90390"/>
    <w:rsid w:val="00B90608"/>
    <w:rsid w:val="00B9081E"/>
    <w:rsid w:val="00B90B3E"/>
    <w:rsid w:val="00B9100E"/>
    <w:rsid w:val="00B9125E"/>
    <w:rsid w:val="00B912E3"/>
    <w:rsid w:val="00B913E8"/>
    <w:rsid w:val="00B9197D"/>
    <w:rsid w:val="00B91A46"/>
    <w:rsid w:val="00B9231D"/>
    <w:rsid w:val="00B92572"/>
    <w:rsid w:val="00B927A5"/>
    <w:rsid w:val="00B9290E"/>
    <w:rsid w:val="00B92960"/>
    <w:rsid w:val="00B92EAA"/>
    <w:rsid w:val="00B92F99"/>
    <w:rsid w:val="00B92FBA"/>
    <w:rsid w:val="00B93330"/>
    <w:rsid w:val="00B93402"/>
    <w:rsid w:val="00B9345D"/>
    <w:rsid w:val="00B93635"/>
    <w:rsid w:val="00B93A94"/>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A7"/>
    <w:rsid w:val="00B969E3"/>
    <w:rsid w:val="00B969F3"/>
    <w:rsid w:val="00B97104"/>
    <w:rsid w:val="00B97536"/>
    <w:rsid w:val="00B9780E"/>
    <w:rsid w:val="00B97CF8"/>
    <w:rsid w:val="00B97D0D"/>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5B4"/>
    <w:rsid w:val="00BA2751"/>
    <w:rsid w:val="00BA2797"/>
    <w:rsid w:val="00BA2800"/>
    <w:rsid w:val="00BA2A13"/>
    <w:rsid w:val="00BA2DC0"/>
    <w:rsid w:val="00BA2FA9"/>
    <w:rsid w:val="00BA3550"/>
    <w:rsid w:val="00BA3851"/>
    <w:rsid w:val="00BA3B3A"/>
    <w:rsid w:val="00BA3BE0"/>
    <w:rsid w:val="00BA3C76"/>
    <w:rsid w:val="00BA4254"/>
    <w:rsid w:val="00BA43CA"/>
    <w:rsid w:val="00BA46A0"/>
    <w:rsid w:val="00BA46D8"/>
    <w:rsid w:val="00BA48F0"/>
    <w:rsid w:val="00BA4BC3"/>
    <w:rsid w:val="00BA5BA4"/>
    <w:rsid w:val="00BA5CAC"/>
    <w:rsid w:val="00BA60BE"/>
    <w:rsid w:val="00BA61AF"/>
    <w:rsid w:val="00BA6212"/>
    <w:rsid w:val="00BA647E"/>
    <w:rsid w:val="00BA6856"/>
    <w:rsid w:val="00BA6BA1"/>
    <w:rsid w:val="00BA6C78"/>
    <w:rsid w:val="00BA6E51"/>
    <w:rsid w:val="00BA6F25"/>
    <w:rsid w:val="00BA70D0"/>
    <w:rsid w:val="00BA7433"/>
    <w:rsid w:val="00BA77B8"/>
    <w:rsid w:val="00BA77E9"/>
    <w:rsid w:val="00BA78F1"/>
    <w:rsid w:val="00BA7B13"/>
    <w:rsid w:val="00BB000B"/>
    <w:rsid w:val="00BB019B"/>
    <w:rsid w:val="00BB0340"/>
    <w:rsid w:val="00BB0382"/>
    <w:rsid w:val="00BB066F"/>
    <w:rsid w:val="00BB077E"/>
    <w:rsid w:val="00BB080E"/>
    <w:rsid w:val="00BB0822"/>
    <w:rsid w:val="00BB08EB"/>
    <w:rsid w:val="00BB0979"/>
    <w:rsid w:val="00BB0AFD"/>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B0E"/>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C70"/>
    <w:rsid w:val="00BB7DF0"/>
    <w:rsid w:val="00BB7E86"/>
    <w:rsid w:val="00BC0098"/>
    <w:rsid w:val="00BC0215"/>
    <w:rsid w:val="00BC033F"/>
    <w:rsid w:val="00BC069F"/>
    <w:rsid w:val="00BC092E"/>
    <w:rsid w:val="00BC0B19"/>
    <w:rsid w:val="00BC10EB"/>
    <w:rsid w:val="00BC127C"/>
    <w:rsid w:val="00BC134D"/>
    <w:rsid w:val="00BC1747"/>
    <w:rsid w:val="00BC1CA8"/>
    <w:rsid w:val="00BC2088"/>
    <w:rsid w:val="00BC26F8"/>
    <w:rsid w:val="00BC2AF2"/>
    <w:rsid w:val="00BC2C2A"/>
    <w:rsid w:val="00BC2DFD"/>
    <w:rsid w:val="00BC2E6B"/>
    <w:rsid w:val="00BC2EE5"/>
    <w:rsid w:val="00BC2FC7"/>
    <w:rsid w:val="00BC2FD2"/>
    <w:rsid w:val="00BC33A8"/>
    <w:rsid w:val="00BC3A87"/>
    <w:rsid w:val="00BC3C64"/>
    <w:rsid w:val="00BC3CC7"/>
    <w:rsid w:val="00BC3EAF"/>
    <w:rsid w:val="00BC43C6"/>
    <w:rsid w:val="00BC4561"/>
    <w:rsid w:val="00BC4C32"/>
    <w:rsid w:val="00BC4EDC"/>
    <w:rsid w:val="00BC4F19"/>
    <w:rsid w:val="00BC5148"/>
    <w:rsid w:val="00BC51E1"/>
    <w:rsid w:val="00BC55B3"/>
    <w:rsid w:val="00BC55B4"/>
    <w:rsid w:val="00BC5FA6"/>
    <w:rsid w:val="00BC6258"/>
    <w:rsid w:val="00BC64FE"/>
    <w:rsid w:val="00BC650F"/>
    <w:rsid w:val="00BC6E01"/>
    <w:rsid w:val="00BC72EF"/>
    <w:rsid w:val="00BC73F5"/>
    <w:rsid w:val="00BC7A91"/>
    <w:rsid w:val="00BC7BCF"/>
    <w:rsid w:val="00BC7C21"/>
    <w:rsid w:val="00BC7CEC"/>
    <w:rsid w:val="00BD03B9"/>
    <w:rsid w:val="00BD0431"/>
    <w:rsid w:val="00BD0882"/>
    <w:rsid w:val="00BD08B0"/>
    <w:rsid w:val="00BD0CA2"/>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2FC7"/>
    <w:rsid w:val="00BD33A3"/>
    <w:rsid w:val="00BD35DC"/>
    <w:rsid w:val="00BD384F"/>
    <w:rsid w:val="00BD3938"/>
    <w:rsid w:val="00BD3942"/>
    <w:rsid w:val="00BD39A9"/>
    <w:rsid w:val="00BD3AD0"/>
    <w:rsid w:val="00BD3C09"/>
    <w:rsid w:val="00BD44C2"/>
    <w:rsid w:val="00BD482E"/>
    <w:rsid w:val="00BD4928"/>
    <w:rsid w:val="00BD4C59"/>
    <w:rsid w:val="00BD5015"/>
    <w:rsid w:val="00BD5023"/>
    <w:rsid w:val="00BD5182"/>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D8E"/>
    <w:rsid w:val="00BD7E0F"/>
    <w:rsid w:val="00BD7EB4"/>
    <w:rsid w:val="00BD7F7B"/>
    <w:rsid w:val="00BE01E1"/>
    <w:rsid w:val="00BE0308"/>
    <w:rsid w:val="00BE0481"/>
    <w:rsid w:val="00BE0532"/>
    <w:rsid w:val="00BE058E"/>
    <w:rsid w:val="00BE0883"/>
    <w:rsid w:val="00BE0C5F"/>
    <w:rsid w:val="00BE0CCF"/>
    <w:rsid w:val="00BE0CE1"/>
    <w:rsid w:val="00BE0D76"/>
    <w:rsid w:val="00BE0FB5"/>
    <w:rsid w:val="00BE156F"/>
    <w:rsid w:val="00BE1930"/>
    <w:rsid w:val="00BE19A5"/>
    <w:rsid w:val="00BE1A67"/>
    <w:rsid w:val="00BE1C00"/>
    <w:rsid w:val="00BE1E00"/>
    <w:rsid w:val="00BE1E34"/>
    <w:rsid w:val="00BE1E46"/>
    <w:rsid w:val="00BE20A5"/>
    <w:rsid w:val="00BE22AE"/>
    <w:rsid w:val="00BE232A"/>
    <w:rsid w:val="00BE2D6D"/>
    <w:rsid w:val="00BE2EBC"/>
    <w:rsid w:val="00BE319E"/>
    <w:rsid w:val="00BE3473"/>
    <w:rsid w:val="00BE38BD"/>
    <w:rsid w:val="00BE4368"/>
    <w:rsid w:val="00BE4619"/>
    <w:rsid w:val="00BE47C7"/>
    <w:rsid w:val="00BE4878"/>
    <w:rsid w:val="00BE4BBE"/>
    <w:rsid w:val="00BE4D31"/>
    <w:rsid w:val="00BE4D3D"/>
    <w:rsid w:val="00BE502E"/>
    <w:rsid w:val="00BE5181"/>
    <w:rsid w:val="00BE524A"/>
    <w:rsid w:val="00BE537C"/>
    <w:rsid w:val="00BE5856"/>
    <w:rsid w:val="00BE594C"/>
    <w:rsid w:val="00BE5BAA"/>
    <w:rsid w:val="00BE5BCB"/>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26D"/>
    <w:rsid w:val="00BF0545"/>
    <w:rsid w:val="00BF055D"/>
    <w:rsid w:val="00BF0750"/>
    <w:rsid w:val="00BF0A55"/>
    <w:rsid w:val="00BF0A9C"/>
    <w:rsid w:val="00BF0AAB"/>
    <w:rsid w:val="00BF0C24"/>
    <w:rsid w:val="00BF111E"/>
    <w:rsid w:val="00BF14F0"/>
    <w:rsid w:val="00BF1A26"/>
    <w:rsid w:val="00BF1F8C"/>
    <w:rsid w:val="00BF2073"/>
    <w:rsid w:val="00BF2269"/>
    <w:rsid w:val="00BF2404"/>
    <w:rsid w:val="00BF2479"/>
    <w:rsid w:val="00BF279F"/>
    <w:rsid w:val="00BF2A2D"/>
    <w:rsid w:val="00BF2BCA"/>
    <w:rsid w:val="00BF2D33"/>
    <w:rsid w:val="00BF302E"/>
    <w:rsid w:val="00BF378B"/>
    <w:rsid w:val="00BF3D23"/>
    <w:rsid w:val="00BF3E83"/>
    <w:rsid w:val="00BF41A9"/>
    <w:rsid w:val="00BF46CF"/>
    <w:rsid w:val="00BF4DBC"/>
    <w:rsid w:val="00BF4EAD"/>
    <w:rsid w:val="00BF4F2D"/>
    <w:rsid w:val="00BF4F5A"/>
    <w:rsid w:val="00BF504C"/>
    <w:rsid w:val="00BF539E"/>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0D52"/>
    <w:rsid w:val="00C00EC5"/>
    <w:rsid w:val="00C01111"/>
    <w:rsid w:val="00C01728"/>
    <w:rsid w:val="00C019C2"/>
    <w:rsid w:val="00C019D5"/>
    <w:rsid w:val="00C01A37"/>
    <w:rsid w:val="00C01C63"/>
    <w:rsid w:val="00C01CC3"/>
    <w:rsid w:val="00C0226E"/>
    <w:rsid w:val="00C02470"/>
    <w:rsid w:val="00C02508"/>
    <w:rsid w:val="00C02870"/>
    <w:rsid w:val="00C02A0B"/>
    <w:rsid w:val="00C02C2A"/>
    <w:rsid w:val="00C0308F"/>
    <w:rsid w:val="00C0310A"/>
    <w:rsid w:val="00C03176"/>
    <w:rsid w:val="00C031F4"/>
    <w:rsid w:val="00C032B9"/>
    <w:rsid w:val="00C033F4"/>
    <w:rsid w:val="00C03695"/>
    <w:rsid w:val="00C0398C"/>
    <w:rsid w:val="00C039B3"/>
    <w:rsid w:val="00C03E3F"/>
    <w:rsid w:val="00C04157"/>
    <w:rsid w:val="00C0489C"/>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89D"/>
    <w:rsid w:val="00C13963"/>
    <w:rsid w:val="00C13CEF"/>
    <w:rsid w:val="00C14165"/>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A5"/>
    <w:rsid w:val="00C17FDE"/>
    <w:rsid w:val="00C20291"/>
    <w:rsid w:val="00C20298"/>
    <w:rsid w:val="00C20401"/>
    <w:rsid w:val="00C204BD"/>
    <w:rsid w:val="00C204D8"/>
    <w:rsid w:val="00C2076D"/>
    <w:rsid w:val="00C20F62"/>
    <w:rsid w:val="00C21311"/>
    <w:rsid w:val="00C214C7"/>
    <w:rsid w:val="00C219E4"/>
    <w:rsid w:val="00C21ABF"/>
    <w:rsid w:val="00C21BA2"/>
    <w:rsid w:val="00C21BE2"/>
    <w:rsid w:val="00C21EC4"/>
    <w:rsid w:val="00C22C9F"/>
    <w:rsid w:val="00C22E64"/>
    <w:rsid w:val="00C23058"/>
    <w:rsid w:val="00C2309E"/>
    <w:rsid w:val="00C23371"/>
    <w:rsid w:val="00C233DB"/>
    <w:rsid w:val="00C237A6"/>
    <w:rsid w:val="00C23A33"/>
    <w:rsid w:val="00C23C4C"/>
    <w:rsid w:val="00C23E6A"/>
    <w:rsid w:val="00C23EFF"/>
    <w:rsid w:val="00C24966"/>
    <w:rsid w:val="00C24ECA"/>
    <w:rsid w:val="00C24EE8"/>
    <w:rsid w:val="00C24FDF"/>
    <w:rsid w:val="00C252FB"/>
    <w:rsid w:val="00C256E1"/>
    <w:rsid w:val="00C25EB3"/>
    <w:rsid w:val="00C26285"/>
    <w:rsid w:val="00C262EB"/>
    <w:rsid w:val="00C26532"/>
    <w:rsid w:val="00C265A5"/>
    <w:rsid w:val="00C26693"/>
    <w:rsid w:val="00C266A7"/>
    <w:rsid w:val="00C2695B"/>
    <w:rsid w:val="00C26A2C"/>
    <w:rsid w:val="00C26BC5"/>
    <w:rsid w:val="00C26F26"/>
    <w:rsid w:val="00C26F92"/>
    <w:rsid w:val="00C2740D"/>
    <w:rsid w:val="00C2748D"/>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3CD2"/>
    <w:rsid w:val="00C34009"/>
    <w:rsid w:val="00C34113"/>
    <w:rsid w:val="00C34203"/>
    <w:rsid w:val="00C34539"/>
    <w:rsid w:val="00C34987"/>
    <w:rsid w:val="00C34DF0"/>
    <w:rsid w:val="00C34FDB"/>
    <w:rsid w:val="00C354EC"/>
    <w:rsid w:val="00C35694"/>
    <w:rsid w:val="00C35A75"/>
    <w:rsid w:val="00C35B88"/>
    <w:rsid w:val="00C35BB6"/>
    <w:rsid w:val="00C3639A"/>
    <w:rsid w:val="00C36569"/>
    <w:rsid w:val="00C36804"/>
    <w:rsid w:val="00C3693D"/>
    <w:rsid w:val="00C369B4"/>
    <w:rsid w:val="00C36C00"/>
    <w:rsid w:val="00C36C04"/>
    <w:rsid w:val="00C36C3D"/>
    <w:rsid w:val="00C37376"/>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69"/>
    <w:rsid w:val="00C444A0"/>
    <w:rsid w:val="00C447CE"/>
    <w:rsid w:val="00C448EA"/>
    <w:rsid w:val="00C44A84"/>
    <w:rsid w:val="00C44CF8"/>
    <w:rsid w:val="00C44D02"/>
    <w:rsid w:val="00C451E1"/>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331"/>
    <w:rsid w:val="00C475A6"/>
    <w:rsid w:val="00C47666"/>
    <w:rsid w:val="00C47827"/>
    <w:rsid w:val="00C479CF"/>
    <w:rsid w:val="00C479FF"/>
    <w:rsid w:val="00C47A0F"/>
    <w:rsid w:val="00C47B11"/>
    <w:rsid w:val="00C50132"/>
    <w:rsid w:val="00C5044B"/>
    <w:rsid w:val="00C504BF"/>
    <w:rsid w:val="00C50814"/>
    <w:rsid w:val="00C508B2"/>
    <w:rsid w:val="00C50AF1"/>
    <w:rsid w:val="00C5100E"/>
    <w:rsid w:val="00C5110B"/>
    <w:rsid w:val="00C51125"/>
    <w:rsid w:val="00C51138"/>
    <w:rsid w:val="00C517BD"/>
    <w:rsid w:val="00C51881"/>
    <w:rsid w:val="00C51B4B"/>
    <w:rsid w:val="00C51B7F"/>
    <w:rsid w:val="00C52346"/>
    <w:rsid w:val="00C524D2"/>
    <w:rsid w:val="00C5274D"/>
    <w:rsid w:val="00C52C84"/>
    <w:rsid w:val="00C52D8A"/>
    <w:rsid w:val="00C52EA6"/>
    <w:rsid w:val="00C52F45"/>
    <w:rsid w:val="00C52FD9"/>
    <w:rsid w:val="00C5318F"/>
    <w:rsid w:val="00C5336B"/>
    <w:rsid w:val="00C533AC"/>
    <w:rsid w:val="00C53B82"/>
    <w:rsid w:val="00C53D12"/>
    <w:rsid w:val="00C53EB5"/>
    <w:rsid w:val="00C53FF0"/>
    <w:rsid w:val="00C540E8"/>
    <w:rsid w:val="00C54492"/>
    <w:rsid w:val="00C5456F"/>
    <w:rsid w:val="00C5474C"/>
    <w:rsid w:val="00C547F1"/>
    <w:rsid w:val="00C54B59"/>
    <w:rsid w:val="00C54BA8"/>
    <w:rsid w:val="00C555FE"/>
    <w:rsid w:val="00C5589B"/>
    <w:rsid w:val="00C55906"/>
    <w:rsid w:val="00C55919"/>
    <w:rsid w:val="00C55C62"/>
    <w:rsid w:val="00C55DDD"/>
    <w:rsid w:val="00C56922"/>
    <w:rsid w:val="00C56B17"/>
    <w:rsid w:val="00C572C7"/>
    <w:rsid w:val="00C57599"/>
    <w:rsid w:val="00C57703"/>
    <w:rsid w:val="00C57CFD"/>
    <w:rsid w:val="00C57EC7"/>
    <w:rsid w:val="00C57F17"/>
    <w:rsid w:val="00C600EE"/>
    <w:rsid w:val="00C602DC"/>
    <w:rsid w:val="00C602F9"/>
    <w:rsid w:val="00C604C3"/>
    <w:rsid w:val="00C6069B"/>
    <w:rsid w:val="00C607EB"/>
    <w:rsid w:val="00C60B88"/>
    <w:rsid w:val="00C60D32"/>
    <w:rsid w:val="00C60DEE"/>
    <w:rsid w:val="00C61037"/>
    <w:rsid w:val="00C6106B"/>
    <w:rsid w:val="00C61129"/>
    <w:rsid w:val="00C61BB8"/>
    <w:rsid w:val="00C61FD5"/>
    <w:rsid w:val="00C62041"/>
    <w:rsid w:val="00C620DF"/>
    <w:rsid w:val="00C62127"/>
    <w:rsid w:val="00C62506"/>
    <w:rsid w:val="00C6255B"/>
    <w:rsid w:val="00C625DF"/>
    <w:rsid w:val="00C625EC"/>
    <w:rsid w:val="00C62602"/>
    <w:rsid w:val="00C62666"/>
    <w:rsid w:val="00C626C1"/>
    <w:rsid w:val="00C62749"/>
    <w:rsid w:val="00C62A03"/>
    <w:rsid w:val="00C62AD6"/>
    <w:rsid w:val="00C62CE9"/>
    <w:rsid w:val="00C6304C"/>
    <w:rsid w:val="00C630A0"/>
    <w:rsid w:val="00C631C6"/>
    <w:rsid w:val="00C633E6"/>
    <w:rsid w:val="00C6340A"/>
    <w:rsid w:val="00C63585"/>
    <w:rsid w:val="00C6378E"/>
    <w:rsid w:val="00C637EF"/>
    <w:rsid w:val="00C63A3A"/>
    <w:rsid w:val="00C63B53"/>
    <w:rsid w:val="00C63CD4"/>
    <w:rsid w:val="00C641AD"/>
    <w:rsid w:val="00C642AE"/>
    <w:rsid w:val="00C64778"/>
    <w:rsid w:val="00C64AB1"/>
    <w:rsid w:val="00C64B2B"/>
    <w:rsid w:val="00C64C2C"/>
    <w:rsid w:val="00C64DA5"/>
    <w:rsid w:val="00C65137"/>
    <w:rsid w:val="00C651FF"/>
    <w:rsid w:val="00C65276"/>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70391"/>
    <w:rsid w:val="00C703B5"/>
    <w:rsid w:val="00C705B0"/>
    <w:rsid w:val="00C70B88"/>
    <w:rsid w:val="00C70E22"/>
    <w:rsid w:val="00C710CC"/>
    <w:rsid w:val="00C71713"/>
    <w:rsid w:val="00C7193E"/>
    <w:rsid w:val="00C71955"/>
    <w:rsid w:val="00C71AC5"/>
    <w:rsid w:val="00C71B88"/>
    <w:rsid w:val="00C71E52"/>
    <w:rsid w:val="00C71F50"/>
    <w:rsid w:val="00C7212C"/>
    <w:rsid w:val="00C72139"/>
    <w:rsid w:val="00C722C9"/>
    <w:rsid w:val="00C724A6"/>
    <w:rsid w:val="00C7257B"/>
    <w:rsid w:val="00C729E7"/>
    <w:rsid w:val="00C72EA1"/>
    <w:rsid w:val="00C72F9E"/>
    <w:rsid w:val="00C73097"/>
    <w:rsid w:val="00C734C6"/>
    <w:rsid w:val="00C73579"/>
    <w:rsid w:val="00C73BA0"/>
    <w:rsid w:val="00C73D3E"/>
    <w:rsid w:val="00C73D64"/>
    <w:rsid w:val="00C73DC8"/>
    <w:rsid w:val="00C73F2F"/>
    <w:rsid w:val="00C74250"/>
    <w:rsid w:val="00C74385"/>
    <w:rsid w:val="00C74539"/>
    <w:rsid w:val="00C74606"/>
    <w:rsid w:val="00C7476A"/>
    <w:rsid w:val="00C74925"/>
    <w:rsid w:val="00C74A2E"/>
    <w:rsid w:val="00C74CF4"/>
    <w:rsid w:val="00C74DB9"/>
    <w:rsid w:val="00C74E68"/>
    <w:rsid w:val="00C74F5F"/>
    <w:rsid w:val="00C7517D"/>
    <w:rsid w:val="00C75269"/>
    <w:rsid w:val="00C75629"/>
    <w:rsid w:val="00C7565F"/>
    <w:rsid w:val="00C75799"/>
    <w:rsid w:val="00C75920"/>
    <w:rsid w:val="00C759E7"/>
    <w:rsid w:val="00C75A24"/>
    <w:rsid w:val="00C75DE1"/>
    <w:rsid w:val="00C75F57"/>
    <w:rsid w:val="00C75FC0"/>
    <w:rsid w:val="00C7609A"/>
    <w:rsid w:val="00C76416"/>
    <w:rsid w:val="00C76535"/>
    <w:rsid w:val="00C765E2"/>
    <w:rsid w:val="00C76901"/>
    <w:rsid w:val="00C769C6"/>
    <w:rsid w:val="00C76FC4"/>
    <w:rsid w:val="00C7701D"/>
    <w:rsid w:val="00C77273"/>
    <w:rsid w:val="00C776F9"/>
    <w:rsid w:val="00C778BF"/>
    <w:rsid w:val="00C80081"/>
    <w:rsid w:val="00C805C9"/>
    <w:rsid w:val="00C805E4"/>
    <w:rsid w:val="00C80F63"/>
    <w:rsid w:val="00C81180"/>
    <w:rsid w:val="00C819CF"/>
    <w:rsid w:val="00C821DC"/>
    <w:rsid w:val="00C8233F"/>
    <w:rsid w:val="00C82486"/>
    <w:rsid w:val="00C82554"/>
    <w:rsid w:val="00C825B9"/>
    <w:rsid w:val="00C8263F"/>
    <w:rsid w:val="00C82786"/>
    <w:rsid w:val="00C828C8"/>
    <w:rsid w:val="00C82C40"/>
    <w:rsid w:val="00C82E19"/>
    <w:rsid w:val="00C8318C"/>
    <w:rsid w:val="00C831B0"/>
    <w:rsid w:val="00C83301"/>
    <w:rsid w:val="00C8356B"/>
    <w:rsid w:val="00C83986"/>
    <w:rsid w:val="00C839A3"/>
    <w:rsid w:val="00C83C5A"/>
    <w:rsid w:val="00C83E31"/>
    <w:rsid w:val="00C83E6D"/>
    <w:rsid w:val="00C84083"/>
    <w:rsid w:val="00C843AE"/>
    <w:rsid w:val="00C8479E"/>
    <w:rsid w:val="00C84868"/>
    <w:rsid w:val="00C8491E"/>
    <w:rsid w:val="00C8497C"/>
    <w:rsid w:val="00C84A7C"/>
    <w:rsid w:val="00C84D5E"/>
    <w:rsid w:val="00C8530E"/>
    <w:rsid w:val="00C85911"/>
    <w:rsid w:val="00C85D66"/>
    <w:rsid w:val="00C85E17"/>
    <w:rsid w:val="00C86784"/>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F12"/>
    <w:rsid w:val="00C951E6"/>
    <w:rsid w:val="00C95460"/>
    <w:rsid w:val="00C95843"/>
    <w:rsid w:val="00C959E3"/>
    <w:rsid w:val="00C95AEB"/>
    <w:rsid w:val="00C95D73"/>
    <w:rsid w:val="00C96193"/>
    <w:rsid w:val="00C966AD"/>
    <w:rsid w:val="00C96730"/>
    <w:rsid w:val="00C96B38"/>
    <w:rsid w:val="00C96BC2"/>
    <w:rsid w:val="00C96E80"/>
    <w:rsid w:val="00C96EA7"/>
    <w:rsid w:val="00C96EB0"/>
    <w:rsid w:val="00C96FCE"/>
    <w:rsid w:val="00C9703A"/>
    <w:rsid w:val="00C97193"/>
    <w:rsid w:val="00C971C5"/>
    <w:rsid w:val="00C973BB"/>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214A"/>
    <w:rsid w:val="00CA233E"/>
    <w:rsid w:val="00CA2641"/>
    <w:rsid w:val="00CA27D8"/>
    <w:rsid w:val="00CA27E9"/>
    <w:rsid w:val="00CA3466"/>
    <w:rsid w:val="00CA35A6"/>
    <w:rsid w:val="00CA3C2A"/>
    <w:rsid w:val="00CA3E24"/>
    <w:rsid w:val="00CA437C"/>
    <w:rsid w:val="00CA449E"/>
    <w:rsid w:val="00CA466F"/>
    <w:rsid w:val="00CA492C"/>
    <w:rsid w:val="00CA49AB"/>
    <w:rsid w:val="00CA4DEC"/>
    <w:rsid w:val="00CA50CB"/>
    <w:rsid w:val="00CA517B"/>
    <w:rsid w:val="00CA51C0"/>
    <w:rsid w:val="00CA545D"/>
    <w:rsid w:val="00CA579B"/>
    <w:rsid w:val="00CA5B0E"/>
    <w:rsid w:val="00CA5FDB"/>
    <w:rsid w:val="00CA612D"/>
    <w:rsid w:val="00CA63C8"/>
    <w:rsid w:val="00CA64EF"/>
    <w:rsid w:val="00CA652F"/>
    <w:rsid w:val="00CA6693"/>
    <w:rsid w:val="00CA67EF"/>
    <w:rsid w:val="00CA6F5F"/>
    <w:rsid w:val="00CA7397"/>
    <w:rsid w:val="00CA7472"/>
    <w:rsid w:val="00CB0153"/>
    <w:rsid w:val="00CB064B"/>
    <w:rsid w:val="00CB06A5"/>
    <w:rsid w:val="00CB06DF"/>
    <w:rsid w:val="00CB08CB"/>
    <w:rsid w:val="00CB0FBA"/>
    <w:rsid w:val="00CB0FDA"/>
    <w:rsid w:val="00CB1009"/>
    <w:rsid w:val="00CB143E"/>
    <w:rsid w:val="00CB145D"/>
    <w:rsid w:val="00CB149E"/>
    <w:rsid w:val="00CB14CD"/>
    <w:rsid w:val="00CB192F"/>
    <w:rsid w:val="00CB1C6B"/>
    <w:rsid w:val="00CB1CF5"/>
    <w:rsid w:val="00CB20D4"/>
    <w:rsid w:val="00CB22D5"/>
    <w:rsid w:val="00CB244D"/>
    <w:rsid w:val="00CB2694"/>
    <w:rsid w:val="00CB286E"/>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5E5B"/>
    <w:rsid w:val="00CB603B"/>
    <w:rsid w:val="00CB6068"/>
    <w:rsid w:val="00CB6187"/>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16"/>
    <w:rsid w:val="00CC089D"/>
    <w:rsid w:val="00CC08A3"/>
    <w:rsid w:val="00CC0C2C"/>
    <w:rsid w:val="00CC0ED6"/>
    <w:rsid w:val="00CC10A8"/>
    <w:rsid w:val="00CC10CE"/>
    <w:rsid w:val="00CC133D"/>
    <w:rsid w:val="00CC1596"/>
    <w:rsid w:val="00CC19A0"/>
    <w:rsid w:val="00CC1A85"/>
    <w:rsid w:val="00CC1FB9"/>
    <w:rsid w:val="00CC212E"/>
    <w:rsid w:val="00CC2525"/>
    <w:rsid w:val="00CC2697"/>
    <w:rsid w:val="00CC26FE"/>
    <w:rsid w:val="00CC2759"/>
    <w:rsid w:val="00CC277E"/>
    <w:rsid w:val="00CC2D76"/>
    <w:rsid w:val="00CC2E1A"/>
    <w:rsid w:val="00CC2F82"/>
    <w:rsid w:val="00CC2F9A"/>
    <w:rsid w:val="00CC32C0"/>
    <w:rsid w:val="00CC3743"/>
    <w:rsid w:val="00CC43EB"/>
    <w:rsid w:val="00CC44B5"/>
    <w:rsid w:val="00CC46B1"/>
    <w:rsid w:val="00CC4EEF"/>
    <w:rsid w:val="00CC533F"/>
    <w:rsid w:val="00CC5BCB"/>
    <w:rsid w:val="00CC5DCB"/>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1707"/>
    <w:rsid w:val="00CD2344"/>
    <w:rsid w:val="00CD2403"/>
    <w:rsid w:val="00CD2611"/>
    <w:rsid w:val="00CD27F6"/>
    <w:rsid w:val="00CD2B0B"/>
    <w:rsid w:val="00CD2D7C"/>
    <w:rsid w:val="00CD337C"/>
    <w:rsid w:val="00CD3391"/>
    <w:rsid w:val="00CD3451"/>
    <w:rsid w:val="00CD36BF"/>
    <w:rsid w:val="00CD409B"/>
    <w:rsid w:val="00CD43B0"/>
    <w:rsid w:val="00CD44C2"/>
    <w:rsid w:val="00CD4806"/>
    <w:rsid w:val="00CD490C"/>
    <w:rsid w:val="00CD4AFA"/>
    <w:rsid w:val="00CD508F"/>
    <w:rsid w:val="00CD5393"/>
    <w:rsid w:val="00CD55FE"/>
    <w:rsid w:val="00CD56AC"/>
    <w:rsid w:val="00CD5766"/>
    <w:rsid w:val="00CD61CA"/>
    <w:rsid w:val="00CD6524"/>
    <w:rsid w:val="00CD667B"/>
    <w:rsid w:val="00CD6A25"/>
    <w:rsid w:val="00CD6EDC"/>
    <w:rsid w:val="00CD70AE"/>
    <w:rsid w:val="00CD7175"/>
    <w:rsid w:val="00CD77BF"/>
    <w:rsid w:val="00CD7B15"/>
    <w:rsid w:val="00CD7DDC"/>
    <w:rsid w:val="00CE03C6"/>
    <w:rsid w:val="00CE05D8"/>
    <w:rsid w:val="00CE07FB"/>
    <w:rsid w:val="00CE0824"/>
    <w:rsid w:val="00CE0959"/>
    <w:rsid w:val="00CE0D79"/>
    <w:rsid w:val="00CE0E28"/>
    <w:rsid w:val="00CE0FA9"/>
    <w:rsid w:val="00CE102A"/>
    <w:rsid w:val="00CE11E6"/>
    <w:rsid w:val="00CE131C"/>
    <w:rsid w:val="00CE1574"/>
    <w:rsid w:val="00CE1BBB"/>
    <w:rsid w:val="00CE1DEF"/>
    <w:rsid w:val="00CE25D5"/>
    <w:rsid w:val="00CE2B7C"/>
    <w:rsid w:val="00CE2C30"/>
    <w:rsid w:val="00CE2C6E"/>
    <w:rsid w:val="00CE2FAB"/>
    <w:rsid w:val="00CE32C4"/>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005"/>
    <w:rsid w:val="00CF110C"/>
    <w:rsid w:val="00CF11B6"/>
    <w:rsid w:val="00CF1279"/>
    <w:rsid w:val="00CF18B4"/>
    <w:rsid w:val="00CF1EE1"/>
    <w:rsid w:val="00CF2093"/>
    <w:rsid w:val="00CF20A3"/>
    <w:rsid w:val="00CF293F"/>
    <w:rsid w:val="00CF2A79"/>
    <w:rsid w:val="00CF31E7"/>
    <w:rsid w:val="00CF3569"/>
    <w:rsid w:val="00CF3940"/>
    <w:rsid w:val="00CF3B58"/>
    <w:rsid w:val="00CF3F50"/>
    <w:rsid w:val="00CF43A3"/>
    <w:rsid w:val="00CF4AC1"/>
    <w:rsid w:val="00CF4B6F"/>
    <w:rsid w:val="00CF4BFE"/>
    <w:rsid w:val="00CF4E2D"/>
    <w:rsid w:val="00CF5074"/>
    <w:rsid w:val="00CF56AF"/>
    <w:rsid w:val="00CF59FF"/>
    <w:rsid w:val="00CF5B33"/>
    <w:rsid w:val="00CF5C5C"/>
    <w:rsid w:val="00CF5E5C"/>
    <w:rsid w:val="00CF5FC4"/>
    <w:rsid w:val="00CF63FC"/>
    <w:rsid w:val="00CF6653"/>
    <w:rsid w:val="00CF6985"/>
    <w:rsid w:val="00CF69AA"/>
    <w:rsid w:val="00CF6A5A"/>
    <w:rsid w:val="00D0016E"/>
    <w:rsid w:val="00D005AD"/>
    <w:rsid w:val="00D00B18"/>
    <w:rsid w:val="00D00CA6"/>
    <w:rsid w:val="00D00F6A"/>
    <w:rsid w:val="00D00F9E"/>
    <w:rsid w:val="00D01B02"/>
    <w:rsid w:val="00D01F6F"/>
    <w:rsid w:val="00D020EC"/>
    <w:rsid w:val="00D021A7"/>
    <w:rsid w:val="00D02D6F"/>
    <w:rsid w:val="00D02E78"/>
    <w:rsid w:val="00D03069"/>
    <w:rsid w:val="00D0308C"/>
    <w:rsid w:val="00D03407"/>
    <w:rsid w:val="00D039F3"/>
    <w:rsid w:val="00D03A80"/>
    <w:rsid w:val="00D03DAE"/>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6B11"/>
    <w:rsid w:val="00D0715F"/>
    <w:rsid w:val="00D076BF"/>
    <w:rsid w:val="00D07737"/>
    <w:rsid w:val="00D07EDE"/>
    <w:rsid w:val="00D07F62"/>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619B"/>
    <w:rsid w:val="00D1642F"/>
    <w:rsid w:val="00D1676F"/>
    <w:rsid w:val="00D16A08"/>
    <w:rsid w:val="00D16B92"/>
    <w:rsid w:val="00D16DFD"/>
    <w:rsid w:val="00D16EFD"/>
    <w:rsid w:val="00D171C2"/>
    <w:rsid w:val="00D1780A"/>
    <w:rsid w:val="00D17C37"/>
    <w:rsid w:val="00D17D66"/>
    <w:rsid w:val="00D201D2"/>
    <w:rsid w:val="00D202BC"/>
    <w:rsid w:val="00D203A9"/>
    <w:rsid w:val="00D2048F"/>
    <w:rsid w:val="00D206BA"/>
    <w:rsid w:val="00D2072B"/>
    <w:rsid w:val="00D20822"/>
    <w:rsid w:val="00D20895"/>
    <w:rsid w:val="00D20BCC"/>
    <w:rsid w:val="00D20D78"/>
    <w:rsid w:val="00D20F35"/>
    <w:rsid w:val="00D21021"/>
    <w:rsid w:val="00D214A1"/>
    <w:rsid w:val="00D2168F"/>
    <w:rsid w:val="00D21C75"/>
    <w:rsid w:val="00D21F97"/>
    <w:rsid w:val="00D2233D"/>
    <w:rsid w:val="00D2272A"/>
    <w:rsid w:val="00D22A8C"/>
    <w:rsid w:val="00D22D6C"/>
    <w:rsid w:val="00D22FB2"/>
    <w:rsid w:val="00D2324C"/>
    <w:rsid w:val="00D232C4"/>
    <w:rsid w:val="00D23315"/>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8E3"/>
    <w:rsid w:val="00D26D15"/>
    <w:rsid w:val="00D26F16"/>
    <w:rsid w:val="00D26FBB"/>
    <w:rsid w:val="00D27375"/>
    <w:rsid w:val="00D2750E"/>
    <w:rsid w:val="00D27CCB"/>
    <w:rsid w:val="00D27D0A"/>
    <w:rsid w:val="00D27D96"/>
    <w:rsid w:val="00D3084E"/>
    <w:rsid w:val="00D309ED"/>
    <w:rsid w:val="00D30E49"/>
    <w:rsid w:val="00D30F85"/>
    <w:rsid w:val="00D312D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25"/>
    <w:rsid w:val="00D3455B"/>
    <w:rsid w:val="00D34640"/>
    <w:rsid w:val="00D34662"/>
    <w:rsid w:val="00D34EAF"/>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3AC"/>
    <w:rsid w:val="00D4049B"/>
    <w:rsid w:val="00D408D6"/>
    <w:rsid w:val="00D40AED"/>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E1D"/>
    <w:rsid w:val="00D42E25"/>
    <w:rsid w:val="00D431C6"/>
    <w:rsid w:val="00D434DA"/>
    <w:rsid w:val="00D4385B"/>
    <w:rsid w:val="00D43B46"/>
    <w:rsid w:val="00D441DC"/>
    <w:rsid w:val="00D44238"/>
    <w:rsid w:val="00D44425"/>
    <w:rsid w:val="00D447FB"/>
    <w:rsid w:val="00D44B85"/>
    <w:rsid w:val="00D44CDB"/>
    <w:rsid w:val="00D4511C"/>
    <w:rsid w:val="00D4559E"/>
    <w:rsid w:val="00D457AE"/>
    <w:rsid w:val="00D45C82"/>
    <w:rsid w:val="00D45CB2"/>
    <w:rsid w:val="00D45D95"/>
    <w:rsid w:val="00D463CE"/>
    <w:rsid w:val="00D46A7B"/>
    <w:rsid w:val="00D46B9D"/>
    <w:rsid w:val="00D46D96"/>
    <w:rsid w:val="00D46DC3"/>
    <w:rsid w:val="00D46DEC"/>
    <w:rsid w:val="00D46F82"/>
    <w:rsid w:val="00D476D9"/>
    <w:rsid w:val="00D477F7"/>
    <w:rsid w:val="00D47D27"/>
    <w:rsid w:val="00D47F5A"/>
    <w:rsid w:val="00D5021B"/>
    <w:rsid w:val="00D5036D"/>
    <w:rsid w:val="00D50503"/>
    <w:rsid w:val="00D50608"/>
    <w:rsid w:val="00D506EB"/>
    <w:rsid w:val="00D50A7C"/>
    <w:rsid w:val="00D50B2E"/>
    <w:rsid w:val="00D50D6B"/>
    <w:rsid w:val="00D50F45"/>
    <w:rsid w:val="00D512CC"/>
    <w:rsid w:val="00D5134C"/>
    <w:rsid w:val="00D513D9"/>
    <w:rsid w:val="00D515C0"/>
    <w:rsid w:val="00D5184C"/>
    <w:rsid w:val="00D51927"/>
    <w:rsid w:val="00D519AD"/>
    <w:rsid w:val="00D51C3A"/>
    <w:rsid w:val="00D51CFE"/>
    <w:rsid w:val="00D51D49"/>
    <w:rsid w:val="00D51EEC"/>
    <w:rsid w:val="00D52057"/>
    <w:rsid w:val="00D5245B"/>
    <w:rsid w:val="00D52A08"/>
    <w:rsid w:val="00D52D63"/>
    <w:rsid w:val="00D52E52"/>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0CB"/>
    <w:rsid w:val="00D553BF"/>
    <w:rsid w:val="00D554A9"/>
    <w:rsid w:val="00D55531"/>
    <w:rsid w:val="00D55543"/>
    <w:rsid w:val="00D55D43"/>
    <w:rsid w:val="00D55D95"/>
    <w:rsid w:val="00D55EF1"/>
    <w:rsid w:val="00D561AF"/>
    <w:rsid w:val="00D56319"/>
    <w:rsid w:val="00D5644B"/>
    <w:rsid w:val="00D56453"/>
    <w:rsid w:val="00D56484"/>
    <w:rsid w:val="00D5650D"/>
    <w:rsid w:val="00D56F91"/>
    <w:rsid w:val="00D574A7"/>
    <w:rsid w:val="00D57819"/>
    <w:rsid w:val="00D57A96"/>
    <w:rsid w:val="00D57D2C"/>
    <w:rsid w:val="00D57D61"/>
    <w:rsid w:val="00D57DDA"/>
    <w:rsid w:val="00D603E8"/>
    <w:rsid w:val="00D606C9"/>
    <w:rsid w:val="00D60CF6"/>
    <w:rsid w:val="00D60E22"/>
    <w:rsid w:val="00D610EA"/>
    <w:rsid w:val="00D613BC"/>
    <w:rsid w:val="00D61596"/>
    <w:rsid w:val="00D61726"/>
    <w:rsid w:val="00D6186F"/>
    <w:rsid w:val="00D6199E"/>
    <w:rsid w:val="00D61EB1"/>
    <w:rsid w:val="00D6229C"/>
    <w:rsid w:val="00D62328"/>
    <w:rsid w:val="00D62662"/>
    <w:rsid w:val="00D6293B"/>
    <w:rsid w:val="00D6299A"/>
    <w:rsid w:val="00D62D46"/>
    <w:rsid w:val="00D6325E"/>
    <w:rsid w:val="00D635F5"/>
    <w:rsid w:val="00D6364F"/>
    <w:rsid w:val="00D6379A"/>
    <w:rsid w:val="00D63805"/>
    <w:rsid w:val="00D63807"/>
    <w:rsid w:val="00D639B5"/>
    <w:rsid w:val="00D63AC3"/>
    <w:rsid w:val="00D63D3F"/>
    <w:rsid w:val="00D63E34"/>
    <w:rsid w:val="00D64197"/>
    <w:rsid w:val="00D64428"/>
    <w:rsid w:val="00D644BA"/>
    <w:rsid w:val="00D645E8"/>
    <w:rsid w:val="00D649F9"/>
    <w:rsid w:val="00D64AE4"/>
    <w:rsid w:val="00D64D42"/>
    <w:rsid w:val="00D65296"/>
    <w:rsid w:val="00D652E6"/>
    <w:rsid w:val="00D6549E"/>
    <w:rsid w:val="00D65ECC"/>
    <w:rsid w:val="00D65F5B"/>
    <w:rsid w:val="00D66041"/>
    <w:rsid w:val="00D661DA"/>
    <w:rsid w:val="00D668C6"/>
    <w:rsid w:val="00D6695D"/>
    <w:rsid w:val="00D66A67"/>
    <w:rsid w:val="00D66B23"/>
    <w:rsid w:val="00D66CE3"/>
    <w:rsid w:val="00D67333"/>
    <w:rsid w:val="00D67438"/>
    <w:rsid w:val="00D674B1"/>
    <w:rsid w:val="00D674BA"/>
    <w:rsid w:val="00D67791"/>
    <w:rsid w:val="00D677DB"/>
    <w:rsid w:val="00D6780C"/>
    <w:rsid w:val="00D6790D"/>
    <w:rsid w:val="00D67B54"/>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ADF"/>
    <w:rsid w:val="00D74C2C"/>
    <w:rsid w:val="00D74C5A"/>
    <w:rsid w:val="00D74C87"/>
    <w:rsid w:val="00D75271"/>
    <w:rsid w:val="00D753E8"/>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55E"/>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BF2"/>
    <w:rsid w:val="00D81D5B"/>
    <w:rsid w:val="00D81E85"/>
    <w:rsid w:val="00D81FD8"/>
    <w:rsid w:val="00D82006"/>
    <w:rsid w:val="00D822B8"/>
    <w:rsid w:val="00D8245C"/>
    <w:rsid w:val="00D82B55"/>
    <w:rsid w:val="00D82CC5"/>
    <w:rsid w:val="00D82E51"/>
    <w:rsid w:val="00D82F92"/>
    <w:rsid w:val="00D831BF"/>
    <w:rsid w:val="00D832D6"/>
    <w:rsid w:val="00D83666"/>
    <w:rsid w:val="00D837FA"/>
    <w:rsid w:val="00D83C2A"/>
    <w:rsid w:val="00D8429C"/>
    <w:rsid w:val="00D8434A"/>
    <w:rsid w:val="00D844DB"/>
    <w:rsid w:val="00D845C4"/>
    <w:rsid w:val="00D845E4"/>
    <w:rsid w:val="00D8492B"/>
    <w:rsid w:val="00D849BA"/>
    <w:rsid w:val="00D84FC5"/>
    <w:rsid w:val="00D8538F"/>
    <w:rsid w:val="00D853FE"/>
    <w:rsid w:val="00D85764"/>
    <w:rsid w:val="00D85B6A"/>
    <w:rsid w:val="00D85D69"/>
    <w:rsid w:val="00D85F27"/>
    <w:rsid w:val="00D85FE6"/>
    <w:rsid w:val="00D8635B"/>
    <w:rsid w:val="00D86890"/>
    <w:rsid w:val="00D86959"/>
    <w:rsid w:val="00D86AA7"/>
    <w:rsid w:val="00D86CAC"/>
    <w:rsid w:val="00D87043"/>
    <w:rsid w:val="00D87500"/>
    <w:rsid w:val="00D87608"/>
    <w:rsid w:val="00D878D1"/>
    <w:rsid w:val="00D87B1E"/>
    <w:rsid w:val="00D87BEC"/>
    <w:rsid w:val="00D87D97"/>
    <w:rsid w:val="00D87EBA"/>
    <w:rsid w:val="00D9021C"/>
    <w:rsid w:val="00D902E1"/>
    <w:rsid w:val="00D9050E"/>
    <w:rsid w:val="00D9069A"/>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5E"/>
    <w:rsid w:val="00D939FC"/>
    <w:rsid w:val="00D94114"/>
    <w:rsid w:val="00D94207"/>
    <w:rsid w:val="00D9485F"/>
    <w:rsid w:val="00D9497B"/>
    <w:rsid w:val="00D95136"/>
    <w:rsid w:val="00D952F4"/>
    <w:rsid w:val="00D95341"/>
    <w:rsid w:val="00D95630"/>
    <w:rsid w:val="00D95679"/>
    <w:rsid w:val="00D95A57"/>
    <w:rsid w:val="00D95BFF"/>
    <w:rsid w:val="00D95C32"/>
    <w:rsid w:val="00D95FB1"/>
    <w:rsid w:val="00D961F3"/>
    <w:rsid w:val="00D96361"/>
    <w:rsid w:val="00D96452"/>
    <w:rsid w:val="00D96476"/>
    <w:rsid w:val="00D96DB9"/>
    <w:rsid w:val="00D96E41"/>
    <w:rsid w:val="00D971C4"/>
    <w:rsid w:val="00D973FB"/>
    <w:rsid w:val="00D97522"/>
    <w:rsid w:val="00D97A79"/>
    <w:rsid w:val="00D97AD7"/>
    <w:rsid w:val="00D97B9A"/>
    <w:rsid w:val="00D97F44"/>
    <w:rsid w:val="00DA0238"/>
    <w:rsid w:val="00DA04EA"/>
    <w:rsid w:val="00DA07FD"/>
    <w:rsid w:val="00DA09A1"/>
    <w:rsid w:val="00DA0BFE"/>
    <w:rsid w:val="00DA0DD7"/>
    <w:rsid w:val="00DA0E02"/>
    <w:rsid w:val="00DA132F"/>
    <w:rsid w:val="00DA1563"/>
    <w:rsid w:val="00DA2041"/>
    <w:rsid w:val="00DA2051"/>
    <w:rsid w:val="00DA25C1"/>
    <w:rsid w:val="00DA2654"/>
    <w:rsid w:val="00DA27EA"/>
    <w:rsid w:val="00DA2955"/>
    <w:rsid w:val="00DA2F2F"/>
    <w:rsid w:val="00DA3B7D"/>
    <w:rsid w:val="00DA3C25"/>
    <w:rsid w:val="00DA3D1A"/>
    <w:rsid w:val="00DA482D"/>
    <w:rsid w:val="00DA4B62"/>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7BE"/>
    <w:rsid w:val="00DA78A3"/>
    <w:rsid w:val="00DA790E"/>
    <w:rsid w:val="00DA7A36"/>
    <w:rsid w:val="00DA7BC1"/>
    <w:rsid w:val="00DB014C"/>
    <w:rsid w:val="00DB0222"/>
    <w:rsid w:val="00DB03AE"/>
    <w:rsid w:val="00DB0F44"/>
    <w:rsid w:val="00DB10A4"/>
    <w:rsid w:val="00DB1437"/>
    <w:rsid w:val="00DB1E88"/>
    <w:rsid w:val="00DB1EBB"/>
    <w:rsid w:val="00DB1F2D"/>
    <w:rsid w:val="00DB255B"/>
    <w:rsid w:val="00DB28E4"/>
    <w:rsid w:val="00DB2D0C"/>
    <w:rsid w:val="00DB3011"/>
    <w:rsid w:val="00DB3100"/>
    <w:rsid w:val="00DB310B"/>
    <w:rsid w:val="00DB324A"/>
    <w:rsid w:val="00DB391B"/>
    <w:rsid w:val="00DB39B2"/>
    <w:rsid w:val="00DB3A17"/>
    <w:rsid w:val="00DB3A5E"/>
    <w:rsid w:val="00DB3FE9"/>
    <w:rsid w:val="00DB41FA"/>
    <w:rsid w:val="00DB447B"/>
    <w:rsid w:val="00DB4542"/>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D3E"/>
    <w:rsid w:val="00DC4074"/>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F0E"/>
    <w:rsid w:val="00DC5F3A"/>
    <w:rsid w:val="00DC6048"/>
    <w:rsid w:val="00DC60F8"/>
    <w:rsid w:val="00DC61A5"/>
    <w:rsid w:val="00DC6A6A"/>
    <w:rsid w:val="00DC6F1C"/>
    <w:rsid w:val="00DC72AF"/>
    <w:rsid w:val="00DC72C9"/>
    <w:rsid w:val="00DC740D"/>
    <w:rsid w:val="00DC784F"/>
    <w:rsid w:val="00DC7851"/>
    <w:rsid w:val="00DC7A0D"/>
    <w:rsid w:val="00DD0193"/>
    <w:rsid w:val="00DD068E"/>
    <w:rsid w:val="00DD0E00"/>
    <w:rsid w:val="00DD1271"/>
    <w:rsid w:val="00DD1BB2"/>
    <w:rsid w:val="00DD1EAA"/>
    <w:rsid w:val="00DD2539"/>
    <w:rsid w:val="00DD2B16"/>
    <w:rsid w:val="00DD2C03"/>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FC6"/>
    <w:rsid w:val="00DD6620"/>
    <w:rsid w:val="00DD667C"/>
    <w:rsid w:val="00DD6866"/>
    <w:rsid w:val="00DD6B1E"/>
    <w:rsid w:val="00DD6BCB"/>
    <w:rsid w:val="00DD6E4F"/>
    <w:rsid w:val="00DD70C5"/>
    <w:rsid w:val="00DD71E8"/>
    <w:rsid w:val="00DD7413"/>
    <w:rsid w:val="00DD762B"/>
    <w:rsid w:val="00DD7653"/>
    <w:rsid w:val="00DD7992"/>
    <w:rsid w:val="00DD7B25"/>
    <w:rsid w:val="00DD7D43"/>
    <w:rsid w:val="00DD7FF8"/>
    <w:rsid w:val="00DE042A"/>
    <w:rsid w:val="00DE07A1"/>
    <w:rsid w:val="00DE088D"/>
    <w:rsid w:val="00DE08C9"/>
    <w:rsid w:val="00DE08ED"/>
    <w:rsid w:val="00DE0A66"/>
    <w:rsid w:val="00DE0EDC"/>
    <w:rsid w:val="00DE0FA2"/>
    <w:rsid w:val="00DE1366"/>
    <w:rsid w:val="00DE13B4"/>
    <w:rsid w:val="00DE1935"/>
    <w:rsid w:val="00DE1941"/>
    <w:rsid w:val="00DE1A23"/>
    <w:rsid w:val="00DE1A43"/>
    <w:rsid w:val="00DE1DCF"/>
    <w:rsid w:val="00DE1DF8"/>
    <w:rsid w:val="00DE1E51"/>
    <w:rsid w:val="00DE2185"/>
    <w:rsid w:val="00DE21D7"/>
    <w:rsid w:val="00DE27DA"/>
    <w:rsid w:val="00DE2B8A"/>
    <w:rsid w:val="00DE2BA2"/>
    <w:rsid w:val="00DE2CE7"/>
    <w:rsid w:val="00DE3251"/>
    <w:rsid w:val="00DE3954"/>
    <w:rsid w:val="00DE3B32"/>
    <w:rsid w:val="00DE3F03"/>
    <w:rsid w:val="00DE4719"/>
    <w:rsid w:val="00DE4C12"/>
    <w:rsid w:val="00DE4D7B"/>
    <w:rsid w:val="00DE4E7F"/>
    <w:rsid w:val="00DE5073"/>
    <w:rsid w:val="00DE518F"/>
    <w:rsid w:val="00DE52CA"/>
    <w:rsid w:val="00DE541F"/>
    <w:rsid w:val="00DE55BA"/>
    <w:rsid w:val="00DE5674"/>
    <w:rsid w:val="00DE57ED"/>
    <w:rsid w:val="00DE59DD"/>
    <w:rsid w:val="00DE5C2E"/>
    <w:rsid w:val="00DE64CE"/>
    <w:rsid w:val="00DE64EB"/>
    <w:rsid w:val="00DE6603"/>
    <w:rsid w:val="00DE66F3"/>
    <w:rsid w:val="00DE6B44"/>
    <w:rsid w:val="00DE6FD5"/>
    <w:rsid w:val="00DE73E0"/>
    <w:rsid w:val="00DE7564"/>
    <w:rsid w:val="00DE7A51"/>
    <w:rsid w:val="00DE7E35"/>
    <w:rsid w:val="00DF078A"/>
    <w:rsid w:val="00DF0906"/>
    <w:rsid w:val="00DF0B6B"/>
    <w:rsid w:val="00DF0E23"/>
    <w:rsid w:val="00DF1074"/>
    <w:rsid w:val="00DF10DD"/>
    <w:rsid w:val="00DF1398"/>
    <w:rsid w:val="00DF15E7"/>
    <w:rsid w:val="00DF181A"/>
    <w:rsid w:val="00DF1E3A"/>
    <w:rsid w:val="00DF2577"/>
    <w:rsid w:val="00DF2882"/>
    <w:rsid w:val="00DF2A45"/>
    <w:rsid w:val="00DF2AE4"/>
    <w:rsid w:val="00DF365F"/>
    <w:rsid w:val="00DF3987"/>
    <w:rsid w:val="00DF3D69"/>
    <w:rsid w:val="00DF4216"/>
    <w:rsid w:val="00DF45BE"/>
    <w:rsid w:val="00DF4661"/>
    <w:rsid w:val="00DF484E"/>
    <w:rsid w:val="00DF4AF5"/>
    <w:rsid w:val="00DF4CB4"/>
    <w:rsid w:val="00DF4F02"/>
    <w:rsid w:val="00DF5147"/>
    <w:rsid w:val="00DF55BB"/>
    <w:rsid w:val="00DF55C7"/>
    <w:rsid w:val="00DF56EF"/>
    <w:rsid w:val="00DF5F6A"/>
    <w:rsid w:val="00DF61C9"/>
    <w:rsid w:val="00DF6463"/>
    <w:rsid w:val="00DF6591"/>
    <w:rsid w:val="00DF6656"/>
    <w:rsid w:val="00DF6861"/>
    <w:rsid w:val="00DF6914"/>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14F"/>
    <w:rsid w:val="00E0668A"/>
    <w:rsid w:val="00E066FE"/>
    <w:rsid w:val="00E06723"/>
    <w:rsid w:val="00E06900"/>
    <w:rsid w:val="00E069CC"/>
    <w:rsid w:val="00E06BAF"/>
    <w:rsid w:val="00E071E7"/>
    <w:rsid w:val="00E0721B"/>
    <w:rsid w:val="00E07AB0"/>
    <w:rsid w:val="00E07C42"/>
    <w:rsid w:val="00E10183"/>
    <w:rsid w:val="00E10202"/>
    <w:rsid w:val="00E1020F"/>
    <w:rsid w:val="00E10364"/>
    <w:rsid w:val="00E105C4"/>
    <w:rsid w:val="00E105F8"/>
    <w:rsid w:val="00E10C9B"/>
    <w:rsid w:val="00E10CE1"/>
    <w:rsid w:val="00E1108E"/>
    <w:rsid w:val="00E11192"/>
    <w:rsid w:val="00E111A3"/>
    <w:rsid w:val="00E11283"/>
    <w:rsid w:val="00E116A7"/>
    <w:rsid w:val="00E116C3"/>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8B1"/>
    <w:rsid w:val="00E16A5C"/>
    <w:rsid w:val="00E16C1C"/>
    <w:rsid w:val="00E16D6A"/>
    <w:rsid w:val="00E171B1"/>
    <w:rsid w:val="00E1731A"/>
    <w:rsid w:val="00E173DB"/>
    <w:rsid w:val="00E174A0"/>
    <w:rsid w:val="00E1797A"/>
    <w:rsid w:val="00E17B11"/>
    <w:rsid w:val="00E17DE5"/>
    <w:rsid w:val="00E200A4"/>
    <w:rsid w:val="00E202D0"/>
    <w:rsid w:val="00E20682"/>
    <w:rsid w:val="00E2089E"/>
    <w:rsid w:val="00E20906"/>
    <w:rsid w:val="00E20C99"/>
    <w:rsid w:val="00E2105E"/>
    <w:rsid w:val="00E2118A"/>
    <w:rsid w:val="00E212DB"/>
    <w:rsid w:val="00E21673"/>
    <w:rsid w:val="00E217C1"/>
    <w:rsid w:val="00E21CDB"/>
    <w:rsid w:val="00E21F4C"/>
    <w:rsid w:val="00E22012"/>
    <w:rsid w:val="00E2273C"/>
    <w:rsid w:val="00E229E5"/>
    <w:rsid w:val="00E22C97"/>
    <w:rsid w:val="00E22CA4"/>
    <w:rsid w:val="00E22E81"/>
    <w:rsid w:val="00E22EF6"/>
    <w:rsid w:val="00E23733"/>
    <w:rsid w:val="00E237F0"/>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3A4"/>
    <w:rsid w:val="00E2649F"/>
    <w:rsid w:val="00E269B7"/>
    <w:rsid w:val="00E26FAC"/>
    <w:rsid w:val="00E2725E"/>
    <w:rsid w:val="00E2753D"/>
    <w:rsid w:val="00E275AF"/>
    <w:rsid w:val="00E278EB"/>
    <w:rsid w:val="00E27BA0"/>
    <w:rsid w:val="00E27C73"/>
    <w:rsid w:val="00E27CE7"/>
    <w:rsid w:val="00E27DC9"/>
    <w:rsid w:val="00E302BB"/>
    <w:rsid w:val="00E302F8"/>
    <w:rsid w:val="00E30344"/>
    <w:rsid w:val="00E30EA6"/>
    <w:rsid w:val="00E3149F"/>
    <w:rsid w:val="00E315BE"/>
    <w:rsid w:val="00E316AD"/>
    <w:rsid w:val="00E316DD"/>
    <w:rsid w:val="00E319FD"/>
    <w:rsid w:val="00E31AA1"/>
    <w:rsid w:val="00E31DD9"/>
    <w:rsid w:val="00E321E6"/>
    <w:rsid w:val="00E325AC"/>
    <w:rsid w:val="00E33919"/>
    <w:rsid w:val="00E339BE"/>
    <w:rsid w:val="00E34268"/>
    <w:rsid w:val="00E3463A"/>
    <w:rsid w:val="00E34724"/>
    <w:rsid w:val="00E34910"/>
    <w:rsid w:val="00E34934"/>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1C6A"/>
    <w:rsid w:val="00E421E3"/>
    <w:rsid w:val="00E42728"/>
    <w:rsid w:val="00E42799"/>
    <w:rsid w:val="00E430BA"/>
    <w:rsid w:val="00E43106"/>
    <w:rsid w:val="00E43112"/>
    <w:rsid w:val="00E4342D"/>
    <w:rsid w:val="00E435E8"/>
    <w:rsid w:val="00E437A6"/>
    <w:rsid w:val="00E43843"/>
    <w:rsid w:val="00E43972"/>
    <w:rsid w:val="00E43983"/>
    <w:rsid w:val="00E43998"/>
    <w:rsid w:val="00E43AEB"/>
    <w:rsid w:val="00E43BC7"/>
    <w:rsid w:val="00E44629"/>
    <w:rsid w:val="00E44B05"/>
    <w:rsid w:val="00E44C06"/>
    <w:rsid w:val="00E4504A"/>
    <w:rsid w:val="00E455D3"/>
    <w:rsid w:val="00E457A9"/>
    <w:rsid w:val="00E459B4"/>
    <w:rsid w:val="00E45C1B"/>
    <w:rsid w:val="00E45C1C"/>
    <w:rsid w:val="00E45CC0"/>
    <w:rsid w:val="00E45E44"/>
    <w:rsid w:val="00E45F8A"/>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6B6"/>
    <w:rsid w:val="00E519D7"/>
    <w:rsid w:val="00E519E1"/>
    <w:rsid w:val="00E51A90"/>
    <w:rsid w:val="00E51EEA"/>
    <w:rsid w:val="00E5219B"/>
    <w:rsid w:val="00E528EA"/>
    <w:rsid w:val="00E52E22"/>
    <w:rsid w:val="00E52F4B"/>
    <w:rsid w:val="00E53036"/>
    <w:rsid w:val="00E53078"/>
    <w:rsid w:val="00E53330"/>
    <w:rsid w:val="00E535FA"/>
    <w:rsid w:val="00E536A3"/>
    <w:rsid w:val="00E5383F"/>
    <w:rsid w:val="00E5390F"/>
    <w:rsid w:val="00E53950"/>
    <w:rsid w:val="00E53BDD"/>
    <w:rsid w:val="00E53C86"/>
    <w:rsid w:val="00E53D44"/>
    <w:rsid w:val="00E53ED6"/>
    <w:rsid w:val="00E542F4"/>
    <w:rsid w:val="00E54424"/>
    <w:rsid w:val="00E54625"/>
    <w:rsid w:val="00E546D9"/>
    <w:rsid w:val="00E547CE"/>
    <w:rsid w:val="00E55059"/>
    <w:rsid w:val="00E550AC"/>
    <w:rsid w:val="00E551DE"/>
    <w:rsid w:val="00E55212"/>
    <w:rsid w:val="00E55712"/>
    <w:rsid w:val="00E5572D"/>
    <w:rsid w:val="00E55761"/>
    <w:rsid w:val="00E557C9"/>
    <w:rsid w:val="00E55C6E"/>
    <w:rsid w:val="00E55D67"/>
    <w:rsid w:val="00E5600B"/>
    <w:rsid w:val="00E5610B"/>
    <w:rsid w:val="00E5615D"/>
    <w:rsid w:val="00E56381"/>
    <w:rsid w:val="00E5675B"/>
    <w:rsid w:val="00E56BA1"/>
    <w:rsid w:val="00E56BC4"/>
    <w:rsid w:val="00E56CBF"/>
    <w:rsid w:val="00E56D6B"/>
    <w:rsid w:val="00E56D82"/>
    <w:rsid w:val="00E56E9F"/>
    <w:rsid w:val="00E56F7B"/>
    <w:rsid w:val="00E57225"/>
    <w:rsid w:val="00E57429"/>
    <w:rsid w:val="00E57726"/>
    <w:rsid w:val="00E57832"/>
    <w:rsid w:val="00E57AB9"/>
    <w:rsid w:val="00E57E35"/>
    <w:rsid w:val="00E57F5B"/>
    <w:rsid w:val="00E57FB9"/>
    <w:rsid w:val="00E60ABC"/>
    <w:rsid w:val="00E60C18"/>
    <w:rsid w:val="00E60CBD"/>
    <w:rsid w:val="00E61690"/>
    <w:rsid w:val="00E61DBA"/>
    <w:rsid w:val="00E61F7C"/>
    <w:rsid w:val="00E62064"/>
    <w:rsid w:val="00E621FF"/>
    <w:rsid w:val="00E62753"/>
    <w:rsid w:val="00E62963"/>
    <w:rsid w:val="00E62BB8"/>
    <w:rsid w:val="00E62D01"/>
    <w:rsid w:val="00E63423"/>
    <w:rsid w:val="00E63B2E"/>
    <w:rsid w:val="00E63BEF"/>
    <w:rsid w:val="00E63E7A"/>
    <w:rsid w:val="00E63F51"/>
    <w:rsid w:val="00E642A4"/>
    <w:rsid w:val="00E643C0"/>
    <w:rsid w:val="00E64476"/>
    <w:rsid w:val="00E64689"/>
    <w:rsid w:val="00E6498E"/>
    <w:rsid w:val="00E64A65"/>
    <w:rsid w:val="00E64C84"/>
    <w:rsid w:val="00E64E7C"/>
    <w:rsid w:val="00E65035"/>
    <w:rsid w:val="00E6529D"/>
    <w:rsid w:val="00E65A6F"/>
    <w:rsid w:val="00E65B32"/>
    <w:rsid w:val="00E65F0B"/>
    <w:rsid w:val="00E65F29"/>
    <w:rsid w:val="00E65FF2"/>
    <w:rsid w:val="00E66731"/>
    <w:rsid w:val="00E66A90"/>
    <w:rsid w:val="00E66B87"/>
    <w:rsid w:val="00E66C2F"/>
    <w:rsid w:val="00E66DAD"/>
    <w:rsid w:val="00E67011"/>
    <w:rsid w:val="00E670A4"/>
    <w:rsid w:val="00E67886"/>
    <w:rsid w:val="00E67DF9"/>
    <w:rsid w:val="00E67EFF"/>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328E"/>
    <w:rsid w:val="00E732F6"/>
    <w:rsid w:val="00E73688"/>
    <w:rsid w:val="00E73705"/>
    <w:rsid w:val="00E7379C"/>
    <w:rsid w:val="00E73A00"/>
    <w:rsid w:val="00E73ED5"/>
    <w:rsid w:val="00E7406D"/>
    <w:rsid w:val="00E74651"/>
    <w:rsid w:val="00E74701"/>
    <w:rsid w:val="00E747FC"/>
    <w:rsid w:val="00E74F77"/>
    <w:rsid w:val="00E74FCF"/>
    <w:rsid w:val="00E75DA1"/>
    <w:rsid w:val="00E75E37"/>
    <w:rsid w:val="00E75E72"/>
    <w:rsid w:val="00E76272"/>
    <w:rsid w:val="00E7680E"/>
    <w:rsid w:val="00E76CB9"/>
    <w:rsid w:val="00E77537"/>
    <w:rsid w:val="00E77565"/>
    <w:rsid w:val="00E779F8"/>
    <w:rsid w:val="00E77BE5"/>
    <w:rsid w:val="00E77FEA"/>
    <w:rsid w:val="00E800A6"/>
    <w:rsid w:val="00E80341"/>
    <w:rsid w:val="00E8045F"/>
    <w:rsid w:val="00E806DA"/>
    <w:rsid w:val="00E80789"/>
    <w:rsid w:val="00E80864"/>
    <w:rsid w:val="00E808CD"/>
    <w:rsid w:val="00E808EE"/>
    <w:rsid w:val="00E809B0"/>
    <w:rsid w:val="00E80A98"/>
    <w:rsid w:val="00E80B37"/>
    <w:rsid w:val="00E80B8E"/>
    <w:rsid w:val="00E80B93"/>
    <w:rsid w:val="00E80CDF"/>
    <w:rsid w:val="00E81220"/>
    <w:rsid w:val="00E812B1"/>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E4"/>
    <w:rsid w:val="00E83E20"/>
    <w:rsid w:val="00E83FCE"/>
    <w:rsid w:val="00E841F9"/>
    <w:rsid w:val="00E84277"/>
    <w:rsid w:val="00E8476F"/>
    <w:rsid w:val="00E84AD7"/>
    <w:rsid w:val="00E84BB9"/>
    <w:rsid w:val="00E84CD8"/>
    <w:rsid w:val="00E8505A"/>
    <w:rsid w:val="00E85143"/>
    <w:rsid w:val="00E85CAC"/>
    <w:rsid w:val="00E86356"/>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3B"/>
    <w:rsid w:val="00E93D80"/>
    <w:rsid w:val="00E93FCD"/>
    <w:rsid w:val="00E94574"/>
    <w:rsid w:val="00E9462E"/>
    <w:rsid w:val="00E94ADF"/>
    <w:rsid w:val="00E94F1C"/>
    <w:rsid w:val="00E9500F"/>
    <w:rsid w:val="00E95226"/>
    <w:rsid w:val="00E95503"/>
    <w:rsid w:val="00E955B8"/>
    <w:rsid w:val="00E956E4"/>
    <w:rsid w:val="00E96B6C"/>
    <w:rsid w:val="00E96BA3"/>
    <w:rsid w:val="00E96CF8"/>
    <w:rsid w:val="00E96D99"/>
    <w:rsid w:val="00E96F6B"/>
    <w:rsid w:val="00E9711C"/>
    <w:rsid w:val="00E974BA"/>
    <w:rsid w:val="00E9762F"/>
    <w:rsid w:val="00E9774C"/>
    <w:rsid w:val="00E978DF"/>
    <w:rsid w:val="00E97930"/>
    <w:rsid w:val="00E97C48"/>
    <w:rsid w:val="00E97F1A"/>
    <w:rsid w:val="00EA017D"/>
    <w:rsid w:val="00EA02B5"/>
    <w:rsid w:val="00EA031C"/>
    <w:rsid w:val="00EA06E6"/>
    <w:rsid w:val="00EA08F0"/>
    <w:rsid w:val="00EA0A71"/>
    <w:rsid w:val="00EA0CCA"/>
    <w:rsid w:val="00EA10E5"/>
    <w:rsid w:val="00EA14DF"/>
    <w:rsid w:val="00EA16A3"/>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3C6"/>
    <w:rsid w:val="00EA44F7"/>
    <w:rsid w:val="00EA4D4F"/>
    <w:rsid w:val="00EA4D92"/>
    <w:rsid w:val="00EA4F1B"/>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B011B"/>
    <w:rsid w:val="00EB04E8"/>
    <w:rsid w:val="00EB0540"/>
    <w:rsid w:val="00EB06E4"/>
    <w:rsid w:val="00EB074B"/>
    <w:rsid w:val="00EB0784"/>
    <w:rsid w:val="00EB09C1"/>
    <w:rsid w:val="00EB124C"/>
    <w:rsid w:val="00EB1473"/>
    <w:rsid w:val="00EB18CD"/>
    <w:rsid w:val="00EB19CC"/>
    <w:rsid w:val="00EB1DB6"/>
    <w:rsid w:val="00EB2084"/>
    <w:rsid w:val="00EB2159"/>
    <w:rsid w:val="00EB2DD2"/>
    <w:rsid w:val="00EB2F4D"/>
    <w:rsid w:val="00EB2F5B"/>
    <w:rsid w:val="00EB31E0"/>
    <w:rsid w:val="00EB389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69D"/>
    <w:rsid w:val="00EB676D"/>
    <w:rsid w:val="00EB70DE"/>
    <w:rsid w:val="00EB72BE"/>
    <w:rsid w:val="00EB72FD"/>
    <w:rsid w:val="00EB7B6C"/>
    <w:rsid w:val="00EC019E"/>
    <w:rsid w:val="00EC0F60"/>
    <w:rsid w:val="00EC110D"/>
    <w:rsid w:val="00EC1142"/>
    <w:rsid w:val="00EC12D1"/>
    <w:rsid w:val="00EC134B"/>
    <w:rsid w:val="00EC1482"/>
    <w:rsid w:val="00EC1495"/>
    <w:rsid w:val="00EC16DA"/>
    <w:rsid w:val="00EC1880"/>
    <w:rsid w:val="00EC18A7"/>
    <w:rsid w:val="00EC193F"/>
    <w:rsid w:val="00EC1A03"/>
    <w:rsid w:val="00EC1C0F"/>
    <w:rsid w:val="00EC1C37"/>
    <w:rsid w:val="00EC27B3"/>
    <w:rsid w:val="00EC2C33"/>
    <w:rsid w:val="00EC3078"/>
    <w:rsid w:val="00EC31A6"/>
    <w:rsid w:val="00EC3285"/>
    <w:rsid w:val="00EC3449"/>
    <w:rsid w:val="00EC3631"/>
    <w:rsid w:val="00EC3A48"/>
    <w:rsid w:val="00EC3D53"/>
    <w:rsid w:val="00EC406E"/>
    <w:rsid w:val="00EC42D6"/>
    <w:rsid w:val="00EC4420"/>
    <w:rsid w:val="00EC44AC"/>
    <w:rsid w:val="00EC471B"/>
    <w:rsid w:val="00EC4C08"/>
    <w:rsid w:val="00EC4C8F"/>
    <w:rsid w:val="00EC5078"/>
    <w:rsid w:val="00EC5121"/>
    <w:rsid w:val="00EC5356"/>
    <w:rsid w:val="00EC5535"/>
    <w:rsid w:val="00EC56EA"/>
    <w:rsid w:val="00EC58F7"/>
    <w:rsid w:val="00EC63EB"/>
    <w:rsid w:val="00EC6577"/>
    <w:rsid w:val="00EC6FE3"/>
    <w:rsid w:val="00EC71A7"/>
    <w:rsid w:val="00EC7388"/>
    <w:rsid w:val="00EC73D2"/>
    <w:rsid w:val="00ED0003"/>
    <w:rsid w:val="00ED036A"/>
    <w:rsid w:val="00ED05D6"/>
    <w:rsid w:val="00ED0B9D"/>
    <w:rsid w:val="00ED0C3A"/>
    <w:rsid w:val="00ED0FC9"/>
    <w:rsid w:val="00ED14AC"/>
    <w:rsid w:val="00ED1742"/>
    <w:rsid w:val="00ED1DB4"/>
    <w:rsid w:val="00ED1F33"/>
    <w:rsid w:val="00ED202D"/>
    <w:rsid w:val="00ED2152"/>
    <w:rsid w:val="00ED259F"/>
    <w:rsid w:val="00ED2736"/>
    <w:rsid w:val="00ED3638"/>
    <w:rsid w:val="00ED3764"/>
    <w:rsid w:val="00ED3909"/>
    <w:rsid w:val="00ED3F55"/>
    <w:rsid w:val="00ED3FA2"/>
    <w:rsid w:val="00ED40CD"/>
    <w:rsid w:val="00ED4490"/>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34E"/>
    <w:rsid w:val="00EE0423"/>
    <w:rsid w:val="00EE04D2"/>
    <w:rsid w:val="00EE0CCD"/>
    <w:rsid w:val="00EE0E87"/>
    <w:rsid w:val="00EE10CE"/>
    <w:rsid w:val="00EE1E8E"/>
    <w:rsid w:val="00EE208A"/>
    <w:rsid w:val="00EE20E3"/>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083"/>
    <w:rsid w:val="00EE52AA"/>
    <w:rsid w:val="00EE5A48"/>
    <w:rsid w:val="00EE5AE9"/>
    <w:rsid w:val="00EE5CEB"/>
    <w:rsid w:val="00EE5D03"/>
    <w:rsid w:val="00EE602B"/>
    <w:rsid w:val="00EE68A4"/>
    <w:rsid w:val="00EE696D"/>
    <w:rsid w:val="00EE6B03"/>
    <w:rsid w:val="00EE6EC0"/>
    <w:rsid w:val="00EE6F35"/>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181"/>
    <w:rsid w:val="00EF6542"/>
    <w:rsid w:val="00EF658A"/>
    <w:rsid w:val="00EF688B"/>
    <w:rsid w:val="00EF69A9"/>
    <w:rsid w:val="00EF69EA"/>
    <w:rsid w:val="00EF6E44"/>
    <w:rsid w:val="00EF6EEF"/>
    <w:rsid w:val="00EF70B2"/>
    <w:rsid w:val="00EF7596"/>
    <w:rsid w:val="00EF7631"/>
    <w:rsid w:val="00EF7813"/>
    <w:rsid w:val="00EF7A92"/>
    <w:rsid w:val="00EF7B9D"/>
    <w:rsid w:val="00EF7FE1"/>
    <w:rsid w:val="00F00273"/>
    <w:rsid w:val="00F005F3"/>
    <w:rsid w:val="00F0060E"/>
    <w:rsid w:val="00F00651"/>
    <w:rsid w:val="00F0092B"/>
    <w:rsid w:val="00F00D36"/>
    <w:rsid w:val="00F00E19"/>
    <w:rsid w:val="00F01181"/>
    <w:rsid w:val="00F01201"/>
    <w:rsid w:val="00F0138C"/>
    <w:rsid w:val="00F01AC1"/>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0E"/>
    <w:rsid w:val="00F07558"/>
    <w:rsid w:val="00F07622"/>
    <w:rsid w:val="00F0771C"/>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54E"/>
    <w:rsid w:val="00F12575"/>
    <w:rsid w:val="00F1259C"/>
    <w:rsid w:val="00F125A3"/>
    <w:rsid w:val="00F12985"/>
    <w:rsid w:val="00F12BE0"/>
    <w:rsid w:val="00F12EB6"/>
    <w:rsid w:val="00F131A4"/>
    <w:rsid w:val="00F13249"/>
    <w:rsid w:val="00F135F8"/>
    <w:rsid w:val="00F13650"/>
    <w:rsid w:val="00F13765"/>
    <w:rsid w:val="00F13788"/>
    <w:rsid w:val="00F148E6"/>
    <w:rsid w:val="00F14D5E"/>
    <w:rsid w:val="00F14D9D"/>
    <w:rsid w:val="00F15531"/>
    <w:rsid w:val="00F15565"/>
    <w:rsid w:val="00F156DD"/>
    <w:rsid w:val="00F15CC7"/>
    <w:rsid w:val="00F15DC3"/>
    <w:rsid w:val="00F161BE"/>
    <w:rsid w:val="00F16248"/>
    <w:rsid w:val="00F164ED"/>
    <w:rsid w:val="00F165B1"/>
    <w:rsid w:val="00F17840"/>
    <w:rsid w:val="00F1788B"/>
    <w:rsid w:val="00F179AE"/>
    <w:rsid w:val="00F17D71"/>
    <w:rsid w:val="00F203A2"/>
    <w:rsid w:val="00F206F8"/>
    <w:rsid w:val="00F20798"/>
    <w:rsid w:val="00F20D5E"/>
    <w:rsid w:val="00F20E89"/>
    <w:rsid w:val="00F21012"/>
    <w:rsid w:val="00F21804"/>
    <w:rsid w:val="00F21828"/>
    <w:rsid w:val="00F218D5"/>
    <w:rsid w:val="00F219E3"/>
    <w:rsid w:val="00F21FFB"/>
    <w:rsid w:val="00F222B0"/>
    <w:rsid w:val="00F22431"/>
    <w:rsid w:val="00F231A9"/>
    <w:rsid w:val="00F232A1"/>
    <w:rsid w:val="00F235CE"/>
    <w:rsid w:val="00F238A7"/>
    <w:rsid w:val="00F23912"/>
    <w:rsid w:val="00F2391B"/>
    <w:rsid w:val="00F23C8B"/>
    <w:rsid w:val="00F2410E"/>
    <w:rsid w:val="00F241EB"/>
    <w:rsid w:val="00F2425B"/>
    <w:rsid w:val="00F243EE"/>
    <w:rsid w:val="00F24808"/>
    <w:rsid w:val="00F2482B"/>
    <w:rsid w:val="00F2483A"/>
    <w:rsid w:val="00F24D12"/>
    <w:rsid w:val="00F24F4A"/>
    <w:rsid w:val="00F2509A"/>
    <w:rsid w:val="00F25591"/>
    <w:rsid w:val="00F25E5E"/>
    <w:rsid w:val="00F260DC"/>
    <w:rsid w:val="00F26636"/>
    <w:rsid w:val="00F267A5"/>
    <w:rsid w:val="00F267B4"/>
    <w:rsid w:val="00F2680B"/>
    <w:rsid w:val="00F268E3"/>
    <w:rsid w:val="00F26BBF"/>
    <w:rsid w:val="00F27287"/>
    <w:rsid w:val="00F272EF"/>
    <w:rsid w:val="00F27458"/>
    <w:rsid w:val="00F27B10"/>
    <w:rsid w:val="00F27C46"/>
    <w:rsid w:val="00F27FEF"/>
    <w:rsid w:val="00F3036E"/>
    <w:rsid w:val="00F30762"/>
    <w:rsid w:val="00F309BD"/>
    <w:rsid w:val="00F31156"/>
    <w:rsid w:val="00F312DB"/>
    <w:rsid w:val="00F3163C"/>
    <w:rsid w:val="00F3168C"/>
    <w:rsid w:val="00F31BDD"/>
    <w:rsid w:val="00F31BE9"/>
    <w:rsid w:val="00F31C37"/>
    <w:rsid w:val="00F3203D"/>
    <w:rsid w:val="00F32232"/>
    <w:rsid w:val="00F325EB"/>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CDD"/>
    <w:rsid w:val="00F40DF3"/>
    <w:rsid w:val="00F40F43"/>
    <w:rsid w:val="00F41189"/>
    <w:rsid w:val="00F413C6"/>
    <w:rsid w:val="00F413C7"/>
    <w:rsid w:val="00F41556"/>
    <w:rsid w:val="00F418F7"/>
    <w:rsid w:val="00F41A56"/>
    <w:rsid w:val="00F41CA9"/>
    <w:rsid w:val="00F4213B"/>
    <w:rsid w:val="00F4214D"/>
    <w:rsid w:val="00F421EA"/>
    <w:rsid w:val="00F42219"/>
    <w:rsid w:val="00F42275"/>
    <w:rsid w:val="00F425AB"/>
    <w:rsid w:val="00F42676"/>
    <w:rsid w:val="00F42896"/>
    <w:rsid w:val="00F42A02"/>
    <w:rsid w:val="00F42AE6"/>
    <w:rsid w:val="00F42B5A"/>
    <w:rsid w:val="00F42DC6"/>
    <w:rsid w:val="00F42E29"/>
    <w:rsid w:val="00F42EB4"/>
    <w:rsid w:val="00F42F7C"/>
    <w:rsid w:val="00F42FB7"/>
    <w:rsid w:val="00F4301A"/>
    <w:rsid w:val="00F4303C"/>
    <w:rsid w:val="00F430CF"/>
    <w:rsid w:val="00F432E2"/>
    <w:rsid w:val="00F433E5"/>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ACE"/>
    <w:rsid w:val="00F51D08"/>
    <w:rsid w:val="00F520B3"/>
    <w:rsid w:val="00F522E9"/>
    <w:rsid w:val="00F523D0"/>
    <w:rsid w:val="00F52700"/>
    <w:rsid w:val="00F52F2A"/>
    <w:rsid w:val="00F5312C"/>
    <w:rsid w:val="00F53168"/>
    <w:rsid w:val="00F532D0"/>
    <w:rsid w:val="00F53318"/>
    <w:rsid w:val="00F53438"/>
    <w:rsid w:val="00F53622"/>
    <w:rsid w:val="00F5381A"/>
    <w:rsid w:val="00F53942"/>
    <w:rsid w:val="00F53F1C"/>
    <w:rsid w:val="00F546AE"/>
    <w:rsid w:val="00F5495E"/>
    <w:rsid w:val="00F54969"/>
    <w:rsid w:val="00F54E14"/>
    <w:rsid w:val="00F54E5A"/>
    <w:rsid w:val="00F54FE3"/>
    <w:rsid w:val="00F550A5"/>
    <w:rsid w:val="00F55182"/>
    <w:rsid w:val="00F5558E"/>
    <w:rsid w:val="00F55A33"/>
    <w:rsid w:val="00F56061"/>
    <w:rsid w:val="00F56A08"/>
    <w:rsid w:val="00F56A85"/>
    <w:rsid w:val="00F56D59"/>
    <w:rsid w:val="00F57498"/>
    <w:rsid w:val="00F57618"/>
    <w:rsid w:val="00F576E2"/>
    <w:rsid w:val="00F57863"/>
    <w:rsid w:val="00F579BF"/>
    <w:rsid w:val="00F57A0B"/>
    <w:rsid w:val="00F57D9B"/>
    <w:rsid w:val="00F6005F"/>
    <w:rsid w:val="00F60162"/>
    <w:rsid w:val="00F6033C"/>
    <w:rsid w:val="00F6038A"/>
    <w:rsid w:val="00F609A2"/>
    <w:rsid w:val="00F60CAB"/>
    <w:rsid w:val="00F611EC"/>
    <w:rsid w:val="00F615C2"/>
    <w:rsid w:val="00F618BD"/>
    <w:rsid w:val="00F6196E"/>
    <w:rsid w:val="00F61AC2"/>
    <w:rsid w:val="00F61C1C"/>
    <w:rsid w:val="00F61E75"/>
    <w:rsid w:val="00F6207B"/>
    <w:rsid w:val="00F6226E"/>
    <w:rsid w:val="00F63039"/>
    <w:rsid w:val="00F632BE"/>
    <w:rsid w:val="00F6333B"/>
    <w:rsid w:val="00F637D7"/>
    <w:rsid w:val="00F637EB"/>
    <w:rsid w:val="00F639E6"/>
    <w:rsid w:val="00F64553"/>
    <w:rsid w:val="00F64833"/>
    <w:rsid w:val="00F64B52"/>
    <w:rsid w:val="00F650E8"/>
    <w:rsid w:val="00F6518B"/>
    <w:rsid w:val="00F65AB5"/>
    <w:rsid w:val="00F65EE6"/>
    <w:rsid w:val="00F66088"/>
    <w:rsid w:val="00F6626C"/>
    <w:rsid w:val="00F6632A"/>
    <w:rsid w:val="00F66415"/>
    <w:rsid w:val="00F66460"/>
    <w:rsid w:val="00F664BA"/>
    <w:rsid w:val="00F6653F"/>
    <w:rsid w:val="00F667C6"/>
    <w:rsid w:val="00F66DD5"/>
    <w:rsid w:val="00F66DEC"/>
    <w:rsid w:val="00F673C6"/>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7E4"/>
    <w:rsid w:val="00F729C5"/>
    <w:rsid w:val="00F72AAA"/>
    <w:rsid w:val="00F72AED"/>
    <w:rsid w:val="00F72B05"/>
    <w:rsid w:val="00F72BBB"/>
    <w:rsid w:val="00F72E05"/>
    <w:rsid w:val="00F73077"/>
    <w:rsid w:val="00F733CB"/>
    <w:rsid w:val="00F73582"/>
    <w:rsid w:val="00F7380B"/>
    <w:rsid w:val="00F73B2B"/>
    <w:rsid w:val="00F7433E"/>
    <w:rsid w:val="00F743AE"/>
    <w:rsid w:val="00F74517"/>
    <w:rsid w:val="00F745EC"/>
    <w:rsid w:val="00F74987"/>
    <w:rsid w:val="00F74AEB"/>
    <w:rsid w:val="00F74BF2"/>
    <w:rsid w:val="00F74C20"/>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A2A"/>
    <w:rsid w:val="00F76BED"/>
    <w:rsid w:val="00F76DAE"/>
    <w:rsid w:val="00F771A6"/>
    <w:rsid w:val="00F773AD"/>
    <w:rsid w:val="00F7760A"/>
    <w:rsid w:val="00F77832"/>
    <w:rsid w:val="00F778F0"/>
    <w:rsid w:val="00F80793"/>
    <w:rsid w:val="00F8088F"/>
    <w:rsid w:val="00F80DF2"/>
    <w:rsid w:val="00F80E53"/>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441"/>
    <w:rsid w:val="00F84744"/>
    <w:rsid w:val="00F847CC"/>
    <w:rsid w:val="00F84BBD"/>
    <w:rsid w:val="00F84C91"/>
    <w:rsid w:val="00F84DC9"/>
    <w:rsid w:val="00F84E0C"/>
    <w:rsid w:val="00F84E3F"/>
    <w:rsid w:val="00F85136"/>
    <w:rsid w:val="00F858A8"/>
    <w:rsid w:val="00F85A2A"/>
    <w:rsid w:val="00F85C60"/>
    <w:rsid w:val="00F85E43"/>
    <w:rsid w:val="00F8601E"/>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2F3"/>
    <w:rsid w:val="00F90ED7"/>
    <w:rsid w:val="00F91106"/>
    <w:rsid w:val="00F9119C"/>
    <w:rsid w:val="00F913E2"/>
    <w:rsid w:val="00F914B7"/>
    <w:rsid w:val="00F916B1"/>
    <w:rsid w:val="00F91B5B"/>
    <w:rsid w:val="00F91CCD"/>
    <w:rsid w:val="00F91E1A"/>
    <w:rsid w:val="00F91FFF"/>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97DB0"/>
    <w:rsid w:val="00FA051B"/>
    <w:rsid w:val="00FA074C"/>
    <w:rsid w:val="00FA07F0"/>
    <w:rsid w:val="00FA082B"/>
    <w:rsid w:val="00FA0831"/>
    <w:rsid w:val="00FA0AB5"/>
    <w:rsid w:val="00FA0F79"/>
    <w:rsid w:val="00FA11F0"/>
    <w:rsid w:val="00FA15AF"/>
    <w:rsid w:val="00FA187F"/>
    <w:rsid w:val="00FA1B9E"/>
    <w:rsid w:val="00FA1BDC"/>
    <w:rsid w:val="00FA26FE"/>
    <w:rsid w:val="00FA2802"/>
    <w:rsid w:val="00FA2CC4"/>
    <w:rsid w:val="00FA2F25"/>
    <w:rsid w:val="00FA3081"/>
    <w:rsid w:val="00FA32D9"/>
    <w:rsid w:val="00FA365F"/>
    <w:rsid w:val="00FA37FF"/>
    <w:rsid w:val="00FA3872"/>
    <w:rsid w:val="00FA3BA4"/>
    <w:rsid w:val="00FA3CCF"/>
    <w:rsid w:val="00FA3FA4"/>
    <w:rsid w:val="00FA404E"/>
    <w:rsid w:val="00FA4109"/>
    <w:rsid w:val="00FA4131"/>
    <w:rsid w:val="00FA4197"/>
    <w:rsid w:val="00FA4202"/>
    <w:rsid w:val="00FA451C"/>
    <w:rsid w:val="00FA49D5"/>
    <w:rsid w:val="00FA515A"/>
    <w:rsid w:val="00FA5187"/>
    <w:rsid w:val="00FA5359"/>
    <w:rsid w:val="00FA591E"/>
    <w:rsid w:val="00FA5ACE"/>
    <w:rsid w:val="00FA5BF2"/>
    <w:rsid w:val="00FA6062"/>
    <w:rsid w:val="00FA60E5"/>
    <w:rsid w:val="00FA66BB"/>
    <w:rsid w:val="00FA6CB3"/>
    <w:rsid w:val="00FA6D67"/>
    <w:rsid w:val="00FA6FC8"/>
    <w:rsid w:val="00FA73A6"/>
    <w:rsid w:val="00FA7433"/>
    <w:rsid w:val="00FA7891"/>
    <w:rsid w:val="00FA7AB8"/>
    <w:rsid w:val="00FA7B73"/>
    <w:rsid w:val="00FA7D0B"/>
    <w:rsid w:val="00FB00E8"/>
    <w:rsid w:val="00FB0228"/>
    <w:rsid w:val="00FB0716"/>
    <w:rsid w:val="00FB075C"/>
    <w:rsid w:val="00FB0B52"/>
    <w:rsid w:val="00FB0C9E"/>
    <w:rsid w:val="00FB0F3F"/>
    <w:rsid w:val="00FB12E8"/>
    <w:rsid w:val="00FB1371"/>
    <w:rsid w:val="00FB1828"/>
    <w:rsid w:val="00FB1A37"/>
    <w:rsid w:val="00FB1B82"/>
    <w:rsid w:val="00FB20F6"/>
    <w:rsid w:val="00FB226D"/>
    <w:rsid w:val="00FB2287"/>
    <w:rsid w:val="00FB244F"/>
    <w:rsid w:val="00FB2EAA"/>
    <w:rsid w:val="00FB2EDB"/>
    <w:rsid w:val="00FB2F2E"/>
    <w:rsid w:val="00FB35E6"/>
    <w:rsid w:val="00FB365A"/>
    <w:rsid w:val="00FB3701"/>
    <w:rsid w:val="00FB3B5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A62"/>
    <w:rsid w:val="00FB5B72"/>
    <w:rsid w:val="00FB5E3C"/>
    <w:rsid w:val="00FB5FEB"/>
    <w:rsid w:val="00FB6919"/>
    <w:rsid w:val="00FB69AD"/>
    <w:rsid w:val="00FB6B35"/>
    <w:rsid w:val="00FB6C9E"/>
    <w:rsid w:val="00FB6DA3"/>
    <w:rsid w:val="00FB707C"/>
    <w:rsid w:val="00FB715B"/>
    <w:rsid w:val="00FB7ED3"/>
    <w:rsid w:val="00FC0214"/>
    <w:rsid w:val="00FC0893"/>
    <w:rsid w:val="00FC0B4C"/>
    <w:rsid w:val="00FC0BE1"/>
    <w:rsid w:val="00FC10EB"/>
    <w:rsid w:val="00FC131D"/>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C25"/>
    <w:rsid w:val="00FC4DDB"/>
    <w:rsid w:val="00FC4FF1"/>
    <w:rsid w:val="00FC5072"/>
    <w:rsid w:val="00FC5168"/>
    <w:rsid w:val="00FC5796"/>
    <w:rsid w:val="00FC58CC"/>
    <w:rsid w:val="00FC59E8"/>
    <w:rsid w:val="00FC6658"/>
    <w:rsid w:val="00FC6999"/>
    <w:rsid w:val="00FC6A42"/>
    <w:rsid w:val="00FC6A54"/>
    <w:rsid w:val="00FC716B"/>
    <w:rsid w:val="00FC7192"/>
    <w:rsid w:val="00FC71B4"/>
    <w:rsid w:val="00FC7892"/>
    <w:rsid w:val="00FC7D9F"/>
    <w:rsid w:val="00FC7E01"/>
    <w:rsid w:val="00FD00CD"/>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77E"/>
    <w:rsid w:val="00FD3843"/>
    <w:rsid w:val="00FD3B2C"/>
    <w:rsid w:val="00FD3B40"/>
    <w:rsid w:val="00FD3B7C"/>
    <w:rsid w:val="00FD3F23"/>
    <w:rsid w:val="00FD42CB"/>
    <w:rsid w:val="00FD44E2"/>
    <w:rsid w:val="00FD45EA"/>
    <w:rsid w:val="00FD4711"/>
    <w:rsid w:val="00FD47C5"/>
    <w:rsid w:val="00FD48FF"/>
    <w:rsid w:val="00FD4A16"/>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70C6"/>
    <w:rsid w:val="00FE74D3"/>
    <w:rsid w:val="00FE76F5"/>
    <w:rsid w:val="00FE7827"/>
    <w:rsid w:val="00FE797A"/>
    <w:rsid w:val="00FE7A39"/>
    <w:rsid w:val="00FE7BE1"/>
    <w:rsid w:val="00FE7BE3"/>
    <w:rsid w:val="00FE7C0A"/>
    <w:rsid w:val="00FE7E76"/>
    <w:rsid w:val="00FF004D"/>
    <w:rsid w:val="00FF02F5"/>
    <w:rsid w:val="00FF08AF"/>
    <w:rsid w:val="00FF0B33"/>
    <w:rsid w:val="00FF0B7E"/>
    <w:rsid w:val="00FF0D68"/>
    <w:rsid w:val="00FF0FA5"/>
    <w:rsid w:val="00FF1295"/>
    <w:rsid w:val="00FF1884"/>
    <w:rsid w:val="00FF1A5C"/>
    <w:rsid w:val="00FF1BFB"/>
    <w:rsid w:val="00FF20BA"/>
    <w:rsid w:val="00FF219D"/>
    <w:rsid w:val="00FF22CD"/>
    <w:rsid w:val="00FF25DF"/>
    <w:rsid w:val="00FF29FD"/>
    <w:rsid w:val="00FF2B00"/>
    <w:rsid w:val="00FF2D4C"/>
    <w:rsid w:val="00FF3128"/>
    <w:rsid w:val="00FF32A9"/>
    <w:rsid w:val="00FF35E1"/>
    <w:rsid w:val="00FF36A4"/>
    <w:rsid w:val="00FF37CE"/>
    <w:rsid w:val="00FF4259"/>
    <w:rsid w:val="00FF42AC"/>
    <w:rsid w:val="00FF4518"/>
    <w:rsid w:val="00FF48B3"/>
    <w:rsid w:val="00FF4911"/>
    <w:rsid w:val="00FF4A4B"/>
    <w:rsid w:val="00FF4AF5"/>
    <w:rsid w:val="00FF4B87"/>
    <w:rsid w:val="00FF4E23"/>
    <w:rsid w:val="00FF4F26"/>
    <w:rsid w:val="00FF506F"/>
    <w:rsid w:val="00FF50CA"/>
    <w:rsid w:val="00FF50E2"/>
    <w:rsid w:val="00FF5224"/>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97"/>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 w:type="character" w:customStyle="1" w:styleId="SC11319501">
    <w:name w:val="SC.11.319501"/>
    <w:basedOn w:val="DefaultParagraphFont"/>
    <w:uiPriority w:val="99"/>
    <w:qFormat/>
    <w:rsid w:val="006C4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0147418">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28282365">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1822656">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0101321">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035339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0660687">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D83625-24EE-4DDC-909F-198441D39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11</Pages>
  <Words>4307</Words>
  <Characters>22737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26991</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cp:lastModifiedBy>
  <cp:revision>250</cp:revision>
  <dcterms:created xsi:type="dcterms:W3CDTF">2022-11-08T18:12:00Z</dcterms:created>
  <dcterms:modified xsi:type="dcterms:W3CDTF">2022-12-06T20:19:00Z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