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C21E3C1" w:rsidR="004C4BC9" w:rsidRPr="00A36A5F" w:rsidRDefault="004C4BC9" w:rsidP="00C75F57">
      <w:pPr>
        <w:pBdr>
          <w:bottom w:val="single" w:sz="6" w:space="0" w:color="auto"/>
        </w:pBdr>
        <w:suppressAutoHyphens/>
        <w:spacing w:after="240"/>
      </w:pPr>
      <w:r w:rsidRPr="00A36A5F">
        <w:t>IEEE P802.11</w:t>
      </w:r>
      <w:r w:rsidR="00941CDE">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DEC9169" w:rsidR="00A353D7" w:rsidRPr="00CC2C3C" w:rsidRDefault="004E0589" w:rsidP="00F17D8D">
            <w:pPr>
              <w:suppressAutoHyphens/>
              <w:spacing w:before="120" w:after="120"/>
              <w:jc w:val="center"/>
              <w:rPr>
                <w:b/>
              </w:rPr>
            </w:pPr>
            <w:r>
              <w:t>LB 266</w:t>
            </w:r>
            <w:r w:rsidR="000D777C">
              <w:t xml:space="preserve"> </w:t>
            </w:r>
            <w:r w:rsidR="00C62602" w:rsidRPr="00F22431">
              <w:t xml:space="preserve">Resolution for </w:t>
            </w:r>
            <w:proofErr w:type="spellStart"/>
            <w:r w:rsidR="00292EBC">
              <w:t>misc</w:t>
            </w:r>
            <w:proofErr w:type="spellEnd"/>
            <w:r w:rsidR="00292EBC">
              <w:t xml:space="preserve"> </w:t>
            </w:r>
            <w:r w:rsidR="00E365E3">
              <w:t>CID</w:t>
            </w:r>
            <w:r w:rsidR="000D777C">
              <w:t>s</w:t>
            </w:r>
            <w:r w:rsidR="00E365E3">
              <w:t xml:space="preserve"> </w:t>
            </w:r>
            <w:r w:rsidR="001320AA">
              <w:t>r</w:t>
            </w:r>
            <w:r w:rsidR="000D777C">
              <w:t xml:space="preserve">elated </w:t>
            </w:r>
            <w:r w:rsidR="00CD1B10">
              <w:t xml:space="preserve">to </w:t>
            </w:r>
            <w:r w:rsidR="00F17D8D">
              <w:t>R</w:t>
            </w:r>
            <w:r w:rsidR="00292EBC">
              <w:t>-TWT</w:t>
            </w:r>
            <w:r w:rsidR="0031435E">
              <w:t xml:space="preserve"> 35.9.3 announcement</w:t>
            </w:r>
          </w:p>
        </w:tc>
      </w:tr>
      <w:tr w:rsidR="00A353D7" w:rsidRPr="00CC2C3C" w14:paraId="5101EAE9" w14:textId="77777777" w:rsidTr="007836FF">
        <w:trPr>
          <w:trHeight w:val="269"/>
          <w:jc w:val="center"/>
        </w:trPr>
        <w:tc>
          <w:tcPr>
            <w:tcW w:w="9576" w:type="dxa"/>
            <w:gridSpan w:val="5"/>
            <w:vAlign w:val="center"/>
          </w:tcPr>
          <w:p w14:paraId="3704DF93" w14:textId="56F7AF5C" w:rsidR="00A353D7" w:rsidRPr="00CC2C3C" w:rsidRDefault="00CA0CDA" w:rsidP="0031435E">
            <w:pPr>
              <w:suppressAutoHyphens/>
              <w:spacing w:before="120" w:after="120"/>
              <w:jc w:val="center"/>
              <w:rPr>
                <w:b/>
              </w:rPr>
            </w:pPr>
            <w:r w:rsidRPr="00C048AF">
              <w:rPr>
                <w:bCs/>
              </w:rPr>
              <w:t>Date</w:t>
            </w:r>
            <w:r w:rsidRPr="00CC2C3C">
              <w:t>:</w:t>
            </w:r>
            <w:r>
              <w:t xml:space="preserve"> </w:t>
            </w:r>
            <w:r w:rsidR="0031435E">
              <w:t>Oct. 29</w:t>
            </w:r>
            <w:r w:rsidR="00B23AAA">
              <w:t>, 20</w:t>
            </w:r>
            <w:r w:rsidR="00D11553">
              <w:t>2</w:t>
            </w:r>
            <w:r w:rsidR="00FE0697">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suppressAutoHyphens/>
            </w:pPr>
            <w:r w:rsidRPr="00B54532">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suppressAutoHyphens/>
            </w:pPr>
            <w:r w:rsidRPr="00B54532">
              <w:t>Name</w:t>
            </w:r>
          </w:p>
        </w:tc>
        <w:tc>
          <w:tcPr>
            <w:tcW w:w="1695" w:type="dxa"/>
            <w:vAlign w:val="center"/>
          </w:tcPr>
          <w:p w14:paraId="4A5F7728" w14:textId="77777777" w:rsidR="00A353D7" w:rsidRPr="00B54532" w:rsidRDefault="00A353D7" w:rsidP="00C75F57">
            <w:pPr>
              <w:suppressAutoHyphens/>
            </w:pPr>
            <w:r w:rsidRPr="00B54532">
              <w:t>Affiliation</w:t>
            </w:r>
          </w:p>
        </w:tc>
        <w:tc>
          <w:tcPr>
            <w:tcW w:w="2175" w:type="dxa"/>
            <w:vAlign w:val="center"/>
          </w:tcPr>
          <w:p w14:paraId="4B6B0D13" w14:textId="77777777" w:rsidR="00A353D7" w:rsidRPr="00B54532" w:rsidRDefault="00A353D7" w:rsidP="00C75F57">
            <w:pPr>
              <w:suppressAutoHyphens/>
            </w:pPr>
            <w:r w:rsidRPr="00B54532">
              <w:t>Address</w:t>
            </w:r>
          </w:p>
        </w:tc>
        <w:tc>
          <w:tcPr>
            <w:tcW w:w="1710" w:type="dxa"/>
            <w:vAlign w:val="center"/>
          </w:tcPr>
          <w:p w14:paraId="64E1800C" w14:textId="77777777" w:rsidR="00A353D7" w:rsidRPr="00B54532" w:rsidRDefault="00A353D7" w:rsidP="00C75F57">
            <w:pPr>
              <w:suppressAutoHyphens/>
            </w:pPr>
            <w:r w:rsidRPr="00B54532">
              <w:t>Phone</w:t>
            </w:r>
          </w:p>
        </w:tc>
        <w:tc>
          <w:tcPr>
            <w:tcW w:w="2291" w:type="dxa"/>
            <w:vAlign w:val="center"/>
          </w:tcPr>
          <w:p w14:paraId="39FA26A6" w14:textId="77777777" w:rsidR="00A353D7" w:rsidRPr="00B54532" w:rsidRDefault="00A353D7" w:rsidP="00C75F57">
            <w:pPr>
              <w:suppressAutoHyphens/>
            </w:pPr>
            <w:r w:rsidRPr="00B54532">
              <w:t>email</w:t>
            </w:r>
          </w:p>
        </w:tc>
      </w:tr>
      <w:tr w:rsidR="00126241" w:rsidRPr="00CC2C3C" w14:paraId="5AC206C8" w14:textId="77777777" w:rsidTr="00E547CE">
        <w:trPr>
          <w:jc w:val="center"/>
        </w:trPr>
        <w:tc>
          <w:tcPr>
            <w:tcW w:w="1705" w:type="dxa"/>
            <w:vAlign w:val="center"/>
          </w:tcPr>
          <w:p w14:paraId="4FDB5AA4" w14:textId="33D0EEA2" w:rsidR="00126241" w:rsidRDefault="00CD1B10" w:rsidP="00126241">
            <w:pPr>
              <w:suppressAutoHyphens/>
              <w:rPr>
                <w:b/>
                <w:sz w:val="18"/>
                <w:szCs w:val="18"/>
                <w:lang w:eastAsia="ko-KR"/>
              </w:rPr>
            </w:pPr>
            <w:r>
              <w:rPr>
                <w:sz w:val="18"/>
                <w:szCs w:val="18"/>
                <w:lang w:eastAsia="ko-KR"/>
              </w:rPr>
              <w:t>Chunyu Hu</w:t>
            </w:r>
          </w:p>
        </w:tc>
        <w:tc>
          <w:tcPr>
            <w:tcW w:w="1695" w:type="dxa"/>
            <w:vAlign w:val="center"/>
          </w:tcPr>
          <w:p w14:paraId="2D312C28" w14:textId="77718CD9" w:rsidR="00126241" w:rsidRDefault="00CD1B10" w:rsidP="00126241">
            <w:pPr>
              <w:suppressAutoHyphens/>
              <w:rPr>
                <w:b/>
                <w:sz w:val="18"/>
                <w:szCs w:val="18"/>
                <w:lang w:eastAsia="ko-KR"/>
              </w:rPr>
            </w:pPr>
            <w:r>
              <w:rPr>
                <w:sz w:val="18"/>
                <w:szCs w:val="18"/>
                <w:lang w:eastAsia="ko-KR"/>
              </w:rPr>
              <w:t>Meta</w:t>
            </w:r>
          </w:p>
        </w:tc>
        <w:tc>
          <w:tcPr>
            <w:tcW w:w="2175" w:type="dxa"/>
          </w:tcPr>
          <w:p w14:paraId="5277C78F" w14:textId="77777777" w:rsidR="00126241" w:rsidRPr="000A26E7" w:rsidRDefault="00126241" w:rsidP="00126241">
            <w:pPr>
              <w:suppressAutoHyphens/>
              <w:rPr>
                <w:b/>
                <w:sz w:val="18"/>
                <w:szCs w:val="18"/>
                <w:lang w:eastAsia="ko-KR"/>
              </w:rPr>
            </w:pPr>
          </w:p>
        </w:tc>
        <w:tc>
          <w:tcPr>
            <w:tcW w:w="1710" w:type="dxa"/>
            <w:vAlign w:val="center"/>
          </w:tcPr>
          <w:p w14:paraId="582F884C" w14:textId="77777777" w:rsidR="00126241" w:rsidRPr="00BF7A21" w:rsidRDefault="00126241" w:rsidP="00126241">
            <w:pPr>
              <w:suppressAutoHyphens/>
              <w:rPr>
                <w:b/>
                <w:sz w:val="18"/>
                <w:szCs w:val="18"/>
                <w:lang w:eastAsia="ko-KR"/>
              </w:rPr>
            </w:pPr>
          </w:p>
        </w:tc>
        <w:tc>
          <w:tcPr>
            <w:tcW w:w="2291" w:type="dxa"/>
            <w:vAlign w:val="center"/>
          </w:tcPr>
          <w:p w14:paraId="328CB329" w14:textId="75C00E36" w:rsidR="00126241" w:rsidRDefault="00000000" w:rsidP="00126241">
            <w:pPr>
              <w:suppressAutoHyphens/>
              <w:rPr>
                <w:b/>
                <w:sz w:val="16"/>
                <w:szCs w:val="18"/>
                <w:lang w:eastAsia="ko-KR"/>
              </w:rPr>
            </w:pPr>
            <w:hyperlink r:id="rId13" w:history="1">
              <w:r w:rsidR="00915C84" w:rsidRPr="004523AB">
                <w:rPr>
                  <w:sz w:val="16"/>
                  <w:szCs w:val="18"/>
                  <w:lang w:eastAsia="ko-KR"/>
                </w:rPr>
                <w:t>chunyuhu07@gmail.com</w:t>
              </w:r>
            </w:hyperlink>
          </w:p>
        </w:tc>
      </w:tr>
      <w:tr w:rsidR="00915C84" w:rsidRPr="00CC2C3C" w14:paraId="50548E7E" w14:textId="77777777" w:rsidTr="00E547CE">
        <w:trPr>
          <w:jc w:val="center"/>
        </w:trPr>
        <w:tc>
          <w:tcPr>
            <w:tcW w:w="1705" w:type="dxa"/>
            <w:vAlign w:val="center"/>
          </w:tcPr>
          <w:p w14:paraId="71B00AD5" w14:textId="7D12CD47" w:rsidR="00915C84" w:rsidRDefault="00915C84"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695" w:type="dxa"/>
            <w:vAlign w:val="center"/>
          </w:tcPr>
          <w:p w14:paraId="099C947A" w14:textId="0BA216A3" w:rsidR="00915C84" w:rsidRDefault="00EA0DFC" w:rsidP="00126241">
            <w:pPr>
              <w:suppressAutoHyphens/>
              <w:rPr>
                <w:b/>
                <w:sz w:val="18"/>
                <w:szCs w:val="18"/>
                <w:lang w:eastAsia="ko-KR"/>
              </w:rPr>
            </w:pPr>
            <w:r>
              <w:rPr>
                <w:sz w:val="18"/>
                <w:szCs w:val="18"/>
                <w:lang w:eastAsia="ko-KR"/>
              </w:rPr>
              <w:t>Meta</w:t>
            </w:r>
          </w:p>
        </w:tc>
        <w:tc>
          <w:tcPr>
            <w:tcW w:w="2175" w:type="dxa"/>
          </w:tcPr>
          <w:p w14:paraId="56F8D2FA" w14:textId="77777777" w:rsidR="00915C84" w:rsidRPr="000A26E7" w:rsidRDefault="00915C84" w:rsidP="00126241">
            <w:pPr>
              <w:suppressAutoHyphens/>
              <w:rPr>
                <w:b/>
                <w:sz w:val="18"/>
                <w:szCs w:val="18"/>
                <w:lang w:eastAsia="ko-KR"/>
              </w:rPr>
            </w:pPr>
          </w:p>
        </w:tc>
        <w:tc>
          <w:tcPr>
            <w:tcW w:w="1710" w:type="dxa"/>
            <w:vAlign w:val="center"/>
          </w:tcPr>
          <w:p w14:paraId="22C2A5AD" w14:textId="77777777" w:rsidR="00915C84" w:rsidRPr="00BF7A21" w:rsidRDefault="00915C84" w:rsidP="00126241">
            <w:pPr>
              <w:suppressAutoHyphens/>
              <w:rPr>
                <w:b/>
                <w:sz w:val="18"/>
                <w:szCs w:val="18"/>
                <w:lang w:eastAsia="ko-KR"/>
              </w:rPr>
            </w:pPr>
          </w:p>
        </w:tc>
        <w:tc>
          <w:tcPr>
            <w:tcW w:w="2291" w:type="dxa"/>
            <w:vAlign w:val="center"/>
          </w:tcPr>
          <w:p w14:paraId="205AA40F" w14:textId="77777777" w:rsidR="00915C84" w:rsidRDefault="00915C84" w:rsidP="00126241">
            <w:pPr>
              <w:suppressAutoHyphens/>
              <w:rPr>
                <w:b/>
                <w:sz w:val="16"/>
                <w:szCs w:val="18"/>
                <w:lang w:eastAsia="ko-KR"/>
              </w:rPr>
            </w:pPr>
          </w:p>
        </w:tc>
      </w:tr>
      <w:tr w:rsidR="00915C84" w:rsidRPr="00CC2C3C" w14:paraId="0A08222C" w14:textId="77777777" w:rsidTr="00E547CE">
        <w:trPr>
          <w:jc w:val="center"/>
        </w:trPr>
        <w:tc>
          <w:tcPr>
            <w:tcW w:w="1705" w:type="dxa"/>
            <w:vAlign w:val="center"/>
          </w:tcPr>
          <w:p w14:paraId="16525DB7" w14:textId="112CA9D2" w:rsidR="00915C84" w:rsidRDefault="00915C84" w:rsidP="00126241">
            <w:pPr>
              <w:suppressAutoHyphens/>
              <w:rPr>
                <w:b/>
                <w:sz w:val="18"/>
                <w:szCs w:val="18"/>
                <w:lang w:eastAsia="ko-KR"/>
              </w:rPr>
            </w:pPr>
            <w:proofErr w:type="spellStart"/>
            <w:r>
              <w:rPr>
                <w:sz w:val="18"/>
                <w:szCs w:val="18"/>
                <w:lang w:eastAsia="ko-KR"/>
              </w:rPr>
              <w:t>Binita</w:t>
            </w:r>
            <w:proofErr w:type="spellEnd"/>
            <w:r>
              <w:rPr>
                <w:sz w:val="18"/>
                <w:szCs w:val="18"/>
                <w:lang w:eastAsia="ko-KR"/>
              </w:rPr>
              <w:t xml:space="preserve"> Gupta</w:t>
            </w:r>
          </w:p>
        </w:tc>
        <w:tc>
          <w:tcPr>
            <w:tcW w:w="1695" w:type="dxa"/>
            <w:vAlign w:val="center"/>
          </w:tcPr>
          <w:p w14:paraId="70E1ECB3" w14:textId="12167495" w:rsidR="00915C84" w:rsidRDefault="00EA0DFC" w:rsidP="00126241">
            <w:pPr>
              <w:suppressAutoHyphens/>
              <w:rPr>
                <w:b/>
                <w:sz w:val="18"/>
                <w:szCs w:val="18"/>
                <w:lang w:eastAsia="ko-KR"/>
              </w:rPr>
            </w:pPr>
            <w:r>
              <w:rPr>
                <w:sz w:val="18"/>
                <w:szCs w:val="18"/>
                <w:lang w:eastAsia="ko-KR"/>
              </w:rPr>
              <w:t>Meta</w:t>
            </w:r>
          </w:p>
        </w:tc>
        <w:tc>
          <w:tcPr>
            <w:tcW w:w="2175" w:type="dxa"/>
          </w:tcPr>
          <w:p w14:paraId="26428A36" w14:textId="77777777" w:rsidR="00915C84" w:rsidRPr="000A26E7" w:rsidRDefault="00915C84" w:rsidP="00126241">
            <w:pPr>
              <w:suppressAutoHyphens/>
              <w:rPr>
                <w:b/>
                <w:sz w:val="18"/>
                <w:szCs w:val="18"/>
                <w:lang w:eastAsia="ko-KR"/>
              </w:rPr>
            </w:pPr>
          </w:p>
        </w:tc>
        <w:tc>
          <w:tcPr>
            <w:tcW w:w="1710" w:type="dxa"/>
            <w:vAlign w:val="center"/>
          </w:tcPr>
          <w:p w14:paraId="61BD04C5" w14:textId="77777777" w:rsidR="00915C84" w:rsidRPr="00BF7A21" w:rsidRDefault="00915C84" w:rsidP="00126241">
            <w:pPr>
              <w:suppressAutoHyphens/>
              <w:rPr>
                <w:b/>
                <w:sz w:val="18"/>
                <w:szCs w:val="18"/>
                <w:lang w:eastAsia="ko-KR"/>
              </w:rPr>
            </w:pPr>
          </w:p>
        </w:tc>
        <w:tc>
          <w:tcPr>
            <w:tcW w:w="2291" w:type="dxa"/>
            <w:vAlign w:val="center"/>
          </w:tcPr>
          <w:p w14:paraId="2B6CDA86" w14:textId="77777777" w:rsidR="00915C84" w:rsidRDefault="00915C84" w:rsidP="00126241">
            <w:pPr>
              <w:suppressAutoHyphens/>
              <w:rPr>
                <w:b/>
                <w:sz w:val="16"/>
                <w:szCs w:val="18"/>
                <w:lang w:eastAsia="ko-KR"/>
              </w:rPr>
            </w:pPr>
          </w:p>
        </w:tc>
      </w:tr>
      <w:tr w:rsidR="00915C84" w:rsidRPr="00CC2C3C" w14:paraId="55CC4FBE" w14:textId="77777777" w:rsidTr="00E547CE">
        <w:trPr>
          <w:jc w:val="center"/>
        </w:trPr>
        <w:tc>
          <w:tcPr>
            <w:tcW w:w="1705" w:type="dxa"/>
            <w:vAlign w:val="center"/>
          </w:tcPr>
          <w:p w14:paraId="7D544DEB" w14:textId="7A77D4A3" w:rsidR="00915C84" w:rsidRDefault="00915C84" w:rsidP="00126241">
            <w:pPr>
              <w:suppressAutoHyphens/>
              <w:rPr>
                <w:b/>
                <w:sz w:val="18"/>
                <w:szCs w:val="18"/>
                <w:lang w:eastAsia="ko-KR"/>
              </w:rPr>
            </w:pPr>
            <w:r>
              <w:rPr>
                <w:sz w:val="18"/>
                <w:szCs w:val="18"/>
                <w:lang w:eastAsia="ko-KR"/>
              </w:rPr>
              <w:t>Chitto Ghosh</w:t>
            </w:r>
          </w:p>
        </w:tc>
        <w:tc>
          <w:tcPr>
            <w:tcW w:w="1695" w:type="dxa"/>
            <w:vAlign w:val="center"/>
          </w:tcPr>
          <w:p w14:paraId="263E35D2" w14:textId="772CC301" w:rsidR="00915C84" w:rsidRDefault="00EA0DFC" w:rsidP="00126241">
            <w:pPr>
              <w:suppressAutoHyphens/>
              <w:rPr>
                <w:b/>
                <w:sz w:val="18"/>
                <w:szCs w:val="18"/>
                <w:lang w:eastAsia="ko-KR"/>
              </w:rPr>
            </w:pPr>
            <w:r>
              <w:rPr>
                <w:sz w:val="18"/>
                <w:szCs w:val="18"/>
                <w:lang w:eastAsia="ko-KR"/>
              </w:rPr>
              <w:t>Meta</w:t>
            </w:r>
          </w:p>
        </w:tc>
        <w:tc>
          <w:tcPr>
            <w:tcW w:w="2175" w:type="dxa"/>
          </w:tcPr>
          <w:p w14:paraId="3BA38019" w14:textId="77777777" w:rsidR="00915C84" w:rsidRPr="000A26E7" w:rsidRDefault="00915C84" w:rsidP="00126241">
            <w:pPr>
              <w:suppressAutoHyphens/>
              <w:rPr>
                <w:b/>
                <w:sz w:val="18"/>
                <w:szCs w:val="18"/>
                <w:lang w:eastAsia="ko-KR"/>
              </w:rPr>
            </w:pPr>
          </w:p>
        </w:tc>
        <w:tc>
          <w:tcPr>
            <w:tcW w:w="1710" w:type="dxa"/>
            <w:vAlign w:val="center"/>
          </w:tcPr>
          <w:p w14:paraId="0A760B83" w14:textId="77777777" w:rsidR="00915C84" w:rsidRPr="00BF7A21" w:rsidRDefault="00915C84" w:rsidP="00126241">
            <w:pPr>
              <w:suppressAutoHyphens/>
              <w:rPr>
                <w:b/>
                <w:sz w:val="18"/>
                <w:szCs w:val="18"/>
                <w:lang w:eastAsia="ko-KR"/>
              </w:rPr>
            </w:pPr>
          </w:p>
        </w:tc>
        <w:tc>
          <w:tcPr>
            <w:tcW w:w="2291" w:type="dxa"/>
            <w:vAlign w:val="center"/>
          </w:tcPr>
          <w:p w14:paraId="6DA45E8E" w14:textId="77777777" w:rsidR="00915C84" w:rsidRDefault="00915C84" w:rsidP="00126241">
            <w:pPr>
              <w:suppressAutoHyphens/>
              <w:rPr>
                <w:b/>
                <w:sz w:val="16"/>
                <w:szCs w:val="18"/>
                <w:lang w:eastAsia="ko-KR"/>
              </w:rPr>
            </w:pPr>
          </w:p>
        </w:tc>
      </w:tr>
      <w:tr w:rsidR="00915C84" w:rsidRPr="00CC2C3C" w14:paraId="74A14D44" w14:textId="77777777" w:rsidTr="00E547CE">
        <w:trPr>
          <w:jc w:val="center"/>
        </w:trPr>
        <w:tc>
          <w:tcPr>
            <w:tcW w:w="1705" w:type="dxa"/>
            <w:vAlign w:val="center"/>
          </w:tcPr>
          <w:p w14:paraId="2EA01D5A" w14:textId="329C1D3A" w:rsidR="00915C84" w:rsidRDefault="00915C84" w:rsidP="00126241">
            <w:pPr>
              <w:suppressAutoHyphens/>
              <w:rPr>
                <w:b/>
                <w:sz w:val="18"/>
                <w:szCs w:val="18"/>
                <w:lang w:eastAsia="ko-KR"/>
              </w:rPr>
            </w:pPr>
            <w:r>
              <w:rPr>
                <w:sz w:val="18"/>
                <w:szCs w:val="18"/>
                <w:lang w:eastAsia="ko-KR"/>
              </w:rPr>
              <w:t xml:space="preserve">Morteza </w:t>
            </w:r>
            <w:proofErr w:type="spellStart"/>
            <w:r>
              <w:rPr>
                <w:sz w:val="18"/>
                <w:szCs w:val="18"/>
                <w:lang w:eastAsia="ko-KR"/>
              </w:rPr>
              <w:t>Mehrnoush</w:t>
            </w:r>
            <w:proofErr w:type="spellEnd"/>
          </w:p>
        </w:tc>
        <w:tc>
          <w:tcPr>
            <w:tcW w:w="1695" w:type="dxa"/>
            <w:vAlign w:val="center"/>
          </w:tcPr>
          <w:p w14:paraId="4F92D040" w14:textId="209948F3" w:rsidR="00915C84" w:rsidRDefault="00EA0DFC" w:rsidP="00126241">
            <w:pPr>
              <w:suppressAutoHyphens/>
              <w:rPr>
                <w:b/>
                <w:sz w:val="18"/>
                <w:szCs w:val="18"/>
                <w:lang w:eastAsia="ko-KR"/>
              </w:rPr>
            </w:pPr>
            <w:r>
              <w:rPr>
                <w:sz w:val="18"/>
                <w:szCs w:val="18"/>
                <w:lang w:eastAsia="ko-KR"/>
              </w:rPr>
              <w:t>Meta</w:t>
            </w:r>
          </w:p>
        </w:tc>
        <w:tc>
          <w:tcPr>
            <w:tcW w:w="2175" w:type="dxa"/>
          </w:tcPr>
          <w:p w14:paraId="4E4BF6D3" w14:textId="77777777" w:rsidR="00915C84" w:rsidRPr="000A26E7" w:rsidRDefault="00915C84" w:rsidP="00126241">
            <w:pPr>
              <w:suppressAutoHyphens/>
              <w:rPr>
                <w:b/>
                <w:sz w:val="18"/>
                <w:szCs w:val="18"/>
                <w:lang w:eastAsia="ko-KR"/>
              </w:rPr>
            </w:pPr>
          </w:p>
        </w:tc>
        <w:tc>
          <w:tcPr>
            <w:tcW w:w="1710" w:type="dxa"/>
            <w:vAlign w:val="center"/>
          </w:tcPr>
          <w:p w14:paraId="5348D2BE" w14:textId="77777777" w:rsidR="00915C84" w:rsidRPr="00BF7A21" w:rsidRDefault="00915C84" w:rsidP="00126241">
            <w:pPr>
              <w:suppressAutoHyphens/>
              <w:rPr>
                <w:b/>
                <w:sz w:val="18"/>
                <w:szCs w:val="18"/>
                <w:lang w:eastAsia="ko-KR"/>
              </w:rPr>
            </w:pPr>
          </w:p>
        </w:tc>
        <w:tc>
          <w:tcPr>
            <w:tcW w:w="2291" w:type="dxa"/>
            <w:vAlign w:val="center"/>
          </w:tcPr>
          <w:p w14:paraId="2BC9B7EA" w14:textId="77777777" w:rsidR="00915C84" w:rsidRDefault="00915C84" w:rsidP="00126241">
            <w:pPr>
              <w:suppressAutoHyphens/>
              <w:rPr>
                <w:b/>
                <w:sz w:val="16"/>
                <w:szCs w:val="18"/>
                <w:lang w:eastAsia="ko-KR"/>
              </w:rPr>
            </w:pPr>
          </w:p>
        </w:tc>
      </w:tr>
      <w:tr w:rsidR="00293CBB" w:rsidRPr="00CC2C3C" w14:paraId="2FC8C410" w14:textId="77777777" w:rsidTr="00E547CE">
        <w:trPr>
          <w:jc w:val="center"/>
        </w:trPr>
        <w:tc>
          <w:tcPr>
            <w:tcW w:w="1705" w:type="dxa"/>
            <w:vAlign w:val="center"/>
          </w:tcPr>
          <w:p w14:paraId="574C8B89" w14:textId="77777777" w:rsidR="00293CBB" w:rsidRDefault="00293CBB" w:rsidP="00126241">
            <w:pPr>
              <w:suppressAutoHyphens/>
              <w:rPr>
                <w:b/>
                <w:sz w:val="18"/>
                <w:szCs w:val="18"/>
                <w:lang w:eastAsia="ko-KR"/>
              </w:rPr>
            </w:pPr>
          </w:p>
        </w:tc>
        <w:tc>
          <w:tcPr>
            <w:tcW w:w="1695" w:type="dxa"/>
            <w:vAlign w:val="center"/>
          </w:tcPr>
          <w:p w14:paraId="2E91EE9F" w14:textId="77777777" w:rsidR="00293CBB" w:rsidRDefault="00293CBB" w:rsidP="00126241">
            <w:pPr>
              <w:suppressAutoHyphens/>
              <w:rPr>
                <w:b/>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rPr>
      </w:pPr>
      <w:r>
        <w:rPr>
          <w:bCs/>
          <w:iCs/>
          <w:color w:val="000000"/>
        </w:rPr>
        <w:br/>
      </w:r>
    </w:p>
    <w:p w14:paraId="62F05A71" w14:textId="406DBE21" w:rsidR="00A353D7" w:rsidRDefault="00A353D7" w:rsidP="00551512">
      <w:pPr>
        <w:pStyle w:val="Heading1"/>
        <w:jc w:val="center"/>
      </w:pPr>
      <w:r>
        <w:t>Abstract</w:t>
      </w:r>
    </w:p>
    <w:p w14:paraId="5BB9E2D2" w14:textId="4290816B" w:rsidR="00890029" w:rsidRDefault="00467E8A" w:rsidP="00051FE9">
      <w:pPr>
        <w:rPr>
          <w:lang w:eastAsia="ko-KR"/>
        </w:rPr>
      </w:pPr>
      <w:bookmarkStart w:id="0" w:name="_Hlk13974497"/>
      <w:r w:rsidRPr="00D140D7">
        <w:rPr>
          <w:lang w:eastAsia="ko-KR"/>
        </w:rPr>
        <w:t xml:space="preserve">This submission proposes resolutions for </w:t>
      </w:r>
      <w:r>
        <w:rPr>
          <w:lang w:eastAsia="ko-KR"/>
        </w:rPr>
        <w:t>following</w:t>
      </w:r>
      <w:r w:rsidR="00607318">
        <w:rPr>
          <w:lang w:eastAsia="ko-KR"/>
        </w:rPr>
        <w:t xml:space="preserve"> </w:t>
      </w:r>
      <w:r w:rsidR="00DA37E8" w:rsidRPr="00454830">
        <w:rPr>
          <w:b/>
          <w:bCs/>
          <w:color w:val="0432FF"/>
          <w:lang w:eastAsia="ko-KR"/>
        </w:rPr>
        <w:t>2</w:t>
      </w:r>
      <w:r w:rsidR="0034652A">
        <w:rPr>
          <w:b/>
          <w:bCs/>
          <w:color w:val="0432FF"/>
          <w:lang w:eastAsia="ko-KR"/>
        </w:rPr>
        <w:t>5</w:t>
      </w:r>
      <w:r w:rsidR="00CD1B10">
        <w:rPr>
          <w:lang w:eastAsia="ko-KR"/>
        </w:rPr>
        <w:t xml:space="preserve"> </w:t>
      </w:r>
      <w:r>
        <w:rPr>
          <w:lang w:eastAsia="ko-KR"/>
        </w:rPr>
        <w:t>CID</w:t>
      </w:r>
      <w:r w:rsidR="00DD667C">
        <w:rPr>
          <w:lang w:eastAsia="ko-KR"/>
        </w:rPr>
        <w:t>s</w:t>
      </w:r>
      <w:r>
        <w:rPr>
          <w:lang w:eastAsia="ko-KR"/>
        </w:rPr>
        <w:t xml:space="preserve"> </w:t>
      </w:r>
      <w:r w:rsidRPr="00D140D7">
        <w:rPr>
          <w:lang w:eastAsia="ko-KR"/>
        </w:rPr>
        <w:t>received for TG</w:t>
      </w:r>
      <w:r w:rsidR="00EB5BC1">
        <w:rPr>
          <w:lang w:eastAsia="ko-KR"/>
        </w:rPr>
        <w:t xml:space="preserve">be </w:t>
      </w:r>
      <w:r w:rsidR="004E0589">
        <w:rPr>
          <w:lang w:eastAsia="ko-KR"/>
        </w:rPr>
        <w:t>LB266</w:t>
      </w:r>
      <w:r>
        <w:rPr>
          <w:lang w:eastAsia="ko-KR"/>
        </w:rPr>
        <w:t>:</w:t>
      </w:r>
      <w:bookmarkEnd w:id="0"/>
      <w:r w:rsidR="00AB2689">
        <w:rPr>
          <w:lang w:eastAsia="ko-KR"/>
        </w:rPr>
        <w:t xml:space="preserve"> </w:t>
      </w:r>
    </w:p>
    <w:p w14:paraId="0D7F0BCE" w14:textId="77777777" w:rsidR="004F426F" w:rsidRDefault="004F426F" w:rsidP="004F426F">
      <w:r>
        <w:t xml:space="preserve">12691, 13024, 13025, 13102, 13058, 10390, 10902, 13026, 13302, 13103, </w:t>
      </w:r>
    </w:p>
    <w:p w14:paraId="39F1A979" w14:textId="5DF483D3" w:rsidR="004F426F" w:rsidRDefault="004F426F" w:rsidP="004F426F">
      <w:r>
        <w:t>13027, 13028, 13303, 13029, 10066, 13089, 10065, 13088, 12462</w:t>
      </w:r>
    </w:p>
    <w:p w14:paraId="08721304" w14:textId="3BAD8287" w:rsidR="004F426F" w:rsidRDefault="004F426F" w:rsidP="004F426F">
      <w:r>
        <w:t>10067, 13090, 13636, 13022, 10695, 12828</w:t>
      </w:r>
    </w:p>
    <w:p w14:paraId="59B281A9" w14:textId="77777777" w:rsidR="00E2430F" w:rsidRDefault="00E2430F" w:rsidP="00051FE9">
      <w:pPr>
        <w:rPr>
          <w:lang w:val="en-GB"/>
        </w:rPr>
      </w:pPr>
    </w:p>
    <w:p w14:paraId="147227D9" w14:textId="77777777" w:rsidR="0067472C" w:rsidRPr="009C1B79" w:rsidRDefault="0067472C" w:rsidP="00051FE9">
      <w:pPr>
        <w:rPr>
          <w:lang w:val="en-GB"/>
        </w:rPr>
      </w:pPr>
      <w:r w:rsidRPr="009C1B79">
        <w:rPr>
          <w:lang w:val="en-GB"/>
        </w:rPr>
        <w:t>Revisions:</w:t>
      </w:r>
    </w:p>
    <w:p w14:paraId="7838625F" w14:textId="630988EA" w:rsidR="00034CE8" w:rsidRDefault="0067472C" w:rsidP="00253222">
      <w:pPr>
        <w:numPr>
          <w:ilvl w:val="0"/>
          <w:numId w:val="2"/>
        </w:numPr>
        <w:suppressAutoHyphens/>
        <w:rPr>
          <w:rFonts w:eastAsia="Malgun Gothic"/>
          <w:sz w:val="18"/>
          <w:lang w:val="en-GB"/>
        </w:rPr>
      </w:pPr>
      <w:r w:rsidRPr="00A023CE">
        <w:rPr>
          <w:rFonts w:eastAsia="Malgun Gothic"/>
          <w:sz w:val="18"/>
          <w:lang w:val="en-GB"/>
        </w:rPr>
        <w:t>Rev 0: Initial version of the document.</w:t>
      </w:r>
    </w:p>
    <w:p w14:paraId="505F625B" w14:textId="77777777" w:rsidR="00797351" w:rsidRPr="00797351" w:rsidRDefault="00797351" w:rsidP="00051FE9">
      <w:pPr>
        <w:rPr>
          <w:lang w:val="en-GB"/>
        </w:rPr>
      </w:pPr>
    </w:p>
    <w:p w14:paraId="3A4D4BCB" w14:textId="77777777" w:rsidR="003835EF" w:rsidRDefault="003835EF" w:rsidP="00051FE9">
      <w:pPr>
        <w:rPr>
          <w:lang w:val="en-GB"/>
        </w:rPr>
      </w:pPr>
    </w:p>
    <w:p w14:paraId="42618C74" w14:textId="718E225E" w:rsidR="003835EF" w:rsidRDefault="003835EF" w:rsidP="003835EF">
      <w:pPr>
        <w:rPr>
          <w:b/>
          <w:i/>
          <w:iCs/>
        </w:rPr>
      </w:pPr>
      <w:r>
        <w:rPr>
          <w:b/>
          <w:i/>
          <w:iCs/>
          <w:highlight w:val="yellow"/>
        </w:rPr>
        <w:t xml:space="preserve">TGbe editor: The baseline for this document </w:t>
      </w:r>
      <w:r w:rsidRPr="009C7AC4">
        <w:rPr>
          <w:b/>
          <w:i/>
          <w:iCs/>
          <w:highlight w:val="yellow"/>
        </w:rPr>
        <w:t>is 11be D</w:t>
      </w:r>
      <w:r>
        <w:rPr>
          <w:b/>
          <w:i/>
          <w:iCs/>
          <w:highlight w:val="yellow"/>
        </w:rPr>
        <w:t>2.</w:t>
      </w:r>
      <w:r w:rsidR="00707996">
        <w:rPr>
          <w:b/>
          <w:i/>
          <w:iCs/>
          <w:highlight w:val="yellow"/>
        </w:rPr>
        <w:t>2</w:t>
      </w:r>
      <w:r w:rsidR="00A82749">
        <w:rPr>
          <w:b/>
          <w:i/>
          <w:iCs/>
          <w:highlight w:val="yellow"/>
        </w:rPr>
        <w:t xml:space="preserve"> and REVme</w:t>
      </w:r>
      <w:r w:rsidR="00454CDE">
        <w:rPr>
          <w:b/>
          <w:i/>
          <w:iCs/>
          <w:highlight w:val="yellow"/>
        </w:rPr>
        <w:t>2.0</w:t>
      </w:r>
      <w:r w:rsidR="00454CDE">
        <w:rPr>
          <w:b/>
          <w:i/>
          <w:iCs/>
        </w:rPr>
        <w:t>.</w:t>
      </w:r>
      <w:r w:rsidR="00A82749">
        <w:rPr>
          <w:b/>
          <w:i/>
          <w:iCs/>
        </w:rPr>
        <w:t xml:space="preserve"> </w:t>
      </w:r>
    </w:p>
    <w:p w14:paraId="58F9FE32" w14:textId="377315F7" w:rsidR="00A353D7" w:rsidRPr="007B38C1" w:rsidRDefault="00A353D7" w:rsidP="00051FE9">
      <w:pPr>
        <w:rPr>
          <w:lang w:val="en-GB"/>
        </w:rPr>
      </w:pPr>
    </w:p>
    <w:p w14:paraId="09999730" w14:textId="77777777" w:rsidR="00A353D7" w:rsidRPr="00CE1ADE" w:rsidRDefault="00A353D7" w:rsidP="00051FE9">
      <w:pPr>
        <w:rPr>
          <w:lang w:val="en-GB"/>
        </w:rPr>
      </w:pPr>
      <w:r w:rsidRPr="00CE1ADE">
        <w:rPr>
          <w:lang w:val="en-GB"/>
        </w:rPr>
        <w:t>Interpretation of a Motion to Adopt</w:t>
      </w:r>
    </w:p>
    <w:p w14:paraId="6449C9CD" w14:textId="77777777" w:rsidR="00A353D7" w:rsidRPr="00CE1ADE" w:rsidRDefault="00A353D7" w:rsidP="00051FE9">
      <w:pPr>
        <w:rPr>
          <w:lang w:val="en-GB" w:eastAsia="ko-KR"/>
        </w:rPr>
      </w:pPr>
    </w:p>
    <w:p w14:paraId="7DCFB49B" w14:textId="1D54C35A" w:rsidR="00A353D7" w:rsidRPr="00CE1ADE" w:rsidRDefault="00A353D7" w:rsidP="00051FE9">
      <w:pPr>
        <w:rPr>
          <w:lang w:val="en-GB" w:eastAsia="ko-KR"/>
        </w:rPr>
      </w:pPr>
      <w:r w:rsidRPr="00CE1ADE">
        <w:rPr>
          <w:lang w:val="en-GB" w:eastAsia="ko-KR"/>
        </w:rPr>
        <w:t>A motion to approve this submission means that the editing instructions and any changed or added material are actioned in the TG</w:t>
      </w:r>
      <w:r w:rsidR="00B039D1">
        <w:rPr>
          <w:lang w:val="en-GB" w:eastAsia="ko-KR"/>
        </w:rPr>
        <w:t>be</w:t>
      </w:r>
      <w:r w:rsidRPr="00CE1ADE">
        <w:rPr>
          <w:lang w:val="en-GB" w:eastAsia="ko-KR"/>
        </w:rPr>
        <w:t xml:space="preserve"> Draft. This introduction is not part of the adopted material.</w:t>
      </w:r>
    </w:p>
    <w:p w14:paraId="2450972C" w14:textId="77777777" w:rsidR="00A353D7" w:rsidRPr="00CE1ADE" w:rsidRDefault="00A353D7" w:rsidP="00051FE9">
      <w:pPr>
        <w:rPr>
          <w:lang w:val="en-GB" w:eastAsia="ko-KR"/>
        </w:rPr>
      </w:pPr>
    </w:p>
    <w:p w14:paraId="42C42603" w14:textId="4B9DE5D5" w:rsidR="00A353D7" w:rsidRPr="00CE1ADE" w:rsidRDefault="00A353D7" w:rsidP="00051FE9">
      <w:pPr>
        <w:rPr>
          <w:lang w:val="en-GB" w:eastAsia="ko-KR"/>
        </w:rPr>
      </w:pPr>
      <w:r w:rsidRPr="00CE1ADE">
        <w:rPr>
          <w:lang w:val="en-GB" w:eastAsia="ko-KR"/>
        </w:rPr>
        <w:t>Editing instructions formatted like this are intended to be copied into the TG</w:t>
      </w:r>
      <w:r w:rsidR="00A353B9">
        <w:rPr>
          <w:lang w:val="en-GB" w:eastAsia="ko-KR"/>
        </w:rPr>
        <w:t>be</w:t>
      </w:r>
      <w:r w:rsidRPr="00CE1ADE">
        <w:rPr>
          <w:lang w:val="en-GB" w:eastAsia="ko-KR"/>
        </w:rPr>
        <w:t xml:space="preserve"> Draft (i.e.</w:t>
      </w:r>
      <w:r w:rsidR="008258EB">
        <w:rPr>
          <w:lang w:val="en-GB" w:eastAsia="ko-KR"/>
        </w:rPr>
        <w:t>,</w:t>
      </w:r>
      <w:r w:rsidRPr="00CE1ADE">
        <w:rPr>
          <w:lang w:val="en-GB" w:eastAsia="ko-KR"/>
        </w:rPr>
        <w:t xml:space="preserve"> they are instructions to the 802.11 editor on how to merge the text with the baseline documents).</w:t>
      </w:r>
    </w:p>
    <w:p w14:paraId="79F30F50" w14:textId="77777777" w:rsidR="00A353D7" w:rsidRPr="00CE1ADE" w:rsidRDefault="00A353D7" w:rsidP="00051FE9">
      <w:pPr>
        <w:rPr>
          <w:lang w:val="en-GB" w:eastAsia="ko-KR"/>
        </w:rPr>
      </w:pPr>
    </w:p>
    <w:p w14:paraId="7C9F622D" w14:textId="1D9B9D04" w:rsidR="00A353D7" w:rsidRDefault="00A353D7" w:rsidP="00051FE9">
      <w:pPr>
        <w:rPr>
          <w:lang w:val="en-GB" w:eastAsia="ko-KR"/>
        </w:rPr>
      </w:pPr>
      <w:r w:rsidRPr="00CE1ADE">
        <w:rPr>
          <w:lang w:val="en-GB" w:eastAsia="ko-KR"/>
        </w:rPr>
        <w:t>TG</w:t>
      </w:r>
      <w:r w:rsidR="00A353B9">
        <w:rPr>
          <w:lang w:val="en-GB" w:eastAsia="ko-KR"/>
        </w:rPr>
        <w:t>be</w:t>
      </w:r>
      <w:r w:rsidRPr="00CE1ADE">
        <w:rPr>
          <w:lang w:val="en-GB" w:eastAsia="ko-KR"/>
        </w:rPr>
        <w:t xml:space="preserve"> Editor: Editing instructions preceded by “TG</w:t>
      </w:r>
      <w:r w:rsidR="00A353B9">
        <w:rPr>
          <w:lang w:val="en-GB" w:eastAsia="ko-KR"/>
        </w:rPr>
        <w:t>be</w:t>
      </w:r>
      <w:r w:rsidRPr="00CE1ADE">
        <w:rPr>
          <w:lang w:val="en-GB" w:eastAsia="ko-KR"/>
        </w:rPr>
        <w:t xml:space="preserve"> Editor” are instructions to the TG</w:t>
      </w:r>
      <w:r w:rsidR="00A353B9">
        <w:rPr>
          <w:lang w:val="en-GB" w:eastAsia="ko-KR"/>
        </w:rPr>
        <w:t>be</w:t>
      </w:r>
      <w:r w:rsidRPr="00CE1ADE">
        <w:rPr>
          <w:lang w:val="en-GB" w:eastAsia="ko-KR"/>
        </w:rPr>
        <w:t xml:space="preserve"> editor to modify existing material in the TG</w:t>
      </w:r>
      <w:r w:rsidR="00A353B9">
        <w:rPr>
          <w:lang w:val="en-GB" w:eastAsia="ko-KR"/>
        </w:rPr>
        <w:t>be</w:t>
      </w:r>
      <w:r w:rsidRPr="00CE1ADE">
        <w:rPr>
          <w:lang w:val="en-GB" w:eastAsia="ko-KR"/>
        </w:rPr>
        <w:t xml:space="preserve"> draft. As a result of adopting the changes, the TG</w:t>
      </w:r>
      <w:r w:rsidR="00A353B9">
        <w:rPr>
          <w:lang w:val="en-GB" w:eastAsia="ko-KR"/>
        </w:rPr>
        <w:t>be</w:t>
      </w:r>
      <w:r w:rsidRPr="00CE1ADE">
        <w:rPr>
          <w:lang w:val="en-GB" w:eastAsia="ko-KR"/>
        </w:rPr>
        <w:t xml:space="preserve"> editor will execute the instructions rather than copy them to the TG</w:t>
      </w:r>
      <w:r w:rsidR="00A353B9">
        <w:rPr>
          <w:lang w:val="en-GB" w:eastAsia="ko-KR"/>
        </w:rPr>
        <w:t>be</w:t>
      </w:r>
      <w:r w:rsidRPr="00CE1ADE">
        <w:rPr>
          <w:lang w:val="en-GB" w:eastAsia="ko-KR"/>
        </w:rPr>
        <w:t xml:space="preserve"> Draft.</w:t>
      </w:r>
    </w:p>
    <w:p w14:paraId="75E362D0" w14:textId="48230821" w:rsidR="006E4F64" w:rsidRDefault="006E4F64" w:rsidP="00051FE9">
      <w:pPr>
        <w:rPr>
          <w:lang w:val="en-GB" w:eastAsia="ko-KR"/>
        </w:rPr>
      </w:pPr>
    </w:p>
    <w:p w14:paraId="15A4E016" w14:textId="5D071011" w:rsidR="00513985" w:rsidRDefault="00513985" w:rsidP="00051FE9">
      <w:pPr>
        <w:rPr>
          <w:lang w:val="en-GB" w:eastAsia="ko-KR"/>
        </w:rPr>
      </w:pPr>
    </w:p>
    <w:p w14:paraId="6C3748BD" w14:textId="77777777" w:rsidR="00323707" w:rsidRDefault="00323707" w:rsidP="00051FE9">
      <w:pPr>
        <w:rPr>
          <w:lang w:val="en-GB" w:eastAsia="ko-KR"/>
        </w:rPr>
      </w:pPr>
    </w:p>
    <w:p w14:paraId="7EC8765F" w14:textId="77777777" w:rsidR="00F86A85" w:rsidRDefault="00F86A85" w:rsidP="00051FE9">
      <w:pPr>
        <w:rPr>
          <w:lang w:val="en-GB" w:eastAsia="ko-KR"/>
        </w:rPr>
      </w:pPr>
    </w:p>
    <w:p w14:paraId="33FC92D8" w14:textId="77777777" w:rsidR="00D2371B" w:rsidRPr="00513985" w:rsidRDefault="00D2371B" w:rsidP="00051FE9">
      <w:pPr>
        <w:rPr>
          <w:lang w:val="en-GB" w:eastAsia="ko-KR"/>
        </w:rPr>
      </w:pPr>
    </w:p>
    <w:p w14:paraId="0B93902F" w14:textId="77777777" w:rsidR="00FC4DA7" w:rsidRDefault="00FC4DA7">
      <w:pPr>
        <w:rPr>
          <w:rFonts w:asciiTheme="majorHAnsi" w:eastAsiaTheme="majorEastAsia" w:hAnsiTheme="majorHAnsi" w:cstheme="majorBidi"/>
          <w:color w:val="2E74B5" w:themeColor="accent1" w:themeShade="BF"/>
          <w:sz w:val="24"/>
          <w:szCs w:val="24"/>
        </w:rPr>
      </w:pPr>
      <w:r>
        <w:rPr>
          <w:sz w:val="24"/>
          <w:szCs w:val="24"/>
        </w:rPr>
        <w:br w:type="page"/>
      </w:r>
    </w:p>
    <w:p w14:paraId="3A6B0C0E" w14:textId="68E2907B" w:rsidR="00551701" w:rsidRDefault="00551701" w:rsidP="00635D49">
      <w:pPr>
        <w:pStyle w:val="Heading1"/>
      </w:pPr>
      <w:r w:rsidRPr="008A4B88">
        <w:lastRenderedPageBreak/>
        <w:t xml:space="preserve">Note: </w:t>
      </w:r>
      <w:r w:rsidR="008E4B3F">
        <w:t>1</w:t>
      </w:r>
      <w:r w:rsidR="008E2C65">
        <w:t>9</w:t>
      </w:r>
      <w:r w:rsidR="005B2B5B">
        <w:t xml:space="preserve"> </w:t>
      </w:r>
      <w:r w:rsidRPr="008A4B88">
        <w:t xml:space="preserve">CIDs </w:t>
      </w:r>
      <w:r w:rsidR="000509BA">
        <w:t>related to</w:t>
      </w:r>
      <w:r w:rsidRPr="008A4B88">
        <w:t xml:space="preserve"> 35.9.</w:t>
      </w:r>
      <w:r>
        <w:t>3</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551701" w:rsidRPr="00F5133B" w14:paraId="47D94A23" w14:textId="77777777" w:rsidTr="00F5133B">
        <w:trPr>
          <w:trHeight w:val="220"/>
          <w:jc w:val="center"/>
        </w:trPr>
        <w:tc>
          <w:tcPr>
            <w:tcW w:w="625" w:type="dxa"/>
            <w:shd w:val="clear" w:color="auto" w:fill="BFBFBF" w:themeFill="background1" w:themeFillShade="BF"/>
            <w:noWrap/>
            <w:vAlign w:val="center"/>
            <w:hideMark/>
          </w:tcPr>
          <w:p w14:paraId="37BA53CC" w14:textId="77777777" w:rsidR="00551701" w:rsidRPr="00F5133B" w:rsidRDefault="00551701" w:rsidP="00F5133B">
            <w:pPr>
              <w:rPr>
                <w:b/>
                <w:bCs/>
                <w:sz w:val="16"/>
                <w:szCs w:val="16"/>
              </w:rPr>
            </w:pPr>
            <w:r w:rsidRPr="00F5133B">
              <w:rPr>
                <w:b/>
                <w:bCs/>
                <w:sz w:val="16"/>
                <w:szCs w:val="16"/>
              </w:rPr>
              <w:t>CID</w:t>
            </w:r>
          </w:p>
        </w:tc>
        <w:tc>
          <w:tcPr>
            <w:tcW w:w="1080" w:type="dxa"/>
            <w:shd w:val="clear" w:color="auto" w:fill="BFBFBF" w:themeFill="background1" w:themeFillShade="BF"/>
            <w:vAlign w:val="center"/>
          </w:tcPr>
          <w:p w14:paraId="022D835E" w14:textId="77777777" w:rsidR="00551701" w:rsidRPr="00F5133B" w:rsidRDefault="00551701" w:rsidP="00F5133B">
            <w:pPr>
              <w:rPr>
                <w:b/>
                <w:bCs/>
                <w:sz w:val="16"/>
                <w:szCs w:val="16"/>
              </w:rPr>
            </w:pPr>
            <w:r w:rsidRPr="00F5133B">
              <w:rPr>
                <w:b/>
                <w:bCs/>
                <w:sz w:val="16"/>
                <w:szCs w:val="16"/>
              </w:rPr>
              <w:t>Commenter</w:t>
            </w:r>
          </w:p>
        </w:tc>
        <w:tc>
          <w:tcPr>
            <w:tcW w:w="900" w:type="dxa"/>
            <w:shd w:val="clear" w:color="auto" w:fill="BFBFBF" w:themeFill="background1" w:themeFillShade="BF"/>
            <w:noWrap/>
            <w:vAlign w:val="center"/>
          </w:tcPr>
          <w:p w14:paraId="271560DA" w14:textId="77777777" w:rsidR="00551701" w:rsidRPr="00F5133B" w:rsidRDefault="00551701" w:rsidP="00F5133B">
            <w:pPr>
              <w:rPr>
                <w:b/>
                <w:bCs/>
                <w:sz w:val="16"/>
                <w:szCs w:val="16"/>
              </w:rPr>
            </w:pPr>
            <w:r w:rsidRPr="00F5133B">
              <w:rPr>
                <w:b/>
                <w:bCs/>
                <w:sz w:val="16"/>
                <w:szCs w:val="16"/>
              </w:rPr>
              <w:t>Clause</w:t>
            </w:r>
          </w:p>
        </w:tc>
        <w:tc>
          <w:tcPr>
            <w:tcW w:w="720" w:type="dxa"/>
            <w:shd w:val="clear" w:color="auto" w:fill="BFBFBF" w:themeFill="background1" w:themeFillShade="BF"/>
            <w:vAlign w:val="center"/>
          </w:tcPr>
          <w:p w14:paraId="7A314B68" w14:textId="77777777" w:rsidR="00551701" w:rsidRPr="00F5133B" w:rsidRDefault="00551701" w:rsidP="00F5133B">
            <w:pPr>
              <w:rPr>
                <w:b/>
                <w:bCs/>
                <w:sz w:val="16"/>
                <w:szCs w:val="16"/>
              </w:rPr>
            </w:pPr>
            <w:r w:rsidRPr="00F5133B">
              <w:rPr>
                <w:b/>
                <w:bCs/>
                <w:sz w:val="16"/>
                <w:szCs w:val="16"/>
              </w:rPr>
              <w:t>Pg/Ln</w:t>
            </w:r>
          </w:p>
        </w:tc>
        <w:tc>
          <w:tcPr>
            <w:tcW w:w="3150" w:type="dxa"/>
            <w:shd w:val="clear" w:color="auto" w:fill="BFBFBF" w:themeFill="background1" w:themeFillShade="BF"/>
            <w:noWrap/>
            <w:vAlign w:val="center"/>
            <w:hideMark/>
          </w:tcPr>
          <w:p w14:paraId="5026DF2C" w14:textId="77777777" w:rsidR="00551701" w:rsidRPr="00F5133B" w:rsidRDefault="00551701" w:rsidP="00F5133B">
            <w:pPr>
              <w:rPr>
                <w:b/>
                <w:bCs/>
                <w:sz w:val="16"/>
                <w:szCs w:val="16"/>
              </w:rPr>
            </w:pPr>
            <w:r w:rsidRPr="00F5133B">
              <w:rPr>
                <w:b/>
                <w:bCs/>
                <w:sz w:val="16"/>
                <w:szCs w:val="16"/>
              </w:rPr>
              <w:t>Comment</w:t>
            </w:r>
          </w:p>
        </w:tc>
        <w:tc>
          <w:tcPr>
            <w:tcW w:w="1710" w:type="dxa"/>
            <w:shd w:val="clear" w:color="auto" w:fill="BFBFBF" w:themeFill="background1" w:themeFillShade="BF"/>
            <w:noWrap/>
            <w:vAlign w:val="center"/>
            <w:hideMark/>
          </w:tcPr>
          <w:p w14:paraId="7E4C87B4" w14:textId="77777777" w:rsidR="00551701" w:rsidRPr="00F5133B" w:rsidRDefault="00551701" w:rsidP="00F5133B">
            <w:pPr>
              <w:rPr>
                <w:b/>
                <w:bCs/>
                <w:sz w:val="16"/>
                <w:szCs w:val="16"/>
              </w:rPr>
            </w:pPr>
            <w:r w:rsidRPr="00F5133B">
              <w:rPr>
                <w:b/>
                <w:bCs/>
                <w:sz w:val="16"/>
                <w:szCs w:val="16"/>
              </w:rPr>
              <w:t>Proposed Change</w:t>
            </w:r>
          </w:p>
        </w:tc>
        <w:tc>
          <w:tcPr>
            <w:tcW w:w="3150" w:type="dxa"/>
            <w:shd w:val="clear" w:color="auto" w:fill="BFBFBF" w:themeFill="background1" w:themeFillShade="BF"/>
            <w:vAlign w:val="center"/>
            <w:hideMark/>
          </w:tcPr>
          <w:p w14:paraId="58FEF3BC" w14:textId="77777777" w:rsidR="00551701" w:rsidRPr="00F5133B" w:rsidRDefault="00551701" w:rsidP="00F5133B">
            <w:pPr>
              <w:rPr>
                <w:b/>
                <w:bCs/>
                <w:sz w:val="16"/>
                <w:szCs w:val="16"/>
              </w:rPr>
            </w:pPr>
            <w:r w:rsidRPr="00F5133B">
              <w:rPr>
                <w:b/>
                <w:bCs/>
                <w:sz w:val="16"/>
                <w:szCs w:val="16"/>
              </w:rPr>
              <w:t>Resolution</w:t>
            </w:r>
          </w:p>
        </w:tc>
      </w:tr>
      <w:tr w:rsidR="005E5EBE" w:rsidRPr="00F5133B" w14:paraId="1ED13419" w14:textId="77777777" w:rsidTr="00DB63BA">
        <w:trPr>
          <w:trHeight w:val="220"/>
          <w:jc w:val="center"/>
        </w:trPr>
        <w:tc>
          <w:tcPr>
            <w:tcW w:w="625" w:type="dxa"/>
            <w:shd w:val="clear" w:color="auto" w:fill="auto"/>
            <w:noWrap/>
          </w:tcPr>
          <w:p w14:paraId="78CB0F0A" w14:textId="407A7CC4" w:rsidR="005E5EBE" w:rsidRPr="00F5133B" w:rsidRDefault="005E5EBE" w:rsidP="005E5EBE">
            <w:pPr>
              <w:rPr>
                <w:sz w:val="16"/>
                <w:szCs w:val="16"/>
              </w:rPr>
            </w:pPr>
            <w:r w:rsidRPr="00F5133B">
              <w:rPr>
                <w:sz w:val="16"/>
                <w:szCs w:val="16"/>
              </w:rPr>
              <w:t>12691</w:t>
            </w:r>
          </w:p>
        </w:tc>
        <w:tc>
          <w:tcPr>
            <w:tcW w:w="1080" w:type="dxa"/>
          </w:tcPr>
          <w:p w14:paraId="210CDC82" w14:textId="36113E99" w:rsidR="005E5EBE" w:rsidRPr="00F5133B" w:rsidRDefault="005E5EBE" w:rsidP="005E5EBE">
            <w:pPr>
              <w:rPr>
                <w:sz w:val="16"/>
                <w:szCs w:val="16"/>
              </w:rPr>
            </w:pPr>
            <w:r w:rsidRPr="00F5133B">
              <w:rPr>
                <w:sz w:val="16"/>
                <w:szCs w:val="16"/>
              </w:rPr>
              <w:t>Arik Klein</w:t>
            </w:r>
          </w:p>
        </w:tc>
        <w:tc>
          <w:tcPr>
            <w:tcW w:w="900" w:type="dxa"/>
            <w:shd w:val="clear" w:color="auto" w:fill="auto"/>
            <w:noWrap/>
          </w:tcPr>
          <w:p w14:paraId="05743408" w14:textId="4E9B53CA" w:rsidR="005E5EBE" w:rsidRPr="00F5133B" w:rsidRDefault="005E5EBE" w:rsidP="005E5EBE">
            <w:pPr>
              <w:rPr>
                <w:sz w:val="16"/>
                <w:szCs w:val="16"/>
              </w:rPr>
            </w:pPr>
            <w:r w:rsidRPr="00F5133B">
              <w:rPr>
                <w:sz w:val="16"/>
                <w:szCs w:val="16"/>
              </w:rPr>
              <w:t>35.9.4.1</w:t>
            </w:r>
          </w:p>
        </w:tc>
        <w:tc>
          <w:tcPr>
            <w:tcW w:w="720" w:type="dxa"/>
          </w:tcPr>
          <w:p w14:paraId="55FCD159" w14:textId="37EA4EEA" w:rsidR="005E5EBE" w:rsidRPr="00F5133B" w:rsidRDefault="005E5EBE" w:rsidP="005E5EBE">
            <w:pPr>
              <w:rPr>
                <w:sz w:val="16"/>
                <w:szCs w:val="16"/>
              </w:rPr>
            </w:pPr>
            <w:r w:rsidRPr="00F5133B">
              <w:rPr>
                <w:sz w:val="16"/>
                <w:szCs w:val="16"/>
              </w:rPr>
              <w:t>512.12</w:t>
            </w:r>
          </w:p>
        </w:tc>
        <w:tc>
          <w:tcPr>
            <w:tcW w:w="3150" w:type="dxa"/>
            <w:shd w:val="clear" w:color="auto" w:fill="auto"/>
            <w:noWrap/>
          </w:tcPr>
          <w:p w14:paraId="5EF8373F" w14:textId="32E23B61" w:rsidR="005E5EBE" w:rsidRPr="00F5133B" w:rsidRDefault="005E5EBE" w:rsidP="005E5EBE">
            <w:pPr>
              <w:rPr>
                <w:sz w:val="16"/>
                <w:szCs w:val="16"/>
              </w:rPr>
            </w:pPr>
            <w:r w:rsidRPr="00F5133B">
              <w:rPr>
                <w:sz w:val="16"/>
                <w:szCs w:val="16"/>
              </w:rPr>
              <w:t xml:space="preserve">the requirement from the non-AP EHT STA </w:t>
            </w:r>
            <w:proofErr w:type="gramStart"/>
            <w:r w:rsidRPr="00F5133B">
              <w:rPr>
                <w:sz w:val="16"/>
                <w:szCs w:val="16"/>
              </w:rPr>
              <w:t>with  dot</w:t>
            </w:r>
            <w:proofErr w:type="gramEnd"/>
            <w:r w:rsidRPr="00F5133B">
              <w:rPr>
                <w:sz w:val="16"/>
                <w:szCs w:val="16"/>
              </w:rPr>
              <w:t>11RestrictedTWTOptionImplemented set to true that is used as TXOP Holder to stop the TXOP before any r-TWT SP advertised by the associated AP needs to be reduced only to these r-TWT SP in which the Scheduling AP has at least one member. Otherwise (</w:t>
            </w:r>
            <w:proofErr w:type="gramStart"/>
            <w:r w:rsidRPr="00F5133B">
              <w:rPr>
                <w:sz w:val="16"/>
                <w:szCs w:val="16"/>
              </w:rPr>
              <w:t>i.e.</w:t>
            </w:r>
            <w:proofErr w:type="gramEnd"/>
            <w:r w:rsidRPr="00F5133B">
              <w:rPr>
                <w:sz w:val="16"/>
                <w:szCs w:val="16"/>
              </w:rPr>
              <w:t xml:space="preserve"> if the advertised r-TWT SP includes no member) - there is no reason to request the TXOP Holder to stop its transmission for nothing. Please add the corresponding mechanism, as proposed</w:t>
            </w:r>
          </w:p>
        </w:tc>
        <w:tc>
          <w:tcPr>
            <w:tcW w:w="1710" w:type="dxa"/>
            <w:shd w:val="clear" w:color="auto" w:fill="auto"/>
            <w:noWrap/>
          </w:tcPr>
          <w:p w14:paraId="2C0CBFF2" w14:textId="77777777" w:rsidR="005E5EBE" w:rsidRPr="00F5133B" w:rsidRDefault="005E5EBE" w:rsidP="005E5EBE">
            <w:pPr>
              <w:rPr>
                <w:sz w:val="16"/>
                <w:szCs w:val="16"/>
              </w:rPr>
            </w:pPr>
            <w:r w:rsidRPr="00F5133B">
              <w:rPr>
                <w:sz w:val="16"/>
                <w:szCs w:val="16"/>
              </w:rPr>
              <w:t>Need to add the following:</w:t>
            </w:r>
          </w:p>
          <w:p w14:paraId="002C7A3D" w14:textId="77777777" w:rsidR="005E5EBE" w:rsidRPr="00F5133B" w:rsidRDefault="005E5EBE" w:rsidP="005E5EBE">
            <w:pPr>
              <w:rPr>
                <w:sz w:val="16"/>
                <w:szCs w:val="16"/>
              </w:rPr>
            </w:pPr>
            <w:r w:rsidRPr="00F5133B">
              <w:rPr>
                <w:sz w:val="16"/>
                <w:szCs w:val="16"/>
              </w:rPr>
              <w:t>1. The Scheduling AP shall advertise in the Broadcast TWT Info subfield element an indication for each SP whether it includes at least one member and whether it is free to add more members to the SP or not.</w:t>
            </w:r>
          </w:p>
          <w:p w14:paraId="736C45A6" w14:textId="455A2909" w:rsidR="005E5EBE" w:rsidRPr="00F5133B" w:rsidRDefault="005E5EBE" w:rsidP="005E5EBE">
            <w:pPr>
              <w:rPr>
                <w:sz w:val="16"/>
                <w:szCs w:val="16"/>
              </w:rPr>
            </w:pPr>
            <w:r w:rsidRPr="00F5133B">
              <w:rPr>
                <w:sz w:val="16"/>
                <w:szCs w:val="16"/>
              </w:rPr>
              <w:t>2. The non-AP STA which supports r-TWT (</w:t>
            </w:r>
            <w:proofErr w:type="gramStart"/>
            <w:r w:rsidRPr="00F5133B">
              <w:rPr>
                <w:sz w:val="16"/>
                <w:szCs w:val="16"/>
              </w:rPr>
              <w:t>i.e.</w:t>
            </w:r>
            <w:proofErr w:type="gramEnd"/>
            <w:r w:rsidRPr="00F5133B">
              <w:rPr>
                <w:sz w:val="16"/>
                <w:szCs w:val="16"/>
              </w:rPr>
              <w:t xml:space="preserve"> dot11RestrictedTWTOptionImplemented set to true) that is used as TXOP Holder shall ensure the TXOP ends before the start time of any r-TWT SP that has at least one member.</w:t>
            </w:r>
          </w:p>
        </w:tc>
        <w:tc>
          <w:tcPr>
            <w:tcW w:w="3150" w:type="dxa"/>
            <w:shd w:val="clear" w:color="auto" w:fill="auto"/>
          </w:tcPr>
          <w:p w14:paraId="2EE524ED" w14:textId="77777777" w:rsidR="005E5EBE" w:rsidRPr="00BD23CA" w:rsidRDefault="005E5EBE" w:rsidP="005E5EBE">
            <w:pPr>
              <w:rPr>
                <w:b/>
                <w:bCs/>
                <w:sz w:val="16"/>
                <w:szCs w:val="16"/>
              </w:rPr>
            </w:pPr>
            <w:r w:rsidRPr="00BD23CA">
              <w:rPr>
                <w:b/>
                <w:bCs/>
                <w:sz w:val="16"/>
                <w:szCs w:val="16"/>
              </w:rPr>
              <w:t>Revised</w:t>
            </w:r>
          </w:p>
          <w:p w14:paraId="27C6541E" w14:textId="77777777" w:rsidR="005E5EBE" w:rsidRPr="00F5133B" w:rsidRDefault="005E5EBE" w:rsidP="005E5EBE">
            <w:pPr>
              <w:rPr>
                <w:sz w:val="16"/>
                <w:szCs w:val="16"/>
              </w:rPr>
            </w:pPr>
          </w:p>
          <w:p w14:paraId="70337D4A" w14:textId="77777777" w:rsidR="00AF6F67" w:rsidRDefault="00E709EC" w:rsidP="005E5EBE">
            <w:pPr>
              <w:rPr>
                <w:sz w:val="16"/>
                <w:szCs w:val="16"/>
              </w:rPr>
            </w:pPr>
            <w:r>
              <w:rPr>
                <w:sz w:val="16"/>
                <w:szCs w:val="16"/>
              </w:rPr>
              <w:t>Agree in principle. Add an encoded field with one of the values signaling “active” and associated normative text.</w:t>
            </w:r>
          </w:p>
          <w:p w14:paraId="60FFAB0E" w14:textId="77777777" w:rsidR="009F6827" w:rsidRDefault="009F6827" w:rsidP="005E5EBE">
            <w:pPr>
              <w:rPr>
                <w:sz w:val="16"/>
                <w:szCs w:val="16"/>
              </w:rPr>
            </w:pPr>
          </w:p>
          <w:p w14:paraId="2A830BDD" w14:textId="50F5AFAE" w:rsidR="009F6827" w:rsidRDefault="009F6827" w:rsidP="005E5EBE">
            <w:pPr>
              <w:rPr>
                <w:sz w:val="16"/>
                <w:szCs w:val="16"/>
              </w:rPr>
            </w:pPr>
          </w:p>
          <w:p w14:paraId="7C618EA9" w14:textId="45AAD6A4" w:rsidR="00C60134" w:rsidRDefault="00C60134" w:rsidP="005E5EBE">
            <w:pPr>
              <w:rPr>
                <w:sz w:val="16"/>
                <w:szCs w:val="16"/>
              </w:rPr>
            </w:pPr>
          </w:p>
          <w:p w14:paraId="45F92520" w14:textId="02120469" w:rsidR="00C60134" w:rsidRDefault="00C60134" w:rsidP="005E5EBE">
            <w:pPr>
              <w:rPr>
                <w:sz w:val="16"/>
                <w:szCs w:val="16"/>
              </w:rPr>
            </w:pPr>
          </w:p>
          <w:p w14:paraId="083FE413" w14:textId="161D5BAA" w:rsidR="00C60134" w:rsidRDefault="00C60134" w:rsidP="005E5EBE">
            <w:pPr>
              <w:rPr>
                <w:sz w:val="16"/>
                <w:szCs w:val="16"/>
              </w:rPr>
            </w:pPr>
          </w:p>
          <w:p w14:paraId="7F523A0C" w14:textId="1089E33F" w:rsidR="00C60134" w:rsidRDefault="00C60134" w:rsidP="005E5EBE">
            <w:pPr>
              <w:rPr>
                <w:sz w:val="16"/>
                <w:szCs w:val="16"/>
              </w:rPr>
            </w:pPr>
          </w:p>
          <w:p w14:paraId="14DFB3F1" w14:textId="6506E609" w:rsidR="00C60134" w:rsidRDefault="00C60134" w:rsidP="005E5EBE">
            <w:pPr>
              <w:rPr>
                <w:sz w:val="16"/>
                <w:szCs w:val="16"/>
              </w:rPr>
            </w:pPr>
          </w:p>
          <w:p w14:paraId="54B3DE08" w14:textId="1359AEED" w:rsidR="00C60134" w:rsidRDefault="00C60134" w:rsidP="005E5EBE">
            <w:pPr>
              <w:rPr>
                <w:sz w:val="16"/>
                <w:szCs w:val="16"/>
              </w:rPr>
            </w:pPr>
          </w:p>
          <w:p w14:paraId="729881A7" w14:textId="5FB2CF6A" w:rsidR="00C60134" w:rsidRDefault="00C60134" w:rsidP="005E5EBE">
            <w:pPr>
              <w:rPr>
                <w:sz w:val="16"/>
                <w:szCs w:val="16"/>
              </w:rPr>
            </w:pPr>
          </w:p>
          <w:p w14:paraId="69CBF723" w14:textId="50D4ED8E" w:rsidR="00C60134" w:rsidRDefault="00C60134" w:rsidP="005E5EBE">
            <w:pPr>
              <w:rPr>
                <w:sz w:val="16"/>
                <w:szCs w:val="16"/>
              </w:rPr>
            </w:pPr>
          </w:p>
          <w:p w14:paraId="13AA3362" w14:textId="0382056E" w:rsidR="00C60134" w:rsidRDefault="00C60134" w:rsidP="005E5EBE">
            <w:pPr>
              <w:rPr>
                <w:sz w:val="16"/>
                <w:szCs w:val="16"/>
              </w:rPr>
            </w:pPr>
          </w:p>
          <w:p w14:paraId="2E1703BC" w14:textId="43F714AB" w:rsidR="00C60134" w:rsidRDefault="00C60134" w:rsidP="005E5EBE">
            <w:pPr>
              <w:rPr>
                <w:sz w:val="16"/>
                <w:szCs w:val="16"/>
              </w:rPr>
            </w:pPr>
          </w:p>
          <w:p w14:paraId="78E0C7FF" w14:textId="77777777" w:rsidR="00C60134" w:rsidRDefault="00C60134" w:rsidP="005E5EBE">
            <w:pPr>
              <w:rPr>
                <w:sz w:val="16"/>
                <w:szCs w:val="16"/>
              </w:rPr>
            </w:pPr>
          </w:p>
          <w:p w14:paraId="1BB8E260" w14:textId="5FCB7AE4" w:rsidR="009F6827" w:rsidRPr="00A741D5" w:rsidRDefault="009F6827" w:rsidP="005E5EBE">
            <w:pPr>
              <w:rPr>
                <w:b/>
                <w:bCs/>
                <w:sz w:val="16"/>
                <w:szCs w:val="16"/>
              </w:rPr>
            </w:pPr>
            <w:r w:rsidRPr="00A741D5">
              <w:rPr>
                <w:b/>
                <w:bCs/>
                <w:sz w:val="16"/>
                <w:szCs w:val="16"/>
              </w:rPr>
              <w:t xml:space="preserve">TGbe editor: please </w:t>
            </w:r>
            <w:r w:rsidR="00B843D6" w:rsidRPr="00A741D5">
              <w:rPr>
                <w:b/>
                <w:bCs/>
                <w:sz w:val="16"/>
                <w:szCs w:val="16"/>
              </w:rPr>
              <w:t xml:space="preserve">make the changes as shown in </w:t>
            </w:r>
            <w:r w:rsidR="007B1134">
              <w:rPr>
                <w:b/>
                <w:bCs/>
                <w:sz w:val="16"/>
                <w:szCs w:val="16"/>
              </w:rPr>
              <w:t xml:space="preserve">{this doc} </w:t>
            </w:r>
            <w:r w:rsidR="00B843D6" w:rsidRPr="00A741D5">
              <w:rPr>
                <w:b/>
                <w:bCs/>
                <w:sz w:val="16"/>
                <w:szCs w:val="16"/>
              </w:rPr>
              <w:t>tagged by #12691.</w:t>
            </w:r>
          </w:p>
        </w:tc>
      </w:tr>
      <w:tr w:rsidR="005E5EBE" w:rsidRPr="00F5133B" w14:paraId="7F794C30" w14:textId="77777777" w:rsidTr="00DB63BA">
        <w:trPr>
          <w:trHeight w:val="220"/>
          <w:jc w:val="center"/>
        </w:trPr>
        <w:tc>
          <w:tcPr>
            <w:tcW w:w="625" w:type="dxa"/>
            <w:shd w:val="clear" w:color="auto" w:fill="auto"/>
            <w:noWrap/>
          </w:tcPr>
          <w:p w14:paraId="64B8A22A" w14:textId="5BE29FBF" w:rsidR="005E5EBE" w:rsidRPr="00F5133B" w:rsidRDefault="005E5EBE" w:rsidP="005E5EBE">
            <w:pPr>
              <w:rPr>
                <w:sz w:val="16"/>
                <w:szCs w:val="16"/>
              </w:rPr>
            </w:pPr>
            <w:r w:rsidRPr="00F5133B">
              <w:rPr>
                <w:sz w:val="16"/>
                <w:szCs w:val="16"/>
              </w:rPr>
              <w:t>13024</w:t>
            </w:r>
          </w:p>
        </w:tc>
        <w:tc>
          <w:tcPr>
            <w:tcW w:w="1080" w:type="dxa"/>
          </w:tcPr>
          <w:p w14:paraId="1A320432" w14:textId="2017593A" w:rsidR="005E5EBE" w:rsidRPr="00F5133B" w:rsidRDefault="005E5EBE" w:rsidP="005E5EBE">
            <w:pPr>
              <w:rPr>
                <w:sz w:val="16"/>
                <w:szCs w:val="16"/>
              </w:rPr>
            </w:pPr>
            <w:r w:rsidRPr="00F5133B">
              <w:rPr>
                <w:sz w:val="16"/>
                <w:szCs w:val="16"/>
              </w:rPr>
              <w:t>Chunyu Hu</w:t>
            </w:r>
          </w:p>
        </w:tc>
        <w:tc>
          <w:tcPr>
            <w:tcW w:w="900" w:type="dxa"/>
            <w:shd w:val="clear" w:color="auto" w:fill="auto"/>
            <w:noWrap/>
          </w:tcPr>
          <w:p w14:paraId="0BD7AAF7" w14:textId="3AC6BCB2" w:rsidR="005E5EBE" w:rsidRPr="00F5133B" w:rsidRDefault="005E5EBE" w:rsidP="005E5EBE">
            <w:pPr>
              <w:rPr>
                <w:sz w:val="16"/>
                <w:szCs w:val="16"/>
              </w:rPr>
            </w:pPr>
            <w:r w:rsidRPr="00F5133B">
              <w:rPr>
                <w:sz w:val="16"/>
                <w:szCs w:val="16"/>
              </w:rPr>
              <w:t>35.9.3</w:t>
            </w:r>
          </w:p>
        </w:tc>
        <w:tc>
          <w:tcPr>
            <w:tcW w:w="720" w:type="dxa"/>
          </w:tcPr>
          <w:p w14:paraId="6BC66D11" w14:textId="7541BC19" w:rsidR="005E5EBE" w:rsidRPr="00F5133B" w:rsidRDefault="005E5EBE" w:rsidP="005E5EBE">
            <w:pPr>
              <w:rPr>
                <w:sz w:val="16"/>
                <w:szCs w:val="16"/>
              </w:rPr>
            </w:pPr>
            <w:r w:rsidRPr="00F5133B">
              <w:rPr>
                <w:sz w:val="16"/>
                <w:szCs w:val="16"/>
              </w:rPr>
              <w:t>511.59</w:t>
            </w:r>
          </w:p>
        </w:tc>
        <w:tc>
          <w:tcPr>
            <w:tcW w:w="3150" w:type="dxa"/>
            <w:shd w:val="clear" w:color="auto" w:fill="auto"/>
            <w:noWrap/>
          </w:tcPr>
          <w:p w14:paraId="36530CE1" w14:textId="75D9F733" w:rsidR="005E5EBE" w:rsidRPr="00F5133B" w:rsidRDefault="005E5EBE" w:rsidP="005E5EBE">
            <w:pPr>
              <w:rPr>
                <w:sz w:val="16"/>
                <w:szCs w:val="16"/>
              </w:rPr>
            </w:pPr>
            <w:r w:rsidRPr="00F5133B">
              <w:rPr>
                <w:sz w:val="16"/>
                <w:szCs w:val="16"/>
              </w:rPr>
              <w:t xml:space="preserve">An AP may advertise a preferred schedule it is deployed to support </w:t>
            </w:r>
            <w:proofErr w:type="gramStart"/>
            <w:r w:rsidRPr="00F5133B">
              <w:rPr>
                <w:sz w:val="16"/>
                <w:szCs w:val="16"/>
              </w:rPr>
              <w:t>mainly, before</w:t>
            </w:r>
            <w:proofErr w:type="gramEnd"/>
            <w:r w:rsidRPr="00F5133B">
              <w:rPr>
                <w:sz w:val="16"/>
                <w:szCs w:val="16"/>
              </w:rPr>
              <w:t xml:space="preserve"> any non-AP STA establishes a membership. If a schedule doesn't have any non-AP STA as member yet, there is no reason for other STAs to stop their TXOP to protect the start time of such r-TWT SPs. The SP schedule should include info to indicate corresponding status.</w:t>
            </w:r>
          </w:p>
        </w:tc>
        <w:tc>
          <w:tcPr>
            <w:tcW w:w="1710" w:type="dxa"/>
            <w:shd w:val="clear" w:color="auto" w:fill="auto"/>
            <w:noWrap/>
          </w:tcPr>
          <w:p w14:paraId="2B21D634" w14:textId="45ED63ED" w:rsidR="005E5EBE" w:rsidRPr="00F5133B" w:rsidRDefault="005E5EBE" w:rsidP="005E5EBE">
            <w:pPr>
              <w:rPr>
                <w:sz w:val="16"/>
                <w:szCs w:val="16"/>
              </w:rPr>
            </w:pPr>
            <w:r w:rsidRPr="00F5133B">
              <w:rPr>
                <w:sz w:val="16"/>
                <w:szCs w:val="16"/>
              </w:rPr>
              <w:t>See comment.</w:t>
            </w:r>
          </w:p>
        </w:tc>
        <w:tc>
          <w:tcPr>
            <w:tcW w:w="3150" w:type="dxa"/>
            <w:shd w:val="clear" w:color="auto" w:fill="auto"/>
          </w:tcPr>
          <w:p w14:paraId="3B7E8AA4" w14:textId="77777777" w:rsidR="00670689" w:rsidRDefault="00670689" w:rsidP="00670689">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“active” and associated normative text.</w:t>
            </w:r>
          </w:p>
          <w:p w14:paraId="1972D228" w14:textId="00997B1E" w:rsidR="000E1EF7" w:rsidRDefault="000E1EF7" w:rsidP="000E1EF7">
            <w:pPr>
              <w:rPr>
                <w:sz w:val="16"/>
                <w:szCs w:val="16"/>
              </w:rPr>
            </w:pPr>
          </w:p>
          <w:p w14:paraId="1B14D098" w14:textId="08930E85" w:rsidR="00670689" w:rsidRDefault="00670689" w:rsidP="000E1EF7">
            <w:pPr>
              <w:rPr>
                <w:sz w:val="16"/>
                <w:szCs w:val="16"/>
              </w:rPr>
            </w:pPr>
          </w:p>
          <w:p w14:paraId="0CA0C53F" w14:textId="77777777" w:rsidR="00670689" w:rsidRDefault="00670689" w:rsidP="000E1EF7">
            <w:pPr>
              <w:rPr>
                <w:sz w:val="16"/>
                <w:szCs w:val="16"/>
              </w:rPr>
            </w:pPr>
          </w:p>
          <w:p w14:paraId="4C2340C9" w14:textId="54E65BF0" w:rsidR="005E5EBE" w:rsidRPr="00BD23CA" w:rsidRDefault="000E1EF7" w:rsidP="000E1EF7">
            <w:pPr>
              <w:rPr>
                <w:b/>
                <w:bCs/>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#12691.</w:t>
            </w:r>
          </w:p>
        </w:tc>
      </w:tr>
      <w:tr w:rsidR="005E5EBE" w:rsidRPr="00F5133B" w14:paraId="01D07AE9" w14:textId="77777777" w:rsidTr="00DB63BA">
        <w:trPr>
          <w:trHeight w:val="220"/>
          <w:jc w:val="center"/>
        </w:trPr>
        <w:tc>
          <w:tcPr>
            <w:tcW w:w="625" w:type="dxa"/>
            <w:shd w:val="clear" w:color="auto" w:fill="auto"/>
            <w:noWrap/>
          </w:tcPr>
          <w:p w14:paraId="1FC30188" w14:textId="55846341" w:rsidR="005E5EBE" w:rsidRPr="00F5133B" w:rsidRDefault="005E5EBE" w:rsidP="005E5EBE">
            <w:pPr>
              <w:rPr>
                <w:sz w:val="16"/>
                <w:szCs w:val="16"/>
              </w:rPr>
            </w:pPr>
            <w:r w:rsidRPr="00F5133B">
              <w:rPr>
                <w:sz w:val="16"/>
                <w:szCs w:val="16"/>
              </w:rPr>
              <w:t>13025</w:t>
            </w:r>
          </w:p>
        </w:tc>
        <w:tc>
          <w:tcPr>
            <w:tcW w:w="1080" w:type="dxa"/>
          </w:tcPr>
          <w:p w14:paraId="171E8AE9" w14:textId="52E09D10" w:rsidR="005E5EBE" w:rsidRPr="00F5133B" w:rsidRDefault="005E5EBE" w:rsidP="005E5EBE">
            <w:pPr>
              <w:rPr>
                <w:sz w:val="16"/>
                <w:szCs w:val="16"/>
              </w:rPr>
            </w:pPr>
            <w:r w:rsidRPr="00F5133B">
              <w:rPr>
                <w:sz w:val="16"/>
                <w:szCs w:val="16"/>
              </w:rPr>
              <w:t>Chunyu Hu</w:t>
            </w:r>
          </w:p>
        </w:tc>
        <w:tc>
          <w:tcPr>
            <w:tcW w:w="900" w:type="dxa"/>
            <w:shd w:val="clear" w:color="auto" w:fill="auto"/>
            <w:noWrap/>
          </w:tcPr>
          <w:p w14:paraId="09C3D195" w14:textId="0DF65099" w:rsidR="005E5EBE" w:rsidRPr="00F5133B" w:rsidRDefault="005E5EBE" w:rsidP="005E5EBE">
            <w:pPr>
              <w:rPr>
                <w:sz w:val="16"/>
                <w:szCs w:val="16"/>
              </w:rPr>
            </w:pPr>
            <w:r w:rsidRPr="00F5133B">
              <w:rPr>
                <w:sz w:val="16"/>
                <w:szCs w:val="16"/>
              </w:rPr>
              <w:t>35.9.3</w:t>
            </w:r>
          </w:p>
        </w:tc>
        <w:tc>
          <w:tcPr>
            <w:tcW w:w="720" w:type="dxa"/>
          </w:tcPr>
          <w:p w14:paraId="384BF8CD" w14:textId="3D7EB2A2" w:rsidR="005E5EBE" w:rsidRPr="00F5133B" w:rsidRDefault="005E5EBE" w:rsidP="005E5EBE">
            <w:pPr>
              <w:rPr>
                <w:sz w:val="16"/>
                <w:szCs w:val="16"/>
              </w:rPr>
            </w:pPr>
            <w:r w:rsidRPr="00F5133B">
              <w:rPr>
                <w:sz w:val="16"/>
                <w:szCs w:val="16"/>
              </w:rPr>
              <w:t>511.59</w:t>
            </w:r>
          </w:p>
        </w:tc>
        <w:tc>
          <w:tcPr>
            <w:tcW w:w="3150" w:type="dxa"/>
            <w:shd w:val="clear" w:color="auto" w:fill="auto"/>
            <w:noWrap/>
          </w:tcPr>
          <w:p w14:paraId="5594A8BD" w14:textId="4097BB68" w:rsidR="005E5EBE" w:rsidRPr="00F5133B" w:rsidRDefault="005E5EBE" w:rsidP="005E5EBE">
            <w:pPr>
              <w:rPr>
                <w:sz w:val="16"/>
                <w:szCs w:val="16"/>
              </w:rPr>
            </w:pPr>
            <w:r w:rsidRPr="00F5133B">
              <w:rPr>
                <w:sz w:val="16"/>
                <w:szCs w:val="16"/>
              </w:rPr>
              <w:t>If a r-TWT schedule is suspended for all participating r-TWT STAs, should this be indicated in the advertised schedule so other STAs don't need to exercise the TXOP rules for SP protection purpose?</w:t>
            </w:r>
          </w:p>
        </w:tc>
        <w:tc>
          <w:tcPr>
            <w:tcW w:w="1710" w:type="dxa"/>
            <w:shd w:val="clear" w:color="auto" w:fill="auto"/>
            <w:noWrap/>
          </w:tcPr>
          <w:p w14:paraId="431A3373" w14:textId="17FD545C" w:rsidR="005E5EBE" w:rsidRPr="00F5133B" w:rsidRDefault="005E5EBE" w:rsidP="005E5EBE">
            <w:pPr>
              <w:rPr>
                <w:sz w:val="16"/>
                <w:szCs w:val="16"/>
              </w:rPr>
            </w:pPr>
            <w:r w:rsidRPr="00F5133B">
              <w:rPr>
                <w:sz w:val="16"/>
                <w:szCs w:val="16"/>
              </w:rPr>
              <w:t>Develop mechanism to address the problem raised in comment.</w:t>
            </w:r>
          </w:p>
        </w:tc>
        <w:tc>
          <w:tcPr>
            <w:tcW w:w="3150" w:type="dxa"/>
            <w:shd w:val="clear" w:color="auto" w:fill="auto"/>
          </w:tcPr>
          <w:p w14:paraId="29270F7E" w14:textId="37F5499B" w:rsidR="000E1EF7" w:rsidRDefault="005E5EBE" w:rsidP="000E1EF7">
            <w:pPr>
              <w:rPr>
                <w:sz w:val="16"/>
                <w:szCs w:val="16"/>
              </w:rPr>
            </w:pPr>
            <w:r w:rsidRPr="00094AF0">
              <w:rPr>
                <w:b/>
                <w:bCs/>
                <w:sz w:val="16"/>
                <w:szCs w:val="16"/>
              </w:rPr>
              <w:t>Revised</w:t>
            </w:r>
            <w:r w:rsidR="000E1EF7" w:rsidRPr="00670689">
              <w:rPr>
                <w:sz w:val="16"/>
                <w:szCs w:val="16"/>
              </w:rPr>
              <w:t xml:space="preserve"> </w:t>
            </w:r>
            <w:r w:rsidR="00670689" w:rsidRPr="00670689">
              <w:rPr>
                <w:sz w:val="16"/>
                <w:szCs w:val="16"/>
              </w:rPr>
              <w:t>– a</w:t>
            </w:r>
            <w:r w:rsidR="000E1EF7">
              <w:rPr>
                <w:sz w:val="16"/>
                <w:szCs w:val="16"/>
              </w:rPr>
              <w:t>gree in principle. Add an encoded field with one of the values signaling “active” and associated normative text.</w:t>
            </w:r>
          </w:p>
          <w:p w14:paraId="5A8A2D1D" w14:textId="77777777" w:rsidR="000E1EF7" w:rsidRDefault="000E1EF7" w:rsidP="000E1EF7">
            <w:pPr>
              <w:rPr>
                <w:sz w:val="16"/>
                <w:szCs w:val="16"/>
              </w:rPr>
            </w:pPr>
          </w:p>
          <w:p w14:paraId="5F34A5FB" w14:textId="59410532" w:rsidR="005E5EBE" w:rsidRPr="00BD23CA" w:rsidRDefault="000E1EF7" w:rsidP="000E1EF7">
            <w:pPr>
              <w:rPr>
                <w:b/>
                <w:bCs/>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#12691.</w:t>
            </w:r>
          </w:p>
        </w:tc>
      </w:tr>
      <w:tr w:rsidR="009776FC" w:rsidRPr="00F5133B" w14:paraId="67175025" w14:textId="77777777" w:rsidTr="00DB63BA">
        <w:trPr>
          <w:trHeight w:val="220"/>
          <w:jc w:val="center"/>
        </w:trPr>
        <w:tc>
          <w:tcPr>
            <w:tcW w:w="625" w:type="dxa"/>
            <w:shd w:val="clear" w:color="auto" w:fill="auto"/>
            <w:noWrap/>
          </w:tcPr>
          <w:p w14:paraId="38D8B18F" w14:textId="4A34B179" w:rsidR="009776FC" w:rsidRPr="00F5133B" w:rsidRDefault="009776FC" w:rsidP="009776FC">
            <w:pPr>
              <w:rPr>
                <w:sz w:val="16"/>
                <w:szCs w:val="16"/>
              </w:rPr>
            </w:pPr>
            <w:r w:rsidRPr="00F5133B">
              <w:rPr>
                <w:sz w:val="16"/>
                <w:szCs w:val="16"/>
              </w:rPr>
              <w:t>13102</w:t>
            </w:r>
          </w:p>
        </w:tc>
        <w:tc>
          <w:tcPr>
            <w:tcW w:w="1080" w:type="dxa"/>
          </w:tcPr>
          <w:p w14:paraId="6C20990F" w14:textId="62895CCD" w:rsidR="009776FC" w:rsidRPr="00F5133B" w:rsidRDefault="009776FC" w:rsidP="009776FC">
            <w:pPr>
              <w:rPr>
                <w:sz w:val="16"/>
                <w:szCs w:val="16"/>
              </w:rPr>
            </w:pPr>
            <w:proofErr w:type="spellStart"/>
            <w:r w:rsidRPr="00F5133B">
              <w:rPr>
                <w:sz w:val="16"/>
                <w:szCs w:val="16"/>
              </w:rPr>
              <w:t>Chittabrata</w:t>
            </w:r>
            <w:proofErr w:type="spellEnd"/>
            <w:r w:rsidRPr="00F5133B">
              <w:rPr>
                <w:sz w:val="16"/>
                <w:szCs w:val="16"/>
              </w:rPr>
              <w:t xml:space="preserve"> Ghosh</w:t>
            </w:r>
          </w:p>
        </w:tc>
        <w:tc>
          <w:tcPr>
            <w:tcW w:w="900" w:type="dxa"/>
            <w:shd w:val="clear" w:color="auto" w:fill="auto"/>
            <w:noWrap/>
          </w:tcPr>
          <w:p w14:paraId="399CB3AF" w14:textId="4ABA0940" w:rsidR="009776FC" w:rsidRPr="00F5133B" w:rsidRDefault="009776FC" w:rsidP="009776FC">
            <w:pPr>
              <w:rPr>
                <w:sz w:val="16"/>
                <w:szCs w:val="16"/>
              </w:rPr>
            </w:pPr>
            <w:r w:rsidRPr="00F5133B">
              <w:rPr>
                <w:sz w:val="16"/>
                <w:szCs w:val="16"/>
              </w:rPr>
              <w:t>ï»¿35.9.3</w:t>
            </w:r>
          </w:p>
        </w:tc>
        <w:tc>
          <w:tcPr>
            <w:tcW w:w="720" w:type="dxa"/>
          </w:tcPr>
          <w:p w14:paraId="4BA61551" w14:textId="5E01C1DA" w:rsidR="009776FC" w:rsidRPr="00F5133B" w:rsidRDefault="009776FC" w:rsidP="009776FC">
            <w:pPr>
              <w:rPr>
                <w:sz w:val="16"/>
                <w:szCs w:val="16"/>
              </w:rPr>
            </w:pPr>
            <w:r w:rsidRPr="00F5133B">
              <w:rPr>
                <w:sz w:val="16"/>
                <w:szCs w:val="16"/>
              </w:rPr>
              <w:t>511.59</w:t>
            </w:r>
          </w:p>
        </w:tc>
        <w:tc>
          <w:tcPr>
            <w:tcW w:w="3150" w:type="dxa"/>
            <w:shd w:val="clear" w:color="auto" w:fill="auto"/>
            <w:noWrap/>
          </w:tcPr>
          <w:p w14:paraId="3D8CAEF9" w14:textId="0476ADBA" w:rsidR="009776FC" w:rsidRPr="00F5133B" w:rsidRDefault="009776FC" w:rsidP="009776FC">
            <w:pPr>
              <w:rPr>
                <w:sz w:val="16"/>
                <w:szCs w:val="16"/>
              </w:rPr>
            </w:pPr>
            <w:r w:rsidRPr="00F5133B">
              <w:rPr>
                <w:sz w:val="16"/>
                <w:szCs w:val="16"/>
              </w:rPr>
              <w:t>An AP may setup and announce r-TWT schedules without any members as per baseline. In this case, r-TWT supporting STAs will have to end their TXOPs at SP start boundary even though there are no member STAs yet (or existing memberships are suspended). Announcement signaling should indicate whether a schedule is active or not.</w:t>
            </w:r>
          </w:p>
        </w:tc>
        <w:tc>
          <w:tcPr>
            <w:tcW w:w="1710" w:type="dxa"/>
            <w:shd w:val="clear" w:color="auto" w:fill="auto"/>
            <w:noWrap/>
          </w:tcPr>
          <w:p w14:paraId="59216B89" w14:textId="57F370C4" w:rsidR="009776FC" w:rsidRPr="00F5133B" w:rsidRDefault="009776FC" w:rsidP="009776FC">
            <w:pPr>
              <w:rPr>
                <w:sz w:val="16"/>
                <w:szCs w:val="16"/>
              </w:rPr>
            </w:pPr>
            <w:r w:rsidRPr="00F5133B">
              <w:rPr>
                <w:sz w:val="16"/>
                <w:szCs w:val="16"/>
              </w:rPr>
              <w:t>as in comment</w:t>
            </w:r>
          </w:p>
        </w:tc>
        <w:tc>
          <w:tcPr>
            <w:tcW w:w="3150" w:type="dxa"/>
            <w:shd w:val="clear" w:color="auto" w:fill="auto"/>
          </w:tcPr>
          <w:p w14:paraId="0DDC568B" w14:textId="77777777" w:rsidR="00E534D8" w:rsidRDefault="00E534D8" w:rsidP="00E534D8">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“active” and associated normative text.</w:t>
            </w:r>
          </w:p>
          <w:p w14:paraId="58F0BDF4" w14:textId="7BD49316" w:rsidR="00E534D8" w:rsidRDefault="00E534D8" w:rsidP="00E534D8">
            <w:pPr>
              <w:rPr>
                <w:sz w:val="16"/>
                <w:szCs w:val="16"/>
              </w:rPr>
            </w:pPr>
          </w:p>
          <w:p w14:paraId="251BAEDA" w14:textId="77777777" w:rsidR="00A87980" w:rsidRDefault="00A87980" w:rsidP="00E534D8">
            <w:pPr>
              <w:rPr>
                <w:sz w:val="16"/>
                <w:szCs w:val="16"/>
              </w:rPr>
            </w:pPr>
          </w:p>
          <w:p w14:paraId="722741E1" w14:textId="4AC828CA" w:rsidR="009776FC" w:rsidRPr="00094AF0" w:rsidRDefault="00E534D8" w:rsidP="00E534D8">
            <w:pPr>
              <w:rPr>
                <w:b/>
                <w:bCs/>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#12691.</w:t>
            </w:r>
          </w:p>
        </w:tc>
      </w:tr>
      <w:tr w:rsidR="009776FC" w:rsidRPr="00F5133B" w14:paraId="340C91BD" w14:textId="77777777" w:rsidTr="000C6CDA">
        <w:trPr>
          <w:trHeight w:val="89"/>
          <w:jc w:val="center"/>
        </w:trPr>
        <w:tc>
          <w:tcPr>
            <w:tcW w:w="11335" w:type="dxa"/>
            <w:gridSpan w:val="7"/>
            <w:shd w:val="clear" w:color="auto" w:fill="EDEDED" w:themeFill="accent3" w:themeFillTint="33"/>
            <w:noWrap/>
          </w:tcPr>
          <w:p w14:paraId="4C92BA94" w14:textId="77777777" w:rsidR="009776FC" w:rsidRPr="00094AF0" w:rsidRDefault="009776FC" w:rsidP="009776FC">
            <w:pPr>
              <w:rPr>
                <w:b/>
                <w:bCs/>
                <w:sz w:val="16"/>
                <w:szCs w:val="16"/>
              </w:rPr>
            </w:pPr>
          </w:p>
        </w:tc>
      </w:tr>
      <w:tr w:rsidR="00FD6129" w:rsidRPr="00F5133B" w14:paraId="7CEF792E" w14:textId="77777777" w:rsidTr="00DB63BA">
        <w:trPr>
          <w:trHeight w:val="220"/>
          <w:jc w:val="center"/>
        </w:trPr>
        <w:tc>
          <w:tcPr>
            <w:tcW w:w="625" w:type="dxa"/>
            <w:shd w:val="clear" w:color="auto" w:fill="auto"/>
            <w:noWrap/>
          </w:tcPr>
          <w:p w14:paraId="5F36AFF2" w14:textId="3A0B3A49" w:rsidR="00FD6129" w:rsidRPr="00F5133B" w:rsidRDefault="00FD6129" w:rsidP="00FD6129">
            <w:pPr>
              <w:rPr>
                <w:sz w:val="16"/>
                <w:szCs w:val="16"/>
              </w:rPr>
            </w:pPr>
            <w:r w:rsidRPr="00F5133B">
              <w:rPr>
                <w:sz w:val="16"/>
                <w:szCs w:val="16"/>
              </w:rPr>
              <w:t>13058</w:t>
            </w:r>
          </w:p>
        </w:tc>
        <w:tc>
          <w:tcPr>
            <w:tcW w:w="1080" w:type="dxa"/>
          </w:tcPr>
          <w:p w14:paraId="5008AFA1" w14:textId="5BC7D6F6" w:rsidR="00FD6129" w:rsidRPr="00F5133B" w:rsidRDefault="00FD6129" w:rsidP="00FD6129">
            <w:pPr>
              <w:rPr>
                <w:sz w:val="16"/>
                <w:szCs w:val="16"/>
              </w:rPr>
            </w:pPr>
            <w:proofErr w:type="spellStart"/>
            <w:r w:rsidRPr="00F5133B">
              <w:rPr>
                <w:sz w:val="16"/>
                <w:szCs w:val="16"/>
              </w:rPr>
              <w:t>Chittabrata</w:t>
            </w:r>
            <w:proofErr w:type="spellEnd"/>
            <w:r w:rsidRPr="00F5133B">
              <w:rPr>
                <w:sz w:val="16"/>
                <w:szCs w:val="16"/>
              </w:rPr>
              <w:t xml:space="preserve"> Ghosh</w:t>
            </w:r>
          </w:p>
        </w:tc>
        <w:tc>
          <w:tcPr>
            <w:tcW w:w="900" w:type="dxa"/>
            <w:shd w:val="clear" w:color="auto" w:fill="auto"/>
            <w:noWrap/>
          </w:tcPr>
          <w:p w14:paraId="78468FB9" w14:textId="1C8E9068" w:rsidR="00FD6129" w:rsidRPr="00F5133B" w:rsidRDefault="00FD6129" w:rsidP="00FD6129">
            <w:pPr>
              <w:rPr>
                <w:sz w:val="16"/>
                <w:szCs w:val="16"/>
              </w:rPr>
            </w:pPr>
            <w:r w:rsidRPr="00F5133B">
              <w:rPr>
                <w:sz w:val="16"/>
                <w:szCs w:val="16"/>
              </w:rPr>
              <w:t>35.9.3</w:t>
            </w:r>
          </w:p>
        </w:tc>
        <w:tc>
          <w:tcPr>
            <w:tcW w:w="720" w:type="dxa"/>
          </w:tcPr>
          <w:p w14:paraId="46049D0D" w14:textId="2446B4FC" w:rsidR="00FD6129" w:rsidRPr="00F5133B" w:rsidRDefault="00FD6129" w:rsidP="00FD6129">
            <w:pPr>
              <w:rPr>
                <w:sz w:val="16"/>
                <w:szCs w:val="16"/>
              </w:rPr>
            </w:pPr>
            <w:r w:rsidRPr="00F5133B">
              <w:rPr>
                <w:sz w:val="16"/>
                <w:szCs w:val="16"/>
              </w:rPr>
              <w:t>511.58</w:t>
            </w:r>
          </w:p>
        </w:tc>
        <w:tc>
          <w:tcPr>
            <w:tcW w:w="3150" w:type="dxa"/>
            <w:shd w:val="clear" w:color="auto" w:fill="auto"/>
            <w:noWrap/>
          </w:tcPr>
          <w:p w14:paraId="3A09C47B" w14:textId="4799DACC" w:rsidR="00FD6129" w:rsidRPr="00F5133B" w:rsidRDefault="00FD6129" w:rsidP="00FD6129">
            <w:pPr>
              <w:rPr>
                <w:sz w:val="16"/>
                <w:szCs w:val="16"/>
              </w:rPr>
            </w:pPr>
            <w:r w:rsidRPr="00F5133B">
              <w:rPr>
                <w:sz w:val="16"/>
                <w:szCs w:val="16"/>
              </w:rPr>
              <w:t xml:space="preserve">Define agreement setup procedure when EHT AP corresponds to a </w:t>
            </w:r>
            <w:proofErr w:type="spellStart"/>
            <w:r w:rsidRPr="00F5133B">
              <w:rPr>
                <w:sz w:val="16"/>
                <w:szCs w:val="16"/>
              </w:rPr>
              <w:t>nontransmitted</w:t>
            </w:r>
            <w:proofErr w:type="spellEnd"/>
            <w:r w:rsidRPr="00F5133B">
              <w:rPr>
                <w:sz w:val="16"/>
                <w:szCs w:val="16"/>
              </w:rPr>
              <w:t xml:space="preserve"> BSSID in a multiple BSSID set or belongs to a co-hosted BSSID set and with dot11RestrictedTWTOptionImplemented set to true; in this case, the AP corresponding to a </w:t>
            </w:r>
            <w:proofErr w:type="spellStart"/>
            <w:r w:rsidRPr="00F5133B">
              <w:rPr>
                <w:sz w:val="16"/>
                <w:szCs w:val="16"/>
              </w:rPr>
              <w:t>nontransmitted</w:t>
            </w:r>
            <w:proofErr w:type="spellEnd"/>
            <w:r w:rsidRPr="00F5133B">
              <w:rPr>
                <w:sz w:val="16"/>
                <w:szCs w:val="16"/>
              </w:rPr>
              <w:t xml:space="preserve"> BSSID might not be able to announce r-TWT SP schedules</w:t>
            </w:r>
          </w:p>
        </w:tc>
        <w:tc>
          <w:tcPr>
            <w:tcW w:w="1710" w:type="dxa"/>
            <w:shd w:val="clear" w:color="auto" w:fill="auto"/>
            <w:noWrap/>
          </w:tcPr>
          <w:p w14:paraId="23C36479" w14:textId="746BA73D" w:rsidR="00FD6129" w:rsidRPr="00F5133B" w:rsidRDefault="00FD6129" w:rsidP="00FD6129">
            <w:pPr>
              <w:rPr>
                <w:sz w:val="16"/>
                <w:szCs w:val="16"/>
              </w:rPr>
            </w:pPr>
            <w:r w:rsidRPr="00F5133B">
              <w:rPr>
                <w:sz w:val="16"/>
                <w:szCs w:val="16"/>
              </w:rPr>
              <w:t>As in comment</w:t>
            </w:r>
          </w:p>
        </w:tc>
        <w:tc>
          <w:tcPr>
            <w:tcW w:w="3150" w:type="dxa"/>
            <w:shd w:val="clear" w:color="auto" w:fill="auto"/>
          </w:tcPr>
          <w:p w14:paraId="32D4D924" w14:textId="2827861D" w:rsidR="00543F77" w:rsidRDefault="00543F77" w:rsidP="00543F77">
            <w:pPr>
              <w:rPr>
                <w:sz w:val="16"/>
                <w:szCs w:val="16"/>
              </w:rPr>
            </w:pPr>
            <w:r w:rsidRPr="00094AF0">
              <w:rPr>
                <w:b/>
                <w:bCs/>
                <w:sz w:val="16"/>
                <w:szCs w:val="16"/>
              </w:rPr>
              <w:t>Revised</w:t>
            </w:r>
            <w:r w:rsidRPr="00670689">
              <w:rPr>
                <w:sz w:val="16"/>
                <w:szCs w:val="16"/>
              </w:rPr>
              <w:t xml:space="preserve"> – a</w:t>
            </w:r>
            <w:r>
              <w:rPr>
                <w:sz w:val="16"/>
                <w:szCs w:val="16"/>
              </w:rPr>
              <w:t xml:space="preserve">gree in principle. Add an encoded field with one of the values signaling for </w:t>
            </w:r>
            <w:proofErr w:type="spellStart"/>
            <w:r>
              <w:rPr>
                <w:sz w:val="16"/>
                <w:szCs w:val="16"/>
              </w:rPr>
              <w:t>nontransmitted</w:t>
            </w:r>
            <w:proofErr w:type="spellEnd"/>
            <w:r>
              <w:rPr>
                <w:sz w:val="16"/>
                <w:szCs w:val="16"/>
              </w:rPr>
              <w:t xml:space="preserve"> BSSID and associated normative text.</w:t>
            </w:r>
          </w:p>
          <w:p w14:paraId="2A9B13FE" w14:textId="77777777" w:rsidR="00543F77" w:rsidRDefault="00543F77" w:rsidP="00543F77">
            <w:pPr>
              <w:rPr>
                <w:sz w:val="16"/>
                <w:szCs w:val="16"/>
              </w:rPr>
            </w:pPr>
          </w:p>
          <w:p w14:paraId="1A5ACFEB" w14:textId="77777777" w:rsidR="00543F77" w:rsidRDefault="00543F77" w:rsidP="00543F77">
            <w:pPr>
              <w:rPr>
                <w:sz w:val="16"/>
                <w:szCs w:val="16"/>
              </w:rPr>
            </w:pPr>
          </w:p>
          <w:p w14:paraId="19F23BDE" w14:textId="32AD628A" w:rsidR="00FD6129" w:rsidRPr="00A8664F" w:rsidRDefault="00543F77" w:rsidP="00FD6129">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13058</w:t>
            </w:r>
            <w:r w:rsidRPr="00A741D5">
              <w:rPr>
                <w:b/>
                <w:bCs/>
                <w:sz w:val="16"/>
                <w:szCs w:val="16"/>
              </w:rPr>
              <w:t>.</w:t>
            </w:r>
          </w:p>
        </w:tc>
      </w:tr>
      <w:tr w:rsidR="00FD6129" w:rsidRPr="00F5133B" w14:paraId="527A998E" w14:textId="77777777" w:rsidTr="000C6CDA">
        <w:trPr>
          <w:trHeight w:val="80"/>
          <w:jc w:val="center"/>
        </w:trPr>
        <w:tc>
          <w:tcPr>
            <w:tcW w:w="11335" w:type="dxa"/>
            <w:gridSpan w:val="7"/>
            <w:shd w:val="clear" w:color="auto" w:fill="EDEDED" w:themeFill="accent3" w:themeFillTint="33"/>
            <w:noWrap/>
          </w:tcPr>
          <w:p w14:paraId="41180B69" w14:textId="5C5475F3" w:rsidR="00FD6129" w:rsidRPr="00094AF0" w:rsidRDefault="00FD6129" w:rsidP="00FD6129">
            <w:pPr>
              <w:rPr>
                <w:b/>
                <w:bCs/>
                <w:sz w:val="16"/>
                <w:szCs w:val="16"/>
              </w:rPr>
            </w:pPr>
          </w:p>
        </w:tc>
      </w:tr>
      <w:tr w:rsidR="00FD6129" w:rsidRPr="00F5133B" w14:paraId="1B2AE3B9" w14:textId="77777777" w:rsidTr="00DB63BA">
        <w:trPr>
          <w:trHeight w:val="220"/>
          <w:jc w:val="center"/>
        </w:trPr>
        <w:tc>
          <w:tcPr>
            <w:tcW w:w="625" w:type="dxa"/>
            <w:shd w:val="clear" w:color="auto" w:fill="auto"/>
            <w:noWrap/>
          </w:tcPr>
          <w:p w14:paraId="75FE0E8F" w14:textId="533840BA" w:rsidR="00FD6129" w:rsidRPr="00F5133B" w:rsidRDefault="00FD6129" w:rsidP="00FD6129">
            <w:pPr>
              <w:rPr>
                <w:sz w:val="16"/>
                <w:szCs w:val="16"/>
              </w:rPr>
            </w:pPr>
            <w:r w:rsidRPr="00F5133B">
              <w:rPr>
                <w:sz w:val="16"/>
                <w:szCs w:val="16"/>
              </w:rPr>
              <w:t>10390</w:t>
            </w:r>
          </w:p>
        </w:tc>
        <w:tc>
          <w:tcPr>
            <w:tcW w:w="1080" w:type="dxa"/>
            <w:shd w:val="clear" w:color="auto" w:fill="auto"/>
          </w:tcPr>
          <w:p w14:paraId="2E8168BB" w14:textId="6FF858B4" w:rsidR="00FD6129" w:rsidRPr="00F5133B" w:rsidRDefault="00FD6129" w:rsidP="00FD6129">
            <w:pPr>
              <w:rPr>
                <w:sz w:val="16"/>
                <w:szCs w:val="16"/>
              </w:rPr>
            </w:pPr>
            <w:r w:rsidRPr="00F5133B">
              <w:rPr>
                <w:sz w:val="16"/>
                <w:szCs w:val="16"/>
              </w:rPr>
              <w:t>GEORGE CHERIAN</w:t>
            </w:r>
          </w:p>
        </w:tc>
        <w:tc>
          <w:tcPr>
            <w:tcW w:w="900" w:type="dxa"/>
            <w:shd w:val="clear" w:color="auto" w:fill="auto"/>
            <w:noWrap/>
          </w:tcPr>
          <w:p w14:paraId="359B8D40" w14:textId="6266592C" w:rsidR="00FD6129" w:rsidRPr="00F5133B" w:rsidRDefault="00FD6129" w:rsidP="00FD6129">
            <w:pPr>
              <w:rPr>
                <w:sz w:val="16"/>
                <w:szCs w:val="16"/>
              </w:rPr>
            </w:pPr>
            <w:r w:rsidRPr="00F5133B">
              <w:rPr>
                <w:sz w:val="16"/>
                <w:szCs w:val="16"/>
              </w:rPr>
              <w:t>35.9.3</w:t>
            </w:r>
          </w:p>
        </w:tc>
        <w:tc>
          <w:tcPr>
            <w:tcW w:w="720" w:type="dxa"/>
            <w:shd w:val="clear" w:color="auto" w:fill="auto"/>
          </w:tcPr>
          <w:p w14:paraId="2B869662" w14:textId="54533D6A" w:rsidR="00FD6129" w:rsidRPr="00F5133B" w:rsidRDefault="00FD6129" w:rsidP="00FD6129">
            <w:pPr>
              <w:rPr>
                <w:sz w:val="16"/>
                <w:szCs w:val="16"/>
              </w:rPr>
            </w:pPr>
            <w:r w:rsidRPr="00F5133B">
              <w:rPr>
                <w:sz w:val="16"/>
                <w:szCs w:val="16"/>
              </w:rPr>
              <w:t>0.00</w:t>
            </w:r>
          </w:p>
        </w:tc>
        <w:tc>
          <w:tcPr>
            <w:tcW w:w="3150" w:type="dxa"/>
            <w:shd w:val="clear" w:color="auto" w:fill="auto"/>
            <w:noWrap/>
          </w:tcPr>
          <w:p w14:paraId="6544080A" w14:textId="1D33CCF1" w:rsidR="00FD6129" w:rsidRPr="00F5133B" w:rsidRDefault="00FD6129" w:rsidP="00FD6129">
            <w:pPr>
              <w:rPr>
                <w:sz w:val="16"/>
                <w:szCs w:val="16"/>
              </w:rPr>
            </w:pPr>
            <w:r w:rsidRPr="00F5133B">
              <w:rPr>
                <w:sz w:val="16"/>
                <w:szCs w:val="16"/>
              </w:rPr>
              <w:t xml:space="preserve">The spec should add the </w:t>
            </w:r>
            <w:proofErr w:type="spellStart"/>
            <w:r w:rsidRPr="00F5133B">
              <w:rPr>
                <w:sz w:val="16"/>
                <w:szCs w:val="16"/>
              </w:rPr>
              <w:t>capabilty</w:t>
            </w:r>
            <w:proofErr w:type="spellEnd"/>
            <w:r w:rsidRPr="00F5133B">
              <w:rPr>
                <w:sz w:val="16"/>
                <w:szCs w:val="16"/>
              </w:rPr>
              <w:t xml:space="preserve"> for an AP to advertise rTWT service periods of its neighboring APs. Rationale: rTWT efficiency depends on, not only whether the associated clients of the BSS </w:t>
            </w:r>
            <w:proofErr w:type="gramStart"/>
            <w:r w:rsidRPr="00F5133B">
              <w:rPr>
                <w:sz w:val="16"/>
                <w:szCs w:val="16"/>
              </w:rPr>
              <w:t>follows</w:t>
            </w:r>
            <w:proofErr w:type="gramEnd"/>
            <w:r w:rsidRPr="00F5133B">
              <w:rPr>
                <w:sz w:val="16"/>
                <w:szCs w:val="16"/>
              </w:rPr>
              <w:t xml:space="preserve"> the rTWT SP, but also on whether the clients in the OBSS follows the SP boundary.</w:t>
            </w:r>
          </w:p>
        </w:tc>
        <w:tc>
          <w:tcPr>
            <w:tcW w:w="1710" w:type="dxa"/>
            <w:shd w:val="clear" w:color="auto" w:fill="auto"/>
            <w:noWrap/>
          </w:tcPr>
          <w:p w14:paraId="7DF54AAF" w14:textId="2963C90F" w:rsidR="00FD6129" w:rsidRPr="00F5133B" w:rsidRDefault="00FD6129" w:rsidP="00FD6129">
            <w:pPr>
              <w:rPr>
                <w:sz w:val="16"/>
                <w:szCs w:val="16"/>
              </w:rPr>
            </w:pPr>
            <w:r w:rsidRPr="00F5133B">
              <w:rPr>
                <w:sz w:val="16"/>
                <w:szCs w:val="16"/>
              </w:rPr>
              <w:t>As in the comment</w:t>
            </w:r>
          </w:p>
        </w:tc>
        <w:tc>
          <w:tcPr>
            <w:tcW w:w="3150" w:type="dxa"/>
            <w:shd w:val="clear" w:color="auto" w:fill="auto"/>
          </w:tcPr>
          <w:p w14:paraId="356C4893" w14:textId="488EE891" w:rsidR="003126BD" w:rsidRDefault="003126BD" w:rsidP="003126BD">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16290593" w14:textId="77777777" w:rsidR="003126BD" w:rsidRDefault="003126BD" w:rsidP="003126BD">
            <w:pPr>
              <w:rPr>
                <w:sz w:val="16"/>
                <w:szCs w:val="16"/>
              </w:rPr>
            </w:pPr>
          </w:p>
          <w:p w14:paraId="041455C4" w14:textId="574B3D22" w:rsidR="00FD6129" w:rsidRPr="00F5133B" w:rsidRDefault="003126BD" w:rsidP="00FD6129">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tc>
      </w:tr>
      <w:tr w:rsidR="00FD6129" w:rsidRPr="00F5133B" w14:paraId="71BA670D" w14:textId="77777777" w:rsidTr="00DB63BA">
        <w:trPr>
          <w:trHeight w:val="220"/>
          <w:jc w:val="center"/>
        </w:trPr>
        <w:tc>
          <w:tcPr>
            <w:tcW w:w="625" w:type="dxa"/>
            <w:shd w:val="clear" w:color="auto" w:fill="auto"/>
            <w:noWrap/>
          </w:tcPr>
          <w:p w14:paraId="1FD688A9" w14:textId="7AFCB23A" w:rsidR="00FD6129" w:rsidRPr="00F5133B" w:rsidRDefault="00FD6129" w:rsidP="00FD6129">
            <w:pPr>
              <w:rPr>
                <w:sz w:val="16"/>
                <w:szCs w:val="16"/>
              </w:rPr>
            </w:pPr>
            <w:r w:rsidRPr="00F5133B">
              <w:rPr>
                <w:sz w:val="16"/>
                <w:szCs w:val="16"/>
              </w:rPr>
              <w:t>10902</w:t>
            </w:r>
          </w:p>
        </w:tc>
        <w:tc>
          <w:tcPr>
            <w:tcW w:w="1080" w:type="dxa"/>
            <w:shd w:val="clear" w:color="auto" w:fill="auto"/>
          </w:tcPr>
          <w:p w14:paraId="04457BFD" w14:textId="525F5062" w:rsidR="00FD6129" w:rsidRPr="00F5133B" w:rsidRDefault="00FD6129" w:rsidP="00FD6129">
            <w:pPr>
              <w:rPr>
                <w:sz w:val="16"/>
                <w:szCs w:val="16"/>
              </w:rPr>
            </w:pPr>
            <w:r w:rsidRPr="00F5133B">
              <w:rPr>
                <w:sz w:val="16"/>
                <w:szCs w:val="16"/>
              </w:rPr>
              <w:t>Akira Kishida</w:t>
            </w:r>
          </w:p>
        </w:tc>
        <w:tc>
          <w:tcPr>
            <w:tcW w:w="900" w:type="dxa"/>
            <w:shd w:val="clear" w:color="auto" w:fill="auto"/>
            <w:noWrap/>
          </w:tcPr>
          <w:p w14:paraId="78B23C0C" w14:textId="5ABDC97C" w:rsidR="00FD6129" w:rsidRPr="00F5133B" w:rsidRDefault="00FD6129" w:rsidP="00FD6129">
            <w:pPr>
              <w:rPr>
                <w:sz w:val="16"/>
                <w:szCs w:val="16"/>
              </w:rPr>
            </w:pPr>
            <w:r w:rsidRPr="00F5133B">
              <w:rPr>
                <w:sz w:val="16"/>
                <w:szCs w:val="16"/>
              </w:rPr>
              <w:t>35.9.3</w:t>
            </w:r>
          </w:p>
        </w:tc>
        <w:tc>
          <w:tcPr>
            <w:tcW w:w="720" w:type="dxa"/>
            <w:shd w:val="clear" w:color="auto" w:fill="auto"/>
          </w:tcPr>
          <w:p w14:paraId="68B69FD4" w14:textId="419B5B95" w:rsidR="00FD6129" w:rsidRPr="00F5133B" w:rsidRDefault="00FD6129" w:rsidP="00FD6129">
            <w:pPr>
              <w:rPr>
                <w:sz w:val="16"/>
                <w:szCs w:val="16"/>
              </w:rPr>
            </w:pPr>
            <w:r w:rsidRPr="00F5133B">
              <w:rPr>
                <w:sz w:val="16"/>
                <w:szCs w:val="16"/>
              </w:rPr>
              <w:t>511.56</w:t>
            </w:r>
          </w:p>
        </w:tc>
        <w:tc>
          <w:tcPr>
            <w:tcW w:w="3150" w:type="dxa"/>
            <w:shd w:val="clear" w:color="auto" w:fill="auto"/>
            <w:noWrap/>
          </w:tcPr>
          <w:p w14:paraId="411E7171" w14:textId="6BD44E83" w:rsidR="00FD6129" w:rsidRPr="00F5133B" w:rsidRDefault="00FD6129" w:rsidP="00FD6129">
            <w:pPr>
              <w:rPr>
                <w:sz w:val="16"/>
                <w:szCs w:val="16"/>
              </w:rPr>
            </w:pPr>
            <w:r w:rsidRPr="00F5133B">
              <w:rPr>
                <w:sz w:val="16"/>
                <w:szCs w:val="16"/>
              </w:rPr>
              <w:t xml:space="preserve">As described in this clause, a r-TWT scheduling AP can indicate </w:t>
            </w:r>
            <w:proofErr w:type="gramStart"/>
            <w:r w:rsidRPr="00F5133B">
              <w:rPr>
                <w:sz w:val="16"/>
                <w:szCs w:val="16"/>
              </w:rPr>
              <w:t>whether or not</w:t>
            </w:r>
            <w:proofErr w:type="gramEnd"/>
            <w:r w:rsidRPr="00F5133B">
              <w:rPr>
                <w:sz w:val="16"/>
                <w:szCs w:val="16"/>
              </w:rPr>
              <w:t xml:space="preserve"> the schedule is available for accommodating any new membership and can notify other STAs. However, in the case of multiple r-TWT scheduling APs schedule r-TWT SP respec</w:t>
            </w:r>
            <w:r w:rsidRPr="00F5133B">
              <w:rPr>
                <w:sz w:val="16"/>
                <w:szCs w:val="16"/>
              </w:rPr>
              <w:lastRenderedPageBreak/>
              <w:t>tively, multiple r-TWT SP might be overlapped and should be avoided. TGbe should define mechanisms to prevent this issue.</w:t>
            </w:r>
          </w:p>
        </w:tc>
        <w:tc>
          <w:tcPr>
            <w:tcW w:w="1710" w:type="dxa"/>
            <w:shd w:val="clear" w:color="auto" w:fill="auto"/>
            <w:noWrap/>
          </w:tcPr>
          <w:p w14:paraId="47F2C555" w14:textId="21E3088E" w:rsidR="00FD6129" w:rsidRPr="00F5133B" w:rsidRDefault="00FD6129" w:rsidP="00FD6129">
            <w:pPr>
              <w:rPr>
                <w:sz w:val="16"/>
                <w:szCs w:val="16"/>
              </w:rPr>
            </w:pPr>
            <w:r w:rsidRPr="00F5133B">
              <w:rPr>
                <w:sz w:val="16"/>
                <w:szCs w:val="16"/>
              </w:rPr>
              <w:lastRenderedPageBreak/>
              <w:t>As in the comment</w:t>
            </w:r>
          </w:p>
        </w:tc>
        <w:tc>
          <w:tcPr>
            <w:tcW w:w="3150" w:type="dxa"/>
            <w:shd w:val="clear" w:color="auto" w:fill="auto"/>
          </w:tcPr>
          <w:p w14:paraId="4121F349" w14:textId="77777777" w:rsidR="00DB63BA" w:rsidRDefault="00DB63BA" w:rsidP="00DB63BA">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4E7F145B" w14:textId="77777777" w:rsidR="00DB63BA" w:rsidRDefault="00DB63BA" w:rsidP="00DB63BA">
            <w:pPr>
              <w:rPr>
                <w:sz w:val="16"/>
                <w:szCs w:val="16"/>
              </w:rPr>
            </w:pPr>
          </w:p>
          <w:p w14:paraId="47891A15" w14:textId="331CBE6C" w:rsidR="00FD6129" w:rsidRPr="00F5133B" w:rsidRDefault="00DB63BA" w:rsidP="00DB63BA">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tc>
      </w:tr>
      <w:tr w:rsidR="00FD6129" w:rsidRPr="00F5133B" w14:paraId="453FD1C9" w14:textId="77777777" w:rsidTr="00DB63BA">
        <w:trPr>
          <w:trHeight w:val="220"/>
          <w:jc w:val="center"/>
        </w:trPr>
        <w:tc>
          <w:tcPr>
            <w:tcW w:w="625" w:type="dxa"/>
            <w:shd w:val="clear" w:color="auto" w:fill="auto"/>
            <w:noWrap/>
          </w:tcPr>
          <w:p w14:paraId="4A09F832" w14:textId="4AFDC2D9" w:rsidR="00FD6129" w:rsidRPr="00F5133B" w:rsidRDefault="00FD6129" w:rsidP="00FD6129">
            <w:pPr>
              <w:rPr>
                <w:sz w:val="16"/>
                <w:szCs w:val="16"/>
              </w:rPr>
            </w:pPr>
            <w:r w:rsidRPr="00F5133B">
              <w:rPr>
                <w:sz w:val="16"/>
                <w:szCs w:val="16"/>
              </w:rPr>
              <w:t>13026</w:t>
            </w:r>
          </w:p>
        </w:tc>
        <w:tc>
          <w:tcPr>
            <w:tcW w:w="1080" w:type="dxa"/>
          </w:tcPr>
          <w:p w14:paraId="7B837518" w14:textId="026C9C67" w:rsidR="00FD6129" w:rsidRPr="00F5133B" w:rsidRDefault="00FD6129" w:rsidP="00FD6129">
            <w:pPr>
              <w:rPr>
                <w:sz w:val="16"/>
                <w:szCs w:val="16"/>
              </w:rPr>
            </w:pPr>
            <w:r w:rsidRPr="00F5133B">
              <w:rPr>
                <w:sz w:val="16"/>
                <w:szCs w:val="16"/>
              </w:rPr>
              <w:t>Chunyu Hu</w:t>
            </w:r>
          </w:p>
        </w:tc>
        <w:tc>
          <w:tcPr>
            <w:tcW w:w="900" w:type="dxa"/>
            <w:shd w:val="clear" w:color="auto" w:fill="auto"/>
            <w:noWrap/>
          </w:tcPr>
          <w:p w14:paraId="7D301F3D" w14:textId="1BB8D9C3" w:rsidR="00FD6129" w:rsidRPr="00F5133B" w:rsidRDefault="00FD6129" w:rsidP="00FD6129">
            <w:pPr>
              <w:rPr>
                <w:sz w:val="16"/>
                <w:szCs w:val="16"/>
              </w:rPr>
            </w:pPr>
            <w:r w:rsidRPr="00F5133B">
              <w:rPr>
                <w:sz w:val="16"/>
                <w:szCs w:val="16"/>
              </w:rPr>
              <w:t>35.9.3</w:t>
            </w:r>
          </w:p>
        </w:tc>
        <w:tc>
          <w:tcPr>
            <w:tcW w:w="720" w:type="dxa"/>
          </w:tcPr>
          <w:p w14:paraId="3A2B5B60" w14:textId="1D86C61E" w:rsidR="00FD6129" w:rsidRPr="00F5133B" w:rsidRDefault="00FD6129" w:rsidP="00FD6129">
            <w:pPr>
              <w:rPr>
                <w:sz w:val="16"/>
                <w:szCs w:val="16"/>
              </w:rPr>
            </w:pPr>
            <w:r w:rsidRPr="00F5133B">
              <w:rPr>
                <w:sz w:val="16"/>
                <w:szCs w:val="16"/>
              </w:rPr>
              <w:t>511.59</w:t>
            </w:r>
          </w:p>
        </w:tc>
        <w:tc>
          <w:tcPr>
            <w:tcW w:w="3150" w:type="dxa"/>
            <w:shd w:val="clear" w:color="auto" w:fill="auto"/>
            <w:noWrap/>
          </w:tcPr>
          <w:p w14:paraId="2C5D413A" w14:textId="0DFFC180" w:rsidR="00FD6129" w:rsidRPr="00F5133B" w:rsidRDefault="00FD6129" w:rsidP="00FD6129">
            <w:pPr>
              <w:rPr>
                <w:sz w:val="16"/>
                <w:szCs w:val="16"/>
              </w:rPr>
            </w:pPr>
            <w:r w:rsidRPr="00F5133B">
              <w:rPr>
                <w:sz w:val="16"/>
                <w:szCs w:val="16"/>
              </w:rPr>
              <w:t>The r-TWT schedule advertised by the AP should also help neighboring BSS to support each other's r-TWT operation for more effectiveness.</w:t>
            </w:r>
          </w:p>
        </w:tc>
        <w:tc>
          <w:tcPr>
            <w:tcW w:w="1710" w:type="dxa"/>
            <w:shd w:val="clear" w:color="auto" w:fill="auto"/>
            <w:noWrap/>
          </w:tcPr>
          <w:p w14:paraId="109C0F43" w14:textId="4CDA32E3" w:rsidR="00FD6129" w:rsidRPr="00F5133B" w:rsidRDefault="00FD6129" w:rsidP="00FD6129">
            <w:pPr>
              <w:rPr>
                <w:sz w:val="16"/>
                <w:szCs w:val="16"/>
              </w:rPr>
            </w:pPr>
            <w:r w:rsidRPr="00F5133B">
              <w:rPr>
                <w:sz w:val="16"/>
                <w:szCs w:val="16"/>
              </w:rPr>
              <w:t>See comment.</w:t>
            </w:r>
          </w:p>
        </w:tc>
        <w:tc>
          <w:tcPr>
            <w:tcW w:w="3150" w:type="dxa"/>
            <w:shd w:val="clear" w:color="auto" w:fill="auto"/>
          </w:tcPr>
          <w:p w14:paraId="332927D9" w14:textId="77777777" w:rsidR="004D32F2" w:rsidRDefault="004D32F2" w:rsidP="004D32F2">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4CEA894C" w14:textId="77777777" w:rsidR="004D32F2" w:rsidRDefault="004D32F2" w:rsidP="004D32F2">
            <w:pPr>
              <w:rPr>
                <w:sz w:val="16"/>
                <w:szCs w:val="16"/>
              </w:rPr>
            </w:pPr>
          </w:p>
          <w:p w14:paraId="4E0231DD" w14:textId="5F61A23A" w:rsidR="00FD6129" w:rsidRPr="00F5133B" w:rsidRDefault="004D32F2" w:rsidP="00FD6129">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tc>
      </w:tr>
      <w:tr w:rsidR="00FD6129" w:rsidRPr="00F5133B" w14:paraId="353A2E22" w14:textId="77777777" w:rsidTr="00DB63BA">
        <w:trPr>
          <w:trHeight w:val="220"/>
          <w:jc w:val="center"/>
        </w:trPr>
        <w:tc>
          <w:tcPr>
            <w:tcW w:w="625" w:type="dxa"/>
            <w:shd w:val="clear" w:color="auto" w:fill="auto"/>
            <w:noWrap/>
          </w:tcPr>
          <w:p w14:paraId="46EC7162" w14:textId="6E68A3AB" w:rsidR="00FD6129" w:rsidRPr="00F5133B" w:rsidRDefault="00FD6129" w:rsidP="00FD6129">
            <w:pPr>
              <w:rPr>
                <w:sz w:val="16"/>
                <w:szCs w:val="16"/>
              </w:rPr>
            </w:pPr>
            <w:r w:rsidRPr="00F5133B">
              <w:rPr>
                <w:sz w:val="16"/>
                <w:szCs w:val="16"/>
              </w:rPr>
              <w:t>13302</w:t>
            </w:r>
          </w:p>
        </w:tc>
        <w:tc>
          <w:tcPr>
            <w:tcW w:w="1080" w:type="dxa"/>
          </w:tcPr>
          <w:p w14:paraId="77C691A4" w14:textId="3F5BCD95" w:rsidR="00FD6129" w:rsidRPr="00F5133B" w:rsidRDefault="00FD6129" w:rsidP="00FD6129">
            <w:pPr>
              <w:rPr>
                <w:sz w:val="16"/>
                <w:szCs w:val="16"/>
              </w:rPr>
            </w:pPr>
            <w:r w:rsidRPr="00F5133B">
              <w:rPr>
                <w:sz w:val="16"/>
                <w:szCs w:val="16"/>
              </w:rPr>
              <w:t>Muhammad Kumail Haider</w:t>
            </w:r>
          </w:p>
        </w:tc>
        <w:tc>
          <w:tcPr>
            <w:tcW w:w="900" w:type="dxa"/>
            <w:shd w:val="clear" w:color="auto" w:fill="auto"/>
            <w:noWrap/>
          </w:tcPr>
          <w:p w14:paraId="17CE4701" w14:textId="3FEAADB6" w:rsidR="00FD6129" w:rsidRPr="00F5133B" w:rsidRDefault="00FD6129" w:rsidP="00FD6129">
            <w:pPr>
              <w:rPr>
                <w:sz w:val="16"/>
                <w:szCs w:val="16"/>
              </w:rPr>
            </w:pPr>
            <w:r w:rsidRPr="00F5133B">
              <w:rPr>
                <w:sz w:val="16"/>
                <w:szCs w:val="16"/>
              </w:rPr>
              <w:t>ï»¿35.9.3</w:t>
            </w:r>
          </w:p>
        </w:tc>
        <w:tc>
          <w:tcPr>
            <w:tcW w:w="720" w:type="dxa"/>
          </w:tcPr>
          <w:p w14:paraId="5F869FBE" w14:textId="2916FE21" w:rsidR="00FD6129" w:rsidRPr="00F5133B" w:rsidRDefault="00FD6129" w:rsidP="00FD6129">
            <w:pPr>
              <w:rPr>
                <w:sz w:val="16"/>
                <w:szCs w:val="16"/>
              </w:rPr>
            </w:pPr>
            <w:r w:rsidRPr="00F5133B">
              <w:rPr>
                <w:sz w:val="16"/>
                <w:szCs w:val="16"/>
              </w:rPr>
              <w:t>511.59</w:t>
            </w:r>
          </w:p>
        </w:tc>
        <w:tc>
          <w:tcPr>
            <w:tcW w:w="3150" w:type="dxa"/>
            <w:shd w:val="clear" w:color="auto" w:fill="auto"/>
            <w:noWrap/>
          </w:tcPr>
          <w:p w14:paraId="4AAB2692" w14:textId="721FF7C0" w:rsidR="00FD6129" w:rsidRPr="00F5133B" w:rsidRDefault="00FD6129" w:rsidP="00FD6129">
            <w:pPr>
              <w:rPr>
                <w:sz w:val="16"/>
                <w:szCs w:val="16"/>
              </w:rPr>
            </w:pPr>
            <w:r w:rsidRPr="00F5133B">
              <w:rPr>
                <w:sz w:val="16"/>
                <w:szCs w:val="16"/>
              </w:rPr>
              <w:t xml:space="preserve">r-TWT </w:t>
            </w:r>
            <w:proofErr w:type="spellStart"/>
            <w:r w:rsidRPr="00F5133B">
              <w:rPr>
                <w:sz w:val="16"/>
                <w:szCs w:val="16"/>
              </w:rPr>
              <w:t>shedule</w:t>
            </w:r>
            <w:proofErr w:type="spellEnd"/>
            <w:r w:rsidRPr="00F5133B">
              <w:rPr>
                <w:sz w:val="16"/>
                <w:szCs w:val="16"/>
              </w:rPr>
              <w:t xml:space="preserve"> announcement should indicate whether the schedule originates from own BSS or a neighboring BSS</w:t>
            </w:r>
          </w:p>
        </w:tc>
        <w:tc>
          <w:tcPr>
            <w:tcW w:w="1710" w:type="dxa"/>
            <w:shd w:val="clear" w:color="auto" w:fill="auto"/>
            <w:noWrap/>
          </w:tcPr>
          <w:p w14:paraId="22F3941F" w14:textId="4F7070B1" w:rsidR="00FD6129" w:rsidRPr="00F5133B" w:rsidRDefault="00FD6129" w:rsidP="00FD6129">
            <w:pPr>
              <w:rPr>
                <w:sz w:val="16"/>
                <w:szCs w:val="16"/>
              </w:rPr>
            </w:pPr>
            <w:r w:rsidRPr="00F5133B">
              <w:rPr>
                <w:sz w:val="16"/>
                <w:szCs w:val="16"/>
              </w:rPr>
              <w:t>Add an indication in announcement for whether r-TWT schedule belongs to own or different BSS</w:t>
            </w:r>
          </w:p>
        </w:tc>
        <w:tc>
          <w:tcPr>
            <w:tcW w:w="3150" w:type="dxa"/>
            <w:shd w:val="clear" w:color="auto" w:fill="auto"/>
          </w:tcPr>
          <w:p w14:paraId="2179AB4E" w14:textId="77777777" w:rsidR="004D32F2" w:rsidRDefault="004D32F2" w:rsidP="004D32F2">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53ADA401" w14:textId="77777777" w:rsidR="004D32F2" w:rsidRDefault="004D32F2" w:rsidP="004D32F2">
            <w:pPr>
              <w:rPr>
                <w:sz w:val="16"/>
                <w:szCs w:val="16"/>
              </w:rPr>
            </w:pPr>
          </w:p>
          <w:p w14:paraId="44BFEDEB" w14:textId="7FB1D769" w:rsidR="00FD6129" w:rsidRPr="00F5133B" w:rsidRDefault="004D32F2" w:rsidP="004D32F2">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p w14:paraId="12173826" w14:textId="77777777" w:rsidR="00FD6129" w:rsidRPr="00F5133B" w:rsidRDefault="00FD6129" w:rsidP="00FD6129">
            <w:pPr>
              <w:rPr>
                <w:sz w:val="16"/>
                <w:szCs w:val="16"/>
              </w:rPr>
            </w:pPr>
          </w:p>
          <w:p w14:paraId="75861E02" w14:textId="0A9C4B1C" w:rsidR="00FD6129" w:rsidRPr="00F5133B" w:rsidRDefault="00FD6129" w:rsidP="00FD6129">
            <w:pPr>
              <w:rPr>
                <w:sz w:val="16"/>
                <w:szCs w:val="16"/>
              </w:rPr>
            </w:pPr>
          </w:p>
        </w:tc>
      </w:tr>
      <w:tr w:rsidR="00FD6129" w:rsidRPr="00F5133B" w14:paraId="51FC492C" w14:textId="77777777" w:rsidTr="00DB63BA">
        <w:trPr>
          <w:trHeight w:val="220"/>
          <w:jc w:val="center"/>
        </w:trPr>
        <w:tc>
          <w:tcPr>
            <w:tcW w:w="625" w:type="dxa"/>
            <w:shd w:val="clear" w:color="auto" w:fill="auto"/>
            <w:noWrap/>
          </w:tcPr>
          <w:p w14:paraId="2B783FDC" w14:textId="4C2790F8" w:rsidR="00FD6129" w:rsidRPr="00F5133B" w:rsidRDefault="00FD6129" w:rsidP="00FD6129">
            <w:pPr>
              <w:rPr>
                <w:sz w:val="16"/>
                <w:szCs w:val="16"/>
              </w:rPr>
            </w:pPr>
            <w:r w:rsidRPr="00F5133B">
              <w:rPr>
                <w:sz w:val="16"/>
                <w:szCs w:val="16"/>
              </w:rPr>
              <w:t>13103</w:t>
            </w:r>
          </w:p>
        </w:tc>
        <w:tc>
          <w:tcPr>
            <w:tcW w:w="1080" w:type="dxa"/>
          </w:tcPr>
          <w:p w14:paraId="3F369A89" w14:textId="24F14792" w:rsidR="00FD6129" w:rsidRPr="00F5133B" w:rsidRDefault="00FD6129" w:rsidP="00FD6129">
            <w:pPr>
              <w:rPr>
                <w:sz w:val="16"/>
                <w:szCs w:val="16"/>
              </w:rPr>
            </w:pPr>
            <w:proofErr w:type="spellStart"/>
            <w:r w:rsidRPr="00F5133B">
              <w:rPr>
                <w:sz w:val="16"/>
                <w:szCs w:val="16"/>
              </w:rPr>
              <w:t>Chittabrata</w:t>
            </w:r>
            <w:proofErr w:type="spellEnd"/>
            <w:r w:rsidRPr="00F5133B">
              <w:rPr>
                <w:sz w:val="16"/>
                <w:szCs w:val="16"/>
              </w:rPr>
              <w:t xml:space="preserve"> Ghosh</w:t>
            </w:r>
          </w:p>
        </w:tc>
        <w:tc>
          <w:tcPr>
            <w:tcW w:w="900" w:type="dxa"/>
            <w:shd w:val="clear" w:color="auto" w:fill="auto"/>
            <w:noWrap/>
          </w:tcPr>
          <w:p w14:paraId="2CD35BC7" w14:textId="57537ED5" w:rsidR="00FD6129" w:rsidRPr="00F5133B" w:rsidRDefault="00FD6129" w:rsidP="00FD6129">
            <w:pPr>
              <w:rPr>
                <w:sz w:val="16"/>
                <w:szCs w:val="16"/>
              </w:rPr>
            </w:pPr>
            <w:r w:rsidRPr="00F5133B">
              <w:rPr>
                <w:sz w:val="16"/>
                <w:szCs w:val="16"/>
              </w:rPr>
              <w:t>ï»¿35.9.3</w:t>
            </w:r>
          </w:p>
        </w:tc>
        <w:tc>
          <w:tcPr>
            <w:tcW w:w="720" w:type="dxa"/>
          </w:tcPr>
          <w:p w14:paraId="4374AB3F" w14:textId="3935A691" w:rsidR="00FD6129" w:rsidRPr="00F5133B" w:rsidRDefault="00FD6129" w:rsidP="00FD6129">
            <w:pPr>
              <w:rPr>
                <w:sz w:val="16"/>
                <w:szCs w:val="16"/>
              </w:rPr>
            </w:pPr>
            <w:r w:rsidRPr="00F5133B">
              <w:rPr>
                <w:sz w:val="16"/>
                <w:szCs w:val="16"/>
              </w:rPr>
              <w:t>511.59</w:t>
            </w:r>
          </w:p>
        </w:tc>
        <w:tc>
          <w:tcPr>
            <w:tcW w:w="3150" w:type="dxa"/>
            <w:shd w:val="clear" w:color="auto" w:fill="auto"/>
            <w:noWrap/>
          </w:tcPr>
          <w:p w14:paraId="6DDA7470" w14:textId="5A43E5CF" w:rsidR="00FD6129" w:rsidRPr="00F5133B" w:rsidRDefault="00FD6129" w:rsidP="00FD6129">
            <w:pPr>
              <w:rPr>
                <w:sz w:val="16"/>
                <w:szCs w:val="16"/>
              </w:rPr>
            </w:pPr>
            <w:r w:rsidRPr="00F5133B">
              <w:rPr>
                <w:sz w:val="16"/>
                <w:szCs w:val="16"/>
              </w:rPr>
              <w:t>r-TWT announcement mechanism should have a provision of sharing r-TWT schedules between (neighboring) APs for better coordination of schedules. This can also help mitigate OBSS interference for protection of r-TWT SP start boundaries. Add necessary signaling to facilitate such coordination and the extent of coordination should be discussed in this context.</w:t>
            </w:r>
          </w:p>
        </w:tc>
        <w:tc>
          <w:tcPr>
            <w:tcW w:w="1710" w:type="dxa"/>
            <w:shd w:val="clear" w:color="auto" w:fill="auto"/>
            <w:noWrap/>
          </w:tcPr>
          <w:p w14:paraId="70B1E3BF" w14:textId="79D42DEE" w:rsidR="00FD6129" w:rsidRPr="00F5133B" w:rsidRDefault="00FD6129" w:rsidP="00FD6129">
            <w:pPr>
              <w:rPr>
                <w:sz w:val="16"/>
                <w:szCs w:val="16"/>
              </w:rPr>
            </w:pPr>
            <w:r w:rsidRPr="00F5133B">
              <w:rPr>
                <w:sz w:val="16"/>
                <w:szCs w:val="16"/>
              </w:rPr>
              <w:t>as in comment</w:t>
            </w:r>
          </w:p>
        </w:tc>
        <w:tc>
          <w:tcPr>
            <w:tcW w:w="3150" w:type="dxa"/>
            <w:shd w:val="clear" w:color="auto" w:fill="auto"/>
          </w:tcPr>
          <w:p w14:paraId="4D42137D" w14:textId="77777777" w:rsidR="004D32F2" w:rsidRDefault="004D32F2" w:rsidP="004D32F2">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7AF27AF9" w14:textId="77777777" w:rsidR="004D32F2" w:rsidRDefault="004D32F2" w:rsidP="004D32F2">
            <w:pPr>
              <w:rPr>
                <w:sz w:val="16"/>
                <w:szCs w:val="16"/>
              </w:rPr>
            </w:pPr>
          </w:p>
          <w:p w14:paraId="1661912E" w14:textId="2E371572" w:rsidR="00FD6129" w:rsidRPr="00F5133B" w:rsidRDefault="004D32F2" w:rsidP="004D32F2">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p w14:paraId="380B3C92" w14:textId="77777777" w:rsidR="00FD6129" w:rsidRPr="00F5133B" w:rsidRDefault="00FD6129" w:rsidP="00FD6129">
            <w:pPr>
              <w:rPr>
                <w:sz w:val="16"/>
                <w:szCs w:val="16"/>
              </w:rPr>
            </w:pPr>
          </w:p>
          <w:p w14:paraId="737B085A" w14:textId="77777777" w:rsidR="00FD6129" w:rsidRPr="00F5133B" w:rsidRDefault="00FD6129" w:rsidP="00FD6129">
            <w:pPr>
              <w:rPr>
                <w:sz w:val="16"/>
                <w:szCs w:val="16"/>
              </w:rPr>
            </w:pPr>
          </w:p>
        </w:tc>
      </w:tr>
      <w:tr w:rsidR="00BD38AF" w:rsidRPr="00F5133B" w14:paraId="3FCDD043" w14:textId="77777777" w:rsidTr="00BD38AF">
        <w:trPr>
          <w:trHeight w:val="48"/>
          <w:jc w:val="center"/>
        </w:trPr>
        <w:tc>
          <w:tcPr>
            <w:tcW w:w="11335" w:type="dxa"/>
            <w:gridSpan w:val="7"/>
            <w:shd w:val="clear" w:color="auto" w:fill="F2F2F2" w:themeFill="background1" w:themeFillShade="F2"/>
            <w:noWrap/>
          </w:tcPr>
          <w:p w14:paraId="1AF4E3A4" w14:textId="77777777" w:rsidR="00BD38AF" w:rsidRPr="00F5133B" w:rsidRDefault="00BD38AF" w:rsidP="00FD6129">
            <w:pPr>
              <w:rPr>
                <w:sz w:val="16"/>
                <w:szCs w:val="16"/>
              </w:rPr>
            </w:pPr>
          </w:p>
        </w:tc>
      </w:tr>
      <w:tr w:rsidR="00FD6129" w:rsidRPr="00F5133B" w14:paraId="5A6F5BA3" w14:textId="77777777" w:rsidTr="00111A37">
        <w:trPr>
          <w:trHeight w:val="220"/>
          <w:jc w:val="center"/>
        </w:trPr>
        <w:tc>
          <w:tcPr>
            <w:tcW w:w="625" w:type="dxa"/>
            <w:shd w:val="clear" w:color="auto" w:fill="auto"/>
            <w:noWrap/>
          </w:tcPr>
          <w:p w14:paraId="11437646" w14:textId="28F37CCD" w:rsidR="00FD6129" w:rsidRPr="00F5133B" w:rsidRDefault="00FD6129" w:rsidP="00FD6129">
            <w:pPr>
              <w:rPr>
                <w:sz w:val="16"/>
                <w:szCs w:val="16"/>
              </w:rPr>
            </w:pPr>
            <w:r w:rsidRPr="00F5133B">
              <w:rPr>
                <w:sz w:val="16"/>
                <w:szCs w:val="16"/>
              </w:rPr>
              <w:t>13027</w:t>
            </w:r>
          </w:p>
        </w:tc>
        <w:tc>
          <w:tcPr>
            <w:tcW w:w="1080" w:type="dxa"/>
          </w:tcPr>
          <w:p w14:paraId="641D1DD0" w14:textId="2007934D" w:rsidR="00FD6129" w:rsidRPr="00F5133B" w:rsidRDefault="00FD6129" w:rsidP="00FD6129">
            <w:pPr>
              <w:rPr>
                <w:sz w:val="16"/>
                <w:szCs w:val="16"/>
              </w:rPr>
            </w:pPr>
            <w:r w:rsidRPr="00F5133B">
              <w:rPr>
                <w:sz w:val="16"/>
                <w:szCs w:val="16"/>
              </w:rPr>
              <w:t>Chunyu Hu</w:t>
            </w:r>
          </w:p>
        </w:tc>
        <w:tc>
          <w:tcPr>
            <w:tcW w:w="900" w:type="dxa"/>
            <w:shd w:val="clear" w:color="auto" w:fill="auto"/>
            <w:noWrap/>
          </w:tcPr>
          <w:p w14:paraId="4C0DB238" w14:textId="5DAAA7BE" w:rsidR="00FD6129" w:rsidRPr="00F5133B" w:rsidRDefault="00FD6129" w:rsidP="00FD6129">
            <w:pPr>
              <w:rPr>
                <w:sz w:val="16"/>
                <w:szCs w:val="16"/>
              </w:rPr>
            </w:pPr>
            <w:r w:rsidRPr="00F5133B">
              <w:rPr>
                <w:sz w:val="16"/>
                <w:szCs w:val="16"/>
              </w:rPr>
              <w:t>35.9.3</w:t>
            </w:r>
          </w:p>
        </w:tc>
        <w:tc>
          <w:tcPr>
            <w:tcW w:w="720" w:type="dxa"/>
          </w:tcPr>
          <w:p w14:paraId="447AD946" w14:textId="76F21BC1" w:rsidR="00FD6129" w:rsidRPr="00F5133B" w:rsidRDefault="00FD6129" w:rsidP="00FD6129">
            <w:pPr>
              <w:rPr>
                <w:sz w:val="16"/>
                <w:szCs w:val="16"/>
              </w:rPr>
            </w:pPr>
            <w:r w:rsidRPr="00F5133B">
              <w:rPr>
                <w:sz w:val="16"/>
                <w:szCs w:val="16"/>
              </w:rPr>
              <w:t>511.59</w:t>
            </w:r>
          </w:p>
        </w:tc>
        <w:tc>
          <w:tcPr>
            <w:tcW w:w="3150" w:type="dxa"/>
            <w:shd w:val="clear" w:color="auto" w:fill="auto"/>
            <w:noWrap/>
          </w:tcPr>
          <w:p w14:paraId="37EE1E7C" w14:textId="411FC55B" w:rsidR="00FD6129" w:rsidRPr="00F5133B" w:rsidRDefault="00FD6129" w:rsidP="00FD6129">
            <w:pPr>
              <w:rPr>
                <w:sz w:val="16"/>
                <w:szCs w:val="16"/>
              </w:rPr>
            </w:pPr>
            <w:r w:rsidRPr="00F5133B">
              <w:rPr>
                <w:sz w:val="16"/>
                <w:szCs w:val="16"/>
              </w:rPr>
              <w:t>A STA may want to know current schedule without waiting for next Beacon, or not using the heavy loaded probe request/response frames etc. (as defined in 'transmitted Management frames') to do so. Define a signaling to support the schedule info retrieval.</w:t>
            </w:r>
          </w:p>
        </w:tc>
        <w:tc>
          <w:tcPr>
            <w:tcW w:w="1710" w:type="dxa"/>
            <w:shd w:val="clear" w:color="auto" w:fill="auto"/>
            <w:noWrap/>
          </w:tcPr>
          <w:p w14:paraId="45143C89" w14:textId="7AE312D7" w:rsidR="00FD6129" w:rsidRPr="00F5133B" w:rsidRDefault="00FD6129" w:rsidP="00FD6129">
            <w:pPr>
              <w:rPr>
                <w:sz w:val="16"/>
                <w:szCs w:val="16"/>
              </w:rPr>
            </w:pPr>
            <w:r w:rsidRPr="00F5133B">
              <w:rPr>
                <w:sz w:val="16"/>
                <w:szCs w:val="16"/>
              </w:rPr>
              <w:t>See comment.</w:t>
            </w:r>
          </w:p>
        </w:tc>
        <w:tc>
          <w:tcPr>
            <w:tcW w:w="3150" w:type="dxa"/>
            <w:shd w:val="clear" w:color="auto" w:fill="auto"/>
          </w:tcPr>
          <w:p w14:paraId="7456B9B0" w14:textId="48289FC9" w:rsidR="00FD6129" w:rsidRPr="00D24A30" w:rsidRDefault="00E358BA" w:rsidP="00FD6129">
            <w:pPr>
              <w:rPr>
                <w:b/>
                <w:bCs/>
                <w:sz w:val="16"/>
                <w:szCs w:val="16"/>
              </w:rPr>
            </w:pPr>
            <w:r>
              <w:rPr>
                <w:b/>
                <w:bCs/>
                <w:sz w:val="16"/>
                <w:szCs w:val="16"/>
              </w:rPr>
              <w:t>Rejected</w:t>
            </w:r>
          </w:p>
          <w:p w14:paraId="6B359CE6" w14:textId="77777777" w:rsidR="002E417B" w:rsidRDefault="002E417B" w:rsidP="00FD6129">
            <w:pPr>
              <w:rPr>
                <w:sz w:val="16"/>
                <w:szCs w:val="16"/>
              </w:rPr>
            </w:pPr>
          </w:p>
          <w:p w14:paraId="3463242B" w14:textId="504378D7" w:rsidR="00FD6129" w:rsidRPr="00E358BA" w:rsidRDefault="002E417B" w:rsidP="00FD6129">
            <w:pPr>
              <w:rPr>
                <w:sz w:val="16"/>
                <w:szCs w:val="16"/>
              </w:rPr>
            </w:pPr>
            <w:r>
              <w:rPr>
                <w:sz w:val="16"/>
                <w:szCs w:val="16"/>
              </w:rPr>
              <w:t xml:space="preserve">Can still rely existing Beacon/Probe Response frames. Don’t see strong reason to have a set of new signaling for the proposed purpose at this point. </w:t>
            </w:r>
          </w:p>
        </w:tc>
      </w:tr>
      <w:tr w:rsidR="00FD6129" w:rsidRPr="00F5133B" w14:paraId="2E236D25" w14:textId="77777777" w:rsidTr="00111A37">
        <w:trPr>
          <w:trHeight w:val="220"/>
          <w:jc w:val="center"/>
        </w:trPr>
        <w:tc>
          <w:tcPr>
            <w:tcW w:w="625" w:type="dxa"/>
            <w:shd w:val="clear" w:color="auto" w:fill="auto"/>
            <w:noWrap/>
          </w:tcPr>
          <w:p w14:paraId="0EE49A3A" w14:textId="50BC64A6" w:rsidR="00FD6129" w:rsidRPr="00F5133B" w:rsidRDefault="00FD6129" w:rsidP="00FD6129">
            <w:pPr>
              <w:rPr>
                <w:sz w:val="16"/>
                <w:szCs w:val="16"/>
              </w:rPr>
            </w:pPr>
            <w:r w:rsidRPr="00F5133B">
              <w:rPr>
                <w:sz w:val="16"/>
                <w:szCs w:val="16"/>
              </w:rPr>
              <w:t>13028</w:t>
            </w:r>
          </w:p>
        </w:tc>
        <w:tc>
          <w:tcPr>
            <w:tcW w:w="1080" w:type="dxa"/>
          </w:tcPr>
          <w:p w14:paraId="72FD4B27" w14:textId="666E1E1A" w:rsidR="00FD6129" w:rsidRPr="00F5133B" w:rsidRDefault="00FD6129" w:rsidP="00FD6129">
            <w:pPr>
              <w:rPr>
                <w:sz w:val="16"/>
                <w:szCs w:val="16"/>
              </w:rPr>
            </w:pPr>
            <w:r w:rsidRPr="00F5133B">
              <w:rPr>
                <w:sz w:val="16"/>
                <w:szCs w:val="16"/>
              </w:rPr>
              <w:t>Chunyu Hu</w:t>
            </w:r>
          </w:p>
        </w:tc>
        <w:tc>
          <w:tcPr>
            <w:tcW w:w="900" w:type="dxa"/>
            <w:shd w:val="clear" w:color="auto" w:fill="auto"/>
            <w:noWrap/>
          </w:tcPr>
          <w:p w14:paraId="7A391E2F" w14:textId="2985B792" w:rsidR="00FD6129" w:rsidRPr="00F5133B" w:rsidRDefault="00FD6129" w:rsidP="00FD6129">
            <w:pPr>
              <w:rPr>
                <w:sz w:val="16"/>
                <w:szCs w:val="16"/>
              </w:rPr>
            </w:pPr>
            <w:r w:rsidRPr="00F5133B">
              <w:rPr>
                <w:sz w:val="16"/>
                <w:szCs w:val="16"/>
              </w:rPr>
              <w:t>35.9.3</w:t>
            </w:r>
          </w:p>
        </w:tc>
        <w:tc>
          <w:tcPr>
            <w:tcW w:w="720" w:type="dxa"/>
          </w:tcPr>
          <w:p w14:paraId="7C47FD90" w14:textId="09E013A4" w:rsidR="00FD6129" w:rsidRPr="00F5133B" w:rsidRDefault="00FD6129" w:rsidP="00FD6129">
            <w:pPr>
              <w:rPr>
                <w:sz w:val="16"/>
                <w:szCs w:val="16"/>
              </w:rPr>
            </w:pPr>
            <w:r w:rsidRPr="00F5133B">
              <w:rPr>
                <w:sz w:val="16"/>
                <w:szCs w:val="16"/>
              </w:rPr>
              <w:t>511.59</w:t>
            </w:r>
          </w:p>
        </w:tc>
        <w:tc>
          <w:tcPr>
            <w:tcW w:w="3150" w:type="dxa"/>
            <w:shd w:val="clear" w:color="auto" w:fill="auto"/>
            <w:noWrap/>
          </w:tcPr>
          <w:p w14:paraId="70D76D54" w14:textId="745E2582" w:rsidR="00FD6129" w:rsidRPr="00F5133B" w:rsidRDefault="00FD6129" w:rsidP="00FD6129">
            <w:pPr>
              <w:rPr>
                <w:sz w:val="16"/>
                <w:szCs w:val="16"/>
              </w:rPr>
            </w:pPr>
            <w:r w:rsidRPr="00F5133B">
              <w:rPr>
                <w:sz w:val="16"/>
                <w:szCs w:val="16"/>
              </w:rPr>
              <w:t>An AP may want to know other neighboring BSS's r-TWT schedule to best support each other's r-TWT operation. Define and/or describe necessary steps to do so.</w:t>
            </w:r>
          </w:p>
        </w:tc>
        <w:tc>
          <w:tcPr>
            <w:tcW w:w="1710" w:type="dxa"/>
            <w:shd w:val="clear" w:color="auto" w:fill="auto"/>
            <w:noWrap/>
          </w:tcPr>
          <w:p w14:paraId="138A1EA3" w14:textId="5AD1EF80" w:rsidR="00FD6129" w:rsidRPr="00F5133B" w:rsidRDefault="00FD6129" w:rsidP="00FD6129">
            <w:pPr>
              <w:rPr>
                <w:sz w:val="16"/>
                <w:szCs w:val="16"/>
              </w:rPr>
            </w:pPr>
            <w:r w:rsidRPr="00F5133B">
              <w:rPr>
                <w:sz w:val="16"/>
                <w:szCs w:val="16"/>
              </w:rPr>
              <w:t>See comment.</w:t>
            </w:r>
          </w:p>
        </w:tc>
        <w:tc>
          <w:tcPr>
            <w:tcW w:w="3150" w:type="dxa"/>
            <w:shd w:val="clear" w:color="auto" w:fill="auto"/>
          </w:tcPr>
          <w:p w14:paraId="4839F34F" w14:textId="77777777" w:rsidR="00D1199A" w:rsidRDefault="00D1199A" w:rsidP="00D1199A">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72380313" w14:textId="77777777" w:rsidR="00D1199A" w:rsidRDefault="00D1199A" w:rsidP="00D1199A">
            <w:pPr>
              <w:rPr>
                <w:sz w:val="16"/>
                <w:szCs w:val="16"/>
              </w:rPr>
            </w:pPr>
          </w:p>
          <w:p w14:paraId="34C61514" w14:textId="01E0E571" w:rsidR="00FD6129" w:rsidRPr="00D1199A" w:rsidRDefault="00D1199A" w:rsidP="00FD6129">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tc>
      </w:tr>
      <w:tr w:rsidR="002E417B" w:rsidRPr="00F5133B" w14:paraId="4E32FE4C" w14:textId="77777777" w:rsidTr="00111A37">
        <w:trPr>
          <w:trHeight w:val="220"/>
          <w:jc w:val="center"/>
        </w:trPr>
        <w:tc>
          <w:tcPr>
            <w:tcW w:w="625" w:type="dxa"/>
            <w:shd w:val="clear" w:color="auto" w:fill="auto"/>
            <w:noWrap/>
          </w:tcPr>
          <w:p w14:paraId="542BB3AF" w14:textId="27DF59EF" w:rsidR="002E417B" w:rsidRPr="00F5133B" w:rsidRDefault="002E417B" w:rsidP="002E417B">
            <w:pPr>
              <w:rPr>
                <w:sz w:val="16"/>
                <w:szCs w:val="16"/>
              </w:rPr>
            </w:pPr>
            <w:r w:rsidRPr="00F5133B">
              <w:rPr>
                <w:sz w:val="16"/>
                <w:szCs w:val="16"/>
              </w:rPr>
              <w:t>13303</w:t>
            </w:r>
          </w:p>
        </w:tc>
        <w:tc>
          <w:tcPr>
            <w:tcW w:w="1080" w:type="dxa"/>
          </w:tcPr>
          <w:p w14:paraId="2B991B3D" w14:textId="3E89FE2A" w:rsidR="002E417B" w:rsidRPr="00F5133B" w:rsidRDefault="002E417B" w:rsidP="002E417B">
            <w:pPr>
              <w:rPr>
                <w:sz w:val="16"/>
                <w:szCs w:val="16"/>
              </w:rPr>
            </w:pPr>
            <w:r w:rsidRPr="00F5133B">
              <w:rPr>
                <w:sz w:val="16"/>
                <w:szCs w:val="16"/>
              </w:rPr>
              <w:t>Muhammad Kumail Haider</w:t>
            </w:r>
          </w:p>
        </w:tc>
        <w:tc>
          <w:tcPr>
            <w:tcW w:w="900" w:type="dxa"/>
            <w:shd w:val="clear" w:color="auto" w:fill="auto"/>
            <w:noWrap/>
          </w:tcPr>
          <w:p w14:paraId="2BB6C4C2" w14:textId="4EE87104" w:rsidR="002E417B" w:rsidRPr="00F5133B" w:rsidRDefault="002E417B" w:rsidP="002E417B">
            <w:pPr>
              <w:rPr>
                <w:sz w:val="16"/>
                <w:szCs w:val="16"/>
              </w:rPr>
            </w:pPr>
            <w:r w:rsidRPr="00F5133B">
              <w:rPr>
                <w:sz w:val="16"/>
                <w:szCs w:val="16"/>
              </w:rPr>
              <w:t>ï»¿35.9.3</w:t>
            </w:r>
          </w:p>
        </w:tc>
        <w:tc>
          <w:tcPr>
            <w:tcW w:w="720" w:type="dxa"/>
          </w:tcPr>
          <w:p w14:paraId="1DA718E6" w14:textId="46448589" w:rsidR="002E417B" w:rsidRPr="00F5133B" w:rsidRDefault="002E417B" w:rsidP="002E417B">
            <w:pPr>
              <w:rPr>
                <w:sz w:val="16"/>
                <w:szCs w:val="16"/>
              </w:rPr>
            </w:pPr>
            <w:r w:rsidRPr="00F5133B">
              <w:rPr>
                <w:sz w:val="16"/>
                <w:szCs w:val="16"/>
              </w:rPr>
              <w:t>511.59</w:t>
            </w:r>
          </w:p>
        </w:tc>
        <w:tc>
          <w:tcPr>
            <w:tcW w:w="3150" w:type="dxa"/>
            <w:shd w:val="clear" w:color="auto" w:fill="auto"/>
            <w:noWrap/>
          </w:tcPr>
          <w:p w14:paraId="2E7301E7" w14:textId="4DC3C5DD" w:rsidR="002E417B" w:rsidRPr="00F5133B" w:rsidRDefault="002E417B" w:rsidP="002E417B">
            <w:pPr>
              <w:rPr>
                <w:sz w:val="16"/>
                <w:szCs w:val="16"/>
              </w:rPr>
            </w:pPr>
            <w:r w:rsidRPr="00F5133B">
              <w:rPr>
                <w:sz w:val="16"/>
                <w:szCs w:val="16"/>
              </w:rPr>
              <w:t>A STA should be able to request and retrieve the latest r-TWT schedule info via individually addressed frames rather than waiting for the next schedule announcement or relying on probe request/response frames which have higher overhead if used just to retrieve the latest schedule.</w:t>
            </w:r>
          </w:p>
        </w:tc>
        <w:tc>
          <w:tcPr>
            <w:tcW w:w="1710" w:type="dxa"/>
            <w:shd w:val="clear" w:color="auto" w:fill="auto"/>
            <w:noWrap/>
          </w:tcPr>
          <w:p w14:paraId="0D1CC64D" w14:textId="6A8A9B1B" w:rsidR="002E417B" w:rsidRPr="00F5133B" w:rsidRDefault="002E417B" w:rsidP="002E417B">
            <w:pPr>
              <w:rPr>
                <w:sz w:val="16"/>
                <w:szCs w:val="16"/>
              </w:rPr>
            </w:pPr>
            <w:r w:rsidRPr="00F5133B">
              <w:rPr>
                <w:sz w:val="16"/>
                <w:szCs w:val="16"/>
              </w:rPr>
              <w:t>Develop signaling mechanism to retrieve r-TWT schedule info via individually addressed frames, as described in the comment.</w:t>
            </w:r>
          </w:p>
        </w:tc>
        <w:tc>
          <w:tcPr>
            <w:tcW w:w="3150" w:type="dxa"/>
            <w:shd w:val="clear" w:color="auto" w:fill="auto"/>
          </w:tcPr>
          <w:p w14:paraId="32E956B2" w14:textId="77777777" w:rsidR="002E417B" w:rsidRPr="00D24A30" w:rsidRDefault="002E417B" w:rsidP="002E417B">
            <w:pPr>
              <w:rPr>
                <w:b/>
                <w:bCs/>
                <w:sz w:val="16"/>
                <w:szCs w:val="16"/>
              </w:rPr>
            </w:pPr>
            <w:r>
              <w:rPr>
                <w:b/>
                <w:bCs/>
                <w:sz w:val="16"/>
                <w:szCs w:val="16"/>
              </w:rPr>
              <w:t>Rejected</w:t>
            </w:r>
          </w:p>
          <w:p w14:paraId="3CAFB84B" w14:textId="77777777" w:rsidR="002E417B" w:rsidRDefault="002E417B" w:rsidP="002E417B">
            <w:pPr>
              <w:rPr>
                <w:sz w:val="16"/>
                <w:szCs w:val="16"/>
              </w:rPr>
            </w:pPr>
          </w:p>
          <w:p w14:paraId="23F0211C" w14:textId="3C3DDB1E" w:rsidR="002E417B" w:rsidRPr="00BD23CA" w:rsidRDefault="002E417B" w:rsidP="002E417B">
            <w:pPr>
              <w:rPr>
                <w:b/>
                <w:bCs/>
                <w:sz w:val="16"/>
                <w:szCs w:val="16"/>
              </w:rPr>
            </w:pPr>
            <w:r>
              <w:rPr>
                <w:sz w:val="16"/>
                <w:szCs w:val="16"/>
              </w:rPr>
              <w:t xml:space="preserve">Can still rely existing Beacon/Probe Response frames. Don’t see strong reason to have a set of new signaling for the proposed purpose at this point. </w:t>
            </w:r>
          </w:p>
        </w:tc>
      </w:tr>
      <w:tr w:rsidR="002E417B" w:rsidRPr="00F5133B" w14:paraId="6BDBBDD6" w14:textId="77777777" w:rsidTr="00910D14">
        <w:trPr>
          <w:trHeight w:val="220"/>
          <w:jc w:val="center"/>
        </w:trPr>
        <w:tc>
          <w:tcPr>
            <w:tcW w:w="11335" w:type="dxa"/>
            <w:gridSpan w:val="7"/>
            <w:shd w:val="clear" w:color="auto" w:fill="E7E6E6" w:themeFill="background2"/>
            <w:noWrap/>
          </w:tcPr>
          <w:p w14:paraId="3B84AC88" w14:textId="77777777" w:rsidR="002E417B" w:rsidRPr="00F5133B" w:rsidRDefault="002E417B" w:rsidP="002E417B">
            <w:pPr>
              <w:rPr>
                <w:sz w:val="16"/>
                <w:szCs w:val="16"/>
              </w:rPr>
            </w:pPr>
          </w:p>
        </w:tc>
      </w:tr>
      <w:tr w:rsidR="002E417B" w:rsidRPr="00F5133B" w14:paraId="693F9FBE" w14:textId="77777777" w:rsidTr="00111A37">
        <w:trPr>
          <w:trHeight w:val="220"/>
          <w:jc w:val="center"/>
        </w:trPr>
        <w:tc>
          <w:tcPr>
            <w:tcW w:w="625" w:type="dxa"/>
            <w:shd w:val="clear" w:color="auto" w:fill="auto"/>
            <w:noWrap/>
          </w:tcPr>
          <w:p w14:paraId="62B26124" w14:textId="67EB1A42" w:rsidR="002E417B" w:rsidRPr="00F5133B" w:rsidRDefault="002E417B" w:rsidP="002E417B">
            <w:pPr>
              <w:rPr>
                <w:sz w:val="16"/>
                <w:szCs w:val="16"/>
              </w:rPr>
            </w:pPr>
            <w:r w:rsidRPr="00F5133B">
              <w:rPr>
                <w:sz w:val="16"/>
                <w:szCs w:val="16"/>
              </w:rPr>
              <w:t>13029</w:t>
            </w:r>
          </w:p>
        </w:tc>
        <w:tc>
          <w:tcPr>
            <w:tcW w:w="1080" w:type="dxa"/>
          </w:tcPr>
          <w:p w14:paraId="704597F0" w14:textId="415B3CDA" w:rsidR="002E417B" w:rsidRPr="00F5133B" w:rsidRDefault="002E417B" w:rsidP="002E417B">
            <w:pPr>
              <w:rPr>
                <w:sz w:val="16"/>
                <w:szCs w:val="16"/>
              </w:rPr>
            </w:pPr>
            <w:r w:rsidRPr="00F5133B">
              <w:rPr>
                <w:sz w:val="16"/>
                <w:szCs w:val="16"/>
              </w:rPr>
              <w:t>Chunyu Hu</w:t>
            </w:r>
          </w:p>
        </w:tc>
        <w:tc>
          <w:tcPr>
            <w:tcW w:w="900" w:type="dxa"/>
            <w:shd w:val="clear" w:color="auto" w:fill="auto"/>
            <w:noWrap/>
          </w:tcPr>
          <w:p w14:paraId="38E2C7AD" w14:textId="643A6018" w:rsidR="002E417B" w:rsidRPr="00F5133B" w:rsidRDefault="002E417B" w:rsidP="002E417B">
            <w:pPr>
              <w:rPr>
                <w:sz w:val="16"/>
                <w:szCs w:val="16"/>
              </w:rPr>
            </w:pPr>
            <w:r w:rsidRPr="00F5133B">
              <w:rPr>
                <w:sz w:val="16"/>
                <w:szCs w:val="16"/>
              </w:rPr>
              <w:t>35.9.3</w:t>
            </w:r>
          </w:p>
        </w:tc>
        <w:tc>
          <w:tcPr>
            <w:tcW w:w="720" w:type="dxa"/>
          </w:tcPr>
          <w:p w14:paraId="6F130A7E" w14:textId="2E855DF3" w:rsidR="002E417B" w:rsidRPr="00F5133B" w:rsidRDefault="002E417B" w:rsidP="002E417B">
            <w:pPr>
              <w:rPr>
                <w:sz w:val="16"/>
                <w:szCs w:val="16"/>
              </w:rPr>
            </w:pPr>
            <w:r w:rsidRPr="00F5133B">
              <w:rPr>
                <w:sz w:val="16"/>
                <w:szCs w:val="16"/>
              </w:rPr>
              <w:t>511.65</w:t>
            </w:r>
          </w:p>
        </w:tc>
        <w:tc>
          <w:tcPr>
            <w:tcW w:w="3150" w:type="dxa"/>
            <w:shd w:val="clear" w:color="auto" w:fill="auto"/>
            <w:noWrap/>
          </w:tcPr>
          <w:p w14:paraId="48866B06" w14:textId="4D71F5F7" w:rsidR="002E417B" w:rsidRPr="00F5133B" w:rsidRDefault="002E417B" w:rsidP="002E417B">
            <w:pPr>
              <w:rPr>
                <w:sz w:val="16"/>
                <w:szCs w:val="16"/>
              </w:rPr>
            </w:pPr>
            <w:r w:rsidRPr="00F5133B">
              <w:rPr>
                <w:sz w:val="16"/>
                <w:szCs w:val="16"/>
              </w:rPr>
              <w:t>"accommodating" is not in the responses of the TWT setup procedure.</w:t>
            </w:r>
          </w:p>
        </w:tc>
        <w:tc>
          <w:tcPr>
            <w:tcW w:w="1710" w:type="dxa"/>
            <w:shd w:val="clear" w:color="auto" w:fill="auto"/>
            <w:noWrap/>
          </w:tcPr>
          <w:p w14:paraId="67C4AAB5" w14:textId="27F5D189" w:rsidR="002E417B" w:rsidRPr="00F5133B" w:rsidRDefault="002E417B" w:rsidP="002E417B">
            <w:pPr>
              <w:rPr>
                <w:sz w:val="16"/>
                <w:szCs w:val="16"/>
              </w:rPr>
            </w:pPr>
            <w:r w:rsidRPr="00F5133B">
              <w:rPr>
                <w:sz w:val="16"/>
                <w:szCs w:val="16"/>
              </w:rPr>
              <w:t>See comment.</w:t>
            </w:r>
          </w:p>
        </w:tc>
        <w:tc>
          <w:tcPr>
            <w:tcW w:w="3150" w:type="dxa"/>
            <w:shd w:val="clear" w:color="auto" w:fill="auto"/>
          </w:tcPr>
          <w:p w14:paraId="1C742F37" w14:textId="77777777" w:rsidR="002E417B" w:rsidRPr="00D24A30" w:rsidRDefault="002E417B" w:rsidP="002E417B">
            <w:pPr>
              <w:rPr>
                <w:b/>
                <w:bCs/>
                <w:sz w:val="16"/>
                <w:szCs w:val="16"/>
              </w:rPr>
            </w:pPr>
            <w:r w:rsidRPr="00D24A30">
              <w:rPr>
                <w:b/>
                <w:bCs/>
                <w:sz w:val="16"/>
                <w:szCs w:val="16"/>
              </w:rPr>
              <w:t>Revised</w:t>
            </w:r>
          </w:p>
          <w:p w14:paraId="30441E88" w14:textId="77777777" w:rsidR="002E417B" w:rsidRPr="00F5133B" w:rsidRDefault="002E417B" w:rsidP="002E417B">
            <w:pPr>
              <w:rPr>
                <w:sz w:val="16"/>
                <w:szCs w:val="16"/>
              </w:rPr>
            </w:pPr>
          </w:p>
          <w:p w14:paraId="4054212C" w14:textId="77777777" w:rsidR="002E417B" w:rsidRPr="00F5133B" w:rsidRDefault="002E417B" w:rsidP="002E417B">
            <w:pPr>
              <w:rPr>
                <w:sz w:val="16"/>
                <w:szCs w:val="16"/>
              </w:rPr>
            </w:pPr>
          </w:p>
          <w:p w14:paraId="7ED5C04F" w14:textId="7897EB65" w:rsidR="002E417B" w:rsidRPr="00F5133B" w:rsidRDefault="002E417B" w:rsidP="002E417B">
            <w:pPr>
              <w:rPr>
                <w:sz w:val="16"/>
                <w:szCs w:val="16"/>
              </w:rPr>
            </w:pPr>
          </w:p>
        </w:tc>
      </w:tr>
      <w:tr w:rsidR="002E417B" w:rsidRPr="00F5133B" w14:paraId="3EBDC958" w14:textId="77777777" w:rsidTr="000C6CDA">
        <w:trPr>
          <w:trHeight w:val="220"/>
          <w:jc w:val="center"/>
        </w:trPr>
        <w:tc>
          <w:tcPr>
            <w:tcW w:w="11335" w:type="dxa"/>
            <w:gridSpan w:val="7"/>
            <w:shd w:val="clear" w:color="auto" w:fill="D9D9D9" w:themeFill="background1" w:themeFillShade="D9"/>
            <w:noWrap/>
          </w:tcPr>
          <w:p w14:paraId="4737B23E" w14:textId="4CC5C71F" w:rsidR="002E417B" w:rsidRPr="00D24A30" w:rsidRDefault="002E417B" w:rsidP="002E417B">
            <w:pPr>
              <w:rPr>
                <w:b/>
                <w:bCs/>
                <w:sz w:val="16"/>
                <w:szCs w:val="16"/>
              </w:rPr>
            </w:pPr>
            <w:r w:rsidRPr="000C6CDA">
              <w:rPr>
                <w:b/>
                <w:bCs/>
                <w:color w:val="7F7F7F" w:themeColor="text1" w:themeTint="80"/>
                <w:sz w:val="16"/>
                <w:szCs w:val="16"/>
              </w:rPr>
              <w:t>(Related CIDs from other subclauses)</w:t>
            </w:r>
          </w:p>
        </w:tc>
      </w:tr>
      <w:tr w:rsidR="002E417B" w:rsidRPr="00F5133B" w14:paraId="79E77C60" w14:textId="77777777" w:rsidTr="001C242A">
        <w:trPr>
          <w:trHeight w:val="220"/>
          <w:jc w:val="center"/>
        </w:trPr>
        <w:tc>
          <w:tcPr>
            <w:tcW w:w="625" w:type="dxa"/>
            <w:shd w:val="clear" w:color="auto" w:fill="auto"/>
            <w:noWrap/>
          </w:tcPr>
          <w:p w14:paraId="4A6F9B6B" w14:textId="409B5FA4" w:rsidR="002E417B" w:rsidRPr="00CC6B4F" w:rsidRDefault="002E417B" w:rsidP="002E417B">
            <w:pPr>
              <w:rPr>
                <w:b/>
                <w:bCs/>
                <w:sz w:val="16"/>
                <w:szCs w:val="16"/>
              </w:rPr>
            </w:pPr>
            <w:r w:rsidRPr="00CC6B4F">
              <w:rPr>
                <w:sz w:val="16"/>
                <w:szCs w:val="16"/>
              </w:rPr>
              <w:t>10066</w:t>
            </w:r>
          </w:p>
        </w:tc>
        <w:tc>
          <w:tcPr>
            <w:tcW w:w="1080" w:type="dxa"/>
          </w:tcPr>
          <w:p w14:paraId="36AA2E7D" w14:textId="23B0FEA8" w:rsidR="002E417B" w:rsidRPr="00160E7E" w:rsidRDefault="002E417B" w:rsidP="002E417B">
            <w:pPr>
              <w:rPr>
                <w:b/>
                <w:bCs/>
                <w:sz w:val="16"/>
                <w:szCs w:val="16"/>
              </w:rPr>
            </w:pPr>
            <w:r w:rsidRPr="00FC4DA7">
              <w:rPr>
                <w:sz w:val="16"/>
                <w:szCs w:val="16"/>
              </w:rPr>
              <w:t xml:space="preserve">Morteza </w:t>
            </w:r>
            <w:proofErr w:type="spellStart"/>
            <w:r w:rsidRPr="00FC4DA7">
              <w:rPr>
                <w:sz w:val="16"/>
                <w:szCs w:val="16"/>
              </w:rPr>
              <w:t>Mehrnoush</w:t>
            </w:r>
            <w:proofErr w:type="spellEnd"/>
          </w:p>
        </w:tc>
        <w:tc>
          <w:tcPr>
            <w:tcW w:w="900" w:type="dxa"/>
            <w:shd w:val="clear" w:color="auto" w:fill="auto"/>
            <w:noWrap/>
          </w:tcPr>
          <w:p w14:paraId="39C64A5A" w14:textId="582631F8" w:rsidR="002E417B" w:rsidRPr="00160E7E" w:rsidRDefault="002E417B" w:rsidP="002E417B">
            <w:pPr>
              <w:rPr>
                <w:b/>
                <w:bCs/>
                <w:sz w:val="16"/>
                <w:szCs w:val="16"/>
              </w:rPr>
            </w:pPr>
            <w:r w:rsidRPr="00FC4DA7">
              <w:rPr>
                <w:sz w:val="16"/>
                <w:szCs w:val="16"/>
              </w:rPr>
              <w:t>35.9</w:t>
            </w:r>
          </w:p>
        </w:tc>
        <w:tc>
          <w:tcPr>
            <w:tcW w:w="720" w:type="dxa"/>
          </w:tcPr>
          <w:p w14:paraId="071F297A" w14:textId="4C57E71C" w:rsidR="002E417B" w:rsidRPr="00160E7E" w:rsidRDefault="002E417B" w:rsidP="002E417B">
            <w:pPr>
              <w:rPr>
                <w:b/>
                <w:bCs/>
                <w:sz w:val="16"/>
                <w:szCs w:val="16"/>
              </w:rPr>
            </w:pPr>
            <w:r w:rsidRPr="00FC4DA7">
              <w:rPr>
                <w:sz w:val="16"/>
                <w:szCs w:val="16"/>
              </w:rPr>
              <w:t>510.51</w:t>
            </w:r>
          </w:p>
        </w:tc>
        <w:tc>
          <w:tcPr>
            <w:tcW w:w="3150" w:type="dxa"/>
            <w:shd w:val="clear" w:color="auto" w:fill="auto"/>
            <w:noWrap/>
          </w:tcPr>
          <w:p w14:paraId="5186EB6F" w14:textId="634A0C37" w:rsidR="002E417B" w:rsidRPr="00160E7E" w:rsidRDefault="002E417B" w:rsidP="002E417B">
            <w:pPr>
              <w:rPr>
                <w:b/>
                <w:bCs/>
                <w:sz w:val="16"/>
                <w:szCs w:val="16"/>
              </w:rPr>
            </w:pPr>
            <w:r w:rsidRPr="00FC4DA7">
              <w:rPr>
                <w:sz w:val="16"/>
                <w:szCs w:val="16"/>
              </w:rPr>
              <w:t>An AP in a BSS may schedule rTWT SPs which may overlap with rTWT SPs of OBSS networks and cause extra collision and latency; in order resolve this issue, a mechanism to share the indented rTWT schedules among the APs (OBSSs) can help the APs to find the minimum overlapping of the rTWT schedules for each BSS. Please add a mechanism to the spec so that APs can share their rTWT schedules with other APs.</w:t>
            </w:r>
          </w:p>
        </w:tc>
        <w:tc>
          <w:tcPr>
            <w:tcW w:w="1710" w:type="dxa"/>
            <w:shd w:val="clear" w:color="auto" w:fill="auto"/>
            <w:noWrap/>
          </w:tcPr>
          <w:p w14:paraId="4002F16B" w14:textId="2AC37B2A" w:rsidR="002E417B" w:rsidRPr="00160E7E" w:rsidRDefault="002E417B" w:rsidP="002E417B">
            <w:pPr>
              <w:rPr>
                <w:b/>
                <w:bCs/>
                <w:sz w:val="16"/>
                <w:szCs w:val="16"/>
              </w:rPr>
            </w:pPr>
            <w:r w:rsidRPr="00FC4DA7">
              <w:rPr>
                <w:sz w:val="16"/>
                <w:szCs w:val="16"/>
              </w:rPr>
              <w:t>as in comment</w:t>
            </w:r>
          </w:p>
        </w:tc>
        <w:tc>
          <w:tcPr>
            <w:tcW w:w="3150" w:type="dxa"/>
            <w:shd w:val="clear" w:color="auto" w:fill="auto"/>
          </w:tcPr>
          <w:p w14:paraId="4F24D551" w14:textId="77777777" w:rsidR="002E417B" w:rsidRDefault="002E417B" w:rsidP="002E417B">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531861DC" w14:textId="3E83F0A1" w:rsidR="002E417B" w:rsidRDefault="002E417B" w:rsidP="002E417B">
            <w:pPr>
              <w:rPr>
                <w:sz w:val="16"/>
                <w:szCs w:val="16"/>
              </w:rPr>
            </w:pPr>
          </w:p>
          <w:p w14:paraId="66B333EB" w14:textId="03DB99A3" w:rsidR="002E417B" w:rsidRDefault="002E417B" w:rsidP="002E417B">
            <w:pPr>
              <w:rPr>
                <w:sz w:val="16"/>
                <w:szCs w:val="16"/>
              </w:rPr>
            </w:pPr>
          </w:p>
          <w:p w14:paraId="1AA1BED6" w14:textId="77777777" w:rsidR="002E417B" w:rsidRDefault="002E417B" w:rsidP="002E417B">
            <w:pPr>
              <w:rPr>
                <w:sz w:val="16"/>
                <w:szCs w:val="16"/>
              </w:rPr>
            </w:pPr>
          </w:p>
          <w:p w14:paraId="696F222A" w14:textId="36BB690F" w:rsidR="002E417B" w:rsidRPr="00F5133B" w:rsidRDefault="002E417B" w:rsidP="002E417B">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p w14:paraId="4BF46585" w14:textId="77777777" w:rsidR="002E417B" w:rsidRPr="00160E7E" w:rsidRDefault="002E417B" w:rsidP="002E417B">
            <w:pPr>
              <w:rPr>
                <w:b/>
                <w:bCs/>
                <w:sz w:val="16"/>
                <w:szCs w:val="16"/>
              </w:rPr>
            </w:pPr>
          </w:p>
        </w:tc>
      </w:tr>
      <w:tr w:rsidR="002E417B" w:rsidRPr="00F5133B" w14:paraId="3FF023F1" w14:textId="77777777" w:rsidTr="001C242A">
        <w:trPr>
          <w:trHeight w:val="220"/>
          <w:jc w:val="center"/>
        </w:trPr>
        <w:tc>
          <w:tcPr>
            <w:tcW w:w="625" w:type="dxa"/>
            <w:shd w:val="clear" w:color="auto" w:fill="auto"/>
            <w:noWrap/>
          </w:tcPr>
          <w:p w14:paraId="52CFC29F" w14:textId="7A9FA446" w:rsidR="002E417B" w:rsidRPr="00CC6B4F" w:rsidRDefault="002E417B" w:rsidP="002E417B">
            <w:pPr>
              <w:rPr>
                <w:sz w:val="16"/>
                <w:szCs w:val="16"/>
              </w:rPr>
            </w:pPr>
            <w:r w:rsidRPr="00CC6B4F">
              <w:rPr>
                <w:sz w:val="16"/>
                <w:szCs w:val="16"/>
              </w:rPr>
              <w:t>13089</w:t>
            </w:r>
          </w:p>
        </w:tc>
        <w:tc>
          <w:tcPr>
            <w:tcW w:w="1080" w:type="dxa"/>
          </w:tcPr>
          <w:p w14:paraId="076A35FE" w14:textId="596E00EC" w:rsidR="002E417B" w:rsidRPr="00FC4DA7" w:rsidRDefault="002E417B" w:rsidP="002E417B">
            <w:pPr>
              <w:rPr>
                <w:sz w:val="16"/>
                <w:szCs w:val="16"/>
              </w:rPr>
            </w:pPr>
            <w:proofErr w:type="spellStart"/>
            <w:r w:rsidRPr="00FC4DA7">
              <w:rPr>
                <w:sz w:val="16"/>
                <w:szCs w:val="16"/>
              </w:rPr>
              <w:t>Chittabrata</w:t>
            </w:r>
            <w:proofErr w:type="spellEnd"/>
            <w:r w:rsidRPr="00FC4DA7">
              <w:rPr>
                <w:sz w:val="16"/>
                <w:szCs w:val="16"/>
              </w:rPr>
              <w:t xml:space="preserve"> Ghosh</w:t>
            </w:r>
          </w:p>
        </w:tc>
        <w:tc>
          <w:tcPr>
            <w:tcW w:w="900" w:type="dxa"/>
            <w:shd w:val="clear" w:color="auto" w:fill="auto"/>
            <w:noWrap/>
          </w:tcPr>
          <w:p w14:paraId="10A5F7CA" w14:textId="6C26425C" w:rsidR="002E417B" w:rsidRPr="00FC4DA7" w:rsidRDefault="002E417B" w:rsidP="002E417B">
            <w:pPr>
              <w:rPr>
                <w:sz w:val="16"/>
                <w:szCs w:val="16"/>
              </w:rPr>
            </w:pPr>
            <w:r w:rsidRPr="00FC4DA7">
              <w:rPr>
                <w:sz w:val="16"/>
                <w:szCs w:val="16"/>
              </w:rPr>
              <w:t>35.9</w:t>
            </w:r>
          </w:p>
        </w:tc>
        <w:tc>
          <w:tcPr>
            <w:tcW w:w="720" w:type="dxa"/>
          </w:tcPr>
          <w:p w14:paraId="4A1FC1CC" w14:textId="12CCC174" w:rsidR="002E417B" w:rsidRPr="00FC4DA7" w:rsidRDefault="002E417B" w:rsidP="002E417B">
            <w:pPr>
              <w:rPr>
                <w:sz w:val="16"/>
                <w:szCs w:val="16"/>
              </w:rPr>
            </w:pPr>
            <w:r w:rsidRPr="00FC4DA7">
              <w:rPr>
                <w:sz w:val="16"/>
                <w:szCs w:val="16"/>
              </w:rPr>
              <w:t>510.51</w:t>
            </w:r>
          </w:p>
        </w:tc>
        <w:tc>
          <w:tcPr>
            <w:tcW w:w="3150" w:type="dxa"/>
            <w:shd w:val="clear" w:color="auto" w:fill="auto"/>
            <w:noWrap/>
          </w:tcPr>
          <w:p w14:paraId="3F5A788A" w14:textId="542646B2" w:rsidR="002E417B" w:rsidRPr="00FC4DA7" w:rsidRDefault="002E417B" w:rsidP="002E417B">
            <w:pPr>
              <w:rPr>
                <w:sz w:val="16"/>
                <w:szCs w:val="16"/>
              </w:rPr>
            </w:pPr>
            <w:r w:rsidRPr="00FC4DA7">
              <w:rPr>
                <w:sz w:val="16"/>
                <w:szCs w:val="16"/>
              </w:rPr>
              <w:t xml:space="preserve">An AP in a BSS may schedule rTWT SPs which may overlap with rTWT SPs of OBSS networks and cause extra collision and latency; in order resolve this issue, a mechanism to share the indented rTWT schedules among the APs (OBSSs) can help the APs to find the minimum overlapping of the rTWT </w:t>
            </w:r>
            <w:r w:rsidRPr="00FC4DA7">
              <w:rPr>
                <w:sz w:val="16"/>
                <w:szCs w:val="16"/>
              </w:rPr>
              <w:lastRenderedPageBreak/>
              <w:t>schedules for each BSS. Please add a mechanism to the spec so that APs can share their rTWT schedules with other APs.</w:t>
            </w:r>
          </w:p>
        </w:tc>
        <w:tc>
          <w:tcPr>
            <w:tcW w:w="1710" w:type="dxa"/>
            <w:shd w:val="clear" w:color="auto" w:fill="auto"/>
            <w:noWrap/>
          </w:tcPr>
          <w:p w14:paraId="0CCF2046" w14:textId="5B730669" w:rsidR="002E417B" w:rsidRPr="00FC4DA7" w:rsidRDefault="002E417B" w:rsidP="002E417B">
            <w:pPr>
              <w:rPr>
                <w:sz w:val="16"/>
                <w:szCs w:val="16"/>
              </w:rPr>
            </w:pPr>
            <w:r w:rsidRPr="00FC4DA7">
              <w:rPr>
                <w:sz w:val="16"/>
                <w:szCs w:val="16"/>
              </w:rPr>
              <w:lastRenderedPageBreak/>
              <w:t>as in comment</w:t>
            </w:r>
          </w:p>
        </w:tc>
        <w:tc>
          <w:tcPr>
            <w:tcW w:w="3150" w:type="dxa"/>
            <w:shd w:val="clear" w:color="auto" w:fill="auto"/>
          </w:tcPr>
          <w:p w14:paraId="4DCF01ED" w14:textId="5642D3B0" w:rsidR="002E417B" w:rsidRDefault="002E417B" w:rsidP="002E417B">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5CBFEA11" w14:textId="498373EE" w:rsidR="002E417B" w:rsidRDefault="002E417B" w:rsidP="002E417B">
            <w:pPr>
              <w:rPr>
                <w:sz w:val="16"/>
                <w:szCs w:val="16"/>
              </w:rPr>
            </w:pPr>
          </w:p>
          <w:p w14:paraId="53033E90" w14:textId="77777777" w:rsidR="002E417B" w:rsidRDefault="002E417B" w:rsidP="002E417B">
            <w:pPr>
              <w:rPr>
                <w:sz w:val="16"/>
                <w:szCs w:val="16"/>
              </w:rPr>
            </w:pPr>
          </w:p>
          <w:p w14:paraId="1989B58B" w14:textId="77777777" w:rsidR="002E417B" w:rsidRDefault="002E417B" w:rsidP="002E417B">
            <w:pPr>
              <w:rPr>
                <w:sz w:val="16"/>
                <w:szCs w:val="16"/>
              </w:rPr>
            </w:pPr>
          </w:p>
          <w:p w14:paraId="5306642C" w14:textId="56009C14" w:rsidR="002E417B" w:rsidRPr="00F5133B" w:rsidRDefault="002E417B" w:rsidP="002E417B">
            <w:pPr>
              <w:rPr>
                <w:sz w:val="16"/>
                <w:szCs w:val="16"/>
              </w:rPr>
            </w:pPr>
            <w:r w:rsidRPr="00A741D5">
              <w:rPr>
                <w:b/>
                <w:bCs/>
                <w:sz w:val="16"/>
                <w:szCs w:val="16"/>
              </w:rPr>
              <w:lastRenderedPageBreak/>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p w14:paraId="0115E49E" w14:textId="7FA73CA8" w:rsidR="002E417B" w:rsidRPr="00160E7E" w:rsidRDefault="002E417B" w:rsidP="002E417B">
            <w:pPr>
              <w:rPr>
                <w:b/>
                <w:bCs/>
                <w:sz w:val="16"/>
                <w:szCs w:val="16"/>
              </w:rPr>
            </w:pPr>
          </w:p>
        </w:tc>
      </w:tr>
      <w:tr w:rsidR="002E417B" w:rsidRPr="00F5133B" w14:paraId="361EA488" w14:textId="77777777" w:rsidTr="001C242A">
        <w:trPr>
          <w:trHeight w:val="220"/>
          <w:jc w:val="center"/>
        </w:trPr>
        <w:tc>
          <w:tcPr>
            <w:tcW w:w="625" w:type="dxa"/>
            <w:shd w:val="clear" w:color="auto" w:fill="auto"/>
            <w:noWrap/>
          </w:tcPr>
          <w:p w14:paraId="2BEB354A" w14:textId="509AC37B" w:rsidR="002E417B" w:rsidRPr="00FC4DA7" w:rsidRDefault="002E417B" w:rsidP="002E417B">
            <w:pPr>
              <w:rPr>
                <w:sz w:val="16"/>
                <w:szCs w:val="16"/>
              </w:rPr>
            </w:pPr>
            <w:r w:rsidRPr="00160E7E">
              <w:rPr>
                <w:sz w:val="16"/>
                <w:szCs w:val="16"/>
              </w:rPr>
              <w:lastRenderedPageBreak/>
              <w:t>10065</w:t>
            </w:r>
          </w:p>
        </w:tc>
        <w:tc>
          <w:tcPr>
            <w:tcW w:w="1080" w:type="dxa"/>
          </w:tcPr>
          <w:p w14:paraId="79681F36" w14:textId="5C4A29DC" w:rsidR="002E417B" w:rsidRPr="00FC4DA7" w:rsidRDefault="002E417B" w:rsidP="002E417B">
            <w:pPr>
              <w:rPr>
                <w:sz w:val="16"/>
                <w:szCs w:val="16"/>
              </w:rPr>
            </w:pPr>
            <w:r w:rsidRPr="00160E7E">
              <w:rPr>
                <w:sz w:val="16"/>
                <w:szCs w:val="16"/>
              </w:rPr>
              <w:t xml:space="preserve">Morteza </w:t>
            </w:r>
            <w:proofErr w:type="spellStart"/>
            <w:r w:rsidRPr="00160E7E">
              <w:rPr>
                <w:sz w:val="16"/>
                <w:szCs w:val="16"/>
              </w:rPr>
              <w:t>Mehrnoush</w:t>
            </w:r>
            <w:proofErr w:type="spellEnd"/>
          </w:p>
        </w:tc>
        <w:tc>
          <w:tcPr>
            <w:tcW w:w="900" w:type="dxa"/>
            <w:shd w:val="clear" w:color="auto" w:fill="auto"/>
            <w:noWrap/>
          </w:tcPr>
          <w:p w14:paraId="2A8257D3" w14:textId="2434D782" w:rsidR="002E417B" w:rsidRPr="00FC4DA7" w:rsidRDefault="002E417B" w:rsidP="002E417B">
            <w:pPr>
              <w:rPr>
                <w:sz w:val="16"/>
                <w:szCs w:val="16"/>
              </w:rPr>
            </w:pPr>
            <w:r w:rsidRPr="00160E7E">
              <w:rPr>
                <w:sz w:val="16"/>
                <w:szCs w:val="16"/>
              </w:rPr>
              <w:t>35.9.4</w:t>
            </w:r>
          </w:p>
        </w:tc>
        <w:tc>
          <w:tcPr>
            <w:tcW w:w="720" w:type="dxa"/>
          </w:tcPr>
          <w:p w14:paraId="65700135" w14:textId="1A3C5000" w:rsidR="002E417B" w:rsidRPr="00FC4DA7" w:rsidRDefault="002E417B" w:rsidP="002E417B">
            <w:pPr>
              <w:rPr>
                <w:sz w:val="16"/>
                <w:szCs w:val="16"/>
              </w:rPr>
            </w:pPr>
            <w:r w:rsidRPr="00160E7E">
              <w:rPr>
                <w:sz w:val="16"/>
                <w:szCs w:val="16"/>
              </w:rPr>
              <w:t>512.07</w:t>
            </w:r>
          </w:p>
        </w:tc>
        <w:tc>
          <w:tcPr>
            <w:tcW w:w="3150" w:type="dxa"/>
            <w:shd w:val="clear" w:color="auto" w:fill="auto"/>
            <w:noWrap/>
          </w:tcPr>
          <w:p w14:paraId="14EB3A01" w14:textId="16D5C534" w:rsidR="002E417B" w:rsidRPr="00FC4DA7" w:rsidRDefault="002E417B" w:rsidP="002E417B">
            <w:pPr>
              <w:rPr>
                <w:sz w:val="16"/>
                <w:szCs w:val="16"/>
              </w:rPr>
            </w:pPr>
            <w:r w:rsidRPr="00160E7E">
              <w:rPr>
                <w:sz w:val="16"/>
                <w:szCs w:val="16"/>
              </w:rPr>
              <w:t xml:space="preserve">Per current spec, the non-AP EHT STAs that has knowledge of the rTWT SP schedule shall ensure their TXOP ends before the start of rTWT SP. </w:t>
            </w:r>
            <w:proofErr w:type="gramStart"/>
            <w:r w:rsidRPr="00160E7E">
              <w:rPr>
                <w:sz w:val="16"/>
                <w:szCs w:val="16"/>
              </w:rPr>
              <w:t>However</w:t>
            </w:r>
            <w:proofErr w:type="gramEnd"/>
            <w:r w:rsidRPr="00160E7E">
              <w:rPr>
                <w:sz w:val="16"/>
                <w:szCs w:val="16"/>
              </w:rPr>
              <w:t xml:space="preserve"> the non-AP EHT STAs in OBSS networks don't know the other BSSs rTWT schedule. If the AP can share the rTWT schedule info with other APs in OBSS networks so that OBSS EHT STAs could end their TXOP before start of rTWT SP, it helps to improve latency. Please add a mechanism for this.</w:t>
            </w:r>
          </w:p>
        </w:tc>
        <w:tc>
          <w:tcPr>
            <w:tcW w:w="1710" w:type="dxa"/>
            <w:shd w:val="clear" w:color="auto" w:fill="auto"/>
            <w:noWrap/>
          </w:tcPr>
          <w:p w14:paraId="1F1CF37C" w14:textId="21FB0E05" w:rsidR="002E417B" w:rsidRPr="00FC4DA7" w:rsidRDefault="002E417B" w:rsidP="002E417B">
            <w:pPr>
              <w:rPr>
                <w:sz w:val="16"/>
                <w:szCs w:val="16"/>
              </w:rPr>
            </w:pPr>
            <w:r w:rsidRPr="00160E7E">
              <w:rPr>
                <w:sz w:val="16"/>
                <w:szCs w:val="16"/>
              </w:rPr>
              <w:t>as in comment</w:t>
            </w:r>
          </w:p>
        </w:tc>
        <w:tc>
          <w:tcPr>
            <w:tcW w:w="3150" w:type="dxa"/>
            <w:shd w:val="clear" w:color="auto" w:fill="auto"/>
          </w:tcPr>
          <w:p w14:paraId="2A3DEFAE" w14:textId="77777777" w:rsidR="002E417B" w:rsidRDefault="002E417B" w:rsidP="002E417B">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2520ACF2" w14:textId="7B02D364" w:rsidR="002E417B" w:rsidRDefault="002E417B" w:rsidP="002E417B">
            <w:pPr>
              <w:rPr>
                <w:sz w:val="16"/>
                <w:szCs w:val="16"/>
              </w:rPr>
            </w:pPr>
          </w:p>
          <w:p w14:paraId="3674A5A1" w14:textId="3402E688" w:rsidR="002E417B" w:rsidRDefault="002E417B" w:rsidP="002E417B">
            <w:pPr>
              <w:rPr>
                <w:sz w:val="16"/>
                <w:szCs w:val="16"/>
              </w:rPr>
            </w:pPr>
          </w:p>
          <w:p w14:paraId="6E52CF76" w14:textId="79EDDCD2" w:rsidR="002E417B" w:rsidRDefault="002E417B" w:rsidP="002E417B">
            <w:pPr>
              <w:rPr>
                <w:sz w:val="16"/>
                <w:szCs w:val="16"/>
              </w:rPr>
            </w:pPr>
          </w:p>
          <w:p w14:paraId="353D6757" w14:textId="77777777" w:rsidR="002E417B" w:rsidRDefault="002E417B" w:rsidP="002E417B">
            <w:pPr>
              <w:rPr>
                <w:sz w:val="16"/>
                <w:szCs w:val="16"/>
              </w:rPr>
            </w:pPr>
          </w:p>
          <w:p w14:paraId="7197855F" w14:textId="2689FBAC" w:rsidR="002E417B" w:rsidRPr="00F5133B" w:rsidRDefault="002E417B" w:rsidP="002E417B">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p w14:paraId="34B59B96" w14:textId="42E01978" w:rsidR="002E417B" w:rsidRPr="00FC4DA7" w:rsidRDefault="002E417B" w:rsidP="002E417B">
            <w:pPr>
              <w:rPr>
                <w:sz w:val="16"/>
                <w:szCs w:val="16"/>
              </w:rPr>
            </w:pPr>
          </w:p>
        </w:tc>
      </w:tr>
      <w:tr w:rsidR="002E417B" w:rsidRPr="00F5133B" w14:paraId="728E99DD" w14:textId="77777777" w:rsidTr="001C242A">
        <w:trPr>
          <w:trHeight w:val="220"/>
          <w:jc w:val="center"/>
        </w:trPr>
        <w:tc>
          <w:tcPr>
            <w:tcW w:w="625" w:type="dxa"/>
            <w:shd w:val="clear" w:color="auto" w:fill="auto"/>
            <w:noWrap/>
          </w:tcPr>
          <w:p w14:paraId="7287EA90" w14:textId="63B19B35" w:rsidR="002E417B" w:rsidRPr="00160E7E" w:rsidRDefault="002E417B" w:rsidP="002E417B">
            <w:pPr>
              <w:rPr>
                <w:sz w:val="16"/>
                <w:szCs w:val="16"/>
              </w:rPr>
            </w:pPr>
            <w:r w:rsidRPr="00160E7E">
              <w:rPr>
                <w:sz w:val="16"/>
                <w:szCs w:val="16"/>
              </w:rPr>
              <w:t>13088</w:t>
            </w:r>
          </w:p>
        </w:tc>
        <w:tc>
          <w:tcPr>
            <w:tcW w:w="1080" w:type="dxa"/>
          </w:tcPr>
          <w:p w14:paraId="633E946A" w14:textId="2F9C3E0F" w:rsidR="002E417B" w:rsidRPr="00160E7E" w:rsidRDefault="002E417B" w:rsidP="002E417B">
            <w:pPr>
              <w:rPr>
                <w:sz w:val="16"/>
                <w:szCs w:val="16"/>
              </w:rPr>
            </w:pPr>
            <w:proofErr w:type="spellStart"/>
            <w:r w:rsidRPr="00160E7E">
              <w:rPr>
                <w:sz w:val="16"/>
                <w:szCs w:val="16"/>
              </w:rPr>
              <w:t>Chittabrata</w:t>
            </w:r>
            <w:proofErr w:type="spellEnd"/>
            <w:r w:rsidRPr="00160E7E">
              <w:rPr>
                <w:sz w:val="16"/>
                <w:szCs w:val="16"/>
              </w:rPr>
              <w:t xml:space="preserve"> Ghosh</w:t>
            </w:r>
          </w:p>
        </w:tc>
        <w:tc>
          <w:tcPr>
            <w:tcW w:w="900" w:type="dxa"/>
            <w:shd w:val="clear" w:color="auto" w:fill="auto"/>
            <w:noWrap/>
          </w:tcPr>
          <w:p w14:paraId="72D09B51" w14:textId="18059E51" w:rsidR="002E417B" w:rsidRPr="00160E7E" w:rsidRDefault="002E417B" w:rsidP="002E417B">
            <w:pPr>
              <w:rPr>
                <w:sz w:val="16"/>
                <w:szCs w:val="16"/>
              </w:rPr>
            </w:pPr>
            <w:r w:rsidRPr="00160E7E">
              <w:rPr>
                <w:sz w:val="16"/>
                <w:szCs w:val="16"/>
              </w:rPr>
              <w:t>35.9.4</w:t>
            </w:r>
          </w:p>
        </w:tc>
        <w:tc>
          <w:tcPr>
            <w:tcW w:w="720" w:type="dxa"/>
          </w:tcPr>
          <w:p w14:paraId="47E37972" w14:textId="2A974D3D" w:rsidR="002E417B" w:rsidRPr="00160E7E" w:rsidRDefault="002E417B" w:rsidP="002E417B">
            <w:pPr>
              <w:rPr>
                <w:sz w:val="16"/>
                <w:szCs w:val="16"/>
              </w:rPr>
            </w:pPr>
            <w:r w:rsidRPr="00160E7E">
              <w:rPr>
                <w:sz w:val="16"/>
                <w:szCs w:val="16"/>
              </w:rPr>
              <w:t>512.07</w:t>
            </w:r>
          </w:p>
        </w:tc>
        <w:tc>
          <w:tcPr>
            <w:tcW w:w="3150" w:type="dxa"/>
            <w:shd w:val="clear" w:color="auto" w:fill="auto"/>
            <w:noWrap/>
          </w:tcPr>
          <w:p w14:paraId="7CB6F08A" w14:textId="097ADF67" w:rsidR="002E417B" w:rsidRPr="00160E7E" w:rsidRDefault="002E417B" w:rsidP="002E417B">
            <w:pPr>
              <w:rPr>
                <w:sz w:val="16"/>
                <w:szCs w:val="16"/>
              </w:rPr>
            </w:pPr>
            <w:r w:rsidRPr="00160E7E">
              <w:rPr>
                <w:sz w:val="16"/>
                <w:szCs w:val="16"/>
              </w:rPr>
              <w:t xml:space="preserve">Per current spec, the non-AP EHT STAs that has knowledge of the rTWT SP schedule shall ensure their TXOP ends before the start of rTWT SP. </w:t>
            </w:r>
            <w:proofErr w:type="gramStart"/>
            <w:r w:rsidRPr="00160E7E">
              <w:rPr>
                <w:sz w:val="16"/>
                <w:szCs w:val="16"/>
              </w:rPr>
              <w:t>However</w:t>
            </w:r>
            <w:proofErr w:type="gramEnd"/>
            <w:r w:rsidRPr="00160E7E">
              <w:rPr>
                <w:sz w:val="16"/>
                <w:szCs w:val="16"/>
              </w:rPr>
              <w:t xml:space="preserve"> the non-AP EHT STAs in OBSS networks don't know the other BSSs rTWT schedule. If the AP can share the rTWT schedule info with other APs in OBSS networks so that OBSS EHT STAs could end their TXOP before start of rTWT SP, it helps to improve latency. Please add a mechanism for this.</w:t>
            </w:r>
          </w:p>
        </w:tc>
        <w:tc>
          <w:tcPr>
            <w:tcW w:w="1710" w:type="dxa"/>
            <w:shd w:val="clear" w:color="auto" w:fill="auto"/>
            <w:noWrap/>
          </w:tcPr>
          <w:p w14:paraId="1136CE14" w14:textId="49D91569" w:rsidR="002E417B" w:rsidRPr="00160E7E" w:rsidRDefault="002E417B" w:rsidP="002E417B">
            <w:pPr>
              <w:rPr>
                <w:sz w:val="16"/>
                <w:szCs w:val="16"/>
              </w:rPr>
            </w:pPr>
            <w:r w:rsidRPr="00160E7E">
              <w:rPr>
                <w:sz w:val="16"/>
                <w:szCs w:val="16"/>
              </w:rPr>
              <w:t>as in comment</w:t>
            </w:r>
          </w:p>
        </w:tc>
        <w:tc>
          <w:tcPr>
            <w:tcW w:w="3150" w:type="dxa"/>
            <w:shd w:val="clear" w:color="auto" w:fill="auto"/>
          </w:tcPr>
          <w:p w14:paraId="113A4BA6" w14:textId="77777777" w:rsidR="002E417B" w:rsidRDefault="002E417B" w:rsidP="002E417B">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0474C6F2" w14:textId="0FB2429C" w:rsidR="002E417B" w:rsidRDefault="002E417B" w:rsidP="002E417B">
            <w:pPr>
              <w:rPr>
                <w:sz w:val="16"/>
                <w:szCs w:val="16"/>
              </w:rPr>
            </w:pPr>
          </w:p>
          <w:p w14:paraId="44B21185" w14:textId="7E56F3A7" w:rsidR="002E417B" w:rsidRDefault="002E417B" w:rsidP="002E417B">
            <w:pPr>
              <w:rPr>
                <w:sz w:val="16"/>
                <w:szCs w:val="16"/>
              </w:rPr>
            </w:pPr>
          </w:p>
          <w:p w14:paraId="68CE53CA" w14:textId="4E714B9E" w:rsidR="002E417B" w:rsidRDefault="002E417B" w:rsidP="002E417B">
            <w:pPr>
              <w:rPr>
                <w:sz w:val="16"/>
                <w:szCs w:val="16"/>
              </w:rPr>
            </w:pPr>
          </w:p>
          <w:p w14:paraId="6B6EC111" w14:textId="77777777" w:rsidR="002E417B" w:rsidRDefault="002E417B" w:rsidP="002E417B">
            <w:pPr>
              <w:rPr>
                <w:sz w:val="16"/>
                <w:szCs w:val="16"/>
              </w:rPr>
            </w:pPr>
          </w:p>
          <w:p w14:paraId="0F00E8C4" w14:textId="1935F873" w:rsidR="002E417B" w:rsidRPr="00F5133B" w:rsidRDefault="002E417B" w:rsidP="002E417B">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p w14:paraId="7E8C9720" w14:textId="69C3A267" w:rsidR="002E417B" w:rsidRPr="00872822" w:rsidRDefault="002E417B" w:rsidP="002E417B">
            <w:pPr>
              <w:rPr>
                <w:b/>
                <w:bCs/>
                <w:sz w:val="16"/>
                <w:szCs w:val="16"/>
              </w:rPr>
            </w:pPr>
          </w:p>
        </w:tc>
      </w:tr>
      <w:tr w:rsidR="002E417B" w:rsidRPr="00F5133B" w14:paraId="67570001" w14:textId="77777777" w:rsidTr="001C242A">
        <w:trPr>
          <w:trHeight w:val="220"/>
          <w:jc w:val="center"/>
        </w:trPr>
        <w:tc>
          <w:tcPr>
            <w:tcW w:w="625" w:type="dxa"/>
            <w:shd w:val="clear" w:color="auto" w:fill="auto"/>
            <w:noWrap/>
          </w:tcPr>
          <w:p w14:paraId="00201AA7" w14:textId="0FA80CDE" w:rsidR="002E417B" w:rsidRPr="00160E7E" w:rsidRDefault="002E417B" w:rsidP="002E417B">
            <w:pPr>
              <w:rPr>
                <w:sz w:val="16"/>
                <w:szCs w:val="16"/>
              </w:rPr>
            </w:pPr>
            <w:r>
              <w:rPr>
                <w:sz w:val="16"/>
                <w:szCs w:val="16"/>
              </w:rPr>
              <w:t>12462</w:t>
            </w:r>
          </w:p>
        </w:tc>
        <w:tc>
          <w:tcPr>
            <w:tcW w:w="1080" w:type="dxa"/>
          </w:tcPr>
          <w:p w14:paraId="6AAB3489" w14:textId="3D0266B5" w:rsidR="002E417B" w:rsidRPr="00160E7E" w:rsidRDefault="002E417B" w:rsidP="002E417B">
            <w:pPr>
              <w:rPr>
                <w:sz w:val="16"/>
                <w:szCs w:val="16"/>
              </w:rPr>
            </w:pPr>
            <w:r w:rsidRPr="00746953">
              <w:rPr>
                <w:sz w:val="16"/>
                <w:szCs w:val="16"/>
              </w:rPr>
              <w:t xml:space="preserve">Daniel </w:t>
            </w:r>
            <w:proofErr w:type="spellStart"/>
            <w:r w:rsidRPr="00746953">
              <w:rPr>
                <w:sz w:val="16"/>
                <w:szCs w:val="16"/>
              </w:rPr>
              <w:t>Verenzuela</w:t>
            </w:r>
            <w:proofErr w:type="spellEnd"/>
          </w:p>
        </w:tc>
        <w:tc>
          <w:tcPr>
            <w:tcW w:w="900" w:type="dxa"/>
            <w:shd w:val="clear" w:color="auto" w:fill="auto"/>
            <w:noWrap/>
          </w:tcPr>
          <w:p w14:paraId="450B4AA1" w14:textId="202B013A" w:rsidR="002E417B" w:rsidRPr="00160E7E" w:rsidRDefault="002E417B" w:rsidP="002E417B">
            <w:pPr>
              <w:rPr>
                <w:sz w:val="16"/>
                <w:szCs w:val="16"/>
              </w:rPr>
            </w:pPr>
            <w:r w:rsidRPr="00EB75EA">
              <w:rPr>
                <w:sz w:val="16"/>
                <w:szCs w:val="16"/>
              </w:rPr>
              <w:t>35.9.4.1</w:t>
            </w:r>
          </w:p>
        </w:tc>
        <w:tc>
          <w:tcPr>
            <w:tcW w:w="720" w:type="dxa"/>
          </w:tcPr>
          <w:p w14:paraId="5D3AE910" w14:textId="2CDACEE3" w:rsidR="002E417B" w:rsidRPr="00160E7E" w:rsidRDefault="002E417B" w:rsidP="002E417B">
            <w:pPr>
              <w:rPr>
                <w:sz w:val="16"/>
                <w:szCs w:val="16"/>
              </w:rPr>
            </w:pPr>
            <w:r>
              <w:rPr>
                <w:sz w:val="16"/>
                <w:szCs w:val="16"/>
              </w:rPr>
              <w:t>512.13</w:t>
            </w:r>
          </w:p>
        </w:tc>
        <w:tc>
          <w:tcPr>
            <w:tcW w:w="3150" w:type="dxa"/>
            <w:shd w:val="clear" w:color="auto" w:fill="auto"/>
            <w:noWrap/>
          </w:tcPr>
          <w:p w14:paraId="380BFE34" w14:textId="613F9282" w:rsidR="002E417B" w:rsidRPr="00160E7E" w:rsidRDefault="002E417B" w:rsidP="002E417B">
            <w:pPr>
              <w:rPr>
                <w:sz w:val="16"/>
                <w:szCs w:val="16"/>
              </w:rPr>
            </w:pPr>
            <w:r w:rsidRPr="00746953">
              <w:rPr>
                <w:sz w:val="16"/>
                <w:szCs w:val="16"/>
              </w:rPr>
              <w:t>This section ensures that EHT STAs supporting r-TWT end their TXOP before a r-TWT SP starts to protect the r-TWT SP start. A similar mechanism should be created for protecting the r-TWT start from collisions with EHT STAs belonging to OBSSs.</w:t>
            </w:r>
          </w:p>
        </w:tc>
        <w:tc>
          <w:tcPr>
            <w:tcW w:w="1710" w:type="dxa"/>
            <w:shd w:val="clear" w:color="auto" w:fill="auto"/>
            <w:noWrap/>
          </w:tcPr>
          <w:p w14:paraId="3F23E03D" w14:textId="5EE48055" w:rsidR="002E417B" w:rsidRPr="00160E7E" w:rsidRDefault="002E417B" w:rsidP="002E417B">
            <w:pPr>
              <w:rPr>
                <w:sz w:val="16"/>
                <w:szCs w:val="16"/>
              </w:rPr>
            </w:pPr>
            <w:r w:rsidRPr="00746953">
              <w:rPr>
                <w:sz w:val="16"/>
                <w:szCs w:val="16"/>
              </w:rPr>
              <w:t>Define mechanism to protect the start of a r-TWT SP from collisions with EHT STAs belonging to OBSSs.  The commenter is willing to participate in resolution.</w:t>
            </w:r>
          </w:p>
        </w:tc>
        <w:tc>
          <w:tcPr>
            <w:tcW w:w="3150" w:type="dxa"/>
            <w:shd w:val="clear" w:color="auto" w:fill="auto"/>
          </w:tcPr>
          <w:p w14:paraId="75B01A0C" w14:textId="77777777" w:rsidR="002E417B" w:rsidRDefault="002E417B" w:rsidP="002E417B">
            <w:pPr>
              <w:rPr>
                <w:sz w:val="16"/>
                <w:szCs w:val="16"/>
              </w:rPr>
            </w:pPr>
            <w:r w:rsidRPr="00094AF0">
              <w:rPr>
                <w:b/>
                <w:bCs/>
                <w:sz w:val="16"/>
                <w:szCs w:val="16"/>
              </w:rPr>
              <w:t>Revised</w:t>
            </w:r>
            <w:r w:rsidRPr="00670689">
              <w:rPr>
                <w:sz w:val="16"/>
                <w:szCs w:val="16"/>
              </w:rPr>
              <w:t xml:space="preserve"> – a</w:t>
            </w:r>
            <w:r>
              <w:rPr>
                <w:sz w:val="16"/>
                <w:szCs w:val="16"/>
              </w:rPr>
              <w:t>gree in principle. Add an encoded field with one of the values signaling for neighboring APs and associated normative text.</w:t>
            </w:r>
          </w:p>
          <w:p w14:paraId="7FE42AB4" w14:textId="77777777" w:rsidR="002E417B" w:rsidRDefault="002E417B" w:rsidP="002E417B">
            <w:pPr>
              <w:rPr>
                <w:sz w:val="16"/>
                <w:szCs w:val="16"/>
              </w:rPr>
            </w:pPr>
          </w:p>
          <w:p w14:paraId="6F472E67" w14:textId="11E25A8C" w:rsidR="002E417B" w:rsidRPr="00F5133B" w:rsidRDefault="002E417B" w:rsidP="002E417B">
            <w:pPr>
              <w:rPr>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A741D5">
              <w:rPr>
                <w:b/>
                <w:bCs/>
                <w:sz w:val="16"/>
                <w:szCs w:val="16"/>
              </w:rPr>
              <w:t>.</w:t>
            </w:r>
          </w:p>
          <w:p w14:paraId="5E5E6BB6" w14:textId="3092400E" w:rsidR="002E417B" w:rsidRPr="00872822" w:rsidRDefault="002E417B" w:rsidP="002E417B">
            <w:pPr>
              <w:rPr>
                <w:b/>
                <w:bCs/>
                <w:sz w:val="16"/>
                <w:szCs w:val="16"/>
              </w:rPr>
            </w:pPr>
          </w:p>
        </w:tc>
      </w:tr>
      <w:tr w:rsidR="002E417B" w:rsidRPr="00F5133B" w14:paraId="5E2C11B1" w14:textId="77777777" w:rsidTr="001C242A">
        <w:trPr>
          <w:trHeight w:val="220"/>
          <w:jc w:val="center"/>
        </w:trPr>
        <w:tc>
          <w:tcPr>
            <w:tcW w:w="625" w:type="dxa"/>
            <w:shd w:val="clear" w:color="auto" w:fill="auto"/>
            <w:noWrap/>
          </w:tcPr>
          <w:p w14:paraId="256B4312" w14:textId="6707B29E" w:rsidR="002E417B" w:rsidRDefault="002E417B" w:rsidP="002E417B">
            <w:pPr>
              <w:rPr>
                <w:sz w:val="16"/>
                <w:szCs w:val="16"/>
              </w:rPr>
            </w:pPr>
            <w:r w:rsidRPr="00FC4DA7">
              <w:rPr>
                <w:sz w:val="16"/>
                <w:szCs w:val="16"/>
              </w:rPr>
              <w:t>10067</w:t>
            </w:r>
          </w:p>
        </w:tc>
        <w:tc>
          <w:tcPr>
            <w:tcW w:w="1080" w:type="dxa"/>
          </w:tcPr>
          <w:p w14:paraId="1EF8D179" w14:textId="2D5C54D4" w:rsidR="002E417B" w:rsidRPr="00746953" w:rsidRDefault="002E417B" w:rsidP="002E417B">
            <w:pPr>
              <w:rPr>
                <w:sz w:val="16"/>
                <w:szCs w:val="16"/>
              </w:rPr>
            </w:pPr>
            <w:r w:rsidRPr="00FC4DA7">
              <w:rPr>
                <w:sz w:val="16"/>
                <w:szCs w:val="16"/>
              </w:rPr>
              <w:t xml:space="preserve">Morteza </w:t>
            </w:r>
            <w:proofErr w:type="spellStart"/>
            <w:r w:rsidRPr="00FC4DA7">
              <w:rPr>
                <w:sz w:val="16"/>
                <w:szCs w:val="16"/>
              </w:rPr>
              <w:t>Mehrnoush</w:t>
            </w:r>
            <w:proofErr w:type="spellEnd"/>
          </w:p>
        </w:tc>
        <w:tc>
          <w:tcPr>
            <w:tcW w:w="900" w:type="dxa"/>
            <w:shd w:val="clear" w:color="auto" w:fill="auto"/>
            <w:noWrap/>
          </w:tcPr>
          <w:p w14:paraId="4A88D0D2" w14:textId="4A2F2567" w:rsidR="002E417B" w:rsidRPr="00EB75EA" w:rsidRDefault="002E417B" w:rsidP="002E417B">
            <w:pPr>
              <w:rPr>
                <w:sz w:val="16"/>
                <w:szCs w:val="16"/>
              </w:rPr>
            </w:pPr>
            <w:r w:rsidRPr="00FC4DA7">
              <w:rPr>
                <w:sz w:val="16"/>
                <w:szCs w:val="16"/>
              </w:rPr>
              <w:t>35.9</w:t>
            </w:r>
          </w:p>
        </w:tc>
        <w:tc>
          <w:tcPr>
            <w:tcW w:w="720" w:type="dxa"/>
          </w:tcPr>
          <w:p w14:paraId="7DBFD529" w14:textId="0DBAB8D6" w:rsidR="002E417B" w:rsidRDefault="002E417B" w:rsidP="002E417B">
            <w:pPr>
              <w:rPr>
                <w:sz w:val="16"/>
                <w:szCs w:val="16"/>
              </w:rPr>
            </w:pPr>
            <w:r w:rsidRPr="00FC4DA7">
              <w:rPr>
                <w:sz w:val="16"/>
                <w:szCs w:val="16"/>
              </w:rPr>
              <w:t>510.51</w:t>
            </w:r>
          </w:p>
        </w:tc>
        <w:tc>
          <w:tcPr>
            <w:tcW w:w="3150" w:type="dxa"/>
            <w:shd w:val="clear" w:color="auto" w:fill="auto"/>
            <w:noWrap/>
          </w:tcPr>
          <w:p w14:paraId="43619409" w14:textId="4F51AA1B" w:rsidR="002E417B" w:rsidRPr="00746953" w:rsidRDefault="002E417B" w:rsidP="002E417B">
            <w:pPr>
              <w:rPr>
                <w:sz w:val="16"/>
                <w:szCs w:val="16"/>
              </w:rPr>
            </w:pPr>
            <w:r w:rsidRPr="00FC4DA7">
              <w:rPr>
                <w:sz w:val="16"/>
                <w:szCs w:val="16"/>
              </w:rPr>
              <w:t xml:space="preserve">An AP in a BSS may schedule rTWT SPs which may overlap with rTWT SPs of OBSS networks and cause extra collision and latency; to decrease the overlapping rTWT SPs among OBSS networks, the APs can use different </w:t>
            </w:r>
            <w:proofErr w:type="spellStart"/>
            <w:r w:rsidRPr="00FC4DA7">
              <w:rPr>
                <w:sz w:val="16"/>
                <w:szCs w:val="16"/>
              </w:rPr>
              <w:t>subbands</w:t>
            </w:r>
            <w:proofErr w:type="spellEnd"/>
            <w:r w:rsidRPr="00FC4DA7">
              <w:rPr>
                <w:sz w:val="16"/>
                <w:szCs w:val="16"/>
              </w:rPr>
              <w:t xml:space="preserve"> of a channel and share their </w:t>
            </w:r>
            <w:proofErr w:type="spellStart"/>
            <w:r w:rsidRPr="00FC4DA7">
              <w:rPr>
                <w:sz w:val="16"/>
                <w:szCs w:val="16"/>
              </w:rPr>
              <w:t>subband</w:t>
            </w:r>
            <w:proofErr w:type="spellEnd"/>
            <w:r w:rsidRPr="00FC4DA7">
              <w:rPr>
                <w:sz w:val="16"/>
                <w:szCs w:val="16"/>
              </w:rPr>
              <w:t xml:space="preserve"> usage with OBSS APs. Sharing this info helps the APs to select different </w:t>
            </w:r>
            <w:proofErr w:type="spellStart"/>
            <w:r w:rsidRPr="00FC4DA7">
              <w:rPr>
                <w:sz w:val="16"/>
                <w:szCs w:val="16"/>
              </w:rPr>
              <w:t>subbands</w:t>
            </w:r>
            <w:proofErr w:type="spellEnd"/>
            <w:r w:rsidRPr="00FC4DA7">
              <w:rPr>
                <w:sz w:val="16"/>
                <w:szCs w:val="16"/>
              </w:rPr>
              <w:t xml:space="preserve"> to decrease the overlapping rTWT </w:t>
            </w:r>
            <w:proofErr w:type="gramStart"/>
            <w:r w:rsidRPr="00FC4DA7">
              <w:rPr>
                <w:sz w:val="16"/>
                <w:szCs w:val="16"/>
              </w:rPr>
              <w:t>SPs;</w:t>
            </w:r>
            <w:proofErr w:type="gramEnd"/>
            <w:r w:rsidRPr="00FC4DA7">
              <w:rPr>
                <w:sz w:val="16"/>
                <w:szCs w:val="16"/>
              </w:rPr>
              <w:t xml:space="preserve"> e.g. if there are 4 BSSs which operate on a 160MHz channel, each BSS can use one 40MHz </w:t>
            </w:r>
            <w:proofErr w:type="spellStart"/>
            <w:r w:rsidRPr="00FC4DA7">
              <w:rPr>
                <w:sz w:val="16"/>
                <w:szCs w:val="16"/>
              </w:rPr>
              <w:t>subband</w:t>
            </w:r>
            <w:proofErr w:type="spellEnd"/>
            <w:r w:rsidRPr="00FC4DA7">
              <w:rPr>
                <w:sz w:val="16"/>
                <w:szCs w:val="16"/>
              </w:rPr>
              <w:t xml:space="preserve">: 40LL, 40LU, 40UL, 40UU. Please add the procedure to the spec so that APs can share their </w:t>
            </w:r>
            <w:proofErr w:type="spellStart"/>
            <w:r w:rsidRPr="00FC4DA7">
              <w:rPr>
                <w:sz w:val="16"/>
                <w:szCs w:val="16"/>
              </w:rPr>
              <w:t>subband</w:t>
            </w:r>
            <w:proofErr w:type="spellEnd"/>
            <w:r w:rsidRPr="00FC4DA7">
              <w:rPr>
                <w:sz w:val="16"/>
                <w:szCs w:val="16"/>
              </w:rPr>
              <w:t xml:space="preserve"> usage with other APs.</w:t>
            </w:r>
          </w:p>
        </w:tc>
        <w:tc>
          <w:tcPr>
            <w:tcW w:w="1710" w:type="dxa"/>
            <w:shd w:val="clear" w:color="auto" w:fill="auto"/>
            <w:noWrap/>
          </w:tcPr>
          <w:p w14:paraId="1178E6C7" w14:textId="0AF7A8C6" w:rsidR="002E417B" w:rsidRPr="00746953" w:rsidRDefault="002E417B" w:rsidP="002E417B">
            <w:pPr>
              <w:rPr>
                <w:sz w:val="16"/>
                <w:szCs w:val="16"/>
              </w:rPr>
            </w:pPr>
            <w:r w:rsidRPr="00FC4DA7">
              <w:rPr>
                <w:sz w:val="16"/>
                <w:szCs w:val="16"/>
              </w:rPr>
              <w:t>As in comment</w:t>
            </w:r>
          </w:p>
        </w:tc>
        <w:tc>
          <w:tcPr>
            <w:tcW w:w="3150" w:type="dxa"/>
            <w:shd w:val="clear" w:color="auto" w:fill="auto"/>
          </w:tcPr>
          <w:p w14:paraId="5A127B09" w14:textId="77777777" w:rsidR="002E417B" w:rsidRPr="0055205A" w:rsidRDefault="002E417B" w:rsidP="002E417B">
            <w:pPr>
              <w:rPr>
                <w:b/>
                <w:bCs/>
                <w:sz w:val="16"/>
                <w:szCs w:val="16"/>
              </w:rPr>
            </w:pPr>
            <w:r>
              <w:rPr>
                <w:b/>
                <w:bCs/>
                <w:sz w:val="16"/>
                <w:szCs w:val="16"/>
              </w:rPr>
              <w:t>Revised</w:t>
            </w:r>
          </w:p>
          <w:p w14:paraId="1206F093" w14:textId="77777777" w:rsidR="002E417B" w:rsidRPr="00FC4DA7" w:rsidRDefault="002E417B" w:rsidP="002E417B">
            <w:pPr>
              <w:rPr>
                <w:sz w:val="16"/>
                <w:szCs w:val="16"/>
              </w:rPr>
            </w:pPr>
          </w:p>
          <w:p w14:paraId="2F47E4E3" w14:textId="77777777" w:rsidR="002E417B" w:rsidRPr="00FC4DA7" w:rsidRDefault="002E417B" w:rsidP="002E417B">
            <w:pPr>
              <w:rPr>
                <w:sz w:val="16"/>
                <w:szCs w:val="16"/>
              </w:rPr>
            </w:pPr>
            <w:r>
              <w:rPr>
                <w:sz w:val="16"/>
                <w:szCs w:val="16"/>
              </w:rPr>
              <w:t>While some part of the comment (subchannel) may not be able to be fully addressed without a more fundamental change in channel access e.g., agree some building block to address the OBSS problem can be introduced.</w:t>
            </w:r>
          </w:p>
          <w:p w14:paraId="742495C1" w14:textId="77777777" w:rsidR="002E417B" w:rsidRPr="00FC4DA7" w:rsidRDefault="002E417B" w:rsidP="002E417B">
            <w:pPr>
              <w:rPr>
                <w:sz w:val="16"/>
                <w:szCs w:val="16"/>
              </w:rPr>
            </w:pPr>
          </w:p>
          <w:p w14:paraId="3A91FD48" w14:textId="3348CE8D" w:rsidR="002E417B" w:rsidRDefault="002E417B" w:rsidP="002E417B">
            <w:pPr>
              <w:rPr>
                <w:sz w:val="16"/>
                <w:szCs w:val="16"/>
              </w:rPr>
            </w:pPr>
          </w:p>
          <w:p w14:paraId="0B28B963" w14:textId="77777777" w:rsidR="002E417B" w:rsidRDefault="002E417B" w:rsidP="002E417B">
            <w:pPr>
              <w:rPr>
                <w:sz w:val="16"/>
                <w:szCs w:val="16"/>
              </w:rPr>
            </w:pPr>
          </w:p>
          <w:p w14:paraId="0DAE89DA" w14:textId="77777777" w:rsidR="002E417B" w:rsidRPr="00FC4DA7" w:rsidRDefault="002E417B" w:rsidP="002E417B">
            <w:pPr>
              <w:rPr>
                <w:sz w:val="16"/>
                <w:szCs w:val="16"/>
              </w:rPr>
            </w:pPr>
          </w:p>
          <w:p w14:paraId="663A1B09" w14:textId="447F8777" w:rsidR="002E417B" w:rsidRPr="00094AF0" w:rsidRDefault="002E417B" w:rsidP="002E417B">
            <w:pPr>
              <w:rPr>
                <w:b/>
                <w:bCs/>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55205A">
              <w:rPr>
                <w:b/>
                <w:bCs/>
                <w:sz w:val="16"/>
                <w:szCs w:val="16"/>
              </w:rPr>
              <w:t>.</w:t>
            </w:r>
          </w:p>
        </w:tc>
      </w:tr>
      <w:tr w:rsidR="002E417B" w:rsidRPr="00F5133B" w14:paraId="13C4DC1E" w14:textId="77777777" w:rsidTr="001C242A">
        <w:trPr>
          <w:trHeight w:val="220"/>
          <w:jc w:val="center"/>
        </w:trPr>
        <w:tc>
          <w:tcPr>
            <w:tcW w:w="625" w:type="dxa"/>
            <w:shd w:val="clear" w:color="auto" w:fill="auto"/>
            <w:noWrap/>
          </w:tcPr>
          <w:p w14:paraId="335B8764" w14:textId="07AD24AF" w:rsidR="002E417B" w:rsidRDefault="002E417B" w:rsidP="002E417B">
            <w:pPr>
              <w:rPr>
                <w:sz w:val="16"/>
                <w:szCs w:val="16"/>
              </w:rPr>
            </w:pPr>
            <w:r w:rsidRPr="00FC4DA7">
              <w:rPr>
                <w:sz w:val="16"/>
                <w:szCs w:val="16"/>
              </w:rPr>
              <w:t>13090</w:t>
            </w:r>
          </w:p>
        </w:tc>
        <w:tc>
          <w:tcPr>
            <w:tcW w:w="1080" w:type="dxa"/>
          </w:tcPr>
          <w:p w14:paraId="5965D4E1" w14:textId="18650C24" w:rsidR="002E417B" w:rsidRPr="00746953" w:rsidRDefault="002E417B" w:rsidP="002E417B">
            <w:pPr>
              <w:rPr>
                <w:sz w:val="16"/>
                <w:szCs w:val="16"/>
              </w:rPr>
            </w:pPr>
            <w:proofErr w:type="spellStart"/>
            <w:r w:rsidRPr="00FC4DA7">
              <w:rPr>
                <w:sz w:val="16"/>
                <w:szCs w:val="16"/>
              </w:rPr>
              <w:t>Chittabrata</w:t>
            </w:r>
            <w:proofErr w:type="spellEnd"/>
            <w:r w:rsidRPr="00FC4DA7">
              <w:rPr>
                <w:sz w:val="16"/>
                <w:szCs w:val="16"/>
              </w:rPr>
              <w:t xml:space="preserve"> Ghosh</w:t>
            </w:r>
          </w:p>
        </w:tc>
        <w:tc>
          <w:tcPr>
            <w:tcW w:w="900" w:type="dxa"/>
            <w:shd w:val="clear" w:color="auto" w:fill="auto"/>
            <w:noWrap/>
          </w:tcPr>
          <w:p w14:paraId="32A49581" w14:textId="778F8E40" w:rsidR="002E417B" w:rsidRPr="00EB75EA" w:rsidRDefault="002E417B" w:rsidP="002E417B">
            <w:pPr>
              <w:rPr>
                <w:sz w:val="16"/>
                <w:szCs w:val="16"/>
              </w:rPr>
            </w:pPr>
            <w:r w:rsidRPr="00FC4DA7">
              <w:rPr>
                <w:sz w:val="16"/>
                <w:szCs w:val="16"/>
              </w:rPr>
              <w:t>35.9</w:t>
            </w:r>
          </w:p>
        </w:tc>
        <w:tc>
          <w:tcPr>
            <w:tcW w:w="720" w:type="dxa"/>
          </w:tcPr>
          <w:p w14:paraId="6F084090" w14:textId="595130E6" w:rsidR="002E417B" w:rsidRDefault="002E417B" w:rsidP="002E417B">
            <w:pPr>
              <w:rPr>
                <w:sz w:val="16"/>
                <w:szCs w:val="16"/>
              </w:rPr>
            </w:pPr>
            <w:r w:rsidRPr="00FC4DA7">
              <w:rPr>
                <w:sz w:val="16"/>
                <w:szCs w:val="16"/>
              </w:rPr>
              <w:t>510.51</w:t>
            </w:r>
          </w:p>
        </w:tc>
        <w:tc>
          <w:tcPr>
            <w:tcW w:w="3150" w:type="dxa"/>
            <w:shd w:val="clear" w:color="auto" w:fill="auto"/>
            <w:noWrap/>
          </w:tcPr>
          <w:p w14:paraId="2AA1D830" w14:textId="1ACDC6F1" w:rsidR="002E417B" w:rsidRPr="00746953" w:rsidRDefault="002E417B" w:rsidP="002E417B">
            <w:pPr>
              <w:rPr>
                <w:sz w:val="16"/>
                <w:szCs w:val="16"/>
              </w:rPr>
            </w:pPr>
            <w:r w:rsidRPr="00FC4DA7">
              <w:rPr>
                <w:sz w:val="16"/>
                <w:szCs w:val="16"/>
              </w:rPr>
              <w:t xml:space="preserve">An AP in a BSS may schedule rTWT SPs which may overlap with rTWT SPs of OBSS networks and cause extra collision and latency; to decrease the overlapping rTWT SPs among OBSS networks, the APs can use different </w:t>
            </w:r>
            <w:proofErr w:type="spellStart"/>
            <w:r w:rsidRPr="00FC4DA7">
              <w:rPr>
                <w:sz w:val="16"/>
                <w:szCs w:val="16"/>
              </w:rPr>
              <w:t>subbands</w:t>
            </w:r>
            <w:proofErr w:type="spellEnd"/>
            <w:r w:rsidRPr="00FC4DA7">
              <w:rPr>
                <w:sz w:val="16"/>
                <w:szCs w:val="16"/>
              </w:rPr>
              <w:t xml:space="preserve"> of a channel and share their </w:t>
            </w:r>
            <w:proofErr w:type="spellStart"/>
            <w:r w:rsidRPr="00FC4DA7">
              <w:rPr>
                <w:sz w:val="16"/>
                <w:szCs w:val="16"/>
              </w:rPr>
              <w:t>subband</w:t>
            </w:r>
            <w:proofErr w:type="spellEnd"/>
            <w:r w:rsidRPr="00FC4DA7">
              <w:rPr>
                <w:sz w:val="16"/>
                <w:szCs w:val="16"/>
              </w:rPr>
              <w:t xml:space="preserve"> usage with OBSS APs. Sharing this info helps the APs to select different </w:t>
            </w:r>
            <w:proofErr w:type="spellStart"/>
            <w:r w:rsidRPr="00FC4DA7">
              <w:rPr>
                <w:sz w:val="16"/>
                <w:szCs w:val="16"/>
              </w:rPr>
              <w:t>subbands</w:t>
            </w:r>
            <w:proofErr w:type="spellEnd"/>
            <w:r w:rsidRPr="00FC4DA7">
              <w:rPr>
                <w:sz w:val="16"/>
                <w:szCs w:val="16"/>
              </w:rPr>
              <w:t xml:space="preserve"> to decrease the overlapping rTWT </w:t>
            </w:r>
            <w:proofErr w:type="gramStart"/>
            <w:r w:rsidRPr="00FC4DA7">
              <w:rPr>
                <w:sz w:val="16"/>
                <w:szCs w:val="16"/>
              </w:rPr>
              <w:t>SPs;</w:t>
            </w:r>
            <w:proofErr w:type="gramEnd"/>
            <w:r w:rsidRPr="00FC4DA7">
              <w:rPr>
                <w:sz w:val="16"/>
                <w:szCs w:val="16"/>
              </w:rPr>
              <w:t xml:space="preserve"> e.g. if there are 4 BSSs which operate on a 160MHz channel, each BSS can use one 40MHz </w:t>
            </w:r>
            <w:proofErr w:type="spellStart"/>
            <w:r w:rsidRPr="00FC4DA7">
              <w:rPr>
                <w:sz w:val="16"/>
                <w:szCs w:val="16"/>
              </w:rPr>
              <w:t>subband</w:t>
            </w:r>
            <w:proofErr w:type="spellEnd"/>
            <w:r w:rsidRPr="00FC4DA7">
              <w:rPr>
                <w:sz w:val="16"/>
                <w:szCs w:val="16"/>
              </w:rPr>
              <w:t xml:space="preserve">: 40LL, 40LU, 40UL, 40UU. Please add the procedure to the spec so that APs can share their </w:t>
            </w:r>
            <w:proofErr w:type="spellStart"/>
            <w:r w:rsidRPr="00FC4DA7">
              <w:rPr>
                <w:sz w:val="16"/>
                <w:szCs w:val="16"/>
              </w:rPr>
              <w:t>subband</w:t>
            </w:r>
            <w:proofErr w:type="spellEnd"/>
            <w:r w:rsidRPr="00FC4DA7">
              <w:rPr>
                <w:sz w:val="16"/>
                <w:szCs w:val="16"/>
              </w:rPr>
              <w:t xml:space="preserve"> usage with other APs.</w:t>
            </w:r>
          </w:p>
        </w:tc>
        <w:tc>
          <w:tcPr>
            <w:tcW w:w="1710" w:type="dxa"/>
            <w:shd w:val="clear" w:color="auto" w:fill="auto"/>
            <w:noWrap/>
          </w:tcPr>
          <w:p w14:paraId="1DEF774A" w14:textId="6355C7CB" w:rsidR="002E417B" w:rsidRPr="00746953" w:rsidRDefault="002E417B" w:rsidP="002E417B">
            <w:pPr>
              <w:rPr>
                <w:sz w:val="16"/>
                <w:szCs w:val="16"/>
              </w:rPr>
            </w:pPr>
            <w:r w:rsidRPr="00FC4DA7">
              <w:rPr>
                <w:sz w:val="16"/>
                <w:szCs w:val="16"/>
              </w:rPr>
              <w:t>As in comment</w:t>
            </w:r>
          </w:p>
        </w:tc>
        <w:tc>
          <w:tcPr>
            <w:tcW w:w="3150" w:type="dxa"/>
            <w:shd w:val="clear" w:color="auto" w:fill="auto"/>
          </w:tcPr>
          <w:p w14:paraId="6CDE9215" w14:textId="77777777" w:rsidR="002E417B" w:rsidRPr="0055205A" w:rsidRDefault="002E417B" w:rsidP="002E417B">
            <w:pPr>
              <w:rPr>
                <w:b/>
                <w:bCs/>
                <w:sz w:val="16"/>
                <w:szCs w:val="16"/>
              </w:rPr>
            </w:pPr>
            <w:r>
              <w:rPr>
                <w:b/>
                <w:bCs/>
                <w:sz w:val="16"/>
                <w:szCs w:val="16"/>
              </w:rPr>
              <w:t>Revised</w:t>
            </w:r>
          </w:p>
          <w:p w14:paraId="31971994" w14:textId="77777777" w:rsidR="002E417B" w:rsidRPr="00FC4DA7" w:rsidRDefault="002E417B" w:rsidP="002E417B">
            <w:pPr>
              <w:rPr>
                <w:sz w:val="16"/>
                <w:szCs w:val="16"/>
              </w:rPr>
            </w:pPr>
          </w:p>
          <w:p w14:paraId="0CBD169D" w14:textId="77777777" w:rsidR="002E417B" w:rsidRPr="00FC4DA7" w:rsidRDefault="002E417B" w:rsidP="002E417B">
            <w:pPr>
              <w:rPr>
                <w:sz w:val="16"/>
                <w:szCs w:val="16"/>
              </w:rPr>
            </w:pPr>
            <w:r>
              <w:rPr>
                <w:sz w:val="16"/>
                <w:szCs w:val="16"/>
              </w:rPr>
              <w:t>While some part of the comment (subchannel) may not be able to be fully addressed without a more fundamental change in channel access e.g., agree some building block to address the OBSS problem can be introduced.</w:t>
            </w:r>
          </w:p>
          <w:p w14:paraId="4D194253" w14:textId="6F4AD0D6" w:rsidR="002E417B" w:rsidRDefault="002E417B" w:rsidP="002E417B">
            <w:pPr>
              <w:rPr>
                <w:sz w:val="16"/>
                <w:szCs w:val="16"/>
              </w:rPr>
            </w:pPr>
          </w:p>
          <w:p w14:paraId="243A9429" w14:textId="77777777" w:rsidR="002E417B" w:rsidRPr="00FC4DA7" w:rsidRDefault="002E417B" w:rsidP="002E417B">
            <w:pPr>
              <w:rPr>
                <w:sz w:val="16"/>
                <w:szCs w:val="16"/>
              </w:rPr>
            </w:pPr>
          </w:p>
          <w:p w14:paraId="5D125A52" w14:textId="77777777" w:rsidR="002E417B" w:rsidRDefault="002E417B" w:rsidP="002E417B">
            <w:pPr>
              <w:rPr>
                <w:sz w:val="16"/>
                <w:szCs w:val="16"/>
              </w:rPr>
            </w:pPr>
          </w:p>
          <w:p w14:paraId="241FD268" w14:textId="77777777" w:rsidR="002E417B" w:rsidRPr="00FC4DA7" w:rsidRDefault="002E417B" w:rsidP="002E417B">
            <w:pPr>
              <w:rPr>
                <w:sz w:val="16"/>
                <w:szCs w:val="16"/>
              </w:rPr>
            </w:pPr>
          </w:p>
          <w:p w14:paraId="06C02129" w14:textId="29ECE25F" w:rsidR="002E417B" w:rsidRPr="00094AF0" w:rsidRDefault="002E417B" w:rsidP="002E417B">
            <w:pPr>
              <w:rPr>
                <w:b/>
                <w:bCs/>
                <w:sz w:val="16"/>
                <w:szCs w:val="16"/>
              </w:rPr>
            </w:pPr>
            <w:r w:rsidRPr="00A741D5">
              <w:rPr>
                <w:b/>
                <w:bCs/>
                <w:sz w:val="16"/>
                <w:szCs w:val="16"/>
              </w:rPr>
              <w:t xml:space="preserve">TGbe editor: please make the changes as shown in </w:t>
            </w:r>
            <w:r w:rsidR="007B1134">
              <w:rPr>
                <w:b/>
                <w:bCs/>
                <w:sz w:val="16"/>
                <w:szCs w:val="16"/>
              </w:rPr>
              <w:t xml:space="preserve">{this doc} </w:t>
            </w:r>
            <w:r w:rsidRPr="00A741D5">
              <w:rPr>
                <w:b/>
                <w:bCs/>
                <w:sz w:val="16"/>
                <w:szCs w:val="16"/>
              </w:rPr>
              <w:t>tagged by #</w:t>
            </w:r>
            <w:r>
              <w:rPr>
                <w:b/>
                <w:bCs/>
                <w:sz w:val="16"/>
                <w:szCs w:val="16"/>
              </w:rPr>
              <w:t>10390</w:t>
            </w:r>
            <w:r w:rsidRPr="0055205A">
              <w:rPr>
                <w:b/>
                <w:bCs/>
                <w:sz w:val="16"/>
                <w:szCs w:val="16"/>
              </w:rPr>
              <w:t>.</w:t>
            </w:r>
          </w:p>
        </w:tc>
      </w:tr>
    </w:tbl>
    <w:p w14:paraId="42D8B49E" w14:textId="6EC8EDD4" w:rsidR="000C6CDA" w:rsidRDefault="000C6CDA" w:rsidP="00051FE9">
      <w:pPr>
        <w:rPr>
          <w:color w:val="000000"/>
          <w:w w:val="0"/>
        </w:rPr>
      </w:pPr>
    </w:p>
    <w:p w14:paraId="72522750" w14:textId="77777777" w:rsidR="004D1F01" w:rsidRDefault="004D1F01">
      <w:pPr>
        <w:rPr>
          <w:rFonts w:eastAsiaTheme="majorEastAsia"/>
          <w:b/>
          <w:bCs/>
          <w:w w:val="0"/>
          <w:sz w:val="24"/>
          <w:szCs w:val="24"/>
        </w:rPr>
      </w:pPr>
      <w:r>
        <w:rPr>
          <w:w w:val="0"/>
        </w:rPr>
        <w:br w:type="page"/>
      </w:r>
    </w:p>
    <w:p w14:paraId="5CAB98CD" w14:textId="3BBA3A0F" w:rsidR="00A614CB" w:rsidRPr="00A614CB" w:rsidRDefault="00A614CB" w:rsidP="00A614CB">
      <w:pPr>
        <w:pStyle w:val="Heading2"/>
        <w:rPr>
          <w:w w:val="0"/>
        </w:rPr>
      </w:pPr>
      <w:r w:rsidRPr="00A614CB">
        <w:rPr>
          <w:w w:val="0"/>
        </w:rPr>
        <w:lastRenderedPageBreak/>
        <w:t>Discussion:</w:t>
      </w:r>
    </w:p>
    <w:p w14:paraId="228F1C62" w14:textId="77777777" w:rsidR="00A614CB" w:rsidRDefault="00A614CB">
      <w:pPr>
        <w:rPr>
          <w:color w:val="000000"/>
          <w:w w:val="0"/>
        </w:rPr>
      </w:pPr>
    </w:p>
    <w:p w14:paraId="7FC23B23" w14:textId="6CA0A6B6" w:rsidR="00B01E9B" w:rsidRDefault="00D547CC">
      <w:pPr>
        <w:rPr>
          <w:color w:val="000000"/>
          <w:w w:val="0"/>
        </w:rPr>
      </w:pPr>
      <w:r>
        <w:rPr>
          <w:color w:val="000000"/>
          <w:w w:val="0"/>
        </w:rPr>
        <w:t xml:space="preserve">Active – </w:t>
      </w:r>
      <w:r w:rsidR="00957913">
        <w:rPr>
          <w:color w:val="000000"/>
          <w:w w:val="0"/>
        </w:rPr>
        <w:t>O</w:t>
      </w:r>
      <w:r w:rsidR="00BD3E79">
        <w:rPr>
          <w:color w:val="000000"/>
          <w:w w:val="0"/>
        </w:rPr>
        <w:t>ne set of CIDs</w:t>
      </w:r>
      <w:r w:rsidR="0046619D">
        <w:rPr>
          <w:color w:val="000000"/>
          <w:w w:val="0"/>
        </w:rPr>
        <w:t xml:space="preserve"> </w:t>
      </w:r>
      <w:r w:rsidR="00ED31F5">
        <w:rPr>
          <w:color w:val="000000"/>
          <w:w w:val="0"/>
        </w:rPr>
        <w:t>pointed out</w:t>
      </w:r>
      <w:r w:rsidR="0046619D">
        <w:rPr>
          <w:color w:val="000000"/>
          <w:w w:val="0"/>
        </w:rPr>
        <w:t xml:space="preserve"> </w:t>
      </w:r>
      <w:r w:rsidR="00ED31F5">
        <w:rPr>
          <w:color w:val="000000"/>
          <w:w w:val="0"/>
        </w:rPr>
        <w:t xml:space="preserve">that </w:t>
      </w:r>
      <w:r w:rsidR="0046619D">
        <w:rPr>
          <w:color w:val="000000"/>
          <w:w w:val="0"/>
        </w:rPr>
        <w:t xml:space="preserve">the R-TWT scheduling AP </w:t>
      </w:r>
      <w:r w:rsidR="00ED31F5">
        <w:rPr>
          <w:color w:val="000000"/>
          <w:w w:val="0"/>
        </w:rPr>
        <w:t>should</w:t>
      </w:r>
      <w:r w:rsidR="00BD3E79">
        <w:rPr>
          <w:color w:val="000000"/>
          <w:w w:val="0"/>
        </w:rPr>
        <w:t xml:space="preserve"> indicate if a schedule currently is </w:t>
      </w:r>
      <w:r w:rsidR="00BD3E79" w:rsidRPr="00BD3E79">
        <w:rPr>
          <w:i/>
          <w:iCs/>
          <w:color w:val="000000"/>
          <w:w w:val="0"/>
          <w:u w:val="single"/>
        </w:rPr>
        <w:t>active</w:t>
      </w:r>
      <w:r w:rsidR="00BD3E79">
        <w:rPr>
          <w:color w:val="000000"/>
          <w:w w:val="0"/>
        </w:rPr>
        <w:t xml:space="preserve"> or not. Active means that the schedule has at least one non-AP STA as member, and the schedule is not suspended. This allows R-TWT supporting STAs not to stop their traffic at the SP start time save unnecessary efforts.</w:t>
      </w:r>
    </w:p>
    <w:p w14:paraId="398824BA" w14:textId="7D47D5B7" w:rsidR="00BD3E79" w:rsidRDefault="00BD3E79">
      <w:pPr>
        <w:rPr>
          <w:color w:val="000000"/>
          <w:w w:val="0"/>
        </w:rPr>
      </w:pPr>
    </w:p>
    <w:p w14:paraId="47DEB9D4" w14:textId="7B3DDDA8" w:rsidR="00785415" w:rsidRDefault="00D547CC">
      <w:pPr>
        <w:rPr>
          <w:color w:val="000000"/>
          <w:w w:val="0"/>
        </w:rPr>
      </w:pPr>
      <w:r>
        <w:rPr>
          <w:color w:val="000000"/>
          <w:w w:val="0"/>
        </w:rPr>
        <w:t>OBSS –</w:t>
      </w:r>
      <w:r w:rsidR="00EF7427">
        <w:rPr>
          <w:color w:val="000000"/>
          <w:w w:val="0"/>
        </w:rPr>
        <w:t xml:space="preserve"> </w:t>
      </w:r>
      <w:r w:rsidR="00785415">
        <w:rPr>
          <w:color w:val="000000"/>
          <w:w w:val="0"/>
        </w:rPr>
        <w:t xml:space="preserve">Another set of CIDs </w:t>
      </w:r>
      <w:r w:rsidR="00ED31F5">
        <w:rPr>
          <w:color w:val="000000"/>
          <w:w w:val="0"/>
        </w:rPr>
        <w:t>pointed</w:t>
      </w:r>
      <w:r w:rsidR="00785415">
        <w:rPr>
          <w:color w:val="000000"/>
          <w:w w:val="0"/>
        </w:rPr>
        <w:t xml:space="preserve"> </w:t>
      </w:r>
      <w:r w:rsidR="00ED31F5">
        <w:rPr>
          <w:color w:val="000000"/>
          <w:w w:val="0"/>
        </w:rPr>
        <w:t xml:space="preserve">out </w:t>
      </w:r>
      <w:r w:rsidR="00F74E0F">
        <w:rPr>
          <w:color w:val="000000"/>
          <w:w w:val="0"/>
        </w:rPr>
        <w:t xml:space="preserve">the </w:t>
      </w:r>
      <w:r w:rsidR="0066365D">
        <w:rPr>
          <w:color w:val="000000"/>
          <w:w w:val="0"/>
        </w:rPr>
        <w:t>necessity of advertising R-TWT SPs of neighboring A</w:t>
      </w:r>
      <w:r w:rsidR="00042D96">
        <w:rPr>
          <w:color w:val="000000"/>
          <w:w w:val="0"/>
        </w:rPr>
        <w:t>P</w:t>
      </w:r>
      <w:r w:rsidR="0066365D">
        <w:rPr>
          <w:color w:val="000000"/>
          <w:w w:val="0"/>
        </w:rPr>
        <w:t xml:space="preserve">s, and some further suggest </w:t>
      </w:r>
      <w:proofErr w:type="gramStart"/>
      <w:r w:rsidR="0066365D">
        <w:rPr>
          <w:color w:val="000000"/>
          <w:w w:val="0"/>
        </w:rPr>
        <w:t>to add</w:t>
      </w:r>
      <w:proofErr w:type="gramEnd"/>
      <w:r w:rsidR="0066365D">
        <w:rPr>
          <w:color w:val="000000"/>
          <w:w w:val="0"/>
        </w:rPr>
        <w:t xml:space="preserve"> associated signaling.</w:t>
      </w:r>
      <w:r w:rsidR="00EA1911">
        <w:rPr>
          <w:color w:val="000000"/>
          <w:w w:val="0"/>
        </w:rPr>
        <w:t xml:space="preserve"> </w:t>
      </w:r>
      <w:r w:rsidR="00042D96">
        <w:rPr>
          <w:color w:val="000000"/>
          <w:w w:val="0"/>
        </w:rPr>
        <w:t xml:space="preserve">Having </w:t>
      </w:r>
      <w:r w:rsidR="000F6DAF">
        <w:rPr>
          <w:color w:val="000000"/>
          <w:w w:val="0"/>
        </w:rPr>
        <w:t xml:space="preserve">the basic support of advertising OBSS AP’s R-TWT schedule is essential </w:t>
      </w:r>
      <w:r w:rsidR="00042D96">
        <w:rPr>
          <w:color w:val="000000"/>
          <w:w w:val="0"/>
        </w:rPr>
        <w:t>to have in 11be</w:t>
      </w:r>
      <w:r w:rsidR="00FB2C1F">
        <w:rPr>
          <w:color w:val="000000"/>
          <w:w w:val="0"/>
        </w:rPr>
        <w:t xml:space="preserve">, and will be the focus in this proposal, while leaving </w:t>
      </w:r>
      <w:r w:rsidR="00EF7427">
        <w:rPr>
          <w:color w:val="000000"/>
          <w:w w:val="0"/>
        </w:rPr>
        <w:t>full-fledged</w:t>
      </w:r>
      <w:r w:rsidR="00FB2C1F">
        <w:rPr>
          <w:color w:val="000000"/>
          <w:w w:val="0"/>
        </w:rPr>
        <w:t xml:space="preserve"> coordination mechanism(s) for future development.</w:t>
      </w:r>
    </w:p>
    <w:p w14:paraId="3812CFCE" w14:textId="77777777" w:rsidR="00D547CC" w:rsidRDefault="00D547CC">
      <w:pPr>
        <w:rPr>
          <w:color w:val="000000"/>
          <w:w w:val="0"/>
        </w:rPr>
      </w:pPr>
    </w:p>
    <w:p w14:paraId="38250597" w14:textId="37C34964" w:rsidR="00FE4FB6" w:rsidRDefault="00EF7427">
      <w:pPr>
        <w:rPr>
          <w:color w:val="000000"/>
          <w:w w:val="0"/>
        </w:rPr>
      </w:pPr>
      <w:r>
        <w:rPr>
          <w:color w:val="000000"/>
          <w:w w:val="0"/>
        </w:rPr>
        <w:t xml:space="preserve">MBSS – CID </w:t>
      </w:r>
      <w:r w:rsidR="00D129E2">
        <w:rPr>
          <w:color w:val="000000"/>
          <w:w w:val="0"/>
        </w:rPr>
        <w:t xml:space="preserve">13058 raised the concern </w:t>
      </w:r>
      <w:proofErr w:type="spellStart"/>
      <w:r w:rsidR="00D129E2">
        <w:rPr>
          <w:color w:val="000000"/>
          <w:w w:val="0"/>
        </w:rPr>
        <w:t>w.r.t.</w:t>
      </w:r>
      <w:proofErr w:type="spellEnd"/>
      <w:r w:rsidR="00D129E2">
        <w:rPr>
          <w:color w:val="000000"/>
          <w:w w:val="0"/>
        </w:rPr>
        <w:t xml:space="preserve"> the R-TWT setup and advertisement for </w:t>
      </w:r>
      <w:proofErr w:type="spellStart"/>
      <w:r w:rsidR="00D129E2">
        <w:rPr>
          <w:color w:val="000000"/>
          <w:w w:val="0"/>
        </w:rPr>
        <w:t>nontransmitted</w:t>
      </w:r>
      <w:proofErr w:type="spellEnd"/>
      <w:r w:rsidR="00D129E2">
        <w:rPr>
          <w:color w:val="000000"/>
          <w:w w:val="0"/>
        </w:rPr>
        <w:t xml:space="preserve"> BSSID</w:t>
      </w:r>
      <w:r w:rsidR="00404876">
        <w:rPr>
          <w:color w:val="000000"/>
          <w:w w:val="0"/>
        </w:rPr>
        <w:t xml:space="preserve">. </w:t>
      </w:r>
    </w:p>
    <w:p w14:paraId="59E36309" w14:textId="473DED0F" w:rsidR="0082751F" w:rsidRPr="0082751F" w:rsidRDefault="0082751F" w:rsidP="0082751F">
      <w:pPr>
        <w:pStyle w:val="ListParagraph"/>
        <w:numPr>
          <w:ilvl w:val="0"/>
          <w:numId w:val="12"/>
        </w:numPr>
        <w:rPr>
          <w:color w:val="000000"/>
          <w:w w:val="0"/>
        </w:rPr>
      </w:pPr>
      <w:r w:rsidRPr="00011585">
        <w:rPr>
          <w:b/>
          <w:bCs/>
          <w:color w:val="000000"/>
          <w:w w:val="0"/>
        </w:rPr>
        <w:t>Observation-1</w:t>
      </w:r>
      <w:r>
        <w:rPr>
          <w:color w:val="000000"/>
          <w:w w:val="0"/>
        </w:rPr>
        <w:t xml:space="preserve">: </w:t>
      </w:r>
      <w:r w:rsidR="00D0032F">
        <w:rPr>
          <w:color w:val="000000"/>
          <w:w w:val="0"/>
        </w:rPr>
        <w:t xml:space="preserve">not all </w:t>
      </w:r>
      <w:proofErr w:type="spellStart"/>
      <w:r w:rsidR="00D0032F">
        <w:rPr>
          <w:color w:val="000000"/>
          <w:w w:val="0"/>
        </w:rPr>
        <w:t>nontrnasmitted</w:t>
      </w:r>
      <w:proofErr w:type="spellEnd"/>
      <w:r w:rsidR="00D0032F">
        <w:rPr>
          <w:color w:val="000000"/>
          <w:w w:val="0"/>
        </w:rPr>
        <w:t xml:space="preserve"> BSSID profiles are always present in the Beacon/Probe Response frames.</w:t>
      </w:r>
    </w:p>
    <w:p w14:paraId="7DFFF95A" w14:textId="43DA7622" w:rsidR="0082751F" w:rsidRDefault="0082751F">
      <w:pPr>
        <w:rPr>
          <w:color w:val="000000"/>
          <w:w w:val="0"/>
        </w:rPr>
      </w:pPr>
    </w:p>
    <w:tbl>
      <w:tblPr>
        <w:tblStyle w:val="TableGrid"/>
        <w:tblW w:w="0" w:type="auto"/>
        <w:tblInd w:w="715" w:type="dxa"/>
        <w:tblLook w:val="04A0" w:firstRow="1" w:lastRow="0" w:firstColumn="1" w:lastColumn="0" w:noHBand="0" w:noVBand="1"/>
      </w:tblPr>
      <w:tblGrid>
        <w:gridCol w:w="8730"/>
      </w:tblGrid>
      <w:tr w:rsidR="0082751F" w14:paraId="78A246AC" w14:textId="77777777" w:rsidTr="0082751F">
        <w:tc>
          <w:tcPr>
            <w:tcW w:w="8730" w:type="dxa"/>
          </w:tcPr>
          <w:p w14:paraId="33812368" w14:textId="6DFBF7E9" w:rsidR="00D0032F" w:rsidRPr="00747E63" w:rsidRDefault="00D0032F" w:rsidP="00D0032F">
            <w:pPr>
              <w:rPr>
                <w:rFonts w:ascii="TimesNewRoman" w:hAnsi="TimesNewRoman" w:cs="TimesNewRoman"/>
              </w:rPr>
            </w:pPr>
            <w:r>
              <w:rPr>
                <w:color w:val="000000"/>
                <w:w w:val="0"/>
              </w:rPr>
              <w:t xml:space="preserve">Details in </w:t>
            </w:r>
            <w:proofErr w:type="spellStart"/>
            <w:r>
              <w:rPr>
                <w:rFonts w:ascii="TimesNewRoman" w:hAnsi="TimesNewRoman" w:cs="TimesNewRoman"/>
              </w:rPr>
              <w:t>REVme</w:t>
            </w:r>
            <w:proofErr w:type="spellEnd"/>
            <w:r>
              <w:rPr>
                <w:rFonts w:ascii="TimesNewRoman" w:hAnsi="TimesNewRoman" w:cs="TimesNewRoman"/>
              </w:rPr>
              <w:t xml:space="preserve"> D1.4, </w:t>
            </w:r>
            <w:r w:rsidRPr="00747E63">
              <w:rPr>
                <w:rFonts w:ascii="TimesNewRoman" w:hAnsi="TimesNewRoman" w:cs="TimesNewRoman"/>
              </w:rPr>
              <w:t xml:space="preserve">11.1.3.8.3 </w:t>
            </w:r>
            <w:r>
              <w:rPr>
                <w:rFonts w:ascii="TimesNewRoman" w:hAnsi="TimesNewRoman" w:cs="TimesNewRoman"/>
              </w:rPr>
              <w:t>(</w:t>
            </w:r>
            <w:r w:rsidRPr="00747E63">
              <w:rPr>
                <w:rFonts w:ascii="TimesNewRoman" w:hAnsi="TimesNewRoman" w:cs="TimesNewRoman"/>
                <w:b/>
                <w:bCs/>
              </w:rPr>
              <w:t xml:space="preserve">Discovery of a </w:t>
            </w:r>
            <w:proofErr w:type="spellStart"/>
            <w:r w:rsidRPr="00747E63">
              <w:rPr>
                <w:rFonts w:ascii="TimesNewRoman" w:hAnsi="TimesNewRoman" w:cs="TimesNewRoman"/>
                <w:b/>
                <w:bCs/>
              </w:rPr>
              <w:t>nontransmitted</w:t>
            </w:r>
            <w:proofErr w:type="spellEnd"/>
            <w:r w:rsidRPr="00747E63">
              <w:rPr>
                <w:rFonts w:ascii="TimesNewRoman" w:hAnsi="TimesNewRoman" w:cs="TimesNewRoman"/>
                <w:b/>
                <w:bCs/>
              </w:rPr>
              <w:t xml:space="preserve"> BSSID profile</w:t>
            </w:r>
            <w:r w:rsidRPr="00747E63">
              <w:rPr>
                <w:rFonts w:ascii="TimesNewRoman" w:hAnsi="TimesNewRoman" w:cs="TimesNewRoman"/>
              </w:rPr>
              <w:t>)</w:t>
            </w:r>
            <w:r>
              <w:rPr>
                <w:rFonts w:ascii="TimesNewRoman" w:hAnsi="TimesNewRoman" w:cs="TimesNewRoman"/>
              </w:rPr>
              <w:t>:</w:t>
            </w:r>
          </w:p>
          <w:p w14:paraId="7C3821E5" w14:textId="77777777" w:rsidR="00D0032F" w:rsidRDefault="00D0032F" w:rsidP="00D0032F">
            <w:pPr>
              <w:autoSpaceDE w:val="0"/>
              <w:autoSpaceDN w:val="0"/>
              <w:adjustRightInd w:val="0"/>
              <w:rPr>
                <w:rFonts w:ascii="TimesNewRoman" w:hAnsi="TimesNewRoman" w:cs="TimesNewRoman"/>
              </w:rPr>
            </w:pPr>
          </w:p>
          <w:p w14:paraId="1ABA57CE" w14:textId="096E3122" w:rsidR="00D0032F" w:rsidRDefault="00D0032F" w:rsidP="00D0032F">
            <w:pPr>
              <w:autoSpaceDE w:val="0"/>
              <w:autoSpaceDN w:val="0"/>
              <w:adjustRightInd w:val="0"/>
              <w:rPr>
                <w:rFonts w:ascii="TimesNewRoman" w:hAnsi="TimesNewRoman" w:cs="TimesNewRoman"/>
              </w:rPr>
            </w:pPr>
            <w:r>
              <w:rPr>
                <w:rFonts w:ascii="TimesNewRoman" w:hAnsi="TimesNewRoman" w:cs="TimesNewRoman"/>
              </w:rPr>
              <w:t xml:space="preserve">An AP or PCP may choose to include only a partial list of </w:t>
            </w:r>
            <w:proofErr w:type="spellStart"/>
            <w:r>
              <w:rPr>
                <w:rFonts w:ascii="TimesNewRoman" w:hAnsi="TimesNewRoman" w:cs="TimesNewRoman"/>
              </w:rPr>
              <w:t>nontransmitted</w:t>
            </w:r>
            <w:proofErr w:type="spellEnd"/>
            <w:r>
              <w:rPr>
                <w:rFonts w:ascii="TimesNewRoman" w:hAnsi="TimesNewRoman" w:cs="TimesNewRoman"/>
              </w:rPr>
              <w:t xml:space="preserve"> BSSID profiles in the Beacon frame, S1G Beacon frame, or DMG Beacon frame or to include different sets of </w:t>
            </w:r>
            <w:proofErr w:type="spellStart"/>
            <w:r>
              <w:rPr>
                <w:rFonts w:ascii="TimesNewRoman" w:hAnsi="TimesNewRoman" w:cs="TimesNewRoman"/>
              </w:rPr>
              <w:t>nontransmitted</w:t>
            </w:r>
            <w:proofErr w:type="spellEnd"/>
            <w:r>
              <w:rPr>
                <w:rFonts w:ascii="TimesNewRoman" w:hAnsi="TimesNewRoman" w:cs="TimesNewRoman"/>
              </w:rPr>
              <w:t xml:space="preserve"> BSSID profiles in different Beacon frames, S1G Beacon frames, or DMG Beacon frames.</w:t>
            </w:r>
          </w:p>
          <w:p w14:paraId="79C73926" w14:textId="77777777" w:rsidR="00D0032F" w:rsidRDefault="00D0032F" w:rsidP="00D0032F">
            <w:pPr>
              <w:autoSpaceDE w:val="0"/>
              <w:autoSpaceDN w:val="0"/>
              <w:adjustRightInd w:val="0"/>
              <w:rPr>
                <w:rFonts w:ascii="TimesNewRoman" w:hAnsi="TimesNewRoman" w:cs="TimesNewRoman"/>
              </w:rPr>
            </w:pPr>
          </w:p>
          <w:p w14:paraId="6AE8534C" w14:textId="77777777" w:rsidR="00D0032F" w:rsidRDefault="00D0032F" w:rsidP="00D0032F">
            <w:pPr>
              <w:autoSpaceDE w:val="0"/>
              <w:autoSpaceDN w:val="0"/>
              <w:adjustRightInd w:val="0"/>
              <w:rPr>
                <w:rFonts w:ascii="TimesNewRoman" w:hAnsi="TimesNewRoman" w:cs="TimesNewRoman"/>
              </w:rPr>
            </w:pPr>
            <w:r>
              <w:rPr>
                <w:rFonts w:ascii="TimesNewRoman" w:hAnsi="TimesNewRoman" w:cs="TimesNewRoman"/>
              </w:rPr>
              <w:t xml:space="preserve">An AP corresponding to the transmitted BSSID may choose to include only a partial list of </w:t>
            </w:r>
            <w:proofErr w:type="spellStart"/>
            <w:r>
              <w:rPr>
                <w:rFonts w:ascii="TimesNewRoman" w:hAnsi="TimesNewRoman" w:cs="TimesNewRoman"/>
              </w:rPr>
              <w:t>nontransmitted</w:t>
            </w:r>
            <w:proofErr w:type="spellEnd"/>
            <w:r>
              <w:rPr>
                <w:rFonts w:ascii="TimesNewRoman" w:hAnsi="TimesNewRoman" w:cs="TimesNewRoman"/>
              </w:rPr>
              <w:t xml:space="preserve"> BSSID profiles in an unsolicited broadcast Probe Response frame or a Probe Response frame sent in response to a Probe Request frame with Address 3 field set to wildcard BSSID and SSID set to wildcard.</w:t>
            </w:r>
          </w:p>
          <w:p w14:paraId="5CA9C974" w14:textId="7C0D0F03" w:rsidR="0082751F" w:rsidRDefault="0082751F">
            <w:pPr>
              <w:rPr>
                <w:color w:val="000000"/>
                <w:w w:val="0"/>
              </w:rPr>
            </w:pPr>
          </w:p>
        </w:tc>
      </w:tr>
    </w:tbl>
    <w:p w14:paraId="794FB166" w14:textId="77777777" w:rsidR="00011585" w:rsidRPr="00011585" w:rsidRDefault="00011585" w:rsidP="00011585">
      <w:pPr>
        <w:rPr>
          <w:color w:val="000000"/>
          <w:w w:val="0"/>
        </w:rPr>
      </w:pPr>
    </w:p>
    <w:p w14:paraId="11819C41" w14:textId="32BC9DC3" w:rsidR="0082751F" w:rsidRDefault="00D0032F" w:rsidP="00011585">
      <w:pPr>
        <w:pStyle w:val="ListParagraph"/>
        <w:numPr>
          <w:ilvl w:val="1"/>
          <w:numId w:val="12"/>
        </w:numPr>
        <w:rPr>
          <w:color w:val="000000"/>
          <w:w w:val="0"/>
        </w:rPr>
      </w:pPr>
      <w:r w:rsidRPr="00011585">
        <w:rPr>
          <w:b/>
          <w:bCs/>
          <w:color w:val="000000"/>
          <w:w w:val="0"/>
        </w:rPr>
        <w:t>Issue</w:t>
      </w:r>
      <w:r w:rsidR="004F0F34">
        <w:rPr>
          <w:b/>
          <w:bCs/>
          <w:color w:val="000000"/>
          <w:w w:val="0"/>
        </w:rPr>
        <w:t>s</w:t>
      </w:r>
      <w:r w:rsidR="0082751F" w:rsidRPr="00011585">
        <w:rPr>
          <w:color w:val="000000"/>
          <w:w w:val="0"/>
        </w:rPr>
        <w:t xml:space="preserve">: </w:t>
      </w:r>
      <w:r w:rsidR="007B1338">
        <w:rPr>
          <w:color w:val="000000"/>
          <w:w w:val="0"/>
        </w:rPr>
        <w:t>associated STA won’t know latest the bTWT/R-TWT schedule information.</w:t>
      </w:r>
    </w:p>
    <w:p w14:paraId="7191AC71" w14:textId="78FE8937" w:rsidR="007B1338" w:rsidRDefault="004F0F34" w:rsidP="007B1338">
      <w:pPr>
        <w:pStyle w:val="ListParagraph"/>
        <w:numPr>
          <w:ilvl w:val="2"/>
          <w:numId w:val="12"/>
        </w:numPr>
        <w:rPr>
          <w:color w:val="000000"/>
          <w:w w:val="0"/>
        </w:rPr>
      </w:pPr>
      <w:r>
        <w:rPr>
          <w:color w:val="000000"/>
          <w:w w:val="0"/>
        </w:rPr>
        <w:t xml:space="preserve">a) </w:t>
      </w:r>
      <w:r w:rsidR="007B1338">
        <w:rPr>
          <w:color w:val="000000"/>
          <w:w w:val="0"/>
        </w:rPr>
        <w:t xml:space="preserve">AP should always include a </w:t>
      </w:r>
      <w:proofErr w:type="spellStart"/>
      <w:r w:rsidR="007B1338">
        <w:rPr>
          <w:color w:val="000000"/>
          <w:w w:val="0"/>
        </w:rPr>
        <w:t>nontransmitted</w:t>
      </w:r>
      <w:proofErr w:type="spellEnd"/>
      <w:r w:rsidR="007B1338">
        <w:rPr>
          <w:color w:val="000000"/>
          <w:w w:val="0"/>
        </w:rPr>
        <w:t xml:space="preserve"> BSSID profile in Beacon/Probe Response frame if there is any change to bTWT schedule </w:t>
      </w:r>
      <w:r w:rsidR="00DF4451">
        <w:rPr>
          <w:color w:val="000000"/>
          <w:w w:val="0"/>
        </w:rPr>
        <w:t xml:space="preserve">(see </w:t>
      </w:r>
      <w:r w:rsidR="00DF4451" w:rsidRPr="00DF4451">
        <w:rPr>
          <w:color w:val="000000"/>
          <w:w w:val="0"/>
        </w:rPr>
        <w:t>Table 26-6—Broadcast TWT announcements</w:t>
      </w:r>
      <w:r w:rsidR="00DF4451">
        <w:rPr>
          <w:color w:val="000000"/>
          <w:w w:val="0"/>
        </w:rPr>
        <w:t xml:space="preserve">). Currently this is not mandated. Should we add it or leave </w:t>
      </w:r>
      <w:proofErr w:type="gramStart"/>
      <w:r w:rsidR="00DF4451">
        <w:rPr>
          <w:color w:val="000000"/>
          <w:w w:val="0"/>
        </w:rPr>
        <w:t>to</w:t>
      </w:r>
      <w:proofErr w:type="gramEnd"/>
      <w:r w:rsidR="00DF4451">
        <w:rPr>
          <w:color w:val="000000"/>
          <w:w w:val="0"/>
        </w:rPr>
        <w:t xml:space="preserve"> AP’s choice?</w:t>
      </w:r>
    </w:p>
    <w:p w14:paraId="0B687D7B" w14:textId="474F5283" w:rsidR="00DF4451" w:rsidRDefault="004F0F34" w:rsidP="007B1338">
      <w:pPr>
        <w:pStyle w:val="ListParagraph"/>
        <w:numPr>
          <w:ilvl w:val="2"/>
          <w:numId w:val="12"/>
        </w:numPr>
        <w:rPr>
          <w:color w:val="000000"/>
          <w:w w:val="0"/>
        </w:rPr>
      </w:pPr>
      <w:r>
        <w:rPr>
          <w:color w:val="000000"/>
          <w:w w:val="0"/>
        </w:rPr>
        <w:t xml:space="preserve">b) </w:t>
      </w:r>
      <w:r w:rsidR="00066AE7">
        <w:rPr>
          <w:color w:val="000000"/>
          <w:w w:val="0"/>
        </w:rPr>
        <w:t xml:space="preserve">For R-TWT specifically, the R-TWT supporting STA associated with the AP operating the BSS of the </w:t>
      </w:r>
      <w:proofErr w:type="spellStart"/>
      <w:r w:rsidR="00066AE7">
        <w:rPr>
          <w:color w:val="000000"/>
          <w:w w:val="0"/>
        </w:rPr>
        <w:t>nontransmitted</w:t>
      </w:r>
      <w:proofErr w:type="spellEnd"/>
      <w:r w:rsidR="00066AE7">
        <w:rPr>
          <w:color w:val="000000"/>
          <w:w w:val="0"/>
        </w:rPr>
        <w:t xml:space="preserve"> BSSID won’t be able to the R-TWT SP start time </w:t>
      </w:r>
      <w:proofErr w:type="gramStart"/>
      <w:r w:rsidR="00066AE7">
        <w:rPr>
          <w:color w:val="000000"/>
          <w:w w:val="0"/>
        </w:rPr>
        <w:t>in order to</w:t>
      </w:r>
      <w:proofErr w:type="gramEnd"/>
      <w:r w:rsidR="00066AE7">
        <w:rPr>
          <w:color w:val="000000"/>
          <w:w w:val="0"/>
        </w:rPr>
        <w:t xml:space="preserve"> comply to the channel access rule as specified in 35.8.4 (Channel access rules for R-TWT SPs)</w:t>
      </w:r>
    </w:p>
    <w:p w14:paraId="7FB49CE6" w14:textId="6D5377F2" w:rsidR="00066AE7" w:rsidRDefault="00066AE7" w:rsidP="00066AE7">
      <w:pPr>
        <w:pStyle w:val="ListParagraph"/>
        <w:numPr>
          <w:ilvl w:val="0"/>
          <w:numId w:val="12"/>
        </w:numPr>
        <w:rPr>
          <w:color w:val="000000"/>
          <w:w w:val="0"/>
        </w:rPr>
      </w:pPr>
      <w:r w:rsidRPr="00066AE7">
        <w:rPr>
          <w:b/>
          <w:bCs/>
          <w:color w:val="000000"/>
          <w:w w:val="0"/>
        </w:rPr>
        <w:t>Observation-2</w:t>
      </w:r>
      <w:r>
        <w:rPr>
          <w:color w:val="000000"/>
          <w:w w:val="0"/>
        </w:rPr>
        <w:t xml:space="preserve">: </w:t>
      </w:r>
      <w:r w:rsidR="000C19A3">
        <w:rPr>
          <w:color w:val="000000"/>
          <w:w w:val="0"/>
        </w:rPr>
        <w:t xml:space="preserve">a </w:t>
      </w:r>
      <w:r w:rsidR="000755FD">
        <w:rPr>
          <w:color w:val="000000"/>
          <w:w w:val="0"/>
        </w:rPr>
        <w:t>non-AP STA associated with the AP transmitting the Beacon/Probe Response frame do</w:t>
      </w:r>
      <w:r w:rsidR="000C19A3">
        <w:rPr>
          <w:color w:val="000000"/>
          <w:w w:val="0"/>
        </w:rPr>
        <w:t>es</w:t>
      </w:r>
      <w:r w:rsidR="000755FD">
        <w:rPr>
          <w:color w:val="000000"/>
          <w:w w:val="0"/>
        </w:rPr>
        <w:t xml:space="preserve"> not necessarily parse the </w:t>
      </w:r>
      <w:proofErr w:type="spellStart"/>
      <w:r w:rsidR="000755FD">
        <w:rPr>
          <w:color w:val="000000"/>
          <w:w w:val="0"/>
        </w:rPr>
        <w:t>nontransmitted</w:t>
      </w:r>
      <w:proofErr w:type="spellEnd"/>
      <w:r w:rsidR="000755FD">
        <w:rPr>
          <w:color w:val="000000"/>
          <w:w w:val="0"/>
        </w:rPr>
        <w:t xml:space="preserve"> BSSID profile information. </w:t>
      </w:r>
      <w:r w:rsidR="000C19A3">
        <w:rPr>
          <w:color w:val="000000"/>
          <w:w w:val="0"/>
        </w:rPr>
        <w:t xml:space="preserve">If the latter contains R-TWT SPs info for the </w:t>
      </w:r>
      <w:proofErr w:type="spellStart"/>
      <w:r w:rsidR="000C19A3">
        <w:rPr>
          <w:color w:val="000000"/>
          <w:w w:val="0"/>
        </w:rPr>
        <w:t>nontransmitted</w:t>
      </w:r>
      <w:proofErr w:type="spellEnd"/>
      <w:r w:rsidR="000C19A3">
        <w:rPr>
          <w:color w:val="000000"/>
          <w:w w:val="0"/>
        </w:rPr>
        <w:t xml:space="preserve"> BSSID represented BSS, the non-AP STA won’t be able to comply to the channel access rules as specified in 35.8.4.</w:t>
      </w:r>
    </w:p>
    <w:p w14:paraId="431EE17D" w14:textId="77777777" w:rsidR="004F0F34" w:rsidRDefault="000C19A3" w:rsidP="004F0F34">
      <w:pPr>
        <w:pStyle w:val="ListParagraph"/>
        <w:numPr>
          <w:ilvl w:val="1"/>
          <w:numId w:val="12"/>
        </w:numPr>
        <w:rPr>
          <w:color w:val="000000"/>
          <w:w w:val="0"/>
        </w:rPr>
      </w:pPr>
      <w:r>
        <w:rPr>
          <w:b/>
          <w:bCs/>
          <w:color w:val="000000"/>
          <w:w w:val="0"/>
        </w:rPr>
        <w:t>Issue</w:t>
      </w:r>
      <w:r w:rsidRPr="000C19A3">
        <w:rPr>
          <w:color w:val="000000"/>
          <w:w w:val="0"/>
        </w:rPr>
        <w:t>:</w:t>
      </w:r>
      <w:r>
        <w:rPr>
          <w:color w:val="000000"/>
          <w:w w:val="0"/>
        </w:rPr>
        <w:t xml:space="preserve"> </w:t>
      </w:r>
      <w:r w:rsidR="004F0F34">
        <w:rPr>
          <w:color w:val="000000"/>
          <w:w w:val="0"/>
        </w:rPr>
        <w:t xml:space="preserve">c) an R-TWT scheduled STA associated with the AP transmitting the Beacon/Probe Prose frame may not have the information of the R-TWT SPs belong to the </w:t>
      </w:r>
      <w:proofErr w:type="spellStart"/>
      <w:r w:rsidR="004F0F34">
        <w:rPr>
          <w:color w:val="000000"/>
          <w:w w:val="0"/>
        </w:rPr>
        <w:t>nontransmitting</w:t>
      </w:r>
      <w:proofErr w:type="spellEnd"/>
      <w:r w:rsidR="004F0F34">
        <w:rPr>
          <w:color w:val="000000"/>
          <w:w w:val="0"/>
        </w:rPr>
        <w:t xml:space="preserve"> AP’s BSS, and doesn’t respect the corresponding R-TWT SP start time.</w:t>
      </w:r>
    </w:p>
    <w:p w14:paraId="77F37AB1" w14:textId="163E7D54" w:rsidR="004F0F34" w:rsidRDefault="004F0F34" w:rsidP="004F0F34">
      <w:pPr>
        <w:pStyle w:val="ListParagraph"/>
        <w:numPr>
          <w:ilvl w:val="0"/>
          <w:numId w:val="12"/>
        </w:numPr>
        <w:rPr>
          <w:color w:val="000000"/>
          <w:w w:val="0"/>
        </w:rPr>
      </w:pPr>
      <w:r w:rsidRPr="004F0F34">
        <w:rPr>
          <w:color w:val="000000"/>
          <w:w w:val="0"/>
        </w:rPr>
        <w:t xml:space="preserve">Issue b) and c) can be resolved by </w:t>
      </w:r>
      <w:r>
        <w:rPr>
          <w:color w:val="000000"/>
          <w:w w:val="0"/>
        </w:rPr>
        <w:t xml:space="preserve">the transmitting AP advertising the R-TWT schedule for the </w:t>
      </w:r>
      <w:proofErr w:type="spellStart"/>
      <w:r>
        <w:rPr>
          <w:color w:val="000000"/>
          <w:w w:val="0"/>
        </w:rPr>
        <w:t>nontransmitting</w:t>
      </w:r>
      <w:proofErr w:type="spellEnd"/>
      <w:r>
        <w:rPr>
          <w:color w:val="000000"/>
          <w:w w:val="0"/>
        </w:rPr>
        <w:t xml:space="preserve"> AP, </w:t>
      </w:r>
      <w:proofErr w:type="gramStart"/>
      <w:r>
        <w:rPr>
          <w:color w:val="000000"/>
          <w:w w:val="0"/>
        </w:rPr>
        <w:t>similar to</w:t>
      </w:r>
      <w:proofErr w:type="gramEnd"/>
      <w:r>
        <w:rPr>
          <w:color w:val="000000"/>
          <w:w w:val="0"/>
        </w:rPr>
        <w:t xml:space="preserve"> the resolution for the neighboring AP case.</w:t>
      </w:r>
    </w:p>
    <w:p w14:paraId="765AC1D3" w14:textId="72AAE923" w:rsidR="004F0F34" w:rsidRDefault="004F0F34" w:rsidP="004F0F34">
      <w:pPr>
        <w:rPr>
          <w:color w:val="000000"/>
          <w:w w:val="0"/>
        </w:rPr>
      </w:pPr>
    </w:p>
    <w:p w14:paraId="21BED10A" w14:textId="4AC11FCE" w:rsidR="004F0F34" w:rsidRDefault="004F0F34" w:rsidP="004F0F34">
      <w:pPr>
        <w:rPr>
          <w:color w:val="000000"/>
          <w:w w:val="0"/>
        </w:rPr>
      </w:pPr>
      <w:r>
        <w:rPr>
          <w:color w:val="000000"/>
          <w:w w:val="0"/>
        </w:rPr>
        <w:t>Further, signaling for the</w:t>
      </w:r>
      <w:r w:rsidR="0068400D">
        <w:rPr>
          <w:color w:val="000000"/>
          <w:w w:val="0"/>
        </w:rPr>
        <w:t xml:space="preserve"> R-TWT schedule of</w:t>
      </w:r>
      <w:r>
        <w:rPr>
          <w:color w:val="000000"/>
          <w:w w:val="0"/>
        </w:rPr>
        <w:t xml:space="preserve"> </w:t>
      </w:r>
      <w:proofErr w:type="spellStart"/>
      <w:r>
        <w:rPr>
          <w:color w:val="000000"/>
          <w:w w:val="0"/>
        </w:rPr>
        <w:t>nontransmitting</w:t>
      </w:r>
      <w:proofErr w:type="spellEnd"/>
      <w:r>
        <w:rPr>
          <w:color w:val="000000"/>
          <w:w w:val="0"/>
        </w:rPr>
        <w:t xml:space="preserve"> A</w:t>
      </w:r>
      <w:r w:rsidR="0068400D">
        <w:rPr>
          <w:color w:val="000000"/>
          <w:w w:val="0"/>
        </w:rPr>
        <w:t>Ps can share the same i</w:t>
      </w:r>
      <w:r w:rsidR="0071558F">
        <w:rPr>
          <w:color w:val="000000"/>
          <w:w w:val="0"/>
        </w:rPr>
        <w:t>ndicator as that of neighboring APs.</w:t>
      </w:r>
    </w:p>
    <w:p w14:paraId="5AE5EA01" w14:textId="414F160F" w:rsidR="00F106BD" w:rsidRDefault="00F106BD" w:rsidP="004F0F34">
      <w:pPr>
        <w:rPr>
          <w:color w:val="000000"/>
          <w:w w:val="0"/>
        </w:rPr>
      </w:pPr>
    </w:p>
    <w:p w14:paraId="6097DAF8" w14:textId="5C699688" w:rsidR="00F106BD" w:rsidRDefault="00502910" w:rsidP="004F0F34">
      <w:pPr>
        <w:rPr>
          <w:color w:val="000000"/>
          <w:w w:val="0"/>
        </w:rPr>
      </w:pPr>
      <w:r w:rsidRPr="00502910">
        <w:rPr>
          <w:b/>
          <w:bCs/>
          <w:color w:val="000000"/>
          <w:w w:val="0"/>
        </w:rPr>
        <w:t>Proposed solution</w:t>
      </w:r>
      <w:r>
        <w:rPr>
          <w:color w:val="000000"/>
          <w:w w:val="0"/>
        </w:rPr>
        <w:t>: c</w:t>
      </w:r>
      <w:r w:rsidR="00F106BD">
        <w:rPr>
          <w:color w:val="000000"/>
          <w:w w:val="0"/>
        </w:rPr>
        <w:t xml:space="preserve">urrent Broadcast TWT Info subfield has the </w:t>
      </w:r>
      <w:r>
        <w:rPr>
          <w:color w:val="000000"/>
          <w:w w:val="0"/>
        </w:rPr>
        <w:t xml:space="preserve">format shown below. Combining b1 with b2 as a 2-bit subfield to enumerate the encoded value {0, 1, 2, 3} for {idle, active, full, </w:t>
      </w:r>
      <w:proofErr w:type="spellStart"/>
      <w:r>
        <w:rPr>
          <w:color w:val="000000"/>
          <w:w w:val="0"/>
        </w:rPr>
        <w:t>obss</w:t>
      </w:r>
      <w:proofErr w:type="spellEnd"/>
      <w:r>
        <w:rPr>
          <w:color w:val="000000"/>
          <w:w w:val="0"/>
        </w:rPr>
        <w:t>}, respectively.</w:t>
      </w:r>
    </w:p>
    <w:p w14:paraId="044CE8BB" w14:textId="77777777" w:rsidR="00F106BD" w:rsidRPr="004F0F34" w:rsidRDefault="00F106BD" w:rsidP="004F0F34">
      <w:pPr>
        <w:rPr>
          <w:color w:val="000000"/>
          <w:w w:val="0"/>
        </w:rPr>
      </w:pPr>
    </w:p>
    <w:tbl>
      <w:tblPr>
        <w:tblStyle w:val="TableGrid"/>
        <w:tblW w:w="0" w:type="auto"/>
        <w:tblInd w:w="535" w:type="dxa"/>
        <w:tblLook w:val="04A0" w:firstRow="1" w:lastRow="0" w:firstColumn="1" w:lastColumn="0" w:noHBand="0" w:noVBand="1"/>
      </w:tblPr>
      <w:tblGrid>
        <w:gridCol w:w="9000"/>
      </w:tblGrid>
      <w:tr w:rsidR="00F106BD" w14:paraId="778BC7BA" w14:textId="77777777" w:rsidTr="00F106BD">
        <w:tc>
          <w:tcPr>
            <w:tcW w:w="9000" w:type="dxa"/>
          </w:tcPr>
          <w:p w14:paraId="2B51ADF8" w14:textId="573E2EBA" w:rsidR="00F106BD" w:rsidRDefault="00F106BD">
            <w:pPr>
              <w:rPr>
                <w:color w:val="000000"/>
                <w:w w:val="0"/>
              </w:rPr>
            </w:pPr>
            <w:r w:rsidRPr="00F106BD">
              <w:rPr>
                <w:noProof/>
                <w:color w:val="000000"/>
                <w:w w:val="0"/>
              </w:rPr>
              <w:drawing>
                <wp:inline distT="0" distB="0" distL="0" distR="0" wp14:anchorId="07937555" wp14:editId="3F08F69A">
                  <wp:extent cx="5257800" cy="106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57800" cy="1066800"/>
                          </a:xfrm>
                          <a:prstGeom prst="rect">
                            <a:avLst/>
                          </a:prstGeom>
                        </pic:spPr>
                      </pic:pic>
                    </a:graphicData>
                  </a:graphic>
                </wp:inline>
              </w:drawing>
            </w:r>
          </w:p>
        </w:tc>
      </w:tr>
    </w:tbl>
    <w:p w14:paraId="47C5E237" w14:textId="77777777" w:rsidR="004F0F34" w:rsidRDefault="004F0F34">
      <w:pPr>
        <w:rPr>
          <w:color w:val="000000"/>
          <w:w w:val="0"/>
        </w:rPr>
      </w:pPr>
    </w:p>
    <w:p w14:paraId="6F86001F" w14:textId="77777777" w:rsidR="00FE4FB6" w:rsidRDefault="00FE4FB6">
      <w:pPr>
        <w:rPr>
          <w:color w:val="000000"/>
          <w:w w:val="0"/>
        </w:rPr>
      </w:pPr>
    </w:p>
    <w:p w14:paraId="0E3ACDCE" w14:textId="6808FBEB" w:rsidR="00D47861" w:rsidRDefault="00D47861">
      <w:pPr>
        <w:rPr>
          <w:color w:val="000000"/>
          <w:w w:val="0"/>
        </w:rPr>
      </w:pPr>
      <w:r>
        <w:rPr>
          <w:color w:val="000000"/>
          <w:w w:val="0"/>
        </w:rPr>
        <w:br w:type="page"/>
      </w:r>
    </w:p>
    <w:p w14:paraId="3BB54F6C" w14:textId="5CFCE44D" w:rsidR="00BD3E79" w:rsidRPr="00F14BC2" w:rsidRDefault="00F14BC2">
      <w:pPr>
        <w:rPr>
          <w:rFonts w:ascii="Arial" w:eastAsia="Malgun Gothic" w:hAnsi="Arial" w:cs="Arial"/>
          <w:b/>
          <w:bCs/>
          <w:sz w:val="21"/>
          <w:szCs w:val="21"/>
          <w:lang w:eastAsia="ko-KR"/>
        </w:rPr>
      </w:pPr>
      <w:r w:rsidRPr="00F14BC2">
        <w:rPr>
          <w:rFonts w:ascii="Arial" w:eastAsia="Malgun Gothic" w:hAnsi="Arial" w:cs="Arial"/>
          <w:b/>
          <w:bCs/>
          <w:sz w:val="21"/>
          <w:szCs w:val="21"/>
          <w:lang w:eastAsia="ko-KR"/>
        </w:rPr>
        <w:lastRenderedPageBreak/>
        <w:t>9.4.2.199 TWT element</w:t>
      </w:r>
    </w:p>
    <w:p w14:paraId="6CCF5269" w14:textId="77777777" w:rsidR="00F14BC2" w:rsidRDefault="00F14BC2">
      <w:pPr>
        <w:rPr>
          <w:color w:val="000000"/>
          <w:w w:val="0"/>
        </w:rPr>
      </w:pPr>
    </w:p>
    <w:p w14:paraId="01E3CC19" w14:textId="07C50ACD" w:rsidR="0046619D" w:rsidRPr="003B5F79" w:rsidRDefault="003B5F79">
      <w:pPr>
        <w:rPr>
          <w:rFonts w:ascii="Arial" w:hAnsi="Arial" w:cs="Arial"/>
          <w:spacing w:val="-5"/>
          <w:sz w:val="16"/>
          <w:szCs w:val="16"/>
          <w:u w:val="single"/>
        </w:rPr>
      </w:pPr>
      <w:r w:rsidRPr="003B5F79">
        <w:rPr>
          <w:b/>
          <w:bCs/>
          <w:i/>
          <w:iCs/>
          <w:color w:val="000000"/>
          <w:w w:val="0"/>
          <w:highlight w:val="yellow"/>
        </w:rPr>
        <w:t>TGbe editor</w:t>
      </w:r>
      <w:r>
        <w:rPr>
          <w:b/>
          <w:bCs/>
          <w:i/>
          <w:iCs/>
          <w:color w:val="000000"/>
          <w:w w:val="0"/>
          <w:highlight w:val="yellow"/>
        </w:rPr>
        <w:t>: change Figure 9-700 (Broadcast TWT Info subfield format) as follows, and revise the second paragraph (Restricted TWT Schedule Full subfield …) right after the figure as follows</w:t>
      </w:r>
      <w:r w:rsidRPr="003B5F79">
        <w:rPr>
          <w:b/>
          <w:bCs/>
          <w:i/>
          <w:iCs/>
          <w:color w:val="000000"/>
          <w:w w:val="0"/>
          <w:highlight w:val="yellow"/>
        </w:rPr>
        <w:t>:</w:t>
      </w:r>
      <w:r w:rsidRPr="003B5F79">
        <w:rPr>
          <w:rFonts w:ascii="Arial" w:hAnsi="Arial" w:cs="Arial"/>
          <w:spacing w:val="-5"/>
          <w:sz w:val="16"/>
          <w:szCs w:val="16"/>
          <w:u w:val="single"/>
        </w:rPr>
        <w:t xml:space="preserve"> </w:t>
      </w:r>
    </w:p>
    <w:p w14:paraId="0F34AF8B" w14:textId="77777777" w:rsidR="00B01E9B" w:rsidRPr="003B5F79" w:rsidRDefault="00B01E9B" w:rsidP="00B01E9B">
      <w:pPr>
        <w:pStyle w:val="BodyText"/>
        <w:kinsoku w:val="0"/>
        <w:overflowPunct w:val="0"/>
        <w:spacing w:before="1"/>
        <w:rPr>
          <w:rFonts w:ascii="Arial" w:hAnsi="Arial" w:cs="Arial"/>
          <w:spacing w:val="-5"/>
          <w:sz w:val="16"/>
          <w:szCs w:val="16"/>
          <w:u w:val="single"/>
        </w:rPr>
      </w:pPr>
    </w:p>
    <w:p w14:paraId="733F144D" w14:textId="16047408" w:rsidR="00B01E9B" w:rsidRDefault="00B01E9B" w:rsidP="00B01E9B">
      <w:pPr>
        <w:pStyle w:val="BodyText"/>
        <w:tabs>
          <w:tab w:val="left" w:pos="3921"/>
          <w:tab w:val="left" w:pos="4939"/>
          <w:tab w:val="left" w:pos="6096"/>
          <w:tab w:val="left" w:pos="6556"/>
          <w:tab w:val="left" w:pos="7686"/>
          <w:tab w:val="left" w:pos="8157"/>
          <w:tab w:val="left" w:pos="9198"/>
        </w:tabs>
        <w:kinsoku w:val="0"/>
        <w:overflowPunct w:val="0"/>
        <w:spacing w:before="94"/>
        <w:ind w:left="2322"/>
        <w:rPr>
          <w:rFonts w:ascii="Arial" w:hAnsi="Arial" w:cs="Arial"/>
          <w:spacing w:val="-5"/>
          <w:sz w:val="16"/>
          <w:szCs w:val="16"/>
        </w:rPr>
      </w:pPr>
      <w:r>
        <w:rPr>
          <w:rFonts w:ascii="Arial" w:hAnsi="Arial" w:cs="Arial"/>
          <w:spacing w:val="-5"/>
          <w:sz w:val="16"/>
          <w:szCs w:val="16"/>
          <w:u w:val="single"/>
        </w:rPr>
        <w:t>B0</w:t>
      </w:r>
      <w:ins w:id="1" w:author="Chunyu Hu" w:date="2022-10-30T17:31:00Z">
        <w:r w:rsidR="00DD67B9">
          <w:rPr>
            <w:rFonts w:ascii="Arial" w:hAnsi="Arial" w:cs="Arial"/>
            <w:spacing w:val="-5"/>
            <w:sz w:val="16"/>
            <w:szCs w:val="16"/>
            <w:u w:val="single"/>
          </w:rPr>
          <w:t xml:space="preserve">                </w:t>
        </w:r>
      </w:ins>
      <w:del w:id="2" w:author="Chunyu Hu" w:date="2022-10-30T17:31:00Z">
        <w:r w:rsidDel="00DD67B9">
          <w:rPr>
            <w:rFonts w:ascii="Arial" w:hAnsi="Arial" w:cs="Arial"/>
            <w:sz w:val="16"/>
            <w:szCs w:val="16"/>
          </w:rPr>
          <w:tab/>
        </w:r>
      </w:del>
      <w:r>
        <w:rPr>
          <w:rFonts w:ascii="Arial" w:hAnsi="Arial" w:cs="Arial"/>
          <w:spacing w:val="-5"/>
          <w:sz w:val="16"/>
          <w:szCs w:val="16"/>
          <w:u w:val="single"/>
        </w:rPr>
        <w:t>B1</w:t>
      </w:r>
      <w:ins w:id="3" w:author="Chunyu Hu" w:date="2022-10-30T17:31:00Z">
        <w:r w:rsidR="00DD67B9">
          <w:rPr>
            <w:rFonts w:ascii="Arial" w:hAnsi="Arial" w:cs="Arial"/>
            <w:spacing w:val="-5"/>
            <w:sz w:val="16"/>
            <w:szCs w:val="16"/>
            <w:u w:val="single"/>
          </w:rPr>
          <w:tab/>
          <w:t xml:space="preserve">              B2</w:t>
        </w:r>
      </w:ins>
      <w:del w:id="4" w:author="Chunyu Hu" w:date="2022-10-30T17:31:00Z">
        <w:r w:rsidDel="00DD67B9">
          <w:rPr>
            <w:rFonts w:ascii="Arial" w:hAnsi="Arial" w:cs="Arial"/>
            <w:sz w:val="16"/>
            <w:szCs w:val="16"/>
          </w:rPr>
          <w:tab/>
        </w:r>
      </w:del>
      <w:ins w:id="5" w:author="Chunyu Hu" w:date="2022-10-30T17:31:00Z">
        <w:r w:rsidR="00DD67B9">
          <w:rPr>
            <w:rFonts w:ascii="Arial" w:hAnsi="Arial" w:cs="Arial"/>
            <w:sz w:val="16"/>
            <w:szCs w:val="16"/>
          </w:rPr>
          <w:t xml:space="preserve">   </w:t>
        </w:r>
      </w:ins>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B7</w:t>
      </w:r>
      <w:r>
        <w:rPr>
          <w:rFonts w:ascii="Arial" w:hAnsi="Arial" w:cs="Arial"/>
          <w:sz w:val="16"/>
          <w:szCs w:val="16"/>
        </w:rPr>
        <w:tab/>
      </w:r>
      <w:r>
        <w:rPr>
          <w:rFonts w:ascii="Arial" w:hAnsi="Arial" w:cs="Arial"/>
          <w:spacing w:val="-5"/>
          <w:sz w:val="16"/>
          <w:szCs w:val="16"/>
        </w:rPr>
        <w:t>B8</w:t>
      </w:r>
      <w:r>
        <w:rPr>
          <w:rFonts w:ascii="Arial" w:hAnsi="Arial" w:cs="Arial"/>
          <w:sz w:val="16"/>
          <w:szCs w:val="16"/>
        </w:rPr>
        <w:tab/>
      </w:r>
      <w:r>
        <w:rPr>
          <w:rFonts w:ascii="Arial" w:hAnsi="Arial" w:cs="Arial"/>
          <w:spacing w:val="-5"/>
          <w:sz w:val="16"/>
          <w:szCs w:val="16"/>
        </w:rPr>
        <w:t>B15</w:t>
      </w:r>
    </w:p>
    <w:p w14:paraId="55FABFA3" w14:textId="6C53377A" w:rsidR="00B01E9B" w:rsidRDefault="00DD67B9" w:rsidP="00B01E9B">
      <w:pPr>
        <w:pStyle w:val="BodyText"/>
        <w:tabs>
          <w:tab w:val="left" w:pos="2375"/>
          <w:tab w:val="left" w:pos="3975"/>
          <w:tab w:val="left" w:pos="5531"/>
          <w:tab w:val="left" w:pos="7175"/>
          <w:tab w:val="right" w:pos="8864"/>
        </w:tabs>
        <w:kinsoku w:val="0"/>
        <w:overflowPunct w:val="0"/>
        <w:spacing w:before="857"/>
        <w:ind w:left="1165"/>
        <w:rPr>
          <w:rFonts w:ascii="Arial" w:hAnsi="Arial" w:cs="Arial"/>
          <w:spacing w:val="-10"/>
          <w:sz w:val="16"/>
          <w:szCs w:val="16"/>
        </w:rPr>
      </w:pPr>
      <w:r>
        <w:rPr>
          <w:noProof/>
        </w:rPr>
        <mc:AlternateContent>
          <mc:Choice Requires="wps">
            <w:drawing>
              <wp:anchor distT="0" distB="0" distL="114300" distR="114300" simplePos="0" relativeHeight="251659264" behindDoc="0" locked="0" layoutInCell="0" allowOverlap="1" wp14:anchorId="2531484A" wp14:editId="4A3BB3B2">
                <wp:simplePos x="0" y="0"/>
                <wp:positionH relativeFrom="page">
                  <wp:posOffset>1532074</wp:posOffset>
                </wp:positionH>
                <wp:positionV relativeFrom="paragraph">
                  <wp:posOffset>78076</wp:posOffset>
                </wp:positionV>
                <wp:extent cx="4075439" cy="400050"/>
                <wp:effectExtent l="0" t="0" r="1270" b="6350"/>
                <wp:wrapNone/>
                <wp:docPr id="81"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75439"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Borders>
                                <w:top w:val="single" w:sz="12" w:space="0" w:color="000000"/>
                                <w:left w:val="single" w:sz="4" w:space="0" w:color="auto"/>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00" w:firstRow="0" w:lastRow="0" w:firstColumn="0" w:lastColumn="0" w:noHBand="0" w:noVBand="0"/>
                            </w:tblPr>
                            <w:tblGrid>
                              <w:gridCol w:w="1600"/>
                              <w:gridCol w:w="1600"/>
                              <w:gridCol w:w="1600"/>
                              <w:gridCol w:w="1600"/>
                            </w:tblGrid>
                            <w:tr w:rsidR="00DD67B9" w14:paraId="614C2F60" w14:textId="77777777" w:rsidTr="008E14A4">
                              <w:trPr>
                                <w:trHeight w:val="570"/>
                              </w:trPr>
                              <w:tc>
                                <w:tcPr>
                                  <w:tcW w:w="1600" w:type="dxa"/>
                                </w:tcPr>
                                <w:p w14:paraId="5A54B9FB" w14:textId="77777777" w:rsidR="00DD67B9" w:rsidRDefault="00DD67B9">
                                  <w:pPr>
                                    <w:pStyle w:val="TableParagraph"/>
                                    <w:kinsoku w:val="0"/>
                                    <w:overflowPunct w:val="0"/>
                                    <w:spacing w:before="60" w:line="261" w:lineRule="auto"/>
                                    <w:ind w:left="120" w:firstLine="120"/>
                                    <w:rPr>
                                      <w:rFonts w:ascii="Arial" w:hAnsi="Arial" w:cs="Arial"/>
                                      <w:sz w:val="16"/>
                                      <w:szCs w:val="16"/>
                                    </w:rPr>
                                  </w:pPr>
                                  <w:r>
                                    <w:rPr>
                                      <w:rFonts w:ascii="Arial" w:hAnsi="Arial" w:cs="Arial"/>
                                      <w:sz w:val="16"/>
                                      <w:szCs w:val="16"/>
                                      <w:u w:val="single"/>
                                    </w:rPr>
                                    <w:t xml:space="preserve">Restricted TWT </w:t>
                                  </w:r>
                                  <w:r>
                                    <w:rPr>
                                      <w:rFonts w:ascii="Arial" w:hAnsi="Arial" w:cs="Arial"/>
                                      <w:sz w:val="16"/>
                                      <w:szCs w:val="16"/>
                                    </w:rPr>
                                    <w:t xml:space="preserve"> </w:t>
                                  </w:r>
                                  <w:r>
                                    <w:rPr>
                                      <w:rFonts w:ascii="Arial" w:hAnsi="Arial" w:cs="Arial"/>
                                      <w:sz w:val="16"/>
                                      <w:szCs w:val="16"/>
                                      <w:u w:val="single"/>
                                    </w:rPr>
                                    <w:t>Traffic</w:t>
                                  </w:r>
                                  <w:r>
                                    <w:rPr>
                                      <w:rFonts w:ascii="Arial" w:hAnsi="Arial" w:cs="Arial"/>
                                      <w:spacing w:val="-12"/>
                                      <w:sz w:val="16"/>
                                      <w:szCs w:val="16"/>
                                      <w:u w:val="single"/>
                                    </w:rPr>
                                    <w:t xml:space="preserve"> </w:t>
                                  </w:r>
                                  <w:r>
                                    <w:rPr>
                                      <w:rFonts w:ascii="Arial" w:hAnsi="Arial" w:cs="Arial"/>
                                      <w:sz w:val="16"/>
                                      <w:szCs w:val="16"/>
                                      <w:u w:val="single"/>
                                    </w:rPr>
                                    <w:t>Info</w:t>
                                  </w:r>
                                  <w:r>
                                    <w:rPr>
                                      <w:rFonts w:ascii="Arial" w:hAnsi="Arial" w:cs="Arial"/>
                                      <w:spacing w:val="-11"/>
                                      <w:sz w:val="16"/>
                                      <w:szCs w:val="16"/>
                                      <w:u w:val="single"/>
                                    </w:rPr>
                                    <w:t xml:space="preserve"> </w:t>
                                  </w:r>
                                  <w:r>
                                    <w:rPr>
                                      <w:rFonts w:ascii="Arial" w:hAnsi="Arial" w:cs="Arial"/>
                                      <w:sz w:val="16"/>
                                      <w:szCs w:val="16"/>
                                      <w:u w:val="single"/>
                                    </w:rPr>
                                    <w:t>Present</w:t>
                                  </w:r>
                                </w:p>
                              </w:tc>
                              <w:tc>
                                <w:tcPr>
                                  <w:tcW w:w="1600" w:type="dxa"/>
                                </w:tcPr>
                                <w:p w14:paraId="7F6FBFE0" w14:textId="3A9AA9BC" w:rsidR="00DD67B9" w:rsidRDefault="00DD67B9">
                                  <w:pPr>
                                    <w:pStyle w:val="TableParagraph"/>
                                    <w:kinsoku w:val="0"/>
                                    <w:overflowPunct w:val="0"/>
                                    <w:spacing w:before="60" w:line="261" w:lineRule="auto"/>
                                    <w:ind w:left="312" w:hanging="71"/>
                                    <w:rPr>
                                      <w:rFonts w:ascii="Arial" w:hAnsi="Arial" w:cs="Arial"/>
                                      <w:sz w:val="16"/>
                                      <w:szCs w:val="16"/>
                                    </w:rPr>
                                  </w:pPr>
                                  <w:r>
                                    <w:rPr>
                                      <w:rFonts w:ascii="Arial" w:hAnsi="Arial" w:cs="Arial"/>
                                      <w:sz w:val="16"/>
                                      <w:szCs w:val="16"/>
                                      <w:u w:val="single"/>
                                    </w:rPr>
                                    <w:t>Restricted</w:t>
                                  </w:r>
                                  <w:r>
                                    <w:rPr>
                                      <w:rFonts w:ascii="Arial" w:hAnsi="Arial" w:cs="Arial"/>
                                      <w:spacing w:val="-12"/>
                                      <w:sz w:val="16"/>
                                      <w:szCs w:val="16"/>
                                      <w:u w:val="single"/>
                                    </w:rPr>
                                    <w:t xml:space="preserve"> </w:t>
                                  </w:r>
                                  <w:r>
                                    <w:rPr>
                                      <w:rFonts w:ascii="Arial" w:hAnsi="Arial" w:cs="Arial"/>
                                      <w:sz w:val="16"/>
                                      <w:szCs w:val="16"/>
                                      <w:u w:val="single"/>
                                    </w:rPr>
                                    <w:t>TWT</w:t>
                                  </w:r>
                                  <w:r>
                                    <w:rPr>
                                      <w:rFonts w:ascii="Arial" w:hAnsi="Arial" w:cs="Arial"/>
                                      <w:spacing w:val="-11"/>
                                      <w:sz w:val="16"/>
                                      <w:szCs w:val="16"/>
                                      <w:u w:val="single"/>
                                    </w:rPr>
                                    <w:t xml:space="preserve"> </w:t>
                                  </w:r>
                                  <w:r>
                                    <w:rPr>
                                      <w:rFonts w:ascii="Arial" w:hAnsi="Arial" w:cs="Arial"/>
                                      <w:sz w:val="16"/>
                                      <w:szCs w:val="16"/>
                                    </w:rPr>
                                    <w:t xml:space="preserve"> </w:t>
                                  </w:r>
                                  <w:r>
                                    <w:rPr>
                                      <w:rFonts w:ascii="Arial" w:hAnsi="Arial" w:cs="Arial"/>
                                      <w:sz w:val="16"/>
                                      <w:szCs w:val="16"/>
                                      <w:u w:val="single"/>
                                    </w:rPr>
                                    <w:t xml:space="preserve">Schedule </w:t>
                                  </w:r>
                                  <w:del w:id="6" w:author="Chunyu Hu" w:date="2022-10-30T17:42:00Z">
                                    <w:r w:rsidDel="000943E4">
                                      <w:rPr>
                                        <w:rFonts w:ascii="Arial" w:hAnsi="Arial" w:cs="Arial"/>
                                        <w:sz w:val="16"/>
                                        <w:szCs w:val="16"/>
                                        <w:u w:val="single"/>
                                      </w:rPr>
                                      <w:delText>Ful</w:delText>
                                    </w:r>
                                    <w:r w:rsidDel="000943E4">
                                      <w:rPr>
                                        <w:rFonts w:ascii="Arial" w:hAnsi="Arial" w:cs="Arial"/>
                                        <w:sz w:val="16"/>
                                        <w:szCs w:val="16"/>
                                      </w:rPr>
                                      <w:delText>l</w:delText>
                                    </w:r>
                                  </w:del>
                                  <w:ins w:id="7" w:author="Chunyu Hu" w:date="2022-10-30T17:42:00Z">
                                    <w:r w:rsidR="000943E4">
                                      <w:rPr>
                                        <w:rFonts w:ascii="Arial" w:hAnsi="Arial" w:cs="Arial"/>
                                        <w:sz w:val="16"/>
                                        <w:szCs w:val="16"/>
                                        <w:u w:val="single"/>
                                      </w:rPr>
                                      <w:t>Info</w:t>
                                    </w:r>
                                  </w:ins>
                                </w:p>
                              </w:tc>
                              <w:tc>
                                <w:tcPr>
                                  <w:tcW w:w="1600" w:type="dxa"/>
                                </w:tcPr>
                                <w:p w14:paraId="0CB42D66" w14:textId="77777777" w:rsidR="00DD67B9" w:rsidRDefault="00DD67B9">
                                  <w:pPr>
                                    <w:pStyle w:val="TableParagraph"/>
                                    <w:kinsoku w:val="0"/>
                                    <w:overflowPunct w:val="0"/>
                                    <w:spacing w:before="7"/>
                                    <w:rPr>
                                      <w:sz w:val="15"/>
                                      <w:szCs w:val="15"/>
                                    </w:rPr>
                                  </w:pPr>
                                </w:p>
                                <w:p w14:paraId="773E6437" w14:textId="77777777" w:rsidR="00DD67B9" w:rsidRDefault="00DD67B9">
                                  <w:pPr>
                                    <w:pStyle w:val="TableParagraph"/>
                                    <w:kinsoku w:val="0"/>
                                    <w:overflowPunct w:val="0"/>
                                    <w:ind w:left="136"/>
                                    <w:rPr>
                                      <w:rFonts w:ascii="Arial" w:hAnsi="Arial" w:cs="Arial"/>
                                      <w:spacing w:val="-5"/>
                                      <w:sz w:val="16"/>
                                      <w:szCs w:val="16"/>
                                    </w:rPr>
                                  </w:pPr>
                                  <w:r>
                                    <w:rPr>
                                      <w:rFonts w:ascii="Arial" w:hAnsi="Arial" w:cs="Arial"/>
                                      <w:sz w:val="16"/>
                                      <w:szCs w:val="16"/>
                                    </w:rPr>
                                    <w:t>Broadcast</w:t>
                                  </w:r>
                                  <w:r>
                                    <w:rPr>
                                      <w:rFonts w:ascii="Arial" w:hAnsi="Arial" w:cs="Arial"/>
                                      <w:spacing w:val="-6"/>
                                      <w:sz w:val="16"/>
                                      <w:szCs w:val="16"/>
                                    </w:rPr>
                                    <w:t xml:space="preserve"> </w:t>
                                  </w:r>
                                  <w:r>
                                    <w:rPr>
                                      <w:rFonts w:ascii="Arial" w:hAnsi="Arial" w:cs="Arial"/>
                                      <w:sz w:val="16"/>
                                      <w:szCs w:val="16"/>
                                    </w:rPr>
                                    <w:t>TWT</w:t>
                                  </w:r>
                                  <w:r>
                                    <w:rPr>
                                      <w:rFonts w:ascii="Arial" w:hAnsi="Arial" w:cs="Arial"/>
                                      <w:spacing w:val="-5"/>
                                      <w:sz w:val="16"/>
                                      <w:szCs w:val="16"/>
                                    </w:rPr>
                                    <w:t xml:space="preserve"> ID</w:t>
                                  </w:r>
                                </w:p>
                              </w:tc>
                              <w:tc>
                                <w:tcPr>
                                  <w:tcW w:w="1600" w:type="dxa"/>
                                </w:tcPr>
                                <w:p w14:paraId="2F977ABB" w14:textId="77777777" w:rsidR="00DD67B9" w:rsidRDefault="00DD67B9">
                                  <w:pPr>
                                    <w:pStyle w:val="TableParagraph"/>
                                    <w:kinsoku w:val="0"/>
                                    <w:overflowPunct w:val="0"/>
                                    <w:spacing w:before="120" w:line="208" w:lineRule="auto"/>
                                    <w:ind w:left="378" w:right="210" w:hanging="138"/>
                                    <w:rPr>
                                      <w:rFonts w:ascii="Arial" w:hAnsi="Arial" w:cs="Arial"/>
                                      <w:spacing w:val="-2"/>
                                      <w:sz w:val="16"/>
                                      <w:szCs w:val="16"/>
                                    </w:rPr>
                                  </w:pPr>
                                  <w:r>
                                    <w:rPr>
                                      <w:rFonts w:ascii="Arial" w:hAnsi="Arial" w:cs="Arial"/>
                                      <w:sz w:val="16"/>
                                      <w:szCs w:val="16"/>
                                    </w:rPr>
                                    <w:t>Broadcast</w:t>
                                  </w:r>
                                  <w:r>
                                    <w:rPr>
                                      <w:rFonts w:ascii="Arial" w:hAnsi="Arial" w:cs="Arial"/>
                                      <w:spacing w:val="-12"/>
                                      <w:sz w:val="16"/>
                                      <w:szCs w:val="16"/>
                                    </w:rPr>
                                    <w:t xml:space="preserve"> </w:t>
                                  </w:r>
                                  <w:r>
                                    <w:rPr>
                                      <w:rFonts w:ascii="Arial" w:hAnsi="Arial" w:cs="Arial"/>
                                      <w:sz w:val="16"/>
                                      <w:szCs w:val="16"/>
                                    </w:rPr>
                                    <w:t xml:space="preserve">TWT </w:t>
                                  </w:r>
                                  <w:r>
                                    <w:rPr>
                                      <w:rFonts w:ascii="Arial" w:hAnsi="Arial" w:cs="Arial"/>
                                      <w:spacing w:val="-2"/>
                                      <w:sz w:val="16"/>
                                      <w:szCs w:val="16"/>
                                    </w:rPr>
                                    <w:t>Persistence</w:t>
                                  </w:r>
                                </w:p>
                              </w:tc>
                            </w:tr>
                          </w:tbl>
                          <w:p w14:paraId="42C24EBD" w14:textId="77777777" w:rsidR="00B01E9B" w:rsidRDefault="00B01E9B" w:rsidP="00B01E9B">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1484A" id="_x0000_t202" coordsize="21600,21600" o:spt="202" path="m,l,21600r21600,l21600,xe">
                <v:stroke joinstyle="miter"/>
                <v:path gradientshapeok="t" o:connecttype="rect"/>
              </v:shapetype>
              <v:shape id="Text Box 135" o:spid="_x0000_s1026" type="#_x0000_t202" style="position:absolute;left:0;text-align:left;margin-left:120.65pt;margin-top:6.15pt;width:320.9pt;height:3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" o:allowincell="f" filled="f" stroked="f">
                <v:path arrowok="t"/>
                <v:textbox inset="0,0,0,0">
                  <w:txbxContent>
                    <w:tbl>
                      <w:tblPr>
                        <w:tblW w:w="0" w:type="auto"/>
                        <w:tblInd w:w="15" w:type="dxa"/>
                        <w:tblBorders>
                          <w:top w:val="single" w:sz="12" w:space="0" w:color="000000"/>
                          <w:left w:val="single" w:sz="4" w:space="0" w:color="auto"/>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00" w:firstRow="0" w:lastRow="0" w:firstColumn="0" w:lastColumn="0" w:noHBand="0" w:noVBand="0"/>
                      </w:tblPr>
                      <w:tblGrid>
                        <w:gridCol w:w="1600"/>
                        <w:gridCol w:w="1600"/>
                        <w:gridCol w:w="1600"/>
                        <w:gridCol w:w="1600"/>
                      </w:tblGrid>
                      <w:tr w:rsidR="00DD67B9" w14:paraId="614C2F60" w14:textId="77777777" w:rsidTr="008E14A4">
                        <w:trPr>
                          <w:trHeight w:val="570"/>
                        </w:trPr>
                        <w:tc>
                          <w:tcPr>
                            <w:tcW w:w="1600" w:type="dxa"/>
                          </w:tcPr>
                          <w:p w14:paraId="5A54B9FB" w14:textId="77777777" w:rsidR="00DD67B9" w:rsidRDefault="00DD67B9">
                            <w:pPr>
                              <w:pStyle w:val="TableParagraph"/>
                              <w:kinsoku w:val="0"/>
                              <w:overflowPunct w:val="0"/>
                              <w:spacing w:before="60" w:line="261" w:lineRule="auto"/>
                              <w:ind w:left="120" w:firstLine="120"/>
                              <w:rPr>
                                <w:rFonts w:ascii="Arial" w:hAnsi="Arial" w:cs="Arial"/>
                                <w:sz w:val="16"/>
                                <w:szCs w:val="16"/>
                              </w:rPr>
                            </w:pPr>
                            <w:r>
                              <w:rPr>
                                <w:rFonts w:ascii="Arial" w:hAnsi="Arial" w:cs="Arial"/>
                                <w:sz w:val="16"/>
                                <w:szCs w:val="16"/>
                                <w:u w:val="single"/>
                              </w:rPr>
                              <w:t xml:space="preserve">Restricted TWT </w:t>
                            </w:r>
                            <w:r>
                              <w:rPr>
                                <w:rFonts w:ascii="Arial" w:hAnsi="Arial" w:cs="Arial"/>
                                <w:sz w:val="16"/>
                                <w:szCs w:val="16"/>
                              </w:rPr>
                              <w:t xml:space="preserve"> </w:t>
                            </w:r>
                            <w:r>
                              <w:rPr>
                                <w:rFonts w:ascii="Arial" w:hAnsi="Arial" w:cs="Arial"/>
                                <w:sz w:val="16"/>
                                <w:szCs w:val="16"/>
                                <w:u w:val="single"/>
                              </w:rPr>
                              <w:t>Traffic</w:t>
                            </w:r>
                            <w:r>
                              <w:rPr>
                                <w:rFonts w:ascii="Arial" w:hAnsi="Arial" w:cs="Arial"/>
                                <w:spacing w:val="-12"/>
                                <w:sz w:val="16"/>
                                <w:szCs w:val="16"/>
                                <w:u w:val="single"/>
                              </w:rPr>
                              <w:t xml:space="preserve"> </w:t>
                            </w:r>
                            <w:r>
                              <w:rPr>
                                <w:rFonts w:ascii="Arial" w:hAnsi="Arial" w:cs="Arial"/>
                                <w:sz w:val="16"/>
                                <w:szCs w:val="16"/>
                                <w:u w:val="single"/>
                              </w:rPr>
                              <w:t>Info</w:t>
                            </w:r>
                            <w:r>
                              <w:rPr>
                                <w:rFonts w:ascii="Arial" w:hAnsi="Arial" w:cs="Arial"/>
                                <w:spacing w:val="-11"/>
                                <w:sz w:val="16"/>
                                <w:szCs w:val="16"/>
                                <w:u w:val="single"/>
                              </w:rPr>
                              <w:t xml:space="preserve"> </w:t>
                            </w:r>
                            <w:r>
                              <w:rPr>
                                <w:rFonts w:ascii="Arial" w:hAnsi="Arial" w:cs="Arial"/>
                                <w:sz w:val="16"/>
                                <w:szCs w:val="16"/>
                                <w:u w:val="single"/>
                              </w:rPr>
                              <w:t>Present</w:t>
                            </w:r>
                          </w:p>
                        </w:tc>
                        <w:tc>
                          <w:tcPr>
                            <w:tcW w:w="1600" w:type="dxa"/>
                          </w:tcPr>
                          <w:p w14:paraId="7F6FBFE0" w14:textId="3A9AA9BC" w:rsidR="00DD67B9" w:rsidRDefault="00DD67B9">
                            <w:pPr>
                              <w:pStyle w:val="TableParagraph"/>
                              <w:kinsoku w:val="0"/>
                              <w:overflowPunct w:val="0"/>
                              <w:spacing w:before="60" w:line="261" w:lineRule="auto"/>
                              <w:ind w:left="312" w:hanging="71"/>
                              <w:rPr>
                                <w:rFonts w:ascii="Arial" w:hAnsi="Arial" w:cs="Arial"/>
                                <w:sz w:val="16"/>
                                <w:szCs w:val="16"/>
                              </w:rPr>
                            </w:pPr>
                            <w:r>
                              <w:rPr>
                                <w:rFonts w:ascii="Arial" w:hAnsi="Arial" w:cs="Arial"/>
                                <w:sz w:val="16"/>
                                <w:szCs w:val="16"/>
                                <w:u w:val="single"/>
                              </w:rPr>
                              <w:t>Restricted</w:t>
                            </w:r>
                            <w:r>
                              <w:rPr>
                                <w:rFonts w:ascii="Arial" w:hAnsi="Arial" w:cs="Arial"/>
                                <w:spacing w:val="-12"/>
                                <w:sz w:val="16"/>
                                <w:szCs w:val="16"/>
                                <w:u w:val="single"/>
                              </w:rPr>
                              <w:t xml:space="preserve"> </w:t>
                            </w:r>
                            <w:r>
                              <w:rPr>
                                <w:rFonts w:ascii="Arial" w:hAnsi="Arial" w:cs="Arial"/>
                                <w:sz w:val="16"/>
                                <w:szCs w:val="16"/>
                                <w:u w:val="single"/>
                              </w:rPr>
                              <w:t>TWT</w:t>
                            </w:r>
                            <w:r>
                              <w:rPr>
                                <w:rFonts w:ascii="Arial" w:hAnsi="Arial" w:cs="Arial"/>
                                <w:spacing w:val="-11"/>
                                <w:sz w:val="16"/>
                                <w:szCs w:val="16"/>
                                <w:u w:val="single"/>
                              </w:rPr>
                              <w:t xml:space="preserve"> </w:t>
                            </w:r>
                            <w:r>
                              <w:rPr>
                                <w:rFonts w:ascii="Arial" w:hAnsi="Arial" w:cs="Arial"/>
                                <w:sz w:val="16"/>
                                <w:szCs w:val="16"/>
                              </w:rPr>
                              <w:t xml:space="preserve"> </w:t>
                            </w:r>
                            <w:r>
                              <w:rPr>
                                <w:rFonts w:ascii="Arial" w:hAnsi="Arial" w:cs="Arial"/>
                                <w:sz w:val="16"/>
                                <w:szCs w:val="16"/>
                                <w:u w:val="single"/>
                              </w:rPr>
                              <w:t xml:space="preserve">Schedule </w:t>
                            </w:r>
                            <w:del w:id="8" w:author="Chunyu Hu" w:date="2022-10-30T17:42:00Z">
                              <w:r w:rsidDel="000943E4">
                                <w:rPr>
                                  <w:rFonts w:ascii="Arial" w:hAnsi="Arial" w:cs="Arial"/>
                                  <w:sz w:val="16"/>
                                  <w:szCs w:val="16"/>
                                  <w:u w:val="single"/>
                                </w:rPr>
                                <w:delText>Ful</w:delText>
                              </w:r>
                              <w:r w:rsidDel="000943E4">
                                <w:rPr>
                                  <w:rFonts w:ascii="Arial" w:hAnsi="Arial" w:cs="Arial"/>
                                  <w:sz w:val="16"/>
                                  <w:szCs w:val="16"/>
                                </w:rPr>
                                <w:delText>l</w:delText>
                              </w:r>
                            </w:del>
                            <w:ins w:id="9" w:author="Chunyu Hu" w:date="2022-10-30T17:42:00Z">
                              <w:r w:rsidR="000943E4">
                                <w:rPr>
                                  <w:rFonts w:ascii="Arial" w:hAnsi="Arial" w:cs="Arial"/>
                                  <w:sz w:val="16"/>
                                  <w:szCs w:val="16"/>
                                  <w:u w:val="single"/>
                                </w:rPr>
                                <w:t>Info</w:t>
                              </w:r>
                            </w:ins>
                          </w:p>
                        </w:tc>
                        <w:tc>
                          <w:tcPr>
                            <w:tcW w:w="1600" w:type="dxa"/>
                          </w:tcPr>
                          <w:p w14:paraId="0CB42D66" w14:textId="77777777" w:rsidR="00DD67B9" w:rsidRDefault="00DD67B9">
                            <w:pPr>
                              <w:pStyle w:val="TableParagraph"/>
                              <w:kinsoku w:val="0"/>
                              <w:overflowPunct w:val="0"/>
                              <w:spacing w:before="7"/>
                              <w:rPr>
                                <w:sz w:val="15"/>
                                <w:szCs w:val="15"/>
                              </w:rPr>
                            </w:pPr>
                          </w:p>
                          <w:p w14:paraId="773E6437" w14:textId="77777777" w:rsidR="00DD67B9" w:rsidRDefault="00DD67B9">
                            <w:pPr>
                              <w:pStyle w:val="TableParagraph"/>
                              <w:kinsoku w:val="0"/>
                              <w:overflowPunct w:val="0"/>
                              <w:ind w:left="136"/>
                              <w:rPr>
                                <w:rFonts w:ascii="Arial" w:hAnsi="Arial" w:cs="Arial"/>
                                <w:spacing w:val="-5"/>
                                <w:sz w:val="16"/>
                                <w:szCs w:val="16"/>
                              </w:rPr>
                            </w:pPr>
                            <w:r>
                              <w:rPr>
                                <w:rFonts w:ascii="Arial" w:hAnsi="Arial" w:cs="Arial"/>
                                <w:sz w:val="16"/>
                                <w:szCs w:val="16"/>
                              </w:rPr>
                              <w:t>Broadcast</w:t>
                            </w:r>
                            <w:r>
                              <w:rPr>
                                <w:rFonts w:ascii="Arial" w:hAnsi="Arial" w:cs="Arial"/>
                                <w:spacing w:val="-6"/>
                                <w:sz w:val="16"/>
                                <w:szCs w:val="16"/>
                              </w:rPr>
                              <w:t xml:space="preserve"> </w:t>
                            </w:r>
                            <w:r>
                              <w:rPr>
                                <w:rFonts w:ascii="Arial" w:hAnsi="Arial" w:cs="Arial"/>
                                <w:sz w:val="16"/>
                                <w:szCs w:val="16"/>
                              </w:rPr>
                              <w:t>TWT</w:t>
                            </w:r>
                            <w:r>
                              <w:rPr>
                                <w:rFonts w:ascii="Arial" w:hAnsi="Arial" w:cs="Arial"/>
                                <w:spacing w:val="-5"/>
                                <w:sz w:val="16"/>
                                <w:szCs w:val="16"/>
                              </w:rPr>
                              <w:t xml:space="preserve"> ID</w:t>
                            </w:r>
                          </w:p>
                        </w:tc>
                        <w:tc>
                          <w:tcPr>
                            <w:tcW w:w="1600" w:type="dxa"/>
                          </w:tcPr>
                          <w:p w14:paraId="2F977ABB" w14:textId="77777777" w:rsidR="00DD67B9" w:rsidRDefault="00DD67B9">
                            <w:pPr>
                              <w:pStyle w:val="TableParagraph"/>
                              <w:kinsoku w:val="0"/>
                              <w:overflowPunct w:val="0"/>
                              <w:spacing w:before="120" w:line="208" w:lineRule="auto"/>
                              <w:ind w:left="378" w:right="210" w:hanging="138"/>
                              <w:rPr>
                                <w:rFonts w:ascii="Arial" w:hAnsi="Arial" w:cs="Arial"/>
                                <w:spacing w:val="-2"/>
                                <w:sz w:val="16"/>
                                <w:szCs w:val="16"/>
                              </w:rPr>
                            </w:pPr>
                            <w:r>
                              <w:rPr>
                                <w:rFonts w:ascii="Arial" w:hAnsi="Arial" w:cs="Arial"/>
                                <w:sz w:val="16"/>
                                <w:szCs w:val="16"/>
                              </w:rPr>
                              <w:t>Broadcast</w:t>
                            </w:r>
                            <w:r>
                              <w:rPr>
                                <w:rFonts w:ascii="Arial" w:hAnsi="Arial" w:cs="Arial"/>
                                <w:spacing w:val="-12"/>
                                <w:sz w:val="16"/>
                                <w:szCs w:val="16"/>
                              </w:rPr>
                              <w:t xml:space="preserve"> </w:t>
                            </w:r>
                            <w:r>
                              <w:rPr>
                                <w:rFonts w:ascii="Arial" w:hAnsi="Arial" w:cs="Arial"/>
                                <w:sz w:val="16"/>
                                <w:szCs w:val="16"/>
                              </w:rPr>
                              <w:t xml:space="preserve">TWT </w:t>
                            </w:r>
                            <w:r>
                              <w:rPr>
                                <w:rFonts w:ascii="Arial" w:hAnsi="Arial" w:cs="Arial"/>
                                <w:spacing w:val="-2"/>
                                <w:sz w:val="16"/>
                                <w:szCs w:val="16"/>
                              </w:rPr>
                              <w:t>Persistence</w:t>
                            </w:r>
                          </w:p>
                        </w:tc>
                      </w:tr>
                    </w:tbl>
                    <w:p w14:paraId="42C24EBD" w14:textId="77777777" w:rsidR="00B01E9B" w:rsidRDefault="00B01E9B" w:rsidP="00B01E9B">
                      <w:pPr>
                        <w:pStyle w:val="BodyText"/>
                        <w:kinsoku w:val="0"/>
                        <w:overflowPunct w:val="0"/>
                        <w:rPr>
                          <w:sz w:val="24"/>
                          <w:szCs w:val="24"/>
                        </w:rPr>
                      </w:pPr>
                    </w:p>
                  </w:txbxContent>
                </v:textbox>
                <w10:wrap anchorx="page"/>
              </v:shape>
            </w:pict>
          </mc:Fallback>
        </mc:AlternateContent>
      </w:r>
      <w:r w:rsidR="00B01E9B">
        <w:rPr>
          <w:rFonts w:ascii="Arial" w:hAnsi="Arial" w:cs="Arial"/>
          <w:spacing w:val="-2"/>
          <w:sz w:val="16"/>
          <w:szCs w:val="16"/>
        </w:rPr>
        <w:t>Bits:</w:t>
      </w:r>
      <w:r w:rsidR="00B01E9B">
        <w:rPr>
          <w:rFonts w:ascii="Arial" w:hAnsi="Arial" w:cs="Arial"/>
          <w:sz w:val="16"/>
          <w:szCs w:val="16"/>
        </w:rPr>
        <w:tab/>
      </w:r>
      <w:r w:rsidR="00B01E9B">
        <w:rPr>
          <w:rFonts w:ascii="Arial" w:hAnsi="Arial" w:cs="Arial"/>
          <w:spacing w:val="-10"/>
          <w:sz w:val="16"/>
          <w:szCs w:val="16"/>
          <w:u w:val="single"/>
        </w:rPr>
        <w:t>1</w:t>
      </w:r>
      <w:r w:rsidR="00B01E9B">
        <w:rPr>
          <w:rFonts w:ascii="Arial" w:hAnsi="Arial" w:cs="Arial"/>
          <w:sz w:val="16"/>
          <w:szCs w:val="16"/>
        </w:rPr>
        <w:tab/>
      </w:r>
      <w:del w:id="10" w:author="Chunyu Hu" w:date="2022-10-30T17:32:00Z">
        <w:r w:rsidR="00B01E9B" w:rsidDel="00DD67B9">
          <w:rPr>
            <w:rFonts w:ascii="Arial" w:hAnsi="Arial" w:cs="Arial"/>
            <w:spacing w:val="-10"/>
            <w:sz w:val="16"/>
            <w:szCs w:val="16"/>
            <w:u w:val="single"/>
          </w:rPr>
          <w:delText>1</w:delText>
        </w:r>
        <w:r w:rsidR="00B01E9B" w:rsidDel="00DD67B9">
          <w:rPr>
            <w:rFonts w:ascii="Arial" w:hAnsi="Arial" w:cs="Arial"/>
            <w:sz w:val="16"/>
            <w:szCs w:val="16"/>
          </w:rPr>
          <w:tab/>
        </w:r>
        <w:r w:rsidR="00B01E9B" w:rsidDel="00DD67B9">
          <w:rPr>
            <w:rFonts w:ascii="Arial" w:hAnsi="Arial" w:cs="Arial"/>
            <w:strike/>
            <w:spacing w:val="-5"/>
            <w:sz w:val="16"/>
            <w:szCs w:val="16"/>
          </w:rPr>
          <w:delText>3</w:delText>
        </w:r>
        <w:r w:rsidR="00B01E9B" w:rsidDel="00DD67B9">
          <w:rPr>
            <w:rFonts w:ascii="Arial" w:hAnsi="Arial" w:cs="Arial"/>
            <w:spacing w:val="-5"/>
            <w:sz w:val="16"/>
            <w:szCs w:val="16"/>
            <w:u w:val="single"/>
          </w:rPr>
          <w:delText>1</w:delText>
        </w:r>
      </w:del>
      <w:ins w:id="11" w:author="Chunyu Hu" w:date="2022-10-30T17:32:00Z">
        <w:r>
          <w:rPr>
            <w:rFonts w:ascii="Arial" w:hAnsi="Arial" w:cs="Arial"/>
            <w:spacing w:val="-5"/>
            <w:sz w:val="16"/>
            <w:szCs w:val="16"/>
            <w:u w:val="single"/>
          </w:rPr>
          <w:t>2</w:t>
        </w:r>
      </w:ins>
      <w:r w:rsidR="00B01E9B">
        <w:rPr>
          <w:rFonts w:ascii="Arial" w:hAnsi="Arial" w:cs="Arial"/>
          <w:sz w:val="16"/>
          <w:szCs w:val="16"/>
        </w:rPr>
        <w:tab/>
      </w:r>
      <w:r w:rsidR="00B01E9B">
        <w:rPr>
          <w:rFonts w:ascii="Arial" w:hAnsi="Arial" w:cs="Arial"/>
          <w:spacing w:val="-10"/>
          <w:sz w:val="16"/>
          <w:szCs w:val="16"/>
        </w:rPr>
        <w:t>5</w:t>
      </w:r>
      <w:r w:rsidR="00B01E9B">
        <w:rPr>
          <w:rFonts w:ascii="Arial" w:hAnsi="Arial" w:cs="Arial"/>
          <w:sz w:val="16"/>
          <w:szCs w:val="16"/>
        </w:rPr>
        <w:tab/>
      </w:r>
      <w:r w:rsidR="00B01E9B">
        <w:rPr>
          <w:rFonts w:ascii="Arial" w:hAnsi="Arial" w:cs="Arial"/>
          <w:spacing w:val="-10"/>
          <w:sz w:val="16"/>
          <w:szCs w:val="16"/>
        </w:rPr>
        <w:t>8</w:t>
      </w:r>
    </w:p>
    <w:p w14:paraId="0F96BF30" w14:textId="77777777" w:rsidR="00B01E9B" w:rsidRDefault="00B01E9B" w:rsidP="00B01E9B">
      <w:pPr>
        <w:pStyle w:val="BodyText"/>
        <w:kinsoku w:val="0"/>
        <w:overflowPunct w:val="0"/>
        <w:spacing w:before="204"/>
        <w:ind w:left="996" w:right="996"/>
        <w:jc w:val="center"/>
        <w:rPr>
          <w:rFonts w:ascii="Arial" w:hAnsi="Arial" w:cs="Arial"/>
          <w:b/>
          <w:bCs/>
          <w:spacing w:val="-2"/>
        </w:rPr>
      </w:pPr>
      <w:bookmarkStart w:id="12" w:name="_bookmark128"/>
      <w:bookmarkEnd w:id="12"/>
      <w:r>
        <w:rPr>
          <w:rFonts w:ascii="Arial" w:hAnsi="Arial" w:cs="Arial"/>
          <w:b/>
          <w:bCs/>
        </w:rPr>
        <w:t>Figure</w:t>
      </w:r>
      <w:r>
        <w:rPr>
          <w:rFonts w:ascii="Arial" w:hAnsi="Arial" w:cs="Arial"/>
          <w:b/>
          <w:bCs/>
          <w:spacing w:val="-10"/>
        </w:rPr>
        <w:t xml:space="preserve"> </w:t>
      </w:r>
      <w:r>
        <w:rPr>
          <w:rFonts w:ascii="Arial" w:hAnsi="Arial" w:cs="Arial"/>
          <w:b/>
          <w:bCs/>
        </w:rPr>
        <w:t>9-770—Broadcast</w:t>
      </w:r>
      <w:r>
        <w:rPr>
          <w:rFonts w:ascii="Arial" w:hAnsi="Arial" w:cs="Arial"/>
          <w:b/>
          <w:bCs/>
          <w:spacing w:val="-10"/>
        </w:rPr>
        <w:t xml:space="preserve"> </w:t>
      </w:r>
      <w:r>
        <w:rPr>
          <w:rFonts w:ascii="Arial" w:hAnsi="Arial" w:cs="Arial"/>
          <w:b/>
          <w:bCs/>
        </w:rPr>
        <w:t>TWT</w:t>
      </w:r>
      <w:r>
        <w:rPr>
          <w:rFonts w:ascii="Arial" w:hAnsi="Arial" w:cs="Arial"/>
          <w:b/>
          <w:bCs/>
          <w:spacing w:val="-9"/>
        </w:rPr>
        <w:t xml:space="preserve"> </w:t>
      </w:r>
      <w:r>
        <w:rPr>
          <w:rFonts w:ascii="Arial" w:hAnsi="Arial" w:cs="Arial"/>
          <w:b/>
          <w:bCs/>
        </w:rPr>
        <w:t>Info</w:t>
      </w:r>
      <w:r>
        <w:rPr>
          <w:rFonts w:ascii="Arial" w:hAnsi="Arial" w:cs="Arial"/>
          <w:b/>
          <w:bCs/>
          <w:spacing w:val="-9"/>
        </w:rPr>
        <w:t xml:space="preserve"> </w:t>
      </w:r>
      <w:r>
        <w:rPr>
          <w:rFonts w:ascii="Arial" w:hAnsi="Arial" w:cs="Arial"/>
          <w:b/>
          <w:bCs/>
        </w:rPr>
        <w:t>subfield</w:t>
      </w:r>
      <w:r>
        <w:rPr>
          <w:rFonts w:ascii="Arial" w:hAnsi="Arial" w:cs="Arial"/>
          <w:b/>
          <w:bCs/>
          <w:spacing w:val="-9"/>
        </w:rPr>
        <w:t xml:space="preserve"> </w:t>
      </w:r>
      <w:r>
        <w:rPr>
          <w:rFonts w:ascii="Arial" w:hAnsi="Arial" w:cs="Arial"/>
          <w:b/>
          <w:bCs/>
          <w:spacing w:val="-2"/>
        </w:rPr>
        <w:t>format</w:t>
      </w:r>
    </w:p>
    <w:p w14:paraId="0EAFFAEB" w14:textId="77777777" w:rsidR="00B01E9B" w:rsidRDefault="00B01E9B">
      <w:pPr>
        <w:rPr>
          <w:color w:val="000000"/>
          <w:w w:val="0"/>
        </w:rPr>
      </w:pPr>
    </w:p>
    <w:p w14:paraId="1039BAFA" w14:textId="77777777" w:rsidR="00B01E9B" w:rsidRDefault="00B01E9B" w:rsidP="00B01E9B">
      <w:pPr>
        <w:pStyle w:val="BodyText"/>
        <w:kinsoku w:val="0"/>
        <w:overflowPunct w:val="0"/>
        <w:spacing w:line="249" w:lineRule="auto"/>
        <w:ind w:left="1000" w:right="999"/>
        <w:jc w:val="both"/>
        <w:rPr>
          <w:color w:val="000000"/>
          <w:spacing w:val="-2"/>
        </w:rPr>
      </w:pPr>
      <w:r>
        <w:rPr>
          <w:color w:val="208A20"/>
          <w:u w:val="single"/>
        </w:rPr>
        <w:t>(#</w:t>
      </w:r>
      <w:proofErr w:type="gramStart"/>
      <w:r>
        <w:rPr>
          <w:color w:val="208A20"/>
          <w:u w:val="single"/>
        </w:rPr>
        <w:t>13227)</w:t>
      </w:r>
      <w:r>
        <w:rPr>
          <w:color w:val="000000"/>
        </w:rPr>
        <w:t>The</w:t>
      </w:r>
      <w:proofErr w:type="gramEnd"/>
      <w:r>
        <w:rPr>
          <w:color w:val="000000"/>
          <w:spacing w:val="-1"/>
        </w:rPr>
        <w:t xml:space="preserve"> </w:t>
      </w:r>
      <w:r>
        <w:rPr>
          <w:color w:val="000000"/>
        </w:rPr>
        <w:t>Restricted TWT Traffic Info Present</w:t>
      </w:r>
      <w:r>
        <w:rPr>
          <w:color w:val="000000"/>
          <w:spacing w:val="-1"/>
        </w:rPr>
        <w:t xml:space="preserve"> </w:t>
      </w:r>
      <w:r>
        <w:rPr>
          <w:color w:val="000000"/>
        </w:rPr>
        <w:t>subfield</w:t>
      </w:r>
      <w:r>
        <w:rPr>
          <w:color w:val="000000"/>
          <w:spacing w:val="-1"/>
        </w:rPr>
        <w:t xml:space="preserve"> </w:t>
      </w:r>
      <w:r>
        <w:rPr>
          <w:color w:val="000000"/>
        </w:rPr>
        <w:t>of</w:t>
      </w:r>
      <w:r>
        <w:rPr>
          <w:color w:val="000000"/>
          <w:spacing w:val="-1"/>
        </w:rPr>
        <w:t xml:space="preserve"> </w:t>
      </w:r>
      <w:r>
        <w:rPr>
          <w:color w:val="000000"/>
        </w:rPr>
        <w:t>the</w:t>
      </w:r>
      <w:r>
        <w:rPr>
          <w:color w:val="000000"/>
          <w:spacing w:val="-1"/>
        </w:rPr>
        <w:t xml:space="preserve"> </w:t>
      </w:r>
      <w:r>
        <w:rPr>
          <w:color w:val="000000"/>
        </w:rPr>
        <w:t>Restricted TWT</w:t>
      </w:r>
      <w:r>
        <w:rPr>
          <w:color w:val="000000"/>
          <w:spacing w:val="-1"/>
        </w:rPr>
        <w:t xml:space="preserve"> </w:t>
      </w:r>
      <w:r>
        <w:rPr>
          <w:color w:val="000000"/>
        </w:rPr>
        <w:t>Parameter</w:t>
      </w:r>
      <w:r>
        <w:rPr>
          <w:color w:val="000000"/>
          <w:spacing w:val="-1"/>
        </w:rPr>
        <w:t xml:space="preserve"> </w:t>
      </w:r>
      <w:r>
        <w:rPr>
          <w:color w:val="000000"/>
        </w:rPr>
        <w:t>Set</w:t>
      </w:r>
      <w:r>
        <w:rPr>
          <w:color w:val="000000"/>
          <w:spacing w:val="-1"/>
        </w:rPr>
        <w:t xml:space="preserve"> </w:t>
      </w:r>
      <w:r>
        <w:rPr>
          <w:color w:val="000000"/>
        </w:rPr>
        <w:t>field</w:t>
      </w:r>
      <w:r>
        <w:rPr>
          <w:color w:val="000000"/>
          <w:spacing w:val="-1"/>
        </w:rPr>
        <w:t xml:space="preserve"> </w:t>
      </w:r>
      <w:r>
        <w:rPr>
          <w:color w:val="000000"/>
        </w:rPr>
        <w:t>is</w:t>
      </w:r>
      <w:r>
        <w:rPr>
          <w:color w:val="000000"/>
          <w:spacing w:val="-1"/>
        </w:rPr>
        <w:t xml:space="preserve"> </w:t>
      </w:r>
      <w:r>
        <w:rPr>
          <w:color w:val="000000"/>
        </w:rPr>
        <w:t xml:space="preserve">set to 1 if the Restricted TWT Traffic Info field is present; and set to 0 otherwise. It is reserved for non-EHT </w:t>
      </w:r>
      <w:r>
        <w:rPr>
          <w:color w:val="000000"/>
          <w:spacing w:val="-2"/>
        </w:rPr>
        <w:t>STAs.</w:t>
      </w:r>
    </w:p>
    <w:p w14:paraId="11C6C5BD" w14:textId="77777777" w:rsidR="00B01E9B" w:rsidRDefault="00B01E9B" w:rsidP="00B01E9B">
      <w:pPr>
        <w:pStyle w:val="BodyText"/>
        <w:kinsoku w:val="0"/>
        <w:overflowPunct w:val="0"/>
        <w:spacing w:before="10"/>
        <w:rPr>
          <w:sz w:val="22"/>
          <w:szCs w:val="22"/>
        </w:rPr>
      </w:pPr>
    </w:p>
    <w:p w14:paraId="119CB0FD" w14:textId="416FF391" w:rsidR="00B01E9B" w:rsidRPr="000943E4" w:rsidRDefault="00B01E9B" w:rsidP="00B01E9B">
      <w:pPr>
        <w:pStyle w:val="BodyText"/>
        <w:kinsoku w:val="0"/>
        <w:overflowPunct w:val="0"/>
        <w:spacing w:line="249" w:lineRule="auto"/>
        <w:ind w:left="999" w:right="996"/>
        <w:jc w:val="both"/>
        <w:rPr>
          <w:strike/>
          <w:color w:val="000000"/>
          <w:spacing w:val="-2"/>
        </w:rPr>
      </w:pPr>
      <w:r w:rsidRPr="000943E4">
        <w:rPr>
          <w:strike/>
        </w:rPr>
        <w:t xml:space="preserve">Restricted TWT Schedule Full subfield is set to 1 to indicate that the </w:t>
      </w:r>
      <w:r w:rsidRPr="000943E4">
        <w:rPr>
          <w:strike/>
          <w:color w:val="208A20"/>
          <w:u w:val="single"/>
        </w:rPr>
        <w:t>(#</w:t>
      </w:r>
      <w:proofErr w:type="gramStart"/>
      <w:r w:rsidRPr="000943E4">
        <w:rPr>
          <w:strike/>
          <w:color w:val="208A20"/>
          <w:u w:val="single"/>
        </w:rPr>
        <w:t>11109)</w:t>
      </w:r>
      <w:r w:rsidRPr="000943E4">
        <w:rPr>
          <w:strike/>
          <w:color w:val="000000"/>
        </w:rPr>
        <w:t>R</w:t>
      </w:r>
      <w:proofErr w:type="gramEnd"/>
      <w:r w:rsidRPr="000943E4">
        <w:rPr>
          <w:strike/>
          <w:color w:val="000000"/>
        </w:rPr>
        <w:t>-TWT scheduling AP is unlikely to accept a request from a STA in the BSS to establish a new membership in the corresponding schedule; it is set to 0 otherwise. This subfield is valid when the corresponding Restricted TWT Parameter Set</w:t>
      </w:r>
      <w:r w:rsidRPr="000943E4">
        <w:rPr>
          <w:strike/>
          <w:color w:val="000000"/>
          <w:spacing w:val="-5"/>
        </w:rPr>
        <w:t xml:space="preserve"> </w:t>
      </w:r>
      <w:r w:rsidRPr="000943E4">
        <w:rPr>
          <w:strike/>
          <w:color w:val="000000"/>
        </w:rPr>
        <w:t>field</w:t>
      </w:r>
      <w:r w:rsidRPr="000943E4">
        <w:rPr>
          <w:strike/>
          <w:color w:val="000000"/>
          <w:spacing w:val="-5"/>
        </w:rPr>
        <w:t xml:space="preserve"> </w:t>
      </w:r>
      <w:r w:rsidRPr="000943E4">
        <w:rPr>
          <w:strike/>
          <w:color w:val="000000"/>
        </w:rPr>
        <w:t>is</w:t>
      </w:r>
      <w:r w:rsidRPr="000943E4">
        <w:rPr>
          <w:strike/>
          <w:color w:val="000000"/>
          <w:spacing w:val="-5"/>
        </w:rPr>
        <w:t xml:space="preserve"> </w:t>
      </w:r>
      <w:r w:rsidRPr="000943E4">
        <w:rPr>
          <w:strike/>
          <w:color w:val="000000"/>
        </w:rPr>
        <w:t>carried</w:t>
      </w:r>
      <w:r w:rsidRPr="000943E4">
        <w:rPr>
          <w:strike/>
          <w:color w:val="000000"/>
          <w:spacing w:val="-4"/>
        </w:rPr>
        <w:t xml:space="preserve"> </w:t>
      </w:r>
      <w:r w:rsidRPr="000943E4">
        <w:rPr>
          <w:strike/>
          <w:color w:val="000000"/>
        </w:rPr>
        <w:t>in</w:t>
      </w:r>
      <w:r w:rsidRPr="000943E4">
        <w:rPr>
          <w:strike/>
          <w:color w:val="000000"/>
          <w:spacing w:val="-5"/>
        </w:rPr>
        <w:t xml:space="preserve"> </w:t>
      </w:r>
      <w:r w:rsidRPr="000943E4">
        <w:rPr>
          <w:strike/>
          <w:color w:val="000000"/>
        </w:rPr>
        <w:t>a</w:t>
      </w:r>
      <w:r w:rsidRPr="000943E4">
        <w:rPr>
          <w:strike/>
          <w:color w:val="000000"/>
          <w:spacing w:val="-4"/>
        </w:rPr>
        <w:t xml:space="preserve"> </w:t>
      </w:r>
      <w:r w:rsidRPr="000943E4">
        <w:rPr>
          <w:strike/>
          <w:color w:val="000000"/>
        </w:rPr>
        <w:t>TWT</w:t>
      </w:r>
      <w:r w:rsidRPr="000943E4">
        <w:rPr>
          <w:strike/>
          <w:color w:val="000000"/>
          <w:spacing w:val="-5"/>
        </w:rPr>
        <w:t xml:space="preserve"> </w:t>
      </w:r>
      <w:r w:rsidRPr="000943E4">
        <w:rPr>
          <w:strike/>
          <w:color w:val="000000"/>
        </w:rPr>
        <w:t>element</w:t>
      </w:r>
      <w:r w:rsidRPr="000943E4">
        <w:rPr>
          <w:strike/>
          <w:color w:val="000000"/>
          <w:spacing w:val="-5"/>
        </w:rPr>
        <w:t xml:space="preserve"> </w:t>
      </w:r>
      <w:r w:rsidRPr="000943E4">
        <w:rPr>
          <w:strike/>
          <w:color w:val="000000"/>
        </w:rPr>
        <w:t>with</w:t>
      </w:r>
      <w:r w:rsidRPr="000943E4">
        <w:rPr>
          <w:strike/>
          <w:color w:val="000000"/>
          <w:spacing w:val="-4"/>
        </w:rPr>
        <w:t xml:space="preserve"> </w:t>
      </w:r>
      <w:r w:rsidRPr="000943E4">
        <w:rPr>
          <w:strike/>
          <w:color w:val="000000"/>
        </w:rPr>
        <w:t>Negotiation</w:t>
      </w:r>
      <w:r w:rsidRPr="000943E4">
        <w:rPr>
          <w:strike/>
          <w:color w:val="000000"/>
          <w:spacing w:val="-6"/>
        </w:rPr>
        <w:t xml:space="preserve"> </w:t>
      </w:r>
      <w:r w:rsidRPr="000943E4">
        <w:rPr>
          <w:strike/>
          <w:color w:val="000000"/>
        </w:rPr>
        <w:t>Type</w:t>
      </w:r>
      <w:r w:rsidRPr="000943E4">
        <w:rPr>
          <w:strike/>
          <w:color w:val="000000"/>
          <w:spacing w:val="-5"/>
        </w:rPr>
        <w:t xml:space="preserve"> </w:t>
      </w:r>
      <w:r w:rsidRPr="000943E4">
        <w:rPr>
          <w:strike/>
          <w:color w:val="000000"/>
        </w:rPr>
        <w:t>subfield</w:t>
      </w:r>
      <w:r w:rsidRPr="000943E4">
        <w:rPr>
          <w:strike/>
          <w:color w:val="000000"/>
          <w:spacing w:val="-5"/>
        </w:rPr>
        <w:t xml:space="preserve"> </w:t>
      </w:r>
      <w:r w:rsidRPr="000943E4">
        <w:rPr>
          <w:strike/>
          <w:color w:val="000000"/>
        </w:rPr>
        <w:t>set</w:t>
      </w:r>
      <w:r w:rsidRPr="000943E4">
        <w:rPr>
          <w:strike/>
          <w:color w:val="000000"/>
          <w:spacing w:val="-5"/>
        </w:rPr>
        <w:t xml:space="preserve"> </w:t>
      </w:r>
      <w:r w:rsidRPr="000943E4">
        <w:rPr>
          <w:strike/>
          <w:color w:val="000000"/>
        </w:rPr>
        <w:t>to</w:t>
      </w:r>
      <w:r w:rsidRPr="000943E4">
        <w:rPr>
          <w:strike/>
          <w:color w:val="000000"/>
          <w:spacing w:val="-4"/>
        </w:rPr>
        <w:t xml:space="preserve"> </w:t>
      </w:r>
      <w:r w:rsidRPr="000943E4">
        <w:rPr>
          <w:strike/>
          <w:color w:val="000000"/>
        </w:rPr>
        <w:t>2,</w:t>
      </w:r>
      <w:r w:rsidRPr="000943E4">
        <w:rPr>
          <w:strike/>
          <w:color w:val="000000"/>
          <w:spacing w:val="-5"/>
        </w:rPr>
        <w:t xml:space="preserve"> </w:t>
      </w:r>
      <w:r w:rsidRPr="000943E4">
        <w:rPr>
          <w:strike/>
          <w:color w:val="000000"/>
        </w:rPr>
        <w:t>and</w:t>
      </w:r>
      <w:r w:rsidRPr="000943E4">
        <w:rPr>
          <w:strike/>
          <w:color w:val="000000"/>
          <w:spacing w:val="-5"/>
        </w:rPr>
        <w:t xml:space="preserve"> </w:t>
      </w:r>
      <w:r w:rsidRPr="000943E4">
        <w:rPr>
          <w:strike/>
          <w:color w:val="000000"/>
        </w:rPr>
        <w:t>the</w:t>
      </w:r>
      <w:r w:rsidRPr="000943E4">
        <w:rPr>
          <w:strike/>
          <w:color w:val="000000"/>
          <w:spacing w:val="-4"/>
        </w:rPr>
        <w:t xml:space="preserve"> </w:t>
      </w:r>
      <w:r w:rsidRPr="000943E4">
        <w:rPr>
          <w:strike/>
          <w:color w:val="000000"/>
        </w:rPr>
        <w:t>TWT</w:t>
      </w:r>
      <w:r w:rsidRPr="000943E4">
        <w:rPr>
          <w:strike/>
          <w:color w:val="000000"/>
          <w:spacing w:val="-4"/>
        </w:rPr>
        <w:t xml:space="preserve"> </w:t>
      </w:r>
      <w:r w:rsidRPr="000943E4">
        <w:rPr>
          <w:strike/>
          <w:color w:val="000000"/>
        </w:rPr>
        <w:t>element</w:t>
      </w:r>
      <w:r w:rsidRPr="000943E4">
        <w:rPr>
          <w:strike/>
          <w:color w:val="000000"/>
          <w:spacing w:val="-4"/>
        </w:rPr>
        <w:t xml:space="preserve"> </w:t>
      </w:r>
      <w:r w:rsidRPr="000943E4">
        <w:rPr>
          <w:strike/>
          <w:color w:val="000000"/>
        </w:rPr>
        <w:t>is</w:t>
      </w:r>
      <w:r w:rsidRPr="000943E4">
        <w:rPr>
          <w:strike/>
          <w:color w:val="000000"/>
          <w:spacing w:val="-4"/>
        </w:rPr>
        <w:t xml:space="preserve"> </w:t>
      </w:r>
      <w:r w:rsidRPr="000943E4">
        <w:rPr>
          <w:strike/>
          <w:color w:val="000000"/>
        </w:rPr>
        <w:t xml:space="preserve">trans- mitted by an EHT AP with dot11RestrictedTWTOptionImplemented set to true; otherwise, the subfield is </w:t>
      </w:r>
      <w:r w:rsidRPr="000943E4">
        <w:rPr>
          <w:strike/>
          <w:color w:val="000000"/>
          <w:spacing w:val="-2"/>
        </w:rPr>
        <w:t>reserved.</w:t>
      </w:r>
    </w:p>
    <w:p w14:paraId="7EDFDB49" w14:textId="41D1C81A" w:rsidR="000943E4" w:rsidRDefault="000943E4" w:rsidP="00B01E9B">
      <w:pPr>
        <w:pStyle w:val="BodyText"/>
        <w:kinsoku w:val="0"/>
        <w:overflowPunct w:val="0"/>
        <w:spacing w:line="249" w:lineRule="auto"/>
        <w:ind w:left="999" w:right="996"/>
        <w:jc w:val="both"/>
        <w:rPr>
          <w:ins w:id="13" w:author="Chunyu Hu" w:date="2022-10-30T17:46:00Z"/>
          <w:color w:val="000000"/>
          <w:spacing w:val="-2"/>
        </w:rPr>
      </w:pPr>
    </w:p>
    <w:p w14:paraId="306CC9A5" w14:textId="77777777" w:rsidR="00C14F3A" w:rsidRDefault="00C14F3A" w:rsidP="00C14F3A">
      <w:pPr>
        <w:pStyle w:val="BodyText"/>
        <w:kinsoku w:val="0"/>
        <w:overflowPunct w:val="0"/>
        <w:spacing w:line="249" w:lineRule="auto"/>
        <w:ind w:left="999" w:right="996"/>
        <w:jc w:val="both"/>
        <w:rPr>
          <w:ins w:id="14" w:author="Chunyu Hu" w:date="2022-10-30T17:46:00Z"/>
          <w:color w:val="000000"/>
          <w:spacing w:val="-2"/>
        </w:rPr>
      </w:pPr>
      <w:ins w:id="15" w:author="Chunyu Hu" w:date="2022-10-30T17:46:00Z">
        <w:r>
          <w:rPr>
            <w:color w:val="000000"/>
            <w:spacing w:val="-2"/>
          </w:rPr>
          <w:t>(#12691,13058,</w:t>
        </w:r>
        <w:proofErr w:type="gramStart"/>
        <w:r>
          <w:rPr>
            <w:color w:val="000000"/>
            <w:spacing w:val="-2"/>
          </w:rPr>
          <w:t>10390)</w:t>
        </w:r>
        <w:r w:rsidRPr="000943E4">
          <w:rPr>
            <w:color w:val="000000"/>
            <w:spacing w:val="-2"/>
          </w:rPr>
          <w:t>The</w:t>
        </w:r>
        <w:proofErr w:type="gramEnd"/>
        <w:r w:rsidRPr="000943E4">
          <w:rPr>
            <w:color w:val="000000"/>
            <w:spacing w:val="-2"/>
          </w:rPr>
          <w:t xml:space="preserve"> Restricted TWT Schedule Info subfield is set as described in Table 9-339a (Restricted TWT Schedule Info subfield values) when included in a Restricted TWT Parameter Set field carried in a TWT element with Negotiation Type subfield set to 2, and the TWT element is transmitted by an EHT AP with dot11RestrictedTWTOptionImplemented set to true; otherwise, the subfield is reserved</w:t>
        </w:r>
        <w:r>
          <w:rPr>
            <w:color w:val="000000"/>
            <w:spacing w:val="-2"/>
          </w:rPr>
          <w:t>.</w:t>
        </w:r>
      </w:ins>
    </w:p>
    <w:p w14:paraId="27F656CD" w14:textId="77777777" w:rsidR="00C14F3A" w:rsidRDefault="00C14F3A" w:rsidP="00B01E9B">
      <w:pPr>
        <w:pStyle w:val="BodyText"/>
        <w:kinsoku w:val="0"/>
        <w:overflowPunct w:val="0"/>
        <w:spacing w:line="249" w:lineRule="auto"/>
        <w:ind w:left="999" w:right="996"/>
        <w:jc w:val="both"/>
        <w:rPr>
          <w:color w:val="000000"/>
          <w:spacing w:val="-2"/>
        </w:rPr>
      </w:pPr>
    </w:p>
    <w:p w14:paraId="24848EF8" w14:textId="77777777" w:rsidR="00D47861" w:rsidRPr="0080136D" w:rsidRDefault="00D47861">
      <w:pPr>
        <w:rPr>
          <w:b/>
          <w:bCs/>
          <w:color w:val="000000"/>
          <w:w w:val="0"/>
          <w:highlight w:val="yellow"/>
        </w:rPr>
      </w:pPr>
    </w:p>
    <w:p w14:paraId="30AD1169" w14:textId="63A595CB" w:rsidR="00B01E9B" w:rsidRDefault="00081D71">
      <w:pPr>
        <w:rPr>
          <w:b/>
          <w:bCs/>
          <w:i/>
          <w:iCs/>
          <w:color w:val="000000"/>
          <w:w w:val="0"/>
        </w:rPr>
      </w:pPr>
      <w:r w:rsidRPr="003B5F79">
        <w:rPr>
          <w:b/>
          <w:bCs/>
          <w:i/>
          <w:iCs/>
          <w:color w:val="000000"/>
          <w:w w:val="0"/>
          <w:highlight w:val="yellow"/>
        </w:rPr>
        <w:t>TGbe editor</w:t>
      </w:r>
      <w:r>
        <w:rPr>
          <w:b/>
          <w:bCs/>
          <w:i/>
          <w:iCs/>
          <w:color w:val="000000"/>
          <w:w w:val="0"/>
          <w:highlight w:val="yellow"/>
        </w:rPr>
        <w:t>: insert a new table, Table 9-33a, below the above paragraph as follows:</w:t>
      </w:r>
    </w:p>
    <w:p w14:paraId="6270817C" w14:textId="77777777" w:rsidR="00443295" w:rsidRPr="00443295" w:rsidRDefault="00443295">
      <w:pPr>
        <w:rPr>
          <w:color w:val="000000"/>
          <w:w w:val="0"/>
        </w:rPr>
      </w:pPr>
    </w:p>
    <w:p w14:paraId="4DA8355B" w14:textId="77777777" w:rsidR="00D47861" w:rsidRPr="002F4930" w:rsidRDefault="00D47861" w:rsidP="00D47861">
      <w:pPr>
        <w:kinsoku w:val="0"/>
        <w:overflowPunct w:val="0"/>
        <w:spacing w:before="93" w:after="120"/>
        <w:ind w:left="680"/>
        <w:jc w:val="center"/>
        <w:rPr>
          <w:ins w:id="16" w:author="Chunyu Hu" w:date="2022-10-30T17:50:00Z"/>
          <w:rFonts w:ascii="Arial" w:eastAsia="Calibri" w:hAnsi="Arial" w:cs="Arial"/>
          <w:b/>
          <w:bCs/>
          <w:sz w:val="21"/>
          <w:szCs w:val="21"/>
        </w:rPr>
      </w:pPr>
      <w:ins w:id="17" w:author="Chunyu Hu" w:date="2022-10-30T17:50:00Z">
        <w:r>
          <w:rPr>
            <w:rFonts w:ascii="Arial" w:eastAsia="Calibri" w:hAnsi="Arial" w:cs="Arial"/>
            <w:b/>
            <w:bCs/>
          </w:rPr>
          <w:t>Table 9-339a---Restricted TWT Schedule Info subfield values</w:t>
        </w:r>
      </w:ins>
    </w:p>
    <w:tbl>
      <w:tblPr>
        <w:tblW w:w="9052" w:type="dxa"/>
        <w:tblInd w:w="975" w:type="dxa"/>
        <w:tblLayout w:type="fixed"/>
        <w:tblCellMar>
          <w:left w:w="0" w:type="dxa"/>
          <w:right w:w="0" w:type="dxa"/>
        </w:tblCellMar>
        <w:tblLook w:val="0000" w:firstRow="0" w:lastRow="0" w:firstColumn="0" w:lastColumn="0" w:noHBand="0" w:noVBand="0"/>
      </w:tblPr>
      <w:tblGrid>
        <w:gridCol w:w="1777"/>
        <w:gridCol w:w="7275"/>
      </w:tblGrid>
      <w:tr w:rsidR="00D47861" w:rsidRPr="002F4930" w14:paraId="2C15AC69" w14:textId="77777777" w:rsidTr="00443295">
        <w:trPr>
          <w:trHeight w:val="874"/>
          <w:ins w:id="18" w:author="Chunyu Hu" w:date="2022-10-30T17:50:00Z"/>
        </w:trPr>
        <w:tc>
          <w:tcPr>
            <w:tcW w:w="1777" w:type="dxa"/>
            <w:tcBorders>
              <w:top w:val="single" w:sz="12" w:space="0" w:color="000000"/>
              <w:left w:val="single" w:sz="12" w:space="0" w:color="000000"/>
              <w:bottom w:val="single" w:sz="12" w:space="0" w:color="000000"/>
              <w:right w:val="single" w:sz="2" w:space="0" w:color="000000"/>
            </w:tcBorders>
          </w:tcPr>
          <w:p w14:paraId="4913B641" w14:textId="77777777" w:rsidR="00D47861" w:rsidRPr="002F4930" w:rsidRDefault="00D47861" w:rsidP="006B5457">
            <w:pPr>
              <w:widowControl w:val="0"/>
              <w:kinsoku w:val="0"/>
              <w:overflowPunct w:val="0"/>
              <w:autoSpaceDE w:val="0"/>
              <w:autoSpaceDN w:val="0"/>
              <w:adjustRightInd w:val="0"/>
              <w:spacing w:before="101" w:line="232" w:lineRule="auto"/>
              <w:ind w:left="166" w:right="152" w:firstLine="1"/>
              <w:jc w:val="center"/>
              <w:rPr>
                <w:ins w:id="19" w:author="Chunyu Hu" w:date="2022-10-30T17:50:00Z"/>
                <w:rFonts w:eastAsia="Calibri"/>
                <w:b/>
                <w:bCs/>
                <w:sz w:val="18"/>
                <w:szCs w:val="18"/>
              </w:rPr>
            </w:pPr>
            <w:ins w:id="20" w:author="Chunyu Hu" w:date="2022-10-30T17:50:00Z">
              <w:r>
                <w:rPr>
                  <w:rFonts w:eastAsia="Calibri"/>
                  <w:b/>
                  <w:bCs/>
                  <w:sz w:val="18"/>
                  <w:szCs w:val="18"/>
                </w:rPr>
                <w:t>Restricted TWT Schedule Info subfield</w:t>
              </w:r>
              <w:r w:rsidRPr="002F4930">
                <w:rPr>
                  <w:rFonts w:eastAsia="Calibri"/>
                  <w:b/>
                  <w:bCs/>
                  <w:spacing w:val="-2"/>
                  <w:sz w:val="18"/>
                  <w:szCs w:val="18"/>
                </w:rPr>
                <w:t xml:space="preserve"> </w:t>
              </w:r>
              <w:r w:rsidRPr="002F4930">
                <w:rPr>
                  <w:rFonts w:eastAsia="Calibri"/>
                  <w:b/>
                  <w:bCs/>
                  <w:sz w:val="18"/>
                  <w:szCs w:val="18"/>
                </w:rPr>
                <w:t>value</w:t>
              </w:r>
            </w:ins>
          </w:p>
        </w:tc>
        <w:tc>
          <w:tcPr>
            <w:tcW w:w="7275" w:type="dxa"/>
            <w:tcBorders>
              <w:top w:val="single" w:sz="12" w:space="0" w:color="000000"/>
              <w:left w:val="single" w:sz="2" w:space="0" w:color="000000"/>
              <w:bottom w:val="single" w:sz="12" w:space="0" w:color="000000"/>
              <w:right w:val="single" w:sz="12" w:space="0" w:color="000000"/>
            </w:tcBorders>
          </w:tcPr>
          <w:p w14:paraId="1443BF6C" w14:textId="77777777" w:rsidR="00D47861" w:rsidRPr="002F4930" w:rsidRDefault="00D47861" w:rsidP="006B5457">
            <w:pPr>
              <w:widowControl w:val="0"/>
              <w:kinsoku w:val="0"/>
              <w:overflowPunct w:val="0"/>
              <w:autoSpaceDE w:val="0"/>
              <w:autoSpaceDN w:val="0"/>
              <w:adjustRightInd w:val="0"/>
              <w:spacing w:before="8"/>
              <w:ind w:left="129"/>
              <w:rPr>
                <w:ins w:id="21" w:author="Chunyu Hu" w:date="2022-10-30T17:50:00Z"/>
                <w:rFonts w:ascii="Arial" w:eastAsia="Calibri" w:hAnsi="Arial" w:cs="Arial"/>
                <w:b/>
                <w:bCs/>
                <w:sz w:val="25"/>
                <w:szCs w:val="25"/>
                <w:u w:val="single"/>
              </w:rPr>
            </w:pPr>
          </w:p>
          <w:p w14:paraId="0613439E" w14:textId="6940D600" w:rsidR="00D47861" w:rsidRPr="002F4930" w:rsidRDefault="00D47861" w:rsidP="00813264">
            <w:pPr>
              <w:widowControl w:val="0"/>
              <w:kinsoku w:val="0"/>
              <w:overflowPunct w:val="0"/>
              <w:autoSpaceDE w:val="0"/>
              <w:autoSpaceDN w:val="0"/>
              <w:adjustRightInd w:val="0"/>
              <w:spacing w:before="1"/>
              <w:ind w:left="384" w:right="753"/>
              <w:jc w:val="center"/>
              <w:rPr>
                <w:ins w:id="22" w:author="Chunyu Hu" w:date="2022-10-30T17:50:00Z"/>
                <w:rFonts w:eastAsia="Calibri"/>
                <w:b/>
                <w:bCs/>
                <w:sz w:val="18"/>
                <w:szCs w:val="18"/>
              </w:rPr>
            </w:pPr>
            <w:ins w:id="23" w:author="Chunyu Hu" w:date="2022-10-30T17:50:00Z">
              <w:r w:rsidRPr="002F4930">
                <w:rPr>
                  <w:rFonts w:eastAsia="Calibri"/>
                  <w:b/>
                  <w:bCs/>
                  <w:sz w:val="18"/>
                  <w:szCs w:val="18"/>
                </w:rPr>
                <w:t>Description</w:t>
              </w:r>
              <w:r>
                <w:rPr>
                  <w:rFonts w:eastAsia="Calibri"/>
                  <w:b/>
                  <w:bCs/>
                  <w:spacing w:val="-2"/>
                  <w:sz w:val="18"/>
                  <w:szCs w:val="18"/>
                </w:rPr>
                <w:t xml:space="preserve"> when included in a Restricted TWT Parameter Set</w:t>
              </w:r>
            </w:ins>
            <w:ins w:id="24" w:author="Chunyu Hu" w:date="2022-10-30T17:53:00Z">
              <w:r w:rsidR="00E60EF4">
                <w:rPr>
                  <w:rFonts w:eastAsia="Calibri"/>
                  <w:b/>
                  <w:bCs/>
                  <w:spacing w:val="-2"/>
                  <w:sz w:val="18"/>
                  <w:szCs w:val="18"/>
                </w:rPr>
                <w:t xml:space="preserve"> </w:t>
              </w:r>
            </w:ins>
            <w:ins w:id="25" w:author="Chunyu Hu" w:date="2022-10-30T17:50:00Z">
              <w:r>
                <w:rPr>
                  <w:rFonts w:eastAsia="Calibri"/>
                  <w:b/>
                  <w:bCs/>
                  <w:spacing w:val="-2"/>
                  <w:sz w:val="18"/>
                  <w:szCs w:val="18"/>
                </w:rPr>
                <w:t>field</w:t>
              </w:r>
            </w:ins>
          </w:p>
        </w:tc>
      </w:tr>
      <w:tr w:rsidR="00D47861" w:rsidRPr="002F4930" w14:paraId="50E9D51E" w14:textId="77777777" w:rsidTr="00443295">
        <w:trPr>
          <w:trHeight w:val="474"/>
          <w:ins w:id="26" w:author="Chunyu Hu" w:date="2022-10-30T17:50:00Z"/>
        </w:trPr>
        <w:tc>
          <w:tcPr>
            <w:tcW w:w="1777" w:type="dxa"/>
            <w:tcBorders>
              <w:top w:val="single" w:sz="12" w:space="0" w:color="000000"/>
              <w:left w:val="single" w:sz="12" w:space="0" w:color="000000"/>
              <w:bottom w:val="single" w:sz="2" w:space="0" w:color="000000"/>
              <w:right w:val="single" w:sz="2" w:space="0" w:color="000000"/>
            </w:tcBorders>
            <w:vAlign w:val="center"/>
          </w:tcPr>
          <w:p w14:paraId="568411D5" w14:textId="77777777" w:rsidR="00D47861" w:rsidRPr="002F4930" w:rsidRDefault="00D47861" w:rsidP="006B5457">
            <w:pPr>
              <w:widowControl w:val="0"/>
              <w:kinsoku w:val="0"/>
              <w:overflowPunct w:val="0"/>
              <w:autoSpaceDE w:val="0"/>
              <w:autoSpaceDN w:val="0"/>
              <w:adjustRightInd w:val="0"/>
              <w:spacing w:before="80"/>
              <w:ind w:left="13"/>
              <w:jc w:val="center"/>
              <w:rPr>
                <w:ins w:id="27" w:author="Chunyu Hu" w:date="2022-10-30T17:50:00Z"/>
                <w:rFonts w:eastAsia="Calibri"/>
                <w:sz w:val="18"/>
                <w:szCs w:val="18"/>
              </w:rPr>
            </w:pPr>
            <w:ins w:id="28" w:author="Chunyu Hu" w:date="2022-10-30T17:50:00Z">
              <w:r>
                <w:rPr>
                  <w:rFonts w:eastAsia="Calibri"/>
                  <w:sz w:val="18"/>
                  <w:szCs w:val="18"/>
                </w:rPr>
                <w:t>0</w:t>
              </w:r>
            </w:ins>
          </w:p>
        </w:tc>
        <w:tc>
          <w:tcPr>
            <w:tcW w:w="7275" w:type="dxa"/>
            <w:tcBorders>
              <w:top w:val="single" w:sz="12" w:space="0" w:color="000000"/>
              <w:left w:val="single" w:sz="2" w:space="0" w:color="000000"/>
              <w:bottom w:val="single" w:sz="2" w:space="0" w:color="000000"/>
              <w:right w:val="single" w:sz="12" w:space="0" w:color="000000"/>
            </w:tcBorders>
            <w:vAlign w:val="center"/>
          </w:tcPr>
          <w:p w14:paraId="23AD027B" w14:textId="369E55D4" w:rsidR="00D47861" w:rsidRDefault="00D47861" w:rsidP="006B5457">
            <w:pPr>
              <w:widowControl w:val="0"/>
              <w:kinsoku w:val="0"/>
              <w:overflowPunct w:val="0"/>
              <w:autoSpaceDE w:val="0"/>
              <w:autoSpaceDN w:val="0"/>
              <w:adjustRightInd w:val="0"/>
              <w:spacing w:before="80"/>
              <w:ind w:left="130" w:right="107"/>
              <w:rPr>
                <w:ins w:id="29" w:author="Chunyu Hu" w:date="2022-10-30T17:50:00Z"/>
                <w:rFonts w:eastAsia="Calibri"/>
                <w:sz w:val="18"/>
                <w:szCs w:val="18"/>
              </w:rPr>
            </w:pPr>
            <w:ins w:id="30" w:author="Chunyu Hu" w:date="2022-10-30T17:50:00Z">
              <w:r>
                <w:rPr>
                  <w:rFonts w:eastAsia="Calibri"/>
                  <w:color w:val="000000" w:themeColor="text1"/>
                  <w:sz w:val="18"/>
                  <w:szCs w:val="18"/>
                </w:rPr>
                <w:t xml:space="preserve">The corresponding </w:t>
              </w:r>
            </w:ins>
            <w:ins w:id="31" w:author="Chunyu Hu" w:date="2022-10-30T17:53:00Z">
              <w:r w:rsidR="00E60EF4">
                <w:rPr>
                  <w:rFonts w:eastAsia="Calibri"/>
                  <w:sz w:val="18"/>
                  <w:szCs w:val="18"/>
                </w:rPr>
                <w:t>R</w:t>
              </w:r>
            </w:ins>
            <w:ins w:id="32" w:author="Chunyu Hu" w:date="2022-10-30T17:50:00Z">
              <w:r>
                <w:rPr>
                  <w:rFonts w:eastAsia="Calibri"/>
                  <w:sz w:val="18"/>
                  <w:szCs w:val="18"/>
                </w:rPr>
                <w:t xml:space="preserve">-TWT schedule doesn’t have any member </w:t>
              </w:r>
              <w:proofErr w:type="gramStart"/>
              <w:r>
                <w:rPr>
                  <w:rFonts w:eastAsia="Calibri"/>
                  <w:sz w:val="18"/>
                  <w:szCs w:val="18"/>
                </w:rPr>
                <w:t>STA</w:t>
              </w:r>
            </w:ins>
            <w:proofErr w:type="gramEnd"/>
            <w:ins w:id="33" w:author="Chunyu Hu" w:date="2022-10-30T17:52:00Z">
              <w:r w:rsidR="00E60EF4">
                <w:rPr>
                  <w:rFonts w:eastAsia="Calibri"/>
                  <w:sz w:val="18"/>
                  <w:szCs w:val="18"/>
                </w:rPr>
                <w:t xml:space="preserve"> or the schedule</w:t>
              </w:r>
            </w:ins>
            <w:ins w:id="34" w:author="Chunyu Hu" w:date="2022-10-30T17:54:00Z">
              <w:r w:rsidR="00E22491">
                <w:rPr>
                  <w:rFonts w:eastAsia="Calibri"/>
                  <w:sz w:val="18"/>
                  <w:szCs w:val="18"/>
                </w:rPr>
                <w:t xml:space="preserve"> is suspended for all the member STAs</w:t>
              </w:r>
            </w:ins>
            <w:ins w:id="35" w:author="Chunyu Hu" w:date="2022-10-30T17:50:00Z">
              <w:r>
                <w:rPr>
                  <w:rFonts w:eastAsia="Calibri"/>
                  <w:sz w:val="18"/>
                  <w:szCs w:val="18"/>
                </w:rPr>
                <w:t>.</w:t>
              </w:r>
            </w:ins>
          </w:p>
          <w:p w14:paraId="3F44E3F4" w14:textId="1C8E0358" w:rsidR="00D47861" w:rsidRPr="00791F4A" w:rsidRDefault="00D47861" w:rsidP="006B5457">
            <w:pPr>
              <w:widowControl w:val="0"/>
              <w:kinsoku w:val="0"/>
              <w:overflowPunct w:val="0"/>
              <w:autoSpaceDE w:val="0"/>
              <w:autoSpaceDN w:val="0"/>
              <w:adjustRightInd w:val="0"/>
              <w:spacing w:before="80"/>
              <w:ind w:left="130" w:right="107"/>
              <w:rPr>
                <w:ins w:id="36" w:author="Chunyu Hu" w:date="2022-10-30T17:50:00Z"/>
                <w:rFonts w:eastAsia="Calibri"/>
                <w:color w:val="000000" w:themeColor="text1"/>
                <w:sz w:val="18"/>
                <w:szCs w:val="18"/>
              </w:rPr>
            </w:pPr>
            <w:ins w:id="37" w:author="Chunyu Hu" w:date="2022-10-30T17:50:00Z">
              <w:r>
                <w:rPr>
                  <w:rFonts w:eastAsia="Calibri"/>
                  <w:color w:val="000000" w:themeColor="text1"/>
                  <w:sz w:val="18"/>
                  <w:szCs w:val="18"/>
                </w:rPr>
                <w:t xml:space="preserve">Such an </w:t>
              </w:r>
            </w:ins>
            <w:ins w:id="38" w:author="Chunyu Hu" w:date="2022-10-30T17:53:00Z">
              <w:r w:rsidR="00E60EF4">
                <w:rPr>
                  <w:rFonts w:eastAsia="Calibri"/>
                  <w:color w:val="000000" w:themeColor="text1"/>
                  <w:sz w:val="18"/>
                  <w:szCs w:val="18"/>
                </w:rPr>
                <w:t>R</w:t>
              </w:r>
            </w:ins>
            <w:ins w:id="39" w:author="Chunyu Hu" w:date="2022-10-30T17:50:00Z">
              <w:r>
                <w:rPr>
                  <w:rFonts w:eastAsia="Calibri"/>
                  <w:color w:val="000000" w:themeColor="text1"/>
                  <w:sz w:val="18"/>
                  <w:szCs w:val="18"/>
                </w:rPr>
                <w:t xml:space="preserve">-TWT schedule is referred to as an </w:t>
              </w:r>
            </w:ins>
            <w:ins w:id="40" w:author="Chunyu Hu [2]" w:date="2022-11-01T16:35:00Z">
              <w:r w:rsidR="002B4063">
                <w:rPr>
                  <w:rFonts w:eastAsia="Calibri"/>
                  <w:color w:val="000000" w:themeColor="text1"/>
                  <w:sz w:val="18"/>
                  <w:szCs w:val="18"/>
                </w:rPr>
                <w:t>idle</w:t>
              </w:r>
            </w:ins>
            <w:ins w:id="41" w:author="Chunyu Hu" w:date="2022-10-30T17:50:00Z">
              <w:r>
                <w:rPr>
                  <w:rFonts w:eastAsia="Calibri"/>
                  <w:color w:val="000000" w:themeColor="text1"/>
                  <w:sz w:val="18"/>
                  <w:szCs w:val="18"/>
                </w:rPr>
                <w:t xml:space="preserve"> </w:t>
              </w:r>
            </w:ins>
            <w:ins w:id="42" w:author="Chunyu Hu" w:date="2022-10-30T17:53:00Z">
              <w:r w:rsidR="00E60EF4">
                <w:rPr>
                  <w:rFonts w:eastAsia="Calibri"/>
                  <w:color w:val="000000" w:themeColor="text1"/>
                  <w:sz w:val="18"/>
                  <w:szCs w:val="18"/>
                </w:rPr>
                <w:t>R</w:t>
              </w:r>
            </w:ins>
            <w:ins w:id="43" w:author="Chunyu Hu" w:date="2022-10-30T17:50:00Z">
              <w:r>
                <w:rPr>
                  <w:rFonts w:eastAsia="Calibri"/>
                  <w:color w:val="000000" w:themeColor="text1"/>
                  <w:sz w:val="18"/>
                  <w:szCs w:val="18"/>
                </w:rPr>
                <w:t>-TWT schedule.</w:t>
              </w:r>
            </w:ins>
          </w:p>
        </w:tc>
      </w:tr>
      <w:tr w:rsidR="00D47861" w:rsidRPr="002F4930" w14:paraId="7833113A" w14:textId="77777777" w:rsidTr="00443295">
        <w:trPr>
          <w:trHeight w:val="434"/>
          <w:ins w:id="44" w:author="Chunyu Hu" w:date="2022-10-30T17:50:00Z"/>
        </w:trPr>
        <w:tc>
          <w:tcPr>
            <w:tcW w:w="1777" w:type="dxa"/>
            <w:tcBorders>
              <w:top w:val="single" w:sz="2" w:space="0" w:color="000000"/>
              <w:left w:val="single" w:sz="12" w:space="0" w:color="000000"/>
              <w:bottom w:val="single" w:sz="2" w:space="0" w:color="000000"/>
              <w:right w:val="single" w:sz="2" w:space="0" w:color="000000"/>
            </w:tcBorders>
            <w:vAlign w:val="center"/>
          </w:tcPr>
          <w:p w14:paraId="35A1B2B2" w14:textId="77777777" w:rsidR="00D47861" w:rsidRPr="00926ABD" w:rsidRDefault="00D47861" w:rsidP="006B5457">
            <w:pPr>
              <w:widowControl w:val="0"/>
              <w:kinsoku w:val="0"/>
              <w:overflowPunct w:val="0"/>
              <w:autoSpaceDE w:val="0"/>
              <w:autoSpaceDN w:val="0"/>
              <w:adjustRightInd w:val="0"/>
              <w:spacing w:before="80"/>
              <w:ind w:left="279" w:right="267"/>
              <w:jc w:val="center"/>
              <w:rPr>
                <w:ins w:id="45" w:author="Chunyu Hu" w:date="2022-10-30T17:50:00Z"/>
                <w:rFonts w:eastAsia="Calibri"/>
                <w:color w:val="000000"/>
                <w:sz w:val="18"/>
                <w:szCs w:val="18"/>
              </w:rPr>
            </w:pPr>
            <w:ins w:id="46" w:author="Chunyu Hu" w:date="2022-10-30T17:50:00Z">
              <w:r w:rsidRPr="00926ABD">
                <w:rPr>
                  <w:rFonts w:eastAsia="Calibri"/>
                  <w:color w:val="000000" w:themeColor="text1"/>
                  <w:sz w:val="18"/>
                  <w:szCs w:val="18"/>
                </w:rPr>
                <w:t>1</w:t>
              </w:r>
            </w:ins>
          </w:p>
        </w:tc>
        <w:tc>
          <w:tcPr>
            <w:tcW w:w="7275" w:type="dxa"/>
            <w:tcBorders>
              <w:top w:val="single" w:sz="2" w:space="0" w:color="000000"/>
              <w:left w:val="single" w:sz="2" w:space="0" w:color="000000"/>
              <w:bottom w:val="single" w:sz="2" w:space="0" w:color="000000"/>
              <w:right w:val="single" w:sz="12" w:space="0" w:color="000000"/>
            </w:tcBorders>
            <w:vAlign w:val="center"/>
          </w:tcPr>
          <w:p w14:paraId="1751257E" w14:textId="44F2913A" w:rsidR="00D47861" w:rsidRDefault="00D47861" w:rsidP="006B5457">
            <w:pPr>
              <w:widowControl w:val="0"/>
              <w:kinsoku w:val="0"/>
              <w:overflowPunct w:val="0"/>
              <w:autoSpaceDE w:val="0"/>
              <w:autoSpaceDN w:val="0"/>
              <w:adjustRightInd w:val="0"/>
              <w:spacing w:before="80"/>
              <w:ind w:left="130" w:right="101"/>
              <w:rPr>
                <w:ins w:id="47" w:author="Chunyu Hu" w:date="2022-10-30T17:50:00Z"/>
                <w:rFonts w:eastAsia="Calibri"/>
                <w:sz w:val="18"/>
                <w:szCs w:val="18"/>
              </w:rPr>
            </w:pPr>
            <w:ins w:id="48" w:author="Chunyu Hu" w:date="2022-10-30T17:50:00Z">
              <w:r>
                <w:rPr>
                  <w:rFonts w:eastAsia="Calibri"/>
                  <w:color w:val="000000" w:themeColor="text1"/>
                  <w:sz w:val="18"/>
                  <w:szCs w:val="18"/>
                </w:rPr>
                <w:t xml:space="preserve">The corresponding </w:t>
              </w:r>
            </w:ins>
            <w:ins w:id="49" w:author="Chunyu Hu" w:date="2022-10-30T17:53:00Z">
              <w:r w:rsidR="00E60EF4">
                <w:rPr>
                  <w:rFonts w:eastAsia="Calibri"/>
                  <w:sz w:val="18"/>
                  <w:szCs w:val="18"/>
                </w:rPr>
                <w:t>R</w:t>
              </w:r>
            </w:ins>
            <w:ins w:id="50" w:author="Chunyu Hu" w:date="2022-10-30T17:50:00Z">
              <w:r w:rsidRPr="00254B26">
                <w:rPr>
                  <w:rFonts w:eastAsia="Calibri"/>
                  <w:sz w:val="18"/>
                  <w:szCs w:val="18"/>
                </w:rPr>
                <w:t>-TWT schedule has at least one member STA</w:t>
              </w:r>
            </w:ins>
            <w:ins w:id="51" w:author="Chunyu Hu" w:date="2022-10-30T17:55:00Z">
              <w:r w:rsidR="005530FF">
                <w:rPr>
                  <w:rFonts w:eastAsia="Calibri"/>
                  <w:sz w:val="18"/>
                  <w:szCs w:val="18"/>
                </w:rPr>
                <w:t xml:space="preserve"> for which the schedule is not suspended</w:t>
              </w:r>
            </w:ins>
            <w:ins w:id="52" w:author="Chunyu Hu" w:date="2022-10-30T17:50:00Z">
              <w:r w:rsidRPr="00254B26">
                <w:rPr>
                  <w:rFonts w:eastAsia="Calibri"/>
                  <w:sz w:val="18"/>
                  <w:szCs w:val="18"/>
                </w:rPr>
                <w:t>.</w:t>
              </w:r>
            </w:ins>
          </w:p>
          <w:p w14:paraId="1F18098C" w14:textId="4BB98362" w:rsidR="00D47861" w:rsidRPr="00EA08F2" w:rsidRDefault="00D47861" w:rsidP="006B5457">
            <w:pPr>
              <w:widowControl w:val="0"/>
              <w:kinsoku w:val="0"/>
              <w:overflowPunct w:val="0"/>
              <w:autoSpaceDE w:val="0"/>
              <w:autoSpaceDN w:val="0"/>
              <w:adjustRightInd w:val="0"/>
              <w:spacing w:before="80"/>
              <w:ind w:left="130" w:right="101"/>
              <w:rPr>
                <w:ins w:id="53" w:author="Chunyu Hu" w:date="2022-10-30T17:50:00Z"/>
                <w:rFonts w:eastAsia="Calibri"/>
                <w:sz w:val="18"/>
                <w:szCs w:val="18"/>
              </w:rPr>
            </w:pPr>
            <w:ins w:id="54" w:author="Chunyu Hu" w:date="2022-10-30T17:50:00Z">
              <w:r w:rsidRPr="00254B26">
                <w:rPr>
                  <w:rFonts w:eastAsia="Calibri"/>
                  <w:sz w:val="18"/>
                  <w:szCs w:val="18"/>
                </w:rPr>
                <w:t xml:space="preserve">Such an </w:t>
              </w:r>
            </w:ins>
            <w:ins w:id="55" w:author="Chunyu Hu" w:date="2022-10-30T17:53:00Z">
              <w:r w:rsidR="00E60EF4">
                <w:rPr>
                  <w:rFonts w:eastAsia="Calibri"/>
                  <w:sz w:val="18"/>
                  <w:szCs w:val="18"/>
                </w:rPr>
                <w:t>R</w:t>
              </w:r>
            </w:ins>
            <w:ins w:id="56" w:author="Chunyu Hu" w:date="2022-10-30T17:50:00Z">
              <w:r w:rsidRPr="00254B26">
                <w:rPr>
                  <w:rFonts w:eastAsia="Calibri"/>
                  <w:sz w:val="18"/>
                  <w:szCs w:val="18"/>
                </w:rPr>
                <w:t xml:space="preserve">-TWT schedule is referred as an active </w:t>
              </w:r>
            </w:ins>
            <w:ins w:id="57" w:author="Chunyu Hu" w:date="2022-10-30T17:53:00Z">
              <w:r w:rsidR="00E60EF4">
                <w:rPr>
                  <w:rFonts w:eastAsia="Calibri"/>
                  <w:sz w:val="18"/>
                  <w:szCs w:val="18"/>
                </w:rPr>
                <w:t>R</w:t>
              </w:r>
            </w:ins>
            <w:ins w:id="58" w:author="Chunyu Hu" w:date="2022-10-30T17:50:00Z">
              <w:r w:rsidRPr="00254B26">
                <w:rPr>
                  <w:rFonts w:eastAsia="Calibri"/>
                  <w:sz w:val="18"/>
                  <w:szCs w:val="18"/>
                </w:rPr>
                <w:t>-TWT schedule.</w:t>
              </w:r>
            </w:ins>
          </w:p>
        </w:tc>
      </w:tr>
      <w:tr w:rsidR="00D47861" w:rsidRPr="002F4930" w14:paraId="2A8AA808" w14:textId="77777777" w:rsidTr="00443295">
        <w:trPr>
          <w:trHeight w:val="722"/>
          <w:ins w:id="59" w:author="Chunyu Hu" w:date="2022-10-30T17:50:00Z"/>
        </w:trPr>
        <w:tc>
          <w:tcPr>
            <w:tcW w:w="1777" w:type="dxa"/>
            <w:tcBorders>
              <w:top w:val="single" w:sz="2" w:space="0" w:color="000000"/>
              <w:left w:val="single" w:sz="12" w:space="0" w:color="000000"/>
              <w:bottom w:val="single" w:sz="2" w:space="0" w:color="000000"/>
              <w:right w:val="single" w:sz="2" w:space="0" w:color="000000"/>
            </w:tcBorders>
            <w:vAlign w:val="center"/>
          </w:tcPr>
          <w:p w14:paraId="5A28E850" w14:textId="77777777" w:rsidR="00D47861" w:rsidRPr="00DB5713" w:rsidRDefault="00D47861" w:rsidP="006B5457">
            <w:pPr>
              <w:widowControl w:val="0"/>
              <w:kinsoku w:val="0"/>
              <w:overflowPunct w:val="0"/>
              <w:autoSpaceDE w:val="0"/>
              <w:autoSpaceDN w:val="0"/>
              <w:adjustRightInd w:val="0"/>
              <w:spacing w:before="80"/>
              <w:ind w:left="279" w:right="267"/>
              <w:jc w:val="center"/>
              <w:rPr>
                <w:ins w:id="60" w:author="Chunyu Hu" w:date="2022-10-30T17:50:00Z"/>
                <w:rFonts w:eastAsia="Calibri"/>
                <w:color w:val="000000" w:themeColor="text1"/>
                <w:sz w:val="18"/>
                <w:szCs w:val="18"/>
              </w:rPr>
            </w:pPr>
            <w:ins w:id="61" w:author="Chunyu Hu" w:date="2022-10-30T17:50:00Z">
              <w:r w:rsidRPr="00DB5713">
                <w:rPr>
                  <w:rFonts w:eastAsia="Calibri"/>
                  <w:color w:val="000000" w:themeColor="text1"/>
                  <w:sz w:val="18"/>
                  <w:szCs w:val="18"/>
                </w:rPr>
                <w:t>2</w:t>
              </w:r>
            </w:ins>
          </w:p>
        </w:tc>
        <w:tc>
          <w:tcPr>
            <w:tcW w:w="7275" w:type="dxa"/>
            <w:tcBorders>
              <w:top w:val="single" w:sz="2" w:space="0" w:color="000000"/>
              <w:left w:val="single" w:sz="2" w:space="0" w:color="000000"/>
              <w:bottom w:val="single" w:sz="2" w:space="0" w:color="000000"/>
              <w:right w:val="single" w:sz="12" w:space="0" w:color="000000"/>
            </w:tcBorders>
            <w:vAlign w:val="center"/>
          </w:tcPr>
          <w:p w14:paraId="6E6523D8" w14:textId="7C9FD467" w:rsidR="00D47861" w:rsidRDefault="00D47861" w:rsidP="006B5457">
            <w:pPr>
              <w:widowControl w:val="0"/>
              <w:kinsoku w:val="0"/>
              <w:overflowPunct w:val="0"/>
              <w:autoSpaceDE w:val="0"/>
              <w:autoSpaceDN w:val="0"/>
              <w:adjustRightInd w:val="0"/>
              <w:spacing w:before="80"/>
              <w:ind w:left="130" w:right="101"/>
              <w:rPr>
                <w:ins w:id="62" w:author="Chunyu Hu" w:date="2022-10-30T17:50:00Z"/>
                <w:rFonts w:eastAsia="Calibri"/>
                <w:color w:val="0070C0"/>
                <w:sz w:val="18"/>
                <w:szCs w:val="18"/>
              </w:rPr>
            </w:pPr>
            <w:ins w:id="63" w:author="Chunyu Hu" w:date="2022-10-30T17:50:00Z">
              <w:r w:rsidRPr="004A6B68">
                <w:rPr>
                  <w:rFonts w:eastAsia="Calibri"/>
                  <w:color w:val="000000" w:themeColor="text1"/>
                  <w:sz w:val="18"/>
                  <w:szCs w:val="18"/>
                </w:rPr>
                <w:t xml:space="preserve">Indicates an active </w:t>
              </w:r>
            </w:ins>
            <w:ins w:id="64" w:author="Chunyu Hu" w:date="2022-10-30T17:53:00Z">
              <w:r w:rsidR="00E60EF4">
                <w:rPr>
                  <w:rFonts w:eastAsia="Calibri"/>
                  <w:color w:val="000000" w:themeColor="text1"/>
                  <w:sz w:val="18"/>
                  <w:szCs w:val="18"/>
                </w:rPr>
                <w:t>R</w:t>
              </w:r>
            </w:ins>
            <w:ins w:id="65" w:author="Chunyu Hu" w:date="2022-10-30T17:50:00Z">
              <w:r>
                <w:rPr>
                  <w:rFonts w:eastAsia="Calibri"/>
                  <w:color w:val="000000" w:themeColor="text1"/>
                  <w:sz w:val="18"/>
                  <w:szCs w:val="18"/>
                </w:rPr>
                <w:t>-</w:t>
              </w:r>
              <w:r w:rsidRPr="004A6B68">
                <w:rPr>
                  <w:rFonts w:eastAsia="Calibri"/>
                  <w:color w:val="000000" w:themeColor="text1"/>
                  <w:sz w:val="18"/>
                  <w:szCs w:val="18"/>
                </w:rPr>
                <w:t xml:space="preserve">TWT </w:t>
              </w:r>
              <w:r>
                <w:rPr>
                  <w:rFonts w:eastAsia="Calibri"/>
                  <w:color w:val="000000" w:themeColor="text1"/>
                  <w:sz w:val="18"/>
                  <w:szCs w:val="18"/>
                </w:rPr>
                <w:t>schedule</w:t>
              </w:r>
              <w:r w:rsidRPr="004A6B68">
                <w:rPr>
                  <w:rFonts w:eastAsia="Calibri"/>
                  <w:color w:val="000000" w:themeColor="text1"/>
                  <w:sz w:val="18"/>
                  <w:szCs w:val="18"/>
                </w:rPr>
                <w:t xml:space="preserve"> </w:t>
              </w:r>
              <w:r>
                <w:rPr>
                  <w:rFonts w:eastAsia="Calibri"/>
                  <w:color w:val="000000" w:themeColor="text1"/>
                  <w:sz w:val="18"/>
                  <w:szCs w:val="18"/>
                </w:rPr>
                <w:t>for which t</w:t>
              </w:r>
              <w:r w:rsidRPr="004A6B68">
                <w:rPr>
                  <w:rFonts w:eastAsia="Calibri"/>
                  <w:color w:val="000000" w:themeColor="text1"/>
                  <w:sz w:val="18"/>
                  <w:szCs w:val="18"/>
                </w:rPr>
                <w:t xml:space="preserve">he </w:t>
              </w:r>
            </w:ins>
            <w:ins w:id="66" w:author="Chunyu Hu" w:date="2022-10-30T17:53:00Z">
              <w:r w:rsidR="00E60EF4">
                <w:rPr>
                  <w:rFonts w:eastAsia="Calibri"/>
                  <w:color w:val="000000" w:themeColor="text1"/>
                  <w:sz w:val="18"/>
                  <w:szCs w:val="18"/>
                </w:rPr>
                <w:t>R</w:t>
              </w:r>
            </w:ins>
            <w:ins w:id="67" w:author="Chunyu Hu" w:date="2022-10-30T17:50:00Z">
              <w:r>
                <w:rPr>
                  <w:rFonts w:eastAsia="Calibri"/>
                  <w:color w:val="000000" w:themeColor="text1"/>
                  <w:sz w:val="18"/>
                  <w:szCs w:val="18"/>
                </w:rPr>
                <w:t>-</w:t>
              </w:r>
              <w:r w:rsidRPr="004A6B68">
                <w:rPr>
                  <w:rFonts w:eastAsia="Calibri"/>
                  <w:color w:val="000000" w:themeColor="text1"/>
                  <w:sz w:val="18"/>
                  <w:szCs w:val="18"/>
                </w:rPr>
                <w:t xml:space="preserve">TWT scheduling AP is unlikely to accept a request </w:t>
              </w:r>
              <w:r>
                <w:rPr>
                  <w:rFonts w:eastAsia="Calibri"/>
                  <w:color w:val="000000" w:themeColor="text1"/>
                  <w:sz w:val="18"/>
                  <w:szCs w:val="18"/>
                </w:rPr>
                <w:t xml:space="preserve">from a STA in the BSS to establish a new </w:t>
              </w:r>
              <w:proofErr w:type="gramStart"/>
              <w:r>
                <w:rPr>
                  <w:rFonts w:eastAsia="Calibri"/>
                  <w:color w:val="000000" w:themeColor="text1"/>
                  <w:sz w:val="18"/>
                  <w:szCs w:val="18"/>
                </w:rPr>
                <w:t>membership.</w:t>
              </w:r>
              <w:r w:rsidRPr="002F7C21">
                <w:rPr>
                  <w:rFonts w:eastAsia="Calibri"/>
                  <w:color w:val="0070C0"/>
                  <w:sz w:val="18"/>
                  <w:szCs w:val="18"/>
                </w:rPr>
                <w:t>(</w:t>
              </w:r>
              <w:proofErr w:type="gramEnd"/>
              <w:r w:rsidRPr="002F7C21">
                <w:rPr>
                  <w:rFonts w:eastAsia="Calibri"/>
                  <w:color w:val="0070C0"/>
                  <w:sz w:val="18"/>
                  <w:szCs w:val="18"/>
                </w:rPr>
                <w:t>#6414)</w:t>
              </w:r>
            </w:ins>
          </w:p>
          <w:p w14:paraId="391D0D0E" w14:textId="037E7053" w:rsidR="00D47861" w:rsidRPr="006663E3" w:rsidRDefault="00D47861" w:rsidP="006B5457">
            <w:pPr>
              <w:widowControl w:val="0"/>
              <w:kinsoku w:val="0"/>
              <w:overflowPunct w:val="0"/>
              <w:autoSpaceDE w:val="0"/>
              <w:autoSpaceDN w:val="0"/>
              <w:adjustRightInd w:val="0"/>
              <w:spacing w:before="80"/>
              <w:ind w:left="130" w:right="101"/>
              <w:rPr>
                <w:ins w:id="68" w:author="Chunyu Hu" w:date="2022-10-30T17:50:00Z"/>
                <w:rFonts w:eastAsia="Calibri"/>
                <w:color w:val="000000" w:themeColor="text1"/>
                <w:sz w:val="18"/>
                <w:szCs w:val="18"/>
                <w:u w:val="single"/>
              </w:rPr>
            </w:pPr>
            <w:ins w:id="69" w:author="Chunyu Hu" w:date="2022-10-30T17:50:00Z">
              <w:r w:rsidRPr="006663E3">
                <w:rPr>
                  <w:rFonts w:eastAsia="Calibri"/>
                  <w:color w:val="000000" w:themeColor="text1"/>
                  <w:sz w:val="18"/>
                  <w:szCs w:val="18"/>
                  <w:u w:val="single"/>
                </w:rPr>
                <w:t xml:space="preserve">Such an </w:t>
              </w:r>
            </w:ins>
            <w:ins w:id="70" w:author="Chunyu Hu" w:date="2022-10-30T17:53:00Z">
              <w:r w:rsidR="00E60EF4">
                <w:rPr>
                  <w:rFonts w:eastAsia="Calibri"/>
                  <w:color w:val="000000" w:themeColor="text1"/>
                  <w:sz w:val="18"/>
                  <w:szCs w:val="18"/>
                  <w:u w:val="single"/>
                </w:rPr>
                <w:t>R</w:t>
              </w:r>
            </w:ins>
            <w:ins w:id="71" w:author="Chunyu Hu" w:date="2022-10-30T17:50:00Z">
              <w:r w:rsidRPr="006663E3">
                <w:rPr>
                  <w:rFonts w:eastAsia="Calibri"/>
                  <w:color w:val="000000" w:themeColor="text1"/>
                  <w:sz w:val="18"/>
                  <w:szCs w:val="18"/>
                  <w:u w:val="single"/>
                </w:rPr>
                <w:t xml:space="preserve">-TWT schedule is referred to as a full </w:t>
              </w:r>
            </w:ins>
            <w:ins w:id="72" w:author="Chunyu Hu" w:date="2022-10-30T17:53:00Z">
              <w:r w:rsidR="00E60EF4">
                <w:rPr>
                  <w:rFonts w:eastAsia="Calibri"/>
                  <w:color w:val="000000" w:themeColor="text1"/>
                  <w:sz w:val="18"/>
                  <w:szCs w:val="18"/>
                  <w:u w:val="single"/>
                </w:rPr>
                <w:t>R</w:t>
              </w:r>
            </w:ins>
            <w:ins w:id="73" w:author="Chunyu Hu" w:date="2022-10-30T17:50:00Z">
              <w:r w:rsidRPr="006663E3">
                <w:rPr>
                  <w:rFonts w:eastAsia="Calibri"/>
                  <w:color w:val="000000" w:themeColor="text1"/>
                  <w:sz w:val="18"/>
                  <w:szCs w:val="18"/>
                  <w:u w:val="single"/>
                </w:rPr>
                <w:t>-TWT schedule (i.e., the AP might not have sufficient resources within this schedule for accepting new memberships)</w:t>
              </w:r>
              <w:r>
                <w:rPr>
                  <w:rFonts w:eastAsia="Calibri"/>
                  <w:color w:val="000000" w:themeColor="text1"/>
                  <w:sz w:val="18"/>
                  <w:szCs w:val="18"/>
                  <w:u w:val="single"/>
                </w:rPr>
                <w:t>.</w:t>
              </w:r>
            </w:ins>
            <w:ins w:id="74" w:author="Chunyu Hu" w:date="2022-11-01T09:11:00Z">
              <w:r w:rsidR="00796E99">
                <w:rPr>
                  <w:rFonts w:eastAsia="Calibri"/>
                  <w:color w:val="000000" w:themeColor="text1"/>
                  <w:sz w:val="18"/>
                  <w:szCs w:val="18"/>
                  <w:u w:val="single"/>
                </w:rPr>
                <w:t xml:space="preserve"> It i</w:t>
              </w:r>
            </w:ins>
            <w:ins w:id="75" w:author="Chunyu Hu" w:date="2022-11-01T09:12:00Z">
              <w:r w:rsidR="00796E99">
                <w:rPr>
                  <w:rFonts w:eastAsia="Calibri"/>
                  <w:color w:val="000000" w:themeColor="text1"/>
                  <w:sz w:val="18"/>
                  <w:szCs w:val="18"/>
                  <w:u w:val="single"/>
                </w:rPr>
                <w:t>s also an active R-TWT schedule.</w:t>
              </w:r>
            </w:ins>
          </w:p>
        </w:tc>
      </w:tr>
      <w:tr w:rsidR="00D47861" w:rsidRPr="002F4930" w14:paraId="260A74B0" w14:textId="77777777" w:rsidTr="00443295">
        <w:trPr>
          <w:trHeight w:val="455"/>
          <w:ins w:id="76" w:author="Chunyu Hu" w:date="2022-10-30T17:50:00Z"/>
        </w:trPr>
        <w:tc>
          <w:tcPr>
            <w:tcW w:w="1777" w:type="dxa"/>
            <w:tcBorders>
              <w:top w:val="single" w:sz="2" w:space="0" w:color="000000"/>
              <w:left w:val="single" w:sz="12" w:space="0" w:color="000000"/>
              <w:bottom w:val="single" w:sz="2" w:space="0" w:color="000000"/>
              <w:right w:val="single" w:sz="2" w:space="0" w:color="000000"/>
            </w:tcBorders>
            <w:vAlign w:val="center"/>
          </w:tcPr>
          <w:p w14:paraId="245CFB7F" w14:textId="77777777" w:rsidR="00D47861" w:rsidRPr="00926ABD" w:rsidRDefault="00D47861" w:rsidP="006B5457">
            <w:pPr>
              <w:widowControl w:val="0"/>
              <w:kinsoku w:val="0"/>
              <w:overflowPunct w:val="0"/>
              <w:autoSpaceDE w:val="0"/>
              <w:autoSpaceDN w:val="0"/>
              <w:adjustRightInd w:val="0"/>
              <w:spacing w:before="80"/>
              <w:ind w:left="279" w:right="267"/>
              <w:jc w:val="center"/>
              <w:rPr>
                <w:ins w:id="77" w:author="Chunyu Hu" w:date="2022-10-30T17:50:00Z"/>
                <w:rFonts w:eastAsia="Calibri"/>
                <w:color w:val="000000"/>
                <w:sz w:val="18"/>
                <w:szCs w:val="18"/>
              </w:rPr>
            </w:pPr>
            <w:ins w:id="78" w:author="Chunyu Hu" w:date="2022-10-30T17:50:00Z">
              <w:r w:rsidRPr="00926ABD">
                <w:rPr>
                  <w:rFonts w:eastAsia="Calibri"/>
                  <w:color w:val="000000" w:themeColor="text1"/>
                  <w:sz w:val="18"/>
                  <w:szCs w:val="18"/>
                </w:rPr>
                <w:t>3</w:t>
              </w:r>
              <w:r>
                <w:rPr>
                  <w:rFonts w:eastAsia="Calibri"/>
                  <w:color w:val="000000" w:themeColor="text1"/>
                  <w:sz w:val="18"/>
                  <w:szCs w:val="18"/>
                </w:rPr>
                <w:t xml:space="preserve"> </w:t>
              </w:r>
            </w:ins>
          </w:p>
        </w:tc>
        <w:tc>
          <w:tcPr>
            <w:tcW w:w="7275" w:type="dxa"/>
            <w:tcBorders>
              <w:top w:val="single" w:sz="2" w:space="0" w:color="000000"/>
              <w:left w:val="single" w:sz="2" w:space="0" w:color="000000"/>
              <w:bottom w:val="single" w:sz="2" w:space="0" w:color="000000"/>
              <w:right w:val="single" w:sz="12" w:space="0" w:color="000000"/>
            </w:tcBorders>
            <w:vAlign w:val="center"/>
          </w:tcPr>
          <w:p w14:paraId="1E2900A5" w14:textId="5AAD9C0C" w:rsidR="00D47861" w:rsidRPr="002F4930" w:rsidRDefault="005530FF" w:rsidP="006B5457">
            <w:pPr>
              <w:widowControl w:val="0"/>
              <w:kinsoku w:val="0"/>
              <w:overflowPunct w:val="0"/>
              <w:autoSpaceDE w:val="0"/>
              <w:autoSpaceDN w:val="0"/>
              <w:adjustRightInd w:val="0"/>
              <w:spacing w:before="80"/>
              <w:ind w:left="130"/>
              <w:rPr>
                <w:ins w:id="79" w:author="Chunyu Hu" w:date="2022-10-30T17:50:00Z"/>
                <w:rFonts w:eastAsia="Calibri"/>
                <w:sz w:val="18"/>
                <w:szCs w:val="18"/>
              </w:rPr>
            </w:pPr>
            <w:ins w:id="80" w:author="Chunyu Hu" w:date="2022-10-30T17:56:00Z">
              <w:r>
                <w:rPr>
                  <w:rFonts w:eastAsia="Calibri"/>
                  <w:sz w:val="18"/>
                  <w:szCs w:val="18"/>
                </w:rPr>
                <w:t xml:space="preserve">Indicates </w:t>
              </w:r>
              <w:r w:rsidR="00414B79">
                <w:rPr>
                  <w:rFonts w:eastAsia="Calibri"/>
                  <w:sz w:val="18"/>
                  <w:szCs w:val="18"/>
                </w:rPr>
                <w:t xml:space="preserve">the advertised R-TWT schedule is for a neighboring AP </w:t>
              </w:r>
            </w:ins>
            <w:ins w:id="81" w:author="Chunyu Hu" w:date="2022-10-30T17:57:00Z">
              <w:r w:rsidR="00414B79">
                <w:rPr>
                  <w:rFonts w:eastAsia="Calibri"/>
                  <w:sz w:val="18"/>
                  <w:szCs w:val="18"/>
                </w:rPr>
                <w:t xml:space="preserve">or a </w:t>
              </w:r>
              <w:proofErr w:type="spellStart"/>
              <w:r w:rsidR="00414B79">
                <w:rPr>
                  <w:rFonts w:eastAsia="Calibri"/>
                  <w:sz w:val="18"/>
                  <w:szCs w:val="18"/>
                </w:rPr>
                <w:t>nontransmitting</w:t>
              </w:r>
              <w:proofErr w:type="spellEnd"/>
              <w:r w:rsidR="00414B79">
                <w:rPr>
                  <w:rFonts w:eastAsia="Calibri"/>
                  <w:sz w:val="18"/>
                  <w:szCs w:val="18"/>
                </w:rPr>
                <w:t xml:space="preserve"> AP and is active.</w:t>
              </w:r>
            </w:ins>
            <w:ins w:id="82" w:author="Chunyu Hu" w:date="2022-11-01T09:12:00Z">
              <w:r w:rsidR="00796E99">
                <w:rPr>
                  <w:rFonts w:eastAsia="Calibri"/>
                  <w:sz w:val="18"/>
                  <w:szCs w:val="18"/>
                </w:rPr>
                <w:t xml:space="preserve"> It is also an active R-TWT schedule.</w:t>
              </w:r>
            </w:ins>
          </w:p>
        </w:tc>
      </w:tr>
    </w:tbl>
    <w:p w14:paraId="62623238" w14:textId="48B4B4E4" w:rsidR="00D80531" w:rsidRPr="005A6B21" w:rsidRDefault="00D80531" w:rsidP="005A6B21">
      <w:pPr>
        <w:rPr>
          <w:color w:val="000000"/>
          <w:w w:val="0"/>
        </w:rPr>
      </w:pPr>
      <w:r w:rsidRPr="00D80531">
        <w:rPr>
          <w:rFonts w:ascii="Arial" w:eastAsia="Malgun Gothic" w:hAnsi="Arial"/>
          <w:b/>
          <w:sz w:val="22"/>
          <w:szCs w:val="22"/>
          <w:lang w:val="en-GB" w:eastAsia="ko-KR"/>
        </w:rPr>
        <w:tab/>
      </w:r>
    </w:p>
    <w:p w14:paraId="6C2D85B4" w14:textId="2D19EA84" w:rsidR="00D80531" w:rsidRPr="00D80531" w:rsidRDefault="00D80531" w:rsidP="00D80531">
      <w:pPr>
        <w:keepNext/>
        <w:keepLines/>
        <w:spacing w:before="280" w:line="240" w:lineRule="atLeast"/>
        <w:outlineLvl w:val="0"/>
        <w:rPr>
          <w:rFonts w:ascii="Arial" w:eastAsia="Malgun Gothic" w:hAnsi="Arial"/>
          <w:b/>
          <w:sz w:val="22"/>
          <w:szCs w:val="22"/>
          <w:lang w:val="en-GB" w:eastAsia="ko-KR"/>
        </w:rPr>
      </w:pPr>
      <w:r w:rsidRPr="00D80531">
        <w:rPr>
          <w:rFonts w:ascii="Arial" w:eastAsia="Malgun Gothic" w:hAnsi="Arial"/>
          <w:b/>
          <w:sz w:val="22"/>
          <w:szCs w:val="22"/>
          <w:lang w:val="en-GB" w:eastAsia="ko-KR"/>
        </w:rPr>
        <w:lastRenderedPageBreak/>
        <w:t>35.8 Restricted TWT (</w:t>
      </w:r>
      <w:r w:rsidR="00F14BC2">
        <w:rPr>
          <w:rFonts w:ascii="Arial" w:eastAsia="Malgun Gothic" w:hAnsi="Arial"/>
          <w:b/>
          <w:sz w:val="22"/>
          <w:szCs w:val="22"/>
          <w:lang w:val="en-GB" w:eastAsia="ko-KR"/>
        </w:rPr>
        <w:t>R</w:t>
      </w:r>
      <w:r w:rsidRPr="00D80531">
        <w:rPr>
          <w:rFonts w:ascii="Arial" w:eastAsia="Malgun Gothic" w:hAnsi="Arial"/>
          <w:b/>
          <w:sz w:val="22"/>
          <w:szCs w:val="22"/>
          <w:lang w:val="en-GB" w:eastAsia="ko-KR"/>
        </w:rPr>
        <w:t>-TWT)</w:t>
      </w:r>
    </w:p>
    <w:p w14:paraId="29D605B3" w14:textId="5BEB3666" w:rsidR="00D80531" w:rsidRDefault="00D80531" w:rsidP="00D80531">
      <w:pPr>
        <w:keepNext/>
        <w:keepLines/>
        <w:spacing w:before="280" w:line="240" w:lineRule="atLeast"/>
        <w:outlineLvl w:val="1"/>
        <w:rPr>
          <w:rFonts w:ascii="Arial" w:eastAsia="Malgun Gothic" w:hAnsi="Arial"/>
          <w:b/>
          <w:sz w:val="22"/>
          <w:szCs w:val="22"/>
          <w:lang w:val="en-GB" w:eastAsia="ko-KR"/>
        </w:rPr>
      </w:pPr>
      <w:r w:rsidRPr="00D80531">
        <w:rPr>
          <w:rFonts w:ascii="Arial" w:eastAsia="Malgun Gothic" w:hAnsi="Arial"/>
          <w:b/>
          <w:sz w:val="22"/>
          <w:szCs w:val="22"/>
          <w:lang w:val="en-GB" w:eastAsia="ko-KR"/>
        </w:rPr>
        <w:t xml:space="preserve">35.8.3 </w:t>
      </w:r>
      <w:r w:rsidR="00F14BC2">
        <w:rPr>
          <w:rFonts w:ascii="Arial" w:eastAsia="Malgun Gothic" w:hAnsi="Arial"/>
          <w:b/>
          <w:sz w:val="22"/>
          <w:szCs w:val="22"/>
          <w:lang w:val="en-GB" w:eastAsia="ko-KR"/>
        </w:rPr>
        <w:t>R</w:t>
      </w:r>
      <w:r w:rsidRPr="00D80531">
        <w:rPr>
          <w:rFonts w:ascii="Arial" w:eastAsia="Malgun Gothic" w:hAnsi="Arial"/>
          <w:b/>
          <w:sz w:val="22"/>
          <w:szCs w:val="22"/>
          <w:lang w:val="en-GB" w:eastAsia="ko-KR"/>
        </w:rPr>
        <w:t xml:space="preserve">-TWT </w:t>
      </w:r>
      <w:r w:rsidR="00F14BC2">
        <w:rPr>
          <w:rFonts w:ascii="Arial" w:eastAsia="Malgun Gothic" w:hAnsi="Arial"/>
          <w:b/>
          <w:sz w:val="22"/>
          <w:szCs w:val="22"/>
          <w:lang w:val="en-GB" w:eastAsia="ko-KR"/>
        </w:rPr>
        <w:t>SPs</w:t>
      </w:r>
      <w:r w:rsidRPr="00D80531">
        <w:rPr>
          <w:rFonts w:ascii="Arial" w:eastAsia="Malgun Gothic" w:hAnsi="Arial"/>
          <w:b/>
          <w:sz w:val="22"/>
          <w:szCs w:val="22"/>
          <w:lang w:val="en-GB" w:eastAsia="ko-KR"/>
        </w:rPr>
        <w:t xml:space="preserve"> announcement</w:t>
      </w:r>
    </w:p>
    <w:p w14:paraId="5B4532B2" w14:textId="7D4ABA76" w:rsidR="00874B3D" w:rsidRPr="00D80531" w:rsidRDefault="00874B3D" w:rsidP="00874B3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MS Mincho"/>
          <w:color w:val="000000"/>
          <w:lang w:eastAsia="ja-JP"/>
        </w:rPr>
      </w:pPr>
      <w:r w:rsidRPr="00D80531">
        <w:rPr>
          <w:rFonts w:eastAsia="MS Mincho"/>
          <w:b/>
          <w:bCs/>
          <w:i/>
          <w:iCs/>
          <w:color w:val="000000"/>
          <w:highlight w:val="yellow"/>
          <w:lang w:eastAsia="ja-JP"/>
        </w:rPr>
        <w:t xml:space="preserve">TGbe editor: </w:t>
      </w:r>
      <w:r>
        <w:rPr>
          <w:rFonts w:eastAsia="MS Mincho"/>
          <w:b/>
          <w:bCs/>
          <w:i/>
          <w:iCs/>
          <w:color w:val="000000"/>
          <w:highlight w:val="yellow"/>
          <w:lang w:eastAsia="ja-JP"/>
        </w:rPr>
        <w:t>Please modify this</w:t>
      </w:r>
      <w:r w:rsidR="00585F24">
        <w:rPr>
          <w:rFonts w:eastAsia="MS Mincho"/>
          <w:b/>
          <w:bCs/>
          <w:i/>
          <w:iCs/>
          <w:color w:val="000000"/>
          <w:highlight w:val="yellow"/>
          <w:lang w:eastAsia="ja-JP"/>
        </w:rPr>
        <w:t xml:space="preserve"> subclause</w:t>
      </w:r>
      <w:r>
        <w:rPr>
          <w:rFonts w:eastAsia="MS Mincho"/>
          <w:b/>
          <w:bCs/>
          <w:i/>
          <w:iCs/>
          <w:color w:val="000000"/>
          <w:highlight w:val="yellow"/>
          <w:lang w:eastAsia="ja-JP"/>
        </w:rPr>
        <w:t xml:space="preserve"> </w:t>
      </w:r>
      <w:r w:rsidRPr="00D80531">
        <w:rPr>
          <w:rFonts w:eastAsia="MS Mincho"/>
          <w:b/>
          <w:bCs/>
          <w:i/>
          <w:iCs/>
          <w:color w:val="000000"/>
          <w:highlight w:val="yellow"/>
          <w:lang w:eastAsia="ja-JP"/>
        </w:rPr>
        <w:t xml:space="preserve">as follows: </w:t>
      </w:r>
    </w:p>
    <w:p w14:paraId="1505D397" w14:textId="0198360B" w:rsidR="007B04F7" w:rsidRPr="007B04F7" w:rsidRDefault="003104AA" w:rsidP="007B04F7">
      <w:pPr>
        <w:spacing w:before="240" w:line="240" w:lineRule="atLeast"/>
        <w:rPr>
          <w:ins w:id="83" w:author="Chunyu Hu" w:date="2022-11-01T11:34:00Z"/>
          <w:rFonts w:eastAsia="Malgun Gothic"/>
          <w:lang w:val="en-GB" w:eastAsia="ko-KR"/>
        </w:rPr>
      </w:pPr>
      <w:r w:rsidRPr="00D80531">
        <w:rPr>
          <w:rFonts w:eastAsia="Malgun Gothic"/>
          <w:lang w:val="en-GB" w:eastAsia="ko-KR"/>
        </w:rPr>
        <w:t>If there is any</w:t>
      </w:r>
      <w:r>
        <w:rPr>
          <w:rFonts w:eastAsia="Malgun Gothic"/>
          <w:lang w:val="en-GB" w:eastAsia="ko-KR"/>
        </w:rPr>
        <w:t xml:space="preserve"> R</w:t>
      </w:r>
      <w:r w:rsidRPr="00D80531">
        <w:rPr>
          <w:rFonts w:eastAsia="Malgun Gothic"/>
          <w:lang w:val="en-GB" w:eastAsia="ko-KR"/>
        </w:rPr>
        <w:t xml:space="preserve">-TWT </w:t>
      </w:r>
      <w:r>
        <w:rPr>
          <w:rFonts w:eastAsia="Malgun Gothic"/>
          <w:lang w:val="en-GB" w:eastAsia="ko-KR"/>
        </w:rPr>
        <w:t>membership setup</w:t>
      </w:r>
      <w:r w:rsidRPr="00D80531">
        <w:rPr>
          <w:rFonts w:eastAsia="Malgun Gothic"/>
          <w:lang w:val="en-GB" w:eastAsia="ko-KR"/>
        </w:rPr>
        <w:t xml:space="preserve">, the </w:t>
      </w:r>
      <w:r>
        <w:rPr>
          <w:rFonts w:eastAsia="Malgun Gothic"/>
          <w:lang w:val="en-GB" w:eastAsia="ko-KR"/>
        </w:rPr>
        <w:t xml:space="preserve">EHT </w:t>
      </w:r>
      <w:r w:rsidRPr="00D80531">
        <w:rPr>
          <w:rFonts w:eastAsia="Malgun Gothic"/>
          <w:lang w:val="en-GB" w:eastAsia="ko-KR"/>
        </w:rPr>
        <w:t xml:space="preserve">AP shall announce the </w:t>
      </w:r>
      <w:r>
        <w:rPr>
          <w:rFonts w:eastAsia="Malgun Gothic"/>
          <w:lang w:val="en-GB" w:eastAsia="ko-KR"/>
        </w:rPr>
        <w:t>R</w:t>
      </w:r>
      <w:r w:rsidRPr="00D80531">
        <w:rPr>
          <w:rFonts w:eastAsia="Malgun Gothic"/>
          <w:lang w:val="en-GB" w:eastAsia="ko-KR"/>
        </w:rPr>
        <w:t xml:space="preserve">-TWT schedule information by including </w:t>
      </w:r>
      <w:r>
        <w:rPr>
          <w:rFonts w:eastAsia="Malgun Gothic"/>
          <w:lang w:val="en-GB" w:eastAsia="ko-KR"/>
        </w:rPr>
        <w:t>Re</w:t>
      </w:r>
      <w:r w:rsidRPr="00D80531">
        <w:rPr>
          <w:rFonts w:eastAsia="Malgun Gothic"/>
          <w:lang w:val="en-GB" w:eastAsia="ko-KR"/>
        </w:rPr>
        <w:t xml:space="preserve">stricted TWT </w:t>
      </w:r>
      <w:r>
        <w:rPr>
          <w:rFonts w:eastAsia="Malgun Gothic"/>
          <w:lang w:val="en-GB" w:eastAsia="ko-KR"/>
        </w:rPr>
        <w:t>P</w:t>
      </w:r>
      <w:r w:rsidRPr="00D80531">
        <w:rPr>
          <w:rFonts w:eastAsia="Malgun Gothic"/>
          <w:lang w:val="en-GB" w:eastAsia="ko-KR"/>
        </w:rPr>
        <w:t xml:space="preserve">arameter </w:t>
      </w:r>
      <w:r>
        <w:rPr>
          <w:rFonts w:eastAsia="Malgun Gothic"/>
          <w:lang w:val="en-GB" w:eastAsia="ko-KR"/>
        </w:rPr>
        <w:t>S</w:t>
      </w:r>
      <w:r w:rsidRPr="00D80531">
        <w:rPr>
          <w:rFonts w:eastAsia="Malgun Gothic"/>
          <w:lang w:val="en-GB" w:eastAsia="ko-KR"/>
        </w:rPr>
        <w:t>et field(s) in the broadcast TWT element as specified in 9.4.2.199 (TWT element)</w:t>
      </w:r>
      <w:r>
        <w:rPr>
          <w:rFonts w:eastAsia="Malgun Gothic"/>
          <w:lang w:val="en-GB" w:eastAsia="ko-KR"/>
        </w:rPr>
        <w:t xml:space="preserve"> contained in transmitted Management frames</w:t>
      </w:r>
      <w:r w:rsidRPr="00D80531">
        <w:rPr>
          <w:rFonts w:eastAsia="Malgun Gothic"/>
          <w:lang w:val="en-GB" w:eastAsia="ko-KR"/>
        </w:rPr>
        <w:t xml:space="preserve">, which are specified in 26.8.3 (Broadcast TWT operation). </w:t>
      </w:r>
      <w:ins w:id="84" w:author="Chunyu Hu" w:date="2022-11-01T11:34:00Z">
        <w:r w:rsidR="007B04F7" w:rsidRPr="007B04F7">
          <w:rPr>
            <w:rFonts w:eastAsia="Malgun Gothic"/>
            <w:lang w:val="en-GB" w:eastAsia="ko-KR"/>
          </w:rPr>
          <w:t>(#</w:t>
        </w:r>
        <w:proofErr w:type="gramStart"/>
        <w:r w:rsidR="007B04F7" w:rsidRPr="007B04F7">
          <w:rPr>
            <w:rFonts w:eastAsia="Malgun Gothic"/>
            <w:lang w:val="en-GB" w:eastAsia="ko-KR"/>
          </w:rPr>
          <w:t>13</w:t>
        </w:r>
      </w:ins>
      <w:ins w:id="85" w:author="Chunyu Hu" w:date="2022-11-01T11:49:00Z">
        <w:r w:rsidR="00954F56">
          <w:rPr>
            <w:rFonts w:eastAsia="Malgun Gothic"/>
            <w:lang w:val="en-GB" w:eastAsia="ko-KR"/>
          </w:rPr>
          <w:t>058</w:t>
        </w:r>
      </w:ins>
      <w:ins w:id="86" w:author="Chunyu Hu" w:date="2022-11-01T11:34:00Z">
        <w:r w:rsidR="007B04F7" w:rsidRPr="007B04F7">
          <w:rPr>
            <w:rFonts w:eastAsia="Malgun Gothic"/>
            <w:lang w:val="en-GB" w:eastAsia="ko-KR"/>
          </w:rPr>
          <w:t>)The</w:t>
        </w:r>
        <w:proofErr w:type="gramEnd"/>
        <w:r w:rsidR="007B04F7" w:rsidRPr="007B04F7">
          <w:rPr>
            <w:rFonts w:eastAsia="Malgun Gothic"/>
            <w:lang w:val="en-GB" w:eastAsia="ko-KR"/>
          </w:rPr>
          <w:t xml:space="preserve"> membership is setup either with its associated EHT STAs, or with any </w:t>
        </w:r>
        <w:proofErr w:type="spellStart"/>
        <w:r w:rsidR="007B04F7" w:rsidRPr="007B04F7">
          <w:rPr>
            <w:rFonts w:eastAsia="Malgun Gothic"/>
            <w:lang w:val="en-GB" w:eastAsia="ko-KR"/>
          </w:rPr>
          <w:t>nontransmitting</w:t>
        </w:r>
        <w:proofErr w:type="spellEnd"/>
        <w:r w:rsidR="007B04F7" w:rsidRPr="007B04F7">
          <w:rPr>
            <w:rFonts w:eastAsia="Malgun Gothic"/>
            <w:lang w:val="en-GB" w:eastAsia="ko-KR"/>
          </w:rPr>
          <w:t xml:space="preserve"> AP that belongs to the same multiple BSSID set or co-hosted BSSID set as the transmitting AP.</w:t>
        </w:r>
      </w:ins>
    </w:p>
    <w:p w14:paraId="471835C0" w14:textId="2BDAD6EE" w:rsidR="003104AA" w:rsidRDefault="003104AA" w:rsidP="003104AA">
      <w:pPr>
        <w:spacing w:before="240" w:line="240" w:lineRule="atLeast"/>
      </w:pPr>
      <w:r>
        <w:t>An R-TWT scheduling AP that includes a Restricted TWT Parameter Set field in a broadcast TWT element shall set the Restricted TWT Traffic Info Present subfield of the Restricted TWT Parameter Set field to 0 if the Negotiation Type subfield of the TWT element is equal to 2.</w:t>
      </w:r>
    </w:p>
    <w:p w14:paraId="70792F77" w14:textId="77777777" w:rsidR="0024090E" w:rsidRDefault="0024090E" w:rsidP="0024090E">
      <w:pPr>
        <w:pBdr>
          <w:top w:val="nil"/>
          <w:left w:val="nil"/>
          <w:bottom w:val="nil"/>
          <w:right w:val="nil"/>
          <w:between w:val="nil"/>
        </w:pBdr>
        <w:spacing w:before="240"/>
        <w:rPr>
          <w:ins w:id="87" w:author="Chunyu Hu" w:date="2022-11-01T11:54:00Z"/>
          <w:spacing w:val="-2"/>
        </w:rPr>
      </w:pPr>
      <w:ins w:id="88" w:author="Chunyu Hu" w:date="2022-11-01T11:54:00Z">
        <w:r>
          <w:rPr>
            <w:spacing w:val="-2"/>
          </w:rPr>
          <w:t>(#12691,13058,</w:t>
        </w:r>
        <w:proofErr w:type="gramStart"/>
        <w:r>
          <w:rPr>
            <w:spacing w:val="-2"/>
          </w:rPr>
          <w:t>10390)When</w:t>
        </w:r>
        <w:proofErr w:type="gramEnd"/>
        <w:r>
          <w:rPr>
            <w:spacing w:val="-2"/>
          </w:rPr>
          <w:t xml:space="preserve"> advertising an R-TWT schedule, the R-TWT scheduling AP shall set the value of the Restricted TWT Schedule Info subfield as follows:</w:t>
        </w:r>
      </w:ins>
    </w:p>
    <w:p w14:paraId="22D22D16" w14:textId="33748665" w:rsidR="00F86E00" w:rsidRPr="00F86E00" w:rsidRDefault="00F86E00" w:rsidP="0024090E">
      <w:pPr>
        <w:pStyle w:val="ListParagraph"/>
        <w:widowControl w:val="0"/>
        <w:numPr>
          <w:ilvl w:val="5"/>
          <w:numId w:val="13"/>
        </w:numPr>
        <w:tabs>
          <w:tab w:val="left" w:pos="760"/>
        </w:tabs>
        <w:kinsoku w:val="0"/>
        <w:overflowPunct w:val="0"/>
        <w:autoSpaceDE w:val="0"/>
        <w:autoSpaceDN w:val="0"/>
        <w:adjustRightInd w:val="0"/>
        <w:spacing w:before="62" w:line="249" w:lineRule="auto"/>
        <w:ind w:left="759" w:right="155" w:hanging="400"/>
        <w:contextualSpacing w:val="0"/>
        <w:jc w:val="both"/>
        <w:rPr>
          <w:ins w:id="89" w:author="Chunyu Hu" w:date="2022-11-03T10:01:00Z"/>
          <w:color w:val="000000"/>
          <w:rPrChange w:id="90" w:author="Chunyu Hu" w:date="2022-11-03T10:01:00Z">
            <w:rPr>
              <w:ins w:id="91" w:author="Chunyu Hu" w:date="2022-11-03T10:01:00Z"/>
            </w:rPr>
          </w:rPrChange>
        </w:rPr>
      </w:pPr>
      <w:ins w:id="92" w:author="Chunyu Hu" w:date="2022-11-03T10:01:00Z">
        <w:r>
          <w:rPr>
            <w:color w:val="000000"/>
          </w:rPr>
          <w:t xml:space="preserve">If the schedule does not have any non-AP </w:t>
        </w:r>
      </w:ins>
      <w:ins w:id="93" w:author="Chunyu Hu" w:date="2022-11-03T10:03:00Z">
        <w:r w:rsidR="009C6F5F">
          <w:rPr>
            <w:color w:val="000000"/>
          </w:rPr>
          <w:t>member STA</w:t>
        </w:r>
      </w:ins>
      <w:ins w:id="94" w:author="Chunyu Hu" w:date="2022-11-03T10:01:00Z">
        <w:r>
          <w:rPr>
            <w:color w:val="000000"/>
          </w:rPr>
          <w:t xml:space="preserve">, or the schedule is suspended for all member STAs, the </w:t>
        </w:r>
      </w:ins>
      <w:ins w:id="95" w:author="Chunyu Hu" w:date="2022-11-03T10:02:00Z">
        <w:r>
          <w:rPr>
            <w:color w:val="000000"/>
          </w:rPr>
          <w:t>AP shall set the value to 0 (</w:t>
        </w:r>
      </w:ins>
      <w:ins w:id="96" w:author="Chunyu Hu" w:date="2022-11-03T10:04:00Z">
        <w:r w:rsidR="000956E8">
          <w:rPr>
            <w:color w:val="000000"/>
          </w:rPr>
          <w:t>a.k.a.</w:t>
        </w:r>
      </w:ins>
      <w:ins w:id="97" w:author="Chunyu Hu" w:date="2022-11-03T10:02:00Z">
        <w:r>
          <w:rPr>
            <w:color w:val="000000"/>
          </w:rPr>
          <w:t xml:space="preserve"> the schedule is idle)</w:t>
        </w:r>
      </w:ins>
      <w:ins w:id="98" w:author="Chunyu Hu" w:date="2022-11-03T10:06:00Z">
        <w:r w:rsidR="005B0197">
          <w:rPr>
            <w:color w:val="000000"/>
          </w:rPr>
          <w:t>;</w:t>
        </w:r>
      </w:ins>
      <w:ins w:id="99" w:author="Chunyu Hu" w:date="2022-11-03T10:04:00Z">
        <w:r w:rsidR="00F208B9">
          <w:rPr>
            <w:color w:val="000000"/>
          </w:rPr>
          <w:t xml:space="preserve"> otherwise,</w:t>
        </w:r>
      </w:ins>
    </w:p>
    <w:p w14:paraId="741ECC8E" w14:textId="5FE650A1" w:rsidR="0024090E" w:rsidRDefault="0024090E" w:rsidP="0024090E">
      <w:pPr>
        <w:pStyle w:val="ListParagraph"/>
        <w:widowControl w:val="0"/>
        <w:numPr>
          <w:ilvl w:val="5"/>
          <w:numId w:val="13"/>
        </w:numPr>
        <w:tabs>
          <w:tab w:val="left" w:pos="760"/>
        </w:tabs>
        <w:kinsoku w:val="0"/>
        <w:overflowPunct w:val="0"/>
        <w:autoSpaceDE w:val="0"/>
        <w:autoSpaceDN w:val="0"/>
        <w:adjustRightInd w:val="0"/>
        <w:spacing w:before="62" w:line="249" w:lineRule="auto"/>
        <w:ind w:left="759" w:right="155" w:hanging="400"/>
        <w:contextualSpacing w:val="0"/>
        <w:jc w:val="both"/>
        <w:rPr>
          <w:ins w:id="100" w:author="Chunyu Hu" w:date="2022-11-01T11:54:00Z"/>
          <w:color w:val="000000"/>
        </w:rPr>
      </w:pPr>
      <w:ins w:id="101" w:author="Chunyu Hu" w:date="2022-11-01T11:54:00Z">
        <w:r>
          <w:t>If the R-TWT schedule is for the BSS operated by the transmitting AP, the AP shall set the value to 2 to indicate the schedule is not (#</w:t>
        </w:r>
        <w:proofErr w:type="gramStart"/>
        <w:r>
          <w:t>13029)available</w:t>
        </w:r>
        <w:proofErr w:type="gramEnd"/>
        <w:r>
          <w:t xml:space="preserve"> for accepting new membership due to resource constraints</w:t>
        </w:r>
      </w:ins>
      <w:ins w:id="102" w:author="Chunyu Hu" w:date="2022-11-03T10:04:00Z">
        <w:r w:rsidR="00F208B9">
          <w:t xml:space="preserve"> (a.k.a. the schedule is ful</w:t>
        </w:r>
      </w:ins>
      <w:ins w:id="103" w:author="Chunyu Hu" w:date="2022-11-03T10:05:00Z">
        <w:r w:rsidR="00F208B9">
          <w:t xml:space="preserve">l), and </w:t>
        </w:r>
      </w:ins>
      <w:ins w:id="104" w:author="Chunyu Hu" w:date="2022-11-01T11:54:00Z">
        <w:r>
          <w:t>otherwise shall set the value to 1</w:t>
        </w:r>
      </w:ins>
      <w:ins w:id="105" w:author="Chunyu Hu" w:date="2022-11-03T10:05:00Z">
        <w:r w:rsidR="00F208B9">
          <w:t>;</w:t>
        </w:r>
      </w:ins>
    </w:p>
    <w:p w14:paraId="5C9A6C2E" w14:textId="77E5F145" w:rsidR="0024090E" w:rsidRDefault="0008746B" w:rsidP="0024090E">
      <w:pPr>
        <w:pStyle w:val="ListParagraph"/>
        <w:widowControl w:val="0"/>
        <w:numPr>
          <w:ilvl w:val="5"/>
          <w:numId w:val="13"/>
        </w:numPr>
        <w:tabs>
          <w:tab w:val="left" w:pos="760"/>
        </w:tabs>
        <w:kinsoku w:val="0"/>
        <w:overflowPunct w:val="0"/>
        <w:autoSpaceDE w:val="0"/>
        <w:autoSpaceDN w:val="0"/>
        <w:adjustRightInd w:val="0"/>
        <w:spacing w:before="63" w:line="249" w:lineRule="auto"/>
        <w:ind w:left="759" w:right="158" w:hanging="400"/>
        <w:contextualSpacing w:val="0"/>
        <w:jc w:val="both"/>
        <w:rPr>
          <w:ins w:id="106" w:author="Chunyu Hu" w:date="2022-11-01T11:54:00Z"/>
        </w:rPr>
      </w:pPr>
      <w:ins w:id="107" w:author="Chunyu Hu" w:date="2022-11-03T10:06:00Z">
        <w:r>
          <w:t>I</w:t>
        </w:r>
      </w:ins>
      <w:ins w:id="108" w:author="Chunyu Hu" w:date="2022-11-01T11:54:00Z">
        <w:r w:rsidR="0024090E">
          <w:t xml:space="preserve">f the R-TWT schedule is for a BSS operated by a </w:t>
        </w:r>
        <w:proofErr w:type="spellStart"/>
        <w:r w:rsidR="0024090E">
          <w:t>nontransmitting</w:t>
        </w:r>
        <w:proofErr w:type="spellEnd"/>
        <w:r w:rsidR="0024090E">
          <w:t xml:space="preserve"> AP that corresponds to a </w:t>
        </w:r>
        <w:proofErr w:type="spellStart"/>
        <w:r w:rsidR="0024090E">
          <w:t>nontransmitted</w:t>
        </w:r>
        <w:proofErr w:type="spellEnd"/>
        <w:r w:rsidR="0024090E">
          <w:t xml:space="preserve"> BSSID in a multiple BSSID set or that belongs to a co-hosted BSSID set, and the schedule </w:t>
        </w:r>
      </w:ins>
      <w:ins w:id="109" w:author="Chunyu Hu" w:date="2022-11-03T10:07:00Z">
        <w:r>
          <w:t>is not idle</w:t>
        </w:r>
      </w:ins>
      <w:ins w:id="110" w:author="Chunyu Hu" w:date="2022-11-01T11:54:00Z">
        <w:r w:rsidR="0024090E">
          <w:t>,</w:t>
        </w:r>
      </w:ins>
      <w:ins w:id="111" w:author="Chunyu Hu" w:date="2022-11-03T10:06:00Z">
        <w:r>
          <w:t xml:space="preserve"> the AP shall set the value to </w:t>
        </w:r>
        <w:proofErr w:type="gramStart"/>
        <w:r>
          <w:t>3;</w:t>
        </w:r>
      </w:ins>
      <w:proofErr w:type="gramEnd"/>
    </w:p>
    <w:p w14:paraId="2B34FFA6" w14:textId="472C76AB" w:rsidR="0024090E" w:rsidRDefault="0024090E" w:rsidP="0024090E">
      <w:pPr>
        <w:pStyle w:val="ListParagraph"/>
        <w:widowControl w:val="0"/>
        <w:numPr>
          <w:ilvl w:val="5"/>
          <w:numId w:val="13"/>
        </w:numPr>
        <w:tabs>
          <w:tab w:val="left" w:pos="760"/>
        </w:tabs>
        <w:kinsoku w:val="0"/>
        <w:overflowPunct w:val="0"/>
        <w:autoSpaceDE w:val="0"/>
        <w:autoSpaceDN w:val="0"/>
        <w:adjustRightInd w:val="0"/>
        <w:spacing w:before="63" w:line="249" w:lineRule="auto"/>
        <w:ind w:left="759" w:right="158" w:hanging="400"/>
        <w:contextualSpacing w:val="0"/>
        <w:jc w:val="both"/>
        <w:rPr>
          <w:ins w:id="112" w:author="Chunyu Hu" w:date="2022-11-01T11:54:00Z"/>
        </w:rPr>
      </w:pPr>
      <w:ins w:id="113" w:author="Chunyu Hu" w:date="2022-11-01T11:54:00Z">
        <w:r>
          <w:t>The AP shall set the value to 3 if the R-TWT schedule is for a neighboring AP,</w:t>
        </w:r>
      </w:ins>
      <w:ins w:id="114" w:author="Chunyu Hu" w:date="2022-11-03T10:07:00Z">
        <w:r w:rsidR="0008746B">
          <w:t xml:space="preserve"> and the schedule is not idle,</w:t>
        </w:r>
      </w:ins>
    </w:p>
    <w:p w14:paraId="5A4E7F25" w14:textId="7674EA13" w:rsidR="0024090E" w:rsidRDefault="0024090E" w:rsidP="0024090E">
      <w:pPr>
        <w:pBdr>
          <w:top w:val="nil"/>
          <w:left w:val="nil"/>
          <w:bottom w:val="nil"/>
          <w:right w:val="nil"/>
          <w:between w:val="nil"/>
        </w:pBdr>
        <w:spacing w:before="240"/>
        <w:rPr>
          <w:spacing w:val="-2"/>
        </w:rPr>
      </w:pPr>
      <w:ins w:id="115" w:author="Chunyu Hu" w:date="2022-11-01T11:54:00Z">
        <w:r>
          <w:rPr>
            <w:spacing w:val="-2"/>
          </w:rPr>
          <w:t>(#</w:t>
        </w:r>
        <w:proofErr w:type="gramStart"/>
        <w:r>
          <w:rPr>
            <w:spacing w:val="-2"/>
          </w:rPr>
          <w:t>10390)The</w:t>
        </w:r>
        <w:proofErr w:type="gramEnd"/>
        <w:r>
          <w:rPr>
            <w:spacing w:val="-2"/>
          </w:rPr>
          <w:t xml:space="preserve"> R-TWT scheduling AP may acquire the R-TWT schedule information of neighboring APs by listening to the Management frames that announce their R-TWT schedules, and may advertise such a schedule by setting the value in the corresponding Restricted TWT Schedule Info subfield to 3.</w:t>
        </w:r>
      </w:ins>
    </w:p>
    <w:p w14:paraId="5E6991AE" w14:textId="16EB4A4B" w:rsidR="0024090E" w:rsidRPr="0024090E" w:rsidRDefault="0024090E" w:rsidP="0024090E">
      <w:pPr>
        <w:pBdr>
          <w:top w:val="nil"/>
          <w:left w:val="nil"/>
          <w:bottom w:val="nil"/>
          <w:right w:val="nil"/>
          <w:between w:val="nil"/>
        </w:pBdr>
        <w:spacing w:before="240"/>
        <w:rPr>
          <w:rFonts w:eastAsia="Malgun Gothic"/>
          <w:color w:val="000000"/>
          <w:u w:val="single"/>
          <w:lang w:val="en-GB" w:eastAsia="ko-KR"/>
        </w:rPr>
      </w:pPr>
      <w:ins w:id="116" w:author="Chunyu Hu" w:date="2022-11-01T11:55:00Z">
        <w:r>
          <w:rPr>
            <w:spacing w:val="-2"/>
          </w:rPr>
          <w:t>(#12691,13058,10390)</w:t>
        </w:r>
      </w:ins>
      <w:del w:id="117" w:author="Chunyu Hu" w:date="2022-11-01T11:55:00Z">
        <w:r w:rsidRPr="0024090E" w:rsidDel="0024090E">
          <w:rPr>
            <w:color w:val="000000" w:themeColor="text1"/>
          </w:rPr>
          <w:delText xml:space="preserve">An R-TWT scheduling AP, while advertising an R-TWT schedule, shall indicate whether or not the schedule is available for accommodating any new membership. If the Restricted TWT Schedule Full subfield in the Broadcast TWT Info subfield in a Restricted TWT Parameter Set field is set to 1, it indicates that the corresponding R-TWT schedule is not available for accommodating any new membership; otherwise, it is available for new membership. </w:delText>
        </w:r>
      </w:del>
      <w:r w:rsidRPr="0024090E">
        <w:t xml:space="preserve">A non-AP STA should not request to establish membership in an R-TWT schedule advertised by the R-TWT scheduling AP with </w:t>
      </w:r>
      <w:ins w:id="118" w:author="Chunyu Hu" w:date="2022-11-01T11:56:00Z">
        <w:r>
          <w:t xml:space="preserve">the </w:t>
        </w:r>
      </w:ins>
      <w:r w:rsidRPr="0024090E">
        <w:t xml:space="preserve">Restricted TWT Schedule </w:t>
      </w:r>
      <w:del w:id="119" w:author="Chunyu Hu" w:date="2022-11-01T11:56:00Z">
        <w:r w:rsidRPr="0024090E" w:rsidDel="0024090E">
          <w:delText xml:space="preserve">Full </w:delText>
        </w:r>
      </w:del>
      <w:r w:rsidRPr="0024090E">
        <w:t xml:space="preserve">subfield set to </w:t>
      </w:r>
      <w:del w:id="120" w:author="Chunyu Hu" w:date="2022-11-01T11:56:00Z">
        <w:r w:rsidRPr="0024090E" w:rsidDel="0024090E">
          <w:delText>1</w:delText>
        </w:r>
      </w:del>
      <w:ins w:id="121" w:author="Chunyu Hu" w:date="2022-11-01T11:56:00Z">
        <w:r>
          <w:t>2</w:t>
        </w:r>
      </w:ins>
      <w:r w:rsidRPr="0024090E">
        <w:t>.</w:t>
      </w:r>
    </w:p>
    <w:p w14:paraId="25A57F4E" w14:textId="01F579B7" w:rsidR="00D80531" w:rsidRPr="00D80531" w:rsidRDefault="00D80531" w:rsidP="00D80531">
      <w:pPr>
        <w:autoSpaceDE w:val="0"/>
        <w:autoSpaceDN w:val="0"/>
        <w:spacing w:before="240" w:line="240" w:lineRule="atLeast"/>
        <w:rPr>
          <w:rFonts w:ascii="Arial" w:eastAsia="Malgun Gothic" w:hAnsi="Arial" w:cs="Arial"/>
          <w:b/>
          <w:bCs/>
          <w:lang w:val="en-GB" w:eastAsia="ko-KR"/>
        </w:rPr>
      </w:pPr>
      <w:r w:rsidRPr="00D80531">
        <w:rPr>
          <w:rFonts w:ascii="Arial" w:eastAsia="Malgun Gothic" w:hAnsi="Arial" w:cs="Arial"/>
          <w:b/>
          <w:bCs/>
          <w:lang w:val="en-GB" w:eastAsia="ko-KR"/>
        </w:rPr>
        <w:t xml:space="preserve">35.8.4 </w:t>
      </w:r>
      <w:r w:rsidRPr="00D80531">
        <w:rPr>
          <w:rFonts w:ascii="Calibri" w:eastAsia="Malgun Gothic" w:hAnsi="Calibri" w:cs="Calibri"/>
          <w:b/>
          <w:bCs/>
          <w:lang w:val="en-GB" w:eastAsia="ko-KR"/>
        </w:rPr>
        <w:t>﻿</w:t>
      </w:r>
      <w:r w:rsidRPr="00D80531">
        <w:rPr>
          <w:rFonts w:ascii="Arial" w:eastAsia="Malgun Gothic" w:hAnsi="Arial" w:cs="Arial"/>
          <w:b/>
          <w:bCs/>
          <w:lang w:val="en-GB" w:eastAsia="ko-KR"/>
        </w:rPr>
        <w:t xml:space="preserve">Channel access rules for </w:t>
      </w:r>
      <w:r w:rsidR="00147C9A">
        <w:rPr>
          <w:rFonts w:ascii="Arial" w:eastAsia="Malgun Gothic" w:hAnsi="Arial" w:cs="Arial"/>
          <w:b/>
          <w:bCs/>
          <w:lang w:val="en-GB" w:eastAsia="ko-KR"/>
        </w:rPr>
        <w:t>R-TWT SPs</w:t>
      </w:r>
    </w:p>
    <w:p w14:paraId="5911A276" w14:textId="6ED8D6D6" w:rsidR="00D80531" w:rsidRPr="00D80531" w:rsidRDefault="00D80531" w:rsidP="00D80531">
      <w:pPr>
        <w:autoSpaceDE w:val="0"/>
        <w:autoSpaceDN w:val="0"/>
        <w:spacing w:before="240" w:line="240" w:lineRule="atLeast"/>
        <w:rPr>
          <w:rFonts w:ascii="Arial" w:eastAsia="Malgun Gothic" w:hAnsi="Arial" w:cs="Arial"/>
          <w:b/>
          <w:bCs/>
          <w:sz w:val="22"/>
          <w:szCs w:val="22"/>
          <w:lang w:val="en-GB" w:eastAsia="ko-KR"/>
        </w:rPr>
      </w:pPr>
      <w:r w:rsidRPr="00D80531">
        <w:rPr>
          <w:rFonts w:ascii="Arial" w:eastAsia="Malgun Gothic" w:hAnsi="Arial" w:cs="Arial"/>
          <w:b/>
          <w:bCs/>
          <w:lang w:val="en-GB" w:eastAsia="ko-KR"/>
        </w:rPr>
        <w:t xml:space="preserve">35.8.4.1 </w:t>
      </w:r>
      <w:r w:rsidRPr="00D80531">
        <w:rPr>
          <w:rFonts w:ascii="Calibri" w:eastAsia="Malgun Gothic" w:hAnsi="Calibri" w:cs="Calibri"/>
          <w:b/>
          <w:bCs/>
          <w:lang w:val="en-GB" w:eastAsia="ko-KR"/>
        </w:rPr>
        <w:t>﻿</w:t>
      </w:r>
      <w:r w:rsidRPr="00D80531">
        <w:rPr>
          <w:rFonts w:eastAsia="Malgun Gothic"/>
          <w:lang w:val="en-GB" w:eastAsia="ko-KR"/>
        </w:rPr>
        <w:t xml:space="preserve"> </w:t>
      </w:r>
      <w:r w:rsidRPr="00D80531">
        <w:rPr>
          <w:rFonts w:ascii="Calibri" w:eastAsia="Malgun Gothic" w:hAnsi="Calibri" w:cs="Calibri"/>
          <w:b/>
          <w:bCs/>
          <w:lang w:val="en-GB" w:eastAsia="ko-KR"/>
        </w:rPr>
        <w:t>﻿</w:t>
      </w:r>
      <w:r w:rsidRPr="00D80531">
        <w:rPr>
          <w:rFonts w:ascii="Arial" w:eastAsia="Malgun Gothic" w:hAnsi="Arial" w:cs="Arial"/>
          <w:b/>
          <w:bCs/>
          <w:lang w:val="en-GB" w:eastAsia="ko-KR"/>
        </w:rPr>
        <w:t xml:space="preserve">TXOP </w:t>
      </w:r>
      <w:r w:rsidR="005C2322">
        <w:rPr>
          <w:rFonts w:ascii="Arial" w:eastAsia="Malgun Gothic" w:hAnsi="Arial" w:cs="Arial"/>
          <w:b/>
          <w:bCs/>
          <w:lang w:val="en-GB" w:eastAsia="ko-KR"/>
        </w:rPr>
        <w:t xml:space="preserve">and backoff procedures </w:t>
      </w:r>
      <w:r w:rsidRPr="00D80531">
        <w:rPr>
          <w:rFonts w:ascii="Arial" w:eastAsia="Malgun Gothic" w:hAnsi="Arial" w:cs="Arial"/>
          <w:b/>
          <w:bCs/>
          <w:lang w:val="en-GB" w:eastAsia="ko-KR"/>
        </w:rPr>
        <w:t xml:space="preserve">rules for </w:t>
      </w:r>
      <w:r w:rsidR="005C2322">
        <w:rPr>
          <w:rFonts w:ascii="Arial" w:eastAsia="Malgun Gothic" w:hAnsi="Arial" w:cs="Arial"/>
          <w:b/>
          <w:bCs/>
          <w:lang w:val="en-GB" w:eastAsia="ko-KR"/>
        </w:rPr>
        <w:t>R</w:t>
      </w:r>
      <w:r w:rsidRPr="00D80531">
        <w:rPr>
          <w:rFonts w:ascii="Arial" w:eastAsia="Malgun Gothic" w:hAnsi="Arial" w:cs="Arial"/>
          <w:b/>
          <w:bCs/>
          <w:lang w:val="en-GB" w:eastAsia="ko-KR"/>
        </w:rPr>
        <w:t>-TWT SPs</w:t>
      </w:r>
    </w:p>
    <w:p w14:paraId="14925B84" w14:textId="74F45044" w:rsidR="00D80531" w:rsidRPr="00D80531" w:rsidRDefault="00D80531" w:rsidP="00D80531">
      <w:pPr>
        <w:autoSpaceDE w:val="0"/>
        <w:autoSpaceDN w:val="0"/>
        <w:spacing w:before="240" w:line="240" w:lineRule="atLeast"/>
        <w:rPr>
          <w:rFonts w:eastAsia="Malgun Gothic"/>
          <w:b/>
          <w:i/>
          <w:iCs/>
          <w:lang w:val="en-GB" w:eastAsia="ko-KR"/>
        </w:rPr>
      </w:pPr>
      <w:r w:rsidRPr="00D80531">
        <w:rPr>
          <w:rFonts w:eastAsia="Malgun Gothic"/>
          <w:b/>
          <w:i/>
          <w:iCs/>
          <w:highlight w:val="yellow"/>
          <w:lang w:val="en-GB" w:eastAsia="ko-KR"/>
        </w:rPr>
        <w:t xml:space="preserve">TGbe editor: Please change the </w:t>
      </w:r>
      <w:r w:rsidR="00F334CD">
        <w:rPr>
          <w:rFonts w:eastAsia="Malgun Gothic"/>
          <w:b/>
          <w:i/>
          <w:iCs/>
          <w:highlight w:val="yellow"/>
          <w:lang w:val="en-GB" w:eastAsia="ko-KR"/>
        </w:rPr>
        <w:t>1</w:t>
      </w:r>
      <w:r w:rsidR="00F334CD" w:rsidRPr="00F334CD">
        <w:rPr>
          <w:rFonts w:eastAsia="Malgun Gothic"/>
          <w:b/>
          <w:i/>
          <w:iCs/>
          <w:highlight w:val="yellow"/>
          <w:vertAlign w:val="superscript"/>
          <w:lang w:val="en-GB" w:eastAsia="ko-KR"/>
        </w:rPr>
        <w:t>st</w:t>
      </w:r>
      <w:r w:rsidR="00F334CD">
        <w:rPr>
          <w:rFonts w:eastAsia="Malgun Gothic"/>
          <w:b/>
          <w:i/>
          <w:iCs/>
          <w:highlight w:val="yellow"/>
          <w:lang w:val="en-GB" w:eastAsia="ko-KR"/>
        </w:rPr>
        <w:t xml:space="preserve"> and 2</w:t>
      </w:r>
      <w:r w:rsidR="00F334CD" w:rsidRPr="00F334CD">
        <w:rPr>
          <w:rFonts w:eastAsia="Malgun Gothic"/>
          <w:b/>
          <w:i/>
          <w:iCs/>
          <w:highlight w:val="yellow"/>
          <w:vertAlign w:val="superscript"/>
          <w:lang w:val="en-GB" w:eastAsia="ko-KR"/>
        </w:rPr>
        <w:t>n</w:t>
      </w:r>
      <w:r w:rsidR="00EF1D2D">
        <w:rPr>
          <w:rFonts w:eastAsia="Malgun Gothic"/>
          <w:b/>
          <w:i/>
          <w:iCs/>
          <w:highlight w:val="yellow"/>
          <w:vertAlign w:val="superscript"/>
          <w:lang w:val="en-GB" w:eastAsia="ko-KR"/>
        </w:rPr>
        <w:t>d</w:t>
      </w:r>
      <w:r w:rsidR="008A26A9">
        <w:rPr>
          <w:rFonts w:eastAsia="Malgun Gothic"/>
          <w:b/>
          <w:i/>
          <w:iCs/>
          <w:highlight w:val="yellow"/>
          <w:lang w:val="en-GB" w:eastAsia="ko-KR"/>
        </w:rPr>
        <w:t xml:space="preserve"> </w:t>
      </w:r>
      <w:r w:rsidRPr="00D80531">
        <w:rPr>
          <w:rFonts w:eastAsia="Malgun Gothic"/>
          <w:b/>
          <w:i/>
          <w:iCs/>
          <w:highlight w:val="yellow"/>
          <w:lang w:val="en-GB" w:eastAsia="ko-KR"/>
        </w:rPr>
        <w:t xml:space="preserve">paragraph </w:t>
      </w:r>
      <w:r w:rsidRPr="00D80531">
        <w:rPr>
          <w:rFonts w:ascii="Calibri" w:eastAsia="Malgun Gothic" w:hAnsi="Calibri" w:cs="Calibri"/>
          <w:b/>
          <w:i/>
          <w:iCs/>
          <w:highlight w:val="yellow"/>
          <w:lang w:val="en-GB" w:eastAsia="ko-KR"/>
        </w:rPr>
        <w:t>﻿</w:t>
      </w:r>
      <w:r w:rsidRPr="00D80531">
        <w:rPr>
          <w:rFonts w:eastAsia="Malgun Gothic"/>
          <w:b/>
          <w:i/>
          <w:iCs/>
          <w:highlight w:val="yellow"/>
          <w:lang w:val="en-GB" w:eastAsia="ko-KR"/>
        </w:rPr>
        <w:t>(A non-AP EHT STA with…) as follows:</w:t>
      </w:r>
    </w:p>
    <w:p w14:paraId="72C67280" w14:textId="2A485E9D" w:rsidR="005C2322" w:rsidRDefault="00D80531" w:rsidP="00D80531">
      <w:pPr>
        <w:autoSpaceDE w:val="0"/>
        <w:autoSpaceDN w:val="0"/>
        <w:spacing w:before="240" w:line="240" w:lineRule="atLeast"/>
      </w:pPr>
      <w:r w:rsidRPr="00D80531">
        <w:rPr>
          <w:rFonts w:ascii="Calibri" w:eastAsia="Malgun Gothic" w:hAnsi="Calibri" w:cs="Calibri"/>
          <w:bCs/>
          <w:sz w:val="18"/>
          <w:szCs w:val="18"/>
          <w:lang w:val="en-GB" w:eastAsia="ko-KR"/>
        </w:rPr>
        <w:t>﻿</w:t>
      </w:r>
      <w:ins w:id="122" w:author="Chunyu Hu" w:date="2022-11-01T09:14:00Z">
        <w:r w:rsidR="000D1539">
          <w:t>(#12691,13058,</w:t>
        </w:r>
        <w:proofErr w:type="gramStart"/>
        <w:r w:rsidR="000D1539">
          <w:t>10390)</w:t>
        </w:r>
      </w:ins>
      <w:r w:rsidR="005C2322">
        <w:t>A</w:t>
      </w:r>
      <w:proofErr w:type="gramEnd"/>
      <w:r w:rsidR="005C2322">
        <w:t xml:space="preserve"> non-AP EHT STA with dot11RestrictedTWTOptionImplemented set to true as a TXOP holder shall ensure the TXOP ends before the start time of any</w:t>
      </w:r>
      <w:r w:rsidR="000D1539">
        <w:t xml:space="preserve"> </w:t>
      </w:r>
      <w:ins w:id="123" w:author="Chunyu Hu" w:date="2022-11-01T09:14:00Z">
        <w:r w:rsidR="000D1539">
          <w:t xml:space="preserve">active </w:t>
        </w:r>
      </w:ins>
      <w:r w:rsidR="005C2322">
        <w:t xml:space="preserve">R-TWT SPs </w:t>
      </w:r>
      <w:ins w:id="124" w:author="Chunyu Hu" w:date="2022-11-01T09:15:00Z">
        <w:r w:rsidR="000D1539">
          <w:t xml:space="preserve">that are </w:t>
        </w:r>
      </w:ins>
      <w:r w:rsidR="005C2322">
        <w:t>advertised by the associated AP</w:t>
      </w:r>
      <w:ins w:id="125" w:author="Chunyu Hu" w:date="2022-11-01T09:15:00Z">
        <w:r w:rsidR="000D1539">
          <w:t xml:space="preserve"> as specified in 35.8.3 (R-TWT SPs announcement)</w:t>
        </w:r>
      </w:ins>
      <w:r w:rsidR="005C2322">
        <w:t xml:space="preserve">. Before starting transmission of any MPDU, a non-AP EHT STA with dot11RestrictedTWTOptionImplemented set to true that is not a TXOP responder and not a member of the upcoming R-TWT SP shall check if there is enough time for the frame exchange to complete prior to the start of the R-TWT SP and, if there is not enough time, then the STA shall defer transmission by selecting a random backoff count using the present CW (without advancing to the next value in the sequence). The QSRC[AC] for the MSDU or A-MSDU is not affected. </w:t>
      </w:r>
    </w:p>
    <w:p w14:paraId="6282EB78" w14:textId="77777777" w:rsidR="006802EF" w:rsidRDefault="006802EF">
      <w:pPr>
        <w:rPr>
          <w:color w:val="000000"/>
          <w:w w:val="0"/>
        </w:rPr>
      </w:pPr>
    </w:p>
    <w:p w14:paraId="3DD91FDD" w14:textId="00E0DBE0" w:rsidR="00D47861" w:rsidRPr="006802EF" w:rsidRDefault="001B56F0">
      <w:pPr>
        <w:rPr>
          <w:color w:val="000000"/>
          <w:w w:val="0"/>
        </w:rPr>
      </w:pPr>
      <w:ins w:id="126" w:author="Chunyu Hu [2]" w:date="2022-11-07T14:45:00Z">
        <w:r w:rsidRPr="00D80531">
          <w:rPr>
            <w:rFonts w:ascii="Calibri" w:eastAsia="Malgun Gothic" w:hAnsi="Calibri" w:cs="Calibri"/>
            <w:bCs/>
            <w:sz w:val="18"/>
            <w:szCs w:val="18"/>
            <w:lang w:val="en-GB" w:eastAsia="ko-KR"/>
          </w:rPr>
          <w:t>﻿</w:t>
        </w:r>
        <w:r>
          <w:t>(#12691,13058,10390)</w:t>
        </w:r>
      </w:ins>
      <w:r w:rsidR="00F334CD">
        <w:rPr>
          <w:color w:val="208A20"/>
        </w:rPr>
        <w:t>(#11705)(#13034)</w:t>
      </w:r>
      <w:r w:rsidR="00F334CD">
        <w:t xml:space="preserve">An EHT AP with dot11RestrictedTWTOptionImplemented set to true as a TXOP holder shall ensure the TXOP ends before the start time of any </w:t>
      </w:r>
      <w:ins w:id="127" w:author="Chunyu Hu [2]" w:date="2022-11-07T14:45:00Z">
        <w:r>
          <w:t>active</w:t>
        </w:r>
      </w:ins>
      <w:r w:rsidR="00B3647D">
        <w:t xml:space="preserve"> </w:t>
      </w:r>
      <w:r w:rsidR="00F334CD">
        <w:t xml:space="preserve">R-TWT SP advertised by itself </w:t>
      </w:r>
      <w:ins w:id="128" w:author="Chunyu Hu [2]" w:date="2022-11-07T14:45:00Z">
        <w:r>
          <w:t>as specified in 35.8.3 (R-TWT SPs announcement</w:t>
        </w:r>
      </w:ins>
      <w:ins w:id="129" w:author="Chunyu Hu [2]" w:date="2022-11-07T14:46:00Z">
        <w:r>
          <w:t xml:space="preserve">) </w:t>
        </w:r>
      </w:ins>
      <w:r w:rsidR="00F334CD">
        <w:t>unless the remaining portion of TXOP fallen within the R-TWT SP is used for the delivery of DL frames of R-TWT DL TID(s) or to solicit the UL frames of R-TWT UL TID(s).</w:t>
      </w:r>
    </w:p>
    <w:p w14:paraId="4E248DA7" w14:textId="4263B5D6" w:rsidR="00D174AC" w:rsidRPr="006802EF" w:rsidRDefault="00D174AC">
      <w:pPr>
        <w:rPr>
          <w:rFonts w:asciiTheme="majorHAnsi" w:eastAsiaTheme="majorEastAsia" w:hAnsiTheme="majorHAnsi" w:cstheme="majorBidi"/>
          <w:color w:val="2E74B5" w:themeColor="accent1" w:themeShade="BF"/>
        </w:rPr>
      </w:pPr>
    </w:p>
    <w:p w14:paraId="640CD903" w14:textId="77777777" w:rsidR="006802EF" w:rsidRDefault="006802EF">
      <w:pPr>
        <w:rPr>
          <w:rFonts w:asciiTheme="majorHAnsi" w:eastAsiaTheme="majorEastAsia" w:hAnsiTheme="majorHAnsi" w:cstheme="majorBidi"/>
          <w:color w:val="2E74B5" w:themeColor="accent1" w:themeShade="BF"/>
          <w:sz w:val="32"/>
          <w:szCs w:val="32"/>
        </w:rPr>
      </w:pPr>
      <w:r>
        <w:br w:type="page"/>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2250"/>
        <w:gridCol w:w="2610"/>
      </w:tblGrid>
      <w:tr w:rsidR="00B05937" w:rsidRPr="00EB75EA" w14:paraId="2EE148B8" w14:textId="77777777" w:rsidTr="00EB75EA">
        <w:trPr>
          <w:trHeight w:val="220"/>
          <w:jc w:val="center"/>
        </w:trPr>
        <w:tc>
          <w:tcPr>
            <w:tcW w:w="625" w:type="dxa"/>
            <w:shd w:val="clear" w:color="auto" w:fill="BFBFBF" w:themeFill="background1" w:themeFillShade="BF"/>
            <w:noWrap/>
            <w:vAlign w:val="center"/>
            <w:hideMark/>
          </w:tcPr>
          <w:p w14:paraId="48437893" w14:textId="77777777" w:rsidR="00B05937" w:rsidRPr="00EB75EA" w:rsidRDefault="00B05937" w:rsidP="00EB75EA">
            <w:pPr>
              <w:rPr>
                <w:b/>
                <w:bCs/>
                <w:sz w:val="16"/>
                <w:szCs w:val="16"/>
              </w:rPr>
            </w:pPr>
            <w:r w:rsidRPr="00EB75EA">
              <w:rPr>
                <w:b/>
                <w:bCs/>
                <w:sz w:val="16"/>
                <w:szCs w:val="16"/>
              </w:rPr>
              <w:lastRenderedPageBreak/>
              <w:t>CID</w:t>
            </w:r>
          </w:p>
        </w:tc>
        <w:tc>
          <w:tcPr>
            <w:tcW w:w="1080" w:type="dxa"/>
            <w:shd w:val="clear" w:color="auto" w:fill="BFBFBF" w:themeFill="background1" w:themeFillShade="BF"/>
            <w:vAlign w:val="center"/>
          </w:tcPr>
          <w:p w14:paraId="5F757DBC" w14:textId="77777777" w:rsidR="00B05937" w:rsidRPr="00EB75EA" w:rsidRDefault="00B05937" w:rsidP="00EB75EA">
            <w:pPr>
              <w:rPr>
                <w:b/>
                <w:bCs/>
                <w:sz w:val="16"/>
                <w:szCs w:val="16"/>
              </w:rPr>
            </w:pPr>
            <w:r w:rsidRPr="00EB75EA">
              <w:rPr>
                <w:b/>
                <w:bCs/>
                <w:sz w:val="16"/>
                <w:szCs w:val="16"/>
              </w:rPr>
              <w:t>Commenter</w:t>
            </w:r>
          </w:p>
        </w:tc>
        <w:tc>
          <w:tcPr>
            <w:tcW w:w="900" w:type="dxa"/>
            <w:shd w:val="clear" w:color="auto" w:fill="BFBFBF" w:themeFill="background1" w:themeFillShade="BF"/>
            <w:noWrap/>
            <w:vAlign w:val="center"/>
          </w:tcPr>
          <w:p w14:paraId="39658970" w14:textId="77777777" w:rsidR="00B05937" w:rsidRPr="00EB75EA" w:rsidRDefault="00B05937" w:rsidP="00EB75EA">
            <w:pPr>
              <w:rPr>
                <w:b/>
                <w:bCs/>
                <w:sz w:val="16"/>
                <w:szCs w:val="16"/>
              </w:rPr>
            </w:pPr>
            <w:r w:rsidRPr="00EB75EA">
              <w:rPr>
                <w:b/>
                <w:bCs/>
                <w:sz w:val="16"/>
                <w:szCs w:val="16"/>
              </w:rPr>
              <w:t>Clause</w:t>
            </w:r>
          </w:p>
        </w:tc>
        <w:tc>
          <w:tcPr>
            <w:tcW w:w="720" w:type="dxa"/>
            <w:shd w:val="clear" w:color="auto" w:fill="BFBFBF" w:themeFill="background1" w:themeFillShade="BF"/>
            <w:vAlign w:val="center"/>
          </w:tcPr>
          <w:p w14:paraId="075655FF" w14:textId="77777777" w:rsidR="00B05937" w:rsidRPr="00EB75EA" w:rsidRDefault="00B05937" w:rsidP="00EB75EA">
            <w:pPr>
              <w:rPr>
                <w:b/>
                <w:bCs/>
                <w:sz w:val="16"/>
                <w:szCs w:val="16"/>
              </w:rPr>
            </w:pPr>
            <w:r w:rsidRPr="00EB75EA">
              <w:rPr>
                <w:b/>
                <w:bCs/>
                <w:sz w:val="16"/>
                <w:szCs w:val="16"/>
              </w:rPr>
              <w:t>Pg/Ln</w:t>
            </w:r>
          </w:p>
        </w:tc>
        <w:tc>
          <w:tcPr>
            <w:tcW w:w="3150" w:type="dxa"/>
            <w:shd w:val="clear" w:color="auto" w:fill="BFBFBF" w:themeFill="background1" w:themeFillShade="BF"/>
            <w:noWrap/>
            <w:vAlign w:val="center"/>
            <w:hideMark/>
          </w:tcPr>
          <w:p w14:paraId="162DD5FB" w14:textId="77777777" w:rsidR="00B05937" w:rsidRPr="00EB75EA" w:rsidRDefault="00B05937" w:rsidP="00EB75EA">
            <w:pPr>
              <w:rPr>
                <w:b/>
                <w:bCs/>
                <w:sz w:val="16"/>
                <w:szCs w:val="16"/>
              </w:rPr>
            </w:pPr>
            <w:r w:rsidRPr="00EB75EA">
              <w:rPr>
                <w:b/>
                <w:bCs/>
                <w:sz w:val="16"/>
                <w:szCs w:val="16"/>
              </w:rPr>
              <w:t>Comment</w:t>
            </w:r>
          </w:p>
        </w:tc>
        <w:tc>
          <w:tcPr>
            <w:tcW w:w="2250" w:type="dxa"/>
            <w:shd w:val="clear" w:color="auto" w:fill="BFBFBF" w:themeFill="background1" w:themeFillShade="BF"/>
            <w:noWrap/>
            <w:vAlign w:val="center"/>
            <w:hideMark/>
          </w:tcPr>
          <w:p w14:paraId="7776B674" w14:textId="77777777" w:rsidR="00B05937" w:rsidRPr="00EB75EA" w:rsidRDefault="00B05937" w:rsidP="00EB75EA">
            <w:pPr>
              <w:rPr>
                <w:b/>
                <w:bCs/>
                <w:sz w:val="16"/>
                <w:szCs w:val="16"/>
              </w:rPr>
            </w:pPr>
            <w:r w:rsidRPr="00EB75EA">
              <w:rPr>
                <w:b/>
                <w:bCs/>
                <w:sz w:val="16"/>
                <w:szCs w:val="16"/>
              </w:rPr>
              <w:t>Proposed Change</w:t>
            </w:r>
          </w:p>
        </w:tc>
        <w:tc>
          <w:tcPr>
            <w:tcW w:w="2610" w:type="dxa"/>
            <w:shd w:val="clear" w:color="auto" w:fill="BFBFBF" w:themeFill="background1" w:themeFillShade="BF"/>
            <w:vAlign w:val="center"/>
            <w:hideMark/>
          </w:tcPr>
          <w:p w14:paraId="204269CB" w14:textId="77777777" w:rsidR="00B05937" w:rsidRPr="00EB75EA" w:rsidRDefault="00B05937" w:rsidP="00EB75EA">
            <w:pPr>
              <w:rPr>
                <w:b/>
                <w:bCs/>
                <w:sz w:val="16"/>
                <w:szCs w:val="16"/>
              </w:rPr>
            </w:pPr>
            <w:r w:rsidRPr="00EB75EA">
              <w:rPr>
                <w:b/>
                <w:bCs/>
                <w:sz w:val="16"/>
                <w:szCs w:val="16"/>
              </w:rPr>
              <w:t>Resolution</w:t>
            </w:r>
          </w:p>
        </w:tc>
      </w:tr>
      <w:tr w:rsidR="00285284" w:rsidRPr="00EB75EA" w14:paraId="1BE4CFF9" w14:textId="77777777" w:rsidTr="00C63C09">
        <w:trPr>
          <w:trHeight w:val="220"/>
          <w:jc w:val="center"/>
        </w:trPr>
        <w:tc>
          <w:tcPr>
            <w:tcW w:w="625" w:type="dxa"/>
            <w:shd w:val="clear" w:color="auto" w:fill="auto"/>
            <w:noWrap/>
          </w:tcPr>
          <w:p w14:paraId="32F14D31" w14:textId="23FFBFDE" w:rsidR="00285284" w:rsidRDefault="00285284" w:rsidP="00285284">
            <w:pPr>
              <w:rPr>
                <w:sz w:val="16"/>
                <w:szCs w:val="16"/>
              </w:rPr>
            </w:pPr>
            <w:r>
              <w:rPr>
                <w:sz w:val="16"/>
                <w:szCs w:val="16"/>
              </w:rPr>
              <w:t>13636</w:t>
            </w:r>
          </w:p>
        </w:tc>
        <w:tc>
          <w:tcPr>
            <w:tcW w:w="1080" w:type="dxa"/>
            <w:shd w:val="clear" w:color="auto" w:fill="auto"/>
          </w:tcPr>
          <w:p w14:paraId="6E2B1A01" w14:textId="2570634B" w:rsidR="00285284" w:rsidRDefault="00285284" w:rsidP="00285284">
            <w:pPr>
              <w:rPr>
                <w:sz w:val="16"/>
                <w:szCs w:val="16"/>
              </w:rPr>
            </w:pPr>
            <w:proofErr w:type="spellStart"/>
            <w:r w:rsidRPr="004F63B4">
              <w:rPr>
                <w:sz w:val="16"/>
                <w:szCs w:val="16"/>
              </w:rPr>
              <w:t>Rubayet</w:t>
            </w:r>
            <w:proofErr w:type="spellEnd"/>
            <w:r w:rsidRPr="004F63B4">
              <w:rPr>
                <w:sz w:val="16"/>
                <w:szCs w:val="16"/>
              </w:rPr>
              <w:t xml:space="preserve"> </w:t>
            </w:r>
            <w:proofErr w:type="spellStart"/>
            <w:r w:rsidRPr="004F63B4">
              <w:rPr>
                <w:sz w:val="16"/>
                <w:szCs w:val="16"/>
              </w:rPr>
              <w:t>Shafin</w:t>
            </w:r>
            <w:proofErr w:type="spellEnd"/>
          </w:p>
        </w:tc>
        <w:tc>
          <w:tcPr>
            <w:tcW w:w="900" w:type="dxa"/>
            <w:shd w:val="clear" w:color="auto" w:fill="auto"/>
            <w:noWrap/>
          </w:tcPr>
          <w:p w14:paraId="069183F7" w14:textId="639DFE33" w:rsidR="00285284" w:rsidRDefault="00285284" w:rsidP="00285284">
            <w:pPr>
              <w:rPr>
                <w:sz w:val="16"/>
                <w:szCs w:val="16"/>
              </w:rPr>
            </w:pPr>
            <w:r>
              <w:rPr>
                <w:sz w:val="16"/>
                <w:szCs w:val="16"/>
              </w:rPr>
              <w:t>35.9</w:t>
            </w:r>
          </w:p>
        </w:tc>
        <w:tc>
          <w:tcPr>
            <w:tcW w:w="720" w:type="dxa"/>
            <w:shd w:val="clear" w:color="auto" w:fill="auto"/>
          </w:tcPr>
          <w:p w14:paraId="178047EA" w14:textId="3F2DCF15" w:rsidR="00285284" w:rsidRDefault="00285284" w:rsidP="00285284">
            <w:pPr>
              <w:rPr>
                <w:sz w:val="16"/>
                <w:szCs w:val="16"/>
              </w:rPr>
            </w:pPr>
            <w:r>
              <w:rPr>
                <w:sz w:val="16"/>
                <w:szCs w:val="16"/>
              </w:rPr>
              <w:t>510.51</w:t>
            </w:r>
          </w:p>
        </w:tc>
        <w:tc>
          <w:tcPr>
            <w:tcW w:w="3150" w:type="dxa"/>
            <w:shd w:val="clear" w:color="auto" w:fill="auto"/>
            <w:noWrap/>
          </w:tcPr>
          <w:p w14:paraId="2F53A3CA" w14:textId="5B6E2953" w:rsidR="00285284" w:rsidRPr="00B84C2E" w:rsidRDefault="00285284" w:rsidP="00285284">
            <w:pPr>
              <w:rPr>
                <w:sz w:val="16"/>
                <w:szCs w:val="16"/>
              </w:rPr>
            </w:pPr>
            <w:r w:rsidRPr="004F63B4">
              <w:rPr>
                <w:sz w:val="16"/>
                <w:szCs w:val="16"/>
              </w:rPr>
              <w:t xml:space="preserve">Restricted TWT would be an important feature for TDLS communication. However, the use of Broadcast TWT schedule, which is the basis of restricted TWT operation, by two TDLS peers STAs for communication over the TDLS direct link is not defined for TDLS operation (though individual TWT agreement can be established for the TDLS direct link by the </w:t>
            </w:r>
            <w:proofErr w:type="spellStart"/>
            <w:r w:rsidRPr="004F63B4">
              <w:rPr>
                <w:sz w:val="16"/>
                <w:szCs w:val="16"/>
              </w:rPr>
              <w:t>amendmends</w:t>
            </w:r>
            <w:proofErr w:type="spellEnd"/>
            <w:r w:rsidRPr="004F63B4">
              <w:rPr>
                <w:sz w:val="16"/>
                <w:szCs w:val="16"/>
              </w:rPr>
              <w:t xml:space="preserve"> made in 11ax).</w:t>
            </w:r>
          </w:p>
        </w:tc>
        <w:tc>
          <w:tcPr>
            <w:tcW w:w="2250" w:type="dxa"/>
            <w:shd w:val="clear" w:color="auto" w:fill="auto"/>
            <w:noWrap/>
          </w:tcPr>
          <w:p w14:paraId="36BF56AC" w14:textId="2C34470B" w:rsidR="00285284" w:rsidRPr="00B84C2E" w:rsidRDefault="00285284" w:rsidP="00285284">
            <w:pPr>
              <w:rPr>
                <w:sz w:val="16"/>
                <w:szCs w:val="16"/>
              </w:rPr>
            </w:pPr>
            <w:r w:rsidRPr="004F63B4">
              <w:rPr>
                <w:sz w:val="16"/>
                <w:szCs w:val="16"/>
              </w:rPr>
              <w:t>Please provide text to enable the utilization of broadcast/restricted TWT schedule by two TDLS peer STAs.</w:t>
            </w:r>
          </w:p>
        </w:tc>
        <w:tc>
          <w:tcPr>
            <w:tcW w:w="2610" w:type="dxa"/>
            <w:shd w:val="clear" w:color="auto" w:fill="auto"/>
          </w:tcPr>
          <w:p w14:paraId="6C964E6E" w14:textId="77777777" w:rsidR="00285284" w:rsidRDefault="00285284" w:rsidP="00285284">
            <w:pPr>
              <w:rPr>
                <w:b/>
                <w:bCs/>
                <w:sz w:val="16"/>
                <w:szCs w:val="16"/>
              </w:rPr>
            </w:pPr>
            <w:r>
              <w:rPr>
                <w:b/>
                <w:bCs/>
                <w:sz w:val="16"/>
                <w:szCs w:val="16"/>
              </w:rPr>
              <w:t>Reject</w:t>
            </w:r>
          </w:p>
          <w:p w14:paraId="5D4BBF34" w14:textId="77777777" w:rsidR="00285284" w:rsidRDefault="00285284" w:rsidP="00285284">
            <w:pPr>
              <w:rPr>
                <w:b/>
                <w:bCs/>
                <w:sz w:val="16"/>
                <w:szCs w:val="16"/>
              </w:rPr>
            </w:pPr>
          </w:p>
          <w:p w14:paraId="656CD99A" w14:textId="3DF327CD" w:rsidR="00285284" w:rsidRPr="006E33D7" w:rsidRDefault="00285284" w:rsidP="00285284">
            <w:pPr>
              <w:rPr>
                <w:b/>
                <w:bCs/>
                <w:sz w:val="16"/>
                <w:szCs w:val="16"/>
              </w:rPr>
            </w:pPr>
            <w:r>
              <w:rPr>
                <w:sz w:val="16"/>
                <w:szCs w:val="16"/>
              </w:rPr>
              <w:t>The group didn’t converge on a solution after discussion.</w:t>
            </w:r>
          </w:p>
        </w:tc>
      </w:tr>
      <w:tr w:rsidR="00380B61" w:rsidRPr="00EB75EA" w14:paraId="0D0BF9D5" w14:textId="77777777" w:rsidTr="00C63C09">
        <w:trPr>
          <w:trHeight w:val="220"/>
          <w:jc w:val="center"/>
        </w:trPr>
        <w:tc>
          <w:tcPr>
            <w:tcW w:w="625" w:type="dxa"/>
            <w:shd w:val="clear" w:color="auto" w:fill="auto"/>
            <w:noWrap/>
          </w:tcPr>
          <w:p w14:paraId="2A67B503" w14:textId="48F32BA5" w:rsidR="00380B61" w:rsidRDefault="00380B61" w:rsidP="00380B61">
            <w:pPr>
              <w:rPr>
                <w:sz w:val="16"/>
                <w:szCs w:val="16"/>
              </w:rPr>
            </w:pPr>
            <w:r>
              <w:rPr>
                <w:sz w:val="16"/>
                <w:szCs w:val="16"/>
              </w:rPr>
              <w:t>13022</w:t>
            </w:r>
          </w:p>
        </w:tc>
        <w:tc>
          <w:tcPr>
            <w:tcW w:w="1080" w:type="dxa"/>
            <w:shd w:val="clear" w:color="auto" w:fill="auto"/>
          </w:tcPr>
          <w:p w14:paraId="679808C2" w14:textId="33DE328F" w:rsidR="00380B61" w:rsidRDefault="00380B61" w:rsidP="00380B61">
            <w:pPr>
              <w:rPr>
                <w:sz w:val="16"/>
                <w:szCs w:val="16"/>
              </w:rPr>
            </w:pPr>
            <w:r>
              <w:rPr>
                <w:sz w:val="16"/>
                <w:szCs w:val="16"/>
              </w:rPr>
              <w:t>Chunyu Hu</w:t>
            </w:r>
          </w:p>
        </w:tc>
        <w:tc>
          <w:tcPr>
            <w:tcW w:w="900" w:type="dxa"/>
            <w:shd w:val="clear" w:color="auto" w:fill="auto"/>
            <w:noWrap/>
          </w:tcPr>
          <w:p w14:paraId="4E94DE0E" w14:textId="6E46602D" w:rsidR="00380B61" w:rsidRDefault="00380B61" w:rsidP="00380B61">
            <w:pPr>
              <w:rPr>
                <w:sz w:val="16"/>
                <w:szCs w:val="16"/>
              </w:rPr>
            </w:pPr>
            <w:r>
              <w:rPr>
                <w:sz w:val="16"/>
                <w:szCs w:val="16"/>
              </w:rPr>
              <w:t>35.9.2.2</w:t>
            </w:r>
          </w:p>
        </w:tc>
        <w:tc>
          <w:tcPr>
            <w:tcW w:w="720" w:type="dxa"/>
            <w:shd w:val="clear" w:color="auto" w:fill="auto"/>
          </w:tcPr>
          <w:p w14:paraId="4017A849" w14:textId="1CE4A273" w:rsidR="00380B61" w:rsidRDefault="00380B61" w:rsidP="00380B61">
            <w:pPr>
              <w:rPr>
                <w:sz w:val="16"/>
                <w:szCs w:val="16"/>
              </w:rPr>
            </w:pPr>
            <w:r>
              <w:rPr>
                <w:sz w:val="16"/>
                <w:szCs w:val="16"/>
              </w:rPr>
              <w:t>511.54</w:t>
            </w:r>
          </w:p>
        </w:tc>
        <w:tc>
          <w:tcPr>
            <w:tcW w:w="3150" w:type="dxa"/>
            <w:shd w:val="clear" w:color="auto" w:fill="auto"/>
            <w:noWrap/>
          </w:tcPr>
          <w:p w14:paraId="669FD341" w14:textId="0A38D240" w:rsidR="00380B61" w:rsidRPr="00B84C2E" w:rsidRDefault="00380B61" w:rsidP="00380B61">
            <w:pPr>
              <w:rPr>
                <w:sz w:val="16"/>
                <w:szCs w:val="16"/>
              </w:rPr>
            </w:pPr>
            <w:r w:rsidRPr="00A80FE5">
              <w:rPr>
                <w:sz w:val="16"/>
                <w:szCs w:val="16"/>
              </w:rPr>
              <w:t xml:space="preserve">r-TWT TIDs identified the latency sensitive traffic that the r-TWT schedule is setup for as already stated in 9.4.2.199 (P207L55/L60). Add corresponding normative text in this section or the previous one, </w:t>
            </w:r>
            <w:proofErr w:type="spellStart"/>
            <w:r w:rsidRPr="00A80FE5">
              <w:rPr>
                <w:sz w:val="16"/>
                <w:szCs w:val="16"/>
              </w:rPr>
              <w:t>whichver</w:t>
            </w:r>
            <w:proofErr w:type="spellEnd"/>
            <w:r w:rsidRPr="00A80FE5">
              <w:rPr>
                <w:sz w:val="16"/>
                <w:szCs w:val="16"/>
              </w:rPr>
              <w:t xml:space="preserve"> appropriate.</w:t>
            </w:r>
          </w:p>
        </w:tc>
        <w:tc>
          <w:tcPr>
            <w:tcW w:w="2250" w:type="dxa"/>
            <w:shd w:val="clear" w:color="auto" w:fill="auto"/>
            <w:noWrap/>
          </w:tcPr>
          <w:p w14:paraId="1C78638B" w14:textId="77777777" w:rsidR="00380B61" w:rsidRPr="00B84C2E" w:rsidRDefault="00380B61" w:rsidP="00380B61">
            <w:pPr>
              <w:rPr>
                <w:sz w:val="16"/>
                <w:szCs w:val="16"/>
              </w:rPr>
            </w:pPr>
          </w:p>
        </w:tc>
        <w:tc>
          <w:tcPr>
            <w:tcW w:w="2610" w:type="dxa"/>
            <w:shd w:val="clear" w:color="auto" w:fill="auto"/>
          </w:tcPr>
          <w:p w14:paraId="40E684C4" w14:textId="77777777" w:rsidR="00380B61" w:rsidRPr="006E33D7" w:rsidRDefault="00380B61" w:rsidP="00380B61">
            <w:pPr>
              <w:rPr>
                <w:b/>
                <w:bCs/>
                <w:sz w:val="16"/>
                <w:szCs w:val="16"/>
              </w:rPr>
            </w:pPr>
            <w:r w:rsidRPr="006E33D7">
              <w:rPr>
                <w:b/>
                <w:bCs/>
                <w:sz w:val="16"/>
                <w:szCs w:val="16"/>
              </w:rPr>
              <w:t>Revised</w:t>
            </w:r>
          </w:p>
          <w:p w14:paraId="668030C9" w14:textId="77777777" w:rsidR="00380B61" w:rsidRDefault="00380B61" w:rsidP="00380B61">
            <w:pPr>
              <w:rPr>
                <w:sz w:val="16"/>
                <w:szCs w:val="16"/>
              </w:rPr>
            </w:pPr>
          </w:p>
          <w:p w14:paraId="5EDC8A33" w14:textId="77777777" w:rsidR="00380B61" w:rsidRDefault="00380B61" w:rsidP="00380B61">
            <w:pPr>
              <w:rPr>
                <w:sz w:val="16"/>
                <w:szCs w:val="16"/>
              </w:rPr>
            </w:pPr>
            <w:r>
              <w:rPr>
                <w:sz w:val="16"/>
                <w:szCs w:val="16"/>
              </w:rPr>
              <w:t>This comment has been addressed by the resolution to CID #10429,13241 in doc 11-22/1280, and the corresponding changes are already in D2.2.</w:t>
            </w:r>
          </w:p>
          <w:p w14:paraId="4DAEB80B" w14:textId="77777777" w:rsidR="00380B61" w:rsidRDefault="00380B61" w:rsidP="00380B61">
            <w:pPr>
              <w:rPr>
                <w:sz w:val="16"/>
                <w:szCs w:val="16"/>
              </w:rPr>
            </w:pPr>
          </w:p>
          <w:p w14:paraId="518F99CC" w14:textId="42D75EF4" w:rsidR="00380B61" w:rsidRPr="006E33D7" w:rsidRDefault="00380B61" w:rsidP="00380B61">
            <w:pPr>
              <w:rPr>
                <w:b/>
                <w:bCs/>
                <w:sz w:val="16"/>
                <w:szCs w:val="16"/>
              </w:rPr>
            </w:pPr>
            <w:r w:rsidRPr="00FB04AB">
              <w:rPr>
                <w:b/>
                <w:bCs/>
                <w:sz w:val="16"/>
                <w:szCs w:val="16"/>
              </w:rPr>
              <w:t>TGbe editor: please implement the changes tagged by #10429 in doc 11-22/1280r6.</w:t>
            </w:r>
          </w:p>
        </w:tc>
      </w:tr>
      <w:tr w:rsidR="00380B61" w:rsidRPr="00EB75EA" w14:paraId="79AADCDA" w14:textId="77777777" w:rsidTr="00C63C09">
        <w:trPr>
          <w:trHeight w:val="220"/>
          <w:jc w:val="center"/>
        </w:trPr>
        <w:tc>
          <w:tcPr>
            <w:tcW w:w="625" w:type="dxa"/>
            <w:shd w:val="clear" w:color="auto" w:fill="auto"/>
            <w:noWrap/>
          </w:tcPr>
          <w:p w14:paraId="5F56C76B" w14:textId="3360C090" w:rsidR="00380B61" w:rsidRPr="00EB75EA" w:rsidRDefault="00380B61" w:rsidP="00380B61">
            <w:pPr>
              <w:rPr>
                <w:sz w:val="16"/>
                <w:szCs w:val="16"/>
              </w:rPr>
            </w:pPr>
            <w:r>
              <w:rPr>
                <w:sz w:val="16"/>
                <w:szCs w:val="16"/>
              </w:rPr>
              <w:t>10695</w:t>
            </w:r>
          </w:p>
        </w:tc>
        <w:tc>
          <w:tcPr>
            <w:tcW w:w="1080" w:type="dxa"/>
            <w:shd w:val="clear" w:color="auto" w:fill="auto"/>
          </w:tcPr>
          <w:p w14:paraId="1F2D3C40" w14:textId="642FCD38" w:rsidR="00380B61" w:rsidRPr="00EB75EA" w:rsidRDefault="00380B61" w:rsidP="00380B61">
            <w:pPr>
              <w:rPr>
                <w:sz w:val="16"/>
                <w:szCs w:val="16"/>
              </w:rPr>
            </w:pPr>
            <w:proofErr w:type="spellStart"/>
            <w:r>
              <w:rPr>
                <w:sz w:val="16"/>
                <w:szCs w:val="16"/>
              </w:rPr>
              <w:t>Liangxiao</w:t>
            </w:r>
            <w:proofErr w:type="spellEnd"/>
            <w:r>
              <w:rPr>
                <w:sz w:val="16"/>
                <w:szCs w:val="16"/>
              </w:rPr>
              <w:t xml:space="preserve"> Xin</w:t>
            </w:r>
          </w:p>
        </w:tc>
        <w:tc>
          <w:tcPr>
            <w:tcW w:w="900" w:type="dxa"/>
            <w:shd w:val="clear" w:color="auto" w:fill="auto"/>
            <w:noWrap/>
          </w:tcPr>
          <w:p w14:paraId="256D17B4" w14:textId="12345E98" w:rsidR="00380B61" w:rsidRPr="00EB75EA" w:rsidRDefault="00380B61" w:rsidP="00380B61">
            <w:pPr>
              <w:rPr>
                <w:sz w:val="16"/>
                <w:szCs w:val="16"/>
              </w:rPr>
            </w:pPr>
            <w:r>
              <w:rPr>
                <w:sz w:val="16"/>
                <w:szCs w:val="16"/>
              </w:rPr>
              <w:t>35.9.4.1</w:t>
            </w:r>
          </w:p>
        </w:tc>
        <w:tc>
          <w:tcPr>
            <w:tcW w:w="720" w:type="dxa"/>
            <w:shd w:val="clear" w:color="auto" w:fill="auto"/>
          </w:tcPr>
          <w:p w14:paraId="65330D8F" w14:textId="14EEA145" w:rsidR="00380B61" w:rsidRPr="00EB75EA" w:rsidRDefault="00380B61" w:rsidP="00380B61">
            <w:pPr>
              <w:rPr>
                <w:sz w:val="16"/>
                <w:szCs w:val="16"/>
              </w:rPr>
            </w:pPr>
            <w:r>
              <w:rPr>
                <w:sz w:val="16"/>
                <w:szCs w:val="16"/>
              </w:rPr>
              <w:t>512.12</w:t>
            </w:r>
          </w:p>
        </w:tc>
        <w:tc>
          <w:tcPr>
            <w:tcW w:w="3150" w:type="dxa"/>
            <w:shd w:val="clear" w:color="auto" w:fill="auto"/>
            <w:noWrap/>
          </w:tcPr>
          <w:p w14:paraId="729C177D" w14:textId="51049EED" w:rsidR="00380B61" w:rsidRPr="00EB75EA" w:rsidRDefault="00380B61" w:rsidP="00380B61">
            <w:pPr>
              <w:rPr>
                <w:sz w:val="16"/>
                <w:szCs w:val="16"/>
              </w:rPr>
            </w:pPr>
            <w:r w:rsidRPr="00B84C2E">
              <w:rPr>
                <w:sz w:val="16"/>
                <w:szCs w:val="16"/>
              </w:rPr>
              <w:t>When AP is the TXOP holder at the start time of the R-TWT SP but the AC of the TXOP is not for R-TWT TIDs, what happens?</w:t>
            </w:r>
          </w:p>
        </w:tc>
        <w:tc>
          <w:tcPr>
            <w:tcW w:w="2250" w:type="dxa"/>
            <w:shd w:val="clear" w:color="auto" w:fill="auto"/>
            <w:noWrap/>
          </w:tcPr>
          <w:p w14:paraId="693E0FDE" w14:textId="204809CE" w:rsidR="00380B61" w:rsidRPr="00EB75EA" w:rsidRDefault="00380B61" w:rsidP="00380B61">
            <w:pPr>
              <w:rPr>
                <w:sz w:val="16"/>
                <w:szCs w:val="16"/>
              </w:rPr>
            </w:pPr>
            <w:r w:rsidRPr="00B84C2E">
              <w:rPr>
                <w:sz w:val="16"/>
                <w:szCs w:val="16"/>
              </w:rPr>
              <w:t>AP should continue its TXOP but transmit the frames from R-TWT TIDs even if they are not from the primary AC during the current TXOP.</w:t>
            </w:r>
          </w:p>
        </w:tc>
        <w:tc>
          <w:tcPr>
            <w:tcW w:w="2610" w:type="dxa"/>
            <w:shd w:val="clear" w:color="auto" w:fill="auto"/>
          </w:tcPr>
          <w:p w14:paraId="71A5B149" w14:textId="77777777" w:rsidR="00380B61" w:rsidRPr="006E33D7" w:rsidRDefault="00380B61" w:rsidP="00380B61">
            <w:pPr>
              <w:rPr>
                <w:b/>
                <w:bCs/>
                <w:sz w:val="16"/>
                <w:szCs w:val="16"/>
              </w:rPr>
            </w:pPr>
            <w:r w:rsidRPr="006E33D7">
              <w:rPr>
                <w:b/>
                <w:bCs/>
                <w:sz w:val="16"/>
                <w:szCs w:val="16"/>
              </w:rPr>
              <w:t>Revised</w:t>
            </w:r>
          </w:p>
          <w:p w14:paraId="7C8F22E5" w14:textId="77777777" w:rsidR="00380B61" w:rsidRDefault="00380B61" w:rsidP="00380B61">
            <w:pPr>
              <w:rPr>
                <w:sz w:val="16"/>
                <w:szCs w:val="16"/>
              </w:rPr>
            </w:pPr>
          </w:p>
          <w:p w14:paraId="1A3AA241" w14:textId="16052C46" w:rsidR="00380B61" w:rsidRDefault="00380B61" w:rsidP="00380B61">
            <w:pPr>
              <w:rPr>
                <w:sz w:val="16"/>
                <w:szCs w:val="16"/>
              </w:rPr>
            </w:pPr>
            <w:r>
              <w:rPr>
                <w:sz w:val="16"/>
                <w:szCs w:val="16"/>
              </w:rPr>
              <w:t>This comment has been addressed by the resolution to CID #11705,13034 in doc 11-22/1470r7, and the corresponding change is already incorporated in D2.2.</w:t>
            </w:r>
          </w:p>
          <w:p w14:paraId="566F6337" w14:textId="77777777" w:rsidR="00380B61" w:rsidRDefault="00380B61" w:rsidP="00380B61">
            <w:pPr>
              <w:rPr>
                <w:sz w:val="16"/>
                <w:szCs w:val="16"/>
              </w:rPr>
            </w:pPr>
          </w:p>
          <w:p w14:paraId="0CF3A26D" w14:textId="0FD4A18C" w:rsidR="00380B61" w:rsidRPr="00EB75EA" w:rsidRDefault="00380B61" w:rsidP="00380B61">
            <w:pPr>
              <w:rPr>
                <w:sz w:val="16"/>
                <w:szCs w:val="16"/>
              </w:rPr>
            </w:pPr>
            <w:r w:rsidRPr="00FB04AB">
              <w:rPr>
                <w:b/>
                <w:bCs/>
                <w:sz w:val="16"/>
                <w:szCs w:val="16"/>
              </w:rPr>
              <w:t xml:space="preserve">TGbe editor: please implement the changes tagged by </w:t>
            </w:r>
            <w:r>
              <w:rPr>
                <w:b/>
                <w:bCs/>
                <w:sz w:val="16"/>
                <w:szCs w:val="16"/>
              </w:rPr>
              <w:t>(</w:t>
            </w:r>
            <w:r w:rsidRPr="00FB04AB">
              <w:rPr>
                <w:b/>
                <w:bCs/>
                <w:sz w:val="16"/>
                <w:szCs w:val="16"/>
              </w:rPr>
              <w:t>#1</w:t>
            </w:r>
            <w:r>
              <w:rPr>
                <w:b/>
                <w:bCs/>
                <w:sz w:val="16"/>
                <w:szCs w:val="16"/>
              </w:rPr>
              <w:t>1705), (#13034)</w:t>
            </w:r>
            <w:r w:rsidRPr="00FB04AB">
              <w:rPr>
                <w:b/>
                <w:bCs/>
                <w:sz w:val="16"/>
                <w:szCs w:val="16"/>
              </w:rPr>
              <w:t xml:space="preserve"> in doc 11-22/1</w:t>
            </w:r>
            <w:r>
              <w:rPr>
                <w:b/>
                <w:bCs/>
                <w:sz w:val="16"/>
                <w:szCs w:val="16"/>
              </w:rPr>
              <w:t>470</w:t>
            </w:r>
            <w:r w:rsidRPr="00FB04AB">
              <w:rPr>
                <w:b/>
                <w:bCs/>
                <w:sz w:val="16"/>
                <w:szCs w:val="16"/>
              </w:rPr>
              <w:t>r</w:t>
            </w:r>
            <w:r>
              <w:rPr>
                <w:b/>
                <w:bCs/>
                <w:sz w:val="16"/>
                <w:szCs w:val="16"/>
              </w:rPr>
              <w:t>7</w:t>
            </w:r>
            <w:r w:rsidRPr="00FB04AB">
              <w:rPr>
                <w:b/>
                <w:bCs/>
                <w:sz w:val="16"/>
                <w:szCs w:val="16"/>
              </w:rPr>
              <w:t>.</w:t>
            </w:r>
          </w:p>
        </w:tc>
      </w:tr>
      <w:tr w:rsidR="002F5B29" w:rsidRPr="00EB75EA" w14:paraId="6F6C1E0B" w14:textId="77777777" w:rsidTr="00F91207">
        <w:trPr>
          <w:trHeight w:val="220"/>
          <w:jc w:val="center"/>
        </w:trPr>
        <w:tc>
          <w:tcPr>
            <w:tcW w:w="625" w:type="dxa"/>
            <w:shd w:val="clear" w:color="auto" w:fill="auto"/>
            <w:noWrap/>
          </w:tcPr>
          <w:p w14:paraId="64357C41" w14:textId="25513D39" w:rsidR="002F5B29" w:rsidRPr="00EB75EA" w:rsidRDefault="002F5B29" w:rsidP="002F5B29">
            <w:pPr>
              <w:rPr>
                <w:sz w:val="16"/>
                <w:szCs w:val="16"/>
              </w:rPr>
            </w:pPr>
            <w:r>
              <w:rPr>
                <w:sz w:val="16"/>
                <w:szCs w:val="16"/>
              </w:rPr>
              <w:t>12828</w:t>
            </w:r>
          </w:p>
        </w:tc>
        <w:tc>
          <w:tcPr>
            <w:tcW w:w="1080" w:type="dxa"/>
            <w:shd w:val="clear" w:color="auto" w:fill="auto"/>
          </w:tcPr>
          <w:p w14:paraId="72ECC1A5" w14:textId="38A68A8D" w:rsidR="002F5B29" w:rsidRPr="00EB75EA" w:rsidRDefault="002F5B29" w:rsidP="002F5B29">
            <w:pPr>
              <w:rPr>
                <w:sz w:val="16"/>
                <w:szCs w:val="16"/>
              </w:rPr>
            </w:pPr>
            <w:r>
              <w:rPr>
                <w:sz w:val="16"/>
                <w:szCs w:val="16"/>
              </w:rPr>
              <w:t xml:space="preserve">Laurent </w:t>
            </w:r>
            <w:proofErr w:type="spellStart"/>
            <w:r>
              <w:rPr>
                <w:sz w:val="16"/>
                <w:szCs w:val="16"/>
              </w:rPr>
              <w:t>Cariou</w:t>
            </w:r>
            <w:proofErr w:type="spellEnd"/>
          </w:p>
        </w:tc>
        <w:tc>
          <w:tcPr>
            <w:tcW w:w="900" w:type="dxa"/>
            <w:shd w:val="clear" w:color="auto" w:fill="auto"/>
            <w:noWrap/>
          </w:tcPr>
          <w:p w14:paraId="7FCDD6B1" w14:textId="681E0AB4" w:rsidR="002F5B29" w:rsidRPr="00EB75EA" w:rsidRDefault="002F5B29" w:rsidP="002F5B29">
            <w:pPr>
              <w:rPr>
                <w:sz w:val="16"/>
                <w:szCs w:val="16"/>
              </w:rPr>
            </w:pPr>
            <w:r>
              <w:rPr>
                <w:sz w:val="16"/>
                <w:szCs w:val="16"/>
              </w:rPr>
              <w:t>35.9.1</w:t>
            </w:r>
          </w:p>
        </w:tc>
        <w:tc>
          <w:tcPr>
            <w:tcW w:w="720" w:type="dxa"/>
            <w:shd w:val="clear" w:color="auto" w:fill="auto"/>
          </w:tcPr>
          <w:p w14:paraId="16B238F8" w14:textId="638D802B" w:rsidR="002F5B29" w:rsidRPr="00EB75EA" w:rsidRDefault="002F5B29" w:rsidP="002F5B29">
            <w:pPr>
              <w:rPr>
                <w:sz w:val="16"/>
                <w:szCs w:val="16"/>
              </w:rPr>
            </w:pPr>
            <w:r>
              <w:rPr>
                <w:sz w:val="16"/>
                <w:szCs w:val="16"/>
              </w:rPr>
              <w:t>510.56</w:t>
            </w:r>
          </w:p>
        </w:tc>
        <w:tc>
          <w:tcPr>
            <w:tcW w:w="3150" w:type="dxa"/>
            <w:shd w:val="clear" w:color="auto" w:fill="auto"/>
            <w:noWrap/>
          </w:tcPr>
          <w:p w14:paraId="4E402E87" w14:textId="467AD739" w:rsidR="002F5B29" w:rsidRPr="00EB75EA" w:rsidRDefault="002F5B29" w:rsidP="002F5B29">
            <w:pPr>
              <w:rPr>
                <w:sz w:val="16"/>
                <w:szCs w:val="16"/>
              </w:rPr>
            </w:pPr>
            <w:r w:rsidRPr="008268CC">
              <w:rPr>
                <w:sz w:val="16"/>
                <w:szCs w:val="16"/>
              </w:rPr>
              <w:t xml:space="preserve">A non-AP STA on link A affiliated with a non-AP MLD may be aware that another STA on link B of the non-AP MLD has an rTWT SP to which it is a member that will start soon. If a </w:t>
            </w:r>
            <w:proofErr w:type="spellStart"/>
            <w:r w:rsidRPr="008268CC">
              <w:rPr>
                <w:sz w:val="16"/>
                <w:szCs w:val="16"/>
              </w:rPr>
              <w:t>TxOP</w:t>
            </w:r>
            <w:proofErr w:type="spellEnd"/>
            <w:r w:rsidRPr="008268CC">
              <w:rPr>
                <w:sz w:val="16"/>
                <w:szCs w:val="16"/>
              </w:rPr>
              <w:t xml:space="preserve"> is started and the STA on link A of the non-AP MLD is the </w:t>
            </w:r>
            <w:proofErr w:type="spellStart"/>
            <w:r w:rsidRPr="008268CC">
              <w:rPr>
                <w:sz w:val="16"/>
                <w:szCs w:val="16"/>
              </w:rPr>
              <w:t>TxOP</w:t>
            </w:r>
            <w:proofErr w:type="spellEnd"/>
            <w:r w:rsidRPr="008268CC">
              <w:rPr>
                <w:sz w:val="16"/>
                <w:szCs w:val="16"/>
              </w:rPr>
              <w:t xml:space="preserve"> responder, it would be very useful to define a mechanism so that the </w:t>
            </w:r>
            <w:proofErr w:type="spellStart"/>
            <w:r w:rsidRPr="008268CC">
              <w:rPr>
                <w:sz w:val="16"/>
                <w:szCs w:val="16"/>
              </w:rPr>
              <w:t>TxOP</w:t>
            </w:r>
            <w:proofErr w:type="spellEnd"/>
            <w:r w:rsidRPr="008268CC">
              <w:rPr>
                <w:sz w:val="16"/>
                <w:szCs w:val="16"/>
              </w:rPr>
              <w:t xml:space="preserve"> responder can inform the transmitter that it will be available only for a specific duration and not for the entire duration of the </w:t>
            </w:r>
            <w:proofErr w:type="spellStart"/>
            <w:r w:rsidRPr="008268CC">
              <w:rPr>
                <w:sz w:val="16"/>
                <w:szCs w:val="16"/>
              </w:rPr>
              <w:t>TxOP</w:t>
            </w:r>
            <w:proofErr w:type="spellEnd"/>
            <w:r w:rsidRPr="008268CC">
              <w:rPr>
                <w:sz w:val="16"/>
                <w:szCs w:val="16"/>
              </w:rPr>
              <w:t>.</w:t>
            </w:r>
          </w:p>
        </w:tc>
        <w:tc>
          <w:tcPr>
            <w:tcW w:w="2250" w:type="dxa"/>
            <w:shd w:val="clear" w:color="auto" w:fill="auto"/>
            <w:noWrap/>
          </w:tcPr>
          <w:p w14:paraId="0F45BFDF" w14:textId="719F8B3B" w:rsidR="002F5B29" w:rsidRPr="00EB75EA" w:rsidRDefault="002F5B29" w:rsidP="002F5B29">
            <w:pPr>
              <w:rPr>
                <w:sz w:val="16"/>
                <w:szCs w:val="16"/>
              </w:rPr>
            </w:pPr>
            <w:r>
              <w:rPr>
                <w:sz w:val="16"/>
                <w:szCs w:val="16"/>
              </w:rPr>
              <w:t>Define a mechanism to fix the issue</w:t>
            </w:r>
          </w:p>
        </w:tc>
        <w:tc>
          <w:tcPr>
            <w:tcW w:w="2610" w:type="dxa"/>
            <w:shd w:val="clear" w:color="auto" w:fill="auto"/>
          </w:tcPr>
          <w:p w14:paraId="10AD5B5C" w14:textId="77777777" w:rsidR="002F5B29" w:rsidRPr="001610C2" w:rsidRDefault="002F5B29" w:rsidP="002F5B29">
            <w:pPr>
              <w:rPr>
                <w:b/>
                <w:bCs/>
                <w:sz w:val="16"/>
                <w:szCs w:val="16"/>
              </w:rPr>
            </w:pPr>
            <w:r w:rsidRPr="001610C2">
              <w:rPr>
                <w:b/>
                <w:bCs/>
                <w:sz w:val="16"/>
                <w:szCs w:val="16"/>
              </w:rPr>
              <w:t>Revised</w:t>
            </w:r>
          </w:p>
          <w:p w14:paraId="659694E3" w14:textId="77777777" w:rsidR="002F5B29" w:rsidRPr="001610C2" w:rsidRDefault="002F5B29" w:rsidP="002F5B29">
            <w:pPr>
              <w:rPr>
                <w:b/>
                <w:bCs/>
                <w:sz w:val="16"/>
                <w:szCs w:val="16"/>
              </w:rPr>
            </w:pPr>
          </w:p>
          <w:p w14:paraId="5CDAB8B5" w14:textId="77777777" w:rsidR="002F5B29" w:rsidRPr="001610C2" w:rsidRDefault="002F5B29" w:rsidP="002F5B29">
            <w:pPr>
              <w:rPr>
                <w:sz w:val="16"/>
                <w:szCs w:val="16"/>
              </w:rPr>
            </w:pPr>
            <w:r w:rsidRPr="001610C2">
              <w:rPr>
                <w:sz w:val="16"/>
                <w:szCs w:val="16"/>
              </w:rPr>
              <w:t>This comment has been addressed by the resolution to CID #13646,10435, and the corresponding changes are already in D2.2</w:t>
            </w:r>
          </w:p>
          <w:p w14:paraId="4DECD557" w14:textId="77777777" w:rsidR="002F5B29" w:rsidRDefault="002F5B29" w:rsidP="002F5B29">
            <w:pPr>
              <w:rPr>
                <w:sz w:val="16"/>
                <w:szCs w:val="16"/>
              </w:rPr>
            </w:pPr>
          </w:p>
          <w:p w14:paraId="11C13F6D" w14:textId="77777777" w:rsidR="002F5B29" w:rsidRPr="001610C2" w:rsidRDefault="002F5B29" w:rsidP="002F5B29">
            <w:pPr>
              <w:rPr>
                <w:sz w:val="16"/>
                <w:szCs w:val="16"/>
              </w:rPr>
            </w:pPr>
          </w:p>
          <w:p w14:paraId="7A4CCD47" w14:textId="3DAB03C0" w:rsidR="002F5B29" w:rsidRPr="00EB75EA" w:rsidRDefault="002F5B29" w:rsidP="002F5B29">
            <w:pPr>
              <w:rPr>
                <w:sz w:val="16"/>
                <w:szCs w:val="16"/>
              </w:rPr>
            </w:pPr>
            <w:r w:rsidRPr="001610C2">
              <w:rPr>
                <w:b/>
                <w:bCs/>
                <w:sz w:val="16"/>
                <w:szCs w:val="16"/>
              </w:rPr>
              <w:t>TGbe editor: please implement the changes tagged by #13646,10435 in doc 11-22/1470r7.</w:t>
            </w:r>
          </w:p>
        </w:tc>
      </w:tr>
    </w:tbl>
    <w:p w14:paraId="4FE11F06" w14:textId="357482B3" w:rsidR="00457C7D" w:rsidRDefault="00457C7D" w:rsidP="00051FE9"/>
    <w:p w14:paraId="51C6D51C" w14:textId="76C0EDE1" w:rsidR="006B4D83" w:rsidRDefault="006B4D83" w:rsidP="00051FE9">
      <w:pPr>
        <w:rPr>
          <w:rFonts w:asciiTheme="majorHAnsi" w:eastAsia="Batang" w:hAnsiTheme="majorHAnsi"/>
          <w:lang w:val="en-GB"/>
        </w:rPr>
      </w:pPr>
    </w:p>
    <w:p w14:paraId="6272B97C" w14:textId="77777777" w:rsidR="006B4D83" w:rsidRDefault="006B4D83" w:rsidP="00051FE9">
      <w:pPr>
        <w:rPr>
          <w:rFonts w:asciiTheme="majorHAnsi" w:eastAsia="Batang" w:hAnsiTheme="majorHAnsi"/>
          <w:lang w:val="en-GB"/>
        </w:rPr>
      </w:pPr>
    </w:p>
    <w:p w14:paraId="3FB9C863" w14:textId="7882B78C" w:rsidR="00033B8E" w:rsidRPr="00984866" w:rsidRDefault="00033B8E" w:rsidP="00051FE9">
      <w:pPr>
        <w:rPr>
          <w:rFonts w:asciiTheme="majorHAnsi" w:eastAsiaTheme="majorEastAsia" w:hAnsiTheme="majorHAnsi" w:cstheme="majorBidi"/>
          <w:color w:val="2E74B5" w:themeColor="accent1" w:themeShade="BF"/>
          <w:sz w:val="32"/>
          <w:szCs w:val="32"/>
        </w:rPr>
      </w:pPr>
    </w:p>
    <w:sectPr w:rsidR="00033B8E" w:rsidRPr="00984866" w:rsidSect="004477A4">
      <w:headerReference w:type="even" r:id="rId15"/>
      <w:headerReference w:type="default" r:id="rId16"/>
      <w:footerReference w:type="even" r:id="rId17"/>
      <w:footerReference w:type="default" r:id="rId18"/>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FA35B" w14:textId="77777777" w:rsidR="00F03EBA" w:rsidRDefault="00F03EBA" w:rsidP="00051FE9">
      <w:r>
        <w:separator/>
      </w:r>
    </w:p>
  </w:endnote>
  <w:endnote w:type="continuationSeparator" w:id="0">
    <w:p w14:paraId="6D6F61FB" w14:textId="77777777" w:rsidR="00F03EBA" w:rsidRDefault="00F03EBA" w:rsidP="00051FE9">
      <w:r>
        <w:continuationSeparator/>
      </w:r>
    </w:p>
  </w:endnote>
  <w:endnote w:type="continuationNotice" w:id="1">
    <w:p w14:paraId="05D9F9EB" w14:textId="77777777" w:rsidR="00F03EBA" w:rsidRDefault="00F03EBA" w:rsidP="00051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_ò">
    <w:altName w:val="Calibri"/>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
    <w:altName w:val="Times New Roman"/>
    <w:panose1 w:val="020B0604020202020204"/>
    <w:charset w:val="0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7B8A3CEF"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362F70">
      <w:rPr>
        <w:lang w:val="en-GB"/>
      </w:rPr>
      <w:tab/>
    </w:r>
    <w:r w:rsidR="00362F70">
      <w:rPr>
        <w:lang w:val="en-GB"/>
      </w:rPr>
      <w:tab/>
    </w:r>
    <w:r w:rsidR="00362F70">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4</w:t>
    </w:r>
    <w:r w:rsidRPr="00CB5571">
      <w:rPr>
        <w:noProof/>
        <w:lang w:val="en-GB"/>
      </w:rPr>
      <w:fldChar w:fldCharType="end"/>
    </w:r>
    <w:r w:rsidRPr="00CB5571">
      <w:rPr>
        <w:lang w:val="en-GB"/>
      </w:rPr>
      <w:tab/>
    </w:r>
    <w:r w:rsidR="00362F70">
      <w:rPr>
        <w:lang w:val="en-GB"/>
      </w:rPr>
      <w:tab/>
    </w:r>
    <w:r w:rsidR="00362F70">
      <w:rPr>
        <w:lang w:val="en-GB"/>
      </w:rPr>
      <w:tab/>
    </w:r>
    <w:r w:rsidR="00362F70">
      <w:rPr>
        <w:lang w:val="en-GB"/>
      </w:rPr>
      <w:tab/>
    </w:r>
    <w:r w:rsidR="00362F70">
      <w:rPr>
        <w:lang w:val="en-GB"/>
      </w:rPr>
      <w:tab/>
    </w:r>
    <w:r w:rsidR="00362F70">
      <w:rPr>
        <w:lang w:val="en-GB"/>
      </w:rPr>
      <w:tab/>
    </w:r>
    <w:r w:rsidR="00806104">
      <w:rPr>
        <w:lang w:val="en-GB" w:eastAsia="ko-KR"/>
      </w:rPr>
      <w:t>Chunyu Hu</w:t>
    </w:r>
    <w:r w:rsidR="005D065D">
      <w:rPr>
        <w:lang w:val="en-GB" w:eastAsia="ko-KR"/>
      </w:rPr>
      <w:t xml:space="preserve"> etc.</w:t>
    </w:r>
    <w:r w:rsidR="00806104">
      <w:rPr>
        <w:lang w:val="en-GB" w:eastAsia="ko-KR"/>
      </w:rPr>
      <w:t xml:space="preserve">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35DABC92"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FD0109">
      <w:rPr>
        <w:lang w:val="en-GB"/>
      </w:rPr>
      <w:tab/>
    </w:r>
    <w:r w:rsidR="00FD0109">
      <w:rPr>
        <w:lang w:val="en-GB"/>
      </w:rPr>
      <w:tab/>
    </w:r>
    <w:r w:rsidR="00FD0109">
      <w:rPr>
        <w:lang w:val="en-GB"/>
      </w:rPr>
      <w:tab/>
    </w:r>
    <w:r w:rsidR="00FD0109">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1</w:t>
    </w:r>
    <w:r w:rsidRPr="00CB5571">
      <w:rPr>
        <w:noProof/>
        <w:lang w:val="en-GB"/>
      </w:rPr>
      <w:fldChar w:fldCharType="end"/>
    </w:r>
    <w:r w:rsidRPr="00CB5571">
      <w:rPr>
        <w:lang w:val="en-GB"/>
      </w:rPr>
      <w:tab/>
    </w:r>
    <w:r w:rsidR="00CD1B10">
      <w:rPr>
        <w:lang w:val="en-GB"/>
      </w:rPr>
      <w:t xml:space="preserve">        </w:t>
    </w:r>
    <w:r w:rsidR="00FD0109">
      <w:rPr>
        <w:lang w:val="en-GB"/>
      </w:rPr>
      <w:tab/>
    </w:r>
    <w:r w:rsidR="00FD0109">
      <w:rPr>
        <w:lang w:val="en-GB"/>
      </w:rPr>
      <w:tab/>
    </w:r>
    <w:r w:rsidR="00FD0109">
      <w:rPr>
        <w:lang w:val="en-GB"/>
      </w:rPr>
      <w:tab/>
    </w:r>
    <w:r w:rsidR="00FD0109">
      <w:rPr>
        <w:lang w:val="en-GB"/>
      </w:rPr>
      <w:tab/>
    </w:r>
    <w:r w:rsidR="00CD1B10">
      <w:rPr>
        <w:lang w:val="en-GB"/>
      </w:rPr>
      <w:t xml:space="preserve"> </w:t>
    </w:r>
    <w:r w:rsidR="00CD1B10">
      <w:rPr>
        <w:lang w:val="en-GB" w:eastAsia="ko-KR"/>
      </w:rPr>
      <w:t>Chunyu Hu</w:t>
    </w:r>
    <w:r w:rsidR="005D065D">
      <w:rPr>
        <w:lang w:val="en-GB" w:eastAsia="ko-KR"/>
      </w:rPr>
      <w:t xml:space="preserve"> etc.</w:t>
    </w:r>
    <w:r w:rsidR="00CD1B10">
      <w:rPr>
        <w:lang w:val="en-GB" w:eastAsia="ko-KR"/>
      </w:rPr>
      <w:t xml:space="preserve">,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CC7A8" w14:textId="77777777" w:rsidR="00F03EBA" w:rsidRDefault="00F03EBA" w:rsidP="00051FE9">
      <w:r>
        <w:separator/>
      </w:r>
    </w:p>
  </w:footnote>
  <w:footnote w:type="continuationSeparator" w:id="0">
    <w:p w14:paraId="7852897F" w14:textId="77777777" w:rsidR="00F03EBA" w:rsidRDefault="00F03EBA" w:rsidP="00051FE9">
      <w:r>
        <w:continuationSeparator/>
      </w:r>
    </w:p>
  </w:footnote>
  <w:footnote w:type="continuationNotice" w:id="1">
    <w:p w14:paraId="5280FB26" w14:textId="77777777" w:rsidR="00F03EBA" w:rsidRDefault="00F03EBA" w:rsidP="00051F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11D51210" w:rsidR="00BF026D" w:rsidRPr="00FD0109" w:rsidRDefault="004F2841" w:rsidP="00051FE9">
    <w:pPr>
      <w:rPr>
        <w:b/>
        <w:bCs/>
        <w:lang w:val="en-GB"/>
      </w:rPr>
    </w:pPr>
    <w:r>
      <w:rPr>
        <w:b/>
        <w:bCs/>
      </w:rPr>
      <w:t>Oct</w:t>
    </w:r>
    <w:r w:rsidR="00154AD1" w:rsidRPr="00FD0109">
      <w:rPr>
        <w:b/>
        <w:bCs/>
      </w:rPr>
      <w:t xml:space="preserve"> 2022</w:t>
    </w:r>
    <w:r w:rsidR="00154AD1">
      <w:tab/>
    </w:r>
    <w:r w:rsidR="00154AD1">
      <w:tab/>
    </w:r>
    <w:r w:rsidR="00154AD1">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154AD1" w:rsidRPr="00FD0109">
      <w:rPr>
        <w:b/>
        <w:bCs/>
        <w:lang w:val="en-GB"/>
      </w:rPr>
      <w:t>doc.: IEEE 802.11-22/</w:t>
    </w:r>
    <w:r w:rsidR="004477A4">
      <w:rPr>
        <w:b/>
        <w:bCs/>
        <w:lang w:val="en-GB"/>
      </w:rPr>
      <w:t>1827</w:t>
    </w:r>
    <w:r w:rsidR="00C81931" w:rsidRPr="00FD0109">
      <w:rPr>
        <w:b/>
        <w:bCs/>
        <w:lang w:val="en-GB"/>
      </w:rPr>
      <w:t>r0</w:t>
    </w:r>
    <w:r w:rsidR="00BF026D" w:rsidRPr="00FD0109">
      <w:rPr>
        <w:b/>
        <w:bCs/>
        <w:lang w:val="en-GB"/>
      </w:rPr>
      <w:fldChar w:fldCharType="begin"/>
    </w:r>
    <w:r w:rsidR="00BF026D" w:rsidRPr="00FD0109">
      <w:rPr>
        <w:b/>
        <w:bCs/>
        <w:lang w:val="en-GB"/>
      </w:rPr>
      <w:instrText xml:space="preserve"> TITLE  \* MERGEFORMAT </w:instrText>
    </w:r>
    <w:r w:rsidR="00BF026D" w:rsidRPr="00FD0109">
      <w:rPr>
        <w:b/>
        <w:bCs/>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C6E34E3" w:rsidR="00BF026D" w:rsidRPr="00362F70" w:rsidRDefault="00427DB2" w:rsidP="00051FE9">
    <w:pPr>
      <w:rPr>
        <w:b/>
        <w:bCs/>
      </w:rPr>
    </w:pPr>
    <w:r w:rsidRPr="002227DD">
      <w:rPr>
        <w:b/>
        <w:bCs/>
      </w:rPr>
      <w:t>Oct</w:t>
    </w:r>
    <w:r w:rsidR="00126241" w:rsidRPr="002227DD">
      <w:rPr>
        <w:b/>
        <w:bCs/>
      </w:rPr>
      <w:t xml:space="preserve"> </w:t>
    </w:r>
    <w:r w:rsidR="00BF026D" w:rsidRPr="002227DD">
      <w:rPr>
        <w:b/>
        <w:bCs/>
      </w:rPr>
      <w:t>20</w:t>
    </w:r>
    <w:r w:rsidR="00D11553" w:rsidRPr="002227DD">
      <w:rPr>
        <w:b/>
        <w:bCs/>
      </w:rPr>
      <w:t>2</w:t>
    </w:r>
    <w:r w:rsidR="00324F1B" w:rsidRPr="002227DD">
      <w:rPr>
        <w:b/>
        <w:bCs/>
      </w:rPr>
      <w:t>2</w:t>
    </w:r>
    <w:r w:rsidR="004E0589" w:rsidRPr="00362F70">
      <w:rPr>
        <w:b/>
        <w:bCs/>
      </w:rPr>
      <w:tab/>
    </w:r>
    <w:r w:rsidR="00BF026D" w:rsidRPr="00362F70">
      <w:rPr>
        <w:b/>
        <w:bCs/>
      </w:rPr>
      <w:tab/>
    </w:r>
    <w:r w:rsidR="00CD7DDC"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BF026D" w:rsidRPr="00362F70">
      <w:rPr>
        <w:b/>
        <w:bCs/>
        <w:lang w:val="en-GB"/>
      </w:rPr>
      <w:t>doc.: IEEE 802.11-</w:t>
    </w:r>
    <w:r w:rsidR="00D11553" w:rsidRPr="00362F70">
      <w:rPr>
        <w:b/>
        <w:bCs/>
        <w:lang w:val="en-GB"/>
      </w:rPr>
      <w:t>2</w:t>
    </w:r>
    <w:r w:rsidR="00324F1B" w:rsidRPr="00362F70">
      <w:rPr>
        <w:b/>
        <w:bCs/>
        <w:lang w:val="en-GB"/>
      </w:rPr>
      <w:t>2</w:t>
    </w:r>
    <w:r w:rsidR="005B2D2F" w:rsidRPr="00362F70">
      <w:rPr>
        <w:b/>
        <w:bCs/>
        <w:lang w:val="en-GB"/>
      </w:rPr>
      <w:t>/</w:t>
    </w:r>
    <w:r w:rsidR="004477A4">
      <w:rPr>
        <w:b/>
        <w:bCs/>
        <w:lang w:val="en-GB"/>
      </w:rPr>
      <w:t>1827</w:t>
    </w:r>
    <w:r w:rsidR="00806104" w:rsidRPr="00362F70">
      <w:rPr>
        <w:b/>
        <w:bCs/>
        <w:lang w:val="en-GB"/>
      </w:rPr>
      <w:t>r</w:t>
    </w:r>
    <w:r w:rsidR="00DE03D3" w:rsidRPr="00362F70">
      <w:rPr>
        <w:b/>
        <w:bCs/>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numFmt w:val="bullet"/>
      <w:lvlText w:val="—"/>
      <w:lvlJc w:val="left"/>
      <w:pPr>
        <w:ind w:left="760" w:hanging="891"/>
      </w:pPr>
      <w:rPr>
        <w:rFonts w:ascii="Times New Roman" w:hAnsi="Times New Roman" w:cs="Times New Roman"/>
        <w:b w:val="0"/>
        <w:bCs w:val="0"/>
        <w:i w:val="0"/>
        <w:iCs w:val="0"/>
        <w:w w:val="99"/>
        <w:sz w:val="20"/>
        <w:szCs w:val="20"/>
      </w:rPr>
    </w:lvl>
    <w:lvl w:ilvl="6">
      <w:numFmt w:val="bullet"/>
      <w:lvlText w:val="•"/>
      <w:lvlJc w:val="left"/>
      <w:pPr>
        <w:ind w:left="1080"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080" w:hanging="891"/>
      </w:pPr>
    </w:lvl>
  </w:abstractNum>
  <w:abstractNum w:abstractNumId="2"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3"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4"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5"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6"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7"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0"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8A"/>
    <w:multiLevelType w:val="hybridMultilevel"/>
    <w:tmpl w:val="0000090D"/>
    <w:lvl w:ilvl="0" w:tplc="00FF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FF00FF">
      <w:numFmt w:val="bullet"/>
      <w:lvlText w:val="•"/>
      <w:lvlJc w:val="left"/>
      <w:pPr>
        <w:ind w:left="1628" w:hanging="554"/>
      </w:pPr>
    </w:lvl>
    <w:lvl w:ilvl="2" w:tplc="00FF00FF">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3"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5"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6"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18" w15:restartNumberingAfterBreak="0">
    <w:nsid w:val="068A1201"/>
    <w:multiLevelType w:val="hybridMultilevel"/>
    <w:tmpl w:val="AE64CA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B083BCB"/>
    <w:multiLevelType w:val="hybridMultilevel"/>
    <w:tmpl w:val="1F184750"/>
    <w:lvl w:ilvl="0" w:tplc="00000000">
      <w:start w:val="1"/>
      <w:numFmt w:val="bullet"/>
      <w:lvlText w:val=""/>
      <w:lvlJc w:val="left"/>
      <w:pPr>
        <w:ind w:left="7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FF0000"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0"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1" w15:restartNumberingAfterBreak="0">
    <w:nsid w:val="2EB9328F"/>
    <w:multiLevelType w:val="hybridMultilevel"/>
    <w:tmpl w:val="95E4BBF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6076E59"/>
    <w:multiLevelType w:val="hybridMultilevel"/>
    <w:tmpl w:val="3878D0B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0500FF" w:tentative="1">
      <w:start w:val="1"/>
      <w:numFmt w:val="bullet"/>
      <w:lvlText w:val="o"/>
      <w:lvlJc w:val="left"/>
      <w:pPr>
        <w:ind w:left="3600" w:hanging="360"/>
      </w:pPr>
      <w:rPr>
        <w:rFonts w:ascii="Courier New" w:hAnsi="Courier New" w:cs="Courier New" w:hint="default"/>
      </w:rPr>
    </w:lvl>
    <w:lvl w:ilvl="5" w:tplc="00090000" w:tentative="1">
      <w:start w:val="1"/>
      <w:numFmt w:val="bullet"/>
      <w:lvlText w:val=""/>
      <w:lvlJc w:val="left"/>
      <w:pPr>
        <w:ind w:left="4320" w:hanging="360"/>
      </w:pPr>
      <w:rPr>
        <w:rFonts w:ascii="Wingdings" w:hAnsi="Wingdings" w:hint="default"/>
      </w:rPr>
    </w:lvl>
    <w:lvl w:ilvl="6" w:tplc="00FF0004"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3"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C74BAD"/>
    <w:multiLevelType w:val="hybridMultilevel"/>
    <w:tmpl w:val="5526F5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CA081D"/>
    <w:multiLevelType w:val="hybridMultilevel"/>
    <w:tmpl w:val="E33AE05E"/>
    <w:lvl w:ilvl="0" w:tplc="00FF0000">
      <w:start w:val="35"/>
      <w:numFmt w:val="bullet"/>
      <w:lvlText w:val="—"/>
      <w:lvlJc w:val="left"/>
      <w:pPr>
        <w:ind w:left="720" w:hanging="360"/>
      </w:pPr>
      <w:rPr>
        <w:rFonts w:ascii="Times New Roman" w:eastAsiaTheme="minorEastAsia" w:hAnsi="Times New Roman" w:cs="Times New Roman" w:hint="default"/>
        <w:b w:val="0"/>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0100FF" w:tentative="1">
      <w:start w:val="1"/>
      <w:numFmt w:val="bullet"/>
      <w:lvlText w:val=""/>
      <w:lvlJc w:val="left"/>
      <w:pPr>
        <w:ind w:left="5040" w:hanging="360"/>
      </w:pPr>
      <w:rPr>
        <w:rFonts w:ascii="Symbol" w:hAnsi="Symbol" w:hint="default"/>
      </w:rPr>
    </w:lvl>
    <w:lvl w:ilvl="7" w:tplc="00090000" w:tentative="1">
      <w:start w:val="1"/>
      <w:numFmt w:val="bullet"/>
      <w:lvlText w:val="o"/>
      <w:lvlJc w:val="left"/>
      <w:pPr>
        <w:ind w:left="5760" w:hanging="360"/>
      </w:pPr>
      <w:rPr>
        <w:rFonts w:ascii="Courier New" w:hAnsi="Courier New" w:cs="Courier New" w:hint="default"/>
      </w:rPr>
    </w:lvl>
    <w:lvl w:ilvl="8" w:tplc="00FF0004" w:tentative="1">
      <w:start w:val="1"/>
      <w:numFmt w:val="bullet"/>
      <w:lvlText w:val=""/>
      <w:lvlJc w:val="left"/>
      <w:pPr>
        <w:ind w:left="6480" w:hanging="360"/>
      </w:pPr>
      <w:rPr>
        <w:rFonts w:ascii="Wingdings" w:hAnsi="Wingdings" w:hint="default"/>
      </w:rPr>
    </w:lvl>
  </w:abstractNum>
  <w:abstractNum w:abstractNumId="26"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561A"/>
    <w:multiLevelType w:val="hybridMultilevel"/>
    <w:tmpl w:val="F7003EC0"/>
    <w:lvl w:ilvl="0" w:tplc="00FF0000">
      <w:numFmt w:val="decimal"/>
      <w:lvlText w:val=""/>
      <w:lvlJc w:val="left"/>
    </w:lvl>
    <w:lvl w:ilvl="1" w:tplc="00FF00FF">
      <w:numFmt w:val="decimal"/>
      <w:lvlText w:val=""/>
      <w:lvlJc w:val="left"/>
    </w:lvl>
    <w:lvl w:ilvl="2" w:tplc="00FF00FF">
      <w:numFmt w:val="decimal"/>
      <w:suff w:val="space"/>
      <w:lvlText w:val=""/>
      <w:lvlJc w:val="left"/>
    </w:lvl>
    <w:lvl w:ilvl="3" w:tplc="00FF00FF">
      <w:numFmt w:val="decimal"/>
      <w:lvlText w:val=""/>
      <w:lvlJc w:val="left"/>
    </w:lvl>
    <w:lvl w:ilvl="4" w:tplc="00FF00FF">
      <w:numFmt w:val="decimal"/>
      <w:lvlText w:val=""/>
      <w:lvlJc w:val="left"/>
    </w:lvl>
    <w:lvl w:ilvl="5" w:tplc="00FF00FF">
      <w:start w:val="1493145"/>
      <w:numFmt w:val="decimal"/>
      <w:lvlRestart w:val="0"/>
      <w:isLgl/>
      <w:lvlText w:val="倀愀爀愀最爀愀瀀栀⠀唀ሀጀ㲤᐀㲤ᔀ׆Āʀ㜀$␸䠀$葞ʀ②"/>
      <w:lvlJc w:val="center"/>
      <w:rPr>
        <w:rFonts w:ascii="Times New Roman" w:eastAsiaTheme="majorEastAsia" w:hAnsi="Times New Roman" w:cs="Times New Roman" w:hint="default"/>
        <w:b/>
        <w:bCs w:val="0"/>
        <w:i w:val="0"/>
        <w:iCs w:val="0"/>
        <w:caps w:val="0"/>
        <w:smallCaps w:val="0"/>
        <w:strike w:val="0"/>
        <w:dstrike w:val="0"/>
        <w:outline w:val="0"/>
        <w:shadow w:val="0"/>
        <w:emboss w:val="0"/>
        <w:imprint w:val="0"/>
        <w:noProof w:val="0"/>
        <w:vanish w:val="0"/>
        <w:color w:val="000000"/>
        <w:spacing w:val="0"/>
        <w:w w:val="0"/>
        <w:kern w:val="0"/>
        <w:position w:val="0"/>
        <w:sz w:val="28"/>
        <w:szCs w:val="20"/>
        <w:u w:val="none"/>
        <w:effect w:val="none"/>
        <w:vertAlign w:val="baseline"/>
        <w:em w:val="none"/>
        <w:lang w:val="en-GB" w:eastAsia="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28" w15:restartNumberingAfterBreak="0">
    <w:nsid w:val="4BB406E5"/>
    <w:multiLevelType w:val="hybridMultilevel"/>
    <w:tmpl w:val="09508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772DE1"/>
    <w:multiLevelType w:val="hybridMultilevel"/>
    <w:tmpl w:val="7F123FE4"/>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0" w15:restartNumberingAfterBreak="0">
    <w:nsid w:val="50D415B9"/>
    <w:multiLevelType w:val="hybridMultilevel"/>
    <w:tmpl w:val="3BC8C0AA"/>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1" w15:restartNumberingAfterBreak="0">
    <w:nsid w:val="51934C2A"/>
    <w:multiLevelType w:val="hybridMultilevel"/>
    <w:tmpl w:val="5E3C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757C70"/>
    <w:multiLevelType w:val="hybridMultilevel"/>
    <w:tmpl w:val="578E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34" w15:restartNumberingAfterBreak="0">
    <w:nsid w:val="5B2E3A1D"/>
    <w:multiLevelType w:val="hybridMultilevel"/>
    <w:tmpl w:val="7D92BC02"/>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5"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3980175"/>
    <w:multiLevelType w:val="hybridMultilevel"/>
    <w:tmpl w:val="4C68B4E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79C0677"/>
    <w:multiLevelType w:val="hybridMultilevel"/>
    <w:tmpl w:val="69182BD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9D13F89"/>
    <w:multiLevelType w:val="hybridMultilevel"/>
    <w:tmpl w:val="7C8A5CC4"/>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38E538A"/>
    <w:multiLevelType w:val="hybridMultilevel"/>
    <w:tmpl w:val="292A812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338496">
    <w:abstractNumId w:val="20"/>
  </w:num>
  <w:num w:numId="2" w16cid:durableId="1265115561">
    <w:abstractNumId w:val="17"/>
  </w:num>
  <w:num w:numId="3" w16cid:durableId="1723747685">
    <w:abstractNumId w:val="40"/>
  </w:num>
  <w:num w:numId="4" w16cid:durableId="388304218">
    <w:abstractNumId w:val="33"/>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79186246">
    <w:abstractNumId w:val="32"/>
  </w:num>
  <w:num w:numId="7" w16cid:durableId="1765344489">
    <w:abstractNumId w:val="23"/>
  </w:num>
  <w:num w:numId="8" w16cid:durableId="392973095">
    <w:abstractNumId w:val="38"/>
  </w:num>
  <w:num w:numId="9" w16cid:durableId="2088455238">
    <w:abstractNumId w:val="31"/>
  </w:num>
  <w:num w:numId="10" w16cid:durableId="1292979987">
    <w:abstractNumId w:val="21"/>
  </w:num>
  <w:num w:numId="11" w16cid:durableId="472409780">
    <w:abstractNumId w:val="24"/>
  </w:num>
  <w:num w:numId="12" w16cid:durableId="959605595">
    <w:abstractNumId w:val="28"/>
  </w:num>
  <w:num w:numId="13" w16cid:durableId="493228271">
    <w:abstractNumId w:val="1"/>
  </w:num>
  <w:num w:numId="14" w16cid:durableId="2070955755">
    <w:abstractNumId w:val="4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rson w15:author="Chunyu Hu [2]">
    <w15:presenceInfo w15:providerId="AD" w15:userId="S::chunyuhu@meta.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C8"/>
    <w:rsid w:val="000003FD"/>
    <w:rsid w:val="000006CF"/>
    <w:rsid w:val="00000D9B"/>
    <w:rsid w:val="0000109D"/>
    <w:rsid w:val="0000137F"/>
    <w:rsid w:val="00001522"/>
    <w:rsid w:val="00001A6D"/>
    <w:rsid w:val="00001B0E"/>
    <w:rsid w:val="00001C13"/>
    <w:rsid w:val="00001CA5"/>
    <w:rsid w:val="00001D4E"/>
    <w:rsid w:val="00001F80"/>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4F"/>
    <w:rsid w:val="00004366"/>
    <w:rsid w:val="00004530"/>
    <w:rsid w:val="0000454C"/>
    <w:rsid w:val="00004627"/>
    <w:rsid w:val="000050C9"/>
    <w:rsid w:val="000051DA"/>
    <w:rsid w:val="00005792"/>
    <w:rsid w:val="000057B8"/>
    <w:rsid w:val="00005D04"/>
    <w:rsid w:val="00006085"/>
    <w:rsid w:val="000061CE"/>
    <w:rsid w:val="00006C87"/>
    <w:rsid w:val="00006D87"/>
    <w:rsid w:val="00006E8A"/>
    <w:rsid w:val="00006F43"/>
    <w:rsid w:val="0000712B"/>
    <w:rsid w:val="0000735E"/>
    <w:rsid w:val="000074B5"/>
    <w:rsid w:val="000075F2"/>
    <w:rsid w:val="00007C46"/>
    <w:rsid w:val="00007FAE"/>
    <w:rsid w:val="0001000A"/>
    <w:rsid w:val="0001046E"/>
    <w:rsid w:val="000105A5"/>
    <w:rsid w:val="0001082A"/>
    <w:rsid w:val="00010861"/>
    <w:rsid w:val="0001100D"/>
    <w:rsid w:val="00011585"/>
    <w:rsid w:val="00011A2D"/>
    <w:rsid w:val="00011B1D"/>
    <w:rsid w:val="00011C44"/>
    <w:rsid w:val="00011F41"/>
    <w:rsid w:val="000121B1"/>
    <w:rsid w:val="000123B0"/>
    <w:rsid w:val="000129D2"/>
    <w:rsid w:val="00012A0D"/>
    <w:rsid w:val="00012B73"/>
    <w:rsid w:val="00012CFF"/>
    <w:rsid w:val="00012DC2"/>
    <w:rsid w:val="00012F68"/>
    <w:rsid w:val="0001327E"/>
    <w:rsid w:val="000133AB"/>
    <w:rsid w:val="000137E9"/>
    <w:rsid w:val="00013C63"/>
    <w:rsid w:val="00014272"/>
    <w:rsid w:val="000145A9"/>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3B8"/>
    <w:rsid w:val="00021AAE"/>
    <w:rsid w:val="00021B93"/>
    <w:rsid w:val="00021DBE"/>
    <w:rsid w:val="00022209"/>
    <w:rsid w:val="00022261"/>
    <w:rsid w:val="000222F5"/>
    <w:rsid w:val="000222FF"/>
    <w:rsid w:val="00022523"/>
    <w:rsid w:val="00022B10"/>
    <w:rsid w:val="00022C66"/>
    <w:rsid w:val="00022EB4"/>
    <w:rsid w:val="00023245"/>
    <w:rsid w:val="00023289"/>
    <w:rsid w:val="000239AF"/>
    <w:rsid w:val="00023C71"/>
    <w:rsid w:val="00023D4D"/>
    <w:rsid w:val="00024640"/>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8FF"/>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3B10"/>
    <w:rsid w:val="00033B8E"/>
    <w:rsid w:val="00033FDE"/>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804"/>
    <w:rsid w:val="0004096E"/>
    <w:rsid w:val="00040FD6"/>
    <w:rsid w:val="000416C2"/>
    <w:rsid w:val="00041881"/>
    <w:rsid w:val="00041A26"/>
    <w:rsid w:val="00041AAB"/>
    <w:rsid w:val="00041B4C"/>
    <w:rsid w:val="00041B74"/>
    <w:rsid w:val="000420C7"/>
    <w:rsid w:val="000420E8"/>
    <w:rsid w:val="00042B02"/>
    <w:rsid w:val="00042D96"/>
    <w:rsid w:val="00042E72"/>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6FC4"/>
    <w:rsid w:val="00047550"/>
    <w:rsid w:val="0004789D"/>
    <w:rsid w:val="000501BC"/>
    <w:rsid w:val="000503F1"/>
    <w:rsid w:val="000509BA"/>
    <w:rsid w:val="00050C6B"/>
    <w:rsid w:val="000512E7"/>
    <w:rsid w:val="00051343"/>
    <w:rsid w:val="00051537"/>
    <w:rsid w:val="00051C02"/>
    <w:rsid w:val="00051CA1"/>
    <w:rsid w:val="00051E3A"/>
    <w:rsid w:val="00051F69"/>
    <w:rsid w:val="00051FC1"/>
    <w:rsid w:val="00051FC8"/>
    <w:rsid w:val="00051FE9"/>
    <w:rsid w:val="00052084"/>
    <w:rsid w:val="000520BF"/>
    <w:rsid w:val="00052A2F"/>
    <w:rsid w:val="00052A6E"/>
    <w:rsid w:val="00052F1D"/>
    <w:rsid w:val="00052FE3"/>
    <w:rsid w:val="00053124"/>
    <w:rsid w:val="0005346C"/>
    <w:rsid w:val="00053A71"/>
    <w:rsid w:val="00054441"/>
    <w:rsid w:val="00054452"/>
    <w:rsid w:val="000544C6"/>
    <w:rsid w:val="00054850"/>
    <w:rsid w:val="000548F9"/>
    <w:rsid w:val="00054963"/>
    <w:rsid w:val="00055005"/>
    <w:rsid w:val="000551E2"/>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590"/>
    <w:rsid w:val="00057C0F"/>
    <w:rsid w:val="00057E27"/>
    <w:rsid w:val="00060211"/>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21"/>
    <w:rsid w:val="000646C9"/>
    <w:rsid w:val="000647DB"/>
    <w:rsid w:val="00064B9E"/>
    <w:rsid w:val="00064EB1"/>
    <w:rsid w:val="00064F6E"/>
    <w:rsid w:val="0006523F"/>
    <w:rsid w:val="00065649"/>
    <w:rsid w:val="00065739"/>
    <w:rsid w:val="00065938"/>
    <w:rsid w:val="00065940"/>
    <w:rsid w:val="00065954"/>
    <w:rsid w:val="0006597F"/>
    <w:rsid w:val="000664AD"/>
    <w:rsid w:val="0006653E"/>
    <w:rsid w:val="000666D6"/>
    <w:rsid w:val="00066889"/>
    <w:rsid w:val="000668B3"/>
    <w:rsid w:val="00066A5D"/>
    <w:rsid w:val="00066AE7"/>
    <w:rsid w:val="00066CF5"/>
    <w:rsid w:val="00066F7A"/>
    <w:rsid w:val="000672C0"/>
    <w:rsid w:val="0006734C"/>
    <w:rsid w:val="0006790E"/>
    <w:rsid w:val="00067BAC"/>
    <w:rsid w:val="00070027"/>
    <w:rsid w:val="00070776"/>
    <w:rsid w:val="00070A78"/>
    <w:rsid w:val="00071047"/>
    <w:rsid w:val="0007131E"/>
    <w:rsid w:val="00071714"/>
    <w:rsid w:val="00071798"/>
    <w:rsid w:val="000719D0"/>
    <w:rsid w:val="00071AD5"/>
    <w:rsid w:val="00071B52"/>
    <w:rsid w:val="00072558"/>
    <w:rsid w:val="00072ACA"/>
    <w:rsid w:val="00072C64"/>
    <w:rsid w:val="00072C8D"/>
    <w:rsid w:val="00072D2E"/>
    <w:rsid w:val="00073065"/>
    <w:rsid w:val="00073074"/>
    <w:rsid w:val="0007328E"/>
    <w:rsid w:val="00073658"/>
    <w:rsid w:val="000740AE"/>
    <w:rsid w:val="0007451A"/>
    <w:rsid w:val="00074761"/>
    <w:rsid w:val="00074968"/>
    <w:rsid w:val="0007496C"/>
    <w:rsid w:val="00074A84"/>
    <w:rsid w:val="00074DE3"/>
    <w:rsid w:val="000750A6"/>
    <w:rsid w:val="000752FF"/>
    <w:rsid w:val="000753E8"/>
    <w:rsid w:val="000754CA"/>
    <w:rsid w:val="000754D7"/>
    <w:rsid w:val="000755FD"/>
    <w:rsid w:val="0007588C"/>
    <w:rsid w:val="00075991"/>
    <w:rsid w:val="00075DC2"/>
    <w:rsid w:val="0007630E"/>
    <w:rsid w:val="00076313"/>
    <w:rsid w:val="0007648D"/>
    <w:rsid w:val="00076855"/>
    <w:rsid w:val="00076CAA"/>
    <w:rsid w:val="00076D15"/>
    <w:rsid w:val="00076E60"/>
    <w:rsid w:val="00076F21"/>
    <w:rsid w:val="00077018"/>
    <w:rsid w:val="000774D5"/>
    <w:rsid w:val="00077B51"/>
    <w:rsid w:val="00077BDD"/>
    <w:rsid w:val="00077C40"/>
    <w:rsid w:val="0008011F"/>
    <w:rsid w:val="00080243"/>
    <w:rsid w:val="000803A9"/>
    <w:rsid w:val="0008099E"/>
    <w:rsid w:val="00080C70"/>
    <w:rsid w:val="00080C79"/>
    <w:rsid w:val="00080CAC"/>
    <w:rsid w:val="000810B1"/>
    <w:rsid w:val="00081606"/>
    <w:rsid w:val="00081AD0"/>
    <w:rsid w:val="00081D53"/>
    <w:rsid w:val="00081D71"/>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58F1"/>
    <w:rsid w:val="00086127"/>
    <w:rsid w:val="00086779"/>
    <w:rsid w:val="00086A2F"/>
    <w:rsid w:val="00086C1F"/>
    <w:rsid w:val="00086F24"/>
    <w:rsid w:val="00086F31"/>
    <w:rsid w:val="000870A1"/>
    <w:rsid w:val="0008746B"/>
    <w:rsid w:val="00087766"/>
    <w:rsid w:val="00087874"/>
    <w:rsid w:val="00087AE0"/>
    <w:rsid w:val="00087B2F"/>
    <w:rsid w:val="00090083"/>
    <w:rsid w:val="00090447"/>
    <w:rsid w:val="000905CA"/>
    <w:rsid w:val="000906F0"/>
    <w:rsid w:val="000908AD"/>
    <w:rsid w:val="00090A94"/>
    <w:rsid w:val="00090F51"/>
    <w:rsid w:val="0009101D"/>
    <w:rsid w:val="00091573"/>
    <w:rsid w:val="00091669"/>
    <w:rsid w:val="00091772"/>
    <w:rsid w:val="0009187E"/>
    <w:rsid w:val="00091C8D"/>
    <w:rsid w:val="00091E1B"/>
    <w:rsid w:val="00091FBB"/>
    <w:rsid w:val="0009202B"/>
    <w:rsid w:val="000920CA"/>
    <w:rsid w:val="000921D8"/>
    <w:rsid w:val="0009220C"/>
    <w:rsid w:val="000922C2"/>
    <w:rsid w:val="00092344"/>
    <w:rsid w:val="0009251D"/>
    <w:rsid w:val="0009259E"/>
    <w:rsid w:val="0009273D"/>
    <w:rsid w:val="00092DB7"/>
    <w:rsid w:val="00092E90"/>
    <w:rsid w:val="00093047"/>
    <w:rsid w:val="0009317B"/>
    <w:rsid w:val="00093812"/>
    <w:rsid w:val="00094010"/>
    <w:rsid w:val="0009408D"/>
    <w:rsid w:val="000943E4"/>
    <w:rsid w:val="0009463A"/>
    <w:rsid w:val="0009471E"/>
    <w:rsid w:val="00094733"/>
    <w:rsid w:val="000948F5"/>
    <w:rsid w:val="00094914"/>
    <w:rsid w:val="000949F2"/>
    <w:rsid w:val="00094AF0"/>
    <w:rsid w:val="00094B7C"/>
    <w:rsid w:val="00094B87"/>
    <w:rsid w:val="00094DC0"/>
    <w:rsid w:val="00094E00"/>
    <w:rsid w:val="00094E49"/>
    <w:rsid w:val="00094EA5"/>
    <w:rsid w:val="00095363"/>
    <w:rsid w:val="000956E8"/>
    <w:rsid w:val="0009596C"/>
    <w:rsid w:val="00095C1E"/>
    <w:rsid w:val="00095CB6"/>
    <w:rsid w:val="000960C9"/>
    <w:rsid w:val="000960E6"/>
    <w:rsid w:val="000967F9"/>
    <w:rsid w:val="00096AF7"/>
    <w:rsid w:val="00096FAC"/>
    <w:rsid w:val="00096FD6"/>
    <w:rsid w:val="00097504"/>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6B"/>
    <w:rsid w:val="000A2EC3"/>
    <w:rsid w:val="000A3506"/>
    <w:rsid w:val="000A3561"/>
    <w:rsid w:val="000A378E"/>
    <w:rsid w:val="000A3951"/>
    <w:rsid w:val="000A3D42"/>
    <w:rsid w:val="000A3F3C"/>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A7E43"/>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EEC"/>
    <w:rsid w:val="000B5FCA"/>
    <w:rsid w:val="000B612D"/>
    <w:rsid w:val="000B6348"/>
    <w:rsid w:val="000B63E4"/>
    <w:rsid w:val="000B643C"/>
    <w:rsid w:val="000B649A"/>
    <w:rsid w:val="000B654F"/>
    <w:rsid w:val="000B6ABE"/>
    <w:rsid w:val="000B6DB3"/>
    <w:rsid w:val="000B7297"/>
    <w:rsid w:val="000B7352"/>
    <w:rsid w:val="000B73E1"/>
    <w:rsid w:val="000B7681"/>
    <w:rsid w:val="000B7ABE"/>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9A3"/>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33F"/>
    <w:rsid w:val="000C5728"/>
    <w:rsid w:val="000C58BD"/>
    <w:rsid w:val="000C5976"/>
    <w:rsid w:val="000C5C36"/>
    <w:rsid w:val="000C5C41"/>
    <w:rsid w:val="000C5EBD"/>
    <w:rsid w:val="000C6254"/>
    <w:rsid w:val="000C6786"/>
    <w:rsid w:val="000C69BB"/>
    <w:rsid w:val="000C6C35"/>
    <w:rsid w:val="000C6CDA"/>
    <w:rsid w:val="000C71D9"/>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539"/>
    <w:rsid w:val="000D16E5"/>
    <w:rsid w:val="000D1791"/>
    <w:rsid w:val="000D1AB1"/>
    <w:rsid w:val="000D1CA0"/>
    <w:rsid w:val="000D29BB"/>
    <w:rsid w:val="000D29D7"/>
    <w:rsid w:val="000D3035"/>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DE1"/>
    <w:rsid w:val="000D5FD7"/>
    <w:rsid w:val="000D6425"/>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1EF7"/>
    <w:rsid w:val="000E1FF1"/>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D6E"/>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505"/>
    <w:rsid w:val="000E671C"/>
    <w:rsid w:val="000E6939"/>
    <w:rsid w:val="000E6A02"/>
    <w:rsid w:val="000E6CEA"/>
    <w:rsid w:val="000E6F2A"/>
    <w:rsid w:val="000E70D2"/>
    <w:rsid w:val="000E7DC9"/>
    <w:rsid w:val="000E7EA4"/>
    <w:rsid w:val="000F0101"/>
    <w:rsid w:val="000F0154"/>
    <w:rsid w:val="000F0260"/>
    <w:rsid w:val="000F07AF"/>
    <w:rsid w:val="000F07D4"/>
    <w:rsid w:val="000F0849"/>
    <w:rsid w:val="000F097E"/>
    <w:rsid w:val="000F0A2D"/>
    <w:rsid w:val="000F0D33"/>
    <w:rsid w:val="000F0E70"/>
    <w:rsid w:val="000F101E"/>
    <w:rsid w:val="000F1520"/>
    <w:rsid w:val="000F1693"/>
    <w:rsid w:val="000F182E"/>
    <w:rsid w:val="000F184F"/>
    <w:rsid w:val="000F1A1F"/>
    <w:rsid w:val="000F1B16"/>
    <w:rsid w:val="000F1B4D"/>
    <w:rsid w:val="000F22A4"/>
    <w:rsid w:val="000F22FF"/>
    <w:rsid w:val="000F247A"/>
    <w:rsid w:val="000F256B"/>
    <w:rsid w:val="000F2BC6"/>
    <w:rsid w:val="000F2C22"/>
    <w:rsid w:val="000F2D84"/>
    <w:rsid w:val="000F2EE3"/>
    <w:rsid w:val="000F30DC"/>
    <w:rsid w:val="000F30EE"/>
    <w:rsid w:val="000F3111"/>
    <w:rsid w:val="000F35C8"/>
    <w:rsid w:val="000F3898"/>
    <w:rsid w:val="000F3987"/>
    <w:rsid w:val="000F3A6B"/>
    <w:rsid w:val="000F456D"/>
    <w:rsid w:val="000F45A8"/>
    <w:rsid w:val="000F470D"/>
    <w:rsid w:val="000F4D1D"/>
    <w:rsid w:val="000F522E"/>
    <w:rsid w:val="000F5361"/>
    <w:rsid w:val="000F542A"/>
    <w:rsid w:val="000F5747"/>
    <w:rsid w:val="000F589B"/>
    <w:rsid w:val="000F5E7C"/>
    <w:rsid w:val="000F5E96"/>
    <w:rsid w:val="000F6051"/>
    <w:rsid w:val="000F6420"/>
    <w:rsid w:val="000F6461"/>
    <w:rsid w:val="000F6922"/>
    <w:rsid w:val="000F69F4"/>
    <w:rsid w:val="000F6DAF"/>
    <w:rsid w:val="000F6FBF"/>
    <w:rsid w:val="000F6FE3"/>
    <w:rsid w:val="000F71EE"/>
    <w:rsid w:val="000F7569"/>
    <w:rsid w:val="000F7760"/>
    <w:rsid w:val="000F7CEF"/>
    <w:rsid w:val="000F7D1E"/>
    <w:rsid w:val="00100468"/>
    <w:rsid w:val="001005A2"/>
    <w:rsid w:val="00100D96"/>
    <w:rsid w:val="001012BD"/>
    <w:rsid w:val="001012D5"/>
    <w:rsid w:val="001012F7"/>
    <w:rsid w:val="001015AD"/>
    <w:rsid w:val="0010162B"/>
    <w:rsid w:val="00101AC8"/>
    <w:rsid w:val="00102168"/>
    <w:rsid w:val="001026AE"/>
    <w:rsid w:val="001028D0"/>
    <w:rsid w:val="00102E50"/>
    <w:rsid w:val="00102E85"/>
    <w:rsid w:val="00102E9A"/>
    <w:rsid w:val="001031ED"/>
    <w:rsid w:val="00103409"/>
    <w:rsid w:val="001035A9"/>
    <w:rsid w:val="00103977"/>
    <w:rsid w:val="001039C9"/>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6C8"/>
    <w:rsid w:val="0010674F"/>
    <w:rsid w:val="00106918"/>
    <w:rsid w:val="00106930"/>
    <w:rsid w:val="00106C1D"/>
    <w:rsid w:val="00107099"/>
    <w:rsid w:val="0010716B"/>
    <w:rsid w:val="00107205"/>
    <w:rsid w:val="001073D1"/>
    <w:rsid w:val="001075C6"/>
    <w:rsid w:val="00110262"/>
    <w:rsid w:val="001105D0"/>
    <w:rsid w:val="0011067D"/>
    <w:rsid w:val="00111191"/>
    <w:rsid w:val="001113EF"/>
    <w:rsid w:val="001119AA"/>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70F5"/>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2319"/>
    <w:rsid w:val="001225DA"/>
    <w:rsid w:val="001228D8"/>
    <w:rsid w:val="0012376C"/>
    <w:rsid w:val="001237DC"/>
    <w:rsid w:val="001237FA"/>
    <w:rsid w:val="00123820"/>
    <w:rsid w:val="0012397F"/>
    <w:rsid w:val="00123DD0"/>
    <w:rsid w:val="001241BA"/>
    <w:rsid w:val="00124239"/>
    <w:rsid w:val="00124B92"/>
    <w:rsid w:val="00124C8D"/>
    <w:rsid w:val="00124D20"/>
    <w:rsid w:val="00124E47"/>
    <w:rsid w:val="00125462"/>
    <w:rsid w:val="0012582D"/>
    <w:rsid w:val="00125897"/>
    <w:rsid w:val="001258F9"/>
    <w:rsid w:val="00126241"/>
    <w:rsid w:val="00126337"/>
    <w:rsid w:val="0012667A"/>
    <w:rsid w:val="0012678B"/>
    <w:rsid w:val="001275AD"/>
    <w:rsid w:val="00127FB3"/>
    <w:rsid w:val="00130051"/>
    <w:rsid w:val="0013020C"/>
    <w:rsid w:val="00130398"/>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C97"/>
    <w:rsid w:val="00134D3D"/>
    <w:rsid w:val="00135119"/>
    <w:rsid w:val="00135268"/>
    <w:rsid w:val="00135286"/>
    <w:rsid w:val="0013528F"/>
    <w:rsid w:val="001353A2"/>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2F2"/>
    <w:rsid w:val="00142587"/>
    <w:rsid w:val="001425BD"/>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810"/>
    <w:rsid w:val="0014797A"/>
    <w:rsid w:val="001479D6"/>
    <w:rsid w:val="00147C9A"/>
    <w:rsid w:val="0015017E"/>
    <w:rsid w:val="00150501"/>
    <w:rsid w:val="001505D5"/>
    <w:rsid w:val="00150687"/>
    <w:rsid w:val="001507E8"/>
    <w:rsid w:val="00150810"/>
    <w:rsid w:val="0015094C"/>
    <w:rsid w:val="001509B2"/>
    <w:rsid w:val="001510FB"/>
    <w:rsid w:val="001514B9"/>
    <w:rsid w:val="00151764"/>
    <w:rsid w:val="00151837"/>
    <w:rsid w:val="00151AC4"/>
    <w:rsid w:val="00151AF9"/>
    <w:rsid w:val="00151BEA"/>
    <w:rsid w:val="0015207A"/>
    <w:rsid w:val="0015222F"/>
    <w:rsid w:val="001525D4"/>
    <w:rsid w:val="00152807"/>
    <w:rsid w:val="00152961"/>
    <w:rsid w:val="00152CB4"/>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A01"/>
    <w:rsid w:val="00156D38"/>
    <w:rsid w:val="0015752F"/>
    <w:rsid w:val="001576A3"/>
    <w:rsid w:val="001576C2"/>
    <w:rsid w:val="00157DBC"/>
    <w:rsid w:val="00157E3B"/>
    <w:rsid w:val="0016007D"/>
    <w:rsid w:val="00160249"/>
    <w:rsid w:val="001603D5"/>
    <w:rsid w:val="001607DC"/>
    <w:rsid w:val="00160B6B"/>
    <w:rsid w:val="00160BC6"/>
    <w:rsid w:val="00160E7E"/>
    <w:rsid w:val="001610C2"/>
    <w:rsid w:val="00161259"/>
    <w:rsid w:val="0016156F"/>
    <w:rsid w:val="001615DE"/>
    <w:rsid w:val="001617DD"/>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BD3"/>
    <w:rsid w:val="00166F09"/>
    <w:rsid w:val="001674C3"/>
    <w:rsid w:val="00167DD4"/>
    <w:rsid w:val="00167E43"/>
    <w:rsid w:val="00167FA4"/>
    <w:rsid w:val="0017003D"/>
    <w:rsid w:val="0017011D"/>
    <w:rsid w:val="00170473"/>
    <w:rsid w:val="001705A5"/>
    <w:rsid w:val="001705CC"/>
    <w:rsid w:val="001708A7"/>
    <w:rsid w:val="00170FF2"/>
    <w:rsid w:val="0017119F"/>
    <w:rsid w:val="00171229"/>
    <w:rsid w:val="0017136C"/>
    <w:rsid w:val="001713AD"/>
    <w:rsid w:val="00171499"/>
    <w:rsid w:val="00171A20"/>
    <w:rsid w:val="00171AD6"/>
    <w:rsid w:val="00171B58"/>
    <w:rsid w:val="00172146"/>
    <w:rsid w:val="0017215D"/>
    <w:rsid w:val="00172276"/>
    <w:rsid w:val="00172740"/>
    <w:rsid w:val="00172F7C"/>
    <w:rsid w:val="001733FB"/>
    <w:rsid w:val="0017367D"/>
    <w:rsid w:val="00173AA4"/>
    <w:rsid w:val="00173CF0"/>
    <w:rsid w:val="00174426"/>
    <w:rsid w:val="00174EB4"/>
    <w:rsid w:val="00174FA8"/>
    <w:rsid w:val="00174FD2"/>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0C4"/>
    <w:rsid w:val="00182973"/>
    <w:rsid w:val="00182F9F"/>
    <w:rsid w:val="001830A2"/>
    <w:rsid w:val="001833D1"/>
    <w:rsid w:val="00183413"/>
    <w:rsid w:val="00183559"/>
    <w:rsid w:val="001836C6"/>
    <w:rsid w:val="001837D7"/>
    <w:rsid w:val="0018438C"/>
    <w:rsid w:val="001844B0"/>
    <w:rsid w:val="001848E2"/>
    <w:rsid w:val="00185078"/>
    <w:rsid w:val="0018511A"/>
    <w:rsid w:val="00185156"/>
    <w:rsid w:val="0018612C"/>
    <w:rsid w:val="00186D8C"/>
    <w:rsid w:val="00186F81"/>
    <w:rsid w:val="0018762F"/>
    <w:rsid w:val="00187D57"/>
    <w:rsid w:val="00187D59"/>
    <w:rsid w:val="001901F0"/>
    <w:rsid w:val="001902FA"/>
    <w:rsid w:val="001903F4"/>
    <w:rsid w:val="00190406"/>
    <w:rsid w:val="001905E8"/>
    <w:rsid w:val="00190A81"/>
    <w:rsid w:val="00190F7B"/>
    <w:rsid w:val="00191016"/>
    <w:rsid w:val="00191019"/>
    <w:rsid w:val="0019104C"/>
    <w:rsid w:val="0019169A"/>
    <w:rsid w:val="00191853"/>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4EE4"/>
    <w:rsid w:val="0019587D"/>
    <w:rsid w:val="00195CD7"/>
    <w:rsid w:val="00195D29"/>
    <w:rsid w:val="00195FCA"/>
    <w:rsid w:val="001962BC"/>
    <w:rsid w:val="001965D3"/>
    <w:rsid w:val="001965DB"/>
    <w:rsid w:val="001966AA"/>
    <w:rsid w:val="001970F0"/>
    <w:rsid w:val="001971C7"/>
    <w:rsid w:val="001975AD"/>
    <w:rsid w:val="0019788E"/>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364"/>
    <w:rsid w:val="001A54F6"/>
    <w:rsid w:val="001A55C2"/>
    <w:rsid w:val="001A5DA1"/>
    <w:rsid w:val="001A5ECD"/>
    <w:rsid w:val="001A5FAD"/>
    <w:rsid w:val="001A6140"/>
    <w:rsid w:val="001A61A0"/>
    <w:rsid w:val="001A62CF"/>
    <w:rsid w:val="001A62E6"/>
    <w:rsid w:val="001A6365"/>
    <w:rsid w:val="001A6785"/>
    <w:rsid w:val="001A7163"/>
    <w:rsid w:val="001A7638"/>
    <w:rsid w:val="001A785B"/>
    <w:rsid w:val="001A787F"/>
    <w:rsid w:val="001B001E"/>
    <w:rsid w:val="001B0541"/>
    <w:rsid w:val="001B0759"/>
    <w:rsid w:val="001B0D96"/>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0B0"/>
    <w:rsid w:val="001B446D"/>
    <w:rsid w:val="001B47C3"/>
    <w:rsid w:val="001B481C"/>
    <w:rsid w:val="001B4A97"/>
    <w:rsid w:val="001B4B16"/>
    <w:rsid w:val="001B4F84"/>
    <w:rsid w:val="001B50B8"/>
    <w:rsid w:val="001B5139"/>
    <w:rsid w:val="001B526A"/>
    <w:rsid w:val="001B5342"/>
    <w:rsid w:val="001B56F0"/>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73E"/>
    <w:rsid w:val="001B7B1C"/>
    <w:rsid w:val="001B7E14"/>
    <w:rsid w:val="001C002F"/>
    <w:rsid w:val="001C02A1"/>
    <w:rsid w:val="001C06EE"/>
    <w:rsid w:val="001C0708"/>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7BE"/>
    <w:rsid w:val="001C7902"/>
    <w:rsid w:val="001C7BB6"/>
    <w:rsid w:val="001D052B"/>
    <w:rsid w:val="001D05BE"/>
    <w:rsid w:val="001D0C45"/>
    <w:rsid w:val="001D128D"/>
    <w:rsid w:val="001D1B1A"/>
    <w:rsid w:val="001D1C12"/>
    <w:rsid w:val="001D1F19"/>
    <w:rsid w:val="001D1F63"/>
    <w:rsid w:val="001D20A3"/>
    <w:rsid w:val="001D2125"/>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5A1"/>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89F"/>
    <w:rsid w:val="001F1AB9"/>
    <w:rsid w:val="001F1CEC"/>
    <w:rsid w:val="001F1F82"/>
    <w:rsid w:val="001F2061"/>
    <w:rsid w:val="001F211B"/>
    <w:rsid w:val="001F239C"/>
    <w:rsid w:val="001F2DD5"/>
    <w:rsid w:val="001F328D"/>
    <w:rsid w:val="001F3715"/>
    <w:rsid w:val="001F3765"/>
    <w:rsid w:val="001F3B11"/>
    <w:rsid w:val="001F3BEA"/>
    <w:rsid w:val="001F3CF1"/>
    <w:rsid w:val="001F3EA3"/>
    <w:rsid w:val="001F411A"/>
    <w:rsid w:val="001F4255"/>
    <w:rsid w:val="001F443E"/>
    <w:rsid w:val="001F4610"/>
    <w:rsid w:val="001F4982"/>
    <w:rsid w:val="001F4E0B"/>
    <w:rsid w:val="001F4E7D"/>
    <w:rsid w:val="001F4EB4"/>
    <w:rsid w:val="001F5709"/>
    <w:rsid w:val="001F5787"/>
    <w:rsid w:val="001F5E7A"/>
    <w:rsid w:val="001F6B05"/>
    <w:rsid w:val="001F6D13"/>
    <w:rsid w:val="001F6D2B"/>
    <w:rsid w:val="001F6FA0"/>
    <w:rsid w:val="001F70AB"/>
    <w:rsid w:val="001F74DA"/>
    <w:rsid w:val="001F78AF"/>
    <w:rsid w:val="001F7BA2"/>
    <w:rsid w:val="001F7BEE"/>
    <w:rsid w:val="0020010A"/>
    <w:rsid w:val="00200136"/>
    <w:rsid w:val="00200563"/>
    <w:rsid w:val="002005D5"/>
    <w:rsid w:val="002008D5"/>
    <w:rsid w:val="0020091E"/>
    <w:rsid w:val="00201328"/>
    <w:rsid w:val="00201757"/>
    <w:rsid w:val="00201AB2"/>
    <w:rsid w:val="00201EC4"/>
    <w:rsid w:val="0020337A"/>
    <w:rsid w:val="00203A0A"/>
    <w:rsid w:val="00203AD5"/>
    <w:rsid w:val="00204138"/>
    <w:rsid w:val="002048D9"/>
    <w:rsid w:val="00204DB0"/>
    <w:rsid w:val="00205097"/>
    <w:rsid w:val="002050A2"/>
    <w:rsid w:val="0020528D"/>
    <w:rsid w:val="00205524"/>
    <w:rsid w:val="00205B3C"/>
    <w:rsid w:val="00205CD0"/>
    <w:rsid w:val="00205E73"/>
    <w:rsid w:val="00205EF2"/>
    <w:rsid w:val="002061BE"/>
    <w:rsid w:val="002063F7"/>
    <w:rsid w:val="00206490"/>
    <w:rsid w:val="00206575"/>
    <w:rsid w:val="00206E4B"/>
    <w:rsid w:val="00207025"/>
    <w:rsid w:val="00207824"/>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63B"/>
    <w:rsid w:val="00212678"/>
    <w:rsid w:val="00212A68"/>
    <w:rsid w:val="00213220"/>
    <w:rsid w:val="00213420"/>
    <w:rsid w:val="002138F8"/>
    <w:rsid w:val="0021425F"/>
    <w:rsid w:val="00214358"/>
    <w:rsid w:val="00214871"/>
    <w:rsid w:val="00214CED"/>
    <w:rsid w:val="00214F53"/>
    <w:rsid w:val="00215107"/>
    <w:rsid w:val="0021511D"/>
    <w:rsid w:val="00215256"/>
    <w:rsid w:val="0021526A"/>
    <w:rsid w:val="002153D6"/>
    <w:rsid w:val="002159E8"/>
    <w:rsid w:val="00215A3A"/>
    <w:rsid w:val="002162FE"/>
    <w:rsid w:val="00216683"/>
    <w:rsid w:val="00216B95"/>
    <w:rsid w:val="00216B98"/>
    <w:rsid w:val="00217BE5"/>
    <w:rsid w:val="0022007A"/>
    <w:rsid w:val="00220395"/>
    <w:rsid w:val="002204E1"/>
    <w:rsid w:val="00220574"/>
    <w:rsid w:val="0022063D"/>
    <w:rsid w:val="00220B6D"/>
    <w:rsid w:val="00220BFD"/>
    <w:rsid w:val="002212F0"/>
    <w:rsid w:val="0022130A"/>
    <w:rsid w:val="00221492"/>
    <w:rsid w:val="002216B0"/>
    <w:rsid w:val="0022261B"/>
    <w:rsid w:val="002227DD"/>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00"/>
    <w:rsid w:val="0022607D"/>
    <w:rsid w:val="00226154"/>
    <w:rsid w:val="002263CB"/>
    <w:rsid w:val="00226627"/>
    <w:rsid w:val="0022696D"/>
    <w:rsid w:val="00226B33"/>
    <w:rsid w:val="00226EA1"/>
    <w:rsid w:val="0022702C"/>
    <w:rsid w:val="0022721D"/>
    <w:rsid w:val="002272A0"/>
    <w:rsid w:val="002273B1"/>
    <w:rsid w:val="0022742A"/>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588"/>
    <w:rsid w:val="002326DD"/>
    <w:rsid w:val="002328EF"/>
    <w:rsid w:val="002329F0"/>
    <w:rsid w:val="00232B39"/>
    <w:rsid w:val="0023305C"/>
    <w:rsid w:val="00233429"/>
    <w:rsid w:val="002334C3"/>
    <w:rsid w:val="002335A7"/>
    <w:rsid w:val="00233623"/>
    <w:rsid w:val="00233974"/>
    <w:rsid w:val="002339C3"/>
    <w:rsid w:val="00233F6F"/>
    <w:rsid w:val="002343FC"/>
    <w:rsid w:val="00234645"/>
    <w:rsid w:val="002346A8"/>
    <w:rsid w:val="00234A1D"/>
    <w:rsid w:val="00234A7A"/>
    <w:rsid w:val="00234DDA"/>
    <w:rsid w:val="002352AB"/>
    <w:rsid w:val="002353F1"/>
    <w:rsid w:val="00235557"/>
    <w:rsid w:val="002355DE"/>
    <w:rsid w:val="00235B6C"/>
    <w:rsid w:val="002360E3"/>
    <w:rsid w:val="00236212"/>
    <w:rsid w:val="00236650"/>
    <w:rsid w:val="00236AF9"/>
    <w:rsid w:val="00236B8D"/>
    <w:rsid w:val="00236FA9"/>
    <w:rsid w:val="00237234"/>
    <w:rsid w:val="0023744E"/>
    <w:rsid w:val="0023758F"/>
    <w:rsid w:val="002378A5"/>
    <w:rsid w:val="002378C3"/>
    <w:rsid w:val="00237BB7"/>
    <w:rsid w:val="00237E6D"/>
    <w:rsid w:val="00240874"/>
    <w:rsid w:val="0024090E"/>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1E4"/>
    <w:rsid w:val="0024420D"/>
    <w:rsid w:val="002442A5"/>
    <w:rsid w:val="002443A3"/>
    <w:rsid w:val="002451E5"/>
    <w:rsid w:val="002452C4"/>
    <w:rsid w:val="002459D2"/>
    <w:rsid w:val="00245D5C"/>
    <w:rsid w:val="00245EEE"/>
    <w:rsid w:val="0024602B"/>
    <w:rsid w:val="002461CC"/>
    <w:rsid w:val="00246325"/>
    <w:rsid w:val="002468F4"/>
    <w:rsid w:val="002469AC"/>
    <w:rsid w:val="00246B8B"/>
    <w:rsid w:val="00246C42"/>
    <w:rsid w:val="00246E29"/>
    <w:rsid w:val="00247394"/>
    <w:rsid w:val="00247539"/>
    <w:rsid w:val="00247553"/>
    <w:rsid w:val="00247599"/>
    <w:rsid w:val="0024774D"/>
    <w:rsid w:val="002479BB"/>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738"/>
    <w:rsid w:val="00252C32"/>
    <w:rsid w:val="00252FAA"/>
    <w:rsid w:val="0025320D"/>
    <w:rsid w:val="00253222"/>
    <w:rsid w:val="00253308"/>
    <w:rsid w:val="00253464"/>
    <w:rsid w:val="00253A60"/>
    <w:rsid w:val="00253C98"/>
    <w:rsid w:val="00253D38"/>
    <w:rsid w:val="00253FEA"/>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040"/>
    <w:rsid w:val="00260388"/>
    <w:rsid w:val="002603D5"/>
    <w:rsid w:val="00260567"/>
    <w:rsid w:val="0026086D"/>
    <w:rsid w:val="00260ADB"/>
    <w:rsid w:val="0026104E"/>
    <w:rsid w:val="002610BD"/>
    <w:rsid w:val="0026125D"/>
    <w:rsid w:val="002613EB"/>
    <w:rsid w:val="00261645"/>
    <w:rsid w:val="002616E3"/>
    <w:rsid w:val="00262BBF"/>
    <w:rsid w:val="00262D98"/>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C0E"/>
    <w:rsid w:val="00266E4D"/>
    <w:rsid w:val="0026750E"/>
    <w:rsid w:val="0026756B"/>
    <w:rsid w:val="00267AE6"/>
    <w:rsid w:val="00270152"/>
    <w:rsid w:val="00270370"/>
    <w:rsid w:val="002703FC"/>
    <w:rsid w:val="00270BA1"/>
    <w:rsid w:val="002710A0"/>
    <w:rsid w:val="002713F0"/>
    <w:rsid w:val="00271548"/>
    <w:rsid w:val="00271573"/>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3CAC"/>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77DBE"/>
    <w:rsid w:val="0028015C"/>
    <w:rsid w:val="00280809"/>
    <w:rsid w:val="00280B2E"/>
    <w:rsid w:val="00280B55"/>
    <w:rsid w:val="00280BB3"/>
    <w:rsid w:val="00280C62"/>
    <w:rsid w:val="0028199D"/>
    <w:rsid w:val="00281A45"/>
    <w:rsid w:val="002820BE"/>
    <w:rsid w:val="002827C6"/>
    <w:rsid w:val="0028286C"/>
    <w:rsid w:val="00282B60"/>
    <w:rsid w:val="00282E46"/>
    <w:rsid w:val="00282ECC"/>
    <w:rsid w:val="00283173"/>
    <w:rsid w:val="00283CB6"/>
    <w:rsid w:val="00283D06"/>
    <w:rsid w:val="00284063"/>
    <w:rsid w:val="002844A1"/>
    <w:rsid w:val="00284511"/>
    <w:rsid w:val="0028455A"/>
    <w:rsid w:val="00284A5F"/>
    <w:rsid w:val="00284ACB"/>
    <w:rsid w:val="00284FAB"/>
    <w:rsid w:val="00285284"/>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1E1"/>
    <w:rsid w:val="002924DE"/>
    <w:rsid w:val="0029274A"/>
    <w:rsid w:val="002927CF"/>
    <w:rsid w:val="00292CBC"/>
    <w:rsid w:val="00292EBC"/>
    <w:rsid w:val="00293490"/>
    <w:rsid w:val="002937ED"/>
    <w:rsid w:val="00293A5A"/>
    <w:rsid w:val="00293CB0"/>
    <w:rsid w:val="00293CBB"/>
    <w:rsid w:val="002940D3"/>
    <w:rsid w:val="0029462B"/>
    <w:rsid w:val="002946C5"/>
    <w:rsid w:val="002951FB"/>
    <w:rsid w:val="0029523E"/>
    <w:rsid w:val="00295589"/>
    <w:rsid w:val="00295965"/>
    <w:rsid w:val="00295AEA"/>
    <w:rsid w:val="00295B19"/>
    <w:rsid w:val="00295EB6"/>
    <w:rsid w:val="0029619E"/>
    <w:rsid w:val="00296320"/>
    <w:rsid w:val="002965FD"/>
    <w:rsid w:val="00297350"/>
    <w:rsid w:val="00297409"/>
    <w:rsid w:val="002A0039"/>
    <w:rsid w:val="002A01AE"/>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219B"/>
    <w:rsid w:val="002B2DAE"/>
    <w:rsid w:val="002B3401"/>
    <w:rsid w:val="002B3611"/>
    <w:rsid w:val="002B37A3"/>
    <w:rsid w:val="002B398F"/>
    <w:rsid w:val="002B406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30"/>
    <w:rsid w:val="002B7D70"/>
    <w:rsid w:val="002C0009"/>
    <w:rsid w:val="002C00EA"/>
    <w:rsid w:val="002C068F"/>
    <w:rsid w:val="002C0A0B"/>
    <w:rsid w:val="002C0B0B"/>
    <w:rsid w:val="002C0BCB"/>
    <w:rsid w:val="002C0D6B"/>
    <w:rsid w:val="002C0EF6"/>
    <w:rsid w:val="002C105C"/>
    <w:rsid w:val="002C1195"/>
    <w:rsid w:val="002C1BAA"/>
    <w:rsid w:val="002C1DBA"/>
    <w:rsid w:val="002C2233"/>
    <w:rsid w:val="002C22A6"/>
    <w:rsid w:val="002C2708"/>
    <w:rsid w:val="002C294A"/>
    <w:rsid w:val="002C2ECF"/>
    <w:rsid w:val="002C31C9"/>
    <w:rsid w:val="002C326C"/>
    <w:rsid w:val="002C380A"/>
    <w:rsid w:val="002C40B7"/>
    <w:rsid w:val="002C4387"/>
    <w:rsid w:val="002C43C3"/>
    <w:rsid w:val="002C45D8"/>
    <w:rsid w:val="002C4A05"/>
    <w:rsid w:val="002C4CF8"/>
    <w:rsid w:val="002C4DD6"/>
    <w:rsid w:val="002C50CF"/>
    <w:rsid w:val="002C5367"/>
    <w:rsid w:val="002C558C"/>
    <w:rsid w:val="002C56AE"/>
    <w:rsid w:val="002C5703"/>
    <w:rsid w:val="002C5E92"/>
    <w:rsid w:val="002C632F"/>
    <w:rsid w:val="002C64B6"/>
    <w:rsid w:val="002C6968"/>
    <w:rsid w:val="002C6E1C"/>
    <w:rsid w:val="002C6EF1"/>
    <w:rsid w:val="002C712B"/>
    <w:rsid w:val="002C7353"/>
    <w:rsid w:val="002C7848"/>
    <w:rsid w:val="002C7B14"/>
    <w:rsid w:val="002C7B9D"/>
    <w:rsid w:val="002C7CC5"/>
    <w:rsid w:val="002C7DDB"/>
    <w:rsid w:val="002D019F"/>
    <w:rsid w:val="002D050E"/>
    <w:rsid w:val="002D0783"/>
    <w:rsid w:val="002D09F4"/>
    <w:rsid w:val="002D0B0D"/>
    <w:rsid w:val="002D0C79"/>
    <w:rsid w:val="002D19E1"/>
    <w:rsid w:val="002D1FAB"/>
    <w:rsid w:val="002D236F"/>
    <w:rsid w:val="002D2ED1"/>
    <w:rsid w:val="002D3133"/>
    <w:rsid w:val="002D32AE"/>
    <w:rsid w:val="002D3834"/>
    <w:rsid w:val="002D39C8"/>
    <w:rsid w:val="002D3E6A"/>
    <w:rsid w:val="002D3F20"/>
    <w:rsid w:val="002D3FFC"/>
    <w:rsid w:val="002D44D8"/>
    <w:rsid w:val="002D4725"/>
    <w:rsid w:val="002D491F"/>
    <w:rsid w:val="002D49C2"/>
    <w:rsid w:val="002D4B0B"/>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A08"/>
    <w:rsid w:val="002E3C1B"/>
    <w:rsid w:val="002E3F03"/>
    <w:rsid w:val="002E4048"/>
    <w:rsid w:val="002E417B"/>
    <w:rsid w:val="002E4200"/>
    <w:rsid w:val="002E44DC"/>
    <w:rsid w:val="002E4555"/>
    <w:rsid w:val="002E463C"/>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11DC"/>
    <w:rsid w:val="002F1404"/>
    <w:rsid w:val="002F154F"/>
    <w:rsid w:val="002F15A2"/>
    <w:rsid w:val="002F1797"/>
    <w:rsid w:val="002F1863"/>
    <w:rsid w:val="002F1A62"/>
    <w:rsid w:val="002F1B6B"/>
    <w:rsid w:val="002F2190"/>
    <w:rsid w:val="002F2202"/>
    <w:rsid w:val="002F232D"/>
    <w:rsid w:val="002F2502"/>
    <w:rsid w:val="002F2FD5"/>
    <w:rsid w:val="002F304F"/>
    <w:rsid w:val="002F3085"/>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B29"/>
    <w:rsid w:val="002F5CA5"/>
    <w:rsid w:val="002F5F59"/>
    <w:rsid w:val="002F5FFF"/>
    <w:rsid w:val="002F620D"/>
    <w:rsid w:val="002F6253"/>
    <w:rsid w:val="002F68F9"/>
    <w:rsid w:val="002F691E"/>
    <w:rsid w:val="002F6D09"/>
    <w:rsid w:val="002F6E35"/>
    <w:rsid w:val="002F6F58"/>
    <w:rsid w:val="002F6F6F"/>
    <w:rsid w:val="002F70F8"/>
    <w:rsid w:val="002F76F8"/>
    <w:rsid w:val="002F788C"/>
    <w:rsid w:val="002F7918"/>
    <w:rsid w:val="002F7B40"/>
    <w:rsid w:val="002F7D72"/>
    <w:rsid w:val="002F7E3B"/>
    <w:rsid w:val="003000DF"/>
    <w:rsid w:val="0030035F"/>
    <w:rsid w:val="0030099C"/>
    <w:rsid w:val="00300A23"/>
    <w:rsid w:val="00300C57"/>
    <w:rsid w:val="00300D70"/>
    <w:rsid w:val="00302A56"/>
    <w:rsid w:val="00302F58"/>
    <w:rsid w:val="00303140"/>
    <w:rsid w:val="003033C0"/>
    <w:rsid w:val="003034C6"/>
    <w:rsid w:val="00303CE6"/>
    <w:rsid w:val="00304054"/>
    <w:rsid w:val="003042CD"/>
    <w:rsid w:val="003045EB"/>
    <w:rsid w:val="00304696"/>
    <w:rsid w:val="00304ECF"/>
    <w:rsid w:val="00304F44"/>
    <w:rsid w:val="003052E2"/>
    <w:rsid w:val="003052E8"/>
    <w:rsid w:val="003057B0"/>
    <w:rsid w:val="003057B7"/>
    <w:rsid w:val="003059AC"/>
    <w:rsid w:val="0030623A"/>
    <w:rsid w:val="003065CE"/>
    <w:rsid w:val="003072A0"/>
    <w:rsid w:val="003077C0"/>
    <w:rsid w:val="00307C4A"/>
    <w:rsid w:val="00310175"/>
    <w:rsid w:val="0031024F"/>
    <w:rsid w:val="003104AA"/>
    <w:rsid w:val="00310509"/>
    <w:rsid w:val="00310C56"/>
    <w:rsid w:val="00310F55"/>
    <w:rsid w:val="0031217C"/>
    <w:rsid w:val="00312285"/>
    <w:rsid w:val="003122AA"/>
    <w:rsid w:val="00312434"/>
    <w:rsid w:val="003126BD"/>
    <w:rsid w:val="00312BFA"/>
    <w:rsid w:val="00312DCB"/>
    <w:rsid w:val="0031360F"/>
    <w:rsid w:val="0031371C"/>
    <w:rsid w:val="00313AC3"/>
    <w:rsid w:val="00313AE8"/>
    <w:rsid w:val="00313B11"/>
    <w:rsid w:val="003142FA"/>
    <w:rsid w:val="00314313"/>
    <w:rsid w:val="0031435E"/>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6ED"/>
    <w:rsid w:val="00317834"/>
    <w:rsid w:val="00317B10"/>
    <w:rsid w:val="00317CDA"/>
    <w:rsid w:val="00317F1C"/>
    <w:rsid w:val="00320166"/>
    <w:rsid w:val="00320539"/>
    <w:rsid w:val="00320A97"/>
    <w:rsid w:val="00320E28"/>
    <w:rsid w:val="00320EEB"/>
    <w:rsid w:val="00321136"/>
    <w:rsid w:val="00321191"/>
    <w:rsid w:val="0032145B"/>
    <w:rsid w:val="003214F4"/>
    <w:rsid w:val="00321E30"/>
    <w:rsid w:val="003223D4"/>
    <w:rsid w:val="003227D3"/>
    <w:rsid w:val="0032280B"/>
    <w:rsid w:val="00322D33"/>
    <w:rsid w:val="00322D66"/>
    <w:rsid w:val="00322DDA"/>
    <w:rsid w:val="003233EB"/>
    <w:rsid w:val="003233F2"/>
    <w:rsid w:val="00323707"/>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2168"/>
    <w:rsid w:val="003327FF"/>
    <w:rsid w:val="00332A93"/>
    <w:rsid w:val="00332FAD"/>
    <w:rsid w:val="00333105"/>
    <w:rsid w:val="003331D8"/>
    <w:rsid w:val="00333AA1"/>
    <w:rsid w:val="00333B54"/>
    <w:rsid w:val="00333B8C"/>
    <w:rsid w:val="00333F36"/>
    <w:rsid w:val="00334118"/>
    <w:rsid w:val="00334135"/>
    <w:rsid w:val="003347A9"/>
    <w:rsid w:val="00334C5E"/>
    <w:rsid w:val="0033555E"/>
    <w:rsid w:val="003356DA"/>
    <w:rsid w:val="00335AD3"/>
    <w:rsid w:val="00335B6C"/>
    <w:rsid w:val="00335CFA"/>
    <w:rsid w:val="00335F59"/>
    <w:rsid w:val="0033607A"/>
    <w:rsid w:val="00336CA9"/>
    <w:rsid w:val="00337546"/>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7D"/>
    <w:rsid w:val="0034318F"/>
    <w:rsid w:val="003439C8"/>
    <w:rsid w:val="00343F46"/>
    <w:rsid w:val="00344171"/>
    <w:rsid w:val="003445AA"/>
    <w:rsid w:val="003448CF"/>
    <w:rsid w:val="00344935"/>
    <w:rsid w:val="003449CD"/>
    <w:rsid w:val="00345128"/>
    <w:rsid w:val="00345201"/>
    <w:rsid w:val="00345353"/>
    <w:rsid w:val="003458C3"/>
    <w:rsid w:val="00345930"/>
    <w:rsid w:val="00345BCE"/>
    <w:rsid w:val="00345C0F"/>
    <w:rsid w:val="003461F1"/>
    <w:rsid w:val="00346218"/>
    <w:rsid w:val="0034652A"/>
    <w:rsid w:val="00346576"/>
    <w:rsid w:val="00346614"/>
    <w:rsid w:val="003466B5"/>
    <w:rsid w:val="00346CAD"/>
    <w:rsid w:val="00346FC0"/>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5A2"/>
    <w:rsid w:val="0035584B"/>
    <w:rsid w:val="00355C0D"/>
    <w:rsid w:val="00355CE4"/>
    <w:rsid w:val="00355F3C"/>
    <w:rsid w:val="003563B5"/>
    <w:rsid w:val="0035656F"/>
    <w:rsid w:val="0035676A"/>
    <w:rsid w:val="00356BEC"/>
    <w:rsid w:val="00356FFE"/>
    <w:rsid w:val="003572F4"/>
    <w:rsid w:val="0035730A"/>
    <w:rsid w:val="00357400"/>
    <w:rsid w:val="00357646"/>
    <w:rsid w:val="00357A26"/>
    <w:rsid w:val="00357D04"/>
    <w:rsid w:val="00357D59"/>
    <w:rsid w:val="0036046E"/>
    <w:rsid w:val="00360554"/>
    <w:rsid w:val="0036056C"/>
    <w:rsid w:val="00360763"/>
    <w:rsid w:val="00360D3A"/>
    <w:rsid w:val="003612CB"/>
    <w:rsid w:val="003613AB"/>
    <w:rsid w:val="003618E9"/>
    <w:rsid w:val="00361B52"/>
    <w:rsid w:val="00361EF6"/>
    <w:rsid w:val="00361FB5"/>
    <w:rsid w:val="00362497"/>
    <w:rsid w:val="00362634"/>
    <w:rsid w:val="0036275E"/>
    <w:rsid w:val="00362AC2"/>
    <w:rsid w:val="00362C70"/>
    <w:rsid w:val="00362F1B"/>
    <w:rsid w:val="00362F70"/>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70171"/>
    <w:rsid w:val="00370462"/>
    <w:rsid w:val="0037068D"/>
    <w:rsid w:val="00370A1D"/>
    <w:rsid w:val="00370A93"/>
    <w:rsid w:val="0037108C"/>
    <w:rsid w:val="0037129B"/>
    <w:rsid w:val="0037166E"/>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B61"/>
    <w:rsid w:val="00380E37"/>
    <w:rsid w:val="0038151B"/>
    <w:rsid w:val="0038166B"/>
    <w:rsid w:val="003819CC"/>
    <w:rsid w:val="00381B96"/>
    <w:rsid w:val="00381C0E"/>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900"/>
    <w:rsid w:val="00384B8E"/>
    <w:rsid w:val="00384C96"/>
    <w:rsid w:val="00385078"/>
    <w:rsid w:val="0038672F"/>
    <w:rsid w:val="00386AEB"/>
    <w:rsid w:val="00386CBD"/>
    <w:rsid w:val="00387069"/>
    <w:rsid w:val="0038735F"/>
    <w:rsid w:val="00387412"/>
    <w:rsid w:val="00387541"/>
    <w:rsid w:val="003877B8"/>
    <w:rsid w:val="00387946"/>
    <w:rsid w:val="003879D4"/>
    <w:rsid w:val="00387E1D"/>
    <w:rsid w:val="00390739"/>
    <w:rsid w:val="003907EF"/>
    <w:rsid w:val="00390964"/>
    <w:rsid w:val="00390F40"/>
    <w:rsid w:val="0039130A"/>
    <w:rsid w:val="0039173F"/>
    <w:rsid w:val="00391BCE"/>
    <w:rsid w:val="00391BEA"/>
    <w:rsid w:val="00391D9E"/>
    <w:rsid w:val="003928F9"/>
    <w:rsid w:val="00392972"/>
    <w:rsid w:val="00392A1B"/>
    <w:rsid w:val="00392B70"/>
    <w:rsid w:val="003936BF"/>
    <w:rsid w:val="00393F55"/>
    <w:rsid w:val="00394584"/>
    <w:rsid w:val="003945F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60AD"/>
    <w:rsid w:val="003A614B"/>
    <w:rsid w:val="003A6299"/>
    <w:rsid w:val="003A665E"/>
    <w:rsid w:val="003A669F"/>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5F79"/>
    <w:rsid w:val="003B6C0D"/>
    <w:rsid w:val="003B6DC6"/>
    <w:rsid w:val="003B7117"/>
    <w:rsid w:val="003B7215"/>
    <w:rsid w:val="003B7262"/>
    <w:rsid w:val="003C020D"/>
    <w:rsid w:val="003C07DD"/>
    <w:rsid w:val="003C0980"/>
    <w:rsid w:val="003C09F6"/>
    <w:rsid w:val="003C0C58"/>
    <w:rsid w:val="003C0FF5"/>
    <w:rsid w:val="003C1549"/>
    <w:rsid w:val="003C16C6"/>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045"/>
    <w:rsid w:val="003C71D2"/>
    <w:rsid w:val="003C77F3"/>
    <w:rsid w:val="003C7B7B"/>
    <w:rsid w:val="003C7F85"/>
    <w:rsid w:val="003D027D"/>
    <w:rsid w:val="003D0469"/>
    <w:rsid w:val="003D056D"/>
    <w:rsid w:val="003D09DE"/>
    <w:rsid w:val="003D0AB8"/>
    <w:rsid w:val="003D0B20"/>
    <w:rsid w:val="003D0B26"/>
    <w:rsid w:val="003D0D89"/>
    <w:rsid w:val="003D0DB5"/>
    <w:rsid w:val="003D0DE4"/>
    <w:rsid w:val="003D13F6"/>
    <w:rsid w:val="003D1697"/>
    <w:rsid w:val="003D17DD"/>
    <w:rsid w:val="003D1BAD"/>
    <w:rsid w:val="003D1F5B"/>
    <w:rsid w:val="003D1FA6"/>
    <w:rsid w:val="003D20D1"/>
    <w:rsid w:val="003D2776"/>
    <w:rsid w:val="003D2912"/>
    <w:rsid w:val="003D2AA2"/>
    <w:rsid w:val="003D2C4D"/>
    <w:rsid w:val="003D2FA3"/>
    <w:rsid w:val="003D2FA4"/>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4017"/>
    <w:rsid w:val="003E45C8"/>
    <w:rsid w:val="003E548C"/>
    <w:rsid w:val="003E555A"/>
    <w:rsid w:val="003E566C"/>
    <w:rsid w:val="003E572F"/>
    <w:rsid w:val="003E5AE0"/>
    <w:rsid w:val="003E5BCC"/>
    <w:rsid w:val="003E5D27"/>
    <w:rsid w:val="003E618E"/>
    <w:rsid w:val="003E6205"/>
    <w:rsid w:val="003E665F"/>
    <w:rsid w:val="003E6A67"/>
    <w:rsid w:val="003E75D7"/>
    <w:rsid w:val="003E7F5A"/>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29F"/>
    <w:rsid w:val="003F35D8"/>
    <w:rsid w:val="003F365C"/>
    <w:rsid w:val="003F38DB"/>
    <w:rsid w:val="003F3B8E"/>
    <w:rsid w:val="003F3D2F"/>
    <w:rsid w:val="003F3DFA"/>
    <w:rsid w:val="003F425C"/>
    <w:rsid w:val="003F51BE"/>
    <w:rsid w:val="003F5311"/>
    <w:rsid w:val="003F54FA"/>
    <w:rsid w:val="003F5C4F"/>
    <w:rsid w:val="003F5CE8"/>
    <w:rsid w:val="003F5FD9"/>
    <w:rsid w:val="003F6027"/>
    <w:rsid w:val="003F6116"/>
    <w:rsid w:val="003F62F5"/>
    <w:rsid w:val="003F645B"/>
    <w:rsid w:val="003F648E"/>
    <w:rsid w:val="003F6AB7"/>
    <w:rsid w:val="003F6BEC"/>
    <w:rsid w:val="003F6C9A"/>
    <w:rsid w:val="003F6EDB"/>
    <w:rsid w:val="003F7113"/>
    <w:rsid w:val="003F7293"/>
    <w:rsid w:val="003F7753"/>
    <w:rsid w:val="003F77C2"/>
    <w:rsid w:val="003F781B"/>
    <w:rsid w:val="003F78F8"/>
    <w:rsid w:val="003F7A9D"/>
    <w:rsid w:val="003F7F15"/>
    <w:rsid w:val="0040063A"/>
    <w:rsid w:val="00400924"/>
    <w:rsid w:val="004009F3"/>
    <w:rsid w:val="00400A20"/>
    <w:rsid w:val="00400D3B"/>
    <w:rsid w:val="00400D4E"/>
    <w:rsid w:val="00401063"/>
    <w:rsid w:val="00401160"/>
    <w:rsid w:val="004015AC"/>
    <w:rsid w:val="00401702"/>
    <w:rsid w:val="00401803"/>
    <w:rsid w:val="00401DA7"/>
    <w:rsid w:val="00401F46"/>
    <w:rsid w:val="0040208F"/>
    <w:rsid w:val="004023C1"/>
    <w:rsid w:val="00402476"/>
    <w:rsid w:val="0040280C"/>
    <w:rsid w:val="00402834"/>
    <w:rsid w:val="004028AE"/>
    <w:rsid w:val="00402B15"/>
    <w:rsid w:val="00402BC6"/>
    <w:rsid w:val="004032F0"/>
    <w:rsid w:val="004032FD"/>
    <w:rsid w:val="00403983"/>
    <w:rsid w:val="00403A25"/>
    <w:rsid w:val="00403DB5"/>
    <w:rsid w:val="00403E78"/>
    <w:rsid w:val="00403F85"/>
    <w:rsid w:val="00404380"/>
    <w:rsid w:val="0040453E"/>
    <w:rsid w:val="00404876"/>
    <w:rsid w:val="004049DA"/>
    <w:rsid w:val="00404ACF"/>
    <w:rsid w:val="00404B62"/>
    <w:rsid w:val="00405390"/>
    <w:rsid w:val="004053D7"/>
    <w:rsid w:val="004053DC"/>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012"/>
    <w:rsid w:val="00411765"/>
    <w:rsid w:val="00411992"/>
    <w:rsid w:val="00411B5F"/>
    <w:rsid w:val="00412057"/>
    <w:rsid w:val="004120CD"/>
    <w:rsid w:val="00412361"/>
    <w:rsid w:val="00412608"/>
    <w:rsid w:val="0041260A"/>
    <w:rsid w:val="00412670"/>
    <w:rsid w:val="004126C6"/>
    <w:rsid w:val="004126F2"/>
    <w:rsid w:val="00412AE3"/>
    <w:rsid w:val="00412B22"/>
    <w:rsid w:val="00412DF5"/>
    <w:rsid w:val="00412F1D"/>
    <w:rsid w:val="00412F7C"/>
    <w:rsid w:val="0041311A"/>
    <w:rsid w:val="004132BE"/>
    <w:rsid w:val="004133B2"/>
    <w:rsid w:val="00413F62"/>
    <w:rsid w:val="0041403F"/>
    <w:rsid w:val="004148A6"/>
    <w:rsid w:val="00414904"/>
    <w:rsid w:val="00414938"/>
    <w:rsid w:val="00414B79"/>
    <w:rsid w:val="00414C02"/>
    <w:rsid w:val="00414D79"/>
    <w:rsid w:val="00414DB7"/>
    <w:rsid w:val="00414F13"/>
    <w:rsid w:val="004152B5"/>
    <w:rsid w:val="0041568D"/>
    <w:rsid w:val="00415B17"/>
    <w:rsid w:val="00415D62"/>
    <w:rsid w:val="004165DD"/>
    <w:rsid w:val="00416B16"/>
    <w:rsid w:val="00416DE2"/>
    <w:rsid w:val="00416FBF"/>
    <w:rsid w:val="004173CD"/>
    <w:rsid w:val="00417DAA"/>
    <w:rsid w:val="0042011C"/>
    <w:rsid w:val="00420602"/>
    <w:rsid w:val="0042086D"/>
    <w:rsid w:val="00420AF2"/>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27DB2"/>
    <w:rsid w:val="00430161"/>
    <w:rsid w:val="0043021D"/>
    <w:rsid w:val="004308CB"/>
    <w:rsid w:val="00430A7C"/>
    <w:rsid w:val="00430B5D"/>
    <w:rsid w:val="00430CCD"/>
    <w:rsid w:val="00430D19"/>
    <w:rsid w:val="00430D46"/>
    <w:rsid w:val="004315FB"/>
    <w:rsid w:val="00431A25"/>
    <w:rsid w:val="00431DAA"/>
    <w:rsid w:val="00431F8A"/>
    <w:rsid w:val="00432650"/>
    <w:rsid w:val="00432707"/>
    <w:rsid w:val="00432DA9"/>
    <w:rsid w:val="00432EEB"/>
    <w:rsid w:val="00433067"/>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C66"/>
    <w:rsid w:val="0044109F"/>
    <w:rsid w:val="00441321"/>
    <w:rsid w:val="00441436"/>
    <w:rsid w:val="00441836"/>
    <w:rsid w:val="00441A8C"/>
    <w:rsid w:val="00441D98"/>
    <w:rsid w:val="00441EE7"/>
    <w:rsid w:val="00441F22"/>
    <w:rsid w:val="00442102"/>
    <w:rsid w:val="00442398"/>
    <w:rsid w:val="0044248D"/>
    <w:rsid w:val="004428E9"/>
    <w:rsid w:val="00442A34"/>
    <w:rsid w:val="00442F31"/>
    <w:rsid w:val="00443080"/>
    <w:rsid w:val="004430BC"/>
    <w:rsid w:val="00443295"/>
    <w:rsid w:val="00443904"/>
    <w:rsid w:val="00443B55"/>
    <w:rsid w:val="00443E8C"/>
    <w:rsid w:val="004441F3"/>
    <w:rsid w:val="0044445E"/>
    <w:rsid w:val="0044446B"/>
    <w:rsid w:val="00444497"/>
    <w:rsid w:val="00444581"/>
    <w:rsid w:val="0044492B"/>
    <w:rsid w:val="00444961"/>
    <w:rsid w:val="0044501A"/>
    <w:rsid w:val="0044501C"/>
    <w:rsid w:val="00445054"/>
    <w:rsid w:val="00445376"/>
    <w:rsid w:val="004453A4"/>
    <w:rsid w:val="00445491"/>
    <w:rsid w:val="00445A4F"/>
    <w:rsid w:val="00445B0D"/>
    <w:rsid w:val="00445B53"/>
    <w:rsid w:val="00445DA8"/>
    <w:rsid w:val="00445EAE"/>
    <w:rsid w:val="0044639E"/>
    <w:rsid w:val="00446645"/>
    <w:rsid w:val="004469D1"/>
    <w:rsid w:val="00446BEC"/>
    <w:rsid w:val="00446C74"/>
    <w:rsid w:val="004476F2"/>
    <w:rsid w:val="004477A4"/>
    <w:rsid w:val="00447978"/>
    <w:rsid w:val="00447A08"/>
    <w:rsid w:val="00447B44"/>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23E"/>
    <w:rsid w:val="00453613"/>
    <w:rsid w:val="00453E09"/>
    <w:rsid w:val="00453FBA"/>
    <w:rsid w:val="00453FCE"/>
    <w:rsid w:val="004543C2"/>
    <w:rsid w:val="004543EF"/>
    <w:rsid w:val="0045475B"/>
    <w:rsid w:val="0045477B"/>
    <w:rsid w:val="00454830"/>
    <w:rsid w:val="00454C15"/>
    <w:rsid w:val="00454CDE"/>
    <w:rsid w:val="004553B0"/>
    <w:rsid w:val="00456011"/>
    <w:rsid w:val="004561A8"/>
    <w:rsid w:val="0045627D"/>
    <w:rsid w:val="004566A1"/>
    <w:rsid w:val="004567AC"/>
    <w:rsid w:val="00457037"/>
    <w:rsid w:val="00457039"/>
    <w:rsid w:val="004573B9"/>
    <w:rsid w:val="00457499"/>
    <w:rsid w:val="00457C26"/>
    <w:rsid w:val="00457C7D"/>
    <w:rsid w:val="00457E97"/>
    <w:rsid w:val="00457FE9"/>
    <w:rsid w:val="00460471"/>
    <w:rsid w:val="004606D1"/>
    <w:rsid w:val="00460A08"/>
    <w:rsid w:val="00460E21"/>
    <w:rsid w:val="0046106C"/>
    <w:rsid w:val="004610B1"/>
    <w:rsid w:val="0046132D"/>
    <w:rsid w:val="004614CB"/>
    <w:rsid w:val="004615F9"/>
    <w:rsid w:val="00461820"/>
    <w:rsid w:val="00461864"/>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19D"/>
    <w:rsid w:val="00466382"/>
    <w:rsid w:val="0046663B"/>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7D"/>
    <w:rsid w:val="004742CE"/>
    <w:rsid w:val="00474548"/>
    <w:rsid w:val="004747ED"/>
    <w:rsid w:val="0047504F"/>
    <w:rsid w:val="00475110"/>
    <w:rsid w:val="0047556C"/>
    <w:rsid w:val="00475864"/>
    <w:rsid w:val="00475AD4"/>
    <w:rsid w:val="00475B38"/>
    <w:rsid w:val="00475B8E"/>
    <w:rsid w:val="00475BBB"/>
    <w:rsid w:val="00475F23"/>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ED4"/>
    <w:rsid w:val="00484F49"/>
    <w:rsid w:val="00485498"/>
    <w:rsid w:val="004856DE"/>
    <w:rsid w:val="00485A04"/>
    <w:rsid w:val="00485C11"/>
    <w:rsid w:val="00485C33"/>
    <w:rsid w:val="00485FA0"/>
    <w:rsid w:val="00485FBA"/>
    <w:rsid w:val="004860E1"/>
    <w:rsid w:val="004865EB"/>
    <w:rsid w:val="00486818"/>
    <w:rsid w:val="00487297"/>
    <w:rsid w:val="0048744E"/>
    <w:rsid w:val="00487676"/>
    <w:rsid w:val="004877DF"/>
    <w:rsid w:val="00487B48"/>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3A"/>
    <w:rsid w:val="004935C4"/>
    <w:rsid w:val="00493BD9"/>
    <w:rsid w:val="00494549"/>
    <w:rsid w:val="00494700"/>
    <w:rsid w:val="00494A63"/>
    <w:rsid w:val="00494B6C"/>
    <w:rsid w:val="004951DC"/>
    <w:rsid w:val="00495625"/>
    <w:rsid w:val="00495A7E"/>
    <w:rsid w:val="00495D54"/>
    <w:rsid w:val="00496709"/>
    <w:rsid w:val="004967B3"/>
    <w:rsid w:val="00496EC2"/>
    <w:rsid w:val="00497934"/>
    <w:rsid w:val="00497ACA"/>
    <w:rsid w:val="00497B26"/>
    <w:rsid w:val="004A015D"/>
    <w:rsid w:val="004A0670"/>
    <w:rsid w:val="004A0A1F"/>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268"/>
    <w:rsid w:val="004A6558"/>
    <w:rsid w:val="004A66F0"/>
    <w:rsid w:val="004A6766"/>
    <w:rsid w:val="004A6830"/>
    <w:rsid w:val="004A719C"/>
    <w:rsid w:val="004A71E7"/>
    <w:rsid w:val="004A72BC"/>
    <w:rsid w:val="004A7382"/>
    <w:rsid w:val="004A73A1"/>
    <w:rsid w:val="004A7401"/>
    <w:rsid w:val="004A7422"/>
    <w:rsid w:val="004A7C41"/>
    <w:rsid w:val="004A7CF2"/>
    <w:rsid w:val="004B025C"/>
    <w:rsid w:val="004B0774"/>
    <w:rsid w:val="004B09A8"/>
    <w:rsid w:val="004B0F49"/>
    <w:rsid w:val="004B0F4A"/>
    <w:rsid w:val="004B0FF4"/>
    <w:rsid w:val="004B1180"/>
    <w:rsid w:val="004B1304"/>
    <w:rsid w:val="004B1362"/>
    <w:rsid w:val="004B16FD"/>
    <w:rsid w:val="004B19B7"/>
    <w:rsid w:val="004B1B2F"/>
    <w:rsid w:val="004B1E32"/>
    <w:rsid w:val="004B1F1A"/>
    <w:rsid w:val="004B21CF"/>
    <w:rsid w:val="004B224F"/>
    <w:rsid w:val="004B26EA"/>
    <w:rsid w:val="004B27CA"/>
    <w:rsid w:val="004B295F"/>
    <w:rsid w:val="004B2D19"/>
    <w:rsid w:val="004B32CC"/>
    <w:rsid w:val="004B33B6"/>
    <w:rsid w:val="004B3489"/>
    <w:rsid w:val="004B3659"/>
    <w:rsid w:val="004B397B"/>
    <w:rsid w:val="004B3A1A"/>
    <w:rsid w:val="004B3B4A"/>
    <w:rsid w:val="004B3CD9"/>
    <w:rsid w:val="004B3EAC"/>
    <w:rsid w:val="004B4238"/>
    <w:rsid w:val="004B42FA"/>
    <w:rsid w:val="004B43FF"/>
    <w:rsid w:val="004B481E"/>
    <w:rsid w:val="004B4C9C"/>
    <w:rsid w:val="004B4DEC"/>
    <w:rsid w:val="004B5170"/>
    <w:rsid w:val="004B5173"/>
    <w:rsid w:val="004B52B5"/>
    <w:rsid w:val="004B537E"/>
    <w:rsid w:val="004B53EB"/>
    <w:rsid w:val="004B5645"/>
    <w:rsid w:val="004B5C85"/>
    <w:rsid w:val="004B5D42"/>
    <w:rsid w:val="004B5EEC"/>
    <w:rsid w:val="004B66C7"/>
    <w:rsid w:val="004B69BF"/>
    <w:rsid w:val="004B6B2A"/>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6EF4"/>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1F01"/>
    <w:rsid w:val="004D2035"/>
    <w:rsid w:val="004D232C"/>
    <w:rsid w:val="004D252B"/>
    <w:rsid w:val="004D2654"/>
    <w:rsid w:val="004D2792"/>
    <w:rsid w:val="004D29AA"/>
    <w:rsid w:val="004D2A73"/>
    <w:rsid w:val="004D2AA1"/>
    <w:rsid w:val="004D32F2"/>
    <w:rsid w:val="004D43C8"/>
    <w:rsid w:val="004D4C2E"/>
    <w:rsid w:val="004D4F8F"/>
    <w:rsid w:val="004D516D"/>
    <w:rsid w:val="004D550B"/>
    <w:rsid w:val="004D5753"/>
    <w:rsid w:val="004D583B"/>
    <w:rsid w:val="004D5C3C"/>
    <w:rsid w:val="004D5D62"/>
    <w:rsid w:val="004D5F26"/>
    <w:rsid w:val="004D5F95"/>
    <w:rsid w:val="004D5FCA"/>
    <w:rsid w:val="004D61AB"/>
    <w:rsid w:val="004D6368"/>
    <w:rsid w:val="004D6785"/>
    <w:rsid w:val="004D6AC2"/>
    <w:rsid w:val="004D6B67"/>
    <w:rsid w:val="004D6B80"/>
    <w:rsid w:val="004D6C26"/>
    <w:rsid w:val="004D6E0B"/>
    <w:rsid w:val="004D7154"/>
    <w:rsid w:val="004D7179"/>
    <w:rsid w:val="004D7496"/>
    <w:rsid w:val="004D7731"/>
    <w:rsid w:val="004D7B45"/>
    <w:rsid w:val="004D7B59"/>
    <w:rsid w:val="004D7E8A"/>
    <w:rsid w:val="004D7FDC"/>
    <w:rsid w:val="004E004F"/>
    <w:rsid w:val="004E01F3"/>
    <w:rsid w:val="004E0506"/>
    <w:rsid w:val="004E0589"/>
    <w:rsid w:val="004E0688"/>
    <w:rsid w:val="004E0CA3"/>
    <w:rsid w:val="004E0CAF"/>
    <w:rsid w:val="004E0ECE"/>
    <w:rsid w:val="004E1279"/>
    <w:rsid w:val="004E14A9"/>
    <w:rsid w:val="004E1665"/>
    <w:rsid w:val="004E1680"/>
    <w:rsid w:val="004E1BB2"/>
    <w:rsid w:val="004E2581"/>
    <w:rsid w:val="004E2BE6"/>
    <w:rsid w:val="004E2FAD"/>
    <w:rsid w:val="004E33EF"/>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874"/>
    <w:rsid w:val="004E6BA0"/>
    <w:rsid w:val="004E6C3D"/>
    <w:rsid w:val="004E6E48"/>
    <w:rsid w:val="004E6F2A"/>
    <w:rsid w:val="004E7385"/>
    <w:rsid w:val="004E76FE"/>
    <w:rsid w:val="004E7819"/>
    <w:rsid w:val="004E7F16"/>
    <w:rsid w:val="004F0220"/>
    <w:rsid w:val="004F0345"/>
    <w:rsid w:val="004F042E"/>
    <w:rsid w:val="004F0526"/>
    <w:rsid w:val="004F06EA"/>
    <w:rsid w:val="004F0CC4"/>
    <w:rsid w:val="004F0F34"/>
    <w:rsid w:val="004F193C"/>
    <w:rsid w:val="004F1948"/>
    <w:rsid w:val="004F1CCB"/>
    <w:rsid w:val="004F2063"/>
    <w:rsid w:val="004F2841"/>
    <w:rsid w:val="004F28D5"/>
    <w:rsid w:val="004F29B8"/>
    <w:rsid w:val="004F2B1F"/>
    <w:rsid w:val="004F3889"/>
    <w:rsid w:val="004F426F"/>
    <w:rsid w:val="004F46DE"/>
    <w:rsid w:val="004F4C46"/>
    <w:rsid w:val="004F4D50"/>
    <w:rsid w:val="004F4F0B"/>
    <w:rsid w:val="004F4FF3"/>
    <w:rsid w:val="004F52B6"/>
    <w:rsid w:val="004F5612"/>
    <w:rsid w:val="004F5B68"/>
    <w:rsid w:val="004F5B74"/>
    <w:rsid w:val="004F5BF1"/>
    <w:rsid w:val="004F5EDF"/>
    <w:rsid w:val="004F60A3"/>
    <w:rsid w:val="004F6147"/>
    <w:rsid w:val="004F63B4"/>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CA5"/>
    <w:rsid w:val="004F7DCF"/>
    <w:rsid w:val="0050010D"/>
    <w:rsid w:val="005003D0"/>
    <w:rsid w:val="005005B8"/>
    <w:rsid w:val="00500815"/>
    <w:rsid w:val="00500B7F"/>
    <w:rsid w:val="00501066"/>
    <w:rsid w:val="00502440"/>
    <w:rsid w:val="005025C6"/>
    <w:rsid w:val="00502910"/>
    <w:rsid w:val="005029E1"/>
    <w:rsid w:val="00502FE4"/>
    <w:rsid w:val="00503220"/>
    <w:rsid w:val="00503381"/>
    <w:rsid w:val="005033D2"/>
    <w:rsid w:val="00503521"/>
    <w:rsid w:val="0050373B"/>
    <w:rsid w:val="0050389D"/>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6FC"/>
    <w:rsid w:val="00506849"/>
    <w:rsid w:val="005068FE"/>
    <w:rsid w:val="00506C4D"/>
    <w:rsid w:val="00506C94"/>
    <w:rsid w:val="00507204"/>
    <w:rsid w:val="005076C6"/>
    <w:rsid w:val="00507CA9"/>
    <w:rsid w:val="005100AA"/>
    <w:rsid w:val="005100B0"/>
    <w:rsid w:val="00510460"/>
    <w:rsid w:val="00510744"/>
    <w:rsid w:val="0051076E"/>
    <w:rsid w:val="00510A20"/>
    <w:rsid w:val="00510BD8"/>
    <w:rsid w:val="00510D51"/>
    <w:rsid w:val="0051113F"/>
    <w:rsid w:val="00511192"/>
    <w:rsid w:val="00511338"/>
    <w:rsid w:val="00511CB9"/>
    <w:rsid w:val="00511D75"/>
    <w:rsid w:val="00512849"/>
    <w:rsid w:val="00512A80"/>
    <w:rsid w:val="00512AB9"/>
    <w:rsid w:val="00512BD3"/>
    <w:rsid w:val="00512E6B"/>
    <w:rsid w:val="00512F7C"/>
    <w:rsid w:val="00512FAD"/>
    <w:rsid w:val="0051360C"/>
    <w:rsid w:val="0051367C"/>
    <w:rsid w:val="005138AF"/>
    <w:rsid w:val="00513985"/>
    <w:rsid w:val="005139C5"/>
    <w:rsid w:val="00513FAB"/>
    <w:rsid w:val="00514083"/>
    <w:rsid w:val="005148C7"/>
    <w:rsid w:val="00514FE0"/>
    <w:rsid w:val="005152B6"/>
    <w:rsid w:val="005152FC"/>
    <w:rsid w:val="00515650"/>
    <w:rsid w:val="005157F5"/>
    <w:rsid w:val="00515ABE"/>
    <w:rsid w:val="00515B63"/>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3DE"/>
    <w:rsid w:val="00521496"/>
    <w:rsid w:val="00521859"/>
    <w:rsid w:val="0052196D"/>
    <w:rsid w:val="005219FB"/>
    <w:rsid w:val="00521A3F"/>
    <w:rsid w:val="00521C02"/>
    <w:rsid w:val="00521E09"/>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7D8"/>
    <w:rsid w:val="00524B07"/>
    <w:rsid w:val="00524B7D"/>
    <w:rsid w:val="00525428"/>
    <w:rsid w:val="005255A8"/>
    <w:rsid w:val="005255B6"/>
    <w:rsid w:val="0052585E"/>
    <w:rsid w:val="00525EA5"/>
    <w:rsid w:val="00525EAD"/>
    <w:rsid w:val="005262F0"/>
    <w:rsid w:val="005268A7"/>
    <w:rsid w:val="005276EA"/>
    <w:rsid w:val="005277DB"/>
    <w:rsid w:val="00527A2D"/>
    <w:rsid w:val="00527BA3"/>
    <w:rsid w:val="00527D82"/>
    <w:rsid w:val="00527DD2"/>
    <w:rsid w:val="00527E78"/>
    <w:rsid w:val="00530264"/>
    <w:rsid w:val="00530655"/>
    <w:rsid w:val="00530982"/>
    <w:rsid w:val="00530B6E"/>
    <w:rsid w:val="00530B9F"/>
    <w:rsid w:val="00530FB3"/>
    <w:rsid w:val="00531134"/>
    <w:rsid w:val="005313D9"/>
    <w:rsid w:val="005314D5"/>
    <w:rsid w:val="005318B7"/>
    <w:rsid w:val="00531BFD"/>
    <w:rsid w:val="00532012"/>
    <w:rsid w:val="00532160"/>
    <w:rsid w:val="00532585"/>
    <w:rsid w:val="005325EC"/>
    <w:rsid w:val="005329FB"/>
    <w:rsid w:val="00532D79"/>
    <w:rsid w:val="0053313A"/>
    <w:rsid w:val="0053322C"/>
    <w:rsid w:val="0053322F"/>
    <w:rsid w:val="0053329F"/>
    <w:rsid w:val="005333BE"/>
    <w:rsid w:val="00533659"/>
    <w:rsid w:val="005336FA"/>
    <w:rsid w:val="00533756"/>
    <w:rsid w:val="00533772"/>
    <w:rsid w:val="0053416D"/>
    <w:rsid w:val="005341D7"/>
    <w:rsid w:val="00534345"/>
    <w:rsid w:val="005344A2"/>
    <w:rsid w:val="0053463A"/>
    <w:rsid w:val="005352B0"/>
    <w:rsid w:val="0053532A"/>
    <w:rsid w:val="00535D2A"/>
    <w:rsid w:val="00535DC8"/>
    <w:rsid w:val="00535E9F"/>
    <w:rsid w:val="00535EDB"/>
    <w:rsid w:val="00536007"/>
    <w:rsid w:val="00536683"/>
    <w:rsid w:val="005377A1"/>
    <w:rsid w:val="00537939"/>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77"/>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0A"/>
    <w:rsid w:val="00545C33"/>
    <w:rsid w:val="005466B2"/>
    <w:rsid w:val="005468B9"/>
    <w:rsid w:val="00546A70"/>
    <w:rsid w:val="00546F64"/>
    <w:rsid w:val="005470EA"/>
    <w:rsid w:val="00547216"/>
    <w:rsid w:val="005474B0"/>
    <w:rsid w:val="00547E0D"/>
    <w:rsid w:val="00547E13"/>
    <w:rsid w:val="00547E4E"/>
    <w:rsid w:val="00547ED6"/>
    <w:rsid w:val="005500B3"/>
    <w:rsid w:val="00550195"/>
    <w:rsid w:val="005505B5"/>
    <w:rsid w:val="005505E6"/>
    <w:rsid w:val="005506DA"/>
    <w:rsid w:val="00550C66"/>
    <w:rsid w:val="00550DDA"/>
    <w:rsid w:val="00551013"/>
    <w:rsid w:val="00551206"/>
    <w:rsid w:val="0055139A"/>
    <w:rsid w:val="00551512"/>
    <w:rsid w:val="0055157C"/>
    <w:rsid w:val="00551701"/>
    <w:rsid w:val="0055175E"/>
    <w:rsid w:val="00551A2A"/>
    <w:rsid w:val="00551E09"/>
    <w:rsid w:val="0055205A"/>
    <w:rsid w:val="0055234D"/>
    <w:rsid w:val="005523CD"/>
    <w:rsid w:val="005524A9"/>
    <w:rsid w:val="0055275B"/>
    <w:rsid w:val="00552A25"/>
    <w:rsid w:val="00552A2B"/>
    <w:rsid w:val="00552DC7"/>
    <w:rsid w:val="005530B5"/>
    <w:rsid w:val="005530F4"/>
    <w:rsid w:val="005530FF"/>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6F91"/>
    <w:rsid w:val="005572EF"/>
    <w:rsid w:val="0055763E"/>
    <w:rsid w:val="00557B91"/>
    <w:rsid w:val="00557E4B"/>
    <w:rsid w:val="00557FE4"/>
    <w:rsid w:val="00560029"/>
    <w:rsid w:val="005600CD"/>
    <w:rsid w:val="00560274"/>
    <w:rsid w:val="00560911"/>
    <w:rsid w:val="00560BCC"/>
    <w:rsid w:val="00560D16"/>
    <w:rsid w:val="005612FA"/>
    <w:rsid w:val="00561323"/>
    <w:rsid w:val="005613BF"/>
    <w:rsid w:val="00561623"/>
    <w:rsid w:val="0056162A"/>
    <w:rsid w:val="00561C12"/>
    <w:rsid w:val="00561D7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A59"/>
    <w:rsid w:val="00570AC1"/>
    <w:rsid w:val="00570B6F"/>
    <w:rsid w:val="00570E3E"/>
    <w:rsid w:val="00570E40"/>
    <w:rsid w:val="0057102A"/>
    <w:rsid w:val="005710FA"/>
    <w:rsid w:val="0057122D"/>
    <w:rsid w:val="00571481"/>
    <w:rsid w:val="0057168E"/>
    <w:rsid w:val="0057170A"/>
    <w:rsid w:val="00571753"/>
    <w:rsid w:val="00571A8D"/>
    <w:rsid w:val="00571B21"/>
    <w:rsid w:val="00571D99"/>
    <w:rsid w:val="00571DF0"/>
    <w:rsid w:val="00572276"/>
    <w:rsid w:val="00572471"/>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557"/>
    <w:rsid w:val="00575691"/>
    <w:rsid w:val="00575744"/>
    <w:rsid w:val="00575FF2"/>
    <w:rsid w:val="00576926"/>
    <w:rsid w:val="00576F58"/>
    <w:rsid w:val="00576F8F"/>
    <w:rsid w:val="00577246"/>
    <w:rsid w:val="00577490"/>
    <w:rsid w:val="005775E4"/>
    <w:rsid w:val="0057766F"/>
    <w:rsid w:val="005776F7"/>
    <w:rsid w:val="0057783C"/>
    <w:rsid w:val="00577861"/>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1B26"/>
    <w:rsid w:val="005820E0"/>
    <w:rsid w:val="00582200"/>
    <w:rsid w:val="00582373"/>
    <w:rsid w:val="00582421"/>
    <w:rsid w:val="005828D1"/>
    <w:rsid w:val="00582AF5"/>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5F24"/>
    <w:rsid w:val="00586028"/>
    <w:rsid w:val="00586579"/>
    <w:rsid w:val="005865CA"/>
    <w:rsid w:val="00586738"/>
    <w:rsid w:val="00586771"/>
    <w:rsid w:val="005867DA"/>
    <w:rsid w:val="00587781"/>
    <w:rsid w:val="00587A13"/>
    <w:rsid w:val="00587A62"/>
    <w:rsid w:val="00587CEF"/>
    <w:rsid w:val="0059013E"/>
    <w:rsid w:val="005906A4"/>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534"/>
    <w:rsid w:val="005955A7"/>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7F9"/>
    <w:rsid w:val="005A3A84"/>
    <w:rsid w:val="005A407A"/>
    <w:rsid w:val="005A40AC"/>
    <w:rsid w:val="005A4250"/>
    <w:rsid w:val="005A4503"/>
    <w:rsid w:val="005A45F3"/>
    <w:rsid w:val="005A4BA9"/>
    <w:rsid w:val="005A5044"/>
    <w:rsid w:val="005A5309"/>
    <w:rsid w:val="005A5385"/>
    <w:rsid w:val="005A552F"/>
    <w:rsid w:val="005A55AC"/>
    <w:rsid w:val="005A5A13"/>
    <w:rsid w:val="005A5D13"/>
    <w:rsid w:val="005A5E31"/>
    <w:rsid w:val="005A5E55"/>
    <w:rsid w:val="005A5F59"/>
    <w:rsid w:val="005A6133"/>
    <w:rsid w:val="005A6152"/>
    <w:rsid w:val="005A68DA"/>
    <w:rsid w:val="005A6B21"/>
    <w:rsid w:val="005A6DCC"/>
    <w:rsid w:val="005A6F2F"/>
    <w:rsid w:val="005A6F5B"/>
    <w:rsid w:val="005A7156"/>
    <w:rsid w:val="005A71F4"/>
    <w:rsid w:val="005A7762"/>
    <w:rsid w:val="005A7ABF"/>
    <w:rsid w:val="005A7BD0"/>
    <w:rsid w:val="005A7F16"/>
    <w:rsid w:val="005B00BE"/>
    <w:rsid w:val="005B0156"/>
    <w:rsid w:val="005B0197"/>
    <w:rsid w:val="005B02F3"/>
    <w:rsid w:val="005B05B4"/>
    <w:rsid w:val="005B08F3"/>
    <w:rsid w:val="005B09E4"/>
    <w:rsid w:val="005B0BEC"/>
    <w:rsid w:val="005B0C0C"/>
    <w:rsid w:val="005B0D03"/>
    <w:rsid w:val="005B0DE2"/>
    <w:rsid w:val="005B14F2"/>
    <w:rsid w:val="005B1604"/>
    <w:rsid w:val="005B166E"/>
    <w:rsid w:val="005B2308"/>
    <w:rsid w:val="005B2498"/>
    <w:rsid w:val="005B280B"/>
    <w:rsid w:val="005B2B5B"/>
    <w:rsid w:val="005B2D2F"/>
    <w:rsid w:val="005B34A3"/>
    <w:rsid w:val="005B3660"/>
    <w:rsid w:val="005B38A1"/>
    <w:rsid w:val="005B39AE"/>
    <w:rsid w:val="005B3A88"/>
    <w:rsid w:val="005B3B07"/>
    <w:rsid w:val="005B3BDB"/>
    <w:rsid w:val="005B3E73"/>
    <w:rsid w:val="005B4900"/>
    <w:rsid w:val="005B5534"/>
    <w:rsid w:val="005B577E"/>
    <w:rsid w:val="005B61DC"/>
    <w:rsid w:val="005B62D7"/>
    <w:rsid w:val="005B6921"/>
    <w:rsid w:val="005B6D62"/>
    <w:rsid w:val="005B6E7B"/>
    <w:rsid w:val="005B6F34"/>
    <w:rsid w:val="005B7104"/>
    <w:rsid w:val="005B713B"/>
    <w:rsid w:val="005B7900"/>
    <w:rsid w:val="005C0017"/>
    <w:rsid w:val="005C00A3"/>
    <w:rsid w:val="005C01D0"/>
    <w:rsid w:val="005C0300"/>
    <w:rsid w:val="005C0B72"/>
    <w:rsid w:val="005C0F9C"/>
    <w:rsid w:val="005C0FAC"/>
    <w:rsid w:val="005C1B77"/>
    <w:rsid w:val="005C1BA6"/>
    <w:rsid w:val="005C1CD5"/>
    <w:rsid w:val="005C1F93"/>
    <w:rsid w:val="005C2032"/>
    <w:rsid w:val="005C20AD"/>
    <w:rsid w:val="005C22CC"/>
    <w:rsid w:val="005C2322"/>
    <w:rsid w:val="005C23CF"/>
    <w:rsid w:val="005C2917"/>
    <w:rsid w:val="005C2BB4"/>
    <w:rsid w:val="005C2BC6"/>
    <w:rsid w:val="005C3029"/>
    <w:rsid w:val="005C30C2"/>
    <w:rsid w:val="005C3255"/>
    <w:rsid w:val="005C34AB"/>
    <w:rsid w:val="005C3585"/>
    <w:rsid w:val="005C370B"/>
    <w:rsid w:val="005C37CF"/>
    <w:rsid w:val="005C3A01"/>
    <w:rsid w:val="005C40D6"/>
    <w:rsid w:val="005C49FC"/>
    <w:rsid w:val="005C4AB0"/>
    <w:rsid w:val="005C4BD2"/>
    <w:rsid w:val="005C5044"/>
    <w:rsid w:val="005C5AC4"/>
    <w:rsid w:val="005C5DBB"/>
    <w:rsid w:val="005C5F0B"/>
    <w:rsid w:val="005C5F21"/>
    <w:rsid w:val="005C60E1"/>
    <w:rsid w:val="005C6264"/>
    <w:rsid w:val="005C702B"/>
    <w:rsid w:val="005C7238"/>
    <w:rsid w:val="005C7364"/>
    <w:rsid w:val="005C75A6"/>
    <w:rsid w:val="005C767A"/>
    <w:rsid w:val="005C79FD"/>
    <w:rsid w:val="005C7BD9"/>
    <w:rsid w:val="005D024D"/>
    <w:rsid w:val="005D0268"/>
    <w:rsid w:val="005D0418"/>
    <w:rsid w:val="005D0621"/>
    <w:rsid w:val="005D065D"/>
    <w:rsid w:val="005D0806"/>
    <w:rsid w:val="005D099E"/>
    <w:rsid w:val="005D0B12"/>
    <w:rsid w:val="005D0C84"/>
    <w:rsid w:val="005D0CA9"/>
    <w:rsid w:val="005D0E89"/>
    <w:rsid w:val="005D1068"/>
    <w:rsid w:val="005D124D"/>
    <w:rsid w:val="005D14F4"/>
    <w:rsid w:val="005D1838"/>
    <w:rsid w:val="005D194D"/>
    <w:rsid w:val="005D1BAE"/>
    <w:rsid w:val="005D1BF8"/>
    <w:rsid w:val="005D2179"/>
    <w:rsid w:val="005D2233"/>
    <w:rsid w:val="005D2363"/>
    <w:rsid w:val="005D289D"/>
    <w:rsid w:val="005D28D6"/>
    <w:rsid w:val="005D2A65"/>
    <w:rsid w:val="005D2B2B"/>
    <w:rsid w:val="005D2BDA"/>
    <w:rsid w:val="005D3BE8"/>
    <w:rsid w:val="005D3DF4"/>
    <w:rsid w:val="005D41D4"/>
    <w:rsid w:val="005D44C6"/>
    <w:rsid w:val="005D45A9"/>
    <w:rsid w:val="005D46CB"/>
    <w:rsid w:val="005D4D74"/>
    <w:rsid w:val="005D55C5"/>
    <w:rsid w:val="005D561C"/>
    <w:rsid w:val="005D57D9"/>
    <w:rsid w:val="005D5C27"/>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155"/>
    <w:rsid w:val="005E25E1"/>
    <w:rsid w:val="005E2735"/>
    <w:rsid w:val="005E28D1"/>
    <w:rsid w:val="005E2D2D"/>
    <w:rsid w:val="005E33DC"/>
    <w:rsid w:val="005E39B8"/>
    <w:rsid w:val="005E39C8"/>
    <w:rsid w:val="005E3C75"/>
    <w:rsid w:val="005E416B"/>
    <w:rsid w:val="005E4384"/>
    <w:rsid w:val="005E4669"/>
    <w:rsid w:val="005E46EB"/>
    <w:rsid w:val="005E496A"/>
    <w:rsid w:val="005E4AD9"/>
    <w:rsid w:val="005E4CB7"/>
    <w:rsid w:val="005E512C"/>
    <w:rsid w:val="005E593F"/>
    <w:rsid w:val="005E5B43"/>
    <w:rsid w:val="005E5EBE"/>
    <w:rsid w:val="005E60F5"/>
    <w:rsid w:val="005E62DF"/>
    <w:rsid w:val="005E62F2"/>
    <w:rsid w:val="005E64FA"/>
    <w:rsid w:val="005E6D61"/>
    <w:rsid w:val="005E72BB"/>
    <w:rsid w:val="005E743B"/>
    <w:rsid w:val="005E76B5"/>
    <w:rsid w:val="005E77A5"/>
    <w:rsid w:val="005E7D7A"/>
    <w:rsid w:val="005E7E78"/>
    <w:rsid w:val="005E7E88"/>
    <w:rsid w:val="005F010F"/>
    <w:rsid w:val="005F01A7"/>
    <w:rsid w:val="005F0495"/>
    <w:rsid w:val="005F0B73"/>
    <w:rsid w:val="005F0EF4"/>
    <w:rsid w:val="005F1023"/>
    <w:rsid w:val="005F1086"/>
    <w:rsid w:val="005F14B1"/>
    <w:rsid w:val="005F1781"/>
    <w:rsid w:val="005F19E6"/>
    <w:rsid w:val="005F1C99"/>
    <w:rsid w:val="005F1D3B"/>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5F7AC9"/>
    <w:rsid w:val="005F7CF6"/>
    <w:rsid w:val="00600554"/>
    <w:rsid w:val="00600691"/>
    <w:rsid w:val="006008B0"/>
    <w:rsid w:val="00600966"/>
    <w:rsid w:val="006009AD"/>
    <w:rsid w:val="00600A46"/>
    <w:rsid w:val="00601C20"/>
    <w:rsid w:val="00601DDF"/>
    <w:rsid w:val="0060228C"/>
    <w:rsid w:val="00602616"/>
    <w:rsid w:val="00602FEC"/>
    <w:rsid w:val="00603109"/>
    <w:rsid w:val="00603132"/>
    <w:rsid w:val="006033AC"/>
    <w:rsid w:val="00603AE6"/>
    <w:rsid w:val="00603E46"/>
    <w:rsid w:val="00604A7A"/>
    <w:rsid w:val="00604CB4"/>
    <w:rsid w:val="00604D76"/>
    <w:rsid w:val="0060566B"/>
    <w:rsid w:val="006057B2"/>
    <w:rsid w:val="00605975"/>
    <w:rsid w:val="00605E92"/>
    <w:rsid w:val="00605F32"/>
    <w:rsid w:val="00606558"/>
    <w:rsid w:val="0060656F"/>
    <w:rsid w:val="00606666"/>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58E"/>
    <w:rsid w:val="006159DC"/>
    <w:rsid w:val="00615A76"/>
    <w:rsid w:val="006160B1"/>
    <w:rsid w:val="00616227"/>
    <w:rsid w:val="00616720"/>
    <w:rsid w:val="006169DE"/>
    <w:rsid w:val="00616B12"/>
    <w:rsid w:val="00617110"/>
    <w:rsid w:val="0061730F"/>
    <w:rsid w:val="00617552"/>
    <w:rsid w:val="006175B8"/>
    <w:rsid w:val="00617DE3"/>
    <w:rsid w:val="00617E32"/>
    <w:rsid w:val="00620605"/>
    <w:rsid w:val="00620785"/>
    <w:rsid w:val="006208F6"/>
    <w:rsid w:val="00620AC5"/>
    <w:rsid w:val="0062118E"/>
    <w:rsid w:val="00621636"/>
    <w:rsid w:val="00621736"/>
    <w:rsid w:val="006218D5"/>
    <w:rsid w:val="00621D32"/>
    <w:rsid w:val="00621D50"/>
    <w:rsid w:val="00621DCF"/>
    <w:rsid w:val="00621DE2"/>
    <w:rsid w:val="006225F3"/>
    <w:rsid w:val="00622661"/>
    <w:rsid w:val="006228DC"/>
    <w:rsid w:val="006228E2"/>
    <w:rsid w:val="00622D72"/>
    <w:rsid w:val="0062307E"/>
    <w:rsid w:val="00623DC9"/>
    <w:rsid w:val="006240C5"/>
    <w:rsid w:val="00624F8E"/>
    <w:rsid w:val="006251B6"/>
    <w:rsid w:val="00625346"/>
    <w:rsid w:val="0062535E"/>
    <w:rsid w:val="006253AC"/>
    <w:rsid w:val="006254AB"/>
    <w:rsid w:val="00625BBB"/>
    <w:rsid w:val="00625C00"/>
    <w:rsid w:val="00625F55"/>
    <w:rsid w:val="0062601D"/>
    <w:rsid w:val="006260CB"/>
    <w:rsid w:val="006261E3"/>
    <w:rsid w:val="0062626A"/>
    <w:rsid w:val="00626737"/>
    <w:rsid w:val="00626C69"/>
    <w:rsid w:val="00627037"/>
    <w:rsid w:val="006271C3"/>
    <w:rsid w:val="00627B68"/>
    <w:rsid w:val="00627D27"/>
    <w:rsid w:val="00627EB3"/>
    <w:rsid w:val="0063015D"/>
    <w:rsid w:val="00630314"/>
    <w:rsid w:val="00630380"/>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09"/>
    <w:rsid w:val="006324F7"/>
    <w:rsid w:val="006329B5"/>
    <w:rsid w:val="00633188"/>
    <w:rsid w:val="00633222"/>
    <w:rsid w:val="0063349C"/>
    <w:rsid w:val="00633522"/>
    <w:rsid w:val="00633642"/>
    <w:rsid w:val="0063374B"/>
    <w:rsid w:val="00633762"/>
    <w:rsid w:val="0063395F"/>
    <w:rsid w:val="00633CAA"/>
    <w:rsid w:val="00633D17"/>
    <w:rsid w:val="00633E7A"/>
    <w:rsid w:val="00634020"/>
    <w:rsid w:val="006341EC"/>
    <w:rsid w:val="00634817"/>
    <w:rsid w:val="00634CF5"/>
    <w:rsid w:val="00634F66"/>
    <w:rsid w:val="006354D7"/>
    <w:rsid w:val="00635597"/>
    <w:rsid w:val="006357F8"/>
    <w:rsid w:val="0063597E"/>
    <w:rsid w:val="00635B9B"/>
    <w:rsid w:val="00635C20"/>
    <w:rsid w:val="00635D49"/>
    <w:rsid w:val="00635D8A"/>
    <w:rsid w:val="006364C0"/>
    <w:rsid w:val="00636B8A"/>
    <w:rsid w:val="00636D1D"/>
    <w:rsid w:val="006377EC"/>
    <w:rsid w:val="00637810"/>
    <w:rsid w:val="00637C08"/>
    <w:rsid w:val="006403F4"/>
    <w:rsid w:val="00640817"/>
    <w:rsid w:val="00640B89"/>
    <w:rsid w:val="0064186F"/>
    <w:rsid w:val="006418B6"/>
    <w:rsid w:val="00641922"/>
    <w:rsid w:val="00641DF8"/>
    <w:rsid w:val="00642165"/>
    <w:rsid w:val="00642927"/>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D45"/>
    <w:rsid w:val="00650E2E"/>
    <w:rsid w:val="0065133A"/>
    <w:rsid w:val="0065182F"/>
    <w:rsid w:val="006519D0"/>
    <w:rsid w:val="006519FE"/>
    <w:rsid w:val="00651A3A"/>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D4F"/>
    <w:rsid w:val="00654D69"/>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9D"/>
    <w:rsid w:val="0066365D"/>
    <w:rsid w:val="006638F9"/>
    <w:rsid w:val="00663E85"/>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D6"/>
    <w:rsid w:val="006700F0"/>
    <w:rsid w:val="006703AD"/>
    <w:rsid w:val="006703D0"/>
    <w:rsid w:val="0067041D"/>
    <w:rsid w:val="00670491"/>
    <w:rsid w:val="00670686"/>
    <w:rsid w:val="00670689"/>
    <w:rsid w:val="00670742"/>
    <w:rsid w:val="006707DF"/>
    <w:rsid w:val="00670E46"/>
    <w:rsid w:val="00670FC3"/>
    <w:rsid w:val="0067106E"/>
    <w:rsid w:val="00671508"/>
    <w:rsid w:val="00671A3D"/>
    <w:rsid w:val="00671A7F"/>
    <w:rsid w:val="00671BFD"/>
    <w:rsid w:val="00671C0B"/>
    <w:rsid w:val="00671CC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1B5"/>
    <w:rsid w:val="00680224"/>
    <w:rsid w:val="006802EF"/>
    <w:rsid w:val="0068030C"/>
    <w:rsid w:val="00680806"/>
    <w:rsid w:val="00680A59"/>
    <w:rsid w:val="00680BC1"/>
    <w:rsid w:val="00681FCA"/>
    <w:rsid w:val="006825D4"/>
    <w:rsid w:val="00682A4A"/>
    <w:rsid w:val="00682E0B"/>
    <w:rsid w:val="0068313F"/>
    <w:rsid w:val="00683255"/>
    <w:rsid w:val="006832B2"/>
    <w:rsid w:val="00683483"/>
    <w:rsid w:val="006835DC"/>
    <w:rsid w:val="0068400D"/>
    <w:rsid w:val="006843C0"/>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0EFD"/>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30"/>
    <w:rsid w:val="00696DD3"/>
    <w:rsid w:val="006970A5"/>
    <w:rsid w:val="00697304"/>
    <w:rsid w:val="006975FF"/>
    <w:rsid w:val="00697677"/>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CB1"/>
    <w:rsid w:val="006A2E97"/>
    <w:rsid w:val="006A30A0"/>
    <w:rsid w:val="006A324A"/>
    <w:rsid w:val="006A3672"/>
    <w:rsid w:val="006A379A"/>
    <w:rsid w:val="006A39F1"/>
    <w:rsid w:val="006A40F3"/>
    <w:rsid w:val="006A435C"/>
    <w:rsid w:val="006A4493"/>
    <w:rsid w:val="006A4B8A"/>
    <w:rsid w:val="006A4CE1"/>
    <w:rsid w:val="006A5322"/>
    <w:rsid w:val="006A5510"/>
    <w:rsid w:val="006A57DA"/>
    <w:rsid w:val="006A59E9"/>
    <w:rsid w:val="006A5A9B"/>
    <w:rsid w:val="006A5E32"/>
    <w:rsid w:val="006A6155"/>
    <w:rsid w:val="006A62CA"/>
    <w:rsid w:val="006A6574"/>
    <w:rsid w:val="006A6F57"/>
    <w:rsid w:val="006A7269"/>
    <w:rsid w:val="006A74B7"/>
    <w:rsid w:val="006A74CD"/>
    <w:rsid w:val="006A74E6"/>
    <w:rsid w:val="006A75FA"/>
    <w:rsid w:val="006A76B3"/>
    <w:rsid w:val="006A77AE"/>
    <w:rsid w:val="006A7BAE"/>
    <w:rsid w:val="006A7C61"/>
    <w:rsid w:val="006A7F19"/>
    <w:rsid w:val="006B001D"/>
    <w:rsid w:val="006B02E4"/>
    <w:rsid w:val="006B0356"/>
    <w:rsid w:val="006B03C5"/>
    <w:rsid w:val="006B057F"/>
    <w:rsid w:val="006B060E"/>
    <w:rsid w:val="006B06C3"/>
    <w:rsid w:val="006B076C"/>
    <w:rsid w:val="006B07D2"/>
    <w:rsid w:val="006B0D78"/>
    <w:rsid w:val="006B0D9B"/>
    <w:rsid w:val="006B0DDC"/>
    <w:rsid w:val="006B0EC5"/>
    <w:rsid w:val="006B0F1B"/>
    <w:rsid w:val="006B1024"/>
    <w:rsid w:val="006B107B"/>
    <w:rsid w:val="006B10DB"/>
    <w:rsid w:val="006B10FB"/>
    <w:rsid w:val="006B1711"/>
    <w:rsid w:val="006B1E2A"/>
    <w:rsid w:val="006B2704"/>
    <w:rsid w:val="006B30F0"/>
    <w:rsid w:val="006B326E"/>
    <w:rsid w:val="006B3739"/>
    <w:rsid w:val="006B3765"/>
    <w:rsid w:val="006B377F"/>
    <w:rsid w:val="006B3C76"/>
    <w:rsid w:val="006B3CB8"/>
    <w:rsid w:val="006B418E"/>
    <w:rsid w:val="006B4313"/>
    <w:rsid w:val="006B45E4"/>
    <w:rsid w:val="006B4817"/>
    <w:rsid w:val="006B4954"/>
    <w:rsid w:val="006B4B08"/>
    <w:rsid w:val="006B4D83"/>
    <w:rsid w:val="006B5043"/>
    <w:rsid w:val="006B5229"/>
    <w:rsid w:val="006B5905"/>
    <w:rsid w:val="006B5C1E"/>
    <w:rsid w:val="006B602B"/>
    <w:rsid w:val="006B60B0"/>
    <w:rsid w:val="006B655A"/>
    <w:rsid w:val="006B65F1"/>
    <w:rsid w:val="006B662B"/>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26"/>
    <w:rsid w:val="006C10F6"/>
    <w:rsid w:val="006C14AB"/>
    <w:rsid w:val="006C15CF"/>
    <w:rsid w:val="006C1989"/>
    <w:rsid w:val="006C1FC8"/>
    <w:rsid w:val="006C201F"/>
    <w:rsid w:val="006C225E"/>
    <w:rsid w:val="006C27BA"/>
    <w:rsid w:val="006C299C"/>
    <w:rsid w:val="006C29FD"/>
    <w:rsid w:val="006C2B5E"/>
    <w:rsid w:val="006C2CCE"/>
    <w:rsid w:val="006C2D9B"/>
    <w:rsid w:val="006C3122"/>
    <w:rsid w:val="006C3670"/>
    <w:rsid w:val="006C36A6"/>
    <w:rsid w:val="006C3AE9"/>
    <w:rsid w:val="006C3B17"/>
    <w:rsid w:val="006C3EC9"/>
    <w:rsid w:val="006C40A9"/>
    <w:rsid w:val="006C4330"/>
    <w:rsid w:val="006C48BA"/>
    <w:rsid w:val="006C4952"/>
    <w:rsid w:val="006C4C5B"/>
    <w:rsid w:val="006C4EEB"/>
    <w:rsid w:val="006C5102"/>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468"/>
    <w:rsid w:val="006C74D4"/>
    <w:rsid w:val="006C7829"/>
    <w:rsid w:val="006C7915"/>
    <w:rsid w:val="006D021A"/>
    <w:rsid w:val="006D03B6"/>
    <w:rsid w:val="006D0428"/>
    <w:rsid w:val="006D042F"/>
    <w:rsid w:val="006D056B"/>
    <w:rsid w:val="006D0B09"/>
    <w:rsid w:val="006D0BE0"/>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AB2"/>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32E"/>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41"/>
    <w:rsid w:val="006E279A"/>
    <w:rsid w:val="006E2DD8"/>
    <w:rsid w:val="006E2E9B"/>
    <w:rsid w:val="006E2F14"/>
    <w:rsid w:val="006E3033"/>
    <w:rsid w:val="006E3313"/>
    <w:rsid w:val="006E3323"/>
    <w:rsid w:val="006E33D7"/>
    <w:rsid w:val="006E3687"/>
    <w:rsid w:val="006E3E43"/>
    <w:rsid w:val="006E4118"/>
    <w:rsid w:val="006E45CF"/>
    <w:rsid w:val="006E4AF6"/>
    <w:rsid w:val="006E4C3D"/>
    <w:rsid w:val="006E4C96"/>
    <w:rsid w:val="006E4D30"/>
    <w:rsid w:val="006E4F64"/>
    <w:rsid w:val="006E4FB0"/>
    <w:rsid w:val="006E50C9"/>
    <w:rsid w:val="006E5245"/>
    <w:rsid w:val="006E53CD"/>
    <w:rsid w:val="006E5673"/>
    <w:rsid w:val="006E56A5"/>
    <w:rsid w:val="006E599A"/>
    <w:rsid w:val="006E5BE9"/>
    <w:rsid w:val="006E5D37"/>
    <w:rsid w:val="006E5EE4"/>
    <w:rsid w:val="006E6111"/>
    <w:rsid w:val="006E6306"/>
    <w:rsid w:val="006E68C3"/>
    <w:rsid w:val="006E6CF1"/>
    <w:rsid w:val="006E706D"/>
    <w:rsid w:val="006E72B1"/>
    <w:rsid w:val="006E76AA"/>
    <w:rsid w:val="006E7721"/>
    <w:rsid w:val="006E7943"/>
    <w:rsid w:val="006E7FCF"/>
    <w:rsid w:val="006F0095"/>
    <w:rsid w:val="006F03C5"/>
    <w:rsid w:val="006F0978"/>
    <w:rsid w:val="006F0AAB"/>
    <w:rsid w:val="006F0C37"/>
    <w:rsid w:val="006F0C7E"/>
    <w:rsid w:val="006F0E9B"/>
    <w:rsid w:val="006F112E"/>
    <w:rsid w:val="006F1161"/>
    <w:rsid w:val="006F1246"/>
    <w:rsid w:val="006F14B7"/>
    <w:rsid w:val="006F1883"/>
    <w:rsid w:val="006F26D9"/>
    <w:rsid w:val="006F2799"/>
    <w:rsid w:val="006F2E5F"/>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5E2E"/>
    <w:rsid w:val="00706171"/>
    <w:rsid w:val="00706594"/>
    <w:rsid w:val="0070661F"/>
    <w:rsid w:val="007069E0"/>
    <w:rsid w:val="00706E83"/>
    <w:rsid w:val="00706EFE"/>
    <w:rsid w:val="0070759B"/>
    <w:rsid w:val="00707996"/>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CA1"/>
    <w:rsid w:val="00712D48"/>
    <w:rsid w:val="00713444"/>
    <w:rsid w:val="00713570"/>
    <w:rsid w:val="00713972"/>
    <w:rsid w:val="00713B31"/>
    <w:rsid w:val="00713BF4"/>
    <w:rsid w:val="00713C49"/>
    <w:rsid w:val="00713C77"/>
    <w:rsid w:val="00713F35"/>
    <w:rsid w:val="00714017"/>
    <w:rsid w:val="0071404B"/>
    <w:rsid w:val="007141E5"/>
    <w:rsid w:val="007146E3"/>
    <w:rsid w:val="0071508A"/>
    <w:rsid w:val="007152FA"/>
    <w:rsid w:val="00715366"/>
    <w:rsid w:val="00715424"/>
    <w:rsid w:val="0071558F"/>
    <w:rsid w:val="007155F2"/>
    <w:rsid w:val="00715CF7"/>
    <w:rsid w:val="00715E7B"/>
    <w:rsid w:val="00715FAF"/>
    <w:rsid w:val="00716027"/>
    <w:rsid w:val="007162BE"/>
    <w:rsid w:val="0071646F"/>
    <w:rsid w:val="007165E4"/>
    <w:rsid w:val="00716656"/>
    <w:rsid w:val="007167CF"/>
    <w:rsid w:val="00716885"/>
    <w:rsid w:val="00716A72"/>
    <w:rsid w:val="00716FAB"/>
    <w:rsid w:val="0071703D"/>
    <w:rsid w:val="007172F9"/>
    <w:rsid w:val="007173E6"/>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329"/>
    <w:rsid w:val="00723707"/>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2B8"/>
    <w:rsid w:val="00731409"/>
    <w:rsid w:val="0073142D"/>
    <w:rsid w:val="00731B02"/>
    <w:rsid w:val="00731CB6"/>
    <w:rsid w:val="00731FDD"/>
    <w:rsid w:val="007320A8"/>
    <w:rsid w:val="00732177"/>
    <w:rsid w:val="0073253C"/>
    <w:rsid w:val="00732843"/>
    <w:rsid w:val="007328D4"/>
    <w:rsid w:val="00732D1B"/>
    <w:rsid w:val="00732D5D"/>
    <w:rsid w:val="00732EEE"/>
    <w:rsid w:val="00733248"/>
    <w:rsid w:val="00733320"/>
    <w:rsid w:val="0073334D"/>
    <w:rsid w:val="0073356D"/>
    <w:rsid w:val="0073381E"/>
    <w:rsid w:val="007338BB"/>
    <w:rsid w:val="00733D95"/>
    <w:rsid w:val="00733EED"/>
    <w:rsid w:val="0073457F"/>
    <w:rsid w:val="007345BE"/>
    <w:rsid w:val="007345D4"/>
    <w:rsid w:val="00734AEE"/>
    <w:rsid w:val="00735165"/>
    <w:rsid w:val="007351FD"/>
    <w:rsid w:val="007352BE"/>
    <w:rsid w:val="007353E3"/>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5AC"/>
    <w:rsid w:val="007406B0"/>
    <w:rsid w:val="007407F6"/>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6953"/>
    <w:rsid w:val="00747376"/>
    <w:rsid w:val="007474B0"/>
    <w:rsid w:val="007477E5"/>
    <w:rsid w:val="0074798D"/>
    <w:rsid w:val="007502DB"/>
    <w:rsid w:val="007502FE"/>
    <w:rsid w:val="007503B3"/>
    <w:rsid w:val="0075047B"/>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E9B"/>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774"/>
    <w:rsid w:val="00760887"/>
    <w:rsid w:val="007609EA"/>
    <w:rsid w:val="00760DAC"/>
    <w:rsid w:val="00760DAF"/>
    <w:rsid w:val="0076122C"/>
    <w:rsid w:val="00761A25"/>
    <w:rsid w:val="007621AE"/>
    <w:rsid w:val="0076240D"/>
    <w:rsid w:val="00762624"/>
    <w:rsid w:val="00762726"/>
    <w:rsid w:val="00762A1C"/>
    <w:rsid w:val="00762F58"/>
    <w:rsid w:val="007637DB"/>
    <w:rsid w:val="00763B6A"/>
    <w:rsid w:val="00763BDD"/>
    <w:rsid w:val="00764A38"/>
    <w:rsid w:val="00764A8D"/>
    <w:rsid w:val="007652C2"/>
    <w:rsid w:val="0076566F"/>
    <w:rsid w:val="007660B8"/>
    <w:rsid w:val="007662B7"/>
    <w:rsid w:val="00766437"/>
    <w:rsid w:val="007664CC"/>
    <w:rsid w:val="0076663A"/>
    <w:rsid w:val="007667A9"/>
    <w:rsid w:val="00766EB0"/>
    <w:rsid w:val="0076730E"/>
    <w:rsid w:val="007673D1"/>
    <w:rsid w:val="007675EB"/>
    <w:rsid w:val="007678F1"/>
    <w:rsid w:val="00767FEF"/>
    <w:rsid w:val="00770130"/>
    <w:rsid w:val="00770561"/>
    <w:rsid w:val="0077069E"/>
    <w:rsid w:val="00770D88"/>
    <w:rsid w:val="007716A5"/>
    <w:rsid w:val="00771748"/>
    <w:rsid w:val="00771AFE"/>
    <w:rsid w:val="00771BC1"/>
    <w:rsid w:val="00771E0A"/>
    <w:rsid w:val="00771E5C"/>
    <w:rsid w:val="007721F8"/>
    <w:rsid w:val="0077229B"/>
    <w:rsid w:val="0077238E"/>
    <w:rsid w:val="0077263E"/>
    <w:rsid w:val="007729F6"/>
    <w:rsid w:val="00772B85"/>
    <w:rsid w:val="0077303F"/>
    <w:rsid w:val="00773574"/>
    <w:rsid w:val="007739D1"/>
    <w:rsid w:val="00773A6F"/>
    <w:rsid w:val="00773DFD"/>
    <w:rsid w:val="00774714"/>
    <w:rsid w:val="007747F4"/>
    <w:rsid w:val="0077497A"/>
    <w:rsid w:val="00774D5E"/>
    <w:rsid w:val="0077538D"/>
    <w:rsid w:val="0077597C"/>
    <w:rsid w:val="00775A39"/>
    <w:rsid w:val="00775C48"/>
    <w:rsid w:val="00776481"/>
    <w:rsid w:val="0077673B"/>
    <w:rsid w:val="0077692A"/>
    <w:rsid w:val="007769EF"/>
    <w:rsid w:val="00776A37"/>
    <w:rsid w:val="00776DDA"/>
    <w:rsid w:val="00776E79"/>
    <w:rsid w:val="00776E91"/>
    <w:rsid w:val="007775A4"/>
    <w:rsid w:val="0077775E"/>
    <w:rsid w:val="007800BA"/>
    <w:rsid w:val="007800DB"/>
    <w:rsid w:val="00780379"/>
    <w:rsid w:val="0078039C"/>
    <w:rsid w:val="007803C8"/>
    <w:rsid w:val="00780B4F"/>
    <w:rsid w:val="00780BBC"/>
    <w:rsid w:val="00780D0C"/>
    <w:rsid w:val="00780D35"/>
    <w:rsid w:val="00780EC5"/>
    <w:rsid w:val="00781499"/>
    <w:rsid w:val="007815BD"/>
    <w:rsid w:val="00781A6C"/>
    <w:rsid w:val="007822D7"/>
    <w:rsid w:val="00782303"/>
    <w:rsid w:val="007823D4"/>
    <w:rsid w:val="0078240C"/>
    <w:rsid w:val="00782846"/>
    <w:rsid w:val="00782DB9"/>
    <w:rsid w:val="007832AC"/>
    <w:rsid w:val="00783533"/>
    <w:rsid w:val="007836FF"/>
    <w:rsid w:val="00783BBD"/>
    <w:rsid w:val="00783C57"/>
    <w:rsid w:val="00784040"/>
    <w:rsid w:val="0078422A"/>
    <w:rsid w:val="00784468"/>
    <w:rsid w:val="00784A07"/>
    <w:rsid w:val="00785415"/>
    <w:rsid w:val="0078587E"/>
    <w:rsid w:val="007858C9"/>
    <w:rsid w:val="00785B51"/>
    <w:rsid w:val="00785B69"/>
    <w:rsid w:val="00786027"/>
    <w:rsid w:val="007866D9"/>
    <w:rsid w:val="00786743"/>
    <w:rsid w:val="007868B1"/>
    <w:rsid w:val="0078695C"/>
    <w:rsid w:val="00786B38"/>
    <w:rsid w:val="00786C25"/>
    <w:rsid w:val="00786C42"/>
    <w:rsid w:val="00786D60"/>
    <w:rsid w:val="007871B9"/>
    <w:rsid w:val="007873DB"/>
    <w:rsid w:val="00787D70"/>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57E"/>
    <w:rsid w:val="00795A53"/>
    <w:rsid w:val="00795E70"/>
    <w:rsid w:val="0079617F"/>
    <w:rsid w:val="00796564"/>
    <w:rsid w:val="00796C9D"/>
    <w:rsid w:val="00796E99"/>
    <w:rsid w:val="00797037"/>
    <w:rsid w:val="0079716A"/>
    <w:rsid w:val="00797351"/>
    <w:rsid w:val="007974FB"/>
    <w:rsid w:val="007978B6"/>
    <w:rsid w:val="00797E73"/>
    <w:rsid w:val="007A01BB"/>
    <w:rsid w:val="007A01E1"/>
    <w:rsid w:val="007A03D7"/>
    <w:rsid w:val="007A0871"/>
    <w:rsid w:val="007A0CA2"/>
    <w:rsid w:val="007A0CAB"/>
    <w:rsid w:val="007A1175"/>
    <w:rsid w:val="007A12E1"/>
    <w:rsid w:val="007A12ED"/>
    <w:rsid w:val="007A14CC"/>
    <w:rsid w:val="007A1549"/>
    <w:rsid w:val="007A158E"/>
    <w:rsid w:val="007A161E"/>
    <w:rsid w:val="007A188D"/>
    <w:rsid w:val="007A1AEF"/>
    <w:rsid w:val="007A1F26"/>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9D9"/>
    <w:rsid w:val="007A4B38"/>
    <w:rsid w:val="007A4ECD"/>
    <w:rsid w:val="007A4F3E"/>
    <w:rsid w:val="007A51EC"/>
    <w:rsid w:val="007A59B4"/>
    <w:rsid w:val="007A5B1E"/>
    <w:rsid w:val="007A5F2B"/>
    <w:rsid w:val="007A6044"/>
    <w:rsid w:val="007A60F2"/>
    <w:rsid w:val="007A63CC"/>
    <w:rsid w:val="007A67E9"/>
    <w:rsid w:val="007A6BBD"/>
    <w:rsid w:val="007A7106"/>
    <w:rsid w:val="007A72B8"/>
    <w:rsid w:val="007A7E4F"/>
    <w:rsid w:val="007B0400"/>
    <w:rsid w:val="007B04F7"/>
    <w:rsid w:val="007B08B0"/>
    <w:rsid w:val="007B09EC"/>
    <w:rsid w:val="007B0A37"/>
    <w:rsid w:val="007B0BEB"/>
    <w:rsid w:val="007B0FEF"/>
    <w:rsid w:val="007B1134"/>
    <w:rsid w:val="007B117F"/>
    <w:rsid w:val="007B1338"/>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523"/>
    <w:rsid w:val="007C2837"/>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2AC7"/>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895"/>
    <w:rsid w:val="007D5F5F"/>
    <w:rsid w:val="007D669B"/>
    <w:rsid w:val="007D6CEC"/>
    <w:rsid w:val="007D6EBB"/>
    <w:rsid w:val="007D71AF"/>
    <w:rsid w:val="007D76FF"/>
    <w:rsid w:val="007D789C"/>
    <w:rsid w:val="007D7EED"/>
    <w:rsid w:val="007E0135"/>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BD5"/>
    <w:rsid w:val="007E3DCC"/>
    <w:rsid w:val="007E3FB2"/>
    <w:rsid w:val="007E4054"/>
    <w:rsid w:val="007E4204"/>
    <w:rsid w:val="007E4458"/>
    <w:rsid w:val="007E53FE"/>
    <w:rsid w:val="007E5793"/>
    <w:rsid w:val="007E57C2"/>
    <w:rsid w:val="007E5862"/>
    <w:rsid w:val="007E587A"/>
    <w:rsid w:val="007E6037"/>
    <w:rsid w:val="007E6C69"/>
    <w:rsid w:val="007E6E49"/>
    <w:rsid w:val="007E7377"/>
    <w:rsid w:val="007E74DA"/>
    <w:rsid w:val="007E7863"/>
    <w:rsid w:val="007E7BF2"/>
    <w:rsid w:val="007E7DB1"/>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72"/>
    <w:rsid w:val="0080119F"/>
    <w:rsid w:val="0080136D"/>
    <w:rsid w:val="0080180C"/>
    <w:rsid w:val="00802104"/>
    <w:rsid w:val="0080223E"/>
    <w:rsid w:val="008023F5"/>
    <w:rsid w:val="00802CB5"/>
    <w:rsid w:val="00803123"/>
    <w:rsid w:val="0080332F"/>
    <w:rsid w:val="008034BE"/>
    <w:rsid w:val="00803742"/>
    <w:rsid w:val="008040CD"/>
    <w:rsid w:val="00804481"/>
    <w:rsid w:val="008049FD"/>
    <w:rsid w:val="00804DE5"/>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264"/>
    <w:rsid w:val="0081392E"/>
    <w:rsid w:val="00813B4D"/>
    <w:rsid w:val="008143C0"/>
    <w:rsid w:val="0081512A"/>
    <w:rsid w:val="008151EE"/>
    <w:rsid w:val="00815A9B"/>
    <w:rsid w:val="00815F3E"/>
    <w:rsid w:val="0081610D"/>
    <w:rsid w:val="00816437"/>
    <w:rsid w:val="008165C7"/>
    <w:rsid w:val="008165D5"/>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C40"/>
    <w:rsid w:val="00823D59"/>
    <w:rsid w:val="00823E34"/>
    <w:rsid w:val="00824092"/>
    <w:rsid w:val="00824116"/>
    <w:rsid w:val="0082425F"/>
    <w:rsid w:val="00824642"/>
    <w:rsid w:val="00824890"/>
    <w:rsid w:val="00824979"/>
    <w:rsid w:val="00824E78"/>
    <w:rsid w:val="00824E80"/>
    <w:rsid w:val="00824E83"/>
    <w:rsid w:val="008254C3"/>
    <w:rsid w:val="00825533"/>
    <w:rsid w:val="0082582A"/>
    <w:rsid w:val="008258EB"/>
    <w:rsid w:val="00825A89"/>
    <w:rsid w:val="0082604A"/>
    <w:rsid w:val="0082617E"/>
    <w:rsid w:val="008264BA"/>
    <w:rsid w:val="0082650F"/>
    <w:rsid w:val="00826755"/>
    <w:rsid w:val="008268CC"/>
    <w:rsid w:val="0082727F"/>
    <w:rsid w:val="0082751F"/>
    <w:rsid w:val="00827C1E"/>
    <w:rsid w:val="00827DB4"/>
    <w:rsid w:val="00827DD2"/>
    <w:rsid w:val="00827E8F"/>
    <w:rsid w:val="00830355"/>
    <w:rsid w:val="00830557"/>
    <w:rsid w:val="008306EB"/>
    <w:rsid w:val="00830808"/>
    <w:rsid w:val="00830E20"/>
    <w:rsid w:val="00830FC7"/>
    <w:rsid w:val="0083195A"/>
    <w:rsid w:val="00831E4D"/>
    <w:rsid w:val="008321B6"/>
    <w:rsid w:val="00832236"/>
    <w:rsid w:val="008323DB"/>
    <w:rsid w:val="0083288F"/>
    <w:rsid w:val="00832DAE"/>
    <w:rsid w:val="00832F06"/>
    <w:rsid w:val="008331D5"/>
    <w:rsid w:val="008337E7"/>
    <w:rsid w:val="00833956"/>
    <w:rsid w:val="00833A0A"/>
    <w:rsid w:val="00833A3A"/>
    <w:rsid w:val="00833C38"/>
    <w:rsid w:val="00833CD0"/>
    <w:rsid w:val="00833EAC"/>
    <w:rsid w:val="00834166"/>
    <w:rsid w:val="0083498D"/>
    <w:rsid w:val="00834B04"/>
    <w:rsid w:val="00834B99"/>
    <w:rsid w:val="008351A1"/>
    <w:rsid w:val="008353DE"/>
    <w:rsid w:val="008354B4"/>
    <w:rsid w:val="00835946"/>
    <w:rsid w:val="00835B5E"/>
    <w:rsid w:val="00836000"/>
    <w:rsid w:val="00836029"/>
    <w:rsid w:val="008361CF"/>
    <w:rsid w:val="00836231"/>
    <w:rsid w:val="0083623D"/>
    <w:rsid w:val="0083670E"/>
    <w:rsid w:val="00836782"/>
    <w:rsid w:val="00836904"/>
    <w:rsid w:val="0083697E"/>
    <w:rsid w:val="00836A39"/>
    <w:rsid w:val="00836D2F"/>
    <w:rsid w:val="0083725A"/>
    <w:rsid w:val="0083739A"/>
    <w:rsid w:val="00837768"/>
    <w:rsid w:val="0083790D"/>
    <w:rsid w:val="00837CFD"/>
    <w:rsid w:val="00837FD2"/>
    <w:rsid w:val="00840070"/>
    <w:rsid w:val="008401B0"/>
    <w:rsid w:val="00840667"/>
    <w:rsid w:val="00840807"/>
    <w:rsid w:val="008408D3"/>
    <w:rsid w:val="00840C9B"/>
    <w:rsid w:val="00841304"/>
    <w:rsid w:val="00841B16"/>
    <w:rsid w:val="00841DD6"/>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5F40"/>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0F4"/>
    <w:rsid w:val="0085145C"/>
    <w:rsid w:val="0085147F"/>
    <w:rsid w:val="008516BA"/>
    <w:rsid w:val="008517B3"/>
    <w:rsid w:val="008517BB"/>
    <w:rsid w:val="00851CAE"/>
    <w:rsid w:val="00851FDB"/>
    <w:rsid w:val="00852362"/>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CA8"/>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67FE5"/>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822"/>
    <w:rsid w:val="00872909"/>
    <w:rsid w:val="0087297B"/>
    <w:rsid w:val="00872FE1"/>
    <w:rsid w:val="00873A45"/>
    <w:rsid w:val="00873A60"/>
    <w:rsid w:val="00873AC6"/>
    <w:rsid w:val="00873E72"/>
    <w:rsid w:val="00873FB4"/>
    <w:rsid w:val="00874203"/>
    <w:rsid w:val="00874382"/>
    <w:rsid w:val="00874994"/>
    <w:rsid w:val="00874AD7"/>
    <w:rsid w:val="00874B3D"/>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175"/>
    <w:rsid w:val="00880239"/>
    <w:rsid w:val="00880452"/>
    <w:rsid w:val="008806CE"/>
    <w:rsid w:val="008808EF"/>
    <w:rsid w:val="00880AC5"/>
    <w:rsid w:val="00880B31"/>
    <w:rsid w:val="00880B35"/>
    <w:rsid w:val="008811FD"/>
    <w:rsid w:val="00881AA1"/>
    <w:rsid w:val="00881FE3"/>
    <w:rsid w:val="00882142"/>
    <w:rsid w:val="0088219A"/>
    <w:rsid w:val="0088242D"/>
    <w:rsid w:val="008829A3"/>
    <w:rsid w:val="00882BDC"/>
    <w:rsid w:val="00882C39"/>
    <w:rsid w:val="00882D27"/>
    <w:rsid w:val="008835B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186"/>
    <w:rsid w:val="00890728"/>
    <w:rsid w:val="00890814"/>
    <w:rsid w:val="00890864"/>
    <w:rsid w:val="00890BD3"/>
    <w:rsid w:val="00890C1D"/>
    <w:rsid w:val="00890C7D"/>
    <w:rsid w:val="00890E2D"/>
    <w:rsid w:val="008912ED"/>
    <w:rsid w:val="0089148B"/>
    <w:rsid w:val="008915E7"/>
    <w:rsid w:val="008917C3"/>
    <w:rsid w:val="00891DA6"/>
    <w:rsid w:val="00891ED6"/>
    <w:rsid w:val="00892052"/>
    <w:rsid w:val="008920EB"/>
    <w:rsid w:val="00892749"/>
    <w:rsid w:val="00893C4E"/>
    <w:rsid w:val="00893C5E"/>
    <w:rsid w:val="00893CBE"/>
    <w:rsid w:val="00893D37"/>
    <w:rsid w:val="00894017"/>
    <w:rsid w:val="008946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C63"/>
    <w:rsid w:val="00897DC9"/>
    <w:rsid w:val="00897FE0"/>
    <w:rsid w:val="008A07A6"/>
    <w:rsid w:val="008A0AD4"/>
    <w:rsid w:val="008A0AFE"/>
    <w:rsid w:val="008A1278"/>
    <w:rsid w:val="008A12D4"/>
    <w:rsid w:val="008A1619"/>
    <w:rsid w:val="008A1DE2"/>
    <w:rsid w:val="008A2038"/>
    <w:rsid w:val="008A22D7"/>
    <w:rsid w:val="008A26A9"/>
    <w:rsid w:val="008A272D"/>
    <w:rsid w:val="008A2790"/>
    <w:rsid w:val="008A27F7"/>
    <w:rsid w:val="008A2AB9"/>
    <w:rsid w:val="008A2C58"/>
    <w:rsid w:val="008A2F09"/>
    <w:rsid w:val="008A3101"/>
    <w:rsid w:val="008A332C"/>
    <w:rsid w:val="008A3952"/>
    <w:rsid w:val="008A3A4C"/>
    <w:rsid w:val="008A3B15"/>
    <w:rsid w:val="008A3BAC"/>
    <w:rsid w:val="008A43EE"/>
    <w:rsid w:val="008A4814"/>
    <w:rsid w:val="008A4B88"/>
    <w:rsid w:val="008A4C44"/>
    <w:rsid w:val="008A547C"/>
    <w:rsid w:val="008A5B46"/>
    <w:rsid w:val="008A5D47"/>
    <w:rsid w:val="008A5D91"/>
    <w:rsid w:val="008A5F35"/>
    <w:rsid w:val="008A7207"/>
    <w:rsid w:val="008A7B5E"/>
    <w:rsid w:val="008B00A6"/>
    <w:rsid w:val="008B0148"/>
    <w:rsid w:val="008B0293"/>
    <w:rsid w:val="008B037C"/>
    <w:rsid w:val="008B03B1"/>
    <w:rsid w:val="008B073A"/>
    <w:rsid w:val="008B0F9D"/>
    <w:rsid w:val="008B1761"/>
    <w:rsid w:val="008B1D70"/>
    <w:rsid w:val="008B2090"/>
    <w:rsid w:val="008B21AD"/>
    <w:rsid w:val="008B2374"/>
    <w:rsid w:val="008B26E8"/>
    <w:rsid w:val="008B270F"/>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B7EA6"/>
    <w:rsid w:val="008C0058"/>
    <w:rsid w:val="008C010D"/>
    <w:rsid w:val="008C0155"/>
    <w:rsid w:val="008C0281"/>
    <w:rsid w:val="008C08E9"/>
    <w:rsid w:val="008C0ECA"/>
    <w:rsid w:val="008C10AC"/>
    <w:rsid w:val="008C12D3"/>
    <w:rsid w:val="008C1580"/>
    <w:rsid w:val="008C1C35"/>
    <w:rsid w:val="008C1E12"/>
    <w:rsid w:val="008C2241"/>
    <w:rsid w:val="008C27C8"/>
    <w:rsid w:val="008C2DB7"/>
    <w:rsid w:val="008C380D"/>
    <w:rsid w:val="008C38C0"/>
    <w:rsid w:val="008C3D37"/>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371"/>
    <w:rsid w:val="008D1B6A"/>
    <w:rsid w:val="008D2177"/>
    <w:rsid w:val="008D21C5"/>
    <w:rsid w:val="008D226B"/>
    <w:rsid w:val="008D23D1"/>
    <w:rsid w:val="008D246E"/>
    <w:rsid w:val="008D2A10"/>
    <w:rsid w:val="008D2E69"/>
    <w:rsid w:val="008D341D"/>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016"/>
    <w:rsid w:val="008D63E0"/>
    <w:rsid w:val="008D6441"/>
    <w:rsid w:val="008D6BD2"/>
    <w:rsid w:val="008D7071"/>
    <w:rsid w:val="008D72CA"/>
    <w:rsid w:val="008D794A"/>
    <w:rsid w:val="008D7A49"/>
    <w:rsid w:val="008D7C4C"/>
    <w:rsid w:val="008D7E22"/>
    <w:rsid w:val="008D7EC7"/>
    <w:rsid w:val="008D7FF8"/>
    <w:rsid w:val="008E08C3"/>
    <w:rsid w:val="008E0A3E"/>
    <w:rsid w:val="008E0A41"/>
    <w:rsid w:val="008E0E46"/>
    <w:rsid w:val="008E14A4"/>
    <w:rsid w:val="008E1669"/>
    <w:rsid w:val="008E18F6"/>
    <w:rsid w:val="008E19B9"/>
    <w:rsid w:val="008E1AD8"/>
    <w:rsid w:val="008E1CFE"/>
    <w:rsid w:val="008E1E01"/>
    <w:rsid w:val="008E1F83"/>
    <w:rsid w:val="008E2169"/>
    <w:rsid w:val="008E2C65"/>
    <w:rsid w:val="008E451E"/>
    <w:rsid w:val="008E46B2"/>
    <w:rsid w:val="008E49DD"/>
    <w:rsid w:val="008E4B3F"/>
    <w:rsid w:val="008E4D2D"/>
    <w:rsid w:val="008E4ED4"/>
    <w:rsid w:val="008E4F68"/>
    <w:rsid w:val="008E502B"/>
    <w:rsid w:val="008E50D3"/>
    <w:rsid w:val="008E51DB"/>
    <w:rsid w:val="008E5530"/>
    <w:rsid w:val="008E554A"/>
    <w:rsid w:val="008E5929"/>
    <w:rsid w:val="008E5975"/>
    <w:rsid w:val="008E5EDD"/>
    <w:rsid w:val="008E681B"/>
    <w:rsid w:val="008E68CC"/>
    <w:rsid w:val="008E6A06"/>
    <w:rsid w:val="008E6D5F"/>
    <w:rsid w:val="008E72EB"/>
    <w:rsid w:val="008E73E7"/>
    <w:rsid w:val="008E75CE"/>
    <w:rsid w:val="008E77E9"/>
    <w:rsid w:val="008E7D13"/>
    <w:rsid w:val="008E7F77"/>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A4C"/>
    <w:rsid w:val="008F4C01"/>
    <w:rsid w:val="008F52ED"/>
    <w:rsid w:val="008F5633"/>
    <w:rsid w:val="008F59C0"/>
    <w:rsid w:val="008F5A85"/>
    <w:rsid w:val="008F5A9D"/>
    <w:rsid w:val="008F5CDB"/>
    <w:rsid w:val="008F5F22"/>
    <w:rsid w:val="008F679B"/>
    <w:rsid w:val="008F68C7"/>
    <w:rsid w:val="008F723B"/>
    <w:rsid w:val="008F7523"/>
    <w:rsid w:val="008F7881"/>
    <w:rsid w:val="008F7932"/>
    <w:rsid w:val="008F79B2"/>
    <w:rsid w:val="008F7A28"/>
    <w:rsid w:val="008F7AEC"/>
    <w:rsid w:val="008F7E01"/>
    <w:rsid w:val="008F7E1D"/>
    <w:rsid w:val="008F7EB8"/>
    <w:rsid w:val="008F7F90"/>
    <w:rsid w:val="009000DF"/>
    <w:rsid w:val="00900408"/>
    <w:rsid w:val="009006D4"/>
    <w:rsid w:val="009007A5"/>
    <w:rsid w:val="00900C77"/>
    <w:rsid w:val="00901360"/>
    <w:rsid w:val="0090199A"/>
    <w:rsid w:val="00901DB5"/>
    <w:rsid w:val="00902362"/>
    <w:rsid w:val="0090242B"/>
    <w:rsid w:val="00902F17"/>
    <w:rsid w:val="0090327D"/>
    <w:rsid w:val="0090343D"/>
    <w:rsid w:val="00903A9B"/>
    <w:rsid w:val="0090400D"/>
    <w:rsid w:val="009046A0"/>
    <w:rsid w:val="00904C33"/>
    <w:rsid w:val="00904CE5"/>
    <w:rsid w:val="00904DED"/>
    <w:rsid w:val="0090528F"/>
    <w:rsid w:val="0090588F"/>
    <w:rsid w:val="00905E5E"/>
    <w:rsid w:val="00906349"/>
    <w:rsid w:val="0090635B"/>
    <w:rsid w:val="009064F5"/>
    <w:rsid w:val="0090680B"/>
    <w:rsid w:val="00906AA5"/>
    <w:rsid w:val="00906CF0"/>
    <w:rsid w:val="00907159"/>
    <w:rsid w:val="009072B9"/>
    <w:rsid w:val="00907879"/>
    <w:rsid w:val="00907CF5"/>
    <w:rsid w:val="00907F07"/>
    <w:rsid w:val="00910238"/>
    <w:rsid w:val="009107FB"/>
    <w:rsid w:val="00910B51"/>
    <w:rsid w:val="00910C7A"/>
    <w:rsid w:val="00910D14"/>
    <w:rsid w:val="00910F1F"/>
    <w:rsid w:val="009118F5"/>
    <w:rsid w:val="00911988"/>
    <w:rsid w:val="00911C18"/>
    <w:rsid w:val="0091295C"/>
    <w:rsid w:val="00912964"/>
    <w:rsid w:val="00912B87"/>
    <w:rsid w:val="00912C31"/>
    <w:rsid w:val="00913006"/>
    <w:rsid w:val="00913463"/>
    <w:rsid w:val="00913535"/>
    <w:rsid w:val="009145A3"/>
    <w:rsid w:val="0091473F"/>
    <w:rsid w:val="00914BC3"/>
    <w:rsid w:val="009156E5"/>
    <w:rsid w:val="00915A2E"/>
    <w:rsid w:val="00915C84"/>
    <w:rsid w:val="00916054"/>
    <w:rsid w:val="00916301"/>
    <w:rsid w:val="009164A4"/>
    <w:rsid w:val="00916676"/>
    <w:rsid w:val="009166C5"/>
    <w:rsid w:val="00916934"/>
    <w:rsid w:val="00916C93"/>
    <w:rsid w:val="00916E52"/>
    <w:rsid w:val="00916F8A"/>
    <w:rsid w:val="00917867"/>
    <w:rsid w:val="00917E91"/>
    <w:rsid w:val="00920100"/>
    <w:rsid w:val="009207FD"/>
    <w:rsid w:val="00920AF4"/>
    <w:rsid w:val="00920AF8"/>
    <w:rsid w:val="00920C70"/>
    <w:rsid w:val="00920F71"/>
    <w:rsid w:val="009213CA"/>
    <w:rsid w:val="00921442"/>
    <w:rsid w:val="00921623"/>
    <w:rsid w:val="00921788"/>
    <w:rsid w:val="0092180A"/>
    <w:rsid w:val="009219BC"/>
    <w:rsid w:val="00921AFA"/>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4E19"/>
    <w:rsid w:val="0092516F"/>
    <w:rsid w:val="00925318"/>
    <w:rsid w:val="0092569B"/>
    <w:rsid w:val="00925815"/>
    <w:rsid w:val="009268E8"/>
    <w:rsid w:val="00926A1E"/>
    <w:rsid w:val="00926BE8"/>
    <w:rsid w:val="00926C13"/>
    <w:rsid w:val="00926EB2"/>
    <w:rsid w:val="00927069"/>
    <w:rsid w:val="009270DF"/>
    <w:rsid w:val="0092766C"/>
    <w:rsid w:val="00930860"/>
    <w:rsid w:val="00930C80"/>
    <w:rsid w:val="00930EA4"/>
    <w:rsid w:val="0093130C"/>
    <w:rsid w:val="0093149A"/>
    <w:rsid w:val="009314D0"/>
    <w:rsid w:val="0093153C"/>
    <w:rsid w:val="009318EC"/>
    <w:rsid w:val="00931DD9"/>
    <w:rsid w:val="00932376"/>
    <w:rsid w:val="00932878"/>
    <w:rsid w:val="009328B0"/>
    <w:rsid w:val="00932C0C"/>
    <w:rsid w:val="00932ED6"/>
    <w:rsid w:val="00932F5F"/>
    <w:rsid w:val="00932F91"/>
    <w:rsid w:val="00932F92"/>
    <w:rsid w:val="009333DD"/>
    <w:rsid w:val="009333F3"/>
    <w:rsid w:val="0093366A"/>
    <w:rsid w:val="0093382D"/>
    <w:rsid w:val="00933DC3"/>
    <w:rsid w:val="00933EFE"/>
    <w:rsid w:val="009340B4"/>
    <w:rsid w:val="00934236"/>
    <w:rsid w:val="00934CAC"/>
    <w:rsid w:val="00934ED0"/>
    <w:rsid w:val="0093505C"/>
    <w:rsid w:val="00935238"/>
    <w:rsid w:val="009353D7"/>
    <w:rsid w:val="00935749"/>
    <w:rsid w:val="009359C5"/>
    <w:rsid w:val="00935B29"/>
    <w:rsid w:val="00935D7F"/>
    <w:rsid w:val="00935E80"/>
    <w:rsid w:val="009361CA"/>
    <w:rsid w:val="00936299"/>
    <w:rsid w:val="009368DC"/>
    <w:rsid w:val="009369C2"/>
    <w:rsid w:val="00936CA2"/>
    <w:rsid w:val="00936CE1"/>
    <w:rsid w:val="00936FAF"/>
    <w:rsid w:val="00937190"/>
    <w:rsid w:val="009374A2"/>
    <w:rsid w:val="00937803"/>
    <w:rsid w:val="00937D4B"/>
    <w:rsid w:val="00937F13"/>
    <w:rsid w:val="009402A5"/>
    <w:rsid w:val="009409FF"/>
    <w:rsid w:val="00940A2A"/>
    <w:rsid w:val="00940B72"/>
    <w:rsid w:val="00940D85"/>
    <w:rsid w:val="00940F3E"/>
    <w:rsid w:val="0094101E"/>
    <w:rsid w:val="009410A8"/>
    <w:rsid w:val="00941182"/>
    <w:rsid w:val="009417B5"/>
    <w:rsid w:val="00941AAA"/>
    <w:rsid w:val="00941CDE"/>
    <w:rsid w:val="00941CF2"/>
    <w:rsid w:val="00941FB9"/>
    <w:rsid w:val="00942B26"/>
    <w:rsid w:val="009431C7"/>
    <w:rsid w:val="009431DD"/>
    <w:rsid w:val="009434DC"/>
    <w:rsid w:val="0094425A"/>
    <w:rsid w:val="0094446D"/>
    <w:rsid w:val="009445E4"/>
    <w:rsid w:val="00944847"/>
    <w:rsid w:val="00944DB7"/>
    <w:rsid w:val="00945169"/>
    <w:rsid w:val="00945378"/>
    <w:rsid w:val="00945623"/>
    <w:rsid w:val="009457A0"/>
    <w:rsid w:val="00945917"/>
    <w:rsid w:val="0094592E"/>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24B"/>
    <w:rsid w:val="00952519"/>
    <w:rsid w:val="00952559"/>
    <w:rsid w:val="00952962"/>
    <w:rsid w:val="009534DE"/>
    <w:rsid w:val="009538A9"/>
    <w:rsid w:val="00953E01"/>
    <w:rsid w:val="00953FB9"/>
    <w:rsid w:val="0095405B"/>
    <w:rsid w:val="009548B8"/>
    <w:rsid w:val="0095490B"/>
    <w:rsid w:val="00954A66"/>
    <w:rsid w:val="00954C34"/>
    <w:rsid w:val="00954F56"/>
    <w:rsid w:val="00954FDD"/>
    <w:rsid w:val="0095526E"/>
    <w:rsid w:val="0095534A"/>
    <w:rsid w:val="009553FE"/>
    <w:rsid w:val="009556DC"/>
    <w:rsid w:val="009558EB"/>
    <w:rsid w:val="00955AA9"/>
    <w:rsid w:val="00955AE4"/>
    <w:rsid w:val="00955AF3"/>
    <w:rsid w:val="00955F92"/>
    <w:rsid w:val="00956310"/>
    <w:rsid w:val="00956415"/>
    <w:rsid w:val="009564F0"/>
    <w:rsid w:val="00956714"/>
    <w:rsid w:val="00956EE3"/>
    <w:rsid w:val="009573E7"/>
    <w:rsid w:val="009576C8"/>
    <w:rsid w:val="00957702"/>
    <w:rsid w:val="0095786A"/>
    <w:rsid w:val="00957913"/>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2F1A"/>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0FB8"/>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2F3F"/>
    <w:rsid w:val="00973401"/>
    <w:rsid w:val="009734F2"/>
    <w:rsid w:val="00973706"/>
    <w:rsid w:val="00973C95"/>
    <w:rsid w:val="00973D8D"/>
    <w:rsid w:val="00974010"/>
    <w:rsid w:val="00974806"/>
    <w:rsid w:val="0097498F"/>
    <w:rsid w:val="00974A5A"/>
    <w:rsid w:val="00974ED4"/>
    <w:rsid w:val="0097536D"/>
    <w:rsid w:val="00975459"/>
    <w:rsid w:val="009758C3"/>
    <w:rsid w:val="00975A9C"/>
    <w:rsid w:val="00975BE6"/>
    <w:rsid w:val="00975CA0"/>
    <w:rsid w:val="00975D94"/>
    <w:rsid w:val="009761F1"/>
    <w:rsid w:val="00976851"/>
    <w:rsid w:val="00976AAC"/>
    <w:rsid w:val="00976DCE"/>
    <w:rsid w:val="00976E8D"/>
    <w:rsid w:val="00976EDB"/>
    <w:rsid w:val="0097703D"/>
    <w:rsid w:val="009776FC"/>
    <w:rsid w:val="009777A7"/>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866"/>
    <w:rsid w:val="0098498D"/>
    <w:rsid w:val="00985058"/>
    <w:rsid w:val="0098576C"/>
    <w:rsid w:val="00985989"/>
    <w:rsid w:val="00985EFA"/>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2DE"/>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3B81"/>
    <w:rsid w:val="009942B6"/>
    <w:rsid w:val="00994839"/>
    <w:rsid w:val="00994D72"/>
    <w:rsid w:val="00994DBC"/>
    <w:rsid w:val="009955CA"/>
    <w:rsid w:val="009957EC"/>
    <w:rsid w:val="00995BAF"/>
    <w:rsid w:val="00995F7D"/>
    <w:rsid w:val="009960FA"/>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0DA0"/>
    <w:rsid w:val="009A118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74D"/>
    <w:rsid w:val="009A4B07"/>
    <w:rsid w:val="009A4BF1"/>
    <w:rsid w:val="009A4D4C"/>
    <w:rsid w:val="009A4F4A"/>
    <w:rsid w:val="009A5023"/>
    <w:rsid w:val="009A5433"/>
    <w:rsid w:val="009A5489"/>
    <w:rsid w:val="009A54F9"/>
    <w:rsid w:val="009A5AA6"/>
    <w:rsid w:val="009A5B08"/>
    <w:rsid w:val="009A5C73"/>
    <w:rsid w:val="009A6091"/>
    <w:rsid w:val="009A657B"/>
    <w:rsid w:val="009A6ABC"/>
    <w:rsid w:val="009A6B6B"/>
    <w:rsid w:val="009A6BA3"/>
    <w:rsid w:val="009A707A"/>
    <w:rsid w:val="009A789F"/>
    <w:rsid w:val="009B0B4D"/>
    <w:rsid w:val="009B0B98"/>
    <w:rsid w:val="009B0C23"/>
    <w:rsid w:val="009B0C97"/>
    <w:rsid w:val="009B10A2"/>
    <w:rsid w:val="009B1514"/>
    <w:rsid w:val="009B1919"/>
    <w:rsid w:val="009B1994"/>
    <w:rsid w:val="009B1A89"/>
    <w:rsid w:val="009B1B6E"/>
    <w:rsid w:val="009B1C5C"/>
    <w:rsid w:val="009B1D26"/>
    <w:rsid w:val="009B1DB8"/>
    <w:rsid w:val="009B204B"/>
    <w:rsid w:val="009B2B80"/>
    <w:rsid w:val="009B2BFB"/>
    <w:rsid w:val="009B2D4F"/>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BCE"/>
    <w:rsid w:val="009B6D0C"/>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2FD4"/>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54BA"/>
    <w:rsid w:val="009C636C"/>
    <w:rsid w:val="009C6440"/>
    <w:rsid w:val="009C6568"/>
    <w:rsid w:val="009C66F2"/>
    <w:rsid w:val="009C67DE"/>
    <w:rsid w:val="009C6C68"/>
    <w:rsid w:val="009C6F5F"/>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C72"/>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ACC"/>
    <w:rsid w:val="009E0DEE"/>
    <w:rsid w:val="009E0E29"/>
    <w:rsid w:val="009E1216"/>
    <w:rsid w:val="009E1707"/>
    <w:rsid w:val="009E1849"/>
    <w:rsid w:val="009E18E0"/>
    <w:rsid w:val="009E1E92"/>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F0194"/>
    <w:rsid w:val="009F0459"/>
    <w:rsid w:val="009F053F"/>
    <w:rsid w:val="009F0550"/>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4E9"/>
    <w:rsid w:val="009F38A9"/>
    <w:rsid w:val="009F38F6"/>
    <w:rsid w:val="009F46B2"/>
    <w:rsid w:val="009F4954"/>
    <w:rsid w:val="009F4A85"/>
    <w:rsid w:val="009F4B87"/>
    <w:rsid w:val="009F4C5D"/>
    <w:rsid w:val="009F4C74"/>
    <w:rsid w:val="009F5CA5"/>
    <w:rsid w:val="009F625D"/>
    <w:rsid w:val="009F6497"/>
    <w:rsid w:val="009F6827"/>
    <w:rsid w:val="009F6BAD"/>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6DF"/>
    <w:rsid w:val="00A01701"/>
    <w:rsid w:val="00A0170A"/>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6B2B"/>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7AE"/>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1C"/>
    <w:rsid w:val="00A15923"/>
    <w:rsid w:val="00A15B80"/>
    <w:rsid w:val="00A15BEB"/>
    <w:rsid w:val="00A15CA2"/>
    <w:rsid w:val="00A1619C"/>
    <w:rsid w:val="00A16627"/>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949"/>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CA"/>
    <w:rsid w:val="00A30AE2"/>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DDE"/>
    <w:rsid w:val="00A33FF2"/>
    <w:rsid w:val="00A3433D"/>
    <w:rsid w:val="00A34F6F"/>
    <w:rsid w:val="00A353B9"/>
    <w:rsid w:val="00A353D7"/>
    <w:rsid w:val="00A35462"/>
    <w:rsid w:val="00A354EA"/>
    <w:rsid w:val="00A3580E"/>
    <w:rsid w:val="00A35A43"/>
    <w:rsid w:val="00A35AAF"/>
    <w:rsid w:val="00A35BFC"/>
    <w:rsid w:val="00A361E4"/>
    <w:rsid w:val="00A36264"/>
    <w:rsid w:val="00A3652E"/>
    <w:rsid w:val="00A36926"/>
    <w:rsid w:val="00A369B5"/>
    <w:rsid w:val="00A36A2C"/>
    <w:rsid w:val="00A36EE7"/>
    <w:rsid w:val="00A37469"/>
    <w:rsid w:val="00A37604"/>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425"/>
    <w:rsid w:val="00A42506"/>
    <w:rsid w:val="00A4253D"/>
    <w:rsid w:val="00A42849"/>
    <w:rsid w:val="00A429CE"/>
    <w:rsid w:val="00A42D46"/>
    <w:rsid w:val="00A42E74"/>
    <w:rsid w:val="00A42FEE"/>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3CA"/>
    <w:rsid w:val="00A51452"/>
    <w:rsid w:val="00A51908"/>
    <w:rsid w:val="00A519C2"/>
    <w:rsid w:val="00A51AB4"/>
    <w:rsid w:val="00A51AB9"/>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464"/>
    <w:rsid w:val="00A544DE"/>
    <w:rsid w:val="00A5458C"/>
    <w:rsid w:val="00A54C55"/>
    <w:rsid w:val="00A54E04"/>
    <w:rsid w:val="00A54FA7"/>
    <w:rsid w:val="00A5525A"/>
    <w:rsid w:val="00A55286"/>
    <w:rsid w:val="00A5537F"/>
    <w:rsid w:val="00A554C7"/>
    <w:rsid w:val="00A5571E"/>
    <w:rsid w:val="00A5591A"/>
    <w:rsid w:val="00A5592C"/>
    <w:rsid w:val="00A55978"/>
    <w:rsid w:val="00A5598D"/>
    <w:rsid w:val="00A55CBA"/>
    <w:rsid w:val="00A55E4F"/>
    <w:rsid w:val="00A55F0B"/>
    <w:rsid w:val="00A562F5"/>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094"/>
    <w:rsid w:val="00A61286"/>
    <w:rsid w:val="00A612F6"/>
    <w:rsid w:val="00A614CB"/>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4"/>
    <w:rsid w:val="00A64EFE"/>
    <w:rsid w:val="00A65149"/>
    <w:rsid w:val="00A654D5"/>
    <w:rsid w:val="00A6561F"/>
    <w:rsid w:val="00A658A9"/>
    <w:rsid w:val="00A65AA0"/>
    <w:rsid w:val="00A65D0D"/>
    <w:rsid w:val="00A65EDF"/>
    <w:rsid w:val="00A65FF1"/>
    <w:rsid w:val="00A660DE"/>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15"/>
    <w:rsid w:val="00A7133C"/>
    <w:rsid w:val="00A71357"/>
    <w:rsid w:val="00A71496"/>
    <w:rsid w:val="00A715F8"/>
    <w:rsid w:val="00A718F4"/>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3EFB"/>
    <w:rsid w:val="00A741D5"/>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6FB"/>
    <w:rsid w:val="00A77CD5"/>
    <w:rsid w:val="00A77EAF"/>
    <w:rsid w:val="00A77FA2"/>
    <w:rsid w:val="00A80056"/>
    <w:rsid w:val="00A8016B"/>
    <w:rsid w:val="00A80515"/>
    <w:rsid w:val="00A80E4C"/>
    <w:rsid w:val="00A80EC8"/>
    <w:rsid w:val="00A80FE5"/>
    <w:rsid w:val="00A813EC"/>
    <w:rsid w:val="00A81776"/>
    <w:rsid w:val="00A81DA9"/>
    <w:rsid w:val="00A8268D"/>
    <w:rsid w:val="00A82749"/>
    <w:rsid w:val="00A82910"/>
    <w:rsid w:val="00A8298B"/>
    <w:rsid w:val="00A829A5"/>
    <w:rsid w:val="00A82CA9"/>
    <w:rsid w:val="00A82E30"/>
    <w:rsid w:val="00A8309D"/>
    <w:rsid w:val="00A836A5"/>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4F"/>
    <w:rsid w:val="00A86683"/>
    <w:rsid w:val="00A86869"/>
    <w:rsid w:val="00A86A90"/>
    <w:rsid w:val="00A86AE4"/>
    <w:rsid w:val="00A87693"/>
    <w:rsid w:val="00A87980"/>
    <w:rsid w:val="00A87E38"/>
    <w:rsid w:val="00A90019"/>
    <w:rsid w:val="00A903BD"/>
    <w:rsid w:val="00A90673"/>
    <w:rsid w:val="00A90740"/>
    <w:rsid w:val="00A90FBD"/>
    <w:rsid w:val="00A91021"/>
    <w:rsid w:val="00A9107C"/>
    <w:rsid w:val="00A91285"/>
    <w:rsid w:val="00A91372"/>
    <w:rsid w:val="00A914A6"/>
    <w:rsid w:val="00A91561"/>
    <w:rsid w:val="00A9156D"/>
    <w:rsid w:val="00A91868"/>
    <w:rsid w:val="00A91C33"/>
    <w:rsid w:val="00A91CB4"/>
    <w:rsid w:val="00A920FC"/>
    <w:rsid w:val="00A921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35"/>
    <w:rsid w:val="00A96842"/>
    <w:rsid w:val="00A96855"/>
    <w:rsid w:val="00A969F3"/>
    <w:rsid w:val="00A96EF6"/>
    <w:rsid w:val="00A97528"/>
    <w:rsid w:val="00A977DA"/>
    <w:rsid w:val="00A97860"/>
    <w:rsid w:val="00A97C4F"/>
    <w:rsid w:val="00A97CD0"/>
    <w:rsid w:val="00AA0074"/>
    <w:rsid w:val="00AA051D"/>
    <w:rsid w:val="00AA052F"/>
    <w:rsid w:val="00AA06C6"/>
    <w:rsid w:val="00AA0723"/>
    <w:rsid w:val="00AA07C1"/>
    <w:rsid w:val="00AA0848"/>
    <w:rsid w:val="00AA08BA"/>
    <w:rsid w:val="00AA0BE5"/>
    <w:rsid w:val="00AA1018"/>
    <w:rsid w:val="00AA107F"/>
    <w:rsid w:val="00AA135A"/>
    <w:rsid w:val="00AA1552"/>
    <w:rsid w:val="00AA16EF"/>
    <w:rsid w:val="00AA17F6"/>
    <w:rsid w:val="00AA1880"/>
    <w:rsid w:val="00AA18BD"/>
    <w:rsid w:val="00AA1903"/>
    <w:rsid w:val="00AA1BA3"/>
    <w:rsid w:val="00AA23EE"/>
    <w:rsid w:val="00AA284C"/>
    <w:rsid w:val="00AA2DBB"/>
    <w:rsid w:val="00AA31DB"/>
    <w:rsid w:val="00AA326B"/>
    <w:rsid w:val="00AA3290"/>
    <w:rsid w:val="00AA349F"/>
    <w:rsid w:val="00AA3534"/>
    <w:rsid w:val="00AA3871"/>
    <w:rsid w:val="00AA3B8B"/>
    <w:rsid w:val="00AA3BEC"/>
    <w:rsid w:val="00AA3E55"/>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84B"/>
    <w:rsid w:val="00AB0F82"/>
    <w:rsid w:val="00AB1096"/>
    <w:rsid w:val="00AB10F4"/>
    <w:rsid w:val="00AB140C"/>
    <w:rsid w:val="00AB1432"/>
    <w:rsid w:val="00AB1B5E"/>
    <w:rsid w:val="00AB1DC3"/>
    <w:rsid w:val="00AB1E06"/>
    <w:rsid w:val="00AB1EF4"/>
    <w:rsid w:val="00AB2259"/>
    <w:rsid w:val="00AB2689"/>
    <w:rsid w:val="00AB2A1F"/>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08B"/>
    <w:rsid w:val="00AB65CB"/>
    <w:rsid w:val="00AB6718"/>
    <w:rsid w:val="00AB67FB"/>
    <w:rsid w:val="00AB69B1"/>
    <w:rsid w:val="00AB6BA9"/>
    <w:rsid w:val="00AB6C1B"/>
    <w:rsid w:val="00AB6CA1"/>
    <w:rsid w:val="00AB6CFA"/>
    <w:rsid w:val="00AB6D93"/>
    <w:rsid w:val="00AB6DBA"/>
    <w:rsid w:val="00AB6EFF"/>
    <w:rsid w:val="00AB6F80"/>
    <w:rsid w:val="00AB74CA"/>
    <w:rsid w:val="00AB74F2"/>
    <w:rsid w:val="00AB75B5"/>
    <w:rsid w:val="00AB7B89"/>
    <w:rsid w:val="00AB7D0F"/>
    <w:rsid w:val="00AB7ED6"/>
    <w:rsid w:val="00AC000A"/>
    <w:rsid w:val="00AC1197"/>
    <w:rsid w:val="00AC1389"/>
    <w:rsid w:val="00AC13D0"/>
    <w:rsid w:val="00AC1409"/>
    <w:rsid w:val="00AC1688"/>
    <w:rsid w:val="00AC17BC"/>
    <w:rsid w:val="00AC1817"/>
    <w:rsid w:val="00AC1DAD"/>
    <w:rsid w:val="00AC2187"/>
    <w:rsid w:val="00AC25EE"/>
    <w:rsid w:val="00AC264D"/>
    <w:rsid w:val="00AC288D"/>
    <w:rsid w:val="00AC2973"/>
    <w:rsid w:val="00AC2E0A"/>
    <w:rsid w:val="00AC2F7F"/>
    <w:rsid w:val="00AC3195"/>
    <w:rsid w:val="00AC324A"/>
    <w:rsid w:val="00AC3AE3"/>
    <w:rsid w:val="00AC4172"/>
    <w:rsid w:val="00AC4A2C"/>
    <w:rsid w:val="00AC4BA3"/>
    <w:rsid w:val="00AC4CFB"/>
    <w:rsid w:val="00AC4F85"/>
    <w:rsid w:val="00AC52B5"/>
    <w:rsid w:val="00AC53FB"/>
    <w:rsid w:val="00AC5773"/>
    <w:rsid w:val="00AC57C9"/>
    <w:rsid w:val="00AC57D2"/>
    <w:rsid w:val="00AC59C0"/>
    <w:rsid w:val="00AC607E"/>
    <w:rsid w:val="00AC6131"/>
    <w:rsid w:val="00AC61CF"/>
    <w:rsid w:val="00AC6494"/>
    <w:rsid w:val="00AC65CB"/>
    <w:rsid w:val="00AC69AF"/>
    <w:rsid w:val="00AC6A1C"/>
    <w:rsid w:val="00AC6D9E"/>
    <w:rsid w:val="00AC6E07"/>
    <w:rsid w:val="00AC6F3F"/>
    <w:rsid w:val="00AC6F89"/>
    <w:rsid w:val="00AC7A83"/>
    <w:rsid w:val="00AC7E57"/>
    <w:rsid w:val="00AC7E89"/>
    <w:rsid w:val="00AC7EBB"/>
    <w:rsid w:val="00AD016E"/>
    <w:rsid w:val="00AD020D"/>
    <w:rsid w:val="00AD0A4C"/>
    <w:rsid w:val="00AD0B57"/>
    <w:rsid w:val="00AD0DC5"/>
    <w:rsid w:val="00AD0E43"/>
    <w:rsid w:val="00AD0EAA"/>
    <w:rsid w:val="00AD16E5"/>
    <w:rsid w:val="00AD1716"/>
    <w:rsid w:val="00AD19F1"/>
    <w:rsid w:val="00AD1A1A"/>
    <w:rsid w:val="00AD1E6C"/>
    <w:rsid w:val="00AD20B4"/>
    <w:rsid w:val="00AD20F0"/>
    <w:rsid w:val="00AD2299"/>
    <w:rsid w:val="00AD22B0"/>
    <w:rsid w:val="00AD2504"/>
    <w:rsid w:val="00AD2E12"/>
    <w:rsid w:val="00AD337C"/>
    <w:rsid w:val="00AD344D"/>
    <w:rsid w:val="00AD35C6"/>
    <w:rsid w:val="00AD3F18"/>
    <w:rsid w:val="00AD4079"/>
    <w:rsid w:val="00AD4299"/>
    <w:rsid w:val="00AD4338"/>
    <w:rsid w:val="00AD47A2"/>
    <w:rsid w:val="00AD4B74"/>
    <w:rsid w:val="00AD4BE5"/>
    <w:rsid w:val="00AD4CB3"/>
    <w:rsid w:val="00AD51BF"/>
    <w:rsid w:val="00AD5366"/>
    <w:rsid w:val="00AD5371"/>
    <w:rsid w:val="00AD560C"/>
    <w:rsid w:val="00AD59A0"/>
    <w:rsid w:val="00AD5FD6"/>
    <w:rsid w:val="00AD674C"/>
    <w:rsid w:val="00AD6D82"/>
    <w:rsid w:val="00AD6DB1"/>
    <w:rsid w:val="00AD72E2"/>
    <w:rsid w:val="00AD73C3"/>
    <w:rsid w:val="00AD744F"/>
    <w:rsid w:val="00AD74B8"/>
    <w:rsid w:val="00AD7B2A"/>
    <w:rsid w:val="00AD7B60"/>
    <w:rsid w:val="00AD7EBC"/>
    <w:rsid w:val="00AE02DE"/>
    <w:rsid w:val="00AE039A"/>
    <w:rsid w:val="00AE03F6"/>
    <w:rsid w:val="00AE0870"/>
    <w:rsid w:val="00AE0946"/>
    <w:rsid w:val="00AE0BFF"/>
    <w:rsid w:val="00AE1743"/>
    <w:rsid w:val="00AE1831"/>
    <w:rsid w:val="00AE18C1"/>
    <w:rsid w:val="00AE1912"/>
    <w:rsid w:val="00AE1E11"/>
    <w:rsid w:val="00AE1E52"/>
    <w:rsid w:val="00AE1E7C"/>
    <w:rsid w:val="00AE1F2F"/>
    <w:rsid w:val="00AE1F89"/>
    <w:rsid w:val="00AE1FD7"/>
    <w:rsid w:val="00AE2430"/>
    <w:rsid w:val="00AE26BE"/>
    <w:rsid w:val="00AE2AFA"/>
    <w:rsid w:val="00AE2D5C"/>
    <w:rsid w:val="00AE2F7D"/>
    <w:rsid w:val="00AE3798"/>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112"/>
    <w:rsid w:val="00AE7263"/>
    <w:rsid w:val="00AE72D1"/>
    <w:rsid w:val="00AE73B8"/>
    <w:rsid w:val="00AE741C"/>
    <w:rsid w:val="00AE7484"/>
    <w:rsid w:val="00AE7E89"/>
    <w:rsid w:val="00AE7F2E"/>
    <w:rsid w:val="00AF0A4A"/>
    <w:rsid w:val="00AF0FD2"/>
    <w:rsid w:val="00AF1B10"/>
    <w:rsid w:val="00AF1B8C"/>
    <w:rsid w:val="00AF1DCF"/>
    <w:rsid w:val="00AF1F0D"/>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597C"/>
    <w:rsid w:val="00AF609D"/>
    <w:rsid w:val="00AF6702"/>
    <w:rsid w:val="00AF68A6"/>
    <w:rsid w:val="00AF68C8"/>
    <w:rsid w:val="00AF692A"/>
    <w:rsid w:val="00AF696C"/>
    <w:rsid w:val="00AF6B62"/>
    <w:rsid w:val="00AF6F67"/>
    <w:rsid w:val="00AF7738"/>
    <w:rsid w:val="00AF79C8"/>
    <w:rsid w:val="00AF7B5C"/>
    <w:rsid w:val="00AF7B81"/>
    <w:rsid w:val="00AF7C93"/>
    <w:rsid w:val="00B003D7"/>
    <w:rsid w:val="00B01192"/>
    <w:rsid w:val="00B01516"/>
    <w:rsid w:val="00B01517"/>
    <w:rsid w:val="00B016AC"/>
    <w:rsid w:val="00B01845"/>
    <w:rsid w:val="00B019C1"/>
    <w:rsid w:val="00B01B77"/>
    <w:rsid w:val="00B01E9B"/>
    <w:rsid w:val="00B01EBD"/>
    <w:rsid w:val="00B02C6B"/>
    <w:rsid w:val="00B0377F"/>
    <w:rsid w:val="00B038AE"/>
    <w:rsid w:val="00B039D1"/>
    <w:rsid w:val="00B03C03"/>
    <w:rsid w:val="00B03CA8"/>
    <w:rsid w:val="00B03FC0"/>
    <w:rsid w:val="00B0407F"/>
    <w:rsid w:val="00B04487"/>
    <w:rsid w:val="00B04827"/>
    <w:rsid w:val="00B048C3"/>
    <w:rsid w:val="00B04D14"/>
    <w:rsid w:val="00B04E9C"/>
    <w:rsid w:val="00B052DE"/>
    <w:rsid w:val="00B0547A"/>
    <w:rsid w:val="00B0550E"/>
    <w:rsid w:val="00B05553"/>
    <w:rsid w:val="00B0575A"/>
    <w:rsid w:val="00B0587F"/>
    <w:rsid w:val="00B05937"/>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51"/>
    <w:rsid w:val="00B112D7"/>
    <w:rsid w:val="00B11CC5"/>
    <w:rsid w:val="00B11D88"/>
    <w:rsid w:val="00B11E8C"/>
    <w:rsid w:val="00B11FB3"/>
    <w:rsid w:val="00B12171"/>
    <w:rsid w:val="00B1218A"/>
    <w:rsid w:val="00B121C7"/>
    <w:rsid w:val="00B12514"/>
    <w:rsid w:val="00B12BF2"/>
    <w:rsid w:val="00B12CD1"/>
    <w:rsid w:val="00B12F82"/>
    <w:rsid w:val="00B1309A"/>
    <w:rsid w:val="00B1318D"/>
    <w:rsid w:val="00B1345C"/>
    <w:rsid w:val="00B13518"/>
    <w:rsid w:val="00B1355D"/>
    <w:rsid w:val="00B13740"/>
    <w:rsid w:val="00B13796"/>
    <w:rsid w:val="00B14130"/>
    <w:rsid w:val="00B147D5"/>
    <w:rsid w:val="00B14A3A"/>
    <w:rsid w:val="00B14DFA"/>
    <w:rsid w:val="00B14F27"/>
    <w:rsid w:val="00B14F34"/>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452"/>
    <w:rsid w:val="00B216F9"/>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84"/>
    <w:rsid w:val="00B26FAA"/>
    <w:rsid w:val="00B273B9"/>
    <w:rsid w:val="00B27C02"/>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178"/>
    <w:rsid w:val="00B3341A"/>
    <w:rsid w:val="00B336C6"/>
    <w:rsid w:val="00B3398F"/>
    <w:rsid w:val="00B33D46"/>
    <w:rsid w:val="00B33FFC"/>
    <w:rsid w:val="00B34485"/>
    <w:rsid w:val="00B346F8"/>
    <w:rsid w:val="00B34971"/>
    <w:rsid w:val="00B34BE2"/>
    <w:rsid w:val="00B355F7"/>
    <w:rsid w:val="00B35859"/>
    <w:rsid w:val="00B35A5C"/>
    <w:rsid w:val="00B35E58"/>
    <w:rsid w:val="00B35EC9"/>
    <w:rsid w:val="00B35EFA"/>
    <w:rsid w:val="00B3647D"/>
    <w:rsid w:val="00B365A0"/>
    <w:rsid w:val="00B36B51"/>
    <w:rsid w:val="00B36D54"/>
    <w:rsid w:val="00B36E8F"/>
    <w:rsid w:val="00B36EF0"/>
    <w:rsid w:val="00B370B6"/>
    <w:rsid w:val="00B3783A"/>
    <w:rsid w:val="00B379D0"/>
    <w:rsid w:val="00B37B34"/>
    <w:rsid w:val="00B37C70"/>
    <w:rsid w:val="00B37CAA"/>
    <w:rsid w:val="00B402FA"/>
    <w:rsid w:val="00B4030F"/>
    <w:rsid w:val="00B4042A"/>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229"/>
    <w:rsid w:val="00B45680"/>
    <w:rsid w:val="00B462C0"/>
    <w:rsid w:val="00B46A32"/>
    <w:rsid w:val="00B46D7A"/>
    <w:rsid w:val="00B46F79"/>
    <w:rsid w:val="00B46FD6"/>
    <w:rsid w:val="00B475EE"/>
    <w:rsid w:val="00B47770"/>
    <w:rsid w:val="00B47FC2"/>
    <w:rsid w:val="00B5004F"/>
    <w:rsid w:val="00B502EF"/>
    <w:rsid w:val="00B50785"/>
    <w:rsid w:val="00B5078A"/>
    <w:rsid w:val="00B508D7"/>
    <w:rsid w:val="00B50953"/>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3FD4"/>
    <w:rsid w:val="00B544F7"/>
    <w:rsid w:val="00B546A5"/>
    <w:rsid w:val="00B547BB"/>
    <w:rsid w:val="00B54BA6"/>
    <w:rsid w:val="00B54E4A"/>
    <w:rsid w:val="00B5503B"/>
    <w:rsid w:val="00B55612"/>
    <w:rsid w:val="00B558BE"/>
    <w:rsid w:val="00B55BB6"/>
    <w:rsid w:val="00B55FEE"/>
    <w:rsid w:val="00B565FA"/>
    <w:rsid w:val="00B5679D"/>
    <w:rsid w:val="00B56881"/>
    <w:rsid w:val="00B56A73"/>
    <w:rsid w:val="00B56CB7"/>
    <w:rsid w:val="00B5732F"/>
    <w:rsid w:val="00B575AC"/>
    <w:rsid w:val="00B57973"/>
    <w:rsid w:val="00B5797E"/>
    <w:rsid w:val="00B579D7"/>
    <w:rsid w:val="00B57BC3"/>
    <w:rsid w:val="00B57E98"/>
    <w:rsid w:val="00B601E6"/>
    <w:rsid w:val="00B6025A"/>
    <w:rsid w:val="00B6032F"/>
    <w:rsid w:val="00B608FF"/>
    <w:rsid w:val="00B6099C"/>
    <w:rsid w:val="00B60BAE"/>
    <w:rsid w:val="00B60C7E"/>
    <w:rsid w:val="00B60CD9"/>
    <w:rsid w:val="00B60F6C"/>
    <w:rsid w:val="00B60F8E"/>
    <w:rsid w:val="00B61397"/>
    <w:rsid w:val="00B6160A"/>
    <w:rsid w:val="00B6162E"/>
    <w:rsid w:val="00B61DA8"/>
    <w:rsid w:val="00B62C0E"/>
    <w:rsid w:val="00B62C51"/>
    <w:rsid w:val="00B63001"/>
    <w:rsid w:val="00B6352B"/>
    <w:rsid w:val="00B63A35"/>
    <w:rsid w:val="00B64245"/>
    <w:rsid w:val="00B642ED"/>
    <w:rsid w:val="00B64CB6"/>
    <w:rsid w:val="00B65653"/>
    <w:rsid w:val="00B65679"/>
    <w:rsid w:val="00B65A67"/>
    <w:rsid w:val="00B65E55"/>
    <w:rsid w:val="00B65E6D"/>
    <w:rsid w:val="00B66226"/>
    <w:rsid w:val="00B6625F"/>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7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D04"/>
    <w:rsid w:val="00B73E0D"/>
    <w:rsid w:val="00B742F0"/>
    <w:rsid w:val="00B74605"/>
    <w:rsid w:val="00B7490C"/>
    <w:rsid w:val="00B74BB6"/>
    <w:rsid w:val="00B74C44"/>
    <w:rsid w:val="00B74F98"/>
    <w:rsid w:val="00B74FB1"/>
    <w:rsid w:val="00B75209"/>
    <w:rsid w:val="00B75514"/>
    <w:rsid w:val="00B758AD"/>
    <w:rsid w:val="00B75C63"/>
    <w:rsid w:val="00B765F6"/>
    <w:rsid w:val="00B76AFF"/>
    <w:rsid w:val="00B76C9F"/>
    <w:rsid w:val="00B77333"/>
    <w:rsid w:val="00B7751F"/>
    <w:rsid w:val="00B776AC"/>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3D6"/>
    <w:rsid w:val="00B844F3"/>
    <w:rsid w:val="00B84804"/>
    <w:rsid w:val="00B84C2E"/>
    <w:rsid w:val="00B84E8D"/>
    <w:rsid w:val="00B84F73"/>
    <w:rsid w:val="00B85000"/>
    <w:rsid w:val="00B8546A"/>
    <w:rsid w:val="00B85566"/>
    <w:rsid w:val="00B855BA"/>
    <w:rsid w:val="00B85765"/>
    <w:rsid w:val="00B85979"/>
    <w:rsid w:val="00B85DEF"/>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0C86"/>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11A"/>
    <w:rsid w:val="00B94933"/>
    <w:rsid w:val="00B94C74"/>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6DF"/>
    <w:rsid w:val="00BA19FD"/>
    <w:rsid w:val="00BA1B00"/>
    <w:rsid w:val="00BA1D1D"/>
    <w:rsid w:val="00BA2295"/>
    <w:rsid w:val="00BA2751"/>
    <w:rsid w:val="00BA2A13"/>
    <w:rsid w:val="00BA2DC0"/>
    <w:rsid w:val="00BA2FA9"/>
    <w:rsid w:val="00BA3314"/>
    <w:rsid w:val="00BA3550"/>
    <w:rsid w:val="00BA3851"/>
    <w:rsid w:val="00BA3B3A"/>
    <w:rsid w:val="00BA3BE0"/>
    <w:rsid w:val="00BA3C76"/>
    <w:rsid w:val="00BA4254"/>
    <w:rsid w:val="00BA43CA"/>
    <w:rsid w:val="00BA46A0"/>
    <w:rsid w:val="00BA4BC3"/>
    <w:rsid w:val="00BA4FA5"/>
    <w:rsid w:val="00BA549D"/>
    <w:rsid w:val="00BA5B19"/>
    <w:rsid w:val="00BA5BA4"/>
    <w:rsid w:val="00BA5CAC"/>
    <w:rsid w:val="00BA60BE"/>
    <w:rsid w:val="00BA61AF"/>
    <w:rsid w:val="00BA6212"/>
    <w:rsid w:val="00BA647E"/>
    <w:rsid w:val="00BA6793"/>
    <w:rsid w:val="00BA6856"/>
    <w:rsid w:val="00BA6C78"/>
    <w:rsid w:val="00BA6E51"/>
    <w:rsid w:val="00BA70D0"/>
    <w:rsid w:val="00BA72F7"/>
    <w:rsid w:val="00BA77B8"/>
    <w:rsid w:val="00BA77E9"/>
    <w:rsid w:val="00BA78F1"/>
    <w:rsid w:val="00BA7B13"/>
    <w:rsid w:val="00BA7DDA"/>
    <w:rsid w:val="00BB000B"/>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DED"/>
    <w:rsid w:val="00BB1E64"/>
    <w:rsid w:val="00BB1ECF"/>
    <w:rsid w:val="00BB2036"/>
    <w:rsid w:val="00BB20C7"/>
    <w:rsid w:val="00BB2143"/>
    <w:rsid w:val="00BB2172"/>
    <w:rsid w:val="00BB2308"/>
    <w:rsid w:val="00BB255F"/>
    <w:rsid w:val="00BB31C3"/>
    <w:rsid w:val="00BB3367"/>
    <w:rsid w:val="00BB416B"/>
    <w:rsid w:val="00BB4344"/>
    <w:rsid w:val="00BB4438"/>
    <w:rsid w:val="00BB4544"/>
    <w:rsid w:val="00BB45D8"/>
    <w:rsid w:val="00BB4A45"/>
    <w:rsid w:val="00BB4AC3"/>
    <w:rsid w:val="00BB5222"/>
    <w:rsid w:val="00BB5353"/>
    <w:rsid w:val="00BB5736"/>
    <w:rsid w:val="00BB59B1"/>
    <w:rsid w:val="00BB5EAF"/>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A9B"/>
    <w:rsid w:val="00BD0CA2"/>
    <w:rsid w:val="00BD1177"/>
    <w:rsid w:val="00BD11F3"/>
    <w:rsid w:val="00BD151D"/>
    <w:rsid w:val="00BD162E"/>
    <w:rsid w:val="00BD1716"/>
    <w:rsid w:val="00BD178B"/>
    <w:rsid w:val="00BD17E2"/>
    <w:rsid w:val="00BD1809"/>
    <w:rsid w:val="00BD1AAD"/>
    <w:rsid w:val="00BD1B9A"/>
    <w:rsid w:val="00BD207D"/>
    <w:rsid w:val="00BD20CB"/>
    <w:rsid w:val="00BD23CA"/>
    <w:rsid w:val="00BD2881"/>
    <w:rsid w:val="00BD2999"/>
    <w:rsid w:val="00BD2A66"/>
    <w:rsid w:val="00BD2AE2"/>
    <w:rsid w:val="00BD2B11"/>
    <w:rsid w:val="00BD2C1F"/>
    <w:rsid w:val="00BD2C6D"/>
    <w:rsid w:val="00BD2DFE"/>
    <w:rsid w:val="00BD33A3"/>
    <w:rsid w:val="00BD35DC"/>
    <w:rsid w:val="00BD384F"/>
    <w:rsid w:val="00BD38AF"/>
    <w:rsid w:val="00BD3938"/>
    <w:rsid w:val="00BD3942"/>
    <w:rsid w:val="00BD39A9"/>
    <w:rsid w:val="00BD3AD0"/>
    <w:rsid w:val="00BD3E79"/>
    <w:rsid w:val="00BD44C2"/>
    <w:rsid w:val="00BD482E"/>
    <w:rsid w:val="00BD4C59"/>
    <w:rsid w:val="00BD5015"/>
    <w:rsid w:val="00BD5023"/>
    <w:rsid w:val="00BD5345"/>
    <w:rsid w:val="00BD5687"/>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75E"/>
    <w:rsid w:val="00BE0883"/>
    <w:rsid w:val="00BE0C5F"/>
    <w:rsid w:val="00BE0D76"/>
    <w:rsid w:val="00BE135D"/>
    <w:rsid w:val="00BE1930"/>
    <w:rsid w:val="00BE19A5"/>
    <w:rsid w:val="00BE1A67"/>
    <w:rsid w:val="00BE1C00"/>
    <w:rsid w:val="00BE1E00"/>
    <w:rsid w:val="00BE1E34"/>
    <w:rsid w:val="00BE1E46"/>
    <w:rsid w:val="00BE20A5"/>
    <w:rsid w:val="00BE21CC"/>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7F5"/>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598"/>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28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2C"/>
    <w:rsid w:val="00BF7234"/>
    <w:rsid w:val="00BF72E4"/>
    <w:rsid w:val="00BF770E"/>
    <w:rsid w:val="00BF778B"/>
    <w:rsid w:val="00BF7B4A"/>
    <w:rsid w:val="00BF7F74"/>
    <w:rsid w:val="00C00094"/>
    <w:rsid w:val="00C000FC"/>
    <w:rsid w:val="00C0046D"/>
    <w:rsid w:val="00C004B3"/>
    <w:rsid w:val="00C005C9"/>
    <w:rsid w:val="00C00A34"/>
    <w:rsid w:val="00C00BA8"/>
    <w:rsid w:val="00C00CA2"/>
    <w:rsid w:val="00C00CB2"/>
    <w:rsid w:val="00C01111"/>
    <w:rsid w:val="00C013DA"/>
    <w:rsid w:val="00C01728"/>
    <w:rsid w:val="00C019C2"/>
    <w:rsid w:val="00C01A37"/>
    <w:rsid w:val="00C01C63"/>
    <w:rsid w:val="00C01CC3"/>
    <w:rsid w:val="00C02266"/>
    <w:rsid w:val="00C02470"/>
    <w:rsid w:val="00C02870"/>
    <w:rsid w:val="00C02A0B"/>
    <w:rsid w:val="00C02A2D"/>
    <w:rsid w:val="00C02C2A"/>
    <w:rsid w:val="00C0308F"/>
    <w:rsid w:val="00C0310A"/>
    <w:rsid w:val="00C03176"/>
    <w:rsid w:val="00C032B9"/>
    <w:rsid w:val="00C03459"/>
    <w:rsid w:val="00C03962"/>
    <w:rsid w:val="00C0398C"/>
    <w:rsid w:val="00C03E3F"/>
    <w:rsid w:val="00C04157"/>
    <w:rsid w:val="00C0489C"/>
    <w:rsid w:val="00C04A5C"/>
    <w:rsid w:val="00C04ADE"/>
    <w:rsid w:val="00C054A9"/>
    <w:rsid w:val="00C0564A"/>
    <w:rsid w:val="00C057D5"/>
    <w:rsid w:val="00C05E35"/>
    <w:rsid w:val="00C0616A"/>
    <w:rsid w:val="00C061E9"/>
    <w:rsid w:val="00C0625D"/>
    <w:rsid w:val="00C06A1D"/>
    <w:rsid w:val="00C06BB9"/>
    <w:rsid w:val="00C07254"/>
    <w:rsid w:val="00C0728D"/>
    <w:rsid w:val="00C072EA"/>
    <w:rsid w:val="00C073E8"/>
    <w:rsid w:val="00C07760"/>
    <w:rsid w:val="00C07812"/>
    <w:rsid w:val="00C0795D"/>
    <w:rsid w:val="00C07AB0"/>
    <w:rsid w:val="00C07ABC"/>
    <w:rsid w:val="00C07B1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C9F"/>
    <w:rsid w:val="00C12D35"/>
    <w:rsid w:val="00C13101"/>
    <w:rsid w:val="00C13121"/>
    <w:rsid w:val="00C13769"/>
    <w:rsid w:val="00C1387A"/>
    <w:rsid w:val="00C13963"/>
    <w:rsid w:val="00C13CEF"/>
    <w:rsid w:val="00C14165"/>
    <w:rsid w:val="00C14C1E"/>
    <w:rsid w:val="00C14E50"/>
    <w:rsid w:val="00C14F3A"/>
    <w:rsid w:val="00C155C2"/>
    <w:rsid w:val="00C15713"/>
    <w:rsid w:val="00C1589E"/>
    <w:rsid w:val="00C1592E"/>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2BF2"/>
    <w:rsid w:val="00C43413"/>
    <w:rsid w:val="00C43608"/>
    <w:rsid w:val="00C43A0D"/>
    <w:rsid w:val="00C43A21"/>
    <w:rsid w:val="00C43D5C"/>
    <w:rsid w:val="00C43FD2"/>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362"/>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1ECD"/>
    <w:rsid w:val="00C52444"/>
    <w:rsid w:val="00C524D2"/>
    <w:rsid w:val="00C52C84"/>
    <w:rsid w:val="00C52D67"/>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407"/>
    <w:rsid w:val="00C555FE"/>
    <w:rsid w:val="00C557C4"/>
    <w:rsid w:val="00C5589B"/>
    <w:rsid w:val="00C55919"/>
    <w:rsid w:val="00C55C62"/>
    <w:rsid w:val="00C55DDD"/>
    <w:rsid w:val="00C56922"/>
    <w:rsid w:val="00C569C5"/>
    <w:rsid w:val="00C56B17"/>
    <w:rsid w:val="00C57599"/>
    <w:rsid w:val="00C57703"/>
    <w:rsid w:val="00C57F17"/>
    <w:rsid w:val="00C600EE"/>
    <w:rsid w:val="00C60134"/>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01"/>
    <w:rsid w:val="00C633E6"/>
    <w:rsid w:val="00C6340A"/>
    <w:rsid w:val="00C63585"/>
    <w:rsid w:val="00C6378E"/>
    <w:rsid w:val="00C637EF"/>
    <w:rsid w:val="00C63850"/>
    <w:rsid w:val="00C63A3A"/>
    <w:rsid w:val="00C63C09"/>
    <w:rsid w:val="00C63CD4"/>
    <w:rsid w:val="00C64778"/>
    <w:rsid w:val="00C64AB1"/>
    <w:rsid w:val="00C64B2B"/>
    <w:rsid w:val="00C64C2C"/>
    <w:rsid w:val="00C651FF"/>
    <w:rsid w:val="00C65442"/>
    <w:rsid w:val="00C65A47"/>
    <w:rsid w:val="00C65A9F"/>
    <w:rsid w:val="00C65B47"/>
    <w:rsid w:val="00C65B50"/>
    <w:rsid w:val="00C66053"/>
    <w:rsid w:val="00C66191"/>
    <w:rsid w:val="00C6633B"/>
    <w:rsid w:val="00C66744"/>
    <w:rsid w:val="00C667D9"/>
    <w:rsid w:val="00C6694A"/>
    <w:rsid w:val="00C669F9"/>
    <w:rsid w:val="00C66CB0"/>
    <w:rsid w:val="00C66ED4"/>
    <w:rsid w:val="00C67CAF"/>
    <w:rsid w:val="00C67D6D"/>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3E2F"/>
    <w:rsid w:val="00C74250"/>
    <w:rsid w:val="00C74385"/>
    <w:rsid w:val="00C74539"/>
    <w:rsid w:val="00C74606"/>
    <w:rsid w:val="00C7476A"/>
    <w:rsid w:val="00C74925"/>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31"/>
    <w:rsid w:val="00C819CF"/>
    <w:rsid w:val="00C8233F"/>
    <w:rsid w:val="00C82486"/>
    <w:rsid w:val="00C82554"/>
    <w:rsid w:val="00C825B9"/>
    <w:rsid w:val="00C8263F"/>
    <w:rsid w:val="00C82786"/>
    <w:rsid w:val="00C828C8"/>
    <w:rsid w:val="00C82AFD"/>
    <w:rsid w:val="00C82C40"/>
    <w:rsid w:val="00C82E19"/>
    <w:rsid w:val="00C831B0"/>
    <w:rsid w:val="00C83301"/>
    <w:rsid w:val="00C8350D"/>
    <w:rsid w:val="00C8356B"/>
    <w:rsid w:val="00C83986"/>
    <w:rsid w:val="00C839A3"/>
    <w:rsid w:val="00C83C5A"/>
    <w:rsid w:val="00C83E31"/>
    <w:rsid w:val="00C84083"/>
    <w:rsid w:val="00C843AE"/>
    <w:rsid w:val="00C8458B"/>
    <w:rsid w:val="00C8479E"/>
    <w:rsid w:val="00C8491E"/>
    <w:rsid w:val="00C8497C"/>
    <w:rsid w:val="00C84A7C"/>
    <w:rsid w:val="00C84A85"/>
    <w:rsid w:val="00C8530E"/>
    <w:rsid w:val="00C85D66"/>
    <w:rsid w:val="00C85E17"/>
    <w:rsid w:val="00C86784"/>
    <w:rsid w:val="00C86D9C"/>
    <w:rsid w:val="00C86FBB"/>
    <w:rsid w:val="00C86FD7"/>
    <w:rsid w:val="00C8712E"/>
    <w:rsid w:val="00C87147"/>
    <w:rsid w:val="00C87D59"/>
    <w:rsid w:val="00C904F1"/>
    <w:rsid w:val="00C907F0"/>
    <w:rsid w:val="00C9089F"/>
    <w:rsid w:val="00C9090F"/>
    <w:rsid w:val="00C90C9B"/>
    <w:rsid w:val="00C9143E"/>
    <w:rsid w:val="00C9144F"/>
    <w:rsid w:val="00C91B3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AB"/>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288"/>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1E44"/>
    <w:rsid w:val="00CA214A"/>
    <w:rsid w:val="00CA233E"/>
    <w:rsid w:val="00CA27E9"/>
    <w:rsid w:val="00CA294E"/>
    <w:rsid w:val="00CA2E47"/>
    <w:rsid w:val="00CA3466"/>
    <w:rsid w:val="00CA35A6"/>
    <w:rsid w:val="00CA35D3"/>
    <w:rsid w:val="00CA3C2A"/>
    <w:rsid w:val="00CA42CE"/>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A7BDE"/>
    <w:rsid w:val="00CB064B"/>
    <w:rsid w:val="00CB06A5"/>
    <w:rsid w:val="00CB06DF"/>
    <w:rsid w:val="00CB08CB"/>
    <w:rsid w:val="00CB0FBA"/>
    <w:rsid w:val="00CB0FDA"/>
    <w:rsid w:val="00CB1009"/>
    <w:rsid w:val="00CB13DC"/>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091"/>
    <w:rsid w:val="00CB63A2"/>
    <w:rsid w:val="00CB63FF"/>
    <w:rsid w:val="00CB6533"/>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D81"/>
    <w:rsid w:val="00CC4EEF"/>
    <w:rsid w:val="00CC533F"/>
    <w:rsid w:val="00CC555A"/>
    <w:rsid w:val="00CC5BCB"/>
    <w:rsid w:val="00CC5DCB"/>
    <w:rsid w:val="00CC5EBD"/>
    <w:rsid w:val="00CC63B1"/>
    <w:rsid w:val="00CC6424"/>
    <w:rsid w:val="00CC6902"/>
    <w:rsid w:val="00CC6B4F"/>
    <w:rsid w:val="00CC6C56"/>
    <w:rsid w:val="00CC6FC0"/>
    <w:rsid w:val="00CC7263"/>
    <w:rsid w:val="00CC78E7"/>
    <w:rsid w:val="00CC798B"/>
    <w:rsid w:val="00CC7C8E"/>
    <w:rsid w:val="00CC7CE1"/>
    <w:rsid w:val="00CD0066"/>
    <w:rsid w:val="00CD00D8"/>
    <w:rsid w:val="00CD0311"/>
    <w:rsid w:val="00CD0616"/>
    <w:rsid w:val="00CD06D9"/>
    <w:rsid w:val="00CD1262"/>
    <w:rsid w:val="00CD128C"/>
    <w:rsid w:val="00CD1643"/>
    <w:rsid w:val="00CD1B10"/>
    <w:rsid w:val="00CD2344"/>
    <w:rsid w:val="00CD2403"/>
    <w:rsid w:val="00CD27F6"/>
    <w:rsid w:val="00CD2B0B"/>
    <w:rsid w:val="00CD2D7C"/>
    <w:rsid w:val="00CD2D93"/>
    <w:rsid w:val="00CD337C"/>
    <w:rsid w:val="00CD3391"/>
    <w:rsid w:val="00CD3451"/>
    <w:rsid w:val="00CD3CC3"/>
    <w:rsid w:val="00CD409B"/>
    <w:rsid w:val="00CD43B0"/>
    <w:rsid w:val="00CD44C2"/>
    <w:rsid w:val="00CD4806"/>
    <w:rsid w:val="00CD4AFA"/>
    <w:rsid w:val="00CD55FE"/>
    <w:rsid w:val="00CD56AC"/>
    <w:rsid w:val="00CD5766"/>
    <w:rsid w:val="00CD61CA"/>
    <w:rsid w:val="00CD70AE"/>
    <w:rsid w:val="00CD7175"/>
    <w:rsid w:val="00CD7B15"/>
    <w:rsid w:val="00CD7D6E"/>
    <w:rsid w:val="00CD7DDC"/>
    <w:rsid w:val="00CE00DA"/>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4E5"/>
    <w:rsid w:val="00CE6CD4"/>
    <w:rsid w:val="00CE749A"/>
    <w:rsid w:val="00CE763A"/>
    <w:rsid w:val="00CE770D"/>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1E7"/>
    <w:rsid w:val="00CF33FC"/>
    <w:rsid w:val="00CF3940"/>
    <w:rsid w:val="00CF3B58"/>
    <w:rsid w:val="00CF3F50"/>
    <w:rsid w:val="00CF43A3"/>
    <w:rsid w:val="00CF4AC1"/>
    <w:rsid w:val="00CF4B6F"/>
    <w:rsid w:val="00CF4CC5"/>
    <w:rsid w:val="00CF4E2D"/>
    <w:rsid w:val="00CF5074"/>
    <w:rsid w:val="00CF56AF"/>
    <w:rsid w:val="00CF5B33"/>
    <w:rsid w:val="00CF5C5C"/>
    <w:rsid w:val="00CF63FC"/>
    <w:rsid w:val="00CF6653"/>
    <w:rsid w:val="00CF6985"/>
    <w:rsid w:val="00CF69AA"/>
    <w:rsid w:val="00CF7D9D"/>
    <w:rsid w:val="00D0016E"/>
    <w:rsid w:val="00D0032F"/>
    <w:rsid w:val="00D005AD"/>
    <w:rsid w:val="00D00B18"/>
    <w:rsid w:val="00D00CA6"/>
    <w:rsid w:val="00D00F9E"/>
    <w:rsid w:val="00D01649"/>
    <w:rsid w:val="00D01B02"/>
    <w:rsid w:val="00D01F6F"/>
    <w:rsid w:val="00D020EC"/>
    <w:rsid w:val="00D021A7"/>
    <w:rsid w:val="00D02D6F"/>
    <w:rsid w:val="00D02E78"/>
    <w:rsid w:val="00D03069"/>
    <w:rsid w:val="00D0308C"/>
    <w:rsid w:val="00D03407"/>
    <w:rsid w:val="00D03A80"/>
    <w:rsid w:val="00D03DBC"/>
    <w:rsid w:val="00D03E8A"/>
    <w:rsid w:val="00D03F58"/>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7D6"/>
    <w:rsid w:val="00D07EDE"/>
    <w:rsid w:val="00D10041"/>
    <w:rsid w:val="00D10327"/>
    <w:rsid w:val="00D10C7E"/>
    <w:rsid w:val="00D10CC3"/>
    <w:rsid w:val="00D10CF7"/>
    <w:rsid w:val="00D10D92"/>
    <w:rsid w:val="00D10DFF"/>
    <w:rsid w:val="00D110F1"/>
    <w:rsid w:val="00D11553"/>
    <w:rsid w:val="00D1199A"/>
    <w:rsid w:val="00D119F0"/>
    <w:rsid w:val="00D11CCB"/>
    <w:rsid w:val="00D11F14"/>
    <w:rsid w:val="00D12651"/>
    <w:rsid w:val="00D129E2"/>
    <w:rsid w:val="00D12B0B"/>
    <w:rsid w:val="00D12D0E"/>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59D2"/>
    <w:rsid w:val="00D1642F"/>
    <w:rsid w:val="00D1671B"/>
    <w:rsid w:val="00D16A08"/>
    <w:rsid w:val="00D16B92"/>
    <w:rsid w:val="00D16DFD"/>
    <w:rsid w:val="00D171C2"/>
    <w:rsid w:val="00D174AC"/>
    <w:rsid w:val="00D1780A"/>
    <w:rsid w:val="00D17A15"/>
    <w:rsid w:val="00D17C37"/>
    <w:rsid w:val="00D17D66"/>
    <w:rsid w:val="00D202BC"/>
    <w:rsid w:val="00D203A9"/>
    <w:rsid w:val="00D206BA"/>
    <w:rsid w:val="00D2072B"/>
    <w:rsid w:val="00D207F4"/>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71B"/>
    <w:rsid w:val="00D23969"/>
    <w:rsid w:val="00D23E3D"/>
    <w:rsid w:val="00D24065"/>
    <w:rsid w:val="00D24704"/>
    <w:rsid w:val="00D24803"/>
    <w:rsid w:val="00D24835"/>
    <w:rsid w:val="00D24A30"/>
    <w:rsid w:val="00D24B2A"/>
    <w:rsid w:val="00D24BCB"/>
    <w:rsid w:val="00D24E0F"/>
    <w:rsid w:val="00D24E27"/>
    <w:rsid w:val="00D251C7"/>
    <w:rsid w:val="00D253C8"/>
    <w:rsid w:val="00D25551"/>
    <w:rsid w:val="00D255DC"/>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98"/>
    <w:rsid w:val="00D319EF"/>
    <w:rsid w:val="00D31BF2"/>
    <w:rsid w:val="00D31C44"/>
    <w:rsid w:val="00D329C7"/>
    <w:rsid w:val="00D32A51"/>
    <w:rsid w:val="00D32B4A"/>
    <w:rsid w:val="00D330CC"/>
    <w:rsid w:val="00D334C7"/>
    <w:rsid w:val="00D3358D"/>
    <w:rsid w:val="00D3362D"/>
    <w:rsid w:val="00D33702"/>
    <w:rsid w:val="00D337B7"/>
    <w:rsid w:val="00D33957"/>
    <w:rsid w:val="00D33A85"/>
    <w:rsid w:val="00D33E08"/>
    <w:rsid w:val="00D342EA"/>
    <w:rsid w:val="00D34435"/>
    <w:rsid w:val="00D3455B"/>
    <w:rsid w:val="00D34640"/>
    <w:rsid w:val="00D34BC5"/>
    <w:rsid w:val="00D34FDE"/>
    <w:rsid w:val="00D354FA"/>
    <w:rsid w:val="00D35B98"/>
    <w:rsid w:val="00D35E8A"/>
    <w:rsid w:val="00D35ED0"/>
    <w:rsid w:val="00D35FD8"/>
    <w:rsid w:val="00D360D5"/>
    <w:rsid w:val="00D360F6"/>
    <w:rsid w:val="00D361E5"/>
    <w:rsid w:val="00D3651F"/>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2C5"/>
    <w:rsid w:val="00D42421"/>
    <w:rsid w:val="00D427AF"/>
    <w:rsid w:val="00D4288A"/>
    <w:rsid w:val="00D42890"/>
    <w:rsid w:val="00D42992"/>
    <w:rsid w:val="00D42B45"/>
    <w:rsid w:val="00D42C2F"/>
    <w:rsid w:val="00D42E25"/>
    <w:rsid w:val="00D431C6"/>
    <w:rsid w:val="00D43B46"/>
    <w:rsid w:val="00D43BC0"/>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861"/>
    <w:rsid w:val="00D47D27"/>
    <w:rsid w:val="00D47F5A"/>
    <w:rsid w:val="00D5021B"/>
    <w:rsid w:val="00D5036D"/>
    <w:rsid w:val="00D503C4"/>
    <w:rsid w:val="00D50503"/>
    <w:rsid w:val="00D505CC"/>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47CC"/>
    <w:rsid w:val="00D554A9"/>
    <w:rsid w:val="00D5551A"/>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443"/>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608"/>
    <w:rsid w:val="00D739F0"/>
    <w:rsid w:val="00D73E8B"/>
    <w:rsid w:val="00D740A5"/>
    <w:rsid w:val="00D742C1"/>
    <w:rsid w:val="00D742CF"/>
    <w:rsid w:val="00D74646"/>
    <w:rsid w:val="00D74ADF"/>
    <w:rsid w:val="00D74F03"/>
    <w:rsid w:val="00D75271"/>
    <w:rsid w:val="00D7563F"/>
    <w:rsid w:val="00D7579A"/>
    <w:rsid w:val="00D7589C"/>
    <w:rsid w:val="00D75C90"/>
    <w:rsid w:val="00D75FA0"/>
    <w:rsid w:val="00D76256"/>
    <w:rsid w:val="00D7640E"/>
    <w:rsid w:val="00D76A09"/>
    <w:rsid w:val="00D76ADD"/>
    <w:rsid w:val="00D76B34"/>
    <w:rsid w:val="00D77153"/>
    <w:rsid w:val="00D77208"/>
    <w:rsid w:val="00D778C0"/>
    <w:rsid w:val="00D7794B"/>
    <w:rsid w:val="00D77B57"/>
    <w:rsid w:val="00D77BD1"/>
    <w:rsid w:val="00D80531"/>
    <w:rsid w:val="00D806F9"/>
    <w:rsid w:val="00D807EF"/>
    <w:rsid w:val="00D80873"/>
    <w:rsid w:val="00D809E2"/>
    <w:rsid w:val="00D80AAF"/>
    <w:rsid w:val="00D80CD1"/>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CE1"/>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3A8"/>
    <w:rsid w:val="00D91668"/>
    <w:rsid w:val="00D9181F"/>
    <w:rsid w:val="00D91EB7"/>
    <w:rsid w:val="00D92017"/>
    <w:rsid w:val="00D9204A"/>
    <w:rsid w:val="00D923B1"/>
    <w:rsid w:val="00D92D9E"/>
    <w:rsid w:val="00D92E20"/>
    <w:rsid w:val="00D92EBA"/>
    <w:rsid w:val="00D937A8"/>
    <w:rsid w:val="00D9385E"/>
    <w:rsid w:val="00D94114"/>
    <w:rsid w:val="00D94207"/>
    <w:rsid w:val="00D9497B"/>
    <w:rsid w:val="00D94D8F"/>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600"/>
    <w:rsid w:val="00DA25C1"/>
    <w:rsid w:val="00DA2654"/>
    <w:rsid w:val="00DA27EA"/>
    <w:rsid w:val="00DA2955"/>
    <w:rsid w:val="00DA2F2F"/>
    <w:rsid w:val="00DA3571"/>
    <w:rsid w:val="00DA37E8"/>
    <w:rsid w:val="00DA381D"/>
    <w:rsid w:val="00DA3B7D"/>
    <w:rsid w:val="00DA3C25"/>
    <w:rsid w:val="00DA482D"/>
    <w:rsid w:val="00DA49C0"/>
    <w:rsid w:val="00DA4B62"/>
    <w:rsid w:val="00DA54AB"/>
    <w:rsid w:val="00DA54C0"/>
    <w:rsid w:val="00DA57AE"/>
    <w:rsid w:val="00DA5BE8"/>
    <w:rsid w:val="00DA5C3B"/>
    <w:rsid w:val="00DA5C8D"/>
    <w:rsid w:val="00DA6578"/>
    <w:rsid w:val="00DA69BA"/>
    <w:rsid w:val="00DA6B89"/>
    <w:rsid w:val="00DA6BA8"/>
    <w:rsid w:val="00DA6D88"/>
    <w:rsid w:val="00DA6EA2"/>
    <w:rsid w:val="00DA6F18"/>
    <w:rsid w:val="00DA6F40"/>
    <w:rsid w:val="00DA74F8"/>
    <w:rsid w:val="00DA76A1"/>
    <w:rsid w:val="00DA790E"/>
    <w:rsid w:val="00DA7A36"/>
    <w:rsid w:val="00DA7BC1"/>
    <w:rsid w:val="00DB014C"/>
    <w:rsid w:val="00DB0222"/>
    <w:rsid w:val="00DB03AE"/>
    <w:rsid w:val="00DB05B8"/>
    <w:rsid w:val="00DB07E2"/>
    <w:rsid w:val="00DB0F44"/>
    <w:rsid w:val="00DB10A4"/>
    <w:rsid w:val="00DB1437"/>
    <w:rsid w:val="00DB1624"/>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14B"/>
    <w:rsid w:val="00DB5243"/>
    <w:rsid w:val="00DB52DB"/>
    <w:rsid w:val="00DB589F"/>
    <w:rsid w:val="00DB5987"/>
    <w:rsid w:val="00DB5CE8"/>
    <w:rsid w:val="00DB5D64"/>
    <w:rsid w:val="00DB5F88"/>
    <w:rsid w:val="00DB637D"/>
    <w:rsid w:val="00DB63BA"/>
    <w:rsid w:val="00DB6573"/>
    <w:rsid w:val="00DB75AA"/>
    <w:rsid w:val="00DB762E"/>
    <w:rsid w:val="00DB785E"/>
    <w:rsid w:val="00DB7A65"/>
    <w:rsid w:val="00DB7CD6"/>
    <w:rsid w:val="00DB7DD6"/>
    <w:rsid w:val="00DB7E4B"/>
    <w:rsid w:val="00DB7ECA"/>
    <w:rsid w:val="00DC013E"/>
    <w:rsid w:val="00DC01D5"/>
    <w:rsid w:val="00DC046F"/>
    <w:rsid w:val="00DC05F4"/>
    <w:rsid w:val="00DC09FA"/>
    <w:rsid w:val="00DC13DF"/>
    <w:rsid w:val="00DC172E"/>
    <w:rsid w:val="00DC1815"/>
    <w:rsid w:val="00DC192E"/>
    <w:rsid w:val="00DC2627"/>
    <w:rsid w:val="00DC2BA9"/>
    <w:rsid w:val="00DC2C06"/>
    <w:rsid w:val="00DC2EF3"/>
    <w:rsid w:val="00DC31F7"/>
    <w:rsid w:val="00DC345F"/>
    <w:rsid w:val="00DC3D3E"/>
    <w:rsid w:val="00DC3ECA"/>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697"/>
    <w:rsid w:val="00DC784F"/>
    <w:rsid w:val="00DC7851"/>
    <w:rsid w:val="00DD0193"/>
    <w:rsid w:val="00DD068E"/>
    <w:rsid w:val="00DD0E00"/>
    <w:rsid w:val="00DD1271"/>
    <w:rsid w:val="00DD1D07"/>
    <w:rsid w:val="00DD1EAA"/>
    <w:rsid w:val="00DD2B16"/>
    <w:rsid w:val="00DD2C03"/>
    <w:rsid w:val="00DD2FCE"/>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48A"/>
    <w:rsid w:val="00DD6620"/>
    <w:rsid w:val="00DD667C"/>
    <w:rsid w:val="00DD67B9"/>
    <w:rsid w:val="00DD6866"/>
    <w:rsid w:val="00DD6B1E"/>
    <w:rsid w:val="00DD6BCB"/>
    <w:rsid w:val="00DD70C5"/>
    <w:rsid w:val="00DD71E8"/>
    <w:rsid w:val="00DD762B"/>
    <w:rsid w:val="00DD7653"/>
    <w:rsid w:val="00DD7992"/>
    <w:rsid w:val="00DD7B25"/>
    <w:rsid w:val="00DD7D43"/>
    <w:rsid w:val="00DE03D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7D5"/>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58E"/>
    <w:rsid w:val="00DF078A"/>
    <w:rsid w:val="00DF08F4"/>
    <w:rsid w:val="00DF0B6B"/>
    <w:rsid w:val="00DF1074"/>
    <w:rsid w:val="00DF10DD"/>
    <w:rsid w:val="00DF1398"/>
    <w:rsid w:val="00DF15E7"/>
    <w:rsid w:val="00DF1BFD"/>
    <w:rsid w:val="00DF1E3A"/>
    <w:rsid w:val="00DF2882"/>
    <w:rsid w:val="00DF2AE4"/>
    <w:rsid w:val="00DF3987"/>
    <w:rsid w:val="00DF3D69"/>
    <w:rsid w:val="00DF4451"/>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58"/>
    <w:rsid w:val="00DF6F81"/>
    <w:rsid w:val="00DF7023"/>
    <w:rsid w:val="00DF734A"/>
    <w:rsid w:val="00DF75D4"/>
    <w:rsid w:val="00DF77B1"/>
    <w:rsid w:val="00DF7B86"/>
    <w:rsid w:val="00DF7C9A"/>
    <w:rsid w:val="00DF7F09"/>
    <w:rsid w:val="00DF7FDA"/>
    <w:rsid w:val="00E002B1"/>
    <w:rsid w:val="00E00604"/>
    <w:rsid w:val="00E0060F"/>
    <w:rsid w:val="00E006F9"/>
    <w:rsid w:val="00E008A7"/>
    <w:rsid w:val="00E008C5"/>
    <w:rsid w:val="00E0090C"/>
    <w:rsid w:val="00E009B4"/>
    <w:rsid w:val="00E00CC2"/>
    <w:rsid w:val="00E0140E"/>
    <w:rsid w:val="00E01419"/>
    <w:rsid w:val="00E01440"/>
    <w:rsid w:val="00E016EA"/>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73B"/>
    <w:rsid w:val="00E049A1"/>
    <w:rsid w:val="00E04C68"/>
    <w:rsid w:val="00E04CBC"/>
    <w:rsid w:val="00E0505C"/>
    <w:rsid w:val="00E050C9"/>
    <w:rsid w:val="00E05319"/>
    <w:rsid w:val="00E05395"/>
    <w:rsid w:val="00E053E6"/>
    <w:rsid w:val="00E0561A"/>
    <w:rsid w:val="00E05BF9"/>
    <w:rsid w:val="00E05CD1"/>
    <w:rsid w:val="00E06312"/>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064"/>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8DD"/>
    <w:rsid w:val="00E21CDB"/>
    <w:rsid w:val="00E22491"/>
    <w:rsid w:val="00E2273C"/>
    <w:rsid w:val="00E229E5"/>
    <w:rsid w:val="00E22C97"/>
    <w:rsid w:val="00E22CA4"/>
    <w:rsid w:val="00E22EF6"/>
    <w:rsid w:val="00E23733"/>
    <w:rsid w:val="00E237F0"/>
    <w:rsid w:val="00E24253"/>
    <w:rsid w:val="00E24278"/>
    <w:rsid w:val="00E2430F"/>
    <w:rsid w:val="00E24966"/>
    <w:rsid w:val="00E24B2B"/>
    <w:rsid w:val="00E2530E"/>
    <w:rsid w:val="00E25420"/>
    <w:rsid w:val="00E254D2"/>
    <w:rsid w:val="00E2557E"/>
    <w:rsid w:val="00E2560D"/>
    <w:rsid w:val="00E258B3"/>
    <w:rsid w:val="00E25D72"/>
    <w:rsid w:val="00E25DDB"/>
    <w:rsid w:val="00E263A4"/>
    <w:rsid w:val="00E2649F"/>
    <w:rsid w:val="00E269B7"/>
    <w:rsid w:val="00E26DEC"/>
    <w:rsid w:val="00E26F3D"/>
    <w:rsid w:val="00E2725E"/>
    <w:rsid w:val="00E2753D"/>
    <w:rsid w:val="00E275AF"/>
    <w:rsid w:val="00E277B0"/>
    <w:rsid w:val="00E27879"/>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3F98"/>
    <w:rsid w:val="00E34268"/>
    <w:rsid w:val="00E3463A"/>
    <w:rsid w:val="00E34724"/>
    <w:rsid w:val="00E34910"/>
    <w:rsid w:val="00E34934"/>
    <w:rsid w:val="00E34FE1"/>
    <w:rsid w:val="00E358BA"/>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0E26"/>
    <w:rsid w:val="00E4125E"/>
    <w:rsid w:val="00E4172C"/>
    <w:rsid w:val="00E42728"/>
    <w:rsid w:val="00E42799"/>
    <w:rsid w:val="00E42D8C"/>
    <w:rsid w:val="00E430BA"/>
    <w:rsid w:val="00E43106"/>
    <w:rsid w:val="00E43112"/>
    <w:rsid w:val="00E435E8"/>
    <w:rsid w:val="00E43843"/>
    <w:rsid w:val="00E438BB"/>
    <w:rsid w:val="00E43972"/>
    <w:rsid w:val="00E43983"/>
    <w:rsid w:val="00E43AEB"/>
    <w:rsid w:val="00E43BC7"/>
    <w:rsid w:val="00E44629"/>
    <w:rsid w:val="00E4494A"/>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E87"/>
    <w:rsid w:val="00E52F4B"/>
    <w:rsid w:val="00E53036"/>
    <w:rsid w:val="00E53078"/>
    <w:rsid w:val="00E534D8"/>
    <w:rsid w:val="00E535EB"/>
    <w:rsid w:val="00E535FA"/>
    <w:rsid w:val="00E536A3"/>
    <w:rsid w:val="00E5383F"/>
    <w:rsid w:val="00E5390F"/>
    <w:rsid w:val="00E53950"/>
    <w:rsid w:val="00E53C86"/>
    <w:rsid w:val="00E53D44"/>
    <w:rsid w:val="00E53ED6"/>
    <w:rsid w:val="00E542F4"/>
    <w:rsid w:val="00E54424"/>
    <w:rsid w:val="00E54459"/>
    <w:rsid w:val="00E54625"/>
    <w:rsid w:val="00E546D9"/>
    <w:rsid w:val="00E547CE"/>
    <w:rsid w:val="00E55059"/>
    <w:rsid w:val="00E551DE"/>
    <w:rsid w:val="00E55275"/>
    <w:rsid w:val="00E55712"/>
    <w:rsid w:val="00E5572D"/>
    <w:rsid w:val="00E55761"/>
    <w:rsid w:val="00E557C9"/>
    <w:rsid w:val="00E55D67"/>
    <w:rsid w:val="00E5600B"/>
    <w:rsid w:val="00E5610B"/>
    <w:rsid w:val="00E5615D"/>
    <w:rsid w:val="00E56381"/>
    <w:rsid w:val="00E5666D"/>
    <w:rsid w:val="00E5675F"/>
    <w:rsid w:val="00E56BA1"/>
    <w:rsid w:val="00E56BC4"/>
    <w:rsid w:val="00E56CBF"/>
    <w:rsid w:val="00E56D82"/>
    <w:rsid w:val="00E56E20"/>
    <w:rsid w:val="00E56E9F"/>
    <w:rsid w:val="00E56F7B"/>
    <w:rsid w:val="00E5713E"/>
    <w:rsid w:val="00E57225"/>
    <w:rsid w:val="00E57429"/>
    <w:rsid w:val="00E57726"/>
    <w:rsid w:val="00E57832"/>
    <w:rsid w:val="00E57AB9"/>
    <w:rsid w:val="00E57E35"/>
    <w:rsid w:val="00E57FB9"/>
    <w:rsid w:val="00E60ABC"/>
    <w:rsid w:val="00E60C18"/>
    <w:rsid w:val="00E60CBD"/>
    <w:rsid w:val="00E60EF4"/>
    <w:rsid w:val="00E61690"/>
    <w:rsid w:val="00E6186D"/>
    <w:rsid w:val="00E61DBA"/>
    <w:rsid w:val="00E61F7C"/>
    <w:rsid w:val="00E62064"/>
    <w:rsid w:val="00E621FF"/>
    <w:rsid w:val="00E62753"/>
    <w:rsid w:val="00E62963"/>
    <w:rsid w:val="00E62FAF"/>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B62"/>
    <w:rsid w:val="00E65F29"/>
    <w:rsid w:val="00E65FF2"/>
    <w:rsid w:val="00E66A90"/>
    <w:rsid w:val="00E66DAD"/>
    <w:rsid w:val="00E67011"/>
    <w:rsid w:val="00E670A4"/>
    <w:rsid w:val="00E67886"/>
    <w:rsid w:val="00E67DF9"/>
    <w:rsid w:val="00E67EFF"/>
    <w:rsid w:val="00E704CA"/>
    <w:rsid w:val="00E707E1"/>
    <w:rsid w:val="00E708B4"/>
    <w:rsid w:val="00E709EC"/>
    <w:rsid w:val="00E70DF7"/>
    <w:rsid w:val="00E713E1"/>
    <w:rsid w:val="00E715DA"/>
    <w:rsid w:val="00E71FAC"/>
    <w:rsid w:val="00E720F4"/>
    <w:rsid w:val="00E72473"/>
    <w:rsid w:val="00E724F1"/>
    <w:rsid w:val="00E7277F"/>
    <w:rsid w:val="00E72B4E"/>
    <w:rsid w:val="00E72B5F"/>
    <w:rsid w:val="00E72D58"/>
    <w:rsid w:val="00E72EC9"/>
    <w:rsid w:val="00E7328E"/>
    <w:rsid w:val="00E73678"/>
    <w:rsid w:val="00E73688"/>
    <w:rsid w:val="00E73705"/>
    <w:rsid w:val="00E7379C"/>
    <w:rsid w:val="00E73A00"/>
    <w:rsid w:val="00E73ED5"/>
    <w:rsid w:val="00E74701"/>
    <w:rsid w:val="00E747FC"/>
    <w:rsid w:val="00E748C5"/>
    <w:rsid w:val="00E74F77"/>
    <w:rsid w:val="00E75DA1"/>
    <w:rsid w:val="00E75E72"/>
    <w:rsid w:val="00E76272"/>
    <w:rsid w:val="00E76441"/>
    <w:rsid w:val="00E7680E"/>
    <w:rsid w:val="00E76CB9"/>
    <w:rsid w:val="00E7745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EEE"/>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0C"/>
    <w:rsid w:val="00E86CD9"/>
    <w:rsid w:val="00E8717F"/>
    <w:rsid w:val="00E8734F"/>
    <w:rsid w:val="00E87427"/>
    <w:rsid w:val="00E87605"/>
    <w:rsid w:val="00E877BD"/>
    <w:rsid w:val="00E87EF7"/>
    <w:rsid w:val="00E900C2"/>
    <w:rsid w:val="00E9016E"/>
    <w:rsid w:val="00E903E3"/>
    <w:rsid w:val="00E90506"/>
    <w:rsid w:val="00E9099A"/>
    <w:rsid w:val="00E90BC1"/>
    <w:rsid w:val="00E90DCA"/>
    <w:rsid w:val="00E90DE2"/>
    <w:rsid w:val="00E912F0"/>
    <w:rsid w:val="00E91504"/>
    <w:rsid w:val="00E9151E"/>
    <w:rsid w:val="00E91C9D"/>
    <w:rsid w:val="00E92027"/>
    <w:rsid w:val="00E920EA"/>
    <w:rsid w:val="00E92397"/>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15F"/>
    <w:rsid w:val="00EA02B5"/>
    <w:rsid w:val="00EA06E6"/>
    <w:rsid w:val="00EA08F0"/>
    <w:rsid w:val="00EA0A71"/>
    <w:rsid w:val="00EA0CCA"/>
    <w:rsid w:val="00EA0DFC"/>
    <w:rsid w:val="00EA10E5"/>
    <w:rsid w:val="00EA14DF"/>
    <w:rsid w:val="00EA16D5"/>
    <w:rsid w:val="00EA1911"/>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4D92"/>
    <w:rsid w:val="00EA4EEC"/>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4E8"/>
    <w:rsid w:val="00EB0540"/>
    <w:rsid w:val="00EB074B"/>
    <w:rsid w:val="00EB0784"/>
    <w:rsid w:val="00EB09C1"/>
    <w:rsid w:val="00EB124C"/>
    <w:rsid w:val="00EB1473"/>
    <w:rsid w:val="00EB18CD"/>
    <w:rsid w:val="00EB1C0A"/>
    <w:rsid w:val="00EB1DB6"/>
    <w:rsid w:val="00EB24EC"/>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B7487"/>
    <w:rsid w:val="00EB75EA"/>
    <w:rsid w:val="00EC12D1"/>
    <w:rsid w:val="00EC134B"/>
    <w:rsid w:val="00EC1482"/>
    <w:rsid w:val="00EC1495"/>
    <w:rsid w:val="00EC1880"/>
    <w:rsid w:val="00EC193F"/>
    <w:rsid w:val="00EC1B13"/>
    <w:rsid w:val="00EC1C37"/>
    <w:rsid w:val="00EC25BA"/>
    <w:rsid w:val="00EC27B3"/>
    <w:rsid w:val="00EC2C33"/>
    <w:rsid w:val="00EC3078"/>
    <w:rsid w:val="00EC307F"/>
    <w:rsid w:val="00EC31A6"/>
    <w:rsid w:val="00EC3285"/>
    <w:rsid w:val="00EC3449"/>
    <w:rsid w:val="00EC3A95"/>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69F"/>
    <w:rsid w:val="00ED0B9D"/>
    <w:rsid w:val="00ED0C3A"/>
    <w:rsid w:val="00ED1742"/>
    <w:rsid w:val="00ED1DB4"/>
    <w:rsid w:val="00ED1F33"/>
    <w:rsid w:val="00ED202D"/>
    <w:rsid w:val="00ED2152"/>
    <w:rsid w:val="00ED259F"/>
    <w:rsid w:val="00ED2736"/>
    <w:rsid w:val="00ED31F5"/>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B35"/>
    <w:rsid w:val="00ED6E88"/>
    <w:rsid w:val="00ED7097"/>
    <w:rsid w:val="00ED7208"/>
    <w:rsid w:val="00ED7470"/>
    <w:rsid w:val="00ED778D"/>
    <w:rsid w:val="00ED78F1"/>
    <w:rsid w:val="00ED793C"/>
    <w:rsid w:val="00ED7E41"/>
    <w:rsid w:val="00EE000D"/>
    <w:rsid w:val="00EE0423"/>
    <w:rsid w:val="00EE04D2"/>
    <w:rsid w:val="00EE0CCD"/>
    <w:rsid w:val="00EE0E87"/>
    <w:rsid w:val="00EE10CE"/>
    <w:rsid w:val="00EE170D"/>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4D74"/>
    <w:rsid w:val="00EE5054"/>
    <w:rsid w:val="00EE52AA"/>
    <w:rsid w:val="00EE5AE9"/>
    <w:rsid w:val="00EE5CEB"/>
    <w:rsid w:val="00EE602B"/>
    <w:rsid w:val="00EE68A4"/>
    <w:rsid w:val="00EE6EC0"/>
    <w:rsid w:val="00EE6EC5"/>
    <w:rsid w:val="00EE6F35"/>
    <w:rsid w:val="00EE70EB"/>
    <w:rsid w:val="00EE7599"/>
    <w:rsid w:val="00EE7809"/>
    <w:rsid w:val="00EE7AC6"/>
    <w:rsid w:val="00EE7B27"/>
    <w:rsid w:val="00EF029D"/>
    <w:rsid w:val="00EF046C"/>
    <w:rsid w:val="00EF065E"/>
    <w:rsid w:val="00EF0815"/>
    <w:rsid w:val="00EF0954"/>
    <w:rsid w:val="00EF0959"/>
    <w:rsid w:val="00EF0FB9"/>
    <w:rsid w:val="00EF18D5"/>
    <w:rsid w:val="00EF1ACE"/>
    <w:rsid w:val="00EF1C1D"/>
    <w:rsid w:val="00EF1D2D"/>
    <w:rsid w:val="00EF1E58"/>
    <w:rsid w:val="00EF1EFC"/>
    <w:rsid w:val="00EF1F5D"/>
    <w:rsid w:val="00EF2241"/>
    <w:rsid w:val="00EF2438"/>
    <w:rsid w:val="00EF2830"/>
    <w:rsid w:val="00EF2AA9"/>
    <w:rsid w:val="00EF2E13"/>
    <w:rsid w:val="00EF3505"/>
    <w:rsid w:val="00EF3649"/>
    <w:rsid w:val="00EF382F"/>
    <w:rsid w:val="00EF3845"/>
    <w:rsid w:val="00EF3914"/>
    <w:rsid w:val="00EF3D07"/>
    <w:rsid w:val="00EF3D55"/>
    <w:rsid w:val="00EF3F66"/>
    <w:rsid w:val="00EF450E"/>
    <w:rsid w:val="00EF4822"/>
    <w:rsid w:val="00EF4846"/>
    <w:rsid w:val="00EF4CE7"/>
    <w:rsid w:val="00EF4E69"/>
    <w:rsid w:val="00EF50BC"/>
    <w:rsid w:val="00EF53C0"/>
    <w:rsid w:val="00EF5A14"/>
    <w:rsid w:val="00EF5B0B"/>
    <w:rsid w:val="00EF5C88"/>
    <w:rsid w:val="00EF5CE5"/>
    <w:rsid w:val="00EF5CED"/>
    <w:rsid w:val="00EF5FDA"/>
    <w:rsid w:val="00EF6181"/>
    <w:rsid w:val="00EF6542"/>
    <w:rsid w:val="00EF658A"/>
    <w:rsid w:val="00EF69EA"/>
    <w:rsid w:val="00EF6E44"/>
    <w:rsid w:val="00EF70B2"/>
    <w:rsid w:val="00EF7427"/>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6BF"/>
    <w:rsid w:val="00F039A8"/>
    <w:rsid w:val="00F039B0"/>
    <w:rsid w:val="00F03A4E"/>
    <w:rsid w:val="00F03BDD"/>
    <w:rsid w:val="00F03D2E"/>
    <w:rsid w:val="00F03EB0"/>
    <w:rsid w:val="00F03EBA"/>
    <w:rsid w:val="00F04025"/>
    <w:rsid w:val="00F0427A"/>
    <w:rsid w:val="00F042D7"/>
    <w:rsid w:val="00F042E6"/>
    <w:rsid w:val="00F047BE"/>
    <w:rsid w:val="00F04B12"/>
    <w:rsid w:val="00F04C3D"/>
    <w:rsid w:val="00F0543B"/>
    <w:rsid w:val="00F05B40"/>
    <w:rsid w:val="00F06172"/>
    <w:rsid w:val="00F0653F"/>
    <w:rsid w:val="00F06853"/>
    <w:rsid w:val="00F06A8E"/>
    <w:rsid w:val="00F0706E"/>
    <w:rsid w:val="00F072DA"/>
    <w:rsid w:val="00F07558"/>
    <w:rsid w:val="00F07622"/>
    <w:rsid w:val="00F0771C"/>
    <w:rsid w:val="00F07BF3"/>
    <w:rsid w:val="00F07F82"/>
    <w:rsid w:val="00F1009A"/>
    <w:rsid w:val="00F10334"/>
    <w:rsid w:val="00F10492"/>
    <w:rsid w:val="00F106BD"/>
    <w:rsid w:val="00F10E97"/>
    <w:rsid w:val="00F10ED4"/>
    <w:rsid w:val="00F110E6"/>
    <w:rsid w:val="00F11170"/>
    <w:rsid w:val="00F11473"/>
    <w:rsid w:val="00F114CA"/>
    <w:rsid w:val="00F1151A"/>
    <w:rsid w:val="00F115AC"/>
    <w:rsid w:val="00F1178E"/>
    <w:rsid w:val="00F11F0B"/>
    <w:rsid w:val="00F11F9C"/>
    <w:rsid w:val="00F120C3"/>
    <w:rsid w:val="00F12575"/>
    <w:rsid w:val="00F126B9"/>
    <w:rsid w:val="00F12922"/>
    <w:rsid w:val="00F12985"/>
    <w:rsid w:val="00F129A1"/>
    <w:rsid w:val="00F12EB6"/>
    <w:rsid w:val="00F130FC"/>
    <w:rsid w:val="00F131A4"/>
    <w:rsid w:val="00F13249"/>
    <w:rsid w:val="00F135F8"/>
    <w:rsid w:val="00F13650"/>
    <w:rsid w:val="00F13765"/>
    <w:rsid w:val="00F13788"/>
    <w:rsid w:val="00F13D69"/>
    <w:rsid w:val="00F148E6"/>
    <w:rsid w:val="00F14BC2"/>
    <w:rsid w:val="00F14D5E"/>
    <w:rsid w:val="00F14D9D"/>
    <w:rsid w:val="00F1542B"/>
    <w:rsid w:val="00F15565"/>
    <w:rsid w:val="00F156DD"/>
    <w:rsid w:val="00F15C94"/>
    <w:rsid w:val="00F15CC7"/>
    <w:rsid w:val="00F15DC3"/>
    <w:rsid w:val="00F15F63"/>
    <w:rsid w:val="00F165B1"/>
    <w:rsid w:val="00F1685E"/>
    <w:rsid w:val="00F17840"/>
    <w:rsid w:val="00F1788B"/>
    <w:rsid w:val="00F179AE"/>
    <w:rsid w:val="00F17D71"/>
    <w:rsid w:val="00F17D8D"/>
    <w:rsid w:val="00F17FDA"/>
    <w:rsid w:val="00F203A2"/>
    <w:rsid w:val="00F2047F"/>
    <w:rsid w:val="00F208B9"/>
    <w:rsid w:val="00F20D5E"/>
    <w:rsid w:val="00F20E89"/>
    <w:rsid w:val="00F21012"/>
    <w:rsid w:val="00F21828"/>
    <w:rsid w:val="00F218D5"/>
    <w:rsid w:val="00F219E3"/>
    <w:rsid w:val="00F222B0"/>
    <w:rsid w:val="00F22431"/>
    <w:rsid w:val="00F22611"/>
    <w:rsid w:val="00F22F15"/>
    <w:rsid w:val="00F231A9"/>
    <w:rsid w:val="00F232A1"/>
    <w:rsid w:val="00F238A7"/>
    <w:rsid w:val="00F23912"/>
    <w:rsid w:val="00F2391B"/>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27DB9"/>
    <w:rsid w:val="00F3036E"/>
    <w:rsid w:val="00F30762"/>
    <w:rsid w:val="00F312DB"/>
    <w:rsid w:val="00F3163C"/>
    <w:rsid w:val="00F3168C"/>
    <w:rsid w:val="00F31B0C"/>
    <w:rsid w:val="00F31BE9"/>
    <w:rsid w:val="00F3203D"/>
    <w:rsid w:val="00F32232"/>
    <w:rsid w:val="00F325EB"/>
    <w:rsid w:val="00F3292E"/>
    <w:rsid w:val="00F32BDB"/>
    <w:rsid w:val="00F32E49"/>
    <w:rsid w:val="00F330B7"/>
    <w:rsid w:val="00F332D0"/>
    <w:rsid w:val="00F334CD"/>
    <w:rsid w:val="00F336A6"/>
    <w:rsid w:val="00F3373C"/>
    <w:rsid w:val="00F33B18"/>
    <w:rsid w:val="00F33C20"/>
    <w:rsid w:val="00F33D63"/>
    <w:rsid w:val="00F33FF1"/>
    <w:rsid w:val="00F34432"/>
    <w:rsid w:val="00F34DD9"/>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01"/>
    <w:rsid w:val="00F506D9"/>
    <w:rsid w:val="00F50945"/>
    <w:rsid w:val="00F50ECC"/>
    <w:rsid w:val="00F50F85"/>
    <w:rsid w:val="00F510A9"/>
    <w:rsid w:val="00F51212"/>
    <w:rsid w:val="00F512D4"/>
    <w:rsid w:val="00F5133B"/>
    <w:rsid w:val="00F51AC3"/>
    <w:rsid w:val="00F51ACE"/>
    <w:rsid w:val="00F52071"/>
    <w:rsid w:val="00F520B3"/>
    <w:rsid w:val="00F5254B"/>
    <w:rsid w:val="00F52700"/>
    <w:rsid w:val="00F528F8"/>
    <w:rsid w:val="00F52F2A"/>
    <w:rsid w:val="00F5312C"/>
    <w:rsid w:val="00F53318"/>
    <w:rsid w:val="00F537A4"/>
    <w:rsid w:val="00F53F1C"/>
    <w:rsid w:val="00F546AE"/>
    <w:rsid w:val="00F5495E"/>
    <w:rsid w:val="00F54969"/>
    <w:rsid w:val="00F54E14"/>
    <w:rsid w:val="00F54E5A"/>
    <w:rsid w:val="00F55182"/>
    <w:rsid w:val="00F5558E"/>
    <w:rsid w:val="00F55A33"/>
    <w:rsid w:val="00F56061"/>
    <w:rsid w:val="00F5608F"/>
    <w:rsid w:val="00F562E2"/>
    <w:rsid w:val="00F56782"/>
    <w:rsid w:val="00F56A08"/>
    <w:rsid w:val="00F56A85"/>
    <w:rsid w:val="00F56D59"/>
    <w:rsid w:val="00F571DC"/>
    <w:rsid w:val="00F57498"/>
    <w:rsid w:val="00F574E2"/>
    <w:rsid w:val="00F57618"/>
    <w:rsid w:val="00F576BA"/>
    <w:rsid w:val="00F576E2"/>
    <w:rsid w:val="00F57863"/>
    <w:rsid w:val="00F579BF"/>
    <w:rsid w:val="00F57A0B"/>
    <w:rsid w:val="00F57CC3"/>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16C"/>
    <w:rsid w:val="00F65AB5"/>
    <w:rsid w:val="00F65B23"/>
    <w:rsid w:val="00F65EE6"/>
    <w:rsid w:val="00F66088"/>
    <w:rsid w:val="00F6626C"/>
    <w:rsid w:val="00F66304"/>
    <w:rsid w:val="00F66415"/>
    <w:rsid w:val="00F66460"/>
    <w:rsid w:val="00F6653F"/>
    <w:rsid w:val="00F667C6"/>
    <w:rsid w:val="00F66DD5"/>
    <w:rsid w:val="00F66DEC"/>
    <w:rsid w:val="00F67624"/>
    <w:rsid w:val="00F67A08"/>
    <w:rsid w:val="00F67D77"/>
    <w:rsid w:val="00F67F9E"/>
    <w:rsid w:val="00F700B2"/>
    <w:rsid w:val="00F7016A"/>
    <w:rsid w:val="00F70211"/>
    <w:rsid w:val="00F702E7"/>
    <w:rsid w:val="00F7042A"/>
    <w:rsid w:val="00F70C03"/>
    <w:rsid w:val="00F70FE0"/>
    <w:rsid w:val="00F711EA"/>
    <w:rsid w:val="00F7124B"/>
    <w:rsid w:val="00F713F5"/>
    <w:rsid w:val="00F716DC"/>
    <w:rsid w:val="00F7182C"/>
    <w:rsid w:val="00F7193E"/>
    <w:rsid w:val="00F71C6C"/>
    <w:rsid w:val="00F71EB2"/>
    <w:rsid w:val="00F7218D"/>
    <w:rsid w:val="00F7219E"/>
    <w:rsid w:val="00F7222A"/>
    <w:rsid w:val="00F725D0"/>
    <w:rsid w:val="00F72AAA"/>
    <w:rsid w:val="00F72AED"/>
    <w:rsid w:val="00F72B05"/>
    <w:rsid w:val="00F72BBB"/>
    <w:rsid w:val="00F73135"/>
    <w:rsid w:val="00F733CB"/>
    <w:rsid w:val="00F73582"/>
    <w:rsid w:val="00F73B2B"/>
    <w:rsid w:val="00F73C06"/>
    <w:rsid w:val="00F7433E"/>
    <w:rsid w:val="00F743AE"/>
    <w:rsid w:val="00F745EC"/>
    <w:rsid w:val="00F74987"/>
    <w:rsid w:val="00F74AEB"/>
    <w:rsid w:val="00F74BF2"/>
    <w:rsid w:val="00F74D0C"/>
    <w:rsid w:val="00F74D16"/>
    <w:rsid w:val="00F74D26"/>
    <w:rsid w:val="00F74E0F"/>
    <w:rsid w:val="00F75154"/>
    <w:rsid w:val="00F753A4"/>
    <w:rsid w:val="00F75481"/>
    <w:rsid w:val="00F7548D"/>
    <w:rsid w:val="00F7560F"/>
    <w:rsid w:val="00F75627"/>
    <w:rsid w:val="00F759F2"/>
    <w:rsid w:val="00F75FB0"/>
    <w:rsid w:val="00F761FF"/>
    <w:rsid w:val="00F76268"/>
    <w:rsid w:val="00F764CA"/>
    <w:rsid w:val="00F76535"/>
    <w:rsid w:val="00F766CF"/>
    <w:rsid w:val="00F76BED"/>
    <w:rsid w:val="00F771A6"/>
    <w:rsid w:val="00F77336"/>
    <w:rsid w:val="00F773AD"/>
    <w:rsid w:val="00F77435"/>
    <w:rsid w:val="00F77832"/>
    <w:rsid w:val="00F80793"/>
    <w:rsid w:val="00F8088F"/>
    <w:rsid w:val="00F80F90"/>
    <w:rsid w:val="00F80FB1"/>
    <w:rsid w:val="00F81111"/>
    <w:rsid w:val="00F81497"/>
    <w:rsid w:val="00F814AE"/>
    <w:rsid w:val="00F814D5"/>
    <w:rsid w:val="00F81579"/>
    <w:rsid w:val="00F818BE"/>
    <w:rsid w:val="00F82017"/>
    <w:rsid w:val="00F8256F"/>
    <w:rsid w:val="00F82813"/>
    <w:rsid w:val="00F8288B"/>
    <w:rsid w:val="00F82D26"/>
    <w:rsid w:val="00F82D34"/>
    <w:rsid w:val="00F8372B"/>
    <w:rsid w:val="00F83BE9"/>
    <w:rsid w:val="00F83C8A"/>
    <w:rsid w:val="00F83D3D"/>
    <w:rsid w:val="00F83D7D"/>
    <w:rsid w:val="00F83DF4"/>
    <w:rsid w:val="00F83F1D"/>
    <w:rsid w:val="00F840CB"/>
    <w:rsid w:val="00F84744"/>
    <w:rsid w:val="00F847CC"/>
    <w:rsid w:val="00F84BBD"/>
    <w:rsid w:val="00F84C6D"/>
    <w:rsid w:val="00F84C91"/>
    <w:rsid w:val="00F84DC9"/>
    <w:rsid w:val="00F85136"/>
    <w:rsid w:val="00F858A8"/>
    <w:rsid w:val="00F85A2A"/>
    <w:rsid w:val="00F85C60"/>
    <w:rsid w:val="00F85CF8"/>
    <w:rsid w:val="00F85E43"/>
    <w:rsid w:val="00F8601E"/>
    <w:rsid w:val="00F863D4"/>
    <w:rsid w:val="00F86764"/>
    <w:rsid w:val="00F869C8"/>
    <w:rsid w:val="00F86A42"/>
    <w:rsid w:val="00F86A85"/>
    <w:rsid w:val="00F86BCA"/>
    <w:rsid w:val="00F86E00"/>
    <w:rsid w:val="00F871BD"/>
    <w:rsid w:val="00F87559"/>
    <w:rsid w:val="00F877CE"/>
    <w:rsid w:val="00F879F2"/>
    <w:rsid w:val="00F87F33"/>
    <w:rsid w:val="00F87F61"/>
    <w:rsid w:val="00F87F97"/>
    <w:rsid w:val="00F9076A"/>
    <w:rsid w:val="00F90ED7"/>
    <w:rsid w:val="00F91106"/>
    <w:rsid w:val="00F9119C"/>
    <w:rsid w:val="00F913E2"/>
    <w:rsid w:val="00F914B7"/>
    <w:rsid w:val="00F916B1"/>
    <w:rsid w:val="00F91B5B"/>
    <w:rsid w:val="00F91CCD"/>
    <w:rsid w:val="00F91E1A"/>
    <w:rsid w:val="00F928CE"/>
    <w:rsid w:val="00F92BC2"/>
    <w:rsid w:val="00F92D2C"/>
    <w:rsid w:val="00F93000"/>
    <w:rsid w:val="00F930DD"/>
    <w:rsid w:val="00F935F6"/>
    <w:rsid w:val="00F938E2"/>
    <w:rsid w:val="00F93910"/>
    <w:rsid w:val="00F939BA"/>
    <w:rsid w:val="00F93B1F"/>
    <w:rsid w:val="00F93B2E"/>
    <w:rsid w:val="00F93B6B"/>
    <w:rsid w:val="00F93D1F"/>
    <w:rsid w:val="00F93FA5"/>
    <w:rsid w:val="00F94024"/>
    <w:rsid w:val="00F942F3"/>
    <w:rsid w:val="00F94433"/>
    <w:rsid w:val="00F94435"/>
    <w:rsid w:val="00F9464B"/>
    <w:rsid w:val="00F946B5"/>
    <w:rsid w:val="00F94BAD"/>
    <w:rsid w:val="00F94BF0"/>
    <w:rsid w:val="00F95834"/>
    <w:rsid w:val="00F958D7"/>
    <w:rsid w:val="00F95AF8"/>
    <w:rsid w:val="00F95CD5"/>
    <w:rsid w:val="00F95CFE"/>
    <w:rsid w:val="00F95D95"/>
    <w:rsid w:val="00F95E8C"/>
    <w:rsid w:val="00F95F75"/>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3E7"/>
    <w:rsid w:val="00FA15AF"/>
    <w:rsid w:val="00FA1979"/>
    <w:rsid w:val="00FA1B9E"/>
    <w:rsid w:val="00FA1DC2"/>
    <w:rsid w:val="00FA26FE"/>
    <w:rsid w:val="00FA2802"/>
    <w:rsid w:val="00FA2CC4"/>
    <w:rsid w:val="00FA2F25"/>
    <w:rsid w:val="00FA3081"/>
    <w:rsid w:val="00FA365F"/>
    <w:rsid w:val="00FA3798"/>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918"/>
    <w:rsid w:val="00FA7D0B"/>
    <w:rsid w:val="00FA7ECB"/>
    <w:rsid w:val="00FB00E8"/>
    <w:rsid w:val="00FB0228"/>
    <w:rsid w:val="00FB04AB"/>
    <w:rsid w:val="00FB0716"/>
    <w:rsid w:val="00FB075C"/>
    <w:rsid w:val="00FB08E2"/>
    <w:rsid w:val="00FB0C9E"/>
    <w:rsid w:val="00FB0ECF"/>
    <w:rsid w:val="00FB0F3F"/>
    <w:rsid w:val="00FB12E8"/>
    <w:rsid w:val="00FB1371"/>
    <w:rsid w:val="00FB1571"/>
    <w:rsid w:val="00FB1828"/>
    <w:rsid w:val="00FB20F6"/>
    <w:rsid w:val="00FB226D"/>
    <w:rsid w:val="00FB2287"/>
    <w:rsid w:val="00FB244F"/>
    <w:rsid w:val="00FB2C1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CD"/>
    <w:rsid w:val="00FC14E1"/>
    <w:rsid w:val="00FC1530"/>
    <w:rsid w:val="00FC160A"/>
    <w:rsid w:val="00FC1876"/>
    <w:rsid w:val="00FC1FDC"/>
    <w:rsid w:val="00FC2162"/>
    <w:rsid w:val="00FC2179"/>
    <w:rsid w:val="00FC21AC"/>
    <w:rsid w:val="00FC22BA"/>
    <w:rsid w:val="00FC2970"/>
    <w:rsid w:val="00FC2F2D"/>
    <w:rsid w:val="00FC3125"/>
    <w:rsid w:val="00FC3178"/>
    <w:rsid w:val="00FC325C"/>
    <w:rsid w:val="00FC33ED"/>
    <w:rsid w:val="00FC3A62"/>
    <w:rsid w:val="00FC3C01"/>
    <w:rsid w:val="00FC3F5E"/>
    <w:rsid w:val="00FC4503"/>
    <w:rsid w:val="00FC4946"/>
    <w:rsid w:val="00FC4973"/>
    <w:rsid w:val="00FC4DA7"/>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109"/>
    <w:rsid w:val="00FD021B"/>
    <w:rsid w:val="00FD0349"/>
    <w:rsid w:val="00FD0644"/>
    <w:rsid w:val="00FD09CF"/>
    <w:rsid w:val="00FD0CD8"/>
    <w:rsid w:val="00FD0D35"/>
    <w:rsid w:val="00FD0EC8"/>
    <w:rsid w:val="00FD11C6"/>
    <w:rsid w:val="00FD146E"/>
    <w:rsid w:val="00FD15B8"/>
    <w:rsid w:val="00FD1614"/>
    <w:rsid w:val="00FD16AE"/>
    <w:rsid w:val="00FD186B"/>
    <w:rsid w:val="00FD1B38"/>
    <w:rsid w:val="00FD1C0D"/>
    <w:rsid w:val="00FD1D7C"/>
    <w:rsid w:val="00FD20DA"/>
    <w:rsid w:val="00FD2922"/>
    <w:rsid w:val="00FD2B76"/>
    <w:rsid w:val="00FD2E19"/>
    <w:rsid w:val="00FD2F44"/>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6129"/>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2EB7"/>
    <w:rsid w:val="00FE3480"/>
    <w:rsid w:val="00FE3576"/>
    <w:rsid w:val="00FE39BD"/>
    <w:rsid w:val="00FE3B73"/>
    <w:rsid w:val="00FE3F52"/>
    <w:rsid w:val="00FE420E"/>
    <w:rsid w:val="00FE472C"/>
    <w:rsid w:val="00FE4B76"/>
    <w:rsid w:val="00FE4FB6"/>
    <w:rsid w:val="00FE52E1"/>
    <w:rsid w:val="00FE550D"/>
    <w:rsid w:val="00FE557D"/>
    <w:rsid w:val="00FE5EDE"/>
    <w:rsid w:val="00FE61B4"/>
    <w:rsid w:val="00FE631D"/>
    <w:rsid w:val="00FE63AC"/>
    <w:rsid w:val="00FE74D3"/>
    <w:rsid w:val="00FE76F5"/>
    <w:rsid w:val="00FE7827"/>
    <w:rsid w:val="00FE797A"/>
    <w:rsid w:val="00FE7A39"/>
    <w:rsid w:val="00FE7BE1"/>
    <w:rsid w:val="00FE7BE3"/>
    <w:rsid w:val="00FE7E76"/>
    <w:rsid w:val="00FF004D"/>
    <w:rsid w:val="00FF0685"/>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7C"/>
    <w:rsid w:val="00FF42AC"/>
    <w:rsid w:val="00FF4518"/>
    <w:rsid w:val="00FF4A4B"/>
    <w:rsid w:val="00FF4E23"/>
    <w:rsid w:val="00FF50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B49"/>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FE9"/>
    <w:rPr>
      <w:rFonts w:eastAsiaTheme="minorEastAsia"/>
    </w:rPr>
  </w:style>
  <w:style w:type="paragraph" w:styleId="Heading1">
    <w:name w:val="heading 1"/>
    <w:basedOn w:val="Normal"/>
    <w:next w:val="Normal"/>
    <w:link w:val="Heading1Char"/>
    <w:uiPriority w:val="9"/>
    <w:qFormat/>
    <w:rsid w:val="009F4A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1FE9"/>
    <w:pPr>
      <w:keepNext/>
      <w:keepLines/>
      <w:spacing w:before="40"/>
      <w:outlineLvl w:val="1"/>
    </w:pPr>
    <w:rPr>
      <w:rFonts w:eastAsiaTheme="majorEastAs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21E09"/>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051FE9"/>
    <w:rPr>
      <w:rFonts w:eastAsiaTheme="majorEastAsia"/>
      <w:b/>
      <w:bCs/>
      <w:sz w:val="24"/>
      <w:szCs w:val="24"/>
    </w:rPr>
  </w:style>
  <w:style w:type="paragraph" w:styleId="ListParagraph">
    <w:name w:val="List Paragraph"/>
    <w:basedOn w:val="Normal"/>
    <w:uiPriority w:val="1"/>
    <w:qFormat/>
    <w:rsid w:val="00051FE9"/>
    <w:pPr>
      <w:ind w:left="720"/>
      <w:contextualSpacing/>
    </w:pPr>
  </w:style>
  <w:style w:type="paragraph" w:styleId="Header">
    <w:name w:val="header"/>
    <w:basedOn w:val="Normal"/>
    <w:link w:val="HeaderChar"/>
    <w:uiPriority w:val="99"/>
    <w:unhideWhenUsed/>
    <w:rsid w:val="00FD0109"/>
    <w:pPr>
      <w:tabs>
        <w:tab w:val="center" w:pos="4680"/>
        <w:tab w:val="right" w:pos="9360"/>
      </w:tabs>
    </w:pPr>
  </w:style>
  <w:style w:type="character" w:customStyle="1" w:styleId="HeaderChar">
    <w:name w:val="Header Char"/>
    <w:basedOn w:val="DefaultParagraphFont"/>
    <w:link w:val="Header"/>
    <w:uiPriority w:val="99"/>
    <w:rsid w:val="00FD0109"/>
    <w:rPr>
      <w:rFonts w:eastAsiaTheme="minorEastAsia"/>
    </w:rPr>
  </w:style>
  <w:style w:type="paragraph" w:styleId="Footer">
    <w:name w:val="footer"/>
    <w:basedOn w:val="Normal"/>
    <w:link w:val="FooterChar"/>
    <w:uiPriority w:val="99"/>
    <w:unhideWhenUsed/>
    <w:rsid w:val="00FD0109"/>
    <w:pPr>
      <w:tabs>
        <w:tab w:val="center" w:pos="4680"/>
        <w:tab w:val="right" w:pos="9360"/>
      </w:tabs>
    </w:pPr>
  </w:style>
  <w:style w:type="character" w:customStyle="1" w:styleId="FooterChar">
    <w:name w:val="Footer Char"/>
    <w:basedOn w:val="DefaultParagraphFont"/>
    <w:link w:val="Footer"/>
    <w:uiPriority w:val="99"/>
    <w:rsid w:val="00FD0109"/>
    <w:rPr>
      <w:rFonts w:eastAsiaTheme="minorEastAsia"/>
    </w:rPr>
  </w:style>
  <w:style w:type="character" w:styleId="CommentReference">
    <w:name w:val="annotation reference"/>
    <w:basedOn w:val="DefaultParagraphFont"/>
    <w:uiPriority w:val="99"/>
    <w:semiHidden/>
    <w:unhideWhenUsed/>
    <w:rsid w:val="00723329"/>
    <w:rPr>
      <w:sz w:val="16"/>
      <w:szCs w:val="16"/>
    </w:rPr>
  </w:style>
  <w:style w:type="paragraph" w:customStyle="1" w:styleId="figuretext">
    <w:name w:val="figure text"/>
    <w:uiPriority w:val="99"/>
    <w:rsid w:val="009F34E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F34E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F34E9"/>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F34E9"/>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eastAsiaTheme="minorEastAsia"/>
    </w:rPr>
  </w:style>
  <w:style w:type="paragraph" w:styleId="CommentSubject">
    <w:name w:val="annotation subject"/>
    <w:basedOn w:val="CommentText"/>
    <w:next w:val="CommentText"/>
    <w:link w:val="CommentSubjectChar"/>
    <w:uiPriority w:val="99"/>
    <w:semiHidden/>
    <w:unhideWhenUsed/>
    <w:rsid w:val="009C6C68"/>
    <w:rPr>
      <w:b/>
      <w:bCs/>
    </w:rPr>
  </w:style>
  <w:style w:type="character" w:customStyle="1" w:styleId="CommentSubjectChar">
    <w:name w:val="Comment Subject Char"/>
    <w:basedOn w:val="CommentTextChar"/>
    <w:link w:val="CommentSubject"/>
    <w:uiPriority w:val="99"/>
    <w:semiHidden/>
    <w:rsid w:val="009C6C68"/>
    <w:rPr>
      <w:rFonts w:eastAsiaTheme="minorEastAsia"/>
      <w:b/>
      <w:bCs/>
    </w:rPr>
  </w:style>
  <w:style w:type="character" w:customStyle="1" w:styleId="Heading1Char">
    <w:name w:val="Heading 1 Char"/>
    <w:basedOn w:val="DefaultParagraphFont"/>
    <w:link w:val="Heading1"/>
    <w:uiPriority w:val="9"/>
    <w:rsid w:val="009F4A85"/>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uiPriority w:val="1"/>
    <w:qFormat/>
    <w:rsid w:val="00B01E9B"/>
    <w:pPr>
      <w:widowControl w:val="0"/>
      <w:autoSpaceDE w:val="0"/>
      <w:autoSpaceDN w:val="0"/>
      <w:adjustRightInd w:val="0"/>
    </w:pPr>
  </w:style>
  <w:style w:type="character" w:customStyle="1" w:styleId="BodyTextChar">
    <w:name w:val="Body Text Char"/>
    <w:basedOn w:val="DefaultParagraphFont"/>
    <w:link w:val="BodyText"/>
    <w:uiPriority w:val="99"/>
    <w:rsid w:val="00B01E9B"/>
    <w:rPr>
      <w:rFonts w:eastAsiaTheme="minorEastAsia"/>
    </w:rPr>
  </w:style>
  <w:style w:type="paragraph" w:customStyle="1" w:styleId="TableParagraph">
    <w:name w:val="Table Paragraph"/>
    <w:basedOn w:val="Normal"/>
    <w:uiPriority w:val="1"/>
    <w:qFormat/>
    <w:rsid w:val="00B01E9B"/>
    <w:pPr>
      <w:widowControl w:val="0"/>
      <w:autoSpaceDE w:val="0"/>
      <w:autoSpaceDN w:val="0"/>
      <w:adjustRightInd w:val="0"/>
    </w:pPr>
    <w:rPr>
      <w:sz w:val="24"/>
      <w:szCs w:val="24"/>
    </w:rPr>
  </w:style>
  <w:style w:type="table" w:styleId="TableGrid">
    <w:name w:val="Table Grid"/>
    <w:basedOn w:val="TableNormal"/>
    <w:uiPriority w:val="39"/>
    <w:rsid w:val="00827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4054</Words>
  <Characters>23108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27108</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81</cp:revision>
  <dcterms:created xsi:type="dcterms:W3CDTF">2022-10-31T21:55:00Z</dcterms:created>
  <dcterms:modified xsi:type="dcterms:W3CDTF">2022-11-08T04:26:00Z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